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A7F724" w14:textId="7717B699"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9350"/>
      </w:tblGrid>
      <w:tr w:rsidR="00BD6FB0" w:rsidRPr="00BD6FB0" w14:paraId="682815B5" w14:textId="77777777" w:rsidTr="00BD6FB0">
        <w:trPr>
          <w:trHeight w:val="750"/>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192C3DB" w14:textId="77777777" w:rsidR="00CB5ED0" w:rsidRDefault="00CB5ED0" w:rsidP="00CB5ED0">
            <w:pPr>
              <w:jc w:val="center"/>
              <w:rPr>
                <w:b/>
                <w:sz w:val="28"/>
                <w:szCs w:val="28"/>
                <w:lang w:val="en-US"/>
              </w:rPr>
            </w:pPr>
            <w:r>
              <w:rPr>
                <w:b/>
                <w:sz w:val="28"/>
                <w:szCs w:val="28"/>
                <w:lang w:val="en-US"/>
              </w:rPr>
              <w:t>TGbe D0.3</w:t>
            </w:r>
            <w:r>
              <w:rPr>
                <w:rFonts w:hint="eastAsia"/>
                <w:b/>
                <w:sz w:val="28"/>
                <w:szCs w:val="28"/>
                <w:lang w:val="en-US"/>
              </w:rPr>
              <w:t xml:space="preserve"> </w:t>
            </w:r>
            <w:r w:rsidRPr="004B1506">
              <w:rPr>
                <w:b/>
                <w:sz w:val="28"/>
                <w:szCs w:val="28"/>
                <w:lang w:val="en-US"/>
              </w:rPr>
              <w:t>Comment Resolutions</w:t>
            </w:r>
          </w:p>
          <w:p w14:paraId="43C7EEFC" w14:textId="5CCB5114" w:rsidR="00BD6FB0" w:rsidRPr="00224300" w:rsidRDefault="00CB5ED0" w:rsidP="0090338D">
            <w:pPr>
              <w:jc w:val="center"/>
              <w:rPr>
                <w:b/>
                <w:sz w:val="28"/>
                <w:szCs w:val="28"/>
                <w:lang w:val="en-US"/>
              </w:rPr>
            </w:pPr>
            <w:r>
              <w:rPr>
                <w:b/>
                <w:sz w:val="28"/>
                <w:szCs w:val="28"/>
                <w:lang w:val="en-US"/>
              </w:rPr>
              <w:t xml:space="preserve">for </w:t>
            </w:r>
            <w:r w:rsidR="0090338D">
              <w:rPr>
                <w:b/>
                <w:sz w:val="28"/>
                <w:szCs w:val="28"/>
                <w:lang w:val="en-US"/>
              </w:rPr>
              <w:t>Restricted TWT</w:t>
            </w:r>
            <w:r w:rsidR="00375C6E">
              <w:rPr>
                <w:b/>
                <w:sz w:val="28"/>
                <w:szCs w:val="28"/>
                <w:lang w:val="en-US"/>
              </w:rPr>
              <w:t xml:space="preserve"> </w:t>
            </w:r>
            <w:r w:rsidR="00375C6E">
              <w:rPr>
                <w:rFonts w:hint="eastAsia"/>
                <w:b/>
                <w:sz w:val="28"/>
                <w:szCs w:val="28"/>
                <w:lang w:val="en-US" w:eastAsia="ko-KR"/>
              </w:rPr>
              <w:t>SP</w:t>
            </w:r>
          </w:p>
        </w:tc>
      </w:tr>
      <w:tr w:rsidR="00BD6FB0" w:rsidRPr="00BD6FB0" w14:paraId="73FFAF36" w14:textId="77777777" w:rsidTr="00BD6FB0">
        <w:trPr>
          <w:trHeight w:val="315"/>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4D5AAA0" w14:textId="1469629B" w:rsidR="00BD6FB0" w:rsidRPr="00BD6FB0" w:rsidRDefault="00BD6FB0" w:rsidP="00EC6479">
            <w:pPr>
              <w:jc w:val="center"/>
              <w:rPr>
                <w:b/>
                <w:bCs/>
                <w:color w:val="000000"/>
                <w:sz w:val="20"/>
                <w:lang w:val="en-US" w:eastAsia="ko-KR"/>
              </w:rPr>
            </w:pPr>
            <w:r w:rsidRPr="00BD6FB0">
              <w:rPr>
                <w:b/>
                <w:bCs/>
                <w:color w:val="000000"/>
                <w:sz w:val="20"/>
                <w:lang w:val="en-US"/>
              </w:rPr>
              <w:t>Date:</w:t>
            </w:r>
            <w:r w:rsidRPr="002836D0">
              <w:t xml:space="preserve">  20</w:t>
            </w:r>
            <w:r w:rsidR="00C43A19">
              <w:t>21</w:t>
            </w:r>
            <w:r w:rsidR="00361A7D">
              <w:t>-</w:t>
            </w:r>
            <w:r w:rsidR="004610F5">
              <w:t>04</w:t>
            </w:r>
            <w:r w:rsidR="00361A7D">
              <w:t>-</w:t>
            </w:r>
            <w:r w:rsidR="004610F5">
              <w:t>15</w:t>
            </w:r>
          </w:p>
        </w:tc>
      </w:tr>
    </w:tbl>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20" w:firstRow="1" w:lastRow="0" w:firstColumn="0" w:lastColumn="0" w:noHBand="0" w:noVBand="1"/>
      </w:tblPr>
      <w:tblGrid>
        <w:gridCol w:w="1705"/>
        <w:gridCol w:w="1440"/>
        <w:gridCol w:w="2430"/>
        <w:gridCol w:w="1033"/>
        <w:gridCol w:w="2742"/>
      </w:tblGrid>
      <w:tr w:rsidR="00481CE0" w:rsidRPr="0019516D" w14:paraId="7C330C08" w14:textId="77777777" w:rsidTr="0013066F">
        <w:trPr>
          <w:trHeight w:val="144"/>
        </w:trPr>
        <w:tc>
          <w:tcPr>
            <w:tcW w:w="9350" w:type="dxa"/>
            <w:gridSpan w:val="5"/>
            <w:shd w:val="clear" w:color="auto" w:fill="FFFFFF"/>
            <w:tcMar>
              <w:top w:w="15" w:type="dxa"/>
              <w:left w:w="108" w:type="dxa"/>
              <w:bottom w:w="0" w:type="dxa"/>
              <w:right w:w="108" w:type="dxa"/>
            </w:tcMar>
            <w:vAlign w:val="center"/>
          </w:tcPr>
          <w:p w14:paraId="32F1AAD2" w14:textId="77777777" w:rsidR="00481CE0" w:rsidRPr="00836675" w:rsidRDefault="00481CE0" w:rsidP="00836675">
            <w:pPr>
              <w:pStyle w:val="T2"/>
              <w:spacing w:after="0"/>
              <w:ind w:left="0" w:right="0"/>
              <w:rPr>
                <w:rFonts w:eastAsia="맑은 고딕"/>
                <w:sz w:val="20"/>
              </w:rPr>
            </w:pPr>
            <w:r w:rsidRPr="00836675">
              <w:rPr>
                <w:rFonts w:eastAsia="맑은 고딕"/>
                <w:sz w:val="20"/>
              </w:rPr>
              <w:t>Author(s):</w:t>
            </w:r>
          </w:p>
        </w:tc>
      </w:tr>
      <w:tr w:rsidR="00B71E6B" w:rsidRPr="00945E34" w14:paraId="2ED06D87" w14:textId="77777777" w:rsidTr="00261441">
        <w:trPr>
          <w:trHeight w:val="144"/>
        </w:trPr>
        <w:tc>
          <w:tcPr>
            <w:tcW w:w="1705" w:type="dxa"/>
            <w:shd w:val="clear" w:color="auto" w:fill="FFFFFF"/>
            <w:tcMar>
              <w:top w:w="15" w:type="dxa"/>
              <w:left w:w="108" w:type="dxa"/>
              <w:bottom w:w="0" w:type="dxa"/>
              <w:right w:w="108" w:type="dxa"/>
            </w:tcMar>
            <w:vAlign w:val="center"/>
          </w:tcPr>
          <w:p w14:paraId="4D6195A0" w14:textId="77777777" w:rsidR="00B71E6B" w:rsidRPr="00F73F91" w:rsidRDefault="00B71E6B" w:rsidP="00F73F91">
            <w:pPr>
              <w:pStyle w:val="T2"/>
              <w:spacing w:after="0"/>
              <w:ind w:left="0" w:right="0"/>
              <w:rPr>
                <w:rFonts w:eastAsia="맑은 고딕"/>
                <w:sz w:val="20"/>
              </w:rPr>
            </w:pPr>
            <w:r w:rsidRPr="00F73F91">
              <w:rPr>
                <w:rFonts w:eastAsia="맑은 고딕"/>
                <w:sz w:val="20"/>
              </w:rPr>
              <w:t>Name</w:t>
            </w:r>
          </w:p>
        </w:tc>
        <w:tc>
          <w:tcPr>
            <w:tcW w:w="1440" w:type="dxa"/>
            <w:shd w:val="clear" w:color="auto" w:fill="FFFFFF"/>
            <w:vAlign w:val="center"/>
          </w:tcPr>
          <w:p w14:paraId="33B60BBE" w14:textId="77777777" w:rsidR="00B71E6B" w:rsidRPr="00F73F91" w:rsidRDefault="00B71E6B" w:rsidP="00F73F91">
            <w:pPr>
              <w:pStyle w:val="T2"/>
              <w:spacing w:after="0"/>
              <w:ind w:left="0" w:right="0"/>
              <w:rPr>
                <w:rFonts w:eastAsia="맑은 고딕"/>
                <w:sz w:val="20"/>
              </w:rPr>
            </w:pPr>
            <w:r w:rsidRPr="00F73F91">
              <w:rPr>
                <w:rFonts w:eastAsia="맑은 고딕"/>
                <w:sz w:val="20"/>
              </w:rPr>
              <w:t>Affiliation</w:t>
            </w:r>
          </w:p>
        </w:tc>
        <w:tc>
          <w:tcPr>
            <w:tcW w:w="2430" w:type="dxa"/>
            <w:shd w:val="clear" w:color="auto" w:fill="FFFFFF"/>
            <w:tcMar>
              <w:top w:w="15" w:type="dxa"/>
              <w:left w:w="108" w:type="dxa"/>
              <w:bottom w:w="0" w:type="dxa"/>
              <w:right w:w="108" w:type="dxa"/>
            </w:tcMar>
            <w:vAlign w:val="center"/>
          </w:tcPr>
          <w:p w14:paraId="69ED5216" w14:textId="77777777" w:rsidR="00B71E6B" w:rsidRPr="00F73F91" w:rsidRDefault="00B71E6B" w:rsidP="00F73F91">
            <w:pPr>
              <w:pStyle w:val="T2"/>
              <w:spacing w:after="0"/>
              <w:ind w:left="0" w:right="0"/>
              <w:rPr>
                <w:rFonts w:eastAsia="맑은 고딕"/>
                <w:sz w:val="20"/>
              </w:rPr>
            </w:pPr>
            <w:r w:rsidRPr="00F73F91">
              <w:rPr>
                <w:rFonts w:eastAsia="맑은 고딕"/>
                <w:sz w:val="20"/>
              </w:rPr>
              <w:t>Address</w:t>
            </w:r>
          </w:p>
        </w:tc>
        <w:tc>
          <w:tcPr>
            <w:tcW w:w="1033" w:type="dxa"/>
            <w:shd w:val="clear" w:color="auto" w:fill="FFFFFF"/>
            <w:tcMar>
              <w:top w:w="15" w:type="dxa"/>
              <w:left w:w="108" w:type="dxa"/>
              <w:bottom w:w="0" w:type="dxa"/>
              <w:right w:w="108" w:type="dxa"/>
            </w:tcMar>
            <w:vAlign w:val="center"/>
          </w:tcPr>
          <w:p w14:paraId="5072FC91" w14:textId="77777777" w:rsidR="00B71E6B" w:rsidRPr="00F73F91" w:rsidRDefault="00B71E6B" w:rsidP="00F73F91">
            <w:pPr>
              <w:pStyle w:val="T2"/>
              <w:spacing w:after="0"/>
              <w:ind w:left="0" w:right="0"/>
              <w:rPr>
                <w:rFonts w:eastAsia="맑은 고딕"/>
                <w:sz w:val="20"/>
              </w:rPr>
            </w:pPr>
            <w:r w:rsidRPr="00F73F91">
              <w:rPr>
                <w:rFonts w:eastAsia="맑은 고딕"/>
                <w:sz w:val="20"/>
              </w:rPr>
              <w:t>Phone</w:t>
            </w:r>
          </w:p>
        </w:tc>
        <w:tc>
          <w:tcPr>
            <w:tcW w:w="2742" w:type="dxa"/>
            <w:shd w:val="clear" w:color="auto" w:fill="FFFFFF"/>
            <w:tcMar>
              <w:top w:w="15" w:type="dxa"/>
              <w:left w:w="108" w:type="dxa"/>
              <w:bottom w:w="0" w:type="dxa"/>
              <w:right w:w="108" w:type="dxa"/>
            </w:tcMar>
            <w:vAlign w:val="center"/>
          </w:tcPr>
          <w:p w14:paraId="66503A10" w14:textId="77777777" w:rsidR="00B71E6B" w:rsidRPr="00F73F91" w:rsidRDefault="00B71E6B" w:rsidP="00F73F91">
            <w:pPr>
              <w:pStyle w:val="T2"/>
              <w:spacing w:after="0"/>
              <w:ind w:left="0" w:right="0"/>
              <w:rPr>
                <w:rFonts w:eastAsia="맑은 고딕"/>
                <w:sz w:val="20"/>
              </w:rPr>
            </w:pPr>
            <w:r w:rsidRPr="00F73F91">
              <w:rPr>
                <w:rFonts w:eastAsia="맑은 고딕"/>
                <w:sz w:val="20"/>
              </w:rPr>
              <w:t>email</w:t>
            </w:r>
          </w:p>
        </w:tc>
      </w:tr>
      <w:tr w:rsidR="00BB16FC" w:rsidRPr="00945E34" w14:paraId="6D1C73E9" w14:textId="77777777" w:rsidTr="00261441">
        <w:trPr>
          <w:trHeight w:val="144"/>
        </w:trPr>
        <w:tc>
          <w:tcPr>
            <w:tcW w:w="1705" w:type="dxa"/>
            <w:shd w:val="clear" w:color="auto" w:fill="FFFFFF"/>
            <w:tcMar>
              <w:top w:w="15" w:type="dxa"/>
              <w:left w:w="108" w:type="dxa"/>
              <w:bottom w:w="0" w:type="dxa"/>
              <w:right w:w="108" w:type="dxa"/>
            </w:tcMar>
            <w:vAlign w:val="center"/>
          </w:tcPr>
          <w:p w14:paraId="242C1AB6" w14:textId="3227AF31" w:rsidR="00BB16FC" w:rsidRPr="00330A1E" w:rsidRDefault="00BB16FC" w:rsidP="00F1291A">
            <w:pPr>
              <w:jc w:val="center"/>
              <w:rPr>
                <w:sz w:val="20"/>
                <w:lang w:eastAsia="ko-KR"/>
              </w:rPr>
            </w:pPr>
            <w:r>
              <w:rPr>
                <w:rFonts w:hint="eastAsia"/>
                <w:sz w:val="18"/>
                <w:szCs w:val="18"/>
                <w:lang w:eastAsia="ko-KR"/>
              </w:rPr>
              <w:t>S</w:t>
            </w:r>
            <w:r>
              <w:rPr>
                <w:sz w:val="18"/>
                <w:szCs w:val="18"/>
                <w:lang w:eastAsia="ko-KR"/>
              </w:rPr>
              <w:t>unHee Baek</w:t>
            </w:r>
          </w:p>
        </w:tc>
        <w:tc>
          <w:tcPr>
            <w:tcW w:w="1440" w:type="dxa"/>
            <w:vMerge w:val="restart"/>
            <w:shd w:val="clear" w:color="auto" w:fill="FFFFFF"/>
            <w:vAlign w:val="center"/>
          </w:tcPr>
          <w:p w14:paraId="4B098944" w14:textId="09FCB03C" w:rsidR="00BB16FC" w:rsidRPr="00E22904" w:rsidRDefault="00BB16FC" w:rsidP="004066C3">
            <w:pPr>
              <w:jc w:val="center"/>
              <w:rPr>
                <w:sz w:val="20"/>
                <w:lang w:eastAsia="ko-KR"/>
              </w:rPr>
            </w:pPr>
            <w:r w:rsidRPr="00E22904">
              <w:rPr>
                <w:rFonts w:hint="eastAsia"/>
                <w:sz w:val="20"/>
                <w:lang w:eastAsia="ko-KR"/>
              </w:rPr>
              <w:t>LG Electronics</w:t>
            </w:r>
          </w:p>
        </w:tc>
        <w:tc>
          <w:tcPr>
            <w:tcW w:w="2430" w:type="dxa"/>
            <w:vMerge w:val="restart"/>
            <w:shd w:val="clear" w:color="auto" w:fill="FFFFFF"/>
            <w:tcMar>
              <w:top w:w="15" w:type="dxa"/>
              <w:left w:w="108" w:type="dxa"/>
              <w:bottom w:w="0" w:type="dxa"/>
              <w:right w:w="108" w:type="dxa"/>
            </w:tcMar>
            <w:vAlign w:val="center"/>
          </w:tcPr>
          <w:p w14:paraId="47E3C4AD" w14:textId="23C0CEDA" w:rsidR="00BB16FC" w:rsidRPr="00E22904" w:rsidRDefault="00BB16FC" w:rsidP="004066C3">
            <w:pPr>
              <w:jc w:val="center"/>
              <w:rPr>
                <w:sz w:val="20"/>
                <w:lang w:eastAsia="ko-KR"/>
              </w:rPr>
            </w:pPr>
            <w:r w:rsidRPr="00E22904">
              <w:rPr>
                <w:sz w:val="20"/>
              </w:rPr>
              <w:t>19, Yangjae-daero 11gil, Seocho-gu, Seoul 137-130, Korea</w:t>
            </w:r>
          </w:p>
        </w:tc>
        <w:tc>
          <w:tcPr>
            <w:tcW w:w="1033" w:type="dxa"/>
            <w:shd w:val="clear" w:color="auto" w:fill="FFFFFF"/>
            <w:tcMar>
              <w:top w:w="15" w:type="dxa"/>
              <w:left w:w="108" w:type="dxa"/>
              <w:bottom w:w="0" w:type="dxa"/>
              <w:right w:w="108" w:type="dxa"/>
            </w:tcMar>
            <w:vAlign w:val="center"/>
          </w:tcPr>
          <w:p w14:paraId="07FD0BED" w14:textId="77777777" w:rsidR="00BB16FC" w:rsidRPr="00DE71EF" w:rsidRDefault="00BB16FC" w:rsidP="004066C3">
            <w:pPr>
              <w:jc w:val="center"/>
              <w:rPr>
                <w:sz w:val="20"/>
              </w:rPr>
            </w:pPr>
          </w:p>
        </w:tc>
        <w:tc>
          <w:tcPr>
            <w:tcW w:w="2742" w:type="dxa"/>
            <w:shd w:val="clear" w:color="auto" w:fill="FFFFFF"/>
            <w:tcMar>
              <w:top w:w="15" w:type="dxa"/>
              <w:left w:w="108" w:type="dxa"/>
              <w:bottom w:w="0" w:type="dxa"/>
              <w:right w:w="108" w:type="dxa"/>
            </w:tcMar>
            <w:vAlign w:val="center"/>
          </w:tcPr>
          <w:p w14:paraId="11BF25DE" w14:textId="01143A24" w:rsidR="00BB16FC" w:rsidRPr="00330A1E" w:rsidRDefault="00BB16FC" w:rsidP="004066C3">
            <w:pPr>
              <w:jc w:val="center"/>
              <w:rPr>
                <w:sz w:val="20"/>
                <w:lang w:eastAsia="ko-KR"/>
              </w:rPr>
            </w:pPr>
            <w:r w:rsidRPr="0069546B">
              <w:rPr>
                <w:sz w:val="18"/>
                <w:szCs w:val="18"/>
                <w:lang w:eastAsia="ko-KR"/>
              </w:rPr>
              <w:t>sunhee.baek@lge.com</w:t>
            </w:r>
          </w:p>
        </w:tc>
      </w:tr>
      <w:tr w:rsidR="00BB16FC" w:rsidRPr="00945E34" w14:paraId="657A4539" w14:textId="77777777" w:rsidTr="00261441">
        <w:trPr>
          <w:trHeight w:val="144"/>
        </w:trPr>
        <w:tc>
          <w:tcPr>
            <w:tcW w:w="1705" w:type="dxa"/>
            <w:shd w:val="clear" w:color="auto" w:fill="FFFFFF"/>
            <w:tcMar>
              <w:top w:w="15" w:type="dxa"/>
              <w:left w:w="108" w:type="dxa"/>
              <w:bottom w:w="0" w:type="dxa"/>
              <w:right w:w="108" w:type="dxa"/>
            </w:tcMar>
            <w:vAlign w:val="center"/>
          </w:tcPr>
          <w:p w14:paraId="61956921" w14:textId="7D832F1C" w:rsidR="00BB16FC" w:rsidRDefault="00BB16FC" w:rsidP="00F1291A">
            <w:pPr>
              <w:jc w:val="center"/>
              <w:rPr>
                <w:sz w:val="18"/>
                <w:szCs w:val="18"/>
                <w:lang w:eastAsia="ko-KR"/>
              </w:rPr>
            </w:pPr>
            <w:r>
              <w:rPr>
                <w:sz w:val="18"/>
                <w:szCs w:val="18"/>
                <w:lang w:eastAsia="ko-KR"/>
              </w:rPr>
              <w:t>Insun Jang</w:t>
            </w:r>
          </w:p>
        </w:tc>
        <w:tc>
          <w:tcPr>
            <w:tcW w:w="1440" w:type="dxa"/>
            <w:vMerge/>
            <w:shd w:val="clear" w:color="auto" w:fill="FFFFFF"/>
            <w:vAlign w:val="center"/>
          </w:tcPr>
          <w:p w14:paraId="3BEF08E1" w14:textId="77777777" w:rsidR="00BB16FC" w:rsidRDefault="00BB16FC" w:rsidP="004066C3">
            <w:pPr>
              <w:jc w:val="center"/>
              <w:rPr>
                <w:lang w:eastAsia="ko-KR"/>
              </w:rPr>
            </w:pPr>
          </w:p>
        </w:tc>
        <w:tc>
          <w:tcPr>
            <w:tcW w:w="2430" w:type="dxa"/>
            <w:vMerge/>
            <w:shd w:val="clear" w:color="auto" w:fill="FFFFFF"/>
            <w:tcMar>
              <w:top w:w="15" w:type="dxa"/>
              <w:left w:w="108" w:type="dxa"/>
              <w:bottom w:w="0" w:type="dxa"/>
              <w:right w:w="108" w:type="dxa"/>
            </w:tcMar>
            <w:vAlign w:val="center"/>
          </w:tcPr>
          <w:p w14:paraId="5C347D2C" w14:textId="77777777" w:rsidR="00BB16FC" w:rsidRPr="00CA3569" w:rsidRDefault="00BB16FC" w:rsidP="004066C3">
            <w:pPr>
              <w:jc w:val="center"/>
            </w:pPr>
          </w:p>
        </w:tc>
        <w:tc>
          <w:tcPr>
            <w:tcW w:w="1033" w:type="dxa"/>
            <w:shd w:val="clear" w:color="auto" w:fill="FFFFFF"/>
            <w:tcMar>
              <w:top w:w="15" w:type="dxa"/>
              <w:left w:w="108" w:type="dxa"/>
              <w:bottom w:w="0" w:type="dxa"/>
              <w:right w:w="108" w:type="dxa"/>
            </w:tcMar>
            <w:vAlign w:val="center"/>
          </w:tcPr>
          <w:p w14:paraId="64B2EE3A" w14:textId="77777777" w:rsidR="00BB16FC" w:rsidRPr="00DE71EF" w:rsidRDefault="00BB16FC" w:rsidP="004066C3">
            <w:pPr>
              <w:jc w:val="center"/>
              <w:rPr>
                <w:sz w:val="20"/>
              </w:rPr>
            </w:pPr>
          </w:p>
        </w:tc>
        <w:tc>
          <w:tcPr>
            <w:tcW w:w="2742" w:type="dxa"/>
            <w:shd w:val="clear" w:color="auto" w:fill="FFFFFF"/>
            <w:tcMar>
              <w:top w:w="15" w:type="dxa"/>
              <w:left w:w="108" w:type="dxa"/>
              <w:bottom w:w="0" w:type="dxa"/>
              <w:right w:w="108" w:type="dxa"/>
            </w:tcMar>
            <w:vAlign w:val="center"/>
          </w:tcPr>
          <w:p w14:paraId="3F6A20D4" w14:textId="717FE8C2" w:rsidR="00BB16FC" w:rsidRPr="0069546B" w:rsidRDefault="00BB16FC" w:rsidP="004066C3">
            <w:pPr>
              <w:jc w:val="center"/>
              <w:rPr>
                <w:sz w:val="18"/>
                <w:szCs w:val="18"/>
                <w:lang w:eastAsia="ko-KR"/>
              </w:rPr>
            </w:pPr>
            <w:r>
              <w:rPr>
                <w:sz w:val="18"/>
                <w:szCs w:val="18"/>
                <w:lang w:eastAsia="ko-KR"/>
              </w:rPr>
              <w:t>Insun.jang@lge.com</w:t>
            </w:r>
          </w:p>
        </w:tc>
      </w:tr>
      <w:tr w:rsidR="00BB16FC" w:rsidRPr="00945E34" w14:paraId="659F7D98" w14:textId="77777777" w:rsidTr="00261441">
        <w:trPr>
          <w:trHeight w:val="144"/>
        </w:trPr>
        <w:tc>
          <w:tcPr>
            <w:tcW w:w="1705" w:type="dxa"/>
            <w:shd w:val="clear" w:color="auto" w:fill="FFFFFF"/>
            <w:tcMar>
              <w:top w:w="15" w:type="dxa"/>
              <w:left w:w="108" w:type="dxa"/>
              <w:bottom w:w="0" w:type="dxa"/>
              <w:right w:w="108" w:type="dxa"/>
            </w:tcMar>
            <w:vAlign w:val="center"/>
          </w:tcPr>
          <w:p w14:paraId="53084A1C" w14:textId="2FBE9261" w:rsidR="00BB16FC" w:rsidRPr="00330A1E" w:rsidRDefault="00BB16FC" w:rsidP="00F1291A">
            <w:pPr>
              <w:jc w:val="center"/>
              <w:rPr>
                <w:sz w:val="20"/>
              </w:rPr>
            </w:pPr>
            <w:r>
              <w:rPr>
                <w:sz w:val="18"/>
                <w:szCs w:val="18"/>
                <w:lang w:eastAsia="ko-KR"/>
              </w:rPr>
              <w:t>Namyeong Kim</w:t>
            </w:r>
          </w:p>
        </w:tc>
        <w:tc>
          <w:tcPr>
            <w:tcW w:w="1440" w:type="dxa"/>
            <w:vMerge/>
            <w:shd w:val="clear" w:color="auto" w:fill="FFFFFF"/>
            <w:vAlign w:val="center"/>
          </w:tcPr>
          <w:p w14:paraId="000FFBCD" w14:textId="72D2695D" w:rsidR="00BB16FC" w:rsidRPr="00330A1E" w:rsidRDefault="00BB16FC" w:rsidP="004066C3">
            <w:pPr>
              <w:jc w:val="center"/>
              <w:rPr>
                <w:sz w:val="20"/>
              </w:rPr>
            </w:pPr>
          </w:p>
        </w:tc>
        <w:tc>
          <w:tcPr>
            <w:tcW w:w="2430" w:type="dxa"/>
            <w:vMerge/>
            <w:shd w:val="clear" w:color="auto" w:fill="FFFFFF"/>
            <w:tcMar>
              <w:top w:w="15" w:type="dxa"/>
              <w:left w:w="108" w:type="dxa"/>
              <w:bottom w:w="0" w:type="dxa"/>
              <w:right w:w="108" w:type="dxa"/>
            </w:tcMar>
            <w:vAlign w:val="center"/>
          </w:tcPr>
          <w:p w14:paraId="003BA2F8" w14:textId="4D75B272" w:rsidR="00BB16FC" w:rsidRPr="00330A1E" w:rsidRDefault="00BB16FC" w:rsidP="004066C3">
            <w:pPr>
              <w:jc w:val="center"/>
              <w:rPr>
                <w:sz w:val="20"/>
              </w:rPr>
            </w:pPr>
          </w:p>
        </w:tc>
        <w:tc>
          <w:tcPr>
            <w:tcW w:w="1033" w:type="dxa"/>
            <w:shd w:val="clear" w:color="auto" w:fill="FFFFFF"/>
            <w:tcMar>
              <w:top w:w="15" w:type="dxa"/>
              <w:left w:w="108" w:type="dxa"/>
              <w:bottom w:w="0" w:type="dxa"/>
              <w:right w:w="108" w:type="dxa"/>
            </w:tcMar>
            <w:vAlign w:val="center"/>
          </w:tcPr>
          <w:p w14:paraId="0AE7C01E" w14:textId="24C1A693" w:rsidR="00BB16FC" w:rsidRPr="00330A1E" w:rsidRDefault="00BB16FC" w:rsidP="004066C3">
            <w:pPr>
              <w:jc w:val="center"/>
              <w:rPr>
                <w:sz w:val="20"/>
              </w:rPr>
            </w:pPr>
          </w:p>
        </w:tc>
        <w:tc>
          <w:tcPr>
            <w:tcW w:w="2742" w:type="dxa"/>
            <w:shd w:val="clear" w:color="auto" w:fill="FFFFFF"/>
            <w:tcMar>
              <w:top w:w="15" w:type="dxa"/>
              <w:left w:w="108" w:type="dxa"/>
              <w:bottom w:w="0" w:type="dxa"/>
              <w:right w:w="108" w:type="dxa"/>
            </w:tcMar>
            <w:vAlign w:val="center"/>
          </w:tcPr>
          <w:p w14:paraId="77C1EC9F" w14:textId="685160C7" w:rsidR="00BB16FC" w:rsidRPr="00330A1E" w:rsidRDefault="00BB16FC" w:rsidP="004066C3">
            <w:pPr>
              <w:jc w:val="center"/>
              <w:rPr>
                <w:sz w:val="20"/>
              </w:rPr>
            </w:pPr>
            <w:r w:rsidRPr="003762C8">
              <w:rPr>
                <w:sz w:val="18"/>
                <w:szCs w:val="18"/>
                <w:lang w:eastAsia="ko-KR"/>
              </w:rPr>
              <w:t>namyeong.kim@lge.com</w:t>
            </w:r>
          </w:p>
        </w:tc>
      </w:tr>
      <w:tr w:rsidR="00BB16FC" w:rsidRPr="00945E34" w14:paraId="25106333" w14:textId="77777777" w:rsidTr="00261441">
        <w:trPr>
          <w:trHeight w:val="144"/>
        </w:trPr>
        <w:tc>
          <w:tcPr>
            <w:tcW w:w="1705" w:type="dxa"/>
            <w:shd w:val="clear" w:color="auto" w:fill="FFFFFF"/>
            <w:tcMar>
              <w:top w:w="15" w:type="dxa"/>
              <w:left w:w="108" w:type="dxa"/>
              <w:bottom w:w="0" w:type="dxa"/>
              <w:right w:w="108" w:type="dxa"/>
            </w:tcMar>
            <w:vAlign w:val="center"/>
          </w:tcPr>
          <w:p w14:paraId="4704C148" w14:textId="1F002262" w:rsidR="00BB16FC" w:rsidRPr="00261441" w:rsidRDefault="00BB16FC" w:rsidP="00F1291A">
            <w:pPr>
              <w:jc w:val="center"/>
              <w:rPr>
                <w:sz w:val="20"/>
              </w:rPr>
            </w:pPr>
            <w:r>
              <w:rPr>
                <w:sz w:val="18"/>
                <w:szCs w:val="18"/>
                <w:lang w:eastAsia="ko-KR"/>
              </w:rPr>
              <w:t>Jeongki Kim</w:t>
            </w:r>
          </w:p>
        </w:tc>
        <w:tc>
          <w:tcPr>
            <w:tcW w:w="1440" w:type="dxa"/>
            <w:vMerge/>
            <w:shd w:val="clear" w:color="auto" w:fill="FFFFFF"/>
            <w:vAlign w:val="center"/>
          </w:tcPr>
          <w:p w14:paraId="1C77B9F4" w14:textId="213617CA" w:rsidR="00BB16FC" w:rsidRPr="00261441" w:rsidRDefault="00BB16FC" w:rsidP="004066C3">
            <w:pPr>
              <w:jc w:val="center"/>
              <w:rPr>
                <w:sz w:val="20"/>
                <w:lang w:eastAsia="ko-KR"/>
              </w:rPr>
            </w:pPr>
          </w:p>
        </w:tc>
        <w:tc>
          <w:tcPr>
            <w:tcW w:w="2430" w:type="dxa"/>
            <w:vMerge/>
            <w:shd w:val="clear" w:color="auto" w:fill="FFFFFF"/>
            <w:tcMar>
              <w:top w:w="15" w:type="dxa"/>
              <w:left w:w="108" w:type="dxa"/>
              <w:bottom w:w="0" w:type="dxa"/>
              <w:right w:w="108" w:type="dxa"/>
            </w:tcMar>
            <w:vAlign w:val="center"/>
          </w:tcPr>
          <w:p w14:paraId="38259477" w14:textId="77777777" w:rsidR="00BB16FC" w:rsidRPr="00261441" w:rsidRDefault="00BB16FC" w:rsidP="004066C3">
            <w:pPr>
              <w:jc w:val="center"/>
              <w:rPr>
                <w:sz w:val="20"/>
              </w:rPr>
            </w:pPr>
          </w:p>
        </w:tc>
        <w:tc>
          <w:tcPr>
            <w:tcW w:w="1033" w:type="dxa"/>
            <w:shd w:val="clear" w:color="auto" w:fill="FFFFFF"/>
            <w:tcMar>
              <w:top w:w="15" w:type="dxa"/>
              <w:left w:w="108" w:type="dxa"/>
              <w:bottom w:w="0" w:type="dxa"/>
              <w:right w:w="108" w:type="dxa"/>
            </w:tcMar>
            <w:vAlign w:val="center"/>
          </w:tcPr>
          <w:p w14:paraId="14BD765F" w14:textId="77777777" w:rsidR="00BB16FC" w:rsidRPr="00261441" w:rsidRDefault="00BB16FC" w:rsidP="004066C3">
            <w:pPr>
              <w:jc w:val="center"/>
              <w:rPr>
                <w:sz w:val="20"/>
              </w:rPr>
            </w:pPr>
          </w:p>
        </w:tc>
        <w:tc>
          <w:tcPr>
            <w:tcW w:w="2742" w:type="dxa"/>
            <w:shd w:val="clear" w:color="auto" w:fill="FFFFFF"/>
            <w:tcMar>
              <w:top w:w="15" w:type="dxa"/>
              <w:left w:w="108" w:type="dxa"/>
              <w:bottom w:w="0" w:type="dxa"/>
              <w:right w:w="108" w:type="dxa"/>
            </w:tcMar>
            <w:vAlign w:val="center"/>
          </w:tcPr>
          <w:p w14:paraId="4372C585" w14:textId="6D852780" w:rsidR="00BB16FC" w:rsidRPr="00261441" w:rsidRDefault="00BB16FC" w:rsidP="004066C3">
            <w:pPr>
              <w:jc w:val="center"/>
              <w:rPr>
                <w:sz w:val="20"/>
                <w:lang w:eastAsia="ko-KR"/>
              </w:rPr>
            </w:pPr>
            <w:r w:rsidRPr="003762C8">
              <w:rPr>
                <w:sz w:val="18"/>
                <w:szCs w:val="18"/>
                <w:lang w:eastAsia="ko-KR"/>
              </w:rPr>
              <w:t>jeongki.kim@lge.com</w:t>
            </w:r>
          </w:p>
        </w:tc>
      </w:tr>
      <w:tr w:rsidR="00BB16FC" w:rsidRPr="00945E34" w14:paraId="46450CB0" w14:textId="77777777" w:rsidTr="00261441">
        <w:trPr>
          <w:trHeight w:val="144"/>
        </w:trPr>
        <w:tc>
          <w:tcPr>
            <w:tcW w:w="1705" w:type="dxa"/>
            <w:shd w:val="clear" w:color="auto" w:fill="FFFFFF"/>
            <w:tcMar>
              <w:top w:w="15" w:type="dxa"/>
              <w:left w:w="108" w:type="dxa"/>
              <w:bottom w:w="0" w:type="dxa"/>
              <w:right w:w="108" w:type="dxa"/>
            </w:tcMar>
            <w:vAlign w:val="center"/>
          </w:tcPr>
          <w:p w14:paraId="108FCAC2" w14:textId="413BC664" w:rsidR="00BB16FC" w:rsidRDefault="00BB16FC" w:rsidP="00F1291A">
            <w:pPr>
              <w:jc w:val="center"/>
              <w:rPr>
                <w:sz w:val="18"/>
                <w:szCs w:val="18"/>
                <w:lang w:eastAsia="ko-KR"/>
              </w:rPr>
            </w:pPr>
            <w:r w:rsidRPr="00BB16FC">
              <w:rPr>
                <w:rFonts w:eastAsia="맑은 고딕" w:hint="eastAsia"/>
                <w:kern w:val="24"/>
                <w:sz w:val="18"/>
                <w:szCs w:val="18"/>
                <w:lang w:eastAsia="ko-KR"/>
              </w:rPr>
              <w:t>J</w:t>
            </w:r>
            <w:r w:rsidRPr="00BB16FC">
              <w:rPr>
                <w:rFonts w:eastAsia="맑은 고딕"/>
                <w:kern w:val="24"/>
                <w:sz w:val="18"/>
                <w:szCs w:val="18"/>
                <w:lang w:eastAsia="ko-KR"/>
              </w:rPr>
              <w:t>insoo Choi</w:t>
            </w:r>
          </w:p>
        </w:tc>
        <w:tc>
          <w:tcPr>
            <w:tcW w:w="1440" w:type="dxa"/>
            <w:vMerge/>
            <w:shd w:val="clear" w:color="auto" w:fill="FFFFFF"/>
            <w:vAlign w:val="center"/>
          </w:tcPr>
          <w:p w14:paraId="77622780" w14:textId="77777777" w:rsidR="00BB16FC" w:rsidRPr="00261441" w:rsidRDefault="00BB16FC" w:rsidP="004066C3">
            <w:pPr>
              <w:jc w:val="center"/>
              <w:rPr>
                <w:sz w:val="20"/>
                <w:lang w:eastAsia="ko-KR"/>
              </w:rPr>
            </w:pPr>
          </w:p>
        </w:tc>
        <w:tc>
          <w:tcPr>
            <w:tcW w:w="2430" w:type="dxa"/>
            <w:vMerge/>
            <w:shd w:val="clear" w:color="auto" w:fill="FFFFFF"/>
            <w:tcMar>
              <w:top w:w="15" w:type="dxa"/>
              <w:left w:w="108" w:type="dxa"/>
              <w:bottom w:w="0" w:type="dxa"/>
              <w:right w:w="108" w:type="dxa"/>
            </w:tcMar>
            <w:vAlign w:val="center"/>
          </w:tcPr>
          <w:p w14:paraId="0B924E18" w14:textId="77777777" w:rsidR="00BB16FC" w:rsidRPr="00261441" w:rsidRDefault="00BB16FC" w:rsidP="004066C3">
            <w:pPr>
              <w:jc w:val="center"/>
              <w:rPr>
                <w:sz w:val="20"/>
              </w:rPr>
            </w:pPr>
          </w:p>
        </w:tc>
        <w:tc>
          <w:tcPr>
            <w:tcW w:w="1033" w:type="dxa"/>
            <w:shd w:val="clear" w:color="auto" w:fill="FFFFFF"/>
            <w:tcMar>
              <w:top w:w="15" w:type="dxa"/>
              <w:left w:w="108" w:type="dxa"/>
              <w:bottom w:w="0" w:type="dxa"/>
              <w:right w:w="108" w:type="dxa"/>
            </w:tcMar>
            <w:vAlign w:val="center"/>
          </w:tcPr>
          <w:p w14:paraId="06CA941D" w14:textId="77777777" w:rsidR="00BB16FC" w:rsidRPr="00261441" w:rsidRDefault="00BB16FC" w:rsidP="004066C3">
            <w:pPr>
              <w:jc w:val="center"/>
              <w:rPr>
                <w:sz w:val="20"/>
              </w:rPr>
            </w:pPr>
          </w:p>
        </w:tc>
        <w:tc>
          <w:tcPr>
            <w:tcW w:w="2742" w:type="dxa"/>
            <w:shd w:val="clear" w:color="auto" w:fill="FFFFFF"/>
            <w:tcMar>
              <w:top w:w="15" w:type="dxa"/>
              <w:left w:w="108" w:type="dxa"/>
              <w:bottom w:w="0" w:type="dxa"/>
              <w:right w:w="108" w:type="dxa"/>
            </w:tcMar>
            <w:vAlign w:val="center"/>
          </w:tcPr>
          <w:p w14:paraId="24A0C227" w14:textId="1743989F" w:rsidR="00BB16FC" w:rsidRPr="003762C8" w:rsidRDefault="00BB16FC" w:rsidP="004066C3">
            <w:pPr>
              <w:jc w:val="center"/>
              <w:rPr>
                <w:sz w:val="18"/>
                <w:szCs w:val="18"/>
                <w:lang w:eastAsia="ko-KR"/>
              </w:rPr>
            </w:pPr>
            <w:r w:rsidRPr="00BB16FC">
              <w:rPr>
                <w:rFonts w:eastAsia="맑은 고딕"/>
                <w:kern w:val="24"/>
                <w:sz w:val="18"/>
                <w:szCs w:val="18"/>
                <w:lang w:eastAsia="ko-KR"/>
              </w:rPr>
              <w:t>j</w:t>
            </w:r>
            <w:r w:rsidRPr="00BB16FC">
              <w:rPr>
                <w:rFonts w:eastAsia="맑은 고딕" w:hint="eastAsia"/>
                <w:kern w:val="24"/>
                <w:sz w:val="18"/>
                <w:szCs w:val="18"/>
                <w:lang w:eastAsia="ko-KR"/>
              </w:rPr>
              <w:t>s.</w:t>
            </w:r>
            <w:r w:rsidRPr="00BB16FC">
              <w:rPr>
                <w:rFonts w:eastAsia="맑은 고딕"/>
                <w:kern w:val="24"/>
                <w:sz w:val="18"/>
                <w:szCs w:val="18"/>
                <w:lang w:eastAsia="ko-KR"/>
              </w:rPr>
              <w:t>choi@lge.com</w:t>
            </w:r>
          </w:p>
        </w:tc>
      </w:tr>
      <w:tr w:rsidR="00BB16FC" w:rsidRPr="00945E34" w14:paraId="7B66C8B1" w14:textId="77777777" w:rsidTr="00261441">
        <w:trPr>
          <w:trHeight w:val="144"/>
        </w:trPr>
        <w:tc>
          <w:tcPr>
            <w:tcW w:w="1705" w:type="dxa"/>
            <w:shd w:val="clear" w:color="auto" w:fill="FFFFFF"/>
            <w:tcMar>
              <w:top w:w="15" w:type="dxa"/>
              <w:left w:w="108" w:type="dxa"/>
              <w:bottom w:w="0" w:type="dxa"/>
              <w:right w:w="108" w:type="dxa"/>
            </w:tcMar>
            <w:vAlign w:val="center"/>
          </w:tcPr>
          <w:p w14:paraId="0DF5C12E" w14:textId="2338D7D0" w:rsidR="00BB16FC" w:rsidRPr="00BB16FC" w:rsidRDefault="00BB16FC" w:rsidP="00F1291A">
            <w:pPr>
              <w:jc w:val="center"/>
              <w:rPr>
                <w:rFonts w:eastAsia="맑은 고딕"/>
                <w:kern w:val="24"/>
                <w:sz w:val="18"/>
                <w:szCs w:val="18"/>
                <w:lang w:eastAsia="ko-KR"/>
              </w:rPr>
            </w:pPr>
            <w:r>
              <w:rPr>
                <w:rFonts w:eastAsia="맑은 고딕" w:hint="eastAsia"/>
                <w:kern w:val="24"/>
                <w:sz w:val="18"/>
                <w:szCs w:val="18"/>
                <w:lang w:eastAsia="ko-KR"/>
              </w:rPr>
              <w:t xml:space="preserve">Chunyu </w:t>
            </w:r>
            <w:r w:rsidR="00375C6E">
              <w:rPr>
                <w:rFonts w:eastAsia="맑은 고딕"/>
                <w:kern w:val="24"/>
                <w:sz w:val="18"/>
                <w:szCs w:val="18"/>
                <w:lang w:eastAsia="ko-KR"/>
              </w:rPr>
              <w:t>Hu</w:t>
            </w:r>
          </w:p>
        </w:tc>
        <w:tc>
          <w:tcPr>
            <w:tcW w:w="1440" w:type="dxa"/>
            <w:shd w:val="clear" w:color="auto" w:fill="FFFFFF"/>
            <w:vAlign w:val="center"/>
          </w:tcPr>
          <w:p w14:paraId="2800C599" w14:textId="4A069AAE" w:rsidR="00BB16FC" w:rsidRPr="00261441" w:rsidRDefault="00BB16FC" w:rsidP="004066C3">
            <w:pPr>
              <w:jc w:val="center"/>
              <w:rPr>
                <w:sz w:val="20"/>
                <w:lang w:eastAsia="ko-KR"/>
              </w:rPr>
            </w:pPr>
            <w:r>
              <w:rPr>
                <w:rFonts w:hint="eastAsia"/>
                <w:sz w:val="20"/>
                <w:lang w:eastAsia="ko-KR"/>
              </w:rPr>
              <w:t>Facebook</w:t>
            </w:r>
          </w:p>
        </w:tc>
        <w:tc>
          <w:tcPr>
            <w:tcW w:w="2430" w:type="dxa"/>
            <w:shd w:val="clear" w:color="auto" w:fill="FFFFFF"/>
            <w:tcMar>
              <w:top w:w="15" w:type="dxa"/>
              <w:left w:w="108" w:type="dxa"/>
              <w:bottom w:w="0" w:type="dxa"/>
              <w:right w:w="108" w:type="dxa"/>
            </w:tcMar>
            <w:vAlign w:val="center"/>
          </w:tcPr>
          <w:p w14:paraId="40A947CA" w14:textId="052EFAE7" w:rsidR="00BB16FC" w:rsidRPr="00261441" w:rsidRDefault="00375C6E" w:rsidP="004066C3">
            <w:pPr>
              <w:jc w:val="center"/>
              <w:rPr>
                <w:sz w:val="20"/>
              </w:rPr>
            </w:pPr>
            <w:r>
              <w:rPr>
                <w:sz w:val="18"/>
                <w:szCs w:val="18"/>
                <w:lang w:val="en-US" w:eastAsia="ko-KR"/>
              </w:rPr>
              <w:t>1 Hacker Way, Menlo Park, CA 95034</w:t>
            </w:r>
          </w:p>
        </w:tc>
        <w:tc>
          <w:tcPr>
            <w:tcW w:w="1033" w:type="dxa"/>
            <w:shd w:val="clear" w:color="auto" w:fill="FFFFFF"/>
            <w:tcMar>
              <w:top w:w="15" w:type="dxa"/>
              <w:left w:w="108" w:type="dxa"/>
              <w:bottom w:w="0" w:type="dxa"/>
              <w:right w:w="108" w:type="dxa"/>
            </w:tcMar>
            <w:vAlign w:val="center"/>
          </w:tcPr>
          <w:p w14:paraId="3933D59E" w14:textId="77777777" w:rsidR="00BB16FC" w:rsidRPr="00261441" w:rsidRDefault="00BB16FC" w:rsidP="004066C3">
            <w:pPr>
              <w:jc w:val="center"/>
              <w:rPr>
                <w:sz w:val="20"/>
              </w:rPr>
            </w:pPr>
          </w:p>
        </w:tc>
        <w:tc>
          <w:tcPr>
            <w:tcW w:w="2742" w:type="dxa"/>
            <w:shd w:val="clear" w:color="auto" w:fill="FFFFFF"/>
            <w:tcMar>
              <w:top w:w="15" w:type="dxa"/>
              <w:left w:w="108" w:type="dxa"/>
              <w:bottom w:w="0" w:type="dxa"/>
              <w:right w:w="108" w:type="dxa"/>
            </w:tcMar>
            <w:vAlign w:val="center"/>
          </w:tcPr>
          <w:p w14:paraId="1496E1F2" w14:textId="767C25EB" w:rsidR="00BB16FC" w:rsidRPr="00BB16FC" w:rsidRDefault="00375C6E" w:rsidP="004066C3">
            <w:pPr>
              <w:jc w:val="center"/>
              <w:rPr>
                <w:rFonts w:eastAsia="맑은 고딕"/>
                <w:kern w:val="24"/>
                <w:sz w:val="18"/>
                <w:szCs w:val="18"/>
                <w:lang w:eastAsia="ko-KR"/>
              </w:rPr>
            </w:pPr>
            <w:r>
              <w:rPr>
                <w:sz w:val="18"/>
                <w:szCs w:val="18"/>
                <w:lang w:eastAsia="ko-KR"/>
              </w:rPr>
              <w:t>chunyuhu07@gmail.com</w:t>
            </w:r>
          </w:p>
        </w:tc>
      </w:tr>
    </w:tbl>
    <w:p w14:paraId="1892AD57" w14:textId="00B11312" w:rsidR="00F44D0F" w:rsidRDefault="00F44D0F" w:rsidP="007668E4">
      <w:pPr>
        <w:pStyle w:val="T1"/>
        <w:tabs>
          <w:tab w:val="left" w:pos="7948"/>
        </w:tabs>
        <w:spacing w:after="120"/>
        <w:jc w:val="left"/>
        <w:rPr>
          <w:sz w:val="22"/>
        </w:rPr>
      </w:pPr>
    </w:p>
    <w:p w14:paraId="3EDBE27E" w14:textId="77777777" w:rsidR="001D7F68" w:rsidRDefault="001D7F68" w:rsidP="001D7F68">
      <w:pPr>
        <w:pStyle w:val="T1"/>
        <w:spacing w:after="120"/>
      </w:pPr>
      <w:r>
        <w:t>Abstract</w:t>
      </w:r>
    </w:p>
    <w:p w14:paraId="148CDE4F" w14:textId="2A0F7F6A" w:rsidR="001D7F68" w:rsidRDefault="001D7F68" w:rsidP="001D7F68">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resolutions for</w:t>
      </w:r>
      <w:r w:rsidR="00406D2C">
        <w:rPr>
          <w:lang w:eastAsia="ko-KR"/>
        </w:rPr>
        <w:t xml:space="preserve"> one</w:t>
      </w:r>
      <w:r>
        <w:rPr>
          <w:lang w:eastAsia="ko-KR"/>
        </w:rPr>
        <w:t xml:space="preserve"> </w:t>
      </w:r>
      <w:r w:rsidR="00406D2C">
        <w:rPr>
          <w:lang w:eastAsia="ko-KR"/>
        </w:rPr>
        <w:t>comment on TGbe D0.4</w:t>
      </w:r>
      <w:r>
        <w:rPr>
          <w:lang w:eastAsia="ko-KR"/>
        </w:rPr>
        <w:t xml:space="preserve"> regarding restricte</w:t>
      </w:r>
      <w:r w:rsidR="00406D2C">
        <w:rPr>
          <w:lang w:eastAsia="ko-KR"/>
        </w:rPr>
        <w:t>d TWT with the following CID</w:t>
      </w:r>
      <w:r w:rsidR="002A20FC">
        <w:rPr>
          <w:lang w:eastAsia="ko-KR"/>
        </w:rPr>
        <w:t xml:space="preserve"> (1</w:t>
      </w:r>
      <w:r w:rsidRPr="00126539">
        <w:rPr>
          <w:b/>
          <w:lang w:eastAsia="ko-KR"/>
        </w:rPr>
        <w:t xml:space="preserve"> CID</w:t>
      </w:r>
      <w:r>
        <w:rPr>
          <w:lang w:eastAsia="ko-KR"/>
        </w:rPr>
        <w:t>):</w:t>
      </w:r>
    </w:p>
    <w:p w14:paraId="7B392AB4" w14:textId="21EBE373" w:rsidR="001D7F68" w:rsidRDefault="001D7F68" w:rsidP="001D7F68">
      <w:pPr>
        <w:pStyle w:val="ae"/>
        <w:numPr>
          <w:ilvl w:val="0"/>
          <w:numId w:val="3"/>
        </w:numPr>
        <w:jc w:val="both"/>
      </w:pPr>
      <w:r>
        <w:rPr>
          <w:rFonts w:hint="eastAsia"/>
          <w:lang w:eastAsia="ko-KR"/>
        </w:rPr>
        <w:t>2922</w:t>
      </w:r>
    </w:p>
    <w:p w14:paraId="5B282975" w14:textId="77777777" w:rsidR="001D7F68" w:rsidRDefault="001D7F68" w:rsidP="001D7F68">
      <w:pPr>
        <w:jc w:val="both"/>
        <w:rPr>
          <w:lang w:eastAsia="ko-KR"/>
        </w:rPr>
      </w:pPr>
    </w:p>
    <w:p w14:paraId="2ECB6744" w14:textId="77777777" w:rsidR="001D7F68" w:rsidRDefault="001D7F68" w:rsidP="001D7F68">
      <w:pPr>
        <w:jc w:val="both"/>
        <w:rPr>
          <w:lang w:eastAsia="ko-KR"/>
        </w:rPr>
      </w:pPr>
      <w:r>
        <w:rPr>
          <w:lang w:eastAsia="ko-KR"/>
        </w:rPr>
        <w:t>Revisions:</w:t>
      </w:r>
    </w:p>
    <w:p w14:paraId="4C45558C" w14:textId="77777777" w:rsidR="001D7F68" w:rsidRDefault="001D7F68" w:rsidP="001D7F68">
      <w:pPr>
        <w:jc w:val="both"/>
        <w:rPr>
          <w:lang w:eastAsia="ko-KR"/>
        </w:rPr>
      </w:pPr>
      <w:r>
        <w:rPr>
          <w:lang w:eastAsia="ko-KR"/>
        </w:rPr>
        <w:t xml:space="preserve">- Rev 0: Initial version of the document. </w:t>
      </w:r>
    </w:p>
    <w:p w14:paraId="288F1268" w14:textId="77777777" w:rsidR="001D7F68" w:rsidRDefault="001D7F68" w:rsidP="001D7F68">
      <w:pPr>
        <w:jc w:val="both"/>
        <w:rPr>
          <w:lang w:eastAsia="ko-KR"/>
        </w:rPr>
      </w:pPr>
    </w:p>
    <w:p w14:paraId="5A48AD9C" w14:textId="77777777" w:rsidR="005F1859" w:rsidRDefault="005F1859" w:rsidP="001D7F68">
      <w:pPr>
        <w:jc w:val="both"/>
        <w:rPr>
          <w:lang w:eastAsia="ko-KR"/>
        </w:rPr>
      </w:pPr>
    </w:p>
    <w:p w14:paraId="5F559480" w14:textId="77777777" w:rsidR="001D7F68" w:rsidRPr="00FE6576" w:rsidRDefault="001D7F68" w:rsidP="001D7F68">
      <w:pPr>
        <w:suppressAutoHyphens/>
        <w:spacing w:after="120"/>
        <w:rPr>
          <w:rFonts w:eastAsia="MS Mincho"/>
          <w:bCs/>
          <w:iCs/>
          <w:color w:val="000000"/>
          <w:sz w:val="20"/>
          <w:lang w:val="en-US"/>
        </w:rPr>
      </w:pPr>
      <w:r w:rsidRPr="00FE6576">
        <w:rPr>
          <w:rFonts w:eastAsia="MS Mincho"/>
          <w:bCs/>
          <w:iCs/>
          <w:color w:val="000000"/>
          <w:sz w:val="20"/>
          <w:lang w:val="en-US"/>
        </w:rPr>
        <w:t>Interpretation of a Motion to Adopt</w:t>
      </w:r>
    </w:p>
    <w:p w14:paraId="712EEEE1" w14:textId="77777777" w:rsidR="001D7F68" w:rsidRPr="00FE6576" w:rsidRDefault="001D7F68" w:rsidP="001D7F68">
      <w:pPr>
        <w:suppressAutoHyphens/>
        <w:spacing w:after="120"/>
        <w:rPr>
          <w:rFonts w:eastAsia="MS Mincho"/>
          <w:bCs/>
          <w:iCs/>
          <w:color w:val="000000"/>
          <w:sz w:val="20"/>
          <w:lang w:val="en-US"/>
        </w:rPr>
      </w:pPr>
    </w:p>
    <w:p w14:paraId="308F1BA9" w14:textId="77777777" w:rsidR="001D7F68" w:rsidRPr="00FE6576" w:rsidRDefault="001D7F68" w:rsidP="001D7F68">
      <w:pPr>
        <w:suppressAutoHyphens/>
        <w:spacing w:after="120"/>
        <w:rPr>
          <w:rFonts w:eastAsia="MS Mincho"/>
          <w:bCs/>
          <w:iCs/>
          <w:color w:val="000000"/>
          <w:sz w:val="20"/>
          <w:lang w:val="en-US"/>
        </w:rPr>
      </w:pPr>
      <w:r w:rsidRPr="00FE6576">
        <w:rPr>
          <w:rFonts w:eastAsia="MS Mincho"/>
          <w:bCs/>
          <w:iCs/>
          <w:color w:val="000000"/>
          <w:sz w:val="20"/>
          <w:lang w:val="en-US"/>
        </w:rPr>
        <w:t>A motion to approve this submission means that the editing instructions and any changed or added material are actioned in the TGbe Draft. This introduction is not part of the adopted material.</w:t>
      </w:r>
    </w:p>
    <w:p w14:paraId="7D24E7DA" w14:textId="77777777" w:rsidR="001D7F68" w:rsidRPr="00FE6576" w:rsidRDefault="001D7F68" w:rsidP="001D7F68">
      <w:pPr>
        <w:suppressAutoHyphens/>
        <w:spacing w:after="120"/>
        <w:rPr>
          <w:rFonts w:eastAsia="MS Mincho"/>
          <w:bCs/>
          <w:iCs/>
          <w:color w:val="000000"/>
          <w:sz w:val="20"/>
          <w:lang w:val="en-US"/>
        </w:rPr>
      </w:pPr>
    </w:p>
    <w:p w14:paraId="0BDF7EA6" w14:textId="77777777" w:rsidR="001D7F68" w:rsidRPr="00FE6576" w:rsidRDefault="001D7F68" w:rsidP="001D7F68">
      <w:pPr>
        <w:suppressAutoHyphens/>
        <w:rPr>
          <w:rFonts w:eastAsia="맑은 고딕"/>
          <w:b/>
          <w:bCs/>
          <w:i/>
          <w:iCs/>
          <w:sz w:val="18"/>
          <w:lang w:eastAsia="ko-KR"/>
        </w:rPr>
      </w:pPr>
      <w:r w:rsidRPr="00FE6576">
        <w:rPr>
          <w:rFonts w:eastAsia="맑은 고딕"/>
          <w:b/>
          <w:bCs/>
          <w:i/>
          <w:iCs/>
          <w:sz w:val="18"/>
          <w:lang w:eastAsia="ko-KR"/>
        </w:rPr>
        <w:t>Editing instructions formatted like this are intended to be copied into the TGbe Draft (i.e. they are instructions to the 802.11 editor on how to merge the text with the baseline documents).</w:t>
      </w:r>
    </w:p>
    <w:p w14:paraId="180A61E0" w14:textId="77777777" w:rsidR="001D7F68" w:rsidRPr="00FE6576" w:rsidRDefault="001D7F68" w:rsidP="001D7F68">
      <w:pPr>
        <w:suppressAutoHyphens/>
        <w:spacing w:after="120"/>
        <w:rPr>
          <w:rFonts w:eastAsia="MS Mincho"/>
          <w:bCs/>
          <w:iCs/>
          <w:color w:val="000000"/>
          <w:sz w:val="20"/>
          <w:lang w:val="en-US"/>
        </w:rPr>
      </w:pPr>
    </w:p>
    <w:p w14:paraId="6159915C" w14:textId="77777777" w:rsidR="001D7F68" w:rsidRDefault="001D7F68" w:rsidP="001D7F68">
      <w:pPr>
        <w:suppressAutoHyphens/>
        <w:rPr>
          <w:rFonts w:eastAsia="맑은 고딕"/>
          <w:b/>
          <w:bCs/>
          <w:i/>
          <w:iCs/>
          <w:sz w:val="18"/>
          <w:lang w:eastAsia="ko-KR"/>
        </w:rPr>
      </w:pPr>
      <w:r w:rsidRPr="00FE6576">
        <w:rPr>
          <w:rFonts w:eastAsia="맑은 고딕"/>
          <w:b/>
          <w:bCs/>
          <w:i/>
          <w:iCs/>
          <w:sz w:val="18"/>
          <w:lang w:eastAsia="ko-KR"/>
        </w:rPr>
        <w:t>TGbe Editor: Editing instructions preceded by “TGbe Editor” are instructions to the TGbe editor to modify existing material in the TGbe draft. As a result of adopting the changes, the TGbe editor will execute the instructions rather than copy them to the TGbe Draft.</w:t>
      </w:r>
    </w:p>
    <w:p w14:paraId="442A5F19" w14:textId="77777777" w:rsidR="001D7F68" w:rsidRPr="0078570C" w:rsidRDefault="001D7F68" w:rsidP="001D7F68">
      <w:pPr>
        <w:suppressAutoHyphens/>
        <w:rPr>
          <w:rFonts w:eastAsia="맑은 고딕"/>
          <w:b/>
          <w:bCs/>
          <w:i/>
          <w:iCs/>
          <w:sz w:val="18"/>
          <w:lang w:eastAsia="ko-KR"/>
        </w:rPr>
      </w:pPr>
    </w:p>
    <w:p w14:paraId="235D8F8E" w14:textId="2F5296B9" w:rsidR="0090338D" w:rsidRPr="00406D2C" w:rsidRDefault="006F3D74" w:rsidP="0090338D">
      <w:pPr>
        <w:pStyle w:val="T"/>
        <w:rPr>
          <w:rFonts w:eastAsia="바탕"/>
          <w:lang w:val="en-GB" w:eastAsia="ko-KR"/>
        </w:rPr>
      </w:pPr>
      <w:r w:rsidRPr="00DF5A67">
        <w:rPr>
          <w:b/>
          <w:i/>
          <w:color w:val="auto"/>
          <w:highlight w:val="yellow"/>
          <w:lang w:eastAsia="ko-KR"/>
        </w:rPr>
        <w:t>TGbe editor: Please note that baselines are D0.</w:t>
      </w:r>
      <w:r w:rsidR="00745570">
        <w:rPr>
          <w:b/>
          <w:i/>
          <w:color w:val="auto"/>
          <w:highlight w:val="yellow"/>
          <w:lang w:eastAsia="ko-KR"/>
        </w:rPr>
        <w:t>4</w:t>
      </w:r>
      <w:r w:rsidRPr="00DF5A67">
        <w:rPr>
          <w:b/>
          <w:i/>
          <w:color w:val="auto"/>
          <w:highlight w:val="yellow"/>
          <w:lang w:eastAsia="ko-KR"/>
        </w:rPr>
        <w:t xml:space="preserve"> </w:t>
      </w:r>
    </w:p>
    <w:p w14:paraId="7A67D6B2" w14:textId="77777777" w:rsidR="001D7F68" w:rsidRPr="00745570" w:rsidRDefault="001D7F68" w:rsidP="0090338D">
      <w:pPr>
        <w:pStyle w:val="T"/>
        <w:rPr>
          <w:rFonts w:eastAsia="바탕"/>
          <w:lang w:val="en-GB" w:eastAsia="ko-KR"/>
        </w:rPr>
      </w:pPr>
    </w:p>
    <w:p w14:paraId="51D602BC" w14:textId="77777777" w:rsidR="001D7F68" w:rsidRDefault="001D7F68" w:rsidP="0090338D">
      <w:pPr>
        <w:pStyle w:val="T"/>
        <w:rPr>
          <w:rFonts w:eastAsia="바탕"/>
          <w:lang w:eastAsia="ko-KR"/>
        </w:rPr>
      </w:pPr>
    </w:p>
    <w:p w14:paraId="6DAC1B80" w14:textId="77777777" w:rsidR="005F1859" w:rsidRDefault="005F1859" w:rsidP="0090338D">
      <w:pPr>
        <w:pStyle w:val="T"/>
        <w:rPr>
          <w:rFonts w:eastAsia="바탕"/>
          <w:lang w:eastAsia="ko-KR"/>
        </w:rPr>
      </w:pPr>
    </w:p>
    <w:p w14:paraId="11F42D0F" w14:textId="77777777" w:rsidR="001D7F68" w:rsidRDefault="001D7F68" w:rsidP="0090338D">
      <w:pPr>
        <w:pStyle w:val="T"/>
        <w:rPr>
          <w:rFonts w:eastAsia="바탕"/>
          <w:lang w:eastAsia="ko-KR"/>
        </w:rPr>
      </w:pPr>
    </w:p>
    <w:p w14:paraId="1EFA4D1C" w14:textId="77777777" w:rsidR="006F3D74" w:rsidRDefault="006F3D74" w:rsidP="0090338D">
      <w:pPr>
        <w:pStyle w:val="T"/>
        <w:rPr>
          <w:rFonts w:eastAsia="바탕"/>
          <w:lang w:eastAsia="ko-KR"/>
        </w:rPr>
      </w:pPr>
    </w:p>
    <w:p w14:paraId="19F19C38" w14:textId="77777777" w:rsidR="001E7B4A" w:rsidRPr="001D7F68" w:rsidRDefault="001E7B4A" w:rsidP="0090338D">
      <w:pPr>
        <w:pStyle w:val="T"/>
        <w:rPr>
          <w:rFonts w:eastAsia="바탕"/>
          <w:lang w:eastAsia="ko-KR"/>
        </w:rPr>
      </w:pPr>
    </w:p>
    <w:tbl>
      <w:tblPr>
        <w:tblW w:w="9781" w:type="dxa"/>
        <w:tblInd w:w="-5" w:type="dxa"/>
        <w:tblCellMar>
          <w:left w:w="99" w:type="dxa"/>
          <w:right w:w="99" w:type="dxa"/>
        </w:tblCellMar>
        <w:tblLook w:val="04A0" w:firstRow="1" w:lastRow="0" w:firstColumn="1" w:lastColumn="0" w:noHBand="0" w:noVBand="1"/>
      </w:tblPr>
      <w:tblGrid>
        <w:gridCol w:w="640"/>
        <w:gridCol w:w="1322"/>
        <w:gridCol w:w="1211"/>
        <w:gridCol w:w="2056"/>
        <w:gridCol w:w="1914"/>
        <w:gridCol w:w="2638"/>
      </w:tblGrid>
      <w:tr w:rsidR="00601E83" w:rsidRPr="00D829A5" w14:paraId="7CA026A8" w14:textId="77777777" w:rsidTr="0053412F">
        <w:trPr>
          <w:trHeight w:val="318"/>
        </w:trPr>
        <w:tc>
          <w:tcPr>
            <w:tcW w:w="643" w:type="dxa"/>
            <w:tcBorders>
              <w:top w:val="single" w:sz="4" w:space="0" w:color="333300"/>
              <w:left w:val="single" w:sz="4" w:space="0" w:color="333300"/>
              <w:bottom w:val="single" w:sz="4" w:space="0" w:color="333300"/>
              <w:right w:val="single" w:sz="4" w:space="0" w:color="333300"/>
            </w:tcBorders>
            <w:shd w:val="clear" w:color="auto" w:fill="D9D9D9" w:themeFill="background1" w:themeFillShade="D9"/>
            <w:hideMark/>
          </w:tcPr>
          <w:p w14:paraId="280CC3C8" w14:textId="77777777" w:rsidR="0090338D" w:rsidRPr="00D829A5" w:rsidRDefault="0090338D" w:rsidP="0053412F">
            <w:pPr>
              <w:rPr>
                <w:b/>
                <w:bCs/>
                <w:lang w:val="en-US" w:eastAsia="ko-KR"/>
              </w:rPr>
            </w:pPr>
            <w:r w:rsidRPr="00D829A5">
              <w:rPr>
                <w:b/>
                <w:bCs/>
                <w:lang w:val="en-US" w:eastAsia="ko-KR"/>
              </w:rPr>
              <w:lastRenderedPageBreak/>
              <w:t>CID</w:t>
            </w:r>
          </w:p>
        </w:tc>
        <w:tc>
          <w:tcPr>
            <w:tcW w:w="1118" w:type="dxa"/>
            <w:tcBorders>
              <w:top w:val="single" w:sz="4" w:space="0" w:color="333300"/>
              <w:left w:val="nil"/>
              <w:bottom w:val="single" w:sz="4" w:space="0" w:color="333300"/>
              <w:right w:val="single" w:sz="4" w:space="0" w:color="333300"/>
            </w:tcBorders>
            <w:shd w:val="clear" w:color="auto" w:fill="D9D9D9" w:themeFill="background1" w:themeFillShade="D9"/>
            <w:hideMark/>
          </w:tcPr>
          <w:p w14:paraId="0CBFA4A1" w14:textId="77777777" w:rsidR="0090338D" w:rsidRPr="00D829A5" w:rsidRDefault="0090338D" w:rsidP="0053412F">
            <w:pPr>
              <w:rPr>
                <w:b/>
                <w:bCs/>
                <w:lang w:val="en-US" w:eastAsia="ko-KR"/>
              </w:rPr>
            </w:pPr>
            <w:r w:rsidRPr="00D829A5">
              <w:rPr>
                <w:b/>
                <w:bCs/>
                <w:lang w:val="en-US" w:eastAsia="ko-KR"/>
              </w:rPr>
              <w:t>Commenter</w:t>
            </w:r>
          </w:p>
        </w:tc>
        <w:tc>
          <w:tcPr>
            <w:tcW w:w="1225" w:type="dxa"/>
            <w:tcBorders>
              <w:top w:val="single" w:sz="4" w:space="0" w:color="333300"/>
              <w:left w:val="nil"/>
              <w:bottom w:val="single" w:sz="4" w:space="0" w:color="333300"/>
              <w:right w:val="single" w:sz="4" w:space="0" w:color="333300"/>
            </w:tcBorders>
            <w:shd w:val="clear" w:color="auto" w:fill="D9D9D9" w:themeFill="background1" w:themeFillShade="D9"/>
            <w:hideMark/>
          </w:tcPr>
          <w:p w14:paraId="2F1B6737" w14:textId="77777777" w:rsidR="0090338D" w:rsidRPr="00D829A5" w:rsidRDefault="0090338D" w:rsidP="0053412F">
            <w:pPr>
              <w:rPr>
                <w:b/>
                <w:bCs/>
                <w:lang w:val="en-US" w:eastAsia="ko-KR"/>
              </w:rPr>
            </w:pPr>
            <w:r w:rsidRPr="00D829A5">
              <w:rPr>
                <w:b/>
                <w:bCs/>
                <w:lang w:val="en-US" w:eastAsia="ko-KR"/>
              </w:rPr>
              <w:t>Assignee</w:t>
            </w:r>
          </w:p>
        </w:tc>
        <w:tc>
          <w:tcPr>
            <w:tcW w:w="2126" w:type="dxa"/>
            <w:tcBorders>
              <w:top w:val="single" w:sz="4" w:space="0" w:color="333300"/>
              <w:left w:val="nil"/>
              <w:bottom w:val="single" w:sz="4" w:space="0" w:color="333300"/>
              <w:right w:val="single" w:sz="4" w:space="0" w:color="333300"/>
            </w:tcBorders>
            <w:shd w:val="clear" w:color="auto" w:fill="D9D9D9" w:themeFill="background1" w:themeFillShade="D9"/>
            <w:hideMark/>
          </w:tcPr>
          <w:p w14:paraId="495381B2" w14:textId="77777777" w:rsidR="0090338D" w:rsidRPr="00D829A5" w:rsidRDefault="0090338D" w:rsidP="0053412F">
            <w:pPr>
              <w:rPr>
                <w:b/>
                <w:bCs/>
                <w:lang w:val="en-US" w:eastAsia="ko-KR"/>
              </w:rPr>
            </w:pPr>
            <w:r w:rsidRPr="00D829A5">
              <w:rPr>
                <w:b/>
                <w:bCs/>
                <w:lang w:val="en-US" w:eastAsia="ko-KR"/>
              </w:rPr>
              <w:t>Comment</w:t>
            </w:r>
          </w:p>
        </w:tc>
        <w:tc>
          <w:tcPr>
            <w:tcW w:w="1923" w:type="dxa"/>
            <w:tcBorders>
              <w:top w:val="single" w:sz="4" w:space="0" w:color="333300"/>
              <w:left w:val="nil"/>
              <w:bottom w:val="single" w:sz="4" w:space="0" w:color="333300"/>
              <w:right w:val="single" w:sz="4" w:space="0" w:color="333300"/>
            </w:tcBorders>
            <w:shd w:val="clear" w:color="auto" w:fill="D9D9D9" w:themeFill="background1" w:themeFillShade="D9"/>
            <w:hideMark/>
          </w:tcPr>
          <w:p w14:paraId="23A365E7" w14:textId="77777777" w:rsidR="0090338D" w:rsidRPr="00D829A5" w:rsidRDefault="0090338D" w:rsidP="0053412F">
            <w:pPr>
              <w:rPr>
                <w:b/>
                <w:bCs/>
                <w:lang w:val="en-US" w:eastAsia="ko-KR"/>
              </w:rPr>
            </w:pPr>
            <w:r w:rsidRPr="00D829A5">
              <w:rPr>
                <w:b/>
                <w:bCs/>
                <w:lang w:val="en-US" w:eastAsia="ko-KR"/>
              </w:rPr>
              <w:t>Proposed Change</w:t>
            </w:r>
          </w:p>
        </w:tc>
        <w:tc>
          <w:tcPr>
            <w:tcW w:w="2746" w:type="dxa"/>
            <w:tcBorders>
              <w:top w:val="single" w:sz="4" w:space="0" w:color="333300"/>
              <w:left w:val="nil"/>
              <w:bottom w:val="single" w:sz="4" w:space="0" w:color="333300"/>
              <w:right w:val="single" w:sz="4" w:space="0" w:color="333300"/>
            </w:tcBorders>
            <w:shd w:val="clear" w:color="auto" w:fill="D9D9D9" w:themeFill="background1" w:themeFillShade="D9"/>
            <w:hideMark/>
          </w:tcPr>
          <w:p w14:paraId="4E891965" w14:textId="77777777" w:rsidR="0090338D" w:rsidRPr="00D829A5" w:rsidRDefault="0090338D" w:rsidP="0053412F">
            <w:pPr>
              <w:rPr>
                <w:b/>
                <w:bCs/>
                <w:szCs w:val="22"/>
                <w:lang w:val="en-US" w:eastAsia="ko-KR"/>
              </w:rPr>
            </w:pPr>
            <w:r w:rsidRPr="00D829A5">
              <w:rPr>
                <w:b/>
                <w:bCs/>
                <w:szCs w:val="22"/>
                <w:lang w:val="en-US" w:eastAsia="ko-KR"/>
              </w:rPr>
              <w:t>Resolution</w:t>
            </w:r>
          </w:p>
        </w:tc>
      </w:tr>
      <w:tr w:rsidR="00601E83" w:rsidRPr="00D829A5" w14:paraId="7A9CAF7C" w14:textId="77777777" w:rsidTr="0053412F">
        <w:trPr>
          <w:trHeight w:val="864"/>
        </w:trPr>
        <w:tc>
          <w:tcPr>
            <w:tcW w:w="643" w:type="dxa"/>
            <w:tcBorders>
              <w:top w:val="single" w:sz="4" w:space="0" w:color="333300"/>
              <w:left w:val="single" w:sz="4" w:space="0" w:color="333300"/>
              <w:bottom w:val="single" w:sz="4" w:space="0" w:color="333300"/>
              <w:right w:val="single" w:sz="4" w:space="0" w:color="333300"/>
            </w:tcBorders>
            <w:shd w:val="clear" w:color="auto" w:fill="auto"/>
            <w:hideMark/>
          </w:tcPr>
          <w:p w14:paraId="26F7FB9C" w14:textId="77777777" w:rsidR="0090338D" w:rsidRPr="00D829A5" w:rsidRDefault="0090338D" w:rsidP="0053412F">
            <w:pPr>
              <w:rPr>
                <w:bCs/>
                <w:sz w:val="20"/>
                <w:lang w:val="en-US" w:eastAsia="ko-KR"/>
              </w:rPr>
            </w:pPr>
            <w:r w:rsidRPr="00D829A5">
              <w:rPr>
                <w:bCs/>
                <w:sz w:val="20"/>
                <w:lang w:val="en-US" w:eastAsia="ko-KR"/>
              </w:rPr>
              <w:t>2922</w:t>
            </w:r>
          </w:p>
        </w:tc>
        <w:tc>
          <w:tcPr>
            <w:tcW w:w="1118" w:type="dxa"/>
            <w:tcBorders>
              <w:top w:val="single" w:sz="4" w:space="0" w:color="333300"/>
              <w:left w:val="nil"/>
              <w:bottom w:val="single" w:sz="4" w:space="0" w:color="333300"/>
              <w:right w:val="single" w:sz="4" w:space="0" w:color="333300"/>
            </w:tcBorders>
            <w:shd w:val="clear" w:color="auto" w:fill="auto"/>
            <w:hideMark/>
          </w:tcPr>
          <w:p w14:paraId="127C5DD3" w14:textId="77777777" w:rsidR="0090338D" w:rsidRPr="00D829A5" w:rsidRDefault="0090338D" w:rsidP="0053412F">
            <w:pPr>
              <w:rPr>
                <w:bCs/>
                <w:sz w:val="20"/>
                <w:lang w:val="en-US" w:eastAsia="ko-KR"/>
              </w:rPr>
            </w:pPr>
            <w:r w:rsidRPr="00D829A5">
              <w:rPr>
                <w:bCs/>
                <w:sz w:val="20"/>
                <w:lang w:val="en-US" w:eastAsia="ko-KR"/>
              </w:rPr>
              <w:t>SunHee Baek</w:t>
            </w:r>
          </w:p>
        </w:tc>
        <w:tc>
          <w:tcPr>
            <w:tcW w:w="1225" w:type="dxa"/>
            <w:tcBorders>
              <w:top w:val="single" w:sz="4" w:space="0" w:color="333300"/>
              <w:left w:val="nil"/>
              <w:bottom w:val="single" w:sz="4" w:space="0" w:color="333300"/>
              <w:right w:val="single" w:sz="4" w:space="0" w:color="333300"/>
            </w:tcBorders>
            <w:shd w:val="clear" w:color="auto" w:fill="auto"/>
            <w:hideMark/>
          </w:tcPr>
          <w:p w14:paraId="48282C70" w14:textId="77777777" w:rsidR="0090338D" w:rsidRPr="00D829A5" w:rsidRDefault="0090338D" w:rsidP="0053412F">
            <w:pPr>
              <w:rPr>
                <w:bCs/>
                <w:sz w:val="20"/>
                <w:lang w:val="en-US" w:eastAsia="ko-KR"/>
              </w:rPr>
            </w:pPr>
            <w:r w:rsidRPr="00D829A5">
              <w:rPr>
                <w:bCs/>
                <w:sz w:val="20"/>
                <w:lang w:val="en-US" w:eastAsia="ko-KR"/>
              </w:rPr>
              <w:t>Chunyu Hu, SunHee Baek</w:t>
            </w:r>
          </w:p>
        </w:tc>
        <w:tc>
          <w:tcPr>
            <w:tcW w:w="2126" w:type="dxa"/>
            <w:tcBorders>
              <w:top w:val="single" w:sz="4" w:space="0" w:color="333300"/>
              <w:left w:val="nil"/>
              <w:bottom w:val="single" w:sz="4" w:space="0" w:color="333300"/>
              <w:right w:val="single" w:sz="4" w:space="0" w:color="333300"/>
            </w:tcBorders>
            <w:shd w:val="clear" w:color="auto" w:fill="auto"/>
            <w:hideMark/>
          </w:tcPr>
          <w:p w14:paraId="483D94C9" w14:textId="77777777" w:rsidR="0090338D" w:rsidRPr="00D829A5" w:rsidRDefault="0090338D" w:rsidP="0053412F">
            <w:pPr>
              <w:rPr>
                <w:bCs/>
                <w:sz w:val="20"/>
                <w:lang w:val="en-US" w:eastAsia="ko-KR"/>
              </w:rPr>
            </w:pPr>
            <w:r w:rsidRPr="00D829A5">
              <w:rPr>
                <w:bCs/>
                <w:sz w:val="20"/>
                <w:lang w:val="en-US" w:eastAsia="ko-KR"/>
              </w:rPr>
              <w:t>(The part of PDT about quality of service for latency sensitive traffic was approved, and a motion of SP#1 about restricted TWT in 20/1046r11 was passed.) If the starting time of the restricted TWT is postponed, the scheduled total duration of restricted SP is shortened. In this case, the later part of latency sensitive traffic cannot be finished within the remaining time of the SP.</w:t>
            </w:r>
          </w:p>
        </w:tc>
        <w:tc>
          <w:tcPr>
            <w:tcW w:w="1923" w:type="dxa"/>
            <w:tcBorders>
              <w:top w:val="single" w:sz="4" w:space="0" w:color="333300"/>
              <w:left w:val="nil"/>
              <w:bottom w:val="single" w:sz="4" w:space="0" w:color="333300"/>
              <w:right w:val="single" w:sz="4" w:space="0" w:color="333300"/>
            </w:tcBorders>
            <w:shd w:val="clear" w:color="auto" w:fill="auto"/>
            <w:hideMark/>
          </w:tcPr>
          <w:p w14:paraId="7D81C386" w14:textId="77777777" w:rsidR="0090338D" w:rsidRPr="00D829A5" w:rsidRDefault="0090338D" w:rsidP="0053412F">
            <w:pPr>
              <w:rPr>
                <w:bCs/>
                <w:sz w:val="20"/>
                <w:lang w:val="en-US" w:eastAsia="ko-KR"/>
              </w:rPr>
            </w:pPr>
            <w:r w:rsidRPr="00D829A5">
              <w:rPr>
                <w:bCs/>
                <w:sz w:val="20"/>
                <w:lang w:val="en-US" w:eastAsia="ko-KR"/>
              </w:rPr>
              <w:t>If the STA doesn't stop its TXOP, the starting time of restricted TWT SP shall be postponed and ending time may be postponed</w:t>
            </w:r>
            <w:r>
              <w:rPr>
                <w:bCs/>
                <w:sz w:val="20"/>
                <w:lang w:val="en-US" w:eastAsia="ko-KR"/>
              </w:rPr>
              <w:t xml:space="preserve"> </w:t>
            </w:r>
            <w:r w:rsidRPr="00D829A5">
              <w:rPr>
                <w:bCs/>
                <w:sz w:val="20"/>
                <w:lang w:val="en-US" w:eastAsia="ko-KR"/>
              </w:rPr>
              <w:t>(extended). (A related proposal will be presented_21/0091)</w:t>
            </w:r>
          </w:p>
        </w:tc>
        <w:tc>
          <w:tcPr>
            <w:tcW w:w="2746" w:type="dxa"/>
            <w:tcBorders>
              <w:top w:val="single" w:sz="4" w:space="0" w:color="333300"/>
              <w:left w:val="nil"/>
              <w:bottom w:val="single" w:sz="4" w:space="0" w:color="333300"/>
              <w:right w:val="single" w:sz="4" w:space="0" w:color="333300"/>
            </w:tcBorders>
            <w:shd w:val="clear" w:color="auto" w:fill="auto"/>
            <w:hideMark/>
          </w:tcPr>
          <w:p w14:paraId="7636EA15" w14:textId="77777777" w:rsidR="0090338D" w:rsidRPr="001D7F68" w:rsidRDefault="0090338D" w:rsidP="0053412F">
            <w:pPr>
              <w:rPr>
                <w:b/>
                <w:bCs/>
                <w:sz w:val="20"/>
                <w:lang w:val="en-US" w:eastAsia="ko-KR"/>
              </w:rPr>
            </w:pPr>
            <w:r w:rsidRPr="001D7F68">
              <w:rPr>
                <w:rFonts w:hint="eastAsia"/>
                <w:b/>
                <w:bCs/>
                <w:sz w:val="20"/>
                <w:lang w:val="en-US" w:eastAsia="ko-KR"/>
              </w:rPr>
              <w:t>Revised</w:t>
            </w:r>
          </w:p>
          <w:p w14:paraId="33BF11F4" w14:textId="77777777" w:rsidR="0090338D" w:rsidRDefault="0090338D" w:rsidP="0053412F">
            <w:pPr>
              <w:rPr>
                <w:bCs/>
                <w:sz w:val="20"/>
                <w:lang w:val="en-US" w:eastAsia="ko-KR"/>
              </w:rPr>
            </w:pPr>
          </w:p>
          <w:p w14:paraId="5C859AB2" w14:textId="4D574E79" w:rsidR="005C58E7" w:rsidRDefault="00A327A2" w:rsidP="005C58E7">
            <w:pPr>
              <w:rPr>
                <w:bCs/>
                <w:sz w:val="20"/>
                <w:lang w:val="en-US" w:eastAsia="ko-KR"/>
              </w:rPr>
            </w:pPr>
            <w:r>
              <w:rPr>
                <w:rFonts w:hint="eastAsia"/>
                <w:bCs/>
                <w:sz w:val="20"/>
                <w:lang w:val="en-US" w:eastAsia="ko-KR"/>
              </w:rPr>
              <w:t xml:space="preserve">The start time of the restricted TWT SP can </w:t>
            </w:r>
            <w:r w:rsidR="00601E83">
              <w:rPr>
                <w:bCs/>
                <w:sz w:val="20"/>
                <w:lang w:val="en-US" w:eastAsia="ko-KR"/>
              </w:rPr>
              <w:t>be</w:t>
            </w:r>
            <w:r w:rsidR="00601E83">
              <w:rPr>
                <w:rFonts w:hint="eastAsia"/>
                <w:bCs/>
                <w:sz w:val="20"/>
                <w:lang w:val="en-US" w:eastAsia="ko-KR"/>
              </w:rPr>
              <w:t xml:space="preserve"> affected by</w:t>
            </w:r>
            <w:r w:rsidR="00601E83">
              <w:rPr>
                <w:bCs/>
                <w:sz w:val="20"/>
                <w:lang w:val="en-US" w:eastAsia="ko-KR"/>
              </w:rPr>
              <w:t xml:space="preserve"> </w:t>
            </w:r>
            <w:r>
              <w:rPr>
                <w:rFonts w:hint="eastAsia"/>
                <w:bCs/>
                <w:sz w:val="20"/>
                <w:lang w:val="en-US" w:eastAsia="ko-KR"/>
              </w:rPr>
              <w:t xml:space="preserve">the preceding TXOP of the STA that does not support the </w:t>
            </w:r>
            <w:r w:rsidR="00601E83">
              <w:rPr>
                <w:rFonts w:hint="eastAsia"/>
                <w:bCs/>
                <w:sz w:val="20"/>
                <w:lang w:val="en-US" w:eastAsia="ko-KR"/>
              </w:rPr>
              <w:t>restricted TWT or OBSS</w:t>
            </w:r>
            <w:r>
              <w:rPr>
                <w:rFonts w:hint="eastAsia"/>
                <w:bCs/>
                <w:sz w:val="20"/>
                <w:lang w:val="en-US" w:eastAsia="ko-KR"/>
              </w:rPr>
              <w:t xml:space="preserve">. </w:t>
            </w:r>
            <w:r w:rsidR="00601E83">
              <w:rPr>
                <w:bCs/>
                <w:sz w:val="20"/>
                <w:lang w:val="en-US" w:eastAsia="ko-KR"/>
              </w:rPr>
              <w:t xml:space="preserve">So </w:t>
            </w:r>
            <w:r w:rsidR="00601E83">
              <w:rPr>
                <w:rFonts w:hint="eastAsia"/>
                <w:bCs/>
                <w:sz w:val="20"/>
                <w:lang w:val="en-US" w:eastAsia="ko-KR"/>
              </w:rPr>
              <w:t>t</w:t>
            </w:r>
            <w:r w:rsidR="004D1265">
              <w:rPr>
                <w:rFonts w:hint="eastAsia"/>
                <w:bCs/>
                <w:sz w:val="20"/>
                <w:lang w:val="en-US" w:eastAsia="ko-KR"/>
              </w:rPr>
              <w:t>he end</w:t>
            </w:r>
            <w:r w:rsidR="005C58E7" w:rsidRPr="001D7F68">
              <w:rPr>
                <w:rFonts w:hint="eastAsia"/>
                <w:bCs/>
                <w:sz w:val="20"/>
                <w:lang w:val="en-US" w:eastAsia="ko-KR"/>
              </w:rPr>
              <w:t xml:space="preserve"> time of the restricted TWT SP </w:t>
            </w:r>
            <w:r w:rsidR="005C58E7" w:rsidRPr="001D7F68">
              <w:rPr>
                <w:bCs/>
                <w:sz w:val="20"/>
                <w:lang w:val="en-US" w:eastAsia="ko-KR"/>
              </w:rPr>
              <w:t>may be</w:t>
            </w:r>
            <w:r w:rsidR="00601E83">
              <w:rPr>
                <w:rFonts w:hint="eastAsia"/>
                <w:bCs/>
                <w:sz w:val="20"/>
                <w:lang w:val="en-US" w:eastAsia="ko-KR"/>
              </w:rPr>
              <w:t xml:space="preserve"> </w:t>
            </w:r>
            <w:r w:rsidR="005C58E7" w:rsidRPr="001D7F68">
              <w:rPr>
                <w:rFonts w:hint="eastAsia"/>
                <w:bCs/>
                <w:sz w:val="20"/>
                <w:lang w:val="en-US" w:eastAsia="ko-KR"/>
              </w:rPr>
              <w:t>extended.</w:t>
            </w:r>
          </w:p>
          <w:p w14:paraId="51F80FD6" w14:textId="77777777" w:rsidR="005C58E7" w:rsidRDefault="005C58E7" w:rsidP="005C58E7">
            <w:pPr>
              <w:rPr>
                <w:bCs/>
                <w:sz w:val="20"/>
                <w:lang w:val="en-US" w:eastAsia="ko-KR"/>
              </w:rPr>
            </w:pPr>
          </w:p>
          <w:p w14:paraId="2BD15972" w14:textId="1B2C9C0D" w:rsidR="0090338D" w:rsidRPr="009F29E5" w:rsidRDefault="00601E83" w:rsidP="0053412F">
            <w:pPr>
              <w:rPr>
                <w:bCs/>
                <w:sz w:val="20"/>
                <w:shd w:val="pct15" w:color="auto" w:fill="FFFFFF"/>
                <w:lang w:val="en-US" w:eastAsia="ko-KR"/>
              </w:rPr>
            </w:pPr>
            <w:r>
              <w:rPr>
                <w:bCs/>
                <w:sz w:val="20"/>
                <w:lang w:val="en-US" w:eastAsia="ko-KR"/>
              </w:rPr>
              <w:t>By extending the end time of the restricted TWT SP, the low latency STA can have enough of the medium access time for transmitting the latency sensitive data/traffic</w:t>
            </w:r>
            <w:r w:rsidR="0090338D" w:rsidRPr="00123FDC">
              <w:rPr>
                <w:bCs/>
                <w:sz w:val="20"/>
                <w:lang w:val="en-US" w:eastAsia="ko-KR"/>
              </w:rPr>
              <w:t>.</w:t>
            </w:r>
          </w:p>
          <w:p w14:paraId="4056C7E2" w14:textId="77777777" w:rsidR="0090338D" w:rsidRPr="001D7F68" w:rsidRDefault="0090338D" w:rsidP="0053412F">
            <w:pPr>
              <w:rPr>
                <w:bCs/>
                <w:sz w:val="20"/>
                <w:lang w:val="en-US" w:eastAsia="ko-KR"/>
              </w:rPr>
            </w:pPr>
          </w:p>
          <w:p w14:paraId="5D084F77" w14:textId="3C2F338C" w:rsidR="0090338D" w:rsidRPr="001D7F68" w:rsidRDefault="004D1265" w:rsidP="0053412F">
            <w:pPr>
              <w:rPr>
                <w:bCs/>
                <w:sz w:val="20"/>
                <w:lang w:val="en-US" w:eastAsia="ko-KR"/>
              </w:rPr>
            </w:pPr>
            <w:r>
              <w:rPr>
                <w:bCs/>
                <w:sz w:val="20"/>
                <w:lang w:val="en-US" w:eastAsia="ko-KR"/>
              </w:rPr>
              <w:t xml:space="preserve">If the </w:t>
            </w:r>
            <w:r w:rsidR="001F59CE">
              <w:rPr>
                <w:rFonts w:hint="eastAsia"/>
                <w:bCs/>
                <w:sz w:val="20"/>
                <w:lang w:val="en-US" w:eastAsia="ko-KR"/>
              </w:rPr>
              <w:t>end</w:t>
            </w:r>
            <w:r w:rsidR="001F59CE" w:rsidRPr="001D7F68">
              <w:rPr>
                <w:rFonts w:hint="eastAsia"/>
                <w:bCs/>
                <w:sz w:val="20"/>
                <w:lang w:val="en-US" w:eastAsia="ko-KR"/>
              </w:rPr>
              <w:t xml:space="preserve"> time </w:t>
            </w:r>
            <w:r w:rsidR="0090338D" w:rsidRPr="001D7F68">
              <w:rPr>
                <w:bCs/>
                <w:sz w:val="20"/>
                <w:lang w:val="en-US" w:eastAsia="ko-KR"/>
              </w:rPr>
              <w:t xml:space="preserve">is extended, the modified duration of the TWT SP cannot </w:t>
            </w:r>
            <w:r w:rsidR="00FD5804" w:rsidRPr="00A07ADF">
              <w:rPr>
                <w:bCs/>
                <w:sz w:val="20"/>
                <w:lang w:val="en-US" w:eastAsia="ko-KR"/>
              </w:rPr>
              <w:t>exceed</w:t>
            </w:r>
            <w:r w:rsidR="00FD5804">
              <w:rPr>
                <w:bCs/>
                <w:sz w:val="20"/>
                <w:lang w:val="en-US" w:eastAsia="ko-KR"/>
              </w:rPr>
              <w:t xml:space="preserve"> </w:t>
            </w:r>
            <w:r w:rsidR="0090338D" w:rsidRPr="001D7F68">
              <w:rPr>
                <w:bCs/>
                <w:sz w:val="20"/>
                <w:lang w:val="en-US" w:eastAsia="ko-KR"/>
              </w:rPr>
              <w:t>over the original duration of the TWT SP.</w:t>
            </w:r>
          </w:p>
          <w:p w14:paraId="22DD6BBD" w14:textId="77777777" w:rsidR="008C0B21" w:rsidRDefault="008C0B21" w:rsidP="0053412F">
            <w:pPr>
              <w:rPr>
                <w:bCs/>
                <w:szCs w:val="22"/>
                <w:lang w:val="en-US" w:eastAsia="ko-KR"/>
              </w:rPr>
            </w:pPr>
          </w:p>
          <w:p w14:paraId="5C3F11DA" w14:textId="523C54AF" w:rsidR="008C0B21" w:rsidRPr="00D829A5" w:rsidRDefault="008C0B21" w:rsidP="0053412F">
            <w:pPr>
              <w:rPr>
                <w:bCs/>
                <w:szCs w:val="22"/>
                <w:lang w:val="en-US" w:eastAsia="ko-KR"/>
              </w:rPr>
            </w:pPr>
            <w:r w:rsidRPr="005A3586">
              <w:rPr>
                <w:rFonts w:ascii="Arial" w:hAnsi="Arial" w:cs="Arial"/>
                <w:b/>
                <w:bCs/>
                <w:color w:val="000000" w:themeColor="text1"/>
                <w:sz w:val="20"/>
                <w:lang w:eastAsia="ko-KR"/>
              </w:rPr>
              <w:t xml:space="preserve">TGbe editor, please make changes as shown in doc </w:t>
            </w:r>
            <w:r w:rsidR="004610F5">
              <w:rPr>
                <w:rFonts w:ascii="Arial" w:hAnsi="Arial" w:cs="Arial"/>
                <w:b/>
                <w:bCs/>
                <w:color w:val="000000" w:themeColor="text1"/>
                <w:sz w:val="20"/>
                <w:lang w:eastAsia="ko-KR"/>
              </w:rPr>
              <w:t>11-21/0672</w:t>
            </w:r>
            <w:r>
              <w:rPr>
                <w:rFonts w:ascii="Arial" w:hAnsi="Arial" w:cs="Arial"/>
                <w:b/>
                <w:bCs/>
                <w:color w:val="000000" w:themeColor="text1"/>
                <w:sz w:val="20"/>
                <w:lang w:eastAsia="ko-KR"/>
              </w:rPr>
              <w:t>r0 tagged as CID 2922</w:t>
            </w:r>
          </w:p>
        </w:tc>
        <w:bookmarkStart w:id="0" w:name="_GoBack"/>
        <w:bookmarkEnd w:id="0"/>
      </w:tr>
    </w:tbl>
    <w:p w14:paraId="68051956" w14:textId="059AD90B" w:rsidR="0090338D" w:rsidRPr="00477AC6" w:rsidRDefault="0090338D" w:rsidP="0090338D">
      <w:pPr>
        <w:pStyle w:val="T"/>
        <w:rPr>
          <w:b/>
          <w:u w:val="single"/>
          <w:lang w:eastAsia="ko-KR"/>
        </w:rPr>
      </w:pPr>
      <w:r w:rsidRPr="00477AC6">
        <w:rPr>
          <w:rFonts w:hint="eastAsia"/>
          <w:b/>
          <w:u w:val="single"/>
          <w:lang w:eastAsia="ko-KR"/>
        </w:rPr>
        <w:t>D</w:t>
      </w:r>
      <w:r w:rsidRPr="00477AC6">
        <w:rPr>
          <w:b/>
          <w:u w:val="single"/>
          <w:lang w:eastAsia="ko-KR"/>
        </w:rPr>
        <w:t xml:space="preserve">iscussion: </w:t>
      </w:r>
    </w:p>
    <w:p w14:paraId="6F3E864B" w14:textId="6B088B3E" w:rsidR="00CB7C47" w:rsidRDefault="0090338D" w:rsidP="0090338D">
      <w:pPr>
        <w:pStyle w:val="T"/>
        <w:rPr>
          <w:lang w:eastAsia="ko-KR"/>
        </w:rPr>
      </w:pPr>
      <w:r>
        <w:rPr>
          <w:lang w:eastAsia="ko-KR"/>
        </w:rPr>
        <w:t xml:space="preserve">The comment of CID 2922 is about </w:t>
      </w:r>
      <w:r w:rsidR="001E7B4A">
        <w:rPr>
          <w:rFonts w:hint="eastAsia"/>
          <w:bCs/>
          <w:lang w:eastAsia="ko-KR"/>
        </w:rPr>
        <w:t>end</w:t>
      </w:r>
      <w:r w:rsidR="001E7B4A" w:rsidRPr="001D7F68">
        <w:rPr>
          <w:rFonts w:hint="eastAsia"/>
          <w:bCs/>
          <w:lang w:eastAsia="ko-KR"/>
        </w:rPr>
        <w:t xml:space="preserve"> time </w:t>
      </w:r>
      <w:r>
        <w:rPr>
          <w:lang w:eastAsia="ko-KR"/>
        </w:rPr>
        <w:t xml:space="preserve">of the restricted TWT SP. </w:t>
      </w:r>
      <w:r w:rsidR="00FA2BD5">
        <w:rPr>
          <w:lang w:eastAsia="ko-KR"/>
        </w:rPr>
        <w:t>T</w:t>
      </w:r>
      <w:r w:rsidR="001E7B4A" w:rsidRPr="00123FDC">
        <w:rPr>
          <w:lang w:eastAsia="ko-KR"/>
        </w:rPr>
        <w:t xml:space="preserve">he start time </w:t>
      </w:r>
      <w:r w:rsidRPr="00123FDC">
        <w:rPr>
          <w:lang w:eastAsia="ko-KR"/>
        </w:rPr>
        <w:t xml:space="preserve">of the restricted TWT SP </w:t>
      </w:r>
      <w:r w:rsidR="00FA2BD5">
        <w:rPr>
          <w:lang w:eastAsia="ko-KR"/>
        </w:rPr>
        <w:t>can</w:t>
      </w:r>
      <w:r w:rsidR="00BD35C3">
        <w:rPr>
          <w:lang w:eastAsia="ko-KR"/>
        </w:rPr>
        <w:t xml:space="preserve"> be affected</w:t>
      </w:r>
      <w:r w:rsidRPr="00123FDC">
        <w:rPr>
          <w:lang w:eastAsia="ko-KR"/>
        </w:rPr>
        <w:t xml:space="preserve"> </w:t>
      </w:r>
      <w:r w:rsidR="00FA2BD5" w:rsidRPr="00601E83">
        <w:rPr>
          <w:lang w:eastAsia="ko-KR"/>
        </w:rPr>
        <w:t>when</w:t>
      </w:r>
      <w:r w:rsidR="00123FDC" w:rsidRPr="00601E83">
        <w:rPr>
          <w:lang w:eastAsia="ko-KR"/>
        </w:rPr>
        <w:t xml:space="preserve"> the </w:t>
      </w:r>
      <w:r w:rsidR="00601E83" w:rsidRPr="00601E83">
        <w:rPr>
          <w:lang w:eastAsia="ko-KR"/>
        </w:rPr>
        <w:t>WM</w:t>
      </w:r>
      <w:r w:rsidR="00123FDC" w:rsidRPr="00601E83">
        <w:rPr>
          <w:lang w:eastAsia="ko-KR"/>
        </w:rPr>
        <w:t xml:space="preserve"> is busy</w:t>
      </w:r>
      <w:r w:rsidRPr="00601E83">
        <w:rPr>
          <w:lang w:eastAsia="ko-KR"/>
        </w:rPr>
        <w:t>.</w:t>
      </w:r>
      <w:r w:rsidR="000757AB">
        <w:rPr>
          <w:lang w:eastAsia="ko-KR"/>
        </w:rPr>
        <w:t xml:space="preserve"> </w:t>
      </w:r>
      <w:r w:rsidR="00BD35C3">
        <w:rPr>
          <w:lang w:eastAsia="ko-KR"/>
        </w:rPr>
        <w:t>(</w:t>
      </w:r>
      <w:r w:rsidR="000757AB" w:rsidRPr="00510B86">
        <w:rPr>
          <w:lang w:eastAsia="ko-KR"/>
        </w:rPr>
        <w:t>The start time means to start exchange of latency sensitive data/traffic between AP and STA, which means the SP doesn’t move backward</w:t>
      </w:r>
      <w:r w:rsidR="00F96F50">
        <w:rPr>
          <w:lang w:eastAsia="ko-KR"/>
        </w:rPr>
        <w:t xml:space="preserve"> itself</w:t>
      </w:r>
      <w:r w:rsidR="000757AB" w:rsidRPr="00510B86">
        <w:rPr>
          <w:lang w:eastAsia="ko-KR"/>
        </w:rPr>
        <w:t>.</w:t>
      </w:r>
      <w:r w:rsidR="00BD35C3">
        <w:rPr>
          <w:lang w:eastAsia="ko-KR"/>
        </w:rPr>
        <w:t>)</w:t>
      </w:r>
      <w:r w:rsidRPr="00123FDC">
        <w:rPr>
          <w:lang w:eastAsia="ko-KR"/>
        </w:rPr>
        <w:t xml:space="preserve"> </w:t>
      </w:r>
      <w:r w:rsidR="00BD35C3">
        <w:rPr>
          <w:lang w:eastAsia="ko-KR"/>
        </w:rPr>
        <w:t xml:space="preserve">For example, the </w:t>
      </w:r>
      <w:r w:rsidR="00CB7C47">
        <w:rPr>
          <w:lang w:eastAsia="ko-KR"/>
        </w:rPr>
        <w:t xml:space="preserve">STA that does not support the restricted TWT and does not obtain the announcement of the restricted TWT SP from the associated AP may keep its TXOP. Also we can consider the TXOP is operating in the OBSS during the restricted TWT SP. </w:t>
      </w:r>
      <w:r w:rsidR="00F96F50">
        <w:rPr>
          <w:lang w:eastAsia="ko-KR"/>
        </w:rPr>
        <w:t>T</w:t>
      </w:r>
      <w:r>
        <w:rPr>
          <w:lang w:eastAsia="ko-KR"/>
        </w:rPr>
        <w:t xml:space="preserve">he total duration of the restricted </w:t>
      </w:r>
      <w:r w:rsidR="001E7B4A">
        <w:rPr>
          <w:lang w:eastAsia="ko-KR"/>
        </w:rPr>
        <w:t>TWT SP</w:t>
      </w:r>
      <w:r w:rsidR="00F96F50">
        <w:rPr>
          <w:lang w:eastAsia="ko-KR"/>
        </w:rPr>
        <w:t xml:space="preserve"> decreases, which </w:t>
      </w:r>
      <w:r w:rsidR="005C6F2D">
        <w:rPr>
          <w:lang w:eastAsia="ko-KR"/>
        </w:rPr>
        <w:t>may not provide</w:t>
      </w:r>
      <w:r w:rsidR="00CB7C47">
        <w:rPr>
          <w:lang w:eastAsia="ko-KR"/>
        </w:rPr>
        <w:t xml:space="preserve"> enough time to transmitting the latency sensitive data/traffic.</w:t>
      </w:r>
      <w:r w:rsidR="00F96F50">
        <w:rPr>
          <w:lang w:eastAsia="ko-KR"/>
        </w:rPr>
        <w:t xml:space="preserve"> To </w:t>
      </w:r>
      <w:r w:rsidR="005C6F2D">
        <w:rPr>
          <w:lang w:eastAsia="ko-KR"/>
        </w:rPr>
        <w:t>gurantee it</w:t>
      </w:r>
      <w:r w:rsidR="00F96F50">
        <w:rPr>
          <w:lang w:eastAsia="ko-KR"/>
        </w:rPr>
        <w:t>, a way is needed to have enough of the medium access time for latency sensitive data/traffic.</w:t>
      </w:r>
    </w:p>
    <w:p w14:paraId="26A9EAA9" w14:textId="40DCFF7A" w:rsidR="0090338D" w:rsidRDefault="0090338D" w:rsidP="0090338D">
      <w:pPr>
        <w:pStyle w:val="T"/>
        <w:rPr>
          <w:lang w:eastAsia="ko-KR"/>
        </w:rPr>
      </w:pPr>
      <w:r>
        <w:rPr>
          <w:lang w:eastAsia="ko-KR"/>
        </w:rPr>
        <w:t>The comment of CID 2922 suggest</w:t>
      </w:r>
      <w:r w:rsidR="001E7B4A">
        <w:rPr>
          <w:lang w:eastAsia="ko-KR"/>
        </w:rPr>
        <w:t>s</w:t>
      </w:r>
      <w:r>
        <w:rPr>
          <w:lang w:eastAsia="ko-KR"/>
        </w:rPr>
        <w:t xml:space="preserve"> that non-AP EHT STA assigned restricted TWT SP can extend to the </w:t>
      </w:r>
      <w:r w:rsidR="001E7B4A">
        <w:rPr>
          <w:rFonts w:hint="eastAsia"/>
          <w:bCs/>
          <w:lang w:eastAsia="ko-KR"/>
        </w:rPr>
        <w:t>end</w:t>
      </w:r>
      <w:r w:rsidR="001E7B4A" w:rsidRPr="001D7F68">
        <w:rPr>
          <w:rFonts w:hint="eastAsia"/>
          <w:bCs/>
          <w:lang w:eastAsia="ko-KR"/>
        </w:rPr>
        <w:t xml:space="preserve"> time </w:t>
      </w:r>
      <w:r>
        <w:rPr>
          <w:lang w:eastAsia="ko-KR"/>
        </w:rPr>
        <w:t xml:space="preserve">of the TWT SP only when the </w:t>
      </w:r>
      <w:r w:rsidR="001E7B4A">
        <w:rPr>
          <w:lang w:eastAsia="ko-KR"/>
        </w:rPr>
        <w:t xml:space="preserve">start time </w:t>
      </w:r>
      <w:r>
        <w:rPr>
          <w:lang w:eastAsia="ko-KR"/>
        </w:rPr>
        <w:t>is</w:t>
      </w:r>
      <w:r w:rsidR="00CB7C47">
        <w:rPr>
          <w:lang w:eastAsia="ko-KR"/>
        </w:rPr>
        <w:t xml:space="preserve"> affected because of the busy of WM</w:t>
      </w:r>
      <w:r>
        <w:rPr>
          <w:lang w:eastAsia="ko-KR"/>
        </w:rPr>
        <w:t xml:space="preserve">. </w:t>
      </w:r>
      <w:r w:rsidRPr="001E7B4A">
        <w:rPr>
          <w:lang w:eastAsia="ko-KR"/>
        </w:rPr>
        <w:t xml:space="preserve">(There could be some additional discussion about signaling to AP about extending the </w:t>
      </w:r>
      <w:r w:rsidR="001E7B4A" w:rsidRPr="001E7B4A">
        <w:rPr>
          <w:rFonts w:hint="eastAsia"/>
          <w:bCs/>
          <w:lang w:eastAsia="ko-KR"/>
        </w:rPr>
        <w:t xml:space="preserve">end time </w:t>
      </w:r>
      <w:r w:rsidRPr="001E7B4A">
        <w:rPr>
          <w:lang w:eastAsia="ko-KR"/>
        </w:rPr>
        <w:t>and Next TWT depending on the perspective and implementation.)</w:t>
      </w:r>
    </w:p>
    <w:p w14:paraId="2398DC19" w14:textId="3A406A79" w:rsidR="00CD2CB0" w:rsidRPr="001E7B4A" w:rsidRDefault="00CD2CB0" w:rsidP="0047110F">
      <w:pPr>
        <w:rPr>
          <w:b/>
          <w:bCs/>
          <w:iCs/>
          <w:lang w:val="en-US" w:eastAsia="ko-KR"/>
        </w:rPr>
      </w:pPr>
    </w:p>
    <w:p w14:paraId="7BD323FE" w14:textId="77777777" w:rsidR="008C0B21" w:rsidRDefault="008C0B21" w:rsidP="0047110F">
      <w:pPr>
        <w:rPr>
          <w:b/>
          <w:bCs/>
          <w:iCs/>
          <w:lang w:val="en-US" w:eastAsia="ko-KR"/>
        </w:rPr>
      </w:pPr>
    </w:p>
    <w:p w14:paraId="6502E2D6" w14:textId="77777777" w:rsidR="001E7B4A" w:rsidRDefault="001E7B4A" w:rsidP="0047110F">
      <w:pPr>
        <w:rPr>
          <w:b/>
          <w:bCs/>
          <w:iCs/>
          <w:lang w:val="en-US" w:eastAsia="ko-KR"/>
        </w:rPr>
      </w:pPr>
    </w:p>
    <w:p w14:paraId="3AC52B6C" w14:textId="77777777" w:rsidR="001E7B4A" w:rsidRDefault="001E7B4A" w:rsidP="0047110F">
      <w:pPr>
        <w:rPr>
          <w:b/>
          <w:bCs/>
          <w:iCs/>
          <w:lang w:val="en-US" w:eastAsia="ko-KR"/>
        </w:rPr>
      </w:pPr>
    </w:p>
    <w:p w14:paraId="391F957E" w14:textId="77777777" w:rsidR="001E7B4A" w:rsidRDefault="001E7B4A" w:rsidP="0047110F">
      <w:pPr>
        <w:rPr>
          <w:b/>
          <w:bCs/>
          <w:iCs/>
          <w:lang w:val="en-US" w:eastAsia="ko-KR"/>
        </w:rPr>
      </w:pPr>
    </w:p>
    <w:p w14:paraId="0BB6D2A7" w14:textId="77777777" w:rsidR="001E7B4A" w:rsidRDefault="001E7B4A" w:rsidP="0047110F">
      <w:pPr>
        <w:rPr>
          <w:b/>
          <w:bCs/>
          <w:iCs/>
          <w:lang w:val="en-US" w:eastAsia="ko-KR"/>
        </w:rPr>
      </w:pPr>
    </w:p>
    <w:p w14:paraId="7FBBF5E7" w14:textId="77777777" w:rsidR="001E7B4A" w:rsidRDefault="001E7B4A" w:rsidP="0047110F">
      <w:pPr>
        <w:rPr>
          <w:b/>
          <w:bCs/>
          <w:iCs/>
          <w:lang w:val="en-US" w:eastAsia="ko-KR"/>
        </w:rPr>
      </w:pPr>
    </w:p>
    <w:p w14:paraId="6593DC56" w14:textId="77777777" w:rsidR="00286A75" w:rsidRDefault="00286A75" w:rsidP="0047110F">
      <w:pPr>
        <w:rPr>
          <w:b/>
          <w:bCs/>
          <w:iCs/>
          <w:lang w:val="en-US" w:eastAsia="ko-KR"/>
        </w:rPr>
      </w:pPr>
    </w:p>
    <w:p w14:paraId="7478AA47" w14:textId="77777777" w:rsidR="00286A75" w:rsidRDefault="00286A75" w:rsidP="0047110F">
      <w:pPr>
        <w:rPr>
          <w:b/>
          <w:bCs/>
          <w:iCs/>
          <w:lang w:val="en-US" w:eastAsia="ko-KR"/>
        </w:rPr>
      </w:pPr>
    </w:p>
    <w:p w14:paraId="68D5A9AF" w14:textId="77777777" w:rsidR="001E7B4A" w:rsidRDefault="001E7B4A" w:rsidP="0047110F">
      <w:pPr>
        <w:rPr>
          <w:b/>
          <w:bCs/>
          <w:iCs/>
          <w:lang w:val="en-US" w:eastAsia="ko-KR"/>
        </w:rPr>
      </w:pPr>
    </w:p>
    <w:p w14:paraId="67DB87B2" w14:textId="77777777" w:rsidR="001E7B4A" w:rsidRDefault="001E7B4A" w:rsidP="0047110F">
      <w:pPr>
        <w:rPr>
          <w:b/>
          <w:bCs/>
          <w:iCs/>
          <w:lang w:val="en-US" w:eastAsia="ko-KR"/>
        </w:rPr>
      </w:pPr>
    </w:p>
    <w:p w14:paraId="6BF1B1CB" w14:textId="77777777" w:rsidR="001E7B4A" w:rsidRDefault="001E7B4A" w:rsidP="0047110F">
      <w:pPr>
        <w:rPr>
          <w:b/>
          <w:bCs/>
          <w:iCs/>
          <w:lang w:val="en-US" w:eastAsia="ko-KR"/>
        </w:rPr>
      </w:pPr>
    </w:p>
    <w:p w14:paraId="323EBBCC" w14:textId="77777777" w:rsidR="001E7B4A" w:rsidRDefault="001E7B4A" w:rsidP="0047110F">
      <w:pPr>
        <w:rPr>
          <w:b/>
          <w:bCs/>
          <w:iCs/>
          <w:lang w:val="en-US" w:eastAsia="ko-KR"/>
        </w:rPr>
      </w:pPr>
    </w:p>
    <w:p w14:paraId="04DFCCC4" w14:textId="77777777" w:rsidR="001E0CE3" w:rsidRPr="007C6E12" w:rsidRDefault="001E0CE3" w:rsidP="00782116">
      <w:pPr>
        <w:rPr>
          <w:b/>
          <w:u w:val="single"/>
        </w:rPr>
      </w:pPr>
    </w:p>
    <w:p w14:paraId="51CB09DC" w14:textId="07BEB74C" w:rsidR="00782116" w:rsidRDefault="00782116" w:rsidP="00782116">
      <w:pPr>
        <w:rPr>
          <w:b/>
          <w:u w:val="single"/>
          <w:lang w:eastAsia="ko-KR"/>
        </w:rPr>
      </w:pPr>
      <w:r>
        <w:rPr>
          <w:b/>
          <w:u w:val="single"/>
        </w:rPr>
        <w:lastRenderedPageBreak/>
        <w:t>Propose</w:t>
      </w:r>
      <w:r>
        <w:rPr>
          <w:b/>
          <w:u w:val="single"/>
          <w:lang w:eastAsia="ko-KR"/>
        </w:rPr>
        <w:t>:</w:t>
      </w:r>
    </w:p>
    <w:p w14:paraId="2F809579" w14:textId="4ABB5BEC" w:rsidR="0090338D" w:rsidRPr="00A327A2" w:rsidRDefault="005C58E7" w:rsidP="0090338D">
      <w:pPr>
        <w:pStyle w:val="T"/>
        <w:rPr>
          <w:rFonts w:ascii="Arial" w:hAnsi="Arial" w:cs="Arial"/>
          <w:b/>
          <w:bCs/>
          <w:lang w:val="en-GB" w:eastAsia="ko-KR"/>
        </w:rPr>
      </w:pPr>
      <w:r>
        <w:rPr>
          <w:rFonts w:ascii="Arial" w:hAnsi="Arial" w:cs="Arial"/>
          <w:b/>
          <w:bCs/>
          <w:lang w:eastAsia="ko-KR"/>
        </w:rPr>
        <w:t>35.7</w:t>
      </w:r>
      <w:r w:rsidR="0090338D" w:rsidRPr="00704BF8">
        <w:rPr>
          <w:rFonts w:ascii="Arial" w:hAnsi="Arial" w:cs="Arial"/>
          <w:b/>
          <w:bCs/>
          <w:lang w:eastAsia="ko-KR"/>
        </w:rPr>
        <w:t>.</w:t>
      </w:r>
      <w:r w:rsidR="0090338D">
        <w:rPr>
          <w:rFonts w:ascii="Arial" w:hAnsi="Arial" w:cs="Arial"/>
          <w:b/>
          <w:bCs/>
          <w:lang w:eastAsia="ko-KR"/>
        </w:rPr>
        <w:t>4</w:t>
      </w:r>
      <w:r w:rsidR="0090338D" w:rsidRPr="00704BF8">
        <w:rPr>
          <w:rFonts w:ascii="Arial" w:hAnsi="Arial" w:cs="Arial"/>
          <w:b/>
          <w:bCs/>
          <w:lang w:eastAsia="ko-KR"/>
        </w:rPr>
        <w:t xml:space="preserve"> </w:t>
      </w:r>
      <w:r w:rsidR="0090338D">
        <w:rPr>
          <w:rFonts w:ascii="Arial" w:hAnsi="Arial" w:cs="Arial"/>
          <w:b/>
          <w:bCs/>
          <w:lang w:eastAsia="ko-KR"/>
        </w:rPr>
        <w:t xml:space="preserve">Channel access rules for restricted TWT </w:t>
      </w:r>
      <w:r w:rsidR="00A327A2">
        <w:rPr>
          <w:rFonts w:ascii="Arial" w:hAnsi="Arial" w:cs="Arial"/>
          <w:b/>
          <w:bCs/>
          <w:lang w:eastAsia="ko-KR"/>
        </w:rPr>
        <w:t>service periods</w:t>
      </w:r>
    </w:p>
    <w:p w14:paraId="713A8B95" w14:textId="72657183" w:rsidR="0090338D" w:rsidRPr="0090338D" w:rsidRDefault="0090338D" w:rsidP="0090338D">
      <w:pPr>
        <w:pStyle w:val="T"/>
        <w:rPr>
          <w:rFonts w:eastAsia="바탕"/>
          <w:lang w:eastAsia="ko-KR"/>
        </w:rPr>
      </w:pPr>
      <w:r>
        <w:rPr>
          <w:lang w:eastAsia="ko-KR"/>
        </w:rPr>
        <w:t xml:space="preserve">A non-AP EHT STA with dot11RestrictedTWTOptionImplemented set to true as </w:t>
      </w:r>
      <w:r w:rsidRPr="00EE535D">
        <w:rPr>
          <w:lang w:eastAsia="ko-KR"/>
        </w:rPr>
        <w:t xml:space="preserve">a TXOP </w:t>
      </w:r>
      <w:del w:id="1" w:author="백선희/선임연구원/미래기술센터 C&amp;M표준(연)IoT커넥티비티표준Task(sunhee.baek@lge.com)" w:date="2021-03-25T15:00:00Z">
        <w:r w:rsidRPr="00EE535D" w:rsidDel="00565FCE">
          <w:rPr>
            <w:lang w:eastAsia="ko-KR"/>
          </w:rPr>
          <w:delText>owner</w:delText>
        </w:r>
        <w:r w:rsidDel="00565FCE">
          <w:rPr>
            <w:lang w:eastAsia="ko-KR"/>
          </w:rPr>
          <w:delText xml:space="preserve"> </w:delText>
        </w:r>
      </w:del>
      <w:ins w:id="2" w:author="백선희/선임연구원/미래기술센터 C&amp;M표준(연)IoT커넥티비티표준Task(sunhee.baek@lge.com)" w:date="2021-03-25T15:00:00Z">
        <w:r w:rsidR="00565FCE">
          <w:rPr>
            <w:lang w:eastAsia="ko-KR"/>
          </w:rPr>
          <w:t xml:space="preserve">holder </w:t>
        </w:r>
      </w:ins>
      <w:r>
        <w:rPr>
          <w:lang w:eastAsia="ko-KR"/>
        </w:rPr>
        <w:t>shall ensure the TXOP ends before th</w:t>
      </w:r>
      <w:r w:rsidR="00283D92">
        <w:rPr>
          <w:lang w:eastAsia="ko-KR"/>
        </w:rPr>
        <w:t>e start of any restricted TWT service period</w:t>
      </w:r>
      <w:r>
        <w:rPr>
          <w:lang w:eastAsia="ko-KR"/>
        </w:rPr>
        <w:t>s if the TXOP is obtaine</w:t>
      </w:r>
      <w:r w:rsidR="00283D92">
        <w:rPr>
          <w:lang w:eastAsia="ko-KR"/>
        </w:rPr>
        <w:t>d outside of a restricted TWT service period</w:t>
      </w:r>
      <w:r>
        <w:rPr>
          <w:lang w:eastAsia="ko-KR"/>
        </w:rPr>
        <w:t>.</w:t>
      </w:r>
    </w:p>
    <w:p w14:paraId="6E09D6A0" w14:textId="6E3C44FA" w:rsidR="0090338D" w:rsidRPr="00E12FB9" w:rsidRDefault="0090338D" w:rsidP="0090338D">
      <w:pPr>
        <w:pStyle w:val="T"/>
        <w:rPr>
          <w:b/>
          <w:i/>
          <w:color w:val="auto"/>
          <w:lang w:val="en-GB" w:eastAsia="ko-KR"/>
        </w:rPr>
      </w:pPr>
      <w:r w:rsidRPr="00DF5A67">
        <w:rPr>
          <w:b/>
          <w:i/>
          <w:color w:val="auto"/>
          <w:highlight w:val="yellow"/>
          <w:lang w:eastAsia="ko-KR"/>
        </w:rPr>
        <w:t xml:space="preserve">TGbe editor: Please </w:t>
      </w:r>
      <w:r w:rsidR="00E12FB9">
        <w:rPr>
          <w:b/>
          <w:i/>
          <w:color w:val="auto"/>
          <w:highlight w:val="yellow"/>
          <w:lang w:eastAsia="ko-KR"/>
        </w:rPr>
        <w:t>add the new paragraph</w:t>
      </w:r>
    </w:p>
    <w:p w14:paraId="3A912771" w14:textId="3CE1BBDF" w:rsidR="00BB16FC" w:rsidRDefault="0035416D" w:rsidP="00BB16FC">
      <w:pPr>
        <w:pStyle w:val="T"/>
        <w:rPr>
          <w:ins w:id="3" w:author="백선희/선임연구원/미래기술센터 C&amp;M표준(연)IoT커넥티비티표준Task(sunhee.baek@lge.com)" w:date="2021-04-07T15:16:00Z"/>
          <w:color w:val="auto"/>
          <w:lang w:eastAsia="ko-KR"/>
        </w:rPr>
      </w:pPr>
      <w:ins w:id="4" w:author="백선희/선임연구원/미래기술센터 C&amp;M표준(연)IoT커넥티비티표준Task(sunhee.baek@lge.com)" w:date="2021-03-22T11:05:00Z">
        <w:r>
          <w:rPr>
            <w:color w:val="auto"/>
            <w:lang w:eastAsia="ko-KR"/>
          </w:rPr>
          <w:t>T</w:t>
        </w:r>
      </w:ins>
      <w:ins w:id="5" w:author="백선희/선임연구원/미래기술센터 C&amp;M표준(연)IoT커넥티비티표준Task(sunhee.baek@lge.com)" w:date="2021-03-12T15:37:00Z">
        <w:r w:rsidR="00BB16FC">
          <w:rPr>
            <w:color w:val="auto"/>
            <w:lang w:eastAsia="ko-KR"/>
          </w:rPr>
          <w:t xml:space="preserve">he </w:t>
        </w:r>
      </w:ins>
      <w:ins w:id="6" w:author="백선희/선임연구원/미래기술센터 C&amp;M표준(연)IoT커넥티비티표준Task(sunhee.baek@lge.com)" w:date="2021-03-22T11:13:00Z">
        <w:r w:rsidR="00283D92">
          <w:rPr>
            <w:color w:val="auto"/>
            <w:lang w:eastAsia="ko-KR"/>
          </w:rPr>
          <w:t>end time of a restricted TWT service period</w:t>
        </w:r>
        <w:r w:rsidR="009D553D">
          <w:rPr>
            <w:color w:val="auto"/>
            <w:lang w:eastAsia="ko-KR"/>
          </w:rPr>
          <w:t xml:space="preserve"> may be extended when </w:t>
        </w:r>
      </w:ins>
      <w:ins w:id="7" w:author="백선희/선임연구원/미래기술센터 C&amp;M표준(연)IoT커넥티비티표준Task(sunhee.baek@lge.com)" w:date="2021-03-31T14:37:00Z">
        <w:r w:rsidR="00A65A8F">
          <w:rPr>
            <w:color w:val="auto"/>
            <w:lang w:eastAsia="ko-KR"/>
          </w:rPr>
          <w:t>the</w:t>
        </w:r>
      </w:ins>
      <w:ins w:id="8" w:author="백선희/선임연구원/미래기술센터 C&amp;M표준(연)IoT커넥티비티표준Task(sunhee.baek@lge.com)" w:date="2021-03-31T16:07:00Z">
        <w:r w:rsidR="00A5233E">
          <w:rPr>
            <w:color w:val="auto"/>
            <w:lang w:eastAsia="ko-KR"/>
          </w:rPr>
          <w:t xml:space="preserve"> </w:t>
        </w:r>
      </w:ins>
      <w:ins w:id="9" w:author="백선희/선임연구원/미래기술센터 C&amp;M표준(연)IoT커넥티비티표준Task(sunhee.baek@lge.com)" w:date="2021-04-06T10:12:00Z">
        <w:r w:rsidR="00123FDC">
          <w:rPr>
            <w:color w:val="auto"/>
            <w:lang w:eastAsia="ko-KR"/>
          </w:rPr>
          <w:t>member STA</w:t>
        </w:r>
      </w:ins>
      <w:ins w:id="10" w:author="백선희/선임연구원/미래기술센터 C&amp;M표준(연)IoT커넥티비티표준Task(sunhee.baek@lge.com)" w:date="2021-04-08T11:38:00Z">
        <w:r w:rsidR="00406D2C">
          <w:rPr>
            <w:color w:val="auto"/>
            <w:lang w:eastAsia="ko-KR"/>
          </w:rPr>
          <w:t>(s)</w:t>
        </w:r>
      </w:ins>
      <w:ins w:id="11" w:author="Insun Jang" w:date="2021-04-08T09:31:00Z">
        <w:r w:rsidR="00875885">
          <w:rPr>
            <w:color w:val="auto"/>
            <w:lang w:eastAsia="ko-KR"/>
          </w:rPr>
          <w:t xml:space="preserve"> </w:t>
        </w:r>
      </w:ins>
      <w:ins w:id="12" w:author="백선희/선임연구원/미래기술센터 C&amp;M표준(연)IoT커넥티비티표준Task(sunhee.baek@lge.com)" w:date="2021-04-06T10:12:00Z">
        <w:r w:rsidR="00123FDC">
          <w:rPr>
            <w:color w:val="auto"/>
            <w:lang w:eastAsia="ko-KR"/>
          </w:rPr>
          <w:t>cannot obtain TX</w:t>
        </w:r>
        <w:r w:rsidR="00283D92">
          <w:rPr>
            <w:color w:val="auto"/>
            <w:lang w:eastAsia="ko-KR"/>
          </w:rPr>
          <w:t>OP at start of the restricted service period</w:t>
        </w:r>
        <w:r w:rsidR="00123FDC">
          <w:rPr>
            <w:color w:val="auto"/>
            <w:lang w:eastAsia="ko-KR"/>
          </w:rPr>
          <w:t xml:space="preserve"> due to the </w:t>
        </w:r>
      </w:ins>
      <w:ins w:id="13" w:author="백선희/선임연구원/미래기술센터 C&amp;M표준(연)IoT커넥티비티표준Task(sunhee.baek@lge.com)" w:date="2021-04-08T11:38:00Z">
        <w:r w:rsidR="00406D2C">
          <w:rPr>
            <w:color w:val="auto"/>
            <w:lang w:eastAsia="ko-KR"/>
          </w:rPr>
          <w:t>busy WM</w:t>
        </w:r>
      </w:ins>
      <w:ins w:id="14" w:author="백선희/선임연구원/미래기술센터 C&amp;M표준(연)IoT커넥티비티표준Task(sunhee.baek@lge.com)" w:date="2021-03-22T11:33:00Z">
        <w:r w:rsidR="00B233A6">
          <w:rPr>
            <w:color w:val="auto"/>
            <w:lang w:eastAsia="ko-KR"/>
          </w:rPr>
          <w:t>.</w:t>
        </w:r>
      </w:ins>
      <w:ins w:id="15" w:author="백선희/선임연구원/미래기술센터 C&amp;M표준(연)IoT커넥티비티표준Task(sunhee.baek@lge.com)" w:date="2021-03-12T15:37:00Z">
        <w:r w:rsidR="00BB16FC">
          <w:rPr>
            <w:color w:val="auto"/>
            <w:lang w:eastAsia="ko-KR"/>
          </w:rPr>
          <w:t xml:space="preserve"> The maximum</w:t>
        </w:r>
      </w:ins>
      <w:ins w:id="16" w:author="백선희/선임연구원/미래기술센터 C&amp;M표준(연)IoT커넥티비티표준Task(sunhee.baek@lge.com)" w:date="2021-03-22T11:33:00Z">
        <w:r w:rsidR="00B233A6">
          <w:rPr>
            <w:color w:val="auto"/>
            <w:lang w:eastAsia="ko-KR"/>
          </w:rPr>
          <w:t xml:space="preserve"> extended duration sh</w:t>
        </w:r>
        <w:r w:rsidR="005138FE">
          <w:rPr>
            <w:color w:val="auto"/>
            <w:lang w:eastAsia="ko-KR"/>
          </w:rPr>
          <w:t>ouldn’t exceed over</w:t>
        </w:r>
      </w:ins>
      <w:ins w:id="17" w:author="백선희/선임연구원/미래기술센터 C&amp;M표준(연)IoT커넥티비티표준Task(sunhee.baek@lge.com)" w:date="2021-03-31T14:40:00Z">
        <w:r w:rsidR="009A08AB">
          <w:rPr>
            <w:color w:val="auto"/>
            <w:lang w:eastAsia="ko-KR"/>
          </w:rPr>
          <w:t xml:space="preserve"> the </w:t>
        </w:r>
      </w:ins>
      <w:ins w:id="18" w:author="백선희/선임연구원/미래기술센터 C&amp;M표준(연)IoT커넥티비티표준Task(sunhee.baek@lge.com)" w:date="2021-04-08T11:37:00Z">
        <w:r w:rsidR="00406D2C">
          <w:rPr>
            <w:color w:val="auto"/>
            <w:lang w:eastAsia="ko-KR"/>
          </w:rPr>
          <w:t>overlap</w:t>
        </w:r>
      </w:ins>
      <w:ins w:id="19" w:author="백선희/선임연구원/미래기술센터 C&amp;M표준(연)IoT커넥티비티표준Task(sunhee.baek@lge.com)" w:date="2021-04-08T11:38:00Z">
        <w:r w:rsidR="00406D2C">
          <w:rPr>
            <w:color w:val="auto"/>
            <w:lang w:eastAsia="ko-KR"/>
          </w:rPr>
          <w:t>ped</w:t>
        </w:r>
      </w:ins>
      <w:ins w:id="20" w:author="백선희/선임연구원/미래기술센터 C&amp;M표준(연)IoT커넥티비티표준Task(sunhee.baek@lge.com)" w:date="2021-03-31T14:40:00Z">
        <w:r w:rsidR="009A08AB">
          <w:rPr>
            <w:color w:val="auto"/>
            <w:lang w:eastAsia="ko-KR"/>
          </w:rPr>
          <w:t xml:space="preserve"> duration between</w:t>
        </w:r>
      </w:ins>
      <w:ins w:id="21" w:author="백선희/선임연구원/미래기술센터 C&amp;M표준(연)IoT커넥티비티표준Task(sunhee.baek@lge.com)" w:date="2021-04-08T11:40:00Z">
        <w:r w:rsidR="00406D2C">
          <w:rPr>
            <w:color w:val="auto"/>
            <w:lang w:eastAsia="ko-KR"/>
          </w:rPr>
          <w:t xml:space="preserve"> the</w:t>
        </w:r>
      </w:ins>
      <w:ins w:id="22" w:author="백선희/선임연구원/미래기술센터 C&amp;M표준(연)IoT커넥티비티표준Task(sunhee.baek@lge.com)" w:date="2021-03-31T14:40:00Z">
        <w:r w:rsidR="009A08AB">
          <w:rPr>
            <w:color w:val="auto"/>
            <w:lang w:eastAsia="ko-KR"/>
          </w:rPr>
          <w:t xml:space="preserve"> </w:t>
        </w:r>
      </w:ins>
      <w:ins w:id="23" w:author="백선희/선임연구원/미래기술센터 C&amp;M표준(연)IoT커넥티비티표준Task(sunhee.baek@lge.com)" w:date="2021-03-31T14:42:00Z">
        <w:r w:rsidR="009A08AB">
          <w:rPr>
            <w:color w:val="auto"/>
            <w:lang w:eastAsia="ko-KR"/>
          </w:rPr>
          <w:t>end time</w:t>
        </w:r>
        <w:r w:rsidR="009A08AB" w:rsidRPr="009A08AB">
          <w:rPr>
            <w:color w:val="auto"/>
            <w:lang w:eastAsia="ko-KR"/>
          </w:rPr>
          <w:t xml:space="preserve"> </w:t>
        </w:r>
        <w:r w:rsidR="009A08AB">
          <w:rPr>
            <w:color w:val="auto"/>
            <w:lang w:eastAsia="ko-KR"/>
          </w:rPr>
          <w:t>of the</w:t>
        </w:r>
      </w:ins>
      <w:ins w:id="24" w:author="백선희/선임연구원/미래기술센터 C&amp;M표준(연)IoT커넥티비티표준Task(sunhee.baek@lge.com)" w:date="2021-04-08T11:52:00Z">
        <w:r w:rsidR="00A327A2">
          <w:rPr>
            <w:color w:val="auto"/>
            <w:lang w:eastAsia="ko-KR"/>
          </w:rPr>
          <w:t xml:space="preserve"> preceding</w:t>
        </w:r>
      </w:ins>
      <w:ins w:id="25" w:author="백선희/선임연구원/미래기술센터 C&amp;M표준(연)IoT커넥티비티표준Task(sunhee.baek@lge.com)" w:date="2021-03-31T14:42:00Z">
        <w:r w:rsidR="009A08AB">
          <w:rPr>
            <w:color w:val="auto"/>
            <w:lang w:eastAsia="ko-KR"/>
          </w:rPr>
          <w:t xml:space="preserve"> </w:t>
        </w:r>
      </w:ins>
      <w:ins w:id="26" w:author="백선희/선임연구원/미래기술센터 C&amp;M표준(연)IoT커넥티비티표준Task(sunhee.baek@lge.com)" w:date="2021-04-08T11:40:00Z">
        <w:r w:rsidR="00406D2C">
          <w:rPr>
            <w:color w:val="auto"/>
            <w:lang w:eastAsia="ko-KR"/>
          </w:rPr>
          <w:t>TXOP</w:t>
        </w:r>
      </w:ins>
      <w:ins w:id="27" w:author="백선희/선임연구원/미래기술센터 C&amp;M표준(연)IoT커넥티비티표준Task(sunhee.baek@lge.com)" w:date="2021-04-08T11:45:00Z">
        <w:r w:rsidR="005F436D">
          <w:rPr>
            <w:color w:val="auto"/>
            <w:lang w:eastAsia="ko-KR"/>
          </w:rPr>
          <w:t xml:space="preserve"> </w:t>
        </w:r>
      </w:ins>
      <w:ins w:id="28" w:author="백선희/선임연구원/미래기술센터 C&amp;M표준(연)IoT커넥티비티표준Task(sunhee.baek@lge.com)" w:date="2021-03-31T14:40:00Z">
        <w:r w:rsidR="009A08AB">
          <w:rPr>
            <w:color w:val="auto"/>
            <w:lang w:eastAsia="ko-KR"/>
          </w:rPr>
          <w:t xml:space="preserve">and </w:t>
        </w:r>
      </w:ins>
      <w:ins w:id="29" w:author="백선희/선임연구원/미래기술센터 C&amp;M표준(연)IoT커넥티비티표준Task(sunhee.baek@lge.com)" w:date="2021-03-22T11:33:00Z">
        <w:r w:rsidR="00B233A6">
          <w:rPr>
            <w:color w:val="auto"/>
            <w:lang w:eastAsia="ko-KR"/>
          </w:rPr>
          <w:t>the sta</w:t>
        </w:r>
        <w:r w:rsidR="00283D92">
          <w:rPr>
            <w:color w:val="auto"/>
            <w:lang w:eastAsia="ko-KR"/>
          </w:rPr>
          <w:t>rt time of the restricted TWT service period</w:t>
        </w:r>
      </w:ins>
      <w:ins w:id="30" w:author="백선희/선임연구원/미래기술센터 C&amp;M표준(연)IoT커넥티비티표준Task(sunhee.baek@lge.com)" w:date="2021-04-12T08:23:00Z">
        <w:r w:rsidR="00D66CFF">
          <w:rPr>
            <w:color w:val="auto"/>
            <w:lang w:eastAsia="ko-KR"/>
          </w:rPr>
          <w:t xml:space="preserve">. </w:t>
        </w:r>
      </w:ins>
      <w:ins w:id="31" w:author="백선희/선임연구원/미래기술센터 C&amp;M표준(연)IoT커넥티비티표준Task(sunhee.baek@lge.com)" w:date="2021-04-08T11:45:00Z">
        <w:r w:rsidR="005F436D">
          <w:rPr>
            <w:color w:val="auto"/>
            <w:lang w:eastAsia="ko-KR"/>
          </w:rPr>
          <w:t xml:space="preserve">A scheduling </w:t>
        </w:r>
      </w:ins>
      <w:ins w:id="32" w:author="백선희/선임연구원/미래기술센터 C&amp;M표준(연)IoT커넥티비티표준Task(sunhee.baek@lge.com)" w:date="2021-04-07T15:38:00Z">
        <w:r w:rsidR="000557E1">
          <w:rPr>
            <w:color w:val="auto"/>
            <w:lang w:eastAsia="ko-KR"/>
          </w:rPr>
          <w:t>AP should not</w:t>
        </w:r>
      </w:ins>
      <w:ins w:id="33" w:author="백선희/선임연구원/미래기술센터 C&amp;M표준(연)IoT커넥티비티표준Task(sunhee.baek@lge.com)" w:date="2021-04-15T08:41:00Z">
        <w:r w:rsidR="00A73554">
          <w:rPr>
            <w:color w:val="auto"/>
            <w:lang w:eastAsia="ko-KR"/>
          </w:rPr>
          <w:t xml:space="preserve"> allow the restricted TWT </w:t>
        </w:r>
      </w:ins>
      <w:ins w:id="34" w:author="백선희/선임연구원/미래기술센터 C&amp;M표준(연)IoT커넥티비티표준Task(sunhee.baek@lge.com)" w:date="2021-04-15T08:42:00Z">
        <w:r w:rsidR="00A73554">
          <w:rPr>
            <w:color w:val="auto"/>
            <w:lang w:eastAsia="ko-KR"/>
          </w:rPr>
          <w:t>service period with</w:t>
        </w:r>
      </w:ins>
      <w:ins w:id="35" w:author="백선희/선임연구원/미래기술센터 C&amp;M표준(연)IoT커넥티비티표준Task(sunhee.baek@lge.com)" w:date="2021-04-07T15:38:00Z">
        <w:r w:rsidR="000557E1">
          <w:rPr>
            <w:color w:val="auto"/>
            <w:lang w:eastAsia="ko-KR"/>
          </w:rPr>
          <w:t xml:space="preserve"> </w:t>
        </w:r>
      </w:ins>
      <w:ins w:id="36" w:author="백선희/선임연구원/미래기술센터 C&amp;M표준(연)IoT커넥티비티표준Task(sunhee.baek@lge.com)" w:date="2021-04-07T15:40:00Z">
        <w:r w:rsidR="000557E1">
          <w:rPr>
            <w:color w:val="auto"/>
            <w:lang w:eastAsia="ko-KR"/>
          </w:rPr>
          <w:t>extended duration</w:t>
        </w:r>
      </w:ins>
      <w:ins w:id="37" w:author="백선희/선임연구원/미래기술센터 C&amp;M표준(연)IoT커넥티비티표준Task(sunhee.baek@lge.com)" w:date="2021-04-15T08:42:00Z">
        <w:r w:rsidR="00A73554">
          <w:rPr>
            <w:color w:val="auto"/>
            <w:lang w:eastAsia="ko-KR"/>
          </w:rPr>
          <w:t xml:space="preserve"> </w:t>
        </w:r>
      </w:ins>
      <w:ins w:id="38" w:author="백선희/선임연구원/미래기술센터 C&amp;M표준(연)IoT커넥티비티표준Task(sunhee.baek@lge.com)" w:date="2021-04-15T09:49:00Z">
        <w:r w:rsidR="0047569A">
          <w:rPr>
            <w:color w:val="auto"/>
            <w:lang w:eastAsia="ko-KR"/>
          </w:rPr>
          <w:t xml:space="preserve">to </w:t>
        </w:r>
      </w:ins>
      <w:ins w:id="39" w:author="백선희/선임연구원/미래기술센터 C&amp;M표준(연)IoT커넥티비티표준Task(sunhee.baek@lge.com)" w:date="2021-04-15T08:42:00Z">
        <w:r w:rsidR="00A73554">
          <w:rPr>
            <w:color w:val="auto"/>
            <w:lang w:eastAsia="ko-KR"/>
          </w:rPr>
          <w:t>overlap</w:t>
        </w:r>
      </w:ins>
      <w:ins w:id="40" w:author="Chunyu Hu" w:date="2021-04-14T07:28:00Z">
        <w:r w:rsidR="008C211F">
          <w:rPr>
            <w:color w:val="auto"/>
            <w:lang w:eastAsia="ko-KR"/>
          </w:rPr>
          <w:t xml:space="preserve"> </w:t>
        </w:r>
      </w:ins>
      <w:ins w:id="41" w:author="백선희/선임연구원/미래기술센터 C&amp;M표준(연)IoT커넥티비티표준Task(sunhee.baek@lge.com)" w:date="2021-04-07T15:40:00Z">
        <w:r w:rsidR="000557E1">
          <w:rPr>
            <w:color w:val="auto"/>
            <w:lang w:eastAsia="ko-KR"/>
          </w:rPr>
          <w:t>with</w:t>
        </w:r>
      </w:ins>
      <w:ins w:id="42" w:author="백선희/선임연구원/미래기술센터 C&amp;M표준(연)IoT커넥티비티표준Task(sunhee.baek@lge.com)" w:date="2021-04-07T15:41:00Z">
        <w:r w:rsidR="000557E1">
          <w:rPr>
            <w:color w:val="auto"/>
            <w:lang w:eastAsia="ko-KR"/>
          </w:rPr>
          <w:t xml:space="preserve"> </w:t>
        </w:r>
      </w:ins>
      <w:ins w:id="43" w:author="백선희/선임연구원/미래기술센터 C&amp;M표준(연)IoT커넥티비티표준Task(sunhee.baek@lge.com)" w:date="2021-04-08T11:41:00Z">
        <w:r w:rsidR="005F436D">
          <w:rPr>
            <w:color w:val="auto"/>
            <w:lang w:eastAsia="ko-KR"/>
          </w:rPr>
          <w:t>any scheduled individual/broadcast</w:t>
        </w:r>
      </w:ins>
      <w:ins w:id="44" w:author="백선희/선임연구원/미래기술센터 C&amp;M표준(연)IoT커넥티비티표준Task(sunhee.baek@lge.com)" w:date="2021-04-15T08:43:00Z">
        <w:r w:rsidR="00A73554">
          <w:rPr>
            <w:color w:val="auto"/>
            <w:lang w:eastAsia="ko-KR"/>
          </w:rPr>
          <w:t xml:space="preserve"> or other restricted</w:t>
        </w:r>
      </w:ins>
      <w:ins w:id="45" w:author="백선희/선임연구원/미래기술센터 C&amp;M표준(연)IoT커넥티비티표준Task(sunhee.baek@lge.com)" w:date="2021-04-08T11:41:00Z">
        <w:r w:rsidR="005F436D">
          <w:rPr>
            <w:color w:val="auto"/>
            <w:lang w:eastAsia="ko-KR"/>
          </w:rPr>
          <w:t xml:space="preserve"> </w:t>
        </w:r>
        <w:r w:rsidR="00A73554">
          <w:rPr>
            <w:color w:val="auto"/>
            <w:lang w:eastAsia="ko-KR"/>
          </w:rPr>
          <w:t xml:space="preserve">TWT service period. </w:t>
        </w:r>
      </w:ins>
      <w:ins w:id="46" w:author="백선희/선임연구원/미래기술센터 C&amp;M표준(연)IoT커넥티비티표준Task(sunhee.baek@lge.com)" w:date="2021-03-22T11:34:00Z">
        <w:r w:rsidR="00B233A6">
          <w:rPr>
            <w:color w:val="auto"/>
            <w:lang w:eastAsia="ko-KR"/>
          </w:rPr>
          <w:t>(</w:t>
        </w:r>
      </w:ins>
      <w:ins w:id="47" w:author="백선희/선임연구원/미래기술센터 C&amp;M표준(연)IoT커넥티비티표준Task(sunhee.baek@lge.com)" w:date="2021-03-12T15:37:00Z">
        <w:r w:rsidR="00BB16FC">
          <w:rPr>
            <w:color w:val="auto"/>
            <w:lang w:eastAsia="ko-KR"/>
          </w:rPr>
          <w:t>#2922)</w:t>
        </w:r>
      </w:ins>
    </w:p>
    <w:p w14:paraId="0FFCF2E6" w14:textId="1B2C87C3" w:rsidR="00381730" w:rsidRPr="005F436D" w:rsidRDefault="00C75C64" w:rsidP="00BB16FC">
      <w:pPr>
        <w:pStyle w:val="T"/>
        <w:rPr>
          <w:ins w:id="48" w:author="백선희/선임연구원/미래기술센터 C&amp;M표준(연)IoT커넥티비티표준Task(sunhee.baek@lge.com)" w:date="2021-03-12T15:37:00Z"/>
          <w:rFonts w:eastAsia="바탕"/>
          <w:color w:val="auto"/>
          <w:lang w:val="en-GB" w:eastAsia="ko-KR"/>
        </w:rPr>
      </w:pPr>
      <w:ins w:id="49" w:author="백선희/선임연구원/미래기술센터 C&amp;M표준(연)IoT커넥티비티표준Task(sunhee.baek@lge.com)" w:date="2021-04-07T15:16:00Z">
        <w:r>
          <w:rPr>
            <w:rFonts w:eastAsia="바탕" w:hint="eastAsia"/>
            <w:color w:val="auto"/>
            <w:lang w:eastAsia="ko-KR"/>
          </w:rPr>
          <w:t xml:space="preserve">Note: </w:t>
        </w:r>
      </w:ins>
      <w:ins w:id="50" w:author="백선희/선임연구원/미래기술센터 C&amp;M표준(연)IoT커넥티비티표준Task(sunhee.baek@lge.com)" w:date="2021-04-07T15:46:00Z">
        <w:r w:rsidR="000557E1">
          <w:rPr>
            <w:rFonts w:eastAsia="바탕"/>
            <w:color w:val="auto"/>
            <w:lang w:eastAsia="ko-KR"/>
          </w:rPr>
          <w:t>T</w:t>
        </w:r>
      </w:ins>
      <w:ins w:id="51" w:author="백선희/선임연구원/미래기술센터 C&amp;M표준(연)IoT커넥티비티표준Task(sunhee.baek@lge.com)" w:date="2021-04-07T15:25:00Z">
        <w:r>
          <w:rPr>
            <w:rFonts w:eastAsia="바탕"/>
            <w:color w:val="auto"/>
            <w:lang w:eastAsia="ko-KR"/>
          </w:rPr>
          <w:t>he</w:t>
        </w:r>
      </w:ins>
      <w:ins w:id="52" w:author="백선희/선임연구원/미래기술센터 C&amp;M표준(연)IoT커넥티비티표준Task(sunhee.baek@lge.com)" w:date="2021-04-07T15:26:00Z">
        <w:r>
          <w:rPr>
            <w:rFonts w:eastAsia="바탕"/>
            <w:color w:val="auto"/>
            <w:lang w:eastAsia="ko-KR"/>
          </w:rPr>
          <w:t xml:space="preserve"> TXOP of the</w:t>
        </w:r>
      </w:ins>
      <w:ins w:id="53" w:author="백선희/선임연구원/미래기술센터 C&amp;M표준(연)IoT커넥티비티표준Task(sunhee.baek@lge.com)" w:date="2021-04-07T15:25:00Z">
        <w:r>
          <w:rPr>
            <w:rFonts w:eastAsia="바탕"/>
            <w:color w:val="auto"/>
            <w:lang w:eastAsia="ko-KR"/>
          </w:rPr>
          <w:t xml:space="preserve"> ST</w:t>
        </w:r>
        <w:r w:rsidR="00510B86">
          <w:rPr>
            <w:rFonts w:eastAsia="바탕"/>
            <w:color w:val="auto"/>
            <w:lang w:eastAsia="ko-KR"/>
          </w:rPr>
          <w:t xml:space="preserve">A </w:t>
        </w:r>
      </w:ins>
      <w:ins w:id="54" w:author="백선희/선임연구원/미래기술센터 C&amp;M표준(연)IoT커넥티비티표준Task(sunhee.baek@lge.com)" w:date="2021-04-08T11:48:00Z">
        <w:r w:rsidR="005F436D">
          <w:rPr>
            <w:rFonts w:eastAsia="바탕"/>
            <w:color w:val="auto"/>
            <w:lang w:eastAsia="ko-KR"/>
          </w:rPr>
          <w:t>with dot11RestrictedTWTOptionImplemented set to false or operating in the OBSS</w:t>
        </w:r>
      </w:ins>
      <w:ins w:id="55" w:author="백선희/선임연구원/미래기술센터 C&amp;M표준(연)IoT커넥티비티표준Task(sunhee.baek@lge.com)" w:date="2021-04-07T15:47:00Z">
        <w:r w:rsidR="00510B86">
          <w:rPr>
            <w:rFonts w:eastAsia="바탕"/>
            <w:color w:val="auto"/>
            <w:lang w:eastAsia="ko-KR"/>
          </w:rPr>
          <w:t xml:space="preserve"> during</w:t>
        </w:r>
      </w:ins>
      <w:ins w:id="56" w:author="백선희/선임연구원/미래기술센터 C&amp;M표준(연)IoT커넥티비티표준Task(sunhee.baek@lge.com)" w:date="2021-04-07T15:26:00Z">
        <w:r w:rsidR="00283D92">
          <w:rPr>
            <w:rFonts w:eastAsia="바탕" w:hint="eastAsia"/>
            <w:color w:val="auto"/>
            <w:lang w:eastAsia="ko-KR"/>
          </w:rPr>
          <w:t xml:space="preserve"> the restricted TWT service period</w:t>
        </w:r>
      </w:ins>
      <w:ins w:id="57" w:author="백선희/선임연구원/미래기술센터 C&amp;M표준(연)IoT커넥티비티표준Task(sunhee.baek@lge.com)" w:date="2021-04-07T15:30:00Z">
        <w:r w:rsidR="005D5F02">
          <w:rPr>
            <w:rFonts w:eastAsia="바탕"/>
            <w:color w:val="auto"/>
            <w:lang w:eastAsia="ko-KR"/>
          </w:rPr>
          <w:t xml:space="preserve"> </w:t>
        </w:r>
      </w:ins>
      <w:ins w:id="58" w:author="백선희/선임연구원/미래기술센터 C&amp;M표준(연)IoT커넥티비티표준Task(sunhee.baek@lge.com)" w:date="2021-04-08T11:43:00Z">
        <w:r w:rsidR="005F436D">
          <w:rPr>
            <w:rFonts w:eastAsia="바탕"/>
            <w:color w:val="auto"/>
            <w:lang w:eastAsia="ko-KR"/>
          </w:rPr>
          <w:t>m</w:t>
        </w:r>
      </w:ins>
      <w:ins w:id="59" w:author="백선희/선임연구원/미래기술센터 C&amp;M표준(연)IoT커넥티비티표준Task(sunhee.baek@lge.com)" w:date="2021-04-08T11:50:00Z">
        <w:r w:rsidR="005F436D">
          <w:rPr>
            <w:rFonts w:eastAsia="바탕"/>
            <w:color w:val="auto"/>
            <w:lang w:eastAsia="ko-KR"/>
          </w:rPr>
          <w:t>ay m</w:t>
        </w:r>
      </w:ins>
      <w:ins w:id="60" w:author="백선희/선임연구원/미래기술센터 C&amp;M표준(연)IoT커넥티비티표준Task(sunhee.baek@lge.com)" w:date="2021-04-08T11:43:00Z">
        <w:r w:rsidR="005F436D">
          <w:rPr>
            <w:rFonts w:eastAsia="바탕"/>
            <w:color w:val="auto"/>
            <w:lang w:eastAsia="ko-KR"/>
          </w:rPr>
          <w:t>ake the WM</w:t>
        </w:r>
      </w:ins>
      <w:ins w:id="61" w:author="백선희/선임연구원/미래기술센터 C&amp;M표준(연)IoT커넥티비티표준Task(sunhee.baek@lge.com)" w:date="2021-04-08T11:50:00Z">
        <w:r w:rsidR="005F436D">
          <w:rPr>
            <w:rFonts w:eastAsia="바탕"/>
            <w:color w:val="auto"/>
            <w:lang w:eastAsia="ko-KR"/>
          </w:rPr>
          <w:t xml:space="preserve"> scheduled for </w:t>
        </w:r>
      </w:ins>
      <w:ins w:id="62" w:author="백선희/선임연구원/미래기술센터 C&amp;M표준(연)IoT커넥티비티표준Task(sunhee.baek@lge.com)" w:date="2021-04-08T11:43:00Z">
        <w:r w:rsidR="00283D92">
          <w:rPr>
            <w:rFonts w:eastAsia="바탕"/>
            <w:color w:val="auto"/>
            <w:lang w:eastAsia="ko-KR"/>
          </w:rPr>
          <w:t>the restricted TWT service period</w:t>
        </w:r>
        <w:r w:rsidR="005F436D">
          <w:rPr>
            <w:rFonts w:eastAsia="바탕"/>
            <w:color w:val="auto"/>
            <w:lang w:eastAsia="ko-KR"/>
          </w:rPr>
          <w:t xml:space="preserve"> busy.</w:t>
        </w:r>
      </w:ins>
    </w:p>
    <w:p w14:paraId="643EDC9E" w14:textId="14DF5334" w:rsidR="0090338D" w:rsidRPr="00D66CFF" w:rsidDel="000557E1" w:rsidRDefault="00EE7760" w:rsidP="0090338D">
      <w:pPr>
        <w:pStyle w:val="T"/>
        <w:rPr>
          <w:del w:id="63" w:author="백선희/선임연구원/미래기술센터 C&amp;M표준(연)IoT커넥티비티표준Task(sunhee.baek@lge.com)" w:date="2021-04-07T15:42:00Z"/>
          <w:rFonts w:eastAsia="바탕"/>
          <w:lang w:val="en-GB" w:eastAsia="ko-KR"/>
        </w:rPr>
      </w:pPr>
      <w:ins w:id="64" w:author="백선희/선임연구원/미래기술센터 C&amp;M표준(연)IoT커넥티비티표준Task(sunhee.baek@lge.com)" w:date="2021-04-13T13:22:00Z">
        <w:r>
          <w:rPr>
            <w:rFonts w:eastAsia="바탕" w:hint="eastAsia"/>
            <w:lang w:val="en-GB" w:eastAsia="ko-KR"/>
          </w:rPr>
          <w:t>N</w:t>
        </w:r>
        <w:r>
          <w:rPr>
            <w:rFonts w:eastAsia="바탕"/>
            <w:lang w:val="en-GB" w:eastAsia="ko-KR"/>
          </w:rPr>
          <w:t>ote: During</w:t>
        </w:r>
      </w:ins>
      <w:ins w:id="65" w:author="백선희/선임연구원/미래기술센터 C&amp;M표준(연)IoT커넥티비티표준Task(sunhee.baek@lge.com)" w:date="2021-04-13T14:41:00Z">
        <w:r w:rsidR="00283D92">
          <w:rPr>
            <w:rFonts w:eastAsia="바탕"/>
            <w:lang w:val="en-GB" w:eastAsia="ko-KR"/>
          </w:rPr>
          <w:t xml:space="preserve"> the </w:t>
        </w:r>
      </w:ins>
      <w:ins w:id="66" w:author="백선희/선임연구원/미래기술센터 C&amp;M표준(연)IoT커넥티비티표준Task(sunhee.baek@lge.com)" w:date="2021-04-13T15:18:00Z">
        <w:r w:rsidR="00204D12">
          <w:rPr>
            <w:rFonts w:eastAsia="바탕"/>
            <w:lang w:val="en-GB" w:eastAsia="ko-KR"/>
          </w:rPr>
          <w:t xml:space="preserve">(extended) </w:t>
        </w:r>
      </w:ins>
      <w:ins w:id="67" w:author="백선희/선임연구원/미래기술센터 C&amp;M표준(연)IoT커넥티비티표준Task(sunhee.baek@lge.com)" w:date="2021-04-13T14:41:00Z">
        <w:r w:rsidR="00283D92">
          <w:rPr>
            <w:rFonts w:eastAsia="바탕"/>
            <w:lang w:val="en-GB" w:eastAsia="ko-KR"/>
          </w:rPr>
          <w:t>restricted</w:t>
        </w:r>
      </w:ins>
      <w:ins w:id="68" w:author="백선희/선임연구원/미래기술센터 C&amp;M표준(연)IoT커넥티비티표준Task(sunhee.baek@lge.com)" w:date="2021-04-13T14:43:00Z">
        <w:r w:rsidR="00283D92">
          <w:rPr>
            <w:rFonts w:eastAsia="바탕"/>
            <w:lang w:val="en-GB" w:eastAsia="ko-KR"/>
          </w:rPr>
          <w:t xml:space="preserve"> TWT service period,</w:t>
        </w:r>
      </w:ins>
      <w:ins w:id="69" w:author="백선희/선임연구원/미래기술센터 C&amp;M표준(연)IoT커넥티비티표준Task(sunhee.baek@lge.com)" w:date="2021-04-13T14:41:00Z">
        <w:r w:rsidR="00283D92">
          <w:rPr>
            <w:rFonts w:eastAsia="바탕"/>
            <w:lang w:val="en-GB" w:eastAsia="ko-KR"/>
          </w:rPr>
          <w:t xml:space="preserve"> </w:t>
        </w:r>
      </w:ins>
      <w:ins w:id="70" w:author="백선희/선임연구원/미래기술센터 C&amp;M표준(연)IoT커넥티비티표준Task(sunhee.baek@lge.com)" w:date="2021-04-13T13:22:00Z">
        <w:r>
          <w:rPr>
            <w:rFonts w:eastAsia="바탕"/>
            <w:lang w:val="en-GB" w:eastAsia="ko-KR"/>
          </w:rPr>
          <w:t xml:space="preserve">the STA with dot11RestrictedTWTOptionImplemented set to true </w:t>
        </w:r>
      </w:ins>
      <w:ins w:id="71" w:author="백선희/선임연구원/미래기술센터 C&amp;M표준(연)IoT커넥티비티표준Task(sunhee.baek@lge.com)" w:date="2021-04-13T13:30:00Z">
        <w:r>
          <w:rPr>
            <w:rFonts w:eastAsia="바탕"/>
            <w:lang w:val="en-GB" w:eastAsia="ko-KR"/>
          </w:rPr>
          <w:t>follow</w:t>
        </w:r>
      </w:ins>
      <w:ins w:id="72" w:author="백선희/선임연구원/미래기술센터 C&amp;M표준(연)IoT커넥티비티표준Task(sunhee.baek@lge.com)" w:date="2021-04-13T14:23:00Z">
        <w:r w:rsidR="00706A4A">
          <w:rPr>
            <w:rFonts w:eastAsia="바탕"/>
            <w:lang w:val="en-GB" w:eastAsia="ko-KR"/>
          </w:rPr>
          <w:t>s</w:t>
        </w:r>
      </w:ins>
      <w:ins w:id="73" w:author="백선희/선임연구원/미래기술센터 C&amp;M표준(연)IoT커넥티비티표준Task(sunhee.baek@lge.com)" w:date="2021-04-13T13:30:00Z">
        <w:r>
          <w:rPr>
            <w:rFonts w:eastAsia="바탕"/>
            <w:lang w:val="en-GB" w:eastAsia="ko-KR"/>
          </w:rPr>
          <w:t xml:space="preserve"> </w:t>
        </w:r>
      </w:ins>
      <w:ins w:id="74" w:author="백선희/선임연구원/미래기술센터 C&amp;M표준(연)IoT커넥티비티표준Task(sunhee.baek@lge.com)" w:date="2021-04-13T14:44:00Z">
        <w:r w:rsidR="00283D92">
          <w:rPr>
            <w:rFonts w:eastAsia="바탕"/>
            <w:lang w:val="en-GB" w:eastAsia="ko-KR"/>
          </w:rPr>
          <w:t>the procedure described in 26.8.5 (</w:t>
        </w:r>
      </w:ins>
      <w:ins w:id="75" w:author="백선희/선임연구원/미래기술센터 C&amp;M표준(연)IoT커넥티비티표준Task(sunhee.baek@lge.com)" w:date="2021-04-13T13:31:00Z">
        <w:r w:rsidR="00DC52C9">
          <w:rPr>
            <w:rFonts w:eastAsia="바탕"/>
            <w:lang w:val="en-GB" w:eastAsia="ko-KR"/>
          </w:rPr>
          <w:t xml:space="preserve">Power save operation </w:t>
        </w:r>
        <w:r w:rsidR="00283D92">
          <w:rPr>
            <w:rFonts w:eastAsia="바탕"/>
            <w:lang w:val="en-GB" w:eastAsia="ko-KR"/>
          </w:rPr>
          <w:t xml:space="preserve">during TWT SPs) </w:t>
        </w:r>
      </w:ins>
      <w:ins w:id="76" w:author="백선희/선임연구원/미래기술센터 C&amp;M표준(연)IoT커넥티비티표준Task(sunhee.baek@lge.com)" w:date="2021-04-13T14:44:00Z">
        <w:r w:rsidR="00283D92">
          <w:rPr>
            <w:rFonts w:eastAsia="바탕"/>
            <w:lang w:val="en-GB" w:eastAsia="ko-KR"/>
          </w:rPr>
          <w:t xml:space="preserve">to determine if restricted TWT service period termination event has </w:t>
        </w:r>
      </w:ins>
      <w:ins w:id="77" w:author="백선희/선임연구원/미래기술센터 C&amp;M표준(연)IoT커넥티비티표준Task(sunhee.baek@lge.com)" w:date="2021-04-13T14:45:00Z">
        <w:r w:rsidR="00283D92">
          <w:rPr>
            <w:rFonts w:eastAsia="바탕"/>
            <w:lang w:val="en-GB" w:eastAsia="ko-KR"/>
          </w:rPr>
          <w:t>occurred</w:t>
        </w:r>
      </w:ins>
      <w:ins w:id="78" w:author="백선희/선임연구원/미래기술센터 C&amp;M표준(연)IoT커넥티비티표준Task(sunhee.baek@lge.com)" w:date="2021-04-13T14:44:00Z">
        <w:r w:rsidR="00283D92">
          <w:rPr>
            <w:rFonts w:eastAsia="바탕"/>
            <w:lang w:val="en-GB" w:eastAsia="ko-KR"/>
          </w:rPr>
          <w:t xml:space="preserve"> </w:t>
        </w:r>
      </w:ins>
      <w:ins w:id="79" w:author="백선희/선임연구원/미래기술센터 C&amp;M표준(연)IoT커넥티비티표준Task(sunhee.baek@lge.com)" w:date="2021-04-13T14:45:00Z">
        <w:r w:rsidR="00283D92">
          <w:rPr>
            <w:rFonts w:eastAsia="바탕"/>
            <w:lang w:val="en-GB" w:eastAsia="ko-KR"/>
          </w:rPr>
          <w:t>and may enter doze state.</w:t>
        </w:r>
      </w:ins>
    </w:p>
    <w:p w14:paraId="1410B8FF" w14:textId="1562FB6A" w:rsidR="009619B0" w:rsidRPr="00E73164" w:rsidRDefault="009619B0" w:rsidP="002F2C72">
      <w:pPr>
        <w:pStyle w:val="T"/>
        <w:rPr>
          <w:b/>
          <w:bCs/>
          <w:iCs/>
          <w:w w:val="100"/>
          <w:highlight w:val="yellow"/>
          <w:lang w:val="en-GB"/>
        </w:rPr>
      </w:pPr>
    </w:p>
    <w:sectPr w:rsidR="009619B0" w:rsidRPr="00E73164" w:rsidSect="001D7F68">
      <w:headerReference w:type="default" r:id="rId8"/>
      <w:footerReference w:type="default" r:id="rId9"/>
      <w:pgSz w:w="12240" w:h="15840" w:code="1"/>
      <w:pgMar w:top="907" w:right="1077" w:bottom="1168" w:left="1077" w:header="431" w:footer="431" w:gutter="720"/>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482C8" w16cex:dateUtc="2021-04-05T01:24:00Z"/>
  <w16cex:commentExtensible w16cex:durableId="24193255" w16cex:dateUtc="2021-04-08T14:42:00Z"/>
  <w16cex:commentExtensible w16cex:durableId="24211A9F" w16cex:dateUtc="2021-04-14T14: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64CB445" w16cid:durableId="241482C8"/>
  <w16cid:commentId w16cid:paraId="57871BF2" w16cid:durableId="24193238"/>
  <w16cid:commentId w16cid:paraId="66F35CFE" w16cid:durableId="24193255"/>
  <w16cid:commentId w16cid:paraId="4421649B" w16cid:durableId="24211498"/>
  <w16cid:commentId w16cid:paraId="2F019557" w16cid:durableId="24211A9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9D7ECF" w14:textId="77777777" w:rsidR="005B371D" w:rsidRDefault="005B371D">
      <w:r>
        <w:separator/>
      </w:r>
    </w:p>
  </w:endnote>
  <w:endnote w:type="continuationSeparator" w:id="0">
    <w:p w14:paraId="495CEC26" w14:textId="77777777" w:rsidR="005B371D" w:rsidRDefault="005B37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PMingLiU">
    <w:altName w:val="Arial Unicode MS"/>
    <w:panose1 w:val="02010601000101010101"/>
    <w:charset w:val="88"/>
    <w:family w:val="auto"/>
    <w:notTrueType/>
    <w:pitch w:val="variable"/>
    <w:sig w:usb0="00000000" w:usb1="08080000" w:usb2="00000010" w:usb3="00000000" w:csb0="001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MingLiU">
    <w:altName w:val="Arial Unicode MS"/>
    <w:panose1 w:val="02010609000101010101"/>
    <w:charset w:val="88"/>
    <w:family w:val="modern"/>
    <w:notTrueType/>
    <w:pitch w:val="fixed"/>
    <w:sig w:usb0="00000000"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PSMT">
    <w:altName w:val="Times New Roman"/>
    <w:panose1 w:val="00000000000000000000"/>
    <w:charset w:val="00"/>
    <w:family w:val="roman"/>
    <w:notTrueType/>
    <w:pitch w:val="default"/>
    <w:sig w:usb0="00000001" w:usb1="080F0000" w:usb2="00000010" w:usb3="00000000" w:csb0="00120000" w:csb1="00000000"/>
  </w:font>
  <w:font w:name="굴림">
    <w:altName w:val="Gulim"/>
    <w:panose1 w:val="020B0600000101010101"/>
    <w:charset w:val="81"/>
    <w:family w:val="moder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41CB5F" w14:textId="139BDB6B" w:rsidR="0013066F" w:rsidRDefault="0013066F">
    <w:pPr>
      <w:pStyle w:val="a3"/>
      <w:tabs>
        <w:tab w:val="clear" w:pos="6480"/>
        <w:tab w:val="center" w:pos="4680"/>
        <w:tab w:val="right" w:pos="9360"/>
      </w:tabs>
    </w:pPr>
    <w:r>
      <w:t>Submission</w:t>
    </w:r>
    <w:r>
      <w:tab/>
      <w:t xml:space="preserve">page </w:t>
    </w:r>
    <w:r w:rsidR="008B7251">
      <w:fldChar w:fldCharType="begin"/>
    </w:r>
    <w:r>
      <w:instrText xml:space="preserve">page </w:instrText>
    </w:r>
    <w:r w:rsidR="008B7251">
      <w:fldChar w:fldCharType="separate"/>
    </w:r>
    <w:r w:rsidR="004610F5">
      <w:rPr>
        <w:noProof/>
      </w:rPr>
      <w:t>2</w:t>
    </w:r>
    <w:r w:rsidR="008B7251">
      <w:fldChar w:fldCharType="end"/>
    </w:r>
    <w:r>
      <w:tab/>
    </w:r>
    <w:r w:rsidR="009F29E5">
      <w:rPr>
        <w:rFonts w:hint="eastAsia"/>
        <w:lang w:eastAsia="ko-KR"/>
      </w:rPr>
      <w:t>SunHee Baek</w:t>
    </w:r>
    <w:r w:rsidR="00417F90">
      <w:rPr>
        <w:lang w:eastAsia="ko-KR"/>
      </w:rPr>
      <w:t>, LG Electronics</w:t>
    </w:r>
  </w:p>
  <w:p w14:paraId="4E23D833" w14:textId="77777777" w:rsidR="0013066F" w:rsidRPr="00F80992" w:rsidRDefault="0013066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CB9127" w14:textId="77777777" w:rsidR="005B371D" w:rsidRDefault="005B371D">
      <w:r>
        <w:separator/>
      </w:r>
    </w:p>
  </w:footnote>
  <w:footnote w:type="continuationSeparator" w:id="0">
    <w:p w14:paraId="1082CDD5" w14:textId="77777777" w:rsidR="005B371D" w:rsidRDefault="005B37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33442A" w14:textId="4004BB27" w:rsidR="0013066F" w:rsidRDefault="00525EF4" w:rsidP="00732A32">
    <w:pPr>
      <w:pStyle w:val="a4"/>
      <w:tabs>
        <w:tab w:val="clear" w:pos="6480"/>
        <w:tab w:val="center" w:pos="4680"/>
        <w:tab w:val="right" w:pos="9360"/>
      </w:tabs>
    </w:pPr>
    <w:r>
      <w:rPr>
        <w:rFonts w:hint="eastAsia"/>
        <w:lang w:eastAsia="ko-KR"/>
      </w:rPr>
      <w:t>April</w:t>
    </w:r>
    <w:r w:rsidR="00BA3733">
      <w:t xml:space="preserve"> </w:t>
    </w:r>
    <w:r w:rsidR="00E6190C">
      <w:t>2021</w:t>
    </w:r>
    <w:r w:rsidR="0013066F">
      <w:tab/>
    </w:r>
    <w:r w:rsidR="0013066F">
      <w:tab/>
    </w:r>
    <w:fldSimple w:instr=" TITLE  \* MERGEFORMAT ">
      <w:r w:rsidR="00227978">
        <w:t>doc.: IEEE 802.11-</w:t>
      </w:r>
      <w:r w:rsidR="00E6190C">
        <w:t>21</w:t>
      </w:r>
      <w:r w:rsidR="00227978">
        <w:t>/</w:t>
      </w:r>
      <w:r w:rsidR="007B0EC2">
        <w:t>0672</w:t>
      </w:r>
      <w:r w:rsidR="00227978">
        <w:t>r</w:t>
      </w:r>
    </w:fldSimple>
    <w:r w:rsidR="00E6190C">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7804EEA"/>
    <w:lvl w:ilvl="0">
      <w:numFmt w:val="bullet"/>
      <w:lvlText w:val="*"/>
      <w:lvlJc w:val="left"/>
      <w:pPr>
        <w:ind w:left="0" w:firstLine="0"/>
      </w:pPr>
    </w:lvl>
  </w:abstractNum>
  <w:abstractNum w:abstractNumId="1">
    <w:nsid w:val="10095A0E"/>
    <w:multiLevelType w:val="hybridMultilevel"/>
    <w:tmpl w:val="D8BC435E"/>
    <w:lvl w:ilvl="0" w:tplc="B7B64ACC">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nsid w:val="105A74A8"/>
    <w:multiLevelType w:val="hybridMultilevel"/>
    <w:tmpl w:val="99E8CB76"/>
    <w:lvl w:ilvl="0" w:tplc="D82E15A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nsid w:val="11301B5A"/>
    <w:multiLevelType w:val="hybridMultilevel"/>
    <w:tmpl w:val="40FE9EDE"/>
    <w:lvl w:ilvl="0" w:tplc="9E5808CE">
      <w:numFmt w:val="bullet"/>
      <w:lvlText w:val="-"/>
      <w:lvlJc w:val="left"/>
      <w:pPr>
        <w:ind w:left="760" w:hanging="360"/>
      </w:pPr>
      <w:rPr>
        <w:rFonts w:ascii="Times New Roman" w:eastAsia="맑은 고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nsid w:val="133877C5"/>
    <w:multiLevelType w:val="hybridMultilevel"/>
    <w:tmpl w:val="B9CC47E4"/>
    <w:lvl w:ilvl="0" w:tplc="A88A50F8">
      <w:start w:val="26"/>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nsid w:val="1DAD1A14"/>
    <w:multiLevelType w:val="hybridMultilevel"/>
    <w:tmpl w:val="37FADEB2"/>
    <w:lvl w:ilvl="0" w:tplc="CE004F8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nsid w:val="2A1B0061"/>
    <w:multiLevelType w:val="hybridMultilevel"/>
    <w:tmpl w:val="908CB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3FB6BFD"/>
    <w:multiLevelType w:val="multilevel"/>
    <w:tmpl w:val="4D6EDC5E"/>
    <w:styleLink w:val="Headings"/>
    <w:lvl w:ilvl="0">
      <w:start w:val="1"/>
      <w:numFmt w:val="decimal"/>
      <w:isLgl/>
      <w:lvlText w:val="%1"/>
      <w:lvlJc w:val="left"/>
      <w:pPr>
        <w:tabs>
          <w:tab w:val="num" w:pos="360"/>
        </w:tabs>
        <w:ind w:left="360" w:hanging="360"/>
      </w:pPr>
      <w:rPr>
        <w:rFonts w:ascii="Arial" w:hAnsi="Arial"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8">
    <w:nsid w:val="3ED11CBC"/>
    <w:multiLevelType w:val="hybridMultilevel"/>
    <w:tmpl w:val="5454A94E"/>
    <w:lvl w:ilvl="0" w:tplc="4DA4F8CC">
      <w:start w:val="2840"/>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nsid w:val="43100F7B"/>
    <w:multiLevelType w:val="hybridMultilevel"/>
    <w:tmpl w:val="F90ABB38"/>
    <w:lvl w:ilvl="0" w:tplc="E2B0F698">
      <w:start w:val="4"/>
      <w:numFmt w:val="bullet"/>
      <w:lvlText w:val="-"/>
      <w:lvlJc w:val="left"/>
      <w:pPr>
        <w:ind w:left="1080" w:hanging="360"/>
      </w:pPr>
      <w:rPr>
        <w:rFonts w:ascii="Times New Roman" w:eastAsiaTheme="minorEastAsia" w:hAnsi="Times New Roman" w:cs="Times New Roman" w:hint="default"/>
      </w:rPr>
    </w:lvl>
    <w:lvl w:ilvl="1" w:tplc="E2B0F698">
      <w:start w:val="4"/>
      <w:numFmt w:val="bullet"/>
      <w:lvlText w:val="-"/>
      <w:lvlJc w:val="left"/>
      <w:pPr>
        <w:ind w:left="1520" w:hanging="400"/>
      </w:pPr>
      <w:rPr>
        <w:rFonts w:ascii="Times New Roman" w:eastAsiaTheme="minorEastAsia" w:hAnsi="Times New Roman" w:cs="Times New Roman" w:hint="default"/>
      </w:rPr>
    </w:lvl>
    <w:lvl w:ilvl="2" w:tplc="04090005" w:tentative="1">
      <w:start w:val="1"/>
      <w:numFmt w:val="bullet"/>
      <w:lvlText w:val=""/>
      <w:lvlJc w:val="left"/>
      <w:pPr>
        <w:ind w:left="1920" w:hanging="400"/>
      </w:pPr>
      <w:rPr>
        <w:rFonts w:ascii="Wingdings" w:hAnsi="Wingdings" w:hint="default"/>
      </w:rPr>
    </w:lvl>
    <w:lvl w:ilvl="3" w:tplc="04090001" w:tentative="1">
      <w:start w:val="1"/>
      <w:numFmt w:val="bullet"/>
      <w:lvlText w:val=""/>
      <w:lvlJc w:val="left"/>
      <w:pPr>
        <w:ind w:left="2320" w:hanging="400"/>
      </w:pPr>
      <w:rPr>
        <w:rFonts w:ascii="Wingdings" w:hAnsi="Wingdings" w:hint="default"/>
      </w:rPr>
    </w:lvl>
    <w:lvl w:ilvl="4" w:tplc="04090003" w:tentative="1">
      <w:start w:val="1"/>
      <w:numFmt w:val="bullet"/>
      <w:lvlText w:val=""/>
      <w:lvlJc w:val="left"/>
      <w:pPr>
        <w:ind w:left="2720" w:hanging="400"/>
      </w:pPr>
      <w:rPr>
        <w:rFonts w:ascii="Wingdings" w:hAnsi="Wingdings" w:hint="default"/>
      </w:rPr>
    </w:lvl>
    <w:lvl w:ilvl="5" w:tplc="04090005" w:tentative="1">
      <w:start w:val="1"/>
      <w:numFmt w:val="bullet"/>
      <w:lvlText w:val=""/>
      <w:lvlJc w:val="left"/>
      <w:pPr>
        <w:ind w:left="3120" w:hanging="400"/>
      </w:pPr>
      <w:rPr>
        <w:rFonts w:ascii="Wingdings" w:hAnsi="Wingdings" w:hint="default"/>
      </w:rPr>
    </w:lvl>
    <w:lvl w:ilvl="6" w:tplc="04090001" w:tentative="1">
      <w:start w:val="1"/>
      <w:numFmt w:val="bullet"/>
      <w:lvlText w:val=""/>
      <w:lvlJc w:val="left"/>
      <w:pPr>
        <w:ind w:left="3520" w:hanging="400"/>
      </w:pPr>
      <w:rPr>
        <w:rFonts w:ascii="Wingdings" w:hAnsi="Wingdings" w:hint="default"/>
      </w:rPr>
    </w:lvl>
    <w:lvl w:ilvl="7" w:tplc="04090003" w:tentative="1">
      <w:start w:val="1"/>
      <w:numFmt w:val="bullet"/>
      <w:lvlText w:val=""/>
      <w:lvlJc w:val="left"/>
      <w:pPr>
        <w:ind w:left="3920" w:hanging="400"/>
      </w:pPr>
      <w:rPr>
        <w:rFonts w:ascii="Wingdings" w:hAnsi="Wingdings" w:hint="default"/>
      </w:rPr>
    </w:lvl>
    <w:lvl w:ilvl="8" w:tplc="04090005" w:tentative="1">
      <w:start w:val="1"/>
      <w:numFmt w:val="bullet"/>
      <w:lvlText w:val=""/>
      <w:lvlJc w:val="left"/>
      <w:pPr>
        <w:ind w:left="4320" w:hanging="400"/>
      </w:pPr>
      <w:rPr>
        <w:rFonts w:ascii="Wingdings" w:hAnsi="Wingdings" w:hint="default"/>
      </w:rPr>
    </w:lvl>
  </w:abstractNum>
  <w:abstractNum w:abstractNumId="10">
    <w:nsid w:val="43EE352D"/>
    <w:multiLevelType w:val="hybridMultilevel"/>
    <w:tmpl w:val="520CF892"/>
    <w:lvl w:ilvl="0" w:tplc="57E0C274">
      <w:start w:val="15"/>
      <w:numFmt w:val="bullet"/>
      <w:lvlText w:val=""/>
      <w:lvlJc w:val="left"/>
      <w:pPr>
        <w:ind w:left="760" w:hanging="360"/>
      </w:pPr>
      <w:rPr>
        <w:rFonts w:ascii="Wingdings" w:eastAsia="바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nsid w:val="49672D59"/>
    <w:multiLevelType w:val="multilevel"/>
    <w:tmpl w:val="D67CFED0"/>
    <w:lvl w:ilvl="0">
      <w:start w:val="1"/>
      <w:numFmt w:val="decimal"/>
      <w:pStyle w:val="1"/>
      <w:isLgl/>
      <w:lvlText w:val="%1"/>
      <w:lvlJc w:val="left"/>
      <w:pPr>
        <w:tabs>
          <w:tab w:val="num" w:pos="720"/>
        </w:tabs>
        <w:ind w:left="360" w:hanging="360"/>
      </w:pPr>
      <w:rPr>
        <w:rFonts w:asciiTheme="majorHAnsi" w:hAnsiTheme="majorHAnsi" w:hint="default"/>
      </w:rPr>
    </w:lvl>
    <w:lvl w:ilvl="1">
      <w:start w:val="1"/>
      <w:numFmt w:val="decimal"/>
      <w:pStyle w:val="2"/>
      <w:lvlText w:val="%1.%2"/>
      <w:lvlJc w:val="left"/>
      <w:pPr>
        <w:tabs>
          <w:tab w:val="num" w:pos="720"/>
        </w:tabs>
        <w:ind w:left="360" w:hanging="360"/>
      </w:pPr>
      <w:rPr>
        <w:rFonts w:asciiTheme="majorHAnsi" w:hAnsi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lvlText w:val="%1.%2.%3"/>
      <w:lvlJc w:val="left"/>
      <w:pPr>
        <w:tabs>
          <w:tab w:val="num" w:pos="720"/>
        </w:tabs>
        <w:ind w:left="360" w:hanging="360"/>
      </w:pPr>
      <w:rPr>
        <w:rFonts w:asciiTheme="majorHAnsi" w:hAnsi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864"/>
        </w:tabs>
        <w:ind w:left="360" w:hanging="360"/>
      </w:pPr>
      <w:rPr>
        <w:rFonts w:asciiTheme="majorHAnsi" w:hAnsiTheme="majorHAnsi" w:hint="default"/>
      </w:rPr>
    </w:lvl>
    <w:lvl w:ilvl="4">
      <w:start w:val="1"/>
      <w:numFmt w:val="decimal"/>
      <w:pStyle w:val="5"/>
      <w:lvlText w:val="%1.%2.%3.%4.%5"/>
      <w:lvlJc w:val="left"/>
      <w:pPr>
        <w:ind w:left="360" w:hanging="360"/>
      </w:pPr>
      <w:rPr>
        <w:rFonts w:asciiTheme="majorHAnsi" w:hAnsiTheme="majorHAnsi" w:hint="default"/>
      </w:rPr>
    </w:lvl>
    <w:lvl w:ilvl="5">
      <w:start w:val="1"/>
      <w:numFmt w:val="decimal"/>
      <w:pStyle w:val="6"/>
      <w:lvlText w:val="%1.%2.%3.%4.%5.%6"/>
      <w:lvlJc w:val="left"/>
      <w:pPr>
        <w:ind w:left="360" w:hanging="360"/>
      </w:pPr>
      <w:rPr>
        <w:rFonts w:asciiTheme="majorHAnsi" w:hAnsiTheme="majorHAnsi" w:hint="default"/>
      </w:rPr>
    </w:lvl>
    <w:lvl w:ilvl="6">
      <w:start w:val="1"/>
      <w:numFmt w:val="none"/>
      <w:pStyle w:val="7"/>
      <w:lvlText w:val=""/>
      <w:lvlJc w:val="left"/>
      <w:pPr>
        <w:ind w:left="360" w:hanging="360"/>
      </w:pPr>
      <w:rPr>
        <w:rFonts w:hint="default"/>
      </w:rPr>
    </w:lvl>
    <w:lvl w:ilvl="7">
      <w:start w:val="1"/>
      <w:numFmt w:val="none"/>
      <w:pStyle w:val="8"/>
      <w:lvlText w:val=""/>
      <w:lvlJc w:val="left"/>
      <w:pPr>
        <w:ind w:left="360" w:hanging="360"/>
      </w:pPr>
      <w:rPr>
        <w:rFonts w:hint="default"/>
      </w:rPr>
    </w:lvl>
    <w:lvl w:ilvl="8">
      <w:start w:val="1"/>
      <w:numFmt w:val="none"/>
      <w:pStyle w:val="9"/>
      <w:lvlText w:val=""/>
      <w:lvlJc w:val="left"/>
      <w:pPr>
        <w:ind w:left="360" w:hanging="360"/>
      </w:pPr>
      <w:rPr>
        <w:rFonts w:hint="default"/>
      </w:rPr>
    </w:lvl>
  </w:abstractNum>
  <w:abstractNum w:abstractNumId="12">
    <w:nsid w:val="4CB7482D"/>
    <w:multiLevelType w:val="hybridMultilevel"/>
    <w:tmpl w:val="76AAE8C6"/>
    <w:lvl w:ilvl="0" w:tplc="DE389452">
      <w:numFmt w:val="bullet"/>
      <w:lvlText w:val="-"/>
      <w:lvlJc w:val="left"/>
      <w:pPr>
        <w:ind w:left="760" w:hanging="360"/>
      </w:pPr>
      <w:rPr>
        <w:rFonts w:ascii="Arial" w:eastAsia="바탕"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nsid w:val="51363AE1"/>
    <w:multiLevelType w:val="hybridMultilevel"/>
    <w:tmpl w:val="C21AED9A"/>
    <w:lvl w:ilvl="0" w:tplc="314ECAA6">
      <w:start w:val="1"/>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nsid w:val="5A7E61ED"/>
    <w:multiLevelType w:val="hybridMultilevel"/>
    <w:tmpl w:val="A808CF24"/>
    <w:lvl w:ilvl="0" w:tplc="CD0002A4">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nsid w:val="5DCC12CE"/>
    <w:multiLevelType w:val="hybridMultilevel"/>
    <w:tmpl w:val="C0F8A0B0"/>
    <w:lvl w:ilvl="0" w:tplc="307A1C4A">
      <w:numFmt w:val="bullet"/>
      <w:lvlText w:val="-"/>
      <w:lvlJc w:val="left"/>
      <w:pPr>
        <w:ind w:left="720" w:hanging="360"/>
      </w:pPr>
      <w:rPr>
        <w:rFonts w:ascii="Times New Roman" w:eastAsia="바탕"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0F55804"/>
    <w:multiLevelType w:val="hybridMultilevel"/>
    <w:tmpl w:val="3298601C"/>
    <w:lvl w:ilvl="0" w:tplc="6364879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7">
    <w:nsid w:val="61844278"/>
    <w:multiLevelType w:val="hybridMultilevel"/>
    <w:tmpl w:val="B30C4D90"/>
    <w:lvl w:ilvl="0" w:tplc="BC3AAAC4">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8">
    <w:nsid w:val="61F12393"/>
    <w:multiLevelType w:val="hybridMultilevel"/>
    <w:tmpl w:val="8CDC4102"/>
    <w:lvl w:ilvl="0" w:tplc="CA9EB386">
      <w:start w:val="15"/>
      <w:numFmt w:val="bullet"/>
      <w:lvlText w:val=""/>
      <w:lvlJc w:val="left"/>
      <w:pPr>
        <w:ind w:left="760" w:hanging="360"/>
      </w:pPr>
      <w:rPr>
        <w:rFonts w:ascii="Wingdings" w:eastAsia="바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nsid w:val="6E3E7DA4"/>
    <w:multiLevelType w:val="hybridMultilevel"/>
    <w:tmpl w:val="E0C2F208"/>
    <w:lvl w:ilvl="0" w:tplc="ADA8984A">
      <w:start w:val="59"/>
      <w:numFmt w:val="bullet"/>
      <w:lvlText w:val="—"/>
      <w:lvlJc w:val="left"/>
      <w:pPr>
        <w:ind w:left="1200" w:hanging="360"/>
      </w:pPr>
      <w:rPr>
        <w:rFonts w:ascii="Times New Roman" w:eastAsia="바탕" w:hAnsi="Times New Roman" w:cs="Times New Roman" w:hint="default"/>
      </w:rPr>
    </w:lvl>
    <w:lvl w:ilvl="1" w:tplc="04090003" w:tentative="1">
      <w:start w:val="1"/>
      <w:numFmt w:val="bullet"/>
      <w:lvlText w:val=""/>
      <w:lvlJc w:val="left"/>
      <w:pPr>
        <w:ind w:left="1640" w:hanging="400"/>
      </w:pPr>
      <w:rPr>
        <w:rFonts w:ascii="Wingdings" w:hAnsi="Wingdings" w:hint="default"/>
      </w:rPr>
    </w:lvl>
    <w:lvl w:ilvl="2" w:tplc="04090005" w:tentative="1">
      <w:start w:val="1"/>
      <w:numFmt w:val="bullet"/>
      <w:lvlText w:val=""/>
      <w:lvlJc w:val="left"/>
      <w:pPr>
        <w:ind w:left="2040" w:hanging="400"/>
      </w:pPr>
      <w:rPr>
        <w:rFonts w:ascii="Wingdings" w:hAnsi="Wingdings" w:hint="default"/>
      </w:rPr>
    </w:lvl>
    <w:lvl w:ilvl="3" w:tplc="04090001" w:tentative="1">
      <w:start w:val="1"/>
      <w:numFmt w:val="bullet"/>
      <w:lvlText w:val=""/>
      <w:lvlJc w:val="left"/>
      <w:pPr>
        <w:ind w:left="2440" w:hanging="400"/>
      </w:pPr>
      <w:rPr>
        <w:rFonts w:ascii="Wingdings" w:hAnsi="Wingdings" w:hint="default"/>
      </w:rPr>
    </w:lvl>
    <w:lvl w:ilvl="4" w:tplc="04090003" w:tentative="1">
      <w:start w:val="1"/>
      <w:numFmt w:val="bullet"/>
      <w:lvlText w:val=""/>
      <w:lvlJc w:val="left"/>
      <w:pPr>
        <w:ind w:left="2840" w:hanging="400"/>
      </w:pPr>
      <w:rPr>
        <w:rFonts w:ascii="Wingdings" w:hAnsi="Wingdings" w:hint="default"/>
      </w:rPr>
    </w:lvl>
    <w:lvl w:ilvl="5" w:tplc="04090005" w:tentative="1">
      <w:start w:val="1"/>
      <w:numFmt w:val="bullet"/>
      <w:lvlText w:val=""/>
      <w:lvlJc w:val="left"/>
      <w:pPr>
        <w:ind w:left="3240" w:hanging="400"/>
      </w:pPr>
      <w:rPr>
        <w:rFonts w:ascii="Wingdings" w:hAnsi="Wingdings" w:hint="default"/>
      </w:rPr>
    </w:lvl>
    <w:lvl w:ilvl="6" w:tplc="04090001" w:tentative="1">
      <w:start w:val="1"/>
      <w:numFmt w:val="bullet"/>
      <w:lvlText w:val=""/>
      <w:lvlJc w:val="left"/>
      <w:pPr>
        <w:ind w:left="3640" w:hanging="400"/>
      </w:pPr>
      <w:rPr>
        <w:rFonts w:ascii="Wingdings" w:hAnsi="Wingdings" w:hint="default"/>
      </w:rPr>
    </w:lvl>
    <w:lvl w:ilvl="7" w:tplc="04090003" w:tentative="1">
      <w:start w:val="1"/>
      <w:numFmt w:val="bullet"/>
      <w:lvlText w:val=""/>
      <w:lvlJc w:val="left"/>
      <w:pPr>
        <w:ind w:left="4040" w:hanging="400"/>
      </w:pPr>
      <w:rPr>
        <w:rFonts w:ascii="Wingdings" w:hAnsi="Wingdings" w:hint="default"/>
      </w:rPr>
    </w:lvl>
    <w:lvl w:ilvl="8" w:tplc="04090005" w:tentative="1">
      <w:start w:val="1"/>
      <w:numFmt w:val="bullet"/>
      <w:lvlText w:val=""/>
      <w:lvlJc w:val="left"/>
      <w:pPr>
        <w:ind w:left="4440" w:hanging="400"/>
      </w:pPr>
      <w:rPr>
        <w:rFonts w:ascii="Wingdings" w:hAnsi="Wingdings" w:hint="default"/>
      </w:rPr>
    </w:lvl>
  </w:abstractNum>
  <w:abstractNum w:abstractNumId="20">
    <w:nsid w:val="6FD91E80"/>
    <w:multiLevelType w:val="hybridMultilevel"/>
    <w:tmpl w:val="AD004C7A"/>
    <w:lvl w:ilvl="0" w:tplc="66286B2A">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nsid w:val="74E0031F"/>
    <w:multiLevelType w:val="hybridMultilevel"/>
    <w:tmpl w:val="E2E278A4"/>
    <w:lvl w:ilvl="0" w:tplc="9D3E02F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2">
    <w:nsid w:val="7D9E6065"/>
    <w:multiLevelType w:val="hybridMultilevel"/>
    <w:tmpl w:val="3EDCFD28"/>
    <w:lvl w:ilvl="0" w:tplc="249E2CE8">
      <w:start w:val="10"/>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7EB24820"/>
    <w:multiLevelType w:val="hybridMultilevel"/>
    <w:tmpl w:val="AA82B950"/>
    <w:lvl w:ilvl="0" w:tplc="C2F818B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7"/>
  </w:num>
  <w:num w:numId="2">
    <w:abstractNumId w:val="11"/>
  </w:num>
  <w:num w:numId="3">
    <w:abstractNumId w:val="6"/>
  </w:num>
  <w:num w:numId="4">
    <w:abstractNumId w:val="19"/>
  </w:num>
  <w:num w:numId="5">
    <w:abstractNumId w:val="12"/>
  </w:num>
  <w:num w:numId="6">
    <w:abstractNumId w:val="14"/>
  </w:num>
  <w:num w:numId="7">
    <w:abstractNumId w:val="20"/>
  </w:num>
  <w:num w:numId="8">
    <w:abstractNumId w:val="0"/>
    <w:lvlOverride w:ilvl="0">
      <w:lvl w:ilvl="0">
        <w:numFmt w:val="bullet"/>
        <w:lvlText w:val="9.2.4.6.4.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9">
    <w:abstractNumId w:val="0"/>
    <w:lvlOverride w:ilvl="0">
      <w:lvl w:ilvl="0">
        <w:numFmt w:val="bullet"/>
        <w:lvlText w:val="Table 9-18e—"/>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0">
    <w:abstractNumId w:val="21"/>
  </w:num>
  <w:num w:numId="11">
    <w:abstractNumId w:val="0"/>
    <w:lvlOverride w:ilvl="0">
      <w:lvl w:ilvl="0">
        <w:numFmt w:val="bullet"/>
        <w:lvlText w:val="27.5.3.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2">
    <w:abstractNumId w:val="22"/>
  </w:num>
  <w:num w:numId="13">
    <w:abstractNumId w:val="0"/>
    <w:lvlOverride w:ilvl="0">
      <w:lvl w:ilvl="0">
        <w:start w:val="1"/>
        <w:numFmt w:val="bullet"/>
        <w:lvlText w:val="Table 10-8a—"/>
        <w:legacy w:legacy="1" w:legacySpace="0" w:legacyIndent="0"/>
        <w:lvlJc w:val="center"/>
        <w:pPr>
          <w:ind w:left="0" w:firstLine="0"/>
        </w:pPr>
        <w:rPr>
          <w:rFonts w:ascii="Arial" w:hAnsi="Arial" w:cs="Arial" w:hint="default"/>
          <w:b/>
          <w:i w:val="0"/>
          <w:strike w:val="0"/>
          <w:color w:val="000000"/>
          <w:sz w:val="20"/>
          <w:u w:val="none"/>
        </w:rPr>
      </w:lvl>
    </w:lvlOverride>
  </w:num>
  <w:num w:numId="14">
    <w:abstractNumId w:val="3"/>
  </w:num>
  <w:num w:numId="15">
    <w:abstractNumId w:val="8"/>
  </w:num>
  <w:num w:numId="16">
    <w:abstractNumId w:val="4"/>
  </w:num>
  <w:num w:numId="17">
    <w:abstractNumId w:val="15"/>
  </w:num>
  <w:num w:numId="18">
    <w:abstractNumId w:val="23"/>
  </w:num>
  <w:num w:numId="19">
    <w:abstractNumId w:val="13"/>
  </w:num>
  <w:num w:numId="20">
    <w:abstractNumId w:val="9"/>
  </w:num>
  <w:num w:numId="21">
    <w:abstractNumId w:val="18"/>
  </w:num>
  <w:num w:numId="22">
    <w:abstractNumId w:val="10"/>
  </w:num>
  <w:num w:numId="23">
    <w:abstractNumId w:val="1"/>
  </w:num>
  <w:num w:numId="24">
    <w:abstractNumId w:val="17"/>
  </w:num>
  <w:num w:numId="25">
    <w:abstractNumId w:val="5"/>
  </w:num>
  <w:num w:numId="26">
    <w:abstractNumId w:val="2"/>
  </w:num>
  <w:num w:numId="27">
    <w:abstractNumId w:val="16"/>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백선희/선임연구원/미래기술센터 C&amp;M표준(연)IoT커넥티비티표준Task(sunhee.baek@lge.com)">
    <w15:presenceInfo w15:providerId="AD" w15:userId="S-1-5-21-2543426832-1914326140-3112152631-1925084"/>
  </w15:person>
  <w15:person w15:author="Insun Jang">
    <w15:presenceInfo w15:providerId="None" w15:userId="Insun Jang"/>
  </w15:person>
  <w15:person w15:author="Chunyu Hu">
    <w15:presenceInfo w15:providerId="Windows Live" w15:userId="29eb7801c1b917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hideSpellingErrors/>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2CAE"/>
    <w:rsid w:val="00003ACB"/>
    <w:rsid w:val="000060C6"/>
    <w:rsid w:val="00006B5F"/>
    <w:rsid w:val="00011009"/>
    <w:rsid w:val="00011866"/>
    <w:rsid w:val="00012150"/>
    <w:rsid w:val="00013ABD"/>
    <w:rsid w:val="00013C43"/>
    <w:rsid w:val="000146C0"/>
    <w:rsid w:val="00014B41"/>
    <w:rsid w:val="00015F03"/>
    <w:rsid w:val="000167A6"/>
    <w:rsid w:val="00016B0F"/>
    <w:rsid w:val="00017517"/>
    <w:rsid w:val="00017B78"/>
    <w:rsid w:val="00021FBC"/>
    <w:rsid w:val="0002639C"/>
    <w:rsid w:val="0003211C"/>
    <w:rsid w:val="00032328"/>
    <w:rsid w:val="00032E02"/>
    <w:rsid w:val="000359C1"/>
    <w:rsid w:val="0003628E"/>
    <w:rsid w:val="0003647B"/>
    <w:rsid w:val="0004108F"/>
    <w:rsid w:val="00041C0F"/>
    <w:rsid w:val="00041CE2"/>
    <w:rsid w:val="00042283"/>
    <w:rsid w:val="00043249"/>
    <w:rsid w:val="00043A2B"/>
    <w:rsid w:val="00044F0F"/>
    <w:rsid w:val="00047DDD"/>
    <w:rsid w:val="00047FBA"/>
    <w:rsid w:val="00050BE8"/>
    <w:rsid w:val="00050DF7"/>
    <w:rsid w:val="000513BD"/>
    <w:rsid w:val="000513D4"/>
    <w:rsid w:val="00051571"/>
    <w:rsid w:val="0005237D"/>
    <w:rsid w:val="00053715"/>
    <w:rsid w:val="0005419D"/>
    <w:rsid w:val="00055361"/>
    <w:rsid w:val="000557E1"/>
    <w:rsid w:val="00057544"/>
    <w:rsid w:val="00057981"/>
    <w:rsid w:val="00071D93"/>
    <w:rsid w:val="00073AC7"/>
    <w:rsid w:val="00074099"/>
    <w:rsid w:val="00075358"/>
    <w:rsid w:val="000757AB"/>
    <w:rsid w:val="00081B32"/>
    <w:rsid w:val="00081DB2"/>
    <w:rsid w:val="00081E6A"/>
    <w:rsid w:val="00082AE9"/>
    <w:rsid w:val="000840D0"/>
    <w:rsid w:val="00084AD1"/>
    <w:rsid w:val="00085C91"/>
    <w:rsid w:val="000863DA"/>
    <w:rsid w:val="00086463"/>
    <w:rsid w:val="00086C63"/>
    <w:rsid w:val="00092F0F"/>
    <w:rsid w:val="00093E53"/>
    <w:rsid w:val="00094086"/>
    <w:rsid w:val="00094E33"/>
    <w:rsid w:val="000958CD"/>
    <w:rsid w:val="00095B97"/>
    <w:rsid w:val="000971EA"/>
    <w:rsid w:val="00097674"/>
    <w:rsid w:val="000977BD"/>
    <w:rsid w:val="000A04E6"/>
    <w:rsid w:val="000A260B"/>
    <w:rsid w:val="000A279A"/>
    <w:rsid w:val="000A2FF1"/>
    <w:rsid w:val="000A365F"/>
    <w:rsid w:val="000A64F8"/>
    <w:rsid w:val="000A6729"/>
    <w:rsid w:val="000A764C"/>
    <w:rsid w:val="000B0761"/>
    <w:rsid w:val="000B088E"/>
    <w:rsid w:val="000B0B24"/>
    <w:rsid w:val="000B4A3A"/>
    <w:rsid w:val="000B6224"/>
    <w:rsid w:val="000B7782"/>
    <w:rsid w:val="000B7F08"/>
    <w:rsid w:val="000C285F"/>
    <w:rsid w:val="000C3DA2"/>
    <w:rsid w:val="000C4812"/>
    <w:rsid w:val="000C5A1D"/>
    <w:rsid w:val="000D11B6"/>
    <w:rsid w:val="000D180D"/>
    <w:rsid w:val="000D2474"/>
    <w:rsid w:val="000D3B65"/>
    <w:rsid w:val="000D43F8"/>
    <w:rsid w:val="000D4C9E"/>
    <w:rsid w:val="000D73B7"/>
    <w:rsid w:val="000E151D"/>
    <w:rsid w:val="000E2307"/>
    <w:rsid w:val="000F1E06"/>
    <w:rsid w:val="000F31E4"/>
    <w:rsid w:val="000F3F3B"/>
    <w:rsid w:val="000F5794"/>
    <w:rsid w:val="000F5A3C"/>
    <w:rsid w:val="000F61F4"/>
    <w:rsid w:val="000F61FE"/>
    <w:rsid w:val="000F7452"/>
    <w:rsid w:val="001004D3"/>
    <w:rsid w:val="00104337"/>
    <w:rsid w:val="001046F3"/>
    <w:rsid w:val="0010578A"/>
    <w:rsid w:val="00107B4D"/>
    <w:rsid w:val="00107B60"/>
    <w:rsid w:val="00110A19"/>
    <w:rsid w:val="00111039"/>
    <w:rsid w:val="00112E2A"/>
    <w:rsid w:val="00113B7E"/>
    <w:rsid w:val="00120580"/>
    <w:rsid w:val="00120B47"/>
    <w:rsid w:val="00123361"/>
    <w:rsid w:val="00123FDC"/>
    <w:rsid w:val="001240BB"/>
    <w:rsid w:val="00124CF4"/>
    <w:rsid w:val="00126F7A"/>
    <w:rsid w:val="001271E6"/>
    <w:rsid w:val="00127344"/>
    <w:rsid w:val="0013004F"/>
    <w:rsid w:val="00130286"/>
    <w:rsid w:val="0013066F"/>
    <w:rsid w:val="001324C2"/>
    <w:rsid w:val="001335EE"/>
    <w:rsid w:val="00133C09"/>
    <w:rsid w:val="00135192"/>
    <w:rsid w:val="001352F6"/>
    <w:rsid w:val="00135B34"/>
    <w:rsid w:val="00140021"/>
    <w:rsid w:val="00143510"/>
    <w:rsid w:val="001435E4"/>
    <w:rsid w:val="001448FB"/>
    <w:rsid w:val="001449E5"/>
    <w:rsid w:val="00144D5B"/>
    <w:rsid w:val="001469FB"/>
    <w:rsid w:val="001472D4"/>
    <w:rsid w:val="001502CE"/>
    <w:rsid w:val="001503CF"/>
    <w:rsid w:val="00152467"/>
    <w:rsid w:val="0015275D"/>
    <w:rsid w:val="001529B6"/>
    <w:rsid w:val="001547A8"/>
    <w:rsid w:val="001556E8"/>
    <w:rsid w:val="00156787"/>
    <w:rsid w:val="00160192"/>
    <w:rsid w:val="001605E7"/>
    <w:rsid w:val="00160619"/>
    <w:rsid w:val="00162109"/>
    <w:rsid w:val="001627D0"/>
    <w:rsid w:val="0016315D"/>
    <w:rsid w:val="00163F16"/>
    <w:rsid w:val="00164EE0"/>
    <w:rsid w:val="00170D83"/>
    <w:rsid w:val="00172460"/>
    <w:rsid w:val="00172B90"/>
    <w:rsid w:val="0017351C"/>
    <w:rsid w:val="001738A3"/>
    <w:rsid w:val="0017408E"/>
    <w:rsid w:val="00174970"/>
    <w:rsid w:val="00174AC8"/>
    <w:rsid w:val="00175B26"/>
    <w:rsid w:val="00176C5E"/>
    <w:rsid w:val="00177E6F"/>
    <w:rsid w:val="00181978"/>
    <w:rsid w:val="0018245B"/>
    <w:rsid w:val="00183394"/>
    <w:rsid w:val="00184DEC"/>
    <w:rsid w:val="001850ED"/>
    <w:rsid w:val="0018544F"/>
    <w:rsid w:val="00190D88"/>
    <w:rsid w:val="00193996"/>
    <w:rsid w:val="0019712F"/>
    <w:rsid w:val="001972BE"/>
    <w:rsid w:val="00197E4A"/>
    <w:rsid w:val="001A0132"/>
    <w:rsid w:val="001A16E7"/>
    <w:rsid w:val="001A2B00"/>
    <w:rsid w:val="001A5226"/>
    <w:rsid w:val="001A7773"/>
    <w:rsid w:val="001B0093"/>
    <w:rsid w:val="001B02FA"/>
    <w:rsid w:val="001B217E"/>
    <w:rsid w:val="001B2BCE"/>
    <w:rsid w:val="001B4998"/>
    <w:rsid w:val="001B7EA9"/>
    <w:rsid w:val="001C41DA"/>
    <w:rsid w:val="001C4204"/>
    <w:rsid w:val="001C736F"/>
    <w:rsid w:val="001D1083"/>
    <w:rsid w:val="001D25A0"/>
    <w:rsid w:val="001D3204"/>
    <w:rsid w:val="001D4CD9"/>
    <w:rsid w:val="001D6175"/>
    <w:rsid w:val="001D6F0A"/>
    <w:rsid w:val="001D6FF8"/>
    <w:rsid w:val="001D723B"/>
    <w:rsid w:val="001D7359"/>
    <w:rsid w:val="001D7F68"/>
    <w:rsid w:val="001E0249"/>
    <w:rsid w:val="001E0CE3"/>
    <w:rsid w:val="001E1114"/>
    <w:rsid w:val="001E3BE4"/>
    <w:rsid w:val="001E47B8"/>
    <w:rsid w:val="001E7B4A"/>
    <w:rsid w:val="001F376F"/>
    <w:rsid w:val="001F514A"/>
    <w:rsid w:val="001F524C"/>
    <w:rsid w:val="001F59CE"/>
    <w:rsid w:val="001F5A28"/>
    <w:rsid w:val="001F6944"/>
    <w:rsid w:val="002028F5"/>
    <w:rsid w:val="002035A3"/>
    <w:rsid w:val="0020389D"/>
    <w:rsid w:val="002048AB"/>
    <w:rsid w:val="00204D12"/>
    <w:rsid w:val="002126A1"/>
    <w:rsid w:val="00212EC4"/>
    <w:rsid w:val="00214C65"/>
    <w:rsid w:val="00215E3E"/>
    <w:rsid w:val="00216489"/>
    <w:rsid w:val="00221DF8"/>
    <w:rsid w:val="00222130"/>
    <w:rsid w:val="00224300"/>
    <w:rsid w:val="002248B1"/>
    <w:rsid w:val="00224FAA"/>
    <w:rsid w:val="0022565E"/>
    <w:rsid w:val="00227978"/>
    <w:rsid w:val="00227DFB"/>
    <w:rsid w:val="00230E7B"/>
    <w:rsid w:val="002320C8"/>
    <w:rsid w:val="00233F21"/>
    <w:rsid w:val="00234E34"/>
    <w:rsid w:val="002360E0"/>
    <w:rsid w:val="00237C36"/>
    <w:rsid w:val="002404FA"/>
    <w:rsid w:val="00241646"/>
    <w:rsid w:val="00242677"/>
    <w:rsid w:val="00242BC7"/>
    <w:rsid w:val="00244FE5"/>
    <w:rsid w:val="00246AD5"/>
    <w:rsid w:val="0024706A"/>
    <w:rsid w:val="00247875"/>
    <w:rsid w:val="00250C8A"/>
    <w:rsid w:val="0025369B"/>
    <w:rsid w:val="002545C3"/>
    <w:rsid w:val="0025768A"/>
    <w:rsid w:val="00257D48"/>
    <w:rsid w:val="002600EB"/>
    <w:rsid w:val="00260F6A"/>
    <w:rsid w:val="00261441"/>
    <w:rsid w:val="0026301F"/>
    <w:rsid w:val="00264D47"/>
    <w:rsid w:val="00267489"/>
    <w:rsid w:val="00270B9A"/>
    <w:rsid w:val="00274400"/>
    <w:rsid w:val="002753D0"/>
    <w:rsid w:val="00275C7B"/>
    <w:rsid w:val="0027674F"/>
    <w:rsid w:val="00276874"/>
    <w:rsid w:val="00277873"/>
    <w:rsid w:val="00277A9A"/>
    <w:rsid w:val="0028164D"/>
    <w:rsid w:val="00282573"/>
    <w:rsid w:val="002836D0"/>
    <w:rsid w:val="00283D92"/>
    <w:rsid w:val="00284989"/>
    <w:rsid w:val="0028670D"/>
    <w:rsid w:val="00286A75"/>
    <w:rsid w:val="0029020B"/>
    <w:rsid w:val="002907EE"/>
    <w:rsid w:val="002917A7"/>
    <w:rsid w:val="00292E89"/>
    <w:rsid w:val="002944C3"/>
    <w:rsid w:val="002947EB"/>
    <w:rsid w:val="00296870"/>
    <w:rsid w:val="002971DB"/>
    <w:rsid w:val="002974BC"/>
    <w:rsid w:val="002A15D4"/>
    <w:rsid w:val="002A20FC"/>
    <w:rsid w:val="002A5514"/>
    <w:rsid w:val="002A5B81"/>
    <w:rsid w:val="002A6FE1"/>
    <w:rsid w:val="002B1ACA"/>
    <w:rsid w:val="002B3861"/>
    <w:rsid w:val="002B3A04"/>
    <w:rsid w:val="002B3A59"/>
    <w:rsid w:val="002B4182"/>
    <w:rsid w:val="002B58CB"/>
    <w:rsid w:val="002C1AFC"/>
    <w:rsid w:val="002C446A"/>
    <w:rsid w:val="002D0B89"/>
    <w:rsid w:val="002D2D96"/>
    <w:rsid w:val="002D3B73"/>
    <w:rsid w:val="002D441A"/>
    <w:rsid w:val="002D44BE"/>
    <w:rsid w:val="002D4CBF"/>
    <w:rsid w:val="002E024C"/>
    <w:rsid w:val="002E27A4"/>
    <w:rsid w:val="002E2DC2"/>
    <w:rsid w:val="002E5287"/>
    <w:rsid w:val="002E58AC"/>
    <w:rsid w:val="002E71FC"/>
    <w:rsid w:val="002E7A28"/>
    <w:rsid w:val="002F272A"/>
    <w:rsid w:val="002F2C72"/>
    <w:rsid w:val="002F2D4F"/>
    <w:rsid w:val="002F5C7B"/>
    <w:rsid w:val="002F72EE"/>
    <w:rsid w:val="00300E17"/>
    <w:rsid w:val="003044AC"/>
    <w:rsid w:val="00305B68"/>
    <w:rsid w:val="00306006"/>
    <w:rsid w:val="00307D7D"/>
    <w:rsid w:val="00310BA8"/>
    <w:rsid w:val="00312897"/>
    <w:rsid w:val="00317E81"/>
    <w:rsid w:val="00323069"/>
    <w:rsid w:val="003261DF"/>
    <w:rsid w:val="00326D9A"/>
    <w:rsid w:val="00327DB4"/>
    <w:rsid w:val="00327E24"/>
    <w:rsid w:val="0033024A"/>
    <w:rsid w:val="00330A1E"/>
    <w:rsid w:val="0033227E"/>
    <w:rsid w:val="00333AEE"/>
    <w:rsid w:val="003361D2"/>
    <w:rsid w:val="003411F6"/>
    <w:rsid w:val="00341D28"/>
    <w:rsid w:val="00342106"/>
    <w:rsid w:val="00342815"/>
    <w:rsid w:val="00344E5C"/>
    <w:rsid w:val="00345739"/>
    <w:rsid w:val="00345E07"/>
    <w:rsid w:val="0034620C"/>
    <w:rsid w:val="003467AC"/>
    <w:rsid w:val="003478AD"/>
    <w:rsid w:val="0035416D"/>
    <w:rsid w:val="003558E8"/>
    <w:rsid w:val="00355E83"/>
    <w:rsid w:val="003574D3"/>
    <w:rsid w:val="00357B9E"/>
    <w:rsid w:val="0036020B"/>
    <w:rsid w:val="003602B1"/>
    <w:rsid w:val="0036092E"/>
    <w:rsid w:val="00360C64"/>
    <w:rsid w:val="00361221"/>
    <w:rsid w:val="0036165C"/>
    <w:rsid w:val="00361A7D"/>
    <w:rsid w:val="00363B8D"/>
    <w:rsid w:val="00365DB6"/>
    <w:rsid w:val="00370D13"/>
    <w:rsid w:val="00373CC1"/>
    <w:rsid w:val="00375604"/>
    <w:rsid w:val="00375AF5"/>
    <w:rsid w:val="00375C6E"/>
    <w:rsid w:val="00375F40"/>
    <w:rsid w:val="0037683B"/>
    <w:rsid w:val="00376E01"/>
    <w:rsid w:val="0037754C"/>
    <w:rsid w:val="00377BA5"/>
    <w:rsid w:val="00381730"/>
    <w:rsid w:val="003817BE"/>
    <w:rsid w:val="0038191A"/>
    <w:rsid w:val="003839B8"/>
    <w:rsid w:val="0038640A"/>
    <w:rsid w:val="0039011E"/>
    <w:rsid w:val="0039032E"/>
    <w:rsid w:val="00391A1F"/>
    <w:rsid w:val="003923E9"/>
    <w:rsid w:val="00392A99"/>
    <w:rsid w:val="0039564A"/>
    <w:rsid w:val="00396D19"/>
    <w:rsid w:val="003A05E5"/>
    <w:rsid w:val="003A2858"/>
    <w:rsid w:val="003A379A"/>
    <w:rsid w:val="003A42E0"/>
    <w:rsid w:val="003A6F46"/>
    <w:rsid w:val="003A74B1"/>
    <w:rsid w:val="003B3CF3"/>
    <w:rsid w:val="003B3D40"/>
    <w:rsid w:val="003B4515"/>
    <w:rsid w:val="003B4F7E"/>
    <w:rsid w:val="003B7FE9"/>
    <w:rsid w:val="003C140F"/>
    <w:rsid w:val="003C1BDC"/>
    <w:rsid w:val="003C292F"/>
    <w:rsid w:val="003D0575"/>
    <w:rsid w:val="003D2021"/>
    <w:rsid w:val="003D63B8"/>
    <w:rsid w:val="003D65C8"/>
    <w:rsid w:val="003D66D1"/>
    <w:rsid w:val="003D6E7F"/>
    <w:rsid w:val="003E2485"/>
    <w:rsid w:val="003E2A7F"/>
    <w:rsid w:val="003E4185"/>
    <w:rsid w:val="003E49B0"/>
    <w:rsid w:val="003E612A"/>
    <w:rsid w:val="003F3E21"/>
    <w:rsid w:val="003F42BE"/>
    <w:rsid w:val="003F5749"/>
    <w:rsid w:val="003F5E3E"/>
    <w:rsid w:val="00400D30"/>
    <w:rsid w:val="0040225F"/>
    <w:rsid w:val="00402260"/>
    <w:rsid w:val="00403B31"/>
    <w:rsid w:val="00403E81"/>
    <w:rsid w:val="004061C7"/>
    <w:rsid w:val="004066C3"/>
    <w:rsid w:val="004066FA"/>
    <w:rsid w:val="00406D2C"/>
    <w:rsid w:val="00410975"/>
    <w:rsid w:val="00412F8B"/>
    <w:rsid w:val="004134A6"/>
    <w:rsid w:val="00414539"/>
    <w:rsid w:val="00415209"/>
    <w:rsid w:val="00415514"/>
    <w:rsid w:val="004162C5"/>
    <w:rsid w:val="004171F2"/>
    <w:rsid w:val="00417271"/>
    <w:rsid w:val="00417BB5"/>
    <w:rsid w:val="00417F90"/>
    <w:rsid w:val="0042009A"/>
    <w:rsid w:val="004222E0"/>
    <w:rsid w:val="0042333D"/>
    <w:rsid w:val="0042372D"/>
    <w:rsid w:val="00423877"/>
    <w:rsid w:val="00424110"/>
    <w:rsid w:val="00424588"/>
    <w:rsid w:val="00424C29"/>
    <w:rsid w:val="00424D4E"/>
    <w:rsid w:val="0042577F"/>
    <w:rsid w:val="00426089"/>
    <w:rsid w:val="00430C40"/>
    <w:rsid w:val="00431DA6"/>
    <w:rsid w:val="0043535E"/>
    <w:rsid w:val="004360D7"/>
    <w:rsid w:val="00440754"/>
    <w:rsid w:val="00441E7C"/>
    <w:rsid w:val="00441EEC"/>
    <w:rsid w:val="00442037"/>
    <w:rsid w:val="00442559"/>
    <w:rsid w:val="004427B8"/>
    <w:rsid w:val="00442A1F"/>
    <w:rsid w:val="00442AB9"/>
    <w:rsid w:val="00444B38"/>
    <w:rsid w:val="00445BF2"/>
    <w:rsid w:val="004465F3"/>
    <w:rsid w:val="00446628"/>
    <w:rsid w:val="004502A4"/>
    <w:rsid w:val="00451A60"/>
    <w:rsid w:val="004529C8"/>
    <w:rsid w:val="0045510F"/>
    <w:rsid w:val="00455675"/>
    <w:rsid w:val="00455A6D"/>
    <w:rsid w:val="00456C11"/>
    <w:rsid w:val="00457F13"/>
    <w:rsid w:val="004610F5"/>
    <w:rsid w:val="004611B3"/>
    <w:rsid w:val="004642C5"/>
    <w:rsid w:val="00464A58"/>
    <w:rsid w:val="004675B6"/>
    <w:rsid w:val="0047110F"/>
    <w:rsid w:val="0047111F"/>
    <w:rsid w:val="0047140F"/>
    <w:rsid w:val="00472CF7"/>
    <w:rsid w:val="00472D54"/>
    <w:rsid w:val="00475257"/>
    <w:rsid w:val="0047569A"/>
    <w:rsid w:val="00476818"/>
    <w:rsid w:val="00477B34"/>
    <w:rsid w:val="00477E13"/>
    <w:rsid w:val="00481CE0"/>
    <w:rsid w:val="00481E33"/>
    <w:rsid w:val="00482864"/>
    <w:rsid w:val="0048302C"/>
    <w:rsid w:val="00487F4D"/>
    <w:rsid w:val="00490F85"/>
    <w:rsid w:val="00492346"/>
    <w:rsid w:val="004923F1"/>
    <w:rsid w:val="00492A9E"/>
    <w:rsid w:val="00493968"/>
    <w:rsid w:val="00495A45"/>
    <w:rsid w:val="00496EA5"/>
    <w:rsid w:val="004976C1"/>
    <w:rsid w:val="004A1AA1"/>
    <w:rsid w:val="004A23F2"/>
    <w:rsid w:val="004A35AB"/>
    <w:rsid w:val="004A400A"/>
    <w:rsid w:val="004A40B7"/>
    <w:rsid w:val="004A4F9A"/>
    <w:rsid w:val="004A4FAA"/>
    <w:rsid w:val="004A5806"/>
    <w:rsid w:val="004A66D0"/>
    <w:rsid w:val="004A6910"/>
    <w:rsid w:val="004A6E48"/>
    <w:rsid w:val="004B08C7"/>
    <w:rsid w:val="004B2151"/>
    <w:rsid w:val="004B2B82"/>
    <w:rsid w:val="004C0C4E"/>
    <w:rsid w:val="004C122F"/>
    <w:rsid w:val="004C133A"/>
    <w:rsid w:val="004C3D5C"/>
    <w:rsid w:val="004C4208"/>
    <w:rsid w:val="004C4412"/>
    <w:rsid w:val="004C69B5"/>
    <w:rsid w:val="004C7392"/>
    <w:rsid w:val="004D1265"/>
    <w:rsid w:val="004D19E7"/>
    <w:rsid w:val="004D1A49"/>
    <w:rsid w:val="004D26B9"/>
    <w:rsid w:val="004D2893"/>
    <w:rsid w:val="004D31C9"/>
    <w:rsid w:val="004D5005"/>
    <w:rsid w:val="004D536D"/>
    <w:rsid w:val="004D578D"/>
    <w:rsid w:val="004D6280"/>
    <w:rsid w:val="004D6330"/>
    <w:rsid w:val="004E1A38"/>
    <w:rsid w:val="004E1A97"/>
    <w:rsid w:val="004E2AE3"/>
    <w:rsid w:val="004F0D8B"/>
    <w:rsid w:val="004F23DC"/>
    <w:rsid w:val="004F3F75"/>
    <w:rsid w:val="004F42A4"/>
    <w:rsid w:val="004F4437"/>
    <w:rsid w:val="004F531D"/>
    <w:rsid w:val="004F6AFF"/>
    <w:rsid w:val="004F7463"/>
    <w:rsid w:val="004F7ACE"/>
    <w:rsid w:val="0050182B"/>
    <w:rsid w:val="00503182"/>
    <w:rsid w:val="005038D5"/>
    <w:rsid w:val="00506864"/>
    <w:rsid w:val="0050720F"/>
    <w:rsid w:val="00510387"/>
    <w:rsid w:val="005108BF"/>
    <w:rsid w:val="00510B86"/>
    <w:rsid w:val="00510FF3"/>
    <w:rsid w:val="00511421"/>
    <w:rsid w:val="005130D5"/>
    <w:rsid w:val="0051324F"/>
    <w:rsid w:val="0051368F"/>
    <w:rsid w:val="005138AA"/>
    <w:rsid w:val="005138FE"/>
    <w:rsid w:val="00513FE2"/>
    <w:rsid w:val="005164D7"/>
    <w:rsid w:val="00516A55"/>
    <w:rsid w:val="0052080B"/>
    <w:rsid w:val="005226E2"/>
    <w:rsid w:val="005234B0"/>
    <w:rsid w:val="00523616"/>
    <w:rsid w:val="00525EF4"/>
    <w:rsid w:val="005267E4"/>
    <w:rsid w:val="00526D33"/>
    <w:rsid w:val="00527100"/>
    <w:rsid w:val="00530216"/>
    <w:rsid w:val="005309B2"/>
    <w:rsid w:val="005313BD"/>
    <w:rsid w:val="00531BCF"/>
    <w:rsid w:val="0053271D"/>
    <w:rsid w:val="0053288C"/>
    <w:rsid w:val="00533027"/>
    <w:rsid w:val="00533905"/>
    <w:rsid w:val="00533E0A"/>
    <w:rsid w:val="0053468D"/>
    <w:rsid w:val="00537BD7"/>
    <w:rsid w:val="00537F17"/>
    <w:rsid w:val="00541F1E"/>
    <w:rsid w:val="005423A3"/>
    <w:rsid w:val="005429D3"/>
    <w:rsid w:val="00542A71"/>
    <w:rsid w:val="00542EB6"/>
    <w:rsid w:val="005457DA"/>
    <w:rsid w:val="0054743D"/>
    <w:rsid w:val="00547756"/>
    <w:rsid w:val="00547AEE"/>
    <w:rsid w:val="005500DD"/>
    <w:rsid w:val="00550B57"/>
    <w:rsid w:val="005512AE"/>
    <w:rsid w:val="0055216F"/>
    <w:rsid w:val="00552778"/>
    <w:rsid w:val="005546A8"/>
    <w:rsid w:val="005555E4"/>
    <w:rsid w:val="00555978"/>
    <w:rsid w:val="0055672E"/>
    <w:rsid w:val="00560867"/>
    <w:rsid w:val="00562770"/>
    <w:rsid w:val="00565FCE"/>
    <w:rsid w:val="005663D3"/>
    <w:rsid w:val="005666D9"/>
    <w:rsid w:val="00566705"/>
    <w:rsid w:val="00566D11"/>
    <w:rsid w:val="0056750B"/>
    <w:rsid w:val="0057392F"/>
    <w:rsid w:val="0057495D"/>
    <w:rsid w:val="00577F01"/>
    <w:rsid w:val="00581A84"/>
    <w:rsid w:val="00585E89"/>
    <w:rsid w:val="00587BB7"/>
    <w:rsid w:val="00590896"/>
    <w:rsid w:val="005915A7"/>
    <w:rsid w:val="0059503B"/>
    <w:rsid w:val="0059577B"/>
    <w:rsid w:val="00596217"/>
    <w:rsid w:val="00596612"/>
    <w:rsid w:val="00596F7C"/>
    <w:rsid w:val="005A0ED7"/>
    <w:rsid w:val="005A0FA8"/>
    <w:rsid w:val="005A232A"/>
    <w:rsid w:val="005A25F3"/>
    <w:rsid w:val="005A3964"/>
    <w:rsid w:val="005A45B2"/>
    <w:rsid w:val="005A5DC7"/>
    <w:rsid w:val="005A7DC3"/>
    <w:rsid w:val="005B0264"/>
    <w:rsid w:val="005B0C42"/>
    <w:rsid w:val="005B1B66"/>
    <w:rsid w:val="005B371D"/>
    <w:rsid w:val="005B392B"/>
    <w:rsid w:val="005B3B31"/>
    <w:rsid w:val="005B3E0D"/>
    <w:rsid w:val="005B607D"/>
    <w:rsid w:val="005B71E1"/>
    <w:rsid w:val="005C004F"/>
    <w:rsid w:val="005C0130"/>
    <w:rsid w:val="005C03FC"/>
    <w:rsid w:val="005C0FCB"/>
    <w:rsid w:val="005C1214"/>
    <w:rsid w:val="005C1250"/>
    <w:rsid w:val="005C1B20"/>
    <w:rsid w:val="005C40F8"/>
    <w:rsid w:val="005C58E7"/>
    <w:rsid w:val="005C6F2D"/>
    <w:rsid w:val="005D16E9"/>
    <w:rsid w:val="005D19B8"/>
    <w:rsid w:val="005D36FB"/>
    <w:rsid w:val="005D3FAF"/>
    <w:rsid w:val="005D5CAA"/>
    <w:rsid w:val="005D5F02"/>
    <w:rsid w:val="005D72C8"/>
    <w:rsid w:val="005D7724"/>
    <w:rsid w:val="005D7E4F"/>
    <w:rsid w:val="005E08B6"/>
    <w:rsid w:val="005E3477"/>
    <w:rsid w:val="005E3A8F"/>
    <w:rsid w:val="005E4924"/>
    <w:rsid w:val="005E4962"/>
    <w:rsid w:val="005E7FCE"/>
    <w:rsid w:val="005F04B7"/>
    <w:rsid w:val="005F1859"/>
    <w:rsid w:val="005F3277"/>
    <w:rsid w:val="005F436D"/>
    <w:rsid w:val="005F4E61"/>
    <w:rsid w:val="005F4E9B"/>
    <w:rsid w:val="005F52CA"/>
    <w:rsid w:val="005F6434"/>
    <w:rsid w:val="005F71F9"/>
    <w:rsid w:val="005F74D1"/>
    <w:rsid w:val="00601139"/>
    <w:rsid w:val="0060160F"/>
    <w:rsid w:val="00601B3E"/>
    <w:rsid w:val="00601E83"/>
    <w:rsid w:val="0060347D"/>
    <w:rsid w:val="00603E59"/>
    <w:rsid w:val="00610F5D"/>
    <w:rsid w:val="00613398"/>
    <w:rsid w:val="00613A81"/>
    <w:rsid w:val="006171D0"/>
    <w:rsid w:val="006176F4"/>
    <w:rsid w:val="006179ED"/>
    <w:rsid w:val="00621438"/>
    <w:rsid w:val="00621BEF"/>
    <w:rsid w:val="0062422F"/>
    <w:rsid w:val="0062440B"/>
    <w:rsid w:val="00625ED7"/>
    <w:rsid w:val="00626371"/>
    <w:rsid w:val="0062640B"/>
    <w:rsid w:val="00626A09"/>
    <w:rsid w:val="00627A19"/>
    <w:rsid w:val="00631502"/>
    <w:rsid w:val="006315D3"/>
    <w:rsid w:val="00632143"/>
    <w:rsid w:val="006323F9"/>
    <w:rsid w:val="00634189"/>
    <w:rsid w:val="0063438C"/>
    <w:rsid w:val="00634FA1"/>
    <w:rsid w:val="00640E32"/>
    <w:rsid w:val="00640FBB"/>
    <w:rsid w:val="00642D6B"/>
    <w:rsid w:val="006433EE"/>
    <w:rsid w:val="006452F2"/>
    <w:rsid w:val="00646847"/>
    <w:rsid w:val="0064706A"/>
    <w:rsid w:val="0065185D"/>
    <w:rsid w:val="00651A32"/>
    <w:rsid w:val="00652F7B"/>
    <w:rsid w:val="006539BB"/>
    <w:rsid w:val="00655575"/>
    <w:rsid w:val="00656E90"/>
    <w:rsid w:val="00660C4E"/>
    <w:rsid w:val="00663373"/>
    <w:rsid w:val="00663E40"/>
    <w:rsid w:val="006644A7"/>
    <w:rsid w:val="006645C8"/>
    <w:rsid w:val="00664B2C"/>
    <w:rsid w:val="00665FFE"/>
    <w:rsid w:val="006670DF"/>
    <w:rsid w:val="0066732D"/>
    <w:rsid w:val="00667FA2"/>
    <w:rsid w:val="006713F0"/>
    <w:rsid w:val="006726C4"/>
    <w:rsid w:val="006745A7"/>
    <w:rsid w:val="00677059"/>
    <w:rsid w:val="00680C4F"/>
    <w:rsid w:val="00681FAF"/>
    <w:rsid w:val="006824AE"/>
    <w:rsid w:val="0068272D"/>
    <w:rsid w:val="00682C6D"/>
    <w:rsid w:val="00684440"/>
    <w:rsid w:val="006867D6"/>
    <w:rsid w:val="00687E65"/>
    <w:rsid w:val="00690450"/>
    <w:rsid w:val="0069276C"/>
    <w:rsid w:val="00693FC4"/>
    <w:rsid w:val="00694CC1"/>
    <w:rsid w:val="00694F80"/>
    <w:rsid w:val="006960A7"/>
    <w:rsid w:val="00696953"/>
    <w:rsid w:val="006977DE"/>
    <w:rsid w:val="006A1568"/>
    <w:rsid w:val="006A1600"/>
    <w:rsid w:val="006A1FA6"/>
    <w:rsid w:val="006A230E"/>
    <w:rsid w:val="006A23E8"/>
    <w:rsid w:val="006A3BA9"/>
    <w:rsid w:val="006A4732"/>
    <w:rsid w:val="006B1595"/>
    <w:rsid w:val="006B16CD"/>
    <w:rsid w:val="006B1B2A"/>
    <w:rsid w:val="006B204F"/>
    <w:rsid w:val="006B366B"/>
    <w:rsid w:val="006B3702"/>
    <w:rsid w:val="006B6F80"/>
    <w:rsid w:val="006B7611"/>
    <w:rsid w:val="006C0727"/>
    <w:rsid w:val="006C0FC0"/>
    <w:rsid w:val="006C2A98"/>
    <w:rsid w:val="006C2BA6"/>
    <w:rsid w:val="006C3740"/>
    <w:rsid w:val="006D25FA"/>
    <w:rsid w:val="006D43A9"/>
    <w:rsid w:val="006D5182"/>
    <w:rsid w:val="006D61F5"/>
    <w:rsid w:val="006D7042"/>
    <w:rsid w:val="006E0F30"/>
    <w:rsid w:val="006E145F"/>
    <w:rsid w:val="006E3295"/>
    <w:rsid w:val="006F2890"/>
    <w:rsid w:val="006F3D3D"/>
    <w:rsid w:val="006F3D74"/>
    <w:rsid w:val="006F4200"/>
    <w:rsid w:val="006F7D0B"/>
    <w:rsid w:val="00700B6A"/>
    <w:rsid w:val="00700BE3"/>
    <w:rsid w:val="0070100C"/>
    <w:rsid w:val="00702377"/>
    <w:rsid w:val="00704203"/>
    <w:rsid w:val="00704746"/>
    <w:rsid w:val="00705081"/>
    <w:rsid w:val="00705DED"/>
    <w:rsid w:val="00706A4A"/>
    <w:rsid w:val="00706A7C"/>
    <w:rsid w:val="00710500"/>
    <w:rsid w:val="00716E78"/>
    <w:rsid w:val="00717FF4"/>
    <w:rsid w:val="007207AE"/>
    <w:rsid w:val="0072189A"/>
    <w:rsid w:val="00721E00"/>
    <w:rsid w:val="00722836"/>
    <w:rsid w:val="00723AAF"/>
    <w:rsid w:val="00723C0F"/>
    <w:rsid w:val="007249E7"/>
    <w:rsid w:val="00726354"/>
    <w:rsid w:val="00730060"/>
    <w:rsid w:val="007305B7"/>
    <w:rsid w:val="00730E22"/>
    <w:rsid w:val="00732118"/>
    <w:rsid w:val="00732A32"/>
    <w:rsid w:val="0073422D"/>
    <w:rsid w:val="00734CE5"/>
    <w:rsid w:val="00735BBD"/>
    <w:rsid w:val="00737331"/>
    <w:rsid w:val="00737A2F"/>
    <w:rsid w:val="00737EDB"/>
    <w:rsid w:val="007411C6"/>
    <w:rsid w:val="00741867"/>
    <w:rsid w:val="00741F6B"/>
    <w:rsid w:val="00743D14"/>
    <w:rsid w:val="007443E1"/>
    <w:rsid w:val="00745570"/>
    <w:rsid w:val="00745712"/>
    <w:rsid w:val="007457E2"/>
    <w:rsid w:val="00747584"/>
    <w:rsid w:val="007476DB"/>
    <w:rsid w:val="0075000A"/>
    <w:rsid w:val="00750BD5"/>
    <w:rsid w:val="00751017"/>
    <w:rsid w:val="00751049"/>
    <w:rsid w:val="00754210"/>
    <w:rsid w:val="00757566"/>
    <w:rsid w:val="00760889"/>
    <w:rsid w:val="007614B6"/>
    <w:rsid w:val="00762A7D"/>
    <w:rsid w:val="00762AF1"/>
    <w:rsid w:val="007668E4"/>
    <w:rsid w:val="00770572"/>
    <w:rsid w:val="007721FE"/>
    <w:rsid w:val="007722F4"/>
    <w:rsid w:val="007724AD"/>
    <w:rsid w:val="00774FC3"/>
    <w:rsid w:val="00776654"/>
    <w:rsid w:val="00777608"/>
    <w:rsid w:val="00780CFD"/>
    <w:rsid w:val="00781A65"/>
    <w:rsid w:val="00781A78"/>
    <w:rsid w:val="00782116"/>
    <w:rsid w:val="007822DD"/>
    <w:rsid w:val="00782476"/>
    <w:rsid w:val="00785E93"/>
    <w:rsid w:val="007908AA"/>
    <w:rsid w:val="007925C0"/>
    <w:rsid w:val="00792AA8"/>
    <w:rsid w:val="00793A62"/>
    <w:rsid w:val="00794397"/>
    <w:rsid w:val="007A0B27"/>
    <w:rsid w:val="007A0CF0"/>
    <w:rsid w:val="007A368E"/>
    <w:rsid w:val="007A49CE"/>
    <w:rsid w:val="007A6041"/>
    <w:rsid w:val="007A636F"/>
    <w:rsid w:val="007A64F1"/>
    <w:rsid w:val="007A6F90"/>
    <w:rsid w:val="007A7186"/>
    <w:rsid w:val="007A7A91"/>
    <w:rsid w:val="007A7D76"/>
    <w:rsid w:val="007B0EC2"/>
    <w:rsid w:val="007B409C"/>
    <w:rsid w:val="007B45DA"/>
    <w:rsid w:val="007C0448"/>
    <w:rsid w:val="007C67E6"/>
    <w:rsid w:val="007C6E12"/>
    <w:rsid w:val="007C7C1F"/>
    <w:rsid w:val="007D1702"/>
    <w:rsid w:val="007D3A8B"/>
    <w:rsid w:val="007D3F71"/>
    <w:rsid w:val="007D49FE"/>
    <w:rsid w:val="007D55A2"/>
    <w:rsid w:val="007E3311"/>
    <w:rsid w:val="007E3B5D"/>
    <w:rsid w:val="007E49E7"/>
    <w:rsid w:val="007E65AA"/>
    <w:rsid w:val="007E6775"/>
    <w:rsid w:val="007E7F95"/>
    <w:rsid w:val="007F19A6"/>
    <w:rsid w:val="007F3878"/>
    <w:rsid w:val="007F6167"/>
    <w:rsid w:val="008023E1"/>
    <w:rsid w:val="008026FC"/>
    <w:rsid w:val="0080327A"/>
    <w:rsid w:val="00803C01"/>
    <w:rsid w:val="00803D1D"/>
    <w:rsid w:val="008050EC"/>
    <w:rsid w:val="00807234"/>
    <w:rsid w:val="00810A60"/>
    <w:rsid w:val="0081201C"/>
    <w:rsid w:val="00813A20"/>
    <w:rsid w:val="00814D7A"/>
    <w:rsid w:val="008151DF"/>
    <w:rsid w:val="008166C3"/>
    <w:rsid w:val="008168DF"/>
    <w:rsid w:val="00817A60"/>
    <w:rsid w:val="00821DAC"/>
    <w:rsid w:val="00823E48"/>
    <w:rsid w:val="008243BD"/>
    <w:rsid w:val="00827530"/>
    <w:rsid w:val="00827A6D"/>
    <w:rsid w:val="0083349A"/>
    <w:rsid w:val="0083499A"/>
    <w:rsid w:val="00836675"/>
    <w:rsid w:val="00836960"/>
    <w:rsid w:val="00840049"/>
    <w:rsid w:val="008400CF"/>
    <w:rsid w:val="008400DD"/>
    <w:rsid w:val="0084277D"/>
    <w:rsid w:val="00842FAD"/>
    <w:rsid w:val="00843139"/>
    <w:rsid w:val="008441EF"/>
    <w:rsid w:val="00845DD8"/>
    <w:rsid w:val="0084679F"/>
    <w:rsid w:val="0084798C"/>
    <w:rsid w:val="008510CD"/>
    <w:rsid w:val="00851591"/>
    <w:rsid w:val="00851A9D"/>
    <w:rsid w:val="008541E7"/>
    <w:rsid w:val="00854D93"/>
    <w:rsid w:val="0085507E"/>
    <w:rsid w:val="00855146"/>
    <w:rsid w:val="00855A4E"/>
    <w:rsid w:val="00855F56"/>
    <w:rsid w:val="00855FCC"/>
    <w:rsid w:val="00856280"/>
    <w:rsid w:val="00856898"/>
    <w:rsid w:val="0085778D"/>
    <w:rsid w:val="00857B1F"/>
    <w:rsid w:val="008634DC"/>
    <w:rsid w:val="00867F0A"/>
    <w:rsid w:val="00872EA4"/>
    <w:rsid w:val="00875885"/>
    <w:rsid w:val="00875D10"/>
    <w:rsid w:val="00877031"/>
    <w:rsid w:val="00877BFD"/>
    <w:rsid w:val="00880691"/>
    <w:rsid w:val="00881234"/>
    <w:rsid w:val="008817CA"/>
    <w:rsid w:val="00884FB2"/>
    <w:rsid w:val="00885244"/>
    <w:rsid w:val="00885AE0"/>
    <w:rsid w:val="0088742C"/>
    <w:rsid w:val="0089013B"/>
    <w:rsid w:val="008910D6"/>
    <w:rsid w:val="0089289E"/>
    <w:rsid w:val="00893069"/>
    <w:rsid w:val="00895753"/>
    <w:rsid w:val="008A1801"/>
    <w:rsid w:val="008A2774"/>
    <w:rsid w:val="008A2AD2"/>
    <w:rsid w:val="008A2B6A"/>
    <w:rsid w:val="008A35CA"/>
    <w:rsid w:val="008A4A8C"/>
    <w:rsid w:val="008A4DEB"/>
    <w:rsid w:val="008A5FF8"/>
    <w:rsid w:val="008A7651"/>
    <w:rsid w:val="008A7D82"/>
    <w:rsid w:val="008B101D"/>
    <w:rsid w:val="008B1844"/>
    <w:rsid w:val="008B1DA0"/>
    <w:rsid w:val="008B22D7"/>
    <w:rsid w:val="008B4580"/>
    <w:rsid w:val="008B64AA"/>
    <w:rsid w:val="008B7251"/>
    <w:rsid w:val="008B7F82"/>
    <w:rsid w:val="008C00F1"/>
    <w:rsid w:val="008C042B"/>
    <w:rsid w:val="008C0B21"/>
    <w:rsid w:val="008C15B5"/>
    <w:rsid w:val="008C211F"/>
    <w:rsid w:val="008C375C"/>
    <w:rsid w:val="008C3766"/>
    <w:rsid w:val="008C3EBD"/>
    <w:rsid w:val="008C422F"/>
    <w:rsid w:val="008C557D"/>
    <w:rsid w:val="008C6206"/>
    <w:rsid w:val="008C63DE"/>
    <w:rsid w:val="008C6B1F"/>
    <w:rsid w:val="008D679C"/>
    <w:rsid w:val="008E0A3C"/>
    <w:rsid w:val="008E5FDE"/>
    <w:rsid w:val="008E6955"/>
    <w:rsid w:val="008E6EAE"/>
    <w:rsid w:val="008F1369"/>
    <w:rsid w:val="008F50C1"/>
    <w:rsid w:val="008F52D4"/>
    <w:rsid w:val="00900B66"/>
    <w:rsid w:val="00901DF7"/>
    <w:rsid w:val="009026B5"/>
    <w:rsid w:val="00902837"/>
    <w:rsid w:val="0090338D"/>
    <w:rsid w:val="009037DB"/>
    <w:rsid w:val="0090638E"/>
    <w:rsid w:val="00906EB4"/>
    <w:rsid w:val="00907325"/>
    <w:rsid w:val="00910626"/>
    <w:rsid w:val="009151FF"/>
    <w:rsid w:val="0091687C"/>
    <w:rsid w:val="00921ED1"/>
    <w:rsid w:val="009226DA"/>
    <w:rsid w:val="00923439"/>
    <w:rsid w:val="009236FF"/>
    <w:rsid w:val="009239B8"/>
    <w:rsid w:val="0092467A"/>
    <w:rsid w:val="009247B1"/>
    <w:rsid w:val="00924879"/>
    <w:rsid w:val="00924AE7"/>
    <w:rsid w:val="00924D9D"/>
    <w:rsid w:val="00925BC7"/>
    <w:rsid w:val="009260C3"/>
    <w:rsid w:val="009277B0"/>
    <w:rsid w:val="009315C2"/>
    <w:rsid w:val="00935319"/>
    <w:rsid w:val="00935A4B"/>
    <w:rsid w:val="00935DBA"/>
    <w:rsid w:val="00935F56"/>
    <w:rsid w:val="00937BA0"/>
    <w:rsid w:val="00940960"/>
    <w:rsid w:val="00941708"/>
    <w:rsid w:val="00942B9C"/>
    <w:rsid w:val="00943214"/>
    <w:rsid w:val="0094395A"/>
    <w:rsid w:val="00943B9A"/>
    <w:rsid w:val="00944135"/>
    <w:rsid w:val="00944811"/>
    <w:rsid w:val="00945042"/>
    <w:rsid w:val="00945AC3"/>
    <w:rsid w:val="00945E34"/>
    <w:rsid w:val="00946F1A"/>
    <w:rsid w:val="00947217"/>
    <w:rsid w:val="009473AA"/>
    <w:rsid w:val="00953BBF"/>
    <w:rsid w:val="00954111"/>
    <w:rsid w:val="00954676"/>
    <w:rsid w:val="00955A2E"/>
    <w:rsid w:val="00955F7E"/>
    <w:rsid w:val="00956A0A"/>
    <w:rsid w:val="00957265"/>
    <w:rsid w:val="009619B0"/>
    <w:rsid w:val="00962120"/>
    <w:rsid w:val="009638AB"/>
    <w:rsid w:val="00964878"/>
    <w:rsid w:val="00964FE7"/>
    <w:rsid w:val="0096535C"/>
    <w:rsid w:val="00966F0E"/>
    <w:rsid w:val="00966F8B"/>
    <w:rsid w:val="00970EA6"/>
    <w:rsid w:val="00971886"/>
    <w:rsid w:val="00972267"/>
    <w:rsid w:val="0097304E"/>
    <w:rsid w:val="00973F5C"/>
    <w:rsid w:val="00976795"/>
    <w:rsid w:val="009813F0"/>
    <w:rsid w:val="009818F5"/>
    <w:rsid w:val="00981B9D"/>
    <w:rsid w:val="00981CBC"/>
    <w:rsid w:val="00983114"/>
    <w:rsid w:val="00986216"/>
    <w:rsid w:val="009870BB"/>
    <w:rsid w:val="00987BED"/>
    <w:rsid w:val="00987FD6"/>
    <w:rsid w:val="009900AE"/>
    <w:rsid w:val="00991DBD"/>
    <w:rsid w:val="0099506E"/>
    <w:rsid w:val="00995250"/>
    <w:rsid w:val="00996059"/>
    <w:rsid w:val="00996E00"/>
    <w:rsid w:val="009A08AB"/>
    <w:rsid w:val="009A235C"/>
    <w:rsid w:val="009A6047"/>
    <w:rsid w:val="009A7F20"/>
    <w:rsid w:val="009B0CBB"/>
    <w:rsid w:val="009B173F"/>
    <w:rsid w:val="009B18F7"/>
    <w:rsid w:val="009B1DE6"/>
    <w:rsid w:val="009B30D8"/>
    <w:rsid w:val="009B5811"/>
    <w:rsid w:val="009B6753"/>
    <w:rsid w:val="009B6CAD"/>
    <w:rsid w:val="009B7B8C"/>
    <w:rsid w:val="009C0457"/>
    <w:rsid w:val="009C20E2"/>
    <w:rsid w:val="009C42B5"/>
    <w:rsid w:val="009C56FF"/>
    <w:rsid w:val="009C7A5B"/>
    <w:rsid w:val="009D280D"/>
    <w:rsid w:val="009D30B7"/>
    <w:rsid w:val="009D553D"/>
    <w:rsid w:val="009D5A16"/>
    <w:rsid w:val="009D6492"/>
    <w:rsid w:val="009D75C1"/>
    <w:rsid w:val="009D75C5"/>
    <w:rsid w:val="009E05BF"/>
    <w:rsid w:val="009E1DD3"/>
    <w:rsid w:val="009E3337"/>
    <w:rsid w:val="009E4398"/>
    <w:rsid w:val="009E46BA"/>
    <w:rsid w:val="009E4B28"/>
    <w:rsid w:val="009E56E2"/>
    <w:rsid w:val="009E6B96"/>
    <w:rsid w:val="009F29E5"/>
    <w:rsid w:val="009F37A9"/>
    <w:rsid w:val="009F470D"/>
    <w:rsid w:val="009F6E7A"/>
    <w:rsid w:val="009F73E5"/>
    <w:rsid w:val="00A00F1D"/>
    <w:rsid w:val="00A01155"/>
    <w:rsid w:val="00A01B3C"/>
    <w:rsid w:val="00A01C3F"/>
    <w:rsid w:val="00A01CB9"/>
    <w:rsid w:val="00A03A1C"/>
    <w:rsid w:val="00A07ADF"/>
    <w:rsid w:val="00A07C53"/>
    <w:rsid w:val="00A10AB7"/>
    <w:rsid w:val="00A12423"/>
    <w:rsid w:val="00A148DF"/>
    <w:rsid w:val="00A14FA0"/>
    <w:rsid w:val="00A16FA1"/>
    <w:rsid w:val="00A17721"/>
    <w:rsid w:val="00A17B4E"/>
    <w:rsid w:val="00A2000C"/>
    <w:rsid w:val="00A2037F"/>
    <w:rsid w:val="00A20A75"/>
    <w:rsid w:val="00A20B6C"/>
    <w:rsid w:val="00A21CCE"/>
    <w:rsid w:val="00A24C44"/>
    <w:rsid w:val="00A27C0B"/>
    <w:rsid w:val="00A303C6"/>
    <w:rsid w:val="00A327A2"/>
    <w:rsid w:val="00A32ED6"/>
    <w:rsid w:val="00A32FAC"/>
    <w:rsid w:val="00A330E5"/>
    <w:rsid w:val="00A33D6A"/>
    <w:rsid w:val="00A34823"/>
    <w:rsid w:val="00A35E5B"/>
    <w:rsid w:val="00A40733"/>
    <w:rsid w:val="00A40F72"/>
    <w:rsid w:val="00A422E3"/>
    <w:rsid w:val="00A4326E"/>
    <w:rsid w:val="00A45387"/>
    <w:rsid w:val="00A45AF1"/>
    <w:rsid w:val="00A47D37"/>
    <w:rsid w:val="00A47DE6"/>
    <w:rsid w:val="00A50744"/>
    <w:rsid w:val="00A5233E"/>
    <w:rsid w:val="00A540C0"/>
    <w:rsid w:val="00A552B9"/>
    <w:rsid w:val="00A557AC"/>
    <w:rsid w:val="00A5654A"/>
    <w:rsid w:val="00A56AFF"/>
    <w:rsid w:val="00A57A64"/>
    <w:rsid w:val="00A61184"/>
    <w:rsid w:val="00A6356A"/>
    <w:rsid w:val="00A640BF"/>
    <w:rsid w:val="00A64D7D"/>
    <w:rsid w:val="00A6582C"/>
    <w:rsid w:val="00A65A8F"/>
    <w:rsid w:val="00A65B24"/>
    <w:rsid w:val="00A70D63"/>
    <w:rsid w:val="00A71BE9"/>
    <w:rsid w:val="00A71E9E"/>
    <w:rsid w:val="00A72376"/>
    <w:rsid w:val="00A73554"/>
    <w:rsid w:val="00A7385A"/>
    <w:rsid w:val="00A73EE0"/>
    <w:rsid w:val="00A74585"/>
    <w:rsid w:val="00A74A7E"/>
    <w:rsid w:val="00A74E29"/>
    <w:rsid w:val="00A756EE"/>
    <w:rsid w:val="00A761F0"/>
    <w:rsid w:val="00A76856"/>
    <w:rsid w:val="00A8065B"/>
    <w:rsid w:val="00A80838"/>
    <w:rsid w:val="00A83036"/>
    <w:rsid w:val="00A8394A"/>
    <w:rsid w:val="00A83AA0"/>
    <w:rsid w:val="00A859BF"/>
    <w:rsid w:val="00A87470"/>
    <w:rsid w:val="00A87872"/>
    <w:rsid w:val="00A87A04"/>
    <w:rsid w:val="00A91C7D"/>
    <w:rsid w:val="00A9441D"/>
    <w:rsid w:val="00A94B4E"/>
    <w:rsid w:val="00A96245"/>
    <w:rsid w:val="00A96574"/>
    <w:rsid w:val="00A969F0"/>
    <w:rsid w:val="00A96F80"/>
    <w:rsid w:val="00A974F3"/>
    <w:rsid w:val="00AA0CC0"/>
    <w:rsid w:val="00AA0F42"/>
    <w:rsid w:val="00AA1354"/>
    <w:rsid w:val="00AA1C47"/>
    <w:rsid w:val="00AA240A"/>
    <w:rsid w:val="00AA3A13"/>
    <w:rsid w:val="00AA4006"/>
    <w:rsid w:val="00AA427C"/>
    <w:rsid w:val="00AA43B9"/>
    <w:rsid w:val="00AA4C75"/>
    <w:rsid w:val="00AA6D65"/>
    <w:rsid w:val="00AA75F4"/>
    <w:rsid w:val="00AB15FE"/>
    <w:rsid w:val="00AB3897"/>
    <w:rsid w:val="00AB57DA"/>
    <w:rsid w:val="00AB7D1B"/>
    <w:rsid w:val="00AC0BF3"/>
    <w:rsid w:val="00AC2BAD"/>
    <w:rsid w:val="00AC32D5"/>
    <w:rsid w:val="00AC3EDC"/>
    <w:rsid w:val="00AC44AC"/>
    <w:rsid w:val="00AC4B9D"/>
    <w:rsid w:val="00AD21FE"/>
    <w:rsid w:val="00AD38C4"/>
    <w:rsid w:val="00AD4012"/>
    <w:rsid w:val="00AD613A"/>
    <w:rsid w:val="00AD7E65"/>
    <w:rsid w:val="00AE31F2"/>
    <w:rsid w:val="00AE3516"/>
    <w:rsid w:val="00AE56C0"/>
    <w:rsid w:val="00AE6D42"/>
    <w:rsid w:val="00AF2C8F"/>
    <w:rsid w:val="00AF400B"/>
    <w:rsid w:val="00AF5418"/>
    <w:rsid w:val="00AF5B0F"/>
    <w:rsid w:val="00AF7E0B"/>
    <w:rsid w:val="00B03CC8"/>
    <w:rsid w:val="00B03E1F"/>
    <w:rsid w:val="00B04997"/>
    <w:rsid w:val="00B05022"/>
    <w:rsid w:val="00B06416"/>
    <w:rsid w:val="00B073B4"/>
    <w:rsid w:val="00B07413"/>
    <w:rsid w:val="00B110E4"/>
    <w:rsid w:val="00B12457"/>
    <w:rsid w:val="00B12FE8"/>
    <w:rsid w:val="00B13640"/>
    <w:rsid w:val="00B138CD"/>
    <w:rsid w:val="00B14F5F"/>
    <w:rsid w:val="00B206AF"/>
    <w:rsid w:val="00B208F8"/>
    <w:rsid w:val="00B22716"/>
    <w:rsid w:val="00B233A6"/>
    <w:rsid w:val="00B24394"/>
    <w:rsid w:val="00B25B88"/>
    <w:rsid w:val="00B25D53"/>
    <w:rsid w:val="00B274C7"/>
    <w:rsid w:val="00B27989"/>
    <w:rsid w:val="00B27A68"/>
    <w:rsid w:val="00B27DA8"/>
    <w:rsid w:val="00B306E7"/>
    <w:rsid w:val="00B3220F"/>
    <w:rsid w:val="00B332CF"/>
    <w:rsid w:val="00B33960"/>
    <w:rsid w:val="00B34500"/>
    <w:rsid w:val="00B347EF"/>
    <w:rsid w:val="00B34F50"/>
    <w:rsid w:val="00B35058"/>
    <w:rsid w:val="00B35A23"/>
    <w:rsid w:val="00B35DB6"/>
    <w:rsid w:val="00B36776"/>
    <w:rsid w:val="00B375CB"/>
    <w:rsid w:val="00B40412"/>
    <w:rsid w:val="00B40773"/>
    <w:rsid w:val="00B4224D"/>
    <w:rsid w:val="00B42301"/>
    <w:rsid w:val="00B44120"/>
    <w:rsid w:val="00B459BC"/>
    <w:rsid w:val="00B51BA4"/>
    <w:rsid w:val="00B532E1"/>
    <w:rsid w:val="00B544FD"/>
    <w:rsid w:val="00B554B1"/>
    <w:rsid w:val="00B61318"/>
    <w:rsid w:val="00B61BAD"/>
    <w:rsid w:val="00B620D6"/>
    <w:rsid w:val="00B625D3"/>
    <w:rsid w:val="00B627E9"/>
    <w:rsid w:val="00B63C2F"/>
    <w:rsid w:val="00B63F0E"/>
    <w:rsid w:val="00B65C57"/>
    <w:rsid w:val="00B672DF"/>
    <w:rsid w:val="00B70EC8"/>
    <w:rsid w:val="00B71797"/>
    <w:rsid w:val="00B71B68"/>
    <w:rsid w:val="00B71E6B"/>
    <w:rsid w:val="00B71F03"/>
    <w:rsid w:val="00B71F56"/>
    <w:rsid w:val="00B726FD"/>
    <w:rsid w:val="00B72B02"/>
    <w:rsid w:val="00B72BCC"/>
    <w:rsid w:val="00B739F5"/>
    <w:rsid w:val="00B76BFB"/>
    <w:rsid w:val="00B7781F"/>
    <w:rsid w:val="00B80455"/>
    <w:rsid w:val="00B80B85"/>
    <w:rsid w:val="00B82C30"/>
    <w:rsid w:val="00B835E9"/>
    <w:rsid w:val="00B84EF2"/>
    <w:rsid w:val="00B855BC"/>
    <w:rsid w:val="00B900B9"/>
    <w:rsid w:val="00B90B8A"/>
    <w:rsid w:val="00B947B7"/>
    <w:rsid w:val="00B948BC"/>
    <w:rsid w:val="00B949F0"/>
    <w:rsid w:val="00B95E90"/>
    <w:rsid w:val="00B960E8"/>
    <w:rsid w:val="00B96246"/>
    <w:rsid w:val="00B96834"/>
    <w:rsid w:val="00BA0D95"/>
    <w:rsid w:val="00BA1718"/>
    <w:rsid w:val="00BA32D5"/>
    <w:rsid w:val="00BA3733"/>
    <w:rsid w:val="00BA4274"/>
    <w:rsid w:val="00BA4F8A"/>
    <w:rsid w:val="00BA5962"/>
    <w:rsid w:val="00BA6660"/>
    <w:rsid w:val="00BA7B9E"/>
    <w:rsid w:val="00BB0D12"/>
    <w:rsid w:val="00BB16FC"/>
    <w:rsid w:val="00BB2904"/>
    <w:rsid w:val="00BB5D7B"/>
    <w:rsid w:val="00BB633A"/>
    <w:rsid w:val="00BB6AA8"/>
    <w:rsid w:val="00BC144F"/>
    <w:rsid w:val="00BC1EEE"/>
    <w:rsid w:val="00BC31B4"/>
    <w:rsid w:val="00BC370C"/>
    <w:rsid w:val="00BC4E17"/>
    <w:rsid w:val="00BC5E23"/>
    <w:rsid w:val="00BC6567"/>
    <w:rsid w:val="00BC72B8"/>
    <w:rsid w:val="00BD1890"/>
    <w:rsid w:val="00BD26E5"/>
    <w:rsid w:val="00BD285D"/>
    <w:rsid w:val="00BD35C3"/>
    <w:rsid w:val="00BD42B2"/>
    <w:rsid w:val="00BD56E1"/>
    <w:rsid w:val="00BD6378"/>
    <w:rsid w:val="00BD6FB0"/>
    <w:rsid w:val="00BD7B55"/>
    <w:rsid w:val="00BE52D8"/>
    <w:rsid w:val="00BE65F2"/>
    <w:rsid w:val="00BE68C2"/>
    <w:rsid w:val="00BE6AA9"/>
    <w:rsid w:val="00BF0BB4"/>
    <w:rsid w:val="00BF140C"/>
    <w:rsid w:val="00BF189A"/>
    <w:rsid w:val="00BF36F9"/>
    <w:rsid w:val="00BF3731"/>
    <w:rsid w:val="00BF5937"/>
    <w:rsid w:val="00BF600D"/>
    <w:rsid w:val="00BF6447"/>
    <w:rsid w:val="00BF6992"/>
    <w:rsid w:val="00BF72C4"/>
    <w:rsid w:val="00C00BDC"/>
    <w:rsid w:val="00C03AA0"/>
    <w:rsid w:val="00C04CDB"/>
    <w:rsid w:val="00C04D06"/>
    <w:rsid w:val="00C0540A"/>
    <w:rsid w:val="00C05C75"/>
    <w:rsid w:val="00C06F9E"/>
    <w:rsid w:val="00C07427"/>
    <w:rsid w:val="00C1155A"/>
    <w:rsid w:val="00C140D0"/>
    <w:rsid w:val="00C154C3"/>
    <w:rsid w:val="00C155F1"/>
    <w:rsid w:val="00C22B4C"/>
    <w:rsid w:val="00C24A1A"/>
    <w:rsid w:val="00C25127"/>
    <w:rsid w:val="00C25750"/>
    <w:rsid w:val="00C27076"/>
    <w:rsid w:val="00C278F8"/>
    <w:rsid w:val="00C27962"/>
    <w:rsid w:val="00C27B1D"/>
    <w:rsid w:val="00C3187B"/>
    <w:rsid w:val="00C35E9D"/>
    <w:rsid w:val="00C368A2"/>
    <w:rsid w:val="00C402E0"/>
    <w:rsid w:val="00C43A19"/>
    <w:rsid w:val="00C45246"/>
    <w:rsid w:val="00C45C53"/>
    <w:rsid w:val="00C472E7"/>
    <w:rsid w:val="00C53F2C"/>
    <w:rsid w:val="00C541EC"/>
    <w:rsid w:val="00C6158E"/>
    <w:rsid w:val="00C61A91"/>
    <w:rsid w:val="00C61EF5"/>
    <w:rsid w:val="00C62682"/>
    <w:rsid w:val="00C63513"/>
    <w:rsid w:val="00C71CD0"/>
    <w:rsid w:val="00C72A8B"/>
    <w:rsid w:val="00C7525E"/>
    <w:rsid w:val="00C75915"/>
    <w:rsid w:val="00C75C64"/>
    <w:rsid w:val="00C808DA"/>
    <w:rsid w:val="00C818D7"/>
    <w:rsid w:val="00C822FB"/>
    <w:rsid w:val="00C823FA"/>
    <w:rsid w:val="00C82D24"/>
    <w:rsid w:val="00C861A6"/>
    <w:rsid w:val="00C864BA"/>
    <w:rsid w:val="00C86530"/>
    <w:rsid w:val="00C9648A"/>
    <w:rsid w:val="00CA09B2"/>
    <w:rsid w:val="00CA1819"/>
    <w:rsid w:val="00CA2104"/>
    <w:rsid w:val="00CA4E7F"/>
    <w:rsid w:val="00CB013D"/>
    <w:rsid w:val="00CB0D21"/>
    <w:rsid w:val="00CB218B"/>
    <w:rsid w:val="00CB2E9D"/>
    <w:rsid w:val="00CB37F7"/>
    <w:rsid w:val="00CB47C7"/>
    <w:rsid w:val="00CB5ED0"/>
    <w:rsid w:val="00CB623E"/>
    <w:rsid w:val="00CB6723"/>
    <w:rsid w:val="00CB7C47"/>
    <w:rsid w:val="00CB7DA8"/>
    <w:rsid w:val="00CC0677"/>
    <w:rsid w:val="00CC0C33"/>
    <w:rsid w:val="00CC3486"/>
    <w:rsid w:val="00CC4AA1"/>
    <w:rsid w:val="00CC5CB8"/>
    <w:rsid w:val="00CC7BF5"/>
    <w:rsid w:val="00CD20E9"/>
    <w:rsid w:val="00CD2B8D"/>
    <w:rsid w:val="00CD2CB0"/>
    <w:rsid w:val="00CD3C18"/>
    <w:rsid w:val="00CD450C"/>
    <w:rsid w:val="00CD55AA"/>
    <w:rsid w:val="00CE046E"/>
    <w:rsid w:val="00CE2F2A"/>
    <w:rsid w:val="00CE3451"/>
    <w:rsid w:val="00CE3D20"/>
    <w:rsid w:val="00CE56E5"/>
    <w:rsid w:val="00CE5F8F"/>
    <w:rsid w:val="00CE68A2"/>
    <w:rsid w:val="00CE713E"/>
    <w:rsid w:val="00CF08B1"/>
    <w:rsid w:val="00CF278F"/>
    <w:rsid w:val="00CF3A2C"/>
    <w:rsid w:val="00CF5327"/>
    <w:rsid w:val="00D01341"/>
    <w:rsid w:val="00D02143"/>
    <w:rsid w:val="00D029E5"/>
    <w:rsid w:val="00D065F1"/>
    <w:rsid w:val="00D07186"/>
    <w:rsid w:val="00D103DF"/>
    <w:rsid w:val="00D15873"/>
    <w:rsid w:val="00D16A8A"/>
    <w:rsid w:val="00D2089E"/>
    <w:rsid w:val="00D21073"/>
    <w:rsid w:val="00D22B42"/>
    <w:rsid w:val="00D23045"/>
    <w:rsid w:val="00D234F5"/>
    <w:rsid w:val="00D2372C"/>
    <w:rsid w:val="00D336A8"/>
    <w:rsid w:val="00D34121"/>
    <w:rsid w:val="00D3445E"/>
    <w:rsid w:val="00D3638D"/>
    <w:rsid w:val="00D3783D"/>
    <w:rsid w:val="00D378D7"/>
    <w:rsid w:val="00D42056"/>
    <w:rsid w:val="00D43627"/>
    <w:rsid w:val="00D46662"/>
    <w:rsid w:val="00D4737A"/>
    <w:rsid w:val="00D475AD"/>
    <w:rsid w:val="00D50EE6"/>
    <w:rsid w:val="00D53A54"/>
    <w:rsid w:val="00D53C8A"/>
    <w:rsid w:val="00D53E89"/>
    <w:rsid w:val="00D571BE"/>
    <w:rsid w:val="00D62020"/>
    <w:rsid w:val="00D62906"/>
    <w:rsid w:val="00D629B9"/>
    <w:rsid w:val="00D631DB"/>
    <w:rsid w:val="00D6376C"/>
    <w:rsid w:val="00D64EED"/>
    <w:rsid w:val="00D653FF"/>
    <w:rsid w:val="00D66CFF"/>
    <w:rsid w:val="00D708EF"/>
    <w:rsid w:val="00D71969"/>
    <w:rsid w:val="00D73F44"/>
    <w:rsid w:val="00D748F9"/>
    <w:rsid w:val="00D74F15"/>
    <w:rsid w:val="00D75B53"/>
    <w:rsid w:val="00D82DF0"/>
    <w:rsid w:val="00D83D46"/>
    <w:rsid w:val="00D87826"/>
    <w:rsid w:val="00D90C4B"/>
    <w:rsid w:val="00D91C05"/>
    <w:rsid w:val="00D91FE3"/>
    <w:rsid w:val="00D9244C"/>
    <w:rsid w:val="00D9374D"/>
    <w:rsid w:val="00D971DE"/>
    <w:rsid w:val="00DA1B53"/>
    <w:rsid w:val="00DA1D1B"/>
    <w:rsid w:val="00DA2C24"/>
    <w:rsid w:val="00DA34CF"/>
    <w:rsid w:val="00DA3B95"/>
    <w:rsid w:val="00DA55D4"/>
    <w:rsid w:val="00DA5771"/>
    <w:rsid w:val="00DA6209"/>
    <w:rsid w:val="00DA7075"/>
    <w:rsid w:val="00DA74EB"/>
    <w:rsid w:val="00DB1471"/>
    <w:rsid w:val="00DB1512"/>
    <w:rsid w:val="00DB1E0B"/>
    <w:rsid w:val="00DB1EDE"/>
    <w:rsid w:val="00DB2183"/>
    <w:rsid w:val="00DB53E0"/>
    <w:rsid w:val="00DB6057"/>
    <w:rsid w:val="00DB7124"/>
    <w:rsid w:val="00DC0EDC"/>
    <w:rsid w:val="00DC1A78"/>
    <w:rsid w:val="00DC2149"/>
    <w:rsid w:val="00DC4D32"/>
    <w:rsid w:val="00DC52C9"/>
    <w:rsid w:val="00DC5A7B"/>
    <w:rsid w:val="00DC645D"/>
    <w:rsid w:val="00DC6FB7"/>
    <w:rsid w:val="00DC7BBB"/>
    <w:rsid w:val="00DD0727"/>
    <w:rsid w:val="00DD321A"/>
    <w:rsid w:val="00DD3D53"/>
    <w:rsid w:val="00DD49DE"/>
    <w:rsid w:val="00DD5968"/>
    <w:rsid w:val="00DD61E5"/>
    <w:rsid w:val="00DD6F04"/>
    <w:rsid w:val="00DD7017"/>
    <w:rsid w:val="00DD7F80"/>
    <w:rsid w:val="00DE10FA"/>
    <w:rsid w:val="00DE1444"/>
    <w:rsid w:val="00DE5A0B"/>
    <w:rsid w:val="00DF07FA"/>
    <w:rsid w:val="00DF0AD4"/>
    <w:rsid w:val="00DF3B9B"/>
    <w:rsid w:val="00DF6BCB"/>
    <w:rsid w:val="00DF73C4"/>
    <w:rsid w:val="00E01B84"/>
    <w:rsid w:val="00E01E2C"/>
    <w:rsid w:val="00E02228"/>
    <w:rsid w:val="00E0564D"/>
    <w:rsid w:val="00E05C55"/>
    <w:rsid w:val="00E069DB"/>
    <w:rsid w:val="00E1176A"/>
    <w:rsid w:val="00E12F50"/>
    <w:rsid w:val="00E12FB9"/>
    <w:rsid w:val="00E13DA6"/>
    <w:rsid w:val="00E15205"/>
    <w:rsid w:val="00E156F1"/>
    <w:rsid w:val="00E160D0"/>
    <w:rsid w:val="00E165D2"/>
    <w:rsid w:val="00E16BE5"/>
    <w:rsid w:val="00E16D21"/>
    <w:rsid w:val="00E173BB"/>
    <w:rsid w:val="00E20B6A"/>
    <w:rsid w:val="00E210A1"/>
    <w:rsid w:val="00E21EDD"/>
    <w:rsid w:val="00E22509"/>
    <w:rsid w:val="00E22904"/>
    <w:rsid w:val="00E23D36"/>
    <w:rsid w:val="00E24C2F"/>
    <w:rsid w:val="00E24EC6"/>
    <w:rsid w:val="00E2596A"/>
    <w:rsid w:val="00E277D6"/>
    <w:rsid w:val="00E30CF5"/>
    <w:rsid w:val="00E30D7A"/>
    <w:rsid w:val="00E3225D"/>
    <w:rsid w:val="00E32BB8"/>
    <w:rsid w:val="00E34670"/>
    <w:rsid w:val="00E37C64"/>
    <w:rsid w:val="00E40B07"/>
    <w:rsid w:val="00E42975"/>
    <w:rsid w:val="00E4447A"/>
    <w:rsid w:val="00E453C4"/>
    <w:rsid w:val="00E469E2"/>
    <w:rsid w:val="00E47FAC"/>
    <w:rsid w:val="00E5109A"/>
    <w:rsid w:val="00E5206F"/>
    <w:rsid w:val="00E5279A"/>
    <w:rsid w:val="00E534DE"/>
    <w:rsid w:val="00E54234"/>
    <w:rsid w:val="00E5465F"/>
    <w:rsid w:val="00E55C95"/>
    <w:rsid w:val="00E5726C"/>
    <w:rsid w:val="00E60532"/>
    <w:rsid w:val="00E613DC"/>
    <w:rsid w:val="00E6190C"/>
    <w:rsid w:val="00E631FB"/>
    <w:rsid w:val="00E66AF3"/>
    <w:rsid w:val="00E67274"/>
    <w:rsid w:val="00E679F9"/>
    <w:rsid w:val="00E71165"/>
    <w:rsid w:val="00E712EC"/>
    <w:rsid w:val="00E724CC"/>
    <w:rsid w:val="00E72CBB"/>
    <w:rsid w:val="00E73164"/>
    <w:rsid w:val="00E7565D"/>
    <w:rsid w:val="00E825EF"/>
    <w:rsid w:val="00E82EC7"/>
    <w:rsid w:val="00E845EF"/>
    <w:rsid w:val="00E84AA6"/>
    <w:rsid w:val="00E85024"/>
    <w:rsid w:val="00E8647A"/>
    <w:rsid w:val="00E87611"/>
    <w:rsid w:val="00E90E47"/>
    <w:rsid w:val="00E91C40"/>
    <w:rsid w:val="00E92CE6"/>
    <w:rsid w:val="00E93B05"/>
    <w:rsid w:val="00E93C4E"/>
    <w:rsid w:val="00E95C1A"/>
    <w:rsid w:val="00EA1146"/>
    <w:rsid w:val="00EA1B76"/>
    <w:rsid w:val="00EA23D6"/>
    <w:rsid w:val="00EA346D"/>
    <w:rsid w:val="00EA4E70"/>
    <w:rsid w:val="00EA5568"/>
    <w:rsid w:val="00EA69A8"/>
    <w:rsid w:val="00EA6B47"/>
    <w:rsid w:val="00EA7351"/>
    <w:rsid w:val="00EA7383"/>
    <w:rsid w:val="00EB2CD0"/>
    <w:rsid w:val="00EB30F6"/>
    <w:rsid w:val="00EB6EFD"/>
    <w:rsid w:val="00EB7D49"/>
    <w:rsid w:val="00EC0864"/>
    <w:rsid w:val="00EC126E"/>
    <w:rsid w:val="00EC1DCD"/>
    <w:rsid w:val="00EC1E9D"/>
    <w:rsid w:val="00EC3328"/>
    <w:rsid w:val="00EC4F8D"/>
    <w:rsid w:val="00EC5A85"/>
    <w:rsid w:val="00EC5AA0"/>
    <w:rsid w:val="00EC625F"/>
    <w:rsid w:val="00EC6479"/>
    <w:rsid w:val="00EC6845"/>
    <w:rsid w:val="00EC7FBE"/>
    <w:rsid w:val="00ED100E"/>
    <w:rsid w:val="00ED116D"/>
    <w:rsid w:val="00ED1FC2"/>
    <w:rsid w:val="00ED22E4"/>
    <w:rsid w:val="00ED74B6"/>
    <w:rsid w:val="00EE535D"/>
    <w:rsid w:val="00EE5892"/>
    <w:rsid w:val="00EE5BFA"/>
    <w:rsid w:val="00EE7760"/>
    <w:rsid w:val="00EF0657"/>
    <w:rsid w:val="00EF13FE"/>
    <w:rsid w:val="00EF1E58"/>
    <w:rsid w:val="00EF236E"/>
    <w:rsid w:val="00EF3412"/>
    <w:rsid w:val="00EF38CA"/>
    <w:rsid w:val="00EF4AB4"/>
    <w:rsid w:val="00EF4E78"/>
    <w:rsid w:val="00EF5467"/>
    <w:rsid w:val="00EF767E"/>
    <w:rsid w:val="00F03EB5"/>
    <w:rsid w:val="00F04210"/>
    <w:rsid w:val="00F05298"/>
    <w:rsid w:val="00F05C8A"/>
    <w:rsid w:val="00F106FA"/>
    <w:rsid w:val="00F1291A"/>
    <w:rsid w:val="00F1357E"/>
    <w:rsid w:val="00F155EB"/>
    <w:rsid w:val="00F20390"/>
    <w:rsid w:val="00F209FC"/>
    <w:rsid w:val="00F2343F"/>
    <w:rsid w:val="00F24613"/>
    <w:rsid w:val="00F248D7"/>
    <w:rsid w:val="00F275D9"/>
    <w:rsid w:val="00F27ADA"/>
    <w:rsid w:val="00F27D61"/>
    <w:rsid w:val="00F30F0A"/>
    <w:rsid w:val="00F32245"/>
    <w:rsid w:val="00F323D0"/>
    <w:rsid w:val="00F331B7"/>
    <w:rsid w:val="00F33750"/>
    <w:rsid w:val="00F3404B"/>
    <w:rsid w:val="00F35DD9"/>
    <w:rsid w:val="00F365E4"/>
    <w:rsid w:val="00F37608"/>
    <w:rsid w:val="00F423A7"/>
    <w:rsid w:val="00F42D1E"/>
    <w:rsid w:val="00F43D0F"/>
    <w:rsid w:val="00F44D0F"/>
    <w:rsid w:val="00F45429"/>
    <w:rsid w:val="00F4668D"/>
    <w:rsid w:val="00F46F7F"/>
    <w:rsid w:val="00F47391"/>
    <w:rsid w:val="00F50D50"/>
    <w:rsid w:val="00F5236A"/>
    <w:rsid w:val="00F5350C"/>
    <w:rsid w:val="00F546FF"/>
    <w:rsid w:val="00F54DA7"/>
    <w:rsid w:val="00F55EF3"/>
    <w:rsid w:val="00F55FC4"/>
    <w:rsid w:val="00F57301"/>
    <w:rsid w:val="00F60B3A"/>
    <w:rsid w:val="00F61EB1"/>
    <w:rsid w:val="00F639BA"/>
    <w:rsid w:val="00F651C5"/>
    <w:rsid w:val="00F67D85"/>
    <w:rsid w:val="00F70066"/>
    <w:rsid w:val="00F70910"/>
    <w:rsid w:val="00F73F91"/>
    <w:rsid w:val="00F7439A"/>
    <w:rsid w:val="00F745D5"/>
    <w:rsid w:val="00F74602"/>
    <w:rsid w:val="00F75356"/>
    <w:rsid w:val="00F759A7"/>
    <w:rsid w:val="00F76336"/>
    <w:rsid w:val="00F775C9"/>
    <w:rsid w:val="00F80992"/>
    <w:rsid w:val="00F815CA"/>
    <w:rsid w:val="00F82A01"/>
    <w:rsid w:val="00F84F1B"/>
    <w:rsid w:val="00F87B77"/>
    <w:rsid w:val="00F87E40"/>
    <w:rsid w:val="00F919AA"/>
    <w:rsid w:val="00F93D29"/>
    <w:rsid w:val="00F96055"/>
    <w:rsid w:val="00F9626C"/>
    <w:rsid w:val="00F96F50"/>
    <w:rsid w:val="00FA1DA8"/>
    <w:rsid w:val="00FA2BD5"/>
    <w:rsid w:val="00FA4DC2"/>
    <w:rsid w:val="00FB087A"/>
    <w:rsid w:val="00FB1D8C"/>
    <w:rsid w:val="00FB7E34"/>
    <w:rsid w:val="00FC03F1"/>
    <w:rsid w:val="00FC14CD"/>
    <w:rsid w:val="00FC1802"/>
    <w:rsid w:val="00FC2464"/>
    <w:rsid w:val="00FC4FC2"/>
    <w:rsid w:val="00FC65B0"/>
    <w:rsid w:val="00FD038F"/>
    <w:rsid w:val="00FD2CE9"/>
    <w:rsid w:val="00FD32AF"/>
    <w:rsid w:val="00FD5804"/>
    <w:rsid w:val="00FD7A5B"/>
    <w:rsid w:val="00FE0085"/>
    <w:rsid w:val="00FE08ED"/>
    <w:rsid w:val="00FE0B0A"/>
    <w:rsid w:val="00FE0F3F"/>
    <w:rsid w:val="00FE3AA8"/>
    <w:rsid w:val="00FE4432"/>
    <w:rsid w:val="00FE64FD"/>
    <w:rsid w:val="00FF2BEB"/>
    <w:rsid w:val="00FF41E1"/>
    <w:rsid w:val="00FF4F0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F72DCD"/>
  <w15:docId w15:val="{9CB80ED8-2FEB-42D6-994E-798B448F3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바탕"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0B9A"/>
    <w:rPr>
      <w:sz w:val="22"/>
      <w:lang w:val="en-GB"/>
    </w:rPr>
  </w:style>
  <w:style w:type="paragraph" w:styleId="1">
    <w:name w:val="heading 1"/>
    <w:basedOn w:val="a"/>
    <w:next w:val="BodyText"/>
    <w:link w:val="1Char"/>
    <w:qFormat/>
    <w:rsid w:val="00B900B9"/>
    <w:pPr>
      <w:keepNext/>
      <w:keepLines/>
      <w:numPr>
        <w:numId w:val="2"/>
      </w:numPr>
      <w:spacing w:before="320"/>
      <w:outlineLvl w:val="0"/>
    </w:pPr>
    <w:rPr>
      <w:rFonts w:asciiTheme="majorHAnsi" w:hAnsiTheme="majorHAnsi"/>
      <w:b/>
      <w:sz w:val="32"/>
    </w:rPr>
  </w:style>
  <w:style w:type="paragraph" w:styleId="2">
    <w:name w:val="heading 2"/>
    <w:basedOn w:val="1"/>
    <w:next w:val="BodyText"/>
    <w:qFormat/>
    <w:rsid w:val="007D3F71"/>
    <w:pPr>
      <w:numPr>
        <w:ilvl w:val="1"/>
      </w:numPr>
      <w:spacing w:before="280"/>
      <w:outlineLvl w:val="1"/>
    </w:pPr>
    <w:rPr>
      <w:sz w:val="28"/>
    </w:rPr>
  </w:style>
  <w:style w:type="paragraph" w:styleId="3">
    <w:name w:val="heading 3"/>
    <w:basedOn w:val="2"/>
    <w:next w:val="BodyText"/>
    <w:qFormat/>
    <w:rsid w:val="00610F5D"/>
    <w:pPr>
      <w:numPr>
        <w:ilvl w:val="2"/>
      </w:numPr>
      <w:spacing w:before="240" w:after="60"/>
      <w:outlineLvl w:val="2"/>
    </w:pPr>
    <w:rPr>
      <w:sz w:val="24"/>
    </w:rPr>
  </w:style>
  <w:style w:type="paragraph" w:styleId="4">
    <w:name w:val="heading 4"/>
    <w:basedOn w:val="3"/>
    <w:next w:val="BodyText"/>
    <w:link w:val="4Char"/>
    <w:unhideWhenUsed/>
    <w:qFormat/>
    <w:rsid w:val="00610F5D"/>
    <w:pPr>
      <w:numPr>
        <w:ilvl w:val="3"/>
      </w:numPr>
      <w:spacing w:before="40"/>
      <w:outlineLvl w:val="3"/>
    </w:pPr>
    <w:rPr>
      <w:rFonts w:eastAsiaTheme="majorEastAsia" w:cstheme="majorBidi"/>
      <w:iCs/>
    </w:rPr>
  </w:style>
  <w:style w:type="paragraph" w:styleId="5">
    <w:name w:val="heading 5"/>
    <w:basedOn w:val="4"/>
    <w:next w:val="BodyText"/>
    <w:link w:val="5Char"/>
    <w:unhideWhenUsed/>
    <w:qFormat/>
    <w:rsid w:val="00610F5D"/>
    <w:pPr>
      <w:numPr>
        <w:ilvl w:val="4"/>
      </w:numPr>
      <w:outlineLvl w:val="4"/>
    </w:pPr>
  </w:style>
  <w:style w:type="paragraph" w:styleId="6">
    <w:name w:val="heading 6"/>
    <w:basedOn w:val="5"/>
    <w:next w:val="BodyText"/>
    <w:link w:val="6Char"/>
    <w:unhideWhenUsed/>
    <w:qFormat/>
    <w:rsid w:val="00610F5D"/>
    <w:pPr>
      <w:numPr>
        <w:ilvl w:val="5"/>
      </w:numPr>
      <w:outlineLvl w:val="5"/>
    </w:pPr>
  </w:style>
  <w:style w:type="paragraph" w:styleId="7">
    <w:name w:val="heading 7"/>
    <w:basedOn w:val="a"/>
    <w:next w:val="a"/>
    <w:link w:val="7Char"/>
    <w:semiHidden/>
    <w:unhideWhenUsed/>
    <w:qFormat/>
    <w:rsid w:val="00610F5D"/>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Char"/>
    <w:semiHidden/>
    <w:unhideWhenUsed/>
    <w:qFormat/>
    <w:rsid w:val="00610F5D"/>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Char"/>
    <w:semiHidden/>
    <w:unhideWhenUsed/>
    <w:qFormat/>
    <w:rsid w:val="00610F5D"/>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8B7251"/>
    <w:pPr>
      <w:pBdr>
        <w:top w:val="single" w:sz="6" w:space="1" w:color="auto"/>
      </w:pBdr>
      <w:tabs>
        <w:tab w:val="center" w:pos="6480"/>
        <w:tab w:val="right" w:pos="12960"/>
      </w:tabs>
    </w:pPr>
    <w:rPr>
      <w:sz w:val="24"/>
    </w:rPr>
  </w:style>
  <w:style w:type="paragraph" w:styleId="a4">
    <w:name w:val="header"/>
    <w:basedOn w:val="a"/>
    <w:rsid w:val="008B7251"/>
    <w:pPr>
      <w:pBdr>
        <w:bottom w:val="single" w:sz="6" w:space="2" w:color="auto"/>
      </w:pBdr>
      <w:tabs>
        <w:tab w:val="center" w:pos="6480"/>
        <w:tab w:val="right" w:pos="12960"/>
      </w:tabs>
    </w:pPr>
    <w:rPr>
      <w:b/>
      <w:sz w:val="28"/>
    </w:rPr>
  </w:style>
  <w:style w:type="paragraph" w:customStyle="1" w:styleId="T1">
    <w:name w:val="T1"/>
    <w:basedOn w:val="a"/>
    <w:rsid w:val="008B7251"/>
    <w:pPr>
      <w:jc w:val="center"/>
    </w:pPr>
    <w:rPr>
      <w:b/>
      <w:sz w:val="28"/>
    </w:rPr>
  </w:style>
  <w:style w:type="paragraph" w:customStyle="1" w:styleId="T2">
    <w:name w:val="T2"/>
    <w:basedOn w:val="T1"/>
    <w:rsid w:val="008B7251"/>
    <w:pPr>
      <w:spacing w:after="240"/>
      <w:ind w:left="720" w:right="720"/>
    </w:pPr>
  </w:style>
  <w:style w:type="paragraph" w:customStyle="1" w:styleId="T3">
    <w:name w:val="T3"/>
    <w:basedOn w:val="T1"/>
    <w:rsid w:val="008B7251"/>
    <w:pPr>
      <w:pBdr>
        <w:bottom w:val="single" w:sz="6" w:space="1" w:color="auto"/>
      </w:pBdr>
      <w:tabs>
        <w:tab w:val="center" w:pos="4680"/>
      </w:tabs>
      <w:spacing w:after="240"/>
      <w:jc w:val="left"/>
    </w:pPr>
    <w:rPr>
      <w:b w:val="0"/>
      <w:sz w:val="24"/>
    </w:rPr>
  </w:style>
  <w:style w:type="paragraph" w:styleId="a5">
    <w:name w:val="Body Text Indent"/>
    <w:basedOn w:val="a"/>
    <w:rsid w:val="008B7251"/>
    <w:pPr>
      <w:ind w:left="720" w:hanging="720"/>
    </w:pPr>
  </w:style>
  <w:style w:type="character" w:styleId="a6">
    <w:name w:val="Hyperlink"/>
    <w:basedOn w:val="a0"/>
    <w:uiPriority w:val="99"/>
    <w:rsid w:val="008B7251"/>
    <w:rPr>
      <w:color w:val="0000FF"/>
      <w:u w:val="single"/>
    </w:rPr>
  </w:style>
  <w:style w:type="paragraph" w:styleId="a7">
    <w:name w:val="Date"/>
    <w:basedOn w:val="a"/>
    <w:next w:val="a"/>
    <w:rsid w:val="001E3BE4"/>
  </w:style>
  <w:style w:type="paragraph" w:styleId="a8">
    <w:name w:val="Balloon Text"/>
    <w:basedOn w:val="a"/>
    <w:semiHidden/>
    <w:rsid w:val="00044F0F"/>
    <w:rPr>
      <w:rFonts w:ascii="Tahoma" w:hAnsi="Tahoma" w:cs="Tahoma"/>
      <w:sz w:val="16"/>
      <w:szCs w:val="16"/>
    </w:rPr>
  </w:style>
  <w:style w:type="character" w:styleId="a9">
    <w:name w:val="annotation reference"/>
    <w:basedOn w:val="a0"/>
    <w:uiPriority w:val="99"/>
    <w:rsid w:val="000840D0"/>
    <w:rPr>
      <w:sz w:val="16"/>
      <w:szCs w:val="16"/>
    </w:rPr>
  </w:style>
  <w:style w:type="paragraph" w:styleId="aa">
    <w:name w:val="annotation text"/>
    <w:basedOn w:val="a"/>
    <w:link w:val="Char"/>
    <w:uiPriority w:val="99"/>
    <w:rsid w:val="000840D0"/>
    <w:rPr>
      <w:sz w:val="20"/>
    </w:rPr>
  </w:style>
  <w:style w:type="paragraph" w:styleId="ab">
    <w:name w:val="annotation subject"/>
    <w:basedOn w:val="aa"/>
    <w:next w:val="aa"/>
    <w:semiHidden/>
    <w:rsid w:val="000840D0"/>
    <w:rPr>
      <w:b/>
      <w:bCs/>
    </w:rPr>
  </w:style>
  <w:style w:type="table" w:styleId="ac">
    <w:name w:val="Table Grid"/>
    <w:basedOn w:val="a1"/>
    <w:uiPriority w:val="59"/>
    <w:rsid w:val="00F639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line number"/>
    <w:basedOn w:val="a0"/>
    <w:rsid w:val="00FE0085"/>
  </w:style>
  <w:style w:type="paragraph" w:styleId="ae">
    <w:name w:val="List Paragraph"/>
    <w:basedOn w:val="a"/>
    <w:uiPriority w:val="34"/>
    <w:qFormat/>
    <w:rsid w:val="00CB6723"/>
    <w:pPr>
      <w:ind w:left="720"/>
      <w:contextualSpacing/>
    </w:p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Char0"/>
    <w:unhideWhenUsed/>
    <w:qFormat/>
    <w:rsid w:val="00E54234"/>
    <w:pPr>
      <w:spacing w:before="120" w:after="200"/>
      <w:jc w:val="center"/>
    </w:pPr>
    <w:rPr>
      <w:rFonts w:ascii="Arial" w:hAnsi="Arial"/>
      <w:b/>
      <w:iCs/>
      <w:sz w:val="18"/>
      <w:szCs w:val="18"/>
    </w:rPr>
  </w:style>
  <w:style w:type="character" w:customStyle="1" w:styleId="1Char">
    <w:name w:val="제목 1 Char"/>
    <w:basedOn w:val="a0"/>
    <w:link w:val="1"/>
    <w:rsid w:val="00B900B9"/>
    <w:rPr>
      <w:rFonts w:asciiTheme="majorHAnsi" w:hAnsiTheme="majorHAnsi"/>
      <w:b/>
      <w:sz w:val="32"/>
      <w:lang w:val="en-GB"/>
    </w:rPr>
  </w:style>
  <w:style w:type="paragraph" w:styleId="af0">
    <w:name w:val="Bibliography"/>
    <w:basedOn w:val="a"/>
    <w:next w:val="a"/>
    <w:uiPriority w:val="37"/>
    <w:unhideWhenUsed/>
    <w:rsid w:val="00526D33"/>
  </w:style>
  <w:style w:type="character" w:styleId="af1">
    <w:name w:val="Placeholder Text"/>
    <w:basedOn w:val="a0"/>
    <w:uiPriority w:val="99"/>
    <w:semiHidden/>
    <w:rsid w:val="00327E24"/>
    <w:rPr>
      <w:color w:val="808080"/>
    </w:rPr>
  </w:style>
  <w:style w:type="paragraph" w:customStyle="1" w:styleId="TableTitle">
    <w:name w:val="TableTitle"/>
    <w:next w:val="a"/>
    <w:uiPriority w:val="99"/>
    <w:rsid w:val="00C27076"/>
    <w:pPr>
      <w:widowControl w:val="0"/>
      <w:autoSpaceDE w:val="0"/>
      <w:autoSpaceDN w:val="0"/>
      <w:adjustRightInd w:val="0"/>
      <w:spacing w:line="240" w:lineRule="atLeast"/>
      <w:jc w:val="center"/>
    </w:pPr>
    <w:rPr>
      <w:rFonts w:ascii="Arial" w:eastAsiaTheme="minorEastAsia" w:hAnsi="Arial" w:cs="Arial"/>
      <w:b/>
      <w:bCs/>
      <w:color w:val="000000"/>
      <w:w w:val="0"/>
    </w:r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a0"/>
    <w:rsid w:val="00B835E9"/>
    <w:rPr>
      <w:b/>
      <w:bCs/>
      <w:lang w:val="en-GB"/>
    </w:rPr>
  </w:style>
  <w:style w:type="numbering" w:customStyle="1" w:styleId="Headings">
    <w:name w:val="Headings"/>
    <w:uiPriority w:val="99"/>
    <w:rsid w:val="00610F5D"/>
    <w:pPr>
      <w:numPr>
        <w:numId w:val="1"/>
      </w:numPr>
    </w:pPr>
  </w:style>
  <w:style w:type="character" w:customStyle="1" w:styleId="4Char">
    <w:name w:val="제목 4 Char"/>
    <w:basedOn w:val="a0"/>
    <w:link w:val="4"/>
    <w:rsid w:val="00D708EF"/>
    <w:rPr>
      <w:rFonts w:asciiTheme="majorHAnsi" w:eastAsiaTheme="majorEastAsia" w:hAnsiTheme="majorHAnsi" w:cstheme="majorBidi"/>
      <w:b/>
      <w:iCs/>
      <w:sz w:val="24"/>
      <w:lang w:val="en-GB"/>
    </w:rPr>
  </w:style>
  <w:style w:type="character" w:customStyle="1" w:styleId="5Char">
    <w:name w:val="제목 5 Char"/>
    <w:basedOn w:val="a0"/>
    <w:link w:val="5"/>
    <w:rsid w:val="008151DF"/>
    <w:rPr>
      <w:rFonts w:asciiTheme="majorHAnsi" w:eastAsiaTheme="majorEastAsia" w:hAnsiTheme="majorHAnsi" w:cstheme="majorBidi"/>
      <w:b/>
      <w:iCs/>
      <w:sz w:val="24"/>
      <w:lang w:val="en-GB"/>
    </w:rPr>
  </w:style>
  <w:style w:type="paragraph" w:customStyle="1" w:styleId="CellBody">
    <w:name w:val="CellBody"/>
    <w:uiPriority w:val="99"/>
    <w:rsid w:val="00907325"/>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90732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TableText">
    <w:name w:val="TableText"/>
    <w:uiPriority w:val="99"/>
    <w:rsid w:val="00907325"/>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Body">
    <w:name w:val="Body"/>
    <w:uiPriority w:val="99"/>
    <w:rsid w:val="003B4F7E"/>
    <w:pPr>
      <w:widowControl w:val="0"/>
      <w:autoSpaceDE w:val="0"/>
      <w:autoSpaceDN w:val="0"/>
      <w:adjustRightInd w:val="0"/>
      <w:spacing w:before="240" w:line="240" w:lineRule="atLeast"/>
      <w:jc w:val="both"/>
    </w:pPr>
    <w:rPr>
      <w:rFonts w:eastAsia="MS Mincho"/>
      <w:color w:val="000000"/>
      <w:w w:val="0"/>
      <w:lang w:eastAsia="ja-JP"/>
    </w:rPr>
  </w:style>
  <w:style w:type="paragraph" w:customStyle="1" w:styleId="Equation">
    <w:name w:val="Equation"/>
    <w:uiPriority w:val="99"/>
    <w:rsid w:val="003B4F7E"/>
    <w:pPr>
      <w:suppressAutoHyphens/>
      <w:autoSpaceDE w:val="0"/>
      <w:autoSpaceDN w:val="0"/>
      <w:adjustRightInd w:val="0"/>
      <w:spacing w:before="240" w:after="240" w:line="200" w:lineRule="atLeast"/>
      <w:ind w:firstLine="200"/>
    </w:pPr>
    <w:rPr>
      <w:color w:val="000000"/>
      <w:w w:val="0"/>
      <w:lang w:eastAsia="ko-KR"/>
    </w:rPr>
  </w:style>
  <w:style w:type="paragraph" w:customStyle="1" w:styleId="Equationvariable">
    <w:name w:val="Equation variable"/>
    <w:basedOn w:val="a"/>
    <w:uiPriority w:val="99"/>
    <w:rsid w:val="00BD42B2"/>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paragraph" w:customStyle="1" w:styleId="Editorsnote">
    <w:name w:val="Editor's note"/>
    <w:basedOn w:val="a"/>
    <w:next w:val="a"/>
    <w:qFormat/>
    <w:rsid w:val="00AE56C0"/>
    <w:pPr>
      <w:autoSpaceDE w:val="0"/>
      <w:autoSpaceDN w:val="0"/>
      <w:adjustRightInd w:val="0"/>
      <w:spacing w:before="120" w:after="120"/>
      <w:jc w:val="both"/>
    </w:pPr>
    <w:rPr>
      <w:rFonts w:cs="TimesNewRomanPSMT"/>
      <w:b/>
      <w:i/>
      <w:color w:val="FF0000"/>
      <w:sz w:val="20"/>
      <w:lang w:val="en-US"/>
    </w:rPr>
  </w:style>
  <w:style w:type="paragraph" w:customStyle="1" w:styleId="T">
    <w:name w:val="T"/>
    <w:aliases w:val="Text"/>
    <w:link w:val="TChar"/>
    <w:uiPriority w:val="99"/>
    <w:rsid w:val="0060113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customStyle="1" w:styleId="B-Body">
    <w:name w:val="B-Body"/>
    <w:link w:val="B-BodyChar"/>
    <w:qFormat/>
    <w:rsid w:val="00B34500"/>
    <w:pPr>
      <w:tabs>
        <w:tab w:val="left" w:pos="2160"/>
      </w:tabs>
      <w:spacing w:before="120" w:after="40"/>
      <w:ind w:left="720"/>
    </w:pPr>
    <w:rPr>
      <w:sz w:val="22"/>
    </w:rPr>
  </w:style>
  <w:style w:type="character" w:customStyle="1" w:styleId="B-BodyChar">
    <w:name w:val="B-Body Char"/>
    <w:basedOn w:val="a0"/>
    <w:link w:val="B-Body"/>
    <w:rsid w:val="00B34500"/>
    <w:rPr>
      <w:sz w:val="22"/>
    </w:rPr>
  </w:style>
  <w:style w:type="paragraph" w:customStyle="1" w:styleId="Note">
    <w:name w:val="Note"/>
    <w:uiPriority w:val="99"/>
    <w:rsid w:val="00275C7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character" w:customStyle="1" w:styleId="Subscript">
    <w:name w:val="Subscript"/>
    <w:uiPriority w:val="99"/>
    <w:rsid w:val="00275C7B"/>
    <w:rPr>
      <w:vertAlign w:val="subscript"/>
    </w:rPr>
  </w:style>
  <w:style w:type="character" w:customStyle="1" w:styleId="TChar">
    <w:name w:val="T Char"/>
    <w:aliases w:val="Text Char"/>
    <w:basedOn w:val="a0"/>
    <w:link w:val="T"/>
    <w:uiPriority w:val="99"/>
    <w:rsid w:val="000F7452"/>
    <w:rPr>
      <w:rFonts w:eastAsiaTheme="minorEastAsia"/>
      <w:color w:val="000000"/>
      <w:w w:val="0"/>
    </w:rPr>
  </w:style>
  <w:style w:type="paragraph" w:customStyle="1" w:styleId="MTDisplayEquation">
    <w:name w:val="MTDisplayEquation"/>
    <w:basedOn w:val="T"/>
    <w:next w:val="a"/>
    <w:link w:val="MTDisplayEquationChar"/>
    <w:rsid w:val="0083499A"/>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enter" w:pos="5400"/>
        <w:tab w:val="right" w:pos="10800"/>
      </w:tabs>
      <w:suppressAutoHyphens w:val="0"/>
    </w:pPr>
    <w:rPr>
      <w:rFonts w:eastAsia="MS Mincho"/>
      <w:sz w:val="22"/>
      <w:szCs w:val="22"/>
      <w:lang w:eastAsia="ja-JP"/>
    </w:rPr>
  </w:style>
  <w:style w:type="character" w:customStyle="1" w:styleId="MTDisplayEquationChar">
    <w:name w:val="MTDisplayEquation Char"/>
    <w:basedOn w:val="TChar"/>
    <w:link w:val="MTDisplayEquation"/>
    <w:rsid w:val="0083499A"/>
    <w:rPr>
      <w:rFonts w:eastAsia="MS Mincho"/>
      <w:color w:val="000000"/>
      <w:w w:val="0"/>
      <w:sz w:val="22"/>
      <w:szCs w:val="22"/>
      <w:lang w:eastAsia="ja-JP"/>
    </w:rPr>
  </w:style>
  <w:style w:type="character" w:customStyle="1" w:styleId="Char0">
    <w:name w:val="캡션 Char"/>
    <w:aliases w:val="Caption Char1 Char2,Caption Char Char Char2,Caption Char1 Char Char1,Caption Char2 Char1,Caption Char Char Char Char1,Caption Char Char1 Char1,fig and tbl Char1,fighead2 Char1,Table Caption Char1,fighead21 Char1,fighead22 Char1,fighead23 Char"/>
    <w:basedOn w:val="a0"/>
    <w:link w:val="af"/>
    <w:rsid w:val="00E54234"/>
    <w:rPr>
      <w:rFonts w:ascii="Arial" w:hAnsi="Arial"/>
      <w:b/>
      <w:iCs/>
      <w:sz w:val="18"/>
      <w:szCs w:val="18"/>
      <w:lang w:val="en-GB"/>
    </w:rPr>
  </w:style>
  <w:style w:type="character" w:customStyle="1" w:styleId="Char">
    <w:name w:val="메모 텍스트 Char"/>
    <w:link w:val="aa"/>
    <w:uiPriority w:val="99"/>
    <w:rsid w:val="007411C6"/>
    <w:rPr>
      <w:lang w:val="en-GB"/>
    </w:rPr>
  </w:style>
  <w:style w:type="character" w:customStyle="1" w:styleId="Bold">
    <w:name w:val="Bold"/>
    <w:aliases w:val="Italic"/>
    <w:basedOn w:val="a0"/>
    <w:rsid w:val="0018245B"/>
    <w:rPr>
      <w:b/>
      <w:bCs/>
      <w:i/>
      <w:iCs/>
    </w:rPr>
  </w:style>
  <w:style w:type="paragraph" w:customStyle="1" w:styleId="EditingInstruction">
    <w:name w:val="Editing Instruction"/>
    <w:basedOn w:val="a"/>
    <w:next w:val="a"/>
    <w:qFormat/>
    <w:rsid w:val="00424110"/>
    <w:pPr>
      <w:spacing w:before="120" w:after="120"/>
    </w:pPr>
    <w:rPr>
      <w:b/>
      <w:i/>
    </w:rPr>
  </w:style>
  <w:style w:type="paragraph" w:customStyle="1" w:styleId="FigTitle">
    <w:name w:val="FigTitle"/>
    <w:uiPriority w:val="99"/>
    <w:rsid w:val="004F7ACE"/>
    <w:pPr>
      <w:widowControl w:val="0"/>
      <w:autoSpaceDE w:val="0"/>
      <w:autoSpaceDN w:val="0"/>
      <w:adjustRightInd w:val="0"/>
      <w:spacing w:before="240" w:line="240" w:lineRule="atLeast"/>
      <w:jc w:val="center"/>
    </w:pPr>
    <w:rPr>
      <w:rFonts w:ascii="Arial" w:eastAsia="맑은 고딕" w:hAnsi="Arial" w:cs="Arial"/>
      <w:b/>
      <w:bCs/>
      <w:color w:val="000000"/>
      <w:w w:val="0"/>
    </w:rPr>
  </w:style>
  <w:style w:type="paragraph" w:customStyle="1" w:styleId="figuretext">
    <w:name w:val="figure text"/>
    <w:uiPriority w:val="99"/>
    <w:rsid w:val="004F7ACE"/>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character" w:customStyle="1" w:styleId="6Char">
    <w:name w:val="제목 6 Char"/>
    <w:basedOn w:val="a0"/>
    <w:link w:val="6"/>
    <w:rsid w:val="00B3220F"/>
    <w:rPr>
      <w:rFonts w:asciiTheme="majorHAnsi" w:eastAsiaTheme="majorEastAsia" w:hAnsiTheme="majorHAnsi" w:cstheme="majorBidi"/>
      <w:b/>
      <w:iCs/>
      <w:sz w:val="24"/>
      <w:lang w:val="en-GB"/>
    </w:rPr>
  </w:style>
  <w:style w:type="paragraph" w:customStyle="1" w:styleId="Ll1">
    <w:name w:val="Ll1"/>
    <w:aliases w:val="NumberedList21"/>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
    <w:name w:val="Ll"/>
    <w:aliases w:val="NumberedList2"/>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VariableList">
    <w:name w:val="VariableList"/>
    <w:uiPriority w:val="99"/>
    <w:rsid w:val="00925BC7"/>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rPr>
  </w:style>
  <w:style w:type="character" w:customStyle="1" w:styleId="Underline">
    <w:name w:val="Underline"/>
    <w:uiPriority w:val="99"/>
    <w:rsid w:val="00925BC7"/>
  </w:style>
  <w:style w:type="paragraph" w:customStyle="1" w:styleId="BodyText">
    <w:name w:val="BodyText"/>
    <w:basedOn w:val="a"/>
    <w:qFormat/>
    <w:rsid w:val="00017B78"/>
    <w:pPr>
      <w:spacing w:before="120" w:after="120"/>
      <w:jc w:val="both"/>
    </w:pPr>
  </w:style>
  <w:style w:type="paragraph" w:customStyle="1" w:styleId="CellText">
    <w:name w:val="CellText"/>
    <w:basedOn w:val="a"/>
    <w:qFormat/>
    <w:rsid w:val="005C03FC"/>
    <w:rPr>
      <w:sz w:val="18"/>
      <w:lang w:val="en-US" w:eastAsia="ko-KR"/>
    </w:rPr>
  </w:style>
  <w:style w:type="paragraph" w:customStyle="1" w:styleId="TGaxandDensiFi">
    <w:name w:val="TGax_and_DensiFi"/>
    <w:basedOn w:val="a"/>
    <w:next w:val="a"/>
    <w:qFormat/>
    <w:rsid w:val="00D53C8A"/>
    <w:pPr>
      <w:shd w:val="clear" w:color="auto" w:fill="E7E6E6" w:themeFill="background2"/>
    </w:pPr>
    <w:rPr>
      <w:rFonts w:eastAsiaTheme="minorEastAsia"/>
    </w:rPr>
  </w:style>
  <w:style w:type="character" w:customStyle="1" w:styleId="7Char">
    <w:name w:val="제목 7 Char"/>
    <w:basedOn w:val="a0"/>
    <w:link w:val="7"/>
    <w:semiHidden/>
    <w:rsid w:val="00610F5D"/>
    <w:rPr>
      <w:rFonts w:asciiTheme="majorHAnsi" w:eastAsiaTheme="majorEastAsia" w:hAnsiTheme="majorHAnsi" w:cstheme="majorBidi"/>
      <w:i/>
      <w:iCs/>
      <w:color w:val="1F4D78" w:themeColor="accent1" w:themeShade="7F"/>
      <w:sz w:val="22"/>
      <w:lang w:val="en-GB"/>
    </w:rPr>
  </w:style>
  <w:style w:type="character" w:customStyle="1" w:styleId="8Char">
    <w:name w:val="제목 8 Char"/>
    <w:basedOn w:val="a0"/>
    <w:link w:val="8"/>
    <w:semiHidden/>
    <w:rsid w:val="00610F5D"/>
    <w:rPr>
      <w:rFonts w:asciiTheme="majorHAnsi" w:eastAsiaTheme="majorEastAsia" w:hAnsiTheme="majorHAnsi" w:cstheme="majorBidi"/>
      <w:color w:val="272727" w:themeColor="text1" w:themeTint="D8"/>
      <w:sz w:val="21"/>
      <w:szCs w:val="21"/>
      <w:lang w:val="en-GB"/>
    </w:rPr>
  </w:style>
  <w:style w:type="character" w:customStyle="1" w:styleId="9Char">
    <w:name w:val="제목 9 Char"/>
    <w:basedOn w:val="a0"/>
    <w:link w:val="9"/>
    <w:semiHidden/>
    <w:rsid w:val="00610F5D"/>
    <w:rPr>
      <w:rFonts w:asciiTheme="majorHAnsi" w:eastAsiaTheme="majorEastAsia" w:hAnsiTheme="majorHAnsi" w:cstheme="majorBidi"/>
      <w:i/>
      <w:iCs/>
      <w:color w:val="272727" w:themeColor="text1" w:themeTint="D8"/>
      <w:sz w:val="21"/>
      <w:szCs w:val="21"/>
      <w:lang w:val="en-GB"/>
    </w:rPr>
  </w:style>
  <w:style w:type="paragraph" w:customStyle="1" w:styleId="SP3278539">
    <w:name w:val="SP.3.278539"/>
    <w:basedOn w:val="a"/>
    <w:next w:val="a"/>
    <w:uiPriority w:val="99"/>
    <w:rsid w:val="00973F5C"/>
    <w:pPr>
      <w:widowControl w:val="0"/>
      <w:autoSpaceDE w:val="0"/>
      <w:autoSpaceDN w:val="0"/>
      <w:adjustRightInd w:val="0"/>
    </w:pPr>
    <w:rPr>
      <w:rFonts w:eastAsia="맑은 고딕"/>
      <w:sz w:val="24"/>
      <w:szCs w:val="24"/>
      <w:lang w:val="en-US" w:eastAsia="ko-KR"/>
    </w:rPr>
  </w:style>
  <w:style w:type="paragraph" w:styleId="af2">
    <w:name w:val="Revision"/>
    <w:hidden/>
    <w:uiPriority w:val="99"/>
    <w:semiHidden/>
    <w:rsid w:val="00233F21"/>
    <w:rPr>
      <w:sz w:val="22"/>
      <w:lang w:val="en-GB"/>
    </w:rPr>
  </w:style>
  <w:style w:type="paragraph" w:customStyle="1" w:styleId="SP11131117">
    <w:name w:val="SP.11.131117"/>
    <w:basedOn w:val="a"/>
    <w:next w:val="a"/>
    <w:uiPriority w:val="99"/>
    <w:rsid w:val="00457F13"/>
    <w:pPr>
      <w:widowControl w:val="0"/>
      <w:autoSpaceDE w:val="0"/>
      <w:autoSpaceDN w:val="0"/>
      <w:adjustRightInd w:val="0"/>
    </w:pPr>
    <w:rPr>
      <w:sz w:val="24"/>
      <w:szCs w:val="24"/>
      <w:lang w:val="en-US"/>
    </w:rPr>
  </w:style>
  <w:style w:type="paragraph" w:customStyle="1" w:styleId="SP11131159">
    <w:name w:val="SP.11.131159"/>
    <w:basedOn w:val="a"/>
    <w:next w:val="a"/>
    <w:uiPriority w:val="99"/>
    <w:rsid w:val="00457F13"/>
    <w:pPr>
      <w:widowControl w:val="0"/>
      <w:autoSpaceDE w:val="0"/>
      <w:autoSpaceDN w:val="0"/>
      <w:adjustRightInd w:val="0"/>
    </w:pPr>
    <w:rPr>
      <w:sz w:val="24"/>
      <w:szCs w:val="24"/>
      <w:lang w:val="en-US"/>
    </w:rPr>
  </w:style>
  <w:style w:type="paragraph" w:customStyle="1" w:styleId="SP11131137">
    <w:name w:val="SP.11.131137"/>
    <w:basedOn w:val="a"/>
    <w:next w:val="a"/>
    <w:uiPriority w:val="99"/>
    <w:rsid w:val="00457F13"/>
    <w:pPr>
      <w:widowControl w:val="0"/>
      <w:autoSpaceDE w:val="0"/>
      <w:autoSpaceDN w:val="0"/>
      <w:adjustRightInd w:val="0"/>
    </w:pPr>
    <w:rPr>
      <w:sz w:val="24"/>
      <w:szCs w:val="24"/>
      <w:lang w:val="en-US"/>
    </w:rPr>
  </w:style>
  <w:style w:type="paragraph" w:customStyle="1" w:styleId="SP11131119">
    <w:name w:val="SP.11.131119"/>
    <w:basedOn w:val="a"/>
    <w:next w:val="a"/>
    <w:uiPriority w:val="99"/>
    <w:rsid w:val="00457F13"/>
    <w:pPr>
      <w:widowControl w:val="0"/>
      <w:autoSpaceDE w:val="0"/>
      <w:autoSpaceDN w:val="0"/>
      <w:adjustRightInd w:val="0"/>
    </w:pPr>
    <w:rPr>
      <w:sz w:val="24"/>
      <w:szCs w:val="24"/>
      <w:lang w:val="en-US"/>
    </w:rPr>
  </w:style>
  <w:style w:type="character" w:customStyle="1" w:styleId="SC11323600">
    <w:name w:val="SC.11.323600"/>
    <w:uiPriority w:val="99"/>
    <w:rsid w:val="00457F13"/>
    <w:rPr>
      <w:color w:val="000000"/>
      <w:sz w:val="20"/>
      <w:szCs w:val="20"/>
    </w:rPr>
  </w:style>
  <w:style w:type="paragraph" w:customStyle="1" w:styleId="SP11131146">
    <w:name w:val="SP.11.131146"/>
    <w:basedOn w:val="a"/>
    <w:next w:val="a"/>
    <w:uiPriority w:val="99"/>
    <w:rsid w:val="00457F13"/>
    <w:pPr>
      <w:widowControl w:val="0"/>
      <w:autoSpaceDE w:val="0"/>
      <w:autoSpaceDN w:val="0"/>
      <w:adjustRightInd w:val="0"/>
    </w:pPr>
    <w:rPr>
      <w:sz w:val="24"/>
      <w:szCs w:val="24"/>
      <w:lang w:val="en-US"/>
    </w:rPr>
  </w:style>
  <w:style w:type="paragraph" w:customStyle="1" w:styleId="SP1274122">
    <w:name w:val="SP.12.74122"/>
    <w:basedOn w:val="a"/>
    <w:next w:val="a"/>
    <w:uiPriority w:val="99"/>
    <w:rsid w:val="00BF600D"/>
    <w:pPr>
      <w:widowControl w:val="0"/>
      <w:autoSpaceDE w:val="0"/>
      <w:autoSpaceDN w:val="0"/>
      <w:adjustRightInd w:val="0"/>
    </w:pPr>
    <w:rPr>
      <w:sz w:val="24"/>
      <w:szCs w:val="24"/>
      <w:lang w:val="en-US"/>
    </w:rPr>
  </w:style>
  <w:style w:type="paragraph" w:customStyle="1" w:styleId="SP1274133">
    <w:name w:val="SP.12.74133"/>
    <w:basedOn w:val="a"/>
    <w:next w:val="a"/>
    <w:uiPriority w:val="99"/>
    <w:rsid w:val="00BF600D"/>
    <w:pPr>
      <w:widowControl w:val="0"/>
      <w:autoSpaceDE w:val="0"/>
      <w:autoSpaceDN w:val="0"/>
      <w:adjustRightInd w:val="0"/>
    </w:pPr>
    <w:rPr>
      <w:sz w:val="24"/>
      <w:szCs w:val="24"/>
      <w:lang w:val="en-US"/>
    </w:rPr>
  </w:style>
  <w:style w:type="paragraph" w:customStyle="1" w:styleId="SP1273744">
    <w:name w:val="SP.12.73744"/>
    <w:basedOn w:val="a"/>
    <w:next w:val="a"/>
    <w:uiPriority w:val="99"/>
    <w:rsid w:val="00BF600D"/>
    <w:pPr>
      <w:widowControl w:val="0"/>
      <w:autoSpaceDE w:val="0"/>
      <w:autoSpaceDN w:val="0"/>
      <w:adjustRightInd w:val="0"/>
    </w:pPr>
    <w:rPr>
      <w:sz w:val="24"/>
      <w:szCs w:val="24"/>
      <w:lang w:val="en-US"/>
    </w:rPr>
  </w:style>
  <w:style w:type="paragraph" w:customStyle="1" w:styleId="SP1274089">
    <w:name w:val="SP.12.74089"/>
    <w:basedOn w:val="a"/>
    <w:next w:val="a"/>
    <w:uiPriority w:val="99"/>
    <w:rsid w:val="00BF600D"/>
    <w:pPr>
      <w:widowControl w:val="0"/>
      <w:autoSpaceDE w:val="0"/>
      <w:autoSpaceDN w:val="0"/>
      <w:adjustRightInd w:val="0"/>
    </w:pPr>
    <w:rPr>
      <w:sz w:val="24"/>
      <w:szCs w:val="24"/>
      <w:lang w:val="en-US"/>
    </w:rPr>
  </w:style>
  <w:style w:type="character" w:customStyle="1" w:styleId="SC12323589">
    <w:name w:val="SC.12.323589"/>
    <w:uiPriority w:val="99"/>
    <w:rsid w:val="00BF600D"/>
    <w:rPr>
      <w:color w:val="000000"/>
      <w:sz w:val="20"/>
      <w:szCs w:val="20"/>
    </w:rPr>
  </w:style>
  <w:style w:type="paragraph" w:customStyle="1" w:styleId="SP1274107">
    <w:name w:val="SP.12.74107"/>
    <w:basedOn w:val="a"/>
    <w:next w:val="a"/>
    <w:uiPriority w:val="99"/>
    <w:rsid w:val="00BF600D"/>
    <w:pPr>
      <w:widowControl w:val="0"/>
      <w:autoSpaceDE w:val="0"/>
      <w:autoSpaceDN w:val="0"/>
      <w:adjustRightInd w:val="0"/>
    </w:pPr>
    <w:rPr>
      <w:sz w:val="24"/>
      <w:szCs w:val="24"/>
      <w:lang w:val="en-US"/>
    </w:rPr>
  </w:style>
  <w:style w:type="character" w:customStyle="1" w:styleId="fontstyle01">
    <w:name w:val="fontstyle01"/>
    <w:basedOn w:val="a0"/>
    <w:rsid w:val="0039032E"/>
    <w:rPr>
      <w:rFonts w:ascii="TimesNewRomanPSMT" w:eastAsia="TimesNewRomanPSMT" w:hint="eastAsia"/>
      <w:b w:val="0"/>
      <w:bCs w:val="0"/>
      <w:i w:val="0"/>
      <w:iCs w:val="0"/>
      <w:color w:val="000000"/>
      <w:sz w:val="20"/>
      <w:szCs w:val="20"/>
    </w:rPr>
  </w:style>
  <w:style w:type="paragraph" w:customStyle="1" w:styleId="H5">
    <w:name w:val="H5"/>
    <w:aliases w:val="1.1.1.1.11"/>
    <w:basedOn w:val="a"/>
    <w:uiPriority w:val="99"/>
    <w:rsid w:val="00440754"/>
    <w:pPr>
      <w:keepNext/>
      <w:autoSpaceDE w:val="0"/>
      <w:autoSpaceDN w:val="0"/>
      <w:spacing w:before="240" w:after="240" w:line="240" w:lineRule="atLeast"/>
    </w:pPr>
    <w:rPr>
      <w:rFonts w:ascii="Arial" w:eastAsia="굴림" w:hAnsi="Arial" w:cs="Arial"/>
      <w:b/>
      <w:bCs/>
      <w:color w:val="000000"/>
      <w:sz w:val="20"/>
      <w:lang w:val="en-US" w:eastAsia="ko-KR"/>
    </w:rPr>
  </w:style>
  <w:style w:type="paragraph" w:customStyle="1" w:styleId="H4">
    <w:name w:val="H4"/>
    <w:aliases w:val="1.1.1.1"/>
    <w:basedOn w:val="a"/>
    <w:uiPriority w:val="99"/>
    <w:rsid w:val="00440754"/>
    <w:pPr>
      <w:keepNext/>
      <w:autoSpaceDE w:val="0"/>
      <w:autoSpaceDN w:val="0"/>
      <w:spacing w:before="240" w:after="240" w:line="240" w:lineRule="atLeast"/>
    </w:pPr>
    <w:rPr>
      <w:rFonts w:ascii="Arial" w:eastAsia="굴림" w:hAnsi="Arial" w:cs="Arial"/>
      <w:b/>
      <w:bCs/>
      <w:color w:val="000000"/>
      <w:sz w:val="20"/>
      <w:lang w:val="en-US" w:eastAsia="ko-KR"/>
    </w:rPr>
  </w:style>
  <w:style w:type="paragraph" w:customStyle="1" w:styleId="DL1">
    <w:name w:val="DL1"/>
    <w:aliases w:val="DashedList1,DL2"/>
    <w:basedOn w:val="a"/>
    <w:uiPriority w:val="99"/>
    <w:rsid w:val="00440754"/>
    <w:pPr>
      <w:autoSpaceDE w:val="0"/>
      <w:autoSpaceDN w:val="0"/>
      <w:spacing w:before="60" w:after="60" w:line="240" w:lineRule="atLeast"/>
      <w:ind w:left="640" w:hanging="440"/>
      <w:jc w:val="both"/>
    </w:pPr>
    <w:rPr>
      <w:rFonts w:eastAsia="굴림"/>
      <w:color w:val="000000"/>
      <w:sz w:val="20"/>
      <w:lang w:val="en-US" w:eastAsia="ko-KR"/>
    </w:rPr>
  </w:style>
  <w:style w:type="paragraph" w:customStyle="1" w:styleId="Default">
    <w:name w:val="Default"/>
    <w:rsid w:val="00AE6D42"/>
    <w:pPr>
      <w:autoSpaceDE w:val="0"/>
      <w:autoSpaceDN w:val="0"/>
      <w:adjustRightInd w:val="0"/>
    </w:pPr>
    <w:rPr>
      <w:rFonts w:eastAsia="맑은 고딕"/>
      <w:color w:val="000000"/>
      <w:sz w:val="24"/>
      <w:szCs w:val="24"/>
      <w:lang w:eastAsia="ko-KR"/>
    </w:rPr>
  </w:style>
  <w:style w:type="paragraph" w:customStyle="1" w:styleId="SP10282754">
    <w:name w:val="SP.10.282754"/>
    <w:basedOn w:val="Default"/>
    <w:next w:val="Default"/>
    <w:uiPriority w:val="99"/>
    <w:rsid w:val="00AE6D42"/>
    <w:rPr>
      <w:rFonts w:ascii="Arial" w:hAnsi="Arial" w:cs="Arial"/>
      <w:color w:val="auto"/>
    </w:rPr>
  </w:style>
  <w:style w:type="paragraph" w:customStyle="1" w:styleId="H3">
    <w:name w:val="H3"/>
    <w:aliases w:val="1.1.1"/>
    <w:next w:val="a"/>
    <w:uiPriority w:val="99"/>
    <w:rsid w:val="009619B0"/>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맑은 고딕" w:hAnsi="Arial" w:cs="Arial"/>
      <w:b/>
      <w:bCs/>
      <w:color w:val="000000"/>
      <w:w w:val="1"/>
    </w:rPr>
  </w:style>
  <w:style w:type="paragraph" w:customStyle="1" w:styleId="SP1582281">
    <w:name w:val="SP.15.82281"/>
    <w:basedOn w:val="a"/>
    <w:next w:val="a"/>
    <w:uiPriority w:val="99"/>
    <w:rsid w:val="00E87611"/>
    <w:pPr>
      <w:widowControl w:val="0"/>
      <w:autoSpaceDE w:val="0"/>
      <w:autoSpaceDN w:val="0"/>
      <w:adjustRightInd w:val="0"/>
    </w:pPr>
    <w:rPr>
      <w:rFonts w:eastAsia="맑은 고딕"/>
      <w:sz w:val="24"/>
      <w:szCs w:val="24"/>
      <w:lang w:val="en-US" w:eastAsia="ko-KR"/>
    </w:rPr>
  </w:style>
  <w:style w:type="character" w:customStyle="1" w:styleId="SC15323589">
    <w:name w:val="SC.15.323589"/>
    <w:uiPriority w:val="99"/>
    <w:rsid w:val="00E87611"/>
    <w:rPr>
      <w:color w:val="000000"/>
      <w:sz w:val="20"/>
      <w:szCs w:val="20"/>
    </w:rPr>
  </w:style>
  <w:style w:type="paragraph" w:customStyle="1" w:styleId="SP15303498">
    <w:name w:val="SP.15.303498"/>
    <w:basedOn w:val="Default"/>
    <w:next w:val="Default"/>
    <w:uiPriority w:val="99"/>
    <w:rsid w:val="008400DD"/>
    <w:pPr>
      <w:widowControl w:val="0"/>
    </w:pPr>
    <w:rPr>
      <w:rFonts w:ascii="Arial" w:eastAsia="바탕" w:hAnsi="Arial" w:cs="Arial"/>
      <w:color w:val="auto"/>
      <w:lang w:eastAsia="en-US"/>
    </w:rPr>
  </w:style>
  <w:style w:type="paragraph" w:customStyle="1" w:styleId="SP15303509">
    <w:name w:val="SP.15.303509"/>
    <w:basedOn w:val="Default"/>
    <w:next w:val="Default"/>
    <w:uiPriority w:val="99"/>
    <w:rsid w:val="008400DD"/>
    <w:pPr>
      <w:widowControl w:val="0"/>
    </w:pPr>
    <w:rPr>
      <w:rFonts w:ascii="Arial" w:eastAsia="바탕" w:hAnsi="Arial" w:cs="Arial"/>
      <w:color w:val="auto"/>
      <w:lang w:eastAsia="en-US"/>
    </w:rPr>
  </w:style>
  <w:style w:type="paragraph" w:customStyle="1" w:styleId="SP15303120">
    <w:name w:val="SP.15.303120"/>
    <w:basedOn w:val="Default"/>
    <w:next w:val="Default"/>
    <w:uiPriority w:val="99"/>
    <w:rsid w:val="008400DD"/>
    <w:pPr>
      <w:widowControl w:val="0"/>
    </w:pPr>
    <w:rPr>
      <w:rFonts w:ascii="Arial" w:eastAsia="바탕" w:hAnsi="Arial" w:cs="Arial"/>
      <w:color w:val="auto"/>
      <w:lang w:eastAsia="en-US"/>
    </w:rPr>
  </w:style>
  <w:style w:type="paragraph" w:customStyle="1" w:styleId="SP15303465">
    <w:name w:val="SP.15.303465"/>
    <w:basedOn w:val="Default"/>
    <w:next w:val="Default"/>
    <w:uiPriority w:val="99"/>
    <w:rsid w:val="008400DD"/>
    <w:pPr>
      <w:widowControl w:val="0"/>
    </w:pPr>
    <w:rPr>
      <w:rFonts w:ascii="Arial" w:eastAsia="바탕" w:hAnsi="Arial" w:cs="Arial"/>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8637">
      <w:bodyDiv w:val="1"/>
      <w:marLeft w:val="0"/>
      <w:marRight w:val="0"/>
      <w:marTop w:val="0"/>
      <w:marBottom w:val="0"/>
      <w:divBdr>
        <w:top w:val="none" w:sz="0" w:space="0" w:color="auto"/>
        <w:left w:val="none" w:sz="0" w:space="0" w:color="auto"/>
        <w:bottom w:val="none" w:sz="0" w:space="0" w:color="auto"/>
        <w:right w:val="none" w:sz="0" w:space="0" w:color="auto"/>
      </w:divBdr>
    </w:div>
    <w:div w:id="3410279">
      <w:bodyDiv w:val="1"/>
      <w:marLeft w:val="0"/>
      <w:marRight w:val="0"/>
      <w:marTop w:val="0"/>
      <w:marBottom w:val="0"/>
      <w:divBdr>
        <w:top w:val="none" w:sz="0" w:space="0" w:color="auto"/>
        <w:left w:val="none" w:sz="0" w:space="0" w:color="auto"/>
        <w:bottom w:val="none" w:sz="0" w:space="0" w:color="auto"/>
        <w:right w:val="none" w:sz="0" w:space="0" w:color="auto"/>
      </w:divBdr>
    </w:div>
    <w:div w:id="4525680">
      <w:bodyDiv w:val="1"/>
      <w:marLeft w:val="0"/>
      <w:marRight w:val="0"/>
      <w:marTop w:val="0"/>
      <w:marBottom w:val="0"/>
      <w:divBdr>
        <w:top w:val="none" w:sz="0" w:space="0" w:color="auto"/>
        <w:left w:val="none" w:sz="0" w:space="0" w:color="auto"/>
        <w:bottom w:val="none" w:sz="0" w:space="0" w:color="auto"/>
        <w:right w:val="none" w:sz="0" w:space="0" w:color="auto"/>
      </w:divBdr>
    </w:div>
    <w:div w:id="4674012">
      <w:bodyDiv w:val="1"/>
      <w:marLeft w:val="0"/>
      <w:marRight w:val="0"/>
      <w:marTop w:val="0"/>
      <w:marBottom w:val="0"/>
      <w:divBdr>
        <w:top w:val="none" w:sz="0" w:space="0" w:color="auto"/>
        <w:left w:val="none" w:sz="0" w:space="0" w:color="auto"/>
        <w:bottom w:val="none" w:sz="0" w:space="0" w:color="auto"/>
        <w:right w:val="none" w:sz="0" w:space="0" w:color="auto"/>
      </w:divBdr>
    </w:div>
    <w:div w:id="7340909">
      <w:bodyDiv w:val="1"/>
      <w:marLeft w:val="0"/>
      <w:marRight w:val="0"/>
      <w:marTop w:val="0"/>
      <w:marBottom w:val="0"/>
      <w:divBdr>
        <w:top w:val="none" w:sz="0" w:space="0" w:color="auto"/>
        <w:left w:val="none" w:sz="0" w:space="0" w:color="auto"/>
        <w:bottom w:val="none" w:sz="0" w:space="0" w:color="auto"/>
        <w:right w:val="none" w:sz="0" w:space="0" w:color="auto"/>
      </w:divBdr>
    </w:div>
    <w:div w:id="8260719">
      <w:bodyDiv w:val="1"/>
      <w:marLeft w:val="0"/>
      <w:marRight w:val="0"/>
      <w:marTop w:val="0"/>
      <w:marBottom w:val="0"/>
      <w:divBdr>
        <w:top w:val="none" w:sz="0" w:space="0" w:color="auto"/>
        <w:left w:val="none" w:sz="0" w:space="0" w:color="auto"/>
        <w:bottom w:val="none" w:sz="0" w:space="0" w:color="auto"/>
        <w:right w:val="none" w:sz="0" w:space="0" w:color="auto"/>
      </w:divBdr>
    </w:div>
    <w:div w:id="9259608">
      <w:bodyDiv w:val="1"/>
      <w:marLeft w:val="0"/>
      <w:marRight w:val="0"/>
      <w:marTop w:val="0"/>
      <w:marBottom w:val="0"/>
      <w:divBdr>
        <w:top w:val="none" w:sz="0" w:space="0" w:color="auto"/>
        <w:left w:val="none" w:sz="0" w:space="0" w:color="auto"/>
        <w:bottom w:val="none" w:sz="0" w:space="0" w:color="auto"/>
        <w:right w:val="none" w:sz="0" w:space="0" w:color="auto"/>
      </w:divBdr>
    </w:div>
    <w:div w:id="9449776">
      <w:bodyDiv w:val="1"/>
      <w:marLeft w:val="0"/>
      <w:marRight w:val="0"/>
      <w:marTop w:val="0"/>
      <w:marBottom w:val="0"/>
      <w:divBdr>
        <w:top w:val="none" w:sz="0" w:space="0" w:color="auto"/>
        <w:left w:val="none" w:sz="0" w:space="0" w:color="auto"/>
        <w:bottom w:val="none" w:sz="0" w:space="0" w:color="auto"/>
        <w:right w:val="none" w:sz="0" w:space="0" w:color="auto"/>
      </w:divBdr>
    </w:div>
    <w:div w:id="10225899">
      <w:bodyDiv w:val="1"/>
      <w:marLeft w:val="0"/>
      <w:marRight w:val="0"/>
      <w:marTop w:val="0"/>
      <w:marBottom w:val="0"/>
      <w:divBdr>
        <w:top w:val="none" w:sz="0" w:space="0" w:color="auto"/>
        <w:left w:val="none" w:sz="0" w:space="0" w:color="auto"/>
        <w:bottom w:val="none" w:sz="0" w:space="0" w:color="auto"/>
        <w:right w:val="none" w:sz="0" w:space="0" w:color="auto"/>
      </w:divBdr>
    </w:div>
    <w:div w:id="10691114">
      <w:bodyDiv w:val="1"/>
      <w:marLeft w:val="0"/>
      <w:marRight w:val="0"/>
      <w:marTop w:val="0"/>
      <w:marBottom w:val="0"/>
      <w:divBdr>
        <w:top w:val="none" w:sz="0" w:space="0" w:color="auto"/>
        <w:left w:val="none" w:sz="0" w:space="0" w:color="auto"/>
        <w:bottom w:val="none" w:sz="0" w:space="0" w:color="auto"/>
        <w:right w:val="none" w:sz="0" w:space="0" w:color="auto"/>
      </w:divBdr>
    </w:div>
    <w:div w:id="11422878">
      <w:bodyDiv w:val="1"/>
      <w:marLeft w:val="0"/>
      <w:marRight w:val="0"/>
      <w:marTop w:val="0"/>
      <w:marBottom w:val="0"/>
      <w:divBdr>
        <w:top w:val="none" w:sz="0" w:space="0" w:color="auto"/>
        <w:left w:val="none" w:sz="0" w:space="0" w:color="auto"/>
        <w:bottom w:val="none" w:sz="0" w:space="0" w:color="auto"/>
        <w:right w:val="none" w:sz="0" w:space="0" w:color="auto"/>
      </w:divBdr>
    </w:div>
    <w:div w:id="15543795">
      <w:bodyDiv w:val="1"/>
      <w:marLeft w:val="0"/>
      <w:marRight w:val="0"/>
      <w:marTop w:val="0"/>
      <w:marBottom w:val="0"/>
      <w:divBdr>
        <w:top w:val="none" w:sz="0" w:space="0" w:color="auto"/>
        <w:left w:val="none" w:sz="0" w:space="0" w:color="auto"/>
        <w:bottom w:val="none" w:sz="0" w:space="0" w:color="auto"/>
        <w:right w:val="none" w:sz="0" w:space="0" w:color="auto"/>
      </w:divBdr>
    </w:div>
    <w:div w:id="16808107">
      <w:bodyDiv w:val="1"/>
      <w:marLeft w:val="0"/>
      <w:marRight w:val="0"/>
      <w:marTop w:val="0"/>
      <w:marBottom w:val="0"/>
      <w:divBdr>
        <w:top w:val="none" w:sz="0" w:space="0" w:color="auto"/>
        <w:left w:val="none" w:sz="0" w:space="0" w:color="auto"/>
        <w:bottom w:val="none" w:sz="0" w:space="0" w:color="auto"/>
        <w:right w:val="none" w:sz="0" w:space="0" w:color="auto"/>
      </w:divBdr>
    </w:div>
    <w:div w:id="17977191">
      <w:bodyDiv w:val="1"/>
      <w:marLeft w:val="0"/>
      <w:marRight w:val="0"/>
      <w:marTop w:val="0"/>
      <w:marBottom w:val="0"/>
      <w:divBdr>
        <w:top w:val="none" w:sz="0" w:space="0" w:color="auto"/>
        <w:left w:val="none" w:sz="0" w:space="0" w:color="auto"/>
        <w:bottom w:val="none" w:sz="0" w:space="0" w:color="auto"/>
        <w:right w:val="none" w:sz="0" w:space="0" w:color="auto"/>
      </w:divBdr>
    </w:div>
    <w:div w:id="20473479">
      <w:bodyDiv w:val="1"/>
      <w:marLeft w:val="0"/>
      <w:marRight w:val="0"/>
      <w:marTop w:val="0"/>
      <w:marBottom w:val="0"/>
      <w:divBdr>
        <w:top w:val="none" w:sz="0" w:space="0" w:color="auto"/>
        <w:left w:val="none" w:sz="0" w:space="0" w:color="auto"/>
        <w:bottom w:val="none" w:sz="0" w:space="0" w:color="auto"/>
        <w:right w:val="none" w:sz="0" w:space="0" w:color="auto"/>
      </w:divBdr>
    </w:div>
    <w:div w:id="21051348">
      <w:bodyDiv w:val="1"/>
      <w:marLeft w:val="0"/>
      <w:marRight w:val="0"/>
      <w:marTop w:val="0"/>
      <w:marBottom w:val="0"/>
      <w:divBdr>
        <w:top w:val="none" w:sz="0" w:space="0" w:color="auto"/>
        <w:left w:val="none" w:sz="0" w:space="0" w:color="auto"/>
        <w:bottom w:val="none" w:sz="0" w:space="0" w:color="auto"/>
        <w:right w:val="none" w:sz="0" w:space="0" w:color="auto"/>
      </w:divBdr>
    </w:div>
    <w:div w:id="21056860">
      <w:bodyDiv w:val="1"/>
      <w:marLeft w:val="0"/>
      <w:marRight w:val="0"/>
      <w:marTop w:val="0"/>
      <w:marBottom w:val="0"/>
      <w:divBdr>
        <w:top w:val="none" w:sz="0" w:space="0" w:color="auto"/>
        <w:left w:val="none" w:sz="0" w:space="0" w:color="auto"/>
        <w:bottom w:val="none" w:sz="0" w:space="0" w:color="auto"/>
        <w:right w:val="none" w:sz="0" w:space="0" w:color="auto"/>
      </w:divBdr>
    </w:div>
    <w:div w:id="21371017">
      <w:bodyDiv w:val="1"/>
      <w:marLeft w:val="0"/>
      <w:marRight w:val="0"/>
      <w:marTop w:val="0"/>
      <w:marBottom w:val="0"/>
      <w:divBdr>
        <w:top w:val="none" w:sz="0" w:space="0" w:color="auto"/>
        <w:left w:val="none" w:sz="0" w:space="0" w:color="auto"/>
        <w:bottom w:val="none" w:sz="0" w:space="0" w:color="auto"/>
        <w:right w:val="none" w:sz="0" w:space="0" w:color="auto"/>
      </w:divBdr>
    </w:div>
    <w:div w:id="21631387">
      <w:bodyDiv w:val="1"/>
      <w:marLeft w:val="0"/>
      <w:marRight w:val="0"/>
      <w:marTop w:val="0"/>
      <w:marBottom w:val="0"/>
      <w:divBdr>
        <w:top w:val="none" w:sz="0" w:space="0" w:color="auto"/>
        <w:left w:val="none" w:sz="0" w:space="0" w:color="auto"/>
        <w:bottom w:val="none" w:sz="0" w:space="0" w:color="auto"/>
        <w:right w:val="none" w:sz="0" w:space="0" w:color="auto"/>
      </w:divBdr>
    </w:div>
    <w:div w:id="26685870">
      <w:bodyDiv w:val="1"/>
      <w:marLeft w:val="0"/>
      <w:marRight w:val="0"/>
      <w:marTop w:val="0"/>
      <w:marBottom w:val="0"/>
      <w:divBdr>
        <w:top w:val="none" w:sz="0" w:space="0" w:color="auto"/>
        <w:left w:val="none" w:sz="0" w:space="0" w:color="auto"/>
        <w:bottom w:val="none" w:sz="0" w:space="0" w:color="auto"/>
        <w:right w:val="none" w:sz="0" w:space="0" w:color="auto"/>
      </w:divBdr>
    </w:div>
    <w:div w:id="27067783">
      <w:bodyDiv w:val="1"/>
      <w:marLeft w:val="0"/>
      <w:marRight w:val="0"/>
      <w:marTop w:val="0"/>
      <w:marBottom w:val="0"/>
      <w:divBdr>
        <w:top w:val="none" w:sz="0" w:space="0" w:color="auto"/>
        <w:left w:val="none" w:sz="0" w:space="0" w:color="auto"/>
        <w:bottom w:val="none" w:sz="0" w:space="0" w:color="auto"/>
        <w:right w:val="none" w:sz="0" w:space="0" w:color="auto"/>
      </w:divBdr>
    </w:div>
    <w:div w:id="27222884">
      <w:bodyDiv w:val="1"/>
      <w:marLeft w:val="0"/>
      <w:marRight w:val="0"/>
      <w:marTop w:val="0"/>
      <w:marBottom w:val="0"/>
      <w:divBdr>
        <w:top w:val="none" w:sz="0" w:space="0" w:color="auto"/>
        <w:left w:val="none" w:sz="0" w:space="0" w:color="auto"/>
        <w:bottom w:val="none" w:sz="0" w:space="0" w:color="auto"/>
        <w:right w:val="none" w:sz="0" w:space="0" w:color="auto"/>
      </w:divBdr>
    </w:div>
    <w:div w:id="28647041">
      <w:bodyDiv w:val="1"/>
      <w:marLeft w:val="0"/>
      <w:marRight w:val="0"/>
      <w:marTop w:val="0"/>
      <w:marBottom w:val="0"/>
      <w:divBdr>
        <w:top w:val="none" w:sz="0" w:space="0" w:color="auto"/>
        <w:left w:val="none" w:sz="0" w:space="0" w:color="auto"/>
        <w:bottom w:val="none" w:sz="0" w:space="0" w:color="auto"/>
        <w:right w:val="none" w:sz="0" w:space="0" w:color="auto"/>
      </w:divBdr>
    </w:div>
    <w:div w:id="29117185">
      <w:bodyDiv w:val="1"/>
      <w:marLeft w:val="0"/>
      <w:marRight w:val="0"/>
      <w:marTop w:val="0"/>
      <w:marBottom w:val="0"/>
      <w:divBdr>
        <w:top w:val="none" w:sz="0" w:space="0" w:color="auto"/>
        <w:left w:val="none" w:sz="0" w:space="0" w:color="auto"/>
        <w:bottom w:val="none" w:sz="0" w:space="0" w:color="auto"/>
        <w:right w:val="none" w:sz="0" w:space="0" w:color="auto"/>
      </w:divBdr>
    </w:div>
    <w:div w:id="32657056">
      <w:bodyDiv w:val="1"/>
      <w:marLeft w:val="0"/>
      <w:marRight w:val="0"/>
      <w:marTop w:val="0"/>
      <w:marBottom w:val="0"/>
      <w:divBdr>
        <w:top w:val="none" w:sz="0" w:space="0" w:color="auto"/>
        <w:left w:val="none" w:sz="0" w:space="0" w:color="auto"/>
        <w:bottom w:val="none" w:sz="0" w:space="0" w:color="auto"/>
        <w:right w:val="none" w:sz="0" w:space="0" w:color="auto"/>
      </w:divBdr>
    </w:div>
    <w:div w:id="34548686">
      <w:bodyDiv w:val="1"/>
      <w:marLeft w:val="0"/>
      <w:marRight w:val="0"/>
      <w:marTop w:val="0"/>
      <w:marBottom w:val="0"/>
      <w:divBdr>
        <w:top w:val="none" w:sz="0" w:space="0" w:color="auto"/>
        <w:left w:val="none" w:sz="0" w:space="0" w:color="auto"/>
        <w:bottom w:val="none" w:sz="0" w:space="0" w:color="auto"/>
        <w:right w:val="none" w:sz="0" w:space="0" w:color="auto"/>
      </w:divBdr>
    </w:div>
    <w:div w:id="36592054">
      <w:bodyDiv w:val="1"/>
      <w:marLeft w:val="0"/>
      <w:marRight w:val="0"/>
      <w:marTop w:val="0"/>
      <w:marBottom w:val="0"/>
      <w:divBdr>
        <w:top w:val="none" w:sz="0" w:space="0" w:color="auto"/>
        <w:left w:val="none" w:sz="0" w:space="0" w:color="auto"/>
        <w:bottom w:val="none" w:sz="0" w:space="0" w:color="auto"/>
        <w:right w:val="none" w:sz="0" w:space="0" w:color="auto"/>
      </w:divBdr>
    </w:div>
    <w:div w:id="38557819">
      <w:bodyDiv w:val="1"/>
      <w:marLeft w:val="0"/>
      <w:marRight w:val="0"/>
      <w:marTop w:val="0"/>
      <w:marBottom w:val="0"/>
      <w:divBdr>
        <w:top w:val="none" w:sz="0" w:space="0" w:color="auto"/>
        <w:left w:val="none" w:sz="0" w:space="0" w:color="auto"/>
        <w:bottom w:val="none" w:sz="0" w:space="0" w:color="auto"/>
        <w:right w:val="none" w:sz="0" w:space="0" w:color="auto"/>
      </w:divBdr>
    </w:div>
    <w:div w:id="40788490">
      <w:bodyDiv w:val="1"/>
      <w:marLeft w:val="0"/>
      <w:marRight w:val="0"/>
      <w:marTop w:val="0"/>
      <w:marBottom w:val="0"/>
      <w:divBdr>
        <w:top w:val="none" w:sz="0" w:space="0" w:color="auto"/>
        <w:left w:val="none" w:sz="0" w:space="0" w:color="auto"/>
        <w:bottom w:val="none" w:sz="0" w:space="0" w:color="auto"/>
        <w:right w:val="none" w:sz="0" w:space="0" w:color="auto"/>
      </w:divBdr>
    </w:div>
    <w:div w:id="42140861">
      <w:bodyDiv w:val="1"/>
      <w:marLeft w:val="0"/>
      <w:marRight w:val="0"/>
      <w:marTop w:val="0"/>
      <w:marBottom w:val="0"/>
      <w:divBdr>
        <w:top w:val="none" w:sz="0" w:space="0" w:color="auto"/>
        <w:left w:val="none" w:sz="0" w:space="0" w:color="auto"/>
        <w:bottom w:val="none" w:sz="0" w:space="0" w:color="auto"/>
        <w:right w:val="none" w:sz="0" w:space="0" w:color="auto"/>
      </w:divBdr>
    </w:div>
    <w:div w:id="45952766">
      <w:bodyDiv w:val="1"/>
      <w:marLeft w:val="0"/>
      <w:marRight w:val="0"/>
      <w:marTop w:val="0"/>
      <w:marBottom w:val="0"/>
      <w:divBdr>
        <w:top w:val="none" w:sz="0" w:space="0" w:color="auto"/>
        <w:left w:val="none" w:sz="0" w:space="0" w:color="auto"/>
        <w:bottom w:val="none" w:sz="0" w:space="0" w:color="auto"/>
        <w:right w:val="none" w:sz="0" w:space="0" w:color="auto"/>
      </w:divBdr>
    </w:div>
    <w:div w:id="46420443">
      <w:bodyDiv w:val="1"/>
      <w:marLeft w:val="0"/>
      <w:marRight w:val="0"/>
      <w:marTop w:val="0"/>
      <w:marBottom w:val="0"/>
      <w:divBdr>
        <w:top w:val="none" w:sz="0" w:space="0" w:color="auto"/>
        <w:left w:val="none" w:sz="0" w:space="0" w:color="auto"/>
        <w:bottom w:val="none" w:sz="0" w:space="0" w:color="auto"/>
        <w:right w:val="none" w:sz="0" w:space="0" w:color="auto"/>
      </w:divBdr>
    </w:div>
    <w:div w:id="47651723">
      <w:bodyDiv w:val="1"/>
      <w:marLeft w:val="0"/>
      <w:marRight w:val="0"/>
      <w:marTop w:val="0"/>
      <w:marBottom w:val="0"/>
      <w:divBdr>
        <w:top w:val="none" w:sz="0" w:space="0" w:color="auto"/>
        <w:left w:val="none" w:sz="0" w:space="0" w:color="auto"/>
        <w:bottom w:val="none" w:sz="0" w:space="0" w:color="auto"/>
        <w:right w:val="none" w:sz="0" w:space="0" w:color="auto"/>
      </w:divBdr>
    </w:div>
    <w:div w:id="47657542">
      <w:bodyDiv w:val="1"/>
      <w:marLeft w:val="0"/>
      <w:marRight w:val="0"/>
      <w:marTop w:val="0"/>
      <w:marBottom w:val="0"/>
      <w:divBdr>
        <w:top w:val="none" w:sz="0" w:space="0" w:color="auto"/>
        <w:left w:val="none" w:sz="0" w:space="0" w:color="auto"/>
        <w:bottom w:val="none" w:sz="0" w:space="0" w:color="auto"/>
        <w:right w:val="none" w:sz="0" w:space="0" w:color="auto"/>
      </w:divBdr>
    </w:div>
    <w:div w:id="50539398">
      <w:bodyDiv w:val="1"/>
      <w:marLeft w:val="0"/>
      <w:marRight w:val="0"/>
      <w:marTop w:val="0"/>
      <w:marBottom w:val="0"/>
      <w:divBdr>
        <w:top w:val="none" w:sz="0" w:space="0" w:color="auto"/>
        <w:left w:val="none" w:sz="0" w:space="0" w:color="auto"/>
        <w:bottom w:val="none" w:sz="0" w:space="0" w:color="auto"/>
        <w:right w:val="none" w:sz="0" w:space="0" w:color="auto"/>
      </w:divBdr>
    </w:div>
    <w:div w:id="50545590">
      <w:bodyDiv w:val="1"/>
      <w:marLeft w:val="0"/>
      <w:marRight w:val="0"/>
      <w:marTop w:val="0"/>
      <w:marBottom w:val="0"/>
      <w:divBdr>
        <w:top w:val="none" w:sz="0" w:space="0" w:color="auto"/>
        <w:left w:val="none" w:sz="0" w:space="0" w:color="auto"/>
        <w:bottom w:val="none" w:sz="0" w:space="0" w:color="auto"/>
        <w:right w:val="none" w:sz="0" w:space="0" w:color="auto"/>
      </w:divBdr>
    </w:div>
    <w:div w:id="50815729">
      <w:bodyDiv w:val="1"/>
      <w:marLeft w:val="0"/>
      <w:marRight w:val="0"/>
      <w:marTop w:val="0"/>
      <w:marBottom w:val="0"/>
      <w:divBdr>
        <w:top w:val="none" w:sz="0" w:space="0" w:color="auto"/>
        <w:left w:val="none" w:sz="0" w:space="0" w:color="auto"/>
        <w:bottom w:val="none" w:sz="0" w:space="0" w:color="auto"/>
        <w:right w:val="none" w:sz="0" w:space="0" w:color="auto"/>
      </w:divBdr>
    </w:div>
    <w:div w:id="51009187">
      <w:bodyDiv w:val="1"/>
      <w:marLeft w:val="0"/>
      <w:marRight w:val="0"/>
      <w:marTop w:val="0"/>
      <w:marBottom w:val="0"/>
      <w:divBdr>
        <w:top w:val="none" w:sz="0" w:space="0" w:color="auto"/>
        <w:left w:val="none" w:sz="0" w:space="0" w:color="auto"/>
        <w:bottom w:val="none" w:sz="0" w:space="0" w:color="auto"/>
        <w:right w:val="none" w:sz="0" w:space="0" w:color="auto"/>
      </w:divBdr>
    </w:div>
    <w:div w:id="53090519">
      <w:bodyDiv w:val="1"/>
      <w:marLeft w:val="0"/>
      <w:marRight w:val="0"/>
      <w:marTop w:val="0"/>
      <w:marBottom w:val="0"/>
      <w:divBdr>
        <w:top w:val="none" w:sz="0" w:space="0" w:color="auto"/>
        <w:left w:val="none" w:sz="0" w:space="0" w:color="auto"/>
        <w:bottom w:val="none" w:sz="0" w:space="0" w:color="auto"/>
        <w:right w:val="none" w:sz="0" w:space="0" w:color="auto"/>
      </w:divBdr>
    </w:div>
    <w:div w:id="53623033">
      <w:bodyDiv w:val="1"/>
      <w:marLeft w:val="0"/>
      <w:marRight w:val="0"/>
      <w:marTop w:val="0"/>
      <w:marBottom w:val="0"/>
      <w:divBdr>
        <w:top w:val="none" w:sz="0" w:space="0" w:color="auto"/>
        <w:left w:val="none" w:sz="0" w:space="0" w:color="auto"/>
        <w:bottom w:val="none" w:sz="0" w:space="0" w:color="auto"/>
        <w:right w:val="none" w:sz="0" w:space="0" w:color="auto"/>
      </w:divBdr>
    </w:div>
    <w:div w:id="53745957">
      <w:bodyDiv w:val="1"/>
      <w:marLeft w:val="0"/>
      <w:marRight w:val="0"/>
      <w:marTop w:val="0"/>
      <w:marBottom w:val="0"/>
      <w:divBdr>
        <w:top w:val="none" w:sz="0" w:space="0" w:color="auto"/>
        <w:left w:val="none" w:sz="0" w:space="0" w:color="auto"/>
        <w:bottom w:val="none" w:sz="0" w:space="0" w:color="auto"/>
        <w:right w:val="none" w:sz="0" w:space="0" w:color="auto"/>
      </w:divBdr>
    </w:div>
    <w:div w:id="54935905">
      <w:bodyDiv w:val="1"/>
      <w:marLeft w:val="0"/>
      <w:marRight w:val="0"/>
      <w:marTop w:val="0"/>
      <w:marBottom w:val="0"/>
      <w:divBdr>
        <w:top w:val="none" w:sz="0" w:space="0" w:color="auto"/>
        <w:left w:val="none" w:sz="0" w:space="0" w:color="auto"/>
        <w:bottom w:val="none" w:sz="0" w:space="0" w:color="auto"/>
        <w:right w:val="none" w:sz="0" w:space="0" w:color="auto"/>
      </w:divBdr>
    </w:div>
    <w:div w:id="57436782">
      <w:bodyDiv w:val="1"/>
      <w:marLeft w:val="0"/>
      <w:marRight w:val="0"/>
      <w:marTop w:val="0"/>
      <w:marBottom w:val="0"/>
      <w:divBdr>
        <w:top w:val="none" w:sz="0" w:space="0" w:color="auto"/>
        <w:left w:val="none" w:sz="0" w:space="0" w:color="auto"/>
        <w:bottom w:val="none" w:sz="0" w:space="0" w:color="auto"/>
        <w:right w:val="none" w:sz="0" w:space="0" w:color="auto"/>
      </w:divBdr>
    </w:div>
    <w:div w:id="58134971">
      <w:bodyDiv w:val="1"/>
      <w:marLeft w:val="0"/>
      <w:marRight w:val="0"/>
      <w:marTop w:val="0"/>
      <w:marBottom w:val="0"/>
      <w:divBdr>
        <w:top w:val="none" w:sz="0" w:space="0" w:color="auto"/>
        <w:left w:val="none" w:sz="0" w:space="0" w:color="auto"/>
        <w:bottom w:val="none" w:sz="0" w:space="0" w:color="auto"/>
        <w:right w:val="none" w:sz="0" w:space="0" w:color="auto"/>
      </w:divBdr>
    </w:div>
    <w:div w:id="58990225">
      <w:bodyDiv w:val="1"/>
      <w:marLeft w:val="0"/>
      <w:marRight w:val="0"/>
      <w:marTop w:val="0"/>
      <w:marBottom w:val="0"/>
      <w:divBdr>
        <w:top w:val="none" w:sz="0" w:space="0" w:color="auto"/>
        <w:left w:val="none" w:sz="0" w:space="0" w:color="auto"/>
        <w:bottom w:val="none" w:sz="0" w:space="0" w:color="auto"/>
        <w:right w:val="none" w:sz="0" w:space="0" w:color="auto"/>
      </w:divBdr>
    </w:div>
    <w:div w:id="59181675">
      <w:bodyDiv w:val="1"/>
      <w:marLeft w:val="0"/>
      <w:marRight w:val="0"/>
      <w:marTop w:val="0"/>
      <w:marBottom w:val="0"/>
      <w:divBdr>
        <w:top w:val="none" w:sz="0" w:space="0" w:color="auto"/>
        <w:left w:val="none" w:sz="0" w:space="0" w:color="auto"/>
        <w:bottom w:val="none" w:sz="0" w:space="0" w:color="auto"/>
        <w:right w:val="none" w:sz="0" w:space="0" w:color="auto"/>
      </w:divBdr>
    </w:div>
    <w:div w:id="59597769">
      <w:bodyDiv w:val="1"/>
      <w:marLeft w:val="0"/>
      <w:marRight w:val="0"/>
      <w:marTop w:val="0"/>
      <w:marBottom w:val="0"/>
      <w:divBdr>
        <w:top w:val="none" w:sz="0" w:space="0" w:color="auto"/>
        <w:left w:val="none" w:sz="0" w:space="0" w:color="auto"/>
        <w:bottom w:val="none" w:sz="0" w:space="0" w:color="auto"/>
        <w:right w:val="none" w:sz="0" w:space="0" w:color="auto"/>
      </w:divBdr>
    </w:div>
    <w:div w:id="63798011">
      <w:bodyDiv w:val="1"/>
      <w:marLeft w:val="0"/>
      <w:marRight w:val="0"/>
      <w:marTop w:val="0"/>
      <w:marBottom w:val="0"/>
      <w:divBdr>
        <w:top w:val="none" w:sz="0" w:space="0" w:color="auto"/>
        <w:left w:val="none" w:sz="0" w:space="0" w:color="auto"/>
        <w:bottom w:val="none" w:sz="0" w:space="0" w:color="auto"/>
        <w:right w:val="none" w:sz="0" w:space="0" w:color="auto"/>
      </w:divBdr>
    </w:div>
    <w:div w:id="64382851">
      <w:bodyDiv w:val="1"/>
      <w:marLeft w:val="0"/>
      <w:marRight w:val="0"/>
      <w:marTop w:val="0"/>
      <w:marBottom w:val="0"/>
      <w:divBdr>
        <w:top w:val="none" w:sz="0" w:space="0" w:color="auto"/>
        <w:left w:val="none" w:sz="0" w:space="0" w:color="auto"/>
        <w:bottom w:val="none" w:sz="0" w:space="0" w:color="auto"/>
        <w:right w:val="none" w:sz="0" w:space="0" w:color="auto"/>
      </w:divBdr>
    </w:div>
    <w:div w:id="64571997">
      <w:bodyDiv w:val="1"/>
      <w:marLeft w:val="0"/>
      <w:marRight w:val="0"/>
      <w:marTop w:val="0"/>
      <w:marBottom w:val="0"/>
      <w:divBdr>
        <w:top w:val="none" w:sz="0" w:space="0" w:color="auto"/>
        <w:left w:val="none" w:sz="0" w:space="0" w:color="auto"/>
        <w:bottom w:val="none" w:sz="0" w:space="0" w:color="auto"/>
        <w:right w:val="none" w:sz="0" w:space="0" w:color="auto"/>
      </w:divBdr>
    </w:div>
    <w:div w:id="65760668">
      <w:bodyDiv w:val="1"/>
      <w:marLeft w:val="0"/>
      <w:marRight w:val="0"/>
      <w:marTop w:val="0"/>
      <w:marBottom w:val="0"/>
      <w:divBdr>
        <w:top w:val="none" w:sz="0" w:space="0" w:color="auto"/>
        <w:left w:val="none" w:sz="0" w:space="0" w:color="auto"/>
        <w:bottom w:val="none" w:sz="0" w:space="0" w:color="auto"/>
        <w:right w:val="none" w:sz="0" w:space="0" w:color="auto"/>
      </w:divBdr>
    </w:div>
    <w:div w:id="66419445">
      <w:bodyDiv w:val="1"/>
      <w:marLeft w:val="0"/>
      <w:marRight w:val="0"/>
      <w:marTop w:val="0"/>
      <w:marBottom w:val="0"/>
      <w:divBdr>
        <w:top w:val="none" w:sz="0" w:space="0" w:color="auto"/>
        <w:left w:val="none" w:sz="0" w:space="0" w:color="auto"/>
        <w:bottom w:val="none" w:sz="0" w:space="0" w:color="auto"/>
        <w:right w:val="none" w:sz="0" w:space="0" w:color="auto"/>
      </w:divBdr>
    </w:div>
    <w:div w:id="67961762">
      <w:bodyDiv w:val="1"/>
      <w:marLeft w:val="0"/>
      <w:marRight w:val="0"/>
      <w:marTop w:val="0"/>
      <w:marBottom w:val="0"/>
      <w:divBdr>
        <w:top w:val="none" w:sz="0" w:space="0" w:color="auto"/>
        <w:left w:val="none" w:sz="0" w:space="0" w:color="auto"/>
        <w:bottom w:val="none" w:sz="0" w:space="0" w:color="auto"/>
        <w:right w:val="none" w:sz="0" w:space="0" w:color="auto"/>
      </w:divBdr>
    </w:div>
    <w:div w:id="68235538">
      <w:bodyDiv w:val="1"/>
      <w:marLeft w:val="0"/>
      <w:marRight w:val="0"/>
      <w:marTop w:val="0"/>
      <w:marBottom w:val="0"/>
      <w:divBdr>
        <w:top w:val="none" w:sz="0" w:space="0" w:color="auto"/>
        <w:left w:val="none" w:sz="0" w:space="0" w:color="auto"/>
        <w:bottom w:val="none" w:sz="0" w:space="0" w:color="auto"/>
        <w:right w:val="none" w:sz="0" w:space="0" w:color="auto"/>
      </w:divBdr>
    </w:div>
    <w:div w:id="68382118">
      <w:bodyDiv w:val="1"/>
      <w:marLeft w:val="0"/>
      <w:marRight w:val="0"/>
      <w:marTop w:val="0"/>
      <w:marBottom w:val="0"/>
      <w:divBdr>
        <w:top w:val="none" w:sz="0" w:space="0" w:color="auto"/>
        <w:left w:val="none" w:sz="0" w:space="0" w:color="auto"/>
        <w:bottom w:val="none" w:sz="0" w:space="0" w:color="auto"/>
        <w:right w:val="none" w:sz="0" w:space="0" w:color="auto"/>
      </w:divBdr>
    </w:div>
    <w:div w:id="68617385">
      <w:bodyDiv w:val="1"/>
      <w:marLeft w:val="0"/>
      <w:marRight w:val="0"/>
      <w:marTop w:val="0"/>
      <w:marBottom w:val="0"/>
      <w:divBdr>
        <w:top w:val="none" w:sz="0" w:space="0" w:color="auto"/>
        <w:left w:val="none" w:sz="0" w:space="0" w:color="auto"/>
        <w:bottom w:val="none" w:sz="0" w:space="0" w:color="auto"/>
        <w:right w:val="none" w:sz="0" w:space="0" w:color="auto"/>
      </w:divBdr>
    </w:div>
    <w:div w:id="69275471">
      <w:bodyDiv w:val="1"/>
      <w:marLeft w:val="0"/>
      <w:marRight w:val="0"/>
      <w:marTop w:val="0"/>
      <w:marBottom w:val="0"/>
      <w:divBdr>
        <w:top w:val="none" w:sz="0" w:space="0" w:color="auto"/>
        <w:left w:val="none" w:sz="0" w:space="0" w:color="auto"/>
        <w:bottom w:val="none" w:sz="0" w:space="0" w:color="auto"/>
        <w:right w:val="none" w:sz="0" w:space="0" w:color="auto"/>
      </w:divBdr>
    </w:div>
    <w:div w:id="70277804">
      <w:bodyDiv w:val="1"/>
      <w:marLeft w:val="0"/>
      <w:marRight w:val="0"/>
      <w:marTop w:val="0"/>
      <w:marBottom w:val="0"/>
      <w:divBdr>
        <w:top w:val="none" w:sz="0" w:space="0" w:color="auto"/>
        <w:left w:val="none" w:sz="0" w:space="0" w:color="auto"/>
        <w:bottom w:val="none" w:sz="0" w:space="0" w:color="auto"/>
        <w:right w:val="none" w:sz="0" w:space="0" w:color="auto"/>
      </w:divBdr>
    </w:div>
    <w:div w:id="70394230">
      <w:bodyDiv w:val="1"/>
      <w:marLeft w:val="0"/>
      <w:marRight w:val="0"/>
      <w:marTop w:val="0"/>
      <w:marBottom w:val="0"/>
      <w:divBdr>
        <w:top w:val="none" w:sz="0" w:space="0" w:color="auto"/>
        <w:left w:val="none" w:sz="0" w:space="0" w:color="auto"/>
        <w:bottom w:val="none" w:sz="0" w:space="0" w:color="auto"/>
        <w:right w:val="none" w:sz="0" w:space="0" w:color="auto"/>
      </w:divBdr>
    </w:div>
    <w:div w:id="71050704">
      <w:bodyDiv w:val="1"/>
      <w:marLeft w:val="0"/>
      <w:marRight w:val="0"/>
      <w:marTop w:val="0"/>
      <w:marBottom w:val="0"/>
      <w:divBdr>
        <w:top w:val="none" w:sz="0" w:space="0" w:color="auto"/>
        <w:left w:val="none" w:sz="0" w:space="0" w:color="auto"/>
        <w:bottom w:val="none" w:sz="0" w:space="0" w:color="auto"/>
        <w:right w:val="none" w:sz="0" w:space="0" w:color="auto"/>
      </w:divBdr>
    </w:div>
    <w:div w:id="74936164">
      <w:bodyDiv w:val="1"/>
      <w:marLeft w:val="0"/>
      <w:marRight w:val="0"/>
      <w:marTop w:val="0"/>
      <w:marBottom w:val="0"/>
      <w:divBdr>
        <w:top w:val="none" w:sz="0" w:space="0" w:color="auto"/>
        <w:left w:val="none" w:sz="0" w:space="0" w:color="auto"/>
        <w:bottom w:val="none" w:sz="0" w:space="0" w:color="auto"/>
        <w:right w:val="none" w:sz="0" w:space="0" w:color="auto"/>
      </w:divBdr>
    </w:div>
    <w:div w:id="74978001">
      <w:bodyDiv w:val="1"/>
      <w:marLeft w:val="0"/>
      <w:marRight w:val="0"/>
      <w:marTop w:val="0"/>
      <w:marBottom w:val="0"/>
      <w:divBdr>
        <w:top w:val="none" w:sz="0" w:space="0" w:color="auto"/>
        <w:left w:val="none" w:sz="0" w:space="0" w:color="auto"/>
        <w:bottom w:val="none" w:sz="0" w:space="0" w:color="auto"/>
        <w:right w:val="none" w:sz="0" w:space="0" w:color="auto"/>
      </w:divBdr>
    </w:div>
    <w:div w:id="74981622">
      <w:bodyDiv w:val="1"/>
      <w:marLeft w:val="0"/>
      <w:marRight w:val="0"/>
      <w:marTop w:val="0"/>
      <w:marBottom w:val="0"/>
      <w:divBdr>
        <w:top w:val="none" w:sz="0" w:space="0" w:color="auto"/>
        <w:left w:val="none" w:sz="0" w:space="0" w:color="auto"/>
        <w:bottom w:val="none" w:sz="0" w:space="0" w:color="auto"/>
        <w:right w:val="none" w:sz="0" w:space="0" w:color="auto"/>
      </w:divBdr>
    </w:div>
    <w:div w:id="75639747">
      <w:bodyDiv w:val="1"/>
      <w:marLeft w:val="0"/>
      <w:marRight w:val="0"/>
      <w:marTop w:val="0"/>
      <w:marBottom w:val="0"/>
      <w:divBdr>
        <w:top w:val="none" w:sz="0" w:space="0" w:color="auto"/>
        <w:left w:val="none" w:sz="0" w:space="0" w:color="auto"/>
        <w:bottom w:val="none" w:sz="0" w:space="0" w:color="auto"/>
        <w:right w:val="none" w:sz="0" w:space="0" w:color="auto"/>
      </w:divBdr>
    </w:div>
    <w:div w:id="76173444">
      <w:bodyDiv w:val="1"/>
      <w:marLeft w:val="0"/>
      <w:marRight w:val="0"/>
      <w:marTop w:val="0"/>
      <w:marBottom w:val="0"/>
      <w:divBdr>
        <w:top w:val="none" w:sz="0" w:space="0" w:color="auto"/>
        <w:left w:val="none" w:sz="0" w:space="0" w:color="auto"/>
        <w:bottom w:val="none" w:sz="0" w:space="0" w:color="auto"/>
        <w:right w:val="none" w:sz="0" w:space="0" w:color="auto"/>
      </w:divBdr>
    </w:div>
    <w:div w:id="76830167">
      <w:bodyDiv w:val="1"/>
      <w:marLeft w:val="0"/>
      <w:marRight w:val="0"/>
      <w:marTop w:val="0"/>
      <w:marBottom w:val="0"/>
      <w:divBdr>
        <w:top w:val="none" w:sz="0" w:space="0" w:color="auto"/>
        <w:left w:val="none" w:sz="0" w:space="0" w:color="auto"/>
        <w:bottom w:val="none" w:sz="0" w:space="0" w:color="auto"/>
        <w:right w:val="none" w:sz="0" w:space="0" w:color="auto"/>
      </w:divBdr>
    </w:div>
    <w:div w:id="77748407">
      <w:bodyDiv w:val="1"/>
      <w:marLeft w:val="0"/>
      <w:marRight w:val="0"/>
      <w:marTop w:val="0"/>
      <w:marBottom w:val="0"/>
      <w:divBdr>
        <w:top w:val="none" w:sz="0" w:space="0" w:color="auto"/>
        <w:left w:val="none" w:sz="0" w:space="0" w:color="auto"/>
        <w:bottom w:val="none" w:sz="0" w:space="0" w:color="auto"/>
        <w:right w:val="none" w:sz="0" w:space="0" w:color="auto"/>
      </w:divBdr>
    </w:div>
    <w:div w:id="77750523">
      <w:bodyDiv w:val="1"/>
      <w:marLeft w:val="0"/>
      <w:marRight w:val="0"/>
      <w:marTop w:val="0"/>
      <w:marBottom w:val="0"/>
      <w:divBdr>
        <w:top w:val="none" w:sz="0" w:space="0" w:color="auto"/>
        <w:left w:val="none" w:sz="0" w:space="0" w:color="auto"/>
        <w:bottom w:val="none" w:sz="0" w:space="0" w:color="auto"/>
        <w:right w:val="none" w:sz="0" w:space="0" w:color="auto"/>
      </w:divBdr>
    </w:div>
    <w:div w:id="81032785">
      <w:bodyDiv w:val="1"/>
      <w:marLeft w:val="0"/>
      <w:marRight w:val="0"/>
      <w:marTop w:val="0"/>
      <w:marBottom w:val="0"/>
      <w:divBdr>
        <w:top w:val="none" w:sz="0" w:space="0" w:color="auto"/>
        <w:left w:val="none" w:sz="0" w:space="0" w:color="auto"/>
        <w:bottom w:val="none" w:sz="0" w:space="0" w:color="auto"/>
        <w:right w:val="none" w:sz="0" w:space="0" w:color="auto"/>
      </w:divBdr>
    </w:div>
    <w:div w:id="81875426">
      <w:bodyDiv w:val="1"/>
      <w:marLeft w:val="0"/>
      <w:marRight w:val="0"/>
      <w:marTop w:val="0"/>
      <w:marBottom w:val="0"/>
      <w:divBdr>
        <w:top w:val="none" w:sz="0" w:space="0" w:color="auto"/>
        <w:left w:val="none" w:sz="0" w:space="0" w:color="auto"/>
        <w:bottom w:val="none" w:sz="0" w:space="0" w:color="auto"/>
        <w:right w:val="none" w:sz="0" w:space="0" w:color="auto"/>
      </w:divBdr>
    </w:div>
    <w:div w:id="82456914">
      <w:bodyDiv w:val="1"/>
      <w:marLeft w:val="0"/>
      <w:marRight w:val="0"/>
      <w:marTop w:val="0"/>
      <w:marBottom w:val="0"/>
      <w:divBdr>
        <w:top w:val="none" w:sz="0" w:space="0" w:color="auto"/>
        <w:left w:val="none" w:sz="0" w:space="0" w:color="auto"/>
        <w:bottom w:val="none" w:sz="0" w:space="0" w:color="auto"/>
        <w:right w:val="none" w:sz="0" w:space="0" w:color="auto"/>
      </w:divBdr>
    </w:div>
    <w:div w:id="83692864">
      <w:bodyDiv w:val="1"/>
      <w:marLeft w:val="0"/>
      <w:marRight w:val="0"/>
      <w:marTop w:val="0"/>
      <w:marBottom w:val="0"/>
      <w:divBdr>
        <w:top w:val="none" w:sz="0" w:space="0" w:color="auto"/>
        <w:left w:val="none" w:sz="0" w:space="0" w:color="auto"/>
        <w:bottom w:val="none" w:sz="0" w:space="0" w:color="auto"/>
        <w:right w:val="none" w:sz="0" w:space="0" w:color="auto"/>
      </w:divBdr>
    </w:div>
    <w:div w:id="85612624">
      <w:bodyDiv w:val="1"/>
      <w:marLeft w:val="0"/>
      <w:marRight w:val="0"/>
      <w:marTop w:val="0"/>
      <w:marBottom w:val="0"/>
      <w:divBdr>
        <w:top w:val="none" w:sz="0" w:space="0" w:color="auto"/>
        <w:left w:val="none" w:sz="0" w:space="0" w:color="auto"/>
        <w:bottom w:val="none" w:sz="0" w:space="0" w:color="auto"/>
        <w:right w:val="none" w:sz="0" w:space="0" w:color="auto"/>
      </w:divBdr>
    </w:div>
    <w:div w:id="86535295">
      <w:bodyDiv w:val="1"/>
      <w:marLeft w:val="0"/>
      <w:marRight w:val="0"/>
      <w:marTop w:val="0"/>
      <w:marBottom w:val="0"/>
      <w:divBdr>
        <w:top w:val="none" w:sz="0" w:space="0" w:color="auto"/>
        <w:left w:val="none" w:sz="0" w:space="0" w:color="auto"/>
        <w:bottom w:val="none" w:sz="0" w:space="0" w:color="auto"/>
        <w:right w:val="none" w:sz="0" w:space="0" w:color="auto"/>
      </w:divBdr>
    </w:div>
    <w:div w:id="87971427">
      <w:bodyDiv w:val="1"/>
      <w:marLeft w:val="0"/>
      <w:marRight w:val="0"/>
      <w:marTop w:val="0"/>
      <w:marBottom w:val="0"/>
      <w:divBdr>
        <w:top w:val="none" w:sz="0" w:space="0" w:color="auto"/>
        <w:left w:val="none" w:sz="0" w:space="0" w:color="auto"/>
        <w:bottom w:val="none" w:sz="0" w:space="0" w:color="auto"/>
        <w:right w:val="none" w:sz="0" w:space="0" w:color="auto"/>
      </w:divBdr>
    </w:div>
    <w:div w:id="90588506">
      <w:bodyDiv w:val="1"/>
      <w:marLeft w:val="0"/>
      <w:marRight w:val="0"/>
      <w:marTop w:val="0"/>
      <w:marBottom w:val="0"/>
      <w:divBdr>
        <w:top w:val="none" w:sz="0" w:space="0" w:color="auto"/>
        <w:left w:val="none" w:sz="0" w:space="0" w:color="auto"/>
        <w:bottom w:val="none" w:sz="0" w:space="0" w:color="auto"/>
        <w:right w:val="none" w:sz="0" w:space="0" w:color="auto"/>
      </w:divBdr>
    </w:div>
    <w:div w:id="91362204">
      <w:bodyDiv w:val="1"/>
      <w:marLeft w:val="0"/>
      <w:marRight w:val="0"/>
      <w:marTop w:val="0"/>
      <w:marBottom w:val="0"/>
      <w:divBdr>
        <w:top w:val="none" w:sz="0" w:space="0" w:color="auto"/>
        <w:left w:val="none" w:sz="0" w:space="0" w:color="auto"/>
        <w:bottom w:val="none" w:sz="0" w:space="0" w:color="auto"/>
        <w:right w:val="none" w:sz="0" w:space="0" w:color="auto"/>
      </w:divBdr>
    </w:div>
    <w:div w:id="92437220">
      <w:bodyDiv w:val="1"/>
      <w:marLeft w:val="0"/>
      <w:marRight w:val="0"/>
      <w:marTop w:val="0"/>
      <w:marBottom w:val="0"/>
      <w:divBdr>
        <w:top w:val="none" w:sz="0" w:space="0" w:color="auto"/>
        <w:left w:val="none" w:sz="0" w:space="0" w:color="auto"/>
        <w:bottom w:val="none" w:sz="0" w:space="0" w:color="auto"/>
        <w:right w:val="none" w:sz="0" w:space="0" w:color="auto"/>
      </w:divBdr>
    </w:div>
    <w:div w:id="97411375">
      <w:bodyDiv w:val="1"/>
      <w:marLeft w:val="0"/>
      <w:marRight w:val="0"/>
      <w:marTop w:val="0"/>
      <w:marBottom w:val="0"/>
      <w:divBdr>
        <w:top w:val="none" w:sz="0" w:space="0" w:color="auto"/>
        <w:left w:val="none" w:sz="0" w:space="0" w:color="auto"/>
        <w:bottom w:val="none" w:sz="0" w:space="0" w:color="auto"/>
        <w:right w:val="none" w:sz="0" w:space="0" w:color="auto"/>
      </w:divBdr>
    </w:div>
    <w:div w:id="98380296">
      <w:bodyDiv w:val="1"/>
      <w:marLeft w:val="0"/>
      <w:marRight w:val="0"/>
      <w:marTop w:val="0"/>
      <w:marBottom w:val="0"/>
      <w:divBdr>
        <w:top w:val="none" w:sz="0" w:space="0" w:color="auto"/>
        <w:left w:val="none" w:sz="0" w:space="0" w:color="auto"/>
        <w:bottom w:val="none" w:sz="0" w:space="0" w:color="auto"/>
        <w:right w:val="none" w:sz="0" w:space="0" w:color="auto"/>
      </w:divBdr>
    </w:div>
    <w:div w:id="99493178">
      <w:bodyDiv w:val="1"/>
      <w:marLeft w:val="0"/>
      <w:marRight w:val="0"/>
      <w:marTop w:val="0"/>
      <w:marBottom w:val="0"/>
      <w:divBdr>
        <w:top w:val="none" w:sz="0" w:space="0" w:color="auto"/>
        <w:left w:val="none" w:sz="0" w:space="0" w:color="auto"/>
        <w:bottom w:val="none" w:sz="0" w:space="0" w:color="auto"/>
        <w:right w:val="none" w:sz="0" w:space="0" w:color="auto"/>
      </w:divBdr>
    </w:div>
    <w:div w:id="101001490">
      <w:bodyDiv w:val="1"/>
      <w:marLeft w:val="0"/>
      <w:marRight w:val="0"/>
      <w:marTop w:val="0"/>
      <w:marBottom w:val="0"/>
      <w:divBdr>
        <w:top w:val="none" w:sz="0" w:space="0" w:color="auto"/>
        <w:left w:val="none" w:sz="0" w:space="0" w:color="auto"/>
        <w:bottom w:val="none" w:sz="0" w:space="0" w:color="auto"/>
        <w:right w:val="none" w:sz="0" w:space="0" w:color="auto"/>
      </w:divBdr>
    </w:div>
    <w:div w:id="101539465">
      <w:bodyDiv w:val="1"/>
      <w:marLeft w:val="0"/>
      <w:marRight w:val="0"/>
      <w:marTop w:val="0"/>
      <w:marBottom w:val="0"/>
      <w:divBdr>
        <w:top w:val="none" w:sz="0" w:space="0" w:color="auto"/>
        <w:left w:val="none" w:sz="0" w:space="0" w:color="auto"/>
        <w:bottom w:val="none" w:sz="0" w:space="0" w:color="auto"/>
        <w:right w:val="none" w:sz="0" w:space="0" w:color="auto"/>
      </w:divBdr>
    </w:div>
    <w:div w:id="102188144">
      <w:bodyDiv w:val="1"/>
      <w:marLeft w:val="0"/>
      <w:marRight w:val="0"/>
      <w:marTop w:val="0"/>
      <w:marBottom w:val="0"/>
      <w:divBdr>
        <w:top w:val="none" w:sz="0" w:space="0" w:color="auto"/>
        <w:left w:val="none" w:sz="0" w:space="0" w:color="auto"/>
        <w:bottom w:val="none" w:sz="0" w:space="0" w:color="auto"/>
        <w:right w:val="none" w:sz="0" w:space="0" w:color="auto"/>
      </w:divBdr>
    </w:div>
    <w:div w:id="104614862">
      <w:bodyDiv w:val="1"/>
      <w:marLeft w:val="0"/>
      <w:marRight w:val="0"/>
      <w:marTop w:val="0"/>
      <w:marBottom w:val="0"/>
      <w:divBdr>
        <w:top w:val="none" w:sz="0" w:space="0" w:color="auto"/>
        <w:left w:val="none" w:sz="0" w:space="0" w:color="auto"/>
        <w:bottom w:val="none" w:sz="0" w:space="0" w:color="auto"/>
        <w:right w:val="none" w:sz="0" w:space="0" w:color="auto"/>
      </w:divBdr>
    </w:div>
    <w:div w:id="105007898">
      <w:bodyDiv w:val="1"/>
      <w:marLeft w:val="0"/>
      <w:marRight w:val="0"/>
      <w:marTop w:val="0"/>
      <w:marBottom w:val="0"/>
      <w:divBdr>
        <w:top w:val="none" w:sz="0" w:space="0" w:color="auto"/>
        <w:left w:val="none" w:sz="0" w:space="0" w:color="auto"/>
        <w:bottom w:val="none" w:sz="0" w:space="0" w:color="auto"/>
        <w:right w:val="none" w:sz="0" w:space="0" w:color="auto"/>
      </w:divBdr>
    </w:div>
    <w:div w:id="107312128">
      <w:bodyDiv w:val="1"/>
      <w:marLeft w:val="0"/>
      <w:marRight w:val="0"/>
      <w:marTop w:val="0"/>
      <w:marBottom w:val="0"/>
      <w:divBdr>
        <w:top w:val="none" w:sz="0" w:space="0" w:color="auto"/>
        <w:left w:val="none" w:sz="0" w:space="0" w:color="auto"/>
        <w:bottom w:val="none" w:sz="0" w:space="0" w:color="auto"/>
        <w:right w:val="none" w:sz="0" w:space="0" w:color="auto"/>
      </w:divBdr>
    </w:div>
    <w:div w:id="107550824">
      <w:bodyDiv w:val="1"/>
      <w:marLeft w:val="0"/>
      <w:marRight w:val="0"/>
      <w:marTop w:val="0"/>
      <w:marBottom w:val="0"/>
      <w:divBdr>
        <w:top w:val="none" w:sz="0" w:space="0" w:color="auto"/>
        <w:left w:val="none" w:sz="0" w:space="0" w:color="auto"/>
        <w:bottom w:val="none" w:sz="0" w:space="0" w:color="auto"/>
        <w:right w:val="none" w:sz="0" w:space="0" w:color="auto"/>
      </w:divBdr>
    </w:div>
    <w:div w:id="107967785">
      <w:bodyDiv w:val="1"/>
      <w:marLeft w:val="0"/>
      <w:marRight w:val="0"/>
      <w:marTop w:val="0"/>
      <w:marBottom w:val="0"/>
      <w:divBdr>
        <w:top w:val="none" w:sz="0" w:space="0" w:color="auto"/>
        <w:left w:val="none" w:sz="0" w:space="0" w:color="auto"/>
        <w:bottom w:val="none" w:sz="0" w:space="0" w:color="auto"/>
        <w:right w:val="none" w:sz="0" w:space="0" w:color="auto"/>
      </w:divBdr>
    </w:div>
    <w:div w:id="109739527">
      <w:bodyDiv w:val="1"/>
      <w:marLeft w:val="0"/>
      <w:marRight w:val="0"/>
      <w:marTop w:val="0"/>
      <w:marBottom w:val="0"/>
      <w:divBdr>
        <w:top w:val="none" w:sz="0" w:space="0" w:color="auto"/>
        <w:left w:val="none" w:sz="0" w:space="0" w:color="auto"/>
        <w:bottom w:val="none" w:sz="0" w:space="0" w:color="auto"/>
        <w:right w:val="none" w:sz="0" w:space="0" w:color="auto"/>
      </w:divBdr>
    </w:div>
    <w:div w:id="110512498">
      <w:bodyDiv w:val="1"/>
      <w:marLeft w:val="0"/>
      <w:marRight w:val="0"/>
      <w:marTop w:val="0"/>
      <w:marBottom w:val="0"/>
      <w:divBdr>
        <w:top w:val="none" w:sz="0" w:space="0" w:color="auto"/>
        <w:left w:val="none" w:sz="0" w:space="0" w:color="auto"/>
        <w:bottom w:val="none" w:sz="0" w:space="0" w:color="auto"/>
        <w:right w:val="none" w:sz="0" w:space="0" w:color="auto"/>
      </w:divBdr>
    </w:div>
    <w:div w:id="110982755">
      <w:bodyDiv w:val="1"/>
      <w:marLeft w:val="0"/>
      <w:marRight w:val="0"/>
      <w:marTop w:val="0"/>
      <w:marBottom w:val="0"/>
      <w:divBdr>
        <w:top w:val="none" w:sz="0" w:space="0" w:color="auto"/>
        <w:left w:val="none" w:sz="0" w:space="0" w:color="auto"/>
        <w:bottom w:val="none" w:sz="0" w:space="0" w:color="auto"/>
        <w:right w:val="none" w:sz="0" w:space="0" w:color="auto"/>
      </w:divBdr>
    </w:div>
    <w:div w:id="111293090">
      <w:bodyDiv w:val="1"/>
      <w:marLeft w:val="0"/>
      <w:marRight w:val="0"/>
      <w:marTop w:val="0"/>
      <w:marBottom w:val="0"/>
      <w:divBdr>
        <w:top w:val="none" w:sz="0" w:space="0" w:color="auto"/>
        <w:left w:val="none" w:sz="0" w:space="0" w:color="auto"/>
        <w:bottom w:val="none" w:sz="0" w:space="0" w:color="auto"/>
        <w:right w:val="none" w:sz="0" w:space="0" w:color="auto"/>
      </w:divBdr>
    </w:div>
    <w:div w:id="113140540">
      <w:bodyDiv w:val="1"/>
      <w:marLeft w:val="0"/>
      <w:marRight w:val="0"/>
      <w:marTop w:val="0"/>
      <w:marBottom w:val="0"/>
      <w:divBdr>
        <w:top w:val="none" w:sz="0" w:space="0" w:color="auto"/>
        <w:left w:val="none" w:sz="0" w:space="0" w:color="auto"/>
        <w:bottom w:val="none" w:sz="0" w:space="0" w:color="auto"/>
        <w:right w:val="none" w:sz="0" w:space="0" w:color="auto"/>
      </w:divBdr>
    </w:div>
    <w:div w:id="113790069">
      <w:bodyDiv w:val="1"/>
      <w:marLeft w:val="0"/>
      <w:marRight w:val="0"/>
      <w:marTop w:val="0"/>
      <w:marBottom w:val="0"/>
      <w:divBdr>
        <w:top w:val="none" w:sz="0" w:space="0" w:color="auto"/>
        <w:left w:val="none" w:sz="0" w:space="0" w:color="auto"/>
        <w:bottom w:val="none" w:sz="0" w:space="0" w:color="auto"/>
        <w:right w:val="none" w:sz="0" w:space="0" w:color="auto"/>
      </w:divBdr>
    </w:div>
    <w:div w:id="115607744">
      <w:bodyDiv w:val="1"/>
      <w:marLeft w:val="0"/>
      <w:marRight w:val="0"/>
      <w:marTop w:val="0"/>
      <w:marBottom w:val="0"/>
      <w:divBdr>
        <w:top w:val="none" w:sz="0" w:space="0" w:color="auto"/>
        <w:left w:val="none" w:sz="0" w:space="0" w:color="auto"/>
        <w:bottom w:val="none" w:sz="0" w:space="0" w:color="auto"/>
        <w:right w:val="none" w:sz="0" w:space="0" w:color="auto"/>
      </w:divBdr>
    </w:div>
    <w:div w:id="116224456">
      <w:bodyDiv w:val="1"/>
      <w:marLeft w:val="0"/>
      <w:marRight w:val="0"/>
      <w:marTop w:val="0"/>
      <w:marBottom w:val="0"/>
      <w:divBdr>
        <w:top w:val="none" w:sz="0" w:space="0" w:color="auto"/>
        <w:left w:val="none" w:sz="0" w:space="0" w:color="auto"/>
        <w:bottom w:val="none" w:sz="0" w:space="0" w:color="auto"/>
        <w:right w:val="none" w:sz="0" w:space="0" w:color="auto"/>
      </w:divBdr>
    </w:div>
    <w:div w:id="116340074">
      <w:bodyDiv w:val="1"/>
      <w:marLeft w:val="0"/>
      <w:marRight w:val="0"/>
      <w:marTop w:val="0"/>
      <w:marBottom w:val="0"/>
      <w:divBdr>
        <w:top w:val="none" w:sz="0" w:space="0" w:color="auto"/>
        <w:left w:val="none" w:sz="0" w:space="0" w:color="auto"/>
        <w:bottom w:val="none" w:sz="0" w:space="0" w:color="auto"/>
        <w:right w:val="none" w:sz="0" w:space="0" w:color="auto"/>
      </w:divBdr>
    </w:div>
    <w:div w:id="117770137">
      <w:bodyDiv w:val="1"/>
      <w:marLeft w:val="0"/>
      <w:marRight w:val="0"/>
      <w:marTop w:val="0"/>
      <w:marBottom w:val="0"/>
      <w:divBdr>
        <w:top w:val="none" w:sz="0" w:space="0" w:color="auto"/>
        <w:left w:val="none" w:sz="0" w:space="0" w:color="auto"/>
        <w:bottom w:val="none" w:sz="0" w:space="0" w:color="auto"/>
        <w:right w:val="none" w:sz="0" w:space="0" w:color="auto"/>
      </w:divBdr>
    </w:div>
    <w:div w:id="118452242">
      <w:bodyDiv w:val="1"/>
      <w:marLeft w:val="0"/>
      <w:marRight w:val="0"/>
      <w:marTop w:val="0"/>
      <w:marBottom w:val="0"/>
      <w:divBdr>
        <w:top w:val="none" w:sz="0" w:space="0" w:color="auto"/>
        <w:left w:val="none" w:sz="0" w:space="0" w:color="auto"/>
        <w:bottom w:val="none" w:sz="0" w:space="0" w:color="auto"/>
        <w:right w:val="none" w:sz="0" w:space="0" w:color="auto"/>
      </w:divBdr>
    </w:div>
    <w:div w:id="119039581">
      <w:bodyDiv w:val="1"/>
      <w:marLeft w:val="0"/>
      <w:marRight w:val="0"/>
      <w:marTop w:val="0"/>
      <w:marBottom w:val="0"/>
      <w:divBdr>
        <w:top w:val="none" w:sz="0" w:space="0" w:color="auto"/>
        <w:left w:val="none" w:sz="0" w:space="0" w:color="auto"/>
        <w:bottom w:val="none" w:sz="0" w:space="0" w:color="auto"/>
        <w:right w:val="none" w:sz="0" w:space="0" w:color="auto"/>
      </w:divBdr>
    </w:div>
    <w:div w:id="119761257">
      <w:bodyDiv w:val="1"/>
      <w:marLeft w:val="0"/>
      <w:marRight w:val="0"/>
      <w:marTop w:val="0"/>
      <w:marBottom w:val="0"/>
      <w:divBdr>
        <w:top w:val="none" w:sz="0" w:space="0" w:color="auto"/>
        <w:left w:val="none" w:sz="0" w:space="0" w:color="auto"/>
        <w:bottom w:val="none" w:sz="0" w:space="0" w:color="auto"/>
        <w:right w:val="none" w:sz="0" w:space="0" w:color="auto"/>
      </w:divBdr>
    </w:div>
    <w:div w:id="120003735">
      <w:bodyDiv w:val="1"/>
      <w:marLeft w:val="0"/>
      <w:marRight w:val="0"/>
      <w:marTop w:val="0"/>
      <w:marBottom w:val="0"/>
      <w:divBdr>
        <w:top w:val="none" w:sz="0" w:space="0" w:color="auto"/>
        <w:left w:val="none" w:sz="0" w:space="0" w:color="auto"/>
        <w:bottom w:val="none" w:sz="0" w:space="0" w:color="auto"/>
        <w:right w:val="none" w:sz="0" w:space="0" w:color="auto"/>
      </w:divBdr>
    </w:div>
    <w:div w:id="123038411">
      <w:bodyDiv w:val="1"/>
      <w:marLeft w:val="0"/>
      <w:marRight w:val="0"/>
      <w:marTop w:val="0"/>
      <w:marBottom w:val="0"/>
      <w:divBdr>
        <w:top w:val="none" w:sz="0" w:space="0" w:color="auto"/>
        <w:left w:val="none" w:sz="0" w:space="0" w:color="auto"/>
        <w:bottom w:val="none" w:sz="0" w:space="0" w:color="auto"/>
        <w:right w:val="none" w:sz="0" w:space="0" w:color="auto"/>
      </w:divBdr>
    </w:div>
    <w:div w:id="123231160">
      <w:bodyDiv w:val="1"/>
      <w:marLeft w:val="0"/>
      <w:marRight w:val="0"/>
      <w:marTop w:val="0"/>
      <w:marBottom w:val="0"/>
      <w:divBdr>
        <w:top w:val="none" w:sz="0" w:space="0" w:color="auto"/>
        <w:left w:val="none" w:sz="0" w:space="0" w:color="auto"/>
        <w:bottom w:val="none" w:sz="0" w:space="0" w:color="auto"/>
        <w:right w:val="none" w:sz="0" w:space="0" w:color="auto"/>
      </w:divBdr>
    </w:div>
    <w:div w:id="123667686">
      <w:bodyDiv w:val="1"/>
      <w:marLeft w:val="0"/>
      <w:marRight w:val="0"/>
      <w:marTop w:val="0"/>
      <w:marBottom w:val="0"/>
      <w:divBdr>
        <w:top w:val="none" w:sz="0" w:space="0" w:color="auto"/>
        <w:left w:val="none" w:sz="0" w:space="0" w:color="auto"/>
        <w:bottom w:val="none" w:sz="0" w:space="0" w:color="auto"/>
        <w:right w:val="none" w:sz="0" w:space="0" w:color="auto"/>
      </w:divBdr>
    </w:div>
    <w:div w:id="125508254">
      <w:bodyDiv w:val="1"/>
      <w:marLeft w:val="0"/>
      <w:marRight w:val="0"/>
      <w:marTop w:val="0"/>
      <w:marBottom w:val="0"/>
      <w:divBdr>
        <w:top w:val="none" w:sz="0" w:space="0" w:color="auto"/>
        <w:left w:val="none" w:sz="0" w:space="0" w:color="auto"/>
        <w:bottom w:val="none" w:sz="0" w:space="0" w:color="auto"/>
        <w:right w:val="none" w:sz="0" w:space="0" w:color="auto"/>
      </w:divBdr>
    </w:div>
    <w:div w:id="126820593">
      <w:bodyDiv w:val="1"/>
      <w:marLeft w:val="0"/>
      <w:marRight w:val="0"/>
      <w:marTop w:val="0"/>
      <w:marBottom w:val="0"/>
      <w:divBdr>
        <w:top w:val="none" w:sz="0" w:space="0" w:color="auto"/>
        <w:left w:val="none" w:sz="0" w:space="0" w:color="auto"/>
        <w:bottom w:val="none" w:sz="0" w:space="0" w:color="auto"/>
        <w:right w:val="none" w:sz="0" w:space="0" w:color="auto"/>
      </w:divBdr>
    </w:div>
    <w:div w:id="127863090">
      <w:bodyDiv w:val="1"/>
      <w:marLeft w:val="0"/>
      <w:marRight w:val="0"/>
      <w:marTop w:val="0"/>
      <w:marBottom w:val="0"/>
      <w:divBdr>
        <w:top w:val="none" w:sz="0" w:space="0" w:color="auto"/>
        <w:left w:val="none" w:sz="0" w:space="0" w:color="auto"/>
        <w:bottom w:val="none" w:sz="0" w:space="0" w:color="auto"/>
        <w:right w:val="none" w:sz="0" w:space="0" w:color="auto"/>
      </w:divBdr>
    </w:div>
    <w:div w:id="128129059">
      <w:bodyDiv w:val="1"/>
      <w:marLeft w:val="0"/>
      <w:marRight w:val="0"/>
      <w:marTop w:val="0"/>
      <w:marBottom w:val="0"/>
      <w:divBdr>
        <w:top w:val="none" w:sz="0" w:space="0" w:color="auto"/>
        <w:left w:val="none" w:sz="0" w:space="0" w:color="auto"/>
        <w:bottom w:val="none" w:sz="0" w:space="0" w:color="auto"/>
        <w:right w:val="none" w:sz="0" w:space="0" w:color="auto"/>
      </w:divBdr>
    </w:div>
    <w:div w:id="128397392">
      <w:bodyDiv w:val="1"/>
      <w:marLeft w:val="0"/>
      <w:marRight w:val="0"/>
      <w:marTop w:val="0"/>
      <w:marBottom w:val="0"/>
      <w:divBdr>
        <w:top w:val="none" w:sz="0" w:space="0" w:color="auto"/>
        <w:left w:val="none" w:sz="0" w:space="0" w:color="auto"/>
        <w:bottom w:val="none" w:sz="0" w:space="0" w:color="auto"/>
        <w:right w:val="none" w:sz="0" w:space="0" w:color="auto"/>
      </w:divBdr>
    </w:div>
    <w:div w:id="128784182">
      <w:bodyDiv w:val="1"/>
      <w:marLeft w:val="0"/>
      <w:marRight w:val="0"/>
      <w:marTop w:val="0"/>
      <w:marBottom w:val="0"/>
      <w:divBdr>
        <w:top w:val="none" w:sz="0" w:space="0" w:color="auto"/>
        <w:left w:val="none" w:sz="0" w:space="0" w:color="auto"/>
        <w:bottom w:val="none" w:sz="0" w:space="0" w:color="auto"/>
        <w:right w:val="none" w:sz="0" w:space="0" w:color="auto"/>
      </w:divBdr>
    </w:div>
    <w:div w:id="129056420">
      <w:bodyDiv w:val="1"/>
      <w:marLeft w:val="0"/>
      <w:marRight w:val="0"/>
      <w:marTop w:val="0"/>
      <w:marBottom w:val="0"/>
      <w:divBdr>
        <w:top w:val="none" w:sz="0" w:space="0" w:color="auto"/>
        <w:left w:val="none" w:sz="0" w:space="0" w:color="auto"/>
        <w:bottom w:val="none" w:sz="0" w:space="0" w:color="auto"/>
        <w:right w:val="none" w:sz="0" w:space="0" w:color="auto"/>
      </w:divBdr>
    </w:div>
    <w:div w:id="130489347">
      <w:bodyDiv w:val="1"/>
      <w:marLeft w:val="0"/>
      <w:marRight w:val="0"/>
      <w:marTop w:val="0"/>
      <w:marBottom w:val="0"/>
      <w:divBdr>
        <w:top w:val="none" w:sz="0" w:space="0" w:color="auto"/>
        <w:left w:val="none" w:sz="0" w:space="0" w:color="auto"/>
        <w:bottom w:val="none" w:sz="0" w:space="0" w:color="auto"/>
        <w:right w:val="none" w:sz="0" w:space="0" w:color="auto"/>
      </w:divBdr>
    </w:div>
    <w:div w:id="130683923">
      <w:bodyDiv w:val="1"/>
      <w:marLeft w:val="0"/>
      <w:marRight w:val="0"/>
      <w:marTop w:val="0"/>
      <w:marBottom w:val="0"/>
      <w:divBdr>
        <w:top w:val="none" w:sz="0" w:space="0" w:color="auto"/>
        <w:left w:val="none" w:sz="0" w:space="0" w:color="auto"/>
        <w:bottom w:val="none" w:sz="0" w:space="0" w:color="auto"/>
        <w:right w:val="none" w:sz="0" w:space="0" w:color="auto"/>
      </w:divBdr>
    </w:div>
    <w:div w:id="131363629">
      <w:bodyDiv w:val="1"/>
      <w:marLeft w:val="0"/>
      <w:marRight w:val="0"/>
      <w:marTop w:val="0"/>
      <w:marBottom w:val="0"/>
      <w:divBdr>
        <w:top w:val="none" w:sz="0" w:space="0" w:color="auto"/>
        <w:left w:val="none" w:sz="0" w:space="0" w:color="auto"/>
        <w:bottom w:val="none" w:sz="0" w:space="0" w:color="auto"/>
        <w:right w:val="none" w:sz="0" w:space="0" w:color="auto"/>
      </w:divBdr>
    </w:div>
    <w:div w:id="131753911">
      <w:bodyDiv w:val="1"/>
      <w:marLeft w:val="0"/>
      <w:marRight w:val="0"/>
      <w:marTop w:val="0"/>
      <w:marBottom w:val="0"/>
      <w:divBdr>
        <w:top w:val="none" w:sz="0" w:space="0" w:color="auto"/>
        <w:left w:val="none" w:sz="0" w:space="0" w:color="auto"/>
        <w:bottom w:val="none" w:sz="0" w:space="0" w:color="auto"/>
        <w:right w:val="none" w:sz="0" w:space="0" w:color="auto"/>
      </w:divBdr>
    </w:div>
    <w:div w:id="132529071">
      <w:bodyDiv w:val="1"/>
      <w:marLeft w:val="0"/>
      <w:marRight w:val="0"/>
      <w:marTop w:val="0"/>
      <w:marBottom w:val="0"/>
      <w:divBdr>
        <w:top w:val="none" w:sz="0" w:space="0" w:color="auto"/>
        <w:left w:val="none" w:sz="0" w:space="0" w:color="auto"/>
        <w:bottom w:val="none" w:sz="0" w:space="0" w:color="auto"/>
        <w:right w:val="none" w:sz="0" w:space="0" w:color="auto"/>
      </w:divBdr>
    </w:div>
    <w:div w:id="133061206">
      <w:bodyDiv w:val="1"/>
      <w:marLeft w:val="0"/>
      <w:marRight w:val="0"/>
      <w:marTop w:val="0"/>
      <w:marBottom w:val="0"/>
      <w:divBdr>
        <w:top w:val="none" w:sz="0" w:space="0" w:color="auto"/>
        <w:left w:val="none" w:sz="0" w:space="0" w:color="auto"/>
        <w:bottom w:val="none" w:sz="0" w:space="0" w:color="auto"/>
        <w:right w:val="none" w:sz="0" w:space="0" w:color="auto"/>
      </w:divBdr>
    </w:div>
    <w:div w:id="133377726">
      <w:bodyDiv w:val="1"/>
      <w:marLeft w:val="0"/>
      <w:marRight w:val="0"/>
      <w:marTop w:val="0"/>
      <w:marBottom w:val="0"/>
      <w:divBdr>
        <w:top w:val="none" w:sz="0" w:space="0" w:color="auto"/>
        <w:left w:val="none" w:sz="0" w:space="0" w:color="auto"/>
        <w:bottom w:val="none" w:sz="0" w:space="0" w:color="auto"/>
        <w:right w:val="none" w:sz="0" w:space="0" w:color="auto"/>
      </w:divBdr>
    </w:div>
    <w:div w:id="133985311">
      <w:bodyDiv w:val="1"/>
      <w:marLeft w:val="0"/>
      <w:marRight w:val="0"/>
      <w:marTop w:val="0"/>
      <w:marBottom w:val="0"/>
      <w:divBdr>
        <w:top w:val="none" w:sz="0" w:space="0" w:color="auto"/>
        <w:left w:val="none" w:sz="0" w:space="0" w:color="auto"/>
        <w:bottom w:val="none" w:sz="0" w:space="0" w:color="auto"/>
        <w:right w:val="none" w:sz="0" w:space="0" w:color="auto"/>
      </w:divBdr>
    </w:div>
    <w:div w:id="135152751">
      <w:bodyDiv w:val="1"/>
      <w:marLeft w:val="0"/>
      <w:marRight w:val="0"/>
      <w:marTop w:val="0"/>
      <w:marBottom w:val="0"/>
      <w:divBdr>
        <w:top w:val="none" w:sz="0" w:space="0" w:color="auto"/>
        <w:left w:val="none" w:sz="0" w:space="0" w:color="auto"/>
        <w:bottom w:val="none" w:sz="0" w:space="0" w:color="auto"/>
        <w:right w:val="none" w:sz="0" w:space="0" w:color="auto"/>
      </w:divBdr>
    </w:div>
    <w:div w:id="135218793">
      <w:bodyDiv w:val="1"/>
      <w:marLeft w:val="0"/>
      <w:marRight w:val="0"/>
      <w:marTop w:val="0"/>
      <w:marBottom w:val="0"/>
      <w:divBdr>
        <w:top w:val="none" w:sz="0" w:space="0" w:color="auto"/>
        <w:left w:val="none" w:sz="0" w:space="0" w:color="auto"/>
        <w:bottom w:val="none" w:sz="0" w:space="0" w:color="auto"/>
        <w:right w:val="none" w:sz="0" w:space="0" w:color="auto"/>
      </w:divBdr>
    </w:div>
    <w:div w:id="135803456">
      <w:bodyDiv w:val="1"/>
      <w:marLeft w:val="0"/>
      <w:marRight w:val="0"/>
      <w:marTop w:val="0"/>
      <w:marBottom w:val="0"/>
      <w:divBdr>
        <w:top w:val="none" w:sz="0" w:space="0" w:color="auto"/>
        <w:left w:val="none" w:sz="0" w:space="0" w:color="auto"/>
        <w:bottom w:val="none" w:sz="0" w:space="0" w:color="auto"/>
        <w:right w:val="none" w:sz="0" w:space="0" w:color="auto"/>
      </w:divBdr>
    </w:div>
    <w:div w:id="136652123">
      <w:bodyDiv w:val="1"/>
      <w:marLeft w:val="0"/>
      <w:marRight w:val="0"/>
      <w:marTop w:val="0"/>
      <w:marBottom w:val="0"/>
      <w:divBdr>
        <w:top w:val="none" w:sz="0" w:space="0" w:color="auto"/>
        <w:left w:val="none" w:sz="0" w:space="0" w:color="auto"/>
        <w:bottom w:val="none" w:sz="0" w:space="0" w:color="auto"/>
        <w:right w:val="none" w:sz="0" w:space="0" w:color="auto"/>
      </w:divBdr>
    </w:div>
    <w:div w:id="137305881">
      <w:bodyDiv w:val="1"/>
      <w:marLeft w:val="0"/>
      <w:marRight w:val="0"/>
      <w:marTop w:val="0"/>
      <w:marBottom w:val="0"/>
      <w:divBdr>
        <w:top w:val="none" w:sz="0" w:space="0" w:color="auto"/>
        <w:left w:val="none" w:sz="0" w:space="0" w:color="auto"/>
        <w:bottom w:val="none" w:sz="0" w:space="0" w:color="auto"/>
        <w:right w:val="none" w:sz="0" w:space="0" w:color="auto"/>
      </w:divBdr>
    </w:div>
    <w:div w:id="139270674">
      <w:bodyDiv w:val="1"/>
      <w:marLeft w:val="0"/>
      <w:marRight w:val="0"/>
      <w:marTop w:val="0"/>
      <w:marBottom w:val="0"/>
      <w:divBdr>
        <w:top w:val="none" w:sz="0" w:space="0" w:color="auto"/>
        <w:left w:val="none" w:sz="0" w:space="0" w:color="auto"/>
        <w:bottom w:val="none" w:sz="0" w:space="0" w:color="auto"/>
        <w:right w:val="none" w:sz="0" w:space="0" w:color="auto"/>
      </w:divBdr>
    </w:div>
    <w:div w:id="141508391">
      <w:bodyDiv w:val="1"/>
      <w:marLeft w:val="0"/>
      <w:marRight w:val="0"/>
      <w:marTop w:val="0"/>
      <w:marBottom w:val="0"/>
      <w:divBdr>
        <w:top w:val="none" w:sz="0" w:space="0" w:color="auto"/>
        <w:left w:val="none" w:sz="0" w:space="0" w:color="auto"/>
        <w:bottom w:val="none" w:sz="0" w:space="0" w:color="auto"/>
        <w:right w:val="none" w:sz="0" w:space="0" w:color="auto"/>
      </w:divBdr>
    </w:div>
    <w:div w:id="142284192">
      <w:bodyDiv w:val="1"/>
      <w:marLeft w:val="0"/>
      <w:marRight w:val="0"/>
      <w:marTop w:val="0"/>
      <w:marBottom w:val="0"/>
      <w:divBdr>
        <w:top w:val="none" w:sz="0" w:space="0" w:color="auto"/>
        <w:left w:val="none" w:sz="0" w:space="0" w:color="auto"/>
        <w:bottom w:val="none" w:sz="0" w:space="0" w:color="auto"/>
        <w:right w:val="none" w:sz="0" w:space="0" w:color="auto"/>
      </w:divBdr>
    </w:div>
    <w:div w:id="142697452">
      <w:bodyDiv w:val="1"/>
      <w:marLeft w:val="0"/>
      <w:marRight w:val="0"/>
      <w:marTop w:val="0"/>
      <w:marBottom w:val="0"/>
      <w:divBdr>
        <w:top w:val="none" w:sz="0" w:space="0" w:color="auto"/>
        <w:left w:val="none" w:sz="0" w:space="0" w:color="auto"/>
        <w:bottom w:val="none" w:sz="0" w:space="0" w:color="auto"/>
        <w:right w:val="none" w:sz="0" w:space="0" w:color="auto"/>
      </w:divBdr>
    </w:div>
    <w:div w:id="143399333">
      <w:bodyDiv w:val="1"/>
      <w:marLeft w:val="0"/>
      <w:marRight w:val="0"/>
      <w:marTop w:val="0"/>
      <w:marBottom w:val="0"/>
      <w:divBdr>
        <w:top w:val="none" w:sz="0" w:space="0" w:color="auto"/>
        <w:left w:val="none" w:sz="0" w:space="0" w:color="auto"/>
        <w:bottom w:val="none" w:sz="0" w:space="0" w:color="auto"/>
        <w:right w:val="none" w:sz="0" w:space="0" w:color="auto"/>
      </w:divBdr>
    </w:div>
    <w:div w:id="144205722">
      <w:bodyDiv w:val="1"/>
      <w:marLeft w:val="0"/>
      <w:marRight w:val="0"/>
      <w:marTop w:val="0"/>
      <w:marBottom w:val="0"/>
      <w:divBdr>
        <w:top w:val="none" w:sz="0" w:space="0" w:color="auto"/>
        <w:left w:val="none" w:sz="0" w:space="0" w:color="auto"/>
        <w:bottom w:val="none" w:sz="0" w:space="0" w:color="auto"/>
        <w:right w:val="none" w:sz="0" w:space="0" w:color="auto"/>
      </w:divBdr>
    </w:div>
    <w:div w:id="145053833">
      <w:bodyDiv w:val="1"/>
      <w:marLeft w:val="0"/>
      <w:marRight w:val="0"/>
      <w:marTop w:val="0"/>
      <w:marBottom w:val="0"/>
      <w:divBdr>
        <w:top w:val="none" w:sz="0" w:space="0" w:color="auto"/>
        <w:left w:val="none" w:sz="0" w:space="0" w:color="auto"/>
        <w:bottom w:val="none" w:sz="0" w:space="0" w:color="auto"/>
        <w:right w:val="none" w:sz="0" w:space="0" w:color="auto"/>
      </w:divBdr>
    </w:div>
    <w:div w:id="148715285">
      <w:bodyDiv w:val="1"/>
      <w:marLeft w:val="0"/>
      <w:marRight w:val="0"/>
      <w:marTop w:val="0"/>
      <w:marBottom w:val="0"/>
      <w:divBdr>
        <w:top w:val="none" w:sz="0" w:space="0" w:color="auto"/>
        <w:left w:val="none" w:sz="0" w:space="0" w:color="auto"/>
        <w:bottom w:val="none" w:sz="0" w:space="0" w:color="auto"/>
        <w:right w:val="none" w:sz="0" w:space="0" w:color="auto"/>
      </w:divBdr>
    </w:div>
    <w:div w:id="149834452">
      <w:bodyDiv w:val="1"/>
      <w:marLeft w:val="0"/>
      <w:marRight w:val="0"/>
      <w:marTop w:val="0"/>
      <w:marBottom w:val="0"/>
      <w:divBdr>
        <w:top w:val="none" w:sz="0" w:space="0" w:color="auto"/>
        <w:left w:val="none" w:sz="0" w:space="0" w:color="auto"/>
        <w:bottom w:val="none" w:sz="0" w:space="0" w:color="auto"/>
        <w:right w:val="none" w:sz="0" w:space="0" w:color="auto"/>
      </w:divBdr>
    </w:div>
    <w:div w:id="151604045">
      <w:bodyDiv w:val="1"/>
      <w:marLeft w:val="0"/>
      <w:marRight w:val="0"/>
      <w:marTop w:val="0"/>
      <w:marBottom w:val="0"/>
      <w:divBdr>
        <w:top w:val="none" w:sz="0" w:space="0" w:color="auto"/>
        <w:left w:val="none" w:sz="0" w:space="0" w:color="auto"/>
        <w:bottom w:val="none" w:sz="0" w:space="0" w:color="auto"/>
        <w:right w:val="none" w:sz="0" w:space="0" w:color="auto"/>
      </w:divBdr>
    </w:div>
    <w:div w:id="151726633">
      <w:bodyDiv w:val="1"/>
      <w:marLeft w:val="0"/>
      <w:marRight w:val="0"/>
      <w:marTop w:val="0"/>
      <w:marBottom w:val="0"/>
      <w:divBdr>
        <w:top w:val="none" w:sz="0" w:space="0" w:color="auto"/>
        <w:left w:val="none" w:sz="0" w:space="0" w:color="auto"/>
        <w:bottom w:val="none" w:sz="0" w:space="0" w:color="auto"/>
        <w:right w:val="none" w:sz="0" w:space="0" w:color="auto"/>
      </w:divBdr>
    </w:div>
    <w:div w:id="154928820">
      <w:bodyDiv w:val="1"/>
      <w:marLeft w:val="0"/>
      <w:marRight w:val="0"/>
      <w:marTop w:val="0"/>
      <w:marBottom w:val="0"/>
      <w:divBdr>
        <w:top w:val="none" w:sz="0" w:space="0" w:color="auto"/>
        <w:left w:val="none" w:sz="0" w:space="0" w:color="auto"/>
        <w:bottom w:val="none" w:sz="0" w:space="0" w:color="auto"/>
        <w:right w:val="none" w:sz="0" w:space="0" w:color="auto"/>
      </w:divBdr>
    </w:div>
    <w:div w:id="154957387">
      <w:bodyDiv w:val="1"/>
      <w:marLeft w:val="0"/>
      <w:marRight w:val="0"/>
      <w:marTop w:val="0"/>
      <w:marBottom w:val="0"/>
      <w:divBdr>
        <w:top w:val="none" w:sz="0" w:space="0" w:color="auto"/>
        <w:left w:val="none" w:sz="0" w:space="0" w:color="auto"/>
        <w:bottom w:val="none" w:sz="0" w:space="0" w:color="auto"/>
        <w:right w:val="none" w:sz="0" w:space="0" w:color="auto"/>
      </w:divBdr>
    </w:div>
    <w:div w:id="156121465">
      <w:bodyDiv w:val="1"/>
      <w:marLeft w:val="0"/>
      <w:marRight w:val="0"/>
      <w:marTop w:val="0"/>
      <w:marBottom w:val="0"/>
      <w:divBdr>
        <w:top w:val="none" w:sz="0" w:space="0" w:color="auto"/>
        <w:left w:val="none" w:sz="0" w:space="0" w:color="auto"/>
        <w:bottom w:val="none" w:sz="0" w:space="0" w:color="auto"/>
        <w:right w:val="none" w:sz="0" w:space="0" w:color="auto"/>
      </w:divBdr>
    </w:div>
    <w:div w:id="157890491">
      <w:bodyDiv w:val="1"/>
      <w:marLeft w:val="0"/>
      <w:marRight w:val="0"/>
      <w:marTop w:val="0"/>
      <w:marBottom w:val="0"/>
      <w:divBdr>
        <w:top w:val="none" w:sz="0" w:space="0" w:color="auto"/>
        <w:left w:val="none" w:sz="0" w:space="0" w:color="auto"/>
        <w:bottom w:val="none" w:sz="0" w:space="0" w:color="auto"/>
        <w:right w:val="none" w:sz="0" w:space="0" w:color="auto"/>
      </w:divBdr>
    </w:div>
    <w:div w:id="158009801">
      <w:bodyDiv w:val="1"/>
      <w:marLeft w:val="0"/>
      <w:marRight w:val="0"/>
      <w:marTop w:val="0"/>
      <w:marBottom w:val="0"/>
      <w:divBdr>
        <w:top w:val="none" w:sz="0" w:space="0" w:color="auto"/>
        <w:left w:val="none" w:sz="0" w:space="0" w:color="auto"/>
        <w:bottom w:val="none" w:sz="0" w:space="0" w:color="auto"/>
        <w:right w:val="none" w:sz="0" w:space="0" w:color="auto"/>
      </w:divBdr>
    </w:div>
    <w:div w:id="158010218">
      <w:bodyDiv w:val="1"/>
      <w:marLeft w:val="0"/>
      <w:marRight w:val="0"/>
      <w:marTop w:val="0"/>
      <w:marBottom w:val="0"/>
      <w:divBdr>
        <w:top w:val="none" w:sz="0" w:space="0" w:color="auto"/>
        <w:left w:val="none" w:sz="0" w:space="0" w:color="auto"/>
        <w:bottom w:val="none" w:sz="0" w:space="0" w:color="auto"/>
        <w:right w:val="none" w:sz="0" w:space="0" w:color="auto"/>
      </w:divBdr>
    </w:div>
    <w:div w:id="158079567">
      <w:bodyDiv w:val="1"/>
      <w:marLeft w:val="0"/>
      <w:marRight w:val="0"/>
      <w:marTop w:val="0"/>
      <w:marBottom w:val="0"/>
      <w:divBdr>
        <w:top w:val="none" w:sz="0" w:space="0" w:color="auto"/>
        <w:left w:val="none" w:sz="0" w:space="0" w:color="auto"/>
        <w:bottom w:val="none" w:sz="0" w:space="0" w:color="auto"/>
        <w:right w:val="none" w:sz="0" w:space="0" w:color="auto"/>
      </w:divBdr>
    </w:div>
    <w:div w:id="159542707">
      <w:bodyDiv w:val="1"/>
      <w:marLeft w:val="0"/>
      <w:marRight w:val="0"/>
      <w:marTop w:val="0"/>
      <w:marBottom w:val="0"/>
      <w:divBdr>
        <w:top w:val="none" w:sz="0" w:space="0" w:color="auto"/>
        <w:left w:val="none" w:sz="0" w:space="0" w:color="auto"/>
        <w:bottom w:val="none" w:sz="0" w:space="0" w:color="auto"/>
        <w:right w:val="none" w:sz="0" w:space="0" w:color="auto"/>
      </w:divBdr>
    </w:div>
    <w:div w:id="160780361">
      <w:bodyDiv w:val="1"/>
      <w:marLeft w:val="0"/>
      <w:marRight w:val="0"/>
      <w:marTop w:val="0"/>
      <w:marBottom w:val="0"/>
      <w:divBdr>
        <w:top w:val="none" w:sz="0" w:space="0" w:color="auto"/>
        <w:left w:val="none" w:sz="0" w:space="0" w:color="auto"/>
        <w:bottom w:val="none" w:sz="0" w:space="0" w:color="auto"/>
        <w:right w:val="none" w:sz="0" w:space="0" w:color="auto"/>
      </w:divBdr>
    </w:div>
    <w:div w:id="161507463">
      <w:bodyDiv w:val="1"/>
      <w:marLeft w:val="0"/>
      <w:marRight w:val="0"/>
      <w:marTop w:val="0"/>
      <w:marBottom w:val="0"/>
      <w:divBdr>
        <w:top w:val="none" w:sz="0" w:space="0" w:color="auto"/>
        <w:left w:val="none" w:sz="0" w:space="0" w:color="auto"/>
        <w:bottom w:val="none" w:sz="0" w:space="0" w:color="auto"/>
        <w:right w:val="none" w:sz="0" w:space="0" w:color="auto"/>
      </w:divBdr>
    </w:div>
    <w:div w:id="162934830">
      <w:bodyDiv w:val="1"/>
      <w:marLeft w:val="0"/>
      <w:marRight w:val="0"/>
      <w:marTop w:val="0"/>
      <w:marBottom w:val="0"/>
      <w:divBdr>
        <w:top w:val="none" w:sz="0" w:space="0" w:color="auto"/>
        <w:left w:val="none" w:sz="0" w:space="0" w:color="auto"/>
        <w:bottom w:val="none" w:sz="0" w:space="0" w:color="auto"/>
        <w:right w:val="none" w:sz="0" w:space="0" w:color="auto"/>
      </w:divBdr>
    </w:div>
    <w:div w:id="164443565">
      <w:bodyDiv w:val="1"/>
      <w:marLeft w:val="0"/>
      <w:marRight w:val="0"/>
      <w:marTop w:val="0"/>
      <w:marBottom w:val="0"/>
      <w:divBdr>
        <w:top w:val="none" w:sz="0" w:space="0" w:color="auto"/>
        <w:left w:val="none" w:sz="0" w:space="0" w:color="auto"/>
        <w:bottom w:val="none" w:sz="0" w:space="0" w:color="auto"/>
        <w:right w:val="none" w:sz="0" w:space="0" w:color="auto"/>
      </w:divBdr>
    </w:div>
    <w:div w:id="166755245">
      <w:bodyDiv w:val="1"/>
      <w:marLeft w:val="0"/>
      <w:marRight w:val="0"/>
      <w:marTop w:val="0"/>
      <w:marBottom w:val="0"/>
      <w:divBdr>
        <w:top w:val="none" w:sz="0" w:space="0" w:color="auto"/>
        <w:left w:val="none" w:sz="0" w:space="0" w:color="auto"/>
        <w:bottom w:val="none" w:sz="0" w:space="0" w:color="auto"/>
        <w:right w:val="none" w:sz="0" w:space="0" w:color="auto"/>
      </w:divBdr>
    </w:div>
    <w:div w:id="168107086">
      <w:bodyDiv w:val="1"/>
      <w:marLeft w:val="0"/>
      <w:marRight w:val="0"/>
      <w:marTop w:val="0"/>
      <w:marBottom w:val="0"/>
      <w:divBdr>
        <w:top w:val="none" w:sz="0" w:space="0" w:color="auto"/>
        <w:left w:val="none" w:sz="0" w:space="0" w:color="auto"/>
        <w:bottom w:val="none" w:sz="0" w:space="0" w:color="auto"/>
        <w:right w:val="none" w:sz="0" w:space="0" w:color="auto"/>
      </w:divBdr>
    </w:div>
    <w:div w:id="173888506">
      <w:bodyDiv w:val="1"/>
      <w:marLeft w:val="0"/>
      <w:marRight w:val="0"/>
      <w:marTop w:val="0"/>
      <w:marBottom w:val="0"/>
      <w:divBdr>
        <w:top w:val="none" w:sz="0" w:space="0" w:color="auto"/>
        <w:left w:val="none" w:sz="0" w:space="0" w:color="auto"/>
        <w:bottom w:val="none" w:sz="0" w:space="0" w:color="auto"/>
        <w:right w:val="none" w:sz="0" w:space="0" w:color="auto"/>
      </w:divBdr>
    </w:div>
    <w:div w:id="175390009">
      <w:bodyDiv w:val="1"/>
      <w:marLeft w:val="0"/>
      <w:marRight w:val="0"/>
      <w:marTop w:val="0"/>
      <w:marBottom w:val="0"/>
      <w:divBdr>
        <w:top w:val="none" w:sz="0" w:space="0" w:color="auto"/>
        <w:left w:val="none" w:sz="0" w:space="0" w:color="auto"/>
        <w:bottom w:val="none" w:sz="0" w:space="0" w:color="auto"/>
        <w:right w:val="none" w:sz="0" w:space="0" w:color="auto"/>
      </w:divBdr>
    </w:div>
    <w:div w:id="176770270">
      <w:bodyDiv w:val="1"/>
      <w:marLeft w:val="0"/>
      <w:marRight w:val="0"/>
      <w:marTop w:val="0"/>
      <w:marBottom w:val="0"/>
      <w:divBdr>
        <w:top w:val="none" w:sz="0" w:space="0" w:color="auto"/>
        <w:left w:val="none" w:sz="0" w:space="0" w:color="auto"/>
        <w:bottom w:val="none" w:sz="0" w:space="0" w:color="auto"/>
        <w:right w:val="none" w:sz="0" w:space="0" w:color="auto"/>
      </w:divBdr>
    </w:div>
    <w:div w:id="179392696">
      <w:bodyDiv w:val="1"/>
      <w:marLeft w:val="0"/>
      <w:marRight w:val="0"/>
      <w:marTop w:val="0"/>
      <w:marBottom w:val="0"/>
      <w:divBdr>
        <w:top w:val="none" w:sz="0" w:space="0" w:color="auto"/>
        <w:left w:val="none" w:sz="0" w:space="0" w:color="auto"/>
        <w:bottom w:val="none" w:sz="0" w:space="0" w:color="auto"/>
        <w:right w:val="none" w:sz="0" w:space="0" w:color="auto"/>
      </w:divBdr>
    </w:div>
    <w:div w:id="180165082">
      <w:bodyDiv w:val="1"/>
      <w:marLeft w:val="0"/>
      <w:marRight w:val="0"/>
      <w:marTop w:val="0"/>
      <w:marBottom w:val="0"/>
      <w:divBdr>
        <w:top w:val="none" w:sz="0" w:space="0" w:color="auto"/>
        <w:left w:val="none" w:sz="0" w:space="0" w:color="auto"/>
        <w:bottom w:val="none" w:sz="0" w:space="0" w:color="auto"/>
        <w:right w:val="none" w:sz="0" w:space="0" w:color="auto"/>
      </w:divBdr>
    </w:div>
    <w:div w:id="180436391">
      <w:bodyDiv w:val="1"/>
      <w:marLeft w:val="0"/>
      <w:marRight w:val="0"/>
      <w:marTop w:val="0"/>
      <w:marBottom w:val="0"/>
      <w:divBdr>
        <w:top w:val="none" w:sz="0" w:space="0" w:color="auto"/>
        <w:left w:val="none" w:sz="0" w:space="0" w:color="auto"/>
        <w:bottom w:val="none" w:sz="0" w:space="0" w:color="auto"/>
        <w:right w:val="none" w:sz="0" w:space="0" w:color="auto"/>
      </w:divBdr>
    </w:div>
    <w:div w:id="180555302">
      <w:bodyDiv w:val="1"/>
      <w:marLeft w:val="0"/>
      <w:marRight w:val="0"/>
      <w:marTop w:val="0"/>
      <w:marBottom w:val="0"/>
      <w:divBdr>
        <w:top w:val="none" w:sz="0" w:space="0" w:color="auto"/>
        <w:left w:val="none" w:sz="0" w:space="0" w:color="auto"/>
        <w:bottom w:val="none" w:sz="0" w:space="0" w:color="auto"/>
        <w:right w:val="none" w:sz="0" w:space="0" w:color="auto"/>
      </w:divBdr>
    </w:div>
    <w:div w:id="181095594">
      <w:bodyDiv w:val="1"/>
      <w:marLeft w:val="0"/>
      <w:marRight w:val="0"/>
      <w:marTop w:val="0"/>
      <w:marBottom w:val="0"/>
      <w:divBdr>
        <w:top w:val="none" w:sz="0" w:space="0" w:color="auto"/>
        <w:left w:val="none" w:sz="0" w:space="0" w:color="auto"/>
        <w:bottom w:val="none" w:sz="0" w:space="0" w:color="auto"/>
        <w:right w:val="none" w:sz="0" w:space="0" w:color="auto"/>
      </w:divBdr>
    </w:div>
    <w:div w:id="181864098">
      <w:bodyDiv w:val="1"/>
      <w:marLeft w:val="0"/>
      <w:marRight w:val="0"/>
      <w:marTop w:val="0"/>
      <w:marBottom w:val="0"/>
      <w:divBdr>
        <w:top w:val="none" w:sz="0" w:space="0" w:color="auto"/>
        <w:left w:val="none" w:sz="0" w:space="0" w:color="auto"/>
        <w:bottom w:val="none" w:sz="0" w:space="0" w:color="auto"/>
        <w:right w:val="none" w:sz="0" w:space="0" w:color="auto"/>
      </w:divBdr>
    </w:div>
    <w:div w:id="181940341">
      <w:bodyDiv w:val="1"/>
      <w:marLeft w:val="0"/>
      <w:marRight w:val="0"/>
      <w:marTop w:val="0"/>
      <w:marBottom w:val="0"/>
      <w:divBdr>
        <w:top w:val="none" w:sz="0" w:space="0" w:color="auto"/>
        <w:left w:val="none" w:sz="0" w:space="0" w:color="auto"/>
        <w:bottom w:val="none" w:sz="0" w:space="0" w:color="auto"/>
        <w:right w:val="none" w:sz="0" w:space="0" w:color="auto"/>
      </w:divBdr>
    </w:div>
    <w:div w:id="182599619">
      <w:bodyDiv w:val="1"/>
      <w:marLeft w:val="0"/>
      <w:marRight w:val="0"/>
      <w:marTop w:val="0"/>
      <w:marBottom w:val="0"/>
      <w:divBdr>
        <w:top w:val="none" w:sz="0" w:space="0" w:color="auto"/>
        <w:left w:val="none" w:sz="0" w:space="0" w:color="auto"/>
        <w:bottom w:val="none" w:sz="0" w:space="0" w:color="auto"/>
        <w:right w:val="none" w:sz="0" w:space="0" w:color="auto"/>
      </w:divBdr>
    </w:div>
    <w:div w:id="184055242">
      <w:bodyDiv w:val="1"/>
      <w:marLeft w:val="0"/>
      <w:marRight w:val="0"/>
      <w:marTop w:val="0"/>
      <w:marBottom w:val="0"/>
      <w:divBdr>
        <w:top w:val="none" w:sz="0" w:space="0" w:color="auto"/>
        <w:left w:val="none" w:sz="0" w:space="0" w:color="auto"/>
        <w:bottom w:val="none" w:sz="0" w:space="0" w:color="auto"/>
        <w:right w:val="none" w:sz="0" w:space="0" w:color="auto"/>
      </w:divBdr>
    </w:div>
    <w:div w:id="184222191">
      <w:bodyDiv w:val="1"/>
      <w:marLeft w:val="0"/>
      <w:marRight w:val="0"/>
      <w:marTop w:val="0"/>
      <w:marBottom w:val="0"/>
      <w:divBdr>
        <w:top w:val="none" w:sz="0" w:space="0" w:color="auto"/>
        <w:left w:val="none" w:sz="0" w:space="0" w:color="auto"/>
        <w:bottom w:val="none" w:sz="0" w:space="0" w:color="auto"/>
        <w:right w:val="none" w:sz="0" w:space="0" w:color="auto"/>
      </w:divBdr>
    </w:div>
    <w:div w:id="185559248">
      <w:bodyDiv w:val="1"/>
      <w:marLeft w:val="0"/>
      <w:marRight w:val="0"/>
      <w:marTop w:val="0"/>
      <w:marBottom w:val="0"/>
      <w:divBdr>
        <w:top w:val="none" w:sz="0" w:space="0" w:color="auto"/>
        <w:left w:val="none" w:sz="0" w:space="0" w:color="auto"/>
        <w:bottom w:val="none" w:sz="0" w:space="0" w:color="auto"/>
        <w:right w:val="none" w:sz="0" w:space="0" w:color="auto"/>
      </w:divBdr>
    </w:div>
    <w:div w:id="186215978">
      <w:bodyDiv w:val="1"/>
      <w:marLeft w:val="0"/>
      <w:marRight w:val="0"/>
      <w:marTop w:val="0"/>
      <w:marBottom w:val="0"/>
      <w:divBdr>
        <w:top w:val="none" w:sz="0" w:space="0" w:color="auto"/>
        <w:left w:val="none" w:sz="0" w:space="0" w:color="auto"/>
        <w:bottom w:val="none" w:sz="0" w:space="0" w:color="auto"/>
        <w:right w:val="none" w:sz="0" w:space="0" w:color="auto"/>
      </w:divBdr>
    </w:div>
    <w:div w:id="187566956">
      <w:bodyDiv w:val="1"/>
      <w:marLeft w:val="0"/>
      <w:marRight w:val="0"/>
      <w:marTop w:val="0"/>
      <w:marBottom w:val="0"/>
      <w:divBdr>
        <w:top w:val="none" w:sz="0" w:space="0" w:color="auto"/>
        <w:left w:val="none" w:sz="0" w:space="0" w:color="auto"/>
        <w:bottom w:val="none" w:sz="0" w:space="0" w:color="auto"/>
        <w:right w:val="none" w:sz="0" w:space="0" w:color="auto"/>
      </w:divBdr>
    </w:div>
    <w:div w:id="189269526">
      <w:bodyDiv w:val="1"/>
      <w:marLeft w:val="0"/>
      <w:marRight w:val="0"/>
      <w:marTop w:val="0"/>
      <w:marBottom w:val="0"/>
      <w:divBdr>
        <w:top w:val="none" w:sz="0" w:space="0" w:color="auto"/>
        <w:left w:val="none" w:sz="0" w:space="0" w:color="auto"/>
        <w:bottom w:val="none" w:sz="0" w:space="0" w:color="auto"/>
        <w:right w:val="none" w:sz="0" w:space="0" w:color="auto"/>
      </w:divBdr>
    </w:div>
    <w:div w:id="190651755">
      <w:bodyDiv w:val="1"/>
      <w:marLeft w:val="0"/>
      <w:marRight w:val="0"/>
      <w:marTop w:val="0"/>
      <w:marBottom w:val="0"/>
      <w:divBdr>
        <w:top w:val="none" w:sz="0" w:space="0" w:color="auto"/>
        <w:left w:val="none" w:sz="0" w:space="0" w:color="auto"/>
        <w:bottom w:val="none" w:sz="0" w:space="0" w:color="auto"/>
        <w:right w:val="none" w:sz="0" w:space="0" w:color="auto"/>
      </w:divBdr>
    </w:div>
    <w:div w:id="191383990">
      <w:bodyDiv w:val="1"/>
      <w:marLeft w:val="0"/>
      <w:marRight w:val="0"/>
      <w:marTop w:val="0"/>
      <w:marBottom w:val="0"/>
      <w:divBdr>
        <w:top w:val="none" w:sz="0" w:space="0" w:color="auto"/>
        <w:left w:val="none" w:sz="0" w:space="0" w:color="auto"/>
        <w:bottom w:val="none" w:sz="0" w:space="0" w:color="auto"/>
        <w:right w:val="none" w:sz="0" w:space="0" w:color="auto"/>
      </w:divBdr>
    </w:div>
    <w:div w:id="193203118">
      <w:bodyDiv w:val="1"/>
      <w:marLeft w:val="0"/>
      <w:marRight w:val="0"/>
      <w:marTop w:val="0"/>
      <w:marBottom w:val="0"/>
      <w:divBdr>
        <w:top w:val="none" w:sz="0" w:space="0" w:color="auto"/>
        <w:left w:val="none" w:sz="0" w:space="0" w:color="auto"/>
        <w:bottom w:val="none" w:sz="0" w:space="0" w:color="auto"/>
        <w:right w:val="none" w:sz="0" w:space="0" w:color="auto"/>
      </w:divBdr>
    </w:div>
    <w:div w:id="193465160">
      <w:bodyDiv w:val="1"/>
      <w:marLeft w:val="0"/>
      <w:marRight w:val="0"/>
      <w:marTop w:val="0"/>
      <w:marBottom w:val="0"/>
      <w:divBdr>
        <w:top w:val="none" w:sz="0" w:space="0" w:color="auto"/>
        <w:left w:val="none" w:sz="0" w:space="0" w:color="auto"/>
        <w:bottom w:val="none" w:sz="0" w:space="0" w:color="auto"/>
        <w:right w:val="none" w:sz="0" w:space="0" w:color="auto"/>
      </w:divBdr>
    </w:div>
    <w:div w:id="193613236">
      <w:bodyDiv w:val="1"/>
      <w:marLeft w:val="0"/>
      <w:marRight w:val="0"/>
      <w:marTop w:val="0"/>
      <w:marBottom w:val="0"/>
      <w:divBdr>
        <w:top w:val="none" w:sz="0" w:space="0" w:color="auto"/>
        <w:left w:val="none" w:sz="0" w:space="0" w:color="auto"/>
        <w:bottom w:val="none" w:sz="0" w:space="0" w:color="auto"/>
        <w:right w:val="none" w:sz="0" w:space="0" w:color="auto"/>
      </w:divBdr>
    </w:div>
    <w:div w:id="194465426">
      <w:bodyDiv w:val="1"/>
      <w:marLeft w:val="0"/>
      <w:marRight w:val="0"/>
      <w:marTop w:val="0"/>
      <w:marBottom w:val="0"/>
      <w:divBdr>
        <w:top w:val="none" w:sz="0" w:space="0" w:color="auto"/>
        <w:left w:val="none" w:sz="0" w:space="0" w:color="auto"/>
        <w:bottom w:val="none" w:sz="0" w:space="0" w:color="auto"/>
        <w:right w:val="none" w:sz="0" w:space="0" w:color="auto"/>
      </w:divBdr>
    </w:div>
    <w:div w:id="200441630">
      <w:bodyDiv w:val="1"/>
      <w:marLeft w:val="0"/>
      <w:marRight w:val="0"/>
      <w:marTop w:val="0"/>
      <w:marBottom w:val="0"/>
      <w:divBdr>
        <w:top w:val="none" w:sz="0" w:space="0" w:color="auto"/>
        <w:left w:val="none" w:sz="0" w:space="0" w:color="auto"/>
        <w:bottom w:val="none" w:sz="0" w:space="0" w:color="auto"/>
        <w:right w:val="none" w:sz="0" w:space="0" w:color="auto"/>
      </w:divBdr>
    </w:div>
    <w:div w:id="202597109">
      <w:bodyDiv w:val="1"/>
      <w:marLeft w:val="0"/>
      <w:marRight w:val="0"/>
      <w:marTop w:val="0"/>
      <w:marBottom w:val="0"/>
      <w:divBdr>
        <w:top w:val="none" w:sz="0" w:space="0" w:color="auto"/>
        <w:left w:val="none" w:sz="0" w:space="0" w:color="auto"/>
        <w:bottom w:val="none" w:sz="0" w:space="0" w:color="auto"/>
        <w:right w:val="none" w:sz="0" w:space="0" w:color="auto"/>
      </w:divBdr>
    </w:div>
    <w:div w:id="203099177">
      <w:bodyDiv w:val="1"/>
      <w:marLeft w:val="0"/>
      <w:marRight w:val="0"/>
      <w:marTop w:val="0"/>
      <w:marBottom w:val="0"/>
      <w:divBdr>
        <w:top w:val="none" w:sz="0" w:space="0" w:color="auto"/>
        <w:left w:val="none" w:sz="0" w:space="0" w:color="auto"/>
        <w:bottom w:val="none" w:sz="0" w:space="0" w:color="auto"/>
        <w:right w:val="none" w:sz="0" w:space="0" w:color="auto"/>
      </w:divBdr>
    </w:div>
    <w:div w:id="204829888">
      <w:bodyDiv w:val="1"/>
      <w:marLeft w:val="0"/>
      <w:marRight w:val="0"/>
      <w:marTop w:val="0"/>
      <w:marBottom w:val="0"/>
      <w:divBdr>
        <w:top w:val="none" w:sz="0" w:space="0" w:color="auto"/>
        <w:left w:val="none" w:sz="0" w:space="0" w:color="auto"/>
        <w:bottom w:val="none" w:sz="0" w:space="0" w:color="auto"/>
        <w:right w:val="none" w:sz="0" w:space="0" w:color="auto"/>
      </w:divBdr>
    </w:div>
    <w:div w:id="207227530">
      <w:bodyDiv w:val="1"/>
      <w:marLeft w:val="0"/>
      <w:marRight w:val="0"/>
      <w:marTop w:val="0"/>
      <w:marBottom w:val="0"/>
      <w:divBdr>
        <w:top w:val="none" w:sz="0" w:space="0" w:color="auto"/>
        <w:left w:val="none" w:sz="0" w:space="0" w:color="auto"/>
        <w:bottom w:val="none" w:sz="0" w:space="0" w:color="auto"/>
        <w:right w:val="none" w:sz="0" w:space="0" w:color="auto"/>
      </w:divBdr>
    </w:div>
    <w:div w:id="210074084">
      <w:bodyDiv w:val="1"/>
      <w:marLeft w:val="0"/>
      <w:marRight w:val="0"/>
      <w:marTop w:val="0"/>
      <w:marBottom w:val="0"/>
      <w:divBdr>
        <w:top w:val="none" w:sz="0" w:space="0" w:color="auto"/>
        <w:left w:val="none" w:sz="0" w:space="0" w:color="auto"/>
        <w:bottom w:val="none" w:sz="0" w:space="0" w:color="auto"/>
        <w:right w:val="none" w:sz="0" w:space="0" w:color="auto"/>
      </w:divBdr>
    </w:div>
    <w:div w:id="210776797">
      <w:bodyDiv w:val="1"/>
      <w:marLeft w:val="0"/>
      <w:marRight w:val="0"/>
      <w:marTop w:val="0"/>
      <w:marBottom w:val="0"/>
      <w:divBdr>
        <w:top w:val="none" w:sz="0" w:space="0" w:color="auto"/>
        <w:left w:val="none" w:sz="0" w:space="0" w:color="auto"/>
        <w:bottom w:val="none" w:sz="0" w:space="0" w:color="auto"/>
        <w:right w:val="none" w:sz="0" w:space="0" w:color="auto"/>
      </w:divBdr>
    </w:div>
    <w:div w:id="212497956">
      <w:bodyDiv w:val="1"/>
      <w:marLeft w:val="0"/>
      <w:marRight w:val="0"/>
      <w:marTop w:val="0"/>
      <w:marBottom w:val="0"/>
      <w:divBdr>
        <w:top w:val="none" w:sz="0" w:space="0" w:color="auto"/>
        <w:left w:val="none" w:sz="0" w:space="0" w:color="auto"/>
        <w:bottom w:val="none" w:sz="0" w:space="0" w:color="auto"/>
        <w:right w:val="none" w:sz="0" w:space="0" w:color="auto"/>
      </w:divBdr>
    </w:div>
    <w:div w:id="214119975">
      <w:bodyDiv w:val="1"/>
      <w:marLeft w:val="0"/>
      <w:marRight w:val="0"/>
      <w:marTop w:val="0"/>
      <w:marBottom w:val="0"/>
      <w:divBdr>
        <w:top w:val="none" w:sz="0" w:space="0" w:color="auto"/>
        <w:left w:val="none" w:sz="0" w:space="0" w:color="auto"/>
        <w:bottom w:val="none" w:sz="0" w:space="0" w:color="auto"/>
        <w:right w:val="none" w:sz="0" w:space="0" w:color="auto"/>
      </w:divBdr>
    </w:div>
    <w:div w:id="216822116">
      <w:bodyDiv w:val="1"/>
      <w:marLeft w:val="0"/>
      <w:marRight w:val="0"/>
      <w:marTop w:val="0"/>
      <w:marBottom w:val="0"/>
      <w:divBdr>
        <w:top w:val="none" w:sz="0" w:space="0" w:color="auto"/>
        <w:left w:val="none" w:sz="0" w:space="0" w:color="auto"/>
        <w:bottom w:val="none" w:sz="0" w:space="0" w:color="auto"/>
        <w:right w:val="none" w:sz="0" w:space="0" w:color="auto"/>
      </w:divBdr>
    </w:div>
    <w:div w:id="220412381">
      <w:bodyDiv w:val="1"/>
      <w:marLeft w:val="0"/>
      <w:marRight w:val="0"/>
      <w:marTop w:val="0"/>
      <w:marBottom w:val="0"/>
      <w:divBdr>
        <w:top w:val="none" w:sz="0" w:space="0" w:color="auto"/>
        <w:left w:val="none" w:sz="0" w:space="0" w:color="auto"/>
        <w:bottom w:val="none" w:sz="0" w:space="0" w:color="auto"/>
        <w:right w:val="none" w:sz="0" w:space="0" w:color="auto"/>
      </w:divBdr>
    </w:div>
    <w:div w:id="222372737">
      <w:bodyDiv w:val="1"/>
      <w:marLeft w:val="0"/>
      <w:marRight w:val="0"/>
      <w:marTop w:val="0"/>
      <w:marBottom w:val="0"/>
      <w:divBdr>
        <w:top w:val="none" w:sz="0" w:space="0" w:color="auto"/>
        <w:left w:val="none" w:sz="0" w:space="0" w:color="auto"/>
        <w:bottom w:val="none" w:sz="0" w:space="0" w:color="auto"/>
        <w:right w:val="none" w:sz="0" w:space="0" w:color="auto"/>
      </w:divBdr>
    </w:div>
    <w:div w:id="223957015">
      <w:bodyDiv w:val="1"/>
      <w:marLeft w:val="0"/>
      <w:marRight w:val="0"/>
      <w:marTop w:val="0"/>
      <w:marBottom w:val="0"/>
      <w:divBdr>
        <w:top w:val="none" w:sz="0" w:space="0" w:color="auto"/>
        <w:left w:val="none" w:sz="0" w:space="0" w:color="auto"/>
        <w:bottom w:val="none" w:sz="0" w:space="0" w:color="auto"/>
        <w:right w:val="none" w:sz="0" w:space="0" w:color="auto"/>
      </w:divBdr>
    </w:div>
    <w:div w:id="226494698">
      <w:bodyDiv w:val="1"/>
      <w:marLeft w:val="0"/>
      <w:marRight w:val="0"/>
      <w:marTop w:val="0"/>
      <w:marBottom w:val="0"/>
      <w:divBdr>
        <w:top w:val="none" w:sz="0" w:space="0" w:color="auto"/>
        <w:left w:val="none" w:sz="0" w:space="0" w:color="auto"/>
        <w:bottom w:val="none" w:sz="0" w:space="0" w:color="auto"/>
        <w:right w:val="none" w:sz="0" w:space="0" w:color="auto"/>
      </w:divBdr>
    </w:div>
    <w:div w:id="228151797">
      <w:bodyDiv w:val="1"/>
      <w:marLeft w:val="0"/>
      <w:marRight w:val="0"/>
      <w:marTop w:val="0"/>
      <w:marBottom w:val="0"/>
      <w:divBdr>
        <w:top w:val="none" w:sz="0" w:space="0" w:color="auto"/>
        <w:left w:val="none" w:sz="0" w:space="0" w:color="auto"/>
        <w:bottom w:val="none" w:sz="0" w:space="0" w:color="auto"/>
        <w:right w:val="none" w:sz="0" w:space="0" w:color="auto"/>
      </w:divBdr>
    </w:div>
    <w:div w:id="228543469">
      <w:bodyDiv w:val="1"/>
      <w:marLeft w:val="0"/>
      <w:marRight w:val="0"/>
      <w:marTop w:val="0"/>
      <w:marBottom w:val="0"/>
      <w:divBdr>
        <w:top w:val="none" w:sz="0" w:space="0" w:color="auto"/>
        <w:left w:val="none" w:sz="0" w:space="0" w:color="auto"/>
        <w:bottom w:val="none" w:sz="0" w:space="0" w:color="auto"/>
        <w:right w:val="none" w:sz="0" w:space="0" w:color="auto"/>
      </w:divBdr>
    </w:div>
    <w:div w:id="229466893">
      <w:bodyDiv w:val="1"/>
      <w:marLeft w:val="0"/>
      <w:marRight w:val="0"/>
      <w:marTop w:val="0"/>
      <w:marBottom w:val="0"/>
      <w:divBdr>
        <w:top w:val="none" w:sz="0" w:space="0" w:color="auto"/>
        <w:left w:val="none" w:sz="0" w:space="0" w:color="auto"/>
        <w:bottom w:val="none" w:sz="0" w:space="0" w:color="auto"/>
        <w:right w:val="none" w:sz="0" w:space="0" w:color="auto"/>
      </w:divBdr>
    </w:div>
    <w:div w:id="233591940">
      <w:bodyDiv w:val="1"/>
      <w:marLeft w:val="0"/>
      <w:marRight w:val="0"/>
      <w:marTop w:val="0"/>
      <w:marBottom w:val="0"/>
      <w:divBdr>
        <w:top w:val="none" w:sz="0" w:space="0" w:color="auto"/>
        <w:left w:val="none" w:sz="0" w:space="0" w:color="auto"/>
        <w:bottom w:val="none" w:sz="0" w:space="0" w:color="auto"/>
        <w:right w:val="none" w:sz="0" w:space="0" w:color="auto"/>
      </w:divBdr>
    </w:div>
    <w:div w:id="234435065">
      <w:bodyDiv w:val="1"/>
      <w:marLeft w:val="0"/>
      <w:marRight w:val="0"/>
      <w:marTop w:val="0"/>
      <w:marBottom w:val="0"/>
      <w:divBdr>
        <w:top w:val="none" w:sz="0" w:space="0" w:color="auto"/>
        <w:left w:val="none" w:sz="0" w:space="0" w:color="auto"/>
        <w:bottom w:val="none" w:sz="0" w:space="0" w:color="auto"/>
        <w:right w:val="none" w:sz="0" w:space="0" w:color="auto"/>
      </w:divBdr>
    </w:div>
    <w:div w:id="236942558">
      <w:bodyDiv w:val="1"/>
      <w:marLeft w:val="0"/>
      <w:marRight w:val="0"/>
      <w:marTop w:val="0"/>
      <w:marBottom w:val="0"/>
      <w:divBdr>
        <w:top w:val="none" w:sz="0" w:space="0" w:color="auto"/>
        <w:left w:val="none" w:sz="0" w:space="0" w:color="auto"/>
        <w:bottom w:val="none" w:sz="0" w:space="0" w:color="auto"/>
        <w:right w:val="none" w:sz="0" w:space="0" w:color="auto"/>
      </w:divBdr>
    </w:div>
    <w:div w:id="237373880">
      <w:bodyDiv w:val="1"/>
      <w:marLeft w:val="0"/>
      <w:marRight w:val="0"/>
      <w:marTop w:val="0"/>
      <w:marBottom w:val="0"/>
      <w:divBdr>
        <w:top w:val="none" w:sz="0" w:space="0" w:color="auto"/>
        <w:left w:val="none" w:sz="0" w:space="0" w:color="auto"/>
        <w:bottom w:val="none" w:sz="0" w:space="0" w:color="auto"/>
        <w:right w:val="none" w:sz="0" w:space="0" w:color="auto"/>
      </w:divBdr>
    </w:div>
    <w:div w:id="237860251">
      <w:bodyDiv w:val="1"/>
      <w:marLeft w:val="0"/>
      <w:marRight w:val="0"/>
      <w:marTop w:val="0"/>
      <w:marBottom w:val="0"/>
      <w:divBdr>
        <w:top w:val="none" w:sz="0" w:space="0" w:color="auto"/>
        <w:left w:val="none" w:sz="0" w:space="0" w:color="auto"/>
        <w:bottom w:val="none" w:sz="0" w:space="0" w:color="auto"/>
        <w:right w:val="none" w:sz="0" w:space="0" w:color="auto"/>
      </w:divBdr>
    </w:div>
    <w:div w:id="237985572">
      <w:bodyDiv w:val="1"/>
      <w:marLeft w:val="0"/>
      <w:marRight w:val="0"/>
      <w:marTop w:val="0"/>
      <w:marBottom w:val="0"/>
      <w:divBdr>
        <w:top w:val="none" w:sz="0" w:space="0" w:color="auto"/>
        <w:left w:val="none" w:sz="0" w:space="0" w:color="auto"/>
        <w:bottom w:val="none" w:sz="0" w:space="0" w:color="auto"/>
        <w:right w:val="none" w:sz="0" w:space="0" w:color="auto"/>
      </w:divBdr>
    </w:div>
    <w:div w:id="238828621">
      <w:bodyDiv w:val="1"/>
      <w:marLeft w:val="0"/>
      <w:marRight w:val="0"/>
      <w:marTop w:val="0"/>
      <w:marBottom w:val="0"/>
      <w:divBdr>
        <w:top w:val="none" w:sz="0" w:space="0" w:color="auto"/>
        <w:left w:val="none" w:sz="0" w:space="0" w:color="auto"/>
        <w:bottom w:val="none" w:sz="0" w:space="0" w:color="auto"/>
        <w:right w:val="none" w:sz="0" w:space="0" w:color="auto"/>
      </w:divBdr>
    </w:div>
    <w:div w:id="239023772">
      <w:bodyDiv w:val="1"/>
      <w:marLeft w:val="0"/>
      <w:marRight w:val="0"/>
      <w:marTop w:val="0"/>
      <w:marBottom w:val="0"/>
      <w:divBdr>
        <w:top w:val="none" w:sz="0" w:space="0" w:color="auto"/>
        <w:left w:val="none" w:sz="0" w:space="0" w:color="auto"/>
        <w:bottom w:val="none" w:sz="0" w:space="0" w:color="auto"/>
        <w:right w:val="none" w:sz="0" w:space="0" w:color="auto"/>
      </w:divBdr>
    </w:div>
    <w:div w:id="239214947">
      <w:bodyDiv w:val="1"/>
      <w:marLeft w:val="0"/>
      <w:marRight w:val="0"/>
      <w:marTop w:val="0"/>
      <w:marBottom w:val="0"/>
      <w:divBdr>
        <w:top w:val="none" w:sz="0" w:space="0" w:color="auto"/>
        <w:left w:val="none" w:sz="0" w:space="0" w:color="auto"/>
        <w:bottom w:val="none" w:sz="0" w:space="0" w:color="auto"/>
        <w:right w:val="none" w:sz="0" w:space="0" w:color="auto"/>
      </w:divBdr>
    </w:div>
    <w:div w:id="239369968">
      <w:bodyDiv w:val="1"/>
      <w:marLeft w:val="0"/>
      <w:marRight w:val="0"/>
      <w:marTop w:val="0"/>
      <w:marBottom w:val="0"/>
      <w:divBdr>
        <w:top w:val="none" w:sz="0" w:space="0" w:color="auto"/>
        <w:left w:val="none" w:sz="0" w:space="0" w:color="auto"/>
        <w:bottom w:val="none" w:sz="0" w:space="0" w:color="auto"/>
        <w:right w:val="none" w:sz="0" w:space="0" w:color="auto"/>
      </w:divBdr>
    </w:div>
    <w:div w:id="242418640">
      <w:bodyDiv w:val="1"/>
      <w:marLeft w:val="0"/>
      <w:marRight w:val="0"/>
      <w:marTop w:val="0"/>
      <w:marBottom w:val="0"/>
      <w:divBdr>
        <w:top w:val="none" w:sz="0" w:space="0" w:color="auto"/>
        <w:left w:val="none" w:sz="0" w:space="0" w:color="auto"/>
        <w:bottom w:val="none" w:sz="0" w:space="0" w:color="auto"/>
        <w:right w:val="none" w:sz="0" w:space="0" w:color="auto"/>
      </w:divBdr>
    </w:div>
    <w:div w:id="244388597">
      <w:bodyDiv w:val="1"/>
      <w:marLeft w:val="0"/>
      <w:marRight w:val="0"/>
      <w:marTop w:val="0"/>
      <w:marBottom w:val="0"/>
      <w:divBdr>
        <w:top w:val="none" w:sz="0" w:space="0" w:color="auto"/>
        <w:left w:val="none" w:sz="0" w:space="0" w:color="auto"/>
        <w:bottom w:val="none" w:sz="0" w:space="0" w:color="auto"/>
        <w:right w:val="none" w:sz="0" w:space="0" w:color="auto"/>
      </w:divBdr>
    </w:div>
    <w:div w:id="244460700">
      <w:bodyDiv w:val="1"/>
      <w:marLeft w:val="0"/>
      <w:marRight w:val="0"/>
      <w:marTop w:val="0"/>
      <w:marBottom w:val="0"/>
      <w:divBdr>
        <w:top w:val="none" w:sz="0" w:space="0" w:color="auto"/>
        <w:left w:val="none" w:sz="0" w:space="0" w:color="auto"/>
        <w:bottom w:val="none" w:sz="0" w:space="0" w:color="auto"/>
        <w:right w:val="none" w:sz="0" w:space="0" w:color="auto"/>
      </w:divBdr>
    </w:div>
    <w:div w:id="246767017">
      <w:bodyDiv w:val="1"/>
      <w:marLeft w:val="0"/>
      <w:marRight w:val="0"/>
      <w:marTop w:val="0"/>
      <w:marBottom w:val="0"/>
      <w:divBdr>
        <w:top w:val="none" w:sz="0" w:space="0" w:color="auto"/>
        <w:left w:val="none" w:sz="0" w:space="0" w:color="auto"/>
        <w:bottom w:val="none" w:sz="0" w:space="0" w:color="auto"/>
        <w:right w:val="none" w:sz="0" w:space="0" w:color="auto"/>
      </w:divBdr>
    </w:div>
    <w:div w:id="246883539">
      <w:bodyDiv w:val="1"/>
      <w:marLeft w:val="0"/>
      <w:marRight w:val="0"/>
      <w:marTop w:val="0"/>
      <w:marBottom w:val="0"/>
      <w:divBdr>
        <w:top w:val="none" w:sz="0" w:space="0" w:color="auto"/>
        <w:left w:val="none" w:sz="0" w:space="0" w:color="auto"/>
        <w:bottom w:val="none" w:sz="0" w:space="0" w:color="auto"/>
        <w:right w:val="none" w:sz="0" w:space="0" w:color="auto"/>
      </w:divBdr>
    </w:div>
    <w:div w:id="249850643">
      <w:bodyDiv w:val="1"/>
      <w:marLeft w:val="0"/>
      <w:marRight w:val="0"/>
      <w:marTop w:val="0"/>
      <w:marBottom w:val="0"/>
      <w:divBdr>
        <w:top w:val="none" w:sz="0" w:space="0" w:color="auto"/>
        <w:left w:val="none" w:sz="0" w:space="0" w:color="auto"/>
        <w:bottom w:val="none" w:sz="0" w:space="0" w:color="auto"/>
        <w:right w:val="none" w:sz="0" w:space="0" w:color="auto"/>
      </w:divBdr>
    </w:div>
    <w:div w:id="251087099">
      <w:bodyDiv w:val="1"/>
      <w:marLeft w:val="0"/>
      <w:marRight w:val="0"/>
      <w:marTop w:val="0"/>
      <w:marBottom w:val="0"/>
      <w:divBdr>
        <w:top w:val="none" w:sz="0" w:space="0" w:color="auto"/>
        <w:left w:val="none" w:sz="0" w:space="0" w:color="auto"/>
        <w:bottom w:val="none" w:sz="0" w:space="0" w:color="auto"/>
        <w:right w:val="none" w:sz="0" w:space="0" w:color="auto"/>
      </w:divBdr>
    </w:div>
    <w:div w:id="251554719">
      <w:bodyDiv w:val="1"/>
      <w:marLeft w:val="0"/>
      <w:marRight w:val="0"/>
      <w:marTop w:val="0"/>
      <w:marBottom w:val="0"/>
      <w:divBdr>
        <w:top w:val="none" w:sz="0" w:space="0" w:color="auto"/>
        <w:left w:val="none" w:sz="0" w:space="0" w:color="auto"/>
        <w:bottom w:val="none" w:sz="0" w:space="0" w:color="auto"/>
        <w:right w:val="none" w:sz="0" w:space="0" w:color="auto"/>
      </w:divBdr>
    </w:div>
    <w:div w:id="252907066">
      <w:bodyDiv w:val="1"/>
      <w:marLeft w:val="0"/>
      <w:marRight w:val="0"/>
      <w:marTop w:val="0"/>
      <w:marBottom w:val="0"/>
      <w:divBdr>
        <w:top w:val="none" w:sz="0" w:space="0" w:color="auto"/>
        <w:left w:val="none" w:sz="0" w:space="0" w:color="auto"/>
        <w:bottom w:val="none" w:sz="0" w:space="0" w:color="auto"/>
        <w:right w:val="none" w:sz="0" w:space="0" w:color="auto"/>
      </w:divBdr>
    </w:div>
    <w:div w:id="257451561">
      <w:bodyDiv w:val="1"/>
      <w:marLeft w:val="0"/>
      <w:marRight w:val="0"/>
      <w:marTop w:val="0"/>
      <w:marBottom w:val="0"/>
      <w:divBdr>
        <w:top w:val="none" w:sz="0" w:space="0" w:color="auto"/>
        <w:left w:val="none" w:sz="0" w:space="0" w:color="auto"/>
        <w:bottom w:val="none" w:sz="0" w:space="0" w:color="auto"/>
        <w:right w:val="none" w:sz="0" w:space="0" w:color="auto"/>
      </w:divBdr>
    </w:div>
    <w:div w:id="258679579">
      <w:bodyDiv w:val="1"/>
      <w:marLeft w:val="0"/>
      <w:marRight w:val="0"/>
      <w:marTop w:val="0"/>
      <w:marBottom w:val="0"/>
      <w:divBdr>
        <w:top w:val="none" w:sz="0" w:space="0" w:color="auto"/>
        <w:left w:val="none" w:sz="0" w:space="0" w:color="auto"/>
        <w:bottom w:val="none" w:sz="0" w:space="0" w:color="auto"/>
        <w:right w:val="none" w:sz="0" w:space="0" w:color="auto"/>
      </w:divBdr>
    </w:div>
    <w:div w:id="262688843">
      <w:bodyDiv w:val="1"/>
      <w:marLeft w:val="0"/>
      <w:marRight w:val="0"/>
      <w:marTop w:val="0"/>
      <w:marBottom w:val="0"/>
      <w:divBdr>
        <w:top w:val="none" w:sz="0" w:space="0" w:color="auto"/>
        <w:left w:val="none" w:sz="0" w:space="0" w:color="auto"/>
        <w:bottom w:val="none" w:sz="0" w:space="0" w:color="auto"/>
        <w:right w:val="none" w:sz="0" w:space="0" w:color="auto"/>
      </w:divBdr>
    </w:div>
    <w:div w:id="262803969">
      <w:bodyDiv w:val="1"/>
      <w:marLeft w:val="0"/>
      <w:marRight w:val="0"/>
      <w:marTop w:val="0"/>
      <w:marBottom w:val="0"/>
      <w:divBdr>
        <w:top w:val="none" w:sz="0" w:space="0" w:color="auto"/>
        <w:left w:val="none" w:sz="0" w:space="0" w:color="auto"/>
        <w:bottom w:val="none" w:sz="0" w:space="0" w:color="auto"/>
        <w:right w:val="none" w:sz="0" w:space="0" w:color="auto"/>
      </w:divBdr>
    </w:div>
    <w:div w:id="262954647">
      <w:bodyDiv w:val="1"/>
      <w:marLeft w:val="0"/>
      <w:marRight w:val="0"/>
      <w:marTop w:val="0"/>
      <w:marBottom w:val="0"/>
      <w:divBdr>
        <w:top w:val="none" w:sz="0" w:space="0" w:color="auto"/>
        <w:left w:val="none" w:sz="0" w:space="0" w:color="auto"/>
        <w:bottom w:val="none" w:sz="0" w:space="0" w:color="auto"/>
        <w:right w:val="none" w:sz="0" w:space="0" w:color="auto"/>
      </w:divBdr>
    </w:div>
    <w:div w:id="269748906">
      <w:bodyDiv w:val="1"/>
      <w:marLeft w:val="0"/>
      <w:marRight w:val="0"/>
      <w:marTop w:val="0"/>
      <w:marBottom w:val="0"/>
      <w:divBdr>
        <w:top w:val="none" w:sz="0" w:space="0" w:color="auto"/>
        <w:left w:val="none" w:sz="0" w:space="0" w:color="auto"/>
        <w:bottom w:val="none" w:sz="0" w:space="0" w:color="auto"/>
        <w:right w:val="none" w:sz="0" w:space="0" w:color="auto"/>
      </w:divBdr>
    </w:div>
    <w:div w:id="269894231">
      <w:bodyDiv w:val="1"/>
      <w:marLeft w:val="0"/>
      <w:marRight w:val="0"/>
      <w:marTop w:val="0"/>
      <w:marBottom w:val="0"/>
      <w:divBdr>
        <w:top w:val="none" w:sz="0" w:space="0" w:color="auto"/>
        <w:left w:val="none" w:sz="0" w:space="0" w:color="auto"/>
        <w:bottom w:val="none" w:sz="0" w:space="0" w:color="auto"/>
        <w:right w:val="none" w:sz="0" w:space="0" w:color="auto"/>
      </w:divBdr>
    </w:div>
    <w:div w:id="270205702">
      <w:bodyDiv w:val="1"/>
      <w:marLeft w:val="0"/>
      <w:marRight w:val="0"/>
      <w:marTop w:val="0"/>
      <w:marBottom w:val="0"/>
      <w:divBdr>
        <w:top w:val="none" w:sz="0" w:space="0" w:color="auto"/>
        <w:left w:val="none" w:sz="0" w:space="0" w:color="auto"/>
        <w:bottom w:val="none" w:sz="0" w:space="0" w:color="auto"/>
        <w:right w:val="none" w:sz="0" w:space="0" w:color="auto"/>
      </w:divBdr>
    </w:div>
    <w:div w:id="272134004">
      <w:bodyDiv w:val="1"/>
      <w:marLeft w:val="0"/>
      <w:marRight w:val="0"/>
      <w:marTop w:val="0"/>
      <w:marBottom w:val="0"/>
      <w:divBdr>
        <w:top w:val="none" w:sz="0" w:space="0" w:color="auto"/>
        <w:left w:val="none" w:sz="0" w:space="0" w:color="auto"/>
        <w:bottom w:val="none" w:sz="0" w:space="0" w:color="auto"/>
        <w:right w:val="none" w:sz="0" w:space="0" w:color="auto"/>
      </w:divBdr>
    </w:div>
    <w:div w:id="273370635">
      <w:bodyDiv w:val="1"/>
      <w:marLeft w:val="0"/>
      <w:marRight w:val="0"/>
      <w:marTop w:val="0"/>
      <w:marBottom w:val="0"/>
      <w:divBdr>
        <w:top w:val="none" w:sz="0" w:space="0" w:color="auto"/>
        <w:left w:val="none" w:sz="0" w:space="0" w:color="auto"/>
        <w:bottom w:val="none" w:sz="0" w:space="0" w:color="auto"/>
        <w:right w:val="none" w:sz="0" w:space="0" w:color="auto"/>
      </w:divBdr>
    </w:div>
    <w:div w:id="273564925">
      <w:bodyDiv w:val="1"/>
      <w:marLeft w:val="0"/>
      <w:marRight w:val="0"/>
      <w:marTop w:val="0"/>
      <w:marBottom w:val="0"/>
      <w:divBdr>
        <w:top w:val="none" w:sz="0" w:space="0" w:color="auto"/>
        <w:left w:val="none" w:sz="0" w:space="0" w:color="auto"/>
        <w:bottom w:val="none" w:sz="0" w:space="0" w:color="auto"/>
        <w:right w:val="none" w:sz="0" w:space="0" w:color="auto"/>
      </w:divBdr>
    </w:div>
    <w:div w:id="274292644">
      <w:bodyDiv w:val="1"/>
      <w:marLeft w:val="0"/>
      <w:marRight w:val="0"/>
      <w:marTop w:val="0"/>
      <w:marBottom w:val="0"/>
      <w:divBdr>
        <w:top w:val="none" w:sz="0" w:space="0" w:color="auto"/>
        <w:left w:val="none" w:sz="0" w:space="0" w:color="auto"/>
        <w:bottom w:val="none" w:sz="0" w:space="0" w:color="auto"/>
        <w:right w:val="none" w:sz="0" w:space="0" w:color="auto"/>
      </w:divBdr>
    </w:div>
    <w:div w:id="276107331">
      <w:bodyDiv w:val="1"/>
      <w:marLeft w:val="0"/>
      <w:marRight w:val="0"/>
      <w:marTop w:val="0"/>
      <w:marBottom w:val="0"/>
      <w:divBdr>
        <w:top w:val="none" w:sz="0" w:space="0" w:color="auto"/>
        <w:left w:val="none" w:sz="0" w:space="0" w:color="auto"/>
        <w:bottom w:val="none" w:sz="0" w:space="0" w:color="auto"/>
        <w:right w:val="none" w:sz="0" w:space="0" w:color="auto"/>
      </w:divBdr>
    </w:div>
    <w:div w:id="278151211">
      <w:bodyDiv w:val="1"/>
      <w:marLeft w:val="0"/>
      <w:marRight w:val="0"/>
      <w:marTop w:val="0"/>
      <w:marBottom w:val="0"/>
      <w:divBdr>
        <w:top w:val="none" w:sz="0" w:space="0" w:color="auto"/>
        <w:left w:val="none" w:sz="0" w:space="0" w:color="auto"/>
        <w:bottom w:val="none" w:sz="0" w:space="0" w:color="auto"/>
        <w:right w:val="none" w:sz="0" w:space="0" w:color="auto"/>
      </w:divBdr>
    </w:div>
    <w:div w:id="278799035">
      <w:bodyDiv w:val="1"/>
      <w:marLeft w:val="0"/>
      <w:marRight w:val="0"/>
      <w:marTop w:val="0"/>
      <w:marBottom w:val="0"/>
      <w:divBdr>
        <w:top w:val="none" w:sz="0" w:space="0" w:color="auto"/>
        <w:left w:val="none" w:sz="0" w:space="0" w:color="auto"/>
        <w:bottom w:val="none" w:sz="0" w:space="0" w:color="auto"/>
        <w:right w:val="none" w:sz="0" w:space="0" w:color="auto"/>
      </w:divBdr>
    </w:div>
    <w:div w:id="279922011">
      <w:bodyDiv w:val="1"/>
      <w:marLeft w:val="0"/>
      <w:marRight w:val="0"/>
      <w:marTop w:val="0"/>
      <w:marBottom w:val="0"/>
      <w:divBdr>
        <w:top w:val="none" w:sz="0" w:space="0" w:color="auto"/>
        <w:left w:val="none" w:sz="0" w:space="0" w:color="auto"/>
        <w:bottom w:val="none" w:sz="0" w:space="0" w:color="auto"/>
        <w:right w:val="none" w:sz="0" w:space="0" w:color="auto"/>
      </w:divBdr>
    </w:div>
    <w:div w:id="280035806">
      <w:bodyDiv w:val="1"/>
      <w:marLeft w:val="0"/>
      <w:marRight w:val="0"/>
      <w:marTop w:val="0"/>
      <w:marBottom w:val="0"/>
      <w:divBdr>
        <w:top w:val="none" w:sz="0" w:space="0" w:color="auto"/>
        <w:left w:val="none" w:sz="0" w:space="0" w:color="auto"/>
        <w:bottom w:val="none" w:sz="0" w:space="0" w:color="auto"/>
        <w:right w:val="none" w:sz="0" w:space="0" w:color="auto"/>
      </w:divBdr>
    </w:div>
    <w:div w:id="280965150">
      <w:bodyDiv w:val="1"/>
      <w:marLeft w:val="0"/>
      <w:marRight w:val="0"/>
      <w:marTop w:val="0"/>
      <w:marBottom w:val="0"/>
      <w:divBdr>
        <w:top w:val="none" w:sz="0" w:space="0" w:color="auto"/>
        <w:left w:val="none" w:sz="0" w:space="0" w:color="auto"/>
        <w:bottom w:val="none" w:sz="0" w:space="0" w:color="auto"/>
        <w:right w:val="none" w:sz="0" w:space="0" w:color="auto"/>
      </w:divBdr>
    </w:div>
    <w:div w:id="281349109">
      <w:bodyDiv w:val="1"/>
      <w:marLeft w:val="0"/>
      <w:marRight w:val="0"/>
      <w:marTop w:val="0"/>
      <w:marBottom w:val="0"/>
      <w:divBdr>
        <w:top w:val="none" w:sz="0" w:space="0" w:color="auto"/>
        <w:left w:val="none" w:sz="0" w:space="0" w:color="auto"/>
        <w:bottom w:val="none" w:sz="0" w:space="0" w:color="auto"/>
        <w:right w:val="none" w:sz="0" w:space="0" w:color="auto"/>
      </w:divBdr>
    </w:div>
    <w:div w:id="281500058">
      <w:bodyDiv w:val="1"/>
      <w:marLeft w:val="0"/>
      <w:marRight w:val="0"/>
      <w:marTop w:val="0"/>
      <w:marBottom w:val="0"/>
      <w:divBdr>
        <w:top w:val="none" w:sz="0" w:space="0" w:color="auto"/>
        <w:left w:val="none" w:sz="0" w:space="0" w:color="auto"/>
        <w:bottom w:val="none" w:sz="0" w:space="0" w:color="auto"/>
        <w:right w:val="none" w:sz="0" w:space="0" w:color="auto"/>
      </w:divBdr>
    </w:div>
    <w:div w:id="283585755">
      <w:bodyDiv w:val="1"/>
      <w:marLeft w:val="0"/>
      <w:marRight w:val="0"/>
      <w:marTop w:val="0"/>
      <w:marBottom w:val="0"/>
      <w:divBdr>
        <w:top w:val="none" w:sz="0" w:space="0" w:color="auto"/>
        <w:left w:val="none" w:sz="0" w:space="0" w:color="auto"/>
        <w:bottom w:val="none" w:sz="0" w:space="0" w:color="auto"/>
        <w:right w:val="none" w:sz="0" w:space="0" w:color="auto"/>
      </w:divBdr>
    </w:div>
    <w:div w:id="284432293">
      <w:bodyDiv w:val="1"/>
      <w:marLeft w:val="0"/>
      <w:marRight w:val="0"/>
      <w:marTop w:val="0"/>
      <w:marBottom w:val="0"/>
      <w:divBdr>
        <w:top w:val="none" w:sz="0" w:space="0" w:color="auto"/>
        <w:left w:val="none" w:sz="0" w:space="0" w:color="auto"/>
        <w:bottom w:val="none" w:sz="0" w:space="0" w:color="auto"/>
        <w:right w:val="none" w:sz="0" w:space="0" w:color="auto"/>
      </w:divBdr>
    </w:div>
    <w:div w:id="284628963">
      <w:bodyDiv w:val="1"/>
      <w:marLeft w:val="0"/>
      <w:marRight w:val="0"/>
      <w:marTop w:val="0"/>
      <w:marBottom w:val="0"/>
      <w:divBdr>
        <w:top w:val="none" w:sz="0" w:space="0" w:color="auto"/>
        <w:left w:val="none" w:sz="0" w:space="0" w:color="auto"/>
        <w:bottom w:val="none" w:sz="0" w:space="0" w:color="auto"/>
        <w:right w:val="none" w:sz="0" w:space="0" w:color="auto"/>
      </w:divBdr>
    </w:div>
    <w:div w:id="285158180">
      <w:bodyDiv w:val="1"/>
      <w:marLeft w:val="0"/>
      <w:marRight w:val="0"/>
      <w:marTop w:val="0"/>
      <w:marBottom w:val="0"/>
      <w:divBdr>
        <w:top w:val="none" w:sz="0" w:space="0" w:color="auto"/>
        <w:left w:val="none" w:sz="0" w:space="0" w:color="auto"/>
        <w:bottom w:val="none" w:sz="0" w:space="0" w:color="auto"/>
        <w:right w:val="none" w:sz="0" w:space="0" w:color="auto"/>
      </w:divBdr>
    </w:div>
    <w:div w:id="286007085">
      <w:bodyDiv w:val="1"/>
      <w:marLeft w:val="0"/>
      <w:marRight w:val="0"/>
      <w:marTop w:val="0"/>
      <w:marBottom w:val="0"/>
      <w:divBdr>
        <w:top w:val="none" w:sz="0" w:space="0" w:color="auto"/>
        <w:left w:val="none" w:sz="0" w:space="0" w:color="auto"/>
        <w:bottom w:val="none" w:sz="0" w:space="0" w:color="auto"/>
        <w:right w:val="none" w:sz="0" w:space="0" w:color="auto"/>
      </w:divBdr>
    </w:div>
    <w:div w:id="286670021">
      <w:bodyDiv w:val="1"/>
      <w:marLeft w:val="0"/>
      <w:marRight w:val="0"/>
      <w:marTop w:val="0"/>
      <w:marBottom w:val="0"/>
      <w:divBdr>
        <w:top w:val="none" w:sz="0" w:space="0" w:color="auto"/>
        <w:left w:val="none" w:sz="0" w:space="0" w:color="auto"/>
        <w:bottom w:val="none" w:sz="0" w:space="0" w:color="auto"/>
        <w:right w:val="none" w:sz="0" w:space="0" w:color="auto"/>
      </w:divBdr>
    </w:div>
    <w:div w:id="286788603">
      <w:bodyDiv w:val="1"/>
      <w:marLeft w:val="0"/>
      <w:marRight w:val="0"/>
      <w:marTop w:val="0"/>
      <w:marBottom w:val="0"/>
      <w:divBdr>
        <w:top w:val="none" w:sz="0" w:space="0" w:color="auto"/>
        <w:left w:val="none" w:sz="0" w:space="0" w:color="auto"/>
        <w:bottom w:val="none" w:sz="0" w:space="0" w:color="auto"/>
        <w:right w:val="none" w:sz="0" w:space="0" w:color="auto"/>
      </w:divBdr>
    </w:div>
    <w:div w:id="288096385">
      <w:bodyDiv w:val="1"/>
      <w:marLeft w:val="0"/>
      <w:marRight w:val="0"/>
      <w:marTop w:val="0"/>
      <w:marBottom w:val="0"/>
      <w:divBdr>
        <w:top w:val="none" w:sz="0" w:space="0" w:color="auto"/>
        <w:left w:val="none" w:sz="0" w:space="0" w:color="auto"/>
        <w:bottom w:val="none" w:sz="0" w:space="0" w:color="auto"/>
        <w:right w:val="none" w:sz="0" w:space="0" w:color="auto"/>
      </w:divBdr>
    </w:div>
    <w:div w:id="288512665">
      <w:bodyDiv w:val="1"/>
      <w:marLeft w:val="0"/>
      <w:marRight w:val="0"/>
      <w:marTop w:val="0"/>
      <w:marBottom w:val="0"/>
      <w:divBdr>
        <w:top w:val="none" w:sz="0" w:space="0" w:color="auto"/>
        <w:left w:val="none" w:sz="0" w:space="0" w:color="auto"/>
        <w:bottom w:val="none" w:sz="0" w:space="0" w:color="auto"/>
        <w:right w:val="none" w:sz="0" w:space="0" w:color="auto"/>
      </w:divBdr>
    </w:div>
    <w:div w:id="289016125">
      <w:bodyDiv w:val="1"/>
      <w:marLeft w:val="0"/>
      <w:marRight w:val="0"/>
      <w:marTop w:val="0"/>
      <w:marBottom w:val="0"/>
      <w:divBdr>
        <w:top w:val="none" w:sz="0" w:space="0" w:color="auto"/>
        <w:left w:val="none" w:sz="0" w:space="0" w:color="auto"/>
        <w:bottom w:val="none" w:sz="0" w:space="0" w:color="auto"/>
        <w:right w:val="none" w:sz="0" w:space="0" w:color="auto"/>
      </w:divBdr>
    </w:div>
    <w:div w:id="289291609">
      <w:bodyDiv w:val="1"/>
      <w:marLeft w:val="0"/>
      <w:marRight w:val="0"/>
      <w:marTop w:val="0"/>
      <w:marBottom w:val="0"/>
      <w:divBdr>
        <w:top w:val="none" w:sz="0" w:space="0" w:color="auto"/>
        <w:left w:val="none" w:sz="0" w:space="0" w:color="auto"/>
        <w:bottom w:val="none" w:sz="0" w:space="0" w:color="auto"/>
        <w:right w:val="none" w:sz="0" w:space="0" w:color="auto"/>
      </w:divBdr>
    </w:div>
    <w:div w:id="289669566">
      <w:bodyDiv w:val="1"/>
      <w:marLeft w:val="0"/>
      <w:marRight w:val="0"/>
      <w:marTop w:val="0"/>
      <w:marBottom w:val="0"/>
      <w:divBdr>
        <w:top w:val="none" w:sz="0" w:space="0" w:color="auto"/>
        <w:left w:val="none" w:sz="0" w:space="0" w:color="auto"/>
        <w:bottom w:val="none" w:sz="0" w:space="0" w:color="auto"/>
        <w:right w:val="none" w:sz="0" w:space="0" w:color="auto"/>
      </w:divBdr>
    </w:div>
    <w:div w:id="290790159">
      <w:bodyDiv w:val="1"/>
      <w:marLeft w:val="0"/>
      <w:marRight w:val="0"/>
      <w:marTop w:val="0"/>
      <w:marBottom w:val="0"/>
      <w:divBdr>
        <w:top w:val="none" w:sz="0" w:space="0" w:color="auto"/>
        <w:left w:val="none" w:sz="0" w:space="0" w:color="auto"/>
        <w:bottom w:val="none" w:sz="0" w:space="0" w:color="auto"/>
        <w:right w:val="none" w:sz="0" w:space="0" w:color="auto"/>
      </w:divBdr>
    </w:div>
    <w:div w:id="291710495">
      <w:bodyDiv w:val="1"/>
      <w:marLeft w:val="0"/>
      <w:marRight w:val="0"/>
      <w:marTop w:val="0"/>
      <w:marBottom w:val="0"/>
      <w:divBdr>
        <w:top w:val="none" w:sz="0" w:space="0" w:color="auto"/>
        <w:left w:val="none" w:sz="0" w:space="0" w:color="auto"/>
        <w:bottom w:val="none" w:sz="0" w:space="0" w:color="auto"/>
        <w:right w:val="none" w:sz="0" w:space="0" w:color="auto"/>
      </w:divBdr>
    </w:div>
    <w:div w:id="295068913">
      <w:bodyDiv w:val="1"/>
      <w:marLeft w:val="0"/>
      <w:marRight w:val="0"/>
      <w:marTop w:val="0"/>
      <w:marBottom w:val="0"/>
      <w:divBdr>
        <w:top w:val="none" w:sz="0" w:space="0" w:color="auto"/>
        <w:left w:val="none" w:sz="0" w:space="0" w:color="auto"/>
        <w:bottom w:val="none" w:sz="0" w:space="0" w:color="auto"/>
        <w:right w:val="none" w:sz="0" w:space="0" w:color="auto"/>
      </w:divBdr>
    </w:div>
    <w:div w:id="295456155">
      <w:bodyDiv w:val="1"/>
      <w:marLeft w:val="0"/>
      <w:marRight w:val="0"/>
      <w:marTop w:val="0"/>
      <w:marBottom w:val="0"/>
      <w:divBdr>
        <w:top w:val="none" w:sz="0" w:space="0" w:color="auto"/>
        <w:left w:val="none" w:sz="0" w:space="0" w:color="auto"/>
        <w:bottom w:val="none" w:sz="0" w:space="0" w:color="auto"/>
        <w:right w:val="none" w:sz="0" w:space="0" w:color="auto"/>
      </w:divBdr>
    </w:div>
    <w:div w:id="295718277">
      <w:bodyDiv w:val="1"/>
      <w:marLeft w:val="0"/>
      <w:marRight w:val="0"/>
      <w:marTop w:val="0"/>
      <w:marBottom w:val="0"/>
      <w:divBdr>
        <w:top w:val="none" w:sz="0" w:space="0" w:color="auto"/>
        <w:left w:val="none" w:sz="0" w:space="0" w:color="auto"/>
        <w:bottom w:val="none" w:sz="0" w:space="0" w:color="auto"/>
        <w:right w:val="none" w:sz="0" w:space="0" w:color="auto"/>
      </w:divBdr>
    </w:div>
    <w:div w:id="296111461">
      <w:bodyDiv w:val="1"/>
      <w:marLeft w:val="0"/>
      <w:marRight w:val="0"/>
      <w:marTop w:val="0"/>
      <w:marBottom w:val="0"/>
      <w:divBdr>
        <w:top w:val="none" w:sz="0" w:space="0" w:color="auto"/>
        <w:left w:val="none" w:sz="0" w:space="0" w:color="auto"/>
        <w:bottom w:val="none" w:sz="0" w:space="0" w:color="auto"/>
        <w:right w:val="none" w:sz="0" w:space="0" w:color="auto"/>
      </w:divBdr>
    </w:div>
    <w:div w:id="296881928">
      <w:bodyDiv w:val="1"/>
      <w:marLeft w:val="0"/>
      <w:marRight w:val="0"/>
      <w:marTop w:val="0"/>
      <w:marBottom w:val="0"/>
      <w:divBdr>
        <w:top w:val="none" w:sz="0" w:space="0" w:color="auto"/>
        <w:left w:val="none" w:sz="0" w:space="0" w:color="auto"/>
        <w:bottom w:val="none" w:sz="0" w:space="0" w:color="auto"/>
        <w:right w:val="none" w:sz="0" w:space="0" w:color="auto"/>
      </w:divBdr>
    </w:div>
    <w:div w:id="298193586">
      <w:bodyDiv w:val="1"/>
      <w:marLeft w:val="0"/>
      <w:marRight w:val="0"/>
      <w:marTop w:val="0"/>
      <w:marBottom w:val="0"/>
      <w:divBdr>
        <w:top w:val="none" w:sz="0" w:space="0" w:color="auto"/>
        <w:left w:val="none" w:sz="0" w:space="0" w:color="auto"/>
        <w:bottom w:val="none" w:sz="0" w:space="0" w:color="auto"/>
        <w:right w:val="none" w:sz="0" w:space="0" w:color="auto"/>
      </w:divBdr>
    </w:div>
    <w:div w:id="299383516">
      <w:bodyDiv w:val="1"/>
      <w:marLeft w:val="0"/>
      <w:marRight w:val="0"/>
      <w:marTop w:val="0"/>
      <w:marBottom w:val="0"/>
      <w:divBdr>
        <w:top w:val="none" w:sz="0" w:space="0" w:color="auto"/>
        <w:left w:val="none" w:sz="0" w:space="0" w:color="auto"/>
        <w:bottom w:val="none" w:sz="0" w:space="0" w:color="auto"/>
        <w:right w:val="none" w:sz="0" w:space="0" w:color="auto"/>
      </w:divBdr>
    </w:div>
    <w:div w:id="300428065">
      <w:bodyDiv w:val="1"/>
      <w:marLeft w:val="0"/>
      <w:marRight w:val="0"/>
      <w:marTop w:val="0"/>
      <w:marBottom w:val="0"/>
      <w:divBdr>
        <w:top w:val="none" w:sz="0" w:space="0" w:color="auto"/>
        <w:left w:val="none" w:sz="0" w:space="0" w:color="auto"/>
        <w:bottom w:val="none" w:sz="0" w:space="0" w:color="auto"/>
        <w:right w:val="none" w:sz="0" w:space="0" w:color="auto"/>
      </w:divBdr>
    </w:div>
    <w:div w:id="300967359">
      <w:bodyDiv w:val="1"/>
      <w:marLeft w:val="0"/>
      <w:marRight w:val="0"/>
      <w:marTop w:val="0"/>
      <w:marBottom w:val="0"/>
      <w:divBdr>
        <w:top w:val="none" w:sz="0" w:space="0" w:color="auto"/>
        <w:left w:val="none" w:sz="0" w:space="0" w:color="auto"/>
        <w:bottom w:val="none" w:sz="0" w:space="0" w:color="auto"/>
        <w:right w:val="none" w:sz="0" w:space="0" w:color="auto"/>
      </w:divBdr>
    </w:div>
    <w:div w:id="302854679">
      <w:bodyDiv w:val="1"/>
      <w:marLeft w:val="0"/>
      <w:marRight w:val="0"/>
      <w:marTop w:val="0"/>
      <w:marBottom w:val="0"/>
      <w:divBdr>
        <w:top w:val="none" w:sz="0" w:space="0" w:color="auto"/>
        <w:left w:val="none" w:sz="0" w:space="0" w:color="auto"/>
        <w:bottom w:val="none" w:sz="0" w:space="0" w:color="auto"/>
        <w:right w:val="none" w:sz="0" w:space="0" w:color="auto"/>
      </w:divBdr>
    </w:div>
    <w:div w:id="302927904">
      <w:bodyDiv w:val="1"/>
      <w:marLeft w:val="0"/>
      <w:marRight w:val="0"/>
      <w:marTop w:val="0"/>
      <w:marBottom w:val="0"/>
      <w:divBdr>
        <w:top w:val="none" w:sz="0" w:space="0" w:color="auto"/>
        <w:left w:val="none" w:sz="0" w:space="0" w:color="auto"/>
        <w:bottom w:val="none" w:sz="0" w:space="0" w:color="auto"/>
        <w:right w:val="none" w:sz="0" w:space="0" w:color="auto"/>
      </w:divBdr>
    </w:div>
    <w:div w:id="302932292">
      <w:bodyDiv w:val="1"/>
      <w:marLeft w:val="0"/>
      <w:marRight w:val="0"/>
      <w:marTop w:val="0"/>
      <w:marBottom w:val="0"/>
      <w:divBdr>
        <w:top w:val="none" w:sz="0" w:space="0" w:color="auto"/>
        <w:left w:val="none" w:sz="0" w:space="0" w:color="auto"/>
        <w:bottom w:val="none" w:sz="0" w:space="0" w:color="auto"/>
        <w:right w:val="none" w:sz="0" w:space="0" w:color="auto"/>
      </w:divBdr>
    </w:div>
    <w:div w:id="305597825">
      <w:bodyDiv w:val="1"/>
      <w:marLeft w:val="0"/>
      <w:marRight w:val="0"/>
      <w:marTop w:val="0"/>
      <w:marBottom w:val="0"/>
      <w:divBdr>
        <w:top w:val="none" w:sz="0" w:space="0" w:color="auto"/>
        <w:left w:val="none" w:sz="0" w:space="0" w:color="auto"/>
        <w:bottom w:val="none" w:sz="0" w:space="0" w:color="auto"/>
        <w:right w:val="none" w:sz="0" w:space="0" w:color="auto"/>
      </w:divBdr>
    </w:div>
    <w:div w:id="307054774">
      <w:bodyDiv w:val="1"/>
      <w:marLeft w:val="0"/>
      <w:marRight w:val="0"/>
      <w:marTop w:val="0"/>
      <w:marBottom w:val="0"/>
      <w:divBdr>
        <w:top w:val="none" w:sz="0" w:space="0" w:color="auto"/>
        <w:left w:val="none" w:sz="0" w:space="0" w:color="auto"/>
        <w:bottom w:val="none" w:sz="0" w:space="0" w:color="auto"/>
        <w:right w:val="none" w:sz="0" w:space="0" w:color="auto"/>
      </w:divBdr>
    </w:div>
    <w:div w:id="307981219">
      <w:bodyDiv w:val="1"/>
      <w:marLeft w:val="0"/>
      <w:marRight w:val="0"/>
      <w:marTop w:val="0"/>
      <w:marBottom w:val="0"/>
      <w:divBdr>
        <w:top w:val="none" w:sz="0" w:space="0" w:color="auto"/>
        <w:left w:val="none" w:sz="0" w:space="0" w:color="auto"/>
        <w:bottom w:val="none" w:sz="0" w:space="0" w:color="auto"/>
        <w:right w:val="none" w:sz="0" w:space="0" w:color="auto"/>
      </w:divBdr>
    </w:div>
    <w:div w:id="309093235">
      <w:bodyDiv w:val="1"/>
      <w:marLeft w:val="0"/>
      <w:marRight w:val="0"/>
      <w:marTop w:val="0"/>
      <w:marBottom w:val="0"/>
      <w:divBdr>
        <w:top w:val="none" w:sz="0" w:space="0" w:color="auto"/>
        <w:left w:val="none" w:sz="0" w:space="0" w:color="auto"/>
        <w:bottom w:val="none" w:sz="0" w:space="0" w:color="auto"/>
        <w:right w:val="none" w:sz="0" w:space="0" w:color="auto"/>
      </w:divBdr>
    </w:div>
    <w:div w:id="309671946">
      <w:bodyDiv w:val="1"/>
      <w:marLeft w:val="0"/>
      <w:marRight w:val="0"/>
      <w:marTop w:val="0"/>
      <w:marBottom w:val="0"/>
      <w:divBdr>
        <w:top w:val="none" w:sz="0" w:space="0" w:color="auto"/>
        <w:left w:val="none" w:sz="0" w:space="0" w:color="auto"/>
        <w:bottom w:val="none" w:sz="0" w:space="0" w:color="auto"/>
        <w:right w:val="none" w:sz="0" w:space="0" w:color="auto"/>
      </w:divBdr>
    </w:div>
    <w:div w:id="309986520">
      <w:bodyDiv w:val="1"/>
      <w:marLeft w:val="0"/>
      <w:marRight w:val="0"/>
      <w:marTop w:val="0"/>
      <w:marBottom w:val="0"/>
      <w:divBdr>
        <w:top w:val="none" w:sz="0" w:space="0" w:color="auto"/>
        <w:left w:val="none" w:sz="0" w:space="0" w:color="auto"/>
        <w:bottom w:val="none" w:sz="0" w:space="0" w:color="auto"/>
        <w:right w:val="none" w:sz="0" w:space="0" w:color="auto"/>
      </w:divBdr>
    </w:div>
    <w:div w:id="310788224">
      <w:bodyDiv w:val="1"/>
      <w:marLeft w:val="0"/>
      <w:marRight w:val="0"/>
      <w:marTop w:val="0"/>
      <w:marBottom w:val="0"/>
      <w:divBdr>
        <w:top w:val="none" w:sz="0" w:space="0" w:color="auto"/>
        <w:left w:val="none" w:sz="0" w:space="0" w:color="auto"/>
        <w:bottom w:val="none" w:sz="0" w:space="0" w:color="auto"/>
        <w:right w:val="none" w:sz="0" w:space="0" w:color="auto"/>
      </w:divBdr>
    </w:div>
    <w:div w:id="311717905">
      <w:bodyDiv w:val="1"/>
      <w:marLeft w:val="0"/>
      <w:marRight w:val="0"/>
      <w:marTop w:val="0"/>
      <w:marBottom w:val="0"/>
      <w:divBdr>
        <w:top w:val="none" w:sz="0" w:space="0" w:color="auto"/>
        <w:left w:val="none" w:sz="0" w:space="0" w:color="auto"/>
        <w:bottom w:val="none" w:sz="0" w:space="0" w:color="auto"/>
        <w:right w:val="none" w:sz="0" w:space="0" w:color="auto"/>
      </w:divBdr>
    </w:div>
    <w:div w:id="311756409">
      <w:bodyDiv w:val="1"/>
      <w:marLeft w:val="0"/>
      <w:marRight w:val="0"/>
      <w:marTop w:val="0"/>
      <w:marBottom w:val="0"/>
      <w:divBdr>
        <w:top w:val="none" w:sz="0" w:space="0" w:color="auto"/>
        <w:left w:val="none" w:sz="0" w:space="0" w:color="auto"/>
        <w:bottom w:val="none" w:sz="0" w:space="0" w:color="auto"/>
        <w:right w:val="none" w:sz="0" w:space="0" w:color="auto"/>
      </w:divBdr>
    </w:div>
    <w:div w:id="312178693">
      <w:bodyDiv w:val="1"/>
      <w:marLeft w:val="0"/>
      <w:marRight w:val="0"/>
      <w:marTop w:val="0"/>
      <w:marBottom w:val="0"/>
      <w:divBdr>
        <w:top w:val="none" w:sz="0" w:space="0" w:color="auto"/>
        <w:left w:val="none" w:sz="0" w:space="0" w:color="auto"/>
        <w:bottom w:val="none" w:sz="0" w:space="0" w:color="auto"/>
        <w:right w:val="none" w:sz="0" w:space="0" w:color="auto"/>
      </w:divBdr>
    </w:div>
    <w:div w:id="312488581">
      <w:bodyDiv w:val="1"/>
      <w:marLeft w:val="0"/>
      <w:marRight w:val="0"/>
      <w:marTop w:val="0"/>
      <w:marBottom w:val="0"/>
      <w:divBdr>
        <w:top w:val="none" w:sz="0" w:space="0" w:color="auto"/>
        <w:left w:val="none" w:sz="0" w:space="0" w:color="auto"/>
        <w:bottom w:val="none" w:sz="0" w:space="0" w:color="auto"/>
        <w:right w:val="none" w:sz="0" w:space="0" w:color="auto"/>
      </w:divBdr>
    </w:div>
    <w:div w:id="313530547">
      <w:bodyDiv w:val="1"/>
      <w:marLeft w:val="0"/>
      <w:marRight w:val="0"/>
      <w:marTop w:val="0"/>
      <w:marBottom w:val="0"/>
      <w:divBdr>
        <w:top w:val="none" w:sz="0" w:space="0" w:color="auto"/>
        <w:left w:val="none" w:sz="0" w:space="0" w:color="auto"/>
        <w:bottom w:val="none" w:sz="0" w:space="0" w:color="auto"/>
        <w:right w:val="none" w:sz="0" w:space="0" w:color="auto"/>
      </w:divBdr>
    </w:div>
    <w:div w:id="320086518">
      <w:bodyDiv w:val="1"/>
      <w:marLeft w:val="0"/>
      <w:marRight w:val="0"/>
      <w:marTop w:val="0"/>
      <w:marBottom w:val="0"/>
      <w:divBdr>
        <w:top w:val="none" w:sz="0" w:space="0" w:color="auto"/>
        <w:left w:val="none" w:sz="0" w:space="0" w:color="auto"/>
        <w:bottom w:val="none" w:sz="0" w:space="0" w:color="auto"/>
        <w:right w:val="none" w:sz="0" w:space="0" w:color="auto"/>
      </w:divBdr>
    </w:div>
    <w:div w:id="320548397">
      <w:bodyDiv w:val="1"/>
      <w:marLeft w:val="0"/>
      <w:marRight w:val="0"/>
      <w:marTop w:val="0"/>
      <w:marBottom w:val="0"/>
      <w:divBdr>
        <w:top w:val="none" w:sz="0" w:space="0" w:color="auto"/>
        <w:left w:val="none" w:sz="0" w:space="0" w:color="auto"/>
        <w:bottom w:val="none" w:sz="0" w:space="0" w:color="auto"/>
        <w:right w:val="none" w:sz="0" w:space="0" w:color="auto"/>
      </w:divBdr>
    </w:div>
    <w:div w:id="321006109">
      <w:bodyDiv w:val="1"/>
      <w:marLeft w:val="0"/>
      <w:marRight w:val="0"/>
      <w:marTop w:val="0"/>
      <w:marBottom w:val="0"/>
      <w:divBdr>
        <w:top w:val="none" w:sz="0" w:space="0" w:color="auto"/>
        <w:left w:val="none" w:sz="0" w:space="0" w:color="auto"/>
        <w:bottom w:val="none" w:sz="0" w:space="0" w:color="auto"/>
        <w:right w:val="none" w:sz="0" w:space="0" w:color="auto"/>
      </w:divBdr>
    </w:div>
    <w:div w:id="321323081">
      <w:bodyDiv w:val="1"/>
      <w:marLeft w:val="0"/>
      <w:marRight w:val="0"/>
      <w:marTop w:val="0"/>
      <w:marBottom w:val="0"/>
      <w:divBdr>
        <w:top w:val="none" w:sz="0" w:space="0" w:color="auto"/>
        <w:left w:val="none" w:sz="0" w:space="0" w:color="auto"/>
        <w:bottom w:val="none" w:sz="0" w:space="0" w:color="auto"/>
        <w:right w:val="none" w:sz="0" w:space="0" w:color="auto"/>
      </w:divBdr>
    </w:div>
    <w:div w:id="322853396">
      <w:bodyDiv w:val="1"/>
      <w:marLeft w:val="0"/>
      <w:marRight w:val="0"/>
      <w:marTop w:val="0"/>
      <w:marBottom w:val="0"/>
      <w:divBdr>
        <w:top w:val="none" w:sz="0" w:space="0" w:color="auto"/>
        <w:left w:val="none" w:sz="0" w:space="0" w:color="auto"/>
        <w:bottom w:val="none" w:sz="0" w:space="0" w:color="auto"/>
        <w:right w:val="none" w:sz="0" w:space="0" w:color="auto"/>
      </w:divBdr>
    </w:div>
    <w:div w:id="323239934">
      <w:bodyDiv w:val="1"/>
      <w:marLeft w:val="0"/>
      <w:marRight w:val="0"/>
      <w:marTop w:val="0"/>
      <w:marBottom w:val="0"/>
      <w:divBdr>
        <w:top w:val="none" w:sz="0" w:space="0" w:color="auto"/>
        <w:left w:val="none" w:sz="0" w:space="0" w:color="auto"/>
        <w:bottom w:val="none" w:sz="0" w:space="0" w:color="auto"/>
        <w:right w:val="none" w:sz="0" w:space="0" w:color="auto"/>
      </w:divBdr>
    </w:div>
    <w:div w:id="324817971">
      <w:bodyDiv w:val="1"/>
      <w:marLeft w:val="0"/>
      <w:marRight w:val="0"/>
      <w:marTop w:val="0"/>
      <w:marBottom w:val="0"/>
      <w:divBdr>
        <w:top w:val="none" w:sz="0" w:space="0" w:color="auto"/>
        <w:left w:val="none" w:sz="0" w:space="0" w:color="auto"/>
        <w:bottom w:val="none" w:sz="0" w:space="0" w:color="auto"/>
        <w:right w:val="none" w:sz="0" w:space="0" w:color="auto"/>
      </w:divBdr>
    </w:div>
    <w:div w:id="326715309">
      <w:bodyDiv w:val="1"/>
      <w:marLeft w:val="0"/>
      <w:marRight w:val="0"/>
      <w:marTop w:val="0"/>
      <w:marBottom w:val="0"/>
      <w:divBdr>
        <w:top w:val="none" w:sz="0" w:space="0" w:color="auto"/>
        <w:left w:val="none" w:sz="0" w:space="0" w:color="auto"/>
        <w:bottom w:val="none" w:sz="0" w:space="0" w:color="auto"/>
        <w:right w:val="none" w:sz="0" w:space="0" w:color="auto"/>
      </w:divBdr>
    </w:div>
    <w:div w:id="326976882">
      <w:bodyDiv w:val="1"/>
      <w:marLeft w:val="0"/>
      <w:marRight w:val="0"/>
      <w:marTop w:val="0"/>
      <w:marBottom w:val="0"/>
      <w:divBdr>
        <w:top w:val="none" w:sz="0" w:space="0" w:color="auto"/>
        <w:left w:val="none" w:sz="0" w:space="0" w:color="auto"/>
        <w:bottom w:val="none" w:sz="0" w:space="0" w:color="auto"/>
        <w:right w:val="none" w:sz="0" w:space="0" w:color="auto"/>
      </w:divBdr>
    </w:div>
    <w:div w:id="327291519">
      <w:bodyDiv w:val="1"/>
      <w:marLeft w:val="0"/>
      <w:marRight w:val="0"/>
      <w:marTop w:val="0"/>
      <w:marBottom w:val="0"/>
      <w:divBdr>
        <w:top w:val="none" w:sz="0" w:space="0" w:color="auto"/>
        <w:left w:val="none" w:sz="0" w:space="0" w:color="auto"/>
        <w:bottom w:val="none" w:sz="0" w:space="0" w:color="auto"/>
        <w:right w:val="none" w:sz="0" w:space="0" w:color="auto"/>
      </w:divBdr>
    </w:div>
    <w:div w:id="328796058">
      <w:bodyDiv w:val="1"/>
      <w:marLeft w:val="0"/>
      <w:marRight w:val="0"/>
      <w:marTop w:val="0"/>
      <w:marBottom w:val="0"/>
      <w:divBdr>
        <w:top w:val="none" w:sz="0" w:space="0" w:color="auto"/>
        <w:left w:val="none" w:sz="0" w:space="0" w:color="auto"/>
        <w:bottom w:val="none" w:sz="0" w:space="0" w:color="auto"/>
        <w:right w:val="none" w:sz="0" w:space="0" w:color="auto"/>
      </w:divBdr>
    </w:div>
    <w:div w:id="329601786">
      <w:bodyDiv w:val="1"/>
      <w:marLeft w:val="0"/>
      <w:marRight w:val="0"/>
      <w:marTop w:val="0"/>
      <w:marBottom w:val="0"/>
      <w:divBdr>
        <w:top w:val="none" w:sz="0" w:space="0" w:color="auto"/>
        <w:left w:val="none" w:sz="0" w:space="0" w:color="auto"/>
        <w:bottom w:val="none" w:sz="0" w:space="0" w:color="auto"/>
        <w:right w:val="none" w:sz="0" w:space="0" w:color="auto"/>
      </w:divBdr>
    </w:div>
    <w:div w:id="334458722">
      <w:bodyDiv w:val="1"/>
      <w:marLeft w:val="0"/>
      <w:marRight w:val="0"/>
      <w:marTop w:val="0"/>
      <w:marBottom w:val="0"/>
      <w:divBdr>
        <w:top w:val="none" w:sz="0" w:space="0" w:color="auto"/>
        <w:left w:val="none" w:sz="0" w:space="0" w:color="auto"/>
        <w:bottom w:val="none" w:sz="0" w:space="0" w:color="auto"/>
        <w:right w:val="none" w:sz="0" w:space="0" w:color="auto"/>
      </w:divBdr>
    </w:div>
    <w:div w:id="336808105">
      <w:bodyDiv w:val="1"/>
      <w:marLeft w:val="0"/>
      <w:marRight w:val="0"/>
      <w:marTop w:val="0"/>
      <w:marBottom w:val="0"/>
      <w:divBdr>
        <w:top w:val="none" w:sz="0" w:space="0" w:color="auto"/>
        <w:left w:val="none" w:sz="0" w:space="0" w:color="auto"/>
        <w:bottom w:val="none" w:sz="0" w:space="0" w:color="auto"/>
        <w:right w:val="none" w:sz="0" w:space="0" w:color="auto"/>
      </w:divBdr>
    </w:div>
    <w:div w:id="337199945">
      <w:bodyDiv w:val="1"/>
      <w:marLeft w:val="0"/>
      <w:marRight w:val="0"/>
      <w:marTop w:val="0"/>
      <w:marBottom w:val="0"/>
      <w:divBdr>
        <w:top w:val="none" w:sz="0" w:space="0" w:color="auto"/>
        <w:left w:val="none" w:sz="0" w:space="0" w:color="auto"/>
        <w:bottom w:val="none" w:sz="0" w:space="0" w:color="auto"/>
        <w:right w:val="none" w:sz="0" w:space="0" w:color="auto"/>
      </w:divBdr>
    </w:div>
    <w:div w:id="338821487">
      <w:bodyDiv w:val="1"/>
      <w:marLeft w:val="0"/>
      <w:marRight w:val="0"/>
      <w:marTop w:val="0"/>
      <w:marBottom w:val="0"/>
      <w:divBdr>
        <w:top w:val="none" w:sz="0" w:space="0" w:color="auto"/>
        <w:left w:val="none" w:sz="0" w:space="0" w:color="auto"/>
        <w:bottom w:val="none" w:sz="0" w:space="0" w:color="auto"/>
        <w:right w:val="none" w:sz="0" w:space="0" w:color="auto"/>
      </w:divBdr>
    </w:div>
    <w:div w:id="340858312">
      <w:bodyDiv w:val="1"/>
      <w:marLeft w:val="0"/>
      <w:marRight w:val="0"/>
      <w:marTop w:val="0"/>
      <w:marBottom w:val="0"/>
      <w:divBdr>
        <w:top w:val="none" w:sz="0" w:space="0" w:color="auto"/>
        <w:left w:val="none" w:sz="0" w:space="0" w:color="auto"/>
        <w:bottom w:val="none" w:sz="0" w:space="0" w:color="auto"/>
        <w:right w:val="none" w:sz="0" w:space="0" w:color="auto"/>
      </w:divBdr>
    </w:div>
    <w:div w:id="341318153">
      <w:bodyDiv w:val="1"/>
      <w:marLeft w:val="0"/>
      <w:marRight w:val="0"/>
      <w:marTop w:val="0"/>
      <w:marBottom w:val="0"/>
      <w:divBdr>
        <w:top w:val="none" w:sz="0" w:space="0" w:color="auto"/>
        <w:left w:val="none" w:sz="0" w:space="0" w:color="auto"/>
        <w:bottom w:val="none" w:sz="0" w:space="0" w:color="auto"/>
        <w:right w:val="none" w:sz="0" w:space="0" w:color="auto"/>
      </w:divBdr>
    </w:div>
    <w:div w:id="341510976">
      <w:bodyDiv w:val="1"/>
      <w:marLeft w:val="0"/>
      <w:marRight w:val="0"/>
      <w:marTop w:val="0"/>
      <w:marBottom w:val="0"/>
      <w:divBdr>
        <w:top w:val="none" w:sz="0" w:space="0" w:color="auto"/>
        <w:left w:val="none" w:sz="0" w:space="0" w:color="auto"/>
        <w:bottom w:val="none" w:sz="0" w:space="0" w:color="auto"/>
        <w:right w:val="none" w:sz="0" w:space="0" w:color="auto"/>
      </w:divBdr>
    </w:div>
    <w:div w:id="341780680">
      <w:bodyDiv w:val="1"/>
      <w:marLeft w:val="0"/>
      <w:marRight w:val="0"/>
      <w:marTop w:val="0"/>
      <w:marBottom w:val="0"/>
      <w:divBdr>
        <w:top w:val="none" w:sz="0" w:space="0" w:color="auto"/>
        <w:left w:val="none" w:sz="0" w:space="0" w:color="auto"/>
        <w:bottom w:val="none" w:sz="0" w:space="0" w:color="auto"/>
        <w:right w:val="none" w:sz="0" w:space="0" w:color="auto"/>
      </w:divBdr>
    </w:div>
    <w:div w:id="341859850">
      <w:bodyDiv w:val="1"/>
      <w:marLeft w:val="0"/>
      <w:marRight w:val="0"/>
      <w:marTop w:val="0"/>
      <w:marBottom w:val="0"/>
      <w:divBdr>
        <w:top w:val="none" w:sz="0" w:space="0" w:color="auto"/>
        <w:left w:val="none" w:sz="0" w:space="0" w:color="auto"/>
        <w:bottom w:val="none" w:sz="0" w:space="0" w:color="auto"/>
        <w:right w:val="none" w:sz="0" w:space="0" w:color="auto"/>
      </w:divBdr>
    </w:div>
    <w:div w:id="343941999">
      <w:bodyDiv w:val="1"/>
      <w:marLeft w:val="0"/>
      <w:marRight w:val="0"/>
      <w:marTop w:val="0"/>
      <w:marBottom w:val="0"/>
      <w:divBdr>
        <w:top w:val="none" w:sz="0" w:space="0" w:color="auto"/>
        <w:left w:val="none" w:sz="0" w:space="0" w:color="auto"/>
        <w:bottom w:val="none" w:sz="0" w:space="0" w:color="auto"/>
        <w:right w:val="none" w:sz="0" w:space="0" w:color="auto"/>
      </w:divBdr>
    </w:div>
    <w:div w:id="344282344">
      <w:bodyDiv w:val="1"/>
      <w:marLeft w:val="0"/>
      <w:marRight w:val="0"/>
      <w:marTop w:val="0"/>
      <w:marBottom w:val="0"/>
      <w:divBdr>
        <w:top w:val="none" w:sz="0" w:space="0" w:color="auto"/>
        <w:left w:val="none" w:sz="0" w:space="0" w:color="auto"/>
        <w:bottom w:val="none" w:sz="0" w:space="0" w:color="auto"/>
        <w:right w:val="none" w:sz="0" w:space="0" w:color="auto"/>
      </w:divBdr>
    </w:div>
    <w:div w:id="344751646">
      <w:bodyDiv w:val="1"/>
      <w:marLeft w:val="0"/>
      <w:marRight w:val="0"/>
      <w:marTop w:val="0"/>
      <w:marBottom w:val="0"/>
      <w:divBdr>
        <w:top w:val="none" w:sz="0" w:space="0" w:color="auto"/>
        <w:left w:val="none" w:sz="0" w:space="0" w:color="auto"/>
        <w:bottom w:val="none" w:sz="0" w:space="0" w:color="auto"/>
        <w:right w:val="none" w:sz="0" w:space="0" w:color="auto"/>
      </w:divBdr>
    </w:div>
    <w:div w:id="345640698">
      <w:bodyDiv w:val="1"/>
      <w:marLeft w:val="0"/>
      <w:marRight w:val="0"/>
      <w:marTop w:val="0"/>
      <w:marBottom w:val="0"/>
      <w:divBdr>
        <w:top w:val="none" w:sz="0" w:space="0" w:color="auto"/>
        <w:left w:val="none" w:sz="0" w:space="0" w:color="auto"/>
        <w:bottom w:val="none" w:sz="0" w:space="0" w:color="auto"/>
        <w:right w:val="none" w:sz="0" w:space="0" w:color="auto"/>
      </w:divBdr>
    </w:div>
    <w:div w:id="347098674">
      <w:bodyDiv w:val="1"/>
      <w:marLeft w:val="0"/>
      <w:marRight w:val="0"/>
      <w:marTop w:val="0"/>
      <w:marBottom w:val="0"/>
      <w:divBdr>
        <w:top w:val="none" w:sz="0" w:space="0" w:color="auto"/>
        <w:left w:val="none" w:sz="0" w:space="0" w:color="auto"/>
        <w:bottom w:val="none" w:sz="0" w:space="0" w:color="auto"/>
        <w:right w:val="none" w:sz="0" w:space="0" w:color="auto"/>
      </w:divBdr>
    </w:div>
    <w:div w:id="348996506">
      <w:bodyDiv w:val="1"/>
      <w:marLeft w:val="0"/>
      <w:marRight w:val="0"/>
      <w:marTop w:val="0"/>
      <w:marBottom w:val="0"/>
      <w:divBdr>
        <w:top w:val="none" w:sz="0" w:space="0" w:color="auto"/>
        <w:left w:val="none" w:sz="0" w:space="0" w:color="auto"/>
        <w:bottom w:val="none" w:sz="0" w:space="0" w:color="auto"/>
        <w:right w:val="none" w:sz="0" w:space="0" w:color="auto"/>
      </w:divBdr>
    </w:div>
    <w:div w:id="349651392">
      <w:bodyDiv w:val="1"/>
      <w:marLeft w:val="0"/>
      <w:marRight w:val="0"/>
      <w:marTop w:val="0"/>
      <w:marBottom w:val="0"/>
      <w:divBdr>
        <w:top w:val="none" w:sz="0" w:space="0" w:color="auto"/>
        <w:left w:val="none" w:sz="0" w:space="0" w:color="auto"/>
        <w:bottom w:val="none" w:sz="0" w:space="0" w:color="auto"/>
        <w:right w:val="none" w:sz="0" w:space="0" w:color="auto"/>
      </w:divBdr>
    </w:div>
    <w:div w:id="350228762">
      <w:bodyDiv w:val="1"/>
      <w:marLeft w:val="0"/>
      <w:marRight w:val="0"/>
      <w:marTop w:val="0"/>
      <w:marBottom w:val="0"/>
      <w:divBdr>
        <w:top w:val="none" w:sz="0" w:space="0" w:color="auto"/>
        <w:left w:val="none" w:sz="0" w:space="0" w:color="auto"/>
        <w:bottom w:val="none" w:sz="0" w:space="0" w:color="auto"/>
        <w:right w:val="none" w:sz="0" w:space="0" w:color="auto"/>
      </w:divBdr>
    </w:div>
    <w:div w:id="350760387">
      <w:bodyDiv w:val="1"/>
      <w:marLeft w:val="0"/>
      <w:marRight w:val="0"/>
      <w:marTop w:val="0"/>
      <w:marBottom w:val="0"/>
      <w:divBdr>
        <w:top w:val="none" w:sz="0" w:space="0" w:color="auto"/>
        <w:left w:val="none" w:sz="0" w:space="0" w:color="auto"/>
        <w:bottom w:val="none" w:sz="0" w:space="0" w:color="auto"/>
        <w:right w:val="none" w:sz="0" w:space="0" w:color="auto"/>
      </w:divBdr>
    </w:div>
    <w:div w:id="351879452">
      <w:bodyDiv w:val="1"/>
      <w:marLeft w:val="0"/>
      <w:marRight w:val="0"/>
      <w:marTop w:val="0"/>
      <w:marBottom w:val="0"/>
      <w:divBdr>
        <w:top w:val="none" w:sz="0" w:space="0" w:color="auto"/>
        <w:left w:val="none" w:sz="0" w:space="0" w:color="auto"/>
        <w:bottom w:val="none" w:sz="0" w:space="0" w:color="auto"/>
        <w:right w:val="none" w:sz="0" w:space="0" w:color="auto"/>
      </w:divBdr>
    </w:div>
    <w:div w:id="352456703">
      <w:bodyDiv w:val="1"/>
      <w:marLeft w:val="0"/>
      <w:marRight w:val="0"/>
      <w:marTop w:val="0"/>
      <w:marBottom w:val="0"/>
      <w:divBdr>
        <w:top w:val="none" w:sz="0" w:space="0" w:color="auto"/>
        <w:left w:val="none" w:sz="0" w:space="0" w:color="auto"/>
        <w:bottom w:val="none" w:sz="0" w:space="0" w:color="auto"/>
        <w:right w:val="none" w:sz="0" w:space="0" w:color="auto"/>
      </w:divBdr>
    </w:div>
    <w:div w:id="352608274">
      <w:bodyDiv w:val="1"/>
      <w:marLeft w:val="0"/>
      <w:marRight w:val="0"/>
      <w:marTop w:val="0"/>
      <w:marBottom w:val="0"/>
      <w:divBdr>
        <w:top w:val="none" w:sz="0" w:space="0" w:color="auto"/>
        <w:left w:val="none" w:sz="0" w:space="0" w:color="auto"/>
        <w:bottom w:val="none" w:sz="0" w:space="0" w:color="auto"/>
        <w:right w:val="none" w:sz="0" w:space="0" w:color="auto"/>
      </w:divBdr>
    </w:div>
    <w:div w:id="352610278">
      <w:bodyDiv w:val="1"/>
      <w:marLeft w:val="0"/>
      <w:marRight w:val="0"/>
      <w:marTop w:val="0"/>
      <w:marBottom w:val="0"/>
      <w:divBdr>
        <w:top w:val="none" w:sz="0" w:space="0" w:color="auto"/>
        <w:left w:val="none" w:sz="0" w:space="0" w:color="auto"/>
        <w:bottom w:val="none" w:sz="0" w:space="0" w:color="auto"/>
        <w:right w:val="none" w:sz="0" w:space="0" w:color="auto"/>
      </w:divBdr>
    </w:div>
    <w:div w:id="352653014">
      <w:bodyDiv w:val="1"/>
      <w:marLeft w:val="0"/>
      <w:marRight w:val="0"/>
      <w:marTop w:val="0"/>
      <w:marBottom w:val="0"/>
      <w:divBdr>
        <w:top w:val="none" w:sz="0" w:space="0" w:color="auto"/>
        <w:left w:val="none" w:sz="0" w:space="0" w:color="auto"/>
        <w:bottom w:val="none" w:sz="0" w:space="0" w:color="auto"/>
        <w:right w:val="none" w:sz="0" w:space="0" w:color="auto"/>
      </w:divBdr>
    </w:div>
    <w:div w:id="352849772">
      <w:bodyDiv w:val="1"/>
      <w:marLeft w:val="0"/>
      <w:marRight w:val="0"/>
      <w:marTop w:val="0"/>
      <w:marBottom w:val="0"/>
      <w:divBdr>
        <w:top w:val="none" w:sz="0" w:space="0" w:color="auto"/>
        <w:left w:val="none" w:sz="0" w:space="0" w:color="auto"/>
        <w:bottom w:val="none" w:sz="0" w:space="0" w:color="auto"/>
        <w:right w:val="none" w:sz="0" w:space="0" w:color="auto"/>
      </w:divBdr>
    </w:div>
    <w:div w:id="354427616">
      <w:bodyDiv w:val="1"/>
      <w:marLeft w:val="0"/>
      <w:marRight w:val="0"/>
      <w:marTop w:val="0"/>
      <w:marBottom w:val="0"/>
      <w:divBdr>
        <w:top w:val="none" w:sz="0" w:space="0" w:color="auto"/>
        <w:left w:val="none" w:sz="0" w:space="0" w:color="auto"/>
        <w:bottom w:val="none" w:sz="0" w:space="0" w:color="auto"/>
        <w:right w:val="none" w:sz="0" w:space="0" w:color="auto"/>
      </w:divBdr>
    </w:div>
    <w:div w:id="355890072">
      <w:bodyDiv w:val="1"/>
      <w:marLeft w:val="0"/>
      <w:marRight w:val="0"/>
      <w:marTop w:val="0"/>
      <w:marBottom w:val="0"/>
      <w:divBdr>
        <w:top w:val="none" w:sz="0" w:space="0" w:color="auto"/>
        <w:left w:val="none" w:sz="0" w:space="0" w:color="auto"/>
        <w:bottom w:val="none" w:sz="0" w:space="0" w:color="auto"/>
        <w:right w:val="none" w:sz="0" w:space="0" w:color="auto"/>
      </w:divBdr>
    </w:div>
    <w:div w:id="356464828">
      <w:bodyDiv w:val="1"/>
      <w:marLeft w:val="0"/>
      <w:marRight w:val="0"/>
      <w:marTop w:val="0"/>
      <w:marBottom w:val="0"/>
      <w:divBdr>
        <w:top w:val="none" w:sz="0" w:space="0" w:color="auto"/>
        <w:left w:val="none" w:sz="0" w:space="0" w:color="auto"/>
        <w:bottom w:val="none" w:sz="0" w:space="0" w:color="auto"/>
        <w:right w:val="none" w:sz="0" w:space="0" w:color="auto"/>
      </w:divBdr>
    </w:div>
    <w:div w:id="358899898">
      <w:bodyDiv w:val="1"/>
      <w:marLeft w:val="0"/>
      <w:marRight w:val="0"/>
      <w:marTop w:val="0"/>
      <w:marBottom w:val="0"/>
      <w:divBdr>
        <w:top w:val="none" w:sz="0" w:space="0" w:color="auto"/>
        <w:left w:val="none" w:sz="0" w:space="0" w:color="auto"/>
        <w:bottom w:val="none" w:sz="0" w:space="0" w:color="auto"/>
        <w:right w:val="none" w:sz="0" w:space="0" w:color="auto"/>
      </w:divBdr>
    </w:div>
    <w:div w:id="359278594">
      <w:bodyDiv w:val="1"/>
      <w:marLeft w:val="0"/>
      <w:marRight w:val="0"/>
      <w:marTop w:val="0"/>
      <w:marBottom w:val="0"/>
      <w:divBdr>
        <w:top w:val="none" w:sz="0" w:space="0" w:color="auto"/>
        <w:left w:val="none" w:sz="0" w:space="0" w:color="auto"/>
        <w:bottom w:val="none" w:sz="0" w:space="0" w:color="auto"/>
        <w:right w:val="none" w:sz="0" w:space="0" w:color="auto"/>
      </w:divBdr>
    </w:div>
    <w:div w:id="359739986">
      <w:bodyDiv w:val="1"/>
      <w:marLeft w:val="0"/>
      <w:marRight w:val="0"/>
      <w:marTop w:val="0"/>
      <w:marBottom w:val="0"/>
      <w:divBdr>
        <w:top w:val="none" w:sz="0" w:space="0" w:color="auto"/>
        <w:left w:val="none" w:sz="0" w:space="0" w:color="auto"/>
        <w:bottom w:val="none" w:sz="0" w:space="0" w:color="auto"/>
        <w:right w:val="none" w:sz="0" w:space="0" w:color="auto"/>
      </w:divBdr>
    </w:div>
    <w:div w:id="360008697">
      <w:bodyDiv w:val="1"/>
      <w:marLeft w:val="0"/>
      <w:marRight w:val="0"/>
      <w:marTop w:val="0"/>
      <w:marBottom w:val="0"/>
      <w:divBdr>
        <w:top w:val="none" w:sz="0" w:space="0" w:color="auto"/>
        <w:left w:val="none" w:sz="0" w:space="0" w:color="auto"/>
        <w:bottom w:val="none" w:sz="0" w:space="0" w:color="auto"/>
        <w:right w:val="none" w:sz="0" w:space="0" w:color="auto"/>
      </w:divBdr>
    </w:div>
    <w:div w:id="360783936">
      <w:bodyDiv w:val="1"/>
      <w:marLeft w:val="0"/>
      <w:marRight w:val="0"/>
      <w:marTop w:val="0"/>
      <w:marBottom w:val="0"/>
      <w:divBdr>
        <w:top w:val="none" w:sz="0" w:space="0" w:color="auto"/>
        <w:left w:val="none" w:sz="0" w:space="0" w:color="auto"/>
        <w:bottom w:val="none" w:sz="0" w:space="0" w:color="auto"/>
        <w:right w:val="none" w:sz="0" w:space="0" w:color="auto"/>
      </w:divBdr>
    </w:div>
    <w:div w:id="361130027">
      <w:bodyDiv w:val="1"/>
      <w:marLeft w:val="0"/>
      <w:marRight w:val="0"/>
      <w:marTop w:val="0"/>
      <w:marBottom w:val="0"/>
      <w:divBdr>
        <w:top w:val="none" w:sz="0" w:space="0" w:color="auto"/>
        <w:left w:val="none" w:sz="0" w:space="0" w:color="auto"/>
        <w:bottom w:val="none" w:sz="0" w:space="0" w:color="auto"/>
        <w:right w:val="none" w:sz="0" w:space="0" w:color="auto"/>
      </w:divBdr>
    </w:div>
    <w:div w:id="361131646">
      <w:bodyDiv w:val="1"/>
      <w:marLeft w:val="0"/>
      <w:marRight w:val="0"/>
      <w:marTop w:val="0"/>
      <w:marBottom w:val="0"/>
      <w:divBdr>
        <w:top w:val="none" w:sz="0" w:space="0" w:color="auto"/>
        <w:left w:val="none" w:sz="0" w:space="0" w:color="auto"/>
        <w:bottom w:val="none" w:sz="0" w:space="0" w:color="auto"/>
        <w:right w:val="none" w:sz="0" w:space="0" w:color="auto"/>
      </w:divBdr>
    </w:div>
    <w:div w:id="361782825">
      <w:bodyDiv w:val="1"/>
      <w:marLeft w:val="0"/>
      <w:marRight w:val="0"/>
      <w:marTop w:val="0"/>
      <w:marBottom w:val="0"/>
      <w:divBdr>
        <w:top w:val="none" w:sz="0" w:space="0" w:color="auto"/>
        <w:left w:val="none" w:sz="0" w:space="0" w:color="auto"/>
        <w:bottom w:val="none" w:sz="0" w:space="0" w:color="auto"/>
        <w:right w:val="none" w:sz="0" w:space="0" w:color="auto"/>
      </w:divBdr>
    </w:div>
    <w:div w:id="362022510">
      <w:bodyDiv w:val="1"/>
      <w:marLeft w:val="0"/>
      <w:marRight w:val="0"/>
      <w:marTop w:val="0"/>
      <w:marBottom w:val="0"/>
      <w:divBdr>
        <w:top w:val="none" w:sz="0" w:space="0" w:color="auto"/>
        <w:left w:val="none" w:sz="0" w:space="0" w:color="auto"/>
        <w:bottom w:val="none" w:sz="0" w:space="0" w:color="auto"/>
        <w:right w:val="none" w:sz="0" w:space="0" w:color="auto"/>
      </w:divBdr>
    </w:div>
    <w:div w:id="364867672">
      <w:bodyDiv w:val="1"/>
      <w:marLeft w:val="0"/>
      <w:marRight w:val="0"/>
      <w:marTop w:val="0"/>
      <w:marBottom w:val="0"/>
      <w:divBdr>
        <w:top w:val="none" w:sz="0" w:space="0" w:color="auto"/>
        <w:left w:val="none" w:sz="0" w:space="0" w:color="auto"/>
        <w:bottom w:val="none" w:sz="0" w:space="0" w:color="auto"/>
        <w:right w:val="none" w:sz="0" w:space="0" w:color="auto"/>
      </w:divBdr>
    </w:div>
    <w:div w:id="364982185">
      <w:bodyDiv w:val="1"/>
      <w:marLeft w:val="0"/>
      <w:marRight w:val="0"/>
      <w:marTop w:val="0"/>
      <w:marBottom w:val="0"/>
      <w:divBdr>
        <w:top w:val="none" w:sz="0" w:space="0" w:color="auto"/>
        <w:left w:val="none" w:sz="0" w:space="0" w:color="auto"/>
        <w:bottom w:val="none" w:sz="0" w:space="0" w:color="auto"/>
        <w:right w:val="none" w:sz="0" w:space="0" w:color="auto"/>
      </w:divBdr>
    </w:div>
    <w:div w:id="365981829">
      <w:bodyDiv w:val="1"/>
      <w:marLeft w:val="0"/>
      <w:marRight w:val="0"/>
      <w:marTop w:val="0"/>
      <w:marBottom w:val="0"/>
      <w:divBdr>
        <w:top w:val="none" w:sz="0" w:space="0" w:color="auto"/>
        <w:left w:val="none" w:sz="0" w:space="0" w:color="auto"/>
        <w:bottom w:val="none" w:sz="0" w:space="0" w:color="auto"/>
        <w:right w:val="none" w:sz="0" w:space="0" w:color="auto"/>
      </w:divBdr>
    </w:div>
    <w:div w:id="366293999">
      <w:bodyDiv w:val="1"/>
      <w:marLeft w:val="0"/>
      <w:marRight w:val="0"/>
      <w:marTop w:val="0"/>
      <w:marBottom w:val="0"/>
      <w:divBdr>
        <w:top w:val="none" w:sz="0" w:space="0" w:color="auto"/>
        <w:left w:val="none" w:sz="0" w:space="0" w:color="auto"/>
        <w:bottom w:val="none" w:sz="0" w:space="0" w:color="auto"/>
        <w:right w:val="none" w:sz="0" w:space="0" w:color="auto"/>
      </w:divBdr>
    </w:div>
    <w:div w:id="366563218">
      <w:bodyDiv w:val="1"/>
      <w:marLeft w:val="0"/>
      <w:marRight w:val="0"/>
      <w:marTop w:val="0"/>
      <w:marBottom w:val="0"/>
      <w:divBdr>
        <w:top w:val="none" w:sz="0" w:space="0" w:color="auto"/>
        <w:left w:val="none" w:sz="0" w:space="0" w:color="auto"/>
        <w:bottom w:val="none" w:sz="0" w:space="0" w:color="auto"/>
        <w:right w:val="none" w:sz="0" w:space="0" w:color="auto"/>
      </w:divBdr>
    </w:div>
    <w:div w:id="367225518">
      <w:bodyDiv w:val="1"/>
      <w:marLeft w:val="0"/>
      <w:marRight w:val="0"/>
      <w:marTop w:val="0"/>
      <w:marBottom w:val="0"/>
      <w:divBdr>
        <w:top w:val="none" w:sz="0" w:space="0" w:color="auto"/>
        <w:left w:val="none" w:sz="0" w:space="0" w:color="auto"/>
        <w:bottom w:val="none" w:sz="0" w:space="0" w:color="auto"/>
        <w:right w:val="none" w:sz="0" w:space="0" w:color="auto"/>
      </w:divBdr>
    </w:div>
    <w:div w:id="368532481">
      <w:bodyDiv w:val="1"/>
      <w:marLeft w:val="0"/>
      <w:marRight w:val="0"/>
      <w:marTop w:val="0"/>
      <w:marBottom w:val="0"/>
      <w:divBdr>
        <w:top w:val="none" w:sz="0" w:space="0" w:color="auto"/>
        <w:left w:val="none" w:sz="0" w:space="0" w:color="auto"/>
        <w:bottom w:val="none" w:sz="0" w:space="0" w:color="auto"/>
        <w:right w:val="none" w:sz="0" w:space="0" w:color="auto"/>
      </w:divBdr>
    </w:div>
    <w:div w:id="372391595">
      <w:bodyDiv w:val="1"/>
      <w:marLeft w:val="0"/>
      <w:marRight w:val="0"/>
      <w:marTop w:val="0"/>
      <w:marBottom w:val="0"/>
      <w:divBdr>
        <w:top w:val="none" w:sz="0" w:space="0" w:color="auto"/>
        <w:left w:val="none" w:sz="0" w:space="0" w:color="auto"/>
        <w:bottom w:val="none" w:sz="0" w:space="0" w:color="auto"/>
        <w:right w:val="none" w:sz="0" w:space="0" w:color="auto"/>
      </w:divBdr>
    </w:div>
    <w:div w:id="373968890">
      <w:bodyDiv w:val="1"/>
      <w:marLeft w:val="0"/>
      <w:marRight w:val="0"/>
      <w:marTop w:val="0"/>
      <w:marBottom w:val="0"/>
      <w:divBdr>
        <w:top w:val="none" w:sz="0" w:space="0" w:color="auto"/>
        <w:left w:val="none" w:sz="0" w:space="0" w:color="auto"/>
        <w:bottom w:val="none" w:sz="0" w:space="0" w:color="auto"/>
        <w:right w:val="none" w:sz="0" w:space="0" w:color="auto"/>
      </w:divBdr>
    </w:div>
    <w:div w:id="375740301">
      <w:bodyDiv w:val="1"/>
      <w:marLeft w:val="0"/>
      <w:marRight w:val="0"/>
      <w:marTop w:val="0"/>
      <w:marBottom w:val="0"/>
      <w:divBdr>
        <w:top w:val="none" w:sz="0" w:space="0" w:color="auto"/>
        <w:left w:val="none" w:sz="0" w:space="0" w:color="auto"/>
        <w:bottom w:val="none" w:sz="0" w:space="0" w:color="auto"/>
        <w:right w:val="none" w:sz="0" w:space="0" w:color="auto"/>
      </w:divBdr>
    </w:div>
    <w:div w:id="376274867">
      <w:bodyDiv w:val="1"/>
      <w:marLeft w:val="0"/>
      <w:marRight w:val="0"/>
      <w:marTop w:val="0"/>
      <w:marBottom w:val="0"/>
      <w:divBdr>
        <w:top w:val="none" w:sz="0" w:space="0" w:color="auto"/>
        <w:left w:val="none" w:sz="0" w:space="0" w:color="auto"/>
        <w:bottom w:val="none" w:sz="0" w:space="0" w:color="auto"/>
        <w:right w:val="none" w:sz="0" w:space="0" w:color="auto"/>
      </w:divBdr>
    </w:div>
    <w:div w:id="376635695">
      <w:bodyDiv w:val="1"/>
      <w:marLeft w:val="0"/>
      <w:marRight w:val="0"/>
      <w:marTop w:val="0"/>
      <w:marBottom w:val="0"/>
      <w:divBdr>
        <w:top w:val="none" w:sz="0" w:space="0" w:color="auto"/>
        <w:left w:val="none" w:sz="0" w:space="0" w:color="auto"/>
        <w:bottom w:val="none" w:sz="0" w:space="0" w:color="auto"/>
        <w:right w:val="none" w:sz="0" w:space="0" w:color="auto"/>
      </w:divBdr>
    </w:div>
    <w:div w:id="378165648">
      <w:bodyDiv w:val="1"/>
      <w:marLeft w:val="0"/>
      <w:marRight w:val="0"/>
      <w:marTop w:val="0"/>
      <w:marBottom w:val="0"/>
      <w:divBdr>
        <w:top w:val="none" w:sz="0" w:space="0" w:color="auto"/>
        <w:left w:val="none" w:sz="0" w:space="0" w:color="auto"/>
        <w:bottom w:val="none" w:sz="0" w:space="0" w:color="auto"/>
        <w:right w:val="none" w:sz="0" w:space="0" w:color="auto"/>
      </w:divBdr>
    </w:div>
    <w:div w:id="379478381">
      <w:bodyDiv w:val="1"/>
      <w:marLeft w:val="0"/>
      <w:marRight w:val="0"/>
      <w:marTop w:val="0"/>
      <w:marBottom w:val="0"/>
      <w:divBdr>
        <w:top w:val="none" w:sz="0" w:space="0" w:color="auto"/>
        <w:left w:val="none" w:sz="0" w:space="0" w:color="auto"/>
        <w:bottom w:val="none" w:sz="0" w:space="0" w:color="auto"/>
        <w:right w:val="none" w:sz="0" w:space="0" w:color="auto"/>
      </w:divBdr>
    </w:div>
    <w:div w:id="379985527">
      <w:bodyDiv w:val="1"/>
      <w:marLeft w:val="0"/>
      <w:marRight w:val="0"/>
      <w:marTop w:val="0"/>
      <w:marBottom w:val="0"/>
      <w:divBdr>
        <w:top w:val="none" w:sz="0" w:space="0" w:color="auto"/>
        <w:left w:val="none" w:sz="0" w:space="0" w:color="auto"/>
        <w:bottom w:val="none" w:sz="0" w:space="0" w:color="auto"/>
        <w:right w:val="none" w:sz="0" w:space="0" w:color="auto"/>
      </w:divBdr>
    </w:div>
    <w:div w:id="383065012">
      <w:bodyDiv w:val="1"/>
      <w:marLeft w:val="0"/>
      <w:marRight w:val="0"/>
      <w:marTop w:val="0"/>
      <w:marBottom w:val="0"/>
      <w:divBdr>
        <w:top w:val="none" w:sz="0" w:space="0" w:color="auto"/>
        <w:left w:val="none" w:sz="0" w:space="0" w:color="auto"/>
        <w:bottom w:val="none" w:sz="0" w:space="0" w:color="auto"/>
        <w:right w:val="none" w:sz="0" w:space="0" w:color="auto"/>
      </w:divBdr>
    </w:div>
    <w:div w:id="384329100">
      <w:bodyDiv w:val="1"/>
      <w:marLeft w:val="0"/>
      <w:marRight w:val="0"/>
      <w:marTop w:val="0"/>
      <w:marBottom w:val="0"/>
      <w:divBdr>
        <w:top w:val="none" w:sz="0" w:space="0" w:color="auto"/>
        <w:left w:val="none" w:sz="0" w:space="0" w:color="auto"/>
        <w:bottom w:val="none" w:sz="0" w:space="0" w:color="auto"/>
        <w:right w:val="none" w:sz="0" w:space="0" w:color="auto"/>
      </w:divBdr>
    </w:div>
    <w:div w:id="386102963">
      <w:bodyDiv w:val="1"/>
      <w:marLeft w:val="0"/>
      <w:marRight w:val="0"/>
      <w:marTop w:val="0"/>
      <w:marBottom w:val="0"/>
      <w:divBdr>
        <w:top w:val="none" w:sz="0" w:space="0" w:color="auto"/>
        <w:left w:val="none" w:sz="0" w:space="0" w:color="auto"/>
        <w:bottom w:val="none" w:sz="0" w:space="0" w:color="auto"/>
        <w:right w:val="none" w:sz="0" w:space="0" w:color="auto"/>
      </w:divBdr>
    </w:div>
    <w:div w:id="386954975">
      <w:bodyDiv w:val="1"/>
      <w:marLeft w:val="0"/>
      <w:marRight w:val="0"/>
      <w:marTop w:val="0"/>
      <w:marBottom w:val="0"/>
      <w:divBdr>
        <w:top w:val="none" w:sz="0" w:space="0" w:color="auto"/>
        <w:left w:val="none" w:sz="0" w:space="0" w:color="auto"/>
        <w:bottom w:val="none" w:sz="0" w:space="0" w:color="auto"/>
        <w:right w:val="none" w:sz="0" w:space="0" w:color="auto"/>
      </w:divBdr>
    </w:div>
    <w:div w:id="387805602">
      <w:bodyDiv w:val="1"/>
      <w:marLeft w:val="0"/>
      <w:marRight w:val="0"/>
      <w:marTop w:val="0"/>
      <w:marBottom w:val="0"/>
      <w:divBdr>
        <w:top w:val="none" w:sz="0" w:space="0" w:color="auto"/>
        <w:left w:val="none" w:sz="0" w:space="0" w:color="auto"/>
        <w:bottom w:val="none" w:sz="0" w:space="0" w:color="auto"/>
        <w:right w:val="none" w:sz="0" w:space="0" w:color="auto"/>
      </w:divBdr>
    </w:div>
    <w:div w:id="395251732">
      <w:bodyDiv w:val="1"/>
      <w:marLeft w:val="0"/>
      <w:marRight w:val="0"/>
      <w:marTop w:val="0"/>
      <w:marBottom w:val="0"/>
      <w:divBdr>
        <w:top w:val="none" w:sz="0" w:space="0" w:color="auto"/>
        <w:left w:val="none" w:sz="0" w:space="0" w:color="auto"/>
        <w:bottom w:val="none" w:sz="0" w:space="0" w:color="auto"/>
        <w:right w:val="none" w:sz="0" w:space="0" w:color="auto"/>
      </w:divBdr>
    </w:div>
    <w:div w:id="396558993">
      <w:bodyDiv w:val="1"/>
      <w:marLeft w:val="0"/>
      <w:marRight w:val="0"/>
      <w:marTop w:val="0"/>
      <w:marBottom w:val="0"/>
      <w:divBdr>
        <w:top w:val="none" w:sz="0" w:space="0" w:color="auto"/>
        <w:left w:val="none" w:sz="0" w:space="0" w:color="auto"/>
        <w:bottom w:val="none" w:sz="0" w:space="0" w:color="auto"/>
        <w:right w:val="none" w:sz="0" w:space="0" w:color="auto"/>
      </w:divBdr>
    </w:div>
    <w:div w:id="397750737">
      <w:bodyDiv w:val="1"/>
      <w:marLeft w:val="0"/>
      <w:marRight w:val="0"/>
      <w:marTop w:val="0"/>
      <w:marBottom w:val="0"/>
      <w:divBdr>
        <w:top w:val="none" w:sz="0" w:space="0" w:color="auto"/>
        <w:left w:val="none" w:sz="0" w:space="0" w:color="auto"/>
        <w:bottom w:val="none" w:sz="0" w:space="0" w:color="auto"/>
        <w:right w:val="none" w:sz="0" w:space="0" w:color="auto"/>
      </w:divBdr>
    </w:div>
    <w:div w:id="398140756">
      <w:bodyDiv w:val="1"/>
      <w:marLeft w:val="0"/>
      <w:marRight w:val="0"/>
      <w:marTop w:val="0"/>
      <w:marBottom w:val="0"/>
      <w:divBdr>
        <w:top w:val="none" w:sz="0" w:space="0" w:color="auto"/>
        <w:left w:val="none" w:sz="0" w:space="0" w:color="auto"/>
        <w:bottom w:val="none" w:sz="0" w:space="0" w:color="auto"/>
        <w:right w:val="none" w:sz="0" w:space="0" w:color="auto"/>
      </w:divBdr>
    </w:div>
    <w:div w:id="399670306">
      <w:bodyDiv w:val="1"/>
      <w:marLeft w:val="0"/>
      <w:marRight w:val="0"/>
      <w:marTop w:val="0"/>
      <w:marBottom w:val="0"/>
      <w:divBdr>
        <w:top w:val="none" w:sz="0" w:space="0" w:color="auto"/>
        <w:left w:val="none" w:sz="0" w:space="0" w:color="auto"/>
        <w:bottom w:val="none" w:sz="0" w:space="0" w:color="auto"/>
        <w:right w:val="none" w:sz="0" w:space="0" w:color="auto"/>
      </w:divBdr>
    </w:div>
    <w:div w:id="400719752">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2261176">
      <w:bodyDiv w:val="1"/>
      <w:marLeft w:val="0"/>
      <w:marRight w:val="0"/>
      <w:marTop w:val="0"/>
      <w:marBottom w:val="0"/>
      <w:divBdr>
        <w:top w:val="none" w:sz="0" w:space="0" w:color="auto"/>
        <w:left w:val="none" w:sz="0" w:space="0" w:color="auto"/>
        <w:bottom w:val="none" w:sz="0" w:space="0" w:color="auto"/>
        <w:right w:val="none" w:sz="0" w:space="0" w:color="auto"/>
      </w:divBdr>
    </w:div>
    <w:div w:id="404303940">
      <w:bodyDiv w:val="1"/>
      <w:marLeft w:val="0"/>
      <w:marRight w:val="0"/>
      <w:marTop w:val="0"/>
      <w:marBottom w:val="0"/>
      <w:divBdr>
        <w:top w:val="none" w:sz="0" w:space="0" w:color="auto"/>
        <w:left w:val="none" w:sz="0" w:space="0" w:color="auto"/>
        <w:bottom w:val="none" w:sz="0" w:space="0" w:color="auto"/>
        <w:right w:val="none" w:sz="0" w:space="0" w:color="auto"/>
      </w:divBdr>
    </w:div>
    <w:div w:id="405227441">
      <w:bodyDiv w:val="1"/>
      <w:marLeft w:val="0"/>
      <w:marRight w:val="0"/>
      <w:marTop w:val="0"/>
      <w:marBottom w:val="0"/>
      <w:divBdr>
        <w:top w:val="none" w:sz="0" w:space="0" w:color="auto"/>
        <w:left w:val="none" w:sz="0" w:space="0" w:color="auto"/>
        <w:bottom w:val="none" w:sz="0" w:space="0" w:color="auto"/>
        <w:right w:val="none" w:sz="0" w:space="0" w:color="auto"/>
      </w:divBdr>
    </w:div>
    <w:div w:id="406150370">
      <w:bodyDiv w:val="1"/>
      <w:marLeft w:val="0"/>
      <w:marRight w:val="0"/>
      <w:marTop w:val="0"/>
      <w:marBottom w:val="0"/>
      <w:divBdr>
        <w:top w:val="none" w:sz="0" w:space="0" w:color="auto"/>
        <w:left w:val="none" w:sz="0" w:space="0" w:color="auto"/>
        <w:bottom w:val="none" w:sz="0" w:space="0" w:color="auto"/>
        <w:right w:val="none" w:sz="0" w:space="0" w:color="auto"/>
      </w:divBdr>
    </w:div>
    <w:div w:id="406926719">
      <w:bodyDiv w:val="1"/>
      <w:marLeft w:val="0"/>
      <w:marRight w:val="0"/>
      <w:marTop w:val="0"/>
      <w:marBottom w:val="0"/>
      <w:divBdr>
        <w:top w:val="none" w:sz="0" w:space="0" w:color="auto"/>
        <w:left w:val="none" w:sz="0" w:space="0" w:color="auto"/>
        <w:bottom w:val="none" w:sz="0" w:space="0" w:color="auto"/>
        <w:right w:val="none" w:sz="0" w:space="0" w:color="auto"/>
      </w:divBdr>
    </w:div>
    <w:div w:id="407116057">
      <w:bodyDiv w:val="1"/>
      <w:marLeft w:val="0"/>
      <w:marRight w:val="0"/>
      <w:marTop w:val="0"/>
      <w:marBottom w:val="0"/>
      <w:divBdr>
        <w:top w:val="none" w:sz="0" w:space="0" w:color="auto"/>
        <w:left w:val="none" w:sz="0" w:space="0" w:color="auto"/>
        <w:bottom w:val="none" w:sz="0" w:space="0" w:color="auto"/>
        <w:right w:val="none" w:sz="0" w:space="0" w:color="auto"/>
      </w:divBdr>
    </w:div>
    <w:div w:id="407118259">
      <w:bodyDiv w:val="1"/>
      <w:marLeft w:val="0"/>
      <w:marRight w:val="0"/>
      <w:marTop w:val="0"/>
      <w:marBottom w:val="0"/>
      <w:divBdr>
        <w:top w:val="none" w:sz="0" w:space="0" w:color="auto"/>
        <w:left w:val="none" w:sz="0" w:space="0" w:color="auto"/>
        <w:bottom w:val="none" w:sz="0" w:space="0" w:color="auto"/>
        <w:right w:val="none" w:sz="0" w:space="0" w:color="auto"/>
      </w:divBdr>
    </w:div>
    <w:div w:id="407775966">
      <w:bodyDiv w:val="1"/>
      <w:marLeft w:val="0"/>
      <w:marRight w:val="0"/>
      <w:marTop w:val="0"/>
      <w:marBottom w:val="0"/>
      <w:divBdr>
        <w:top w:val="none" w:sz="0" w:space="0" w:color="auto"/>
        <w:left w:val="none" w:sz="0" w:space="0" w:color="auto"/>
        <w:bottom w:val="none" w:sz="0" w:space="0" w:color="auto"/>
        <w:right w:val="none" w:sz="0" w:space="0" w:color="auto"/>
      </w:divBdr>
    </w:div>
    <w:div w:id="411007392">
      <w:bodyDiv w:val="1"/>
      <w:marLeft w:val="0"/>
      <w:marRight w:val="0"/>
      <w:marTop w:val="0"/>
      <w:marBottom w:val="0"/>
      <w:divBdr>
        <w:top w:val="none" w:sz="0" w:space="0" w:color="auto"/>
        <w:left w:val="none" w:sz="0" w:space="0" w:color="auto"/>
        <w:bottom w:val="none" w:sz="0" w:space="0" w:color="auto"/>
        <w:right w:val="none" w:sz="0" w:space="0" w:color="auto"/>
      </w:divBdr>
    </w:div>
    <w:div w:id="413354943">
      <w:bodyDiv w:val="1"/>
      <w:marLeft w:val="0"/>
      <w:marRight w:val="0"/>
      <w:marTop w:val="0"/>
      <w:marBottom w:val="0"/>
      <w:divBdr>
        <w:top w:val="none" w:sz="0" w:space="0" w:color="auto"/>
        <w:left w:val="none" w:sz="0" w:space="0" w:color="auto"/>
        <w:bottom w:val="none" w:sz="0" w:space="0" w:color="auto"/>
        <w:right w:val="none" w:sz="0" w:space="0" w:color="auto"/>
      </w:divBdr>
    </w:div>
    <w:div w:id="414515410">
      <w:bodyDiv w:val="1"/>
      <w:marLeft w:val="0"/>
      <w:marRight w:val="0"/>
      <w:marTop w:val="0"/>
      <w:marBottom w:val="0"/>
      <w:divBdr>
        <w:top w:val="none" w:sz="0" w:space="0" w:color="auto"/>
        <w:left w:val="none" w:sz="0" w:space="0" w:color="auto"/>
        <w:bottom w:val="none" w:sz="0" w:space="0" w:color="auto"/>
        <w:right w:val="none" w:sz="0" w:space="0" w:color="auto"/>
      </w:divBdr>
    </w:div>
    <w:div w:id="414985213">
      <w:bodyDiv w:val="1"/>
      <w:marLeft w:val="0"/>
      <w:marRight w:val="0"/>
      <w:marTop w:val="0"/>
      <w:marBottom w:val="0"/>
      <w:divBdr>
        <w:top w:val="none" w:sz="0" w:space="0" w:color="auto"/>
        <w:left w:val="none" w:sz="0" w:space="0" w:color="auto"/>
        <w:bottom w:val="none" w:sz="0" w:space="0" w:color="auto"/>
        <w:right w:val="none" w:sz="0" w:space="0" w:color="auto"/>
      </w:divBdr>
    </w:div>
    <w:div w:id="415054069">
      <w:bodyDiv w:val="1"/>
      <w:marLeft w:val="0"/>
      <w:marRight w:val="0"/>
      <w:marTop w:val="0"/>
      <w:marBottom w:val="0"/>
      <w:divBdr>
        <w:top w:val="none" w:sz="0" w:space="0" w:color="auto"/>
        <w:left w:val="none" w:sz="0" w:space="0" w:color="auto"/>
        <w:bottom w:val="none" w:sz="0" w:space="0" w:color="auto"/>
        <w:right w:val="none" w:sz="0" w:space="0" w:color="auto"/>
      </w:divBdr>
    </w:div>
    <w:div w:id="416095447">
      <w:bodyDiv w:val="1"/>
      <w:marLeft w:val="0"/>
      <w:marRight w:val="0"/>
      <w:marTop w:val="0"/>
      <w:marBottom w:val="0"/>
      <w:divBdr>
        <w:top w:val="none" w:sz="0" w:space="0" w:color="auto"/>
        <w:left w:val="none" w:sz="0" w:space="0" w:color="auto"/>
        <w:bottom w:val="none" w:sz="0" w:space="0" w:color="auto"/>
        <w:right w:val="none" w:sz="0" w:space="0" w:color="auto"/>
      </w:divBdr>
    </w:div>
    <w:div w:id="416169647">
      <w:bodyDiv w:val="1"/>
      <w:marLeft w:val="0"/>
      <w:marRight w:val="0"/>
      <w:marTop w:val="0"/>
      <w:marBottom w:val="0"/>
      <w:divBdr>
        <w:top w:val="none" w:sz="0" w:space="0" w:color="auto"/>
        <w:left w:val="none" w:sz="0" w:space="0" w:color="auto"/>
        <w:bottom w:val="none" w:sz="0" w:space="0" w:color="auto"/>
        <w:right w:val="none" w:sz="0" w:space="0" w:color="auto"/>
      </w:divBdr>
    </w:div>
    <w:div w:id="416563148">
      <w:bodyDiv w:val="1"/>
      <w:marLeft w:val="0"/>
      <w:marRight w:val="0"/>
      <w:marTop w:val="0"/>
      <w:marBottom w:val="0"/>
      <w:divBdr>
        <w:top w:val="none" w:sz="0" w:space="0" w:color="auto"/>
        <w:left w:val="none" w:sz="0" w:space="0" w:color="auto"/>
        <w:bottom w:val="none" w:sz="0" w:space="0" w:color="auto"/>
        <w:right w:val="none" w:sz="0" w:space="0" w:color="auto"/>
      </w:divBdr>
    </w:div>
    <w:div w:id="418410716">
      <w:bodyDiv w:val="1"/>
      <w:marLeft w:val="0"/>
      <w:marRight w:val="0"/>
      <w:marTop w:val="0"/>
      <w:marBottom w:val="0"/>
      <w:divBdr>
        <w:top w:val="none" w:sz="0" w:space="0" w:color="auto"/>
        <w:left w:val="none" w:sz="0" w:space="0" w:color="auto"/>
        <w:bottom w:val="none" w:sz="0" w:space="0" w:color="auto"/>
        <w:right w:val="none" w:sz="0" w:space="0" w:color="auto"/>
      </w:divBdr>
    </w:div>
    <w:div w:id="419916034">
      <w:bodyDiv w:val="1"/>
      <w:marLeft w:val="0"/>
      <w:marRight w:val="0"/>
      <w:marTop w:val="0"/>
      <w:marBottom w:val="0"/>
      <w:divBdr>
        <w:top w:val="none" w:sz="0" w:space="0" w:color="auto"/>
        <w:left w:val="none" w:sz="0" w:space="0" w:color="auto"/>
        <w:bottom w:val="none" w:sz="0" w:space="0" w:color="auto"/>
        <w:right w:val="none" w:sz="0" w:space="0" w:color="auto"/>
      </w:divBdr>
    </w:div>
    <w:div w:id="420641249">
      <w:bodyDiv w:val="1"/>
      <w:marLeft w:val="0"/>
      <w:marRight w:val="0"/>
      <w:marTop w:val="0"/>
      <w:marBottom w:val="0"/>
      <w:divBdr>
        <w:top w:val="none" w:sz="0" w:space="0" w:color="auto"/>
        <w:left w:val="none" w:sz="0" w:space="0" w:color="auto"/>
        <w:bottom w:val="none" w:sz="0" w:space="0" w:color="auto"/>
        <w:right w:val="none" w:sz="0" w:space="0" w:color="auto"/>
      </w:divBdr>
    </w:div>
    <w:div w:id="421921598">
      <w:bodyDiv w:val="1"/>
      <w:marLeft w:val="0"/>
      <w:marRight w:val="0"/>
      <w:marTop w:val="0"/>
      <w:marBottom w:val="0"/>
      <w:divBdr>
        <w:top w:val="none" w:sz="0" w:space="0" w:color="auto"/>
        <w:left w:val="none" w:sz="0" w:space="0" w:color="auto"/>
        <w:bottom w:val="none" w:sz="0" w:space="0" w:color="auto"/>
        <w:right w:val="none" w:sz="0" w:space="0" w:color="auto"/>
      </w:divBdr>
    </w:div>
    <w:div w:id="422384983">
      <w:bodyDiv w:val="1"/>
      <w:marLeft w:val="0"/>
      <w:marRight w:val="0"/>
      <w:marTop w:val="0"/>
      <w:marBottom w:val="0"/>
      <w:divBdr>
        <w:top w:val="none" w:sz="0" w:space="0" w:color="auto"/>
        <w:left w:val="none" w:sz="0" w:space="0" w:color="auto"/>
        <w:bottom w:val="none" w:sz="0" w:space="0" w:color="auto"/>
        <w:right w:val="none" w:sz="0" w:space="0" w:color="auto"/>
      </w:divBdr>
    </w:div>
    <w:div w:id="422529629">
      <w:bodyDiv w:val="1"/>
      <w:marLeft w:val="0"/>
      <w:marRight w:val="0"/>
      <w:marTop w:val="0"/>
      <w:marBottom w:val="0"/>
      <w:divBdr>
        <w:top w:val="none" w:sz="0" w:space="0" w:color="auto"/>
        <w:left w:val="none" w:sz="0" w:space="0" w:color="auto"/>
        <w:bottom w:val="none" w:sz="0" w:space="0" w:color="auto"/>
        <w:right w:val="none" w:sz="0" w:space="0" w:color="auto"/>
      </w:divBdr>
    </w:div>
    <w:div w:id="422840649">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814113">
      <w:bodyDiv w:val="1"/>
      <w:marLeft w:val="0"/>
      <w:marRight w:val="0"/>
      <w:marTop w:val="0"/>
      <w:marBottom w:val="0"/>
      <w:divBdr>
        <w:top w:val="none" w:sz="0" w:space="0" w:color="auto"/>
        <w:left w:val="none" w:sz="0" w:space="0" w:color="auto"/>
        <w:bottom w:val="none" w:sz="0" w:space="0" w:color="auto"/>
        <w:right w:val="none" w:sz="0" w:space="0" w:color="auto"/>
      </w:divBdr>
    </w:div>
    <w:div w:id="425733425">
      <w:bodyDiv w:val="1"/>
      <w:marLeft w:val="0"/>
      <w:marRight w:val="0"/>
      <w:marTop w:val="0"/>
      <w:marBottom w:val="0"/>
      <w:divBdr>
        <w:top w:val="none" w:sz="0" w:space="0" w:color="auto"/>
        <w:left w:val="none" w:sz="0" w:space="0" w:color="auto"/>
        <w:bottom w:val="none" w:sz="0" w:space="0" w:color="auto"/>
        <w:right w:val="none" w:sz="0" w:space="0" w:color="auto"/>
      </w:divBdr>
    </w:div>
    <w:div w:id="426390268">
      <w:bodyDiv w:val="1"/>
      <w:marLeft w:val="0"/>
      <w:marRight w:val="0"/>
      <w:marTop w:val="0"/>
      <w:marBottom w:val="0"/>
      <w:divBdr>
        <w:top w:val="none" w:sz="0" w:space="0" w:color="auto"/>
        <w:left w:val="none" w:sz="0" w:space="0" w:color="auto"/>
        <w:bottom w:val="none" w:sz="0" w:space="0" w:color="auto"/>
        <w:right w:val="none" w:sz="0" w:space="0" w:color="auto"/>
      </w:divBdr>
    </w:div>
    <w:div w:id="429393194">
      <w:bodyDiv w:val="1"/>
      <w:marLeft w:val="0"/>
      <w:marRight w:val="0"/>
      <w:marTop w:val="0"/>
      <w:marBottom w:val="0"/>
      <w:divBdr>
        <w:top w:val="none" w:sz="0" w:space="0" w:color="auto"/>
        <w:left w:val="none" w:sz="0" w:space="0" w:color="auto"/>
        <w:bottom w:val="none" w:sz="0" w:space="0" w:color="auto"/>
        <w:right w:val="none" w:sz="0" w:space="0" w:color="auto"/>
      </w:divBdr>
    </w:div>
    <w:div w:id="431555475">
      <w:bodyDiv w:val="1"/>
      <w:marLeft w:val="0"/>
      <w:marRight w:val="0"/>
      <w:marTop w:val="0"/>
      <w:marBottom w:val="0"/>
      <w:divBdr>
        <w:top w:val="none" w:sz="0" w:space="0" w:color="auto"/>
        <w:left w:val="none" w:sz="0" w:space="0" w:color="auto"/>
        <w:bottom w:val="none" w:sz="0" w:space="0" w:color="auto"/>
        <w:right w:val="none" w:sz="0" w:space="0" w:color="auto"/>
      </w:divBdr>
    </w:div>
    <w:div w:id="434206312">
      <w:bodyDiv w:val="1"/>
      <w:marLeft w:val="0"/>
      <w:marRight w:val="0"/>
      <w:marTop w:val="0"/>
      <w:marBottom w:val="0"/>
      <w:divBdr>
        <w:top w:val="none" w:sz="0" w:space="0" w:color="auto"/>
        <w:left w:val="none" w:sz="0" w:space="0" w:color="auto"/>
        <w:bottom w:val="none" w:sz="0" w:space="0" w:color="auto"/>
        <w:right w:val="none" w:sz="0" w:space="0" w:color="auto"/>
      </w:divBdr>
    </w:div>
    <w:div w:id="434329973">
      <w:bodyDiv w:val="1"/>
      <w:marLeft w:val="0"/>
      <w:marRight w:val="0"/>
      <w:marTop w:val="0"/>
      <w:marBottom w:val="0"/>
      <w:divBdr>
        <w:top w:val="none" w:sz="0" w:space="0" w:color="auto"/>
        <w:left w:val="none" w:sz="0" w:space="0" w:color="auto"/>
        <w:bottom w:val="none" w:sz="0" w:space="0" w:color="auto"/>
        <w:right w:val="none" w:sz="0" w:space="0" w:color="auto"/>
      </w:divBdr>
    </w:div>
    <w:div w:id="438843123">
      <w:bodyDiv w:val="1"/>
      <w:marLeft w:val="0"/>
      <w:marRight w:val="0"/>
      <w:marTop w:val="0"/>
      <w:marBottom w:val="0"/>
      <w:divBdr>
        <w:top w:val="none" w:sz="0" w:space="0" w:color="auto"/>
        <w:left w:val="none" w:sz="0" w:space="0" w:color="auto"/>
        <w:bottom w:val="none" w:sz="0" w:space="0" w:color="auto"/>
        <w:right w:val="none" w:sz="0" w:space="0" w:color="auto"/>
      </w:divBdr>
    </w:div>
    <w:div w:id="440338927">
      <w:bodyDiv w:val="1"/>
      <w:marLeft w:val="0"/>
      <w:marRight w:val="0"/>
      <w:marTop w:val="0"/>
      <w:marBottom w:val="0"/>
      <w:divBdr>
        <w:top w:val="none" w:sz="0" w:space="0" w:color="auto"/>
        <w:left w:val="none" w:sz="0" w:space="0" w:color="auto"/>
        <w:bottom w:val="none" w:sz="0" w:space="0" w:color="auto"/>
        <w:right w:val="none" w:sz="0" w:space="0" w:color="auto"/>
      </w:divBdr>
    </w:div>
    <w:div w:id="441340579">
      <w:bodyDiv w:val="1"/>
      <w:marLeft w:val="0"/>
      <w:marRight w:val="0"/>
      <w:marTop w:val="0"/>
      <w:marBottom w:val="0"/>
      <w:divBdr>
        <w:top w:val="none" w:sz="0" w:space="0" w:color="auto"/>
        <w:left w:val="none" w:sz="0" w:space="0" w:color="auto"/>
        <w:bottom w:val="none" w:sz="0" w:space="0" w:color="auto"/>
        <w:right w:val="none" w:sz="0" w:space="0" w:color="auto"/>
      </w:divBdr>
    </w:div>
    <w:div w:id="441806226">
      <w:bodyDiv w:val="1"/>
      <w:marLeft w:val="0"/>
      <w:marRight w:val="0"/>
      <w:marTop w:val="0"/>
      <w:marBottom w:val="0"/>
      <w:divBdr>
        <w:top w:val="none" w:sz="0" w:space="0" w:color="auto"/>
        <w:left w:val="none" w:sz="0" w:space="0" w:color="auto"/>
        <w:bottom w:val="none" w:sz="0" w:space="0" w:color="auto"/>
        <w:right w:val="none" w:sz="0" w:space="0" w:color="auto"/>
      </w:divBdr>
    </w:div>
    <w:div w:id="442921961">
      <w:bodyDiv w:val="1"/>
      <w:marLeft w:val="0"/>
      <w:marRight w:val="0"/>
      <w:marTop w:val="0"/>
      <w:marBottom w:val="0"/>
      <w:divBdr>
        <w:top w:val="none" w:sz="0" w:space="0" w:color="auto"/>
        <w:left w:val="none" w:sz="0" w:space="0" w:color="auto"/>
        <w:bottom w:val="none" w:sz="0" w:space="0" w:color="auto"/>
        <w:right w:val="none" w:sz="0" w:space="0" w:color="auto"/>
      </w:divBdr>
    </w:div>
    <w:div w:id="443813779">
      <w:bodyDiv w:val="1"/>
      <w:marLeft w:val="0"/>
      <w:marRight w:val="0"/>
      <w:marTop w:val="0"/>
      <w:marBottom w:val="0"/>
      <w:divBdr>
        <w:top w:val="none" w:sz="0" w:space="0" w:color="auto"/>
        <w:left w:val="none" w:sz="0" w:space="0" w:color="auto"/>
        <w:bottom w:val="none" w:sz="0" w:space="0" w:color="auto"/>
        <w:right w:val="none" w:sz="0" w:space="0" w:color="auto"/>
      </w:divBdr>
    </w:div>
    <w:div w:id="445348984">
      <w:bodyDiv w:val="1"/>
      <w:marLeft w:val="0"/>
      <w:marRight w:val="0"/>
      <w:marTop w:val="0"/>
      <w:marBottom w:val="0"/>
      <w:divBdr>
        <w:top w:val="none" w:sz="0" w:space="0" w:color="auto"/>
        <w:left w:val="none" w:sz="0" w:space="0" w:color="auto"/>
        <w:bottom w:val="none" w:sz="0" w:space="0" w:color="auto"/>
        <w:right w:val="none" w:sz="0" w:space="0" w:color="auto"/>
      </w:divBdr>
    </w:div>
    <w:div w:id="445467157">
      <w:bodyDiv w:val="1"/>
      <w:marLeft w:val="0"/>
      <w:marRight w:val="0"/>
      <w:marTop w:val="0"/>
      <w:marBottom w:val="0"/>
      <w:divBdr>
        <w:top w:val="none" w:sz="0" w:space="0" w:color="auto"/>
        <w:left w:val="none" w:sz="0" w:space="0" w:color="auto"/>
        <w:bottom w:val="none" w:sz="0" w:space="0" w:color="auto"/>
        <w:right w:val="none" w:sz="0" w:space="0" w:color="auto"/>
      </w:divBdr>
    </w:div>
    <w:div w:id="448549054">
      <w:bodyDiv w:val="1"/>
      <w:marLeft w:val="0"/>
      <w:marRight w:val="0"/>
      <w:marTop w:val="0"/>
      <w:marBottom w:val="0"/>
      <w:divBdr>
        <w:top w:val="none" w:sz="0" w:space="0" w:color="auto"/>
        <w:left w:val="none" w:sz="0" w:space="0" w:color="auto"/>
        <w:bottom w:val="none" w:sz="0" w:space="0" w:color="auto"/>
        <w:right w:val="none" w:sz="0" w:space="0" w:color="auto"/>
      </w:divBdr>
    </w:div>
    <w:div w:id="449322827">
      <w:bodyDiv w:val="1"/>
      <w:marLeft w:val="0"/>
      <w:marRight w:val="0"/>
      <w:marTop w:val="0"/>
      <w:marBottom w:val="0"/>
      <w:divBdr>
        <w:top w:val="none" w:sz="0" w:space="0" w:color="auto"/>
        <w:left w:val="none" w:sz="0" w:space="0" w:color="auto"/>
        <w:bottom w:val="none" w:sz="0" w:space="0" w:color="auto"/>
        <w:right w:val="none" w:sz="0" w:space="0" w:color="auto"/>
      </w:divBdr>
    </w:div>
    <w:div w:id="450711570">
      <w:bodyDiv w:val="1"/>
      <w:marLeft w:val="0"/>
      <w:marRight w:val="0"/>
      <w:marTop w:val="0"/>
      <w:marBottom w:val="0"/>
      <w:divBdr>
        <w:top w:val="none" w:sz="0" w:space="0" w:color="auto"/>
        <w:left w:val="none" w:sz="0" w:space="0" w:color="auto"/>
        <w:bottom w:val="none" w:sz="0" w:space="0" w:color="auto"/>
        <w:right w:val="none" w:sz="0" w:space="0" w:color="auto"/>
      </w:divBdr>
    </w:div>
    <w:div w:id="451630023">
      <w:bodyDiv w:val="1"/>
      <w:marLeft w:val="0"/>
      <w:marRight w:val="0"/>
      <w:marTop w:val="0"/>
      <w:marBottom w:val="0"/>
      <w:divBdr>
        <w:top w:val="none" w:sz="0" w:space="0" w:color="auto"/>
        <w:left w:val="none" w:sz="0" w:space="0" w:color="auto"/>
        <w:bottom w:val="none" w:sz="0" w:space="0" w:color="auto"/>
        <w:right w:val="none" w:sz="0" w:space="0" w:color="auto"/>
      </w:divBdr>
    </w:div>
    <w:div w:id="452289757">
      <w:bodyDiv w:val="1"/>
      <w:marLeft w:val="0"/>
      <w:marRight w:val="0"/>
      <w:marTop w:val="0"/>
      <w:marBottom w:val="0"/>
      <w:divBdr>
        <w:top w:val="none" w:sz="0" w:space="0" w:color="auto"/>
        <w:left w:val="none" w:sz="0" w:space="0" w:color="auto"/>
        <w:bottom w:val="none" w:sz="0" w:space="0" w:color="auto"/>
        <w:right w:val="none" w:sz="0" w:space="0" w:color="auto"/>
      </w:divBdr>
    </w:div>
    <w:div w:id="454955875">
      <w:bodyDiv w:val="1"/>
      <w:marLeft w:val="0"/>
      <w:marRight w:val="0"/>
      <w:marTop w:val="0"/>
      <w:marBottom w:val="0"/>
      <w:divBdr>
        <w:top w:val="none" w:sz="0" w:space="0" w:color="auto"/>
        <w:left w:val="none" w:sz="0" w:space="0" w:color="auto"/>
        <w:bottom w:val="none" w:sz="0" w:space="0" w:color="auto"/>
        <w:right w:val="none" w:sz="0" w:space="0" w:color="auto"/>
      </w:divBdr>
    </w:div>
    <w:div w:id="457534863">
      <w:bodyDiv w:val="1"/>
      <w:marLeft w:val="0"/>
      <w:marRight w:val="0"/>
      <w:marTop w:val="0"/>
      <w:marBottom w:val="0"/>
      <w:divBdr>
        <w:top w:val="none" w:sz="0" w:space="0" w:color="auto"/>
        <w:left w:val="none" w:sz="0" w:space="0" w:color="auto"/>
        <w:bottom w:val="none" w:sz="0" w:space="0" w:color="auto"/>
        <w:right w:val="none" w:sz="0" w:space="0" w:color="auto"/>
      </w:divBdr>
    </w:div>
    <w:div w:id="459765852">
      <w:bodyDiv w:val="1"/>
      <w:marLeft w:val="0"/>
      <w:marRight w:val="0"/>
      <w:marTop w:val="0"/>
      <w:marBottom w:val="0"/>
      <w:divBdr>
        <w:top w:val="none" w:sz="0" w:space="0" w:color="auto"/>
        <w:left w:val="none" w:sz="0" w:space="0" w:color="auto"/>
        <w:bottom w:val="none" w:sz="0" w:space="0" w:color="auto"/>
        <w:right w:val="none" w:sz="0" w:space="0" w:color="auto"/>
      </w:divBdr>
    </w:div>
    <w:div w:id="461268352">
      <w:bodyDiv w:val="1"/>
      <w:marLeft w:val="0"/>
      <w:marRight w:val="0"/>
      <w:marTop w:val="0"/>
      <w:marBottom w:val="0"/>
      <w:divBdr>
        <w:top w:val="none" w:sz="0" w:space="0" w:color="auto"/>
        <w:left w:val="none" w:sz="0" w:space="0" w:color="auto"/>
        <w:bottom w:val="none" w:sz="0" w:space="0" w:color="auto"/>
        <w:right w:val="none" w:sz="0" w:space="0" w:color="auto"/>
      </w:divBdr>
    </w:div>
    <w:div w:id="461339639">
      <w:bodyDiv w:val="1"/>
      <w:marLeft w:val="0"/>
      <w:marRight w:val="0"/>
      <w:marTop w:val="0"/>
      <w:marBottom w:val="0"/>
      <w:divBdr>
        <w:top w:val="none" w:sz="0" w:space="0" w:color="auto"/>
        <w:left w:val="none" w:sz="0" w:space="0" w:color="auto"/>
        <w:bottom w:val="none" w:sz="0" w:space="0" w:color="auto"/>
        <w:right w:val="none" w:sz="0" w:space="0" w:color="auto"/>
      </w:divBdr>
    </w:div>
    <w:div w:id="462112794">
      <w:bodyDiv w:val="1"/>
      <w:marLeft w:val="0"/>
      <w:marRight w:val="0"/>
      <w:marTop w:val="0"/>
      <w:marBottom w:val="0"/>
      <w:divBdr>
        <w:top w:val="none" w:sz="0" w:space="0" w:color="auto"/>
        <w:left w:val="none" w:sz="0" w:space="0" w:color="auto"/>
        <w:bottom w:val="none" w:sz="0" w:space="0" w:color="auto"/>
        <w:right w:val="none" w:sz="0" w:space="0" w:color="auto"/>
      </w:divBdr>
    </w:div>
    <w:div w:id="463349386">
      <w:bodyDiv w:val="1"/>
      <w:marLeft w:val="0"/>
      <w:marRight w:val="0"/>
      <w:marTop w:val="0"/>
      <w:marBottom w:val="0"/>
      <w:divBdr>
        <w:top w:val="none" w:sz="0" w:space="0" w:color="auto"/>
        <w:left w:val="none" w:sz="0" w:space="0" w:color="auto"/>
        <w:bottom w:val="none" w:sz="0" w:space="0" w:color="auto"/>
        <w:right w:val="none" w:sz="0" w:space="0" w:color="auto"/>
      </w:divBdr>
    </w:div>
    <w:div w:id="465246521">
      <w:bodyDiv w:val="1"/>
      <w:marLeft w:val="0"/>
      <w:marRight w:val="0"/>
      <w:marTop w:val="0"/>
      <w:marBottom w:val="0"/>
      <w:divBdr>
        <w:top w:val="none" w:sz="0" w:space="0" w:color="auto"/>
        <w:left w:val="none" w:sz="0" w:space="0" w:color="auto"/>
        <w:bottom w:val="none" w:sz="0" w:space="0" w:color="auto"/>
        <w:right w:val="none" w:sz="0" w:space="0" w:color="auto"/>
      </w:divBdr>
    </w:div>
    <w:div w:id="465398167">
      <w:bodyDiv w:val="1"/>
      <w:marLeft w:val="0"/>
      <w:marRight w:val="0"/>
      <w:marTop w:val="0"/>
      <w:marBottom w:val="0"/>
      <w:divBdr>
        <w:top w:val="none" w:sz="0" w:space="0" w:color="auto"/>
        <w:left w:val="none" w:sz="0" w:space="0" w:color="auto"/>
        <w:bottom w:val="none" w:sz="0" w:space="0" w:color="auto"/>
        <w:right w:val="none" w:sz="0" w:space="0" w:color="auto"/>
      </w:divBdr>
    </w:div>
    <w:div w:id="465775635">
      <w:bodyDiv w:val="1"/>
      <w:marLeft w:val="0"/>
      <w:marRight w:val="0"/>
      <w:marTop w:val="0"/>
      <w:marBottom w:val="0"/>
      <w:divBdr>
        <w:top w:val="none" w:sz="0" w:space="0" w:color="auto"/>
        <w:left w:val="none" w:sz="0" w:space="0" w:color="auto"/>
        <w:bottom w:val="none" w:sz="0" w:space="0" w:color="auto"/>
        <w:right w:val="none" w:sz="0" w:space="0" w:color="auto"/>
      </w:divBdr>
    </w:div>
    <w:div w:id="466171260">
      <w:bodyDiv w:val="1"/>
      <w:marLeft w:val="0"/>
      <w:marRight w:val="0"/>
      <w:marTop w:val="0"/>
      <w:marBottom w:val="0"/>
      <w:divBdr>
        <w:top w:val="none" w:sz="0" w:space="0" w:color="auto"/>
        <w:left w:val="none" w:sz="0" w:space="0" w:color="auto"/>
        <w:bottom w:val="none" w:sz="0" w:space="0" w:color="auto"/>
        <w:right w:val="none" w:sz="0" w:space="0" w:color="auto"/>
      </w:divBdr>
    </w:div>
    <w:div w:id="469372563">
      <w:bodyDiv w:val="1"/>
      <w:marLeft w:val="0"/>
      <w:marRight w:val="0"/>
      <w:marTop w:val="0"/>
      <w:marBottom w:val="0"/>
      <w:divBdr>
        <w:top w:val="none" w:sz="0" w:space="0" w:color="auto"/>
        <w:left w:val="none" w:sz="0" w:space="0" w:color="auto"/>
        <w:bottom w:val="none" w:sz="0" w:space="0" w:color="auto"/>
        <w:right w:val="none" w:sz="0" w:space="0" w:color="auto"/>
      </w:divBdr>
    </w:div>
    <w:div w:id="470173436">
      <w:bodyDiv w:val="1"/>
      <w:marLeft w:val="0"/>
      <w:marRight w:val="0"/>
      <w:marTop w:val="0"/>
      <w:marBottom w:val="0"/>
      <w:divBdr>
        <w:top w:val="none" w:sz="0" w:space="0" w:color="auto"/>
        <w:left w:val="none" w:sz="0" w:space="0" w:color="auto"/>
        <w:bottom w:val="none" w:sz="0" w:space="0" w:color="auto"/>
        <w:right w:val="none" w:sz="0" w:space="0" w:color="auto"/>
      </w:divBdr>
    </w:div>
    <w:div w:id="471169643">
      <w:bodyDiv w:val="1"/>
      <w:marLeft w:val="0"/>
      <w:marRight w:val="0"/>
      <w:marTop w:val="0"/>
      <w:marBottom w:val="0"/>
      <w:divBdr>
        <w:top w:val="none" w:sz="0" w:space="0" w:color="auto"/>
        <w:left w:val="none" w:sz="0" w:space="0" w:color="auto"/>
        <w:bottom w:val="none" w:sz="0" w:space="0" w:color="auto"/>
        <w:right w:val="none" w:sz="0" w:space="0" w:color="auto"/>
      </w:divBdr>
    </w:div>
    <w:div w:id="471749957">
      <w:bodyDiv w:val="1"/>
      <w:marLeft w:val="0"/>
      <w:marRight w:val="0"/>
      <w:marTop w:val="0"/>
      <w:marBottom w:val="0"/>
      <w:divBdr>
        <w:top w:val="none" w:sz="0" w:space="0" w:color="auto"/>
        <w:left w:val="none" w:sz="0" w:space="0" w:color="auto"/>
        <w:bottom w:val="none" w:sz="0" w:space="0" w:color="auto"/>
        <w:right w:val="none" w:sz="0" w:space="0" w:color="auto"/>
      </w:divBdr>
    </w:div>
    <w:div w:id="471942569">
      <w:bodyDiv w:val="1"/>
      <w:marLeft w:val="0"/>
      <w:marRight w:val="0"/>
      <w:marTop w:val="0"/>
      <w:marBottom w:val="0"/>
      <w:divBdr>
        <w:top w:val="none" w:sz="0" w:space="0" w:color="auto"/>
        <w:left w:val="none" w:sz="0" w:space="0" w:color="auto"/>
        <w:bottom w:val="none" w:sz="0" w:space="0" w:color="auto"/>
        <w:right w:val="none" w:sz="0" w:space="0" w:color="auto"/>
      </w:divBdr>
    </w:div>
    <w:div w:id="472337655">
      <w:bodyDiv w:val="1"/>
      <w:marLeft w:val="0"/>
      <w:marRight w:val="0"/>
      <w:marTop w:val="0"/>
      <w:marBottom w:val="0"/>
      <w:divBdr>
        <w:top w:val="none" w:sz="0" w:space="0" w:color="auto"/>
        <w:left w:val="none" w:sz="0" w:space="0" w:color="auto"/>
        <w:bottom w:val="none" w:sz="0" w:space="0" w:color="auto"/>
        <w:right w:val="none" w:sz="0" w:space="0" w:color="auto"/>
      </w:divBdr>
    </w:div>
    <w:div w:id="473988055">
      <w:bodyDiv w:val="1"/>
      <w:marLeft w:val="0"/>
      <w:marRight w:val="0"/>
      <w:marTop w:val="0"/>
      <w:marBottom w:val="0"/>
      <w:divBdr>
        <w:top w:val="none" w:sz="0" w:space="0" w:color="auto"/>
        <w:left w:val="none" w:sz="0" w:space="0" w:color="auto"/>
        <w:bottom w:val="none" w:sz="0" w:space="0" w:color="auto"/>
        <w:right w:val="none" w:sz="0" w:space="0" w:color="auto"/>
      </w:divBdr>
    </w:div>
    <w:div w:id="474177481">
      <w:bodyDiv w:val="1"/>
      <w:marLeft w:val="0"/>
      <w:marRight w:val="0"/>
      <w:marTop w:val="0"/>
      <w:marBottom w:val="0"/>
      <w:divBdr>
        <w:top w:val="none" w:sz="0" w:space="0" w:color="auto"/>
        <w:left w:val="none" w:sz="0" w:space="0" w:color="auto"/>
        <w:bottom w:val="none" w:sz="0" w:space="0" w:color="auto"/>
        <w:right w:val="none" w:sz="0" w:space="0" w:color="auto"/>
      </w:divBdr>
    </w:div>
    <w:div w:id="478308854">
      <w:bodyDiv w:val="1"/>
      <w:marLeft w:val="0"/>
      <w:marRight w:val="0"/>
      <w:marTop w:val="0"/>
      <w:marBottom w:val="0"/>
      <w:divBdr>
        <w:top w:val="none" w:sz="0" w:space="0" w:color="auto"/>
        <w:left w:val="none" w:sz="0" w:space="0" w:color="auto"/>
        <w:bottom w:val="none" w:sz="0" w:space="0" w:color="auto"/>
        <w:right w:val="none" w:sz="0" w:space="0" w:color="auto"/>
      </w:divBdr>
    </w:div>
    <w:div w:id="480998941">
      <w:bodyDiv w:val="1"/>
      <w:marLeft w:val="0"/>
      <w:marRight w:val="0"/>
      <w:marTop w:val="0"/>
      <w:marBottom w:val="0"/>
      <w:divBdr>
        <w:top w:val="none" w:sz="0" w:space="0" w:color="auto"/>
        <w:left w:val="none" w:sz="0" w:space="0" w:color="auto"/>
        <w:bottom w:val="none" w:sz="0" w:space="0" w:color="auto"/>
        <w:right w:val="none" w:sz="0" w:space="0" w:color="auto"/>
      </w:divBdr>
    </w:div>
    <w:div w:id="482354336">
      <w:bodyDiv w:val="1"/>
      <w:marLeft w:val="0"/>
      <w:marRight w:val="0"/>
      <w:marTop w:val="0"/>
      <w:marBottom w:val="0"/>
      <w:divBdr>
        <w:top w:val="none" w:sz="0" w:space="0" w:color="auto"/>
        <w:left w:val="none" w:sz="0" w:space="0" w:color="auto"/>
        <w:bottom w:val="none" w:sz="0" w:space="0" w:color="auto"/>
        <w:right w:val="none" w:sz="0" w:space="0" w:color="auto"/>
      </w:divBdr>
    </w:div>
    <w:div w:id="483282880">
      <w:bodyDiv w:val="1"/>
      <w:marLeft w:val="0"/>
      <w:marRight w:val="0"/>
      <w:marTop w:val="0"/>
      <w:marBottom w:val="0"/>
      <w:divBdr>
        <w:top w:val="none" w:sz="0" w:space="0" w:color="auto"/>
        <w:left w:val="none" w:sz="0" w:space="0" w:color="auto"/>
        <w:bottom w:val="none" w:sz="0" w:space="0" w:color="auto"/>
        <w:right w:val="none" w:sz="0" w:space="0" w:color="auto"/>
      </w:divBdr>
    </w:div>
    <w:div w:id="483352898">
      <w:bodyDiv w:val="1"/>
      <w:marLeft w:val="0"/>
      <w:marRight w:val="0"/>
      <w:marTop w:val="0"/>
      <w:marBottom w:val="0"/>
      <w:divBdr>
        <w:top w:val="none" w:sz="0" w:space="0" w:color="auto"/>
        <w:left w:val="none" w:sz="0" w:space="0" w:color="auto"/>
        <w:bottom w:val="none" w:sz="0" w:space="0" w:color="auto"/>
        <w:right w:val="none" w:sz="0" w:space="0" w:color="auto"/>
      </w:divBdr>
    </w:div>
    <w:div w:id="484199479">
      <w:bodyDiv w:val="1"/>
      <w:marLeft w:val="0"/>
      <w:marRight w:val="0"/>
      <w:marTop w:val="0"/>
      <w:marBottom w:val="0"/>
      <w:divBdr>
        <w:top w:val="none" w:sz="0" w:space="0" w:color="auto"/>
        <w:left w:val="none" w:sz="0" w:space="0" w:color="auto"/>
        <w:bottom w:val="none" w:sz="0" w:space="0" w:color="auto"/>
        <w:right w:val="none" w:sz="0" w:space="0" w:color="auto"/>
      </w:divBdr>
    </w:div>
    <w:div w:id="485126633">
      <w:bodyDiv w:val="1"/>
      <w:marLeft w:val="0"/>
      <w:marRight w:val="0"/>
      <w:marTop w:val="0"/>
      <w:marBottom w:val="0"/>
      <w:divBdr>
        <w:top w:val="none" w:sz="0" w:space="0" w:color="auto"/>
        <w:left w:val="none" w:sz="0" w:space="0" w:color="auto"/>
        <w:bottom w:val="none" w:sz="0" w:space="0" w:color="auto"/>
        <w:right w:val="none" w:sz="0" w:space="0" w:color="auto"/>
      </w:divBdr>
    </w:div>
    <w:div w:id="488522250">
      <w:bodyDiv w:val="1"/>
      <w:marLeft w:val="0"/>
      <w:marRight w:val="0"/>
      <w:marTop w:val="0"/>
      <w:marBottom w:val="0"/>
      <w:divBdr>
        <w:top w:val="none" w:sz="0" w:space="0" w:color="auto"/>
        <w:left w:val="none" w:sz="0" w:space="0" w:color="auto"/>
        <w:bottom w:val="none" w:sz="0" w:space="0" w:color="auto"/>
        <w:right w:val="none" w:sz="0" w:space="0" w:color="auto"/>
      </w:divBdr>
    </w:div>
    <w:div w:id="488715774">
      <w:bodyDiv w:val="1"/>
      <w:marLeft w:val="0"/>
      <w:marRight w:val="0"/>
      <w:marTop w:val="0"/>
      <w:marBottom w:val="0"/>
      <w:divBdr>
        <w:top w:val="none" w:sz="0" w:space="0" w:color="auto"/>
        <w:left w:val="none" w:sz="0" w:space="0" w:color="auto"/>
        <w:bottom w:val="none" w:sz="0" w:space="0" w:color="auto"/>
        <w:right w:val="none" w:sz="0" w:space="0" w:color="auto"/>
      </w:divBdr>
    </w:div>
    <w:div w:id="492533201">
      <w:bodyDiv w:val="1"/>
      <w:marLeft w:val="0"/>
      <w:marRight w:val="0"/>
      <w:marTop w:val="0"/>
      <w:marBottom w:val="0"/>
      <w:divBdr>
        <w:top w:val="none" w:sz="0" w:space="0" w:color="auto"/>
        <w:left w:val="none" w:sz="0" w:space="0" w:color="auto"/>
        <w:bottom w:val="none" w:sz="0" w:space="0" w:color="auto"/>
        <w:right w:val="none" w:sz="0" w:space="0" w:color="auto"/>
      </w:divBdr>
    </w:div>
    <w:div w:id="494146820">
      <w:bodyDiv w:val="1"/>
      <w:marLeft w:val="0"/>
      <w:marRight w:val="0"/>
      <w:marTop w:val="0"/>
      <w:marBottom w:val="0"/>
      <w:divBdr>
        <w:top w:val="none" w:sz="0" w:space="0" w:color="auto"/>
        <w:left w:val="none" w:sz="0" w:space="0" w:color="auto"/>
        <w:bottom w:val="none" w:sz="0" w:space="0" w:color="auto"/>
        <w:right w:val="none" w:sz="0" w:space="0" w:color="auto"/>
      </w:divBdr>
    </w:div>
    <w:div w:id="495413925">
      <w:bodyDiv w:val="1"/>
      <w:marLeft w:val="0"/>
      <w:marRight w:val="0"/>
      <w:marTop w:val="0"/>
      <w:marBottom w:val="0"/>
      <w:divBdr>
        <w:top w:val="none" w:sz="0" w:space="0" w:color="auto"/>
        <w:left w:val="none" w:sz="0" w:space="0" w:color="auto"/>
        <w:bottom w:val="none" w:sz="0" w:space="0" w:color="auto"/>
        <w:right w:val="none" w:sz="0" w:space="0" w:color="auto"/>
      </w:divBdr>
    </w:div>
    <w:div w:id="495803013">
      <w:bodyDiv w:val="1"/>
      <w:marLeft w:val="0"/>
      <w:marRight w:val="0"/>
      <w:marTop w:val="0"/>
      <w:marBottom w:val="0"/>
      <w:divBdr>
        <w:top w:val="none" w:sz="0" w:space="0" w:color="auto"/>
        <w:left w:val="none" w:sz="0" w:space="0" w:color="auto"/>
        <w:bottom w:val="none" w:sz="0" w:space="0" w:color="auto"/>
        <w:right w:val="none" w:sz="0" w:space="0" w:color="auto"/>
      </w:divBdr>
    </w:div>
    <w:div w:id="496264480">
      <w:bodyDiv w:val="1"/>
      <w:marLeft w:val="0"/>
      <w:marRight w:val="0"/>
      <w:marTop w:val="0"/>
      <w:marBottom w:val="0"/>
      <w:divBdr>
        <w:top w:val="none" w:sz="0" w:space="0" w:color="auto"/>
        <w:left w:val="none" w:sz="0" w:space="0" w:color="auto"/>
        <w:bottom w:val="none" w:sz="0" w:space="0" w:color="auto"/>
        <w:right w:val="none" w:sz="0" w:space="0" w:color="auto"/>
      </w:divBdr>
    </w:div>
    <w:div w:id="496385792">
      <w:bodyDiv w:val="1"/>
      <w:marLeft w:val="0"/>
      <w:marRight w:val="0"/>
      <w:marTop w:val="0"/>
      <w:marBottom w:val="0"/>
      <w:divBdr>
        <w:top w:val="none" w:sz="0" w:space="0" w:color="auto"/>
        <w:left w:val="none" w:sz="0" w:space="0" w:color="auto"/>
        <w:bottom w:val="none" w:sz="0" w:space="0" w:color="auto"/>
        <w:right w:val="none" w:sz="0" w:space="0" w:color="auto"/>
      </w:divBdr>
    </w:div>
    <w:div w:id="498736573">
      <w:bodyDiv w:val="1"/>
      <w:marLeft w:val="0"/>
      <w:marRight w:val="0"/>
      <w:marTop w:val="0"/>
      <w:marBottom w:val="0"/>
      <w:divBdr>
        <w:top w:val="none" w:sz="0" w:space="0" w:color="auto"/>
        <w:left w:val="none" w:sz="0" w:space="0" w:color="auto"/>
        <w:bottom w:val="none" w:sz="0" w:space="0" w:color="auto"/>
        <w:right w:val="none" w:sz="0" w:space="0" w:color="auto"/>
      </w:divBdr>
    </w:div>
    <w:div w:id="500777603">
      <w:bodyDiv w:val="1"/>
      <w:marLeft w:val="0"/>
      <w:marRight w:val="0"/>
      <w:marTop w:val="0"/>
      <w:marBottom w:val="0"/>
      <w:divBdr>
        <w:top w:val="none" w:sz="0" w:space="0" w:color="auto"/>
        <w:left w:val="none" w:sz="0" w:space="0" w:color="auto"/>
        <w:bottom w:val="none" w:sz="0" w:space="0" w:color="auto"/>
        <w:right w:val="none" w:sz="0" w:space="0" w:color="auto"/>
      </w:divBdr>
    </w:div>
    <w:div w:id="505676618">
      <w:bodyDiv w:val="1"/>
      <w:marLeft w:val="0"/>
      <w:marRight w:val="0"/>
      <w:marTop w:val="0"/>
      <w:marBottom w:val="0"/>
      <w:divBdr>
        <w:top w:val="none" w:sz="0" w:space="0" w:color="auto"/>
        <w:left w:val="none" w:sz="0" w:space="0" w:color="auto"/>
        <w:bottom w:val="none" w:sz="0" w:space="0" w:color="auto"/>
        <w:right w:val="none" w:sz="0" w:space="0" w:color="auto"/>
      </w:divBdr>
    </w:div>
    <w:div w:id="506402327">
      <w:bodyDiv w:val="1"/>
      <w:marLeft w:val="0"/>
      <w:marRight w:val="0"/>
      <w:marTop w:val="0"/>
      <w:marBottom w:val="0"/>
      <w:divBdr>
        <w:top w:val="none" w:sz="0" w:space="0" w:color="auto"/>
        <w:left w:val="none" w:sz="0" w:space="0" w:color="auto"/>
        <w:bottom w:val="none" w:sz="0" w:space="0" w:color="auto"/>
        <w:right w:val="none" w:sz="0" w:space="0" w:color="auto"/>
      </w:divBdr>
    </w:div>
    <w:div w:id="507522353">
      <w:bodyDiv w:val="1"/>
      <w:marLeft w:val="0"/>
      <w:marRight w:val="0"/>
      <w:marTop w:val="0"/>
      <w:marBottom w:val="0"/>
      <w:divBdr>
        <w:top w:val="none" w:sz="0" w:space="0" w:color="auto"/>
        <w:left w:val="none" w:sz="0" w:space="0" w:color="auto"/>
        <w:bottom w:val="none" w:sz="0" w:space="0" w:color="auto"/>
        <w:right w:val="none" w:sz="0" w:space="0" w:color="auto"/>
      </w:divBdr>
    </w:div>
    <w:div w:id="507721779">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11651664">
      <w:bodyDiv w:val="1"/>
      <w:marLeft w:val="0"/>
      <w:marRight w:val="0"/>
      <w:marTop w:val="0"/>
      <w:marBottom w:val="0"/>
      <w:divBdr>
        <w:top w:val="none" w:sz="0" w:space="0" w:color="auto"/>
        <w:left w:val="none" w:sz="0" w:space="0" w:color="auto"/>
        <w:bottom w:val="none" w:sz="0" w:space="0" w:color="auto"/>
        <w:right w:val="none" w:sz="0" w:space="0" w:color="auto"/>
      </w:divBdr>
    </w:div>
    <w:div w:id="511989058">
      <w:bodyDiv w:val="1"/>
      <w:marLeft w:val="0"/>
      <w:marRight w:val="0"/>
      <w:marTop w:val="0"/>
      <w:marBottom w:val="0"/>
      <w:divBdr>
        <w:top w:val="none" w:sz="0" w:space="0" w:color="auto"/>
        <w:left w:val="none" w:sz="0" w:space="0" w:color="auto"/>
        <w:bottom w:val="none" w:sz="0" w:space="0" w:color="auto"/>
        <w:right w:val="none" w:sz="0" w:space="0" w:color="auto"/>
      </w:divBdr>
    </w:div>
    <w:div w:id="512110729">
      <w:bodyDiv w:val="1"/>
      <w:marLeft w:val="0"/>
      <w:marRight w:val="0"/>
      <w:marTop w:val="0"/>
      <w:marBottom w:val="0"/>
      <w:divBdr>
        <w:top w:val="none" w:sz="0" w:space="0" w:color="auto"/>
        <w:left w:val="none" w:sz="0" w:space="0" w:color="auto"/>
        <w:bottom w:val="none" w:sz="0" w:space="0" w:color="auto"/>
        <w:right w:val="none" w:sz="0" w:space="0" w:color="auto"/>
      </w:divBdr>
    </w:div>
    <w:div w:id="513419889">
      <w:bodyDiv w:val="1"/>
      <w:marLeft w:val="0"/>
      <w:marRight w:val="0"/>
      <w:marTop w:val="0"/>
      <w:marBottom w:val="0"/>
      <w:divBdr>
        <w:top w:val="none" w:sz="0" w:space="0" w:color="auto"/>
        <w:left w:val="none" w:sz="0" w:space="0" w:color="auto"/>
        <w:bottom w:val="none" w:sz="0" w:space="0" w:color="auto"/>
        <w:right w:val="none" w:sz="0" w:space="0" w:color="auto"/>
      </w:divBdr>
    </w:div>
    <w:div w:id="514927268">
      <w:bodyDiv w:val="1"/>
      <w:marLeft w:val="0"/>
      <w:marRight w:val="0"/>
      <w:marTop w:val="0"/>
      <w:marBottom w:val="0"/>
      <w:divBdr>
        <w:top w:val="none" w:sz="0" w:space="0" w:color="auto"/>
        <w:left w:val="none" w:sz="0" w:space="0" w:color="auto"/>
        <w:bottom w:val="none" w:sz="0" w:space="0" w:color="auto"/>
        <w:right w:val="none" w:sz="0" w:space="0" w:color="auto"/>
      </w:divBdr>
    </w:div>
    <w:div w:id="516120318">
      <w:bodyDiv w:val="1"/>
      <w:marLeft w:val="0"/>
      <w:marRight w:val="0"/>
      <w:marTop w:val="0"/>
      <w:marBottom w:val="0"/>
      <w:divBdr>
        <w:top w:val="none" w:sz="0" w:space="0" w:color="auto"/>
        <w:left w:val="none" w:sz="0" w:space="0" w:color="auto"/>
        <w:bottom w:val="none" w:sz="0" w:space="0" w:color="auto"/>
        <w:right w:val="none" w:sz="0" w:space="0" w:color="auto"/>
      </w:divBdr>
    </w:div>
    <w:div w:id="517810820">
      <w:bodyDiv w:val="1"/>
      <w:marLeft w:val="0"/>
      <w:marRight w:val="0"/>
      <w:marTop w:val="0"/>
      <w:marBottom w:val="0"/>
      <w:divBdr>
        <w:top w:val="none" w:sz="0" w:space="0" w:color="auto"/>
        <w:left w:val="none" w:sz="0" w:space="0" w:color="auto"/>
        <w:bottom w:val="none" w:sz="0" w:space="0" w:color="auto"/>
        <w:right w:val="none" w:sz="0" w:space="0" w:color="auto"/>
      </w:divBdr>
    </w:div>
    <w:div w:id="519584346">
      <w:bodyDiv w:val="1"/>
      <w:marLeft w:val="0"/>
      <w:marRight w:val="0"/>
      <w:marTop w:val="0"/>
      <w:marBottom w:val="0"/>
      <w:divBdr>
        <w:top w:val="none" w:sz="0" w:space="0" w:color="auto"/>
        <w:left w:val="none" w:sz="0" w:space="0" w:color="auto"/>
        <w:bottom w:val="none" w:sz="0" w:space="0" w:color="auto"/>
        <w:right w:val="none" w:sz="0" w:space="0" w:color="auto"/>
      </w:divBdr>
    </w:div>
    <w:div w:id="520242117">
      <w:bodyDiv w:val="1"/>
      <w:marLeft w:val="0"/>
      <w:marRight w:val="0"/>
      <w:marTop w:val="0"/>
      <w:marBottom w:val="0"/>
      <w:divBdr>
        <w:top w:val="none" w:sz="0" w:space="0" w:color="auto"/>
        <w:left w:val="none" w:sz="0" w:space="0" w:color="auto"/>
        <w:bottom w:val="none" w:sz="0" w:space="0" w:color="auto"/>
        <w:right w:val="none" w:sz="0" w:space="0" w:color="auto"/>
      </w:divBdr>
    </w:div>
    <w:div w:id="521092023">
      <w:bodyDiv w:val="1"/>
      <w:marLeft w:val="0"/>
      <w:marRight w:val="0"/>
      <w:marTop w:val="0"/>
      <w:marBottom w:val="0"/>
      <w:divBdr>
        <w:top w:val="none" w:sz="0" w:space="0" w:color="auto"/>
        <w:left w:val="none" w:sz="0" w:space="0" w:color="auto"/>
        <w:bottom w:val="none" w:sz="0" w:space="0" w:color="auto"/>
        <w:right w:val="none" w:sz="0" w:space="0" w:color="auto"/>
      </w:divBdr>
    </w:div>
    <w:div w:id="5241015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9684456">
      <w:bodyDiv w:val="1"/>
      <w:marLeft w:val="0"/>
      <w:marRight w:val="0"/>
      <w:marTop w:val="0"/>
      <w:marBottom w:val="0"/>
      <w:divBdr>
        <w:top w:val="none" w:sz="0" w:space="0" w:color="auto"/>
        <w:left w:val="none" w:sz="0" w:space="0" w:color="auto"/>
        <w:bottom w:val="none" w:sz="0" w:space="0" w:color="auto"/>
        <w:right w:val="none" w:sz="0" w:space="0" w:color="auto"/>
      </w:divBdr>
    </w:div>
    <w:div w:id="529804124">
      <w:bodyDiv w:val="1"/>
      <w:marLeft w:val="0"/>
      <w:marRight w:val="0"/>
      <w:marTop w:val="0"/>
      <w:marBottom w:val="0"/>
      <w:divBdr>
        <w:top w:val="none" w:sz="0" w:space="0" w:color="auto"/>
        <w:left w:val="none" w:sz="0" w:space="0" w:color="auto"/>
        <w:bottom w:val="none" w:sz="0" w:space="0" w:color="auto"/>
        <w:right w:val="none" w:sz="0" w:space="0" w:color="auto"/>
      </w:divBdr>
    </w:div>
    <w:div w:id="530462950">
      <w:bodyDiv w:val="1"/>
      <w:marLeft w:val="0"/>
      <w:marRight w:val="0"/>
      <w:marTop w:val="0"/>
      <w:marBottom w:val="0"/>
      <w:divBdr>
        <w:top w:val="none" w:sz="0" w:space="0" w:color="auto"/>
        <w:left w:val="none" w:sz="0" w:space="0" w:color="auto"/>
        <w:bottom w:val="none" w:sz="0" w:space="0" w:color="auto"/>
        <w:right w:val="none" w:sz="0" w:space="0" w:color="auto"/>
      </w:divBdr>
    </w:div>
    <w:div w:id="535779247">
      <w:bodyDiv w:val="1"/>
      <w:marLeft w:val="0"/>
      <w:marRight w:val="0"/>
      <w:marTop w:val="0"/>
      <w:marBottom w:val="0"/>
      <w:divBdr>
        <w:top w:val="none" w:sz="0" w:space="0" w:color="auto"/>
        <w:left w:val="none" w:sz="0" w:space="0" w:color="auto"/>
        <w:bottom w:val="none" w:sz="0" w:space="0" w:color="auto"/>
        <w:right w:val="none" w:sz="0" w:space="0" w:color="auto"/>
      </w:divBdr>
    </w:div>
    <w:div w:id="536235663">
      <w:bodyDiv w:val="1"/>
      <w:marLeft w:val="0"/>
      <w:marRight w:val="0"/>
      <w:marTop w:val="0"/>
      <w:marBottom w:val="0"/>
      <w:divBdr>
        <w:top w:val="none" w:sz="0" w:space="0" w:color="auto"/>
        <w:left w:val="none" w:sz="0" w:space="0" w:color="auto"/>
        <w:bottom w:val="none" w:sz="0" w:space="0" w:color="auto"/>
        <w:right w:val="none" w:sz="0" w:space="0" w:color="auto"/>
      </w:divBdr>
    </w:div>
    <w:div w:id="536703128">
      <w:bodyDiv w:val="1"/>
      <w:marLeft w:val="0"/>
      <w:marRight w:val="0"/>
      <w:marTop w:val="0"/>
      <w:marBottom w:val="0"/>
      <w:divBdr>
        <w:top w:val="none" w:sz="0" w:space="0" w:color="auto"/>
        <w:left w:val="none" w:sz="0" w:space="0" w:color="auto"/>
        <w:bottom w:val="none" w:sz="0" w:space="0" w:color="auto"/>
        <w:right w:val="none" w:sz="0" w:space="0" w:color="auto"/>
      </w:divBdr>
    </w:div>
    <w:div w:id="537161716">
      <w:bodyDiv w:val="1"/>
      <w:marLeft w:val="0"/>
      <w:marRight w:val="0"/>
      <w:marTop w:val="0"/>
      <w:marBottom w:val="0"/>
      <w:divBdr>
        <w:top w:val="none" w:sz="0" w:space="0" w:color="auto"/>
        <w:left w:val="none" w:sz="0" w:space="0" w:color="auto"/>
        <w:bottom w:val="none" w:sz="0" w:space="0" w:color="auto"/>
        <w:right w:val="none" w:sz="0" w:space="0" w:color="auto"/>
      </w:divBdr>
    </w:div>
    <w:div w:id="537204236">
      <w:bodyDiv w:val="1"/>
      <w:marLeft w:val="0"/>
      <w:marRight w:val="0"/>
      <w:marTop w:val="0"/>
      <w:marBottom w:val="0"/>
      <w:divBdr>
        <w:top w:val="none" w:sz="0" w:space="0" w:color="auto"/>
        <w:left w:val="none" w:sz="0" w:space="0" w:color="auto"/>
        <w:bottom w:val="none" w:sz="0" w:space="0" w:color="auto"/>
        <w:right w:val="none" w:sz="0" w:space="0" w:color="auto"/>
      </w:divBdr>
    </w:div>
    <w:div w:id="537400293">
      <w:bodyDiv w:val="1"/>
      <w:marLeft w:val="0"/>
      <w:marRight w:val="0"/>
      <w:marTop w:val="0"/>
      <w:marBottom w:val="0"/>
      <w:divBdr>
        <w:top w:val="none" w:sz="0" w:space="0" w:color="auto"/>
        <w:left w:val="none" w:sz="0" w:space="0" w:color="auto"/>
        <w:bottom w:val="none" w:sz="0" w:space="0" w:color="auto"/>
        <w:right w:val="none" w:sz="0" w:space="0" w:color="auto"/>
      </w:divBdr>
    </w:div>
    <w:div w:id="540285936">
      <w:bodyDiv w:val="1"/>
      <w:marLeft w:val="0"/>
      <w:marRight w:val="0"/>
      <w:marTop w:val="0"/>
      <w:marBottom w:val="0"/>
      <w:divBdr>
        <w:top w:val="none" w:sz="0" w:space="0" w:color="auto"/>
        <w:left w:val="none" w:sz="0" w:space="0" w:color="auto"/>
        <w:bottom w:val="none" w:sz="0" w:space="0" w:color="auto"/>
        <w:right w:val="none" w:sz="0" w:space="0" w:color="auto"/>
      </w:divBdr>
    </w:div>
    <w:div w:id="540485726">
      <w:bodyDiv w:val="1"/>
      <w:marLeft w:val="0"/>
      <w:marRight w:val="0"/>
      <w:marTop w:val="0"/>
      <w:marBottom w:val="0"/>
      <w:divBdr>
        <w:top w:val="none" w:sz="0" w:space="0" w:color="auto"/>
        <w:left w:val="none" w:sz="0" w:space="0" w:color="auto"/>
        <w:bottom w:val="none" w:sz="0" w:space="0" w:color="auto"/>
        <w:right w:val="none" w:sz="0" w:space="0" w:color="auto"/>
      </w:divBdr>
    </w:div>
    <w:div w:id="541787474">
      <w:bodyDiv w:val="1"/>
      <w:marLeft w:val="0"/>
      <w:marRight w:val="0"/>
      <w:marTop w:val="0"/>
      <w:marBottom w:val="0"/>
      <w:divBdr>
        <w:top w:val="none" w:sz="0" w:space="0" w:color="auto"/>
        <w:left w:val="none" w:sz="0" w:space="0" w:color="auto"/>
        <w:bottom w:val="none" w:sz="0" w:space="0" w:color="auto"/>
        <w:right w:val="none" w:sz="0" w:space="0" w:color="auto"/>
      </w:divBdr>
    </w:div>
    <w:div w:id="542014321">
      <w:bodyDiv w:val="1"/>
      <w:marLeft w:val="0"/>
      <w:marRight w:val="0"/>
      <w:marTop w:val="0"/>
      <w:marBottom w:val="0"/>
      <w:divBdr>
        <w:top w:val="none" w:sz="0" w:space="0" w:color="auto"/>
        <w:left w:val="none" w:sz="0" w:space="0" w:color="auto"/>
        <w:bottom w:val="none" w:sz="0" w:space="0" w:color="auto"/>
        <w:right w:val="none" w:sz="0" w:space="0" w:color="auto"/>
      </w:divBdr>
    </w:div>
    <w:div w:id="542250476">
      <w:bodyDiv w:val="1"/>
      <w:marLeft w:val="0"/>
      <w:marRight w:val="0"/>
      <w:marTop w:val="0"/>
      <w:marBottom w:val="0"/>
      <w:divBdr>
        <w:top w:val="none" w:sz="0" w:space="0" w:color="auto"/>
        <w:left w:val="none" w:sz="0" w:space="0" w:color="auto"/>
        <w:bottom w:val="none" w:sz="0" w:space="0" w:color="auto"/>
        <w:right w:val="none" w:sz="0" w:space="0" w:color="auto"/>
      </w:divBdr>
    </w:div>
    <w:div w:id="542913068">
      <w:bodyDiv w:val="1"/>
      <w:marLeft w:val="0"/>
      <w:marRight w:val="0"/>
      <w:marTop w:val="0"/>
      <w:marBottom w:val="0"/>
      <w:divBdr>
        <w:top w:val="none" w:sz="0" w:space="0" w:color="auto"/>
        <w:left w:val="none" w:sz="0" w:space="0" w:color="auto"/>
        <w:bottom w:val="none" w:sz="0" w:space="0" w:color="auto"/>
        <w:right w:val="none" w:sz="0" w:space="0" w:color="auto"/>
      </w:divBdr>
    </w:div>
    <w:div w:id="543835330">
      <w:bodyDiv w:val="1"/>
      <w:marLeft w:val="0"/>
      <w:marRight w:val="0"/>
      <w:marTop w:val="0"/>
      <w:marBottom w:val="0"/>
      <w:divBdr>
        <w:top w:val="none" w:sz="0" w:space="0" w:color="auto"/>
        <w:left w:val="none" w:sz="0" w:space="0" w:color="auto"/>
        <w:bottom w:val="none" w:sz="0" w:space="0" w:color="auto"/>
        <w:right w:val="none" w:sz="0" w:space="0" w:color="auto"/>
      </w:divBdr>
    </w:div>
    <w:div w:id="544408431">
      <w:bodyDiv w:val="1"/>
      <w:marLeft w:val="0"/>
      <w:marRight w:val="0"/>
      <w:marTop w:val="0"/>
      <w:marBottom w:val="0"/>
      <w:divBdr>
        <w:top w:val="none" w:sz="0" w:space="0" w:color="auto"/>
        <w:left w:val="none" w:sz="0" w:space="0" w:color="auto"/>
        <w:bottom w:val="none" w:sz="0" w:space="0" w:color="auto"/>
        <w:right w:val="none" w:sz="0" w:space="0" w:color="auto"/>
      </w:divBdr>
    </w:div>
    <w:div w:id="545064066">
      <w:bodyDiv w:val="1"/>
      <w:marLeft w:val="0"/>
      <w:marRight w:val="0"/>
      <w:marTop w:val="0"/>
      <w:marBottom w:val="0"/>
      <w:divBdr>
        <w:top w:val="none" w:sz="0" w:space="0" w:color="auto"/>
        <w:left w:val="none" w:sz="0" w:space="0" w:color="auto"/>
        <w:bottom w:val="none" w:sz="0" w:space="0" w:color="auto"/>
        <w:right w:val="none" w:sz="0" w:space="0" w:color="auto"/>
      </w:divBdr>
    </w:div>
    <w:div w:id="545067805">
      <w:bodyDiv w:val="1"/>
      <w:marLeft w:val="0"/>
      <w:marRight w:val="0"/>
      <w:marTop w:val="0"/>
      <w:marBottom w:val="0"/>
      <w:divBdr>
        <w:top w:val="none" w:sz="0" w:space="0" w:color="auto"/>
        <w:left w:val="none" w:sz="0" w:space="0" w:color="auto"/>
        <w:bottom w:val="none" w:sz="0" w:space="0" w:color="auto"/>
        <w:right w:val="none" w:sz="0" w:space="0" w:color="auto"/>
      </w:divBdr>
    </w:div>
    <w:div w:id="545071147">
      <w:bodyDiv w:val="1"/>
      <w:marLeft w:val="0"/>
      <w:marRight w:val="0"/>
      <w:marTop w:val="0"/>
      <w:marBottom w:val="0"/>
      <w:divBdr>
        <w:top w:val="none" w:sz="0" w:space="0" w:color="auto"/>
        <w:left w:val="none" w:sz="0" w:space="0" w:color="auto"/>
        <w:bottom w:val="none" w:sz="0" w:space="0" w:color="auto"/>
        <w:right w:val="none" w:sz="0" w:space="0" w:color="auto"/>
      </w:divBdr>
    </w:div>
    <w:div w:id="548801818">
      <w:bodyDiv w:val="1"/>
      <w:marLeft w:val="0"/>
      <w:marRight w:val="0"/>
      <w:marTop w:val="0"/>
      <w:marBottom w:val="0"/>
      <w:divBdr>
        <w:top w:val="none" w:sz="0" w:space="0" w:color="auto"/>
        <w:left w:val="none" w:sz="0" w:space="0" w:color="auto"/>
        <w:bottom w:val="none" w:sz="0" w:space="0" w:color="auto"/>
        <w:right w:val="none" w:sz="0" w:space="0" w:color="auto"/>
      </w:divBdr>
    </w:div>
    <w:div w:id="550577250">
      <w:bodyDiv w:val="1"/>
      <w:marLeft w:val="0"/>
      <w:marRight w:val="0"/>
      <w:marTop w:val="0"/>
      <w:marBottom w:val="0"/>
      <w:divBdr>
        <w:top w:val="none" w:sz="0" w:space="0" w:color="auto"/>
        <w:left w:val="none" w:sz="0" w:space="0" w:color="auto"/>
        <w:bottom w:val="none" w:sz="0" w:space="0" w:color="auto"/>
        <w:right w:val="none" w:sz="0" w:space="0" w:color="auto"/>
      </w:divBdr>
    </w:div>
    <w:div w:id="551817890">
      <w:bodyDiv w:val="1"/>
      <w:marLeft w:val="0"/>
      <w:marRight w:val="0"/>
      <w:marTop w:val="0"/>
      <w:marBottom w:val="0"/>
      <w:divBdr>
        <w:top w:val="none" w:sz="0" w:space="0" w:color="auto"/>
        <w:left w:val="none" w:sz="0" w:space="0" w:color="auto"/>
        <w:bottom w:val="none" w:sz="0" w:space="0" w:color="auto"/>
        <w:right w:val="none" w:sz="0" w:space="0" w:color="auto"/>
      </w:divBdr>
    </w:div>
    <w:div w:id="551967664">
      <w:bodyDiv w:val="1"/>
      <w:marLeft w:val="0"/>
      <w:marRight w:val="0"/>
      <w:marTop w:val="0"/>
      <w:marBottom w:val="0"/>
      <w:divBdr>
        <w:top w:val="none" w:sz="0" w:space="0" w:color="auto"/>
        <w:left w:val="none" w:sz="0" w:space="0" w:color="auto"/>
        <w:bottom w:val="none" w:sz="0" w:space="0" w:color="auto"/>
        <w:right w:val="none" w:sz="0" w:space="0" w:color="auto"/>
      </w:divBdr>
    </w:div>
    <w:div w:id="552276039">
      <w:bodyDiv w:val="1"/>
      <w:marLeft w:val="0"/>
      <w:marRight w:val="0"/>
      <w:marTop w:val="0"/>
      <w:marBottom w:val="0"/>
      <w:divBdr>
        <w:top w:val="none" w:sz="0" w:space="0" w:color="auto"/>
        <w:left w:val="none" w:sz="0" w:space="0" w:color="auto"/>
        <w:bottom w:val="none" w:sz="0" w:space="0" w:color="auto"/>
        <w:right w:val="none" w:sz="0" w:space="0" w:color="auto"/>
      </w:divBdr>
    </w:div>
    <w:div w:id="555513816">
      <w:bodyDiv w:val="1"/>
      <w:marLeft w:val="0"/>
      <w:marRight w:val="0"/>
      <w:marTop w:val="0"/>
      <w:marBottom w:val="0"/>
      <w:divBdr>
        <w:top w:val="none" w:sz="0" w:space="0" w:color="auto"/>
        <w:left w:val="none" w:sz="0" w:space="0" w:color="auto"/>
        <w:bottom w:val="none" w:sz="0" w:space="0" w:color="auto"/>
        <w:right w:val="none" w:sz="0" w:space="0" w:color="auto"/>
      </w:divBdr>
    </w:div>
    <w:div w:id="556354783">
      <w:bodyDiv w:val="1"/>
      <w:marLeft w:val="0"/>
      <w:marRight w:val="0"/>
      <w:marTop w:val="0"/>
      <w:marBottom w:val="0"/>
      <w:divBdr>
        <w:top w:val="none" w:sz="0" w:space="0" w:color="auto"/>
        <w:left w:val="none" w:sz="0" w:space="0" w:color="auto"/>
        <w:bottom w:val="none" w:sz="0" w:space="0" w:color="auto"/>
        <w:right w:val="none" w:sz="0" w:space="0" w:color="auto"/>
      </w:divBdr>
    </w:div>
    <w:div w:id="556404649">
      <w:bodyDiv w:val="1"/>
      <w:marLeft w:val="0"/>
      <w:marRight w:val="0"/>
      <w:marTop w:val="0"/>
      <w:marBottom w:val="0"/>
      <w:divBdr>
        <w:top w:val="none" w:sz="0" w:space="0" w:color="auto"/>
        <w:left w:val="none" w:sz="0" w:space="0" w:color="auto"/>
        <w:bottom w:val="none" w:sz="0" w:space="0" w:color="auto"/>
        <w:right w:val="none" w:sz="0" w:space="0" w:color="auto"/>
      </w:divBdr>
    </w:div>
    <w:div w:id="556432798">
      <w:bodyDiv w:val="1"/>
      <w:marLeft w:val="0"/>
      <w:marRight w:val="0"/>
      <w:marTop w:val="0"/>
      <w:marBottom w:val="0"/>
      <w:divBdr>
        <w:top w:val="none" w:sz="0" w:space="0" w:color="auto"/>
        <w:left w:val="none" w:sz="0" w:space="0" w:color="auto"/>
        <w:bottom w:val="none" w:sz="0" w:space="0" w:color="auto"/>
        <w:right w:val="none" w:sz="0" w:space="0" w:color="auto"/>
      </w:divBdr>
    </w:div>
    <w:div w:id="556934276">
      <w:bodyDiv w:val="1"/>
      <w:marLeft w:val="0"/>
      <w:marRight w:val="0"/>
      <w:marTop w:val="0"/>
      <w:marBottom w:val="0"/>
      <w:divBdr>
        <w:top w:val="none" w:sz="0" w:space="0" w:color="auto"/>
        <w:left w:val="none" w:sz="0" w:space="0" w:color="auto"/>
        <w:bottom w:val="none" w:sz="0" w:space="0" w:color="auto"/>
        <w:right w:val="none" w:sz="0" w:space="0" w:color="auto"/>
      </w:divBdr>
    </w:div>
    <w:div w:id="557785843">
      <w:bodyDiv w:val="1"/>
      <w:marLeft w:val="0"/>
      <w:marRight w:val="0"/>
      <w:marTop w:val="0"/>
      <w:marBottom w:val="0"/>
      <w:divBdr>
        <w:top w:val="none" w:sz="0" w:space="0" w:color="auto"/>
        <w:left w:val="none" w:sz="0" w:space="0" w:color="auto"/>
        <w:bottom w:val="none" w:sz="0" w:space="0" w:color="auto"/>
        <w:right w:val="none" w:sz="0" w:space="0" w:color="auto"/>
      </w:divBdr>
    </w:div>
    <w:div w:id="558975693">
      <w:bodyDiv w:val="1"/>
      <w:marLeft w:val="0"/>
      <w:marRight w:val="0"/>
      <w:marTop w:val="0"/>
      <w:marBottom w:val="0"/>
      <w:divBdr>
        <w:top w:val="none" w:sz="0" w:space="0" w:color="auto"/>
        <w:left w:val="none" w:sz="0" w:space="0" w:color="auto"/>
        <w:bottom w:val="none" w:sz="0" w:space="0" w:color="auto"/>
        <w:right w:val="none" w:sz="0" w:space="0" w:color="auto"/>
      </w:divBdr>
    </w:div>
    <w:div w:id="559485665">
      <w:bodyDiv w:val="1"/>
      <w:marLeft w:val="0"/>
      <w:marRight w:val="0"/>
      <w:marTop w:val="0"/>
      <w:marBottom w:val="0"/>
      <w:divBdr>
        <w:top w:val="none" w:sz="0" w:space="0" w:color="auto"/>
        <w:left w:val="none" w:sz="0" w:space="0" w:color="auto"/>
        <w:bottom w:val="none" w:sz="0" w:space="0" w:color="auto"/>
        <w:right w:val="none" w:sz="0" w:space="0" w:color="auto"/>
      </w:divBdr>
    </w:div>
    <w:div w:id="559825709">
      <w:bodyDiv w:val="1"/>
      <w:marLeft w:val="0"/>
      <w:marRight w:val="0"/>
      <w:marTop w:val="0"/>
      <w:marBottom w:val="0"/>
      <w:divBdr>
        <w:top w:val="none" w:sz="0" w:space="0" w:color="auto"/>
        <w:left w:val="none" w:sz="0" w:space="0" w:color="auto"/>
        <w:bottom w:val="none" w:sz="0" w:space="0" w:color="auto"/>
        <w:right w:val="none" w:sz="0" w:space="0" w:color="auto"/>
      </w:divBdr>
    </w:div>
    <w:div w:id="561789649">
      <w:bodyDiv w:val="1"/>
      <w:marLeft w:val="0"/>
      <w:marRight w:val="0"/>
      <w:marTop w:val="0"/>
      <w:marBottom w:val="0"/>
      <w:divBdr>
        <w:top w:val="none" w:sz="0" w:space="0" w:color="auto"/>
        <w:left w:val="none" w:sz="0" w:space="0" w:color="auto"/>
        <w:bottom w:val="none" w:sz="0" w:space="0" w:color="auto"/>
        <w:right w:val="none" w:sz="0" w:space="0" w:color="auto"/>
      </w:divBdr>
    </w:div>
    <w:div w:id="562905999">
      <w:bodyDiv w:val="1"/>
      <w:marLeft w:val="0"/>
      <w:marRight w:val="0"/>
      <w:marTop w:val="0"/>
      <w:marBottom w:val="0"/>
      <w:divBdr>
        <w:top w:val="none" w:sz="0" w:space="0" w:color="auto"/>
        <w:left w:val="none" w:sz="0" w:space="0" w:color="auto"/>
        <w:bottom w:val="none" w:sz="0" w:space="0" w:color="auto"/>
        <w:right w:val="none" w:sz="0" w:space="0" w:color="auto"/>
      </w:divBdr>
    </w:div>
    <w:div w:id="563103961">
      <w:bodyDiv w:val="1"/>
      <w:marLeft w:val="0"/>
      <w:marRight w:val="0"/>
      <w:marTop w:val="0"/>
      <w:marBottom w:val="0"/>
      <w:divBdr>
        <w:top w:val="none" w:sz="0" w:space="0" w:color="auto"/>
        <w:left w:val="none" w:sz="0" w:space="0" w:color="auto"/>
        <w:bottom w:val="none" w:sz="0" w:space="0" w:color="auto"/>
        <w:right w:val="none" w:sz="0" w:space="0" w:color="auto"/>
      </w:divBdr>
    </w:div>
    <w:div w:id="563565576">
      <w:bodyDiv w:val="1"/>
      <w:marLeft w:val="0"/>
      <w:marRight w:val="0"/>
      <w:marTop w:val="0"/>
      <w:marBottom w:val="0"/>
      <w:divBdr>
        <w:top w:val="none" w:sz="0" w:space="0" w:color="auto"/>
        <w:left w:val="none" w:sz="0" w:space="0" w:color="auto"/>
        <w:bottom w:val="none" w:sz="0" w:space="0" w:color="auto"/>
        <w:right w:val="none" w:sz="0" w:space="0" w:color="auto"/>
      </w:divBdr>
    </w:div>
    <w:div w:id="563879513">
      <w:bodyDiv w:val="1"/>
      <w:marLeft w:val="0"/>
      <w:marRight w:val="0"/>
      <w:marTop w:val="0"/>
      <w:marBottom w:val="0"/>
      <w:divBdr>
        <w:top w:val="none" w:sz="0" w:space="0" w:color="auto"/>
        <w:left w:val="none" w:sz="0" w:space="0" w:color="auto"/>
        <w:bottom w:val="none" w:sz="0" w:space="0" w:color="auto"/>
        <w:right w:val="none" w:sz="0" w:space="0" w:color="auto"/>
      </w:divBdr>
    </w:div>
    <w:div w:id="564100286">
      <w:bodyDiv w:val="1"/>
      <w:marLeft w:val="0"/>
      <w:marRight w:val="0"/>
      <w:marTop w:val="0"/>
      <w:marBottom w:val="0"/>
      <w:divBdr>
        <w:top w:val="none" w:sz="0" w:space="0" w:color="auto"/>
        <w:left w:val="none" w:sz="0" w:space="0" w:color="auto"/>
        <w:bottom w:val="none" w:sz="0" w:space="0" w:color="auto"/>
        <w:right w:val="none" w:sz="0" w:space="0" w:color="auto"/>
      </w:divBdr>
    </w:div>
    <w:div w:id="565647630">
      <w:bodyDiv w:val="1"/>
      <w:marLeft w:val="0"/>
      <w:marRight w:val="0"/>
      <w:marTop w:val="0"/>
      <w:marBottom w:val="0"/>
      <w:divBdr>
        <w:top w:val="none" w:sz="0" w:space="0" w:color="auto"/>
        <w:left w:val="none" w:sz="0" w:space="0" w:color="auto"/>
        <w:bottom w:val="none" w:sz="0" w:space="0" w:color="auto"/>
        <w:right w:val="none" w:sz="0" w:space="0" w:color="auto"/>
      </w:divBdr>
    </w:div>
    <w:div w:id="565726244">
      <w:bodyDiv w:val="1"/>
      <w:marLeft w:val="0"/>
      <w:marRight w:val="0"/>
      <w:marTop w:val="0"/>
      <w:marBottom w:val="0"/>
      <w:divBdr>
        <w:top w:val="none" w:sz="0" w:space="0" w:color="auto"/>
        <w:left w:val="none" w:sz="0" w:space="0" w:color="auto"/>
        <w:bottom w:val="none" w:sz="0" w:space="0" w:color="auto"/>
        <w:right w:val="none" w:sz="0" w:space="0" w:color="auto"/>
      </w:divBdr>
    </w:div>
    <w:div w:id="565802493">
      <w:bodyDiv w:val="1"/>
      <w:marLeft w:val="0"/>
      <w:marRight w:val="0"/>
      <w:marTop w:val="0"/>
      <w:marBottom w:val="0"/>
      <w:divBdr>
        <w:top w:val="none" w:sz="0" w:space="0" w:color="auto"/>
        <w:left w:val="none" w:sz="0" w:space="0" w:color="auto"/>
        <w:bottom w:val="none" w:sz="0" w:space="0" w:color="auto"/>
        <w:right w:val="none" w:sz="0" w:space="0" w:color="auto"/>
      </w:divBdr>
    </w:div>
    <w:div w:id="566034975">
      <w:bodyDiv w:val="1"/>
      <w:marLeft w:val="0"/>
      <w:marRight w:val="0"/>
      <w:marTop w:val="0"/>
      <w:marBottom w:val="0"/>
      <w:divBdr>
        <w:top w:val="none" w:sz="0" w:space="0" w:color="auto"/>
        <w:left w:val="none" w:sz="0" w:space="0" w:color="auto"/>
        <w:bottom w:val="none" w:sz="0" w:space="0" w:color="auto"/>
        <w:right w:val="none" w:sz="0" w:space="0" w:color="auto"/>
      </w:divBdr>
    </w:div>
    <w:div w:id="567031285">
      <w:bodyDiv w:val="1"/>
      <w:marLeft w:val="0"/>
      <w:marRight w:val="0"/>
      <w:marTop w:val="0"/>
      <w:marBottom w:val="0"/>
      <w:divBdr>
        <w:top w:val="none" w:sz="0" w:space="0" w:color="auto"/>
        <w:left w:val="none" w:sz="0" w:space="0" w:color="auto"/>
        <w:bottom w:val="none" w:sz="0" w:space="0" w:color="auto"/>
        <w:right w:val="none" w:sz="0" w:space="0" w:color="auto"/>
      </w:divBdr>
    </w:div>
    <w:div w:id="567810092">
      <w:bodyDiv w:val="1"/>
      <w:marLeft w:val="0"/>
      <w:marRight w:val="0"/>
      <w:marTop w:val="0"/>
      <w:marBottom w:val="0"/>
      <w:divBdr>
        <w:top w:val="none" w:sz="0" w:space="0" w:color="auto"/>
        <w:left w:val="none" w:sz="0" w:space="0" w:color="auto"/>
        <w:bottom w:val="none" w:sz="0" w:space="0" w:color="auto"/>
        <w:right w:val="none" w:sz="0" w:space="0" w:color="auto"/>
      </w:divBdr>
    </w:div>
    <w:div w:id="568001888">
      <w:bodyDiv w:val="1"/>
      <w:marLeft w:val="0"/>
      <w:marRight w:val="0"/>
      <w:marTop w:val="0"/>
      <w:marBottom w:val="0"/>
      <w:divBdr>
        <w:top w:val="none" w:sz="0" w:space="0" w:color="auto"/>
        <w:left w:val="none" w:sz="0" w:space="0" w:color="auto"/>
        <w:bottom w:val="none" w:sz="0" w:space="0" w:color="auto"/>
        <w:right w:val="none" w:sz="0" w:space="0" w:color="auto"/>
      </w:divBdr>
    </w:div>
    <w:div w:id="569461075">
      <w:bodyDiv w:val="1"/>
      <w:marLeft w:val="0"/>
      <w:marRight w:val="0"/>
      <w:marTop w:val="0"/>
      <w:marBottom w:val="0"/>
      <w:divBdr>
        <w:top w:val="none" w:sz="0" w:space="0" w:color="auto"/>
        <w:left w:val="none" w:sz="0" w:space="0" w:color="auto"/>
        <w:bottom w:val="none" w:sz="0" w:space="0" w:color="auto"/>
        <w:right w:val="none" w:sz="0" w:space="0" w:color="auto"/>
      </w:divBdr>
    </w:div>
    <w:div w:id="570584492">
      <w:bodyDiv w:val="1"/>
      <w:marLeft w:val="0"/>
      <w:marRight w:val="0"/>
      <w:marTop w:val="0"/>
      <w:marBottom w:val="0"/>
      <w:divBdr>
        <w:top w:val="none" w:sz="0" w:space="0" w:color="auto"/>
        <w:left w:val="none" w:sz="0" w:space="0" w:color="auto"/>
        <w:bottom w:val="none" w:sz="0" w:space="0" w:color="auto"/>
        <w:right w:val="none" w:sz="0" w:space="0" w:color="auto"/>
      </w:divBdr>
    </w:div>
    <w:div w:id="570850532">
      <w:bodyDiv w:val="1"/>
      <w:marLeft w:val="0"/>
      <w:marRight w:val="0"/>
      <w:marTop w:val="0"/>
      <w:marBottom w:val="0"/>
      <w:divBdr>
        <w:top w:val="none" w:sz="0" w:space="0" w:color="auto"/>
        <w:left w:val="none" w:sz="0" w:space="0" w:color="auto"/>
        <w:bottom w:val="none" w:sz="0" w:space="0" w:color="auto"/>
        <w:right w:val="none" w:sz="0" w:space="0" w:color="auto"/>
      </w:divBdr>
    </w:div>
    <w:div w:id="572548100">
      <w:bodyDiv w:val="1"/>
      <w:marLeft w:val="0"/>
      <w:marRight w:val="0"/>
      <w:marTop w:val="0"/>
      <w:marBottom w:val="0"/>
      <w:divBdr>
        <w:top w:val="none" w:sz="0" w:space="0" w:color="auto"/>
        <w:left w:val="none" w:sz="0" w:space="0" w:color="auto"/>
        <w:bottom w:val="none" w:sz="0" w:space="0" w:color="auto"/>
        <w:right w:val="none" w:sz="0" w:space="0" w:color="auto"/>
      </w:divBdr>
    </w:div>
    <w:div w:id="575482993">
      <w:bodyDiv w:val="1"/>
      <w:marLeft w:val="0"/>
      <w:marRight w:val="0"/>
      <w:marTop w:val="0"/>
      <w:marBottom w:val="0"/>
      <w:divBdr>
        <w:top w:val="none" w:sz="0" w:space="0" w:color="auto"/>
        <w:left w:val="none" w:sz="0" w:space="0" w:color="auto"/>
        <w:bottom w:val="none" w:sz="0" w:space="0" w:color="auto"/>
        <w:right w:val="none" w:sz="0" w:space="0" w:color="auto"/>
      </w:divBdr>
    </w:div>
    <w:div w:id="575627936">
      <w:bodyDiv w:val="1"/>
      <w:marLeft w:val="0"/>
      <w:marRight w:val="0"/>
      <w:marTop w:val="0"/>
      <w:marBottom w:val="0"/>
      <w:divBdr>
        <w:top w:val="none" w:sz="0" w:space="0" w:color="auto"/>
        <w:left w:val="none" w:sz="0" w:space="0" w:color="auto"/>
        <w:bottom w:val="none" w:sz="0" w:space="0" w:color="auto"/>
        <w:right w:val="none" w:sz="0" w:space="0" w:color="auto"/>
      </w:divBdr>
    </w:div>
    <w:div w:id="576398821">
      <w:bodyDiv w:val="1"/>
      <w:marLeft w:val="0"/>
      <w:marRight w:val="0"/>
      <w:marTop w:val="0"/>
      <w:marBottom w:val="0"/>
      <w:divBdr>
        <w:top w:val="none" w:sz="0" w:space="0" w:color="auto"/>
        <w:left w:val="none" w:sz="0" w:space="0" w:color="auto"/>
        <w:bottom w:val="none" w:sz="0" w:space="0" w:color="auto"/>
        <w:right w:val="none" w:sz="0" w:space="0" w:color="auto"/>
      </w:divBdr>
    </w:div>
    <w:div w:id="578290844">
      <w:bodyDiv w:val="1"/>
      <w:marLeft w:val="0"/>
      <w:marRight w:val="0"/>
      <w:marTop w:val="0"/>
      <w:marBottom w:val="0"/>
      <w:divBdr>
        <w:top w:val="none" w:sz="0" w:space="0" w:color="auto"/>
        <w:left w:val="none" w:sz="0" w:space="0" w:color="auto"/>
        <w:bottom w:val="none" w:sz="0" w:space="0" w:color="auto"/>
        <w:right w:val="none" w:sz="0" w:space="0" w:color="auto"/>
      </w:divBdr>
    </w:div>
    <w:div w:id="578515536">
      <w:bodyDiv w:val="1"/>
      <w:marLeft w:val="0"/>
      <w:marRight w:val="0"/>
      <w:marTop w:val="0"/>
      <w:marBottom w:val="0"/>
      <w:divBdr>
        <w:top w:val="none" w:sz="0" w:space="0" w:color="auto"/>
        <w:left w:val="none" w:sz="0" w:space="0" w:color="auto"/>
        <w:bottom w:val="none" w:sz="0" w:space="0" w:color="auto"/>
        <w:right w:val="none" w:sz="0" w:space="0" w:color="auto"/>
      </w:divBdr>
    </w:div>
    <w:div w:id="580213243">
      <w:bodyDiv w:val="1"/>
      <w:marLeft w:val="0"/>
      <w:marRight w:val="0"/>
      <w:marTop w:val="0"/>
      <w:marBottom w:val="0"/>
      <w:divBdr>
        <w:top w:val="none" w:sz="0" w:space="0" w:color="auto"/>
        <w:left w:val="none" w:sz="0" w:space="0" w:color="auto"/>
        <w:bottom w:val="none" w:sz="0" w:space="0" w:color="auto"/>
        <w:right w:val="none" w:sz="0" w:space="0" w:color="auto"/>
      </w:divBdr>
    </w:div>
    <w:div w:id="580456862">
      <w:bodyDiv w:val="1"/>
      <w:marLeft w:val="0"/>
      <w:marRight w:val="0"/>
      <w:marTop w:val="0"/>
      <w:marBottom w:val="0"/>
      <w:divBdr>
        <w:top w:val="none" w:sz="0" w:space="0" w:color="auto"/>
        <w:left w:val="none" w:sz="0" w:space="0" w:color="auto"/>
        <w:bottom w:val="none" w:sz="0" w:space="0" w:color="auto"/>
        <w:right w:val="none" w:sz="0" w:space="0" w:color="auto"/>
      </w:divBdr>
    </w:div>
    <w:div w:id="581454917">
      <w:bodyDiv w:val="1"/>
      <w:marLeft w:val="0"/>
      <w:marRight w:val="0"/>
      <w:marTop w:val="0"/>
      <w:marBottom w:val="0"/>
      <w:divBdr>
        <w:top w:val="none" w:sz="0" w:space="0" w:color="auto"/>
        <w:left w:val="none" w:sz="0" w:space="0" w:color="auto"/>
        <w:bottom w:val="none" w:sz="0" w:space="0" w:color="auto"/>
        <w:right w:val="none" w:sz="0" w:space="0" w:color="auto"/>
      </w:divBdr>
    </w:div>
    <w:div w:id="581567171">
      <w:bodyDiv w:val="1"/>
      <w:marLeft w:val="0"/>
      <w:marRight w:val="0"/>
      <w:marTop w:val="0"/>
      <w:marBottom w:val="0"/>
      <w:divBdr>
        <w:top w:val="none" w:sz="0" w:space="0" w:color="auto"/>
        <w:left w:val="none" w:sz="0" w:space="0" w:color="auto"/>
        <w:bottom w:val="none" w:sz="0" w:space="0" w:color="auto"/>
        <w:right w:val="none" w:sz="0" w:space="0" w:color="auto"/>
      </w:divBdr>
    </w:div>
    <w:div w:id="581722707">
      <w:bodyDiv w:val="1"/>
      <w:marLeft w:val="0"/>
      <w:marRight w:val="0"/>
      <w:marTop w:val="0"/>
      <w:marBottom w:val="0"/>
      <w:divBdr>
        <w:top w:val="none" w:sz="0" w:space="0" w:color="auto"/>
        <w:left w:val="none" w:sz="0" w:space="0" w:color="auto"/>
        <w:bottom w:val="none" w:sz="0" w:space="0" w:color="auto"/>
        <w:right w:val="none" w:sz="0" w:space="0" w:color="auto"/>
      </w:divBdr>
    </w:div>
    <w:div w:id="582564488">
      <w:bodyDiv w:val="1"/>
      <w:marLeft w:val="0"/>
      <w:marRight w:val="0"/>
      <w:marTop w:val="0"/>
      <w:marBottom w:val="0"/>
      <w:divBdr>
        <w:top w:val="none" w:sz="0" w:space="0" w:color="auto"/>
        <w:left w:val="none" w:sz="0" w:space="0" w:color="auto"/>
        <w:bottom w:val="none" w:sz="0" w:space="0" w:color="auto"/>
        <w:right w:val="none" w:sz="0" w:space="0" w:color="auto"/>
      </w:divBdr>
    </w:div>
    <w:div w:id="583029290">
      <w:bodyDiv w:val="1"/>
      <w:marLeft w:val="0"/>
      <w:marRight w:val="0"/>
      <w:marTop w:val="0"/>
      <w:marBottom w:val="0"/>
      <w:divBdr>
        <w:top w:val="none" w:sz="0" w:space="0" w:color="auto"/>
        <w:left w:val="none" w:sz="0" w:space="0" w:color="auto"/>
        <w:bottom w:val="none" w:sz="0" w:space="0" w:color="auto"/>
        <w:right w:val="none" w:sz="0" w:space="0" w:color="auto"/>
      </w:divBdr>
    </w:div>
    <w:div w:id="583224809">
      <w:bodyDiv w:val="1"/>
      <w:marLeft w:val="0"/>
      <w:marRight w:val="0"/>
      <w:marTop w:val="0"/>
      <w:marBottom w:val="0"/>
      <w:divBdr>
        <w:top w:val="none" w:sz="0" w:space="0" w:color="auto"/>
        <w:left w:val="none" w:sz="0" w:space="0" w:color="auto"/>
        <w:bottom w:val="none" w:sz="0" w:space="0" w:color="auto"/>
        <w:right w:val="none" w:sz="0" w:space="0" w:color="auto"/>
      </w:divBdr>
    </w:div>
    <w:div w:id="584801778">
      <w:bodyDiv w:val="1"/>
      <w:marLeft w:val="0"/>
      <w:marRight w:val="0"/>
      <w:marTop w:val="0"/>
      <w:marBottom w:val="0"/>
      <w:divBdr>
        <w:top w:val="none" w:sz="0" w:space="0" w:color="auto"/>
        <w:left w:val="none" w:sz="0" w:space="0" w:color="auto"/>
        <w:bottom w:val="none" w:sz="0" w:space="0" w:color="auto"/>
        <w:right w:val="none" w:sz="0" w:space="0" w:color="auto"/>
      </w:divBdr>
    </w:div>
    <w:div w:id="585845818">
      <w:bodyDiv w:val="1"/>
      <w:marLeft w:val="0"/>
      <w:marRight w:val="0"/>
      <w:marTop w:val="0"/>
      <w:marBottom w:val="0"/>
      <w:divBdr>
        <w:top w:val="none" w:sz="0" w:space="0" w:color="auto"/>
        <w:left w:val="none" w:sz="0" w:space="0" w:color="auto"/>
        <w:bottom w:val="none" w:sz="0" w:space="0" w:color="auto"/>
        <w:right w:val="none" w:sz="0" w:space="0" w:color="auto"/>
      </w:divBdr>
    </w:div>
    <w:div w:id="586884084">
      <w:bodyDiv w:val="1"/>
      <w:marLeft w:val="0"/>
      <w:marRight w:val="0"/>
      <w:marTop w:val="0"/>
      <w:marBottom w:val="0"/>
      <w:divBdr>
        <w:top w:val="none" w:sz="0" w:space="0" w:color="auto"/>
        <w:left w:val="none" w:sz="0" w:space="0" w:color="auto"/>
        <w:bottom w:val="none" w:sz="0" w:space="0" w:color="auto"/>
        <w:right w:val="none" w:sz="0" w:space="0" w:color="auto"/>
      </w:divBdr>
    </w:div>
    <w:div w:id="587886815">
      <w:bodyDiv w:val="1"/>
      <w:marLeft w:val="0"/>
      <w:marRight w:val="0"/>
      <w:marTop w:val="0"/>
      <w:marBottom w:val="0"/>
      <w:divBdr>
        <w:top w:val="none" w:sz="0" w:space="0" w:color="auto"/>
        <w:left w:val="none" w:sz="0" w:space="0" w:color="auto"/>
        <w:bottom w:val="none" w:sz="0" w:space="0" w:color="auto"/>
        <w:right w:val="none" w:sz="0" w:space="0" w:color="auto"/>
      </w:divBdr>
    </w:div>
    <w:div w:id="588271129">
      <w:bodyDiv w:val="1"/>
      <w:marLeft w:val="0"/>
      <w:marRight w:val="0"/>
      <w:marTop w:val="0"/>
      <w:marBottom w:val="0"/>
      <w:divBdr>
        <w:top w:val="none" w:sz="0" w:space="0" w:color="auto"/>
        <w:left w:val="none" w:sz="0" w:space="0" w:color="auto"/>
        <w:bottom w:val="none" w:sz="0" w:space="0" w:color="auto"/>
        <w:right w:val="none" w:sz="0" w:space="0" w:color="auto"/>
      </w:divBdr>
    </w:div>
    <w:div w:id="588541477">
      <w:bodyDiv w:val="1"/>
      <w:marLeft w:val="0"/>
      <w:marRight w:val="0"/>
      <w:marTop w:val="0"/>
      <w:marBottom w:val="0"/>
      <w:divBdr>
        <w:top w:val="none" w:sz="0" w:space="0" w:color="auto"/>
        <w:left w:val="none" w:sz="0" w:space="0" w:color="auto"/>
        <w:bottom w:val="none" w:sz="0" w:space="0" w:color="auto"/>
        <w:right w:val="none" w:sz="0" w:space="0" w:color="auto"/>
      </w:divBdr>
    </w:div>
    <w:div w:id="592474397">
      <w:bodyDiv w:val="1"/>
      <w:marLeft w:val="0"/>
      <w:marRight w:val="0"/>
      <w:marTop w:val="0"/>
      <w:marBottom w:val="0"/>
      <w:divBdr>
        <w:top w:val="none" w:sz="0" w:space="0" w:color="auto"/>
        <w:left w:val="none" w:sz="0" w:space="0" w:color="auto"/>
        <w:bottom w:val="none" w:sz="0" w:space="0" w:color="auto"/>
        <w:right w:val="none" w:sz="0" w:space="0" w:color="auto"/>
      </w:divBdr>
    </w:div>
    <w:div w:id="592474916">
      <w:bodyDiv w:val="1"/>
      <w:marLeft w:val="0"/>
      <w:marRight w:val="0"/>
      <w:marTop w:val="0"/>
      <w:marBottom w:val="0"/>
      <w:divBdr>
        <w:top w:val="none" w:sz="0" w:space="0" w:color="auto"/>
        <w:left w:val="none" w:sz="0" w:space="0" w:color="auto"/>
        <w:bottom w:val="none" w:sz="0" w:space="0" w:color="auto"/>
        <w:right w:val="none" w:sz="0" w:space="0" w:color="auto"/>
      </w:divBdr>
    </w:div>
    <w:div w:id="594095227">
      <w:bodyDiv w:val="1"/>
      <w:marLeft w:val="0"/>
      <w:marRight w:val="0"/>
      <w:marTop w:val="0"/>
      <w:marBottom w:val="0"/>
      <w:divBdr>
        <w:top w:val="none" w:sz="0" w:space="0" w:color="auto"/>
        <w:left w:val="none" w:sz="0" w:space="0" w:color="auto"/>
        <w:bottom w:val="none" w:sz="0" w:space="0" w:color="auto"/>
        <w:right w:val="none" w:sz="0" w:space="0" w:color="auto"/>
      </w:divBdr>
    </w:div>
    <w:div w:id="595135251">
      <w:bodyDiv w:val="1"/>
      <w:marLeft w:val="0"/>
      <w:marRight w:val="0"/>
      <w:marTop w:val="0"/>
      <w:marBottom w:val="0"/>
      <w:divBdr>
        <w:top w:val="none" w:sz="0" w:space="0" w:color="auto"/>
        <w:left w:val="none" w:sz="0" w:space="0" w:color="auto"/>
        <w:bottom w:val="none" w:sz="0" w:space="0" w:color="auto"/>
        <w:right w:val="none" w:sz="0" w:space="0" w:color="auto"/>
      </w:divBdr>
    </w:div>
    <w:div w:id="595793618">
      <w:bodyDiv w:val="1"/>
      <w:marLeft w:val="0"/>
      <w:marRight w:val="0"/>
      <w:marTop w:val="0"/>
      <w:marBottom w:val="0"/>
      <w:divBdr>
        <w:top w:val="none" w:sz="0" w:space="0" w:color="auto"/>
        <w:left w:val="none" w:sz="0" w:space="0" w:color="auto"/>
        <w:bottom w:val="none" w:sz="0" w:space="0" w:color="auto"/>
        <w:right w:val="none" w:sz="0" w:space="0" w:color="auto"/>
      </w:divBdr>
    </w:div>
    <w:div w:id="596328575">
      <w:bodyDiv w:val="1"/>
      <w:marLeft w:val="0"/>
      <w:marRight w:val="0"/>
      <w:marTop w:val="0"/>
      <w:marBottom w:val="0"/>
      <w:divBdr>
        <w:top w:val="none" w:sz="0" w:space="0" w:color="auto"/>
        <w:left w:val="none" w:sz="0" w:space="0" w:color="auto"/>
        <w:bottom w:val="none" w:sz="0" w:space="0" w:color="auto"/>
        <w:right w:val="none" w:sz="0" w:space="0" w:color="auto"/>
      </w:divBdr>
    </w:div>
    <w:div w:id="601452429">
      <w:bodyDiv w:val="1"/>
      <w:marLeft w:val="0"/>
      <w:marRight w:val="0"/>
      <w:marTop w:val="0"/>
      <w:marBottom w:val="0"/>
      <w:divBdr>
        <w:top w:val="none" w:sz="0" w:space="0" w:color="auto"/>
        <w:left w:val="none" w:sz="0" w:space="0" w:color="auto"/>
        <w:bottom w:val="none" w:sz="0" w:space="0" w:color="auto"/>
        <w:right w:val="none" w:sz="0" w:space="0" w:color="auto"/>
      </w:divBdr>
    </w:div>
    <w:div w:id="601496807">
      <w:bodyDiv w:val="1"/>
      <w:marLeft w:val="0"/>
      <w:marRight w:val="0"/>
      <w:marTop w:val="0"/>
      <w:marBottom w:val="0"/>
      <w:divBdr>
        <w:top w:val="none" w:sz="0" w:space="0" w:color="auto"/>
        <w:left w:val="none" w:sz="0" w:space="0" w:color="auto"/>
        <w:bottom w:val="none" w:sz="0" w:space="0" w:color="auto"/>
        <w:right w:val="none" w:sz="0" w:space="0" w:color="auto"/>
      </w:divBdr>
    </w:div>
    <w:div w:id="601838115">
      <w:bodyDiv w:val="1"/>
      <w:marLeft w:val="0"/>
      <w:marRight w:val="0"/>
      <w:marTop w:val="0"/>
      <w:marBottom w:val="0"/>
      <w:divBdr>
        <w:top w:val="none" w:sz="0" w:space="0" w:color="auto"/>
        <w:left w:val="none" w:sz="0" w:space="0" w:color="auto"/>
        <w:bottom w:val="none" w:sz="0" w:space="0" w:color="auto"/>
        <w:right w:val="none" w:sz="0" w:space="0" w:color="auto"/>
      </w:divBdr>
    </w:div>
    <w:div w:id="604116152">
      <w:bodyDiv w:val="1"/>
      <w:marLeft w:val="0"/>
      <w:marRight w:val="0"/>
      <w:marTop w:val="0"/>
      <w:marBottom w:val="0"/>
      <w:divBdr>
        <w:top w:val="none" w:sz="0" w:space="0" w:color="auto"/>
        <w:left w:val="none" w:sz="0" w:space="0" w:color="auto"/>
        <w:bottom w:val="none" w:sz="0" w:space="0" w:color="auto"/>
        <w:right w:val="none" w:sz="0" w:space="0" w:color="auto"/>
      </w:divBdr>
    </w:div>
    <w:div w:id="609437687">
      <w:bodyDiv w:val="1"/>
      <w:marLeft w:val="0"/>
      <w:marRight w:val="0"/>
      <w:marTop w:val="0"/>
      <w:marBottom w:val="0"/>
      <w:divBdr>
        <w:top w:val="none" w:sz="0" w:space="0" w:color="auto"/>
        <w:left w:val="none" w:sz="0" w:space="0" w:color="auto"/>
        <w:bottom w:val="none" w:sz="0" w:space="0" w:color="auto"/>
        <w:right w:val="none" w:sz="0" w:space="0" w:color="auto"/>
      </w:divBdr>
    </w:div>
    <w:div w:id="612829590">
      <w:bodyDiv w:val="1"/>
      <w:marLeft w:val="0"/>
      <w:marRight w:val="0"/>
      <w:marTop w:val="0"/>
      <w:marBottom w:val="0"/>
      <w:divBdr>
        <w:top w:val="none" w:sz="0" w:space="0" w:color="auto"/>
        <w:left w:val="none" w:sz="0" w:space="0" w:color="auto"/>
        <w:bottom w:val="none" w:sz="0" w:space="0" w:color="auto"/>
        <w:right w:val="none" w:sz="0" w:space="0" w:color="auto"/>
      </w:divBdr>
    </w:div>
    <w:div w:id="613175086">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941172">
      <w:bodyDiv w:val="1"/>
      <w:marLeft w:val="0"/>
      <w:marRight w:val="0"/>
      <w:marTop w:val="0"/>
      <w:marBottom w:val="0"/>
      <w:divBdr>
        <w:top w:val="none" w:sz="0" w:space="0" w:color="auto"/>
        <w:left w:val="none" w:sz="0" w:space="0" w:color="auto"/>
        <w:bottom w:val="none" w:sz="0" w:space="0" w:color="auto"/>
        <w:right w:val="none" w:sz="0" w:space="0" w:color="auto"/>
      </w:divBdr>
    </w:div>
    <w:div w:id="616914557">
      <w:bodyDiv w:val="1"/>
      <w:marLeft w:val="0"/>
      <w:marRight w:val="0"/>
      <w:marTop w:val="0"/>
      <w:marBottom w:val="0"/>
      <w:divBdr>
        <w:top w:val="none" w:sz="0" w:space="0" w:color="auto"/>
        <w:left w:val="none" w:sz="0" w:space="0" w:color="auto"/>
        <w:bottom w:val="none" w:sz="0" w:space="0" w:color="auto"/>
        <w:right w:val="none" w:sz="0" w:space="0" w:color="auto"/>
      </w:divBdr>
    </w:div>
    <w:div w:id="617033676">
      <w:bodyDiv w:val="1"/>
      <w:marLeft w:val="0"/>
      <w:marRight w:val="0"/>
      <w:marTop w:val="0"/>
      <w:marBottom w:val="0"/>
      <w:divBdr>
        <w:top w:val="none" w:sz="0" w:space="0" w:color="auto"/>
        <w:left w:val="none" w:sz="0" w:space="0" w:color="auto"/>
        <w:bottom w:val="none" w:sz="0" w:space="0" w:color="auto"/>
        <w:right w:val="none" w:sz="0" w:space="0" w:color="auto"/>
      </w:divBdr>
    </w:div>
    <w:div w:id="617223393">
      <w:bodyDiv w:val="1"/>
      <w:marLeft w:val="0"/>
      <w:marRight w:val="0"/>
      <w:marTop w:val="0"/>
      <w:marBottom w:val="0"/>
      <w:divBdr>
        <w:top w:val="none" w:sz="0" w:space="0" w:color="auto"/>
        <w:left w:val="none" w:sz="0" w:space="0" w:color="auto"/>
        <w:bottom w:val="none" w:sz="0" w:space="0" w:color="auto"/>
        <w:right w:val="none" w:sz="0" w:space="0" w:color="auto"/>
      </w:divBdr>
    </w:div>
    <w:div w:id="617486773">
      <w:bodyDiv w:val="1"/>
      <w:marLeft w:val="0"/>
      <w:marRight w:val="0"/>
      <w:marTop w:val="0"/>
      <w:marBottom w:val="0"/>
      <w:divBdr>
        <w:top w:val="none" w:sz="0" w:space="0" w:color="auto"/>
        <w:left w:val="none" w:sz="0" w:space="0" w:color="auto"/>
        <w:bottom w:val="none" w:sz="0" w:space="0" w:color="auto"/>
        <w:right w:val="none" w:sz="0" w:space="0" w:color="auto"/>
      </w:divBdr>
    </w:div>
    <w:div w:id="617489567">
      <w:bodyDiv w:val="1"/>
      <w:marLeft w:val="0"/>
      <w:marRight w:val="0"/>
      <w:marTop w:val="0"/>
      <w:marBottom w:val="0"/>
      <w:divBdr>
        <w:top w:val="none" w:sz="0" w:space="0" w:color="auto"/>
        <w:left w:val="none" w:sz="0" w:space="0" w:color="auto"/>
        <w:bottom w:val="none" w:sz="0" w:space="0" w:color="auto"/>
        <w:right w:val="none" w:sz="0" w:space="0" w:color="auto"/>
      </w:divBdr>
    </w:div>
    <w:div w:id="618070913">
      <w:bodyDiv w:val="1"/>
      <w:marLeft w:val="0"/>
      <w:marRight w:val="0"/>
      <w:marTop w:val="0"/>
      <w:marBottom w:val="0"/>
      <w:divBdr>
        <w:top w:val="none" w:sz="0" w:space="0" w:color="auto"/>
        <w:left w:val="none" w:sz="0" w:space="0" w:color="auto"/>
        <w:bottom w:val="none" w:sz="0" w:space="0" w:color="auto"/>
        <w:right w:val="none" w:sz="0" w:space="0" w:color="auto"/>
      </w:divBdr>
    </w:div>
    <w:div w:id="619145463">
      <w:bodyDiv w:val="1"/>
      <w:marLeft w:val="0"/>
      <w:marRight w:val="0"/>
      <w:marTop w:val="0"/>
      <w:marBottom w:val="0"/>
      <w:divBdr>
        <w:top w:val="none" w:sz="0" w:space="0" w:color="auto"/>
        <w:left w:val="none" w:sz="0" w:space="0" w:color="auto"/>
        <w:bottom w:val="none" w:sz="0" w:space="0" w:color="auto"/>
        <w:right w:val="none" w:sz="0" w:space="0" w:color="auto"/>
      </w:divBdr>
    </w:div>
    <w:div w:id="620575273">
      <w:bodyDiv w:val="1"/>
      <w:marLeft w:val="0"/>
      <w:marRight w:val="0"/>
      <w:marTop w:val="0"/>
      <w:marBottom w:val="0"/>
      <w:divBdr>
        <w:top w:val="none" w:sz="0" w:space="0" w:color="auto"/>
        <w:left w:val="none" w:sz="0" w:space="0" w:color="auto"/>
        <w:bottom w:val="none" w:sz="0" w:space="0" w:color="auto"/>
        <w:right w:val="none" w:sz="0" w:space="0" w:color="auto"/>
      </w:divBdr>
    </w:div>
    <w:div w:id="621379454">
      <w:bodyDiv w:val="1"/>
      <w:marLeft w:val="0"/>
      <w:marRight w:val="0"/>
      <w:marTop w:val="0"/>
      <w:marBottom w:val="0"/>
      <w:divBdr>
        <w:top w:val="none" w:sz="0" w:space="0" w:color="auto"/>
        <w:left w:val="none" w:sz="0" w:space="0" w:color="auto"/>
        <w:bottom w:val="none" w:sz="0" w:space="0" w:color="auto"/>
        <w:right w:val="none" w:sz="0" w:space="0" w:color="auto"/>
      </w:divBdr>
    </w:div>
    <w:div w:id="622930651">
      <w:bodyDiv w:val="1"/>
      <w:marLeft w:val="0"/>
      <w:marRight w:val="0"/>
      <w:marTop w:val="0"/>
      <w:marBottom w:val="0"/>
      <w:divBdr>
        <w:top w:val="none" w:sz="0" w:space="0" w:color="auto"/>
        <w:left w:val="none" w:sz="0" w:space="0" w:color="auto"/>
        <w:bottom w:val="none" w:sz="0" w:space="0" w:color="auto"/>
        <w:right w:val="none" w:sz="0" w:space="0" w:color="auto"/>
      </w:divBdr>
    </w:div>
    <w:div w:id="623586774">
      <w:bodyDiv w:val="1"/>
      <w:marLeft w:val="0"/>
      <w:marRight w:val="0"/>
      <w:marTop w:val="0"/>
      <w:marBottom w:val="0"/>
      <w:divBdr>
        <w:top w:val="none" w:sz="0" w:space="0" w:color="auto"/>
        <w:left w:val="none" w:sz="0" w:space="0" w:color="auto"/>
        <w:bottom w:val="none" w:sz="0" w:space="0" w:color="auto"/>
        <w:right w:val="none" w:sz="0" w:space="0" w:color="auto"/>
      </w:divBdr>
    </w:div>
    <w:div w:id="624115644">
      <w:bodyDiv w:val="1"/>
      <w:marLeft w:val="0"/>
      <w:marRight w:val="0"/>
      <w:marTop w:val="0"/>
      <w:marBottom w:val="0"/>
      <w:divBdr>
        <w:top w:val="none" w:sz="0" w:space="0" w:color="auto"/>
        <w:left w:val="none" w:sz="0" w:space="0" w:color="auto"/>
        <w:bottom w:val="none" w:sz="0" w:space="0" w:color="auto"/>
        <w:right w:val="none" w:sz="0" w:space="0" w:color="auto"/>
      </w:divBdr>
    </w:div>
    <w:div w:id="624166451">
      <w:bodyDiv w:val="1"/>
      <w:marLeft w:val="0"/>
      <w:marRight w:val="0"/>
      <w:marTop w:val="0"/>
      <w:marBottom w:val="0"/>
      <w:divBdr>
        <w:top w:val="none" w:sz="0" w:space="0" w:color="auto"/>
        <w:left w:val="none" w:sz="0" w:space="0" w:color="auto"/>
        <w:bottom w:val="none" w:sz="0" w:space="0" w:color="auto"/>
        <w:right w:val="none" w:sz="0" w:space="0" w:color="auto"/>
      </w:divBdr>
    </w:div>
    <w:div w:id="626858830">
      <w:bodyDiv w:val="1"/>
      <w:marLeft w:val="0"/>
      <w:marRight w:val="0"/>
      <w:marTop w:val="0"/>
      <w:marBottom w:val="0"/>
      <w:divBdr>
        <w:top w:val="none" w:sz="0" w:space="0" w:color="auto"/>
        <w:left w:val="none" w:sz="0" w:space="0" w:color="auto"/>
        <w:bottom w:val="none" w:sz="0" w:space="0" w:color="auto"/>
        <w:right w:val="none" w:sz="0" w:space="0" w:color="auto"/>
      </w:divBdr>
    </w:div>
    <w:div w:id="628514673">
      <w:bodyDiv w:val="1"/>
      <w:marLeft w:val="0"/>
      <w:marRight w:val="0"/>
      <w:marTop w:val="0"/>
      <w:marBottom w:val="0"/>
      <w:divBdr>
        <w:top w:val="none" w:sz="0" w:space="0" w:color="auto"/>
        <w:left w:val="none" w:sz="0" w:space="0" w:color="auto"/>
        <w:bottom w:val="none" w:sz="0" w:space="0" w:color="auto"/>
        <w:right w:val="none" w:sz="0" w:space="0" w:color="auto"/>
      </w:divBdr>
    </w:div>
    <w:div w:id="629286552">
      <w:bodyDiv w:val="1"/>
      <w:marLeft w:val="0"/>
      <w:marRight w:val="0"/>
      <w:marTop w:val="0"/>
      <w:marBottom w:val="0"/>
      <w:divBdr>
        <w:top w:val="none" w:sz="0" w:space="0" w:color="auto"/>
        <w:left w:val="none" w:sz="0" w:space="0" w:color="auto"/>
        <w:bottom w:val="none" w:sz="0" w:space="0" w:color="auto"/>
        <w:right w:val="none" w:sz="0" w:space="0" w:color="auto"/>
      </w:divBdr>
    </w:div>
    <w:div w:id="629361411">
      <w:bodyDiv w:val="1"/>
      <w:marLeft w:val="0"/>
      <w:marRight w:val="0"/>
      <w:marTop w:val="0"/>
      <w:marBottom w:val="0"/>
      <w:divBdr>
        <w:top w:val="none" w:sz="0" w:space="0" w:color="auto"/>
        <w:left w:val="none" w:sz="0" w:space="0" w:color="auto"/>
        <w:bottom w:val="none" w:sz="0" w:space="0" w:color="auto"/>
        <w:right w:val="none" w:sz="0" w:space="0" w:color="auto"/>
      </w:divBdr>
    </w:div>
    <w:div w:id="630785976">
      <w:bodyDiv w:val="1"/>
      <w:marLeft w:val="0"/>
      <w:marRight w:val="0"/>
      <w:marTop w:val="0"/>
      <w:marBottom w:val="0"/>
      <w:divBdr>
        <w:top w:val="none" w:sz="0" w:space="0" w:color="auto"/>
        <w:left w:val="none" w:sz="0" w:space="0" w:color="auto"/>
        <w:bottom w:val="none" w:sz="0" w:space="0" w:color="auto"/>
        <w:right w:val="none" w:sz="0" w:space="0" w:color="auto"/>
      </w:divBdr>
    </w:div>
    <w:div w:id="631056363">
      <w:bodyDiv w:val="1"/>
      <w:marLeft w:val="0"/>
      <w:marRight w:val="0"/>
      <w:marTop w:val="0"/>
      <w:marBottom w:val="0"/>
      <w:divBdr>
        <w:top w:val="none" w:sz="0" w:space="0" w:color="auto"/>
        <w:left w:val="none" w:sz="0" w:space="0" w:color="auto"/>
        <w:bottom w:val="none" w:sz="0" w:space="0" w:color="auto"/>
        <w:right w:val="none" w:sz="0" w:space="0" w:color="auto"/>
      </w:divBdr>
    </w:div>
    <w:div w:id="632905193">
      <w:bodyDiv w:val="1"/>
      <w:marLeft w:val="0"/>
      <w:marRight w:val="0"/>
      <w:marTop w:val="0"/>
      <w:marBottom w:val="0"/>
      <w:divBdr>
        <w:top w:val="none" w:sz="0" w:space="0" w:color="auto"/>
        <w:left w:val="none" w:sz="0" w:space="0" w:color="auto"/>
        <w:bottom w:val="none" w:sz="0" w:space="0" w:color="auto"/>
        <w:right w:val="none" w:sz="0" w:space="0" w:color="auto"/>
      </w:divBdr>
    </w:div>
    <w:div w:id="634065189">
      <w:bodyDiv w:val="1"/>
      <w:marLeft w:val="0"/>
      <w:marRight w:val="0"/>
      <w:marTop w:val="0"/>
      <w:marBottom w:val="0"/>
      <w:divBdr>
        <w:top w:val="none" w:sz="0" w:space="0" w:color="auto"/>
        <w:left w:val="none" w:sz="0" w:space="0" w:color="auto"/>
        <w:bottom w:val="none" w:sz="0" w:space="0" w:color="auto"/>
        <w:right w:val="none" w:sz="0" w:space="0" w:color="auto"/>
      </w:divBdr>
    </w:div>
    <w:div w:id="634455400">
      <w:bodyDiv w:val="1"/>
      <w:marLeft w:val="0"/>
      <w:marRight w:val="0"/>
      <w:marTop w:val="0"/>
      <w:marBottom w:val="0"/>
      <w:divBdr>
        <w:top w:val="none" w:sz="0" w:space="0" w:color="auto"/>
        <w:left w:val="none" w:sz="0" w:space="0" w:color="auto"/>
        <w:bottom w:val="none" w:sz="0" w:space="0" w:color="auto"/>
        <w:right w:val="none" w:sz="0" w:space="0" w:color="auto"/>
      </w:divBdr>
    </w:div>
    <w:div w:id="634726225">
      <w:bodyDiv w:val="1"/>
      <w:marLeft w:val="0"/>
      <w:marRight w:val="0"/>
      <w:marTop w:val="0"/>
      <w:marBottom w:val="0"/>
      <w:divBdr>
        <w:top w:val="none" w:sz="0" w:space="0" w:color="auto"/>
        <w:left w:val="none" w:sz="0" w:space="0" w:color="auto"/>
        <w:bottom w:val="none" w:sz="0" w:space="0" w:color="auto"/>
        <w:right w:val="none" w:sz="0" w:space="0" w:color="auto"/>
      </w:divBdr>
    </w:div>
    <w:div w:id="635523644">
      <w:bodyDiv w:val="1"/>
      <w:marLeft w:val="0"/>
      <w:marRight w:val="0"/>
      <w:marTop w:val="0"/>
      <w:marBottom w:val="0"/>
      <w:divBdr>
        <w:top w:val="none" w:sz="0" w:space="0" w:color="auto"/>
        <w:left w:val="none" w:sz="0" w:space="0" w:color="auto"/>
        <w:bottom w:val="none" w:sz="0" w:space="0" w:color="auto"/>
        <w:right w:val="none" w:sz="0" w:space="0" w:color="auto"/>
      </w:divBdr>
    </w:div>
    <w:div w:id="636031393">
      <w:bodyDiv w:val="1"/>
      <w:marLeft w:val="0"/>
      <w:marRight w:val="0"/>
      <w:marTop w:val="0"/>
      <w:marBottom w:val="0"/>
      <w:divBdr>
        <w:top w:val="none" w:sz="0" w:space="0" w:color="auto"/>
        <w:left w:val="none" w:sz="0" w:space="0" w:color="auto"/>
        <w:bottom w:val="none" w:sz="0" w:space="0" w:color="auto"/>
        <w:right w:val="none" w:sz="0" w:space="0" w:color="auto"/>
      </w:divBdr>
    </w:div>
    <w:div w:id="636573805">
      <w:bodyDiv w:val="1"/>
      <w:marLeft w:val="0"/>
      <w:marRight w:val="0"/>
      <w:marTop w:val="0"/>
      <w:marBottom w:val="0"/>
      <w:divBdr>
        <w:top w:val="none" w:sz="0" w:space="0" w:color="auto"/>
        <w:left w:val="none" w:sz="0" w:space="0" w:color="auto"/>
        <w:bottom w:val="none" w:sz="0" w:space="0" w:color="auto"/>
        <w:right w:val="none" w:sz="0" w:space="0" w:color="auto"/>
      </w:divBdr>
    </w:div>
    <w:div w:id="637153933">
      <w:bodyDiv w:val="1"/>
      <w:marLeft w:val="0"/>
      <w:marRight w:val="0"/>
      <w:marTop w:val="0"/>
      <w:marBottom w:val="0"/>
      <w:divBdr>
        <w:top w:val="none" w:sz="0" w:space="0" w:color="auto"/>
        <w:left w:val="none" w:sz="0" w:space="0" w:color="auto"/>
        <w:bottom w:val="none" w:sz="0" w:space="0" w:color="auto"/>
        <w:right w:val="none" w:sz="0" w:space="0" w:color="auto"/>
      </w:divBdr>
    </w:div>
    <w:div w:id="637300318">
      <w:bodyDiv w:val="1"/>
      <w:marLeft w:val="0"/>
      <w:marRight w:val="0"/>
      <w:marTop w:val="0"/>
      <w:marBottom w:val="0"/>
      <w:divBdr>
        <w:top w:val="none" w:sz="0" w:space="0" w:color="auto"/>
        <w:left w:val="none" w:sz="0" w:space="0" w:color="auto"/>
        <w:bottom w:val="none" w:sz="0" w:space="0" w:color="auto"/>
        <w:right w:val="none" w:sz="0" w:space="0" w:color="auto"/>
      </w:divBdr>
    </w:div>
    <w:div w:id="637956478">
      <w:bodyDiv w:val="1"/>
      <w:marLeft w:val="0"/>
      <w:marRight w:val="0"/>
      <w:marTop w:val="0"/>
      <w:marBottom w:val="0"/>
      <w:divBdr>
        <w:top w:val="none" w:sz="0" w:space="0" w:color="auto"/>
        <w:left w:val="none" w:sz="0" w:space="0" w:color="auto"/>
        <w:bottom w:val="none" w:sz="0" w:space="0" w:color="auto"/>
        <w:right w:val="none" w:sz="0" w:space="0" w:color="auto"/>
      </w:divBdr>
    </w:div>
    <w:div w:id="641538484">
      <w:bodyDiv w:val="1"/>
      <w:marLeft w:val="0"/>
      <w:marRight w:val="0"/>
      <w:marTop w:val="0"/>
      <w:marBottom w:val="0"/>
      <w:divBdr>
        <w:top w:val="none" w:sz="0" w:space="0" w:color="auto"/>
        <w:left w:val="none" w:sz="0" w:space="0" w:color="auto"/>
        <w:bottom w:val="none" w:sz="0" w:space="0" w:color="auto"/>
        <w:right w:val="none" w:sz="0" w:space="0" w:color="auto"/>
      </w:divBdr>
    </w:div>
    <w:div w:id="642152110">
      <w:bodyDiv w:val="1"/>
      <w:marLeft w:val="0"/>
      <w:marRight w:val="0"/>
      <w:marTop w:val="0"/>
      <w:marBottom w:val="0"/>
      <w:divBdr>
        <w:top w:val="none" w:sz="0" w:space="0" w:color="auto"/>
        <w:left w:val="none" w:sz="0" w:space="0" w:color="auto"/>
        <w:bottom w:val="none" w:sz="0" w:space="0" w:color="auto"/>
        <w:right w:val="none" w:sz="0" w:space="0" w:color="auto"/>
      </w:divBdr>
    </w:div>
    <w:div w:id="646008426">
      <w:bodyDiv w:val="1"/>
      <w:marLeft w:val="0"/>
      <w:marRight w:val="0"/>
      <w:marTop w:val="0"/>
      <w:marBottom w:val="0"/>
      <w:divBdr>
        <w:top w:val="none" w:sz="0" w:space="0" w:color="auto"/>
        <w:left w:val="none" w:sz="0" w:space="0" w:color="auto"/>
        <w:bottom w:val="none" w:sz="0" w:space="0" w:color="auto"/>
        <w:right w:val="none" w:sz="0" w:space="0" w:color="auto"/>
      </w:divBdr>
    </w:div>
    <w:div w:id="646478173">
      <w:bodyDiv w:val="1"/>
      <w:marLeft w:val="0"/>
      <w:marRight w:val="0"/>
      <w:marTop w:val="0"/>
      <w:marBottom w:val="0"/>
      <w:divBdr>
        <w:top w:val="none" w:sz="0" w:space="0" w:color="auto"/>
        <w:left w:val="none" w:sz="0" w:space="0" w:color="auto"/>
        <w:bottom w:val="none" w:sz="0" w:space="0" w:color="auto"/>
        <w:right w:val="none" w:sz="0" w:space="0" w:color="auto"/>
      </w:divBdr>
    </w:div>
    <w:div w:id="646514386">
      <w:bodyDiv w:val="1"/>
      <w:marLeft w:val="0"/>
      <w:marRight w:val="0"/>
      <w:marTop w:val="0"/>
      <w:marBottom w:val="0"/>
      <w:divBdr>
        <w:top w:val="none" w:sz="0" w:space="0" w:color="auto"/>
        <w:left w:val="none" w:sz="0" w:space="0" w:color="auto"/>
        <w:bottom w:val="none" w:sz="0" w:space="0" w:color="auto"/>
        <w:right w:val="none" w:sz="0" w:space="0" w:color="auto"/>
      </w:divBdr>
    </w:div>
    <w:div w:id="647051388">
      <w:bodyDiv w:val="1"/>
      <w:marLeft w:val="0"/>
      <w:marRight w:val="0"/>
      <w:marTop w:val="0"/>
      <w:marBottom w:val="0"/>
      <w:divBdr>
        <w:top w:val="none" w:sz="0" w:space="0" w:color="auto"/>
        <w:left w:val="none" w:sz="0" w:space="0" w:color="auto"/>
        <w:bottom w:val="none" w:sz="0" w:space="0" w:color="auto"/>
        <w:right w:val="none" w:sz="0" w:space="0" w:color="auto"/>
      </w:divBdr>
    </w:div>
    <w:div w:id="649141874">
      <w:bodyDiv w:val="1"/>
      <w:marLeft w:val="0"/>
      <w:marRight w:val="0"/>
      <w:marTop w:val="0"/>
      <w:marBottom w:val="0"/>
      <w:divBdr>
        <w:top w:val="none" w:sz="0" w:space="0" w:color="auto"/>
        <w:left w:val="none" w:sz="0" w:space="0" w:color="auto"/>
        <w:bottom w:val="none" w:sz="0" w:space="0" w:color="auto"/>
        <w:right w:val="none" w:sz="0" w:space="0" w:color="auto"/>
      </w:divBdr>
    </w:div>
    <w:div w:id="651443082">
      <w:bodyDiv w:val="1"/>
      <w:marLeft w:val="0"/>
      <w:marRight w:val="0"/>
      <w:marTop w:val="0"/>
      <w:marBottom w:val="0"/>
      <w:divBdr>
        <w:top w:val="none" w:sz="0" w:space="0" w:color="auto"/>
        <w:left w:val="none" w:sz="0" w:space="0" w:color="auto"/>
        <w:bottom w:val="none" w:sz="0" w:space="0" w:color="auto"/>
        <w:right w:val="none" w:sz="0" w:space="0" w:color="auto"/>
      </w:divBdr>
    </w:div>
    <w:div w:id="654530129">
      <w:bodyDiv w:val="1"/>
      <w:marLeft w:val="0"/>
      <w:marRight w:val="0"/>
      <w:marTop w:val="0"/>
      <w:marBottom w:val="0"/>
      <w:divBdr>
        <w:top w:val="none" w:sz="0" w:space="0" w:color="auto"/>
        <w:left w:val="none" w:sz="0" w:space="0" w:color="auto"/>
        <w:bottom w:val="none" w:sz="0" w:space="0" w:color="auto"/>
        <w:right w:val="none" w:sz="0" w:space="0" w:color="auto"/>
      </w:divBdr>
      <w:divsChild>
        <w:div w:id="571737336">
          <w:marLeft w:val="1166"/>
          <w:marRight w:val="0"/>
          <w:marTop w:val="100"/>
          <w:marBottom w:val="0"/>
          <w:divBdr>
            <w:top w:val="none" w:sz="0" w:space="0" w:color="auto"/>
            <w:left w:val="none" w:sz="0" w:space="0" w:color="auto"/>
            <w:bottom w:val="none" w:sz="0" w:space="0" w:color="auto"/>
            <w:right w:val="none" w:sz="0" w:space="0" w:color="auto"/>
          </w:divBdr>
        </w:div>
      </w:divsChild>
    </w:div>
    <w:div w:id="655567698">
      <w:bodyDiv w:val="1"/>
      <w:marLeft w:val="0"/>
      <w:marRight w:val="0"/>
      <w:marTop w:val="0"/>
      <w:marBottom w:val="0"/>
      <w:divBdr>
        <w:top w:val="none" w:sz="0" w:space="0" w:color="auto"/>
        <w:left w:val="none" w:sz="0" w:space="0" w:color="auto"/>
        <w:bottom w:val="none" w:sz="0" w:space="0" w:color="auto"/>
        <w:right w:val="none" w:sz="0" w:space="0" w:color="auto"/>
      </w:divBdr>
    </w:div>
    <w:div w:id="656111151">
      <w:bodyDiv w:val="1"/>
      <w:marLeft w:val="0"/>
      <w:marRight w:val="0"/>
      <w:marTop w:val="0"/>
      <w:marBottom w:val="0"/>
      <w:divBdr>
        <w:top w:val="none" w:sz="0" w:space="0" w:color="auto"/>
        <w:left w:val="none" w:sz="0" w:space="0" w:color="auto"/>
        <w:bottom w:val="none" w:sz="0" w:space="0" w:color="auto"/>
        <w:right w:val="none" w:sz="0" w:space="0" w:color="auto"/>
      </w:divBdr>
    </w:div>
    <w:div w:id="657920970">
      <w:bodyDiv w:val="1"/>
      <w:marLeft w:val="0"/>
      <w:marRight w:val="0"/>
      <w:marTop w:val="0"/>
      <w:marBottom w:val="0"/>
      <w:divBdr>
        <w:top w:val="none" w:sz="0" w:space="0" w:color="auto"/>
        <w:left w:val="none" w:sz="0" w:space="0" w:color="auto"/>
        <w:bottom w:val="none" w:sz="0" w:space="0" w:color="auto"/>
        <w:right w:val="none" w:sz="0" w:space="0" w:color="auto"/>
      </w:divBdr>
    </w:div>
    <w:div w:id="658078283">
      <w:bodyDiv w:val="1"/>
      <w:marLeft w:val="0"/>
      <w:marRight w:val="0"/>
      <w:marTop w:val="0"/>
      <w:marBottom w:val="0"/>
      <w:divBdr>
        <w:top w:val="none" w:sz="0" w:space="0" w:color="auto"/>
        <w:left w:val="none" w:sz="0" w:space="0" w:color="auto"/>
        <w:bottom w:val="none" w:sz="0" w:space="0" w:color="auto"/>
        <w:right w:val="none" w:sz="0" w:space="0" w:color="auto"/>
      </w:divBdr>
    </w:div>
    <w:div w:id="658314460">
      <w:bodyDiv w:val="1"/>
      <w:marLeft w:val="0"/>
      <w:marRight w:val="0"/>
      <w:marTop w:val="0"/>
      <w:marBottom w:val="0"/>
      <w:divBdr>
        <w:top w:val="none" w:sz="0" w:space="0" w:color="auto"/>
        <w:left w:val="none" w:sz="0" w:space="0" w:color="auto"/>
        <w:bottom w:val="none" w:sz="0" w:space="0" w:color="auto"/>
        <w:right w:val="none" w:sz="0" w:space="0" w:color="auto"/>
      </w:divBdr>
    </w:div>
    <w:div w:id="659773408">
      <w:bodyDiv w:val="1"/>
      <w:marLeft w:val="0"/>
      <w:marRight w:val="0"/>
      <w:marTop w:val="0"/>
      <w:marBottom w:val="0"/>
      <w:divBdr>
        <w:top w:val="none" w:sz="0" w:space="0" w:color="auto"/>
        <w:left w:val="none" w:sz="0" w:space="0" w:color="auto"/>
        <w:bottom w:val="none" w:sz="0" w:space="0" w:color="auto"/>
        <w:right w:val="none" w:sz="0" w:space="0" w:color="auto"/>
      </w:divBdr>
    </w:div>
    <w:div w:id="660037372">
      <w:bodyDiv w:val="1"/>
      <w:marLeft w:val="0"/>
      <w:marRight w:val="0"/>
      <w:marTop w:val="0"/>
      <w:marBottom w:val="0"/>
      <w:divBdr>
        <w:top w:val="none" w:sz="0" w:space="0" w:color="auto"/>
        <w:left w:val="none" w:sz="0" w:space="0" w:color="auto"/>
        <w:bottom w:val="none" w:sz="0" w:space="0" w:color="auto"/>
        <w:right w:val="none" w:sz="0" w:space="0" w:color="auto"/>
      </w:divBdr>
    </w:div>
    <w:div w:id="661196343">
      <w:bodyDiv w:val="1"/>
      <w:marLeft w:val="0"/>
      <w:marRight w:val="0"/>
      <w:marTop w:val="0"/>
      <w:marBottom w:val="0"/>
      <w:divBdr>
        <w:top w:val="none" w:sz="0" w:space="0" w:color="auto"/>
        <w:left w:val="none" w:sz="0" w:space="0" w:color="auto"/>
        <w:bottom w:val="none" w:sz="0" w:space="0" w:color="auto"/>
        <w:right w:val="none" w:sz="0" w:space="0" w:color="auto"/>
      </w:divBdr>
    </w:div>
    <w:div w:id="662246327">
      <w:bodyDiv w:val="1"/>
      <w:marLeft w:val="0"/>
      <w:marRight w:val="0"/>
      <w:marTop w:val="0"/>
      <w:marBottom w:val="0"/>
      <w:divBdr>
        <w:top w:val="none" w:sz="0" w:space="0" w:color="auto"/>
        <w:left w:val="none" w:sz="0" w:space="0" w:color="auto"/>
        <w:bottom w:val="none" w:sz="0" w:space="0" w:color="auto"/>
        <w:right w:val="none" w:sz="0" w:space="0" w:color="auto"/>
      </w:divBdr>
    </w:div>
    <w:div w:id="664625709">
      <w:bodyDiv w:val="1"/>
      <w:marLeft w:val="0"/>
      <w:marRight w:val="0"/>
      <w:marTop w:val="0"/>
      <w:marBottom w:val="0"/>
      <w:divBdr>
        <w:top w:val="none" w:sz="0" w:space="0" w:color="auto"/>
        <w:left w:val="none" w:sz="0" w:space="0" w:color="auto"/>
        <w:bottom w:val="none" w:sz="0" w:space="0" w:color="auto"/>
        <w:right w:val="none" w:sz="0" w:space="0" w:color="auto"/>
      </w:divBdr>
    </w:div>
    <w:div w:id="665060056">
      <w:bodyDiv w:val="1"/>
      <w:marLeft w:val="0"/>
      <w:marRight w:val="0"/>
      <w:marTop w:val="0"/>
      <w:marBottom w:val="0"/>
      <w:divBdr>
        <w:top w:val="none" w:sz="0" w:space="0" w:color="auto"/>
        <w:left w:val="none" w:sz="0" w:space="0" w:color="auto"/>
        <w:bottom w:val="none" w:sz="0" w:space="0" w:color="auto"/>
        <w:right w:val="none" w:sz="0" w:space="0" w:color="auto"/>
      </w:divBdr>
    </w:div>
    <w:div w:id="667054687">
      <w:bodyDiv w:val="1"/>
      <w:marLeft w:val="0"/>
      <w:marRight w:val="0"/>
      <w:marTop w:val="0"/>
      <w:marBottom w:val="0"/>
      <w:divBdr>
        <w:top w:val="none" w:sz="0" w:space="0" w:color="auto"/>
        <w:left w:val="none" w:sz="0" w:space="0" w:color="auto"/>
        <w:bottom w:val="none" w:sz="0" w:space="0" w:color="auto"/>
        <w:right w:val="none" w:sz="0" w:space="0" w:color="auto"/>
      </w:divBdr>
    </w:div>
    <w:div w:id="667827202">
      <w:bodyDiv w:val="1"/>
      <w:marLeft w:val="0"/>
      <w:marRight w:val="0"/>
      <w:marTop w:val="0"/>
      <w:marBottom w:val="0"/>
      <w:divBdr>
        <w:top w:val="none" w:sz="0" w:space="0" w:color="auto"/>
        <w:left w:val="none" w:sz="0" w:space="0" w:color="auto"/>
        <w:bottom w:val="none" w:sz="0" w:space="0" w:color="auto"/>
        <w:right w:val="none" w:sz="0" w:space="0" w:color="auto"/>
      </w:divBdr>
    </w:div>
    <w:div w:id="668871614">
      <w:bodyDiv w:val="1"/>
      <w:marLeft w:val="0"/>
      <w:marRight w:val="0"/>
      <w:marTop w:val="0"/>
      <w:marBottom w:val="0"/>
      <w:divBdr>
        <w:top w:val="none" w:sz="0" w:space="0" w:color="auto"/>
        <w:left w:val="none" w:sz="0" w:space="0" w:color="auto"/>
        <w:bottom w:val="none" w:sz="0" w:space="0" w:color="auto"/>
        <w:right w:val="none" w:sz="0" w:space="0" w:color="auto"/>
      </w:divBdr>
    </w:div>
    <w:div w:id="670719161">
      <w:bodyDiv w:val="1"/>
      <w:marLeft w:val="0"/>
      <w:marRight w:val="0"/>
      <w:marTop w:val="0"/>
      <w:marBottom w:val="0"/>
      <w:divBdr>
        <w:top w:val="none" w:sz="0" w:space="0" w:color="auto"/>
        <w:left w:val="none" w:sz="0" w:space="0" w:color="auto"/>
        <w:bottom w:val="none" w:sz="0" w:space="0" w:color="auto"/>
        <w:right w:val="none" w:sz="0" w:space="0" w:color="auto"/>
      </w:divBdr>
    </w:div>
    <w:div w:id="670723819">
      <w:bodyDiv w:val="1"/>
      <w:marLeft w:val="0"/>
      <w:marRight w:val="0"/>
      <w:marTop w:val="0"/>
      <w:marBottom w:val="0"/>
      <w:divBdr>
        <w:top w:val="none" w:sz="0" w:space="0" w:color="auto"/>
        <w:left w:val="none" w:sz="0" w:space="0" w:color="auto"/>
        <w:bottom w:val="none" w:sz="0" w:space="0" w:color="auto"/>
        <w:right w:val="none" w:sz="0" w:space="0" w:color="auto"/>
      </w:divBdr>
    </w:div>
    <w:div w:id="672223241">
      <w:bodyDiv w:val="1"/>
      <w:marLeft w:val="0"/>
      <w:marRight w:val="0"/>
      <w:marTop w:val="0"/>
      <w:marBottom w:val="0"/>
      <w:divBdr>
        <w:top w:val="none" w:sz="0" w:space="0" w:color="auto"/>
        <w:left w:val="none" w:sz="0" w:space="0" w:color="auto"/>
        <w:bottom w:val="none" w:sz="0" w:space="0" w:color="auto"/>
        <w:right w:val="none" w:sz="0" w:space="0" w:color="auto"/>
      </w:divBdr>
    </w:div>
    <w:div w:id="672731862">
      <w:bodyDiv w:val="1"/>
      <w:marLeft w:val="0"/>
      <w:marRight w:val="0"/>
      <w:marTop w:val="0"/>
      <w:marBottom w:val="0"/>
      <w:divBdr>
        <w:top w:val="none" w:sz="0" w:space="0" w:color="auto"/>
        <w:left w:val="none" w:sz="0" w:space="0" w:color="auto"/>
        <w:bottom w:val="none" w:sz="0" w:space="0" w:color="auto"/>
        <w:right w:val="none" w:sz="0" w:space="0" w:color="auto"/>
      </w:divBdr>
    </w:div>
    <w:div w:id="676688758">
      <w:bodyDiv w:val="1"/>
      <w:marLeft w:val="0"/>
      <w:marRight w:val="0"/>
      <w:marTop w:val="0"/>
      <w:marBottom w:val="0"/>
      <w:divBdr>
        <w:top w:val="none" w:sz="0" w:space="0" w:color="auto"/>
        <w:left w:val="none" w:sz="0" w:space="0" w:color="auto"/>
        <w:bottom w:val="none" w:sz="0" w:space="0" w:color="auto"/>
        <w:right w:val="none" w:sz="0" w:space="0" w:color="auto"/>
      </w:divBdr>
    </w:div>
    <w:div w:id="679159574">
      <w:bodyDiv w:val="1"/>
      <w:marLeft w:val="0"/>
      <w:marRight w:val="0"/>
      <w:marTop w:val="0"/>
      <w:marBottom w:val="0"/>
      <w:divBdr>
        <w:top w:val="none" w:sz="0" w:space="0" w:color="auto"/>
        <w:left w:val="none" w:sz="0" w:space="0" w:color="auto"/>
        <w:bottom w:val="none" w:sz="0" w:space="0" w:color="auto"/>
        <w:right w:val="none" w:sz="0" w:space="0" w:color="auto"/>
      </w:divBdr>
    </w:div>
    <w:div w:id="680814048">
      <w:bodyDiv w:val="1"/>
      <w:marLeft w:val="0"/>
      <w:marRight w:val="0"/>
      <w:marTop w:val="0"/>
      <w:marBottom w:val="0"/>
      <w:divBdr>
        <w:top w:val="none" w:sz="0" w:space="0" w:color="auto"/>
        <w:left w:val="none" w:sz="0" w:space="0" w:color="auto"/>
        <w:bottom w:val="none" w:sz="0" w:space="0" w:color="auto"/>
        <w:right w:val="none" w:sz="0" w:space="0" w:color="auto"/>
      </w:divBdr>
    </w:div>
    <w:div w:id="681055866">
      <w:bodyDiv w:val="1"/>
      <w:marLeft w:val="0"/>
      <w:marRight w:val="0"/>
      <w:marTop w:val="0"/>
      <w:marBottom w:val="0"/>
      <w:divBdr>
        <w:top w:val="none" w:sz="0" w:space="0" w:color="auto"/>
        <w:left w:val="none" w:sz="0" w:space="0" w:color="auto"/>
        <w:bottom w:val="none" w:sz="0" w:space="0" w:color="auto"/>
        <w:right w:val="none" w:sz="0" w:space="0" w:color="auto"/>
      </w:divBdr>
    </w:div>
    <w:div w:id="681250718">
      <w:bodyDiv w:val="1"/>
      <w:marLeft w:val="0"/>
      <w:marRight w:val="0"/>
      <w:marTop w:val="0"/>
      <w:marBottom w:val="0"/>
      <w:divBdr>
        <w:top w:val="none" w:sz="0" w:space="0" w:color="auto"/>
        <w:left w:val="none" w:sz="0" w:space="0" w:color="auto"/>
        <w:bottom w:val="none" w:sz="0" w:space="0" w:color="auto"/>
        <w:right w:val="none" w:sz="0" w:space="0" w:color="auto"/>
      </w:divBdr>
    </w:div>
    <w:div w:id="681512265">
      <w:bodyDiv w:val="1"/>
      <w:marLeft w:val="0"/>
      <w:marRight w:val="0"/>
      <w:marTop w:val="0"/>
      <w:marBottom w:val="0"/>
      <w:divBdr>
        <w:top w:val="none" w:sz="0" w:space="0" w:color="auto"/>
        <w:left w:val="none" w:sz="0" w:space="0" w:color="auto"/>
        <w:bottom w:val="none" w:sz="0" w:space="0" w:color="auto"/>
        <w:right w:val="none" w:sz="0" w:space="0" w:color="auto"/>
      </w:divBdr>
    </w:div>
    <w:div w:id="682171732">
      <w:bodyDiv w:val="1"/>
      <w:marLeft w:val="0"/>
      <w:marRight w:val="0"/>
      <w:marTop w:val="0"/>
      <w:marBottom w:val="0"/>
      <w:divBdr>
        <w:top w:val="none" w:sz="0" w:space="0" w:color="auto"/>
        <w:left w:val="none" w:sz="0" w:space="0" w:color="auto"/>
        <w:bottom w:val="none" w:sz="0" w:space="0" w:color="auto"/>
        <w:right w:val="none" w:sz="0" w:space="0" w:color="auto"/>
      </w:divBdr>
    </w:div>
    <w:div w:id="684014468">
      <w:bodyDiv w:val="1"/>
      <w:marLeft w:val="0"/>
      <w:marRight w:val="0"/>
      <w:marTop w:val="0"/>
      <w:marBottom w:val="0"/>
      <w:divBdr>
        <w:top w:val="none" w:sz="0" w:space="0" w:color="auto"/>
        <w:left w:val="none" w:sz="0" w:space="0" w:color="auto"/>
        <w:bottom w:val="none" w:sz="0" w:space="0" w:color="auto"/>
        <w:right w:val="none" w:sz="0" w:space="0" w:color="auto"/>
      </w:divBdr>
    </w:div>
    <w:div w:id="685208517">
      <w:bodyDiv w:val="1"/>
      <w:marLeft w:val="0"/>
      <w:marRight w:val="0"/>
      <w:marTop w:val="0"/>
      <w:marBottom w:val="0"/>
      <w:divBdr>
        <w:top w:val="none" w:sz="0" w:space="0" w:color="auto"/>
        <w:left w:val="none" w:sz="0" w:space="0" w:color="auto"/>
        <w:bottom w:val="none" w:sz="0" w:space="0" w:color="auto"/>
        <w:right w:val="none" w:sz="0" w:space="0" w:color="auto"/>
      </w:divBdr>
    </w:div>
    <w:div w:id="688066236">
      <w:bodyDiv w:val="1"/>
      <w:marLeft w:val="0"/>
      <w:marRight w:val="0"/>
      <w:marTop w:val="0"/>
      <w:marBottom w:val="0"/>
      <w:divBdr>
        <w:top w:val="none" w:sz="0" w:space="0" w:color="auto"/>
        <w:left w:val="none" w:sz="0" w:space="0" w:color="auto"/>
        <w:bottom w:val="none" w:sz="0" w:space="0" w:color="auto"/>
        <w:right w:val="none" w:sz="0" w:space="0" w:color="auto"/>
      </w:divBdr>
    </w:div>
    <w:div w:id="691225336">
      <w:bodyDiv w:val="1"/>
      <w:marLeft w:val="0"/>
      <w:marRight w:val="0"/>
      <w:marTop w:val="0"/>
      <w:marBottom w:val="0"/>
      <w:divBdr>
        <w:top w:val="none" w:sz="0" w:space="0" w:color="auto"/>
        <w:left w:val="none" w:sz="0" w:space="0" w:color="auto"/>
        <w:bottom w:val="none" w:sz="0" w:space="0" w:color="auto"/>
        <w:right w:val="none" w:sz="0" w:space="0" w:color="auto"/>
      </w:divBdr>
    </w:div>
    <w:div w:id="693186795">
      <w:bodyDiv w:val="1"/>
      <w:marLeft w:val="0"/>
      <w:marRight w:val="0"/>
      <w:marTop w:val="0"/>
      <w:marBottom w:val="0"/>
      <w:divBdr>
        <w:top w:val="none" w:sz="0" w:space="0" w:color="auto"/>
        <w:left w:val="none" w:sz="0" w:space="0" w:color="auto"/>
        <w:bottom w:val="none" w:sz="0" w:space="0" w:color="auto"/>
        <w:right w:val="none" w:sz="0" w:space="0" w:color="auto"/>
      </w:divBdr>
    </w:div>
    <w:div w:id="693459772">
      <w:bodyDiv w:val="1"/>
      <w:marLeft w:val="0"/>
      <w:marRight w:val="0"/>
      <w:marTop w:val="0"/>
      <w:marBottom w:val="0"/>
      <w:divBdr>
        <w:top w:val="none" w:sz="0" w:space="0" w:color="auto"/>
        <w:left w:val="none" w:sz="0" w:space="0" w:color="auto"/>
        <w:bottom w:val="none" w:sz="0" w:space="0" w:color="auto"/>
        <w:right w:val="none" w:sz="0" w:space="0" w:color="auto"/>
      </w:divBdr>
    </w:div>
    <w:div w:id="700208524">
      <w:bodyDiv w:val="1"/>
      <w:marLeft w:val="0"/>
      <w:marRight w:val="0"/>
      <w:marTop w:val="0"/>
      <w:marBottom w:val="0"/>
      <w:divBdr>
        <w:top w:val="none" w:sz="0" w:space="0" w:color="auto"/>
        <w:left w:val="none" w:sz="0" w:space="0" w:color="auto"/>
        <w:bottom w:val="none" w:sz="0" w:space="0" w:color="auto"/>
        <w:right w:val="none" w:sz="0" w:space="0" w:color="auto"/>
      </w:divBdr>
    </w:div>
    <w:div w:id="700790765">
      <w:bodyDiv w:val="1"/>
      <w:marLeft w:val="0"/>
      <w:marRight w:val="0"/>
      <w:marTop w:val="0"/>
      <w:marBottom w:val="0"/>
      <w:divBdr>
        <w:top w:val="none" w:sz="0" w:space="0" w:color="auto"/>
        <w:left w:val="none" w:sz="0" w:space="0" w:color="auto"/>
        <w:bottom w:val="none" w:sz="0" w:space="0" w:color="auto"/>
        <w:right w:val="none" w:sz="0" w:space="0" w:color="auto"/>
      </w:divBdr>
    </w:div>
    <w:div w:id="700908843">
      <w:bodyDiv w:val="1"/>
      <w:marLeft w:val="0"/>
      <w:marRight w:val="0"/>
      <w:marTop w:val="0"/>
      <w:marBottom w:val="0"/>
      <w:divBdr>
        <w:top w:val="none" w:sz="0" w:space="0" w:color="auto"/>
        <w:left w:val="none" w:sz="0" w:space="0" w:color="auto"/>
        <w:bottom w:val="none" w:sz="0" w:space="0" w:color="auto"/>
        <w:right w:val="none" w:sz="0" w:space="0" w:color="auto"/>
      </w:divBdr>
    </w:div>
    <w:div w:id="702243038">
      <w:bodyDiv w:val="1"/>
      <w:marLeft w:val="0"/>
      <w:marRight w:val="0"/>
      <w:marTop w:val="0"/>
      <w:marBottom w:val="0"/>
      <w:divBdr>
        <w:top w:val="none" w:sz="0" w:space="0" w:color="auto"/>
        <w:left w:val="none" w:sz="0" w:space="0" w:color="auto"/>
        <w:bottom w:val="none" w:sz="0" w:space="0" w:color="auto"/>
        <w:right w:val="none" w:sz="0" w:space="0" w:color="auto"/>
      </w:divBdr>
    </w:div>
    <w:div w:id="704453023">
      <w:bodyDiv w:val="1"/>
      <w:marLeft w:val="0"/>
      <w:marRight w:val="0"/>
      <w:marTop w:val="0"/>
      <w:marBottom w:val="0"/>
      <w:divBdr>
        <w:top w:val="none" w:sz="0" w:space="0" w:color="auto"/>
        <w:left w:val="none" w:sz="0" w:space="0" w:color="auto"/>
        <w:bottom w:val="none" w:sz="0" w:space="0" w:color="auto"/>
        <w:right w:val="none" w:sz="0" w:space="0" w:color="auto"/>
      </w:divBdr>
    </w:div>
    <w:div w:id="708147250">
      <w:bodyDiv w:val="1"/>
      <w:marLeft w:val="0"/>
      <w:marRight w:val="0"/>
      <w:marTop w:val="0"/>
      <w:marBottom w:val="0"/>
      <w:divBdr>
        <w:top w:val="none" w:sz="0" w:space="0" w:color="auto"/>
        <w:left w:val="none" w:sz="0" w:space="0" w:color="auto"/>
        <w:bottom w:val="none" w:sz="0" w:space="0" w:color="auto"/>
        <w:right w:val="none" w:sz="0" w:space="0" w:color="auto"/>
      </w:divBdr>
    </w:div>
    <w:div w:id="710225599">
      <w:bodyDiv w:val="1"/>
      <w:marLeft w:val="0"/>
      <w:marRight w:val="0"/>
      <w:marTop w:val="0"/>
      <w:marBottom w:val="0"/>
      <w:divBdr>
        <w:top w:val="none" w:sz="0" w:space="0" w:color="auto"/>
        <w:left w:val="none" w:sz="0" w:space="0" w:color="auto"/>
        <w:bottom w:val="none" w:sz="0" w:space="0" w:color="auto"/>
        <w:right w:val="none" w:sz="0" w:space="0" w:color="auto"/>
      </w:divBdr>
    </w:div>
    <w:div w:id="710502000">
      <w:bodyDiv w:val="1"/>
      <w:marLeft w:val="0"/>
      <w:marRight w:val="0"/>
      <w:marTop w:val="0"/>
      <w:marBottom w:val="0"/>
      <w:divBdr>
        <w:top w:val="none" w:sz="0" w:space="0" w:color="auto"/>
        <w:left w:val="none" w:sz="0" w:space="0" w:color="auto"/>
        <w:bottom w:val="none" w:sz="0" w:space="0" w:color="auto"/>
        <w:right w:val="none" w:sz="0" w:space="0" w:color="auto"/>
      </w:divBdr>
    </w:div>
    <w:div w:id="712390239">
      <w:bodyDiv w:val="1"/>
      <w:marLeft w:val="0"/>
      <w:marRight w:val="0"/>
      <w:marTop w:val="0"/>
      <w:marBottom w:val="0"/>
      <w:divBdr>
        <w:top w:val="none" w:sz="0" w:space="0" w:color="auto"/>
        <w:left w:val="none" w:sz="0" w:space="0" w:color="auto"/>
        <w:bottom w:val="none" w:sz="0" w:space="0" w:color="auto"/>
        <w:right w:val="none" w:sz="0" w:space="0" w:color="auto"/>
      </w:divBdr>
    </w:div>
    <w:div w:id="712656917">
      <w:bodyDiv w:val="1"/>
      <w:marLeft w:val="0"/>
      <w:marRight w:val="0"/>
      <w:marTop w:val="0"/>
      <w:marBottom w:val="0"/>
      <w:divBdr>
        <w:top w:val="none" w:sz="0" w:space="0" w:color="auto"/>
        <w:left w:val="none" w:sz="0" w:space="0" w:color="auto"/>
        <w:bottom w:val="none" w:sz="0" w:space="0" w:color="auto"/>
        <w:right w:val="none" w:sz="0" w:space="0" w:color="auto"/>
      </w:divBdr>
    </w:div>
    <w:div w:id="713038487">
      <w:bodyDiv w:val="1"/>
      <w:marLeft w:val="0"/>
      <w:marRight w:val="0"/>
      <w:marTop w:val="0"/>
      <w:marBottom w:val="0"/>
      <w:divBdr>
        <w:top w:val="none" w:sz="0" w:space="0" w:color="auto"/>
        <w:left w:val="none" w:sz="0" w:space="0" w:color="auto"/>
        <w:bottom w:val="none" w:sz="0" w:space="0" w:color="auto"/>
        <w:right w:val="none" w:sz="0" w:space="0" w:color="auto"/>
      </w:divBdr>
    </w:div>
    <w:div w:id="714505967">
      <w:bodyDiv w:val="1"/>
      <w:marLeft w:val="0"/>
      <w:marRight w:val="0"/>
      <w:marTop w:val="0"/>
      <w:marBottom w:val="0"/>
      <w:divBdr>
        <w:top w:val="none" w:sz="0" w:space="0" w:color="auto"/>
        <w:left w:val="none" w:sz="0" w:space="0" w:color="auto"/>
        <w:bottom w:val="none" w:sz="0" w:space="0" w:color="auto"/>
        <w:right w:val="none" w:sz="0" w:space="0" w:color="auto"/>
      </w:divBdr>
    </w:div>
    <w:div w:id="718627249">
      <w:bodyDiv w:val="1"/>
      <w:marLeft w:val="0"/>
      <w:marRight w:val="0"/>
      <w:marTop w:val="0"/>
      <w:marBottom w:val="0"/>
      <w:divBdr>
        <w:top w:val="none" w:sz="0" w:space="0" w:color="auto"/>
        <w:left w:val="none" w:sz="0" w:space="0" w:color="auto"/>
        <w:bottom w:val="none" w:sz="0" w:space="0" w:color="auto"/>
        <w:right w:val="none" w:sz="0" w:space="0" w:color="auto"/>
      </w:divBdr>
    </w:div>
    <w:div w:id="720323234">
      <w:bodyDiv w:val="1"/>
      <w:marLeft w:val="0"/>
      <w:marRight w:val="0"/>
      <w:marTop w:val="0"/>
      <w:marBottom w:val="0"/>
      <w:divBdr>
        <w:top w:val="none" w:sz="0" w:space="0" w:color="auto"/>
        <w:left w:val="none" w:sz="0" w:space="0" w:color="auto"/>
        <w:bottom w:val="none" w:sz="0" w:space="0" w:color="auto"/>
        <w:right w:val="none" w:sz="0" w:space="0" w:color="auto"/>
      </w:divBdr>
    </w:div>
    <w:div w:id="723409829">
      <w:bodyDiv w:val="1"/>
      <w:marLeft w:val="0"/>
      <w:marRight w:val="0"/>
      <w:marTop w:val="0"/>
      <w:marBottom w:val="0"/>
      <w:divBdr>
        <w:top w:val="none" w:sz="0" w:space="0" w:color="auto"/>
        <w:left w:val="none" w:sz="0" w:space="0" w:color="auto"/>
        <w:bottom w:val="none" w:sz="0" w:space="0" w:color="auto"/>
        <w:right w:val="none" w:sz="0" w:space="0" w:color="auto"/>
      </w:divBdr>
    </w:div>
    <w:div w:id="723526726">
      <w:bodyDiv w:val="1"/>
      <w:marLeft w:val="0"/>
      <w:marRight w:val="0"/>
      <w:marTop w:val="0"/>
      <w:marBottom w:val="0"/>
      <w:divBdr>
        <w:top w:val="none" w:sz="0" w:space="0" w:color="auto"/>
        <w:left w:val="none" w:sz="0" w:space="0" w:color="auto"/>
        <w:bottom w:val="none" w:sz="0" w:space="0" w:color="auto"/>
        <w:right w:val="none" w:sz="0" w:space="0" w:color="auto"/>
      </w:divBdr>
    </w:div>
    <w:div w:id="723795190">
      <w:bodyDiv w:val="1"/>
      <w:marLeft w:val="0"/>
      <w:marRight w:val="0"/>
      <w:marTop w:val="0"/>
      <w:marBottom w:val="0"/>
      <w:divBdr>
        <w:top w:val="none" w:sz="0" w:space="0" w:color="auto"/>
        <w:left w:val="none" w:sz="0" w:space="0" w:color="auto"/>
        <w:bottom w:val="none" w:sz="0" w:space="0" w:color="auto"/>
        <w:right w:val="none" w:sz="0" w:space="0" w:color="auto"/>
      </w:divBdr>
    </w:div>
    <w:div w:id="723915139">
      <w:bodyDiv w:val="1"/>
      <w:marLeft w:val="0"/>
      <w:marRight w:val="0"/>
      <w:marTop w:val="0"/>
      <w:marBottom w:val="0"/>
      <w:divBdr>
        <w:top w:val="none" w:sz="0" w:space="0" w:color="auto"/>
        <w:left w:val="none" w:sz="0" w:space="0" w:color="auto"/>
        <w:bottom w:val="none" w:sz="0" w:space="0" w:color="auto"/>
        <w:right w:val="none" w:sz="0" w:space="0" w:color="auto"/>
      </w:divBdr>
    </w:div>
    <w:div w:id="727146980">
      <w:bodyDiv w:val="1"/>
      <w:marLeft w:val="0"/>
      <w:marRight w:val="0"/>
      <w:marTop w:val="0"/>
      <w:marBottom w:val="0"/>
      <w:divBdr>
        <w:top w:val="none" w:sz="0" w:space="0" w:color="auto"/>
        <w:left w:val="none" w:sz="0" w:space="0" w:color="auto"/>
        <w:bottom w:val="none" w:sz="0" w:space="0" w:color="auto"/>
        <w:right w:val="none" w:sz="0" w:space="0" w:color="auto"/>
      </w:divBdr>
    </w:div>
    <w:div w:id="727337201">
      <w:bodyDiv w:val="1"/>
      <w:marLeft w:val="0"/>
      <w:marRight w:val="0"/>
      <w:marTop w:val="0"/>
      <w:marBottom w:val="0"/>
      <w:divBdr>
        <w:top w:val="none" w:sz="0" w:space="0" w:color="auto"/>
        <w:left w:val="none" w:sz="0" w:space="0" w:color="auto"/>
        <w:bottom w:val="none" w:sz="0" w:space="0" w:color="auto"/>
        <w:right w:val="none" w:sz="0" w:space="0" w:color="auto"/>
      </w:divBdr>
    </w:div>
    <w:div w:id="728185430">
      <w:bodyDiv w:val="1"/>
      <w:marLeft w:val="0"/>
      <w:marRight w:val="0"/>
      <w:marTop w:val="0"/>
      <w:marBottom w:val="0"/>
      <w:divBdr>
        <w:top w:val="none" w:sz="0" w:space="0" w:color="auto"/>
        <w:left w:val="none" w:sz="0" w:space="0" w:color="auto"/>
        <w:bottom w:val="none" w:sz="0" w:space="0" w:color="auto"/>
        <w:right w:val="none" w:sz="0" w:space="0" w:color="auto"/>
      </w:divBdr>
    </w:div>
    <w:div w:id="730612294">
      <w:bodyDiv w:val="1"/>
      <w:marLeft w:val="0"/>
      <w:marRight w:val="0"/>
      <w:marTop w:val="0"/>
      <w:marBottom w:val="0"/>
      <w:divBdr>
        <w:top w:val="none" w:sz="0" w:space="0" w:color="auto"/>
        <w:left w:val="none" w:sz="0" w:space="0" w:color="auto"/>
        <w:bottom w:val="none" w:sz="0" w:space="0" w:color="auto"/>
        <w:right w:val="none" w:sz="0" w:space="0" w:color="auto"/>
      </w:divBdr>
    </w:div>
    <w:div w:id="735511302">
      <w:bodyDiv w:val="1"/>
      <w:marLeft w:val="0"/>
      <w:marRight w:val="0"/>
      <w:marTop w:val="0"/>
      <w:marBottom w:val="0"/>
      <w:divBdr>
        <w:top w:val="none" w:sz="0" w:space="0" w:color="auto"/>
        <w:left w:val="none" w:sz="0" w:space="0" w:color="auto"/>
        <w:bottom w:val="none" w:sz="0" w:space="0" w:color="auto"/>
        <w:right w:val="none" w:sz="0" w:space="0" w:color="auto"/>
      </w:divBdr>
    </w:div>
    <w:div w:id="736509766">
      <w:bodyDiv w:val="1"/>
      <w:marLeft w:val="0"/>
      <w:marRight w:val="0"/>
      <w:marTop w:val="0"/>
      <w:marBottom w:val="0"/>
      <w:divBdr>
        <w:top w:val="none" w:sz="0" w:space="0" w:color="auto"/>
        <w:left w:val="none" w:sz="0" w:space="0" w:color="auto"/>
        <w:bottom w:val="none" w:sz="0" w:space="0" w:color="auto"/>
        <w:right w:val="none" w:sz="0" w:space="0" w:color="auto"/>
      </w:divBdr>
    </w:div>
    <w:div w:id="741294171">
      <w:bodyDiv w:val="1"/>
      <w:marLeft w:val="0"/>
      <w:marRight w:val="0"/>
      <w:marTop w:val="0"/>
      <w:marBottom w:val="0"/>
      <w:divBdr>
        <w:top w:val="none" w:sz="0" w:space="0" w:color="auto"/>
        <w:left w:val="none" w:sz="0" w:space="0" w:color="auto"/>
        <w:bottom w:val="none" w:sz="0" w:space="0" w:color="auto"/>
        <w:right w:val="none" w:sz="0" w:space="0" w:color="auto"/>
      </w:divBdr>
    </w:div>
    <w:div w:id="741417296">
      <w:bodyDiv w:val="1"/>
      <w:marLeft w:val="0"/>
      <w:marRight w:val="0"/>
      <w:marTop w:val="0"/>
      <w:marBottom w:val="0"/>
      <w:divBdr>
        <w:top w:val="none" w:sz="0" w:space="0" w:color="auto"/>
        <w:left w:val="none" w:sz="0" w:space="0" w:color="auto"/>
        <w:bottom w:val="none" w:sz="0" w:space="0" w:color="auto"/>
        <w:right w:val="none" w:sz="0" w:space="0" w:color="auto"/>
      </w:divBdr>
    </w:div>
    <w:div w:id="742143166">
      <w:bodyDiv w:val="1"/>
      <w:marLeft w:val="0"/>
      <w:marRight w:val="0"/>
      <w:marTop w:val="0"/>
      <w:marBottom w:val="0"/>
      <w:divBdr>
        <w:top w:val="none" w:sz="0" w:space="0" w:color="auto"/>
        <w:left w:val="none" w:sz="0" w:space="0" w:color="auto"/>
        <w:bottom w:val="none" w:sz="0" w:space="0" w:color="auto"/>
        <w:right w:val="none" w:sz="0" w:space="0" w:color="auto"/>
      </w:divBdr>
    </w:div>
    <w:div w:id="744187248">
      <w:bodyDiv w:val="1"/>
      <w:marLeft w:val="0"/>
      <w:marRight w:val="0"/>
      <w:marTop w:val="0"/>
      <w:marBottom w:val="0"/>
      <w:divBdr>
        <w:top w:val="none" w:sz="0" w:space="0" w:color="auto"/>
        <w:left w:val="none" w:sz="0" w:space="0" w:color="auto"/>
        <w:bottom w:val="none" w:sz="0" w:space="0" w:color="auto"/>
        <w:right w:val="none" w:sz="0" w:space="0" w:color="auto"/>
      </w:divBdr>
    </w:div>
    <w:div w:id="746194595">
      <w:bodyDiv w:val="1"/>
      <w:marLeft w:val="0"/>
      <w:marRight w:val="0"/>
      <w:marTop w:val="0"/>
      <w:marBottom w:val="0"/>
      <w:divBdr>
        <w:top w:val="none" w:sz="0" w:space="0" w:color="auto"/>
        <w:left w:val="none" w:sz="0" w:space="0" w:color="auto"/>
        <w:bottom w:val="none" w:sz="0" w:space="0" w:color="auto"/>
        <w:right w:val="none" w:sz="0" w:space="0" w:color="auto"/>
      </w:divBdr>
    </w:div>
    <w:div w:id="746613674">
      <w:bodyDiv w:val="1"/>
      <w:marLeft w:val="0"/>
      <w:marRight w:val="0"/>
      <w:marTop w:val="0"/>
      <w:marBottom w:val="0"/>
      <w:divBdr>
        <w:top w:val="none" w:sz="0" w:space="0" w:color="auto"/>
        <w:left w:val="none" w:sz="0" w:space="0" w:color="auto"/>
        <w:bottom w:val="none" w:sz="0" w:space="0" w:color="auto"/>
        <w:right w:val="none" w:sz="0" w:space="0" w:color="auto"/>
      </w:divBdr>
    </w:div>
    <w:div w:id="747534660">
      <w:bodyDiv w:val="1"/>
      <w:marLeft w:val="0"/>
      <w:marRight w:val="0"/>
      <w:marTop w:val="0"/>
      <w:marBottom w:val="0"/>
      <w:divBdr>
        <w:top w:val="none" w:sz="0" w:space="0" w:color="auto"/>
        <w:left w:val="none" w:sz="0" w:space="0" w:color="auto"/>
        <w:bottom w:val="none" w:sz="0" w:space="0" w:color="auto"/>
        <w:right w:val="none" w:sz="0" w:space="0" w:color="auto"/>
      </w:divBdr>
    </w:div>
    <w:div w:id="747579782">
      <w:bodyDiv w:val="1"/>
      <w:marLeft w:val="0"/>
      <w:marRight w:val="0"/>
      <w:marTop w:val="0"/>
      <w:marBottom w:val="0"/>
      <w:divBdr>
        <w:top w:val="none" w:sz="0" w:space="0" w:color="auto"/>
        <w:left w:val="none" w:sz="0" w:space="0" w:color="auto"/>
        <w:bottom w:val="none" w:sz="0" w:space="0" w:color="auto"/>
        <w:right w:val="none" w:sz="0" w:space="0" w:color="auto"/>
      </w:divBdr>
    </w:div>
    <w:div w:id="749156475">
      <w:bodyDiv w:val="1"/>
      <w:marLeft w:val="0"/>
      <w:marRight w:val="0"/>
      <w:marTop w:val="0"/>
      <w:marBottom w:val="0"/>
      <w:divBdr>
        <w:top w:val="none" w:sz="0" w:space="0" w:color="auto"/>
        <w:left w:val="none" w:sz="0" w:space="0" w:color="auto"/>
        <w:bottom w:val="none" w:sz="0" w:space="0" w:color="auto"/>
        <w:right w:val="none" w:sz="0" w:space="0" w:color="auto"/>
      </w:divBdr>
    </w:div>
    <w:div w:id="749350132">
      <w:bodyDiv w:val="1"/>
      <w:marLeft w:val="0"/>
      <w:marRight w:val="0"/>
      <w:marTop w:val="0"/>
      <w:marBottom w:val="0"/>
      <w:divBdr>
        <w:top w:val="none" w:sz="0" w:space="0" w:color="auto"/>
        <w:left w:val="none" w:sz="0" w:space="0" w:color="auto"/>
        <w:bottom w:val="none" w:sz="0" w:space="0" w:color="auto"/>
        <w:right w:val="none" w:sz="0" w:space="0" w:color="auto"/>
      </w:divBdr>
    </w:div>
    <w:div w:id="750548461">
      <w:bodyDiv w:val="1"/>
      <w:marLeft w:val="0"/>
      <w:marRight w:val="0"/>
      <w:marTop w:val="0"/>
      <w:marBottom w:val="0"/>
      <w:divBdr>
        <w:top w:val="none" w:sz="0" w:space="0" w:color="auto"/>
        <w:left w:val="none" w:sz="0" w:space="0" w:color="auto"/>
        <w:bottom w:val="none" w:sz="0" w:space="0" w:color="auto"/>
        <w:right w:val="none" w:sz="0" w:space="0" w:color="auto"/>
      </w:divBdr>
    </w:div>
    <w:div w:id="751046930">
      <w:bodyDiv w:val="1"/>
      <w:marLeft w:val="0"/>
      <w:marRight w:val="0"/>
      <w:marTop w:val="0"/>
      <w:marBottom w:val="0"/>
      <w:divBdr>
        <w:top w:val="none" w:sz="0" w:space="0" w:color="auto"/>
        <w:left w:val="none" w:sz="0" w:space="0" w:color="auto"/>
        <w:bottom w:val="none" w:sz="0" w:space="0" w:color="auto"/>
        <w:right w:val="none" w:sz="0" w:space="0" w:color="auto"/>
      </w:divBdr>
    </w:div>
    <w:div w:id="752241186">
      <w:bodyDiv w:val="1"/>
      <w:marLeft w:val="0"/>
      <w:marRight w:val="0"/>
      <w:marTop w:val="0"/>
      <w:marBottom w:val="0"/>
      <w:divBdr>
        <w:top w:val="none" w:sz="0" w:space="0" w:color="auto"/>
        <w:left w:val="none" w:sz="0" w:space="0" w:color="auto"/>
        <w:bottom w:val="none" w:sz="0" w:space="0" w:color="auto"/>
        <w:right w:val="none" w:sz="0" w:space="0" w:color="auto"/>
      </w:divBdr>
    </w:div>
    <w:div w:id="752430683">
      <w:bodyDiv w:val="1"/>
      <w:marLeft w:val="0"/>
      <w:marRight w:val="0"/>
      <w:marTop w:val="0"/>
      <w:marBottom w:val="0"/>
      <w:divBdr>
        <w:top w:val="none" w:sz="0" w:space="0" w:color="auto"/>
        <w:left w:val="none" w:sz="0" w:space="0" w:color="auto"/>
        <w:bottom w:val="none" w:sz="0" w:space="0" w:color="auto"/>
        <w:right w:val="none" w:sz="0" w:space="0" w:color="auto"/>
      </w:divBdr>
    </w:div>
    <w:div w:id="753549157">
      <w:bodyDiv w:val="1"/>
      <w:marLeft w:val="0"/>
      <w:marRight w:val="0"/>
      <w:marTop w:val="0"/>
      <w:marBottom w:val="0"/>
      <w:divBdr>
        <w:top w:val="none" w:sz="0" w:space="0" w:color="auto"/>
        <w:left w:val="none" w:sz="0" w:space="0" w:color="auto"/>
        <w:bottom w:val="none" w:sz="0" w:space="0" w:color="auto"/>
        <w:right w:val="none" w:sz="0" w:space="0" w:color="auto"/>
      </w:divBdr>
    </w:div>
    <w:div w:id="754131442">
      <w:bodyDiv w:val="1"/>
      <w:marLeft w:val="0"/>
      <w:marRight w:val="0"/>
      <w:marTop w:val="0"/>
      <w:marBottom w:val="0"/>
      <w:divBdr>
        <w:top w:val="none" w:sz="0" w:space="0" w:color="auto"/>
        <w:left w:val="none" w:sz="0" w:space="0" w:color="auto"/>
        <w:bottom w:val="none" w:sz="0" w:space="0" w:color="auto"/>
        <w:right w:val="none" w:sz="0" w:space="0" w:color="auto"/>
      </w:divBdr>
    </w:div>
    <w:div w:id="754325086">
      <w:bodyDiv w:val="1"/>
      <w:marLeft w:val="0"/>
      <w:marRight w:val="0"/>
      <w:marTop w:val="0"/>
      <w:marBottom w:val="0"/>
      <w:divBdr>
        <w:top w:val="none" w:sz="0" w:space="0" w:color="auto"/>
        <w:left w:val="none" w:sz="0" w:space="0" w:color="auto"/>
        <w:bottom w:val="none" w:sz="0" w:space="0" w:color="auto"/>
        <w:right w:val="none" w:sz="0" w:space="0" w:color="auto"/>
      </w:divBdr>
    </w:div>
    <w:div w:id="754597530">
      <w:bodyDiv w:val="1"/>
      <w:marLeft w:val="0"/>
      <w:marRight w:val="0"/>
      <w:marTop w:val="0"/>
      <w:marBottom w:val="0"/>
      <w:divBdr>
        <w:top w:val="none" w:sz="0" w:space="0" w:color="auto"/>
        <w:left w:val="none" w:sz="0" w:space="0" w:color="auto"/>
        <w:bottom w:val="none" w:sz="0" w:space="0" w:color="auto"/>
        <w:right w:val="none" w:sz="0" w:space="0" w:color="auto"/>
      </w:divBdr>
    </w:div>
    <w:div w:id="754785021">
      <w:bodyDiv w:val="1"/>
      <w:marLeft w:val="0"/>
      <w:marRight w:val="0"/>
      <w:marTop w:val="0"/>
      <w:marBottom w:val="0"/>
      <w:divBdr>
        <w:top w:val="none" w:sz="0" w:space="0" w:color="auto"/>
        <w:left w:val="none" w:sz="0" w:space="0" w:color="auto"/>
        <w:bottom w:val="none" w:sz="0" w:space="0" w:color="auto"/>
        <w:right w:val="none" w:sz="0" w:space="0" w:color="auto"/>
      </w:divBdr>
    </w:div>
    <w:div w:id="756634028">
      <w:bodyDiv w:val="1"/>
      <w:marLeft w:val="0"/>
      <w:marRight w:val="0"/>
      <w:marTop w:val="0"/>
      <w:marBottom w:val="0"/>
      <w:divBdr>
        <w:top w:val="none" w:sz="0" w:space="0" w:color="auto"/>
        <w:left w:val="none" w:sz="0" w:space="0" w:color="auto"/>
        <w:bottom w:val="none" w:sz="0" w:space="0" w:color="auto"/>
        <w:right w:val="none" w:sz="0" w:space="0" w:color="auto"/>
      </w:divBdr>
    </w:div>
    <w:div w:id="756950677">
      <w:bodyDiv w:val="1"/>
      <w:marLeft w:val="0"/>
      <w:marRight w:val="0"/>
      <w:marTop w:val="0"/>
      <w:marBottom w:val="0"/>
      <w:divBdr>
        <w:top w:val="none" w:sz="0" w:space="0" w:color="auto"/>
        <w:left w:val="none" w:sz="0" w:space="0" w:color="auto"/>
        <w:bottom w:val="none" w:sz="0" w:space="0" w:color="auto"/>
        <w:right w:val="none" w:sz="0" w:space="0" w:color="auto"/>
      </w:divBdr>
    </w:div>
    <w:div w:id="757483778">
      <w:bodyDiv w:val="1"/>
      <w:marLeft w:val="0"/>
      <w:marRight w:val="0"/>
      <w:marTop w:val="0"/>
      <w:marBottom w:val="0"/>
      <w:divBdr>
        <w:top w:val="none" w:sz="0" w:space="0" w:color="auto"/>
        <w:left w:val="none" w:sz="0" w:space="0" w:color="auto"/>
        <w:bottom w:val="none" w:sz="0" w:space="0" w:color="auto"/>
        <w:right w:val="none" w:sz="0" w:space="0" w:color="auto"/>
      </w:divBdr>
    </w:div>
    <w:div w:id="759646274">
      <w:bodyDiv w:val="1"/>
      <w:marLeft w:val="0"/>
      <w:marRight w:val="0"/>
      <w:marTop w:val="0"/>
      <w:marBottom w:val="0"/>
      <w:divBdr>
        <w:top w:val="none" w:sz="0" w:space="0" w:color="auto"/>
        <w:left w:val="none" w:sz="0" w:space="0" w:color="auto"/>
        <w:bottom w:val="none" w:sz="0" w:space="0" w:color="auto"/>
        <w:right w:val="none" w:sz="0" w:space="0" w:color="auto"/>
      </w:divBdr>
    </w:div>
    <w:div w:id="760297352">
      <w:bodyDiv w:val="1"/>
      <w:marLeft w:val="0"/>
      <w:marRight w:val="0"/>
      <w:marTop w:val="0"/>
      <w:marBottom w:val="0"/>
      <w:divBdr>
        <w:top w:val="none" w:sz="0" w:space="0" w:color="auto"/>
        <w:left w:val="none" w:sz="0" w:space="0" w:color="auto"/>
        <w:bottom w:val="none" w:sz="0" w:space="0" w:color="auto"/>
        <w:right w:val="none" w:sz="0" w:space="0" w:color="auto"/>
      </w:divBdr>
    </w:div>
    <w:div w:id="760761478">
      <w:bodyDiv w:val="1"/>
      <w:marLeft w:val="0"/>
      <w:marRight w:val="0"/>
      <w:marTop w:val="0"/>
      <w:marBottom w:val="0"/>
      <w:divBdr>
        <w:top w:val="none" w:sz="0" w:space="0" w:color="auto"/>
        <w:left w:val="none" w:sz="0" w:space="0" w:color="auto"/>
        <w:bottom w:val="none" w:sz="0" w:space="0" w:color="auto"/>
        <w:right w:val="none" w:sz="0" w:space="0" w:color="auto"/>
      </w:divBdr>
    </w:div>
    <w:div w:id="760837039">
      <w:bodyDiv w:val="1"/>
      <w:marLeft w:val="0"/>
      <w:marRight w:val="0"/>
      <w:marTop w:val="0"/>
      <w:marBottom w:val="0"/>
      <w:divBdr>
        <w:top w:val="none" w:sz="0" w:space="0" w:color="auto"/>
        <w:left w:val="none" w:sz="0" w:space="0" w:color="auto"/>
        <w:bottom w:val="none" w:sz="0" w:space="0" w:color="auto"/>
        <w:right w:val="none" w:sz="0" w:space="0" w:color="auto"/>
      </w:divBdr>
    </w:div>
    <w:div w:id="760879353">
      <w:bodyDiv w:val="1"/>
      <w:marLeft w:val="0"/>
      <w:marRight w:val="0"/>
      <w:marTop w:val="0"/>
      <w:marBottom w:val="0"/>
      <w:divBdr>
        <w:top w:val="none" w:sz="0" w:space="0" w:color="auto"/>
        <w:left w:val="none" w:sz="0" w:space="0" w:color="auto"/>
        <w:bottom w:val="none" w:sz="0" w:space="0" w:color="auto"/>
        <w:right w:val="none" w:sz="0" w:space="0" w:color="auto"/>
      </w:divBdr>
    </w:div>
    <w:div w:id="761341717">
      <w:bodyDiv w:val="1"/>
      <w:marLeft w:val="0"/>
      <w:marRight w:val="0"/>
      <w:marTop w:val="0"/>
      <w:marBottom w:val="0"/>
      <w:divBdr>
        <w:top w:val="none" w:sz="0" w:space="0" w:color="auto"/>
        <w:left w:val="none" w:sz="0" w:space="0" w:color="auto"/>
        <w:bottom w:val="none" w:sz="0" w:space="0" w:color="auto"/>
        <w:right w:val="none" w:sz="0" w:space="0" w:color="auto"/>
      </w:divBdr>
    </w:div>
    <w:div w:id="762140811">
      <w:bodyDiv w:val="1"/>
      <w:marLeft w:val="0"/>
      <w:marRight w:val="0"/>
      <w:marTop w:val="0"/>
      <w:marBottom w:val="0"/>
      <w:divBdr>
        <w:top w:val="none" w:sz="0" w:space="0" w:color="auto"/>
        <w:left w:val="none" w:sz="0" w:space="0" w:color="auto"/>
        <w:bottom w:val="none" w:sz="0" w:space="0" w:color="auto"/>
        <w:right w:val="none" w:sz="0" w:space="0" w:color="auto"/>
      </w:divBdr>
    </w:div>
    <w:div w:id="765418082">
      <w:bodyDiv w:val="1"/>
      <w:marLeft w:val="0"/>
      <w:marRight w:val="0"/>
      <w:marTop w:val="0"/>
      <w:marBottom w:val="0"/>
      <w:divBdr>
        <w:top w:val="none" w:sz="0" w:space="0" w:color="auto"/>
        <w:left w:val="none" w:sz="0" w:space="0" w:color="auto"/>
        <w:bottom w:val="none" w:sz="0" w:space="0" w:color="auto"/>
        <w:right w:val="none" w:sz="0" w:space="0" w:color="auto"/>
      </w:divBdr>
    </w:div>
    <w:div w:id="765536901">
      <w:bodyDiv w:val="1"/>
      <w:marLeft w:val="0"/>
      <w:marRight w:val="0"/>
      <w:marTop w:val="0"/>
      <w:marBottom w:val="0"/>
      <w:divBdr>
        <w:top w:val="none" w:sz="0" w:space="0" w:color="auto"/>
        <w:left w:val="none" w:sz="0" w:space="0" w:color="auto"/>
        <w:bottom w:val="none" w:sz="0" w:space="0" w:color="auto"/>
        <w:right w:val="none" w:sz="0" w:space="0" w:color="auto"/>
      </w:divBdr>
    </w:div>
    <w:div w:id="768355645">
      <w:bodyDiv w:val="1"/>
      <w:marLeft w:val="0"/>
      <w:marRight w:val="0"/>
      <w:marTop w:val="0"/>
      <w:marBottom w:val="0"/>
      <w:divBdr>
        <w:top w:val="none" w:sz="0" w:space="0" w:color="auto"/>
        <w:left w:val="none" w:sz="0" w:space="0" w:color="auto"/>
        <w:bottom w:val="none" w:sz="0" w:space="0" w:color="auto"/>
        <w:right w:val="none" w:sz="0" w:space="0" w:color="auto"/>
      </w:divBdr>
    </w:div>
    <w:div w:id="769276998">
      <w:bodyDiv w:val="1"/>
      <w:marLeft w:val="0"/>
      <w:marRight w:val="0"/>
      <w:marTop w:val="0"/>
      <w:marBottom w:val="0"/>
      <w:divBdr>
        <w:top w:val="none" w:sz="0" w:space="0" w:color="auto"/>
        <w:left w:val="none" w:sz="0" w:space="0" w:color="auto"/>
        <w:bottom w:val="none" w:sz="0" w:space="0" w:color="auto"/>
        <w:right w:val="none" w:sz="0" w:space="0" w:color="auto"/>
      </w:divBdr>
    </w:div>
    <w:div w:id="769589507">
      <w:bodyDiv w:val="1"/>
      <w:marLeft w:val="0"/>
      <w:marRight w:val="0"/>
      <w:marTop w:val="0"/>
      <w:marBottom w:val="0"/>
      <w:divBdr>
        <w:top w:val="none" w:sz="0" w:space="0" w:color="auto"/>
        <w:left w:val="none" w:sz="0" w:space="0" w:color="auto"/>
        <w:bottom w:val="none" w:sz="0" w:space="0" w:color="auto"/>
        <w:right w:val="none" w:sz="0" w:space="0" w:color="auto"/>
      </w:divBdr>
    </w:div>
    <w:div w:id="770904594">
      <w:bodyDiv w:val="1"/>
      <w:marLeft w:val="0"/>
      <w:marRight w:val="0"/>
      <w:marTop w:val="0"/>
      <w:marBottom w:val="0"/>
      <w:divBdr>
        <w:top w:val="none" w:sz="0" w:space="0" w:color="auto"/>
        <w:left w:val="none" w:sz="0" w:space="0" w:color="auto"/>
        <w:bottom w:val="none" w:sz="0" w:space="0" w:color="auto"/>
        <w:right w:val="none" w:sz="0" w:space="0" w:color="auto"/>
      </w:divBdr>
    </w:div>
    <w:div w:id="771172742">
      <w:bodyDiv w:val="1"/>
      <w:marLeft w:val="0"/>
      <w:marRight w:val="0"/>
      <w:marTop w:val="0"/>
      <w:marBottom w:val="0"/>
      <w:divBdr>
        <w:top w:val="none" w:sz="0" w:space="0" w:color="auto"/>
        <w:left w:val="none" w:sz="0" w:space="0" w:color="auto"/>
        <w:bottom w:val="none" w:sz="0" w:space="0" w:color="auto"/>
        <w:right w:val="none" w:sz="0" w:space="0" w:color="auto"/>
      </w:divBdr>
    </w:div>
    <w:div w:id="771587589">
      <w:bodyDiv w:val="1"/>
      <w:marLeft w:val="0"/>
      <w:marRight w:val="0"/>
      <w:marTop w:val="0"/>
      <w:marBottom w:val="0"/>
      <w:divBdr>
        <w:top w:val="none" w:sz="0" w:space="0" w:color="auto"/>
        <w:left w:val="none" w:sz="0" w:space="0" w:color="auto"/>
        <w:bottom w:val="none" w:sz="0" w:space="0" w:color="auto"/>
        <w:right w:val="none" w:sz="0" w:space="0" w:color="auto"/>
      </w:divBdr>
    </w:div>
    <w:div w:id="771780039">
      <w:bodyDiv w:val="1"/>
      <w:marLeft w:val="0"/>
      <w:marRight w:val="0"/>
      <w:marTop w:val="0"/>
      <w:marBottom w:val="0"/>
      <w:divBdr>
        <w:top w:val="none" w:sz="0" w:space="0" w:color="auto"/>
        <w:left w:val="none" w:sz="0" w:space="0" w:color="auto"/>
        <w:bottom w:val="none" w:sz="0" w:space="0" w:color="auto"/>
        <w:right w:val="none" w:sz="0" w:space="0" w:color="auto"/>
      </w:divBdr>
    </w:div>
    <w:div w:id="772163816">
      <w:bodyDiv w:val="1"/>
      <w:marLeft w:val="0"/>
      <w:marRight w:val="0"/>
      <w:marTop w:val="0"/>
      <w:marBottom w:val="0"/>
      <w:divBdr>
        <w:top w:val="none" w:sz="0" w:space="0" w:color="auto"/>
        <w:left w:val="none" w:sz="0" w:space="0" w:color="auto"/>
        <w:bottom w:val="none" w:sz="0" w:space="0" w:color="auto"/>
        <w:right w:val="none" w:sz="0" w:space="0" w:color="auto"/>
      </w:divBdr>
    </w:div>
    <w:div w:id="773598075">
      <w:bodyDiv w:val="1"/>
      <w:marLeft w:val="0"/>
      <w:marRight w:val="0"/>
      <w:marTop w:val="0"/>
      <w:marBottom w:val="0"/>
      <w:divBdr>
        <w:top w:val="none" w:sz="0" w:space="0" w:color="auto"/>
        <w:left w:val="none" w:sz="0" w:space="0" w:color="auto"/>
        <w:bottom w:val="none" w:sz="0" w:space="0" w:color="auto"/>
        <w:right w:val="none" w:sz="0" w:space="0" w:color="auto"/>
      </w:divBdr>
    </w:div>
    <w:div w:id="773936572">
      <w:bodyDiv w:val="1"/>
      <w:marLeft w:val="0"/>
      <w:marRight w:val="0"/>
      <w:marTop w:val="0"/>
      <w:marBottom w:val="0"/>
      <w:divBdr>
        <w:top w:val="none" w:sz="0" w:space="0" w:color="auto"/>
        <w:left w:val="none" w:sz="0" w:space="0" w:color="auto"/>
        <w:bottom w:val="none" w:sz="0" w:space="0" w:color="auto"/>
        <w:right w:val="none" w:sz="0" w:space="0" w:color="auto"/>
      </w:divBdr>
    </w:div>
    <w:div w:id="773983615">
      <w:bodyDiv w:val="1"/>
      <w:marLeft w:val="0"/>
      <w:marRight w:val="0"/>
      <w:marTop w:val="0"/>
      <w:marBottom w:val="0"/>
      <w:divBdr>
        <w:top w:val="none" w:sz="0" w:space="0" w:color="auto"/>
        <w:left w:val="none" w:sz="0" w:space="0" w:color="auto"/>
        <w:bottom w:val="none" w:sz="0" w:space="0" w:color="auto"/>
        <w:right w:val="none" w:sz="0" w:space="0" w:color="auto"/>
      </w:divBdr>
    </w:div>
    <w:div w:id="774521409">
      <w:bodyDiv w:val="1"/>
      <w:marLeft w:val="0"/>
      <w:marRight w:val="0"/>
      <w:marTop w:val="0"/>
      <w:marBottom w:val="0"/>
      <w:divBdr>
        <w:top w:val="none" w:sz="0" w:space="0" w:color="auto"/>
        <w:left w:val="none" w:sz="0" w:space="0" w:color="auto"/>
        <w:bottom w:val="none" w:sz="0" w:space="0" w:color="auto"/>
        <w:right w:val="none" w:sz="0" w:space="0" w:color="auto"/>
      </w:divBdr>
    </w:div>
    <w:div w:id="775367540">
      <w:bodyDiv w:val="1"/>
      <w:marLeft w:val="0"/>
      <w:marRight w:val="0"/>
      <w:marTop w:val="0"/>
      <w:marBottom w:val="0"/>
      <w:divBdr>
        <w:top w:val="none" w:sz="0" w:space="0" w:color="auto"/>
        <w:left w:val="none" w:sz="0" w:space="0" w:color="auto"/>
        <w:bottom w:val="none" w:sz="0" w:space="0" w:color="auto"/>
        <w:right w:val="none" w:sz="0" w:space="0" w:color="auto"/>
      </w:divBdr>
    </w:div>
    <w:div w:id="775560723">
      <w:bodyDiv w:val="1"/>
      <w:marLeft w:val="0"/>
      <w:marRight w:val="0"/>
      <w:marTop w:val="0"/>
      <w:marBottom w:val="0"/>
      <w:divBdr>
        <w:top w:val="none" w:sz="0" w:space="0" w:color="auto"/>
        <w:left w:val="none" w:sz="0" w:space="0" w:color="auto"/>
        <w:bottom w:val="none" w:sz="0" w:space="0" w:color="auto"/>
        <w:right w:val="none" w:sz="0" w:space="0" w:color="auto"/>
      </w:divBdr>
    </w:div>
    <w:div w:id="777137825">
      <w:bodyDiv w:val="1"/>
      <w:marLeft w:val="0"/>
      <w:marRight w:val="0"/>
      <w:marTop w:val="0"/>
      <w:marBottom w:val="0"/>
      <w:divBdr>
        <w:top w:val="none" w:sz="0" w:space="0" w:color="auto"/>
        <w:left w:val="none" w:sz="0" w:space="0" w:color="auto"/>
        <w:bottom w:val="none" w:sz="0" w:space="0" w:color="auto"/>
        <w:right w:val="none" w:sz="0" w:space="0" w:color="auto"/>
      </w:divBdr>
    </w:div>
    <w:div w:id="777604753">
      <w:bodyDiv w:val="1"/>
      <w:marLeft w:val="0"/>
      <w:marRight w:val="0"/>
      <w:marTop w:val="0"/>
      <w:marBottom w:val="0"/>
      <w:divBdr>
        <w:top w:val="none" w:sz="0" w:space="0" w:color="auto"/>
        <w:left w:val="none" w:sz="0" w:space="0" w:color="auto"/>
        <w:bottom w:val="none" w:sz="0" w:space="0" w:color="auto"/>
        <w:right w:val="none" w:sz="0" w:space="0" w:color="auto"/>
      </w:divBdr>
    </w:div>
    <w:div w:id="778254987">
      <w:bodyDiv w:val="1"/>
      <w:marLeft w:val="0"/>
      <w:marRight w:val="0"/>
      <w:marTop w:val="0"/>
      <w:marBottom w:val="0"/>
      <w:divBdr>
        <w:top w:val="none" w:sz="0" w:space="0" w:color="auto"/>
        <w:left w:val="none" w:sz="0" w:space="0" w:color="auto"/>
        <w:bottom w:val="none" w:sz="0" w:space="0" w:color="auto"/>
        <w:right w:val="none" w:sz="0" w:space="0" w:color="auto"/>
      </w:divBdr>
    </w:div>
    <w:div w:id="779645348">
      <w:bodyDiv w:val="1"/>
      <w:marLeft w:val="0"/>
      <w:marRight w:val="0"/>
      <w:marTop w:val="0"/>
      <w:marBottom w:val="0"/>
      <w:divBdr>
        <w:top w:val="none" w:sz="0" w:space="0" w:color="auto"/>
        <w:left w:val="none" w:sz="0" w:space="0" w:color="auto"/>
        <w:bottom w:val="none" w:sz="0" w:space="0" w:color="auto"/>
        <w:right w:val="none" w:sz="0" w:space="0" w:color="auto"/>
      </w:divBdr>
    </w:div>
    <w:div w:id="783619216">
      <w:bodyDiv w:val="1"/>
      <w:marLeft w:val="0"/>
      <w:marRight w:val="0"/>
      <w:marTop w:val="0"/>
      <w:marBottom w:val="0"/>
      <w:divBdr>
        <w:top w:val="none" w:sz="0" w:space="0" w:color="auto"/>
        <w:left w:val="none" w:sz="0" w:space="0" w:color="auto"/>
        <w:bottom w:val="none" w:sz="0" w:space="0" w:color="auto"/>
        <w:right w:val="none" w:sz="0" w:space="0" w:color="auto"/>
      </w:divBdr>
    </w:div>
    <w:div w:id="784470411">
      <w:bodyDiv w:val="1"/>
      <w:marLeft w:val="0"/>
      <w:marRight w:val="0"/>
      <w:marTop w:val="0"/>
      <w:marBottom w:val="0"/>
      <w:divBdr>
        <w:top w:val="none" w:sz="0" w:space="0" w:color="auto"/>
        <w:left w:val="none" w:sz="0" w:space="0" w:color="auto"/>
        <w:bottom w:val="none" w:sz="0" w:space="0" w:color="auto"/>
        <w:right w:val="none" w:sz="0" w:space="0" w:color="auto"/>
      </w:divBdr>
    </w:div>
    <w:div w:id="785539725">
      <w:bodyDiv w:val="1"/>
      <w:marLeft w:val="0"/>
      <w:marRight w:val="0"/>
      <w:marTop w:val="0"/>
      <w:marBottom w:val="0"/>
      <w:divBdr>
        <w:top w:val="none" w:sz="0" w:space="0" w:color="auto"/>
        <w:left w:val="none" w:sz="0" w:space="0" w:color="auto"/>
        <w:bottom w:val="none" w:sz="0" w:space="0" w:color="auto"/>
        <w:right w:val="none" w:sz="0" w:space="0" w:color="auto"/>
      </w:divBdr>
    </w:div>
    <w:div w:id="787546174">
      <w:bodyDiv w:val="1"/>
      <w:marLeft w:val="0"/>
      <w:marRight w:val="0"/>
      <w:marTop w:val="0"/>
      <w:marBottom w:val="0"/>
      <w:divBdr>
        <w:top w:val="none" w:sz="0" w:space="0" w:color="auto"/>
        <w:left w:val="none" w:sz="0" w:space="0" w:color="auto"/>
        <w:bottom w:val="none" w:sz="0" w:space="0" w:color="auto"/>
        <w:right w:val="none" w:sz="0" w:space="0" w:color="auto"/>
      </w:divBdr>
    </w:div>
    <w:div w:id="791434348">
      <w:bodyDiv w:val="1"/>
      <w:marLeft w:val="0"/>
      <w:marRight w:val="0"/>
      <w:marTop w:val="0"/>
      <w:marBottom w:val="0"/>
      <w:divBdr>
        <w:top w:val="none" w:sz="0" w:space="0" w:color="auto"/>
        <w:left w:val="none" w:sz="0" w:space="0" w:color="auto"/>
        <w:bottom w:val="none" w:sz="0" w:space="0" w:color="auto"/>
        <w:right w:val="none" w:sz="0" w:space="0" w:color="auto"/>
      </w:divBdr>
    </w:div>
    <w:div w:id="793131742">
      <w:bodyDiv w:val="1"/>
      <w:marLeft w:val="0"/>
      <w:marRight w:val="0"/>
      <w:marTop w:val="0"/>
      <w:marBottom w:val="0"/>
      <w:divBdr>
        <w:top w:val="none" w:sz="0" w:space="0" w:color="auto"/>
        <w:left w:val="none" w:sz="0" w:space="0" w:color="auto"/>
        <w:bottom w:val="none" w:sz="0" w:space="0" w:color="auto"/>
        <w:right w:val="none" w:sz="0" w:space="0" w:color="auto"/>
      </w:divBdr>
    </w:div>
    <w:div w:id="793252680">
      <w:bodyDiv w:val="1"/>
      <w:marLeft w:val="0"/>
      <w:marRight w:val="0"/>
      <w:marTop w:val="0"/>
      <w:marBottom w:val="0"/>
      <w:divBdr>
        <w:top w:val="none" w:sz="0" w:space="0" w:color="auto"/>
        <w:left w:val="none" w:sz="0" w:space="0" w:color="auto"/>
        <w:bottom w:val="none" w:sz="0" w:space="0" w:color="auto"/>
        <w:right w:val="none" w:sz="0" w:space="0" w:color="auto"/>
      </w:divBdr>
    </w:div>
    <w:div w:id="794297681">
      <w:bodyDiv w:val="1"/>
      <w:marLeft w:val="0"/>
      <w:marRight w:val="0"/>
      <w:marTop w:val="0"/>
      <w:marBottom w:val="0"/>
      <w:divBdr>
        <w:top w:val="none" w:sz="0" w:space="0" w:color="auto"/>
        <w:left w:val="none" w:sz="0" w:space="0" w:color="auto"/>
        <w:bottom w:val="none" w:sz="0" w:space="0" w:color="auto"/>
        <w:right w:val="none" w:sz="0" w:space="0" w:color="auto"/>
      </w:divBdr>
    </w:div>
    <w:div w:id="794523551">
      <w:bodyDiv w:val="1"/>
      <w:marLeft w:val="0"/>
      <w:marRight w:val="0"/>
      <w:marTop w:val="0"/>
      <w:marBottom w:val="0"/>
      <w:divBdr>
        <w:top w:val="none" w:sz="0" w:space="0" w:color="auto"/>
        <w:left w:val="none" w:sz="0" w:space="0" w:color="auto"/>
        <w:bottom w:val="none" w:sz="0" w:space="0" w:color="auto"/>
        <w:right w:val="none" w:sz="0" w:space="0" w:color="auto"/>
      </w:divBdr>
    </w:div>
    <w:div w:id="794756389">
      <w:bodyDiv w:val="1"/>
      <w:marLeft w:val="0"/>
      <w:marRight w:val="0"/>
      <w:marTop w:val="0"/>
      <w:marBottom w:val="0"/>
      <w:divBdr>
        <w:top w:val="none" w:sz="0" w:space="0" w:color="auto"/>
        <w:left w:val="none" w:sz="0" w:space="0" w:color="auto"/>
        <w:bottom w:val="none" w:sz="0" w:space="0" w:color="auto"/>
        <w:right w:val="none" w:sz="0" w:space="0" w:color="auto"/>
      </w:divBdr>
    </w:div>
    <w:div w:id="795179389">
      <w:bodyDiv w:val="1"/>
      <w:marLeft w:val="0"/>
      <w:marRight w:val="0"/>
      <w:marTop w:val="0"/>
      <w:marBottom w:val="0"/>
      <w:divBdr>
        <w:top w:val="none" w:sz="0" w:space="0" w:color="auto"/>
        <w:left w:val="none" w:sz="0" w:space="0" w:color="auto"/>
        <w:bottom w:val="none" w:sz="0" w:space="0" w:color="auto"/>
        <w:right w:val="none" w:sz="0" w:space="0" w:color="auto"/>
      </w:divBdr>
    </w:div>
    <w:div w:id="796069572">
      <w:bodyDiv w:val="1"/>
      <w:marLeft w:val="0"/>
      <w:marRight w:val="0"/>
      <w:marTop w:val="0"/>
      <w:marBottom w:val="0"/>
      <w:divBdr>
        <w:top w:val="none" w:sz="0" w:space="0" w:color="auto"/>
        <w:left w:val="none" w:sz="0" w:space="0" w:color="auto"/>
        <w:bottom w:val="none" w:sz="0" w:space="0" w:color="auto"/>
        <w:right w:val="none" w:sz="0" w:space="0" w:color="auto"/>
      </w:divBdr>
    </w:div>
    <w:div w:id="800030547">
      <w:bodyDiv w:val="1"/>
      <w:marLeft w:val="0"/>
      <w:marRight w:val="0"/>
      <w:marTop w:val="0"/>
      <w:marBottom w:val="0"/>
      <w:divBdr>
        <w:top w:val="none" w:sz="0" w:space="0" w:color="auto"/>
        <w:left w:val="none" w:sz="0" w:space="0" w:color="auto"/>
        <w:bottom w:val="none" w:sz="0" w:space="0" w:color="auto"/>
        <w:right w:val="none" w:sz="0" w:space="0" w:color="auto"/>
      </w:divBdr>
    </w:div>
    <w:div w:id="803474018">
      <w:bodyDiv w:val="1"/>
      <w:marLeft w:val="0"/>
      <w:marRight w:val="0"/>
      <w:marTop w:val="0"/>
      <w:marBottom w:val="0"/>
      <w:divBdr>
        <w:top w:val="none" w:sz="0" w:space="0" w:color="auto"/>
        <w:left w:val="none" w:sz="0" w:space="0" w:color="auto"/>
        <w:bottom w:val="none" w:sz="0" w:space="0" w:color="auto"/>
        <w:right w:val="none" w:sz="0" w:space="0" w:color="auto"/>
      </w:divBdr>
    </w:div>
    <w:div w:id="804734117">
      <w:bodyDiv w:val="1"/>
      <w:marLeft w:val="0"/>
      <w:marRight w:val="0"/>
      <w:marTop w:val="0"/>
      <w:marBottom w:val="0"/>
      <w:divBdr>
        <w:top w:val="none" w:sz="0" w:space="0" w:color="auto"/>
        <w:left w:val="none" w:sz="0" w:space="0" w:color="auto"/>
        <w:bottom w:val="none" w:sz="0" w:space="0" w:color="auto"/>
        <w:right w:val="none" w:sz="0" w:space="0" w:color="auto"/>
      </w:divBdr>
    </w:div>
    <w:div w:id="806512378">
      <w:bodyDiv w:val="1"/>
      <w:marLeft w:val="0"/>
      <w:marRight w:val="0"/>
      <w:marTop w:val="0"/>
      <w:marBottom w:val="0"/>
      <w:divBdr>
        <w:top w:val="none" w:sz="0" w:space="0" w:color="auto"/>
        <w:left w:val="none" w:sz="0" w:space="0" w:color="auto"/>
        <w:bottom w:val="none" w:sz="0" w:space="0" w:color="auto"/>
        <w:right w:val="none" w:sz="0" w:space="0" w:color="auto"/>
      </w:divBdr>
    </w:div>
    <w:div w:id="808017329">
      <w:bodyDiv w:val="1"/>
      <w:marLeft w:val="0"/>
      <w:marRight w:val="0"/>
      <w:marTop w:val="0"/>
      <w:marBottom w:val="0"/>
      <w:divBdr>
        <w:top w:val="none" w:sz="0" w:space="0" w:color="auto"/>
        <w:left w:val="none" w:sz="0" w:space="0" w:color="auto"/>
        <w:bottom w:val="none" w:sz="0" w:space="0" w:color="auto"/>
        <w:right w:val="none" w:sz="0" w:space="0" w:color="auto"/>
      </w:divBdr>
    </w:div>
    <w:div w:id="808324860">
      <w:bodyDiv w:val="1"/>
      <w:marLeft w:val="0"/>
      <w:marRight w:val="0"/>
      <w:marTop w:val="0"/>
      <w:marBottom w:val="0"/>
      <w:divBdr>
        <w:top w:val="none" w:sz="0" w:space="0" w:color="auto"/>
        <w:left w:val="none" w:sz="0" w:space="0" w:color="auto"/>
        <w:bottom w:val="none" w:sz="0" w:space="0" w:color="auto"/>
        <w:right w:val="none" w:sz="0" w:space="0" w:color="auto"/>
      </w:divBdr>
    </w:div>
    <w:div w:id="808598272">
      <w:bodyDiv w:val="1"/>
      <w:marLeft w:val="0"/>
      <w:marRight w:val="0"/>
      <w:marTop w:val="0"/>
      <w:marBottom w:val="0"/>
      <w:divBdr>
        <w:top w:val="none" w:sz="0" w:space="0" w:color="auto"/>
        <w:left w:val="none" w:sz="0" w:space="0" w:color="auto"/>
        <w:bottom w:val="none" w:sz="0" w:space="0" w:color="auto"/>
        <w:right w:val="none" w:sz="0" w:space="0" w:color="auto"/>
      </w:divBdr>
    </w:div>
    <w:div w:id="809713545">
      <w:bodyDiv w:val="1"/>
      <w:marLeft w:val="0"/>
      <w:marRight w:val="0"/>
      <w:marTop w:val="0"/>
      <w:marBottom w:val="0"/>
      <w:divBdr>
        <w:top w:val="none" w:sz="0" w:space="0" w:color="auto"/>
        <w:left w:val="none" w:sz="0" w:space="0" w:color="auto"/>
        <w:bottom w:val="none" w:sz="0" w:space="0" w:color="auto"/>
        <w:right w:val="none" w:sz="0" w:space="0" w:color="auto"/>
      </w:divBdr>
    </w:div>
    <w:div w:id="811943679">
      <w:bodyDiv w:val="1"/>
      <w:marLeft w:val="0"/>
      <w:marRight w:val="0"/>
      <w:marTop w:val="0"/>
      <w:marBottom w:val="0"/>
      <w:divBdr>
        <w:top w:val="none" w:sz="0" w:space="0" w:color="auto"/>
        <w:left w:val="none" w:sz="0" w:space="0" w:color="auto"/>
        <w:bottom w:val="none" w:sz="0" w:space="0" w:color="auto"/>
        <w:right w:val="none" w:sz="0" w:space="0" w:color="auto"/>
      </w:divBdr>
    </w:div>
    <w:div w:id="813255971">
      <w:bodyDiv w:val="1"/>
      <w:marLeft w:val="0"/>
      <w:marRight w:val="0"/>
      <w:marTop w:val="0"/>
      <w:marBottom w:val="0"/>
      <w:divBdr>
        <w:top w:val="none" w:sz="0" w:space="0" w:color="auto"/>
        <w:left w:val="none" w:sz="0" w:space="0" w:color="auto"/>
        <w:bottom w:val="none" w:sz="0" w:space="0" w:color="auto"/>
        <w:right w:val="none" w:sz="0" w:space="0" w:color="auto"/>
      </w:divBdr>
    </w:div>
    <w:div w:id="814838585">
      <w:bodyDiv w:val="1"/>
      <w:marLeft w:val="0"/>
      <w:marRight w:val="0"/>
      <w:marTop w:val="0"/>
      <w:marBottom w:val="0"/>
      <w:divBdr>
        <w:top w:val="none" w:sz="0" w:space="0" w:color="auto"/>
        <w:left w:val="none" w:sz="0" w:space="0" w:color="auto"/>
        <w:bottom w:val="none" w:sz="0" w:space="0" w:color="auto"/>
        <w:right w:val="none" w:sz="0" w:space="0" w:color="auto"/>
      </w:divBdr>
    </w:div>
    <w:div w:id="815027521">
      <w:bodyDiv w:val="1"/>
      <w:marLeft w:val="0"/>
      <w:marRight w:val="0"/>
      <w:marTop w:val="0"/>
      <w:marBottom w:val="0"/>
      <w:divBdr>
        <w:top w:val="none" w:sz="0" w:space="0" w:color="auto"/>
        <w:left w:val="none" w:sz="0" w:space="0" w:color="auto"/>
        <w:bottom w:val="none" w:sz="0" w:space="0" w:color="auto"/>
        <w:right w:val="none" w:sz="0" w:space="0" w:color="auto"/>
      </w:divBdr>
    </w:div>
    <w:div w:id="815413933">
      <w:bodyDiv w:val="1"/>
      <w:marLeft w:val="0"/>
      <w:marRight w:val="0"/>
      <w:marTop w:val="0"/>
      <w:marBottom w:val="0"/>
      <w:divBdr>
        <w:top w:val="none" w:sz="0" w:space="0" w:color="auto"/>
        <w:left w:val="none" w:sz="0" w:space="0" w:color="auto"/>
        <w:bottom w:val="none" w:sz="0" w:space="0" w:color="auto"/>
        <w:right w:val="none" w:sz="0" w:space="0" w:color="auto"/>
      </w:divBdr>
    </w:div>
    <w:div w:id="815731491">
      <w:bodyDiv w:val="1"/>
      <w:marLeft w:val="0"/>
      <w:marRight w:val="0"/>
      <w:marTop w:val="0"/>
      <w:marBottom w:val="0"/>
      <w:divBdr>
        <w:top w:val="none" w:sz="0" w:space="0" w:color="auto"/>
        <w:left w:val="none" w:sz="0" w:space="0" w:color="auto"/>
        <w:bottom w:val="none" w:sz="0" w:space="0" w:color="auto"/>
        <w:right w:val="none" w:sz="0" w:space="0" w:color="auto"/>
      </w:divBdr>
    </w:div>
    <w:div w:id="816653670">
      <w:bodyDiv w:val="1"/>
      <w:marLeft w:val="0"/>
      <w:marRight w:val="0"/>
      <w:marTop w:val="0"/>
      <w:marBottom w:val="0"/>
      <w:divBdr>
        <w:top w:val="none" w:sz="0" w:space="0" w:color="auto"/>
        <w:left w:val="none" w:sz="0" w:space="0" w:color="auto"/>
        <w:bottom w:val="none" w:sz="0" w:space="0" w:color="auto"/>
        <w:right w:val="none" w:sz="0" w:space="0" w:color="auto"/>
      </w:divBdr>
    </w:div>
    <w:div w:id="819006061">
      <w:bodyDiv w:val="1"/>
      <w:marLeft w:val="0"/>
      <w:marRight w:val="0"/>
      <w:marTop w:val="0"/>
      <w:marBottom w:val="0"/>
      <w:divBdr>
        <w:top w:val="none" w:sz="0" w:space="0" w:color="auto"/>
        <w:left w:val="none" w:sz="0" w:space="0" w:color="auto"/>
        <w:bottom w:val="none" w:sz="0" w:space="0" w:color="auto"/>
        <w:right w:val="none" w:sz="0" w:space="0" w:color="auto"/>
      </w:divBdr>
    </w:div>
    <w:div w:id="819073810">
      <w:bodyDiv w:val="1"/>
      <w:marLeft w:val="0"/>
      <w:marRight w:val="0"/>
      <w:marTop w:val="0"/>
      <w:marBottom w:val="0"/>
      <w:divBdr>
        <w:top w:val="none" w:sz="0" w:space="0" w:color="auto"/>
        <w:left w:val="none" w:sz="0" w:space="0" w:color="auto"/>
        <w:bottom w:val="none" w:sz="0" w:space="0" w:color="auto"/>
        <w:right w:val="none" w:sz="0" w:space="0" w:color="auto"/>
      </w:divBdr>
    </w:div>
    <w:div w:id="819150254">
      <w:bodyDiv w:val="1"/>
      <w:marLeft w:val="0"/>
      <w:marRight w:val="0"/>
      <w:marTop w:val="0"/>
      <w:marBottom w:val="0"/>
      <w:divBdr>
        <w:top w:val="none" w:sz="0" w:space="0" w:color="auto"/>
        <w:left w:val="none" w:sz="0" w:space="0" w:color="auto"/>
        <w:bottom w:val="none" w:sz="0" w:space="0" w:color="auto"/>
        <w:right w:val="none" w:sz="0" w:space="0" w:color="auto"/>
      </w:divBdr>
    </w:div>
    <w:div w:id="819276001">
      <w:bodyDiv w:val="1"/>
      <w:marLeft w:val="0"/>
      <w:marRight w:val="0"/>
      <w:marTop w:val="0"/>
      <w:marBottom w:val="0"/>
      <w:divBdr>
        <w:top w:val="none" w:sz="0" w:space="0" w:color="auto"/>
        <w:left w:val="none" w:sz="0" w:space="0" w:color="auto"/>
        <w:bottom w:val="none" w:sz="0" w:space="0" w:color="auto"/>
        <w:right w:val="none" w:sz="0" w:space="0" w:color="auto"/>
      </w:divBdr>
    </w:div>
    <w:div w:id="819687009">
      <w:bodyDiv w:val="1"/>
      <w:marLeft w:val="0"/>
      <w:marRight w:val="0"/>
      <w:marTop w:val="0"/>
      <w:marBottom w:val="0"/>
      <w:divBdr>
        <w:top w:val="none" w:sz="0" w:space="0" w:color="auto"/>
        <w:left w:val="none" w:sz="0" w:space="0" w:color="auto"/>
        <w:bottom w:val="none" w:sz="0" w:space="0" w:color="auto"/>
        <w:right w:val="none" w:sz="0" w:space="0" w:color="auto"/>
      </w:divBdr>
    </w:div>
    <w:div w:id="819879816">
      <w:bodyDiv w:val="1"/>
      <w:marLeft w:val="0"/>
      <w:marRight w:val="0"/>
      <w:marTop w:val="0"/>
      <w:marBottom w:val="0"/>
      <w:divBdr>
        <w:top w:val="none" w:sz="0" w:space="0" w:color="auto"/>
        <w:left w:val="none" w:sz="0" w:space="0" w:color="auto"/>
        <w:bottom w:val="none" w:sz="0" w:space="0" w:color="auto"/>
        <w:right w:val="none" w:sz="0" w:space="0" w:color="auto"/>
      </w:divBdr>
    </w:div>
    <w:div w:id="820195287">
      <w:bodyDiv w:val="1"/>
      <w:marLeft w:val="0"/>
      <w:marRight w:val="0"/>
      <w:marTop w:val="0"/>
      <w:marBottom w:val="0"/>
      <w:divBdr>
        <w:top w:val="none" w:sz="0" w:space="0" w:color="auto"/>
        <w:left w:val="none" w:sz="0" w:space="0" w:color="auto"/>
        <w:bottom w:val="none" w:sz="0" w:space="0" w:color="auto"/>
        <w:right w:val="none" w:sz="0" w:space="0" w:color="auto"/>
      </w:divBdr>
    </w:div>
    <w:div w:id="828401557">
      <w:bodyDiv w:val="1"/>
      <w:marLeft w:val="0"/>
      <w:marRight w:val="0"/>
      <w:marTop w:val="0"/>
      <w:marBottom w:val="0"/>
      <w:divBdr>
        <w:top w:val="none" w:sz="0" w:space="0" w:color="auto"/>
        <w:left w:val="none" w:sz="0" w:space="0" w:color="auto"/>
        <w:bottom w:val="none" w:sz="0" w:space="0" w:color="auto"/>
        <w:right w:val="none" w:sz="0" w:space="0" w:color="auto"/>
      </w:divBdr>
    </w:div>
    <w:div w:id="829060361">
      <w:bodyDiv w:val="1"/>
      <w:marLeft w:val="0"/>
      <w:marRight w:val="0"/>
      <w:marTop w:val="0"/>
      <w:marBottom w:val="0"/>
      <w:divBdr>
        <w:top w:val="none" w:sz="0" w:space="0" w:color="auto"/>
        <w:left w:val="none" w:sz="0" w:space="0" w:color="auto"/>
        <w:bottom w:val="none" w:sz="0" w:space="0" w:color="auto"/>
        <w:right w:val="none" w:sz="0" w:space="0" w:color="auto"/>
      </w:divBdr>
    </w:div>
    <w:div w:id="833494492">
      <w:bodyDiv w:val="1"/>
      <w:marLeft w:val="0"/>
      <w:marRight w:val="0"/>
      <w:marTop w:val="0"/>
      <w:marBottom w:val="0"/>
      <w:divBdr>
        <w:top w:val="none" w:sz="0" w:space="0" w:color="auto"/>
        <w:left w:val="none" w:sz="0" w:space="0" w:color="auto"/>
        <w:bottom w:val="none" w:sz="0" w:space="0" w:color="auto"/>
        <w:right w:val="none" w:sz="0" w:space="0" w:color="auto"/>
      </w:divBdr>
    </w:div>
    <w:div w:id="836505294">
      <w:bodyDiv w:val="1"/>
      <w:marLeft w:val="0"/>
      <w:marRight w:val="0"/>
      <w:marTop w:val="0"/>
      <w:marBottom w:val="0"/>
      <w:divBdr>
        <w:top w:val="none" w:sz="0" w:space="0" w:color="auto"/>
        <w:left w:val="none" w:sz="0" w:space="0" w:color="auto"/>
        <w:bottom w:val="none" w:sz="0" w:space="0" w:color="auto"/>
        <w:right w:val="none" w:sz="0" w:space="0" w:color="auto"/>
      </w:divBdr>
    </w:div>
    <w:div w:id="836964679">
      <w:bodyDiv w:val="1"/>
      <w:marLeft w:val="0"/>
      <w:marRight w:val="0"/>
      <w:marTop w:val="0"/>
      <w:marBottom w:val="0"/>
      <w:divBdr>
        <w:top w:val="none" w:sz="0" w:space="0" w:color="auto"/>
        <w:left w:val="none" w:sz="0" w:space="0" w:color="auto"/>
        <w:bottom w:val="none" w:sz="0" w:space="0" w:color="auto"/>
        <w:right w:val="none" w:sz="0" w:space="0" w:color="auto"/>
      </w:divBdr>
    </w:div>
    <w:div w:id="837765240">
      <w:bodyDiv w:val="1"/>
      <w:marLeft w:val="0"/>
      <w:marRight w:val="0"/>
      <w:marTop w:val="0"/>
      <w:marBottom w:val="0"/>
      <w:divBdr>
        <w:top w:val="none" w:sz="0" w:space="0" w:color="auto"/>
        <w:left w:val="none" w:sz="0" w:space="0" w:color="auto"/>
        <w:bottom w:val="none" w:sz="0" w:space="0" w:color="auto"/>
        <w:right w:val="none" w:sz="0" w:space="0" w:color="auto"/>
      </w:divBdr>
    </w:div>
    <w:div w:id="838347338">
      <w:bodyDiv w:val="1"/>
      <w:marLeft w:val="0"/>
      <w:marRight w:val="0"/>
      <w:marTop w:val="0"/>
      <w:marBottom w:val="0"/>
      <w:divBdr>
        <w:top w:val="none" w:sz="0" w:space="0" w:color="auto"/>
        <w:left w:val="none" w:sz="0" w:space="0" w:color="auto"/>
        <w:bottom w:val="none" w:sz="0" w:space="0" w:color="auto"/>
        <w:right w:val="none" w:sz="0" w:space="0" w:color="auto"/>
      </w:divBdr>
    </w:div>
    <w:div w:id="841168499">
      <w:bodyDiv w:val="1"/>
      <w:marLeft w:val="0"/>
      <w:marRight w:val="0"/>
      <w:marTop w:val="0"/>
      <w:marBottom w:val="0"/>
      <w:divBdr>
        <w:top w:val="none" w:sz="0" w:space="0" w:color="auto"/>
        <w:left w:val="none" w:sz="0" w:space="0" w:color="auto"/>
        <w:bottom w:val="none" w:sz="0" w:space="0" w:color="auto"/>
        <w:right w:val="none" w:sz="0" w:space="0" w:color="auto"/>
      </w:divBdr>
    </w:div>
    <w:div w:id="843209617">
      <w:bodyDiv w:val="1"/>
      <w:marLeft w:val="0"/>
      <w:marRight w:val="0"/>
      <w:marTop w:val="0"/>
      <w:marBottom w:val="0"/>
      <w:divBdr>
        <w:top w:val="none" w:sz="0" w:space="0" w:color="auto"/>
        <w:left w:val="none" w:sz="0" w:space="0" w:color="auto"/>
        <w:bottom w:val="none" w:sz="0" w:space="0" w:color="auto"/>
        <w:right w:val="none" w:sz="0" w:space="0" w:color="auto"/>
      </w:divBdr>
    </w:div>
    <w:div w:id="843857169">
      <w:bodyDiv w:val="1"/>
      <w:marLeft w:val="0"/>
      <w:marRight w:val="0"/>
      <w:marTop w:val="0"/>
      <w:marBottom w:val="0"/>
      <w:divBdr>
        <w:top w:val="none" w:sz="0" w:space="0" w:color="auto"/>
        <w:left w:val="none" w:sz="0" w:space="0" w:color="auto"/>
        <w:bottom w:val="none" w:sz="0" w:space="0" w:color="auto"/>
        <w:right w:val="none" w:sz="0" w:space="0" w:color="auto"/>
      </w:divBdr>
    </w:div>
    <w:div w:id="847791532">
      <w:bodyDiv w:val="1"/>
      <w:marLeft w:val="0"/>
      <w:marRight w:val="0"/>
      <w:marTop w:val="0"/>
      <w:marBottom w:val="0"/>
      <w:divBdr>
        <w:top w:val="none" w:sz="0" w:space="0" w:color="auto"/>
        <w:left w:val="none" w:sz="0" w:space="0" w:color="auto"/>
        <w:bottom w:val="none" w:sz="0" w:space="0" w:color="auto"/>
        <w:right w:val="none" w:sz="0" w:space="0" w:color="auto"/>
      </w:divBdr>
    </w:div>
    <w:div w:id="847990119">
      <w:bodyDiv w:val="1"/>
      <w:marLeft w:val="0"/>
      <w:marRight w:val="0"/>
      <w:marTop w:val="0"/>
      <w:marBottom w:val="0"/>
      <w:divBdr>
        <w:top w:val="none" w:sz="0" w:space="0" w:color="auto"/>
        <w:left w:val="none" w:sz="0" w:space="0" w:color="auto"/>
        <w:bottom w:val="none" w:sz="0" w:space="0" w:color="auto"/>
        <w:right w:val="none" w:sz="0" w:space="0" w:color="auto"/>
      </w:divBdr>
    </w:div>
    <w:div w:id="848374230">
      <w:bodyDiv w:val="1"/>
      <w:marLeft w:val="0"/>
      <w:marRight w:val="0"/>
      <w:marTop w:val="0"/>
      <w:marBottom w:val="0"/>
      <w:divBdr>
        <w:top w:val="none" w:sz="0" w:space="0" w:color="auto"/>
        <w:left w:val="none" w:sz="0" w:space="0" w:color="auto"/>
        <w:bottom w:val="none" w:sz="0" w:space="0" w:color="auto"/>
        <w:right w:val="none" w:sz="0" w:space="0" w:color="auto"/>
      </w:divBdr>
    </w:div>
    <w:div w:id="848763309">
      <w:bodyDiv w:val="1"/>
      <w:marLeft w:val="0"/>
      <w:marRight w:val="0"/>
      <w:marTop w:val="0"/>
      <w:marBottom w:val="0"/>
      <w:divBdr>
        <w:top w:val="none" w:sz="0" w:space="0" w:color="auto"/>
        <w:left w:val="none" w:sz="0" w:space="0" w:color="auto"/>
        <w:bottom w:val="none" w:sz="0" w:space="0" w:color="auto"/>
        <w:right w:val="none" w:sz="0" w:space="0" w:color="auto"/>
      </w:divBdr>
    </w:div>
    <w:div w:id="849494144">
      <w:bodyDiv w:val="1"/>
      <w:marLeft w:val="0"/>
      <w:marRight w:val="0"/>
      <w:marTop w:val="0"/>
      <w:marBottom w:val="0"/>
      <w:divBdr>
        <w:top w:val="none" w:sz="0" w:space="0" w:color="auto"/>
        <w:left w:val="none" w:sz="0" w:space="0" w:color="auto"/>
        <w:bottom w:val="none" w:sz="0" w:space="0" w:color="auto"/>
        <w:right w:val="none" w:sz="0" w:space="0" w:color="auto"/>
      </w:divBdr>
    </w:div>
    <w:div w:id="851605467">
      <w:bodyDiv w:val="1"/>
      <w:marLeft w:val="0"/>
      <w:marRight w:val="0"/>
      <w:marTop w:val="0"/>
      <w:marBottom w:val="0"/>
      <w:divBdr>
        <w:top w:val="none" w:sz="0" w:space="0" w:color="auto"/>
        <w:left w:val="none" w:sz="0" w:space="0" w:color="auto"/>
        <w:bottom w:val="none" w:sz="0" w:space="0" w:color="auto"/>
        <w:right w:val="none" w:sz="0" w:space="0" w:color="auto"/>
      </w:divBdr>
    </w:div>
    <w:div w:id="852769696">
      <w:bodyDiv w:val="1"/>
      <w:marLeft w:val="0"/>
      <w:marRight w:val="0"/>
      <w:marTop w:val="0"/>
      <w:marBottom w:val="0"/>
      <w:divBdr>
        <w:top w:val="none" w:sz="0" w:space="0" w:color="auto"/>
        <w:left w:val="none" w:sz="0" w:space="0" w:color="auto"/>
        <w:bottom w:val="none" w:sz="0" w:space="0" w:color="auto"/>
        <w:right w:val="none" w:sz="0" w:space="0" w:color="auto"/>
      </w:divBdr>
    </w:div>
    <w:div w:id="853039006">
      <w:bodyDiv w:val="1"/>
      <w:marLeft w:val="0"/>
      <w:marRight w:val="0"/>
      <w:marTop w:val="0"/>
      <w:marBottom w:val="0"/>
      <w:divBdr>
        <w:top w:val="none" w:sz="0" w:space="0" w:color="auto"/>
        <w:left w:val="none" w:sz="0" w:space="0" w:color="auto"/>
        <w:bottom w:val="none" w:sz="0" w:space="0" w:color="auto"/>
        <w:right w:val="none" w:sz="0" w:space="0" w:color="auto"/>
      </w:divBdr>
    </w:div>
    <w:div w:id="853229518">
      <w:bodyDiv w:val="1"/>
      <w:marLeft w:val="0"/>
      <w:marRight w:val="0"/>
      <w:marTop w:val="0"/>
      <w:marBottom w:val="0"/>
      <w:divBdr>
        <w:top w:val="none" w:sz="0" w:space="0" w:color="auto"/>
        <w:left w:val="none" w:sz="0" w:space="0" w:color="auto"/>
        <w:bottom w:val="none" w:sz="0" w:space="0" w:color="auto"/>
        <w:right w:val="none" w:sz="0" w:space="0" w:color="auto"/>
      </w:divBdr>
    </w:div>
    <w:div w:id="860243939">
      <w:bodyDiv w:val="1"/>
      <w:marLeft w:val="0"/>
      <w:marRight w:val="0"/>
      <w:marTop w:val="0"/>
      <w:marBottom w:val="0"/>
      <w:divBdr>
        <w:top w:val="none" w:sz="0" w:space="0" w:color="auto"/>
        <w:left w:val="none" w:sz="0" w:space="0" w:color="auto"/>
        <w:bottom w:val="none" w:sz="0" w:space="0" w:color="auto"/>
        <w:right w:val="none" w:sz="0" w:space="0" w:color="auto"/>
      </w:divBdr>
    </w:div>
    <w:div w:id="861669373">
      <w:bodyDiv w:val="1"/>
      <w:marLeft w:val="0"/>
      <w:marRight w:val="0"/>
      <w:marTop w:val="0"/>
      <w:marBottom w:val="0"/>
      <w:divBdr>
        <w:top w:val="none" w:sz="0" w:space="0" w:color="auto"/>
        <w:left w:val="none" w:sz="0" w:space="0" w:color="auto"/>
        <w:bottom w:val="none" w:sz="0" w:space="0" w:color="auto"/>
        <w:right w:val="none" w:sz="0" w:space="0" w:color="auto"/>
      </w:divBdr>
    </w:div>
    <w:div w:id="863783905">
      <w:bodyDiv w:val="1"/>
      <w:marLeft w:val="0"/>
      <w:marRight w:val="0"/>
      <w:marTop w:val="0"/>
      <w:marBottom w:val="0"/>
      <w:divBdr>
        <w:top w:val="none" w:sz="0" w:space="0" w:color="auto"/>
        <w:left w:val="none" w:sz="0" w:space="0" w:color="auto"/>
        <w:bottom w:val="none" w:sz="0" w:space="0" w:color="auto"/>
        <w:right w:val="none" w:sz="0" w:space="0" w:color="auto"/>
      </w:divBdr>
    </w:div>
    <w:div w:id="867061476">
      <w:bodyDiv w:val="1"/>
      <w:marLeft w:val="0"/>
      <w:marRight w:val="0"/>
      <w:marTop w:val="0"/>
      <w:marBottom w:val="0"/>
      <w:divBdr>
        <w:top w:val="none" w:sz="0" w:space="0" w:color="auto"/>
        <w:left w:val="none" w:sz="0" w:space="0" w:color="auto"/>
        <w:bottom w:val="none" w:sz="0" w:space="0" w:color="auto"/>
        <w:right w:val="none" w:sz="0" w:space="0" w:color="auto"/>
      </w:divBdr>
    </w:div>
    <w:div w:id="868176417">
      <w:bodyDiv w:val="1"/>
      <w:marLeft w:val="0"/>
      <w:marRight w:val="0"/>
      <w:marTop w:val="0"/>
      <w:marBottom w:val="0"/>
      <w:divBdr>
        <w:top w:val="none" w:sz="0" w:space="0" w:color="auto"/>
        <w:left w:val="none" w:sz="0" w:space="0" w:color="auto"/>
        <w:bottom w:val="none" w:sz="0" w:space="0" w:color="auto"/>
        <w:right w:val="none" w:sz="0" w:space="0" w:color="auto"/>
      </w:divBdr>
    </w:div>
    <w:div w:id="869295827">
      <w:bodyDiv w:val="1"/>
      <w:marLeft w:val="0"/>
      <w:marRight w:val="0"/>
      <w:marTop w:val="0"/>
      <w:marBottom w:val="0"/>
      <w:divBdr>
        <w:top w:val="none" w:sz="0" w:space="0" w:color="auto"/>
        <w:left w:val="none" w:sz="0" w:space="0" w:color="auto"/>
        <w:bottom w:val="none" w:sz="0" w:space="0" w:color="auto"/>
        <w:right w:val="none" w:sz="0" w:space="0" w:color="auto"/>
      </w:divBdr>
    </w:div>
    <w:div w:id="869803213">
      <w:bodyDiv w:val="1"/>
      <w:marLeft w:val="0"/>
      <w:marRight w:val="0"/>
      <w:marTop w:val="0"/>
      <w:marBottom w:val="0"/>
      <w:divBdr>
        <w:top w:val="none" w:sz="0" w:space="0" w:color="auto"/>
        <w:left w:val="none" w:sz="0" w:space="0" w:color="auto"/>
        <w:bottom w:val="none" w:sz="0" w:space="0" w:color="auto"/>
        <w:right w:val="none" w:sz="0" w:space="0" w:color="auto"/>
      </w:divBdr>
    </w:div>
    <w:div w:id="870610184">
      <w:bodyDiv w:val="1"/>
      <w:marLeft w:val="0"/>
      <w:marRight w:val="0"/>
      <w:marTop w:val="0"/>
      <w:marBottom w:val="0"/>
      <w:divBdr>
        <w:top w:val="none" w:sz="0" w:space="0" w:color="auto"/>
        <w:left w:val="none" w:sz="0" w:space="0" w:color="auto"/>
        <w:bottom w:val="none" w:sz="0" w:space="0" w:color="auto"/>
        <w:right w:val="none" w:sz="0" w:space="0" w:color="auto"/>
      </w:divBdr>
    </w:div>
    <w:div w:id="871840038">
      <w:bodyDiv w:val="1"/>
      <w:marLeft w:val="0"/>
      <w:marRight w:val="0"/>
      <w:marTop w:val="0"/>
      <w:marBottom w:val="0"/>
      <w:divBdr>
        <w:top w:val="none" w:sz="0" w:space="0" w:color="auto"/>
        <w:left w:val="none" w:sz="0" w:space="0" w:color="auto"/>
        <w:bottom w:val="none" w:sz="0" w:space="0" w:color="auto"/>
        <w:right w:val="none" w:sz="0" w:space="0" w:color="auto"/>
      </w:divBdr>
    </w:div>
    <w:div w:id="872885274">
      <w:bodyDiv w:val="1"/>
      <w:marLeft w:val="0"/>
      <w:marRight w:val="0"/>
      <w:marTop w:val="0"/>
      <w:marBottom w:val="0"/>
      <w:divBdr>
        <w:top w:val="none" w:sz="0" w:space="0" w:color="auto"/>
        <w:left w:val="none" w:sz="0" w:space="0" w:color="auto"/>
        <w:bottom w:val="none" w:sz="0" w:space="0" w:color="auto"/>
        <w:right w:val="none" w:sz="0" w:space="0" w:color="auto"/>
      </w:divBdr>
    </w:div>
    <w:div w:id="874541194">
      <w:bodyDiv w:val="1"/>
      <w:marLeft w:val="0"/>
      <w:marRight w:val="0"/>
      <w:marTop w:val="0"/>
      <w:marBottom w:val="0"/>
      <w:divBdr>
        <w:top w:val="none" w:sz="0" w:space="0" w:color="auto"/>
        <w:left w:val="none" w:sz="0" w:space="0" w:color="auto"/>
        <w:bottom w:val="none" w:sz="0" w:space="0" w:color="auto"/>
        <w:right w:val="none" w:sz="0" w:space="0" w:color="auto"/>
      </w:divBdr>
    </w:div>
    <w:div w:id="876236092">
      <w:bodyDiv w:val="1"/>
      <w:marLeft w:val="0"/>
      <w:marRight w:val="0"/>
      <w:marTop w:val="0"/>
      <w:marBottom w:val="0"/>
      <w:divBdr>
        <w:top w:val="none" w:sz="0" w:space="0" w:color="auto"/>
        <w:left w:val="none" w:sz="0" w:space="0" w:color="auto"/>
        <w:bottom w:val="none" w:sz="0" w:space="0" w:color="auto"/>
        <w:right w:val="none" w:sz="0" w:space="0" w:color="auto"/>
      </w:divBdr>
    </w:div>
    <w:div w:id="876435677">
      <w:bodyDiv w:val="1"/>
      <w:marLeft w:val="0"/>
      <w:marRight w:val="0"/>
      <w:marTop w:val="0"/>
      <w:marBottom w:val="0"/>
      <w:divBdr>
        <w:top w:val="none" w:sz="0" w:space="0" w:color="auto"/>
        <w:left w:val="none" w:sz="0" w:space="0" w:color="auto"/>
        <w:bottom w:val="none" w:sz="0" w:space="0" w:color="auto"/>
        <w:right w:val="none" w:sz="0" w:space="0" w:color="auto"/>
      </w:divBdr>
    </w:div>
    <w:div w:id="877277534">
      <w:bodyDiv w:val="1"/>
      <w:marLeft w:val="0"/>
      <w:marRight w:val="0"/>
      <w:marTop w:val="0"/>
      <w:marBottom w:val="0"/>
      <w:divBdr>
        <w:top w:val="none" w:sz="0" w:space="0" w:color="auto"/>
        <w:left w:val="none" w:sz="0" w:space="0" w:color="auto"/>
        <w:bottom w:val="none" w:sz="0" w:space="0" w:color="auto"/>
        <w:right w:val="none" w:sz="0" w:space="0" w:color="auto"/>
      </w:divBdr>
    </w:div>
    <w:div w:id="879174293">
      <w:bodyDiv w:val="1"/>
      <w:marLeft w:val="0"/>
      <w:marRight w:val="0"/>
      <w:marTop w:val="0"/>
      <w:marBottom w:val="0"/>
      <w:divBdr>
        <w:top w:val="none" w:sz="0" w:space="0" w:color="auto"/>
        <w:left w:val="none" w:sz="0" w:space="0" w:color="auto"/>
        <w:bottom w:val="none" w:sz="0" w:space="0" w:color="auto"/>
        <w:right w:val="none" w:sz="0" w:space="0" w:color="auto"/>
      </w:divBdr>
    </w:div>
    <w:div w:id="881673229">
      <w:bodyDiv w:val="1"/>
      <w:marLeft w:val="0"/>
      <w:marRight w:val="0"/>
      <w:marTop w:val="0"/>
      <w:marBottom w:val="0"/>
      <w:divBdr>
        <w:top w:val="none" w:sz="0" w:space="0" w:color="auto"/>
        <w:left w:val="none" w:sz="0" w:space="0" w:color="auto"/>
        <w:bottom w:val="none" w:sz="0" w:space="0" w:color="auto"/>
        <w:right w:val="none" w:sz="0" w:space="0" w:color="auto"/>
      </w:divBdr>
    </w:div>
    <w:div w:id="881866906">
      <w:bodyDiv w:val="1"/>
      <w:marLeft w:val="0"/>
      <w:marRight w:val="0"/>
      <w:marTop w:val="0"/>
      <w:marBottom w:val="0"/>
      <w:divBdr>
        <w:top w:val="none" w:sz="0" w:space="0" w:color="auto"/>
        <w:left w:val="none" w:sz="0" w:space="0" w:color="auto"/>
        <w:bottom w:val="none" w:sz="0" w:space="0" w:color="auto"/>
        <w:right w:val="none" w:sz="0" w:space="0" w:color="auto"/>
      </w:divBdr>
    </w:div>
    <w:div w:id="882014204">
      <w:bodyDiv w:val="1"/>
      <w:marLeft w:val="0"/>
      <w:marRight w:val="0"/>
      <w:marTop w:val="0"/>
      <w:marBottom w:val="0"/>
      <w:divBdr>
        <w:top w:val="none" w:sz="0" w:space="0" w:color="auto"/>
        <w:left w:val="none" w:sz="0" w:space="0" w:color="auto"/>
        <w:bottom w:val="none" w:sz="0" w:space="0" w:color="auto"/>
        <w:right w:val="none" w:sz="0" w:space="0" w:color="auto"/>
      </w:divBdr>
    </w:div>
    <w:div w:id="882054863">
      <w:bodyDiv w:val="1"/>
      <w:marLeft w:val="0"/>
      <w:marRight w:val="0"/>
      <w:marTop w:val="0"/>
      <w:marBottom w:val="0"/>
      <w:divBdr>
        <w:top w:val="none" w:sz="0" w:space="0" w:color="auto"/>
        <w:left w:val="none" w:sz="0" w:space="0" w:color="auto"/>
        <w:bottom w:val="none" w:sz="0" w:space="0" w:color="auto"/>
        <w:right w:val="none" w:sz="0" w:space="0" w:color="auto"/>
      </w:divBdr>
    </w:div>
    <w:div w:id="882446356">
      <w:bodyDiv w:val="1"/>
      <w:marLeft w:val="0"/>
      <w:marRight w:val="0"/>
      <w:marTop w:val="0"/>
      <w:marBottom w:val="0"/>
      <w:divBdr>
        <w:top w:val="none" w:sz="0" w:space="0" w:color="auto"/>
        <w:left w:val="none" w:sz="0" w:space="0" w:color="auto"/>
        <w:bottom w:val="none" w:sz="0" w:space="0" w:color="auto"/>
        <w:right w:val="none" w:sz="0" w:space="0" w:color="auto"/>
      </w:divBdr>
    </w:div>
    <w:div w:id="882715305">
      <w:bodyDiv w:val="1"/>
      <w:marLeft w:val="0"/>
      <w:marRight w:val="0"/>
      <w:marTop w:val="0"/>
      <w:marBottom w:val="0"/>
      <w:divBdr>
        <w:top w:val="none" w:sz="0" w:space="0" w:color="auto"/>
        <w:left w:val="none" w:sz="0" w:space="0" w:color="auto"/>
        <w:bottom w:val="none" w:sz="0" w:space="0" w:color="auto"/>
        <w:right w:val="none" w:sz="0" w:space="0" w:color="auto"/>
      </w:divBdr>
    </w:div>
    <w:div w:id="885335566">
      <w:bodyDiv w:val="1"/>
      <w:marLeft w:val="0"/>
      <w:marRight w:val="0"/>
      <w:marTop w:val="0"/>
      <w:marBottom w:val="0"/>
      <w:divBdr>
        <w:top w:val="none" w:sz="0" w:space="0" w:color="auto"/>
        <w:left w:val="none" w:sz="0" w:space="0" w:color="auto"/>
        <w:bottom w:val="none" w:sz="0" w:space="0" w:color="auto"/>
        <w:right w:val="none" w:sz="0" w:space="0" w:color="auto"/>
      </w:divBdr>
    </w:div>
    <w:div w:id="886140733">
      <w:bodyDiv w:val="1"/>
      <w:marLeft w:val="0"/>
      <w:marRight w:val="0"/>
      <w:marTop w:val="0"/>
      <w:marBottom w:val="0"/>
      <w:divBdr>
        <w:top w:val="none" w:sz="0" w:space="0" w:color="auto"/>
        <w:left w:val="none" w:sz="0" w:space="0" w:color="auto"/>
        <w:bottom w:val="none" w:sz="0" w:space="0" w:color="auto"/>
        <w:right w:val="none" w:sz="0" w:space="0" w:color="auto"/>
      </w:divBdr>
    </w:div>
    <w:div w:id="886454199">
      <w:bodyDiv w:val="1"/>
      <w:marLeft w:val="0"/>
      <w:marRight w:val="0"/>
      <w:marTop w:val="0"/>
      <w:marBottom w:val="0"/>
      <w:divBdr>
        <w:top w:val="none" w:sz="0" w:space="0" w:color="auto"/>
        <w:left w:val="none" w:sz="0" w:space="0" w:color="auto"/>
        <w:bottom w:val="none" w:sz="0" w:space="0" w:color="auto"/>
        <w:right w:val="none" w:sz="0" w:space="0" w:color="auto"/>
      </w:divBdr>
    </w:div>
    <w:div w:id="886723939">
      <w:bodyDiv w:val="1"/>
      <w:marLeft w:val="0"/>
      <w:marRight w:val="0"/>
      <w:marTop w:val="0"/>
      <w:marBottom w:val="0"/>
      <w:divBdr>
        <w:top w:val="none" w:sz="0" w:space="0" w:color="auto"/>
        <w:left w:val="none" w:sz="0" w:space="0" w:color="auto"/>
        <w:bottom w:val="none" w:sz="0" w:space="0" w:color="auto"/>
        <w:right w:val="none" w:sz="0" w:space="0" w:color="auto"/>
      </w:divBdr>
    </w:div>
    <w:div w:id="887448495">
      <w:bodyDiv w:val="1"/>
      <w:marLeft w:val="0"/>
      <w:marRight w:val="0"/>
      <w:marTop w:val="0"/>
      <w:marBottom w:val="0"/>
      <w:divBdr>
        <w:top w:val="none" w:sz="0" w:space="0" w:color="auto"/>
        <w:left w:val="none" w:sz="0" w:space="0" w:color="auto"/>
        <w:bottom w:val="none" w:sz="0" w:space="0" w:color="auto"/>
        <w:right w:val="none" w:sz="0" w:space="0" w:color="auto"/>
      </w:divBdr>
    </w:div>
    <w:div w:id="888423334">
      <w:bodyDiv w:val="1"/>
      <w:marLeft w:val="0"/>
      <w:marRight w:val="0"/>
      <w:marTop w:val="0"/>
      <w:marBottom w:val="0"/>
      <w:divBdr>
        <w:top w:val="none" w:sz="0" w:space="0" w:color="auto"/>
        <w:left w:val="none" w:sz="0" w:space="0" w:color="auto"/>
        <w:bottom w:val="none" w:sz="0" w:space="0" w:color="auto"/>
        <w:right w:val="none" w:sz="0" w:space="0" w:color="auto"/>
      </w:divBdr>
    </w:div>
    <w:div w:id="889147328">
      <w:bodyDiv w:val="1"/>
      <w:marLeft w:val="0"/>
      <w:marRight w:val="0"/>
      <w:marTop w:val="0"/>
      <w:marBottom w:val="0"/>
      <w:divBdr>
        <w:top w:val="none" w:sz="0" w:space="0" w:color="auto"/>
        <w:left w:val="none" w:sz="0" w:space="0" w:color="auto"/>
        <w:bottom w:val="none" w:sz="0" w:space="0" w:color="auto"/>
        <w:right w:val="none" w:sz="0" w:space="0" w:color="auto"/>
      </w:divBdr>
    </w:div>
    <w:div w:id="889462357">
      <w:bodyDiv w:val="1"/>
      <w:marLeft w:val="0"/>
      <w:marRight w:val="0"/>
      <w:marTop w:val="0"/>
      <w:marBottom w:val="0"/>
      <w:divBdr>
        <w:top w:val="none" w:sz="0" w:space="0" w:color="auto"/>
        <w:left w:val="none" w:sz="0" w:space="0" w:color="auto"/>
        <w:bottom w:val="none" w:sz="0" w:space="0" w:color="auto"/>
        <w:right w:val="none" w:sz="0" w:space="0" w:color="auto"/>
      </w:divBdr>
    </w:div>
    <w:div w:id="891581292">
      <w:bodyDiv w:val="1"/>
      <w:marLeft w:val="0"/>
      <w:marRight w:val="0"/>
      <w:marTop w:val="0"/>
      <w:marBottom w:val="0"/>
      <w:divBdr>
        <w:top w:val="none" w:sz="0" w:space="0" w:color="auto"/>
        <w:left w:val="none" w:sz="0" w:space="0" w:color="auto"/>
        <w:bottom w:val="none" w:sz="0" w:space="0" w:color="auto"/>
        <w:right w:val="none" w:sz="0" w:space="0" w:color="auto"/>
      </w:divBdr>
    </w:div>
    <w:div w:id="892425707">
      <w:bodyDiv w:val="1"/>
      <w:marLeft w:val="0"/>
      <w:marRight w:val="0"/>
      <w:marTop w:val="0"/>
      <w:marBottom w:val="0"/>
      <w:divBdr>
        <w:top w:val="none" w:sz="0" w:space="0" w:color="auto"/>
        <w:left w:val="none" w:sz="0" w:space="0" w:color="auto"/>
        <w:bottom w:val="none" w:sz="0" w:space="0" w:color="auto"/>
        <w:right w:val="none" w:sz="0" w:space="0" w:color="auto"/>
      </w:divBdr>
    </w:div>
    <w:div w:id="892621923">
      <w:bodyDiv w:val="1"/>
      <w:marLeft w:val="0"/>
      <w:marRight w:val="0"/>
      <w:marTop w:val="0"/>
      <w:marBottom w:val="0"/>
      <w:divBdr>
        <w:top w:val="none" w:sz="0" w:space="0" w:color="auto"/>
        <w:left w:val="none" w:sz="0" w:space="0" w:color="auto"/>
        <w:bottom w:val="none" w:sz="0" w:space="0" w:color="auto"/>
        <w:right w:val="none" w:sz="0" w:space="0" w:color="auto"/>
      </w:divBdr>
    </w:div>
    <w:div w:id="893659398">
      <w:bodyDiv w:val="1"/>
      <w:marLeft w:val="0"/>
      <w:marRight w:val="0"/>
      <w:marTop w:val="0"/>
      <w:marBottom w:val="0"/>
      <w:divBdr>
        <w:top w:val="none" w:sz="0" w:space="0" w:color="auto"/>
        <w:left w:val="none" w:sz="0" w:space="0" w:color="auto"/>
        <w:bottom w:val="none" w:sz="0" w:space="0" w:color="auto"/>
        <w:right w:val="none" w:sz="0" w:space="0" w:color="auto"/>
      </w:divBdr>
    </w:div>
    <w:div w:id="894271029">
      <w:bodyDiv w:val="1"/>
      <w:marLeft w:val="0"/>
      <w:marRight w:val="0"/>
      <w:marTop w:val="0"/>
      <w:marBottom w:val="0"/>
      <w:divBdr>
        <w:top w:val="none" w:sz="0" w:space="0" w:color="auto"/>
        <w:left w:val="none" w:sz="0" w:space="0" w:color="auto"/>
        <w:bottom w:val="none" w:sz="0" w:space="0" w:color="auto"/>
        <w:right w:val="none" w:sz="0" w:space="0" w:color="auto"/>
      </w:divBdr>
    </w:div>
    <w:div w:id="894513611">
      <w:bodyDiv w:val="1"/>
      <w:marLeft w:val="0"/>
      <w:marRight w:val="0"/>
      <w:marTop w:val="0"/>
      <w:marBottom w:val="0"/>
      <w:divBdr>
        <w:top w:val="none" w:sz="0" w:space="0" w:color="auto"/>
        <w:left w:val="none" w:sz="0" w:space="0" w:color="auto"/>
        <w:bottom w:val="none" w:sz="0" w:space="0" w:color="auto"/>
        <w:right w:val="none" w:sz="0" w:space="0" w:color="auto"/>
      </w:divBdr>
    </w:div>
    <w:div w:id="894659646">
      <w:bodyDiv w:val="1"/>
      <w:marLeft w:val="0"/>
      <w:marRight w:val="0"/>
      <w:marTop w:val="0"/>
      <w:marBottom w:val="0"/>
      <w:divBdr>
        <w:top w:val="none" w:sz="0" w:space="0" w:color="auto"/>
        <w:left w:val="none" w:sz="0" w:space="0" w:color="auto"/>
        <w:bottom w:val="none" w:sz="0" w:space="0" w:color="auto"/>
        <w:right w:val="none" w:sz="0" w:space="0" w:color="auto"/>
      </w:divBdr>
    </w:div>
    <w:div w:id="894854058">
      <w:bodyDiv w:val="1"/>
      <w:marLeft w:val="0"/>
      <w:marRight w:val="0"/>
      <w:marTop w:val="0"/>
      <w:marBottom w:val="0"/>
      <w:divBdr>
        <w:top w:val="none" w:sz="0" w:space="0" w:color="auto"/>
        <w:left w:val="none" w:sz="0" w:space="0" w:color="auto"/>
        <w:bottom w:val="none" w:sz="0" w:space="0" w:color="auto"/>
        <w:right w:val="none" w:sz="0" w:space="0" w:color="auto"/>
      </w:divBdr>
    </w:div>
    <w:div w:id="896479276">
      <w:bodyDiv w:val="1"/>
      <w:marLeft w:val="0"/>
      <w:marRight w:val="0"/>
      <w:marTop w:val="0"/>
      <w:marBottom w:val="0"/>
      <w:divBdr>
        <w:top w:val="none" w:sz="0" w:space="0" w:color="auto"/>
        <w:left w:val="none" w:sz="0" w:space="0" w:color="auto"/>
        <w:bottom w:val="none" w:sz="0" w:space="0" w:color="auto"/>
        <w:right w:val="none" w:sz="0" w:space="0" w:color="auto"/>
      </w:divBdr>
    </w:div>
    <w:div w:id="897281355">
      <w:bodyDiv w:val="1"/>
      <w:marLeft w:val="0"/>
      <w:marRight w:val="0"/>
      <w:marTop w:val="0"/>
      <w:marBottom w:val="0"/>
      <w:divBdr>
        <w:top w:val="none" w:sz="0" w:space="0" w:color="auto"/>
        <w:left w:val="none" w:sz="0" w:space="0" w:color="auto"/>
        <w:bottom w:val="none" w:sz="0" w:space="0" w:color="auto"/>
        <w:right w:val="none" w:sz="0" w:space="0" w:color="auto"/>
      </w:divBdr>
    </w:div>
    <w:div w:id="899562221">
      <w:bodyDiv w:val="1"/>
      <w:marLeft w:val="0"/>
      <w:marRight w:val="0"/>
      <w:marTop w:val="0"/>
      <w:marBottom w:val="0"/>
      <w:divBdr>
        <w:top w:val="none" w:sz="0" w:space="0" w:color="auto"/>
        <w:left w:val="none" w:sz="0" w:space="0" w:color="auto"/>
        <w:bottom w:val="none" w:sz="0" w:space="0" w:color="auto"/>
        <w:right w:val="none" w:sz="0" w:space="0" w:color="auto"/>
      </w:divBdr>
    </w:div>
    <w:div w:id="899947387">
      <w:bodyDiv w:val="1"/>
      <w:marLeft w:val="0"/>
      <w:marRight w:val="0"/>
      <w:marTop w:val="0"/>
      <w:marBottom w:val="0"/>
      <w:divBdr>
        <w:top w:val="none" w:sz="0" w:space="0" w:color="auto"/>
        <w:left w:val="none" w:sz="0" w:space="0" w:color="auto"/>
        <w:bottom w:val="none" w:sz="0" w:space="0" w:color="auto"/>
        <w:right w:val="none" w:sz="0" w:space="0" w:color="auto"/>
      </w:divBdr>
    </w:div>
    <w:div w:id="901521388">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713727">
      <w:bodyDiv w:val="1"/>
      <w:marLeft w:val="0"/>
      <w:marRight w:val="0"/>
      <w:marTop w:val="0"/>
      <w:marBottom w:val="0"/>
      <w:divBdr>
        <w:top w:val="none" w:sz="0" w:space="0" w:color="auto"/>
        <w:left w:val="none" w:sz="0" w:space="0" w:color="auto"/>
        <w:bottom w:val="none" w:sz="0" w:space="0" w:color="auto"/>
        <w:right w:val="none" w:sz="0" w:space="0" w:color="auto"/>
      </w:divBdr>
    </w:div>
    <w:div w:id="903025844">
      <w:bodyDiv w:val="1"/>
      <w:marLeft w:val="0"/>
      <w:marRight w:val="0"/>
      <w:marTop w:val="0"/>
      <w:marBottom w:val="0"/>
      <w:divBdr>
        <w:top w:val="none" w:sz="0" w:space="0" w:color="auto"/>
        <w:left w:val="none" w:sz="0" w:space="0" w:color="auto"/>
        <w:bottom w:val="none" w:sz="0" w:space="0" w:color="auto"/>
        <w:right w:val="none" w:sz="0" w:space="0" w:color="auto"/>
      </w:divBdr>
    </w:div>
    <w:div w:id="903836043">
      <w:bodyDiv w:val="1"/>
      <w:marLeft w:val="0"/>
      <w:marRight w:val="0"/>
      <w:marTop w:val="0"/>
      <w:marBottom w:val="0"/>
      <w:divBdr>
        <w:top w:val="none" w:sz="0" w:space="0" w:color="auto"/>
        <w:left w:val="none" w:sz="0" w:space="0" w:color="auto"/>
        <w:bottom w:val="none" w:sz="0" w:space="0" w:color="auto"/>
        <w:right w:val="none" w:sz="0" w:space="0" w:color="auto"/>
      </w:divBdr>
    </w:div>
    <w:div w:id="904490673">
      <w:bodyDiv w:val="1"/>
      <w:marLeft w:val="0"/>
      <w:marRight w:val="0"/>
      <w:marTop w:val="0"/>
      <w:marBottom w:val="0"/>
      <w:divBdr>
        <w:top w:val="none" w:sz="0" w:space="0" w:color="auto"/>
        <w:left w:val="none" w:sz="0" w:space="0" w:color="auto"/>
        <w:bottom w:val="none" w:sz="0" w:space="0" w:color="auto"/>
        <w:right w:val="none" w:sz="0" w:space="0" w:color="auto"/>
      </w:divBdr>
    </w:div>
    <w:div w:id="904493642">
      <w:bodyDiv w:val="1"/>
      <w:marLeft w:val="0"/>
      <w:marRight w:val="0"/>
      <w:marTop w:val="0"/>
      <w:marBottom w:val="0"/>
      <w:divBdr>
        <w:top w:val="none" w:sz="0" w:space="0" w:color="auto"/>
        <w:left w:val="none" w:sz="0" w:space="0" w:color="auto"/>
        <w:bottom w:val="none" w:sz="0" w:space="0" w:color="auto"/>
        <w:right w:val="none" w:sz="0" w:space="0" w:color="auto"/>
      </w:divBdr>
    </w:div>
    <w:div w:id="904680373">
      <w:bodyDiv w:val="1"/>
      <w:marLeft w:val="0"/>
      <w:marRight w:val="0"/>
      <w:marTop w:val="0"/>
      <w:marBottom w:val="0"/>
      <w:divBdr>
        <w:top w:val="none" w:sz="0" w:space="0" w:color="auto"/>
        <w:left w:val="none" w:sz="0" w:space="0" w:color="auto"/>
        <w:bottom w:val="none" w:sz="0" w:space="0" w:color="auto"/>
        <w:right w:val="none" w:sz="0" w:space="0" w:color="auto"/>
      </w:divBdr>
    </w:div>
    <w:div w:id="904993384">
      <w:bodyDiv w:val="1"/>
      <w:marLeft w:val="0"/>
      <w:marRight w:val="0"/>
      <w:marTop w:val="0"/>
      <w:marBottom w:val="0"/>
      <w:divBdr>
        <w:top w:val="none" w:sz="0" w:space="0" w:color="auto"/>
        <w:left w:val="none" w:sz="0" w:space="0" w:color="auto"/>
        <w:bottom w:val="none" w:sz="0" w:space="0" w:color="auto"/>
        <w:right w:val="none" w:sz="0" w:space="0" w:color="auto"/>
      </w:divBdr>
    </w:div>
    <w:div w:id="905534415">
      <w:bodyDiv w:val="1"/>
      <w:marLeft w:val="0"/>
      <w:marRight w:val="0"/>
      <w:marTop w:val="0"/>
      <w:marBottom w:val="0"/>
      <w:divBdr>
        <w:top w:val="none" w:sz="0" w:space="0" w:color="auto"/>
        <w:left w:val="none" w:sz="0" w:space="0" w:color="auto"/>
        <w:bottom w:val="none" w:sz="0" w:space="0" w:color="auto"/>
        <w:right w:val="none" w:sz="0" w:space="0" w:color="auto"/>
      </w:divBdr>
    </w:div>
    <w:div w:id="906234034">
      <w:bodyDiv w:val="1"/>
      <w:marLeft w:val="0"/>
      <w:marRight w:val="0"/>
      <w:marTop w:val="0"/>
      <w:marBottom w:val="0"/>
      <w:divBdr>
        <w:top w:val="none" w:sz="0" w:space="0" w:color="auto"/>
        <w:left w:val="none" w:sz="0" w:space="0" w:color="auto"/>
        <w:bottom w:val="none" w:sz="0" w:space="0" w:color="auto"/>
        <w:right w:val="none" w:sz="0" w:space="0" w:color="auto"/>
      </w:divBdr>
    </w:div>
    <w:div w:id="907418683">
      <w:bodyDiv w:val="1"/>
      <w:marLeft w:val="0"/>
      <w:marRight w:val="0"/>
      <w:marTop w:val="0"/>
      <w:marBottom w:val="0"/>
      <w:divBdr>
        <w:top w:val="none" w:sz="0" w:space="0" w:color="auto"/>
        <w:left w:val="none" w:sz="0" w:space="0" w:color="auto"/>
        <w:bottom w:val="none" w:sz="0" w:space="0" w:color="auto"/>
        <w:right w:val="none" w:sz="0" w:space="0" w:color="auto"/>
      </w:divBdr>
    </w:div>
    <w:div w:id="907619743">
      <w:bodyDiv w:val="1"/>
      <w:marLeft w:val="0"/>
      <w:marRight w:val="0"/>
      <w:marTop w:val="0"/>
      <w:marBottom w:val="0"/>
      <w:divBdr>
        <w:top w:val="none" w:sz="0" w:space="0" w:color="auto"/>
        <w:left w:val="none" w:sz="0" w:space="0" w:color="auto"/>
        <w:bottom w:val="none" w:sz="0" w:space="0" w:color="auto"/>
        <w:right w:val="none" w:sz="0" w:space="0" w:color="auto"/>
      </w:divBdr>
    </w:div>
    <w:div w:id="908267446">
      <w:bodyDiv w:val="1"/>
      <w:marLeft w:val="0"/>
      <w:marRight w:val="0"/>
      <w:marTop w:val="0"/>
      <w:marBottom w:val="0"/>
      <w:divBdr>
        <w:top w:val="none" w:sz="0" w:space="0" w:color="auto"/>
        <w:left w:val="none" w:sz="0" w:space="0" w:color="auto"/>
        <w:bottom w:val="none" w:sz="0" w:space="0" w:color="auto"/>
        <w:right w:val="none" w:sz="0" w:space="0" w:color="auto"/>
      </w:divBdr>
    </w:div>
    <w:div w:id="908492709">
      <w:bodyDiv w:val="1"/>
      <w:marLeft w:val="0"/>
      <w:marRight w:val="0"/>
      <w:marTop w:val="0"/>
      <w:marBottom w:val="0"/>
      <w:divBdr>
        <w:top w:val="none" w:sz="0" w:space="0" w:color="auto"/>
        <w:left w:val="none" w:sz="0" w:space="0" w:color="auto"/>
        <w:bottom w:val="none" w:sz="0" w:space="0" w:color="auto"/>
        <w:right w:val="none" w:sz="0" w:space="0" w:color="auto"/>
      </w:divBdr>
    </w:div>
    <w:div w:id="910582227">
      <w:bodyDiv w:val="1"/>
      <w:marLeft w:val="0"/>
      <w:marRight w:val="0"/>
      <w:marTop w:val="0"/>
      <w:marBottom w:val="0"/>
      <w:divBdr>
        <w:top w:val="none" w:sz="0" w:space="0" w:color="auto"/>
        <w:left w:val="none" w:sz="0" w:space="0" w:color="auto"/>
        <w:bottom w:val="none" w:sz="0" w:space="0" w:color="auto"/>
        <w:right w:val="none" w:sz="0" w:space="0" w:color="auto"/>
      </w:divBdr>
    </w:div>
    <w:div w:id="912206170">
      <w:bodyDiv w:val="1"/>
      <w:marLeft w:val="0"/>
      <w:marRight w:val="0"/>
      <w:marTop w:val="0"/>
      <w:marBottom w:val="0"/>
      <w:divBdr>
        <w:top w:val="none" w:sz="0" w:space="0" w:color="auto"/>
        <w:left w:val="none" w:sz="0" w:space="0" w:color="auto"/>
        <w:bottom w:val="none" w:sz="0" w:space="0" w:color="auto"/>
        <w:right w:val="none" w:sz="0" w:space="0" w:color="auto"/>
      </w:divBdr>
    </w:div>
    <w:div w:id="914244590">
      <w:bodyDiv w:val="1"/>
      <w:marLeft w:val="0"/>
      <w:marRight w:val="0"/>
      <w:marTop w:val="0"/>
      <w:marBottom w:val="0"/>
      <w:divBdr>
        <w:top w:val="none" w:sz="0" w:space="0" w:color="auto"/>
        <w:left w:val="none" w:sz="0" w:space="0" w:color="auto"/>
        <w:bottom w:val="none" w:sz="0" w:space="0" w:color="auto"/>
        <w:right w:val="none" w:sz="0" w:space="0" w:color="auto"/>
      </w:divBdr>
    </w:div>
    <w:div w:id="914318976">
      <w:bodyDiv w:val="1"/>
      <w:marLeft w:val="0"/>
      <w:marRight w:val="0"/>
      <w:marTop w:val="0"/>
      <w:marBottom w:val="0"/>
      <w:divBdr>
        <w:top w:val="none" w:sz="0" w:space="0" w:color="auto"/>
        <w:left w:val="none" w:sz="0" w:space="0" w:color="auto"/>
        <w:bottom w:val="none" w:sz="0" w:space="0" w:color="auto"/>
        <w:right w:val="none" w:sz="0" w:space="0" w:color="auto"/>
      </w:divBdr>
    </w:div>
    <w:div w:id="914433597">
      <w:bodyDiv w:val="1"/>
      <w:marLeft w:val="0"/>
      <w:marRight w:val="0"/>
      <w:marTop w:val="0"/>
      <w:marBottom w:val="0"/>
      <w:divBdr>
        <w:top w:val="none" w:sz="0" w:space="0" w:color="auto"/>
        <w:left w:val="none" w:sz="0" w:space="0" w:color="auto"/>
        <w:bottom w:val="none" w:sz="0" w:space="0" w:color="auto"/>
        <w:right w:val="none" w:sz="0" w:space="0" w:color="auto"/>
      </w:divBdr>
    </w:div>
    <w:div w:id="914777456">
      <w:bodyDiv w:val="1"/>
      <w:marLeft w:val="0"/>
      <w:marRight w:val="0"/>
      <w:marTop w:val="0"/>
      <w:marBottom w:val="0"/>
      <w:divBdr>
        <w:top w:val="none" w:sz="0" w:space="0" w:color="auto"/>
        <w:left w:val="none" w:sz="0" w:space="0" w:color="auto"/>
        <w:bottom w:val="none" w:sz="0" w:space="0" w:color="auto"/>
        <w:right w:val="none" w:sz="0" w:space="0" w:color="auto"/>
      </w:divBdr>
    </w:div>
    <w:div w:id="914826306">
      <w:bodyDiv w:val="1"/>
      <w:marLeft w:val="0"/>
      <w:marRight w:val="0"/>
      <w:marTop w:val="0"/>
      <w:marBottom w:val="0"/>
      <w:divBdr>
        <w:top w:val="none" w:sz="0" w:space="0" w:color="auto"/>
        <w:left w:val="none" w:sz="0" w:space="0" w:color="auto"/>
        <w:bottom w:val="none" w:sz="0" w:space="0" w:color="auto"/>
        <w:right w:val="none" w:sz="0" w:space="0" w:color="auto"/>
      </w:divBdr>
    </w:div>
    <w:div w:id="915943573">
      <w:bodyDiv w:val="1"/>
      <w:marLeft w:val="0"/>
      <w:marRight w:val="0"/>
      <w:marTop w:val="0"/>
      <w:marBottom w:val="0"/>
      <w:divBdr>
        <w:top w:val="none" w:sz="0" w:space="0" w:color="auto"/>
        <w:left w:val="none" w:sz="0" w:space="0" w:color="auto"/>
        <w:bottom w:val="none" w:sz="0" w:space="0" w:color="auto"/>
        <w:right w:val="none" w:sz="0" w:space="0" w:color="auto"/>
      </w:divBdr>
    </w:div>
    <w:div w:id="916204604">
      <w:bodyDiv w:val="1"/>
      <w:marLeft w:val="0"/>
      <w:marRight w:val="0"/>
      <w:marTop w:val="0"/>
      <w:marBottom w:val="0"/>
      <w:divBdr>
        <w:top w:val="none" w:sz="0" w:space="0" w:color="auto"/>
        <w:left w:val="none" w:sz="0" w:space="0" w:color="auto"/>
        <w:bottom w:val="none" w:sz="0" w:space="0" w:color="auto"/>
        <w:right w:val="none" w:sz="0" w:space="0" w:color="auto"/>
      </w:divBdr>
    </w:div>
    <w:div w:id="916474424">
      <w:bodyDiv w:val="1"/>
      <w:marLeft w:val="0"/>
      <w:marRight w:val="0"/>
      <w:marTop w:val="0"/>
      <w:marBottom w:val="0"/>
      <w:divBdr>
        <w:top w:val="none" w:sz="0" w:space="0" w:color="auto"/>
        <w:left w:val="none" w:sz="0" w:space="0" w:color="auto"/>
        <w:bottom w:val="none" w:sz="0" w:space="0" w:color="auto"/>
        <w:right w:val="none" w:sz="0" w:space="0" w:color="auto"/>
      </w:divBdr>
    </w:div>
    <w:div w:id="916790609">
      <w:bodyDiv w:val="1"/>
      <w:marLeft w:val="0"/>
      <w:marRight w:val="0"/>
      <w:marTop w:val="0"/>
      <w:marBottom w:val="0"/>
      <w:divBdr>
        <w:top w:val="none" w:sz="0" w:space="0" w:color="auto"/>
        <w:left w:val="none" w:sz="0" w:space="0" w:color="auto"/>
        <w:bottom w:val="none" w:sz="0" w:space="0" w:color="auto"/>
        <w:right w:val="none" w:sz="0" w:space="0" w:color="auto"/>
      </w:divBdr>
    </w:div>
    <w:div w:id="918710826">
      <w:bodyDiv w:val="1"/>
      <w:marLeft w:val="0"/>
      <w:marRight w:val="0"/>
      <w:marTop w:val="0"/>
      <w:marBottom w:val="0"/>
      <w:divBdr>
        <w:top w:val="none" w:sz="0" w:space="0" w:color="auto"/>
        <w:left w:val="none" w:sz="0" w:space="0" w:color="auto"/>
        <w:bottom w:val="none" w:sz="0" w:space="0" w:color="auto"/>
        <w:right w:val="none" w:sz="0" w:space="0" w:color="auto"/>
      </w:divBdr>
    </w:div>
    <w:div w:id="919798490">
      <w:bodyDiv w:val="1"/>
      <w:marLeft w:val="0"/>
      <w:marRight w:val="0"/>
      <w:marTop w:val="0"/>
      <w:marBottom w:val="0"/>
      <w:divBdr>
        <w:top w:val="none" w:sz="0" w:space="0" w:color="auto"/>
        <w:left w:val="none" w:sz="0" w:space="0" w:color="auto"/>
        <w:bottom w:val="none" w:sz="0" w:space="0" w:color="auto"/>
        <w:right w:val="none" w:sz="0" w:space="0" w:color="auto"/>
      </w:divBdr>
    </w:div>
    <w:div w:id="919830281">
      <w:bodyDiv w:val="1"/>
      <w:marLeft w:val="0"/>
      <w:marRight w:val="0"/>
      <w:marTop w:val="0"/>
      <w:marBottom w:val="0"/>
      <w:divBdr>
        <w:top w:val="none" w:sz="0" w:space="0" w:color="auto"/>
        <w:left w:val="none" w:sz="0" w:space="0" w:color="auto"/>
        <w:bottom w:val="none" w:sz="0" w:space="0" w:color="auto"/>
        <w:right w:val="none" w:sz="0" w:space="0" w:color="auto"/>
      </w:divBdr>
    </w:div>
    <w:div w:id="923732973">
      <w:bodyDiv w:val="1"/>
      <w:marLeft w:val="0"/>
      <w:marRight w:val="0"/>
      <w:marTop w:val="0"/>
      <w:marBottom w:val="0"/>
      <w:divBdr>
        <w:top w:val="none" w:sz="0" w:space="0" w:color="auto"/>
        <w:left w:val="none" w:sz="0" w:space="0" w:color="auto"/>
        <w:bottom w:val="none" w:sz="0" w:space="0" w:color="auto"/>
        <w:right w:val="none" w:sz="0" w:space="0" w:color="auto"/>
      </w:divBdr>
    </w:div>
    <w:div w:id="924416304">
      <w:bodyDiv w:val="1"/>
      <w:marLeft w:val="0"/>
      <w:marRight w:val="0"/>
      <w:marTop w:val="0"/>
      <w:marBottom w:val="0"/>
      <w:divBdr>
        <w:top w:val="none" w:sz="0" w:space="0" w:color="auto"/>
        <w:left w:val="none" w:sz="0" w:space="0" w:color="auto"/>
        <w:bottom w:val="none" w:sz="0" w:space="0" w:color="auto"/>
        <w:right w:val="none" w:sz="0" w:space="0" w:color="auto"/>
      </w:divBdr>
    </w:div>
    <w:div w:id="925847367">
      <w:bodyDiv w:val="1"/>
      <w:marLeft w:val="0"/>
      <w:marRight w:val="0"/>
      <w:marTop w:val="0"/>
      <w:marBottom w:val="0"/>
      <w:divBdr>
        <w:top w:val="none" w:sz="0" w:space="0" w:color="auto"/>
        <w:left w:val="none" w:sz="0" w:space="0" w:color="auto"/>
        <w:bottom w:val="none" w:sz="0" w:space="0" w:color="auto"/>
        <w:right w:val="none" w:sz="0" w:space="0" w:color="auto"/>
      </w:divBdr>
    </w:div>
    <w:div w:id="926574120">
      <w:bodyDiv w:val="1"/>
      <w:marLeft w:val="0"/>
      <w:marRight w:val="0"/>
      <w:marTop w:val="0"/>
      <w:marBottom w:val="0"/>
      <w:divBdr>
        <w:top w:val="none" w:sz="0" w:space="0" w:color="auto"/>
        <w:left w:val="none" w:sz="0" w:space="0" w:color="auto"/>
        <w:bottom w:val="none" w:sz="0" w:space="0" w:color="auto"/>
        <w:right w:val="none" w:sz="0" w:space="0" w:color="auto"/>
      </w:divBdr>
    </w:div>
    <w:div w:id="926767859">
      <w:bodyDiv w:val="1"/>
      <w:marLeft w:val="0"/>
      <w:marRight w:val="0"/>
      <w:marTop w:val="0"/>
      <w:marBottom w:val="0"/>
      <w:divBdr>
        <w:top w:val="none" w:sz="0" w:space="0" w:color="auto"/>
        <w:left w:val="none" w:sz="0" w:space="0" w:color="auto"/>
        <w:bottom w:val="none" w:sz="0" w:space="0" w:color="auto"/>
        <w:right w:val="none" w:sz="0" w:space="0" w:color="auto"/>
      </w:divBdr>
    </w:div>
    <w:div w:id="927156244">
      <w:bodyDiv w:val="1"/>
      <w:marLeft w:val="0"/>
      <w:marRight w:val="0"/>
      <w:marTop w:val="0"/>
      <w:marBottom w:val="0"/>
      <w:divBdr>
        <w:top w:val="none" w:sz="0" w:space="0" w:color="auto"/>
        <w:left w:val="none" w:sz="0" w:space="0" w:color="auto"/>
        <w:bottom w:val="none" w:sz="0" w:space="0" w:color="auto"/>
        <w:right w:val="none" w:sz="0" w:space="0" w:color="auto"/>
      </w:divBdr>
    </w:div>
    <w:div w:id="934169153">
      <w:bodyDiv w:val="1"/>
      <w:marLeft w:val="0"/>
      <w:marRight w:val="0"/>
      <w:marTop w:val="0"/>
      <w:marBottom w:val="0"/>
      <w:divBdr>
        <w:top w:val="none" w:sz="0" w:space="0" w:color="auto"/>
        <w:left w:val="none" w:sz="0" w:space="0" w:color="auto"/>
        <w:bottom w:val="none" w:sz="0" w:space="0" w:color="auto"/>
        <w:right w:val="none" w:sz="0" w:space="0" w:color="auto"/>
      </w:divBdr>
    </w:div>
    <w:div w:id="936137089">
      <w:bodyDiv w:val="1"/>
      <w:marLeft w:val="0"/>
      <w:marRight w:val="0"/>
      <w:marTop w:val="0"/>
      <w:marBottom w:val="0"/>
      <w:divBdr>
        <w:top w:val="none" w:sz="0" w:space="0" w:color="auto"/>
        <w:left w:val="none" w:sz="0" w:space="0" w:color="auto"/>
        <w:bottom w:val="none" w:sz="0" w:space="0" w:color="auto"/>
        <w:right w:val="none" w:sz="0" w:space="0" w:color="auto"/>
      </w:divBdr>
    </w:div>
    <w:div w:id="936408806">
      <w:bodyDiv w:val="1"/>
      <w:marLeft w:val="0"/>
      <w:marRight w:val="0"/>
      <w:marTop w:val="0"/>
      <w:marBottom w:val="0"/>
      <w:divBdr>
        <w:top w:val="none" w:sz="0" w:space="0" w:color="auto"/>
        <w:left w:val="none" w:sz="0" w:space="0" w:color="auto"/>
        <w:bottom w:val="none" w:sz="0" w:space="0" w:color="auto"/>
        <w:right w:val="none" w:sz="0" w:space="0" w:color="auto"/>
      </w:divBdr>
    </w:div>
    <w:div w:id="936642831">
      <w:bodyDiv w:val="1"/>
      <w:marLeft w:val="0"/>
      <w:marRight w:val="0"/>
      <w:marTop w:val="0"/>
      <w:marBottom w:val="0"/>
      <w:divBdr>
        <w:top w:val="none" w:sz="0" w:space="0" w:color="auto"/>
        <w:left w:val="none" w:sz="0" w:space="0" w:color="auto"/>
        <w:bottom w:val="none" w:sz="0" w:space="0" w:color="auto"/>
        <w:right w:val="none" w:sz="0" w:space="0" w:color="auto"/>
      </w:divBdr>
    </w:div>
    <w:div w:id="939026221">
      <w:bodyDiv w:val="1"/>
      <w:marLeft w:val="0"/>
      <w:marRight w:val="0"/>
      <w:marTop w:val="0"/>
      <w:marBottom w:val="0"/>
      <w:divBdr>
        <w:top w:val="none" w:sz="0" w:space="0" w:color="auto"/>
        <w:left w:val="none" w:sz="0" w:space="0" w:color="auto"/>
        <w:bottom w:val="none" w:sz="0" w:space="0" w:color="auto"/>
        <w:right w:val="none" w:sz="0" w:space="0" w:color="auto"/>
      </w:divBdr>
    </w:div>
    <w:div w:id="940264331">
      <w:bodyDiv w:val="1"/>
      <w:marLeft w:val="0"/>
      <w:marRight w:val="0"/>
      <w:marTop w:val="0"/>
      <w:marBottom w:val="0"/>
      <w:divBdr>
        <w:top w:val="none" w:sz="0" w:space="0" w:color="auto"/>
        <w:left w:val="none" w:sz="0" w:space="0" w:color="auto"/>
        <w:bottom w:val="none" w:sz="0" w:space="0" w:color="auto"/>
        <w:right w:val="none" w:sz="0" w:space="0" w:color="auto"/>
      </w:divBdr>
    </w:div>
    <w:div w:id="943070643">
      <w:bodyDiv w:val="1"/>
      <w:marLeft w:val="0"/>
      <w:marRight w:val="0"/>
      <w:marTop w:val="0"/>
      <w:marBottom w:val="0"/>
      <w:divBdr>
        <w:top w:val="none" w:sz="0" w:space="0" w:color="auto"/>
        <w:left w:val="none" w:sz="0" w:space="0" w:color="auto"/>
        <w:bottom w:val="none" w:sz="0" w:space="0" w:color="auto"/>
        <w:right w:val="none" w:sz="0" w:space="0" w:color="auto"/>
      </w:divBdr>
    </w:div>
    <w:div w:id="944726077">
      <w:bodyDiv w:val="1"/>
      <w:marLeft w:val="0"/>
      <w:marRight w:val="0"/>
      <w:marTop w:val="0"/>
      <w:marBottom w:val="0"/>
      <w:divBdr>
        <w:top w:val="none" w:sz="0" w:space="0" w:color="auto"/>
        <w:left w:val="none" w:sz="0" w:space="0" w:color="auto"/>
        <w:bottom w:val="none" w:sz="0" w:space="0" w:color="auto"/>
        <w:right w:val="none" w:sz="0" w:space="0" w:color="auto"/>
      </w:divBdr>
    </w:div>
    <w:div w:id="945305348">
      <w:bodyDiv w:val="1"/>
      <w:marLeft w:val="0"/>
      <w:marRight w:val="0"/>
      <w:marTop w:val="0"/>
      <w:marBottom w:val="0"/>
      <w:divBdr>
        <w:top w:val="none" w:sz="0" w:space="0" w:color="auto"/>
        <w:left w:val="none" w:sz="0" w:space="0" w:color="auto"/>
        <w:bottom w:val="none" w:sz="0" w:space="0" w:color="auto"/>
        <w:right w:val="none" w:sz="0" w:space="0" w:color="auto"/>
      </w:divBdr>
    </w:div>
    <w:div w:id="945380913">
      <w:bodyDiv w:val="1"/>
      <w:marLeft w:val="0"/>
      <w:marRight w:val="0"/>
      <w:marTop w:val="0"/>
      <w:marBottom w:val="0"/>
      <w:divBdr>
        <w:top w:val="none" w:sz="0" w:space="0" w:color="auto"/>
        <w:left w:val="none" w:sz="0" w:space="0" w:color="auto"/>
        <w:bottom w:val="none" w:sz="0" w:space="0" w:color="auto"/>
        <w:right w:val="none" w:sz="0" w:space="0" w:color="auto"/>
      </w:divBdr>
    </w:div>
    <w:div w:id="949508650">
      <w:bodyDiv w:val="1"/>
      <w:marLeft w:val="0"/>
      <w:marRight w:val="0"/>
      <w:marTop w:val="0"/>
      <w:marBottom w:val="0"/>
      <w:divBdr>
        <w:top w:val="none" w:sz="0" w:space="0" w:color="auto"/>
        <w:left w:val="none" w:sz="0" w:space="0" w:color="auto"/>
        <w:bottom w:val="none" w:sz="0" w:space="0" w:color="auto"/>
        <w:right w:val="none" w:sz="0" w:space="0" w:color="auto"/>
      </w:divBdr>
    </w:div>
    <w:div w:id="952445624">
      <w:bodyDiv w:val="1"/>
      <w:marLeft w:val="0"/>
      <w:marRight w:val="0"/>
      <w:marTop w:val="0"/>
      <w:marBottom w:val="0"/>
      <w:divBdr>
        <w:top w:val="none" w:sz="0" w:space="0" w:color="auto"/>
        <w:left w:val="none" w:sz="0" w:space="0" w:color="auto"/>
        <w:bottom w:val="none" w:sz="0" w:space="0" w:color="auto"/>
        <w:right w:val="none" w:sz="0" w:space="0" w:color="auto"/>
      </w:divBdr>
    </w:div>
    <w:div w:id="953950363">
      <w:bodyDiv w:val="1"/>
      <w:marLeft w:val="0"/>
      <w:marRight w:val="0"/>
      <w:marTop w:val="0"/>
      <w:marBottom w:val="0"/>
      <w:divBdr>
        <w:top w:val="none" w:sz="0" w:space="0" w:color="auto"/>
        <w:left w:val="none" w:sz="0" w:space="0" w:color="auto"/>
        <w:bottom w:val="none" w:sz="0" w:space="0" w:color="auto"/>
        <w:right w:val="none" w:sz="0" w:space="0" w:color="auto"/>
      </w:divBdr>
    </w:div>
    <w:div w:id="954143401">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6135610">
      <w:bodyDiv w:val="1"/>
      <w:marLeft w:val="0"/>
      <w:marRight w:val="0"/>
      <w:marTop w:val="0"/>
      <w:marBottom w:val="0"/>
      <w:divBdr>
        <w:top w:val="none" w:sz="0" w:space="0" w:color="auto"/>
        <w:left w:val="none" w:sz="0" w:space="0" w:color="auto"/>
        <w:bottom w:val="none" w:sz="0" w:space="0" w:color="auto"/>
        <w:right w:val="none" w:sz="0" w:space="0" w:color="auto"/>
      </w:divBdr>
    </w:div>
    <w:div w:id="958799850">
      <w:bodyDiv w:val="1"/>
      <w:marLeft w:val="0"/>
      <w:marRight w:val="0"/>
      <w:marTop w:val="0"/>
      <w:marBottom w:val="0"/>
      <w:divBdr>
        <w:top w:val="none" w:sz="0" w:space="0" w:color="auto"/>
        <w:left w:val="none" w:sz="0" w:space="0" w:color="auto"/>
        <w:bottom w:val="none" w:sz="0" w:space="0" w:color="auto"/>
        <w:right w:val="none" w:sz="0" w:space="0" w:color="auto"/>
      </w:divBdr>
    </w:div>
    <w:div w:id="959338585">
      <w:bodyDiv w:val="1"/>
      <w:marLeft w:val="0"/>
      <w:marRight w:val="0"/>
      <w:marTop w:val="0"/>
      <w:marBottom w:val="0"/>
      <w:divBdr>
        <w:top w:val="none" w:sz="0" w:space="0" w:color="auto"/>
        <w:left w:val="none" w:sz="0" w:space="0" w:color="auto"/>
        <w:bottom w:val="none" w:sz="0" w:space="0" w:color="auto"/>
        <w:right w:val="none" w:sz="0" w:space="0" w:color="auto"/>
      </w:divBdr>
    </w:div>
    <w:div w:id="959339326">
      <w:bodyDiv w:val="1"/>
      <w:marLeft w:val="0"/>
      <w:marRight w:val="0"/>
      <w:marTop w:val="0"/>
      <w:marBottom w:val="0"/>
      <w:divBdr>
        <w:top w:val="none" w:sz="0" w:space="0" w:color="auto"/>
        <w:left w:val="none" w:sz="0" w:space="0" w:color="auto"/>
        <w:bottom w:val="none" w:sz="0" w:space="0" w:color="auto"/>
        <w:right w:val="none" w:sz="0" w:space="0" w:color="auto"/>
      </w:divBdr>
    </w:div>
    <w:div w:id="961810145">
      <w:bodyDiv w:val="1"/>
      <w:marLeft w:val="0"/>
      <w:marRight w:val="0"/>
      <w:marTop w:val="0"/>
      <w:marBottom w:val="0"/>
      <w:divBdr>
        <w:top w:val="none" w:sz="0" w:space="0" w:color="auto"/>
        <w:left w:val="none" w:sz="0" w:space="0" w:color="auto"/>
        <w:bottom w:val="none" w:sz="0" w:space="0" w:color="auto"/>
        <w:right w:val="none" w:sz="0" w:space="0" w:color="auto"/>
      </w:divBdr>
    </w:div>
    <w:div w:id="963460582">
      <w:bodyDiv w:val="1"/>
      <w:marLeft w:val="0"/>
      <w:marRight w:val="0"/>
      <w:marTop w:val="0"/>
      <w:marBottom w:val="0"/>
      <w:divBdr>
        <w:top w:val="none" w:sz="0" w:space="0" w:color="auto"/>
        <w:left w:val="none" w:sz="0" w:space="0" w:color="auto"/>
        <w:bottom w:val="none" w:sz="0" w:space="0" w:color="auto"/>
        <w:right w:val="none" w:sz="0" w:space="0" w:color="auto"/>
      </w:divBdr>
    </w:div>
    <w:div w:id="964700823">
      <w:bodyDiv w:val="1"/>
      <w:marLeft w:val="0"/>
      <w:marRight w:val="0"/>
      <w:marTop w:val="0"/>
      <w:marBottom w:val="0"/>
      <w:divBdr>
        <w:top w:val="none" w:sz="0" w:space="0" w:color="auto"/>
        <w:left w:val="none" w:sz="0" w:space="0" w:color="auto"/>
        <w:bottom w:val="none" w:sz="0" w:space="0" w:color="auto"/>
        <w:right w:val="none" w:sz="0" w:space="0" w:color="auto"/>
      </w:divBdr>
    </w:div>
    <w:div w:id="965426260">
      <w:bodyDiv w:val="1"/>
      <w:marLeft w:val="0"/>
      <w:marRight w:val="0"/>
      <w:marTop w:val="0"/>
      <w:marBottom w:val="0"/>
      <w:divBdr>
        <w:top w:val="none" w:sz="0" w:space="0" w:color="auto"/>
        <w:left w:val="none" w:sz="0" w:space="0" w:color="auto"/>
        <w:bottom w:val="none" w:sz="0" w:space="0" w:color="auto"/>
        <w:right w:val="none" w:sz="0" w:space="0" w:color="auto"/>
      </w:divBdr>
    </w:div>
    <w:div w:id="967197577">
      <w:bodyDiv w:val="1"/>
      <w:marLeft w:val="0"/>
      <w:marRight w:val="0"/>
      <w:marTop w:val="0"/>
      <w:marBottom w:val="0"/>
      <w:divBdr>
        <w:top w:val="none" w:sz="0" w:space="0" w:color="auto"/>
        <w:left w:val="none" w:sz="0" w:space="0" w:color="auto"/>
        <w:bottom w:val="none" w:sz="0" w:space="0" w:color="auto"/>
        <w:right w:val="none" w:sz="0" w:space="0" w:color="auto"/>
      </w:divBdr>
    </w:div>
    <w:div w:id="967317571">
      <w:bodyDiv w:val="1"/>
      <w:marLeft w:val="0"/>
      <w:marRight w:val="0"/>
      <w:marTop w:val="0"/>
      <w:marBottom w:val="0"/>
      <w:divBdr>
        <w:top w:val="none" w:sz="0" w:space="0" w:color="auto"/>
        <w:left w:val="none" w:sz="0" w:space="0" w:color="auto"/>
        <w:bottom w:val="none" w:sz="0" w:space="0" w:color="auto"/>
        <w:right w:val="none" w:sz="0" w:space="0" w:color="auto"/>
      </w:divBdr>
    </w:div>
    <w:div w:id="967318006">
      <w:bodyDiv w:val="1"/>
      <w:marLeft w:val="0"/>
      <w:marRight w:val="0"/>
      <w:marTop w:val="0"/>
      <w:marBottom w:val="0"/>
      <w:divBdr>
        <w:top w:val="none" w:sz="0" w:space="0" w:color="auto"/>
        <w:left w:val="none" w:sz="0" w:space="0" w:color="auto"/>
        <w:bottom w:val="none" w:sz="0" w:space="0" w:color="auto"/>
        <w:right w:val="none" w:sz="0" w:space="0" w:color="auto"/>
      </w:divBdr>
    </w:div>
    <w:div w:id="967929576">
      <w:bodyDiv w:val="1"/>
      <w:marLeft w:val="0"/>
      <w:marRight w:val="0"/>
      <w:marTop w:val="0"/>
      <w:marBottom w:val="0"/>
      <w:divBdr>
        <w:top w:val="none" w:sz="0" w:space="0" w:color="auto"/>
        <w:left w:val="none" w:sz="0" w:space="0" w:color="auto"/>
        <w:bottom w:val="none" w:sz="0" w:space="0" w:color="auto"/>
        <w:right w:val="none" w:sz="0" w:space="0" w:color="auto"/>
      </w:divBdr>
    </w:div>
    <w:div w:id="969869747">
      <w:bodyDiv w:val="1"/>
      <w:marLeft w:val="0"/>
      <w:marRight w:val="0"/>
      <w:marTop w:val="0"/>
      <w:marBottom w:val="0"/>
      <w:divBdr>
        <w:top w:val="none" w:sz="0" w:space="0" w:color="auto"/>
        <w:left w:val="none" w:sz="0" w:space="0" w:color="auto"/>
        <w:bottom w:val="none" w:sz="0" w:space="0" w:color="auto"/>
        <w:right w:val="none" w:sz="0" w:space="0" w:color="auto"/>
      </w:divBdr>
    </w:div>
    <w:div w:id="970793682">
      <w:bodyDiv w:val="1"/>
      <w:marLeft w:val="0"/>
      <w:marRight w:val="0"/>
      <w:marTop w:val="0"/>
      <w:marBottom w:val="0"/>
      <w:divBdr>
        <w:top w:val="none" w:sz="0" w:space="0" w:color="auto"/>
        <w:left w:val="none" w:sz="0" w:space="0" w:color="auto"/>
        <w:bottom w:val="none" w:sz="0" w:space="0" w:color="auto"/>
        <w:right w:val="none" w:sz="0" w:space="0" w:color="auto"/>
      </w:divBdr>
    </w:div>
    <w:div w:id="970941506">
      <w:bodyDiv w:val="1"/>
      <w:marLeft w:val="0"/>
      <w:marRight w:val="0"/>
      <w:marTop w:val="0"/>
      <w:marBottom w:val="0"/>
      <w:divBdr>
        <w:top w:val="none" w:sz="0" w:space="0" w:color="auto"/>
        <w:left w:val="none" w:sz="0" w:space="0" w:color="auto"/>
        <w:bottom w:val="none" w:sz="0" w:space="0" w:color="auto"/>
        <w:right w:val="none" w:sz="0" w:space="0" w:color="auto"/>
      </w:divBdr>
    </w:div>
    <w:div w:id="971708647">
      <w:bodyDiv w:val="1"/>
      <w:marLeft w:val="0"/>
      <w:marRight w:val="0"/>
      <w:marTop w:val="0"/>
      <w:marBottom w:val="0"/>
      <w:divBdr>
        <w:top w:val="none" w:sz="0" w:space="0" w:color="auto"/>
        <w:left w:val="none" w:sz="0" w:space="0" w:color="auto"/>
        <w:bottom w:val="none" w:sz="0" w:space="0" w:color="auto"/>
        <w:right w:val="none" w:sz="0" w:space="0" w:color="auto"/>
      </w:divBdr>
    </w:div>
    <w:div w:id="972641823">
      <w:bodyDiv w:val="1"/>
      <w:marLeft w:val="0"/>
      <w:marRight w:val="0"/>
      <w:marTop w:val="0"/>
      <w:marBottom w:val="0"/>
      <w:divBdr>
        <w:top w:val="none" w:sz="0" w:space="0" w:color="auto"/>
        <w:left w:val="none" w:sz="0" w:space="0" w:color="auto"/>
        <w:bottom w:val="none" w:sz="0" w:space="0" w:color="auto"/>
        <w:right w:val="none" w:sz="0" w:space="0" w:color="auto"/>
      </w:divBdr>
    </w:div>
    <w:div w:id="973827657">
      <w:bodyDiv w:val="1"/>
      <w:marLeft w:val="0"/>
      <w:marRight w:val="0"/>
      <w:marTop w:val="0"/>
      <w:marBottom w:val="0"/>
      <w:divBdr>
        <w:top w:val="none" w:sz="0" w:space="0" w:color="auto"/>
        <w:left w:val="none" w:sz="0" w:space="0" w:color="auto"/>
        <w:bottom w:val="none" w:sz="0" w:space="0" w:color="auto"/>
        <w:right w:val="none" w:sz="0" w:space="0" w:color="auto"/>
      </w:divBdr>
    </w:div>
    <w:div w:id="974869339">
      <w:bodyDiv w:val="1"/>
      <w:marLeft w:val="0"/>
      <w:marRight w:val="0"/>
      <w:marTop w:val="0"/>
      <w:marBottom w:val="0"/>
      <w:divBdr>
        <w:top w:val="none" w:sz="0" w:space="0" w:color="auto"/>
        <w:left w:val="none" w:sz="0" w:space="0" w:color="auto"/>
        <w:bottom w:val="none" w:sz="0" w:space="0" w:color="auto"/>
        <w:right w:val="none" w:sz="0" w:space="0" w:color="auto"/>
      </w:divBdr>
    </w:div>
    <w:div w:id="975061941">
      <w:bodyDiv w:val="1"/>
      <w:marLeft w:val="0"/>
      <w:marRight w:val="0"/>
      <w:marTop w:val="0"/>
      <w:marBottom w:val="0"/>
      <w:divBdr>
        <w:top w:val="none" w:sz="0" w:space="0" w:color="auto"/>
        <w:left w:val="none" w:sz="0" w:space="0" w:color="auto"/>
        <w:bottom w:val="none" w:sz="0" w:space="0" w:color="auto"/>
        <w:right w:val="none" w:sz="0" w:space="0" w:color="auto"/>
      </w:divBdr>
    </w:div>
    <w:div w:id="977106650">
      <w:bodyDiv w:val="1"/>
      <w:marLeft w:val="0"/>
      <w:marRight w:val="0"/>
      <w:marTop w:val="0"/>
      <w:marBottom w:val="0"/>
      <w:divBdr>
        <w:top w:val="none" w:sz="0" w:space="0" w:color="auto"/>
        <w:left w:val="none" w:sz="0" w:space="0" w:color="auto"/>
        <w:bottom w:val="none" w:sz="0" w:space="0" w:color="auto"/>
        <w:right w:val="none" w:sz="0" w:space="0" w:color="auto"/>
      </w:divBdr>
    </w:div>
    <w:div w:id="980118288">
      <w:bodyDiv w:val="1"/>
      <w:marLeft w:val="0"/>
      <w:marRight w:val="0"/>
      <w:marTop w:val="0"/>
      <w:marBottom w:val="0"/>
      <w:divBdr>
        <w:top w:val="none" w:sz="0" w:space="0" w:color="auto"/>
        <w:left w:val="none" w:sz="0" w:space="0" w:color="auto"/>
        <w:bottom w:val="none" w:sz="0" w:space="0" w:color="auto"/>
        <w:right w:val="none" w:sz="0" w:space="0" w:color="auto"/>
      </w:divBdr>
    </w:div>
    <w:div w:id="981926732">
      <w:bodyDiv w:val="1"/>
      <w:marLeft w:val="0"/>
      <w:marRight w:val="0"/>
      <w:marTop w:val="0"/>
      <w:marBottom w:val="0"/>
      <w:divBdr>
        <w:top w:val="none" w:sz="0" w:space="0" w:color="auto"/>
        <w:left w:val="none" w:sz="0" w:space="0" w:color="auto"/>
        <w:bottom w:val="none" w:sz="0" w:space="0" w:color="auto"/>
        <w:right w:val="none" w:sz="0" w:space="0" w:color="auto"/>
      </w:divBdr>
    </w:div>
    <w:div w:id="984242887">
      <w:bodyDiv w:val="1"/>
      <w:marLeft w:val="0"/>
      <w:marRight w:val="0"/>
      <w:marTop w:val="0"/>
      <w:marBottom w:val="0"/>
      <w:divBdr>
        <w:top w:val="none" w:sz="0" w:space="0" w:color="auto"/>
        <w:left w:val="none" w:sz="0" w:space="0" w:color="auto"/>
        <w:bottom w:val="none" w:sz="0" w:space="0" w:color="auto"/>
        <w:right w:val="none" w:sz="0" w:space="0" w:color="auto"/>
      </w:divBdr>
    </w:div>
    <w:div w:id="984973199">
      <w:bodyDiv w:val="1"/>
      <w:marLeft w:val="0"/>
      <w:marRight w:val="0"/>
      <w:marTop w:val="0"/>
      <w:marBottom w:val="0"/>
      <w:divBdr>
        <w:top w:val="none" w:sz="0" w:space="0" w:color="auto"/>
        <w:left w:val="none" w:sz="0" w:space="0" w:color="auto"/>
        <w:bottom w:val="none" w:sz="0" w:space="0" w:color="auto"/>
        <w:right w:val="none" w:sz="0" w:space="0" w:color="auto"/>
      </w:divBdr>
    </w:div>
    <w:div w:id="985234619">
      <w:bodyDiv w:val="1"/>
      <w:marLeft w:val="0"/>
      <w:marRight w:val="0"/>
      <w:marTop w:val="0"/>
      <w:marBottom w:val="0"/>
      <w:divBdr>
        <w:top w:val="none" w:sz="0" w:space="0" w:color="auto"/>
        <w:left w:val="none" w:sz="0" w:space="0" w:color="auto"/>
        <w:bottom w:val="none" w:sz="0" w:space="0" w:color="auto"/>
        <w:right w:val="none" w:sz="0" w:space="0" w:color="auto"/>
      </w:divBdr>
    </w:div>
    <w:div w:id="985353458">
      <w:bodyDiv w:val="1"/>
      <w:marLeft w:val="0"/>
      <w:marRight w:val="0"/>
      <w:marTop w:val="0"/>
      <w:marBottom w:val="0"/>
      <w:divBdr>
        <w:top w:val="none" w:sz="0" w:space="0" w:color="auto"/>
        <w:left w:val="none" w:sz="0" w:space="0" w:color="auto"/>
        <w:bottom w:val="none" w:sz="0" w:space="0" w:color="auto"/>
        <w:right w:val="none" w:sz="0" w:space="0" w:color="auto"/>
      </w:divBdr>
    </w:div>
    <w:div w:id="986592611">
      <w:bodyDiv w:val="1"/>
      <w:marLeft w:val="0"/>
      <w:marRight w:val="0"/>
      <w:marTop w:val="0"/>
      <w:marBottom w:val="0"/>
      <w:divBdr>
        <w:top w:val="none" w:sz="0" w:space="0" w:color="auto"/>
        <w:left w:val="none" w:sz="0" w:space="0" w:color="auto"/>
        <w:bottom w:val="none" w:sz="0" w:space="0" w:color="auto"/>
        <w:right w:val="none" w:sz="0" w:space="0" w:color="auto"/>
      </w:divBdr>
    </w:div>
    <w:div w:id="986670707">
      <w:bodyDiv w:val="1"/>
      <w:marLeft w:val="0"/>
      <w:marRight w:val="0"/>
      <w:marTop w:val="0"/>
      <w:marBottom w:val="0"/>
      <w:divBdr>
        <w:top w:val="none" w:sz="0" w:space="0" w:color="auto"/>
        <w:left w:val="none" w:sz="0" w:space="0" w:color="auto"/>
        <w:bottom w:val="none" w:sz="0" w:space="0" w:color="auto"/>
        <w:right w:val="none" w:sz="0" w:space="0" w:color="auto"/>
      </w:divBdr>
    </w:div>
    <w:div w:id="987442610">
      <w:bodyDiv w:val="1"/>
      <w:marLeft w:val="0"/>
      <w:marRight w:val="0"/>
      <w:marTop w:val="0"/>
      <w:marBottom w:val="0"/>
      <w:divBdr>
        <w:top w:val="none" w:sz="0" w:space="0" w:color="auto"/>
        <w:left w:val="none" w:sz="0" w:space="0" w:color="auto"/>
        <w:bottom w:val="none" w:sz="0" w:space="0" w:color="auto"/>
        <w:right w:val="none" w:sz="0" w:space="0" w:color="auto"/>
      </w:divBdr>
    </w:div>
    <w:div w:id="989749000">
      <w:bodyDiv w:val="1"/>
      <w:marLeft w:val="0"/>
      <w:marRight w:val="0"/>
      <w:marTop w:val="0"/>
      <w:marBottom w:val="0"/>
      <w:divBdr>
        <w:top w:val="none" w:sz="0" w:space="0" w:color="auto"/>
        <w:left w:val="none" w:sz="0" w:space="0" w:color="auto"/>
        <w:bottom w:val="none" w:sz="0" w:space="0" w:color="auto"/>
        <w:right w:val="none" w:sz="0" w:space="0" w:color="auto"/>
      </w:divBdr>
    </w:div>
    <w:div w:id="990716813">
      <w:bodyDiv w:val="1"/>
      <w:marLeft w:val="0"/>
      <w:marRight w:val="0"/>
      <w:marTop w:val="0"/>
      <w:marBottom w:val="0"/>
      <w:divBdr>
        <w:top w:val="none" w:sz="0" w:space="0" w:color="auto"/>
        <w:left w:val="none" w:sz="0" w:space="0" w:color="auto"/>
        <w:bottom w:val="none" w:sz="0" w:space="0" w:color="auto"/>
        <w:right w:val="none" w:sz="0" w:space="0" w:color="auto"/>
      </w:divBdr>
    </w:div>
    <w:div w:id="994144118">
      <w:bodyDiv w:val="1"/>
      <w:marLeft w:val="0"/>
      <w:marRight w:val="0"/>
      <w:marTop w:val="0"/>
      <w:marBottom w:val="0"/>
      <w:divBdr>
        <w:top w:val="none" w:sz="0" w:space="0" w:color="auto"/>
        <w:left w:val="none" w:sz="0" w:space="0" w:color="auto"/>
        <w:bottom w:val="none" w:sz="0" w:space="0" w:color="auto"/>
        <w:right w:val="none" w:sz="0" w:space="0" w:color="auto"/>
      </w:divBdr>
    </w:div>
    <w:div w:id="994383395">
      <w:bodyDiv w:val="1"/>
      <w:marLeft w:val="0"/>
      <w:marRight w:val="0"/>
      <w:marTop w:val="0"/>
      <w:marBottom w:val="0"/>
      <w:divBdr>
        <w:top w:val="none" w:sz="0" w:space="0" w:color="auto"/>
        <w:left w:val="none" w:sz="0" w:space="0" w:color="auto"/>
        <w:bottom w:val="none" w:sz="0" w:space="0" w:color="auto"/>
        <w:right w:val="none" w:sz="0" w:space="0" w:color="auto"/>
      </w:divBdr>
    </w:div>
    <w:div w:id="994454080">
      <w:bodyDiv w:val="1"/>
      <w:marLeft w:val="0"/>
      <w:marRight w:val="0"/>
      <w:marTop w:val="0"/>
      <w:marBottom w:val="0"/>
      <w:divBdr>
        <w:top w:val="none" w:sz="0" w:space="0" w:color="auto"/>
        <w:left w:val="none" w:sz="0" w:space="0" w:color="auto"/>
        <w:bottom w:val="none" w:sz="0" w:space="0" w:color="auto"/>
        <w:right w:val="none" w:sz="0" w:space="0" w:color="auto"/>
      </w:divBdr>
    </w:div>
    <w:div w:id="995886241">
      <w:bodyDiv w:val="1"/>
      <w:marLeft w:val="0"/>
      <w:marRight w:val="0"/>
      <w:marTop w:val="0"/>
      <w:marBottom w:val="0"/>
      <w:divBdr>
        <w:top w:val="none" w:sz="0" w:space="0" w:color="auto"/>
        <w:left w:val="none" w:sz="0" w:space="0" w:color="auto"/>
        <w:bottom w:val="none" w:sz="0" w:space="0" w:color="auto"/>
        <w:right w:val="none" w:sz="0" w:space="0" w:color="auto"/>
      </w:divBdr>
    </w:div>
    <w:div w:id="996147862">
      <w:bodyDiv w:val="1"/>
      <w:marLeft w:val="0"/>
      <w:marRight w:val="0"/>
      <w:marTop w:val="0"/>
      <w:marBottom w:val="0"/>
      <w:divBdr>
        <w:top w:val="none" w:sz="0" w:space="0" w:color="auto"/>
        <w:left w:val="none" w:sz="0" w:space="0" w:color="auto"/>
        <w:bottom w:val="none" w:sz="0" w:space="0" w:color="auto"/>
        <w:right w:val="none" w:sz="0" w:space="0" w:color="auto"/>
      </w:divBdr>
    </w:div>
    <w:div w:id="997346939">
      <w:bodyDiv w:val="1"/>
      <w:marLeft w:val="0"/>
      <w:marRight w:val="0"/>
      <w:marTop w:val="0"/>
      <w:marBottom w:val="0"/>
      <w:divBdr>
        <w:top w:val="none" w:sz="0" w:space="0" w:color="auto"/>
        <w:left w:val="none" w:sz="0" w:space="0" w:color="auto"/>
        <w:bottom w:val="none" w:sz="0" w:space="0" w:color="auto"/>
        <w:right w:val="none" w:sz="0" w:space="0" w:color="auto"/>
      </w:divBdr>
    </w:div>
    <w:div w:id="997997990">
      <w:bodyDiv w:val="1"/>
      <w:marLeft w:val="0"/>
      <w:marRight w:val="0"/>
      <w:marTop w:val="0"/>
      <w:marBottom w:val="0"/>
      <w:divBdr>
        <w:top w:val="none" w:sz="0" w:space="0" w:color="auto"/>
        <w:left w:val="none" w:sz="0" w:space="0" w:color="auto"/>
        <w:bottom w:val="none" w:sz="0" w:space="0" w:color="auto"/>
        <w:right w:val="none" w:sz="0" w:space="0" w:color="auto"/>
      </w:divBdr>
    </w:div>
    <w:div w:id="999506083">
      <w:bodyDiv w:val="1"/>
      <w:marLeft w:val="0"/>
      <w:marRight w:val="0"/>
      <w:marTop w:val="0"/>
      <w:marBottom w:val="0"/>
      <w:divBdr>
        <w:top w:val="none" w:sz="0" w:space="0" w:color="auto"/>
        <w:left w:val="none" w:sz="0" w:space="0" w:color="auto"/>
        <w:bottom w:val="none" w:sz="0" w:space="0" w:color="auto"/>
        <w:right w:val="none" w:sz="0" w:space="0" w:color="auto"/>
      </w:divBdr>
    </w:div>
    <w:div w:id="1000889573">
      <w:bodyDiv w:val="1"/>
      <w:marLeft w:val="0"/>
      <w:marRight w:val="0"/>
      <w:marTop w:val="0"/>
      <w:marBottom w:val="0"/>
      <w:divBdr>
        <w:top w:val="none" w:sz="0" w:space="0" w:color="auto"/>
        <w:left w:val="none" w:sz="0" w:space="0" w:color="auto"/>
        <w:bottom w:val="none" w:sz="0" w:space="0" w:color="auto"/>
        <w:right w:val="none" w:sz="0" w:space="0" w:color="auto"/>
      </w:divBdr>
    </w:div>
    <w:div w:id="1001352622">
      <w:bodyDiv w:val="1"/>
      <w:marLeft w:val="0"/>
      <w:marRight w:val="0"/>
      <w:marTop w:val="0"/>
      <w:marBottom w:val="0"/>
      <w:divBdr>
        <w:top w:val="none" w:sz="0" w:space="0" w:color="auto"/>
        <w:left w:val="none" w:sz="0" w:space="0" w:color="auto"/>
        <w:bottom w:val="none" w:sz="0" w:space="0" w:color="auto"/>
        <w:right w:val="none" w:sz="0" w:space="0" w:color="auto"/>
      </w:divBdr>
    </w:div>
    <w:div w:id="1003166115">
      <w:bodyDiv w:val="1"/>
      <w:marLeft w:val="0"/>
      <w:marRight w:val="0"/>
      <w:marTop w:val="0"/>
      <w:marBottom w:val="0"/>
      <w:divBdr>
        <w:top w:val="none" w:sz="0" w:space="0" w:color="auto"/>
        <w:left w:val="none" w:sz="0" w:space="0" w:color="auto"/>
        <w:bottom w:val="none" w:sz="0" w:space="0" w:color="auto"/>
        <w:right w:val="none" w:sz="0" w:space="0" w:color="auto"/>
      </w:divBdr>
    </w:div>
    <w:div w:id="1003509095">
      <w:bodyDiv w:val="1"/>
      <w:marLeft w:val="0"/>
      <w:marRight w:val="0"/>
      <w:marTop w:val="0"/>
      <w:marBottom w:val="0"/>
      <w:divBdr>
        <w:top w:val="none" w:sz="0" w:space="0" w:color="auto"/>
        <w:left w:val="none" w:sz="0" w:space="0" w:color="auto"/>
        <w:bottom w:val="none" w:sz="0" w:space="0" w:color="auto"/>
        <w:right w:val="none" w:sz="0" w:space="0" w:color="auto"/>
      </w:divBdr>
    </w:div>
    <w:div w:id="1004360758">
      <w:bodyDiv w:val="1"/>
      <w:marLeft w:val="0"/>
      <w:marRight w:val="0"/>
      <w:marTop w:val="0"/>
      <w:marBottom w:val="0"/>
      <w:divBdr>
        <w:top w:val="none" w:sz="0" w:space="0" w:color="auto"/>
        <w:left w:val="none" w:sz="0" w:space="0" w:color="auto"/>
        <w:bottom w:val="none" w:sz="0" w:space="0" w:color="auto"/>
        <w:right w:val="none" w:sz="0" w:space="0" w:color="auto"/>
      </w:divBdr>
    </w:div>
    <w:div w:id="1004430451">
      <w:bodyDiv w:val="1"/>
      <w:marLeft w:val="0"/>
      <w:marRight w:val="0"/>
      <w:marTop w:val="0"/>
      <w:marBottom w:val="0"/>
      <w:divBdr>
        <w:top w:val="none" w:sz="0" w:space="0" w:color="auto"/>
        <w:left w:val="none" w:sz="0" w:space="0" w:color="auto"/>
        <w:bottom w:val="none" w:sz="0" w:space="0" w:color="auto"/>
        <w:right w:val="none" w:sz="0" w:space="0" w:color="auto"/>
      </w:divBdr>
    </w:div>
    <w:div w:id="1006711236">
      <w:bodyDiv w:val="1"/>
      <w:marLeft w:val="0"/>
      <w:marRight w:val="0"/>
      <w:marTop w:val="0"/>
      <w:marBottom w:val="0"/>
      <w:divBdr>
        <w:top w:val="none" w:sz="0" w:space="0" w:color="auto"/>
        <w:left w:val="none" w:sz="0" w:space="0" w:color="auto"/>
        <w:bottom w:val="none" w:sz="0" w:space="0" w:color="auto"/>
        <w:right w:val="none" w:sz="0" w:space="0" w:color="auto"/>
      </w:divBdr>
    </w:div>
    <w:div w:id="1009332302">
      <w:bodyDiv w:val="1"/>
      <w:marLeft w:val="0"/>
      <w:marRight w:val="0"/>
      <w:marTop w:val="0"/>
      <w:marBottom w:val="0"/>
      <w:divBdr>
        <w:top w:val="none" w:sz="0" w:space="0" w:color="auto"/>
        <w:left w:val="none" w:sz="0" w:space="0" w:color="auto"/>
        <w:bottom w:val="none" w:sz="0" w:space="0" w:color="auto"/>
        <w:right w:val="none" w:sz="0" w:space="0" w:color="auto"/>
      </w:divBdr>
    </w:div>
    <w:div w:id="1010449514">
      <w:bodyDiv w:val="1"/>
      <w:marLeft w:val="0"/>
      <w:marRight w:val="0"/>
      <w:marTop w:val="0"/>
      <w:marBottom w:val="0"/>
      <w:divBdr>
        <w:top w:val="none" w:sz="0" w:space="0" w:color="auto"/>
        <w:left w:val="none" w:sz="0" w:space="0" w:color="auto"/>
        <w:bottom w:val="none" w:sz="0" w:space="0" w:color="auto"/>
        <w:right w:val="none" w:sz="0" w:space="0" w:color="auto"/>
      </w:divBdr>
    </w:div>
    <w:div w:id="1010989747">
      <w:bodyDiv w:val="1"/>
      <w:marLeft w:val="0"/>
      <w:marRight w:val="0"/>
      <w:marTop w:val="0"/>
      <w:marBottom w:val="0"/>
      <w:divBdr>
        <w:top w:val="none" w:sz="0" w:space="0" w:color="auto"/>
        <w:left w:val="none" w:sz="0" w:space="0" w:color="auto"/>
        <w:bottom w:val="none" w:sz="0" w:space="0" w:color="auto"/>
        <w:right w:val="none" w:sz="0" w:space="0" w:color="auto"/>
      </w:divBdr>
    </w:div>
    <w:div w:id="1011950213">
      <w:bodyDiv w:val="1"/>
      <w:marLeft w:val="0"/>
      <w:marRight w:val="0"/>
      <w:marTop w:val="0"/>
      <w:marBottom w:val="0"/>
      <w:divBdr>
        <w:top w:val="none" w:sz="0" w:space="0" w:color="auto"/>
        <w:left w:val="none" w:sz="0" w:space="0" w:color="auto"/>
        <w:bottom w:val="none" w:sz="0" w:space="0" w:color="auto"/>
        <w:right w:val="none" w:sz="0" w:space="0" w:color="auto"/>
      </w:divBdr>
    </w:div>
    <w:div w:id="1015039904">
      <w:bodyDiv w:val="1"/>
      <w:marLeft w:val="0"/>
      <w:marRight w:val="0"/>
      <w:marTop w:val="0"/>
      <w:marBottom w:val="0"/>
      <w:divBdr>
        <w:top w:val="none" w:sz="0" w:space="0" w:color="auto"/>
        <w:left w:val="none" w:sz="0" w:space="0" w:color="auto"/>
        <w:bottom w:val="none" w:sz="0" w:space="0" w:color="auto"/>
        <w:right w:val="none" w:sz="0" w:space="0" w:color="auto"/>
      </w:divBdr>
    </w:div>
    <w:div w:id="1019042306">
      <w:bodyDiv w:val="1"/>
      <w:marLeft w:val="0"/>
      <w:marRight w:val="0"/>
      <w:marTop w:val="0"/>
      <w:marBottom w:val="0"/>
      <w:divBdr>
        <w:top w:val="none" w:sz="0" w:space="0" w:color="auto"/>
        <w:left w:val="none" w:sz="0" w:space="0" w:color="auto"/>
        <w:bottom w:val="none" w:sz="0" w:space="0" w:color="auto"/>
        <w:right w:val="none" w:sz="0" w:space="0" w:color="auto"/>
      </w:divBdr>
    </w:div>
    <w:div w:id="1021471418">
      <w:bodyDiv w:val="1"/>
      <w:marLeft w:val="0"/>
      <w:marRight w:val="0"/>
      <w:marTop w:val="0"/>
      <w:marBottom w:val="0"/>
      <w:divBdr>
        <w:top w:val="none" w:sz="0" w:space="0" w:color="auto"/>
        <w:left w:val="none" w:sz="0" w:space="0" w:color="auto"/>
        <w:bottom w:val="none" w:sz="0" w:space="0" w:color="auto"/>
        <w:right w:val="none" w:sz="0" w:space="0" w:color="auto"/>
      </w:divBdr>
    </w:div>
    <w:div w:id="1022048503">
      <w:bodyDiv w:val="1"/>
      <w:marLeft w:val="0"/>
      <w:marRight w:val="0"/>
      <w:marTop w:val="0"/>
      <w:marBottom w:val="0"/>
      <w:divBdr>
        <w:top w:val="none" w:sz="0" w:space="0" w:color="auto"/>
        <w:left w:val="none" w:sz="0" w:space="0" w:color="auto"/>
        <w:bottom w:val="none" w:sz="0" w:space="0" w:color="auto"/>
        <w:right w:val="none" w:sz="0" w:space="0" w:color="auto"/>
      </w:divBdr>
    </w:div>
    <w:div w:id="1022367260">
      <w:bodyDiv w:val="1"/>
      <w:marLeft w:val="0"/>
      <w:marRight w:val="0"/>
      <w:marTop w:val="0"/>
      <w:marBottom w:val="0"/>
      <w:divBdr>
        <w:top w:val="none" w:sz="0" w:space="0" w:color="auto"/>
        <w:left w:val="none" w:sz="0" w:space="0" w:color="auto"/>
        <w:bottom w:val="none" w:sz="0" w:space="0" w:color="auto"/>
        <w:right w:val="none" w:sz="0" w:space="0" w:color="auto"/>
      </w:divBdr>
    </w:div>
    <w:div w:id="1022710582">
      <w:bodyDiv w:val="1"/>
      <w:marLeft w:val="0"/>
      <w:marRight w:val="0"/>
      <w:marTop w:val="0"/>
      <w:marBottom w:val="0"/>
      <w:divBdr>
        <w:top w:val="none" w:sz="0" w:space="0" w:color="auto"/>
        <w:left w:val="none" w:sz="0" w:space="0" w:color="auto"/>
        <w:bottom w:val="none" w:sz="0" w:space="0" w:color="auto"/>
        <w:right w:val="none" w:sz="0" w:space="0" w:color="auto"/>
      </w:divBdr>
    </w:div>
    <w:div w:id="1024281318">
      <w:bodyDiv w:val="1"/>
      <w:marLeft w:val="0"/>
      <w:marRight w:val="0"/>
      <w:marTop w:val="0"/>
      <w:marBottom w:val="0"/>
      <w:divBdr>
        <w:top w:val="none" w:sz="0" w:space="0" w:color="auto"/>
        <w:left w:val="none" w:sz="0" w:space="0" w:color="auto"/>
        <w:bottom w:val="none" w:sz="0" w:space="0" w:color="auto"/>
        <w:right w:val="none" w:sz="0" w:space="0" w:color="auto"/>
      </w:divBdr>
    </w:div>
    <w:div w:id="1024867192">
      <w:bodyDiv w:val="1"/>
      <w:marLeft w:val="0"/>
      <w:marRight w:val="0"/>
      <w:marTop w:val="0"/>
      <w:marBottom w:val="0"/>
      <w:divBdr>
        <w:top w:val="none" w:sz="0" w:space="0" w:color="auto"/>
        <w:left w:val="none" w:sz="0" w:space="0" w:color="auto"/>
        <w:bottom w:val="none" w:sz="0" w:space="0" w:color="auto"/>
        <w:right w:val="none" w:sz="0" w:space="0" w:color="auto"/>
      </w:divBdr>
    </w:div>
    <w:div w:id="1027412865">
      <w:bodyDiv w:val="1"/>
      <w:marLeft w:val="0"/>
      <w:marRight w:val="0"/>
      <w:marTop w:val="0"/>
      <w:marBottom w:val="0"/>
      <w:divBdr>
        <w:top w:val="none" w:sz="0" w:space="0" w:color="auto"/>
        <w:left w:val="none" w:sz="0" w:space="0" w:color="auto"/>
        <w:bottom w:val="none" w:sz="0" w:space="0" w:color="auto"/>
        <w:right w:val="none" w:sz="0" w:space="0" w:color="auto"/>
      </w:divBdr>
    </w:div>
    <w:div w:id="1027950178">
      <w:bodyDiv w:val="1"/>
      <w:marLeft w:val="0"/>
      <w:marRight w:val="0"/>
      <w:marTop w:val="0"/>
      <w:marBottom w:val="0"/>
      <w:divBdr>
        <w:top w:val="none" w:sz="0" w:space="0" w:color="auto"/>
        <w:left w:val="none" w:sz="0" w:space="0" w:color="auto"/>
        <w:bottom w:val="none" w:sz="0" w:space="0" w:color="auto"/>
        <w:right w:val="none" w:sz="0" w:space="0" w:color="auto"/>
      </w:divBdr>
    </w:div>
    <w:div w:id="1028793180">
      <w:bodyDiv w:val="1"/>
      <w:marLeft w:val="0"/>
      <w:marRight w:val="0"/>
      <w:marTop w:val="0"/>
      <w:marBottom w:val="0"/>
      <w:divBdr>
        <w:top w:val="none" w:sz="0" w:space="0" w:color="auto"/>
        <w:left w:val="none" w:sz="0" w:space="0" w:color="auto"/>
        <w:bottom w:val="none" w:sz="0" w:space="0" w:color="auto"/>
        <w:right w:val="none" w:sz="0" w:space="0" w:color="auto"/>
      </w:divBdr>
    </w:div>
    <w:div w:id="1029376773">
      <w:bodyDiv w:val="1"/>
      <w:marLeft w:val="0"/>
      <w:marRight w:val="0"/>
      <w:marTop w:val="0"/>
      <w:marBottom w:val="0"/>
      <w:divBdr>
        <w:top w:val="none" w:sz="0" w:space="0" w:color="auto"/>
        <w:left w:val="none" w:sz="0" w:space="0" w:color="auto"/>
        <w:bottom w:val="none" w:sz="0" w:space="0" w:color="auto"/>
        <w:right w:val="none" w:sz="0" w:space="0" w:color="auto"/>
      </w:divBdr>
    </w:div>
    <w:div w:id="1029379833">
      <w:bodyDiv w:val="1"/>
      <w:marLeft w:val="0"/>
      <w:marRight w:val="0"/>
      <w:marTop w:val="0"/>
      <w:marBottom w:val="0"/>
      <w:divBdr>
        <w:top w:val="none" w:sz="0" w:space="0" w:color="auto"/>
        <w:left w:val="none" w:sz="0" w:space="0" w:color="auto"/>
        <w:bottom w:val="none" w:sz="0" w:space="0" w:color="auto"/>
        <w:right w:val="none" w:sz="0" w:space="0" w:color="auto"/>
      </w:divBdr>
    </w:div>
    <w:div w:id="1029643551">
      <w:bodyDiv w:val="1"/>
      <w:marLeft w:val="0"/>
      <w:marRight w:val="0"/>
      <w:marTop w:val="0"/>
      <w:marBottom w:val="0"/>
      <w:divBdr>
        <w:top w:val="none" w:sz="0" w:space="0" w:color="auto"/>
        <w:left w:val="none" w:sz="0" w:space="0" w:color="auto"/>
        <w:bottom w:val="none" w:sz="0" w:space="0" w:color="auto"/>
        <w:right w:val="none" w:sz="0" w:space="0" w:color="auto"/>
      </w:divBdr>
    </w:div>
    <w:div w:id="1030184523">
      <w:bodyDiv w:val="1"/>
      <w:marLeft w:val="0"/>
      <w:marRight w:val="0"/>
      <w:marTop w:val="0"/>
      <w:marBottom w:val="0"/>
      <w:divBdr>
        <w:top w:val="none" w:sz="0" w:space="0" w:color="auto"/>
        <w:left w:val="none" w:sz="0" w:space="0" w:color="auto"/>
        <w:bottom w:val="none" w:sz="0" w:space="0" w:color="auto"/>
        <w:right w:val="none" w:sz="0" w:space="0" w:color="auto"/>
      </w:divBdr>
    </w:div>
    <w:div w:id="1030373198">
      <w:bodyDiv w:val="1"/>
      <w:marLeft w:val="0"/>
      <w:marRight w:val="0"/>
      <w:marTop w:val="0"/>
      <w:marBottom w:val="0"/>
      <w:divBdr>
        <w:top w:val="none" w:sz="0" w:space="0" w:color="auto"/>
        <w:left w:val="none" w:sz="0" w:space="0" w:color="auto"/>
        <w:bottom w:val="none" w:sz="0" w:space="0" w:color="auto"/>
        <w:right w:val="none" w:sz="0" w:space="0" w:color="auto"/>
      </w:divBdr>
    </w:div>
    <w:div w:id="1030453863">
      <w:bodyDiv w:val="1"/>
      <w:marLeft w:val="0"/>
      <w:marRight w:val="0"/>
      <w:marTop w:val="0"/>
      <w:marBottom w:val="0"/>
      <w:divBdr>
        <w:top w:val="none" w:sz="0" w:space="0" w:color="auto"/>
        <w:left w:val="none" w:sz="0" w:space="0" w:color="auto"/>
        <w:bottom w:val="none" w:sz="0" w:space="0" w:color="auto"/>
        <w:right w:val="none" w:sz="0" w:space="0" w:color="auto"/>
      </w:divBdr>
    </w:div>
    <w:div w:id="1030493227">
      <w:bodyDiv w:val="1"/>
      <w:marLeft w:val="0"/>
      <w:marRight w:val="0"/>
      <w:marTop w:val="0"/>
      <w:marBottom w:val="0"/>
      <w:divBdr>
        <w:top w:val="none" w:sz="0" w:space="0" w:color="auto"/>
        <w:left w:val="none" w:sz="0" w:space="0" w:color="auto"/>
        <w:bottom w:val="none" w:sz="0" w:space="0" w:color="auto"/>
        <w:right w:val="none" w:sz="0" w:space="0" w:color="auto"/>
      </w:divBdr>
    </w:div>
    <w:div w:id="1033655463">
      <w:bodyDiv w:val="1"/>
      <w:marLeft w:val="0"/>
      <w:marRight w:val="0"/>
      <w:marTop w:val="0"/>
      <w:marBottom w:val="0"/>
      <w:divBdr>
        <w:top w:val="none" w:sz="0" w:space="0" w:color="auto"/>
        <w:left w:val="none" w:sz="0" w:space="0" w:color="auto"/>
        <w:bottom w:val="none" w:sz="0" w:space="0" w:color="auto"/>
        <w:right w:val="none" w:sz="0" w:space="0" w:color="auto"/>
      </w:divBdr>
    </w:div>
    <w:div w:id="1034774708">
      <w:bodyDiv w:val="1"/>
      <w:marLeft w:val="0"/>
      <w:marRight w:val="0"/>
      <w:marTop w:val="0"/>
      <w:marBottom w:val="0"/>
      <w:divBdr>
        <w:top w:val="none" w:sz="0" w:space="0" w:color="auto"/>
        <w:left w:val="none" w:sz="0" w:space="0" w:color="auto"/>
        <w:bottom w:val="none" w:sz="0" w:space="0" w:color="auto"/>
        <w:right w:val="none" w:sz="0" w:space="0" w:color="auto"/>
      </w:divBdr>
    </w:div>
    <w:div w:id="1034887858">
      <w:bodyDiv w:val="1"/>
      <w:marLeft w:val="0"/>
      <w:marRight w:val="0"/>
      <w:marTop w:val="0"/>
      <w:marBottom w:val="0"/>
      <w:divBdr>
        <w:top w:val="none" w:sz="0" w:space="0" w:color="auto"/>
        <w:left w:val="none" w:sz="0" w:space="0" w:color="auto"/>
        <w:bottom w:val="none" w:sz="0" w:space="0" w:color="auto"/>
        <w:right w:val="none" w:sz="0" w:space="0" w:color="auto"/>
      </w:divBdr>
    </w:div>
    <w:div w:id="1034958698">
      <w:bodyDiv w:val="1"/>
      <w:marLeft w:val="0"/>
      <w:marRight w:val="0"/>
      <w:marTop w:val="0"/>
      <w:marBottom w:val="0"/>
      <w:divBdr>
        <w:top w:val="none" w:sz="0" w:space="0" w:color="auto"/>
        <w:left w:val="none" w:sz="0" w:space="0" w:color="auto"/>
        <w:bottom w:val="none" w:sz="0" w:space="0" w:color="auto"/>
        <w:right w:val="none" w:sz="0" w:space="0" w:color="auto"/>
      </w:divBdr>
    </w:div>
    <w:div w:id="1034958711">
      <w:bodyDiv w:val="1"/>
      <w:marLeft w:val="0"/>
      <w:marRight w:val="0"/>
      <w:marTop w:val="0"/>
      <w:marBottom w:val="0"/>
      <w:divBdr>
        <w:top w:val="none" w:sz="0" w:space="0" w:color="auto"/>
        <w:left w:val="none" w:sz="0" w:space="0" w:color="auto"/>
        <w:bottom w:val="none" w:sz="0" w:space="0" w:color="auto"/>
        <w:right w:val="none" w:sz="0" w:space="0" w:color="auto"/>
      </w:divBdr>
    </w:div>
    <w:div w:id="1036003636">
      <w:bodyDiv w:val="1"/>
      <w:marLeft w:val="0"/>
      <w:marRight w:val="0"/>
      <w:marTop w:val="0"/>
      <w:marBottom w:val="0"/>
      <w:divBdr>
        <w:top w:val="none" w:sz="0" w:space="0" w:color="auto"/>
        <w:left w:val="none" w:sz="0" w:space="0" w:color="auto"/>
        <w:bottom w:val="none" w:sz="0" w:space="0" w:color="auto"/>
        <w:right w:val="none" w:sz="0" w:space="0" w:color="auto"/>
      </w:divBdr>
    </w:div>
    <w:div w:id="1036661940">
      <w:bodyDiv w:val="1"/>
      <w:marLeft w:val="0"/>
      <w:marRight w:val="0"/>
      <w:marTop w:val="0"/>
      <w:marBottom w:val="0"/>
      <w:divBdr>
        <w:top w:val="none" w:sz="0" w:space="0" w:color="auto"/>
        <w:left w:val="none" w:sz="0" w:space="0" w:color="auto"/>
        <w:bottom w:val="none" w:sz="0" w:space="0" w:color="auto"/>
        <w:right w:val="none" w:sz="0" w:space="0" w:color="auto"/>
      </w:divBdr>
    </w:div>
    <w:div w:id="1037438626">
      <w:bodyDiv w:val="1"/>
      <w:marLeft w:val="0"/>
      <w:marRight w:val="0"/>
      <w:marTop w:val="0"/>
      <w:marBottom w:val="0"/>
      <w:divBdr>
        <w:top w:val="none" w:sz="0" w:space="0" w:color="auto"/>
        <w:left w:val="none" w:sz="0" w:space="0" w:color="auto"/>
        <w:bottom w:val="none" w:sz="0" w:space="0" w:color="auto"/>
        <w:right w:val="none" w:sz="0" w:space="0" w:color="auto"/>
      </w:divBdr>
    </w:div>
    <w:div w:id="1037462789">
      <w:bodyDiv w:val="1"/>
      <w:marLeft w:val="0"/>
      <w:marRight w:val="0"/>
      <w:marTop w:val="0"/>
      <w:marBottom w:val="0"/>
      <w:divBdr>
        <w:top w:val="none" w:sz="0" w:space="0" w:color="auto"/>
        <w:left w:val="none" w:sz="0" w:space="0" w:color="auto"/>
        <w:bottom w:val="none" w:sz="0" w:space="0" w:color="auto"/>
        <w:right w:val="none" w:sz="0" w:space="0" w:color="auto"/>
      </w:divBdr>
    </w:div>
    <w:div w:id="1040205590">
      <w:bodyDiv w:val="1"/>
      <w:marLeft w:val="0"/>
      <w:marRight w:val="0"/>
      <w:marTop w:val="0"/>
      <w:marBottom w:val="0"/>
      <w:divBdr>
        <w:top w:val="none" w:sz="0" w:space="0" w:color="auto"/>
        <w:left w:val="none" w:sz="0" w:space="0" w:color="auto"/>
        <w:bottom w:val="none" w:sz="0" w:space="0" w:color="auto"/>
        <w:right w:val="none" w:sz="0" w:space="0" w:color="auto"/>
      </w:divBdr>
    </w:div>
    <w:div w:id="1041251119">
      <w:bodyDiv w:val="1"/>
      <w:marLeft w:val="0"/>
      <w:marRight w:val="0"/>
      <w:marTop w:val="0"/>
      <w:marBottom w:val="0"/>
      <w:divBdr>
        <w:top w:val="none" w:sz="0" w:space="0" w:color="auto"/>
        <w:left w:val="none" w:sz="0" w:space="0" w:color="auto"/>
        <w:bottom w:val="none" w:sz="0" w:space="0" w:color="auto"/>
        <w:right w:val="none" w:sz="0" w:space="0" w:color="auto"/>
      </w:divBdr>
    </w:div>
    <w:div w:id="1041901642">
      <w:bodyDiv w:val="1"/>
      <w:marLeft w:val="0"/>
      <w:marRight w:val="0"/>
      <w:marTop w:val="0"/>
      <w:marBottom w:val="0"/>
      <w:divBdr>
        <w:top w:val="none" w:sz="0" w:space="0" w:color="auto"/>
        <w:left w:val="none" w:sz="0" w:space="0" w:color="auto"/>
        <w:bottom w:val="none" w:sz="0" w:space="0" w:color="auto"/>
        <w:right w:val="none" w:sz="0" w:space="0" w:color="auto"/>
      </w:divBdr>
    </w:div>
    <w:div w:id="1041975670">
      <w:bodyDiv w:val="1"/>
      <w:marLeft w:val="0"/>
      <w:marRight w:val="0"/>
      <w:marTop w:val="0"/>
      <w:marBottom w:val="0"/>
      <w:divBdr>
        <w:top w:val="none" w:sz="0" w:space="0" w:color="auto"/>
        <w:left w:val="none" w:sz="0" w:space="0" w:color="auto"/>
        <w:bottom w:val="none" w:sz="0" w:space="0" w:color="auto"/>
        <w:right w:val="none" w:sz="0" w:space="0" w:color="auto"/>
      </w:divBdr>
    </w:div>
    <w:div w:id="1044528565">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529184">
      <w:bodyDiv w:val="1"/>
      <w:marLeft w:val="0"/>
      <w:marRight w:val="0"/>
      <w:marTop w:val="0"/>
      <w:marBottom w:val="0"/>
      <w:divBdr>
        <w:top w:val="none" w:sz="0" w:space="0" w:color="auto"/>
        <w:left w:val="none" w:sz="0" w:space="0" w:color="auto"/>
        <w:bottom w:val="none" w:sz="0" w:space="0" w:color="auto"/>
        <w:right w:val="none" w:sz="0" w:space="0" w:color="auto"/>
      </w:divBdr>
    </w:div>
    <w:div w:id="1047602528">
      <w:bodyDiv w:val="1"/>
      <w:marLeft w:val="0"/>
      <w:marRight w:val="0"/>
      <w:marTop w:val="0"/>
      <w:marBottom w:val="0"/>
      <w:divBdr>
        <w:top w:val="none" w:sz="0" w:space="0" w:color="auto"/>
        <w:left w:val="none" w:sz="0" w:space="0" w:color="auto"/>
        <w:bottom w:val="none" w:sz="0" w:space="0" w:color="auto"/>
        <w:right w:val="none" w:sz="0" w:space="0" w:color="auto"/>
      </w:divBdr>
    </w:div>
    <w:div w:id="1048214923">
      <w:bodyDiv w:val="1"/>
      <w:marLeft w:val="0"/>
      <w:marRight w:val="0"/>
      <w:marTop w:val="0"/>
      <w:marBottom w:val="0"/>
      <w:divBdr>
        <w:top w:val="none" w:sz="0" w:space="0" w:color="auto"/>
        <w:left w:val="none" w:sz="0" w:space="0" w:color="auto"/>
        <w:bottom w:val="none" w:sz="0" w:space="0" w:color="auto"/>
        <w:right w:val="none" w:sz="0" w:space="0" w:color="auto"/>
      </w:divBdr>
    </w:div>
    <w:div w:id="1049766463">
      <w:bodyDiv w:val="1"/>
      <w:marLeft w:val="0"/>
      <w:marRight w:val="0"/>
      <w:marTop w:val="0"/>
      <w:marBottom w:val="0"/>
      <w:divBdr>
        <w:top w:val="none" w:sz="0" w:space="0" w:color="auto"/>
        <w:left w:val="none" w:sz="0" w:space="0" w:color="auto"/>
        <w:bottom w:val="none" w:sz="0" w:space="0" w:color="auto"/>
        <w:right w:val="none" w:sz="0" w:space="0" w:color="auto"/>
      </w:divBdr>
    </w:div>
    <w:div w:id="1054305818">
      <w:bodyDiv w:val="1"/>
      <w:marLeft w:val="0"/>
      <w:marRight w:val="0"/>
      <w:marTop w:val="0"/>
      <w:marBottom w:val="0"/>
      <w:divBdr>
        <w:top w:val="none" w:sz="0" w:space="0" w:color="auto"/>
        <w:left w:val="none" w:sz="0" w:space="0" w:color="auto"/>
        <w:bottom w:val="none" w:sz="0" w:space="0" w:color="auto"/>
        <w:right w:val="none" w:sz="0" w:space="0" w:color="auto"/>
      </w:divBdr>
    </w:div>
    <w:div w:id="1054891169">
      <w:bodyDiv w:val="1"/>
      <w:marLeft w:val="0"/>
      <w:marRight w:val="0"/>
      <w:marTop w:val="0"/>
      <w:marBottom w:val="0"/>
      <w:divBdr>
        <w:top w:val="none" w:sz="0" w:space="0" w:color="auto"/>
        <w:left w:val="none" w:sz="0" w:space="0" w:color="auto"/>
        <w:bottom w:val="none" w:sz="0" w:space="0" w:color="auto"/>
        <w:right w:val="none" w:sz="0" w:space="0" w:color="auto"/>
      </w:divBdr>
    </w:div>
    <w:div w:id="1055278160">
      <w:bodyDiv w:val="1"/>
      <w:marLeft w:val="0"/>
      <w:marRight w:val="0"/>
      <w:marTop w:val="0"/>
      <w:marBottom w:val="0"/>
      <w:divBdr>
        <w:top w:val="none" w:sz="0" w:space="0" w:color="auto"/>
        <w:left w:val="none" w:sz="0" w:space="0" w:color="auto"/>
        <w:bottom w:val="none" w:sz="0" w:space="0" w:color="auto"/>
        <w:right w:val="none" w:sz="0" w:space="0" w:color="auto"/>
      </w:divBdr>
    </w:div>
    <w:div w:id="1057316828">
      <w:bodyDiv w:val="1"/>
      <w:marLeft w:val="0"/>
      <w:marRight w:val="0"/>
      <w:marTop w:val="0"/>
      <w:marBottom w:val="0"/>
      <w:divBdr>
        <w:top w:val="none" w:sz="0" w:space="0" w:color="auto"/>
        <w:left w:val="none" w:sz="0" w:space="0" w:color="auto"/>
        <w:bottom w:val="none" w:sz="0" w:space="0" w:color="auto"/>
        <w:right w:val="none" w:sz="0" w:space="0" w:color="auto"/>
      </w:divBdr>
    </w:div>
    <w:div w:id="1058481897">
      <w:bodyDiv w:val="1"/>
      <w:marLeft w:val="0"/>
      <w:marRight w:val="0"/>
      <w:marTop w:val="0"/>
      <w:marBottom w:val="0"/>
      <w:divBdr>
        <w:top w:val="none" w:sz="0" w:space="0" w:color="auto"/>
        <w:left w:val="none" w:sz="0" w:space="0" w:color="auto"/>
        <w:bottom w:val="none" w:sz="0" w:space="0" w:color="auto"/>
        <w:right w:val="none" w:sz="0" w:space="0" w:color="auto"/>
      </w:divBdr>
    </w:div>
    <w:div w:id="1060323820">
      <w:bodyDiv w:val="1"/>
      <w:marLeft w:val="0"/>
      <w:marRight w:val="0"/>
      <w:marTop w:val="0"/>
      <w:marBottom w:val="0"/>
      <w:divBdr>
        <w:top w:val="none" w:sz="0" w:space="0" w:color="auto"/>
        <w:left w:val="none" w:sz="0" w:space="0" w:color="auto"/>
        <w:bottom w:val="none" w:sz="0" w:space="0" w:color="auto"/>
        <w:right w:val="none" w:sz="0" w:space="0" w:color="auto"/>
      </w:divBdr>
    </w:div>
    <w:div w:id="1063680375">
      <w:bodyDiv w:val="1"/>
      <w:marLeft w:val="0"/>
      <w:marRight w:val="0"/>
      <w:marTop w:val="0"/>
      <w:marBottom w:val="0"/>
      <w:divBdr>
        <w:top w:val="none" w:sz="0" w:space="0" w:color="auto"/>
        <w:left w:val="none" w:sz="0" w:space="0" w:color="auto"/>
        <w:bottom w:val="none" w:sz="0" w:space="0" w:color="auto"/>
        <w:right w:val="none" w:sz="0" w:space="0" w:color="auto"/>
      </w:divBdr>
    </w:div>
    <w:div w:id="1063790832">
      <w:bodyDiv w:val="1"/>
      <w:marLeft w:val="0"/>
      <w:marRight w:val="0"/>
      <w:marTop w:val="0"/>
      <w:marBottom w:val="0"/>
      <w:divBdr>
        <w:top w:val="none" w:sz="0" w:space="0" w:color="auto"/>
        <w:left w:val="none" w:sz="0" w:space="0" w:color="auto"/>
        <w:bottom w:val="none" w:sz="0" w:space="0" w:color="auto"/>
        <w:right w:val="none" w:sz="0" w:space="0" w:color="auto"/>
      </w:divBdr>
    </w:div>
    <w:div w:id="1064178346">
      <w:bodyDiv w:val="1"/>
      <w:marLeft w:val="0"/>
      <w:marRight w:val="0"/>
      <w:marTop w:val="0"/>
      <w:marBottom w:val="0"/>
      <w:divBdr>
        <w:top w:val="none" w:sz="0" w:space="0" w:color="auto"/>
        <w:left w:val="none" w:sz="0" w:space="0" w:color="auto"/>
        <w:bottom w:val="none" w:sz="0" w:space="0" w:color="auto"/>
        <w:right w:val="none" w:sz="0" w:space="0" w:color="auto"/>
      </w:divBdr>
    </w:div>
    <w:div w:id="1065372168">
      <w:bodyDiv w:val="1"/>
      <w:marLeft w:val="0"/>
      <w:marRight w:val="0"/>
      <w:marTop w:val="0"/>
      <w:marBottom w:val="0"/>
      <w:divBdr>
        <w:top w:val="none" w:sz="0" w:space="0" w:color="auto"/>
        <w:left w:val="none" w:sz="0" w:space="0" w:color="auto"/>
        <w:bottom w:val="none" w:sz="0" w:space="0" w:color="auto"/>
        <w:right w:val="none" w:sz="0" w:space="0" w:color="auto"/>
      </w:divBdr>
    </w:div>
    <w:div w:id="1065950344">
      <w:bodyDiv w:val="1"/>
      <w:marLeft w:val="0"/>
      <w:marRight w:val="0"/>
      <w:marTop w:val="0"/>
      <w:marBottom w:val="0"/>
      <w:divBdr>
        <w:top w:val="none" w:sz="0" w:space="0" w:color="auto"/>
        <w:left w:val="none" w:sz="0" w:space="0" w:color="auto"/>
        <w:bottom w:val="none" w:sz="0" w:space="0" w:color="auto"/>
        <w:right w:val="none" w:sz="0" w:space="0" w:color="auto"/>
      </w:divBdr>
    </w:div>
    <w:div w:id="1066879497">
      <w:bodyDiv w:val="1"/>
      <w:marLeft w:val="0"/>
      <w:marRight w:val="0"/>
      <w:marTop w:val="0"/>
      <w:marBottom w:val="0"/>
      <w:divBdr>
        <w:top w:val="none" w:sz="0" w:space="0" w:color="auto"/>
        <w:left w:val="none" w:sz="0" w:space="0" w:color="auto"/>
        <w:bottom w:val="none" w:sz="0" w:space="0" w:color="auto"/>
        <w:right w:val="none" w:sz="0" w:space="0" w:color="auto"/>
      </w:divBdr>
    </w:div>
    <w:div w:id="1068268236">
      <w:bodyDiv w:val="1"/>
      <w:marLeft w:val="0"/>
      <w:marRight w:val="0"/>
      <w:marTop w:val="0"/>
      <w:marBottom w:val="0"/>
      <w:divBdr>
        <w:top w:val="none" w:sz="0" w:space="0" w:color="auto"/>
        <w:left w:val="none" w:sz="0" w:space="0" w:color="auto"/>
        <w:bottom w:val="none" w:sz="0" w:space="0" w:color="auto"/>
        <w:right w:val="none" w:sz="0" w:space="0" w:color="auto"/>
      </w:divBdr>
    </w:div>
    <w:div w:id="1069310175">
      <w:bodyDiv w:val="1"/>
      <w:marLeft w:val="0"/>
      <w:marRight w:val="0"/>
      <w:marTop w:val="0"/>
      <w:marBottom w:val="0"/>
      <w:divBdr>
        <w:top w:val="none" w:sz="0" w:space="0" w:color="auto"/>
        <w:left w:val="none" w:sz="0" w:space="0" w:color="auto"/>
        <w:bottom w:val="none" w:sz="0" w:space="0" w:color="auto"/>
        <w:right w:val="none" w:sz="0" w:space="0" w:color="auto"/>
      </w:divBdr>
    </w:div>
    <w:div w:id="1072045471">
      <w:bodyDiv w:val="1"/>
      <w:marLeft w:val="0"/>
      <w:marRight w:val="0"/>
      <w:marTop w:val="0"/>
      <w:marBottom w:val="0"/>
      <w:divBdr>
        <w:top w:val="none" w:sz="0" w:space="0" w:color="auto"/>
        <w:left w:val="none" w:sz="0" w:space="0" w:color="auto"/>
        <w:bottom w:val="none" w:sz="0" w:space="0" w:color="auto"/>
        <w:right w:val="none" w:sz="0" w:space="0" w:color="auto"/>
      </w:divBdr>
    </w:div>
    <w:div w:id="1073625375">
      <w:bodyDiv w:val="1"/>
      <w:marLeft w:val="0"/>
      <w:marRight w:val="0"/>
      <w:marTop w:val="0"/>
      <w:marBottom w:val="0"/>
      <w:divBdr>
        <w:top w:val="none" w:sz="0" w:space="0" w:color="auto"/>
        <w:left w:val="none" w:sz="0" w:space="0" w:color="auto"/>
        <w:bottom w:val="none" w:sz="0" w:space="0" w:color="auto"/>
        <w:right w:val="none" w:sz="0" w:space="0" w:color="auto"/>
      </w:divBdr>
    </w:div>
    <w:div w:id="1075860423">
      <w:bodyDiv w:val="1"/>
      <w:marLeft w:val="0"/>
      <w:marRight w:val="0"/>
      <w:marTop w:val="0"/>
      <w:marBottom w:val="0"/>
      <w:divBdr>
        <w:top w:val="none" w:sz="0" w:space="0" w:color="auto"/>
        <w:left w:val="none" w:sz="0" w:space="0" w:color="auto"/>
        <w:bottom w:val="none" w:sz="0" w:space="0" w:color="auto"/>
        <w:right w:val="none" w:sz="0" w:space="0" w:color="auto"/>
      </w:divBdr>
    </w:div>
    <w:div w:id="1076628368">
      <w:bodyDiv w:val="1"/>
      <w:marLeft w:val="0"/>
      <w:marRight w:val="0"/>
      <w:marTop w:val="0"/>
      <w:marBottom w:val="0"/>
      <w:divBdr>
        <w:top w:val="none" w:sz="0" w:space="0" w:color="auto"/>
        <w:left w:val="none" w:sz="0" w:space="0" w:color="auto"/>
        <w:bottom w:val="none" w:sz="0" w:space="0" w:color="auto"/>
        <w:right w:val="none" w:sz="0" w:space="0" w:color="auto"/>
      </w:divBdr>
    </w:div>
    <w:div w:id="1082333083">
      <w:bodyDiv w:val="1"/>
      <w:marLeft w:val="0"/>
      <w:marRight w:val="0"/>
      <w:marTop w:val="0"/>
      <w:marBottom w:val="0"/>
      <w:divBdr>
        <w:top w:val="none" w:sz="0" w:space="0" w:color="auto"/>
        <w:left w:val="none" w:sz="0" w:space="0" w:color="auto"/>
        <w:bottom w:val="none" w:sz="0" w:space="0" w:color="auto"/>
        <w:right w:val="none" w:sz="0" w:space="0" w:color="auto"/>
      </w:divBdr>
    </w:div>
    <w:div w:id="1082487873">
      <w:bodyDiv w:val="1"/>
      <w:marLeft w:val="0"/>
      <w:marRight w:val="0"/>
      <w:marTop w:val="0"/>
      <w:marBottom w:val="0"/>
      <w:divBdr>
        <w:top w:val="none" w:sz="0" w:space="0" w:color="auto"/>
        <w:left w:val="none" w:sz="0" w:space="0" w:color="auto"/>
        <w:bottom w:val="none" w:sz="0" w:space="0" w:color="auto"/>
        <w:right w:val="none" w:sz="0" w:space="0" w:color="auto"/>
      </w:divBdr>
    </w:div>
    <w:div w:id="1083453216">
      <w:bodyDiv w:val="1"/>
      <w:marLeft w:val="0"/>
      <w:marRight w:val="0"/>
      <w:marTop w:val="0"/>
      <w:marBottom w:val="0"/>
      <w:divBdr>
        <w:top w:val="none" w:sz="0" w:space="0" w:color="auto"/>
        <w:left w:val="none" w:sz="0" w:space="0" w:color="auto"/>
        <w:bottom w:val="none" w:sz="0" w:space="0" w:color="auto"/>
        <w:right w:val="none" w:sz="0" w:space="0" w:color="auto"/>
      </w:divBdr>
    </w:div>
    <w:div w:id="1088891823">
      <w:bodyDiv w:val="1"/>
      <w:marLeft w:val="0"/>
      <w:marRight w:val="0"/>
      <w:marTop w:val="0"/>
      <w:marBottom w:val="0"/>
      <w:divBdr>
        <w:top w:val="none" w:sz="0" w:space="0" w:color="auto"/>
        <w:left w:val="none" w:sz="0" w:space="0" w:color="auto"/>
        <w:bottom w:val="none" w:sz="0" w:space="0" w:color="auto"/>
        <w:right w:val="none" w:sz="0" w:space="0" w:color="auto"/>
      </w:divBdr>
    </w:div>
    <w:div w:id="1092818817">
      <w:bodyDiv w:val="1"/>
      <w:marLeft w:val="0"/>
      <w:marRight w:val="0"/>
      <w:marTop w:val="0"/>
      <w:marBottom w:val="0"/>
      <w:divBdr>
        <w:top w:val="none" w:sz="0" w:space="0" w:color="auto"/>
        <w:left w:val="none" w:sz="0" w:space="0" w:color="auto"/>
        <w:bottom w:val="none" w:sz="0" w:space="0" w:color="auto"/>
        <w:right w:val="none" w:sz="0" w:space="0" w:color="auto"/>
      </w:divBdr>
    </w:div>
    <w:div w:id="1092896888">
      <w:bodyDiv w:val="1"/>
      <w:marLeft w:val="0"/>
      <w:marRight w:val="0"/>
      <w:marTop w:val="0"/>
      <w:marBottom w:val="0"/>
      <w:divBdr>
        <w:top w:val="none" w:sz="0" w:space="0" w:color="auto"/>
        <w:left w:val="none" w:sz="0" w:space="0" w:color="auto"/>
        <w:bottom w:val="none" w:sz="0" w:space="0" w:color="auto"/>
        <w:right w:val="none" w:sz="0" w:space="0" w:color="auto"/>
      </w:divBdr>
    </w:div>
    <w:div w:id="1095053260">
      <w:bodyDiv w:val="1"/>
      <w:marLeft w:val="0"/>
      <w:marRight w:val="0"/>
      <w:marTop w:val="0"/>
      <w:marBottom w:val="0"/>
      <w:divBdr>
        <w:top w:val="none" w:sz="0" w:space="0" w:color="auto"/>
        <w:left w:val="none" w:sz="0" w:space="0" w:color="auto"/>
        <w:bottom w:val="none" w:sz="0" w:space="0" w:color="auto"/>
        <w:right w:val="none" w:sz="0" w:space="0" w:color="auto"/>
      </w:divBdr>
    </w:div>
    <w:div w:id="1095248264">
      <w:bodyDiv w:val="1"/>
      <w:marLeft w:val="0"/>
      <w:marRight w:val="0"/>
      <w:marTop w:val="0"/>
      <w:marBottom w:val="0"/>
      <w:divBdr>
        <w:top w:val="none" w:sz="0" w:space="0" w:color="auto"/>
        <w:left w:val="none" w:sz="0" w:space="0" w:color="auto"/>
        <w:bottom w:val="none" w:sz="0" w:space="0" w:color="auto"/>
        <w:right w:val="none" w:sz="0" w:space="0" w:color="auto"/>
      </w:divBdr>
    </w:div>
    <w:div w:id="1095320447">
      <w:bodyDiv w:val="1"/>
      <w:marLeft w:val="0"/>
      <w:marRight w:val="0"/>
      <w:marTop w:val="0"/>
      <w:marBottom w:val="0"/>
      <w:divBdr>
        <w:top w:val="none" w:sz="0" w:space="0" w:color="auto"/>
        <w:left w:val="none" w:sz="0" w:space="0" w:color="auto"/>
        <w:bottom w:val="none" w:sz="0" w:space="0" w:color="auto"/>
        <w:right w:val="none" w:sz="0" w:space="0" w:color="auto"/>
      </w:divBdr>
    </w:div>
    <w:div w:id="1095395588">
      <w:bodyDiv w:val="1"/>
      <w:marLeft w:val="0"/>
      <w:marRight w:val="0"/>
      <w:marTop w:val="0"/>
      <w:marBottom w:val="0"/>
      <w:divBdr>
        <w:top w:val="none" w:sz="0" w:space="0" w:color="auto"/>
        <w:left w:val="none" w:sz="0" w:space="0" w:color="auto"/>
        <w:bottom w:val="none" w:sz="0" w:space="0" w:color="auto"/>
        <w:right w:val="none" w:sz="0" w:space="0" w:color="auto"/>
      </w:divBdr>
    </w:div>
    <w:div w:id="1095978441">
      <w:bodyDiv w:val="1"/>
      <w:marLeft w:val="0"/>
      <w:marRight w:val="0"/>
      <w:marTop w:val="0"/>
      <w:marBottom w:val="0"/>
      <w:divBdr>
        <w:top w:val="none" w:sz="0" w:space="0" w:color="auto"/>
        <w:left w:val="none" w:sz="0" w:space="0" w:color="auto"/>
        <w:bottom w:val="none" w:sz="0" w:space="0" w:color="auto"/>
        <w:right w:val="none" w:sz="0" w:space="0" w:color="auto"/>
      </w:divBdr>
    </w:div>
    <w:div w:id="1097093482">
      <w:bodyDiv w:val="1"/>
      <w:marLeft w:val="0"/>
      <w:marRight w:val="0"/>
      <w:marTop w:val="0"/>
      <w:marBottom w:val="0"/>
      <w:divBdr>
        <w:top w:val="none" w:sz="0" w:space="0" w:color="auto"/>
        <w:left w:val="none" w:sz="0" w:space="0" w:color="auto"/>
        <w:bottom w:val="none" w:sz="0" w:space="0" w:color="auto"/>
        <w:right w:val="none" w:sz="0" w:space="0" w:color="auto"/>
      </w:divBdr>
    </w:div>
    <w:div w:id="1098988819">
      <w:bodyDiv w:val="1"/>
      <w:marLeft w:val="0"/>
      <w:marRight w:val="0"/>
      <w:marTop w:val="0"/>
      <w:marBottom w:val="0"/>
      <w:divBdr>
        <w:top w:val="none" w:sz="0" w:space="0" w:color="auto"/>
        <w:left w:val="none" w:sz="0" w:space="0" w:color="auto"/>
        <w:bottom w:val="none" w:sz="0" w:space="0" w:color="auto"/>
        <w:right w:val="none" w:sz="0" w:space="0" w:color="auto"/>
      </w:divBdr>
    </w:div>
    <w:div w:id="1099106451">
      <w:bodyDiv w:val="1"/>
      <w:marLeft w:val="0"/>
      <w:marRight w:val="0"/>
      <w:marTop w:val="0"/>
      <w:marBottom w:val="0"/>
      <w:divBdr>
        <w:top w:val="none" w:sz="0" w:space="0" w:color="auto"/>
        <w:left w:val="none" w:sz="0" w:space="0" w:color="auto"/>
        <w:bottom w:val="none" w:sz="0" w:space="0" w:color="auto"/>
        <w:right w:val="none" w:sz="0" w:space="0" w:color="auto"/>
      </w:divBdr>
    </w:div>
    <w:div w:id="1100106792">
      <w:bodyDiv w:val="1"/>
      <w:marLeft w:val="0"/>
      <w:marRight w:val="0"/>
      <w:marTop w:val="0"/>
      <w:marBottom w:val="0"/>
      <w:divBdr>
        <w:top w:val="none" w:sz="0" w:space="0" w:color="auto"/>
        <w:left w:val="none" w:sz="0" w:space="0" w:color="auto"/>
        <w:bottom w:val="none" w:sz="0" w:space="0" w:color="auto"/>
        <w:right w:val="none" w:sz="0" w:space="0" w:color="auto"/>
      </w:divBdr>
    </w:div>
    <w:div w:id="1101224454">
      <w:bodyDiv w:val="1"/>
      <w:marLeft w:val="0"/>
      <w:marRight w:val="0"/>
      <w:marTop w:val="0"/>
      <w:marBottom w:val="0"/>
      <w:divBdr>
        <w:top w:val="none" w:sz="0" w:space="0" w:color="auto"/>
        <w:left w:val="none" w:sz="0" w:space="0" w:color="auto"/>
        <w:bottom w:val="none" w:sz="0" w:space="0" w:color="auto"/>
        <w:right w:val="none" w:sz="0" w:space="0" w:color="auto"/>
      </w:divBdr>
    </w:div>
    <w:div w:id="1102533629">
      <w:bodyDiv w:val="1"/>
      <w:marLeft w:val="0"/>
      <w:marRight w:val="0"/>
      <w:marTop w:val="0"/>
      <w:marBottom w:val="0"/>
      <w:divBdr>
        <w:top w:val="none" w:sz="0" w:space="0" w:color="auto"/>
        <w:left w:val="none" w:sz="0" w:space="0" w:color="auto"/>
        <w:bottom w:val="none" w:sz="0" w:space="0" w:color="auto"/>
        <w:right w:val="none" w:sz="0" w:space="0" w:color="auto"/>
      </w:divBdr>
    </w:div>
    <w:div w:id="1104035999">
      <w:bodyDiv w:val="1"/>
      <w:marLeft w:val="0"/>
      <w:marRight w:val="0"/>
      <w:marTop w:val="0"/>
      <w:marBottom w:val="0"/>
      <w:divBdr>
        <w:top w:val="none" w:sz="0" w:space="0" w:color="auto"/>
        <w:left w:val="none" w:sz="0" w:space="0" w:color="auto"/>
        <w:bottom w:val="none" w:sz="0" w:space="0" w:color="auto"/>
        <w:right w:val="none" w:sz="0" w:space="0" w:color="auto"/>
      </w:divBdr>
    </w:div>
    <w:div w:id="1106147088">
      <w:bodyDiv w:val="1"/>
      <w:marLeft w:val="0"/>
      <w:marRight w:val="0"/>
      <w:marTop w:val="0"/>
      <w:marBottom w:val="0"/>
      <w:divBdr>
        <w:top w:val="none" w:sz="0" w:space="0" w:color="auto"/>
        <w:left w:val="none" w:sz="0" w:space="0" w:color="auto"/>
        <w:bottom w:val="none" w:sz="0" w:space="0" w:color="auto"/>
        <w:right w:val="none" w:sz="0" w:space="0" w:color="auto"/>
      </w:divBdr>
    </w:div>
    <w:div w:id="1106148351">
      <w:bodyDiv w:val="1"/>
      <w:marLeft w:val="0"/>
      <w:marRight w:val="0"/>
      <w:marTop w:val="0"/>
      <w:marBottom w:val="0"/>
      <w:divBdr>
        <w:top w:val="none" w:sz="0" w:space="0" w:color="auto"/>
        <w:left w:val="none" w:sz="0" w:space="0" w:color="auto"/>
        <w:bottom w:val="none" w:sz="0" w:space="0" w:color="auto"/>
        <w:right w:val="none" w:sz="0" w:space="0" w:color="auto"/>
      </w:divBdr>
    </w:div>
    <w:div w:id="1106774082">
      <w:bodyDiv w:val="1"/>
      <w:marLeft w:val="0"/>
      <w:marRight w:val="0"/>
      <w:marTop w:val="0"/>
      <w:marBottom w:val="0"/>
      <w:divBdr>
        <w:top w:val="none" w:sz="0" w:space="0" w:color="auto"/>
        <w:left w:val="none" w:sz="0" w:space="0" w:color="auto"/>
        <w:bottom w:val="none" w:sz="0" w:space="0" w:color="auto"/>
        <w:right w:val="none" w:sz="0" w:space="0" w:color="auto"/>
      </w:divBdr>
    </w:div>
    <w:div w:id="1107315618">
      <w:bodyDiv w:val="1"/>
      <w:marLeft w:val="0"/>
      <w:marRight w:val="0"/>
      <w:marTop w:val="0"/>
      <w:marBottom w:val="0"/>
      <w:divBdr>
        <w:top w:val="none" w:sz="0" w:space="0" w:color="auto"/>
        <w:left w:val="none" w:sz="0" w:space="0" w:color="auto"/>
        <w:bottom w:val="none" w:sz="0" w:space="0" w:color="auto"/>
        <w:right w:val="none" w:sz="0" w:space="0" w:color="auto"/>
      </w:divBdr>
    </w:div>
    <w:div w:id="1107894853">
      <w:bodyDiv w:val="1"/>
      <w:marLeft w:val="0"/>
      <w:marRight w:val="0"/>
      <w:marTop w:val="0"/>
      <w:marBottom w:val="0"/>
      <w:divBdr>
        <w:top w:val="none" w:sz="0" w:space="0" w:color="auto"/>
        <w:left w:val="none" w:sz="0" w:space="0" w:color="auto"/>
        <w:bottom w:val="none" w:sz="0" w:space="0" w:color="auto"/>
        <w:right w:val="none" w:sz="0" w:space="0" w:color="auto"/>
      </w:divBdr>
    </w:div>
    <w:div w:id="1110275067">
      <w:bodyDiv w:val="1"/>
      <w:marLeft w:val="0"/>
      <w:marRight w:val="0"/>
      <w:marTop w:val="0"/>
      <w:marBottom w:val="0"/>
      <w:divBdr>
        <w:top w:val="none" w:sz="0" w:space="0" w:color="auto"/>
        <w:left w:val="none" w:sz="0" w:space="0" w:color="auto"/>
        <w:bottom w:val="none" w:sz="0" w:space="0" w:color="auto"/>
        <w:right w:val="none" w:sz="0" w:space="0" w:color="auto"/>
      </w:divBdr>
    </w:div>
    <w:div w:id="1113136518">
      <w:bodyDiv w:val="1"/>
      <w:marLeft w:val="0"/>
      <w:marRight w:val="0"/>
      <w:marTop w:val="0"/>
      <w:marBottom w:val="0"/>
      <w:divBdr>
        <w:top w:val="none" w:sz="0" w:space="0" w:color="auto"/>
        <w:left w:val="none" w:sz="0" w:space="0" w:color="auto"/>
        <w:bottom w:val="none" w:sz="0" w:space="0" w:color="auto"/>
        <w:right w:val="none" w:sz="0" w:space="0" w:color="auto"/>
      </w:divBdr>
    </w:div>
    <w:div w:id="1113981758">
      <w:bodyDiv w:val="1"/>
      <w:marLeft w:val="0"/>
      <w:marRight w:val="0"/>
      <w:marTop w:val="0"/>
      <w:marBottom w:val="0"/>
      <w:divBdr>
        <w:top w:val="none" w:sz="0" w:space="0" w:color="auto"/>
        <w:left w:val="none" w:sz="0" w:space="0" w:color="auto"/>
        <w:bottom w:val="none" w:sz="0" w:space="0" w:color="auto"/>
        <w:right w:val="none" w:sz="0" w:space="0" w:color="auto"/>
      </w:divBdr>
    </w:div>
    <w:div w:id="1114440683">
      <w:bodyDiv w:val="1"/>
      <w:marLeft w:val="0"/>
      <w:marRight w:val="0"/>
      <w:marTop w:val="0"/>
      <w:marBottom w:val="0"/>
      <w:divBdr>
        <w:top w:val="none" w:sz="0" w:space="0" w:color="auto"/>
        <w:left w:val="none" w:sz="0" w:space="0" w:color="auto"/>
        <w:bottom w:val="none" w:sz="0" w:space="0" w:color="auto"/>
        <w:right w:val="none" w:sz="0" w:space="0" w:color="auto"/>
      </w:divBdr>
    </w:div>
    <w:div w:id="1115756116">
      <w:bodyDiv w:val="1"/>
      <w:marLeft w:val="0"/>
      <w:marRight w:val="0"/>
      <w:marTop w:val="0"/>
      <w:marBottom w:val="0"/>
      <w:divBdr>
        <w:top w:val="none" w:sz="0" w:space="0" w:color="auto"/>
        <w:left w:val="none" w:sz="0" w:space="0" w:color="auto"/>
        <w:bottom w:val="none" w:sz="0" w:space="0" w:color="auto"/>
        <w:right w:val="none" w:sz="0" w:space="0" w:color="auto"/>
      </w:divBdr>
    </w:div>
    <w:div w:id="1119763886">
      <w:bodyDiv w:val="1"/>
      <w:marLeft w:val="0"/>
      <w:marRight w:val="0"/>
      <w:marTop w:val="0"/>
      <w:marBottom w:val="0"/>
      <w:divBdr>
        <w:top w:val="none" w:sz="0" w:space="0" w:color="auto"/>
        <w:left w:val="none" w:sz="0" w:space="0" w:color="auto"/>
        <w:bottom w:val="none" w:sz="0" w:space="0" w:color="auto"/>
        <w:right w:val="none" w:sz="0" w:space="0" w:color="auto"/>
      </w:divBdr>
    </w:div>
    <w:div w:id="1121267061">
      <w:bodyDiv w:val="1"/>
      <w:marLeft w:val="0"/>
      <w:marRight w:val="0"/>
      <w:marTop w:val="0"/>
      <w:marBottom w:val="0"/>
      <w:divBdr>
        <w:top w:val="none" w:sz="0" w:space="0" w:color="auto"/>
        <w:left w:val="none" w:sz="0" w:space="0" w:color="auto"/>
        <w:bottom w:val="none" w:sz="0" w:space="0" w:color="auto"/>
        <w:right w:val="none" w:sz="0" w:space="0" w:color="auto"/>
      </w:divBdr>
    </w:div>
    <w:div w:id="1122460249">
      <w:bodyDiv w:val="1"/>
      <w:marLeft w:val="0"/>
      <w:marRight w:val="0"/>
      <w:marTop w:val="0"/>
      <w:marBottom w:val="0"/>
      <w:divBdr>
        <w:top w:val="none" w:sz="0" w:space="0" w:color="auto"/>
        <w:left w:val="none" w:sz="0" w:space="0" w:color="auto"/>
        <w:bottom w:val="none" w:sz="0" w:space="0" w:color="auto"/>
        <w:right w:val="none" w:sz="0" w:space="0" w:color="auto"/>
      </w:divBdr>
    </w:div>
    <w:div w:id="1122844617">
      <w:bodyDiv w:val="1"/>
      <w:marLeft w:val="0"/>
      <w:marRight w:val="0"/>
      <w:marTop w:val="0"/>
      <w:marBottom w:val="0"/>
      <w:divBdr>
        <w:top w:val="none" w:sz="0" w:space="0" w:color="auto"/>
        <w:left w:val="none" w:sz="0" w:space="0" w:color="auto"/>
        <w:bottom w:val="none" w:sz="0" w:space="0" w:color="auto"/>
        <w:right w:val="none" w:sz="0" w:space="0" w:color="auto"/>
      </w:divBdr>
    </w:div>
    <w:div w:id="1123228368">
      <w:bodyDiv w:val="1"/>
      <w:marLeft w:val="0"/>
      <w:marRight w:val="0"/>
      <w:marTop w:val="0"/>
      <w:marBottom w:val="0"/>
      <w:divBdr>
        <w:top w:val="none" w:sz="0" w:space="0" w:color="auto"/>
        <w:left w:val="none" w:sz="0" w:space="0" w:color="auto"/>
        <w:bottom w:val="none" w:sz="0" w:space="0" w:color="auto"/>
        <w:right w:val="none" w:sz="0" w:space="0" w:color="auto"/>
      </w:divBdr>
    </w:div>
    <w:div w:id="1127160103">
      <w:bodyDiv w:val="1"/>
      <w:marLeft w:val="0"/>
      <w:marRight w:val="0"/>
      <w:marTop w:val="0"/>
      <w:marBottom w:val="0"/>
      <w:divBdr>
        <w:top w:val="none" w:sz="0" w:space="0" w:color="auto"/>
        <w:left w:val="none" w:sz="0" w:space="0" w:color="auto"/>
        <w:bottom w:val="none" w:sz="0" w:space="0" w:color="auto"/>
        <w:right w:val="none" w:sz="0" w:space="0" w:color="auto"/>
      </w:divBdr>
    </w:div>
    <w:div w:id="1127505232">
      <w:bodyDiv w:val="1"/>
      <w:marLeft w:val="0"/>
      <w:marRight w:val="0"/>
      <w:marTop w:val="0"/>
      <w:marBottom w:val="0"/>
      <w:divBdr>
        <w:top w:val="none" w:sz="0" w:space="0" w:color="auto"/>
        <w:left w:val="none" w:sz="0" w:space="0" w:color="auto"/>
        <w:bottom w:val="none" w:sz="0" w:space="0" w:color="auto"/>
        <w:right w:val="none" w:sz="0" w:space="0" w:color="auto"/>
      </w:divBdr>
    </w:div>
    <w:div w:id="1128627750">
      <w:bodyDiv w:val="1"/>
      <w:marLeft w:val="0"/>
      <w:marRight w:val="0"/>
      <w:marTop w:val="0"/>
      <w:marBottom w:val="0"/>
      <w:divBdr>
        <w:top w:val="none" w:sz="0" w:space="0" w:color="auto"/>
        <w:left w:val="none" w:sz="0" w:space="0" w:color="auto"/>
        <w:bottom w:val="none" w:sz="0" w:space="0" w:color="auto"/>
        <w:right w:val="none" w:sz="0" w:space="0" w:color="auto"/>
      </w:divBdr>
    </w:div>
    <w:div w:id="1129326686">
      <w:bodyDiv w:val="1"/>
      <w:marLeft w:val="0"/>
      <w:marRight w:val="0"/>
      <w:marTop w:val="0"/>
      <w:marBottom w:val="0"/>
      <w:divBdr>
        <w:top w:val="none" w:sz="0" w:space="0" w:color="auto"/>
        <w:left w:val="none" w:sz="0" w:space="0" w:color="auto"/>
        <w:bottom w:val="none" w:sz="0" w:space="0" w:color="auto"/>
        <w:right w:val="none" w:sz="0" w:space="0" w:color="auto"/>
      </w:divBdr>
    </w:div>
    <w:div w:id="1132670316">
      <w:bodyDiv w:val="1"/>
      <w:marLeft w:val="0"/>
      <w:marRight w:val="0"/>
      <w:marTop w:val="0"/>
      <w:marBottom w:val="0"/>
      <w:divBdr>
        <w:top w:val="none" w:sz="0" w:space="0" w:color="auto"/>
        <w:left w:val="none" w:sz="0" w:space="0" w:color="auto"/>
        <w:bottom w:val="none" w:sz="0" w:space="0" w:color="auto"/>
        <w:right w:val="none" w:sz="0" w:space="0" w:color="auto"/>
      </w:divBdr>
    </w:div>
    <w:div w:id="1133213741">
      <w:bodyDiv w:val="1"/>
      <w:marLeft w:val="0"/>
      <w:marRight w:val="0"/>
      <w:marTop w:val="0"/>
      <w:marBottom w:val="0"/>
      <w:divBdr>
        <w:top w:val="none" w:sz="0" w:space="0" w:color="auto"/>
        <w:left w:val="none" w:sz="0" w:space="0" w:color="auto"/>
        <w:bottom w:val="none" w:sz="0" w:space="0" w:color="auto"/>
        <w:right w:val="none" w:sz="0" w:space="0" w:color="auto"/>
      </w:divBdr>
    </w:div>
    <w:div w:id="1135683102">
      <w:bodyDiv w:val="1"/>
      <w:marLeft w:val="0"/>
      <w:marRight w:val="0"/>
      <w:marTop w:val="0"/>
      <w:marBottom w:val="0"/>
      <w:divBdr>
        <w:top w:val="none" w:sz="0" w:space="0" w:color="auto"/>
        <w:left w:val="none" w:sz="0" w:space="0" w:color="auto"/>
        <w:bottom w:val="none" w:sz="0" w:space="0" w:color="auto"/>
        <w:right w:val="none" w:sz="0" w:space="0" w:color="auto"/>
      </w:divBdr>
    </w:div>
    <w:div w:id="1140342651">
      <w:bodyDiv w:val="1"/>
      <w:marLeft w:val="0"/>
      <w:marRight w:val="0"/>
      <w:marTop w:val="0"/>
      <w:marBottom w:val="0"/>
      <w:divBdr>
        <w:top w:val="none" w:sz="0" w:space="0" w:color="auto"/>
        <w:left w:val="none" w:sz="0" w:space="0" w:color="auto"/>
        <w:bottom w:val="none" w:sz="0" w:space="0" w:color="auto"/>
        <w:right w:val="none" w:sz="0" w:space="0" w:color="auto"/>
      </w:divBdr>
    </w:div>
    <w:div w:id="1140533136">
      <w:bodyDiv w:val="1"/>
      <w:marLeft w:val="0"/>
      <w:marRight w:val="0"/>
      <w:marTop w:val="0"/>
      <w:marBottom w:val="0"/>
      <w:divBdr>
        <w:top w:val="none" w:sz="0" w:space="0" w:color="auto"/>
        <w:left w:val="none" w:sz="0" w:space="0" w:color="auto"/>
        <w:bottom w:val="none" w:sz="0" w:space="0" w:color="auto"/>
        <w:right w:val="none" w:sz="0" w:space="0" w:color="auto"/>
      </w:divBdr>
    </w:div>
    <w:div w:id="1141188826">
      <w:bodyDiv w:val="1"/>
      <w:marLeft w:val="0"/>
      <w:marRight w:val="0"/>
      <w:marTop w:val="0"/>
      <w:marBottom w:val="0"/>
      <w:divBdr>
        <w:top w:val="none" w:sz="0" w:space="0" w:color="auto"/>
        <w:left w:val="none" w:sz="0" w:space="0" w:color="auto"/>
        <w:bottom w:val="none" w:sz="0" w:space="0" w:color="auto"/>
        <w:right w:val="none" w:sz="0" w:space="0" w:color="auto"/>
      </w:divBdr>
    </w:div>
    <w:div w:id="1141771735">
      <w:bodyDiv w:val="1"/>
      <w:marLeft w:val="0"/>
      <w:marRight w:val="0"/>
      <w:marTop w:val="0"/>
      <w:marBottom w:val="0"/>
      <w:divBdr>
        <w:top w:val="none" w:sz="0" w:space="0" w:color="auto"/>
        <w:left w:val="none" w:sz="0" w:space="0" w:color="auto"/>
        <w:bottom w:val="none" w:sz="0" w:space="0" w:color="auto"/>
        <w:right w:val="none" w:sz="0" w:space="0" w:color="auto"/>
      </w:divBdr>
    </w:div>
    <w:div w:id="1146778183">
      <w:bodyDiv w:val="1"/>
      <w:marLeft w:val="0"/>
      <w:marRight w:val="0"/>
      <w:marTop w:val="0"/>
      <w:marBottom w:val="0"/>
      <w:divBdr>
        <w:top w:val="none" w:sz="0" w:space="0" w:color="auto"/>
        <w:left w:val="none" w:sz="0" w:space="0" w:color="auto"/>
        <w:bottom w:val="none" w:sz="0" w:space="0" w:color="auto"/>
        <w:right w:val="none" w:sz="0" w:space="0" w:color="auto"/>
      </w:divBdr>
    </w:div>
    <w:div w:id="1148131215">
      <w:bodyDiv w:val="1"/>
      <w:marLeft w:val="0"/>
      <w:marRight w:val="0"/>
      <w:marTop w:val="0"/>
      <w:marBottom w:val="0"/>
      <w:divBdr>
        <w:top w:val="none" w:sz="0" w:space="0" w:color="auto"/>
        <w:left w:val="none" w:sz="0" w:space="0" w:color="auto"/>
        <w:bottom w:val="none" w:sz="0" w:space="0" w:color="auto"/>
        <w:right w:val="none" w:sz="0" w:space="0" w:color="auto"/>
      </w:divBdr>
    </w:div>
    <w:div w:id="1148519694">
      <w:bodyDiv w:val="1"/>
      <w:marLeft w:val="0"/>
      <w:marRight w:val="0"/>
      <w:marTop w:val="0"/>
      <w:marBottom w:val="0"/>
      <w:divBdr>
        <w:top w:val="none" w:sz="0" w:space="0" w:color="auto"/>
        <w:left w:val="none" w:sz="0" w:space="0" w:color="auto"/>
        <w:bottom w:val="none" w:sz="0" w:space="0" w:color="auto"/>
        <w:right w:val="none" w:sz="0" w:space="0" w:color="auto"/>
      </w:divBdr>
    </w:div>
    <w:div w:id="1149521554">
      <w:bodyDiv w:val="1"/>
      <w:marLeft w:val="0"/>
      <w:marRight w:val="0"/>
      <w:marTop w:val="0"/>
      <w:marBottom w:val="0"/>
      <w:divBdr>
        <w:top w:val="none" w:sz="0" w:space="0" w:color="auto"/>
        <w:left w:val="none" w:sz="0" w:space="0" w:color="auto"/>
        <w:bottom w:val="none" w:sz="0" w:space="0" w:color="auto"/>
        <w:right w:val="none" w:sz="0" w:space="0" w:color="auto"/>
      </w:divBdr>
    </w:div>
    <w:div w:id="1149710879">
      <w:bodyDiv w:val="1"/>
      <w:marLeft w:val="0"/>
      <w:marRight w:val="0"/>
      <w:marTop w:val="0"/>
      <w:marBottom w:val="0"/>
      <w:divBdr>
        <w:top w:val="none" w:sz="0" w:space="0" w:color="auto"/>
        <w:left w:val="none" w:sz="0" w:space="0" w:color="auto"/>
        <w:bottom w:val="none" w:sz="0" w:space="0" w:color="auto"/>
        <w:right w:val="none" w:sz="0" w:space="0" w:color="auto"/>
      </w:divBdr>
    </w:div>
    <w:div w:id="1150173601">
      <w:bodyDiv w:val="1"/>
      <w:marLeft w:val="0"/>
      <w:marRight w:val="0"/>
      <w:marTop w:val="0"/>
      <w:marBottom w:val="0"/>
      <w:divBdr>
        <w:top w:val="none" w:sz="0" w:space="0" w:color="auto"/>
        <w:left w:val="none" w:sz="0" w:space="0" w:color="auto"/>
        <w:bottom w:val="none" w:sz="0" w:space="0" w:color="auto"/>
        <w:right w:val="none" w:sz="0" w:space="0" w:color="auto"/>
      </w:divBdr>
    </w:div>
    <w:div w:id="1151681044">
      <w:bodyDiv w:val="1"/>
      <w:marLeft w:val="0"/>
      <w:marRight w:val="0"/>
      <w:marTop w:val="0"/>
      <w:marBottom w:val="0"/>
      <w:divBdr>
        <w:top w:val="none" w:sz="0" w:space="0" w:color="auto"/>
        <w:left w:val="none" w:sz="0" w:space="0" w:color="auto"/>
        <w:bottom w:val="none" w:sz="0" w:space="0" w:color="auto"/>
        <w:right w:val="none" w:sz="0" w:space="0" w:color="auto"/>
      </w:divBdr>
    </w:div>
    <w:div w:id="1154226422">
      <w:bodyDiv w:val="1"/>
      <w:marLeft w:val="0"/>
      <w:marRight w:val="0"/>
      <w:marTop w:val="0"/>
      <w:marBottom w:val="0"/>
      <w:divBdr>
        <w:top w:val="none" w:sz="0" w:space="0" w:color="auto"/>
        <w:left w:val="none" w:sz="0" w:space="0" w:color="auto"/>
        <w:bottom w:val="none" w:sz="0" w:space="0" w:color="auto"/>
        <w:right w:val="none" w:sz="0" w:space="0" w:color="auto"/>
      </w:divBdr>
    </w:div>
    <w:div w:id="1154295058">
      <w:bodyDiv w:val="1"/>
      <w:marLeft w:val="0"/>
      <w:marRight w:val="0"/>
      <w:marTop w:val="0"/>
      <w:marBottom w:val="0"/>
      <w:divBdr>
        <w:top w:val="none" w:sz="0" w:space="0" w:color="auto"/>
        <w:left w:val="none" w:sz="0" w:space="0" w:color="auto"/>
        <w:bottom w:val="none" w:sz="0" w:space="0" w:color="auto"/>
        <w:right w:val="none" w:sz="0" w:space="0" w:color="auto"/>
      </w:divBdr>
    </w:div>
    <w:div w:id="1157453662">
      <w:bodyDiv w:val="1"/>
      <w:marLeft w:val="0"/>
      <w:marRight w:val="0"/>
      <w:marTop w:val="0"/>
      <w:marBottom w:val="0"/>
      <w:divBdr>
        <w:top w:val="none" w:sz="0" w:space="0" w:color="auto"/>
        <w:left w:val="none" w:sz="0" w:space="0" w:color="auto"/>
        <w:bottom w:val="none" w:sz="0" w:space="0" w:color="auto"/>
        <w:right w:val="none" w:sz="0" w:space="0" w:color="auto"/>
      </w:divBdr>
    </w:div>
    <w:div w:id="1158686697">
      <w:bodyDiv w:val="1"/>
      <w:marLeft w:val="0"/>
      <w:marRight w:val="0"/>
      <w:marTop w:val="0"/>
      <w:marBottom w:val="0"/>
      <w:divBdr>
        <w:top w:val="none" w:sz="0" w:space="0" w:color="auto"/>
        <w:left w:val="none" w:sz="0" w:space="0" w:color="auto"/>
        <w:bottom w:val="none" w:sz="0" w:space="0" w:color="auto"/>
        <w:right w:val="none" w:sz="0" w:space="0" w:color="auto"/>
      </w:divBdr>
    </w:div>
    <w:div w:id="1160536024">
      <w:bodyDiv w:val="1"/>
      <w:marLeft w:val="0"/>
      <w:marRight w:val="0"/>
      <w:marTop w:val="0"/>
      <w:marBottom w:val="0"/>
      <w:divBdr>
        <w:top w:val="none" w:sz="0" w:space="0" w:color="auto"/>
        <w:left w:val="none" w:sz="0" w:space="0" w:color="auto"/>
        <w:bottom w:val="none" w:sz="0" w:space="0" w:color="auto"/>
        <w:right w:val="none" w:sz="0" w:space="0" w:color="auto"/>
      </w:divBdr>
    </w:div>
    <w:div w:id="1161967780">
      <w:bodyDiv w:val="1"/>
      <w:marLeft w:val="0"/>
      <w:marRight w:val="0"/>
      <w:marTop w:val="0"/>
      <w:marBottom w:val="0"/>
      <w:divBdr>
        <w:top w:val="none" w:sz="0" w:space="0" w:color="auto"/>
        <w:left w:val="none" w:sz="0" w:space="0" w:color="auto"/>
        <w:bottom w:val="none" w:sz="0" w:space="0" w:color="auto"/>
        <w:right w:val="none" w:sz="0" w:space="0" w:color="auto"/>
      </w:divBdr>
    </w:div>
    <w:div w:id="1163280894">
      <w:bodyDiv w:val="1"/>
      <w:marLeft w:val="0"/>
      <w:marRight w:val="0"/>
      <w:marTop w:val="0"/>
      <w:marBottom w:val="0"/>
      <w:divBdr>
        <w:top w:val="none" w:sz="0" w:space="0" w:color="auto"/>
        <w:left w:val="none" w:sz="0" w:space="0" w:color="auto"/>
        <w:bottom w:val="none" w:sz="0" w:space="0" w:color="auto"/>
        <w:right w:val="none" w:sz="0" w:space="0" w:color="auto"/>
      </w:divBdr>
    </w:div>
    <w:div w:id="1164273413">
      <w:bodyDiv w:val="1"/>
      <w:marLeft w:val="0"/>
      <w:marRight w:val="0"/>
      <w:marTop w:val="0"/>
      <w:marBottom w:val="0"/>
      <w:divBdr>
        <w:top w:val="none" w:sz="0" w:space="0" w:color="auto"/>
        <w:left w:val="none" w:sz="0" w:space="0" w:color="auto"/>
        <w:bottom w:val="none" w:sz="0" w:space="0" w:color="auto"/>
        <w:right w:val="none" w:sz="0" w:space="0" w:color="auto"/>
      </w:divBdr>
    </w:div>
    <w:div w:id="1164855355">
      <w:bodyDiv w:val="1"/>
      <w:marLeft w:val="0"/>
      <w:marRight w:val="0"/>
      <w:marTop w:val="0"/>
      <w:marBottom w:val="0"/>
      <w:divBdr>
        <w:top w:val="none" w:sz="0" w:space="0" w:color="auto"/>
        <w:left w:val="none" w:sz="0" w:space="0" w:color="auto"/>
        <w:bottom w:val="none" w:sz="0" w:space="0" w:color="auto"/>
        <w:right w:val="none" w:sz="0" w:space="0" w:color="auto"/>
      </w:divBdr>
    </w:div>
    <w:div w:id="1168129472">
      <w:bodyDiv w:val="1"/>
      <w:marLeft w:val="0"/>
      <w:marRight w:val="0"/>
      <w:marTop w:val="0"/>
      <w:marBottom w:val="0"/>
      <w:divBdr>
        <w:top w:val="none" w:sz="0" w:space="0" w:color="auto"/>
        <w:left w:val="none" w:sz="0" w:space="0" w:color="auto"/>
        <w:bottom w:val="none" w:sz="0" w:space="0" w:color="auto"/>
        <w:right w:val="none" w:sz="0" w:space="0" w:color="auto"/>
      </w:divBdr>
    </w:div>
    <w:div w:id="1168518801">
      <w:bodyDiv w:val="1"/>
      <w:marLeft w:val="0"/>
      <w:marRight w:val="0"/>
      <w:marTop w:val="0"/>
      <w:marBottom w:val="0"/>
      <w:divBdr>
        <w:top w:val="none" w:sz="0" w:space="0" w:color="auto"/>
        <w:left w:val="none" w:sz="0" w:space="0" w:color="auto"/>
        <w:bottom w:val="none" w:sz="0" w:space="0" w:color="auto"/>
        <w:right w:val="none" w:sz="0" w:space="0" w:color="auto"/>
      </w:divBdr>
    </w:div>
    <w:div w:id="1168911765">
      <w:bodyDiv w:val="1"/>
      <w:marLeft w:val="0"/>
      <w:marRight w:val="0"/>
      <w:marTop w:val="0"/>
      <w:marBottom w:val="0"/>
      <w:divBdr>
        <w:top w:val="none" w:sz="0" w:space="0" w:color="auto"/>
        <w:left w:val="none" w:sz="0" w:space="0" w:color="auto"/>
        <w:bottom w:val="none" w:sz="0" w:space="0" w:color="auto"/>
        <w:right w:val="none" w:sz="0" w:space="0" w:color="auto"/>
      </w:divBdr>
    </w:div>
    <w:div w:id="1169905784">
      <w:bodyDiv w:val="1"/>
      <w:marLeft w:val="0"/>
      <w:marRight w:val="0"/>
      <w:marTop w:val="0"/>
      <w:marBottom w:val="0"/>
      <w:divBdr>
        <w:top w:val="none" w:sz="0" w:space="0" w:color="auto"/>
        <w:left w:val="none" w:sz="0" w:space="0" w:color="auto"/>
        <w:bottom w:val="none" w:sz="0" w:space="0" w:color="auto"/>
        <w:right w:val="none" w:sz="0" w:space="0" w:color="auto"/>
      </w:divBdr>
    </w:div>
    <w:div w:id="1171872457">
      <w:bodyDiv w:val="1"/>
      <w:marLeft w:val="0"/>
      <w:marRight w:val="0"/>
      <w:marTop w:val="0"/>
      <w:marBottom w:val="0"/>
      <w:divBdr>
        <w:top w:val="none" w:sz="0" w:space="0" w:color="auto"/>
        <w:left w:val="none" w:sz="0" w:space="0" w:color="auto"/>
        <w:bottom w:val="none" w:sz="0" w:space="0" w:color="auto"/>
        <w:right w:val="none" w:sz="0" w:space="0" w:color="auto"/>
      </w:divBdr>
    </w:div>
    <w:div w:id="1172258100">
      <w:bodyDiv w:val="1"/>
      <w:marLeft w:val="0"/>
      <w:marRight w:val="0"/>
      <w:marTop w:val="0"/>
      <w:marBottom w:val="0"/>
      <w:divBdr>
        <w:top w:val="none" w:sz="0" w:space="0" w:color="auto"/>
        <w:left w:val="none" w:sz="0" w:space="0" w:color="auto"/>
        <w:bottom w:val="none" w:sz="0" w:space="0" w:color="auto"/>
        <w:right w:val="none" w:sz="0" w:space="0" w:color="auto"/>
      </w:divBdr>
    </w:div>
    <w:div w:id="1172376731">
      <w:bodyDiv w:val="1"/>
      <w:marLeft w:val="0"/>
      <w:marRight w:val="0"/>
      <w:marTop w:val="0"/>
      <w:marBottom w:val="0"/>
      <w:divBdr>
        <w:top w:val="none" w:sz="0" w:space="0" w:color="auto"/>
        <w:left w:val="none" w:sz="0" w:space="0" w:color="auto"/>
        <w:bottom w:val="none" w:sz="0" w:space="0" w:color="auto"/>
        <w:right w:val="none" w:sz="0" w:space="0" w:color="auto"/>
      </w:divBdr>
    </w:div>
    <w:div w:id="1173647073">
      <w:bodyDiv w:val="1"/>
      <w:marLeft w:val="0"/>
      <w:marRight w:val="0"/>
      <w:marTop w:val="0"/>
      <w:marBottom w:val="0"/>
      <w:divBdr>
        <w:top w:val="none" w:sz="0" w:space="0" w:color="auto"/>
        <w:left w:val="none" w:sz="0" w:space="0" w:color="auto"/>
        <w:bottom w:val="none" w:sz="0" w:space="0" w:color="auto"/>
        <w:right w:val="none" w:sz="0" w:space="0" w:color="auto"/>
      </w:divBdr>
    </w:div>
    <w:div w:id="1174028567">
      <w:bodyDiv w:val="1"/>
      <w:marLeft w:val="0"/>
      <w:marRight w:val="0"/>
      <w:marTop w:val="0"/>
      <w:marBottom w:val="0"/>
      <w:divBdr>
        <w:top w:val="none" w:sz="0" w:space="0" w:color="auto"/>
        <w:left w:val="none" w:sz="0" w:space="0" w:color="auto"/>
        <w:bottom w:val="none" w:sz="0" w:space="0" w:color="auto"/>
        <w:right w:val="none" w:sz="0" w:space="0" w:color="auto"/>
      </w:divBdr>
    </w:div>
    <w:div w:id="1175999610">
      <w:bodyDiv w:val="1"/>
      <w:marLeft w:val="0"/>
      <w:marRight w:val="0"/>
      <w:marTop w:val="0"/>
      <w:marBottom w:val="0"/>
      <w:divBdr>
        <w:top w:val="none" w:sz="0" w:space="0" w:color="auto"/>
        <w:left w:val="none" w:sz="0" w:space="0" w:color="auto"/>
        <w:bottom w:val="none" w:sz="0" w:space="0" w:color="auto"/>
        <w:right w:val="none" w:sz="0" w:space="0" w:color="auto"/>
      </w:divBdr>
    </w:div>
    <w:div w:id="1176309452">
      <w:bodyDiv w:val="1"/>
      <w:marLeft w:val="0"/>
      <w:marRight w:val="0"/>
      <w:marTop w:val="0"/>
      <w:marBottom w:val="0"/>
      <w:divBdr>
        <w:top w:val="none" w:sz="0" w:space="0" w:color="auto"/>
        <w:left w:val="none" w:sz="0" w:space="0" w:color="auto"/>
        <w:bottom w:val="none" w:sz="0" w:space="0" w:color="auto"/>
        <w:right w:val="none" w:sz="0" w:space="0" w:color="auto"/>
      </w:divBdr>
    </w:div>
    <w:div w:id="1177041789">
      <w:bodyDiv w:val="1"/>
      <w:marLeft w:val="0"/>
      <w:marRight w:val="0"/>
      <w:marTop w:val="0"/>
      <w:marBottom w:val="0"/>
      <w:divBdr>
        <w:top w:val="none" w:sz="0" w:space="0" w:color="auto"/>
        <w:left w:val="none" w:sz="0" w:space="0" w:color="auto"/>
        <w:bottom w:val="none" w:sz="0" w:space="0" w:color="auto"/>
        <w:right w:val="none" w:sz="0" w:space="0" w:color="auto"/>
      </w:divBdr>
    </w:div>
    <w:div w:id="1177236279">
      <w:bodyDiv w:val="1"/>
      <w:marLeft w:val="0"/>
      <w:marRight w:val="0"/>
      <w:marTop w:val="0"/>
      <w:marBottom w:val="0"/>
      <w:divBdr>
        <w:top w:val="none" w:sz="0" w:space="0" w:color="auto"/>
        <w:left w:val="none" w:sz="0" w:space="0" w:color="auto"/>
        <w:bottom w:val="none" w:sz="0" w:space="0" w:color="auto"/>
        <w:right w:val="none" w:sz="0" w:space="0" w:color="auto"/>
      </w:divBdr>
    </w:div>
    <w:div w:id="1179779880">
      <w:bodyDiv w:val="1"/>
      <w:marLeft w:val="0"/>
      <w:marRight w:val="0"/>
      <w:marTop w:val="0"/>
      <w:marBottom w:val="0"/>
      <w:divBdr>
        <w:top w:val="none" w:sz="0" w:space="0" w:color="auto"/>
        <w:left w:val="none" w:sz="0" w:space="0" w:color="auto"/>
        <w:bottom w:val="none" w:sz="0" w:space="0" w:color="auto"/>
        <w:right w:val="none" w:sz="0" w:space="0" w:color="auto"/>
      </w:divBdr>
    </w:div>
    <w:div w:id="1180924624">
      <w:bodyDiv w:val="1"/>
      <w:marLeft w:val="0"/>
      <w:marRight w:val="0"/>
      <w:marTop w:val="0"/>
      <w:marBottom w:val="0"/>
      <w:divBdr>
        <w:top w:val="none" w:sz="0" w:space="0" w:color="auto"/>
        <w:left w:val="none" w:sz="0" w:space="0" w:color="auto"/>
        <w:bottom w:val="none" w:sz="0" w:space="0" w:color="auto"/>
        <w:right w:val="none" w:sz="0" w:space="0" w:color="auto"/>
      </w:divBdr>
    </w:div>
    <w:div w:id="1181816927">
      <w:bodyDiv w:val="1"/>
      <w:marLeft w:val="0"/>
      <w:marRight w:val="0"/>
      <w:marTop w:val="0"/>
      <w:marBottom w:val="0"/>
      <w:divBdr>
        <w:top w:val="none" w:sz="0" w:space="0" w:color="auto"/>
        <w:left w:val="none" w:sz="0" w:space="0" w:color="auto"/>
        <w:bottom w:val="none" w:sz="0" w:space="0" w:color="auto"/>
        <w:right w:val="none" w:sz="0" w:space="0" w:color="auto"/>
      </w:divBdr>
    </w:div>
    <w:div w:id="1182086558">
      <w:bodyDiv w:val="1"/>
      <w:marLeft w:val="0"/>
      <w:marRight w:val="0"/>
      <w:marTop w:val="0"/>
      <w:marBottom w:val="0"/>
      <w:divBdr>
        <w:top w:val="none" w:sz="0" w:space="0" w:color="auto"/>
        <w:left w:val="none" w:sz="0" w:space="0" w:color="auto"/>
        <w:bottom w:val="none" w:sz="0" w:space="0" w:color="auto"/>
        <w:right w:val="none" w:sz="0" w:space="0" w:color="auto"/>
      </w:divBdr>
    </w:div>
    <w:div w:id="1182164483">
      <w:bodyDiv w:val="1"/>
      <w:marLeft w:val="0"/>
      <w:marRight w:val="0"/>
      <w:marTop w:val="0"/>
      <w:marBottom w:val="0"/>
      <w:divBdr>
        <w:top w:val="none" w:sz="0" w:space="0" w:color="auto"/>
        <w:left w:val="none" w:sz="0" w:space="0" w:color="auto"/>
        <w:bottom w:val="none" w:sz="0" w:space="0" w:color="auto"/>
        <w:right w:val="none" w:sz="0" w:space="0" w:color="auto"/>
      </w:divBdr>
    </w:div>
    <w:div w:id="1185367195">
      <w:bodyDiv w:val="1"/>
      <w:marLeft w:val="0"/>
      <w:marRight w:val="0"/>
      <w:marTop w:val="0"/>
      <w:marBottom w:val="0"/>
      <w:divBdr>
        <w:top w:val="none" w:sz="0" w:space="0" w:color="auto"/>
        <w:left w:val="none" w:sz="0" w:space="0" w:color="auto"/>
        <w:bottom w:val="none" w:sz="0" w:space="0" w:color="auto"/>
        <w:right w:val="none" w:sz="0" w:space="0" w:color="auto"/>
      </w:divBdr>
    </w:div>
    <w:div w:id="1187981653">
      <w:bodyDiv w:val="1"/>
      <w:marLeft w:val="0"/>
      <w:marRight w:val="0"/>
      <w:marTop w:val="0"/>
      <w:marBottom w:val="0"/>
      <w:divBdr>
        <w:top w:val="none" w:sz="0" w:space="0" w:color="auto"/>
        <w:left w:val="none" w:sz="0" w:space="0" w:color="auto"/>
        <w:bottom w:val="none" w:sz="0" w:space="0" w:color="auto"/>
        <w:right w:val="none" w:sz="0" w:space="0" w:color="auto"/>
      </w:divBdr>
    </w:div>
    <w:div w:id="1192035153">
      <w:bodyDiv w:val="1"/>
      <w:marLeft w:val="0"/>
      <w:marRight w:val="0"/>
      <w:marTop w:val="0"/>
      <w:marBottom w:val="0"/>
      <w:divBdr>
        <w:top w:val="none" w:sz="0" w:space="0" w:color="auto"/>
        <w:left w:val="none" w:sz="0" w:space="0" w:color="auto"/>
        <w:bottom w:val="none" w:sz="0" w:space="0" w:color="auto"/>
        <w:right w:val="none" w:sz="0" w:space="0" w:color="auto"/>
      </w:divBdr>
    </w:div>
    <w:div w:id="1193417694">
      <w:bodyDiv w:val="1"/>
      <w:marLeft w:val="0"/>
      <w:marRight w:val="0"/>
      <w:marTop w:val="0"/>
      <w:marBottom w:val="0"/>
      <w:divBdr>
        <w:top w:val="none" w:sz="0" w:space="0" w:color="auto"/>
        <w:left w:val="none" w:sz="0" w:space="0" w:color="auto"/>
        <w:bottom w:val="none" w:sz="0" w:space="0" w:color="auto"/>
        <w:right w:val="none" w:sz="0" w:space="0" w:color="auto"/>
      </w:divBdr>
    </w:div>
    <w:div w:id="1193542352">
      <w:bodyDiv w:val="1"/>
      <w:marLeft w:val="0"/>
      <w:marRight w:val="0"/>
      <w:marTop w:val="0"/>
      <w:marBottom w:val="0"/>
      <w:divBdr>
        <w:top w:val="none" w:sz="0" w:space="0" w:color="auto"/>
        <w:left w:val="none" w:sz="0" w:space="0" w:color="auto"/>
        <w:bottom w:val="none" w:sz="0" w:space="0" w:color="auto"/>
        <w:right w:val="none" w:sz="0" w:space="0" w:color="auto"/>
      </w:divBdr>
    </w:div>
    <w:div w:id="1195461596">
      <w:bodyDiv w:val="1"/>
      <w:marLeft w:val="0"/>
      <w:marRight w:val="0"/>
      <w:marTop w:val="0"/>
      <w:marBottom w:val="0"/>
      <w:divBdr>
        <w:top w:val="none" w:sz="0" w:space="0" w:color="auto"/>
        <w:left w:val="none" w:sz="0" w:space="0" w:color="auto"/>
        <w:bottom w:val="none" w:sz="0" w:space="0" w:color="auto"/>
        <w:right w:val="none" w:sz="0" w:space="0" w:color="auto"/>
      </w:divBdr>
    </w:div>
    <w:div w:id="1198276582">
      <w:bodyDiv w:val="1"/>
      <w:marLeft w:val="0"/>
      <w:marRight w:val="0"/>
      <w:marTop w:val="0"/>
      <w:marBottom w:val="0"/>
      <w:divBdr>
        <w:top w:val="none" w:sz="0" w:space="0" w:color="auto"/>
        <w:left w:val="none" w:sz="0" w:space="0" w:color="auto"/>
        <w:bottom w:val="none" w:sz="0" w:space="0" w:color="auto"/>
        <w:right w:val="none" w:sz="0" w:space="0" w:color="auto"/>
      </w:divBdr>
    </w:div>
    <w:div w:id="1199514591">
      <w:bodyDiv w:val="1"/>
      <w:marLeft w:val="0"/>
      <w:marRight w:val="0"/>
      <w:marTop w:val="0"/>
      <w:marBottom w:val="0"/>
      <w:divBdr>
        <w:top w:val="none" w:sz="0" w:space="0" w:color="auto"/>
        <w:left w:val="none" w:sz="0" w:space="0" w:color="auto"/>
        <w:bottom w:val="none" w:sz="0" w:space="0" w:color="auto"/>
        <w:right w:val="none" w:sz="0" w:space="0" w:color="auto"/>
      </w:divBdr>
    </w:div>
    <w:div w:id="1199976799">
      <w:bodyDiv w:val="1"/>
      <w:marLeft w:val="0"/>
      <w:marRight w:val="0"/>
      <w:marTop w:val="0"/>
      <w:marBottom w:val="0"/>
      <w:divBdr>
        <w:top w:val="none" w:sz="0" w:space="0" w:color="auto"/>
        <w:left w:val="none" w:sz="0" w:space="0" w:color="auto"/>
        <w:bottom w:val="none" w:sz="0" w:space="0" w:color="auto"/>
        <w:right w:val="none" w:sz="0" w:space="0" w:color="auto"/>
      </w:divBdr>
    </w:div>
    <w:div w:id="1200047709">
      <w:bodyDiv w:val="1"/>
      <w:marLeft w:val="0"/>
      <w:marRight w:val="0"/>
      <w:marTop w:val="0"/>
      <w:marBottom w:val="0"/>
      <w:divBdr>
        <w:top w:val="none" w:sz="0" w:space="0" w:color="auto"/>
        <w:left w:val="none" w:sz="0" w:space="0" w:color="auto"/>
        <w:bottom w:val="none" w:sz="0" w:space="0" w:color="auto"/>
        <w:right w:val="none" w:sz="0" w:space="0" w:color="auto"/>
      </w:divBdr>
    </w:div>
    <w:div w:id="1201824063">
      <w:bodyDiv w:val="1"/>
      <w:marLeft w:val="0"/>
      <w:marRight w:val="0"/>
      <w:marTop w:val="0"/>
      <w:marBottom w:val="0"/>
      <w:divBdr>
        <w:top w:val="none" w:sz="0" w:space="0" w:color="auto"/>
        <w:left w:val="none" w:sz="0" w:space="0" w:color="auto"/>
        <w:bottom w:val="none" w:sz="0" w:space="0" w:color="auto"/>
        <w:right w:val="none" w:sz="0" w:space="0" w:color="auto"/>
      </w:divBdr>
    </w:div>
    <w:div w:id="1201937210">
      <w:bodyDiv w:val="1"/>
      <w:marLeft w:val="0"/>
      <w:marRight w:val="0"/>
      <w:marTop w:val="0"/>
      <w:marBottom w:val="0"/>
      <w:divBdr>
        <w:top w:val="none" w:sz="0" w:space="0" w:color="auto"/>
        <w:left w:val="none" w:sz="0" w:space="0" w:color="auto"/>
        <w:bottom w:val="none" w:sz="0" w:space="0" w:color="auto"/>
        <w:right w:val="none" w:sz="0" w:space="0" w:color="auto"/>
      </w:divBdr>
    </w:div>
    <w:div w:id="1203787703">
      <w:bodyDiv w:val="1"/>
      <w:marLeft w:val="0"/>
      <w:marRight w:val="0"/>
      <w:marTop w:val="0"/>
      <w:marBottom w:val="0"/>
      <w:divBdr>
        <w:top w:val="none" w:sz="0" w:space="0" w:color="auto"/>
        <w:left w:val="none" w:sz="0" w:space="0" w:color="auto"/>
        <w:bottom w:val="none" w:sz="0" w:space="0" w:color="auto"/>
        <w:right w:val="none" w:sz="0" w:space="0" w:color="auto"/>
      </w:divBdr>
    </w:div>
    <w:div w:id="1206866007">
      <w:bodyDiv w:val="1"/>
      <w:marLeft w:val="0"/>
      <w:marRight w:val="0"/>
      <w:marTop w:val="0"/>
      <w:marBottom w:val="0"/>
      <w:divBdr>
        <w:top w:val="none" w:sz="0" w:space="0" w:color="auto"/>
        <w:left w:val="none" w:sz="0" w:space="0" w:color="auto"/>
        <w:bottom w:val="none" w:sz="0" w:space="0" w:color="auto"/>
        <w:right w:val="none" w:sz="0" w:space="0" w:color="auto"/>
      </w:divBdr>
    </w:div>
    <w:div w:id="1207067377">
      <w:bodyDiv w:val="1"/>
      <w:marLeft w:val="0"/>
      <w:marRight w:val="0"/>
      <w:marTop w:val="0"/>
      <w:marBottom w:val="0"/>
      <w:divBdr>
        <w:top w:val="none" w:sz="0" w:space="0" w:color="auto"/>
        <w:left w:val="none" w:sz="0" w:space="0" w:color="auto"/>
        <w:bottom w:val="none" w:sz="0" w:space="0" w:color="auto"/>
        <w:right w:val="none" w:sz="0" w:space="0" w:color="auto"/>
      </w:divBdr>
    </w:div>
    <w:div w:id="1207448391">
      <w:bodyDiv w:val="1"/>
      <w:marLeft w:val="0"/>
      <w:marRight w:val="0"/>
      <w:marTop w:val="0"/>
      <w:marBottom w:val="0"/>
      <w:divBdr>
        <w:top w:val="none" w:sz="0" w:space="0" w:color="auto"/>
        <w:left w:val="none" w:sz="0" w:space="0" w:color="auto"/>
        <w:bottom w:val="none" w:sz="0" w:space="0" w:color="auto"/>
        <w:right w:val="none" w:sz="0" w:space="0" w:color="auto"/>
      </w:divBdr>
    </w:div>
    <w:div w:id="1207790929">
      <w:bodyDiv w:val="1"/>
      <w:marLeft w:val="0"/>
      <w:marRight w:val="0"/>
      <w:marTop w:val="0"/>
      <w:marBottom w:val="0"/>
      <w:divBdr>
        <w:top w:val="none" w:sz="0" w:space="0" w:color="auto"/>
        <w:left w:val="none" w:sz="0" w:space="0" w:color="auto"/>
        <w:bottom w:val="none" w:sz="0" w:space="0" w:color="auto"/>
        <w:right w:val="none" w:sz="0" w:space="0" w:color="auto"/>
      </w:divBdr>
    </w:div>
    <w:div w:id="1208180655">
      <w:bodyDiv w:val="1"/>
      <w:marLeft w:val="0"/>
      <w:marRight w:val="0"/>
      <w:marTop w:val="0"/>
      <w:marBottom w:val="0"/>
      <w:divBdr>
        <w:top w:val="none" w:sz="0" w:space="0" w:color="auto"/>
        <w:left w:val="none" w:sz="0" w:space="0" w:color="auto"/>
        <w:bottom w:val="none" w:sz="0" w:space="0" w:color="auto"/>
        <w:right w:val="none" w:sz="0" w:space="0" w:color="auto"/>
      </w:divBdr>
    </w:div>
    <w:div w:id="1209143404">
      <w:bodyDiv w:val="1"/>
      <w:marLeft w:val="0"/>
      <w:marRight w:val="0"/>
      <w:marTop w:val="0"/>
      <w:marBottom w:val="0"/>
      <w:divBdr>
        <w:top w:val="none" w:sz="0" w:space="0" w:color="auto"/>
        <w:left w:val="none" w:sz="0" w:space="0" w:color="auto"/>
        <w:bottom w:val="none" w:sz="0" w:space="0" w:color="auto"/>
        <w:right w:val="none" w:sz="0" w:space="0" w:color="auto"/>
      </w:divBdr>
    </w:div>
    <w:div w:id="1209613663">
      <w:bodyDiv w:val="1"/>
      <w:marLeft w:val="0"/>
      <w:marRight w:val="0"/>
      <w:marTop w:val="0"/>
      <w:marBottom w:val="0"/>
      <w:divBdr>
        <w:top w:val="none" w:sz="0" w:space="0" w:color="auto"/>
        <w:left w:val="none" w:sz="0" w:space="0" w:color="auto"/>
        <w:bottom w:val="none" w:sz="0" w:space="0" w:color="auto"/>
        <w:right w:val="none" w:sz="0" w:space="0" w:color="auto"/>
      </w:divBdr>
    </w:div>
    <w:div w:id="1211455252">
      <w:bodyDiv w:val="1"/>
      <w:marLeft w:val="0"/>
      <w:marRight w:val="0"/>
      <w:marTop w:val="0"/>
      <w:marBottom w:val="0"/>
      <w:divBdr>
        <w:top w:val="none" w:sz="0" w:space="0" w:color="auto"/>
        <w:left w:val="none" w:sz="0" w:space="0" w:color="auto"/>
        <w:bottom w:val="none" w:sz="0" w:space="0" w:color="auto"/>
        <w:right w:val="none" w:sz="0" w:space="0" w:color="auto"/>
      </w:divBdr>
    </w:div>
    <w:div w:id="1211500204">
      <w:bodyDiv w:val="1"/>
      <w:marLeft w:val="0"/>
      <w:marRight w:val="0"/>
      <w:marTop w:val="0"/>
      <w:marBottom w:val="0"/>
      <w:divBdr>
        <w:top w:val="none" w:sz="0" w:space="0" w:color="auto"/>
        <w:left w:val="none" w:sz="0" w:space="0" w:color="auto"/>
        <w:bottom w:val="none" w:sz="0" w:space="0" w:color="auto"/>
        <w:right w:val="none" w:sz="0" w:space="0" w:color="auto"/>
      </w:divBdr>
    </w:div>
    <w:div w:id="1214583213">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850675">
      <w:bodyDiv w:val="1"/>
      <w:marLeft w:val="0"/>
      <w:marRight w:val="0"/>
      <w:marTop w:val="0"/>
      <w:marBottom w:val="0"/>
      <w:divBdr>
        <w:top w:val="none" w:sz="0" w:space="0" w:color="auto"/>
        <w:left w:val="none" w:sz="0" w:space="0" w:color="auto"/>
        <w:bottom w:val="none" w:sz="0" w:space="0" w:color="auto"/>
        <w:right w:val="none" w:sz="0" w:space="0" w:color="auto"/>
      </w:divBdr>
    </w:div>
    <w:div w:id="1216161005">
      <w:bodyDiv w:val="1"/>
      <w:marLeft w:val="0"/>
      <w:marRight w:val="0"/>
      <w:marTop w:val="0"/>
      <w:marBottom w:val="0"/>
      <w:divBdr>
        <w:top w:val="none" w:sz="0" w:space="0" w:color="auto"/>
        <w:left w:val="none" w:sz="0" w:space="0" w:color="auto"/>
        <w:bottom w:val="none" w:sz="0" w:space="0" w:color="auto"/>
        <w:right w:val="none" w:sz="0" w:space="0" w:color="auto"/>
      </w:divBdr>
    </w:div>
    <w:div w:id="1217005482">
      <w:bodyDiv w:val="1"/>
      <w:marLeft w:val="0"/>
      <w:marRight w:val="0"/>
      <w:marTop w:val="0"/>
      <w:marBottom w:val="0"/>
      <w:divBdr>
        <w:top w:val="none" w:sz="0" w:space="0" w:color="auto"/>
        <w:left w:val="none" w:sz="0" w:space="0" w:color="auto"/>
        <w:bottom w:val="none" w:sz="0" w:space="0" w:color="auto"/>
        <w:right w:val="none" w:sz="0" w:space="0" w:color="auto"/>
      </w:divBdr>
    </w:div>
    <w:div w:id="1217594847">
      <w:bodyDiv w:val="1"/>
      <w:marLeft w:val="0"/>
      <w:marRight w:val="0"/>
      <w:marTop w:val="0"/>
      <w:marBottom w:val="0"/>
      <w:divBdr>
        <w:top w:val="none" w:sz="0" w:space="0" w:color="auto"/>
        <w:left w:val="none" w:sz="0" w:space="0" w:color="auto"/>
        <w:bottom w:val="none" w:sz="0" w:space="0" w:color="auto"/>
        <w:right w:val="none" w:sz="0" w:space="0" w:color="auto"/>
      </w:divBdr>
    </w:div>
    <w:div w:id="1219436978">
      <w:bodyDiv w:val="1"/>
      <w:marLeft w:val="0"/>
      <w:marRight w:val="0"/>
      <w:marTop w:val="0"/>
      <w:marBottom w:val="0"/>
      <w:divBdr>
        <w:top w:val="none" w:sz="0" w:space="0" w:color="auto"/>
        <w:left w:val="none" w:sz="0" w:space="0" w:color="auto"/>
        <w:bottom w:val="none" w:sz="0" w:space="0" w:color="auto"/>
        <w:right w:val="none" w:sz="0" w:space="0" w:color="auto"/>
      </w:divBdr>
    </w:div>
    <w:div w:id="1219706931">
      <w:bodyDiv w:val="1"/>
      <w:marLeft w:val="0"/>
      <w:marRight w:val="0"/>
      <w:marTop w:val="0"/>
      <w:marBottom w:val="0"/>
      <w:divBdr>
        <w:top w:val="none" w:sz="0" w:space="0" w:color="auto"/>
        <w:left w:val="none" w:sz="0" w:space="0" w:color="auto"/>
        <w:bottom w:val="none" w:sz="0" w:space="0" w:color="auto"/>
        <w:right w:val="none" w:sz="0" w:space="0" w:color="auto"/>
      </w:divBdr>
    </w:div>
    <w:div w:id="1220437555">
      <w:bodyDiv w:val="1"/>
      <w:marLeft w:val="0"/>
      <w:marRight w:val="0"/>
      <w:marTop w:val="0"/>
      <w:marBottom w:val="0"/>
      <w:divBdr>
        <w:top w:val="none" w:sz="0" w:space="0" w:color="auto"/>
        <w:left w:val="none" w:sz="0" w:space="0" w:color="auto"/>
        <w:bottom w:val="none" w:sz="0" w:space="0" w:color="auto"/>
        <w:right w:val="none" w:sz="0" w:space="0" w:color="auto"/>
      </w:divBdr>
    </w:div>
    <w:div w:id="1223327306">
      <w:bodyDiv w:val="1"/>
      <w:marLeft w:val="0"/>
      <w:marRight w:val="0"/>
      <w:marTop w:val="0"/>
      <w:marBottom w:val="0"/>
      <w:divBdr>
        <w:top w:val="none" w:sz="0" w:space="0" w:color="auto"/>
        <w:left w:val="none" w:sz="0" w:space="0" w:color="auto"/>
        <w:bottom w:val="none" w:sz="0" w:space="0" w:color="auto"/>
        <w:right w:val="none" w:sz="0" w:space="0" w:color="auto"/>
      </w:divBdr>
    </w:div>
    <w:div w:id="1223558154">
      <w:bodyDiv w:val="1"/>
      <w:marLeft w:val="0"/>
      <w:marRight w:val="0"/>
      <w:marTop w:val="0"/>
      <w:marBottom w:val="0"/>
      <w:divBdr>
        <w:top w:val="none" w:sz="0" w:space="0" w:color="auto"/>
        <w:left w:val="none" w:sz="0" w:space="0" w:color="auto"/>
        <w:bottom w:val="none" w:sz="0" w:space="0" w:color="auto"/>
        <w:right w:val="none" w:sz="0" w:space="0" w:color="auto"/>
      </w:divBdr>
    </w:div>
    <w:div w:id="1225022342">
      <w:bodyDiv w:val="1"/>
      <w:marLeft w:val="0"/>
      <w:marRight w:val="0"/>
      <w:marTop w:val="0"/>
      <w:marBottom w:val="0"/>
      <w:divBdr>
        <w:top w:val="none" w:sz="0" w:space="0" w:color="auto"/>
        <w:left w:val="none" w:sz="0" w:space="0" w:color="auto"/>
        <w:bottom w:val="none" w:sz="0" w:space="0" w:color="auto"/>
        <w:right w:val="none" w:sz="0" w:space="0" w:color="auto"/>
      </w:divBdr>
    </w:div>
    <w:div w:id="1226838961">
      <w:bodyDiv w:val="1"/>
      <w:marLeft w:val="0"/>
      <w:marRight w:val="0"/>
      <w:marTop w:val="0"/>
      <w:marBottom w:val="0"/>
      <w:divBdr>
        <w:top w:val="none" w:sz="0" w:space="0" w:color="auto"/>
        <w:left w:val="none" w:sz="0" w:space="0" w:color="auto"/>
        <w:bottom w:val="none" w:sz="0" w:space="0" w:color="auto"/>
        <w:right w:val="none" w:sz="0" w:space="0" w:color="auto"/>
      </w:divBdr>
    </w:div>
    <w:div w:id="1227759720">
      <w:bodyDiv w:val="1"/>
      <w:marLeft w:val="0"/>
      <w:marRight w:val="0"/>
      <w:marTop w:val="0"/>
      <w:marBottom w:val="0"/>
      <w:divBdr>
        <w:top w:val="none" w:sz="0" w:space="0" w:color="auto"/>
        <w:left w:val="none" w:sz="0" w:space="0" w:color="auto"/>
        <w:bottom w:val="none" w:sz="0" w:space="0" w:color="auto"/>
        <w:right w:val="none" w:sz="0" w:space="0" w:color="auto"/>
      </w:divBdr>
    </w:div>
    <w:div w:id="1228304708">
      <w:bodyDiv w:val="1"/>
      <w:marLeft w:val="0"/>
      <w:marRight w:val="0"/>
      <w:marTop w:val="0"/>
      <w:marBottom w:val="0"/>
      <w:divBdr>
        <w:top w:val="none" w:sz="0" w:space="0" w:color="auto"/>
        <w:left w:val="none" w:sz="0" w:space="0" w:color="auto"/>
        <w:bottom w:val="none" w:sz="0" w:space="0" w:color="auto"/>
        <w:right w:val="none" w:sz="0" w:space="0" w:color="auto"/>
      </w:divBdr>
    </w:div>
    <w:div w:id="1228958071">
      <w:bodyDiv w:val="1"/>
      <w:marLeft w:val="0"/>
      <w:marRight w:val="0"/>
      <w:marTop w:val="0"/>
      <w:marBottom w:val="0"/>
      <w:divBdr>
        <w:top w:val="none" w:sz="0" w:space="0" w:color="auto"/>
        <w:left w:val="none" w:sz="0" w:space="0" w:color="auto"/>
        <w:bottom w:val="none" w:sz="0" w:space="0" w:color="auto"/>
        <w:right w:val="none" w:sz="0" w:space="0" w:color="auto"/>
      </w:divBdr>
    </w:div>
    <w:div w:id="1230922843">
      <w:bodyDiv w:val="1"/>
      <w:marLeft w:val="0"/>
      <w:marRight w:val="0"/>
      <w:marTop w:val="0"/>
      <w:marBottom w:val="0"/>
      <w:divBdr>
        <w:top w:val="none" w:sz="0" w:space="0" w:color="auto"/>
        <w:left w:val="none" w:sz="0" w:space="0" w:color="auto"/>
        <w:bottom w:val="none" w:sz="0" w:space="0" w:color="auto"/>
        <w:right w:val="none" w:sz="0" w:space="0" w:color="auto"/>
      </w:divBdr>
    </w:div>
    <w:div w:id="1231191823">
      <w:bodyDiv w:val="1"/>
      <w:marLeft w:val="0"/>
      <w:marRight w:val="0"/>
      <w:marTop w:val="0"/>
      <w:marBottom w:val="0"/>
      <w:divBdr>
        <w:top w:val="none" w:sz="0" w:space="0" w:color="auto"/>
        <w:left w:val="none" w:sz="0" w:space="0" w:color="auto"/>
        <w:bottom w:val="none" w:sz="0" w:space="0" w:color="auto"/>
        <w:right w:val="none" w:sz="0" w:space="0" w:color="auto"/>
      </w:divBdr>
    </w:div>
    <w:div w:id="1231695241">
      <w:bodyDiv w:val="1"/>
      <w:marLeft w:val="0"/>
      <w:marRight w:val="0"/>
      <w:marTop w:val="0"/>
      <w:marBottom w:val="0"/>
      <w:divBdr>
        <w:top w:val="none" w:sz="0" w:space="0" w:color="auto"/>
        <w:left w:val="none" w:sz="0" w:space="0" w:color="auto"/>
        <w:bottom w:val="none" w:sz="0" w:space="0" w:color="auto"/>
        <w:right w:val="none" w:sz="0" w:space="0" w:color="auto"/>
      </w:divBdr>
    </w:div>
    <w:div w:id="1232153260">
      <w:bodyDiv w:val="1"/>
      <w:marLeft w:val="0"/>
      <w:marRight w:val="0"/>
      <w:marTop w:val="0"/>
      <w:marBottom w:val="0"/>
      <w:divBdr>
        <w:top w:val="none" w:sz="0" w:space="0" w:color="auto"/>
        <w:left w:val="none" w:sz="0" w:space="0" w:color="auto"/>
        <w:bottom w:val="none" w:sz="0" w:space="0" w:color="auto"/>
        <w:right w:val="none" w:sz="0" w:space="0" w:color="auto"/>
      </w:divBdr>
    </w:div>
    <w:div w:id="1232276678">
      <w:bodyDiv w:val="1"/>
      <w:marLeft w:val="0"/>
      <w:marRight w:val="0"/>
      <w:marTop w:val="0"/>
      <w:marBottom w:val="0"/>
      <w:divBdr>
        <w:top w:val="none" w:sz="0" w:space="0" w:color="auto"/>
        <w:left w:val="none" w:sz="0" w:space="0" w:color="auto"/>
        <w:bottom w:val="none" w:sz="0" w:space="0" w:color="auto"/>
        <w:right w:val="none" w:sz="0" w:space="0" w:color="auto"/>
      </w:divBdr>
    </w:div>
    <w:div w:id="1234198259">
      <w:bodyDiv w:val="1"/>
      <w:marLeft w:val="0"/>
      <w:marRight w:val="0"/>
      <w:marTop w:val="0"/>
      <w:marBottom w:val="0"/>
      <w:divBdr>
        <w:top w:val="none" w:sz="0" w:space="0" w:color="auto"/>
        <w:left w:val="none" w:sz="0" w:space="0" w:color="auto"/>
        <w:bottom w:val="none" w:sz="0" w:space="0" w:color="auto"/>
        <w:right w:val="none" w:sz="0" w:space="0" w:color="auto"/>
      </w:divBdr>
    </w:div>
    <w:div w:id="1235047415">
      <w:bodyDiv w:val="1"/>
      <w:marLeft w:val="0"/>
      <w:marRight w:val="0"/>
      <w:marTop w:val="0"/>
      <w:marBottom w:val="0"/>
      <w:divBdr>
        <w:top w:val="none" w:sz="0" w:space="0" w:color="auto"/>
        <w:left w:val="none" w:sz="0" w:space="0" w:color="auto"/>
        <w:bottom w:val="none" w:sz="0" w:space="0" w:color="auto"/>
        <w:right w:val="none" w:sz="0" w:space="0" w:color="auto"/>
      </w:divBdr>
    </w:div>
    <w:div w:id="1235385833">
      <w:bodyDiv w:val="1"/>
      <w:marLeft w:val="0"/>
      <w:marRight w:val="0"/>
      <w:marTop w:val="0"/>
      <w:marBottom w:val="0"/>
      <w:divBdr>
        <w:top w:val="none" w:sz="0" w:space="0" w:color="auto"/>
        <w:left w:val="none" w:sz="0" w:space="0" w:color="auto"/>
        <w:bottom w:val="none" w:sz="0" w:space="0" w:color="auto"/>
        <w:right w:val="none" w:sz="0" w:space="0" w:color="auto"/>
      </w:divBdr>
    </w:div>
    <w:div w:id="1236476927">
      <w:bodyDiv w:val="1"/>
      <w:marLeft w:val="0"/>
      <w:marRight w:val="0"/>
      <w:marTop w:val="0"/>
      <w:marBottom w:val="0"/>
      <w:divBdr>
        <w:top w:val="none" w:sz="0" w:space="0" w:color="auto"/>
        <w:left w:val="none" w:sz="0" w:space="0" w:color="auto"/>
        <w:bottom w:val="none" w:sz="0" w:space="0" w:color="auto"/>
        <w:right w:val="none" w:sz="0" w:space="0" w:color="auto"/>
      </w:divBdr>
    </w:div>
    <w:div w:id="1237059293">
      <w:bodyDiv w:val="1"/>
      <w:marLeft w:val="0"/>
      <w:marRight w:val="0"/>
      <w:marTop w:val="0"/>
      <w:marBottom w:val="0"/>
      <w:divBdr>
        <w:top w:val="none" w:sz="0" w:space="0" w:color="auto"/>
        <w:left w:val="none" w:sz="0" w:space="0" w:color="auto"/>
        <w:bottom w:val="none" w:sz="0" w:space="0" w:color="auto"/>
        <w:right w:val="none" w:sz="0" w:space="0" w:color="auto"/>
      </w:divBdr>
    </w:div>
    <w:div w:id="1237665927">
      <w:bodyDiv w:val="1"/>
      <w:marLeft w:val="0"/>
      <w:marRight w:val="0"/>
      <w:marTop w:val="0"/>
      <w:marBottom w:val="0"/>
      <w:divBdr>
        <w:top w:val="none" w:sz="0" w:space="0" w:color="auto"/>
        <w:left w:val="none" w:sz="0" w:space="0" w:color="auto"/>
        <w:bottom w:val="none" w:sz="0" w:space="0" w:color="auto"/>
        <w:right w:val="none" w:sz="0" w:space="0" w:color="auto"/>
      </w:divBdr>
    </w:div>
    <w:div w:id="1238128512">
      <w:bodyDiv w:val="1"/>
      <w:marLeft w:val="0"/>
      <w:marRight w:val="0"/>
      <w:marTop w:val="0"/>
      <w:marBottom w:val="0"/>
      <w:divBdr>
        <w:top w:val="none" w:sz="0" w:space="0" w:color="auto"/>
        <w:left w:val="none" w:sz="0" w:space="0" w:color="auto"/>
        <w:bottom w:val="none" w:sz="0" w:space="0" w:color="auto"/>
        <w:right w:val="none" w:sz="0" w:space="0" w:color="auto"/>
      </w:divBdr>
    </w:div>
    <w:div w:id="1238248431">
      <w:bodyDiv w:val="1"/>
      <w:marLeft w:val="0"/>
      <w:marRight w:val="0"/>
      <w:marTop w:val="0"/>
      <w:marBottom w:val="0"/>
      <w:divBdr>
        <w:top w:val="none" w:sz="0" w:space="0" w:color="auto"/>
        <w:left w:val="none" w:sz="0" w:space="0" w:color="auto"/>
        <w:bottom w:val="none" w:sz="0" w:space="0" w:color="auto"/>
        <w:right w:val="none" w:sz="0" w:space="0" w:color="auto"/>
      </w:divBdr>
    </w:div>
    <w:div w:id="1240556826">
      <w:bodyDiv w:val="1"/>
      <w:marLeft w:val="0"/>
      <w:marRight w:val="0"/>
      <w:marTop w:val="0"/>
      <w:marBottom w:val="0"/>
      <w:divBdr>
        <w:top w:val="none" w:sz="0" w:space="0" w:color="auto"/>
        <w:left w:val="none" w:sz="0" w:space="0" w:color="auto"/>
        <w:bottom w:val="none" w:sz="0" w:space="0" w:color="auto"/>
        <w:right w:val="none" w:sz="0" w:space="0" w:color="auto"/>
      </w:divBdr>
    </w:div>
    <w:div w:id="1241017383">
      <w:bodyDiv w:val="1"/>
      <w:marLeft w:val="0"/>
      <w:marRight w:val="0"/>
      <w:marTop w:val="0"/>
      <w:marBottom w:val="0"/>
      <w:divBdr>
        <w:top w:val="none" w:sz="0" w:space="0" w:color="auto"/>
        <w:left w:val="none" w:sz="0" w:space="0" w:color="auto"/>
        <w:bottom w:val="none" w:sz="0" w:space="0" w:color="auto"/>
        <w:right w:val="none" w:sz="0" w:space="0" w:color="auto"/>
      </w:divBdr>
    </w:div>
    <w:div w:id="1241865575">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4804684">
      <w:bodyDiv w:val="1"/>
      <w:marLeft w:val="0"/>
      <w:marRight w:val="0"/>
      <w:marTop w:val="0"/>
      <w:marBottom w:val="0"/>
      <w:divBdr>
        <w:top w:val="none" w:sz="0" w:space="0" w:color="auto"/>
        <w:left w:val="none" w:sz="0" w:space="0" w:color="auto"/>
        <w:bottom w:val="none" w:sz="0" w:space="0" w:color="auto"/>
        <w:right w:val="none" w:sz="0" w:space="0" w:color="auto"/>
      </w:divBdr>
    </w:div>
    <w:div w:id="1245143829">
      <w:bodyDiv w:val="1"/>
      <w:marLeft w:val="0"/>
      <w:marRight w:val="0"/>
      <w:marTop w:val="0"/>
      <w:marBottom w:val="0"/>
      <w:divBdr>
        <w:top w:val="none" w:sz="0" w:space="0" w:color="auto"/>
        <w:left w:val="none" w:sz="0" w:space="0" w:color="auto"/>
        <w:bottom w:val="none" w:sz="0" w:space="0" w:color="auto"/>
        <w:right w:val="none" w:sz="0" w:space="0" w:color="auto"/>
      </w:divBdr>
    </w:div>
    <w:div w:id="1245797126">
      <w:bodyDiv w:val="1"/>
      <w:marLeft w:val="0"/>
      <w:marRight w:val="0"/>
      <w:marTop w:val="0"/>
      <w:marBottom w:val="0"/>
      <w:divBdr>
        <w:top w:val="none" w:sz="0" w:space="0" w:color="auto"/>
        <w:left w:val="none" w:sz="0" w:space="0" w:color="auto"/>
        <w:bottom w:val="none" w:sz="0" w:space="0" w:color="auto"/>
        <w:right w:val="none" w:sz="0" w:space="0" w:color="auto"/>
      </w:divBdr>
    </w:div>
    <w:div w:id="1245841963">
      <w:bodyDiv w:val="1"/>
      <w:marLeft w:val="0"/>
      <w:marRight w:val="0"/>
      <w:marTop w:val="0"/>
      <w:marBottom w:val="0"/>
      <w:divBdr>
        <w:top w:val="none" w:sz="0" w:space="0" w:color="auto"/>
        <w:left w:val="none" w:sz="0" w:space="0" w:color="auto"/>
        <w:bottom w:val="none" w:sz="0" w:space="0" w:color="auto"/>
        <w:right w:val="none" w:sz="0" w:space="0" w:color="auto"/>
      </w:divBdr>
    </w:div>
    <w:div w:id="1247375533">
      <w:bodyDiv w:val="1"/>
      <w:marLeft w:val="0"/>
      <w:marRight w:val="0"/>
      <w:marTop w:val="0"/>
      <w:marBottom w:val="0"/>
      <w:divBdr>
        <w:top w:val="none" w:sz="0" w:space="0" w:color="auto"/>
        <w:left w:val="none" w:sz="0" w:space="0" w:color="auto"/>
        <w:bottom w:val="none" w:sz="0" w:space="0" w:color="auto"/>
        <w:right w:val="none" w:sz="0" w:space="0" w:color="auto"/>
      </w:divBdr>
    </w:div>
    <w:div w:id="1252810906">
      <w:bodyDiv w:val="1"/>
      <w:marLeft w:val="0"/>
      <w:marRight w:val="0"/>
      <w:marTop w:val="0"/>
      <w:marBottom w:val="0"/>
      <w:divBdr>
        <w:top w:val="none" w:sz="0" w:space="0" w:color="auto"/>
        <w:left w:val="none" w:sz="0" w:space="0" w:color="auto"/>
        <w:bottom w:val="none" w:sz="0" w:space="0" w:color="auto"/>
        <w:right w:val="none" w:sz="0" w:space="0" w:color="auto"/>
      </w:divBdr>
    </w:div>
    <w:div w:id="1252854282">
      <w:bodyDiv w:val="1"/>
      <w:marLeft w:val="0"/>
      <w:marRight w:val="0"/>
      <w:marTop w:val="0"/>
      <w:marBottom w:val="0"/>
      <w:divBdr>
        <w:top w:val="none" w:sz="0" w:space="0" w:color="auto"/>
        <w:left w:val="none" w:sz="0" w:space="0" w:color="auto"/>
        <w:bottom w:val="none" w:sz="0" w:space="0" w:color="auto"/>
        <w:right w:val="none" w:sz="0" w:space="0" w:color="auto"/>
      </w:divBdr>
    </w:div>
    <w:div w:id="1253397675">
      <w:bodyDiv w:val="1"/>
      <w:marLeft w:val="0"/>
      <w:marRight w:val="0"/>
      <w:marTop w:val="0"/>
      <w:marBottom w:val="0"/>
      <w:divBdr>
        <w:top w:val="none" w:sz="0" w:space="0" w:color="auto"/>
        <w:left w:val="none" w:sz="0" w:space="0" w:color="auto"/>
        <w:bottom w:val="none" w:sz="0" w:space="0" w:color="auto"/>
        <w:right w:val="none" w:sz="0" w:space="0" w:color="auto"/>
      </w:divBdr>
    </w:div>
    <w:div w:id="1254824986">
      <w:bodyDiv w:val="1"/>
      <w:marLeft w:val="0"/>
      <w:marRight w:val="0"/>
      <w:marTop w:val="0"/>
      <w:marBottom w:val="0"/>
      <w:divBdr>
        <w:top w:val="none" w:sz="0" w:space="0" w:color="auto"/>
        <w:left w:val="none" w:sz="0" w:space="0" w:color="auto"/>
        <w:bottom w:val="none" w:sz="0" w:space="0" w:color="auto"/>
        <w:right w:val="none" w:sz="0" w:space="0" w:color="auto"/>
      </w:divBdr>
    </w:div>
    <w:div w:id="1255241883">
      <w:bodyDiv w:val="1"/>
      <w:marLeft w:val="0"/>
      <w:marRight w:val="0"/>
      <w:marTop w:val="0"/>
      <w:marBottom w:val="0"/>
      <w:divBdr>
        <w:top w:val="none" w:sz="0" w:space="0" w:color="auto"/>
        <w:left w:val="none" w:sz="0" w:space="0" w:color="auto"/>
        <w:bottom w:val="none" w:sz="0" w:space="0" w:color="auto"/>
        <w:right w:val="none" w:sz="0" w:space="0" w:color="auto"/>
      </w:divBdr>
    </w:div>
    <w:div w:id="1258250548">
      <w:bodyDiv w:val="1"/>
      <w:marLeft w:val="0"/>
      <w:marRight w:val="0"/>
      <w:marTop w:val="0"/>
      <w:marBottom w:val="0"/>
      <w:divBdr>
        <w:top w:val="none" w:sz="0" w:space="0" w:color="auto"/>
        <w:left w:val="none" w:sz="0" w:space="0" w:color="auto"/>
        <w:bottom w:val="none" w:sz="0" w:space="0" w:color="auto"/>
        <w:right w:val="none" w:sz="0" w:space="0" w:color="auto"/>
      </w:divBdr>
    </w:div>
    <w:div w:id="1258707043">
      <w:bodyDiv w:val="1"/>
      <w:marLeft w:val="0"/>
      <w:marRight w:val="0"/>
      <w:marTop w:val="0"/>
      <w:marBottom w:val="0"/>
      <w:divBdr>
        <w:top w:val="none" w:sz="0" w:space="0" w:color="auto"/>
        <w:left w:val="none" w:sz="0" w:space="0" w:color="auto"/>
        <w:bottom w:val="none" w:sz="0" w:space="0" w:color="auto"/>
        <w:right w:val="none" w:sz="0" w:space="0" w:color="auto"/>
      </w:divBdr>
    </w:div>
    <w:div w:id="1261992061">
      <w:bodyDiv w:val="1"/>
      <w:marLeft w:val="0"/>
      <w:marRight w:val="0"/>
      <w:marTop w:val="0"/>
      <w:marBottom w:val="0"/>
      <w:divBdr>
        <w:top w:val="none" w:sz="0" w:space="0" w:color="auto"/>
        <w:left w:val="none" w:sz="0" w:space="0" w:color="auto"/>
        <w:bottom w:val="none" w:sz="0" w:space="0" w:color="auto"/>
        <w:right w:val="none" w:sz="0" w:space="0" w:color="auto"/>
      </w:divBdr>
    </w:div>
    <w:div w:id="1263105745">
      <w:bodyDiv w:val="1"/>
      <w:marLeft w:val="0"/>
      <w:marRight w:val="0"/>
      <w:marTop w:val="0"/>
      <w:marBottom w:val="0"/>
      <w:divBdr>
        <w:top w:val="none" w:sz="0" w:space="0" w:color="auto"/>
        <w:left w:val="none" w:sz="0" w:space="0" w:color="auto"/>
        <w:bottom w:val="none" w:sz="0" w:space="0" w:color="auto"/>
        <w:right w:val="none" w:sz="0" w:space="0" w:color="auto"/>
      </w:divBdr>
    </w:div>
    <w:div w:id="1263608355">
      <w:bodyDiv w:val="1"/>
      <w:marLeft w:val="0"/>
      <w:marRight w:val="0"/>
      <w:marTop w:val="0"/>
      <w:marBottom w:val="0"/>
      <w:divBdr>
        <w:top w:val="none" w:sz="0" w:space="0" w:color="auto"/>
        <w:left w:val="none" w:sz="0" w:space="0" w:color="auto"/>
        <w:bottom w:val="none" w:sz="0" w:space="0" w:color="auto"/>
        <w:right w:val="none" w:sz="0" w:space="0" w:color="auto"/>
      </w:divBdr>
    </w:div>
    <w:div w:id="1264147137">
      <w:bodyDiv w:val="1"/>
      <w:marLeft w:val="0"/>
      <w:marRight w:val="0"/>
      <w:marTop w:val="0"/>
      <w:marBottom w:val="0"/>
      <w:divBdr>
        <w:top w:val="none" w:sz="0" w:space="0" w:color="auto"/>
        <w:left w:val="none" w:sz="0" w:space="0" w:color="auto"/>
        <w:bottom w:val="none" w:sz="0" w:space="0" w:color="auto"/>
        <w:right w:val="none" w:sz="0" w:space="0" w:color="auto"/>
      </w:divBdr>
    </w:div>
    <w:div w:id="1264655597">
      <w:bodyDiv w:val="1"/>
      <w:marLeft w:val="0"/>
      <w:marRight w:val="0"/>
      <w:marTop w:val="0"/>
      <w:marBottom w:val="0"/>
      <w:divBdr>
        <w:top w:val="none" w:sz="0" w:space="0" w:color="auto"/>
        <w:left w:val="none" w:sz="0" w:space="0" w:color="auto"/>
        <w:bottom w:val="none" w:sz="0" w:space="0" w:color="auto"/>
        <w:right w:val="none" w:sz="0" w:space="0" w:color="auto"/>
      </w:divBdr>
    </w:div>
    <w:div w:id="1265991103">
      <w:bodyDiv w:val="1"/>
      <w:marLeft w:val="0"/>
      <w:marRight w:val="0"/>
      <w:marTop w:val="0"/>
      <w:marBottom w:val="0"/>
      <w:divBdr>
        <w:top w:val="none" w:sz="0" w:space="0" w:color="auto"/>
        <w:left w:val="none" w:sz="0" w:space="0" w:color="auto"/>
        <w:bottom w:val="none" w:sz="0" w:space="0" w:color="auto"/>
        <w:right w:val="none" w:sz="0" w:space="0" w:color="auto"/>
      </w:divBdr>
    </w:div>
    <w:div w:id="1266304435">
      <w:bodyDiv w:val="1"/>
      <w:marLeft w:val="0"/>
      <w:marRight w:val="0"/>
      <w:marTop w:val="0"/>
      <w:marBottom w:val="0"/>
      <w:divBdr>
        <w:top w:val="none" w:sz="0" w:space="0" w:color="auto"/>
        <w:left w:val="none" w:sz="0" w:space="0" w:color="auto"/>
        <w:bottom w:val="none" w:sz="0" w:space="0" w:color="auto"/>
        <w:right w:val="none" w:sz="0" w:space="0" w:color="auto"/>
      </w:divBdr>
    </w:div>
    <w:div w:id="1269118078">
      <w:bodyDiv w:val="1"/>
      <w:marLeft w:val="0"/>
      <w:marRight w:val="0"/>
      <w:marTop w:val="0"/>
      <w:marBottom w:val="0"/>
      <w:divBdr>
        <w:top w:val="none" w:sz="0" w:space="0" w:color="auto"/>
        <w:left w:val="none" w:sz="0" w:space="0" w:color="auto"/>
        <w:bottom w:val="none" w:sz="0" w:space="0" w:color="auto"/>
        <w:right w:val="none" w:sz="0" w:space="0" w:color="auto"/>
      </w:divBdr>
    </w:div>
    <w:div w:id="1269461394">
      <w:bodyDiv w:val="1"/>
      <w:marLeft w:val="0"/>
      <w:marRight w:val="0"/>
      <w:marTop w:val="0"/>
      <w:marBottom w:val="0"/>
      <w:divBdr>
        <w:top w:val="none" w:sz="0" w:space="0" w:color="auto"/>
        <w:left w:val="none" w:sz="0" w:space="0" w:color="auto"/>
        <w:bottom w:val="none" w:sz="0" w:space="0" w:color="auto"/>
        <w:right w:val="none" w:sz="0" w:space="0" w:color="auto"/>
      </w:divBdr>
    </w:div>
    <w:div w:id="1269972540">
      <w:bodyDiv w:val="1"/>
      <w:marLeft w:val="0"/>
      <w:marRight w:val="0"/>
      <w:marTop w:val="0"/>
      <w:marBottom w:val="0"/>
      <w:divBdr>
        <w:top w:val="none" w:sz="0" w:space="0" w:color="auto"/>
        <w:left w:val="none" w:sz="0" w:space="0" w:color="auto"/>
        <w:bottom w:val="none" w:sz="0" w:space="0" w:color="auto"/>
        <w:right w:val="none" w:sz="0" w:space="0" w:color="auto"/>
      </w:divBdr>
    </w:div>
    <w:div w:id="1271738168">
      <w:bodyDiv w:val="1"/>
      <w:marLeft w:val="0"/>
      <w:marRight w:val="0"/>
      <w:marTop w:val="0"/>
      <w:marBottom w:val="0"/>
      <w:divBdr>
        <w:top w:val="none" w:sz="0" w:space="0" w:color="auto"/>
        <w:left w:val="none" w:sz="0" w:space="0" w:color="auto"/>
        <w:bottom w:val="none" w:sz="0" w:space="0" w:color="auto"/>
        <w:right w:val="none" w:sz="0" w:space="0" w:color="auto"/>
      </w:divBdr>
    </w:div>
    <w:div w:id="1275134005">
      <w:bodyDiv w:val="1"/>
      <w:marLeft w:val="0"/>
      <w:marRight w:val="0"/>
      <w:marTop w:val="0"/>
      <w:marBottom w:val="0"/>
      <w:divBdr>
        <w:top w:val="none" w:sz="0" w:space="0" w:color="auto"/>
        <w:left w:val="none" w:sz="0" w:space="0" w:color="auto"/>
        <w:bottom w:val="none" w:sz="0" w:space="0" w:color="auto"/>
        <w:right w:val="none" w:sz="0" w:space="0" w:color="auto"/>
      </w:divBdr>
    </w:div>
    <w:div w:id="1275163896">
      <w:bodyDiv w:val="1"/>
      <w:marLeft w:val="0"/>
      <w:marRight w:val="0"/>
      <w:marTop w:val="0"/>
      <w:marBottom w:val="0"/>
      <w:divBdr>
        <w:top w:val="none" w:sz="0" w:space="0" w:color="auto"/>
        <w:left w:val="none" w:sz="0" w:space="0" w:color="auto"/>
        <w:bottom w:val="none" w:sz="0" w:space="0" w:color="auto"/>
        <w:right w:val="none" w:sz="0" w:space="0" w:color="auto"/>
      </w:divBdr>
    </w:div>
    <w:div w:id="1275938689">
      <w:bodyDiv w:val="1"/>
      <w:marLeft w:val="0"/>
      <w:marRight w:val="0"/>
      <w:marTop w:val="0"/>
      <w:marBottom w:val="0"/>
      <w:divBdr>
        <w:top w:val="none" w:sz="0" w:space="0" w:color="auto"/>
        <w:left w:val="none" w:sz="0" w:space="0" w:color="auto"/>
        <w:bottom w:val="none" w:sz="0" w:space="0" w:color="auto"/>
        <w:right w:val="none" w:sz="0" w:space="0" w:color="auto"/>
      </w:divBdr>
    </w:div>
    <w:div w:id="1276522373">
      <w:bodyDiv w:val="1"/>
      <w:marLeft w:val="0"/>
      <w:marRight w:val="0"/>
      <w:marTop w:val="0"/>
      <w:marBottom w:val="0"/>
      <w:divBdr>
        <w:top w:val="none" w:sz="0" w:space="0" w:color="auto"/>
        <w:left w:val="none" w:sz="0" w:space="0" w:color="auto"/>
        <w:bottom w:val="none" w:sz="0" w:space="0" w:color="auto"/>
        <w:right w:val="none" w:sz="0" w:space="0" w:color="auto"/>
      </w:divBdr>
    </w:div>
    <w:div w:id="1277174680">
      <w:bodyDiv w:val="1"/>
      <w:marLeft w:val="0"/>
      <w:marRight w:val="0"/>
      <w:marTop w:val="0"/>
      <w:marBottom w:val="0"/>
      <w:divBdr>
        <w:top w:val="none" w:sz="0" w:space="0" w:color="auto"/>
        <w:left w:val="none" w:sz="0" w:space="0" w:color="auto"/>
        <w:bottom w:val="none" w:sz="0" w:space="0" w:color="auto"/>
        <w:right w:val="none" w:sz="0" w:space="0" w:color="auto"/>
      </w:divBdr>
    </w:div>
    <w:div w:id="1277175551">
      <w:bodyDiv w:val="1"/>
      <w:marLeft w:val="0"/>
      <w:marRight w:val="0"/>
      <w:marTop w:val="0"/>
      <w:marBottom w:val="0"/>
      <w:divBdr>
        <w:top w:val="none" w:sz="0" w:space="0" w:color="auto"/>
        <w:left w:val="none" w:sz="0" w:space="0" w:color="auto"/>
        <w:bottom w:val="none" w:sz="0" w:space="0" w:color="auto"/>
        <w:right w:val="none" w:sz="0" w:space="0" w:color="auto"/>
      </w:divBdr>
    </w:div>
    <w:div w:id="1278441513">
      <w:bodyDiv w:val="1"/>
      <w:marLeft w:val="0"/>
      <w:marRight w:val="0"/>
      <w:marTop w:val="0"/>
      <w:marBottom w:val="0"/>
      <w:divBdr>
        <w:top w:val="none" w:sz="0" w:space="0" w:color="auto"/>
        <w:left w:val="none" w:sz="0" w:space="0" w:color="auto"/>
        <w:bottom w:val="none" w:sz="0" w:space="0" w:color="auto"/>
        <w:right w:val="none" w:sz="0" w:space="0" w:color="auto"/>
      </w:divBdr>
    </w:div>
    <w:div w:id="1278677293">
      <w:bodyDiv w:val="1"/>
      <w:marLeft w:val="0"/>
      <w:marRight w:val="0"/>
      <w:marTop w:val="0"/>
      <w:marBottom w:val="0"/>
      <w:divBdr>
        <w:top w:val="none" w:sz="0" w:space="0" w:color="auto"/>
        <w:left w:val="none" w:sz="0" w:space="0" w:color="auto"/>
        <w:bottom w:val="none" w:sz="0" w:space="0" w:color="auto"/>
        <w:right w:val="none" w:sz="0" w:space="0" w:color="auto"/>
      </w:divBdr>
    </w:div>
    <w:div w:id="1279533889">
      <w:bodyDiv w:val="1"/>
      <w:marLeft w:val="0"/>
      <w:marRight w:val="0"/>
      <w:marTop w:val="0"/>
      <w:marBottom w:val="0"/>
      <w:divBdr>
        <w:top w:val="none" w:sz="0" w:space="0" w:color="auto"/>
        <w:left w:val="none" w:sz="0" w:space="0" w:color="auto"/>
        <w:bottom w:val="none" w:sz="0" w:space="0" w:color="auto"/>
        <w:right w:val="none" w:sz="0" w:space="0" w:color="auto"/>
      </w:divBdr>
    </w:div>
    <w:div w:id="1281182457">
      <w:bodyDiv w:val="1"/>
      <w:marLeft w:val="0"/>
      <w:marRight w:val="0"/>
      <w:marTop w:val="0"/>
      <w:marBottom w:val="0"/>
      <w:divBdr>
        <w:top w:val="none" w:sz="0" w:space="0" w:color="auto"/>
        <w:left w:val="none" w:sz="0" w:space="0" w:color="auto"/>
        <w:bottom w:val="none" w:sz="0" w:space="0" w:color="auto"/>
        <w:right w:val="none" w:sz="0" w:space="0" w:color="auto"/>
      </w:divBdr>
    </w:div>
    <w:div w:id="1286693657">
      <w:bodyDiv w:val="1"/>
      <w:marLeft w:val="0"/>
      <w:marRight w:val="0"/>
      <w:marTop w:val="0"/>
      <w:marBottom w:val="0"/>
      <w:divBdr>
        <w:top w:val="none" w:sz="0" w:space="0" w:color="auto"/>
        <w:left w:val="none" w:sz="0" w:space="0" w:color="auto"/>
        <w:bottom w:val="none" w:sz="0" w:space="0" w:color="auto"/>
        <w:right w:val="none" w:sz="0" w:space="0" w:color="auto"/>
      </w:divBdr>
    </w:div>
    <w:div w:id="1286884605">
      <w:bodyDiv w:val="1"/>
      <w:marLeft w:val="0"/>
      <w:marRight w:val="0"/>
      <w:marTop w:val="0"/>
      <w:marBottom w:val="0"/>
      <w:divBdr>
        <w:top w:val="none" w:sz="0" w:space="0" w:color="auto"/>
        <w:left w:val="none" w:sz="0" w:space="0" w:color="auto"/>
        <w:bottom w:val="none" w:sz="0" w:space="0" w:color="auto"/>
        <w:right w:val="none" w:sz="0" w:space="0" w:color="auto"/>
      </w:divBdr>
    </w:div>
    <w:div w:id="1287586528">
      <w:bodyDiv w:val="1"/>
      <w:marLeft w:val="0"/>
      <w:marRight w:val="0"/>
      <w:marTop w:val="0"/>
      <w:marBottom w:val="0"/>
      <w:divBdr>
        <w:top w:val="none" w:sz="0" w:space="0" w:color="auto"/>
        <w:left w:val="none" w:sz="0" w:space="0" w:color="auto"/>
        <w:bottom w:val="none" w:sz="0" w:space="0" w:color="auto"/>
        <w:right w:val="none" w:sz="0" w:space="0" w:color="auto"/>
      </w:divBdr>
    </w:div>
    <w:div w:id="1288581066">
      <w:bodyDiv w:val="1"/>
      <w:marLeft w:val="0"/>
      <w:marRight w:val="0"/>
      <w:marTop w:val="0"/>
      <w:marBottom w:val="0"/>
      <w:divBdr>
        <w:top w:val="none" w:sz="0" w:space="0" w:color="auto"/>
        <w:left w:val="none" w:sz="0" w:space="0" w:color="auto"/>
        <w:bottom w:val="none" w:sz="0" w:space="0" w:color="auto"/>
        <w:right w:val="none" w:sz="0" w:space="0" w:color="auto"/>
      </w:divBdr>
    </w:div>
    <w:div w:id="1289824119">
      <w:bodyDiv w:val="1"/>
      <w:marLeft w:val="0"/>
      <w:marRight w:val="0"/>
      <w:marTop w:val="0"/>
      <w:marBottom w:val="0"/>
      <w:divBdr>
        <w:top w:val="none" w:sz="0" w:space="0" w:color="auto"/>
        <w:left w:val="none" w:sz="0" w:space="0" w:color="auto"/>
        <w:bottom w:val="none" w:sz="0" w:space="0" w:color="auto"/>
        <w:right w:val="none" w:sz="0" w:space="0" w:color="auto"/>
      </w:divBdr>
    </w:div>
    <w:div w:id="1291788061">
      <w:bodyDiv w:val="1"/>
      <w:marLeft w:val="0"/>
      <w:marRight w:val="0"/>
      <w:marTop w:val="0"/>
      <w:marBottom w:val="0"/>
      <w:divBdr>
        <w:top w:val="none" w:sz="0" w:space="0" w:color="auto"/>
        <w:left w:val="none" w:sz="0" w:space="0" w:color="auto"/>
        <w:bottom w:val="none" w:sz="0" w:space="0" w:color="auto"/>
        <w:right w:val="none" w:sz="0" w:space="0" w:color="auto"/>
      </w:divBdr>
    </w:div>
    <w:div w:id="1291940280">
      <w:bodyDiv w:val="1"/>
      <w:marLeft w:val="0"/>
      <w:marRight w:val="0"/>
      <w:marTop w:val="0"/>
      <w:marBottom w:val="0"/>
      <w:divBdr>
        <w:top w:val="none" w:sz="0" w:space="0" w:color="auto"/>
        <w:left w:val="none" w:sz="0" w:space="0" w:color="auto"/>
        <w:bottom w:val="none" w:sz="0" w:space="0" w:color="auto"/>
        <w:right w:val="none" w:sz="0" w:space="0" w:color="auto"/>
      </w:divBdr>
    </w:div>
    <w:div w:id="1293904791">
      <w:bodyDiv w:val="1"/>
      <w:marLeft w:val="0"/>
      <w:marRight w:val="0"/>
      <w:marTop w:val="0"/>
      <w:marBottom w:val="0"/>
      <w:divBdr>
        <w:top w:val="none" w:sz="0" w:space="0" w:color="auto"/>
        <w:left w:val="none" w:sz="0" w:space="0" w:color="auto"/>
        <w:bottom w:val="none" w:sz="0" w:space="0" w:color="auto"/>
        <w:right w:val="none" w:sz="0" w:space="0" w:color="auto"/>
      </w:divBdr>
    </w:div>
    <w:div w:id="1295789383">
      <w:bodyDiv w:val="1"/>
      <w:marLeft w:val="0"/>
      <w:marRight w:val="0"/>
      <w:marTop w:val="0"/>
      <w:marBottom w:val="0"/>
      <w:divBdr>
        <w:top w:val="none" w:sz="0" w:space="0" w:color="auto"/>
        <w:left w:val="none" w:sz="0" w:space="0" w:color="auto"/>
        <w:bottom w:val="none" w:sz="0" w:space="0" w:color="auto"/>
        <w:right w:val="none" w:sz="0" w:space="0" w:color="auto"/>
      </w:divBdr>
    </w:div>
    <w:div w:id="1297029615">
      <w:bodyDiv w:val="1"/>
      <w:marLeft w:val="0"/>
      <w:marRight w:val="0"/>
      <w:marTop w:val="0"/>
      <w:marBottom w:val="0"/>
      <w:divBdr>
        <w:top w:val="none" w:sz="0" w:space="0" w:color="auto"/>
        <w:left w:val="none" w:sz="0" w:space="0" w:color="auto"/>
        <w:bottom w:val="none" w:sz="0" w:space="0" w:color="auto"/>
        <w:right w:val="none" w:sz="0" w:space="0" w:color="auto"/>
      </w:divBdr>
    </w:div>
    <w:div w:id="1297446975">
      <w:bodyDiv w:val="1"/>
      <w:marLeft w:val="0"/>
      <w:marRight w:val="0"/>
      <w:marTop w:val="0"/>
      <w:marBottom w:val="0"/>
      <w:divBdr>
        <w:top w:val="none" w:sz="0" w:space="0" w:color="auto"/>
        <w:left w:val="none" w:sz="0" w:space="0" w:color="auto"/>
        <w:bottom w:val="none" w:sz="0" w:space="0" w:color="auto"/>
        <w:right w:val="none" w:sz="0" w:space="0" w:color="auto"/>
      </w:divBdr>
    </w:div>
    <w:div w:id="1300575103">
      <w:bodyDiv w:val="1"/>
      <w:marLeft w:val="0"/>
      <w:marRight w:val="0"/>
      <w:marTop w:val="0"/>
      <w:marBottom w:val="0"/>
      <w:divBdr>
        <w:top w:val="none" w:sz="0" w:space="0" w:color="auto"/>
        <w:left w:val="none" w:sz="0" w:space="0" w:color="auto"/>
        <w:bottom w:val="none" w:sz="0" w:space="0" w:color="auto"/>
        <w:right w:val="none" w:sz="0" w:space="0" w:color="auto"/>
      </w:divBdr>
    </w:div>
    <w:div w:id="1300917222">
      <w:bodyDiv w:val="1"/>
      <w:marLeft w:val="0"/>
      <w:marRight w:val="0"/>
      <w:marTop w:val="0"/>
      <w:marBottom w:val="0"/>
      <w:divBdr>
        <w:top w:val="none" w:sz="0" w:space="0" w:color="auto"/>
        <w:left w:val="none" w:sz="0" w:space="0" w:color="auto"/>
        <w:bottom w:val="none" w:sz="0" w:space="0" w:color="auto"/>
        <w:right w:val="none" w:sz="0" w:space="0" w:color="auto"/>
      </w:divBdr>
    </w:div>
    <w:div w:id="1302350358">
      <w:bodyDiv w:val="1"/>
      <w:marLeft w:val="0"/>
      <w:marRight w:val="0"/>
      <w:marTop w:val="0"/>
      <w:marBottom w:val="0"/>
      <w:divBdr>
        <w:top w:val="none" w:sz="0" w:space="0" w:color="auto"/>
        <w:left w:val="none" w:sz="0" w:space="0" w:color="auto"/>
        <w:bottom w:val="none" w:sz="0" w:space="0" w:color="auto"/>
        <w:right w:val="none" w:sz="0" w:space="0" w:color="auto"/>
      </w:divBdr>
    </w:div>
    <w:div w:id="1303075889">
      <w:bodyDiv w:val="1"/>
      <w:marLeft w:val="0"/>
      <w:marRight w:val="0"/>
      <w:marTop w:val="0"/>
      <w:marBottom w:val="0"/>
      <w:divBdr>
        <w:top w:val="none" w:sz="0" w:space="0" w:color="auto"/>
        <w:left w:val="none" w:sz="0" w:space="0" w:color="auto"/>
        <w:bottom w:val="none" w:sz="0" w:space="0" w:color="auto"/>
        <w:right w:val="none" w:sz="0" w:space="0" w:color="auto"/>
      </w:divBdr>
    </w:div>
    <w:div w:id="1305504215">
      <w:bodyDiv w:val="1"/>
      <w:marLeft w:val="0"/>
      <w:marRight w:val="0"/>
      <w:marTop w:val="0"/>
      <w:marBottom w:val="0"/>
      <w:divBdr>
        <w:top w:val="none" w:sz="0" w:space="0" w:color="auto"/>
        <w:left w:val="none" w:sz="0" w:space="0" w:color="auto"/>
        <w:bottom w:val="none" w:sz="0" w:space="0" w:color="auto"/>
        <w:right w:val="none" w:sz="0" w:space="0" w:color="auto"/>
      </w:divBdr>
    </w:div>
    <w:div w:id="1309240364">
      <w:bodyDiv w:val="1"/>
      <w:marLeft w:val="0"/>
      <w:marRight w:val="0"/>
      <w:marTop w:val="0"/>
      <w:marBottom w:val="0"/>
      <w:divBdr>
        <w:top w:val="none" w:sz="0" w:space="0" w:color="auto"/>
        <w:left w:val="none" w:sz="0" w:space="0" w:color="auto"/>
        <w:bottom w:val="none" w:sz="0" w:space="0" w:color="auto"/>
        <w:right w:val="none" w:sz="0" w:space="0" w:color="auto"/>
      </w:divBdr>
    </w:div>
    <w:div w:id="1310785762">
      <w:bodyDiv w:val="1"/>
      <w:marLeft w:val="0"/>
      <w:marRight w:val="0"/>
      <w:marTop w:val="0"/>
      <w:marBottom w:val="0"/>
      <w:divBdr>
        <w:top w:val="none" w:sz="0" w:space="0" w:color="auto"/>
        <w:left w:val="none" w:sz="0" w:space="0" w:color="auto"/>
        <w:bottom w:val="none" w:sz="0" w:space="0" w:color="auto"/>
        <w:right w:val="none" w:sz="0" w:space="0" w:color="auto"/>
      </w:divBdr>
    </w:div>
    <w:div w:id="1311211469">
      <w:bodyDiv w:val="1"/>
      <w:marLeft w:val="0"/>
      <w:marRight w:val="0"/>
      <w:marTop w:val="0"/>
      <w:marBottom w:val="0"/>
      <w:divBdr>
        <w:top w:val="none" w:sz="0" w:space="0" w:color="auto"/>
        <w:left w:val="none" w:sz="0" w:space="0" w:color="auto"/>
        <w:bottom w:val="none" w:sz="0" w:space="0" w:color="auto"/>
        <w:right w:val="none" w:sz="0" w:space="0" w:color="auto"/>
      </w:divBdr>
    </w:div>
    <w:div w:id="1313027176">
      <w:bodyDiv w:val="1"/>
      <w:marLeft w:val="0"/>
      <w:marRight w:val="0"/>
      <w:marTop w:val="0"/>
      <w:marBottom w:val="0"/>
      <w:divBdr>
        <w:top w:val="none" w:sz="0" w:space="0" w:color="auto"/>
        <w:left w:val="none" w:sz="0" w:space="0" w:color="auto"/>
        <w:bottom w:val="none" w:sz="0" w:space="0" w:color="auto"/>
        <w:right w:val="none" w:sz="0" w:space="0" w:color="auto"/>
      </w:divBdr>
    </w:div>
    <w:div w:id="1313870240">
      <w:bodyDiv w:val="1"/>
      <w:marLeft w:val="0"/>
      <w:marRight w:val="0"/>
      <w:marTop w:val="0"/>
      <w:marBottom w:val="0"/>
      <w:divBdr>
        <w:top w:val="none" w:sz="0" w:space="0" w:color="auto"/>
        <w:left w:val="none" w:sz="0" w:space="0" w:color="auto"/>
        <w:bottom w:val="none" w:sz="0" w:space="0" w:color="auto"/>
        <w:right w:val="none" w:sz="0" w:space="0" w:color="auto"/>
      </w:divBdr>
    </w:div>
    <w:div w:id="1313873180">
      <w:bodyDiv w:val="1"/>
      <w:marLeft w:val="0"/>
      <w:marRight w:val="0"/>
      <w:marTop w:val="0"/>
      <w:marBottom w:val="0"/>
      <w:divBdr>
        <w:top w:val="none" w:sz="0" w:space="0" w:color="auto"/>
        <w:left w:val="none" w:sz="0" w:space="0" w:color="auto"/>
        <w:bottom w:val="none" w:sz="0" w:space="0" w:color="auto"/>
        <w:right w:val="none" w:sz="0" w:space="0" w:color="auto"/>
      </w:divBdr>
    </w:div>
    <w:div w:id="1316295563">
      <w:bodyDiv w:val="1"/>
      <w:marLeft w:val="0"/>
      <w:marRight w:val="0"/>
      <w:marTop w:val="0"/>
      <w:marBottom w:val="0"/>
      <w:divBdr>
        <w:top w:val="none" w:sz="0" w:space="0" w:color="auto"/>
        <w:left w:val="none" w:sz="0" w:space="0" w:color="auto"/>
        <w:bottom w:val="none" w:sz="0" w:space="0" w:color="auto"/>
        <w:right w:val="none" w:sz="0" w:space="0" w:color="auto"/>
      </w:divBdr>
    </w:div>
    <w:div w:id="1317340920">
      <w:bodyDiv w:val="1"/>
      <w:marLeft w:val="0"/>
      <w:marRight w:val="0"/>
      <w:marTop w:val="0"/>
      <w:marBottom w:val="0"/>
      <w:divBdr>
        <w:top w:val="none" w:sz="0" w:space="0" w:color="auto"/>
        <w:left w:val="none" w:sz="0" w:space="0" w:color="auto"/>
        <w:bottom w:val="none" w:sz="0" w:space="0" w:color="auto"/>
        <w:right w:val="none" w:sz="0" w:space="0" w:color="auto"/>
      </w:divBdr>
    </w:div>
    <w:div w:id="1318414419">
      <w:bodyDiv w:val="1"/>
      <w:marLeft w:val="0"/>
      <w:marRight w:val="0"/>
      <w:marTop w:val="0"/>
      <w:marBottom w:val="0"/>
      <w:divBdr>
        <w:top w:val="none" w:sz="0" w:space="0" w:color="auto"/>
        <w:left w:val="none" w:sz="0" w:space="0" w:color="auto"/>
        <w:bottom w:val="none" w:sz="0" w:space="0" w:color="auto"/>
        <w:right w:val="none" w:sz="0" w:space="0" w:color="auto"/>
      </w:divBdr>
    </w:div>
    <w:div w:id="1321083501">
      <w:bodyDiv w:val="1"/>
      <w:marLeft w:val="0"/>
      <w:marRight w:val="0"/>
      <w:marTop w:val="0"/>
      <w:marBottom w:val="0"/>
      <w:divBdr>
        <w:top w:val="none" w:sz="0" w:space="0" w:color="auto"/>
        <w:left w:val="none" w:sz="0" w:space="0" w:color="auto"/>
        <w:bottom w:val="none" w:sz="0" w:space="0" w:color="auto"/>
        <w:right w:val="none" w:sz="0" w:space="0" w:color="auto"/>
      </w:divBdr>
    </w:div>
    <w:div w:id="1322078409">
      <w:bodyDiv w:val="1"/>
      <w:marLeft w:val="0"/>
      <w:marRight w:val="0"/>
      <w:marTop w:val="0"/>
      <w:marBottom w:val="0"/>
      <w:divBdr>
        <w:top w:val="none" w:sz="0" w:space="0" w:color="auto"/>
        <w:left w:val="none" w:sz="0" w:space="0" w:color="auto"/>
        <w:bottom w:val="none" w:sz="0" w:space="0" w:color="auto"/>
        <w:right w:val="none" w:sz="0" w:space="0" w:color="auto"/>
      </w:divBdr>
    </w:div>
    <w:div w:id="1323310990">
      <w:bodyDiv w:val="1"/>
      <w:marLeft w:val="0"/>
      <w:marRight w:val="0"/>
      <w:marTop w:val="0"/>
      <w:marBottom w:val="0"/>
      <w:divBdr>
        <w:top w:val="none" w:sz="0" w:space="0" w:color="auto"/>
        <w:left w:val="none" w:sz="0" w:space="0" w:color="auto"/>
        <w:bottom w:val="none" w:sz="0" w:space="0" w:color="auto"/>
        <w:right w:val="none" w:sz="0" w:space="0" w:color="auto"/>
      </w:divBdr>
    </w:div>
    <w:div w:id="1323584010">
      <w:bodyDiv w:val="1"/>
      <w:marLeft w:val="0"/>
      <w:marRight w:val="0"/>
      <w:marTop w:val="0"/>
      <w:marBottom w:val="0"/>
      <w:divBdr>
        <w:top w:val="none" w:sz="0" w:space="0" w:color="auto"/>
        <w:left w:val="none" w:sz="0" w:space="0" w:color="auto"/>
        <w:bottom w:val="none" w:sz="0" w:space="0" w:color="auto"/>
        <w:right w:val="none" w:sz="0" w:space="0" w:color="auto"/>
      </w:divBdr>
    </w:div>
    <w:div w:id="1325207439">
      <w:bodyDiv w:val="1"/>
      <w:marLeft w:val="0"/>
      <w:marRight w:val="0"/>
      <w:marTop w:val="0"/>
      <w:marBottom w:val="0"/>
      <w:divBdr>
        <w:top w:val="none" w:sz="0" w:space="0" w:color="auto"/>
        <w:left w:val="none" w:sz="0" w:space="0" w:color="auto"/>
        <w:bottom w:val="none" w:sz="0" w:space="0" w:color="auto"/>
        <w:right w:val="none" w:sz="0" w:space="0" w:color="auto"/>
      </w:divBdr>
    </w:div>
    <w:div w:id="1327435416">
      <w:bodyDiv w:val="1"/>
      <w:marLeft w:val="0"/>
      <w:marRight w:val="0"/>
      <w:marTop w:val="0"/>
      <w:marBottom w:val="0"/>
      <w:divBdr>
        <w:top w:val="none" w:sz="0" w:space="0" w:color="auto"/>
        <w:left w:val="none" w:sz="0" w:space="0" w:color="auto"/>
        <w:bottom w:val="none" w:sz="0" w:space="0" w:color="auto"/>
        <w:right w:val="none" w:sz="0" w:space="0" w:color="auto"/>
      </w:divBdr>
    </w:div>
    <w:div w:id="1327897812">
      <w:bodyDiv w:val="1"/>
      <w:marLeft w:val="0"/>
      <w:marRight w:val="0"/>
      <w:marTop w:val="0"/>
      <w:marBottom w:val="0"/>
      <w:divBdr>
        <w:top w:val="none" w:sz="0" w:space="0" w:color="auto"/>
        <w:left w:val="none" w:sz="0" w:space="0" w:color="auto"/>
        <w:bottom w:val="none" w:sz="0" w:space="0" w:color="auto"/>
        <w:right w:val="none" w:sz="0" w:space="0" w:color="auto"/>
      </w:divBdr>
    </w:div>
    <w:div w:id="1329400792">
      <w:bodyDiv w:val="1"/>
      <w:marLeft w:val="0"/>
      <w:marRight w:val="0"/>
      <w:marTop w:val="0"/>
      <w:marBottom w:val="0"/>
      <w:divBdr>
        <w:top w:val="none" w:sz="0" w:space="0" w:color="auto"/>
        <w:left w:val="none" w:sz="0" w:space="0" w:color="auto"/>
        <w:bottom w:val="none" w:sz="0" w:space="0" w:color="auto"/>
        <w:right w:val="none" w:sz="0" w:space="0" w:color="auto"/>
      </w:divBdr>
    </w:div>
    <w:div w:id="1330062956">
      <w:bodyDiv w:val="1"/>
      <w:marLeft w:val="0"/>
      <w:marRight w:val="0"/>
      <w:marTop w:val="0"/>
      <w:marBottom w:val="0"/>
      <w:divBdr>
        <w:top w:val="none" w:sz="0" w:space="0" w:color="auto"/>
        <w:left w:val="none" w:sz="0" w:space="0" w:color="auto"/>
        <w:bottom w:val="none" w:sz="0" w:space="0" w:color="auto"/>
        <w:right w:val="none" w:sz="0" w:space="0" w:color="auto"/>
      </w:divBdr>
    </w:div>
    <w:div w:id="1330476647">
      <w:bodyDiv w:val="1"/>
      <w:marLeft w:val="0"/>
      <w:marRight w:val="0"/>
      <w:marTop w:val="0"/>
      <w:marBottom w:val="0"/>
      <w:divBdr>
        <w:top w:val="none" w:sz="0" w:space="0" w:color="auto"/>
        <w:left w:val="none" w:sz="0" w:space="0" w:color="auto"/>
        <w:bottom w:val="none" w:sz="0" w:space="0" w:color="auto"/>
        <w:right w:val="none" w:sz="0" w:space="0" w:color="auto"/>
      </w:divBdr>
    </w:div>
    <w:div w:id="1332757335">
      <w:bodyDiv w:val="1"/>
      <w:marLeft w:val="0"/>
      <w:marRight w:val="0"/>
      <w:marTop w:val="0"/>
      <w:marBottom w:val="0"/>
      <w:divBdr>
        <w:top w:val="none" w:sz="0" w:space="0" w:color="auto"/>
        <w:left w:val="none" w:sz="0" w:space="0" w:color="auto"/>
        <w:bottom w:val="none" w:sz="0" w:space="0" w:color="auto"/>
        <w:right w:val="none" w:sz="0" w:space="0" w:color="auto"/>
      </w:divBdr>
    </w:div>
    <w:div w:id="1332951855">
      <w:bodyDiv w:val="1"/>
      <w:marLeft w:val="0"/>
      <w:marRight w:val="0"/>
      <w:marTop w:val="0"/>
      <w:marBottom w:val="0"/>
      <w:divBdr>
        <w:top w:val="none" w:sz="0" w:space="0" w:color="auto"/>
        <w:left w:val="none" w:sz="0" w:space="0" w:color="auto"/>
        <w:bottom w:val="none" w:sz="0" w:space="0" w:color="auto"/>
        <w:right w:val="none" w:sz="0" w:space="0" w:color="auto"/>
      </w:divBdr>
    </w:div>
    <w:div w:id="1333334643">
      <w:bodyDiv w:val="1"/>
      <w:marLeft w:val="0"/>
      <w:marRight w:val="0"/>
      <w:marTop w:val="0"/>
      <w:marBottom w:val="0"/>
      <w:divBdr>
        <w:top w:val="none" w:sz="0" w:space="0" w:color="auto"/>
        <w:left w:val="none" w:sz="0" w:space="0" w:color="auto"/>
        <w:bottom w:val="none" w:sz="0" w:space="0" w:color="auto"/>
        <w:right w:val="none" w:sz="0" w:space="0" w:color="auto"/>
      </w:divBdr>
    </w:div>
    <w:div w:id="1334911904">
      <w:bodyDiv w:val="1"/>
      <w:marLeft w:val="0"/>
      <w:marRight w:val="0"/>
      <w:marTop w:val="0"/>
      <w:marBottom w:val="0"/>
      <w:divBdr>
        <w:top w:val="none" w:sz="0" w:space="0" w:color="auto"/>
        <w:left w:val="none" w:sz="0" w:space="0" w:color="auto"/>
        <w:bottom w:val="none" w:sz="0" w:space="0" w:color="auto"/>
        <w:right w:val="none" w:sz="0" w:space="0" w:color="auto"/>
      </w:divBdr>
    </w:div>
    <w:div w:id="1335038512">
      <w:bodyDiv w:val="1"/>
      <w:marLeft w:val="0"/>
      <w:marRight w:val="0"/>
      <w:marTop w:val="0"/>
      <w:marBottom w:val="0"/>
      <w:divBdr>
        <w:top w:val="none" w:sz="0" w:space="0" w:color="auto"/>
        <w:left w:val="none" w:sz="0" w:space="0" w:color="auto"/>
        <w:bottom w:val="none" w:sz="0" w:space="0" w:color="auto"/>
        <w:right w:val="none" w:sz="0" w:space="0" w:color="auto"/>
      </w:divBdr>
    </w:div>
    <w:div w:id="1335645043">
      <w:bodyDiv w:val="1"/>
      <w:marLeft w:val="0"/>
      <w:marRight w:val="0"/>
      <w:marTop w:val="0"/>
      <w:marBottom w:val="0"/>
      <w:divBdr>
        <w:top w:val="none" w:sz="0" w:space="0" w:color="auto"/>
        <w:left w:val="none" w:sz="0" w:space="0" w:color="auto"/>
        <w:bottom w:val="none" w:sz="0" w:space="0" w:color="auto"/>
        <w:right w:val="none" w:sz="0" w:space="0" w:color="auto"/>
      </w:divBdr>
    </w:div>
    <w:div w:id="1335717921">
      <w:bodyDiv w:val="1"/>
      <w:marLeft w:val="0"/>
      <w:marRight w:val="0"/>
      <w:marTop w:val="0"/>
      <w:marBottom w:val="0"/>
      <w:divBdr>
        <w:top w:val="none" w:sz="0" w:space="0" w:color="auto"/>
        <w:left w:val="none" w:sz="0" w:space="0" w:color="auto"/>
        <w:bottom w:val="none" w:sz="0" w:space="0" w:color="auto"/>
        <w:right w:val="none" w:sz="0" w:space="0" w:color="auto"/>
      </w:divBdr>
    </w:div>
    <w:div w:id="1336301191">
      <w:bodyDiv w:val="1"/>
      <w:marLeft w:val="0"/>
      <w:marRight w:val="0"/>
      <w:marTop w:val="0"/>
      <w:marBottom w:val="0"/>
      <w:divBdr>
        <w:top w:val="none" w:sz="0" w:space="0" w:color="auto"/>
        <w:left w:val="none" w:sz="0" w:space="0" w:color="auto"/>
        <w:bottom w:val="none" w:sz="0" w:space="0" w:color="auto"/>
        <w:right w:val="none" w:sz="0" w:space="0" w:color="auto"/>
      </w:divBdr>
    </w:div>
    <w:div w:id="1337073395">
      <w:bodyDiv w:val="1"/>
      <w:marLeft w:val="0"/>
      <w:marRight w:val="0"/>
      <w:marTop w:val="0"/>
      <w:marBottom w:val="0"/>
      <w:divBdr>
        <w:top w:val="none" w:sz="0" w:space="0" w:color="auto"/>
        <w:left w:val="none" w:sz="0" w:space="0" w:color="auto"/>
        <w:bottom w:val="none" w:sz="0" w:space="0" w:color="auto"/>
        <w:right w:val="none" w:sz="0" w:space="0" w:color="auto"/>
      </w:divBdr>
    </w:div>
    <w:div w:id="1340963673">
      <w:bodyDiv w:val="1"/>
      <w:marLeft w:val="0"/>
      <w:marRight w:val="0"/>
      <w:marTop w:val="0"/>
      <w:marBottom w:val="0"/>
      <w:divBdr>
        <w:top w:val="none" w:sz="0" w:space="0" w:color="auto"/>
        <w:left w:val="none" w:sz="0" w:space="0" w:color="auto"/>
        <w:bottom w:val="none" w:sz="0" w:space="0" w:color="auto"/>
        <w:right w:val="none" w:sz="0" w:space="0" w:color="auto"/>
      </w:divBdr>
    </w:div>
    <w:div w:id="1344936902">
      <w:bodyDiv w:val="1"/>
      <w:marLeft w:val="0"/>
      <w:marRight w:val="0"/>
      <w:marTop w:val="0"/>
      <w:marBottom w:val="0"/>
      <w:divBdr>
        <w:top w:val="none" w:sz="0" w:space="0" w:color="auto"/>
        <w:left w:val="none" w:sz="0" w:space="0" w:color="auto"/>
        <w:bottom w:val="none" w:sz="0" w:space="0" w:color="auto"/>
        <w:right w:val="none" w:sz="0" w:space="0" w:color="auto"/>
      </w:divBdr>
    </w:div>
    <w:div w:id="1347752405">
      <w:bodyDiv w:val="1"/>
      <w:marLeft w:val="0"/>
      <w:marRight w:val="0"/>
      <w:marTop w:val="0"/>
      <w:marBottom w:val="0"/>
      <w:divBdr>
        <w:top w:val="none" w:sz="0" w:space="0" w:color="auto"/>
        <w:left w:val="none" w:sz="0" w:space="0" w:color="auto"/>
        <w:bottom w:val="none" w:sz="0" w:space="0" w:color="auto"/>
        <w:right w:val="none" w:sz="0" w:space="0" w:color="auto"/>
      </w:divBdr>
    </w:div>
    <w:div w:id="1350375383">
      <w:bodyDiv w:val="1"/>
      <w:marLeft w:val="0"/>
      <w:marRight w:val="0"/>
      <w:marTop w:val="0"/>
      <w:marBottom w:val="0"/>
      <w:divBdr>
        <w:top w:val="none" w:sz="0" w:space="0" w:color="auto"/>
        <w:left w:val="none" w:sz="0" w:space="0" w:color="auto"/>
        <w:bottom w:val="none" w:sz="0" w:space="0" w:color="auto"/>
        <w:right w:val="none" w:sz="0" w:space="0" w:color="auto"/>
      </w:divBdr>
    </w:div>
    <w:div w:id="1352024353">
      <w:bodyDiv w:val="1"/>
      <w:marLeft w:val="0"/>
      <w:marRight w:val="0"/>
      <w:marTop w:val="0"/>
      <w:marBottom w:val="0"/>
      <w:divBdr>
        <w:top w:val="none" w:sz="0" w:space="0" w:color="auto"/>
        <w:left w:val="none" w:sz="0" w:space="0" w:color="auto"/>
        <w:bottom w:val="none" w:sz="0" w:space="0" w:color="auto"/>
        <w:right w:val="none" w:sz="0" w:space="0" w:color="auto"/>
      </w:divBdr>
    </w:div>
    <w:div w:id="1353531052">
      <w:bodyDiv w:val="1"/>
      <w:marLeft w:val="0"/>
      <w:marRight w:val="0"/>
      <w:marTop w:val="0"/>
      <w:marBottom w:val="0"/>
      <w:divBdr>
        <w:top w:val="none" w:sz="0" w:space="0" w:color="auto"/>
        <w:left w:val="none" w:sz="0" w:space="0" w:color="auto"/>
        <w:bottom w:val="none" w:sz="0" w:space="0" w:color="auto"/>
        <w:right w:val="none" w:sz="0" w:space="0" w:color="auto"/>
      </w:divBdr>
    </w:div>
    <w:div w:id="1355498649">
      <w:bodyDiv w:val="1"/>
      <w:marLeft w:val="0"/>
      <w:marRight w:val="0"/>
      <w:marTop w:val="0"/>
      <w:marBottom w:val="0"/>
      <w:divBdr>
        <w:top w:val="none" w:sz="0" w:space="0" w:color="auto"/>
        <w:left w:val="none" w:sz="0" w:space="0" w:color="auto"/>
        <w:bottom w:val="none" w:sz="0" w:space="0" w:color="auto"/>
        <w:right w:val="none" w:sz="0" w:space="0" w:color="auto"/>
      </w:divBdr>
    </w:div>
    <w:div w:id="1356612225">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7275021">
      <w:bodyDiv w:val="1"/>
      <w:marLeft w:val="0"/>
      <w:marRight w:val="0"/>
      <w:marTop w:val="0"/>
      <w:marBottom w:val="0"/>
      <w:divBdr>
        <w:top w:val="none" w:sz="0" w:space="0" w:color="auto"/>
        <w:left w:val="none" w:sz="0" w:space="0" w:color="auto"/>
        <w:bottom w:val="none" w:sz="0" w:space="0" w:color="auto"/>
        <w:right w:val="none" w:sz="0" w:space="0" w:color="auto"/>
      </w:divBdr>
    </w:div>
    <w:div w:id="1358656946">
      <w:bodyDiv w:val="1"/>
      <w:marLeft w:val="0"/>
      <w:marRight w:val="0"/>
      <w:marTop w:val="0"/>
      <w:marBottom w:val="0"/>
      <w:divBdr>
        <w:top w:val="none" w:sz="0" w:space="0" w:color="auto"/>
        <w:left w:val="none" w:sz="0" w:space="0" w:color="auto"/>
        <w:bottom w:val="none" w:sz="0" w:space="0" w:color="auto"/>
        <w:right w:val="none" w:sz="0" w:space="0" w:color="auto"/>
      </w:divBdr>
    </w:div>
    <w:div w:id="1358848974">
      <w:bodyDiv w:val="1"/>
      <w:marLeft w:val="0"/>
      <w:marRight w:val="0"/>
      <w:marTop w:val="0"/>
      <w:marBottom w:val="0"/>
      <w:divBdr>
        <w:top w:val="none" w:sz="0" w:space="0" w:color="auto"/>
        <w:left w:val="none" w:sz="0" w:space="0" w:color="auto"/>
        <w:bottom w:val="none" w:sz="0" w:space="0" w:color="auto"/>
        <w:right w:val="none" w:sz="0" w:space="0" w:color="auto"/>
      </w:divBdr>
    </w:div>
    <w:div w:id="1359313274">
      <w:bodyDiv w:val="1"/>
      <w:marLeft w:val="0"/>
      <w:marRight w:val="0"/>
      <w:marTop w:val="0"/>
      <w:marBottom w:val="0"/>
      <w:divBdr>
        <w:top w:val="none" w:sz="0" w:space="0" w:color="auto"/>
        <w:left w:val="none" w:sz="0" w:space="0" w:color="auto"/>
        <w:bottom w:val="none" w:sz="0" w:space="0" w:color="auto"/>
        <w:right w:val="none" w:sz="0" w:space="0" w:color="auto"/>
      </w:divBdr>
    </w:div>
    <w:div w:id="1359701584">
      <w:bodyDiv w:val="1"/>
      <w:marLeft w:val="0"/>
      <w:marRight w:val="0"/>
      <w:marTop w:val="0"/>
      <w:marBottom w:val="0"/>
      <w:divBdr>
        <w:top w:val="none" w:sz="0" w:space="0" w:color="auto"/>
        <w:left w:val="none" w:sz="0" w:space="0" w:color="auto"/>
        <w:bottom w:val="none" w:sz="0" w:space="0" w:color="auto"/>
        <w:right w:val="none" w:sz="0" w:space="0" w:color="auto"/>
      </w:divBdr>
    </w:div>
    <w:div w:id="1359811774">
      <w:bodyDiv w:val="1"/>
      <w:marLeft w:val="0"/>
      <w:marRight w:val="0"/>
      <w:marTop w:val="0"/>
      <w:marBottom w:val="0"/>
      <w:divBdr>
        <w:top w:val="none" w:sz="0" w:space="0" w:color="auto"/>
        <w:left w:val="none" w:sz="0" w:space="0" w:color="auto"/>
        <w:bottom w:val="none" w:sz="0" w:space="0" w:color="auto"/>
        <w:right w:val="none" w:sz="0" w:space="0" w:color="auto"/>
      </w:divBdr>
    </w:div>
    <w:div w:id="1359893959">
      <w:bodyDiv w:val="1"/>
      <w:marLeft w:val="0"/>
      <w:marRight w:val="0"/>
      <w:marTop w:val="0"/>
      <w:marBottom w:val="0"/>
      <w:divBdr>
        <w:top w:val="none" w:sz="0" w:space="0" w:color="auto"/>
        <w:left w:val="none" w:sz="0" w:space="0" w:color="auto"/>
        <w:bottom w:val="none" w:sz="0" w:space="0" w:color="auto"/>
        <w:right w:val="none" w:sz="0" w:space="0" w:color="auto"/>
      </w:divBdr>
    </w:div>
    <w:div w:id="1364482251">
      <w:bodyDiv w:val="1"/>
      <w:marLeft w:val="0"/>
      <w:marRight w:val="0"/>
      <w:marTop w:val="0"/>
      <w:marBottom w:val="0"/>
      <w:divBdr>
        <w:top w:val="none" w:sz="0" w:space="0" w:color="auto"/>
        <w:left w:val="none" w:sz="0" w:space="0" w:color="auto"/>
        <w:bottom w:val="none" w:sz="0" w:space="0" w:color="auto"/>
        <w:right w:val="none" w:sz="0" w:space="0" w:color="auto"/>
      </w:divBdr>
    </w:div>
    <w:div w:id="1364592281">
      <w:bodyDiv w:val="1"/>
      <w:marLeft w:val="0"/>
      <w:marRight w:val="0"/>
      <w:marTop w:val="0"/>
      <w:marBottom w:val="0"/>
      <w:divBdr>
        <w:top w:val="none" w:sz="0" w:space="0" w:color="auto"/>
        <w:left w:val="none" w:sz="0" w:space="0" w:color="auto"/>
        <w:bottom w:val="none" w:sz="0" w:space="0" w:color="auto"/>
        <w:right w:val="none" w:sz="0" w:space="0" w:color="auto"/>
      </w:divBdr>
    </w:div>
    <w:div w:id="1365983695">
      <w:bodyDiv w:val="1"/>
      <w:marLeft w:val="0"/>
      <w:marRight w:val="0"/>
      <w:marTop w:val="0"/>
      <w:marBottom w:val="0"/>
      <w:divBdr>
        <w:top w:val="none" w:sz="0" w:space="0" w:color="auto"/>
        <w:left w:val="none" w:sz="0" w:space="0" w:color="auto"/>
        <w:bottom w:val="none" w:sz="0" w:space="0" w:color="auto"/>
        <w:right w:val="none" w:sz="0" w:space="0" w:color="auto"/>
      </w:divBdr>
    </w:div>
    <w:div w:id="1368488680">
      <w:bodyDiv w:val="1"/>
      <w:marLeft w:val="0"/>
      <w:marRight w:val="0"/>
      <w:marTop w:val="0"/>
      <w:marBottom w:val="0"/>
      <w:divBdr>
        <w:top w:val="none" w:sz="0" w:space="0" w:color="auto"/>
        <w:left w:val="none" w:sz="0" w:space="0" w:color="auto"/>
        <w:bottom w:val="none" w:sz="0" w:space="0" w:color="auto"/>
        <w:right w:val="none" w:sz="0" w:space="0" w:color="auto"/>
      </w:divBdr>
    </w:div>
    <w:div w:id="1371415351">
      <w:bodyDiv w:val="1"/>
      <w:marLeft w:val="0"/>
      <w:marRight w:val="0"/>
      <w:marTop w:val="0"/>
      <w:marBottom w:val="0"/>
      <w:divBdr>
        <w:top w:val="none" w:sz="0" w:space="0" w:color="auto"/>
        <w:left w:val="none" w:sz="0" w:space="0" w:color="auto"/>
        <w:bottom w:val="none" w:sz="0" w:space="0" w:color="auto"/>
        <w:right w:val="none" w:sz="0" w:space="0" w:color="auto"/>
      </w:divBdr>
    </w:div>
    <w:div w:id="1371884166">
      <w:bodyDiv w:val="1"/>
      <w:marLeft w:val="0"/>
      <w:marRight w:val="0"/>
      <w:marTop w:val="0"/>
      <w:marBottom w:val="0"/>
      <w:divBdr>
        <w:top w:val="none" w:sz="0" w:space="0" w:color="auto"/>
        <w:left w:val="none" w:sz="0" w:space="0" w:color="auto"/>
        <w:bottom w:val="none" w:sz="0" w:space="0" w:color="auto"/>
        <w:right w:val="none" w:sz="0" w:space="0" w:color="auto"/>
      </w:divBdr>
    </w:div>
    <w:div w:id="1372336826">
      <w:bodyDiv w:val="1"/>
      <w:marLeft w:val="0"/>
      <w:marRight w:val="0"/>
      <w:marTop w:val="0"/>
      <w:marBottom w:val="0"/>
      <w:divBdr>
        <w:top w:val="none" w:sz="0" w:space="0" w:color="auto"/>
        <w:left w:val="none" w:sz="0" w:space="0" w:color="auto"/>
        <w:bottom w:val="none" w:sz="0" w:space="0" w:color="auto"/>
        <w:right w:val="none" w:sz="0" w:space="0" w:color="auto"/>
      </w:divBdr>
    </w:div>
    <w:div w:id="1372613181">
      <w:bodyDiv w:val="1"/>
      <w:marLeft w:val="0"/>
      <w:marRight w:val="0"/>
      <w:marTop w:val="0"/>
      <w:marBottom w:val="0"/>
      <w:divBdr>
        <w:top w:val="none" w:sz="0" w:space="0" w:color="auto"/>
        <w:left w:val="none" w:sz="0" w:space="0" w:color="auto"/>
        <w:bottom w:val="none" w:sz="0" w:space="0" w:color="auto"/>
        <w:right w:val="none" w:sz="0" w:space="0" w:color="auto"/>
      </w:divBdr>
    </w:div>
    <w:div w:id="1373261142">
      <w:bodyDiv w:val="1"/>
      <w:marLeft w:val="0"/>
      <w:marRight w:val="0"/>
      <w:marTop w:val="0"/>
      <w:marBottom w:val="0"/>
      <w:divBdr>
        <w:top w:val="none" w:sz="0" w:space="0" w:color="auto"/>
        <w:left w:val="none" w:sz="0" w:space="0" w:color="auto"/>
        <w:bottom w:val="none" w:sz="0" w:space="0" w:color="auto"/>
        <w:right w:val="none" w:sz="0" w:space="0" w:color="auto"/>
      </w:divBdr>
    </w:div>
    <w:div w:id="1373382096">
      <w:bodyDiv w:val="1"/>
      <w:marLeft w:val="0"/>
      <w:marRight w:val="0"/>
      <w:marTop w:val="0"/>
      <w:marBottom w:val="0"/>
      <w:divBdr>
        <w:top w:val="none" w:sz="0" w:space="0" w:color="auto"/>
        <w:left w:val="none" w:sz="0" w:space="0" w:color="auto"/>
        <w:bottom w:val="none" w:sz="0" w:space="0" w:color="auto"/>
        <w:right w:val="none" w:sz="0" w:space="0" w:color="auto"/>
      </w:divBdr>
    </w:div>
    <w:div w:id="1373580435">
      <w:bodyDiv w:val="1"/>
      <w:marLeft w:val="0"/>
      <w:marRight w:val="0"/>
      <w:marTop w:val="0"/>
      <w:marBottom w:val="0"/>
      <w:divBdr>
        <w:top w:val="none" w:sz="0" w:space="0" w:color="auto"/>
        <w:left w:val="none" w:sz="0" w:space="0" w:color="auto"/>
        <w:bottom w:val="none" w:sz="0" w:space="0" w:color="auto"/>
        <w:right w:val="none" w:sz="0" w:space="0" w:color="auto"/>
      </w:divBdr>
    </w:div>
    <w:div w:id="1373844435">
      <w:bodyDiv w:val="1"/>
      <w:marLeft w:val="0"/>
      <w:marRight w:val="0"/>
      <w:marTop w:val="0"/>
      <w:marBottom w:val="0"/>
      <w:divBdr>
        <w:top w:val="none" w:sz="0" w:space="0" w:color="auto"/>
        <w:left w:val="none" w:sz="0" w:space="0" w:color="auto"/>
        <w:bottom w:val="none" w:sz="0" w:space="0" w:color="auto"/>
        <w:right w:val="none" w:sz="0" w:space="0" w:color="auto"/>
      </w:divBdr>
    </w:div>
    <w:div w:id="1374816359">
      <w:bodyDiv w:val="1"/>
      <w:marLeft w:val="0"/>
      <w:marRight w:val="0"/>
      <w:marTop w:val="0"/>
      <w:marBottom w:val="0"/>
      <w:divBdr>
        <w:top w:val="none" w:sz="0" w:space="0" w:color="auto"/>
        <w:left w:val="none" w:sz="0" w:space="0" w:color="auto"/>
        <w:bottom w:val="none" w:sz="0" w:space="0" w:color="auto"/>
        <w:right w:val="none" w:sz="0" w:space="0" w:color="auto"/>
      </w:divBdr>
    </w:div>
    <w:div w:id="1375042807">
      <w:bodyDiv w:val="1"/>
      <w:marLeft w:val="0"/>
      <w:marRight w:val="0"/>
      <w:marTop w:val="0"/>
      <w:marBottom w:val="0"/>
      <w:divBdr>
        <w:top w:val="none" w:sz="0" w:space="0" w:color="auto"/>
        <w:left w:val="none" w:sz="0" w:space="0" w:color="auto"/>
        <w:bottom w:val="none" w:sz="0" w:space="0" w:color="auto"/>
        <w:right w:val="none" w:sz="0" w:space="0" w:color="auto"/>
      </w:divBdr>
    </w:div>
    <w:div w:id="1375083657">
      <w:bodyDiv w:val="1"/>
      <w:marLeft w:val="0"/>
      <w:marRight w:val="0"/>
      <w:marTop w:val="0"/>
      <w:marBottom w:val="0"/>
      <w:divBdr>
        <w:top w:val="none" w:sz="0" w:space="0" w:color="auto"/>
        <w:left w:val="none" w:sz="0" w:space="0" w:color="auto"/>
        <w:bottom w:val="none" w:sz="0" w:space="0" w:color="auto"/>
        <w:right w:val="none" w:sz="0" w:space="0" w:color="auto"/>
      </w:divBdr>
    </w:div>
    <w:div w:id="1375277029">
      <w:bodyDiv w:val="1"/>
      <w:marLeft w:val="0"/>
      <w:marRight w:val="0"/>
      <w:marTop w:val="0"/>
      <w:marBottom w:val="0"/>
      <w:divBdr>
        <w:top w:val="none" w:sz="0" w:space="0" w:color="auto"/>
        <w:left w:val="none" w:sz="0" w:space="0" w:color="auto"/>
        <w:bottom w:val="none" w:sz="0" w:space="0" w:color="auto"/>
        <w:right w:val="none" w:sz="0" w:space="0" w:color="auto"/>
      </w:divBdr>
    </w:div>
    <w:div w:id="1375883456">
      <w:bodyDiv w:val="1"/>
      <w:marLeft w:val="0"/>
      <w:marRight w:val="0"/>
      <w:marTop w:val="0"/>
      <w:marBottom w:val="0"/>
      <w:divBdr>
        <w:top w:val="none" w:sz="0" w:space="0" w:color="auto"/>
        <w:left w:val="none" w:sz="0" w:space="0" w:color="auto"/>
        <w:bottom w:val="none" w:sz="0" w:space="0" w:color="auto"/>
        <w:right w:val="none" w:sz="0" w:space="0" w:color="auto"/>
      </w:divBdr>
    </w:div>
    <w:div w:id="1376081964">
      <w:bodyDiv w:val="1"/>
      <w:marLeft w:val="0"/>
      <w:marRight w:val="0"/>
      <w:marTop w:val="0"/>
      <w:marBottom w:val="0"/>
      <w:divBdr>
        <w:top w:val="none" w:sz="0" w:space="0" w:color="auto"/>
        <w:left w:val="none" w:sz="0" w:space="0" w:color="auto"/>
        <w:bottom w:val="none" w:sz="0" w:space="0" w:color="auto"/>
        <w:right w:val="none" w:sz="0" w:space="0" w:color="auto"/>
      </w:divBdr>
    </w:div>
    <w:div w:id="1378358414">
      <w:bodyDiv w:val="1"/>
      <w:marLeft w:val="0"/>
      <w:marRight w:val="0"/>
      <w:marTop w:val="0"/>
      <w:marBottom w:val="0"/>
      <w:divBdr>
        <w:top w:val="none" w:sz="0" w:space="0" w:color="auto"/>
        <w:left w:val="none" w:sz="0" w:space="0" w:color="auto"/>
        <w:bottom w:val="none" w:sz="0" w:space="0" w:color="auto"/>
        <w:right w:val="none" w:sz="0" w:space="0" w:color="auto"/>
      </w:divBdr>
    </w:div>
    <w:div w:id="1383554181">
      <w:bodyDiv w:val="1"/>
      <w:marLeft w:val="0"/>
      <w:marRight w:val="0"/>
      <w:marTop w:val="0"/>
      <w:marBottom w:val="0"/>
      <w:divBdr>
        <w:top w:val="none" w:sz="0" w:space="0" w:color="auto"/>
        <w:left w:val="none" w:sz="0" w:space="0" w:color="auto"/>
        <w:bottom w:val="none" w:sz="0" w:space="0" w:color="auto"/>
        <w:right w:val="none" w:sz="0" w:space="0" w:color="auto"/>
      </w:divBdr>
    </w:div>
    <w:div w:id="1383746006">
      <w:bodyDiv w:val="1"/>
      <w:marLeft w:val="0"/>
      <w:marRight w:val="0"/>
      <w:marTop w:val="0"/>
      <w:marBottom w:val="0"/>
      <w:divBdr>
        <w:top w:val="none" w:sz="0" w:space="0" w:color="auto"/>
        <w:left w:val="none" w:sz="0" w:space="0" w:color="auto"/>
        <w:bottom w:val="none" w:sz="0" w:space="0" w:color="auto"/>
        <w:right w:val="none" w:sz="0" w:space="0" w:color="auto"/>
      </w:divBdr>
    </w:div>
    <w:div w:id="1384328914">
      <w:bodyDiv w:val="1"/>
      <w:marLeft w:val="0"/>
      <w:marRight w:val="0"/>
      <w:marTop w:val="0"/>
      <w:marBottom w:val="0"/>
      <w:divBdr>
        <w:top w:val="none" w:sz="0" w:space="0" w:color="auto"/>
        <w:left w:val="none" w:sz="0" w:space="0" w:color="auto"/>
        <w:bottom w:val="none" w:sz="0" w:space="0" w:color="auto"/>
        <w:right w:val="none" w:sz="0" w:space="0" w:color="auto"/>
      </w:divBdr>
    </w:div>
    <w:div w:id="1385174980">
      <w:bodyDiv w:val="1"/>
      <w:marLeft w:val="0"/>
      <w:marRight w:val="0"/>
      <w:marTop w:val="0"/>
      <w:marBottom w:val="0"/>
      <w:divBdr>
        <w:top w:val="none" w:sz="0" w:space="0" w:color="auto"/>
        <w:left w:val="none" w:sz="0" w:space="0" w:color="auto"/>
        <w:bottom w:val="none" w:sz="0" w:space="0" w:color="auto"/>
        <w:right w:val="none" w:sz="0" w:space="0" w:color="auto"/>
      </w:divBdr>
    </w:div>
    <w:div w:id="1386635396">
      <w:bodyDiv w:val="1"/>
      <w:marLeft w:val="0"/>
      <w:marRight w:val="0"/>
      <w:marTop w:val="0"/>
      <w:marBottom w:val="0"/>
      <w:divBdr>
        <w:top w:val="none" w:sz="0" w:space="0" w:color="auto"/>
        <w:left w:val="none" w:sz="0" w:space="0" w:color="auto"/>
        <w:bottom w:val="none" w:sz="0" w:space="0" w:color="auto"/>
        <w:right w:val="none" w:sz="0" w:space="0" w:color="auto"/>
      </w:divBdr>
    </w:div>
    <w:div w:id="1387601332">
      <w:bodyDiv w:val="1"/>
      <w:marLeft w:val="0"/>
      <w:marRight w:val="0"/>
      <w:marTop w:val="0"/>
      <w:marBottom w:val="0"/>
      <w:divBdr>
        <w:top w:val="none" w:sz="0" w:space="0" w:color="auto"/>
        <w:left w:val="none" w:sz="0" w:space="0" w:color="auto"/>
        <w:bottom w:val="none" w:sz="0" w:space="0" w:color="auto"/>
        <w:right w:val="none" w:sz="0" w:space="0" w:color="auto"/>
      </w:divBdr>
    </w:div>
    <w:div w:id="1387869999">
      <w:bodyDiv w:val="1"/>
      <w:marLeft w:val="0"/>
      <w:marRight w:val="0"/>
      <w:marTop w:val="0"/>
      <w:marBottom w:val="0"/>
      <w:divBdr>
        <w:top w:val="none" w:sz="0" w:space="0" w:color="auto"/>
        <w:left w:val="none" w:sz="0" w:space="0" w:color="auto"/>
        <w:bottom w:val="none" w:sz="0" w:space="0" w:color="auto"/>
        <w:right w:val="none" w:sz="0" w:space="0" w:color="auto"/>
      </w:divBdr>
    </w:div>
    <w:div w:id="1388917329">
      <w:bodyDiv w:val="1"/>
      <w:marLeft w:val="0"/>
      <w:marRight w:val="0"/>
      <w:marTop w:val="0"/>
      <w:marBottom w:val="0"/>
      <w:divBdr>
        <w:top w:val="none" w:sz="0" w:space="0" w:color="auto"/>
        <w:left w:val="none" w:sz="0" w:space="0" w:color="auto"/>
        <w:bottom w:val="none" w:sz="0" w:space="0" w:color="auto"/>
        <w:right w:val="none" w:sz="0" w:space="0" w:color="auto"/>
      </w:divBdr>
    </w:div>
    <w:div w:id="1392003215">
      <w:bodyDiv w:val="1"/>
      <w:marLeft w:val="0"/>
      <w:marRight w:val="0"/>
      <w:marTop w:val="0"/>
      <w:marBottom w:val="0"/>
      <w:divBdr>
        <w:top w:val="none" w:sz="0" w:space="0" w:color="auto"/>
        <w:left w:val="none" w:sz="0" w:space="0" w:color="auto"/>
        <w:bottom w:val="none" w:sz="0" w:space="0" w:color="auto"/>
        <w:right w:val="none" w:sz="0" w:space="0" w:color="auto"/>
      </w:divBdr>
    </w:div>
    <w:div w:id="1393626283">
      <w:bodyDiv w:val="1"/>
      <w:marLeft w:val="0"/>
      <w:marRight w:val="0"/>
      <w:marTop w:val="0"/>
      <w:marBottom w:val="0"/>
      <w:divBdr>
        <w:top w:val="none" w:sz="0" w:space="0" w:color="auto"/>
        <w:left w:val="none" w:sz="0" w:space="0" w:color="auto"/>
        <w:bottom w:val="none" w:sz="0" w:space="0" w:color="auto"/>
        <w:right w:val="none" w:sz="0" w:space="0" w:color="auto"/>
      </w:divBdr>
    </w:div>
    <w:div w:id="1399400963">
      <w:bodyDiv w:val="1"/>
      <w:marLeft w:val="0"/>
      <w:marRight w:val="0"/>
      <w:marTop w:val="0"/>
      <w:marBottom w:val="0"/>
      <w:divBdr>
        <w:top w:val="none" w:sz="0" w:space="0" w:color="auto"/>
        <w:left w:val="none" w:sz="0" w:space="0" w:color="auto"/>
        <w:bottom w:val="none" w:sz="0" w:space="0" w:color="auto"/>
        <w:right w:val="none" w:sz="0" w:space="0" w:color="auto"/>
      </w:divBdr>
    </w:div>
    <w:div w:id="1400595218">
      <w:bodyDiv w:val="1"/>
      <w:marLeft w:val="0"/>
      <w:marRight w:val="0"/>
      <w:marTop w:val="0"/>
      <w:marBottom w:val="0"/>
      <w:divBdr>
        <w:top w:val="none" w:sz="0" w:space="0" w:color="auto"/>
        <w:left w:val="none" w:sz="0" w:space="0" w:color="auto"/>
        <w:bottom w:val="none" w:sz="0" w:space="0" w:color="auto"/>
        <w:right w:val="none" w:sz="0" w:space="0" w:color="auto"/>
      </w:divBdr>
    </w:div>
    <w:div w:id="1406492867">
      <w:bodyDiv w:val="1"/>
      <w:marLeft w:val="0"/>
      <w:marRight w:val="0"/>
      <w:marTop w:val="0"/>
      <w:marBottom w:val="0"/>
      <w:divBdr>
        <w:top w:val="none" w:sz="0" w:space="0" w:color="auto"/>
        <w:left w:val="none" w:sz="0" w:space="0" w:color="auto"/>
        <w:bottom w:val="none" w:sz="0" w:space="0" w:color="auto"/>
        <w:right w:val="none" w:sz="0" w:space="0" w:color="auto"/>
      </w:divBdr>
    </w:div>
    <w:div w:id="1407146943">
      <w:bodyDiv w:val="1"/>
      <w:marLeft w:val="0"/>
      <w:marRight w:val="0"/>
      <w:marTop w:val="0"/>
      <w:marBottom w:val="0"/>
      <w:divBdr>
        <w:top w:val="none" w:sz="0" w:space="0" w:color="auto"/>
        <w:left w:val="none" w:sz="0" w:space="0" w:color="auto"/>
        <w:bottom w:val="none" w:sz="0" w:space="0" w:color="auto"/>
        <w:right w:val="none" w:sz="0" w:space="0" w:color="auto"/>
      </w:divBdr>
    </w:div>
    <w:div w:id="1407413793">
      <w:bodyDiv w:val="1"/>
      <w:marLeft w:val="0"/>
      <w:marRight w:val="0"/>
      <w:marTop w:val="0"/>
      <w:marBottom w:val="0"/>
      <w:divBdr>
        <w:top w:val="none" w:sz="0" w:space="0" w:color="auto"/>
        <w:left w:val="none" w:sz="0" w:space="0" w:color="auto"/>
        <w:bottom w:val="none" w:sz="0" w:space="0" w:color="auto"/>
        <w:right w:val="none" w:sz="0" w:space="0" w:color="auto"/>
      </w:divBdr>
    </w:div>
    <w:div w:id="1409959207">
      <w:bodyDiv w:val="1"/>
      <w:marLeft w:val="0"/>
      <w:marRight w:val="0"/>
      <w:marTop w:val="0"/>
      <w:marBottom w:val="0"/>
      <w:divBdr>
        <w:top w:val="none" w:sz="0" w:space="0" w:color="auto"/>
        <w:left w:val="none" w:sz="0" w:space="0" w:color="auto"/>
        <w:bottom w:val="none" w:sz="0" w:space="0" w:color="auto"/>
        <w:right w:val="none" w:sz="0" w:space="0" w:color="auto"/>
      </w:divBdr>
    </w:div>
    <w:div w:id="1412040976">
      <w:bodyDiv w:val="1"/>
      <w:marLeft w:val="0"/>
      <w:marRight w:val="0"/>
      <w:marTop w:val="0"/>
      <w:marBottom w:val="0"/>
      <w:divBdr>
        <w:top w:val="none" w:sz="0" w:space="0" w:color="auto"/>
        <w:left w:val="none" w:sz="0" w:space="0" w:color="auto"/>
        <w:bottom w:val="none" w:sz="0" w:space="0" w:color="auto"/>
        <w:right w:val="none" w:sz="0" w:space="0" w:color="auto"/>
      </w:divBdr>
    </w:div>
    <w:div w:id="1412117654">
      <w:bodyDiv w:val="1"/>
      <w:marLeft w:val="0"/>
      <w:marRight w:val="0"/>
      <w:marTop w:val="0"/>
      <w:marBottom w:val="0"/>
      <w:divBdr>
        <w:top w:val="none" w:sz="0" w:space="0" w:color="auto"/>
        <w:left w:val="none" w:sz="0" w:space="0" w:color="auto"/>
        <w:bottom w:val="none" w:sz="0" w:space="0" w:color="auto"/>
        <w:right w:val="none" w:sz="0" w:space="0" w:color="auto"/>
      </w:divBdr>
    </w:div>
    <w:div w:id="1415206124">
      <w:bodyDiv w:val="1"/>
      <w:marLeft w:val="0"/>
      <w:marRight w:val="0"/>
      <w:marTop w:val="0"/>
      <w:marBottom w:val="0"/>
      <w:divBdr>
        <w:top w:val="none" w:sz="0" w:space="0" w:color="auto"/>
        <w:left w:val="none" w:sz="0" w:space="0" w:color="auto"/>
        <w:bottom w:val="none" w:sz="0" w:space="0" w:color="auto"/>
        <w:right w:val="none" w:sz="0" w:space="0" w:color="auto"/>
      </w:divBdr>
    </w:div>
    <w:div w:id="1416828241">
      <w:bodyDiv w:val="1"/>
      <w:marLeft w:val="0"/>
      <w:marRight w:val="0"/>
      <w:marTop w:val="0"/>
      <w:marBottom w:val="0"/>
      <w:divBdr>
        <w:top w:val="none" w:sz="0" w:space="0" w:color="auto"/>
        <w:left w:val="none" w:sz="0" w:space="0" w:color="auto"/>
        <w:bottom w:val="none" w:sz="0" w:space="0" w:color="auto"/>
        <w:right w:val="none" w:sz="0" w:space="0" w:color="auto"/>
      </w:divBdr>
    </w:div>
    <w:div w:id="1417095065">
      <w:bodyDiv w:val="1"/>
      <w:marLeft w:val="0"/>
      <w:marRight w:val="0"/>
      <w:marTop w:val="0"/>
      <w:marBottom w:val="0"/>
      <w:divBdr>
        <w:top w:val="none" w:sz="0" w:space="0" w:color="auto"/>
        <w:left w:val="none" w:sz="0" w:space="0" w:color="auto"/>
        <w:bottom w:val="none" w:sz="0" w:space="0" w:color="auto"/>
        <w:right w:val="none" w:sz="0" w:space="0" w:color="auto"/>
      </w:divBdr>
    </w:div>
    <w:div w:id="1417286831">
      <w:bodyDiv w:val="1"/>
      <w:marLeft w:val="0"/>
      <w:marRight w:val="0"/>
      <w:marTop w:val="0"/>
      <w:marBottom w:val="0"/>
      <w:divBdr>
        <w:top w:val="none" w:sz="0" w:space="0" w:color="auto"/>
        <w:left w:val="none" w:sz="0" w:space="0" w:color="auto"/>
        <w:bottom w:val="none" w:sz="0" w:space="0" w:color="auto"/>
        <w:right w:val="none" w:sz="0" w:space="0" w:color="auto"/>
      </w:divBdr>
    </w:div>
    <w:div w:id="1417902385">
      <w:bodyDiv w:val="1"/>
      <w:marLeft w:val="0"/>
      <w:marRight w:val="0"/>
      <w:marTop w:val="0"/>
      <w:marBottom w:val="0"/>
      <w:divBdr>
        <w:top w:val="none" w:sz="0" w:space="0" w:color="auto"/>
        <w:left w:val="none" w:sz="0" w:space="0" w:color="auto"/>
        <w:bottom w:val="none" w:sz="0" w:space="0" w:color="auto"/>
        <w:right w:val="none" w:sz="0" w:space="0" w:color="auto"/>
      </w:divBdr>
    </w:div>
    <w:div w:id="1417943887">
      <w:bodyDiv w:val="1"/>
      <w:marLeft w:val="0"/>
      <w:marRight w:val="0"/>
      <w:marTop w:val="0"/>
      <w:marBottom w:val="0"/>
      <w:divBdr>
        <w:top w:val="none" w:sz="0" w:space="0" w:color="auto"/>
        <w:left w:val="none" w:sz="0" w:space="0" w:color="auto"/>
        <w:bottom w:val="none" w:sz="0" w:space="0" w:color="auto"/>
        <w:right w:val="none" w:sz="0" w:space="0" w:color="auto"/>
      </w:divBdr>
    </w:div>
    <w:div w:id="1418474323">
      <w:bodyDiv w:val="1"/>
      <w:marLeft w:val="0"/>
      <w:marRight w:val="0"/>
      <w:marTop w:val="0"/>
      <w:marBottom w:val="0"/>
      <w:divBdr>
        <w:top w:val="none" w:sz="0" w:space="0" w:color="auto"/>
        <w:left w:val="none" w:sz="0" w:space="0" w:color="auto"/>
        <w:bottom w:val="none" w:sz="0" w:space="0" w:color="auto"/>
        <w:right w:val="none" w:sz="0" w:space="0" w:color="auto"/>
      </w:divBdr>
    </w:div>
    <w:div w:id="1419213788">
      <w:bodyDiv w:val="1"/>
      <w:marLeft w:val="0"/>
      <w:marRight w:val="0"/>
      <w:marTop w:val="0"/>
      <w:marBottom w:val="0"/>
      <w:divBdr>
        <w:top w:val="none" w:sz="0" w:space="0" w:color="auto"/>
        <w:left w:val="none" w:sz="0" w:space="0" w:color="auto"/>
        <w:bottom w:val="none" w:sz="0" w:space="0" w:color="auto"/>
        <w:right w:val="none" w:sz="0" w:space="0" w:color="auto"/>
      </w:divBdr>
    </w:div>
    <w:div w:id="1419671281">
      <w:bodyDiv w:val="1"/>
      <w:marLeft w:val="0"/>
      <w:marRight w:val="0"/>
      <w:marTop w:val="0"/>
      <w:marBottom w:val="0"/>
      <w:divBdr>
        <w:top w:val="none" w:sz="0" w:space="0" w:color="auto"/>
        <w:left w:val="none" w:sz="0" w:space="0" w:color="auto"/>
        <w:bottom w:val="none" w:sz="0" w:space="0" w:color="auto"/>
        <w:right w:val="none" w:sz="0" w:space="0" w:color="auto"/>
      </w:divBdr>
    </w:div>
    <w:div w:id="1421639287">
      <w:bodyDiv w:val="1"/>
      <w:marLeft w:val="0"/>
      <w:marRight w:val="0"/>
      <w:marTop w:val="0"/>
      <w:marBottom w:val="0"/>
      <w:divBdr>
        <w:top w:val="none" w:sz="0" w:space="0" w:color="auto"/>
        <w:left w:val="none" w:sz="0" w:space="0" w:color="auto"/>
        <w:bottom w:val="none" w:sz="0" w:space="0" w:color="auto"/>
        <w:right w:val="none" w:sz="0" w:space="0" w:color="auto"/>
      </w:divBdr>
    </w:div>
    <w:div w:id="1425607411">
      <w:bodyDiv w:val="1"/>
      <w:marLeft w:val="0"/>
      <w:marRight w:val="0"/>
      <w:marTop w:val="0"/>
      <w:marBottom w:val="0"/>
      <w:divBdr>
        <w:top w:val="none" w:sz="0" w:space="0" w:color="auto"/>
        <w:left w:val="none" w:sz="0" w:space="0" w:color="auto"/>
        <w:bottom w:val="none" w:sz="0" w:space="0" w:color="auto"/>
        <w:right w:val="none" w:sz="0" w:space="0" w:color="auto"/>
      </w:divBdr>
    </w:div>
    <w:div w:id="1427189267">
      <w:bodyDiv w:val="1"/>
      <w:marLeft w:val="0"/>
      <w:marRight w:val="0"/>
      <w:marTop w:val="0"/>
      <w:marBottom w:val="0"/>
      <w:divBdr>
        <w:top w:val="none" w:sz="0" w:space="0" w:color="auto"/>
        <w:left w:val="none" w:sz="0" w:space="0" w:color="auto"/>
        <w:bottom w:val="none" w:sz="0" w:space="0" w:color="auto"/>
        <w:right w:val="none" w:sz="0" w:space="0" w:color="auto"/>
      </w:divBdr>
    </w:div>
    <w:div w:id="1427340060">
      <w:bodyDiv w:val="1"/>
      <w:marLeft w:val="0"/>
      <w:marRight w:val="0"/>
      <w:marTop w:val="0"/>
      <w:marBottom w:val="0"/>
      <w:divBdr>
        <w:top w:val="none" w:sz="0" w:space="0" w:color="auto"/>
        <w:left w:val="none" w:sz="0" w:space="0" w:color="auto"/>
        <w:bottom w:val="none" w:sz="0" w:space="0" w:color="auto"/>
        <w:right w:val="none" w:sz="0" w:space="0" w:color="auto"/>
      </w:divBdr>
    </w:div>
    <w:div w:id="1427771520">
      <w:bodyDiv w:val="1"/>
      <w:marLeft w:val="0"/>
      <w:marRight w:val="0"/>
      <w:marTop w:val="0"/>
      <w:marBottom w:val="0"/>
      <w:divBdr>
        <w:top w:val="none" w:sz="0" w:space="0" w:color="auto"/>
        <w:left w:val="none" w:sz="0" w:space="0" w:color="auto"/>
        <w:bottom w:val="none" w:sz="0" w:space="0" w:color="auto"/>
        <w:right w:val="none" w:sz="0" w:space="0" w:color="auto"/>
      </w:divBdr>
    </w:div>
    <w:div w:id="1428766116">
      <w:bodyDiv w:val="1"/>
      <w:marLeft w:val="0"/>
      <w:marRight w:val="0"/>
      <w:marTop w:val="0"/>
      <w:marBottom w:val="0"/>
      <w:divBdr>
        <w:top w:val="none" w:sz="0" w:space="0" w:color="auto"/>
        <w:left w:val="none" w:sz="0" w:space="0" w:color="auto"/>
        <w:bottom w:val="none" w:sz="0" w:space="0" w:color="auto"/>
        <w:right w:val="none" w:sz="0" w:space="0" w:color="auto"/>
      </w:divBdr>
    </w:div>
    <w:div w:id="1429427739">
      <w:bodyDiv w:val="1"/>
      <w:marLeft w:val="0"/>
      <w:marRight w:val="0"/>
      <w:marTop w:val="0"/>
      <w:marBottom w:val="0"/>
      <w:divBdr>
        <w:top w:val="none" w:sz="0" w:space="0" w:color="auto"/>
        <w:left w:val="none" w:sz="0" w:space="0" w:color="auto"/>
        <w:bottom w:val="none" w:sz="0" w:space="0" w:color="auto"/>
        <w:right w:val="none" w:sz="0" w:space="0" w:color="auto"/>
      </w:divBdr>
    </w:div>
    <w:div w:id="1430002755">
      <w:bodyDiv w:val="1"/>
      <w:marLeft w:val="0"/>
      <w:marRight w:val="0"/>
      <w:marTop w:val="0"/>
      <w:marBottom w:val="0"/>
      <w:divBdr>
        <w:top w:val="none" w:sz="0" w:space="0" w:color="auto"/>
        <w:left w:val="none" w:sz="0" w:space="0" w:color="auto"/>
        <w:bottom w:val="none" w:sz="0" w:space="0" w:color="auto"/>
        <w:right w:val="none" w:sz="0" w:space="0" w:color="auto"/>
      </w:divBdr>
    </w:div>
    <w:div w:id="1430543988">
      <w:bodyDiv w:val="1"/>
      <w:marLeft w:val="0"/>
      <w:marRight w:val="0"/>
      <w:marTop w:val="0"/>
      <w:marBottom w:val="0"/>
      <w:divBdr>
        <w:top w:val="none" w:sz="0" w:space="0" w:color="auto"/>
        <w:left w:val="none" w:sz="0" w:space="0" w:color="auto"/>
        <w:bottom w:val="none" w:sz="0" w:space="0" w:color="auto"/>
        <w:right w:val="none" w:sz="0" w:space="0" w:color="auto"/>
      </w:divBdr>
    </w:div>
    <w:div w:id="1431585141">
      <w:bodyDiv w:val="1"/>
      <w:marLeft w:val="0"/>
      <w:marRight w:val="0"/>
      <w:marTop w:val="0"/>
      <w:marBottom w:val="0"/>
      <w:divBdr>
        <w:top w:val="none" w:sz="0" w:space="0" w:color="auto"/>
        <w:left w:val="none" w:sz="0" w:space="0" w:color="auto"/>
        <w:bottom w:val="none" w:sz="0" w:space="0" w:color="auto"/>
        <w:right w:val="none" w:sz="0" w:space="0" w:color="auto"/>
      </w:divBdr>
    </w:div>
    <w:div w:id="1434280294">
      <w:bodyDiv w:val="1"/>
      <w:marLeft w:val="0"/>
      <w:marRight w:val="0"/>
      <w:marTop w:val="0"/>
      <w:marBottom w:val="0"/>
      <w:divBdr>
        <w:top w:val="none" w:sz="0" w:space="0" w:color="auto"/>
        <w:left w:val="none" w:sz="0" w:space="0" w:color="auto"/>
        <w:bottom w:val="none" w:sz="0" w:space="0" w:color="auto"/>
        <w:right w:val="none" w:sz="0" w:space="0" w:color="auto"/>
      </w:divBdr>
    </w:div>
    <w:div w:id="1435134030">
      <w:bodyDiv w:val="1"/>
      <w:marLeft w:val="0"/>
      <w:marRight w:val="0"/>
      <w:marTop w:val="0"/>
      <w:marBottom w:val="0"/>
      <w:divBdr>
        <w:top w:val="none" w:sz="0" w:space="0" w:color="auto"/>
        <w:left w:val="none" w:sz="0" w:space="0" w:color="auto"/>
        <w:bottom w:val="none" w:sz="0" w:space="0" w:color="auto"/>
        <w:right w:val="none" w:sz="0" w:space="0" w:color="auto"/>
      </w:divBdr>
    </w:div>
    <w:div w:id="1435633684">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8330700">
      <w:bodyDiv w:val="1"/>
      <w:marLeft w:val="0"/>
      <w:marRight w:val="0"/>
      <w:marTop w:val="0"/>
      <w:marBottom w:val="0"/>
      <w:divBdr>
        <w:top w:val="none" w:sz="0" w:space="0" w:color="auto"/>
        <w:left w:val="none" w:sz="0" w:space="0" w:color="auto"/>
        <w:bottom w:val="none" w:sz="0" w:space="0" w:color="auto"/>
        <w:right w:val="none" w:sz="0" w:space="0" w:color="auto"/>
      </w:divBdr>
    </w:div>
    <w:div w:id="1438521452">
      <w:bodyDiv w:val="1"/>
      <w:marLeft w:val="0"/>
      <w:marRight w:val="0"/>
      <w:marTop w:val="0"/>
      <w:marBottom w:val="0"/>
      <w:divBdr>
        <w:top w:val="none" w:sz="0" w:space="0" w:color="auto"/>
        <w:left w:val="none" w:sz="0" w:space="0" w:color="auto"/>
        <w:bottom w:val="none" w:sz="0" w:space="0" w:color="auto"/>
        <w:right w:val="none" w:sz="0" w:space="0" w:color="auto"/>
      </w:divBdr>
    </w:div>
    <w:div w:id="1440029895">
      <w:bodyDiv w:val="1"/>
      <w:marLeft w:val="0"/>
      <w:marRight w:val="0"/>
      <w:marTop w:val="0"/>
      <w:marBottom w:val="0"/>
      <w:divBdr>
        <w:top w:val="none" w:sz="0" w:space="0" w:color="auto"/>
        <w:left w:val="none" w:sz="0" w:space="0" w:color="auto"/>
        <w:bottom w:val="none" w:sz="0" w:space="0" w:color="auto"/>
        <w:right w:val="none" w:sz="0" w:space="0" w:color="auto"/>
      </w:divBdr>
    </w:div>
    <w:div w:id="1440835977">
      <w:bodyDiv w:val="1"/>
      <w:marLeft w:val="0"/>
      <w:marRight w:val="0"/>
      <w:marTop w:val="0"/>
      <w:marBottom w:val="0"/>
      <w:divBdr>
        <w:top w:val="none" w:sz="0" w:space="0" w:color="auto"/>
        <w:left w:val="none" w:sz="0" w:space="0" w:color="auto"/>
        <w:bottom w:val="none" w:sz="0" w:space="0" w:color="auto"/>
        <w:right w:val="none" w:sz="0" w:space="0" w:color="auto"/>
      </w:divBdr>
    </w:div>
    <w:div w:id="1441804740">
      <w:bodyDiv w:val="1"/>
      <w:marLeft w:val="0"/>
      <w:marRight w:val="0"/>
      <w:marTop w:val="0"/>
      <w:marBottom w:val="0"/>
      <w:divBdr>
        <w:top w:val="none" w:sz="0" w:space="0" w:color="auto"/>
        <w:left w:val="none" w:sz="0" w:space="0" w:color="auto"/>
        <w:bottom w:val="none" w:sz="0" w:space="0" w:color="auto"/>
        <w:right w:val="none" w:sz="0" w:space="0" w:color="auto"/>
      </w:divBdr>
    </w:div>
    <w:div w:id="1442258715">
      <w:bodyDiv w:val="1"/>
      <w:marLeft w:val="0"/>
      <w:marRight w:val="0"/>
      <w:marTop w:val="0"/>
      <w:marBottom w:val="0"/>
      <w:divBdr>
        <w:top w:val="none" w:sz="0" w:space="0" w:color="auto"/>
        <w:left w:val="none" w:sz="0" w:space="0" w:color="auto"/>
        <w:bottom w:val="none" w:sz="0" w:space="0" w:color="auto"/>
        <w:right w:val="none" w:sz="0" w:space="0" w:color="auto"/>
      </w:divBdr>
    </w:div>
    <w:div w:id="1445881435">
      <w:bodyDiv w:val="1"/>
      <w:marLeft w:val="0"/>
      <w:marRight w:val="0"/>
      <w:marTop w:val="0"/>
      <w:marBottom w:val="0"/>
      <w:divBdr>
        <w:top w:val="none" w:sz="0" w:space="0" w:color="auto"/>
        <w:left w:val="none" w:sz="0" w:space="0" w:color="auto"/>
        <w:bottom w:val="none" w:sz="0" w:space="0" w:color="auto"/>
        <w:right w:val="none" w:sz="0" w:space="0" w:color="auto"/>
      </w:divBdr>
    </w:div>
    <w:div w:id="1449545705">
      <w:bodyDiv w:val="1"/>
      <w:marLeft w:val="0"/>
      <w:marRight w:val="0"/>
      <w:marTop w:val="0"/>
      <w:marBottom w:val="0"/>
      <w:divBdr>
        <w:top w:val="none" w:sz="0" w:space="0" w:color="auto"/>
        <w:left w:val="none" w:sz="0" w:space="0" w:color="auto"/>
        <w:bottom w:val="none" w:sz="0" w:space="0" w:color="auto"/>
        <w:right w:val="none" w:sz="0" w:space="0" w:color="auto"/>
      </w:divBdr>
    </w:div>
    <w:div w:id="1450323009">
      <w:bodyDiv w:val="1"/>
      <w:marLeft w:val="0"/>
      <w:marRight w:val="0"/>
      <w:marTop w:val="0"/>
      <w:marBottom w:val="0"/>
      <w:divBdr>
        <w:top w:val="none" w:sz="0" w:space="0" w:color="auto"/>
        <w:left w:val="none" w:sz="0" w:space="0" w:color="auto"/>
        <w:bottom w:val="none" w:sz="0" w:space="0" w:color="auto"/>
        <w:right w:val="none" w:sz="0" w:space="0" w:color="auto"/>
      </w:divBdr>
    </w:div>
    <w:div w:id="1451587895">
      <w:bodyDiv w:val="1"/>
      <w:marLeft w:val="0"/>
      <w:marRight w:val="0"/>
      <w:marTop w:val="0"/>
      <w:marBottom w:val="0"/>
      <w:divBdr>
        <w:top w:val="none" w:sz="0" w:space="0" w:color="auto"/>
        <w:left w:val="none" w:sz="0" w:space="0" w:color="auto"/>
        <w:bottom w:val="none" w:sz="0" w:space="0" w:color="auto"/>
        <w:right w:val="none" w:sz="0" w:space="0" w:color="auto"/>
      </w:divBdr>
    </w:div>
    <w:div w:id="1452164442">
      <w:bodyDiv w:val="1"/>
      <w:marLeft w:val="0"/>
      <w:marRight w:val="0"/>
      <w:marTop w:val="0"/>
      <w:marBottom w:val="0"/>
      <w:divBdr>
        <w:top w:val="none" w:sz="0" w:space="0" w:color="auto"/>
        <w:left w:val="none" w:sz="0" w:space="0" w:color="auto"/>
        <w:bottom w:val="none" w:sz="0" w:space="0" w:color="auto"/>
        <w:right w:val="none" w:sz="0" w:space="0" w:color="auto"/>
      </w:divBdr>
    </w:div>
    <w:div w:id="1454908020">
      <w:bodyDiv w:val="1"/>
      <w:marLeft w:val="0"/>
      <w:marRight w:val="0"/>
      <w:marTop w:val="0"/>
      <w:marBottom w:val="0"/>
      <w:divBdr>
        <w:top w:val="none" w:sz="0" w:space="0" w:color="auto"/>
        <w:left w:val="none" w:sz="0" w:space="0" w:color="auto"/>
        <w:bottom w:val="none" w:sz="0" w:space="0" w:color="auto"/>
        <w:right w:val="none" w:sz="0" w:space="0" w:color="auto"/>
      </w:divBdr>
    </w:div>
    <w:div w:id="1455368298">
      <w:bodyDiv w:val="1"/>
      <w:marLeft w:val="0"/>
      <w:marRight w:val="0"/>
      <w:marTop w:val="0"/>
      <w:marBottom w:val="0"/>
      <w:divBdr>
        <w:top w:val="none" w:sz="0" w:space="0" w:color="auto"/>
        <w:left w:val="none" w:sz="0" w:space="0" w:color="auto"/>
        <w:bottom w:val="none" w:sz="0" w:space="0" w:color="auto"/>
        <w:right w:val="none" w:sz="0" w:space="0" w:color="auto"/>
      </w:divBdr>
    </w:div>
    <w:div w:id="1459686166">
      <w:bodyDiv w:val="1"/>
      <w:marLeft w:val="0"/>
      <w:marRight w:val="0"/>
      <w:marTop w:val="0"/>
      <w:marBottom w:val="0"/>
      <w:divBdr>
        <w:top w:val="none" w:sz="0" w:space="0" w:color="auto"/>
        <w:left w:val="none" w:sz="0" w:space="0" w:color="auto"/>
        <w:bottom w:val="none" w:sz="0" w:space="0" w:color="auto"/>
        <w:right w:val="none" w:sz="0" w:space="0" w:color="auto"/>
      </w:divBdr>
    </w:div>
    <w:div w:id="1460763219">
      <w:bodyDiv w:val="1"/>
      <w:marLeft w:val="0"/>
      <w:marRight w:val="0"/>
      <w:marTop w:val="0"/>
      <w:marBottom w:val="0"/>
      <w:divBdr>
        <w:top w:val="none" w:sz="0" w:space="0" w:color="auto"/>
        <w:left w:val="none" w:sz="0" w:space="0" w:color="auto"/>
        <w:bottom w:val="none" w:sz="0" w:space="0" w:color="auto"/>
        <w:right w:val="none" w:sz="0" w:space="0" w:color="auto"/>
      </w:divBdr>
    </w:div>
    <w:div w:id="1462462139">
      <w:bodyDiv w:val="1"/>
      <w:marLeft w:val="0"/>
      <w:marRight w:val="0"/>
      <w:marTop w:val="0"/>
      <w:marBottom w:val="0"/>
      <w:divBdr>
        <w:top w:val="none" w:sz="0" w:space="0" w:color="auto"/>
        <w:left w:val="none" w:sz="0" w:space="0" w:color="auto"/>
        <w:bottom w:val="none" w:sz="0" w:space="0" w:color="auto"/>
        <w:right w:val="none" w:sz="0" w:space="0" w:color="auto"/>
      </w:divBdr>
    </w:div>
    <w:div w:id="1462841384">
      <w:bodyDiv w:val="1"/>
      <w:marLeft w:val="0"/>
      <w:marRight w:val="0"/>
      <w:marTop w:val="0"/>
      <w:marBottom w:val="0"/>
      <w:divBdr>
        <w:top w:val="none" w:sz="0" w:space="0" w:color="auto"/>
        <w:left w:val="none" w:sz="0" w:space="0" w:color="auto"/>
        <w:bottom w:val="none" w:sz="0" w:space="0" w:color="auto"/>
        <w:right w:val="none" w:sz="0" w:space="0" w:color="auto"/>
      </w:divBdr>
    </w:div>
    <w:div w:id="1463888411">
      <w:bodyDiv w:val="1"/>
      <w:marLeft w:val="0"/>
      <w:marRight w:val="0"/>
      <w:marTop w:val="0"/>
      <w:marBottom w:val="0"/>
      <w:divBdr>
        <w:top w:val="none" w:sz="0" w:space="0" w:color="auto"/>
        <w:left w:val="none" w:sz="0" w:space="0" w:color="auto"/>
        <w:bottom w:val="none" w:sz="0" w:space="0" w:color="auto"/>
        <w:right w:val="none" w:sz="0" w:space="0" w:color="auto"/>
      </w:divBdr>
    </w:div>
    <w:div w:id="1465730091">
      <w:bodyDiv w:val="1"/>
      <w:marLeft w:val="0"/>
      <w:marRight w:val="0"/>
      <w:marTop w:val="0"/>
      <w:marBottom w:val="0"/>
      <w:divBdr>
        <w:top w:val="none" w:sz="0" w:space="0" w:color="auto"/>
        <w:left w:val="none" w:sz="0" w:space="0" w:color="auto"/>
        <w:bottom w:val="none" w:sz="0" w:space="0" w:color="auto"/>
        <w:right w:val="none" w:sz="0" w:space="0" w:color="auto"/>
      </w:divBdr>
    </w:div>
    <w:div w:id="1466585441">
      <w:bodyDiv w:val="1"/>
      <w:marLeft w:val="0"/>
      <w:marRight w:val="0"/>
      <w:marTop w:val="0"/>
      <w:marBottom w:val="0"/>
      <w:divBdr>
        <w:top w:val="none" w:sz="0" w:space="0" w:color="auto"/>
        <w:left w:val="none" w:sz="0" w:space="0" w:color="auto"/>
        <w:bottom w:val="none" w:sz="0" w:space="0" w:color="auto"/>
        <w:right w:val="none" w:sz="0" w:space="0" w:color="auto"/>
      </w:divBdr>
    </w:div>
    <w:div w:id="1470199776">
      <w:bodyDiv w:val="1"/>
      <w:marLeft w:val="0"/>
      <w:marRight w:val="0"/>
      <w:marTop w:val="0"/>
      <w:marBottom w:val="0"/>
      <w:divBdr>
        <w:top w:val="none" w:sz="0" w:space="0" w:color="auto"/>
        <w:left w:val="none" w:sz="0" w:space="0" w:color="auto"/>
        <w:bottom w:val="none" w:sz="0" w:space="0" w:color="auto"/>
        <w:right w:val="none" w:sz="0" w:space="0" w:color="auto"/>
      </w:divBdr>
    </w:div>
    <w:div w:id="1470248409">
      <w:bodyDiv w:val="1"/>
      <w:marLeft w:val="0"/>
      <w:marRight w:val="0"/>
      <w:marTop w:val="0"/>
      <w:marBottom w:val="0"/>
      <w:divBdr>
        <w:top w:val="none" w:sz="0" w:space="0" w:color="auto"/>
        <w:left w:val="none" w:sz="0" w:space="0" w:color="auto"/>
        <w:bottom w:val="none" w:sz="0" w:space="0" w:color="auto"/>
        <w:right w:val="none" w:sz="0" w:space="0" w:color="auto"/>
      </w:divBdr>
    </w:div>
    <w:div w:id="1470515804">
      <w:bodyDiv w:val="1"/>
      <w:marLeft w:val="0"/>
      <w:marRight w:val="0"/>
      <w:marTop w:val="0"/>
      <w:marBottom w:val="0"/>
      <w:divBdr>
        <w:top w:val="none" w:sz="0" w:space="0" w:color="auto"/>
        <w:left w:val="none" w:sz="0" w:space="0" w:color="auto"/>
        <w:bottom w:val="none" w:sz="0" w:space="0" w:color="auto"/>
        <w:right w:val="none" w:sz="0" w:space="0" w:color="auto"/>
      </w:divBdr>
    </w:div>
    <w:div w:id="1471753023">
      <w:bodyDiv w:val="1"/>
      <w:marLeft w:val="0"/>
      <w:marRight w:val="0"/>
      <w:marTop w:val="0"/>
      <w:marBottom w:val="0"/>
      <w:divBdr>
        <w:top w:val="none" w:sz="0" w:space="0" w:color="auto"/>
        <w:left w:val="none" w:sz="0" w:space="0" w:color="auto"/>
        <w:bottom w:val="none" w:sz="0" w:space="0" w:color="auto"/>
        <w:right w:val="none" w:sz="0" w:space="0" w:color="auto"/>
      </w:divBdr>
    </w:div>
    <w:div w:id="1474635208">
      <w:bodyDiv w:val="1"/>
      <w:marLeft w:val="0"/>
      <w:marRight w:val="0"/>
      <w:marTop w:val="0"/>
      <w:marBottom w:val="0"/>
      <w:divBdr>
        <w:top w:val="none" w:sz="0" w:space="0" w:color="auto"/>
        <w:left w:val="none" w:sz="0" w:space="0" w:color="auto"/>
        <w:bottom w:val="none" w:sz="0" w:space="0" w:color="auto"/>
        <w:right w:val="none" w:sz="0" w:space="0" w:color="auto"/>
      </w:divBdr>
    </w:div>
    <w:div w:id="1474637921">
      <w:bodyDiv w:val="1"/>
      <w:marLeft w:val="0"/>
      <w:marRight w:val="0"/>
      <w:marTop w:val="0"/>
      <w:marBottom w:val="0"/>
      <w:divBdr>
        <w:top w:val="none" w:sz="0" w:space="0" w:color="auto"/>
        <w:left w:val="none" w:sz="0" w:space="0" w:color="auto"/>
        <w:bottom w:val="none" w:sz="0" w:space="0" w:color="auto"/>
        <w:right w:val="none" w:sz="0" w:space="0" w:color="auto"/>
      </w:divBdr>
    </w:div>
    <w:div w:id="1476795276">
      <w:bodyDiv w:val="1"/>
      <w:marLeft w:val="0"/>
      <w:marRight w:val="0"/>
      <w:marTop w:val="0"/>
      <w:marBottom w:val="0"/>
      <w:divBdr>
        <w:top w:val="none" w:sz="0" w:space="0" w:color="auto"/>
        <w:left w:val="none" w:sz="0" w:space="0" w:color="auto"/>
        <w:bottom w:val="none" w:sz="0" w:space="0" w:color="auto"/>
        <w:right w:val="none" w:sz="0" w:space="0" w:color="auto"/>
      </w:divBdr>
    </w:div>
    <w:div w:id="1477448919">
      <w:bodyDiv w:val="1"/>
      <w:marLeft w:val="0"/>
      <w:marRight w:val="0"/>
      <w:marTop w:val="0"/>
      <w:marBottom w:val="0"/>
      <w:divBdr>
        <w:top w:val="none" w:sz="0" w:space="0" w:color="auto"/>
        <w:left w:val="none" w:sz="0" w:space="0" w:color="auto"/>
        <w:bottom w:val="none" w:sz="0" w:space="0" w:color="auto"/>
        <w:right w:val="none" w:sz="0" w:space="0" w:color="auto"/>
      </w:divBdr>
    </w:div>
    <w:div w:id="1478720217">
      <w:bodyDiv w:val="1"/>
      <w:marLeft w:val="0"/>
      <w:marRight w:val="0"/>
      <w:marTop w:val="0"/>
      <w:marBottom w:val="0"/>
      <w:divBdr>
        <w:top w:val="none" w:sz="0" w:space="0" w:color="auto"/>
        <w:left w:val="none" w:sz="0" w:space="0" w:color="auto"/>
        <w:bottom w:val="none" w:sz="0" w:space="0" w:color="auto"/>
        <w:right w:val="none" w:sz="0" w:space="0" w:color="auto"/>
      </w:divBdr>
    </w:div>
    <w:div w:id="1479374668">
      <w:bodyDiv w:val="1"/>
      <w:marLeft w:val="0"/>
      <w:marRight w:val="0"/>
      <w:marTop w:val="0"/>
      <w:marBottom w:val="0"/>
      <w:divBdr>
        <w:top w:val="none" w:sz="0" w:space="0" w:color="auto"/>
        <w:left w:val="none" w:sz="0" w:space="0" w:color="auto"/>
        <w:bottom w:val="none" w:sz="0" w:space="0" w:color="auto"/>
        <w:right w:val="none" w:sz="0" w:space="0" w:color="auto"/>
      </w:divBdr>
    </w:div>
    <w:div w:id="1479952921">
      <w:bodyDiv w:val="1"/>
      <w:marLeft w:val="0"/>
      <w:marRight w:val="0"/>
      <w:marTop w:val="0"/>
      <w:marBottom w:val="0"/>
      <w:divBdr>
        <w:top w:val="none" w:sz="0" w:space="0" w:color="auto"/>
        <w:left w:val="none" w:sz="0" w:space="0" w:color="auto"/>
        <w:bottom w:val="none" w:sz="0" w:space="0" w:color="auto"/>
        <w:right w:val="none" w:sz="0" w:space="0" w:color="auto"/>
      </w:divBdr>
    </w:div>
    <w:div w:id="1483765647">
      <w:bodyDiv w:val="1"/>
      <w:marLeft w:val="0"/>
      <w:marRight w:val="0"/>
      <w:marTop w:val="0"/>
      <w:marBottom w:val="0"/>
      <w:divBdr>
        <w:top w:val="none" w:sz="0" w:space="0" w:color="auto"/>
        <w:left w:val="none" w:sz="0" w:space="0" w:color="auto"/>
        <w:bottom w:val="none" w:sz="0" w:space="0" w:color="auto"/>
        <w:right w:val="none" w:sz="0" w:space="0" w:color="auto"/>
      </w:divBdr>
    </w:div>
    <w:div w:id="1484156737">
      <w:bodyDiv w:val="1"/>
      <w:marLeft w:val="0"/>
      <w:marRight w:val="0"/>
      <w:marTop w:val="0"/>
      <w:marBottom w:val="0"/>
      <w:divBdr>
        <w:top w:val="none" w:sz="0" w:space="0" w:color="auto"/>
        <w:left w:val="none" w:sz="0" w:space="0" w:color="auto"/>
        <w:bottom w:val="none" w:sz="0" w:space="0" w:color="auto"/>
        <w:right w:val="none" w:sz="0" w:space="0" w:color="auto"/>
      </w:divBdr>
    </w:div>
    <w:div w:id="1485929885">
      <w:bodyDiv w:val="1"/>
      <w:marLeft w:val="0"/>
      <w:marRight w:val="0"/>
      <w:marTop w:val="0"/>
      <w:marBottom w:val="0"/>
      <w:divBdr>
        <w:top w:val="none" w:sz="0" w:space="0" w:color="auto"/>
        <w:left w:val="none" w:sz="0" w:space="0" w:color="auto"/>
        <w:bottom w:val="none" w:sz="0" w:space="0" w:color="auto"/>
        <w:right w:val="none" w:sz="0" w:space="0" w:color="auto"/>
      </w:divBdr>
    </w:div>
    <w:div w:id="1488012244">
      <w:bodyDiv w:val="1"/>
      <w:marLeft w:val="0"/>
      <w:marRight w:val="0"/>
      <w:marTop w:val="0"/>
      <w:marBottom w:val="0"/>
      <w:divBdr>
        <w:top w:val="none" w:sz="0" w:space="0" w:color="auto"/>
        <w:left w:val="none" w:sz="0" w:space="0" w:color="auto"/>
        <w:bottom w:val="none" w:sz="0" w:space="0" w:color="auto"/>
        <w:right w:val="none" w:sz="0" w:space="0" w:color="auto"/>
      </w:divBdr>
    </w:div>
    <w:div w:id="1490168326">
      <w:bodyDiv w:val="1"/>
      <w:marLeft w:val="0"/>
      <w:marRight w:val="0"/>
      <w:marTop w:val="0"/>
      <w:marBottom w:val="0"/>
      <w:divBdr>
        <w:top w:val="none" w:sz="0" w:space="0" w:color="auto"/>
        <w:left w:val="none" w:sz="0" w:space="0" w:color="auto"/>
        <w:bottom w:val="none" w:sz="0" w:space="0" w:color="auto"/>
        <w:right w:val="none" w:sz="0" w:space="0" w:color="auto"/>
      </w:divBdr>
    </w:div>
    <w:div w:id="1490290995">
      <w:bodyDiv w:val="1"/>
      <w:marLeft w:val="0"/>
      <w:marRight w:val="0"/>
      <w:marTop w:val="0"/>
      <w:marBottom w:val="0"/>
      <w:divBdr>
        <w:top w:val="none" w:sz="0" w:space="0" w:color="auto"/>
        <w:left w:val="none" w:sz="0" w:space="0" w:color="auto"/>
        <w:bottom w:val="none" w:sz="0" w:space="0" w:color="auto"/>
        <w:right w:val="none" w:sz="0" w:space="0" w:color="auto"/>
      </w:divBdr>
    </w:div>
    <w:div w:id="1491292544">
      <w:bodyDiv w:val="1"/>
      <w:marLeft w:val="0"/>
      <w:marRight w:val="0"/>
      <w:marTop w:val="0"/>
      <w:marBottom w:val="0"/>
      <w:divBdr>
        <w:top w:val="none" w:sz="0" w:space="0" w:color="auto"/>
        <w:left w:val="none" w:sz="0" w:space="0" w:color="auto"/>
        <w:bottom w:val="none" w:sz="0" w:space="0" w:color="auto"/>
        <w:right w:val="none" w:sz="0" w:space="0" w:color="auto"/>
      </w:divBdr>
    </w:div>
    <w:div w:id="1492982272">
      <w:bodyDiv w:val="1"/>
      <w:marLeft w:val="0"/>
      <w:marRight w:val="0"/>
      <w:marTop w:val="0"/>
      <w:marBottom w:val="0"/>
      <w:divBdr>
        <w:top w:val="none" w:sz="0" w:space="0" w:color="auto"/>
        <w:left w:val="none" w:sz="0" w:space="0" w:color="auto"/>
        <w:bottom w:val="none" w:sz="0" w:space="0" w:color="auto"/>
        <w:right w:val="none" w:sz="0" w:space="0" w:color="auto"/>
      </w:divBdr>
    </w:div>
    <w:div w:id="1492983248">
      <w:bodyDiv w:val="1"/>
      <w:marLeft w:val="0"/>
      <w:marRight w:val="0"/>
      <w:marTop w:val="0"/>
      <w:marBottom w:val="0"/>
      <w:divBdr>
        <w:top w:val="none" w:sz="0" w:space="0" w:color="auto"/>
        <w:left w:val="none" w:sz="0" w:space="0" w:color="auto"/>
        <w:bottom w:val="none" w:sz="0" w:space="0" w:color="auto"/>
        <w:right w:val="none" w:sz="0" w:space="0" w:color="auto"/>
      </w:divBdr>
    </w:div>
    <w:div w:id="1494374829">
      <w:bodyDiv w:val="1"/>
      <w:marLeft w:val="0"/>
      <w:marRight w:val="0"/>
      <w:marTop w:val="0"/>
      <w:marBottom w:val="0"/>
      <w:divBdr>
        <w:top w:val="none" w:sz="0" w:space="0" w:color="auto"/>
        <w:left w:val="none" w:sz="0" w:space="0" w:color="auto"/>
        <w:bottom w:val="none" w:sz="0" w:space="0" w:color="auto"/>
        <w:right w:val="none" w:sz="0" w:space="0" w:color="auto"/>
      </w:divBdr>
    </w:div>
    <w:div w:id="1494954069">
      <w:bodyDiv w:val="1"/>
      <w:marLeft w:val="0"/>
      <w:marRight w:val="0"/>
      <w:marTop w:val="0"/>
      <w:marBottom w:val="0"/>
      <w:divBdr>
        <w:top w:val="none" w:sz="0" w:space="0" w:color="auto"/>
        <w:left w:val="none" w:sz="0" w:space="0" w:color="auto"/>
        <w:bottom w:val="none" w:sz="0" w:space="0" w:color="auto"/>
        <w:right w:val="none" w:sz="0" w:space="0" w:color="auto"/>
      </w:divBdr>
    </w:div>
    <w:div w:id="1495610691">
      <w:bodyDiv w:val="1"/>
      <w:marLeft w:val="0"/>
      <w:marRight w:val="0"/>
      <w:marTop w:val="0"/>
      <w:marBottom w:val="0"/>
      <w:divBdr>
        <w:top w:val="none" w:sz="0" w:space="0" w:color="auto"/>
        <w:left w:val="none" w:sz="0" w:space="0" w:color="auto"/>
        <w:bottom w:val="none" w:sz="0" w:space="0" w:color="auto"/>
        <w:right w:val="none" w:sz="0" w:space="0" w:color="auto"/>
      </w:divBdr>
    </w:div>
    <w:div w:id="1496456456">
      <w:bodyDiv w:val="1"/>
      <w:marLeft w:val="0"/>
      <w:marRight w:val="0"/>
      <w:marTop w:val="0"/>
      <w:marBottom w:val="0"/>
      <w:divBdr>
        <w:top w:val="none" w:sz="0" w:space="0" w:color="auto"/>
        <w:left w:val="none" w:sz="0" w:space="0" w:color="auto"/>
        <w:bottom w:val="none" w:sz="0" w:space="0" w:color="auto"/>
        <w:right w:val="none" w:sz="0" w:space="0" w:color="auto"/>
      </w:divBdr>
    </w:div>
    <w:div w:id="1497961326">
      <w:bodyDiv w:val="1"/>
      <w:marLeft w:val="0"/>
      <w:marRight w:val="0"/>
      <w:marTop w:val="0"/>
      <w:marBottom w:val="0"/>
      <w:divBdr>
        <w:top w:val="none" w:sz="0" w:space="0" w:color="auto"/>
        <w:left w:val="none" w:sz="0" w:space="0" w:color="auto"/>
        <w:bottom w:val="none" w:sz="0" w:space="0" w:color="auto"/>
        <w:right w:val="none" w:sz="0" w:space="0" w:color="auto"/>
      </w:divBdr>
    </w:div>
    <w:div w:id="1498377805">
      <w:bodyDiv w:val="1"/>
      <w:marLeft w:val="0"/>
      <w:marRight w:val="0"/>
      <w:marTop w:val="0"/>
      <w:marBottom w:val="0"/>
      <w:divBdr>
        <w:top w:val="none" w:sz="0" w:space="0" w:color="auto"/>
        <w:left w:val="none" w:sz="0" w:space="0" w:color="auto"/>
        <w:bottom w:val="none" w:sz="0" w:space="0" w:color="auto"/>
        <w:right w:val="none" w:sz="0" w:space="0" w:color="auto"/>
      </w:divBdr>
    </w:div>
    <w:div w:id="1498614445">
      <w:bodyDiv w:val="1"/>
      <w:marLeft w:val="0"/>
      <w:marRight w:val="0"/>
      <w:marTop w:val="0"/>
      <w:marBottom w:val="0"/>
      <w:divBdr>
        <w:top w:val="none" w:sz="0" w:space="0" w:color="auto"/>
        <w:left w:val="none" w:sz="0" w:space="0" w:color="auto"/>
        <w:bottom w:val="none" w:sz="0" w:space="0" w:color="auto"/>
        <w:right w:val="none" w:sz="0" w:space="0" w:color="auto"/>
      </w:divBdr>
    </w:div>
    <w:div w:id="1498693234">
      <w:bodyDiv w:val="1"/>
      <w:marLeft w:val="0"/>
      <w:marRight w:val="0"/>
      <w:marTop w:val="0"/>
      <w:marBottom w:val="0"/>
      <w:divBdr>
        <w:top w:val="none" w:sz="0" w:space="0" w:color="auto"/>
        <w:left w:val="none" w:sz="0" w:space="0" w:color="auto"/>
        <w:bottom w:val="none" w:sz="0" w:space="0" w:color="auto"/>
        <w:right w:val="none" w:sz="0" w:space="0" w:color="auto"/>
      </w:divBdr>
    </w:div>
    <w:div w:id="1499925779">
      <w:bodyDiv w:val="1"/>
      <w:marLeft w:val="0"/>
      <w:marRight w:val="0"/>
      <w:marTop w:val="0"/>
      <w:marBottom w:val="0"/>
      <w:divBdr>
        <w:top w:val="none" w:sz="0" w:space="0" w:color="auto"/>
        <w:left w:val="none" w:sz="0" w:space="0" w:color="auto"/>
        <w:bottom w:val="none" w:sz="0" w:space="0" w:color="auto"/>
        <w:right w:val="none" w:sz="0" w:space="0" w:color="auto"/>
      </w:divBdr>
    </w:div>
    <w:div w:id="1500343974">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2967172">
      <w:bodyDiv w:val="1"/>
      <w:marLeft w:val="0"/>
      <w:marRight w:val="0"/>
      <w:marTop w:val="0"/>
      <w:marBottom w:val="0"/>
      <w:divBdr>
        <w:top w:val="none" w:sz="0" w:space="0" w:color="auto"/>
        <w:left w:val="none" w:sz="0" w:space="0" w:color="auto"/>
        <w:bottom w:val="none" w:sz="0" w:space="0" w:color="auto"/>
        <w:right w:val="none" w:sz="0" w:space="0" w:color="auto"/>
      </w:divBdr>
    </w:div>
    <w:div w:id="1504707381">
      <w:bodyDiv w:val="1"/>
      <w:marLeft w:val="0"/>
      <w:marRight w:val="0"/>
      <w:marTop w:val="0"/>
      <w:marBottom w:val="0"/>
      <w:divBdr>
        <w:top w:val="none" w:sz="0" w:space="0" w:color="auto"/>
        <w:left w:val="none" w:sz="0" w:space="0" w:color="auto"/>
        <w:bottom w:val="none" w:sz="0" w:space="0" w:color="auto"/>
        <w:right w:val="none" w:sz="0" w:space="0" w:color="auto"/>
      </w:divBdr>
    </w:div>
    <w:div w:id="1506746202">
      <w:bodyDiv w:val="1"/>
      <w:marLeft w:val="0"/>
      <w:marRight w:val="0"/>
      <w:marTop w:val="0"/>
      <w:marBottom w:val="0"/>
      <w:divBdr>
        <w:top w:val="none" w:sz="0" w:space="0" w:color="auto"/>
        <w:left w:val="none" w:sz="0" w:space="0" w:color="auto"/>
        <w:bottom w:val="none" w:sz="0" w:space="0" w:color="auto"/>
        <w:right w:val="none" w:sz="0" w:space="0" w:color="auto"/>
      </w:divBdr>
    </w:div>
    <w:div w:id="1507090176">
      <w:bodyDiv w:val="1"/>
      <w:marLeft w:val="0"/>
      <w:marRight w:val="0"/>
      <w:marTop w:val="0"/>
      <w:marBottom w:val="0"/>
      <w:divBdr>
        <w:top w:val="none" w:sz="0" w:space="0" w:color="auto"/>
        <w:left w:val="none" w:sz="0" w:space="0" w:color="auto"/>
        <w:bottom w:val="none" w:sz="0" w:space="0" w:color="auto"/>
        <w:right w:val="none" w:sz="0" w:space="0" w:color="auto"/>
      </w:divBdr>
    </w:div>
    <w:div w:id="1508401834">
      <w:bodyDiv w:val="1"/>
      <w:marLeft w:val="0"/>
      <w:marRight w:val="0"/>
      <w:marTop w:val="0"/>
      <w:marBottom w:val="0"/>
      <w:divBdr>
        <w:top w:val="none" w:sz="0" w:space="0" w:color="auto"/>
        <w:left w:val="none" w:sz="0" w:space="0" w:color="auto"/>
        <w:bottom w:val="none" w:sz="0" w:space="0" w:color="auto"/>
        <w:right w:val="none" w:sz="0" w:space="0" w:color="auto"/>
      </w:divBdr>
    </w:div>
    <w:div w:id="1509365396">
      <w:bodyDiv w:val="1"/>
      <w:marLeft w:val="0"/>
      <w:marRight w:val="0"/>
      <w:marTop w:val="0"/>
      <w:marBottom w:val="0"/>
      <w:divBdr>
        <w:top w:val="none" w:sz="0" w:space="0" w:color="auto"/>
        <w:left w:val="none" w:sz="0" w:space="0" w:color="auto"/>
        <w:bottom w:val="none" w:sz="0" w:space="0" w:color="auto"/>
        <w:right w:val="none" w:sz="0" w:space="0" w:color="auto"/>
      </w:divBdr>
    </w:div>
    <w:div w:id="1509905177">
      <w:bodyDiv w:val="1"/>
      <w:marLeft w:val="0"/>
      <w:marRight w:val="0"/>
      <w:marTop w:val="0"/>
      <w:marBottom w:val="0"/>
      <w:divBdr>
        <w:top w:val="none" w:sz="0" w:space="0" w:color="auto"/>
        <w:left w:val="none" w:sz="0" w:space="0" w:color="auto"/>
        <w:bottom w:val="none" w:sz="0" w:space="0" w:color="auto"/>
        <w:right w:val="none" w:sz="0" w:space="0" w:color="auto"/>
      </w:divBdr>
    </w:div>
    <w:div w:id="1510484338">
      <w:bodyDiv w:val="1"/>
      <w:marLeft w:val="0"/>
      <w:marRight w:val="0"/>
      <w:marTop w:val="0"/>
      <w:marBottom w:val="0"/>
      <w:divBdr>
        <w:top w:val="none" w:sz="0" w:space="0" w:color="auto"/>
        <w:left w:val="none" w:sz="0" w:space="0" w:color="auto"/>
        <w:bottom w:val="none" w:sz="0" w:space="0" w:color="auto"/>
        <w:right w:val="none" w:sz="0" w:space="0" w:color="auto"/>
      </w:divBdr>
    </w:div>
    <w:div w:id="1510485197">
      <w:bodyDiv w:val="1"/>
      <w:marLeft w:val="0"/>
      <w:marRight w:val="0"/>
      <w:marTop w:val="0"/>
      <w:marBottom w:val="0"/>
      <w:divBdr>
        <w:top w:val="none" w:sz="0" w:space="0" w:color="auto"/>
        <w:left w:val="none" w:sz="0" w:space="0" w:color="auto"/>
        <w:bottom w:val="none" w:sz="0" w:space="0" w:color="auto"/>
        <w:right w:val="none" w:sz="0" w:space="0" w:color="auto"/>
      </w:divBdr>
    </w:div>
    <w:div w:id="1510833381">
      <w:bodyDiv w:val="1"/>
      <w:marLeft w:val="0"/>
      <w:marRight w:val="0"/>
      <w:marTop w:val="0"/>
      <w:marBottom w:val="0"/>
      <w:divBdr>
        <w:top w:val="none" w:sz="0" w:space="0" w:color="auto"/>
        <w:left w:val="none" w:sz="0" w:space="0" w:color="auto"/>
        <w:bottom w:val="none" w:sz="0" w:space="0" w:color="auto"/>
        <w:right w:val="none" w:sz="0" w:space="0" w:color="auto"/>
      </w:divBdr>
    </w:div>
    <w:div w:id="1511336456">
      <w:bodyDiv w:val="1"/>
      <w:marLeft w:val="0"/>
      <w:marRight w:val="0"/>
      <w:marTop w:val="0"/>
      <w:marBottom w:val="0"/>
      <w:divBdr>
        <w:top w:val="none" w:sz="0" w:space="0" w:color="auto"/>
        <w:left w:val="none" w:sz="0" w:space="0" w:color="auto"/>
        <w:bottom w:val="none" w:sz="0" w:space="0" w:color="auto"/>
        <w:right w:val="none" w:sz="0" w:space="0" w:color="auto"/>
      </w:divBdr>
    </w:div>
    <w:div w:id="1515145291">
      <w:bodyDiv w:val="1"/>
      <w:marLeft w:val="0"/>
      <w:marRight w:val="0"/>
      <w:marTop w:val="0"/>
      <w:marBottom w:val="0"/>
      <w:divBdr>
        <w:top w:val="none" w:sz="0" w:space="0" w:color="auto"/>
        <w:left w:val="none" w:sz="0" w:space="0" w:color="auto"/>
        <w:bottom w:val="none" w:sz="0" w:space="0" w:color="auto"/>
        <w:right w:val="none" w:sz="0" w:space="0" w:color="auto"/>
      </w:divBdr>
    </w:div>
    <w:div w:id="1515411950">
      <w:bodyDiv w:val="1"/>
      <w:marLeft w:val="0"/>
      <w:marRight w:val="0"/>
      <w:marTop w:val="0"/>
      <w:marBottom w:val="0"/>
      <w:divBdr>
        <w:top w:val="none" w:sz="0" w:space="0" w:color="auto"/>
        <w:left w:val="none" w:sz="0" w:space="0" w:color="auto"/>
        <w:bottom w:val="none" w:sz="0" w:space="0" w:color="auto"/>
        <w:right w:val="none" w:sz="0" w:space="0" w:color="auto"/>
      </w:divBdr>
    </w:div>
    <w:div w:id="1515537578">
      <w:bodyDiv w:val="1"/>
      <w:marLeft w:val="0"/>
      <w:marRight w:val="0"/>
      <w:marTop w:val="0"/>
      <w:marBottom w:val="0"/>
      <w:divBdr>
        <w:top w:val="none" w:sz="0" w:space="0" w:color="auto"/>
        <w:left w:val="none" w:sz="0" w:space="0" w:color="auto"/>
        <w:bottom w:val="none" w:sz="0" w:space="0" w:color="auto"/>
        <w:right w:val="none" w:sz="0" w:space="0" w:color="auto"/>
      </w:divBdr>
    </w:div>
    <w:div w:id="1515873903">
      <w:bodyDiv w:val="1"/>
      <w:marLeft w:val="0"/>
      <w:marRight w:val="0"/>
      <w:marTop w:val="0"/>
      <w:marBottom w:val="0"/>
      <w:divBdr>
        <w:top w:val="none" w:sz="0" w:space="0" w:color="auto"/>
        <w:left w:val="none" w:sz="0" w:space="0" w:color="auto"/>
        <w:bottom w:val="none" w:sz="0" w:space="0" w:color="auto"/>
        <w:right w:val="none" w:sz="0" w:space="0" w:color="auto"/>
      </w:divBdr>
    </w:div>
    <w:div w:id="1518498107">
      <w:bodyDiv w:val="1"/>
      <w:marLeft w:val="0"/>
      <w:marRight w:val="0"/>
      <w:marTop w:val="0"/>
      <w:marBottom w:val="0"/>
      <w:divBdr>
        <w:top w:val="none" w:sz="0" w:space="0" w:color="auto"/>
        <w:left w:val="none" w:sz="0" w:space="0" w:color="auto"/>
        <w:bottom w:val="none" w:sz="0" w:space="0" w:color="auto"/>
        <w:right w:val="none" w:sz="0" w:space="0" w:color="auto"/>
      </w:divBdr>
    </w:div>
    <w:div w:id="1518738143">
      <w:bodyDiv w:val="1"/>
      <w:marLeft w:val="0"/>
      <w:marRight w:val="0"/>
      <w:marTop w:val="0"/>
      <w:marBottom w:val="0"/>
      <w:divBdr>
        <w:top w:val="none" w:sz="0" w:space="0" w:color="auto"/>
        <w:left w:val="none" w:sz="0" w:space="0" w:color="auto"/>
        <w:bottom w:val="none" w:sz="0" w:space="0" w:color="auto"/>
        <w:right w:val="none" w:sz="0" w:space="0" w:color="auto"/>
      </w:divBdr>
    </w:div>
    <w:div w:id="1520241523">
      <w:bodyDiv w:val="1"/>
      <w:marLeft w:val="0"/>
      <w:marRight w:val="0"/>
      <w:marTop w:val="0"/>
      <w:marBottom w:val="0"/>
      <w:divBdr>
        <w:top w:val="none" w:sz="0" w:space="0" w:color="auto"/>
        <w:left w:val="none" w:sz="0" w:space="0" w:color="auto"/>
        <w:bottom w:val="none" w:sz="0" w:space="0" w:color="auto"/>
        <w:right w:val="none" w:sz="0" w:space="0" w:color="auto"/>
      </w:divBdr>
    </w:div>
    <w:div w:id="1521162237">
      <w:bodyDiv w:val="1"/>
      <w:marLeft w:val="0"/>
      <w:marRight w:val="0"/>
      <w:marTop w:val="0"/>
      <w:marBottom w:val="0"/>
      <w:divBdr>
        <w:top w:val="none" w:sz="0" w:space="0" w:color="auto"/>
        <w:left w:val="none" w:sz="0" w:space="0" w:color="auto"/>
        <w:bottom w:val="none" w:sz="0" w:space="0" w:color="auto"/>
        <w:right w:val="none" w:sz="0" w:space="0" w:color="auto"/>
      </w:divBdr>
    </w:div>
    <w:div w:id="1521237766">
      <w:bodyDiv w:val="1"/>
      <w:marLeft w:val="0"/>
      <w:marRight w:val="0"/>
      <w:marTop w:val="0"/>
      <w:marBottom w:val="0"/>
      <w:divBdr>
        <w:top w:val="none" w:sz="0" w:space="0" w:color="auto"/>
        <w:left w:val="none" w:sz="0" w:space="0" w:color="auto"/>
        <w:bottom w:val="none" w:sz="0" w:space="0" w:color="auto"/>
        <w:right w:val="none" w:sz="0" w:space="0" w:color="auto"/>
      </w:divBdr>
    </w:div>
    <w:div w:id="1522469102">
      <w:bodyDiv w:val="1"/>
      <w:marLeft w:val="0"/>
      <w:marRight w:val="0"/>
      <w:marTop w:val="0"/>
      <w:marBottom w:val="0"/>
      <w:divBdr>
        <w:top w:val="none" w:sz="0" w:space="0" w:color="auto"/>
        <w:left w:val="none" w:sz="0" w:space="0" w:color="auto"/>
        <w:bottom w:val="none" w:sz="0" w:space="0" w:color="auto"/>
        <w:right w:val="none" w:sz="0" w:space="0" w:color="auto"/>
      </w:divBdr>
    </w:div>
    <w:div w:id="1525092104">
      <w:bodyDiv w:val="1"/>
      <w:marLeft w:val="0"/>
      <w:marRight w:val="0"/>
      <w:marTop w:val="0"/>
      <w:marBottom w:val="0"/>
      <w:divBdr>
        <w:top w:val="none" w:sz="0" w:space="0" w:color="auto"/>
        <w:left w:val="none" w:sz="0" w:space="0" w:color="auto"/>
        <w:bottom w:val="none" w:sz="0" w:space="0" w:color="auto"/>
        <w:right w:val="none" w:sz="0" w:space="0" w:color="auto"/>
      </w:divBdr>
    </w:div>
    <w:div w:id="1526554419">
      <w:bodyDiv w:val="1"/>
      <w:marLeft w:val="0"/>
      <w:marRight w:val="0"/>
      <w:marTop w:val="0"/>
      <w:marBottom w:val="0"/>
      <w:divBdr>
        <w:top w:val="none" w:sz="0" w:space="0" w:color="auto"/>
        <w:left w:val="none" w:sz="0" w:space="0" w:color="auto"/>
        <w:bottom w:val="none" w:sz="0" w:space="0" w:color="auto"/>
        <w:right w:val="none" w:sz="0" w:space="0" w:color="auto"/>
      </w:divBdr>
    </w:div>
    <w:div w:id="1527407005">
      <w:bodyDiv w:val="1"/>
      <w:marLeft w:val="0"/>
      <w:marRight w:val="0"/>
      <w:marTop w:val="0"/>
      <w:marBottom w:val="0"/>
      <w:divBdr>
        <w:top w:val="none" w:sz="0" w:space="0" w:color="auto"/>
        <w:left w:val="none" w:sz="0" w:space="0" w:color="auto"/>
        <w:bottom w:val="none" w:sz="0" w:space="0" w:color="auto"/>
        <w:right w:val="none" w:sz="0" w:space="0" w:color="auto"/>
      </w:divBdr>
    </w:div>
    <w:div w:id="1530097767">
      <w:bodyDiv w:val="1"/>
      <w:marLeft w:val="0"/>
      <w:marRight w:val="0"/>
      <w:marTop w:val="0"/>
      <w:marBottom w:val="0"/>
      <w:divBdr>
        <w:top w:val="none" w:sz="0" w:space="0" w:color="auto"/>
        <w:left w:val="none" w:sz="0" w:space="0" w:color="auto"/>
        <w:bottom w:val="none" w:sz="0" w:space="0" w:color="auto"/>
        <w:right w:val="none" w:sz="0" w:space="0" w:color="auto"/>
      </w:divBdr>
    </w:div>
    <w:div w:id="1531606897">
      <w:bodyDiv w:val="1"/>
      <w:marLeft w:val="0"/>
      <w:marRight w:val="0"/>
      <w:marTop w:val="0"/>
      <w:marBottom w:val="0"/>
      <w:divBdr>
        <w:top w:val="none" w:sz="0" w:space="0" w:color="auto"/>
        <w:left w:val="none" w:sz="0" w:space="0" w:color="auto"/>
        <w:bottom w:val="none" w:sz="0" w:space="0" w:color="auto"/>
        <w:right w:val="none" w:sz="0" w:space="0" w:color="auto"/>
      </w:divBdr>
    </w:div>
    <w:div w:id="1532692545">
      <w:bodyDiv w:val="1"/>
      <w:marLeft w:val="0"/>
      <w:marRight w:val="0"/>
      <w:marTop w:val="0"/>
      <w:marBottom w:val="0"/>
      <w:divBdr>
        <w:top w:val="none" w:sz="0" w:space="0" w:color="auto"/>
        <w:left w:val="none" w:sz="0" w:space="0" w:color="auto"/>
        <w:bottom w:val="none" w:sz="0" w:space="0" w:color="auto"/>
        <w:right w:val="none" w:sz="0" w:space="0" w:color="auto"/>
      </w:divBdr>
    </w:div>
    <w:div w:id="1532763931">
      <w:bodyDiv w:val="1"/>
      <w:marLeft w:val="0"/>
      <w:marRight w:val="0"/>
      <w:marTop w:val="0"/>
      <w:marBottom w:val="0"/>
      <w:divBdr>
        <w:top w:val="none" w:sz="0" w:space="0" w:color="auto"/>
        <w:left w:val="none" w:sz="0" w:space="0" w:color="auto"/>
        <w:bottom w:val="none" w:sz="0" w:space="0" w:color="auto"/>
        <w:right w:val="none" w:sz="0" w:space="0" w:color="auto"/>
      </w:divBdr>
    </w:div>
    <w:div w:id="1533037270">
      <w:bodyDiv w:val="1"/>
      <w:marLeft w:val="0"/>
      <w:marRight w:val="0"/>
      <w:marTop w:val="0"/>
      <w:marBottom w:val="0"/>
      <w:divBdr>
        <w:top w:val="none" w:sz="0" w:space="0" w:color="auto"/>
        <w:left w:val="none" w:sz="0" w:space="0" w:color="auto"/>
        <w:bottom w:val="none" w:sz="0" w:space="0" w:color="auto"/>
        <w:right w:val="none" w:sz="0" w:space="0" w:color="auto"/>
      </w:divBdr>
    </w:div>
    <w:div w:id="1533299941">
      <w:bodyDiv w:val="1"/>
      <w:marLeft w:val="0"/>
      <w:marRight w:val="0"/>
      <w:marTop w:val="0"/>
      <w:marBottom w:val="0"/>
      <w:divBdr>
        <w:top w:val="none" w:sz="0" w:space="0" w:color="auto"/>
        <w:left w:val="none" w:sz="0" w:space="0" w:color="auto"/>
        <w:bottom w:val="none" w:sz="0" w:space="0" w:color="auto"/>
        <w:right w:val="none" w:sz="0" w:space="0" w:color="auto"/>
      </w:divBdr>
    </w:div>
    <w:div w:id="1533300169">
      <w:bodyDiv w:val="1"/>
      <w:marLeft w:val="0"/>
      <w:marRight w:val="0"/>
      <w:marTop w:val="0"/>
      <w:marBottom w:val="0"/>
      <w:divBdr>
        <w:top w:val="none" w:sz="0" w:space="0" w:color="auto"/>
        <w:left w:val="none" w:sz="0" w:space="0" w:color="auto"/>
        <w:bottom w:val="none" w:sz="0" w:space="0" w:color="auto"/>
        <w:right w:val="none" w:sz="0" w:space="0" w:color="auto"/>
      </w:divBdr>
    </w:div>
    <w:div w:id="1534804628">
      <w:bodyDiv w:val="1"/>
      <w:marLeft w:val="0"/>
      <w:marRight w:val="0"/>
      <w:marTop w:val="0"/>
      <w:marBottom w:val="0"/>
      <w:divBdr>
        <w:top w:val="none" w:sz="0" w:space="0" w:color="auto"/>
        <w:left w:val="none" w:sz="0" w:space="0" w:color="auto"/>
        <w:bottom w:val="none" w:sz="0" w:space="0" w:color="auto"/>
        <w:right w:val="none" w:sz="0" w:space="0" w:color="auto"/>
      </w:divBdr>
    </w:div>
    <w:div w:id="1534808104">
      <w:bodyDiv w:val="1"/>
      <w:marLeft w:val="0"/>
      <w:marRight w:val="0"/>
      <w:marTop w:val="0"/>
      <w:marBottom w:val="0"/>
      <w:divBdr>
        <w:top w:val="none" w:sz="0" w:space="0" w:color="auto"/>
        <w:left w:val="none" w:sz="0" w:space="0" w:color="auto"/>
        <w:bottom w:val="none" w:sz="0" w:space="0" w:color="auto"/>
        <w:right w:val="none" w:sz="0" w:space="0" w:color="auto"/>
      </w:divBdr>
    </w:div>
    <w:div w:id="1535145494">
      <w:bodyDiv w:val="1"/>
      <w:marLeft w:val="0"/>
      <w:marRight w:val="0"/>
      <w:marTop w:val="0"/>
      <w:marBottom w:val="0"/>
      <w:divBdr>
        <w:top w:val="none" w:sz="0" w:space="0" w:color="auto"/>
        <w:left w:val="none" w:sz="0" w:space="0" w:color="auto"/>
        <w:bottom w:val="none" w:sz="0" w:space="0" w:color="auto"/>
        <w:right w:val="none" w:sz="0" w:space="0" w:color="auto"/>
      </w:divBdr>
    </w:div>
    <w:div w:id="1535461553">
      <w:bodyDiv w:val="1"/>
      <w:marLeft w:val="0"/>
      <w:marRight w:val="0"/>
      <w:marTop w:val="0"/>
      <w:marBottom w:val="0"/>
      <w:divBdr>
        <w:top w:val="none" w:sz="0" w:space="0" w:color="auto"/>
        <w:left w:val="none" w:sz="0" w:space="0" w:color="auto"/>
        <w:bottom w:val="none" w:sz="0" w:space="0" w:color="auto"/>
        <w:right w:val="none" w:sz="0" w:space="0" w:color="auto"/>
      </w:divBdr>
    </w:div>
    <w:div w:id="1536498867">
      <w:bodyDiv w:val="1"/>
      <w:marLeft w:val="0"/>
      <w:marRight w:val="0"/>
      <w:marTop w:val="0"/>
      <w:marBottom w:val="0"/>
      <w:divBdr>
        <w:top w:val="none" w:sz="0" w:space="0" w:color="auto"/>
        <w:left w:val="none" w:sz="0" w:space="0" w:color="auto"/>
        <w:bottom w:val="none" w:sz="0" w:space="0" w:color="auto"/>
        <w:right w:val="none" w:sz="0" w:space="0" w:color="auto"/>
      </w:divBdr>
    </w:div>
    <w:div w:id="1536581076">
      <w:bodyDiv w:val="1"/>
      <w:marLeft w:val="0"/>
      <w:marRight w:val="0"/>
      <w:marTop w:val="0"/>
      <w:marBottom w:val="0"/>
      <w:divBdr>
        <w:top w:val="none" w:sz="0" w:space="0" w:color="auto"/>
        <w:left w:val="none" w:sz="0" w:space="0" w:color="auto"/>
        <w:bottom w:val="none" w:sz="0" w:space="0" w:color="auto"/>
        <w:right w:val="none" w:sz="0" w:space="0" w:color="auto"/>
      </w:divBdr>
    </w:div>
    <w:div w:id="1537158573">
      <w:bodyDiv w:val="1"/>
      <w:marLeft w:val="0"/>
      <w:marRight w:val="0"/>
      <w:marTop w:val="0"/>
      <w:marBottom w:val="0"/>
      <w:divBdr>
        <w:top w:val="none" w:sz="0" w:space="0" w:color="auto"/>
        <w:left w:val="none" w:sz="0" w:space="0" w:color="auto"/>
        <w:bottom w:val="none" w:sz="0" w:space="0" w:color="auto"/>
        <w:right w:val="none" w:sz="0" w:space="0" w:color="auto"/>
      </w:divBdr>
    </w:div>
    <w:div w:id="1537736928">
      <w:bodyDiv w:val="1"/>
      <w:marLeft w:val="0"/>
      <w:marRight w:val="0"/>
      <w:marTop w:val="0"/>
      <w:marBottom w:val="0"/>
      <w:divBdr>
        <w:top w:val="none" w:sz="0" w:space="0" w:color="auto"/>
        <w:left w:val="none" w:sz="0" w:space="0" w:color="auto"/>
        <w:bottom w:val="none" w:sz="0" w:space="0" w:color="auto"/>
        <w:right w:val="none" w:sz="0" w:space="0" w:color="auto"/>
      </w:divBdr>
    </w:div>
    <w:div w:id="1537738329">
      <w:bodyDiv w:val="1"/>
      <w:marLeft w:val="0"/>
      <w:marRight w:val="0"/>
      <w:marTop w:val="0"/>
      <w:marBottom w:val="0"/>
      <w:divBdr>
        <w:top w:val="none" w:sz="0" w:space="0" w:color="auto"/>
        <w:left w:val="none" w:sz="0" w:space="0" w:color="auto"/>
        <w:bottom w:val="none" w:sz="0" w:space="0" w:color="auto"/>
        <w:right w:val="none" w:sz="0" w:space="0" w:color="auto"/>
      </w:divBdr>
    </w:div>
    <w:div w:id="1540967552">
      <w:bodyDiv w:val="1"/>
      <w:marLeft w:val="0"/>
      <w:marRight w:val="0"/>
      <w:marTop w:val="0"/>
      <w:marBottom w:val="0"/>
      <w:divBdr>
        <w:top w:val="none" w:sz="0" w:space="0" w:color="auto"/>
        <w:left w:val="none" w:sz="0" w:space="0" w:color="auto"/>
        <w:bottom w:val="none" w:sz="0" w:space="0" w:color="auto"/>
        <w:right w:val="none" w:sz="0" w:space="0" w:color="auto"/>
      </w:divBdr>
    </w:div>
    <w:div w:id="1541435721">
      <w:bodyDiv w:val="1"/>
      <w:marLeft w:val="0"/>
      <w:marRight w:val="0"/>
      <w:marTop w:val="0"/>
      <w:marBottom w:val="0"/>
      <w:divBdr>
        <w:top w:val="none" w:sz="0" w:space="0" w:color="auto"/>
        <w:left w:val="none" w:sz="0" w:space="0" w:color="auto"/>
        <w:bottom w:val="none" w:sz="0" w:space="0" w:color="auto"/>
        <w:right w:val="none" w:sz="0" w:space="0" w:color="auto"/>
      </w:divBdr>
    </w:div>
    <w:div w:id="1542089058">
      <w:bodyDiv w:val="1"/>
      <w:marLeft w:val="0"/>
      <w:marRight w:val="0"/>
      <w:marTop w:val="0"/>
      <w:marBottom w:val="0"/>
      <w:divBdr>
        <w:top w:val="none" w:sz="0" w:space="0" w:color="auto"/>
        <w:left w:val="none" w:sz="0" w:space="0" w:color="auto"/>
        <w:bottom w:val="none" w:sz="0" w:space="0" w:color="auto"/>
        <w:right w:val="none" w:sz="0" w:space="0" w:color="auto"/>
      </w:divBdr>
    </w:div>
    <w:div w:id="1542552862">
      <w:bodyDiv w:val="1"/>
      <w:marLeft w:val="0"/>
      <w:marRight w:val="0"/>
      <w:marTop w:val="0"/>
      <w:marBottom w:val="0"/>
      <w:divBdr>
        <w:top w:val="none" w:sz="0" w:space="0" w:color="auto"/>
        <w:left w:val="none" w:sz="0" w:space="0" w:color="auto"/>
        <w:bottom w:val="none" w:sz="0" w:space="0" w:color="auto"/>
        <w:right w:val="none" w:sz="0" w:space="0" w:color="auto"/>
      </w:divBdr>
    </w:div>
    <w:div w:id="1542665488">
      <w:bodyDiv w:val="1"/>
      <w:marLeft w:val="0"/>
      <w:marRight w:val="0"/>
      <w:marTop w:val="0"/>
      <w:marBottom w:val="0"/>
      <w:divBdr>
        <w:top w:val="none" w:sz="0" w:space="0" w:color="auto"/>
        <w:left w:val="none" w:sz="0" w:space="0" w:color="auto"/>
        <w:bottom w:val="none" w:sz="0" w:space="0" w:color="auto"/>
        <w:right w:val="none" w:sz="0" w:space="0" w:color="auto"/>
      </w:divBdr>
    </w:div>
    <w:div w:id="1542748612">
      <w:bodyDiv w:val="1"/>
      <w:marLeft w:val="0"/>
      <w:marRight w:val="0"/>
      <w:marTop w:val="0"/>
      <w:marBottom w:val="0"/>
      <w:divBdr>
        <w:top w:val="none" w:sz="0" w:space="0" w:color="auto"/>
        <w:left w:val="none" w:sz="0" w:space="0" w:color="auto"/>
        <w:bottom w:val="none" w:sz="0" w:space="0" w:color="auto"/>
        <w:right w:val="none" w:sz="0" w:space="0" w:color="auto"/>
      </w:divBdr>
    </w:div>
    <w:div w:id="1543522010">
      <w:bodyDiv w:val="1"/>
      <w:marLeft w:val="0"/>
      <w:marRight w:val="0"/>
      <w:marTop w:val="0"/>
      <w:marBottom w:val="0"/>
      <w:divBdr>
        <w:top w:val="none" w:sz="0" w:space="0" w:color="auto"/>
        <w:left w:val="none" w:sz="0" w:space="0" w:color="auto"/>
        <w:bottom w:val="none" w:sz="0" w:space="0" w:color="auto"/>
        <w:right w:val="none" w:sz="0" w:space="0" w:color="auto"/>
      </w:divBdr>
    </w:div>
    <w:div w:id="1543597339">
      <w:bodyDiv w:val="1"/>
      <w:marLeft w:val="0"/>
      <w:marRight w:val="0"/>
      <w:marTop w:val="0"/>
      <w:marBottom w:val="0"/>
      <w:divBdr>
        <w:top w:val="none" w:sz="0" w:space="0" w:color="auto"/>
        <w:left w:val="none" w:sz="0" w:space="0" w:color="auto"/>
        <w:bottom w:val="none" w:sz="0" w:space="0" w:color="auto"/>
        <w:right w:val="none" w:sz="0" w:space="0" w:color="auto"/>
      </w:divBdr>
    </w:div>
    <w:div w:id="1544757158">
      <w:bodyDiv w:val="1"/>
      <w:marLeft w:val="0"/>
      <w:marRight w:val="0"/>
      <w:marTop w:val="0"/>
      <w:marBottom w:val="0"/>
      <w:divBdr>
        <w:top w:val="none" w:sz="0" w:space="0" w:color="auto"/>
        <w:left w:val="none" w:sz="0" w:space="0" w:color="auto"/>
        <w:bottom w:val="none" w:sz="0" w:space="0" w:color="auto"/>
        <w:right w:val="none" w:sz="0" w:space="0" w:color="auto"/>
      </w:divBdr>
    </w:div>
    <w:div w:id="1544900024">
      <w:bodyDiv w:val="1"/>
      <w:marLeft w:val="0"/>
      <w:marRight w:val="0"/>
      <w:marTop w:val="0"/>
      <w:marBottom w:val="0"/>
      <w:divBdr>
        <w:top w:val="none" w:sz="0" w:space="0" w:color="auto"/>
        <w:left w:val="none" w:sz="0" w:space="0" w:color="auto"/>
        <w:bottom w:val="none" w:sz="0" w:space="0" w:color="auto"/>
        <w:right w:val="none" w:sz="0" w:space="0" w:color="auto"/>
      </w:divBdr>
    </w:div>
    <w:div w:id="1545024262">
      <w:bodyDiv w:val="1"/>
      <w:marLeft w:val="0"/>
      <w:marRight w:val="0"/>
      <w:marTop w:val="0"/>
      <w:marBottom w:val="0"/>
      <w:divBdr>
        <w:top w:val="none" w:sz="0" w:space="0" w:color="auto"/>
        <w:left w:val="none" w:sz="0" w:space="0" w:color="auto"/>
        <w:bottom w:val="none" w:sz="0" w:space="0" w:color="auto"/>
        <w:right w:val="none" w:sz="0" w:space="0" w:color="auto"/>
      </w:divBdr>
    </w:div>
    <w:div w:id="1546484637">
      <w:bodyDiv w:val="1"/>
      <w:marLeft w:val="0"/>
      <w:marRight w:val="0"/>
      <w:marTop w:val="0"/>
      <w:marBottom w:val="0"/>
      <w:divBdr>
        <w:top w:val="none" w:sz="0" w:space="0" w:color="auto"/>
        <w:left w:val="none" w:sz="0" w:space="0" w:color="auto"/>
        <w:bottom w:val="none" w:sz="0" w:space="0" w:color="auto"/>
        <w:right w:val="none" w:sz="0" w:space="0" w:color="auto"/>
      </w:divBdr>
    </w:div>
    <w:div w:id="1546604493">
      <w:bodyDiv w:val="1"/>
      <w:marLeft w:val="0"/>
      <w:marRight w:val="0"/>
      <w:marTop w:val="0"/>
      <w:marBottom w:val="0"/>
      <w:divBdr>
        <w:top w:val="none" w:sz="0" w:space="0" w:color="auto"/>
        <w:left w:val="none" w:sz="0" w:space="0" w:color="auto"/>
        <w:bottom w:val="none" w:sz="0" w:space="0" w:color="auto"/>
        <w:right w:val="none" w:sz="0" w:space="0" w:color="auto"/>
      </w:divBdr>
    </w:div>
    <w:div w:id="1547597566">
      <w:bodyDiv w:val="1"/>
      <w:marLeft w:val="0"/>
      <w:marRight w:val="0"/>
      <w:marTop w:val="0"/>
      <w:marBottom w:val="0"/>
      <w:divBdr>
        <w:top w:val="none" w:sz="0" w:space="0" w:color="auto"/>
        <w:left w:val="none" w:sz="0" w:space="0" w:color="auto"/>
        <w:bottom w:val="none" w:sz="0" w:space="0" w:color="auto"/>
        <w:right w:val="none" w:sz="0" w:space="0" w:color="auto"/>
      </w:divBdr>
    </w:div>
    <w:div w:id="1547638398">
      <w:bodyDiv w:val="1"/>
      <w:marLeft w:val="0"/>
      <w:marRight w:val="0"/>
      <w:marTop w:val="0"/>
      <w:marBottom w:val="0"/>
      <w:divBdr>
        <w:top w:val="none" w:sz="0" w:space="0" w:color="auto"/>
        <w:left w:val="none" w:sz="0" w:space="0" w:color="auto"/>
        <w:bottom w:val="none" w:sz="0" w:space="0" w:color="auto"/>
        <w:right w:val="none" w:sz="0" w:space="0" w:color="auto"/>
      </w:divBdr>
    </w:div>
    <w:div w:id="1548908064">
      <w:bodyDiv w:val="1"/>
      <w:marLeft w:val="0"/>
      <w:marRight w:val="0"/>
      <w:marTop w:val="0"/>
      <w:marBottom w:val="0"/>
      <w:divBdr>
        <w:top w:val="none" w:sz="0" w:space="0" w:color="auto"/>
        <w:left w:val="none" w:sz="0" w:space="0" w:color="auto"/>
        <w:bottom w:val="none" w:sz="0" w:space="0" w:color="auto"/>
        <w:right w:val="none" w:sz="0" w:space="0" w:color="auto"/>
      </w:divBdr>
    </w:div>
    <w:div w:id="1550417379">
      <w:bodyDiv w:val="1"/>
      <w:marLeft w:val="0"/>
      <w:marRight w:val="0"/>
      <w:marTop w:val="0"/>
      <w:marBottom w:val="0"/>
      <w:divBdr>
        <w:top w:val="none" w:sz="0" w:space="0" w:color="auto"/>
        <w:left w:val="none" w:sz="0" w:space="0" w:color="auto"/>
        <w:bottom w:val="none" w:sz="0" w:space="0" w:color="auto"/>
        <w:right w:val="none" w:sz="0" w:space="0" w:color="auto"/>
      </w:divBdr>
    </w:div>
    <w:div w:id="1550606164">
      <w:bodyDiv w:val="1"/>
      <w:marLeft w:val="0"/>
      <w:marRight w:val="0"/>
      <w:marTop w:val="0"/>
      <w:marBottom w:val="0"/>
      <w:divBdr>
        <w:top w:val="none" w:sz="0" w:space="0" w:color="auto"/>
        <w:left w:val="none" w:sz="0" w:space="0" w:color="auto"/>
        <w:bottom w:val="none" w:sz="0" w:space="0" w:color="auto"/>
        <w:right w:val="none" w:sz="0" w:space="0" w:color="auto"/>
      </w:divBdr>
    </w:div>
    <w:div w:id="1550989595">
      <w:bodyDiv w:val="1"/>
      <w:marLeft w:val="0"/>
      <w:marRight w:val="0"/>
      <w:marTop w:val="0"/>
      <w:marBottom w:val="0"/>
      <w:divBdr>
        <w:top w:val="none" w:sz="0" w:space="0" w:color="auto"/>
        <w:left w:val="none" w:sz="0" w:space="0" w:color="auto"/>
        <w:bottom w:val="none" w:sz="0" w:space="0" w:color="auto"/>
        <w:right w:val="none" w:sz="0" w:space="0" w:color="auto"/>
      </w:divBdr>
    </w:div>
    <w:div w:id="1551719990">
      <w:bodyDiv w:val="1"/>
      <w:marLeft w:val="0"/>
      <w:marRight w:val="0"/>
      <w:marTop w:val="0"/>
      <w:marBottom w:val="0"/>
      <w:divBdr>
        <w:top w:val="none" w:sz="0" w:space="0" w:color="auto"/>
        <w:left w:val="none" w:sz="0" w:space="0" w:color="auto"/>
        <w:bottom w:val="none" w:sz="0" w:space="0" w:color="auto"/>
        <w:right w:val="none" w:sz="0" w:space="0" w:color="auto"/>
      </w:divBdr>
    </w:div>
    <w:div w:id="1552570166">
      <w:bodyDiv w:val="1"/>
      <w:marLeft w:val="0"/>
      <w:marRight w:val="0"/>
      <w:marTop w:val="0"/>
      <w:marBottom w:val="0"/>
      <w:divBdr>
        <w:top w:val="none" w:sz="0" w:space="0" w:color="auto"/>
        <w:left w:val="none" w:sz="0" w:space="0" w:color="auto"/>
        <w:bottom w:val="none" w:sz="0" w:space="0" w:color="auto"/>
        <w:right w:val="none" w:sz="0" w:space="0" w:color="auto"/>
      </w:divBdr>
    </w:div>
    <w:div w:id="1555238716">
      <w:bodyDiv w:val="1"/>
      <w:marLeft w:val="0"/>
      <w:marRight w:val="0"/>
      <w:marTop w:val="0"/>
      <w:marBottom w:val="0"/>
      <w:divBdr>
        <w:top w:val="none" w:sz="0" w:space="0" w:color="auto"/>
        <w:left w:val="none" w:sz="0" w:space="0" w:color="auto"/>
        <w:bottom w:val="none" w:sz="0" w:space="0" w:color="auto"/>
        <w:right w:val="none" w:sz="0" w:space="0" w:color="auto"/>
      </w:divBdr>
    </w:div>
    <w:div w:id="1555771585">
      <w:bodyDiv w:val="1"/>
      <w:marLeft w:val="0"/>
      <w:marRight w:val="0"/>
      <w:marTop w:val="0"/>
      <w:marBottom w:val="0"/>
      <w:divBdr>
        <w:top w:val="none" w:sz="0" w:space="0" w:color="auto"/>
        <w:left w:val="none" w:sz="0" w:space="0" w:color="auto"/>
        <w:bottom w:val="none" w:sz="0" w:space="0" w:color="auto"/>
        <w:right w:val="none" w:sz="0" w:space="0" w:color="auto"/>
      </w:divBdr>
    </w:div>
    <w:div w:id="1555773074">
      <w:bodyDiv w:val="1"/>
      <w:marLeft w:val="0"/>
      <w:marRight w:val="0"/>
      <w:marTop w:val="0"/>
      <w:marBottom w:val="0"/>
      <w:divBdr>
        <w:top w:val="none" w:sz="0" w:space="0" w:color="auto"/>
        <w:left w:val="none" w:sz="0" w:space="0" w:color="auto"/>
        <w:bottom w:val="none" w:sz="0" w:space="0" w:color="auto"/>
        <w:right w:val="none" w:sz="0" w:space="0" w:color="auto"/>
      </w:divBdr>
    </w:div>
    <w:div w:id="1555852377">
      <w:bodyDiv w:val="1"/>
      <w:marLeft w:val="0"/>
      <w:marRight w:val="0"/>
      <w:marTop w:val="0"/>
      <w:marBottom w:val="0"/>
      <w:divBdr>
        <w:top w:val="none" w:sz="0" w:space="0" w:color="auto"/>
        <w:left w:val="none" w:sz="0" w:space="0" w:color="auto"/>
        <w:bottom w:val="none" w:sz="0" w:space="0" w:color="auto"/>
        <w:right w:val="none" w:sz="0" w:space="0" w:color="auto"/>
      </w:divBdr>
    </w:div>
    <w:div w:id="1556696896">
      <w:bodyDiv w:val="1"/>
      <w:marLeft w:val="0"/>
      <w:marRight w:val="0"/>
      <w:marTop w:val="0"/>
      <w:marBottom w:val="0"/>
      <w:divBdr>
        <w:top w:val="none" w:sz="0" w:space="0" w:color="auto"/>
        <w:left w:val="none" w:sz="0" w:space="0" w:color="auto"/>
        <w:bottom w:val="none" w:sz="0" w:space="0" w:color="auto"/>
        <w:right w:val="none" w:sz="0" w:space="0" w:color="auto"/>
      </w:divBdr>
    </w:div>
    <w:div w:id="1557085489">
      <w:bodyDiv w:val="1"/>
      <w:marLeft w:val="0"/>
      <w:marRight w:val="0"/>
      <w:marTop w:val="0"/>
      <w:marBottom w:val="0"/>
      <w:divBdr>
        <w:top w:val="none" w:sz="0" w:space="0" w:color="auto"/>
        <w:left w:val="none" w:sz="0" w:space="0" w:color="auto"/>
        <w:bottom w:val="none" w:sz="0" w:space="0" w:color="auto"/>
        <w:right w:val="none" w:sz="0" w:space="0" w:color="auto"/>
      </w:divBdr>
    </w:div>
    <w:div w:id="1557467282">
      <w:bodyDiv w:val="1"/>
      <w:marLeft w:val="0"/>
      <w:marRight w:val="0"/>
      <w:marTop w:val="0"/>
      <w:marBottom w:val="0"/>
      <w:divBdr>
        <w:top w:val="none" w:sz="0" w:space="0" w:color="auto"/>
        <w:left w:val="none" w:sz="0" w:space="0" w:color="auto"/>
        <w:bottom w:val="none" w:sz="0" w:space="0" w:color="auto"/>
        <w:right w:val="none" w:sz="0" w:space="0" w:color="auto"/>
      </w:divBdr>
    </w:div>
    <w:div w:id="1558396646">
      <w:bodyDiv w:val="1"/>
      <w:marLeft w:val="0"/>
      <w:marRight w:val="0"/>
      <w:marTop w:val="0"/>
      <w:marBottom w:val="0"/>
      <w:divBdr>
        <w:top w:val="none" w:sz="0" w:space="0" w:color="auto"/>
        <w:left w:val="none" w:sz="0" w:space="0" w:color="auto"/>
        <w:bottom w:val="none" w:sz="0" w:space="0" w:color="auto"/>
        <w:right w:val="none" w:sz="0" w:space="0" w:color="auto"/>
      </w:divBdr>
    </w:div>
    <w:div w:id="1559824871">
      <w:bodyDiv w:val="1"/>
      <w:marLeft w:val="0"/>
      <w:marRight w:val="0"/>
      <w:marTop w:val="0"/>
      <w:marBottom w:val="0"/>
      <w:divBdr>
        <w:top w:val="none" w:sz="0" w:space="0" w:color="auto"/>
        <w:left w:val="none" w:sz="0" w:space="0" w:color="auto"/>
        <w:bottom w:val="none" w:sz="0" w:space="0" w:color="auto"/>
        <w:right w:val="none" w:sz="0" w:space="0" w:color="auto"/>
      </w:divBdr>
    </w:div>
    <w:div w:id="1561285564">
      <w:bodyDiv w:val="1"/>
      <w:marLeft w:val="0"/>
      <w:marRight w:val="0"/>
      <w:marTop w:val="0"/>
      <w:marBottom w:val="0"/>
      <w:divBdr>
        <w:top w:val="none" w:sz="0" w:space="0" w:color="auto"/>
        <w:left w:val="none" w:sz="0" w:space="0" w:color="auto"/>
        <w:bottom w:val="none" w:sz="0" w:space="0" w:color="auto"/>
        <w:right w:val="none" w:sz="0" w:space="0" w:color="auto"/>
      </w:divBdr>
    </w:div>
    <w:div w:id="1561869806">
      <w:bodyDiv w:val="1"/>
      <w:marLeft w:val="0"/>
      <w:marRight w:val="0"/>
      <w:marTop w:val="0"/>
      <w:marBottom w:val="0"/>
      <w:divBdr>
        <w:top w:val="none" w:sz="0" w:space="0" w:color="auto"/>
        <w:left w:val="none" w:sz="0" w:space="0" w:color="auto"/>
        <w:bottom w:val="none" w:sz="0" w:space="0" w:color="auto"/>
        <w:right w:val="none" w:sz="0" w:space="0" w:color="auto"/>
      </w:divBdr>
    </w:div>
    <w:div w:id="1566260276">
      <w:bodyDiv w:val="1"/>
      <w:marLeft w:val="0"/>
      <w:marRight w:val="0"/>
      <w:marTop w:val="0"/>
      <w:marBottom w:val="0"/>
      <w:divBdr>
        <w:top w:val="none" w:sz="0" w:space="0" w:color="auto"/>
        <w:left w:val="none" w:sz="0" w:space="0" w:color="auto"/>
        <w:bottom w:val="none" w:sz="0" w:space="0" w:color="auto"/>
        <w:right w:val="none" w:sz="0" w:space="0" w:color="auto"/>
      </w:divBdr>
    </w:div>
    <w:div w:id="1567573855">
      <w:bodyDiv w:val="1"/>
      <w:marLeft w:val="0"/>
      <w:marRight w:val="0"/>
      <w:marTop w:val="0"/>
      <w:marBottom w:val="0"/>
      <w:divBdr>
        <w:top w:val="none" w:sz="0" w:space="0" w:color="auto"/>
        <w:left w:val="none" w:sz="0" w:space="0" w:color="auto"/>
        <w:bottom w:val="none" w:sz="0" w:space="0" w:color="auto"/>
        <w:right w:val="none" w:sz="0" w:space="0" w:color="auto"/>
      </w:divBdr>
    </w:div>
    <w:div w:id="1568103101">
      <w:bodyDiv w:val="1"/>
      <w:marLeft w:val="0"/>
      <w:marRight w:val="0"/>
      <w:marTop w:val="0"/>
      <w:marBottom w:val="0"/>
      <w:divBdr>
        <w:top w:val="none" w:sz="0" w:space="0" w:color="auto"/>
        <w:left w:val="none" w:sz="0" w:space="0" w:color="auto"/>
        <w:bottom w:val="none" w:sz="0" w:space="0" w:color="auto"/>
        <w:right w:val="none" w:sz="0" w:space="0" w:color="auto"/>
      </w:divBdr>
    </w:div>
    <w:div w:id="1568764606">
      <w:bodyDiv w:val="1"/>
      <w:marLeft w:val="0"/>
      <w:marRight w:val="0"/>
      <w:marTop w:val="0"/>
      <w:marBottom w:val="0"/>
      <w:divBdr>
        <w:top w:val="none" w:sz="0" w:space="0" w:color="auto"/>
        <w:left w:val="none" w:sz="0" w:space="0" w:color="auto"/>
        <w:bottom w:val="none" w:sz="0" w:space="0" w:color="auto"/>
        <w:right w:val="none" w:sz="0" w:space="0" w:color="auto"/>
      </w:divBdr>
    </w:div>
    <w:div w:id="1568801607">
      <w:bodyDiv w:val="1"/>
      <w:marLeft w:val="0"/>
      <w:marRight w:val="0"/>
      <w:marTop w:val="0"/>
      <w:marBottom w:val="0"/>
      <w:divBdr>
        <w:top w:val="none" w:sz="0" w:space="0" w:color="auto"/>
        <w:left w:val="none" w:sz="0" w:space="0" w:color="auto"/>
        <w:bottom w:val="none" w:sz="0" w:space="0" w:color="auto"/>
        <w:right w:val="none" w:sz="0" w:space="0" w:color="auto"/>
      </w:divBdr>
    </w:div>
    <w:div w:id="1571960309">
      <w:bodyDiv w:val="1"/>
      <w:marLeft w:val="0"/>
      <w:marRight w:val="0"/>
      <w:marTop w:val="0"/>
      <w:marBottom w:val="0"/>
      <w:divBdr>
        <w:top w:val="none" w:sz="0" w:space="0" w:color="auto"/>
        <w:left w:val="none" w:sz="0" w:space="0" w:color="auto"/>
        <w:bottom w:val="none" w:sz="0" w:space="0" w:color="auto"/>
        <w:right w:val="none" w:sz="0" w:space="0" w:color="auto"/>
      </w:divBdr>
    </w:div>
    <w:div w:id="1572421576">
      <w:bodyDiv w:val="1"/>
      <w:marLeft w:val="0"/>
      <w:marRight w:val="0"/>
      <w:marTop w:val="0"/>
      <w:marBottom w:val="0"/>
      <w:divBdr>
        <w:top w:val="none" w:sz="0" w:space="0" w:color="auto"/>
        <w:left w:val="none" w:sz="0" w:space="0" w:color="auto"/>
        <w:bottom w:val="none" w:sz="0" w:space="0" w:color="auto"/>
        <w:right w:val="none" w:sz="0" w:space="0" w:color="auto"/>
      </w:divBdr>
    </w:div>
    <w:div w:id="1572620659">
      <w:bodyDiv w:val="1"/>
      <w:marLeft w:val="0"/>
      <w:marRight w:val="0"/>
      <w:marTop w:val="0"/>
      <w:marBottom w:val="0"/>
      <w:divBdr>
        <w:top w:val="none" w:sz="0" w:space="0" w:color="auto"/>
        <w:left w:val="none" w:sz="0" w:space="0" w:color="auto"/>
        <w:bottom w:val="none" w:sz="0" w:space="0" w:color="auto"/>
        <w:right w:val="none" w:sz="0" w:space="0" w:color="auto"/>
      </w:divBdr>
    </w:div>
    <w:div w:id="1573737681">
      <w:bodyDiv w:val="1"/>
      <w:marLeft w:val="0"/>
      <w:marRight w:val="0"/>
      <w:marTop w:val="0"/>
      <w:marBottom w:val="0"/>
      <w:divBdr>
        <w:top w:val="none" w:sz="0" w:space="0" w:color="auto"/>
        <w:left w:val="none" w:sz="0" w:space="0" w:color="auto"/>
        <w:bottom w:val="none" w:sz="0" w:space="0" w:color="auto"/>
        <w:right w:val="none" w:sz="0" w:space="0" w:color="auto"/>
      </w:divBdr>
    </w:div>
    <w:div w:id="1573810529">
      <w:bodyDiv w:val="1"/>
      <w:marLeft w:val="0"/>
      <w:marRight w:val="0"/>
      <w:marTop w:val="0"/>
      <w:marBottom w:val="0"/>
      <w:divBdr>
        <w:top w:val="none" w:sz="0" w:space="0" w:color="auto"/>
        <w:left w:val="none" w:sz="0" w:space="0" w:color="auto"/>
        <w:bottom w:val="none" w:sz="0" w:space="0" w:color="auto"/>
        <w:right w:val="none" w:sz="0" w:space="0" w:color="auto"/>
      </w:divBdr>
    </w:div>
    <w:div w:id="1574662023">
      <w:bodyDiv w:val="1"/>
      <w:marLeft w:val="0"/>
      <w:marRight w:val="0"/>
      <w:marTop w:val="0"/>
      <w:marBottom w:val="0"/>
      <w:divBdr>
        <w:top w:val="none" w:sz="0" w:space="0" w:color="auto"/>
        <w:left w:val="none" w:sz="0" w:space="0" w:color="auto"/>
        <w:bottom w:val="none" w:sz="0" w:space="0" w:color="auto"/>
        <w:right w:val="none" w:sz="0" w:space="0" w:color="auto"/>
      </w:divBdr>
    </w:div>
    <w:div w:id="1575579745">
      <w:bodyDiv w:val="1"/>
      <w:marLeft w:val="0"/>
      <w:marRight w:val="0"/>
      <w:marTop w:val="0"/>
      <w:marBottom w:val="0"/>
      <w:divBdr>
        <w:top w:val="none" w:sz="0" w:space="0" w:color="auto"/>
        <w:left w:val="none" w:sz="0" w:space="0" w:color="auto"/>
        <w:bottom w:val="none" w:sz="0" w:space="0" w:color="auto"/>
        <w:right w:val="none" w:sz="0" w:space="0" w:color="auto"/>
      </w:divBdr>
    </w:div>
    <w:div w:id="1577591167">
      <w:bodyDiv w:val="1"/>
      <w:marLeft w:val="0"/>
      <w:marRight w:val="0"/>
      <w:marTop w:val="0"/>
      <w:marBottom w:val="0"/>
      <w:divBdr>
        <w:top w:val="none" w:sz="0" w:space="0" w:color="auto"/>
        <w:left w:val="none" w:sz="0" w:space="0" w:color="auto"/>
        <w:bottom w:val="none" w:sz="0" w:space="0" w:color="auto"/>
        <w:right w:val="none" w:sz="0" w:space="0" w:color="auto"/>
      </w:divBdr>
    </w:div>
    <w:div w:id="1579319224">
      <w:bodyDiv w:val="1"/>
      <w:marLeft w:val="0"/>
      <w:marRight w:val="0"/>
      <w:marTop w:val="0"/>
      <w:marBottom w:val="0"/>
      <w:divBdr>
        <w:top w:val="none" w:sz="0" w:space="0" w:color="auto"/>
        <w:left w:val="none" w:sz="0" w:space="0" w:color="auto"/>
        <w:bottom w:val="none" w:sz="0" w:space="0" w:color="auto"/>
        <w:right w:val="none" w:sz="0" w:space="0" w:color="auto"/>
      </w:divBdr>
    </w:div>
    <w:div w:id="1580290287">
      <w:bodyDiv w:val="1"/>
      <w:marLeft w:val="0"/>
      <w:marRight w:val="0"/>
      <w:marTop w:val="0"/>
      <w:marBottom w:val="0"/>
      <w:divBdr>
        <w:top w:val="none" w:sz="0" w:space="0" w:color="auto"/>
        <w:left w:val="none" w:sz="0" w:space="0" w:color="auto"/>
        <w:bottom w:val="none" w:sz="0" w:space="0" w:color="auto"/>
        <w:right w:val="none" w:sz="0" w:space="0" w:color="auto"/>
      </w:divBdr>
    </w:div>
    <w:div w:id="1580866866">
      <w:bodyDiv w:val="1"/>
      <w:marLeft w:val="0"/>
      <w:marRight w:val="0"/>
      <w:marTop w:val="0"/>
      <w:marBottom w:val="0"/>
      <w:divBdr>
        <w:top w:val="none" w:sz="0" w:space="0" w:color="auto"/>
        <w:left w:val="none" w:sz="0" w:space="0" w:color="auto"/>
        <w:bottom w:val="none" w:sz="0" w:space="0" w:color="auto"/>
        <w:right w:val="none" w:sz="0" w:space="0" w:color="auto"/>
      </w:divBdr>
    </w:div>
    <w:div w:id="1581719285">
      <w:bodyDiv w:val="1"/>
      <w:marLeft w:val="0"/>
      <w:marRight w:val="0"/>
      <w:marTop w:val="0"/>
      <w:marBottom w:val="0"/>
      <w:divBdr>
        <w:top w:val="none" w:sz="0" w:space="0" w:color="auto"/>
        <w:left w:val="none" w:sz="0" w:space="0" w:color="auto"/>
        <w:bottom w:val="none" w:sz="0" w:space="0" w:color="auto"/>
        <w:right w:val="none" w:sz="0" w:space="0" w:color="auto"/>
      </w:divBdr>
    </w:div>
    <w:div w:id="1581788203">
      <w:bodyDiv w:val="1"/>
      <w:marLeft w:val="0"/>
      <w:marRight w:val="0"/>
      <w:marTop w:val="0"/>
      <w:marBottom w:val="0"/>
      <w:divBdr>
        <w:top w:val="none" w:sz="0" w:space="0" w:color="auto"/>
        <w:left w:val="none" w:sz="0" w:space="0" w:color="auto"/>
        <w:bottom w:val="none" w:sz="0" w:space="0" w:color="auto"/>
        <w:right w:val="none" w:sz="0" w:space="0" w:color="auto"/>
      </w:divBdr>
    </w:div>
    <w:div w:id="1582060130">
      <w:bodyDiv w:val="1"/>
      <w:marLeft w:val="0"/>
      <w:marRight w:val="0"/>
      <w:marTop w:val="0"/>
      <w:marBottom w:val="0"/>
      <w:divBdr>
        <w:top w:val="none" w:sz="0" w:space="0" w:color="auto"/>
        <w:left w:val="none" w:sz="0" w:space="0" w:color="auto"/>
        <w:bottom w:val="none" w:sz="0" w:space="0" w:color="auto"/>
        <w:right w:val="none" w:sz="0" w:space="0" w:color="auto"/>
      </w:divBdr>
    </w:div>
    <w:div w:id="1584535691">
      <w:bodyDiv w:val="1"/>
      <w:marLeft w:val="0"/>
      <w:marRight w:val="0"/>
      <w:marTop w:val="0"/>
      <w:marBottom w:val="0"/>
      <w:divBdr>
        <w:top w:val="none" w:sz="0" w:space="0" w:color="auto"/>
        <w:left w:val="none" w:sz="0" w:space="0" w:color="auto"/>
        <w:bottom w:val="none" w:sz="0" w:space="0" w:color="auto"/>
        <w:right w:val="none" w:sz="0" w:space="0" w:color="auto"/>
      </w:divBdr>
    </w:div>
    <w:div w:id="1584685570">
      <w:bodyDiv w:val="1"/>
      <w:marLeft w:val="0"/>
      <w:marRight w:val="0"/>
      <w:marTop w:val="0"/>
      <w:marBottom w:val="0"/>
      <w:divBdr>
        <w:top w:val="none" w:sz="0" w:space="0" w:color="auto"/>
        <w:left w:val="none" w:sz="0" w:space="0" w:color="auto"/>
        <w:bottom w:val="none" w:sz="0" w:space="0" w:color="auto"/>
        <w:right w:val="none" w:sz="0" w:space="0" w:color="auto"/>
      </w:divBdr>
    </w:div>
    <w:div w:id="1585409896">
      <w:bodyDiv w:val="1"/>
      <w:marLeft w:val="0"/>
      <w:marRight w:val="0"/>
      <w:marTop w:val="0"/>
      <w:marBottom w:val="0"/>
      <w:divBdr>
        <w:top w:val="none" w:sz="0" w:space="0" w:color="auto"/>
        <w:left w:val="none" w:sz="0" w:space="0" w:color="auto"/>
        <w:bottom w:val="none" w:sz="0" w:space="0" w:color="auto"/>
        <w:right w:val="none" w:sz="0" w:space="0" w:color="auto"/>
      </w:divBdr>
    </w:div>
    <w:div w:id="1587347495">
      <w:bodyDiv w:val="1"/>
      <w:marLeft w:val="0"/>
      <w:marRight w:val="0"/>
      <w:marTop w:val="0"/>
      <w:marBottom w:val="0"/>
      <w:divBdr>
        <w:top w:val="none" w:sz="0" w:space="0" w:color="auto"/>
        <w:left w:val="none" w:sz="0" w:space="0" w:color="auto"/>
        <w:bottom w:val="none" w:sz="0" w:space="0" w:color="auto"/>
        <w:right w:val="none" w:sz="0" w:space="0" w:color="auto"/>
      </w:divBdr>
    </w:div>
    <w:div w:id="1587957180">
      <w:bodyDiv w:val="1"/>
      <w:marLeft w:val="0"/>
      <w:marRight w:val="0"/>
      <w:marTop w:val="0"/>
      <w:marBottom w:val="0"/>
      <w:divBdr>
        <w:top w:val="none" w:sz="0" w:space="0" w:color="auto"/>
        <w:left w:val="none" w:sz="0" w:space="0" w:color="auto"/>
        <w:bottom w:val="none" w:sz="0" w:space="0" w:color="auto"/>
        <w:right w:val="none" w:sz="0" w:space="0" w:color="auto"/>
      </w:divBdr>
    </w:div>
    <w:div w:id="1590459531">
      <w:bodyDiv w:val="1"/>
      <w:marLeft w:val="0"/>
      <w:marRight w:val="0"/>
      <w:marTop w:val="0"/>
      <w:marBottom w:val="0"/>
      <w:divBdr>
        <w:top w:val="none" w:sz="0" w:space="0" w:color="auto"/>
        <w:left w:val="none" w:sz="0" w:space="0" w:color="auto"/>
        <w:bottom w:val="none" w:sz="0" w:space="0" w:color="auto"/>
        <w:right w:val="none" w:sz="0" w:space="0" w:color="auto"/>
      </w:divBdr>
    </w:div>
    <w:div w:id="1591233404">
      <w:bodyDiv w:val="1"/>
      <w:marLeft w:val="0"/>
      <w:marRight w:val="0"/>
      <w:marTop w:val="0"/>
      <w:marBottom w:val="0"/>
      <w:divBdr>
        <w:top w:val="none" w:sz="0" w:space="0" w:color="auto"/>
        <w:left w:val="none" w:sz="0" w:space="0" w:color="auto"/>
        <w:bottom w:val="none" w:sz="0" w:space="0" w:color="auto"/>
        <w:right w:val="none" w:sz="0" w:space="0" w:color="auto"/>
      </w:divBdr>
    </w:div>
    <w:div w:id="1594315939">
      <w:bodyDiv w:val="1"/>
      <w:marLeft w:val="0"/>
      <w:marRight w:val="0"/>
      <w:marTop w:val="0"/>
      <w:marBottom w:val="0"/>
      <w:divBdr>
        <w:top w:val="none" w:sz="0" w:space="0" w:color="auto"/>
        <w:left w:val="none" w:sz="0" w:space="0" w:color="auto"/>
        <w:bottom w:val="none" w:sz="0" w:space="0" w:color="auto"/>
        <w:right w:val="none" w:sz="0" w:space="0" w:color="auto"/>
      </w:divBdr>
    </w:div>
    <w:div w:id="1595548469">
      <w:bodyDiv w:val="1"/>
      <w:marLeft w:val="0"/>
      <w:marRight w:val="0"/>
      <w:marTop w:val="0"/>
      <w:marBottom w:val="0"/>
      <w:divBdr>
        <w:top w:val="none" w:sz="0" w:space="0" w:color="auto"/>
        <w:left w:val="none" w:sz="0" w:space="0" w:color="auto"/>
        <w:bottom w:val="none" w:sz="0" w:space="0" w:color="auto"/>
        <w:right w:val="none" w:sz="0" w:space="0" w:color="auto"/>
      </w:divBdr>
    </w:div>
    <w:div w:id="1596086629">
      <w:bodyDiv w:val="1"/>
      <w:marLeft w:val="0"/>
      <w:marRight w:val="0"/>
      <w:marTop w:val="0"/>
      <w:marBottom w:val="0"/>
      <w:divBdr>
        <w:top w:val="none" w:sz="0" w:space="0" w:color="auto"/>
        <w:left w:val="none" w:sz="0" w:space="0" w:color="auto"/>
        <w:bottom w:val="none" w:sz="0" w:space="0" w:color="auto"/>
        <w:right w:val="none" w:sz="0" w:space="0" w:color="auto"/>
      </w:divBdr>
    </w:div>
    <w:div w:id="1596205222">
      <w:bodyDiv w:val="1"/>
      <w:marLeft w:val="0"/>
      <w:marRight w:val="0"/>
      <w:marTop w:val="0"/>
      <w:marBottom w:val="0"/>
      <w:divBdr>
        <w:top w:val="none" w:sz="0" w:space="0" w:color="auto"/>
        <w:left w:val="none" w:sz="0" w:space="0" w:color="auto"/>
        <w:bottom w:val="none" w:sz="0" w:space="0" w:color="auto"/>
        <w:right w:val="none" w:sz="0" w:space="0" w:color="auto"/>
      </w:divBdr>
    </w:div>
    <w:div w:id="1597903762">
      <w:bodyDiv w:val="1"/>
      <w:marLeft w:val="0"/>
      <w:marRight w:val="0"/>
      <w:marTop w:val="0"/>
      <w:marBottom w:val="0"/>
      <w:divBdr>
        <w:top w:val="none" w:sz="0" w:space="0" w:color="auto"/>
        <w:left w:val="none" w:sz="0" w:space="0" w:color="auto"/>
        <w:bottom w:val="none" w:sz="0" w:space="0" w:color="auto"/>
        <w:right w:val="none" w:sz="0" w:space="0" w:color="auto"/>
      </w:divBdr>
    </w:div>
    <w:div w:id="1599757230">
      <w:bodyDiv w:val="1"/>
      <w:marLeft w:val="0"/>
      <w:marRight w:val="0"/>
      <w:marTop w:val="0"/>
      <w:marBottom w:val="0"/>
      <w:divBdr>
        <w:top w:val="none" w:sz="0" w:space="0" w:color="auto"/>
        <w:left w:val="none" w:sz="0" w:space="0" w:color="auto"/>
        <w:bottom w:val="none" w:sz="0" w:space="0" w:color="auto"/>
        <w:right w:val="none" w:sz="0" w:space="0" w:color="auto"/>
      </w:divBdr>
    </w:div>
    <w:div w:id="1600523486">
      <w:bodyDiv w:val="1"/>
      <w:marLeft w:val="0"/>
      <w:marRight w:val="0"/>
      <w:marTop w:val="0"/>
      <w:marBottom w:val="0"/>
      <w:divBdr>
        <w:top w:val="none" w:sz="0" w:space="0" w:color="auto"/>
        <w:left w:val="none" w:sz="0" w:space="0" w:color="auto"/>
        <w:bottom w:val="none" w:sz="0" w:space="0" w:color="auto"/>
        <w:right w:val="none" w:sz="0" w:space="0" w:color="auto"/>
      </w:divBdr>
    </w:div>
    <w:div w:id="1602296649">
      <w:bodyDiv w:val="1"/>
      <w:marLeft w:val="0"/>
      <w:marRight w:val="0"/>
      <w:marTop w:val="0"/>
      <w:marBottom w:val="0"/>
      <w:divBdr>
        <w:top w:val="none" w:sz="0" w:space="0" w:color="auto"/>
        <w:left w:val="none" w:sz="0" w:space="0" w:color="auto"/>
        <w:bottom w:val="none" w:sz="0" w:space="0" w:color="auto"/>
        <w:right w:val="none" w:sz="0" w:space="0" w:color="auto"/>
      </w:divBdr>
    </w:div>
    <w:div w:id="1605458205">
      <w:bodyDiv w:val="1"/>
      <w:marLeft w:val="0"/>
      <w:marRight w:val="0"/>
      <w:marTop w:val="0"/>
      <w:marBottom w:val="0"/>
      <w:divBdr>
        <w:top w:val="none" w:sz="0" w:space="0" w:color="auto"/>
        <w:left w:val="none" w:sz="0" w:space="0" w:color="auto"/>
        <w:bottom w:val="none" w:sz="0" w:space="0" w:color="auto"/>
        <w:right w:val="none" w:sz="0" w:space="0" w:color="auto"/>
      </w:divBdr>
    </w:div>
    <w:div w:id="1610351226">
      <w:bodyDiv w:val="1"/>
      <w:marLeft w:val="0"/>
      <w:marRight w:val="0"/>
      <w:marTop w:val="0"/>
      <w:marBottom w:val="0"/>
      <w:divBdr>
        <w:top w:val="none" w:sz="0" w:space="0" w:color="auto"/>
        <w:left w:val="none" w:sz="0" w:space="0" w:color="auto"/>
        <w:bottom w:val="none" w:sz="0" w:space="0" w:color="auto"/>
        <w:right w:val="none" w:sz="0" w:space="0" w:color="auto"/>
      </w:divBdr>
    </w:div>
    <w:div w:id="1610895039">
      <w:bodyDiv w:val="1"/>
      <w:marLeft w:val="0"/>
      <w:marRight w:val="0"/>
      <w:marTop w:val="0"/>
      <w:marBottom w:val="0"/>
      <w:divBdr>
        <w:top w:val="none" w:sz="0" w:space="0" w:color="auto"/>
        <w:left w:val="none" w:sz="0" w:space="0" w:color="auto"/>
        <w:bottom w:val="none" w:sz="0" w:space="0" w:color="auto"/>
        <w:right w:val="none" w:sz="0" w:space="0" w:color="auto"/>
      </w:divBdr>
    </w:div>
    <w:div w:id="1610967243">
      <w:bodyDiv w:val="1"/>
      <w:marLeft w:val="0"/>
      <w:marRight w:val="0"/>
      <w:marTop w:val="0"/>
      <w:marBottom w:val="0"/>
      <w:divBdr>
        <w:top w:val="none" w:sz="0" w:space="0" w:color="auto"/>
        <w:left w:val="none" w:sz="0" w:space="0" w:color="auto"/>
        <w:bottom w:val="none" w:sz="0" w:space="0" w:color="auto"/>
        <w:right w:val="none" w:sz="0" w:space="0" w:color="auto"/>
      </w:divBdr>
    </w:div>
    <w:div w:id="1611620833">
      <w:bodyDiv w:val="1"/>
      <w:marLeft w:val="0"/>
      <w:marRight w:val="0"/>
      <w:marTop w:val="0"/>
      <w:marBottom w:val="0"/>
      <w:divBdr>
        <w:top w:val="none" w:sz="0" w:space="0" w:color="auto"/>
        <w:left w:val="none" w:sz="0" w:space="0" w:color="auto"/>
        <w:bottom w:val="none" w:sz="0" w:space="0" w:color="auto"/>
        <w:right w:val="none" w:sz="0" w:space="0" w:color="auto"/>
      </w:divBdr>
    </w:div>
    <w:div w:id="1611625096">
      <w:bodyDiv w:val="1"/>
      <w:marLeft w:val="0"/>
      <w:marRight w:val="0"/>
      <w:marTop w:val="0"/>
      <w:marBottom w:val="0"/>
      <w:divBdr>
        <w:top w:val="none" w:sz="0" w:space="0" w:color="auto"/>
        <w:left w:val="none" w:sz="0" w:space="0" w:color="auto"/>
        <w:bottom w:val="none" w:sz="0" w:space="0" w:color="auto"/>
        <w:right w:val="none" w:sz="0" w:space="0" w:color="auto"/>
      </w:divBdr>
    </w:div>
    <w:div w:id="1614753363">
      <w:bodyDiv w:val="1"/>
      <w:marLeft w:val="0"/>
      <w:marRight w:val="0"/>
      <w:marTop w:val="0"/>
      <w:marBottom w:val="0"/>
      <w:divBdr>
        <w:top w:val="none" w:sz="0" w:space="0" w:color="auto"/>
        <w:left w:val="none" w:sz="0" w:space="0" w:color="auto"/>
        <w:bottom w:val="none" w:sz="0" w:space="0" w:color="auto"/>
        <w:right w:val="none" w:sz="0" w:space="0" w:color="auto"/>
      </w:divBdr>
    </w:div>
    <w:div w:id="1614940016">
      <w:bodyDiv w:val="1"/>
      <w:marLeft w:val="0"/>
      <w:marRight w:val="0"/>
      <w:marTop w:val="0"/>
      <w:marBottom w:val="0"/>
      <w:divBdr>
        <w:top w:val="none" w:sz="0" w:space="0" w:color="auto"/>
        <w:left w:val="none" w:sz="0" w:space="0" w:color="auto"/>
        <w:bottom w:val="none" w:sz="0" w:space="0" w:color="auto"/>
        <w:right w:val="none" w:sz="0" w:space="0" w:color="auto"/>
      </w:divBdr>
    </w:div>
    <w:div w:id="1615556746">
      <w:bodyDiv w:val="1"/>
      <w:marLeft w:val="0"/>
      <w:marRight w:val="0"/>
      <w:marTop w:val="0"/>
      <w:marBottom w:val="0"/>
      <w:divBdr>
        <w:top w:val="none" w:sz="0" w:space="0" w:color="auto"/>
        <w:left w:val="none" w:sz="0" w:space="0" w:color="auto"/>
        <w:bottom w:val="none" w:sz="0" w:space="0" w:color="auto"/>
        <w:right w:val="none" w:sz="0" w:space="0" w:color="auto"/>
      </w:divBdr>
    </w:div>
    <w:div w:id="1617831305">
      <w:bodyDiv w:val="1"/>
      <w:marLeft w:val="0"/>
      <w:marRight w:val="0"/>
      <w:marTop w:val="0"/>
      <w:marBottom w:val="0"/>
      <w:divBdr>
        <w:top w:val="none" w:sz="0" w:space="0" w:color="auto"/>
        <w:left w:val="none" w:sz="0" w:space="0" w:color="auto"/>
        <w:bottom w:val="none" w:sz="0" w:space="0" w:color="auto"/>
        <w:right w:val="none" w:sz="0" w:space="0" w:color="auto"/>
      </w:divBdr>
    </w:div>
    <w:div w:id="1618100170">
      <w:bodyDiv w:val="1"/>
      <w:marLeft w:val="0"/>
      <w:marRight w:val="0"/>
      <w:marTop w:val="0"/>
      <w:marBottom w:val="0"/>
      <w:divBdr>
        <w:top w:val="none" w:sz="0" w:space="0" w:color="auto"/>
        <w:left w:val="none" w:sz="0" w:space="0" w:color="auto"/>
        <w:bottom w:val="none" w:sz="0" w:space="0" w:color="auto"/>
        <w:right w:val="none" w:sz="0" w:space="0" w:color="auto"/>
      </w:divBdr>
    </w:div>
    <w:div w:id="1620408112">
      <w:bodyDiv w:val="1"/>
      <w:marLeft w:val="0"/>
      <w:marRight w:val="0"/>
      <w:marTop w:val="0"/>
      <w:marBottom w:val="0"/>
      <w:divBdr>
        <w:top w:val="none" w:sz="0" w:space="0" w:color="auto"/>
        <w:left w:val="none" w:sz="0" w:space="0" w:color="auto"/>
        <w:bottom w:val="none" w:sz="0" w:space="0" w:color="auto"/>
        <w:right w:val="none" w:sz="0" w:space="0" w:color="auto"/>
      </w:divBdr>
    </w:div>
    <w:div w:id="1620798005">
      <w:bodyDiv w:val="1"/>
      <w:marLeft w:val="0"/>
      <w:marRight w:val="0"/>
      <w:marTop w:val="0"/>
      <w:marBottom w:val="0"/>
      <w:divBdr>
        <w:top w:val="none" w:sz="0" w:space="0" w:color="auto"/>
        <w:left w:val="none" w:sz="0" w:space="0" w:color="auto"/>
        <w:bottom w:val="none" w:sz="0" w:space="0" w:color="auto"/>
        <w:right w:val="none" w:sz="0" w:space="0" w:color="auto"/>
      </w:divBdr>
    </w:div>
    <w:div w:id="1623683045">
      <w:bodyDiv w:val="1"/>
      <w:marLeft w:val="0"/>
      <w:marRight w:val="0"/>
      <w:marTop w:val="0"/>
      <w:marBottom w:val="0"/>
      <w:divBdr>
        <w:top w:val="none" w:sz="0" w:space="0" w:color="auto"/>
        <w:left w:val="none" w:sz="0" w:space="0" w:color="auto"/>
        <w:bottom w:val="none" w:sz="0" w:space="0" w:color="auto"/>
        <w:right w:val="none" w:sz="0" w:space="0" w:color="auto"/>
      </w:divBdr>
    </w:div>
    <w:div w:id="1624380406">
      <w:bodyDiv w:val="1"/>
      <w:marLeft w:val="0"/>
      <w:marRight w:val="0"/>
      <w:marTop w:val="0"/>
      <w:marBottom w:val="0"/>
      <w:divBdr>
        <w:top w:val="none" w:sz="0" w:space="0" w:color="auto"/>
        <w:left w:val="none" w:sz="0" w:space="0" w:color="auto"/>
        <w:bottom w:val="none" w:sz="0" w:space="0" w:color="auto"/>
        <w:right w:val="none" w:sz="0" w:space="0" w:color="auto"/>
      </w:divBdr>
    </w:div>
    <w:div w:id="1625387040">
      <w:bodyDiv w:val="1"/>
      <w:marLeft w:val="0"/>
      <w:marRight w:val="0"/>
      <w:marTop w:val="0"/>
      <w:marBottom w:val="0"/>
      <w:divBdr>
        <w:top w:val="none" w:sz="0" w:space="0" w:color="auto"/>
        <w:left w:val="none" w:sz="0" w:space="0" w:color="auto"/>
        <w:bottom w:val="none" w:sz="0" w:space="0" w:color="auto"/>
        <w:right w:val="none" w:sz="0" w:space="0" w:color="auto"/>
      </w:divBdr>
    </w:div>
    <w:div w:id="1627002067">
      <w:bodyDiv w:val="1"/>
      <w:marLeft w:val="0"/>
      <w:marRight w:val="0"/>
      <w:marTop w:val="0"/>
      <w:marBottom w:val="0"/>
      <w:divBdr>
        <w:top w:val="none" w:sz="0" w:space="0" w:color="auto"/>
        <w:left w:val="none" w:sz="0" w:space="0" w:color="auto"/>
        <w:bottom w:val="none" w:sz="0" w:space="0" w:color="auto"/>
        <w:right w:val="none" w:sz="0" w:space="0" w:color="auto"/>
      </w:divBdr>
    </w:div>
    <w:div w:id="1627002084">
      <w:bodyDiv w:val="1"/>
      <w:marLeft w:val="0"/>
      <w:marRight w:val="0"/>
      <w:marTop w:val="0"/>
      <w:marBottom w:val="0"/>
      <w:divBdr>
        <w:top w:val="none" w:sz="0" w:space="0" w:color="auto"/>
        <w:left w:val="none" w:sz="0" w:space="0" w:color="auto"/>
        <w:bottom w:val="none" w:sz="0" w:space="0" w:color="auto"/>
        <w:right w:val="none" w:sz="0" w:space="0" w:color="auto"/>
      </w:divBdr>
    </w:div>
    <w:div w:id="1627853185">
      <w:bodyDiv w:val="1"/>
      <w:marLeft w:val="0"/>
      <w:marRight w:val="0"/>
      <w:marTop w:val="0"/>
      <w:marBottom w:val="0"/>
      <w:divBdr>
        <w:top w:val="none" w:sz="0" w:space="0" w:color="auto"/>
        <w:left w:val="none" w:sz="0" w:space="0" w:color="auto"/>
        <w:bottom w:val="none" w:sz="0" w:space="0" w:color="auto"/>
        <w:right w:val="none" w:sz="0" w:space="0" w:color="auto"/>
      </w:divBdr>
    </w:div>
    <w:div w:id="1628583771">
      <w:bodyDiv w:val="1"/>
      <w:marLeft w:val="0"/>
      <w:marRight w:val="0"/>
      <w:marTop w:val="0"/>
      <w:marBottom w:val="0"/>
      <w:divBdr>
        <w:top w:val="none" w:sz="0" w:space="0" w:color="auto"/>
        <w:left w:val="none" w:sz="0" w:space="0" w:color="auto"/>
        <w:bottom w:val="none" w:sz="0" w:space="0" w:color="auto"/>
        <w:right w:val="none" w:sz="0" w:space="0" w:color="auto"/>
      </w:divBdr>
    </w:div>
    <w:div w:id="1628706549">
      <w:bodyDiv w:val="1"/>
      <w:marLeft w:val="0"/>
      <w:marRight w:val="0"/>
      <w:marTop w:val="0"/>
      <w:marBottom w:val="0"/>
      <w:divBdr>
        <w:top w:val="none" w:sz="0" w:space="0" w:color="auto"/>
        <w:left w:val="none" w:sz="0" w:space="0" w:color="auto"/>
        <w:bottom w:val="none" w:sz="0" w:space="0" w:color="auto"/>
        <w:right w:val="none" w:sz="0" w:space="0" w:color="auto"/>
      </w:divBdr>
    </w:div>
    <w:div w:id="1628929028">
      <w:bodyDiv w:val="1"/>
      <w:marLeft w:val="0"/>
      <w:marRight w:val="0"/>
      <w:marTop w:val="0"/>
      <w:marBottom w:val="0"/>
      <w:divBdr>
        <w:top w:val="none" w:sz="0" w:space="0" w:color="auto"/>
        <w:left w:val="none" w:sz="0" w:space="0" w:color="auto"/>
        <w:bottom w:val="none" w:sz="0" w:space="0" w:color="auto"/>
        <w:right w:val="none" w:sz="0" w:space="0" w:color="auto"/>
      </w:divBdr>
    </w:div>
    <w:div w:id="1631132114">
      <w:bodyDiv w:val="1"/>
      <w:marLeft w:val="0"/>
      <w:marRight w:val="0"/>
      <w:marTop w:val="0"/>
      <w:marBottom w:val="0"/>
      <w:divBdr>
        <w:top w:val="none" w:sz="0" w:space="0" w:color="auto"/>
        <w:left w:val="none" w:sz="0" w:space="0" w:color="auto"/>
        <w:bottom w:val="none" w:sz="0" w:space="0" w:color="auto"/>
        <w:right w:val="none" w:sz="0" w:space="0" w:color="auto"/>
      </w:divBdr>
    </w:div>
    <w:div w:id="1631982690">
      <w:bodyDiv w:val="1"/>
      <w:marLeft w:val="0"/>
      <w:marRight w:val="0"/>
      <w:marTop w:val="0"/>
      <w:marBottom w:val="0"/>
      <w:divBdr>
        <w:top w:val="none" w:sz="0" w:space="0" w:color="auto"/>
        <w:left w:val="none" w:sz="0" w:space="0" w:color="auto"/>
        <w:bottom w:val="none" w:sz="0" w:space="0" w:color="auto"/>
        <w:right w:val="none" w:sz="0" w:space="0" w:color="auto"/>
      </w:divBdr>
    </w:div>
    <w:div w:id="1634601586">
      <w:bodyDiv w:val="1"/>
      <w:marLeft w:val="0"/>
      <w:marRight w:val="0"/>
      <w:marTop w:val="0"/>
      <w:marBottom w:val="0"/>
      <w:divBdr>
        <w:top w:val="none" w:sz="0" w:space="0" w:color="auto"/>
        <w:left w:val="none" w:sz="0" w:space="0" w:color="auto"/>
        <w:bottom w:val="none" w:sz="0" w:space="0" w:color="auto"/>
        <w:right w:val="none" w:sz="0" w:space="0" w:color="auto"/>
      </w:divBdr>
    </w:div>
    <w:div w:id="1635063985">
      <w:bodyDiv w:val="1"/>
      <w:marLeft w:val="0"/>
      <w:marRight w:val="0"/>
      <w:marTop w:val="0"/>
      <w:marBottom w:val="0"/>
      <w:divBdr>
        <w:top w:val="none" w:sz="0" w:space="0" w:color="auto"/>
        <w:left w:val="none" w:sz="0" w:space="0" w:color="auto"/>
        <w:bottom w:val="none" w:sz="0" w:space="0" w:color="auto"/>
        <w:right w:val="none" w:sz="0" w:space="0" w:color="auto"/>
      </w:divBdr>
    </w:div>
    <w:div w:id="1635983978">
      <w:bodyDiv w:val="1"/>
      <w:marLeft w:val="0"/>
      <w:marRight w:val="0"/>
      <w:marTop w:val="0"/>
      <w:marBottom w:val="0"/>
      <w:divBdr>
        <w:top w:val="none" w:sz="0" w:space="0" w:color="auto"/>
        <w:left w:val="none" w:sz="0" w:space="0" w:color="auto"/>
        <w:bottom w:val="none" w:sz="0" w:space="0" w:color="auto"/>
        <w:right w:val="none" w:sz="0" w:space="0" w:color="auto"/>
      </w:divBdr>
    </w:div>
    <w:div w:id="1638878664">
      <w:bodyDiv w:val="1"/>
      <w:marLeft w:val="0"/>
      <w:marRight w:val="0"/>
      <w:marTop w:val="0"/>
      <w:marBottom w:val="0"/>
      <w:divBdr>
        <w:top w:val="none" w:sz="0" w:space="0" w:color="auto"/>
        <w:left w:val="none" w:sz="0" w:space="0" w:color="auto"/>
        <w:bottom w:val="none" w:sz="0" w:space="0" w:color="auto"/>
        <w:right w:val="none" w:sz="0" w:space="0" w:color="auto"/>
      </w:divBdr>
    </w:div>
    <w:div w:id="1639266399">
      <w:bodyDiv w:val="1"/>
      <w:marLeft w:val="0"/>
      <w:marRight w:val="0"/>
      <w:marTop w:val="0"/>
      <w:marBottom w:val="0"/>
      <w:divBdr>
        <w:top w:val="none" w:sz="0" w:space="0" w:color="auto"/>
        <w:left w:val="none" w:sz="0" w:space="0" w:color="auto"/>
        <w:bottom w:val="none" w:sz="0" w:space="0" w:color="auto"/>
        <w:right w:val="none" w:sz="0" w:space="0" w:color="auto"/>
      </w:divBdr>
    </w:div>
    <w:div w:id="1641223655">
      <w:bodyDiv w:val="1"/>
      <w:marLeft w:val="0"/>
      <w:marRight w:val="0"/>
      <w:marTop w:val="0"/>
      <w:marBottom w:val="0"/>
      <w:divBdr>
        <w:top w:val="none" w:sz="0" w:space="0" w:color="auto"/>
        <w:left w:val="none" w:sz="0" w:space="0" w:color="auto"/>
        <w:bottom w:val="none" w:sz="0" w:space="0" w:color="auto"/>
        <w:right w:val="none" w:sz="0" w:space="0" w:color="auto"/>
      </w:divBdr>
    </w:div>
    <w:div w:id="1643731695">
      <w:bodyDiv w:val="1"/>
      <w:marLeft w:val="0"/>
      <w:marRight w:val="0"/>
      <w:marTop w:val="0"/>
      <w:marBottom w:val="0"/>
      <w:divBdr>
        <w:top w:val="none" w:sz="0" w:space="0" w:color="auto"/>
        <w:left w:val="none" w:sz="0" w:space="0" w:color="auto"/>
        <w:bottom w:val="none" w:sz="0" w:space="0" w:color="auto"/>
        <w:right w:val="none" w:sz="0" w:space="0" w:color="auto"/>
      </w:divBdr>
    </w:div>
    <w:div w:id="1644774955">
      <w:bodyDiv w:val="1"/>
      <w:marLeft w:val="0"/>
      <w:marRight w:val="0"/>
      <w:marTop w:val="0"/>
      <w:marBottom w:val="0"/>
      <w:divBdr>
        <w:top w:val="none" w:sz="0" w:space="0" w:color="auto"/>
        <w:left w:val="none" w:sz="0" w:space="0" w:color="auto"/>
        <w:bottom w:val="none" w:sz="0" w:space="0" w:color="auto"/>
        <w:right w:val="none" w:sz="0" w:space="0" w:color="auto"/>
      </w:divBdr>
    </w:div>
    <w:div w:id="1645505997">
      <w:bodyDiv w:val="1"/>
      <w:marLeft w:val="0"/>
      <w:marRight w:val="0"/>
      <w:marTop w:val="0"/>
      <w:marBottom w:val="0"/>
      <w:divBdr>
        <w:top w:val="none" w:sz="0" w:space="0" w:color="auto"/>
        <w:left w:val="none" w:sz="0" w:space="0" w:color="auto"/>
        <w:bottom w:val="none" w:sz="0" w:space="0" w:color="auto"/>
        <w:right w:val="none" w:sz="0" w:space="0" w:color="auto"/>
      </w:divBdr>
    </w:div>
    <w:div w:id="1646740108">
      <w:bodyDiv w:val="1"/>
      <w:marLeft w:val="0"/>
      <w:marRight w:val="0"/>
      <w:marTop w:val="0"/>
      <w:marBottom w:val="0"/>
      <w:divBdr>
        <w:top w:val="none" w:sz="0" w:space="0" w:color="auto"/>
        <w:left w:val="none" w:sz="0" w:space="0" w:color="auto"/>
        <w:bottom w:val="none" w:sz="0" w:space="0" w:color="auto"/>
        <w:right w:val="none" w:sz="0" w:space="0" w:color="auto"/>
      </w:divBdr>
    </w:div>
    <w:div w:id="1648242376">
      <w:bodyDiv w:val="1"/>
      <w:marLeft w:val="0"/>
      <w:marRight w:val="0"/>
      <w:marTop w:val="0"/>
      <w:marBottom w:val="0"/>
      <w:divBdr>
        <w:top w:val="none" w:sz="0" w:space="0" w:color="auto"/>
        <w:left w:val="none" w:sz="0" w:space="0" w:color="auto"/>
        <w:bottom w:val="none" w:sz="0" w:space="0" w:color="auto"/>
        <w:right w:val="none" w:sz="0" w:space="0" w:color="auto"/>
      </w:divBdr>
    </w:div>
    <w:div w:id="1650284602">
      <w:bodyDiv w:val="1"/>
      <w:marLeft w:val="0"/>
      <w:marRight w:val="0"/>
      <w:marTop w:val="0"/>
      <w:marBottom w:val="0"/>
      <w:divBdr>
        <w:top w:val="none" w:sz="0" w:space="0" w:color="auto"/>
        <w:left w:val="none" w:sz="0" w:space="0" w:color="auto"/>
        <w:bottom w:val="none" w:sz="0" w:space="0" w:color="auto"/>
        <w:right w:val="none" w:sz="0" w:space="0" w:color="auto"/>
      </w:divBdr>
    </w:div>
    <w:div w:id="1650331160">
      <w:bodyDiv w:val="1"/>
      <w:marLeft w:val="0"/>
      <w:marRight w:val="0"/>
      <w:marTop w:val="0"/>
      <w:marBottom w:val="0"/>
      <w:divBdr>
        <w:top w:val="none" w:sz="0" w:space="0" w:color="auto"/>
        <w:left w:val="none" w:sz="0" w:space="0" w:color="auto"/>
        <w:bottom w:val="none" w:sz="0" w:space="0" w:color="auto"/>
        <w:right w:val="none" w:sz="0" w:space="0" w:color="auto"/>
      </w:divBdr>
    </w:div>
    <w:div w:id="1650404501">
      <w:bodyDiv w:val="1"/>
      <w:marLeft w:val="0"/>
      <w:marRight w:val="0"/>
      <w:marTop w:val="0"/>
      <w:marBottom w:val="0"/>
      <w:divBdr>
        <w:top w:val="none" w:sz="0" w:space="0" w:color="auto"/>
        <w:left w:val="none" w:sz="0" w:space="0" w:color="auto"/>
        <w:bottom w:val="none" w:sz="0" w:space="0" w:color="auto"/>
        <w:right w:val="none" w:sz="0" w:space="0" w:color="auto"/>
      </w:divBdr>
    </w:div>
    <w:div w:id="1651014688">
      <w:bodyDiv w:val="1"/>
      <w:marLeft w:val="0"/>
      <w:marRight w:val="0"/>
      <w:marTop w:val="0"/>
      <w:marBottom w:val="0"/>
      <w:divBdr>
        <w:top w:val="none" w:sz="0" w:space="0" w:color="auto"/>
        <w:left w:val="none" w:sz="0" w:space="0" w:color="auto"/>
        <w:bottom w:val="none" w:sz="0" w:space="0" w:color="auto"/>
        <w:right w:val="none" w:sz="0" w:space="0" w:color="auto"/>
      </w:divBdr>
    </w:div>
    <w:div w:id="1652445980">
      <w:bodyDiv w:val="1"/>
      <w:marLeft w:val="0"/>
      <w:marRight w:val="0"/>
      <w:marTop w:val="0"/>
      <w:marBottom w:val="0"/>
      <w:divBdr>
        <w:top w:val="none" w:sz="0" w:space="0" w:color="auto"/>
        <w:left w:val="none" w:sz="0" w:space="0" w:color="auto"/>
        <w:bottom w:val="none" w:sz="0" w:space="0" w:color="auto"/>
        <w:right w:val="none" w:sz="0" w:space="0" w:color="auto"/>
      </w:divBdr>
    </w:div>
    <w:div w:id="1652559262">
      <w:bodyDiv w:val="1"/>
      <w:marLeft w:val="0"/>
      <w:marRight w:val="0"/>
      <w:marTop w:val="0"/>
      <w:marBottom w:val="0"/>
      <w:divBdr>
        <w:top w:val="none" w:sz="0" w:space="0" w:color="auto"/>
        <w:left w:val="none" w:sz="0" w:space="0" w:color="auto"/>
        <w:bottom w:val="none" w:sz="0" w:space="0" w:color="auto"/>
        <w:right w:val="none" w:sz="0" w:space="0" w:color="auto"/>
      </w:divBdr>
    </w:div>
    <w:div w:id="1652561450">
      <w:bodyDiv w:val="1"/>
      <w:marLeft w:val="0"/>
      <w:marRight w:val="0"/>
      <w:marTop w:val="0"/>
      <w:marBottom w:val="0"/>
      <w:divBdr>
        <w:top w:val="none" w:sz="0" w:space="0" w:color="auto"/>
        <w:left w:val="none" w:sz="0" w:space="0" w:color="auto"/>
        <w:bottom w:val="none" w:sz="0" w:space="0" w:color="auto"/>
        <w:right w:val="none" w:sz="0" w:space="0" w:color="auto"/>
      </w:divBdr>
    </w:div>
    <w:div w:id="1652908927">
      <w:bodyDiv w:val="1"/>
      <w:marLeft w:val="0"/>
      <w:marRight w:val="0"/>
      <w:marTop w:val="0"/>
      <w:marBottom w:val="0"/>
      <w:divBdr>
        <w:top w:val="none" w:sz="0" w:space="0" w:color="auto"/>
        <w:left w:val="none" w:sz="0" w:space="0" w:color="auto"/>
        <w:bottom w:val="none" w:sz="0" w:space="0" w:color="auto"/>
        <w:right w:val="none" w:sz="0" w:space="0" w:color="auto"/>
      </w:divBdr>
    </w:div>
    <w:div w:id="1654019415">
      <w:bodyDiv w:val="1"/>
      <w:marLeft w:val="0"/>
      <w:marRight w:val="0"/>
      <w:marTop w:val="0"/>
      <w:marBottom w:val="0"/>
      <w:divBdr>
        <w:top w:val="none" w:sz="0" w:space="0" w:color="auto"/>
        <w:left w:val="none" w:sz="0" w:space="0" w:color="auto"/>
        <w:bottom w:val="none" w:sz="0" w:space="0" w:color="auto"/>
        <w:right w:val="none" w:sz="0" w:space="0" w:color="auto"/>
      </w:divBdr>
    </w:div>
    <w:div w:id="1654213458">
      <w:bodyDiv w:val="1"/>
      <w:marLeft w:val="0"/>
      <w:marRight w:val="0"/>
      <w:marTop w:val="0"/>
      <w:marBottom w:val="0"/>
      <w:divBdr>
        <w:top w:val="none" w:sz="0" w:space="0" w:color="auto"/>
        <w:left w:val="none" w:sz="0" w:space="0" w:color="auto"/>
        <w:bottom w:val="none" w:sz="0" w:space="0" w:color="auto"/>
        <w:right w:val="none" w:sz="0" w:space="0" w:color="auto"/>
      </w:divBdr>
    </w:div>
    <w:div w:id="1654718665">
      <w:bodyDiv w:val="1"/>
      <w:marLeft w:val="0"/>
      <w:marRight w:val="0"/>
      <w:marTop w:val="0"/>
      <w:marBottom w:val="0"/>
      <w:divBdr>
        <w:top w:val="none" w:sz="0" w:space="0" w:color="auto"/>
        <w:left w:val="none" w:sz="0" w:space="0" w:color="auto"/>
        <w:bottom w:val="none" w:sz="0" w:space="0" w:color="auto"/>
        <w:right w:val="none" w:sz="0" w:space="0" w:color="auto"/>
      </w:divBdr>
    </w:div>
    <w:div w:id="1656303723">
      <w:bodyDiv w:val="1"/>
      <w:marLeft w:val="0"/>
      <w:marRight w:val="0"/>
      <w:marTop w:val="0"/>
      <w:marBottom w:val="0"/>
      <w:divBdr>
        <w:top w:val="none" w:sz="0" w:space="0" w:color="auto"/>
        <w:left w:val="none" w:sz="0" w:space="0" w:color="auto"/>
        <w:bottom w:val="none" w:sz="0" w:space="0" w:color="auto"/>
        <w:right w:val="none" w:sz="0" w:space="0" w:color="auto"/>
      </w:divBdr>
    </w:div>
    <w:div w:id="1657345806">
      <w:bodyDiv w:val="1"/>
      <w:marLeft w:val="0"/>
      <w:marRight w:val="0"/>
      <w:marTop w:val="0"/>
      <w:marBottom w:val="0"/>
      <w:divBdr>
        <w:top w:val="none" w:sz="0" w:space="0" w:color="auto"/>
        <w:left w:val="none" w:sz="0" w:space="0" w:color="auto"/>
        <w:bottom w:val="none" w:sz="0" w:space="0" w:color="auto"/>
        <w:right w:val="none" w:sz="0" w:space="0" w:color="auto"/>
      </w:divBdr>
    </w:div>
    <w:div w:id="1658463136">
      <w:bodyDiv w:val="1"/>
      <w:marLeft w:val="0"/>
      <w:marRight w:val="0"/>
      <w:marTop w:val="0"/>
      <w:marBottom w:val="0"/>
      <w:divBdr>
        <w:top w:val="none" w:sz="0" w:space="0" w:color="auto"/>
        <w:left w:val="none" w:sz="0" w:space="0" w:color="auto"/>
        <w:bottom w:val="none" w:sz="0" w:space="0" w:color="auto"/>
        <w:right w:val="none" w:sz="0" w:space="0" w:color="auto"/>
      </w:divBdr>
    </w:div>
    <w:div w:id="1659118100">
      <w:bodyDiv w:val="1"/>
      <w:marLeft w:val="0"/>
      <w:marRight w:val="0"/>
      <w:marTop w:val="0"/>
      <w:marBottom w:val="0"/>
      <w:divBdr>
        <w:top w:val="none" w:sz="0" w:space="0" w:color="auto"/>
        <w:left w:val="none" w:sz="0" w:space="0" w:color="auto"/>
        <w:bottom w:val="none" w:sz="0" w:space="0" w:color="auto"/>
        <w:right w:val="none" w:sz="0" w:space="0" w:color="auto"/>
      </w:divBdr>
    </w:div>
    <w:div w:id="1660229314">
      <w:bodyDiv w:val="1"/>
      <w:marLeft w:val="0"/>
      <w:marRight w:val="0"/>
      <w:marTop w:val="0"/>
      <w:marBottom w:val="0"/>
      <w:divBdr>
        <w:top w:val="none" w:sz="0" w:space="0" w:color="auto"/>
        <w:left w:val="none" w:sz="0" w:space="0" w:color="auto"/>
        <w:bottom w:val="none" w:sz="0" w:space="0" w:color="auto"/>
        <w:right w:val="none" w:sz="0" w:space="0" w:color="auto"/>
      </w:divBdr>
    </w:div>
    <w:div w:id="1660765357">
      <w:bodyDiv w:val="1"/>
      <w:marLeft w:val="0"/>
      <w:marRight w:val="0"/>
      <w:marTop w:val="0"/>
      <w:marBottom w:val="0"/>
      <w:divBdr>
        <w:top w:val="none" w:sz="0" w:space="0" w:color="auto"/>
        <w:left w:val="none" w:sz="0" w:space="0" w:color="auto"/>
        <w:bottom w:val="none" w:sz="0" w:space="0" w:color="auto"/>
        <w:right w:val="none" w:sz="0" w:space="0" w:color="auto"/>
      </w:divBdr>
    </w:div>
    <w:div w:id="1661541771">
      <w:bodyDiv w:val="1"/>
      <w:marLeft w:val="0"/>
      <w:marRight w:val="0"/>
      <w:marTop w:val="0"/>
      <w:marBottom w:val="0"/>
      <w:divBdr>
        <w:top w:val="none" w:sz="0" w:space="0" w:color="auto"/>
        <w:left w:val="none" w:sz="0" w:space="0" w:color="auto"/>
        <w:bottom w:val="none" w:sz="0" w:space="0" w:color="auto"/>
        <w:right w:val="none" w:sz="0" w:space="0" w:color="auto"/>
      </w:divBdr>
    </w:div>
    <w:div w:id="1661814146">
      <w:bodyDiv w:val="1"/>
      <w:marLeft w:val="0"/>
      <w:marRight w:val="0"/>
      <w:marTop w:val="0"/>
      <w:marBottom w:val="0"/>
      <w:divBdr>
        <w:top w:val="none" w:sz="0" w:space="0" w:color="auto"/>
        <w:left w:val="none" w:sz="0" w:space="0" w:color="auto"/>
        <w:bottom w:val="none" w:sz="0" w:space="0" w:color="auto"/>
        <w:right w:val="none" w:sz="0" w:space="0" w:color="auto"/>
      </w:divBdr>
    </w:div>
    <w:div w:id="1662005736">
      <w:bodyDiv w:val="1"/>
      <w:marLeft w:val="0"/>
      <w:marRight w:val="0"/>
      <w:marTop w:val="0"/>
      <w:marBottom w:val="0"/>
      <w:divBdr>
        <w:top w:val="none" w:sz="0" w:space="0" w:color="auto"/>
        <w:left w:val="none" w:sz="0" w:space="0" w:color="auto"/>
        <w:bottom w:val="none" w:sz="0" w:space="0" w:color="auto"/>
        <w:right w:val="none" w:sz="0" w:space="0" w:color="auto"/>
      </w:divBdr>
    </w:div>
    <w:div w:id="1662199698">
      <w:bodyDiv w:val="1"/>
      <w:marLeft w:val="0"/>
      <w:marRight w:val="0"/>
      <w:marTop w:val="0"/>
      <w:marBottom w:val="0"/>
      <w:divBdr>
        <w:top w:val="none" w:sz="0" w:space="0" w:color="auto"/>
        <w:left w:val="none" w:sz="0" w:space="0" w:color="auto"/>
        <w:bottom w:val="none" w:sz="0" w:space="0" w:color="auto"/>
        <w:right w:val="none" w:sz="0" w:space="0" w:color="auto"/>
      </w:divBdr>
    </w:div>
    <w:div w:id="1662659546">
      <w:bodyDiv w:val="1"/>
      <w:marLeft w:val="0"/>
      <w:marRight w:val="0"/>
      <w:marTop w:val="0"/>
      <w:marBottom w:val="0"/>
      <w:divBdr>
        <w:top w:val="none" w:sz="0" w:space="0" w:color="auto"/>
        <w:left w:val="none" w:sz="0" w:space="0" w:color="auto"/>
        <w:bottom w:val="none" w:sz="0" w:space="0" w:color="auto"/>
        <w:right w:val="none" w:sz="0" w:space="0" w:color="auto"/>
      </w:divBdr>
    </w:div>
    <w:div w:id="1663314436">
      <w:bodyDiv w:val="1"/>
      <w:marLeft w:val="0"/>
      <w:marRight w:val="0"/>
      <w:marTop w:val="0"/>
      <w:marBottom w:val="0"/>
      <w:divBdr>
        <w:top w:val="none" w:sz="0" w:space="0" w:color="auto"/>
        <w:left w:val="none" w:sz="0" w:space="0" w:color="auto"/>
        <w:bottom w:val="none" w:sz="0" w:space="0" w:color="auto"/>
        <w:right w:val="none" w:sz="0" w:space="0" w:color="auto"/>
      </w:divBdr>
    </w:div>
    <w:div w:id="1664501775">
      <w:bodyDiv w:val="1"/>
      <w:marLeft w:val="0"/>
      <w:marRight w:val="0"/>
      <w:marTop w:val="0"/>
      <w:marBottom w:val="0"/>
      <w:divBdr>
        <w:top w:val="none" w:sz="0" w:space="0" w:color="auto"/>
        <w:left w:val="none" w:sz="0" w:space="0" w:color="auto"/>
        <w:bottom w:val="none" w:sz="0" w:space="0" w:color="auto"/>
        <w:right w:val="none" w:sz="0" w:space="0" w:color="auto"/>
      </w:divBdr>
    </w:div>
    <w:div w:id="1664505328">
      <w:bodyDiv w:val="1"/>
      <w:marLeft w:val="0"/>
      <w:marRight w:val="0"/>
      <w:marTop w:val="0"/>
      <w:marBottom w:val="0"/>
      <w:divBdr>
        <w:top w:val="none" w:sz="0" w:space="0" w:color="auto"/>
        <w:left w:val="none" w:sz="0" w:space="0" w:color="auto"/>
        <w:bottom w:val="none" w:sz="0" w:space="0" w:color="auto"/>
        <w:right w:val="none" w:sz="0" w:space="0" w:color="auto"/>
      </w:divBdr>
    </w:div>
    <w:div w:id="1666207946">
      <w:bodyDiv w:val="1"/>
      <w:marLeft w:val="0"/>
      <w:marRight w:val="0"/>
      <w:marTop w:val="0"/>
      <w:marBottom w:val="0"/>
      <w:divBdr>
        <w:top w:val="none" w:sz="0" w:space="0" w:color="auto"/>
        <w:left w:val="none" w:sz="0" w:space="0" w:color="auto"/>
        <w:bottom w:val="none" w:sz="0" w:space="0" w:color="auto"/>
        <w:right w:val="none" w:sz="0" w:space="0" w:color="auto"/>
      </w:divBdr>
    </w:div>
    <w:div w:id="1667591397">
      <w:bodyDiv w:val="1"/>
      <w:marLeft w:val="0"/>
      <w:marRight w:val="0"/>
      <w:marTop w:val="0"/>
      <w:marBottom w:val="0"/>
      <w:divBdr>
        <w:top w:val="none" w:sz="0" w:space="0" w:color="auto"/>
        <w:left w:val="none" w:sz="0" w:space="0" w:color="auto"/>
        <w:bottom w:val="none" w:sz="0" w:space="0" w:color="auto"/>
        <w:right w:val="none" w:sz="0" w:space="0" w:color="auto"/>
      </w:divBdr>
    </w:div>
    <w:div w:id="1667710217">
      <w:bodyDiv w:val="1"/>
      <w:marLeft w:val="0"/>
      <w:marRight w:val="0"/>
      <w:marTop w:val="0"/>
      <w:marBottom w:val="0"/>
      <w:divBdr>
        <w:top w:val="none" w:sz="0" w:space="0" w:color="auto"/>
        <w:left w:val="none" w:sz="0" w:space="0" w:color="auto"/>
        <w:bottom w:val="none" w:sz="0" w:space="0" w:color="auto"/>
        <w:right w:val="none" w:sz="0" w:space="0" w:color="auto"/>
      </w:divBdr>
    </w:div>
    <w:div w:id="1668245633">
      <w:bodyDiv w:val="1"/>
      <w:marLeft w:val="0"/>
      <w:marRight w:val="0"/>
      <w:marTop w:val="0"/>
      <w:marBottom w:val="0"/>
      <w:divBdr>
        <w:top w:val="none" w:sz="0" w:space="0" w:color="auto"/>
        <w:left w:val="none" w:sz="0" w:space="0" w:color="auto"/>
        <w:bottom w:val="none" w:sz="0" w:space="0" w:color="auto"/>
        <w:right w:val="none" w:sz="0" w:space="0" w:color="auto"/>
      </w:divBdr>
    </w:div>
    <w:div w:id="1668904741">
      <w:bodyDiv w:val="1"/>
      <w:marLeft w:val="0"/>
      <w:marRight w:val="0"/>
      <w:marTop w:val="0"/>
      <w:marBottom w:val="0"/>
      <w:divBdr>
        <w:top w:val="none" w:sz="0" w:space="0" w:color="auto"/>
        <w:left w:val="none" w:sz="0" w:space="0" w:color="auto"/>
        <w:bottom w:val="none" w:sz="0" w:space="0" w:color="auto"/>
        <w:right w:val="none" w:sz="0" w:space="0" w:color="auto"/>
      </w:divBdr>
    </w:div>
    <w:div w:id="1671758614">
      <w:bodyDiv w:val="1"/>
      <w:marLeft w:val="0"/>
      <w:marRight w:val="0"/>
      <w:marTop w:val="0"/>
      <w:marBottom w:val="0"/>
      <w:divBdr>
        <w:top w:val="none" w:sz="0" w:space="0" w:color="auto"/>
        <w:left w:val="none" w:sz="0" w:space="0" w:color="auto"/>
        <w:bottom w:val="none" w:sz="0" w:space="0" w:color="auto"/>
        <w:right w:val="none" w:sz="0" w:space="0" w:color="auto"/>
      </w:divBdr>
    </w:div>
    <w:div w:id="1672099327">
      <w:bodyDiv w:val="1"/>
      <w:marLeft w:val="0"/>
      <w:marRight w:val="0"/>
      <w:marTop w:val="0"/>
      <w:marBottom w:val="0"/>
      <w:divBdr>
        <w:top w:val="none" w:sz="0" w:space="0" w:color="auto"/>
        <w:left w:val="none" w:sz="0" w:space="0" w:color="auto"/>
        <w:bottom w:val="none" w:sz="0" w:space="0" w:color="auto"/>
        <w:right w:val="none" w:sz="0" w:space="0" w:color="auto"/>
      </w:divBdr>
    </w:div>
    <w:div w:id="1673557647">
      <w:bodyDiv w:val="1"/>
      <w:marLeft w:val="0"/>
      <w:marRight w:val="0"/>
      <w:marTop w:val="0"/>
      <w:marBottom w:val="0"/>
      <w:divBdr>
        <w:top w:val="none" w:sz="0" w:space="0" w:color="auto"/>
        <w:left w:val="none" w:sz="0" w:space="0" w:color="auto"/>
        <w:bottom w:val="none" w:sz="0" w:space="0" w:color="auto"/>
        <w:right w:val="none" w:sz="0" w:space="0" w:color="auto"/>
      </w:divBdr>
    </w:div>
    <w:div w:id="1675839698">
      <w:bodyDiv w:val="1"/>
      <w:marLeft w:val="0"/>
      <w:marRight w:val="0"/>
      <w:marTop w:val="0"/>
      <w:marBottom w:val="0"/>
      <w:divBdr>
        <w:top w:val="none" w:sz="0" w:space="0" w:color="auto"/>
        <w:left w:val="none" w:sz="0" w:space="0" w:color="auto"/>
        <w:bottom w:val="none" w:sz="0" w:space="0" w:color="auto"/>
        <w:right w:val="none" w:sz="0" w:space="0" w:color="auto"/>
      </w:divBdr>
    </w:div>
    <w:div w:id="1676109797">
      <w:bodyDiv w:val="1"/>
      <w:marLeft w:val="0"/>
      <w:marRight w:val="0"/>
      <w:marTop w:val="0"/>
      <w:marBottom w:val="0"/>
      <w:divBdr>
        <w:top w:val="none" w:sz="0" w:space="0" w:color="auto"/>
        <w:left w:val="none" w:sz="0" w:space="0" w:color="auto"/>
        <w:bottom w:val="none" w:sz="0" w:space="0" w:color="auto"/>
        <w:right w:val="none" w:sz="0" w:space="0" w:color="auto"/>
      </w:divBdr>
    </w:div>
    <w:div w:id="1677028039">
      <w:bodyDiv w:val="1"/>
      <w:marLeft w:val="0"/>
      <w:marRight w:val="0"/>
      <w:marTop w:val="0"/>
      <w:marBottom w:val="0"/>
      <w:divBdr>
        <w:top w:val="none" w:sz="0" w:space="0" w:color="auto"/>
        <w:left w:val="none" w:sz="0" w:space="0" w:color="auto"/>
        <w:bottom w:val="none" w:sz="0" w:space="0" w:color="auto"/>
        <w:right w:val="none" w:sz="0" w:space="0" w:color="auto"/>
      </w:divBdr>
    </w:div>
    <w:div w:id="1677343363">
      <w:bodyDiv w:val="1"/>
      <w:marLeft w:val="0"/>
      <w:marRight w:val="0"/>
      <w:marTop w:val="0"/>
      <w:marBottom w:val="0"/>
      <w:divBdr>
        <w:top w:val="none" w:sz="0" w:space="0" w:color="auto"/>
        <w:left w:val="none" w:sz="0" w:space="0" w:color="auto"/>
        <w:bottom w:val="none" w:sz="0" w:space="0" w:color="auto"/>
        <w:right w:val="none" w:sz="0" w:space="0" w:color="auto"/>
      </w:divBdr>
    </w:div>
    <w:div w:id="1677687190">
      <w:bodyDiv w:val="1"/>
      <w:marLeft w:val="0"/>
      <w:marRight w:val="0"/>
      <w:marTop w:val="0"/>
      <w:marBottom w:val="0"/>
      <w:divBdr>
        <w:top w:val="none" w:sz="0" w:space="0" w:color="auto"/>
        <w:left w:val="none" w:sz="0" w:space="0" w:color="auto"/>
        <w:bottom w:val="none" w:sz="0" w:space="0" w:color="auto"/>
        <w:right w:val="none" w:sz="0" w:space="0" w:color="auto"/>
      </w:divBdr>
    </w:div>
    <w:div w:id="1680308111">
      <w:bodyDiv w:val="1"/>
      <w:marLeft w:val="0"/>
      <w:marRight w:val="0"/>
      <w:marTop w:val="0"/>
      <w:marBottom w:val="0"/>
      <w:divBdr>
        <w:top w:val="none" w:sz="0" w:space="0" w:color="auto"/>
        <w:left w:val="none" w:sz="0" w:space="0" w:color="auto"/>
        <w:bottom w:val="none" w:sz="0" w:space="0" w:color="auto"/>
        <w:right w:val="none" w:sz="0" w:space="0" w:color="auto"/>
      </w:divBdr>
    </w:div>
    <w:div w:id="1682202359">
      <w:bodyDiv w:val="1"/>
      <w:marLeft w:val="0"/>
      <w:marRight w:val="0"/>
      <w:marTop w:val="0"/>
      <w:marBottom w:val="0"/>
      <w:divBdr>
        <w:top w:val="none" w:sz="0" w:space="0" w:color="auto"/>
        <w:left w:val="none" w:sz="0" w:space="0" w:color="auto"/>
        <w:bottom w:val="none" w:sz="0" w:space="0" w:color="auto"/>
        <w:right w:val="none" w:sz="0" w:space="0" w:color="auto"/>
      </w:divBdr>
    </w:div>
    <w:div w:id="1683386976">
      <w:bodyDiv w:val="1"/>
      <w:marLeft w:val="0"/>
      <w:marRight w:val="0"/>
      <w:marTop w:val="0"/>
      <w:marBottom w:val="0"/>
      <w:divBdr>
        <w:top w:val="none" w:sz="0" w:space="0" w:color="auto"/>
        <w:left w:val="none" w:sz="0" w:space="0" w:color="auto"/>
        <w:bottom w:val="none" w:sz="0" w:space="0" w:color="auto"/>
        <w:right w:val="none" w:sz="0" w:space="0" w:color="auto"/>
      </w:divBdr>
    </w:div>
    <w:div w:id="1683966981">
      <w:bodyDiv w:val="1"/>
      <w:marLeft w:val="0"/>
      <w:marRight w:val="0"/>
      <w:marTop w:val="0"/>
      <w:marBottom w:val="0"/>
      <w:divBdr>
        <w:top w:val="none" w:sz="0" w:space="0" w:color="auto"/>
        <w:left w:val="none" w:sz="0" w:space="0" w:color="auto"/>
        <w:bottom w:val="none" w:sz="0" w:space="0" w:color="auto"/>
        <w:right w:val="none" w:sz="0" w:space="0" w:color="auto"/>
      </w:divBdr>
    </w:div>
    <w:div w:id="1684284242">
      <w:bodyDiv w:val="1"/>
      <w:marLeft w:val="0"/>
      <w:marRight w:val="0"/>
      <w:marTop w:val="0"/>
      <w:marBottom w:val="0"/>
      <w:divBdr>
        <w:top w:val="none" w:sz="0" w:space="0" w:color="auto"/>
        <w:left w:val="none" w:sz="0" w:space="0" w:color="auto"/>
        <w:bottom w:val="none" w:sz="0" w:space="0" w:color="auto"/>
        <w:right w:val="none" w:sz="0" w:space="0" w:color="auto"/>
      </w:divBdr>
    </w:div>
    <w:div w:id="1685356269">
      <w:bodyDiv w:val="1"/>
      <w:marLeft w:val="0"/>
      <w:marRight w:val="0"/>
      <w:marTop w:val="0"/>
      <w:marBottom w:val="0"/>
      <w:divBdr>
        <w:top w:val="none" w:sz="0" w:space="0" w:color="auto"/>
        <w:left w:val="none" w:sz="0" w:space="0" w:color="auto"/>
        <w:bottom w:val="none" w:sz="0" w:space="0" w:color="auto"/>
        <w:right w:val="none" w:sz="0" w:space="0" w:color="auto"/>
      </w:divBdr>
    </w:div>
    <w:div w:id="1686129749">
      <w:bodyDiv w:val="1"/>
      <w:marLeft w:val="0"/>
      <w:marRight w:val="0"/>
      <w:marTop w:val="0"/>
      <w:marBottom w:val="0"/>
      <w:divBdr>
        <w:top w:val="none" w:sz="0" w:space="0" w:color="auto"/>
        <w:left w:val="none" w:sz="0" w:space="0" w:color="auto"/>
        <w:bottom w:val="none" w:sz="0" w:space="0" w:color="auto"/>
        <w:right w:val="none" w:sz="0" w:space="0" w:color="auto"/>
      </w:divBdr>
    </w:div>
    <w:div w:id="1686245057">
      <w:bodyDiv w:val="1"/>
      <w:marLeft w:val="0"/>
      <w:marRight w:val="0"/>
      <w:marTop w:val="0"/>
      <w:marBottom w:val="0"/>
      <w:divBdr>
        <w:top w:val="none" w:sz="0" w:space="0" w:color="auto"/>
        <w:left w:val="none" w:sz="0" w:space="0" w:color="auto"/>
        <w:bottom w:val="none" w:sz="0" w:space="0" w:color="auto"/>
        <w:right w:val="none" w:sz="0" w:space="0" w:color="auto"/>
      </w:divBdr>
    </w:div>
    <w:div w:id="1689134512">
      <w:bodyDiv w:val="1"/>
      <w:marLeft w:val="0"/>
      <w:marRight w:val="0"/>
      <w:marTop w:val="0"/>
      <w:marBottom w:val="0"/>
      <w:divBdr>
        <w:top w:val="none" w:sz="0" w:space="0" w:color="auto"/>
        <w:left w:val="none" w:sz="0" w:space="0" w:color="auto"/>
        <w:bottom w:val="none" w:sz="0" w:space="0" w:color="auto"/>
        <w:right w:val="none" w:sz="0" w:space="0" w:color="auto"/>
      </w:divBdr>
    </w:div>
    <w:div w:id="1689135273">
      <w:bodyDiv w:val="1"/>
      <w:marLeft w:val="0"/>
      <w:marRight w:val="0"/>
      <w:marTop w:val="0"/>
      <w:marBottom w:val="0"/>
      <w:divBdr>
        <w:top w:val="none" w:sz="0" w:space="0" w:color="auto"/>
        <w:left w:val="none" w:sz="0" w:space="0" w:color="auto"/>
        <w:bottom w:val="none" w:sz="0" w:space="0" w:color="auto"/>
        <w:right w:val="none" w:sz="0" w:space="0" w:color="auto"/>
      </w:divBdr>
    </w:div>
    <w:div w:id="1689452963">
      <w:bodyDiv w:val="1"/>
      <w:marLeft w:val="0"/>
      <w:marRight w:val="0"/>
      <w:marTop w:val="0"/>
      <w:marBottom w:val="0"/>
      <w:divBdr>
        <w:top w:val="none" w:sz="0" w:space="0" w:color="auto"/>
        <w:left w:val="none" w:sz="0" w:space="0" w:color="auto"/>
        <w:bottom w:val="none" w:sz="0" w:space="0" w:color="auto"/>
        <w:right w:val="none" w:sz="0" w:space="0" w:color="auto"/>
      </w:divBdr>
    </w:div>
    <w:div w:id="1689677238">
      <w:bodyDiv w:val="1"/>
      <w:marLeft w:val="0"/>
      <w:marRight w:val="0"/>
      <w:marTop w:val="0"/>
      <w:marBottom w:val="0"/>
      <w:divBdr>
        <w:top w:val="none" w:sz="0" w:space="0" w:color="auto"/>
        <w:left w:val="none" w:sz="0" w:space="0" w:color="auto"/>
        <w:bottom w:val="none" w:sz="0" w:space="0" w:color="auto"/>
        <w:right w:val="none" w:sz="0" w:space="0" w:color="auto"/>
      </w:divBdr>
    </w:div>
    <w:div w:id="1690058035">
      <w:bodyDiv w:val="1"/>
      <w:marLeft w:val="0"/>
      <w:marRight w:val="0"/>
      <w:marTop w:val="0"/>
      <w:marBottom w:val="0"/>
      <w:divBdr>
        <w:top w:val="none" w:sz="0" w:space="0" w:color="auto"/>
        <w:left w:val="none" w:sz="0" w:space="0" w:color="auto"/>
        <w:bottom w:val="none" w:sz="0" w:space="0" w:color="auto"/>
        <w:right w:val="none" w:sz="0" w:space="0" w:color="auto"/>
      </w:divBdr>
    </w:div>
    <w:div w:id="1691057027">
      <w:bodyDiv w:val="1"/>
      <w:marLeft w:val="0"/>
      <w:marRight w:val="0"/>
      <w:marTop w:val="0"/>
      <w:marBottom w:val="0"/>
      <w:divBdr>
        <w:top w:val="none" w:sz="0" w:space="0" w:color="auto"/>
        <w:left w:val="none" w:sz="0" w:space="0" w:color="auto"/>
        <w:bottom w:val="none" w:sz="0" w:space="0" w:color="auto"/>
        <w:right w:val="none" w:sz="0" w:space="0" w:color="auto"/>
      </w:divBdr>
    </w:div>
    <w:div w:id="1692338876">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529682">
      <w:bodyDiv w:val="1"/>
      <w:marLeft w:val="0"/>
      <w:marRight w:val="0"/>
      <w:marTop w:val="0"/>
      <w:marBottom w:val="0"/>
      <w:divBdr>
        <w:top w:val="none" w:sz="0" w:space="0" w:color="auto"/>
        <w:left w:val="none" w:sz="0" w:space="0" w:color="auto"/>
        <w:bottom w:val="none" w:sz="0" w:space="0" w:color="auto"/>
        <w:right w:val="none" w:sz="0" w:space="0" w:color="auto"/>
      </w:divBdr>
    </w:div>
    <w:div w:id="1696342158">
      <w:bodyDiv w:val="1"/>
      <w:marLeft w:val="0"/>
      <w:marRight w:val="0"/>
      <w:marTop w:val="0"/>
      <w:marBottom w:val="0"/>
      <w:divBdr>
        <w:top w:val="none" w:sz="0" w:space="0" w:color="auto"/>
        <w:left w:val="none" w:sz="0" w:space="0" w:color="auto"/>
        <w:bottom w:val="none" w:sz="0" w:space="0" w:color="auto"/>
        <w:right w:val="none" w:sz="0" w:space="0" w:color="auto"/>
      </w:divBdr>
    </w:div>
    <w:div w:id="1697190342">
      <w:bodyDiv w:val="1"/>
      <w:marLeft w:val="0"/>
      <w:marRight w:val="0"/>
      <w:marTop w:val="0"/>
      <w:marBottom w:val="0"/>
      <w:divBdr>
        <w:top w:val="none" w:sz="0" w:space="0" w:color="auto"/>
        <w:left w:val="none" w:sz="0" w:space="0" w:color="auto"/>
        <w:bottom w:val="none" w:sz="0" w:space="0" w:color="auto"/>
        <w:right w:val="none" w:sz="0" w:space="0" w:color="auto"/>
      </w:divBdr>
    </w:div>
    <w:div w:id="1701930991">
      <w:bodyDiv w:val="1"/>
      <w:marLeft w:val="0"/>
      <w:marRight w:val="0"/>
      <w:marTop w:val="0"/>
      <w:marBottom w:val="0"/>
      <w:divBdr>
        <w:top w:val="none" w:sz="0" w:space="0" w:color="auto"/>
        <w:left w:val="none" w:sz="0" w:space="0" w:color="auto"/>
        <w:bottom w:val="none" w:sz="0" w:space="0" w:color="auto"/>
        <w:right w:val="none" w:sz="0" w:space="0" w:color="auto"/>
      </w:divBdr>
    </w:div>
    <w:div w:id="1705012439">
      <w:bodyDiv w:val="1"/>
      <w:marLeft w:val="0"/>
      <w:marRight w:val="0"/>
      <w:marTop w:val="0"/>
      <w:marBottom w:val="0"/>
      <w:divBdr>
        <w:top w:val="none" w:sz="0" w:space="0" w:color="auto"/>
        <w:left w:val="none" w:sz="0" w:space="0" w:color="auto"/>
        <w:bottom w:val="none" w:sz="0" w:space="0" w:color="auto"/>
        <w:right w:val="none" w:sz="0" w:space="0" w:color="auto"/>
      </w:divBdr>
    </w:div>
    <w:div w:id="1705405209">
      <w:bodyDiv w:val="1"/>
      <w:marLeft w:val="0"/>
      <w:marRight w:val="0"/>
      <w:marTop w:val="0"/>
      <w:marBottom w:val="0"/>
      <w:divBdr>
        <w:top w:val="none" w:sz="0" w:space="0" w:color="auto"/>
        <w:left w:val="none" w:sz="0" w:space="0" w:color="auto"/>
        <w:bottom w:val="none" w:sz="0" w:space="0" w:color="auto"/>
        <w:right w:val="none" w:sz="0" w:space="0" w:color="auto"/>
      </w:divBdr>
    </w:div>
    <w:div w:id="1705784819">
      <w:bodyDiv w:val="1"/>
      <w:marLeft w:val="0"/>
      <w:marRight w:val="0"/>
      <w:marTop w:val="0"/>
      <w:marBottom w:val="0"/>
      <w:divBdr>
        <w:top w:val="none" w:sz="0" w:space="0" w:color="auto"/>
        <w:left w:val="none" w:sz="0" w:space="0" w:color="auto"/>
        <w:bottom w:val="none" w:sz="0" w:space="0" w:color="auto"/>
        <w:right w:val="none" w:sz="0" w:space="0" w:color="auto"/>
      </w:divBdr>
    </w:div>
    <w:div w:id="1708331652">
      <w:bodyDiv w:val="1"/>
      <w:marLeft w:val="0"/>
      <w:marRight w:val="0"/>
      <w:marTop w:val="0"/>
      <w:marBottom w:val="0"/>
      <w:divBdr>
        <w:top w:val="none" w:sz="0" w:space="0" w:color="auto"/>
        <w:left w:val="none" w:sz="0" w:space="0" w:color="auto"/>
        <w:bottom w:val="none" w:sz="0" w:space="0" w:color="auto"/>
        <w:right w:val="none" w:sz="0" w:space="0" w:color="auto"/>
      </w:divBdr>
    </w:div>
    <w:div w:id="1708603211">
      <w:bodyDiv w:val="1"/>
      <w:marLeft w:val="0"/>
      <w:marRight w:val="0"/>
      <w:marTop w:val="0"/>
      <w:marBottom w:val="0"/>
      <w:divBdr>
        <w:top w:val="none" w:sz="0" w:space="0" w:color="auto"/>
        <w:left w:val="none" w:sz="0" w:space="0" w:color="auto"/>
        <w:bottom w:val="none" w:sz="0" w:space="0" w:color="auto"/>
        <w:right w:val="none" w:sz="0" w:space="0" w:color="auto"/>
      </w:divBdr>
    </w:div>
    <w:div w:id="1708721315">
      <w:bodyDiv w:val="1"/>
      <w:marLeft w:val="0"/>
      <w:marRight w:val="0"/>
      <w:marTop w:val="0"/>
      <w:marBottom w:val="0"/>
      <w:divBdr>
        <w:top w:val="none" w:sz="0" w:space="0" w:color="auto"/>
        <w:left w:val="none" w:sz="0" w:space="0" w:color="auto"/>
        <w:bottom w:val="none" w:sz="0" w:space="0" w:color="auto"/>
        <w:right w:val="none" w:sz="0" w:space="0" w:color="auto"/>
      </w:divBdr>
    </w:div>
    <w:div w:id="1710446869">
      <w:bodyDiv w:val="1"/>
      <w:marLeft w:val="0"/>
      <w:marRight w:val="0"/>
      <w:marTop w:val="0"/>
      <w:marBottom w:val="0"/>
      <w:divBdr>
        <w:top w:val="none" w:sz="0" w:space="0" w:color="auto"/>
        <w:left w:val="none" w:sz="0" w:space="0" w:color="auto"/>
        <w:bottom w:val="none" w:sz="0" w:space="0" w:color="auto"/>
        <w:right w:val="none" w:sz="0" w:space="0" w:color="auto"/>
      </w:divBdr>
    </w:div>
    <w:div w:id="1711416872">
      <w:bodyDiv w:val="1"/>
      <w:marLeft w:val="0"/>
      <w:marRight w:val="0"/>
      <w:marTop w:val="0"/>
      <w:marBottom w:val="0"/>
      <w:divBdr>
        <w:top w:val="none" w:sz="0" w:space="0" w:color="auto"/>
        <w:left w:val="none" w:sz="0" w:space="0" w:color="auto"/>
        <w:bottom w:val="none" w:sz="0" w:space="0" w:color="auto"/>
        <w:right w:val="none" w:sz="0" w:space="0" w:color="auto"/>
      </w:divBdr>
    </w:div>
    <w:div w:id="1711806264">
      <w:bodyDiv w:val="1"/>
      <w:marLeft w:val="0"/>
      <w:marRight w:val="0"/>
      <w:marTop w:val="0"/>
      <w:marBottom w:val="0"/>
      <w:divBdr>
        <w:top w:val="none" w:sz="0" w:space="0" w:color="auto"/>
        <w:left w:val="none" w:sz="0" w:space="0" w:color="auto"/>
        <w:bottom w:val="none" w:sz="0" w:space="0" w:color="auto"/>
        <w:right w:val="none" w:sz="0" w:space="0" w:color="auto"/>
      </w:divBdr>
    </w:div>
    <w:div w:id="1715541687">
      <w:bodyDiv w:val="1"/>
      <w:marLeft w:val="0"/>
      <w:marRight w:val="0"/>
      <w:marTop w:val="0"/>
      <w:marBottom w:val="0"/>
      <w:divBdr>
        <w:top w:val="none" w:sz="0" w:space="0" w:color="auto"/>
        <w:left w:val="none" w:sz="0" w:space="0" w:color="auto"/>
        <w:bottom w:val="none" w:sz="0" w:space="0" w:color="auto"/>
        <w:right w:val="none" w:sz="0" w:space="0" w:color="auto"/>
      </w:divBdr>
    </w:div>
    <w:div w:id="1716616379">
      <w:bodyDiv w:val="1"/>
      <w:marLeft w:val="0"/>
      <w:marRight w:val="0"/>
      <w:marTop w:val="0"/>
      <w:marBottom w:val="0"/>
      <w:divBdr>
        <w:top w:val="none" w:sz="0" w:space="0" w:color="auto"/>
        <w:left w:val="none" w:sz="0" w:space="0" w:color="auto"/>
        <w:bottom w:val="none" w:sz="0" w:space="0" w:color="auto"/>
        <w:right w:val="none" w:sz="0" w:space="0" w:color="auto"/>
      </w:divBdr>
    </w:div>
    <w:div w:id="1716731535">
      <w:bodyDiv w:val="1"/>
      <w:marLeft w:val="0"/>
      <w:marRight w:val="0"/>
      <w:marTop w:val="0"/>
      <w:marBottom w:val="0"/>
      <w:divBdr>
        <w:top w:val="none" w:sz="0" w:space="0" w:color="auto"/>
        <w:left w:val="none" w:sz="0" w:space="0" w:color="auto"/>
        <w:bottom w:val="none" w:sz="0" w:space="0" w:color="auto"/>
        <w:right w:val="none" w:sz="0" w:space="0" w:color="auto"/>
      </w:divBdr>
    </w:div>
    <w:div w:id="1717385999">
      <w:bodyDiv w:val="1"/>
      <w:marLeft w:val="0"/>
      <w:marRight w:val="0"/>
      <w:marTop w:val="0"/>
      <w:marBottom w:val="0"/>
      <w:divBdr>
        <w:top w:val="none" w:sz="0" w:space="0" w:color="auto"/>
        <w:left w:val="none" w:sz="0" w:space="0" w:color="auto"/>
        <w:bottom w:val="none" w:sz="0" w:space="0" w:color="auto"/>
        <w:right w:val="none" w:sz="0" w:space="0" w:color="auto"/>
      </w:divBdr>
    </w:div>
    <w:div w:id="1718048272">
      <w:bodyDiv w:val="1"/>
      <w:marLeft w:val="0"/>
      <w:marRight w:val="0"/>
      <w:marTop w:val="0"/>
      <w:marBottom w:val="0"/>
      <w:divBdr>
        <w:top w:val="none" w:sz="0" w:space="0" w:color="auto"/>
        <w:left w:val="none" w:sz="0" w:space="0" w:color="auto"/>
        <w:bottom w:val="none" w:sz="0" w:space="0" w:color="auto"/>
        <w:right w:val="none" w:sz="0" w:space="0" w:color="auto"/>
      </w:divBdr>
    </w:div>
    <w:div w:id="1719012765">
      <w:bodyDiv w:val="1"/>
      <w:marLeft w:val="0"/>
      <w:marRight w:val="0"/>
      <w:marTop w:val="0"/>
      <w:marBottom w:val="0"/>
      <w:divBdr>
        <w:top w:val="none" w:sz="0" w:space="0" w:color="auto"/>
        <w:left w:val="none" w:sz="0" w:space="0" w:color="auto"/>
        <w:bottom w:val="none" w:sz="0" w:space="0" w:color="auto"/>
        <w:right w:val="none" w:sz="0" w:space="0" w:color="auto"/>
      </w:divBdr>
    </w:div>
    <w:div w:id="1719357121">
      <w:bodyDiv w:val="1"/>
      <w:marLeft w:val="0"/>
      <w:marRight w:val="0"/>
      <w:marTop w:val="0"/>
      <w:marBottom w:val="0"/>
      <w:divBdr>
        <w:top w:val="none" w:sz="0" w:space="0" w:color="auto"/>
        <w:left w:val="none" w:sz="0" w:space="0" w:color="auto"/>
        <w:bottom w:val="none" w:sz="0" w:space="0" w:color="auto"/>
        <w:right w:val="none" w:sz="0" w:space="0" w:color="auto"/>
      </w:divBdr>
    </w:div>
    <w:div w:id="1719469944">
      <w:bodyDiv w:val="1"/>
      <w:marLeft w:val="0"/>
      <w:marRight w:val="0"/>
      <w:marTop w:val="0"/>
      <w:marBottom w:val="0"/>
      <w:divBdr>
        <w:top w:val="none" w:sz="0" w:space="0" w:color="auto"/>
        <w:left w:val="none" w:sz="0" w:space="0" w:color="auto"/>
        <w:bottom w:val="none" w:sz="0" w:space="0" w:color="auto"/>
        <w:right w:val="none" w:sz="0" w:space="0" w:color="auto"/>
      </w:divBdr>
    </w:div>
    <w:div w:id="1722636453">
      <w:bodyDiv w:val="1"/>
      <w:marLeft w:val="0"/>
      <w:marRight w:val="0"/>
      <w:marTop w:val="0"/>
      <w:marBottom w:val="0"/>
      <w:divBdr>
        <w:top w:val="none" w:sz="0" w:space="0" w:color="auto"/>
        <w:left w:val="none" w:sz="0" w:space="0" w:color="auto"/>
        <w:bottom w:val="none" w:sz="0" w:space="0" w:color="auto"/>
        <w:right w:val="none" w:sz="0" w:space="0" w:color="auto"/>
      </w:divBdr>
    </w:div>
    <w:div w:id="1726562104">
      <w:bodyDiv w:val="1"/>
      <w:marLeft w:val="0"/>
      <w:marRight w:val="0"/>
      <w:marTop w:val="0"/>
      <w:marBottom w:val="0"/>
      <w:divBdr>
        <w:top w:val="none" w:sz="0" w:space="0" w:color="auto"/>
        <w:left w:val="none" w:sz="0" w:space="0" w:color="auto"/>
        <w:bottom w:val="none" w:sz="0" w:space="0" w:color="auto"/>
        <w:right w:val="none" w:sz="0" w:space="0" w:color="auto"/>
      </w:divBdr>
    </w:div>
    <w:div w:id="1731034195">
      <w:bodyDiv w:val="1"/>
      <w:marLeft w:val="0"/>
      <w:marRight w:val="0"/>
      <w:marTop w:val="0"/>
      <w:marBottom w:val="0"/>
      <w:divBdr>
        <w:top w:val="none" w:sz="0" w:space="0" w:color="auto"/>
        <w:left w:val="none" w:sz="0" w:space="0" w:color="auto"/>
        <w:bottom w:val="none" w:sz="0" w:space="0" w:color="auto"/>
        <w:right w:val="none" w:sz="0" w:space="0" w:color="auto"/>
      </w:divBdr>
    </w:div>
    <w:div w:id="1731464910">
      <w:bodyDiv w:val="1"/>
      <w:marLeft w:val="0"/>
      <w:marRight w:val="0"/>
      <w:marTop w:val="0"/>
      <w:marBottom w:val="0"/>
      <w:divBdr>
        <w:top w:val="none" w:sz="0" w:space="0" w:color="auto"/>
        <w:left w:val="none" w:sz="0" w:space="0" w:color="auto"/>
        <w:bottom w:val="none" w:sz="0" w:space="0" w:color="auto"/>
        <w:right w:val="none" w:sz="0" w:space="0" w:color="auto"/>
      </w:divBdr>
    </w:div>
    <w:div w:id="1734885224">
      <w:bodyDiv w:val="1"/>
      <w:marLeft w:val="0"/>
      <w:marRight w:val="0"/>
      <w:marTop w:val="0"/>
      <w:marBottom w:val="0"/>
      <w:divBdr>
        <w:top w:val="none" w:sz="0" w:space="0" w:color="auto"/>
        <w:left w:val="none" w:sz="0" w:space="0" w:color="auto"/>
        <w:bottom w:val="none" w:sz="0" w:space="0" w:color="auto"/>
        <w:right w:val="none" w:sz="0" w:space="0" w:color="auto"/>
      </w:divBdr>
    </w:div>
    <w:div w:id="1735421607">
      <w:bodyDiv w:val="1"/>
      <w:marLeft w:val="0"/>
      <w:marRight w:val="0"/>
      <w:marTop w:val="0"/>
      <w:marBottom w:val="0"/>
      <w:divBdr>
        <w:top w:val="none" w:sz="0" w:space="0" w:color="auto"/>
        <w:left w:val="none" w:sz="0" w:space="0" w:color="auto"/>
        <w:bottom w:val="none" w:sz="0" w:space="0" w:color="auto"/>
        <w:right w:val="none" w:sz="0" w:space="0" w:color="auto"/>
      </w:divBdr>
    </w:div>
    <w:div w:id="1740127857">
      <w:bodyDiv w:val="1"/>
      <w:marLeft w:val="0"/>
      <w:marRight w:val="0"/>
      <w:marTop w:val="0"/>
      <w:marBottom w:val="0"/>
      <w:divBdr>
        <w:top w:val="none" w:sz="0" w:space="0" w:color="auto"/>
        <w:left w:val="none" w:sz="0" w:space="0" w:color="auto"/>
        <w:bottom w:val="none" w:sz="0" w:space="0" w:color="auto"/>
        <w:right w:val="none" w:sz="0" w:space="0" w:color="auto"/>
      </w:divBdr>
    </w:div>
    <w:div w:id="1742213301">
      <w:bodyDiv w:val="1"/>
      <w:marLeft w:val="0"/>
      <w:marRight w:val="0"/>
      <w:marTop w:val="0"/>
      <w:marBottom w:val="0"/>
      <w:divBdr>
        <w:top w:val="none" w:sz="0" w:space="0" w:color="auto"/>
        <w:left w:val="none" w:sz="0" w:space="0" w:color="auto"/>
        <w:bottom w:val="none" w:sz="0" w:space="0" w:color="auto"/>
        <w:right w:val="none" w:sz="0" w:space="0" w:color="auto"/>
      </w:divBdr>
    </w:div>
    <w:div w:id="1742288213">
      <w:bodyDiv w:val="1"/>
      <w:marLeft w:val="0"/>
      <w:marRight w:val="0"/>
      <w:marTop w:val="0"/>
      <w:marBottom w:val="0"/>
      <w:divBdr>
        <w:top w:val="none" w:sz="0" w:space="0" w:color="auto"/>
        <w:left w:val="none" w:sz="0" w:space="0" w:color="auto"/>
        <w:bottom w:val="none" w:sz="0" w:space="0" w:color="auto"/>
        <w:right w:val="none" w:sz="0" w:space="0" w:color="auto"/>
      </w:divBdr>
    </w:div>
    <w:div w:id="1743331555">
      <w:bodyDiv w:val="1"/>
      <w:marLeft w:val="0"/>
      <w:marRight w:val="0"/>
      <w:marTop w:val="0"/>
      <w:marBottom w:val="0"/>
      <w:divBdr>
        <w:top w:val="none" w:sz="0" w:space="0" w:color="auto"/>
        <w:left w:val="none" w:sz="0" w:space="0" w:color="auto"/>
        <w:bottom w:val="none" w:sz="0" w:space="0" w:color="auto"/>
        <w:right w:val="none" w:sz="0" w:space="0" w:color="auto"/>
      </w:divBdr>
    </w:div>
    <w:div w:id="1743522462">
      <w:bodyDiv w:val="1"/>
      <w:marLeft w:val="0"/>
      <w:marRight w:val="0"/>
      <w:marTop w:val="0"/>
      <w:marBottom w:val="0"/>
      <w:divBdr>
        <w:top w:val="none" w:sz="0" w:space="0" w:color="auto"/>
        <w:left w:val="none" w:sz="0" w:space="0" w:color="auto"/>
        <w:bottom w:val="none" w:sz="0" w:space="0" w:color="auto"/>
        <w:right w:val="none" w:sz="0" w:space="0" w:color="auto"/>
      </w:divBdr>
    </w:div>
    <w:div w:id="1743985407">
      <w:bodyDiv w:val="1"/>
      <w:marLeft w:val="0"/>
      <w:marRight w:val="0"/>
      <w:marTop w:val="0"/>
      <w:marBottom w:val="0"/>
      <w:divBdr>
        <w:top w:val="none" w:sz="0" w:space="0" w:color="auto"/>
        <w:left w:val="none" w:sz="0" w:space="0" w:color="auto"/>
        <w:bottom w:val="none" w:sz="0" w:space="0" w:color="auto"/>
        <w:right w:val="none" w:sz="0" w:space="0" w:color="auto"/>
      </w:divBdr>
    </w:div>
    <w:div w:id="1745487817">
      <w:bodyDiv w:val="1"/>
      <w:marLeft w:val="0"/>
      <w:marRight w:val="0"/>
      <w:marTop w:val="0"/>
      <w:marBottom w:val="0"/>
      <w:divBdr>
        <w:top w:val="none" w:sz="0" w:space="0" w:color="auto"/>
        <w:left w:val="none" w:sz="0" w:space="0" w:color="auto"/>
        <w:bottom w:val="none" w:sz="0" w:space="0" w:color="auto"/>
        <w:right w:val="none" w:sz="0" w:space="0" w:color="auto"/>
      </w:divBdr>
    </w:div>
    <w:div w:id="1745835898">
      <w:bodyDiv w:val="1"/>
      <w:marLeft w:val="0"/>
      <w:marRight w:val="0"/>
      <w:marTop w:val="0"/>
      <w:marBottom w:val="0"/>
      <w:divBdr>
        <w:top w:val="none" w:sz="0" w:space="0" w:color="auto"/>
        <w:left w:val="none" w:sz="0" w:space="0" w:color="auto"/>
        <w:bottom w:val="none" w:sz="0" w:space="0" w:color="auto"/>
        <w:right w:val="none" w:sz="0" w:space="0" w:color="auto"/>
      </w:divBdr>
    </w:div>
    <w:div w:id="1747915201">
      <w:bodyDiv w:val="1"/>
      <w:marLeft w:val="0"/>
      <w:marRight w:val="0"/>
      <w:marTop w:val="0"/>
      <w:marBottom w:val="0"/>
      <w:divBdr>
        <w:top w:val="none" w:sz="0" w:space="0" w:color="auto"/>
        <w:left w:val="none" w:sz="0" w:space="0" w:color="auto"/>
        <w:bottom w:val="none" w:sz="0" w:space="0" w:color="auto"/>
        <w:right w:val="none" w:sz="0" w:space="0" w:color="auto"/>
      </w:divBdr>
    </w:div>
    <w:div w:id="1751922853">
      <w:bodyDiv w:val="1"/>
      <w:marLeft w:val="0"/>
      <w:marRight w:val="0"/>
      <w:marTop w:val="0"/>
      <w:marBottom w:val="0"/>
      <w:divBdr>
        <w:top w:val="none" w:sz="0" w:space="0" w:color="auto"/>
        <w:left w:val="none" w:sz="0" w:space="0" w:color="auto"/>
        <w:bottom w:val="none" w:sz="0" w:space="0" w:color="auto"/>
        <w:right w:val="none" w:sz="0" w:space="0" w:color="auto"/>
      </w:divBdr>
    </w:div>
    <w:div w:id="1752389997">
      <w:bodyDiv w:val="1"/>
      <w:marLeft w:val="0"/>
      <w:marRight w:val="0"/>
      <w:marTop w:val="0"/>
      <w:marBottom w:val="0"/>
      <w:divBdr>
        <w:top w:val="none" w:sz="0" w:space="0" w:color="auto"/>
        <w:left w:val="none" w:sz="0" w:space="0" w:color="auto"/>
        <w:bottom w:val="none" w:sz="0" w:space="0" w:color="auto"/>
        <w:right w:val="none" w:sz="0" w:space="0" w:color="auto"/>
      </w:divBdr>
    </w:div>
    <w:div w:id="1755009015">
      <w:bodyDiv w:val="1"/>
      <w:marLeft w:val="0"/>
      <w:marRight w:val="0"/>
      <w:marTop w:val="0"/>
      <w:marBottom w:val="0"/>
      <w:divBdr>
        <w:top w:val="none" w:sz="0" w:space="0" w:color="auto"/>
        <w:left w:val="none" w:sz="0" w:space="0" w:color="auto"/>
        <w:bottom w:val="none" w:sz="0" w:space="0" w:color="auto"/>
        <w:right w:val="none" w:sz="0" w:space="0" w:color="auto"/>
      </w:divBdr>
    </w:div>
    <w:div w:id="1755664999">
      <w:bodyDiv w:val="1"/>
      <w:marLeft w:val="0"/>
      <w:marRight w:val="0"/>
      <w:marTop w:val="0"/>
      <w:marBottom w:val="0"/>
      <w:divBdr>
        <w:top w:val="none" w:sz="0" w:space="0" w:color="auto"/>
        <w:left w:val="none" w:sz="0" w:space="0" w:color="auto"/>
        <w:bottom w:val="none" w:sz="0" w:space="0" w:color="auto"/>
        <w:right w:val="none" w:sz="0" w:space="0" w:color="auto"/>
      </w:divBdr>
    </w:div>
    <w:div w:id="1757088303">
      <w:bodyDiv w:val="1"/>
      <w:marLeft w:val="0"/>
      <w:marRight w:val="0"/>
      <w:marTop w:val="0"/>
      <w:marBottom w:val="0"/>
      <w:divBdr>
        <w:top w:val="none" w:sz="0" w:space="0" w:color="auto"/>
        <w:left w:val="none" w:sz="0" w:space="0" w:color="auto"/>
        <w:bottom w:val="none" w:sz="0" w:space="0" w:color="auto"/>
        <w:right w:val="none" w:sz="0" w:space="0" w:color="auto"/>
      </w:divBdr>
    </w:div>
    <w:div w:id="1759861001">
      <w:bodyDiv w:val="1"/>
      <w:marLeft w:val="0"/>
      <w:marRight w:val="0"/>
      <w:marTop w:val="0"/>
      <w:marBottom w:val="0"/>
      <w:divBdr>
        <w:top w:val="none" w:sz="0" w:space="0" w:color="auto"/>
        <w:left w:val="none" w:sz="0" w:space="0" w:color="auto"/>
        <w:bottom w:val="none" w:sz="0" w:space="0" w:color="auto"/>
        <w:right w:val="none" w:sz="0" w:space="0" w:color="auto"/>
      </w:divBdr>
    </w:div>
    <w:div w:id="1760055864">
      <w:bodyDiv w:val="1"/>
      <w:marLeft w:val="0"/>
      <w:marRight w:val="0"/>
      <w:marTop w:val="0"/>
      <w:marBottom w:val="0"/>
      <w:divBdr>
        <w:top w:val="none" w:sz="0" w:space="0" w:color="auto"/>
        <w:left w:val="none" w:sz="0" w:space="0" w:color="auto"/>
        <w:bottom w:val="none" w:sz="0" w:space="0" w:color="auto"/>
        <w:right w:val="none" w:sz="0" w:space="0" w:color="auto"/>
      </w:divBdr>
    </w:div>
    <w:div w:id="1760251917">
      <w:bodyDiv w:val="1"/>
      <w:marLeft w:val="0"/>
      <w:marRight w:val="0"/>
      <w:marTop w:val="0"/>
      <w:marBottom w:val="0"/>
      <w:divBdr>
        <w:top w:val="none" w:sz="0" w:space="0" w:color="auto"/>
        <w:left w:val="none" w:sz="0" w:space="0" w:color="auto"/>
        <w:bottom w:val="none" w:sz="0" w:space="0" w:color="auto"/>
        <w:right w:val="none" w:sz="0" w:space="0" w:color="auto"/>
      </w:divBdr>
    </w:div>
    <w:div w:id="1762023638">
      <w:bodyDiv w:val="1"/>
      <w:marLeft w:val="0"/>
      <w:marRight w:val="0"/>
      <w:marTop w:val="0"/>
      <w:marBottom w:val="0"/>
      <w:divBdr>
        <w:top w:val="none" w:sz="0" w:space="0" w:color="auto"/>
        <w:left w:val="none" w:sz="0" w:space="0" w:color="auto"/>
        <w:bottom w:val="none" w:sz="0" w:space="0" w:color="auto"/>
        <w:right w:val="none" w:sz="0" w:space="0" w:color="auto"/>
      </w:divBdr>
    </w:div>
    <w:div w:id="1762095142">
      <w:bodyDiv w:val="1"/>
      <w:marLeft w:val="0"/>
      <w:marRight w:val="0"/>
      <w:marTop w:val="0"/>
      <w:marBottom w:val="0"/>
      <w:divBdr>
        <w:top w:val="none" w:sz="0" w:space="0" w:color="auto"/>
        <w:left w:val="none" w:sz="0" w:space="0" w:color="auto"/>
        <w:bottom w:val="none" w:sz="0" w:space="0" w:color="auto"/>
        <w:right w:val="none" w:sz="0" w:space="0" w:color="auto"/>
      </w:divBdr>
    </w:div>
    <w:div w:id="1762293949">
      <w:bodyDiv w:val="1"/>
      <w:marLeft w:val="0"/>
      <w:marRight w:val="0"/>
      <w:marTop w:val="0"/>
      <w:marBottom w:val="0"/>
      <w:divBdr>
        <w:top w:val="none" w:sz="0" w:space="0" w:color="auto"/>
        <w:left w:val="none" w:sz="0" w:space="0" w:color="auto"/>
        <w:bottom w:val="none" w:sz="0" w:space="0" w:color="auto"/>
        <w:right w:val="none" w:sz="0" w:space="0" w:color="auto"/>
      </w:divBdr>
    </w:div>
    <w:div w:id="1763186554">
      <w:bodyDiv w:val="1"/>
      <w:marLeft w:val="0"/>
      <w:marRight w:val="0"/>
      <w:marTop w:val="0"/>
      <w:marBottom w:val="0"/>
      <w:divBdr>
        <w:top w:val="none" w:sz="0" w:space="0" w:color="auto"/>
        <w:left w:val="none" w:sz="0" w:space="0" w:color="auto"/>
        <w:bottom w:val="none" w:sz="0" w:space="0" w:color="auto"/>
        <w:right w:val="none" w:sz="0" w:space="0" w:color="auto"/>
      </w:divBdr>
    </w:div>
    <w:div w:id="1763263152">
      <w:bodyDiv w:val="1"/>
      <w:marLeft w:val="0"/>
      <w:marRight w:val="0"/>
      <w:marTop w:val="0"/>
      <w:marBottom w:val="0"/>
      <w:divBdr>
        <w:top w:val="none" w:sz="0" w:space="0" w:color="auto"/>
        <w:left w:val="none" w:sz="0" w:space="0" w:color="auto"/>
        <w:bottom w:val="none" w:sz="0" w:space="0" w:color="auto"/>
        <w:right w:val="none" w:sz="0" w:space="0" w:color="auto"/>
      </w:divBdr>
    </w:div>
    <w:div w:id="1765761993">
      <w:bodyDiv w:val="1"/>
      <w:marLeft w:val="0"/>
      <w:marRight w:val="0"/>
      <w:marTop w:val="0"/>
      <w:marBottom w:val="0"/>
      <w:divBdr>
        <w:top w:val="none" w:sz="0" w:space="0" w:color="auto"/>
        <w:left w:val="none" w:sz="0" w:space="0" w:color="auto"/>
        <w:bottom w:val="none" w:sz="0" w:space="0" w:color="auto"/>
        <w:right w:val="none" w:sz="0" w:space="0" w:color="auto"/>
      </w:divBdr>
    </w:div>
    <w:div w:id="1769350788">
      <w:bodyDiv w:val="1"/>
      <w:marLeft w:val="0"/>
      <w:marRight w:val="0"/>
      <w:marTop w:val="0"/>
      <w:marBottom w:val="0"/>
      <w:divBdr>
        <w:top w:val="none" w:sz="0" w:space="0" w:color="auto"/>
        <w:left w:val="none" w:sz="0" w:space="0" w:color="auto"/>
        <w:bottom w:val="none" w:sz="0" w:space="0" w:color="auto"/>
        <w:right w:val="none" w:sz="0" w:space="0" w:color="auto"/>
      </w:divBdr>
    </w:div>
    <w:div w:id="1770002333">
      <w:bodyDiv w:val="1"/>
      <w:marLeft w:val="0"/>
      <w:marRight w:val="0"/>
      <w:marTop w:val="0"/>
      <w:marBottom w:val="0"/>
      <w:divBdr>
        <w:top w:val="none" w:sz="0" w:space="0" w:color="auto"/>
        <w:left w:val="none" w:sz="0" w:space="0" w:color="auto"/>
        <w:bottom w:val="none" w:sz="0" w:space="0" w:color="auto"/>
        <w:right w:val="none" w:sz="0" w:space="0" w:color="auto"/>
      </w:divBdr>
    </w:div>
    <w:div w:id="1770732694">
      <w:bodyDiv w:val="1"/>
      <w:marLeft w:val="0"/>
      <w:marRight w:val="0"/>
      <w:marTop w:val="0"/>
      <w:marBottom w:val="0"/>
      <w:divBdr>
        <w:top w:val="none" w:sz="0" w:space="0" w:color="auto"/>
        <w:left w:val="none" w:sz="0" w:space="0" w:color="auto"/>
        <w:bottom w:val="none" w:sz="0" w:space="0" w:color="auto"/>
        <w:right w:val="none" w:sz="0" w:space="0" w:color="auto"/>
      </w:divBdr>
    </w:div>
    <w:div w:id="1775515328">
      <w:bodyDiv w:val="1"/>
      <w:marLeft w:val="0"/>
      <w:marRight w:val="0"/>
      <w:marTop w:val="0"/>
      <w:marBottom w:val="0"/>
      <w:divBdr>
        <w:top w:val="none" w:sz="0" w:space="0" w:color="auto"/>
        <w:left w:val="none" w:sz="0" w:space="0" w:color="auto"/>
        <w:bottom w:val="none" w:sz="0" w:space="0" w:color="auto"/>
        <w:right w:val="none" w:sz="0" w:space="0" w:color="auto"/>
      </w:divBdr>
    </w:div>
    <w:div w:id="1779716833">
      <w:bodyDiv w:val="1"/>
      <w:marLeft w:val="0"/>
      <w:marRight w:val="0"/>
      <w:marTop w:val="0"/>
      <w:marBottom w:val="0"/>
      <w:divBdr>
        <w:top w:val="none" w:sz="0" w:space="0" w:color="auto"/>
        <w:left w:val="none" w:sz="0" w:space="0" w:color="auto"/>
        <w:bottom w:val="none" w:sz="0" w:space="0" w:color="auto"/>
        <w:right w:val="none" w:sz="0" w:space="0" w:color="auto"/>
      </w:divBdr>
    </w:div>
    <w:div w:id="1780030320">
      <w:bodyDiv w:val="1"/>
      <w:marLeft w:val="0"/>
      <w:marRight w:val="0"/>
      <w:marTop w:val="0"/>
      <w:marBottom w:val="0"/>
      <w:divBdr>
        <w:top w:val="none" w:sz="0" w:space="0" w:color="auto"/>
        <w:left w:val="none" w:sz="0" w:space="0" w:color="auto"/>
        <w:bottom w:val="none" w:sz="0" w:space="0" w:color="auto"/>
        <w:right w:val="none" w:sz="0" w:space="0" w:color="auto"/>
      </w:divBdr>
    </w:div>
    <w:div w:id="1781027688">
      <w:bodyDiv w:val="1"/>
      <w:marLeft w:val="0"/>
      <w:marRight w:val="0"/>
      <w:marTop w:val="0"/>
      <w:marBottom w:val="0"/>
      <w:divBdr>
        <w:top w:val="none" w:sz="0" w:space="0" w:color="auto"/>
        <w:left w:val="none" w:sz="0" w:space="0" w:color="auto"/>
        <w:bottom w:val="none" w:sz="0" w:space="0" w:color="auto"/>
        <w:right w:val="none" w:sz="0" w:space="0" w:color="auto"/>
      </w:divBdr>
    </w:div>
    <w:div w:id="1782723336">
      <w:bodyDiv w:val="1"/>
      <w:marLeft w:val="0"/>
      <w:marRight w:val="0"/>
      <w:marTop w:val="0"/>
      <w:marBottom w:val="0"/>
      <w:divBdr>
        <w:top w:val="none" w:sz="0" w:space="0" w:color="auto"/>
        <w:left w:val="none" w:sz="0" w:space="0" w:color="auto"/>
        <w:bottom w:val="none" w:sz="0" w:space="0" w:color="auto"/>
        <w:right w:val="none" w:sz="0" w:space="0" w:color="auto"/>
      </w:divBdr>
    </w:div>
    <w:div w:id="1782728411">
      <w:bodyDiv w:val="1"/>
      <w:marLeft w:val="0"/>
      <w:marRight w:val="0"/>
      <w:marTop w:val="0"/>
      <w:marBottom w:val="0"/>
      <w:divBdr>
        <w:top w:val="none" w:sz="0" w:space="0" w:color="auto"/>
        <w:left w:val="none" w:sz="0" w:space="0" w:color="auto"/>
        <w:bottom w:val="none" w:sz="0" w:space="0" w:color="auto"/>
        <w:right w:val="none" w:sz="0" w:space="0" w:color="auto"/>
      </w:divBdr>
    </w:div>
    <w:div w:id="1783302012">
      <w:bodyDiv w:val="1"/>
      <w:marLeft w:val="0"/>
      <w:marRight w:val="0"/>
      <w:marTop w:val="0"/>
      <w:marBottom w:val="0"/>
      <w:divBdr>
        <w:top w:val="none" w:sz="0" w:space="0" w:color="auto"/>
        <w:left w:val="none" w:sz="0" w:space="0" w:color="auto"/>
        <w:bottom w:val="none" w:sz="0" w:space="0" w:color="auto"/>
        <w:right w:val="none" w:sz="0" w:space="0" w:color="auto"/>
      </w:divBdr>
    </w:div>
    <w:div w:id="1786728763">
      <w:bodyDiv w:val="1"/>
      <w:marLeft w:val="0"/>
      <w:marRight w:val="0"/>
      <w:marTop w:val="0"/>
      <w:marBottom w:val="0"/>
      <w:divBdr>
        <w:top w:val="none" w:sz="0" w:space="0" w:color="auto"/>
        <w:left w:val="none" w:sz="0" w:space="0" w:color="auto"/>
        <w:bottom w:val="none" w:sz="0" w:space="0" w:color="auto"/>
        <w:right w:val="none" w:sz="0" w:space="0" w:color="auto"/>
      </w:divBdr>
    </w:div>
    <w:div w:id="1787771396">
      <w:bodyDiv w:val="1"/>
      <w:marLeft w:val="0"/>
      <w:marRight w:val="0"/>
      <w:marTop w:val="0"/>
      <w:marBottom w:val="0"/>
      <w:divBdr>
        <w:top w:val="none" w:sz="0" w:space="0" w:color="auto"/>
        <w:left w:val="none" w:sz="0" w:space="0" w:color="auto"/>
        <w:bottom w:val="none" w:sz="0" w:space="0" w:color="auto"/>
        <w:right w:val="none" w:sz="0" w:space="0" w:color="auto"/>
      </w:divBdr>
    </w:div>
    <w:div w:id="1789928022">
      <w:bodyDiv w:val="1"/>
      <w:marLeft w:val="0"/>
      <w:marRight w:val="0"/>
      <w:marTop w:val="0"/>
      <w:marBottom w:val="0"/>
      <w:divBdr>
        <w:top w:val="none" w:sz="0" w:space="0" w:color="auto"/>
        <w:left w:val="none" w:sz="0" w:space="0" w:color="auto"/>
        <w:bottom w:val="none" w:sz="0" w:space="0" w:color="auto"/>
        <w:right w:val="none" w:sz="0" w:space="0" w:color="auto"/>
      </w:divBdr>
    </w:div>
    <w:div w:id="1790396735">
      <w:bodyDiv w:val="1"/>
      <w:marLeft w:val="0"/>
      <w:marRight w:val="0"/>
      <w:marTop w:val="0"/>
      <w:marBottom w:val="0"/>
      <w:divBdr>
        <w:top w:val="none" w:sz="0" w:space="0" w:color="auto"/>
        <w:left w:val="none" w:sz="0" w:space="0" w:color="auto"/>
        <w:bottom w:val="none" w:sz="0" w:space="0" w:color="auto"/>
        <w:right w:val="none" w:sz="0" w:space="0" w:color="auto"/>
      </w:divBdr>
    </w:div>
    <w:div w:id="1790972606">
      <w:bodyDiv w:val="1"/>
      <w:marLeft w:val="0"/>
      <w:marRight w:val="0"/>
      <w:marTop w:val="0"/>
      <w:marBottom w:val="0"/>
      <w:divBdr>
        <w:top w:val="none" w:sz="0" w:space="0" w:color="auto"/>
        <w:left w:val="none" w:sz="0" w:space="0" w:color="auto"/>
        <w:bottom w:val="none" w:sz="0" w:space="0" w:color="auto"/>
        <w:right w:val="none" w:sz="0" w:space="0" w:color="auto"/>
      </w:divBdr>
    </w:div>
    <w:div w:id="1791776740">
      <w:bodyDiv w:val="1"/>
      <w:marLeft w:val="0"/>
      <w:marRight w:val="0"/>
      <w:marTop w:val="0"/>
      <w:marBottom w:val="0"/>
      <w:divBdr>
        <w:top w:val="none" w:sz="0" w:space="0" w:color="auto"/>
        <w:left w:val="none" w:sz="0" w:space="0" w:color="auto"/>
        <w:bottom w:val="none" w:sz="0" w:space="0" w:color="auto"/>
        <w:right w:val="none" w:sz="0" w:space="0" w:color="auto"/>
      </w:divBdr>
    </w:div>
    <w:div w:id="1791893307">
      <w:bodyDiv w:val="1"/>
      <w:marLeft w:val="0"/>
      <w:marRight w:val="0"/>
      <w:marTop w:val="0"/>
      <w:marBottom w:val="0"/>
      <w:divBdr>
        <w:top w:val="none" w:sz="0" w:space="0" w:color="auto"/>
        <w:left w:val="none" w:sz="0" w:space="0" w:color="auto"/>
        <w:bottom w:val="none" w:sz="0" w:space="0" w:color="auto"/>
        <w:right w:val="none" w:sz="0" w:space="0" w:color="auto"/>
      </w:divBdr>
    </w:div>
    <w:div w:id="1792748985">
      <w:bodyDiv w:val="1"/>
      <w:marLeft w:val="0"/>
      <w:marRight w:val="0"/>
      <w:marTop w:val="0"/>
      <w:marBottom w:val="0"/>
      <w:divBdr>
        <w:top w:val="none" w:sz="0" w:space="0" w:color="auto"/>
        <w:left w:val="none" w:sz="0" w:space="0" w:color="auto"/>
        <w:bottom w:val="none" w:sz="0" w:space="0" w:color="auto"/>
        <w:right w:val="none" w:sz="0" w:space="0" w:color="auto"/>
      </w:divBdr>
    </w:div>
    <w:div w:id="1794977078">
      <w:bodyDiv w:val="1"/>
      <w:marLeft w:val="0"/>
      <w:marRight w:val="0"/>
      <w:marTop w:val="0"/>
      <w:marBottom w:val="0"/>
      <w:divBdr>
        <w:top w:val="none" w:sz="0" w:space="0" w:color="auto"/>
        <w:left w:val="none" w:sz="0" w:space="0" w:color="auto"/>
        <w:bottom w:val="none" w:sz="0" w:space="0" w:color="auto"/>
        <w:right w:val="none" w:sz="0" w:space="0" w:color="auto"/>
      </w:divBdr>
    </w:div>
    <w:div w:id="1795053822">
      <w:bodyDiv w:val="1"/>
      <w:marLeft w:val="0"/>
      <w:marRight w:val="0"/>
      <w:marTop w:val="0"/>
      <w:marBottom w:val="0"/>
      <w:divBdr>
        <w:top w:val="none" w:sz="0" w:space="0" w:color="auto"/>
        <w:left w:val="none" w:sz="0" w:space="0" w:color="auto"/>
        <w:bottom w:val="none" w:sz="0" w:space="0" w:color="auto"/>
        <w:right w:val="none" w:sz="0" w:space="0" w:color="auto"/>
      </w:divBdr>
    </w:div>
    <w:div w:id="1795905502">
      <w:bodyDiv w:val="1"/>
      <w:marLeft w:val="0"/>
      <w:marRight w:val="0"/>
      <w:marTop w:val="0"/>
      <w:marBottom w:val="0"/>
      <w:divBdr>
        <w:top w:val="none" w:sz="0" w:space="0" w:color="auto"/>
        <w:left w:val="none" w:sz="0" w:space="0" w:color="auto"/>
        <w:bottom w:val="none" w:sz="0" w:space="0" w:color="auto"/>
        <w:right w:val="none" w:sz="0" w:space="0" w:color="auto"/>
      </w:divBdr>
    </w:div>
    <w:div w:id="1796218240">
      <w:bodyDiv w:val="1"/>
      <w:marLeft w:val="0"/>
      <w:marRight w:val="0"/>
      <w:marTop w:val="0"/>
      <w:marBottom w:val="0"/>
      <w:divBdr>
        <w:top w:val="none" w:sz="0" w:space="0" w:color="auto"/>
        <w:left w:val="none" w:sz="0" w:space="0" w:color="auto"/>
        <w:bottom w:val="none" w:sz="0" w:space="0" w:color="auto"/>
        <w:right w:val="none" w:sz="0" w:space="0" w:color="auto"/>
      </w:divBdr>
    </w:div>
    <w:div w:id="1796409038">
      <w:bodyDiv w:val="1"/>
      <w:marLeft w:val="0"/>
      <w:marRight w:val="0"/>
      <w:marTop w:val="0"/>
      <w:marBottom w:val="0"/>
      <w:divBdr>
        <w:top w:val="none" w:sz="0" w:space="0" w:color="auto"/>
        <w:left w:val="none" w:sz="0" w:space="0" w:color="auto"/>
        <w:bottom w:val="none" w:sz="0" w:space="0" w:color="auto"/>
        <w:right w:val="none" w:sz="0" w:space="0" w:color="auto"/>
      </w:divBdr>
    </w:div>
    <w:div w:id="1796410913">
      <w:bodyDiv w:val="1"/>
      <w:marLeft w:val="0"/>
      <w:marRight w:val="0"/>
      <w:marTop w:val="0"/>
      <w:marBottom w:val="0"/>
      <w:divBdr>
        <w:top w:val="none" w:sz="0" w:space="0" w:color="auto"/>
        <w:left w:val="none" w:sz="0" w:space="0" w:color="auto"/>
        <w:bottom w:val="none" w:sz="0" w:space="0" w:color="auto"/>
        <w:right w:val="none" w:sz="0" w:space="0" w:color="auto"/>
      </w:divBdr>
    </w:div>
    <w:div w:id="1796748526">
      <w:bodyDiv w:val="1"/>
      <w:marLeft w:val="0"/>
      <w:marRight w:val="0"/>
      <w:marTop w:val="0"/>
      <w:marBottom w:val="0"/>
      <w:divBdr>
        <w:top w:val="none" w:sz="0" w:space="0" w:color="auto"/>
        <w:left w:val="none" w:sz="0" w:space="0" w:color="auto"/>
        <w:bottom w:val="none" w:sz="0" w:space="0" w:color="auto"/>
        <w:right w:val="none" w:sz="0" w:space="0" w:color="auto"/>
      </w:divBdr>
    </w:div>
    <w:div w:id="1797217508">
      <w:bodyDiv w:val="1"/>
      <w:marLeft w:val="0"/>
      <w:marRight w:val="0"/>
      <w:marTop w:val="0"/>
      <w:marBottom w:val="0"/>
      <w:divBdr>
        <w:top w:val="none" w:sz="0" w:space="0" w:color="auto"/>
        <w:left w:val="none" w:sz="0" w:space="0" w:color="auto"/>
        <w:bottom w:val="none" w:sz="0" w:space="0" w:color="auto"/>
        <w:right w:val="none" w:sz="0" w:space="0" w:color="auto"/>
      </w:divBdr>
    </w:div>
    <w:div w:id="1797261600">
      <w:bodyDiv w:val="1"/>
      <w:marLeft w:val="0"/>
      <w:marRight w:val="0"/>
      <w:marTop w:val="0"/>
      <w:marBottom w:val="0"/>
      <w:divBdr>
        <w:top w:val="none" w:sz="0" w:space="0" w:color="auto"/>
        <w:left w:val="none" w:sz="0" w:space="0" w:color="auto"/>
        <w:bottom w:val="none" w:sz="0" w:space="0" w:color="auto"/>
        <w:right w:val="none" w:sz="0" w:space="0" w:color="auto"/>
      </w:divBdr>
    </w:div>
    <w:div w:id="1797681104">
      <w:bodyDiv w:val="1"/>
      <w:marLeft w:val="0"/>
      <w:marRight w:val="0"/>
      <w:marTop w:val="0"/>
      <w:marBottom w:val="0"/>
      <w:divBdr>
        <w:top w:val="none" w:sz="0" w:space="0" w:color="auto"/>
        <w:left w:val="none" w:sz="0" w:space="0" w:color="auto"/>
        <w:bottom w:val="none" w:sz="0" w:space="0" w:color="auto"/>
        <w:right w:val="none" w:sz="0" w:space="0" w:color="auto"/>
      </w:divBdr>
    </w:div>
    <w:div w:id="1798253240">
      <w:bodyDiv w:val="1"/>
      <w:marLeft w:val="0"/>
      <w:marRight w:val="0"/>
      <w:marTop w:val="0"/>
      <w:marBottom w:val="0"/>
      <w:divBdr>
        <w:top w:val="none" w:sz="0" w:space="0" w:color="auto"/>
        <w:left w:val="none" w:sz="0" w:space="0" w:color="auto"/>
        <w:bottom w:val="none" w:sz="0" w:space="0" w:color="auto"/>
        <w:right w:val="none" w:sz="0" w:space="0" w:color="auto"/>
      </w:divBdr>
    </w:div>
    <w:div w:id="1798404432">
      <w:bodyDiv w:val="1"/>
      <w:marLeft w:val="0"/>
      <w:marRight w:val="0"/>
      <w:marTop w:val="0"/>
      <w:marBottom w:val="0"/>
      <w:divBdr>
        <w:top w:val="none" w:sz="0" w:space="0" w:color="auto"/>
        <w:left w:val="none" w:sz="0" w:space="0" w:color="auto"/>
        <w:bottom w:val="none" w:sz="0" w:space="0" w:color="auto"/>
        <w:right w:val="none" w:sz="0" w:space="0" w:color="auto"/>
      </w:divBdr>
    </w:div>
    <w:div w:id="1798792012">
      <w:bodyDiv w:val="1"/>
      <w:marLeft w:val="0"/>
      <w:marRight w:val="0"/>
      <w:marTop w:val="0"/>
      <w:marBottom w:val="0"/>
      <w:divBdr>
        <w:top w:val="none" w:sz="0" w:space="0" w:color="auto"/>
        <w:left w:val="none" w:sz="0" w:space="0" w:color="auto"/>
        <w:bottom w:val="none" w:sz="0" w:space="0" w:color="auto"/>
        <w:right w:val="none" w:sz="0" w:space="0" w:color="auto"/>
      </w:divBdr>
    </w:div>
    <w:div w:id="1798836897">
      <w:bodyDiv w:val="1"/>
      <w:marLeft w:val="0"/>
      <w:marRight w:val="0"/>
      <w:marTop w:val="0"/>
      <w:marBottom w:val="0"/>
      <w:divBdr>
        <w:top w:val="none" w:sz="0" w:space="0" w:color="auto"/>
        <w:left w:val="none" w:sz="0" w:space="0" w:color="auto"/>
        <w:bottom w:val="none" w:sz="0" w:space="0" w:color="auto"/>
        <w:right w:val="none" w:sz="0" w:space="0" w:color="auto"/>
      </w:divBdr>
    </w:div>
    <w:div w:id="1800802378">
      <w:bodyDiv w:val="1"/>
      <w:marLeft w:val="0"/>
      <w:marRight w:val="0"/>
      <w:marTop w:val="0"/>
      <w:marBottom w:val="0"/>
      <w:divBdr>
        <w:top w:val="none" w:sz="0" w:space="0" w:color="auto"/>
        <w:left w:val="none" w:sz="0" w:space="0" w:color="auto"/>
        <w:bottom w:val="none" w:sz="0" w:space="0" w:color="auto"/>
        <w:right w:val="none" w:sz="0" w:space="0" w:color="auto"/>
      </w:divBdr>
    </w:div>
    <w:div w:id="1803501911">
      <w:bodyDiv w:val="1"/>
      <w:marLeft w:val="0"/>
      <w:marRight w:val="0"/>
      <w:marTop w:val="0"/>
      <w:marBottom w:val="0"/>
      <w:divBdr>
        <w:top w:val="none" w:sz="0" w:space="0" w:color="auto"/>
        <w:left w:val="none" w:sz="0" w:space="0" w:color="auto"/>
        <w:bottom w:val="none" w:sz="0" w:space="0" w:color="auto"/>
        <w:right w:val="none" w:sz="0" w:space="0" w:color="auto"/>
      </w:divBdr>
    </w:div>
    <w:div w:id="1805273735">
      <w:bodyDiv w:val="1"/>
      <w:marLeft w:val="0"/>
      <w:marRight w:val="0"/>
      <w:marTop w:val="0"/>
      <w:marBottom w:val="0"/>
      <w:divBdr>
        <w:top w:val="none" w:sz="0" w:space="0" w:color="auto"/>
        <w:left w:val="none" w:sz="0" w:space="0" w:color="auto"/>
        <w:bottom w:val="none" w:sz="0" w:space="0" w:color="auto"/>
        <w:right w:val="none" w:sz="0" w:space="0" w:color="auto"/>
      </w:divBdr>
    </w:div>
    <w:div w:id="1810585302">
      <w:bodyDiv w:val="1"/>
      <w:marLeft w:val="0"/>
      <w:marRight w:val="0"/>
      <w:marTop w:val="0"/>
      <w:marBottom w:val="0"/>
      <w:divBdr>
        <w:top w:val="none" w:sz="0" w:space="0" w:color="auto"/>
        <w:left w:val="none" w:sz="0" w:space="0" w:color="auto"/>
        <w:bottom w:val="none" w:sz="0" w:space="0" w:color="auto"/>
        <w:right w:val="none" w:sz="0" w:space="0" w:color="auto"/>
      </w:divBdr>
    </w:div>
    <w:div w:id="1811704264">
      <w:bodyDiv w:val="1"/>
      <w:marLeft w:val="0"/>
      <w:marRight w:val="0"/>
      <w:marTop w:val="0"/>
      <w:marBottom w:val="0"/>
      <w:divBdr>
        <w:top w:val="none" w:sz="0" w:space="0" w:color="auto"/>
        <w:left w:val="none" w:sz="0" w:space="0" w:color="auto"/>
        <w:bottom w:val="none" w:sz="0" w:space="0" w:color="auto"/>
        <w:right w:val="none" w:sz="0" w:space="0" w:color="auto"/>
      </w:divBdr>
    </w:div>
    <w:div w:id="1813788496">
      <w:bodyDiv w:val="1"/>
      <w:marLeft w:val="0"/>
      <w:marRight w:val="0"/>
      <w:marTop w:val="0"/>
      <w:marBottom w:val="0"/>
      <w:divBdr>
        <w:top w:val="none" w:sz="0" w:space="0" w:color="auto"/>
        <w:left w:val="none" w:sz="0" w:space="0" w:color="auto"/>
        <w:bottom w:val="none" w:sz="0" w:space="0" w:color="auto"/>
        <w:right w:val="none" w:sz="0" w:space="0" w:color="auto"/>
      </w:divBdr>
    </w:div>
    <w:div w:id="1815561290">
      <w:bodyDiv w:val="1"/>
      <w:marLeft w:val="0"/>
      <w:marRight w:val="0"/>
      <w:marTop w:val="0"/>
      <w:marBottom w:val="0"/>
      <w:divBdr>
        <w:top w:val="none" w:sz="0" w:space="0" w:color="auto"/>
        <w:left w:val="none" w:sz="0" w:space="0" w:color="auto"/>
        <w:bottom w:val="none" w:sz="0" w:space="0" w:color="auto"/>
        <w:right w:val="none" w:sz="0" w:space="0" w:color="auto"/>
      </w:divBdr>
    </w:div>
    <w:div w:id="1816407495">
      <w:bodyDiv w:val="1"/>
      <w:marLeft w:val="0"/>
      <w:marRight w:val="0"/>
      <w:marTop w:val="0"/>
      <w:marBottom w:val="0"/>
      <w:divBdr>
        <w:top w:val="none" w:sz="0" w:space="0" w:color="auto"/>
        <w:left w:val="none" w:sz="0" w:space="0" w:color="auto"/>
        <w:bottom w:val="none" w:sz="0" w:space="0" w:color="auto"/>
        <w:right w:val="none" w:sz="0" w:space="0" w:color="auto"/>
      </w:divBdr>
    </w:div>
    <w:div w:id="1820077400">
      <w:bodyDiv w:val="1"/>
      <w:marLeft w:val="0"/>
      <w:marRight w:val="0"/>
      <w:marTop w:val="0"/>
      <w:marBottom w:val="0"/>
      <w:divBdr>
        <w:top w:val="none" w:sz="0" w:space="0" w:color="auto"/>
        <w:left w:val="none" w:sz="0" w:space="0" w:color="auto"/>
        <w:bottom w:val="none" w:sz="0" w:space="0" w:color="auto"/>
        <w:right w:val="none" w:sz="0" w:space="0" w:color="auto"/>
      </w:divBdr>
    </w:div>
    <w:div w:id="1821073803">
      <w:bodyDiv w:val="1"/>
      <w:marLeft w:val="0"/>
      <w:marRight w:val="0"/>
      <w:marTop w:val="0"/>
      <w:marBottom w:val="0"/>
      <w:divBdr>
        <w:top w:val="none" w:sz="0" w:space="0" w:color="auto"/>
        <w:left w:val="none" w:sz="0" w:space="0" w:color="auto"/>
        <w:bottom w:val="none" w:sz="0" w:space="0" w:color="auto"/>
        <w:right w:val="none" w:sz="0" w:space="0" w:color="auto"/>
      </w:divBdr>
    </w:div>
    <w:div w:id="1822110193">
      <w:bodyDiv w:val="1"/>
      <w:marLeft w:val="0"/>
      <w:marRight w:val="0"/>
      <w:marTop w:val="0"/>
      <w:marBottom w:val="0"/>
      <w:divBdr>
        <w:top w:val="none" w:sz="0" w:space="0" w:color="auto"/>
        <w:left w:val="none" w:sz="0" w:space="0" w:color="auto"/>
        <w:bottom w:val="none" w:sz="0" w:space="0" w:color="auto"/>
        <w:right w:val="none" w:sz="0" w:space="0" w:color="auto"/>
      </w:divBdr>
    </w:div>
    <w:div w:id="1822113122">
      <w:bodyDiv w:val="1"/>
      <w:marLeft w:val="0"/>
      <w:marRight w:val="0"/>
      <w:marTop w:val="0"/>
      <w:marBottom w:val="0"/>
      <w:divBdr>
        <w:top w:val="none" w:sz="0" w:space="0" w:color="auto"/>
        <w:left w:val="none" w:sz="0" w:space="0" w:color="auto"/>
        <w:bottom w:val="none" w:sz="0" w:space="0" w:color="auto"/>
        <w:right w:val="none" w:sz="0" w:space="0" w:color="auto"/>
      </w:divBdr>
    </w:div>
    <w:div w:id="1822428434">
      <w:bodyDiv w:val="1"/>
      <w:marLeft w:val="0"/>
      <w:marRight w:val="0"/>
      <w:marTop w:val="0"/>
      <w:marBottom w:val="0"/>
      <w:divBdr>
        <w:top w:val="none" w:sz="0" w:space="0" w:color="auto"/>
        <w:left w:val="none" w:sz="0" w:space="0" w:color="auto"/>
        <w:bottom w:val="none" w:sz="0" w:space="0" w:color="auto"/>
        <w:right w:val="none" w:sz="0" w:space="0" w:color="auto"/>
      </w:divBdr>
    </w:div>
    <w:div w:id="1827431526">
      <w:bodyDiv w:val="1"/>
      <w:marLeft w:val="0"/>
      <w:marRight w:val="0"/>
      <w:marTop w:val="0"/>
      <w:marBottom w:val="0"/>
      <w:divBdr>
        <w:top w:val="none" w:sz="0" w:space="0" w:color="auto"/>
        <w:left w:val="none" w:sz="0" w:space="0" w:color="auto"/>
        <w:bottom w:val="none" w:sz="0" w:space="0" w:color="auto"/>
        <w:right w:val="none" w:sz="0" w:space="0" w:color="auto"/>
      </w:divBdr>
    </w:div>
    <w:div w:id="1827669333">
      <w:bodyDiv w:val="1"/>
      <w:marLeft w:val="0"/>
      <w:marRight w:val="0"/>
      <w:marTop w:val="0"/>
      <w:marBottom w:val="0"/>
      <w:divBdr>
        <w:top w:val="none" w:sz="0" w:space="0" w:color="auto"/>
        <w:left w:val="none" w:sz="0" w:space="0" w:color="auto"/>
        <w:bottom w:val="none" w:sz="0" w:space="0" w:color="auto"/>
        <w:right w:val="none" w:sz="0" w:space="0" w:color="auto"/>
      </w:divBdr>
    </w:div>
    <w:div w:id="1830755594">
      <w:bodyDiv w:val="1"/>
      <w:marLeft w:val="0"/>
      <w:marRight w:val="0"/>
      <w:marTop w:val="0"/>
      <w:marBottom w:val="0"/>
      <w:divBdr>
        <w:top w:val="none" w:sz="0" w:space="0" w:color="auto"/>
        <w:left w:val="none" w:sz="0" w:space="0" w:color="auto"/>
        <w:bottom w:val="none" w:sz="0" w:space="0" w:color="auto"/>
        <w:right w:val="none" w:sz="0" w:space="0" w:color="auto"/>
      </w:divBdr>
    </w:div>
    <w:div w:id="1830977384">
      <w:bodyDiv w:val="1"/>
      <w:marLeft w:val="0"/>
      <w:marRight w:val="0"/>
      <w:marTop w:val="0"/>
      <w:marBottom w:val="0"/>
      <w:divBdr>
        <w:top w:val="none" w:sz="0" w:space="0" w:color="auto"/>
        <w:left w:val="none" w:sz="0" w:space="0" w:color="auto"/>
        <w:bottom w:val="none" w:sz="0" w:space="0" w:color="auto"/>
        <w:right w:val="none" w:sz="0" w:space="0" w:color="auto"/>
      </w:divBdr>
    </w:div>
    <w:div w:id="1831603909">
      <w:bodyDiv w:val="1"/>
      <w:marLeft w:val="0"/>
      <w:marRight w:val="0"/>
      <w:marTop w:val="0"/>
      <w:marBottom w:val="0"/>
      <w:divBdr>
        <w:top w:val="none" w:sz="0" w:space="0" w:color="auto"/>
        <w:left w:val="none" w:sz="0" w:space="0" w:color="auto"/>
        <w:bottom w:val="none" w:sz="0" w:space="0" w:color="auto"/>
        <w:right w:val="none" w:sz="0" w:space="0" w:color="auto"/>
      </w:divBdr>
    </w:div>
    <w:div w:id="1831868899">
      <w:bodyDiv w:val="1"/>
      <w:marLeft w:val="0"/>
      <w:marRight w:val="0"/>
      <w:marTop w:val="0"/>
      <w:marBottom w:val="0"/>
      <w:divBdr>
        <w:top w:val="none" w:sz="0" w:space="0" w:color="auto"/>
        <w:left w:val="none" w:sz="0" w:space="0" w:color="auto"/>
        <w:bottom w:val="none" w:sz="0" w:space="0" w:color="auto"/>
        <w:right w:val="none" w:sz="0" w:space="0" w:color="auto"/>
      </w:divBdr>
    </w:div>
    <w:div w:id="1832715633">
      <w:bodyDiv w:val="1"/>
      <w:marLeft w:val="0"/>
      <w:marRight w:val="0"/>
      <w:marTop w:val="0"/>
      <w:marBottom w:val="0"/>
      <w:divBdr>
        <w:top w:val="none" w:sz="0" w:space="0" w:color="auto"/>
        <w:left w:val="none" w:sz="0" w:space="0" w:color="auto"/>
        <w:bottom w:val="none" w:sz="0" w:space="0" w:color="auto"/>
        <w:right w:val="none" w:sz="0" w:space="0" w:color="auto"/>
      </w:divBdr>
    </w:div>
    <w:div w:id="1832942629">
      <w:bodyDiv w:val="1"/>
      <w:marLeft w:val="0"/>
      <w:marRight w:val="0"/>
      <w:marTop w:val="0"/>
      <w:marBottom w:val="0"/>
      <w:divBdr>
        <w:top w:val="none" w:sz="0" w:space="0" w:color="auto"/>
        <w:left w:val="none" w:sz="0" w:space="0" w:color="auto"/>
        <w:bottom w:val="none" w:sz="0" w:space="0" w:color="auto"/>
        <w:right w:val="none" w:sz="0" w:space="0" w:color="auto"/>
      </w:divBdr>
    </w:div>
    <w:div w:id="1833594133">
      <w:bodyDiv w:val="1"/>
      <w:marLeft w:val="0"/>
      <w:marRight w:val="0"/>
      <w:marTop w:val="0"/>
      <w:marBottom w:val="0"/>
      <w:divBdr>
        <w:top w:val="none" w:sz="0" w:space="0" w:color="auto"/>
        <w:left w:val="none" w:sz="0" w:space="0" w:color="auto"/>
        <w:bottom w:val="none" w:sz="0" w:space="0" w:color="auto"/>
        <w:right w:val="none" w:sz="0" w:space="0" w:color="auto"/>
      </w:divBdr>
    </w:div>
    <w:div w:id="1833641318">
      <w:bodyDiv w:val="1"/>
      <w:marLeft w:val="0"/>
      <w:marRight w:val="0"/>
      <w:marTop w:val="0"/>
      <w:marBottom w:val="0"/>
      <w:divBdr>
        <w:top w:val="none" w:sz="0" w:space="0" w:color="auto"/>
        <w:left w:val="none" w:sz="0" w:space="0" w:color="auto"/>
        <w:bottom w:val="none" w:sz="0" w:space="0" w:color="auto"/>
        <w:right w:val="none" w:sz="0" w:space="0" w:color="auto"/>
      </w:divBdr>
    </w:div>
    <w:div w:id="1833982288">
      <w:bodyDiv w:val="1"/>
      <w:marLeft w:val="0"/>
      <w:marRight w:val="0"/>
      <w:marTop w:val="0"/>
      <w:marBottom w:val="0"/>
      <w:divBdr>
        <w:top w:val="none" w:sz="0" w:space="0" w:color="auto"/>
        <w:left w:val="none" w:sz="0" w:space="0" w:color="auto"/>
        <w:bottom w:val="none" w:sz="0" w:space="0" w:color="auto"/>
        <w:right w:val="none" w:sz="0" w:space="0" w:color="auto"/>
      </w:divBdr>
    </w:div>
    <w:div w:id="1834449603">
      <w:bodyDiv w:val="1"/>
      <w:marLeft w:val="0"/>
      <w:marRight w:val="0"/>
      <w:marTop w:val="0"/>
      <w:marBottom w:val="0"/>
      <w:divBdr>
        <w:top w:val="none" w:sz="0" w:space="0" w:color="auto"/>
        <w:left w:val="none" w:sz="0" w:space="0" w:color="auto"/>
        <w:bottom w:val="none" w:sz="0" w:space="0" w:color="auto"/>
        <w:right w:val="none" w:sz="0" w:space="0" w:color="auto"/>
      </w:divBdr>
    </w:div>
    <w:div w:id="1835292729">
      <w:bodyDiv w:val="1"/>
      <w:marLeft w:val="0"/>
      <w:marRight w:val="0"/>
      <w:marTop w:val="0"/>
      <w:marBottom w:val="0"/>
      <w:divBdr>
        <w:top w:val="none" w:sz="0" w:space="0" w:color="auto"/>
        <w:left w:val="none" w:sz="0" w:space="0" w:color="auto"/>
        <w:bottom w:val="none" w:sz="0" w:space="0" w:color="auto"/>
        <w:right w:val="none" w:sz="0" w:space="0" w:color="auto"/>
      </w:divBdr>
    </w:div>
    <w:div w:id="1835685348">
      <w:bodyDiv w:val="1"/>
      <w:marLeft w:val="0"/>
      <w:marRight w:val="0"/>
      <w:marTop w:val="0"/>
      <w:marBottom w:val="0"/>
      <w:divBdr>
        <w:top w:val="none" w:sz="0" w:space="0" w:color="auto"/>
        <w:left w:val="none" w:sz="0" w:space="0" w:color="auto"/>
        <w:bottom w:val="none" w:sz="0" w:space="0" w:color="auto"/>
        <w:right w:val="none" w:sz="0" w:space="0" w:color="auto"/>
      </w:divBdr>
    </w:div>
    <w:div w:id="1836989219">
      <w:bodyDiv w:val="1"/>
      <w:marLeft w:val="0"/>
      <w:marRight w:val="0"/>
      <w:marTop w:val="0"/>
      <w:marBottom w:val="0"/>
      <w:divBdr>
        <w:top w:val="none" w:sz="0" w:space="0" w:color="auto"/>
        <w:left w:val="none" w:sz="0" w:space="0" w:color="auto"/>
        <w:bottom w:val="none" w:sz="0" w:space="0" w:color="auto"/>
        <w:right w:val="none" w:sz="0" w:space="0" w:color="auto"/>
      </w:divBdr>
    </w:div>
    <w:div w:id="1837257996">
      <w:bodyDiv w:val="1"/>
      <w:marLeft w:val="0"/>
      <w:marRight w:val="0"/>
      <w:marTop w:val="0"/>
      <w:marBottom w:val="0"/>
      <w:divBdr>
        <w:top w:val="none" w:sz="0" w:space="0" w:color="auto"/>
        <w:left w:val="none" w:sz="0" w:space="0" w:color="auto"/>
        <w:bottom w:val="none" w:sz="0" w:space="0" w:color="auto"/>
        <w:right w:val="none" w:sz="0" w:space="0" w:color="auto"/>
      </w:divBdr>
    </w:div>
    <w:div w:id="1838155109">
      <w:bodyDiv w:val="1"/>
      <w:marLeft w:val="0"/>
      <w:marRight w:val="0"/>
      <w:marTop w:val="0"/>
      <w:marBottom w:val="0"/>
      <w:divBdr>
        <w:top w:val="none" w:sz="0" w:space="0" w:color="auto"/>
        <w:left w:val="none" w:sz="0" w:space="0" w:color="auto"/>
        <w:bottom w:val="none" w:sz="0" w:space="0" w:color="auto"/>
        <w:right w:val="none" w:sz="0" w:space="0" w:color="auto"/>
      </w:divBdr>
    </w:div>
    <w:div w:id="1838879539">
      <w:bodyDiv w:val="1"/>
      <w:marLeft w:val="0"/>
      <w:marRight w:val="0"/>
      <w:marTop w:val="0"/>
      <w:marBottom w:val="0"/>
      <w:divBdr>
        <w:top w:val="none" w:sz="0" w:space="0" w:color="auto"/>
        <w:left w:val="none" w:sz="0" w:space="0" w:color="auto"/>
        <w:bottom w:val="none" w:sz="0" w:space="0" w:color="auto"/>
        <w:right w:val="none" w:sz="0" w:space="0" w:color="auto"/>
      </w:divBdr>
    </w:div>
    <w:div w:id="1840149681">
      <w:bodyDiv w:val="1"/>
      <w:marLeft w:val="0"/>
      <w:marRight w:val="0"/>
      <w:marTop w:val="0"/>
      <w:marBottom w:val="0"/>
      <w:divBdr>
        <w:top w:val="none" w:sz="0" w:space="0" w:color="auto"/>
        <w:left w:val="none" w:sz="0" w:space="0" w:color="auto"/>
        <w:bottom w:val="none" w:sz="0" w:space="0" w:color="auto"/>
        <w:right w:val="none" w:sz="0" w:space="0" w:color="auto"/>
      </w:divBdr>
    </w:div>
    <w:div w:id="1840728240">
      <w:bodyDiv w:val="1"/>
      <w:marLeft w:val="0"/>
      <w:marRight w:val="0"/>
      <w:marTop w:val="0"/>
      <w:marBottom w:val="0"/>
      <w:divBdr>
        <w:top w:val="none" w:sz="0" w:space="0" w:color="auto"/>
        <w:left w:val="none" w:sz="0" w:space="0" w:color="auto"/>
        <w:bottom w:val="none" w:sz="0" w:space="0" w:color="auto"/>
        <w:right w:val="none" w:sz="0" w:space="0" w:color="auto"/>
      </w:divBdr>
    </w:div>
    <w:div w:id="1844543194">
      <w:bodyDiv w:val="1"/>
      <w:marLeft w:val="0"/>
      <w:marRight w:val="0"/>
      <w:marTop w:val="0"/>
      <w:marBottom w:val="0"/>
      <w:divBdr>
        <w:top w:val="none" w:sz="0" w:space="0" w:color="auto"/>
        <w:left w:val="none" w:sz="0" w:space="0" w:color="auto"/>
        <w:bottom w:val="none" w:sz="0" w:space="0" w:color="auto"/>
        <w:right w:val="none" w:sz="0" w:space="0" w:color="auto"/>
      </w:divBdr>
    </w:div>
    <w:div w:id="1845127398">
      <w:bodyDiv w:val="1"/>
      <w:marLeft w:val="0"/>
      <w:marRight w:val="0"/>
      <w:marTop w:val="0"/>
      <w:marBottom w:val="0"/>
      <w:divBdr>
        <w:top w:val="none" w:sz="0" w:space="0" w:color="auto"/>
        <w:left w:val="none" w:sz="0" w:space="0" w:color="auto"/>
        <w:bottom w:val="none" w:sz="0" w:space="0" w:color="auto"/>
        <w:right w:val="none" w:sz="0" w:space="0" w:color="auto"/>
      </w:divBdr>
    </w:div>
    <w:div w:id="1845975717">
      <w:bodyDiv w:val="1"/>
      <w:marLeft w:val="0"/>
      <w:marRight w:val="0"/>
      <w:marTop w:val="0"/>
      <w:marBottom w:val="0"/>
      <w:divBdr>
        <w:top w:val="none" w:sz="0" w:space="0" w:color="auto"/>
        <w:left w:val="none" w:sz="0" w:space="0" w:color="auto"/>
        <w:bottom w:val="none" w:sz="0" w:space="0" w:color="auto"/>
        <w:right w:val="none" w:sz="0" w:space="0" w:color="auto"/>
      </w:divBdr>
    </w:div>
    <w:div w:id="1847479533">
      <w:bodyDiv w:val="1"/>
      <w:marLeft w:val="0"/>
      <w:marRight w:val="0"/>
      <w:marTop w:val="0"/>
      <w:marBottom w:val="0"/>
      <w:divBdr>
        <w:top w:val="none" w:sz="0" w:space="0" w:color="auto"/>
        <w:left w:val="none" w:sz="0" w:space="0" w:color="auto"/>
        <w:bottom w:val="none" w:sz="0" w:space="0" w:color="auto"/>
        <w:right w:val="none" w:sz="0" w:space="0" w:color="auto"/>
      </w:divBdr>
    </w:div>
    <w:div w:id="1848519190">
      <w:bodyDiv w:val="1"/>
      <w:marLeft w:val="0"/>
      <w:marRight w:val="0"/>
      <w:marTop w:val="0"/>
      <w:marBottom w:val="0"/>
      <w:divBdr>
        <w:top w:val="none" w:sz="0" w:space="0" w:color="auto"/>
        <w:left w:val="none" w:sz="0" w:space="0" w:color="auto"/>
        <w:bottom w:val="none" w:sz="0" w:space="0" w:color="auto"/>
        <w:right w:val="none" w:sz="0" w:space="0" w:color="auto"/>
      </w:divBdr>
    </w:div>
    <w:div w:id="1850018178">
      <w:bodyDiv w:val="1"/>
      <w:marLeft w:val="0"/>
      <w:marRight w:val="0"/>
      <w:marTop w:val="0"/>
      <w:marBottom w:val="0"/>
      <w:divBdr>
        <w:top w:val="none" w:sz="0" w:space="0" w:color="auto"/>
        <w:left w:val="none" w:sz="0" w:space="0" w:color="auto"/>
        <w:bottom w:val="none" w:sz="0" w:space="0" w:color="auto"/>
        <w:right w:val="none" w:sz="0" w:space="0" w:color="auto"/>
      </w:divBdr>
    </w:div>
    <w:div w:id="1853452451">
      <w:bodyDiv w:val="1"/>
      <w:marLeft w:val="0"/>
      <w:marRight w:val="0"/>
      <w:marTop w:val="0"/>
      <w:marBottom w:val="0"/>
      <w:divBdr>
        <w:top w:val="none" w:sz="0" w:space="0" w:color="auto"/>
        <w:left w:val="none" w:sz="0" w:space="0" w:color="auto"/>
        <w:bottom w:val="none" w:sz="0" w:space="0" w:color="auto"/>
        <w:right w:val="none" w:sz="0" w:space="0" w:color="auto"/>
      </w:divBdr>
    </w:div>
    <w:div w:id="1856385259">
      <w:bodyDiv w:val="1"/>
      <w:marLeft w:val="0"/>
      <w:marRight w:val="0"/>
      <w:marTop w:val="0"/>
      <w:marBottom w:val="0"/>
      <w:divBdr>
        <w:top w:val="none" w:sz="0" w:space="0" w:color="auto"/>
        <w:left w:val="none" w:sz="0" w:space="0" w:color="auto"/>
        <w:bottom w:val="none" w:sz="0" w:space="0" w:color="auto"/>
        <w:right w:val="none" w:sz="0" w:space="0" w:color="auto"/>
      </w:divBdr>
    </w:div>
    <w:div w:id="1857496790">
      <w:bodyDiv w:val="1"/>
      <w:marLeft w:val="0"/>
      <w:marRight w:val="0"/>
      <w:marTop w:val="0"/>
      <w:marBottom w:val="0"/>
      <w:divBdr>
        <w:top w:val="none" w:sz="0" w:space="0" w:color="auto"/>
        <w:left w:val="none" w:sz="0" w:space="0" w:color="auto"/>
        <w:bottom w:val="none" w:sz="0" w:space="0" w:color="auto"/>
        <w:right w:val="none" w:sz="0" w:space="0" w:color="auto"/>
      </w:divBdr>
    </w:div>
    <w:div w:id="1858303040">
      <w:bodyDiv w:val="1"/>
      <w:marLeft w:val="0"/>
      <w:marRight w:val="0"/>
      <w:marTop w:val="0"/>
      <w:marBottom w:val="0"/>
      <w:divBdr>
        <w:top w:val="none" w:sz="0" w:space="0" w:color="auto"/>
        <w:left w:val="none" w:sz="0" w:space="0" w:color="auto"/>
        <w:bottom w:val="none" w:sz="0" w:space="0" w:color="auto"/>
        <w:right w:val="none" w:sz="0" w:space="0" w:color="auto"/>
      </w:divBdr>
    </w:div>
    <w:div w:id="1859462472">
      <w:bodyDiv w:val="1"/>
      <w:marLeft w:val="0"/>
      <w:marRight w:val="0"/>
      <w:marTop w:val="0"/>
      <w:marBottom w:val="0"/>
      <w:divBdr>
        <w:top w:val="none" w:sz="0" w:space="0" w:color="auto"/>
        <w:left w:val="none" w:sz="0" w:space="0" w:color="auto"/>
        <w:bottom w:val="none" w:sz="0" w:space="0" w:color="auto"/>
        <w:right w:val="none" w:sz="0" w:space="0" w:color="auto"/>
      </w:divBdr>
    </w:div>
    <w:div w:id="1859927942">
      <w:bodyDiv w:val="1"/>
      <w:marLeft w:val="0"/>
      <w:marRight w:val="0"/>
      <w:marTop w:val="0"/>
      <w:marBottom w:val="0"/>
      <w:divBdr>
        <w:top w:val="none" w:sz="0" w:space="0" w:color="auto"/>
        <w:left w:val="none" w:sz="0" w:space="0" w:color="auto"/>
        <w:bottom w:val="none" w:sz="0" w:space="0" w:color="auto"/>
        <w:right w:val="none" w:sz="0" w:space="0" w:color="auto"/>
      </w:divBdr>
    </w:div>
    <w:div w:id="1861435654">
      <w:bodyDiv w:val="1"/>
      <w:marLeft w:val="0"/>
      <w:marRight w:val="0"/>
      <w:marTop w:val="0"/>
      <w:marBottom w:val="0"/>
      <w:divBdr>
        <w:top w:val="none" w:sz="0" w:space="0" w:color="auto"/>
        <w:left w:val="none" w:sz="0" w:space="0" w:color="auto"/>
        <w:bottom w:val="none" w:sz="0" w:space="0" w:color="auto"/>
        <w:right w:val="none" w:sz="0" w:space="0" w:color="auto"/>
      </w:divBdr>
    </w:div>
    <w:div w:id="1863088349">
      <w:bodyDiv w:val="1"/>
      <w:marLeft w:val="0"/>
      <w:marRight w:val="0"/>
      <w:marTop w:val="0"/>
      <w:marBottom w:val="0"/>
      <w:divBdr>
        <w:top w:val="none" w:sz="0" w:space="0" w:color="auto"/>
        <w:left w:val="none" w:sz="0" w:space="0" w:color="auto"/>
        <w:bottom w:val="none" w:sz="0" w:space="0" w:color="auto"/>
        <w:right w:val="none" w:sz="0" w:space="0" w:color="auto"/>
      </w:divBdr>
    </w:div>
    <w:div w:id="1863929879">
      <w:bodyDiv w:val="1"/>
      <w:marLeft w:val="0"/>
      <w:marRight w:val="0"/>
      <w:marTop w:val="0"/>
      <w:marBottom w:val="0"/>
      <w:divBdr>
        <w:top w:val="none" w:sz="0" w:space="0" w:color="auto"/>
        <w:left w:val="none" w:sz="0" w:space="0" w:color="auto"/>
        <w:bottom w:val="none" w:sz="0" w:space="0" w:color="auto"/>
        <w:right w:val="none" w:sz="0" w:space="0" w:color="auto"/>
      </w:divBdr>
    </w:div>
    <w:div w:id="1865290000">
      <w:bodyDiv w:val="1"/>
      <w:marLeft w:val="0"/>
      <w:marRight w:val="0"/>
      <w:marTop w:val="0"/>
      <w:marBottom w:val="0"/>
      <w:divBdr>
        <w:top w:val="none" w:sz="0" w:space="0" w:color="auto"/>
        <w:left w:val="none" w:sz="0" w:space="0" w:color="auto"/>
        <w:bottom w:val="none" w:sz="0" w:space="0" w:color="auto"/>
        <w:right w:val="none" w:sz="0" w:space="0" w:color="auto"/>
      </w:divBdr>
    </w:div>
    <w:div w:id="1865945823">
      <w:bodyDiv w:val="1"/>
      <w:marLeft w:val="0"/>
      <w:marRight w:val="0"/>
      <w:marTop w:val="0"/>
      <w:marBottom w:val="0"/>
      <w:divBdr>
        <w:top w:val="none" w:sz="0" w:space="0" w:color="auto"/>
        <w:left w:val="none" w:sz="0" w:space="0" w:color="auto"/>
        <w:bottom w:val="none" w:sz="0" w:space="0" w:color="auto"/>
        <w:right w:val="none" w:sz="0" w:space="0" w:color="auto"/>
      </w:divBdr>
    </w:div>
    <w:div w:id="1866016144">
      <w:bodyDiv w:val="1"/>
      <w:marLeft w:val="0"/>
      <w:marRight w:val="0"/>
      <w:marTop w:val="0"/>
      <w:marBottom w:val="0"/>
      <w:divBdr>
        <w:top w:val="none" w:sz="0" w:space="0" w:color="auto"/>
        <w:left w:val="none" w:sz="0" w:space="0" w:color="auto"/>
        <w:bottom w:val="none" w:sz="0" w:space="0" w:color="auto"/>
        <w:right w:val="none" w:sz="0" w:space="0" w:color="auto"/>
      </w:divBdr>
    </w:div>
    <w:div w:id="1866210112">
      <w:bodyDiv w:val="1"/>
      <w:marLeft w:val="0"/>
      <w:marRight w:val="0"/>
      <w:marTop w:val="0"/>
      <w:marBottom w:val="0"/>
      <w:divBdr>
        <w:top w:val="none" w:sz="0" w:space="0" w:color="auto"/>
        <w:left w:val="none" w:sz="0" w:space="0" w:color="auto"/>
        <w:bottom w:val="none" w:sz="0" w:space="0" w:color="auto"/>
        <w:right w:val="none" w:sz="0" w:space="0" w:color="auto"/>
      </w:divBdr>
    </w:div>
    <w:div w:id="1866366168">
      <w:bodyDiv w:val="1"/>
      <w:marLeft w:val="0"/>
      <w:marRight w:val="0"/>
      <w:marTop w:val="0"/>
      <w:marBottom w:val="0"/>
      <w:divBdr>
        <w:top w:val="none" w:sz="0" w:space="0" w:color="auto"/>
        <w:left w:val="none" w:sz="0" w:space="0" w:color="auto"/>
        <w:bottom w:val="none" w:sz="0" w:space="0" w:color="auto"/>
        <w:right w:val="none" w:sz="0" w:space="0" w:color="auto"/>
      </w:divBdr>
    </w:div>
    <w:div w:id="1866867333">
      <w:bodyDiv w:val="1"/>
      <w:marLeft w:val="0"/>
      <w:marRight w:val="0"/>
      <w:marTop w:val="0"/>
      <w:marBottom w:val="0"/>
      <w:divBdr>
        <w:top w:val="none" w:sz="0" w:space="0" w:color="auto"/>
        <w:left w:val="none" w:sz="0" w:space="0" w:color="auto"/>
        <w:bottom w:val="none" w:sz="0" w:space="0" w:color="auto"/>
        <w:right w:val="none" w:sz="0" w:space="0" w:color="auto"/>
      </w:divBdr>
    </w:div>
    <w:div w:id="1869178407">
      <w:bodyDiv w:val="1"/>
      <w:marLeft w:val="0"/>
      <w:marRight w:val="0"/>
      <w:marTop w:val="0"/>
      <w:marBottom w:val="0"/>
      <w:divBdr>
        <w:top w:val="none" w:sz="0" w:space="0" w:color="auto"/>
        <w:left w:val="none" w:sz="0" w:space="0" w:color="auto"/>
        <w:bottom w:val="none" w:sz="0" w:space="0" w:color="auto"/>
        <w:right w:val="none" w:sz="0" w:space="0" w:color="auto"/>
      </w:divBdr>
    </w:div>
    <w:div w:id="1870873676">
      <w:bodyDiv w:val="1"/>
      <w:marLeft w:val="0"/>
      <w:marRight w:val="0"/>
      <w:marTop w:val="0"/>
      <w:marBottom w:val="0"/>
      <w:divBdr>
        <w:top w:val="none" w:sz="0" w:space="0" w:color="auto"/>
        <w:left w:val="none" w:sz="0" w:space="0" w:color="auto"/>
        <w:bottom w:val="none" w:sz="0" w:space="0" w:color="auto"/>
        <w:right w:val="none" w:sz="0" w:space="0" w:color="auto"/>
      </w:divBdr>
    </w:div>
    <w:div w:id="1871453817">
      <w:bodyDiv w:val="1"/>
      <w:marLeft w:val="0"/>
      <w:marRight w:val="0"/>
      <w:marTop w:val="0"/>
      <w:marBottom w:val="0"/>
      <w:divBdr>
        <w:top w:val="none" w:sz="0" w:space="0" w:color="auto"/>
        <w:left w:val="none" w:sz="0" w:space="0" w:color="auto"/>
        <w:bottom w:val="none" w:sz="0" w:space="0" w:color="auto"/>
        <w:right w:val="none" w:sz="0" w:space="0" w:color="auto"/>
      </w:divBdr>
    </w:div>
    <w:div w:id="1872260742">
      <w:bodyDiv w:val="1"/>
      <w:marLeft w:val="0"/>
      <w:marRight w:val="0"/>
      <w:marTop w:val="0"/>
      <w:marBottom w:val="0"/>
      <w:divBdr>
        <w:top w:val="none" w:sz="0" w:space="0" w:color="auto"/>
        <w:left w:val="none" w:sz="0" w:space="0" w:color="auto"/>
        <w:bottom w:val="none" w:sz="0" w:space="0" w:color="auto"/>
        <w:right w:val="none" w:sz="0" w:space="0" w:color="auto"/>
      </w:divBdr>
    </w:div>
    <w:div w:id="1874464215">
      <w:bodyDiv w:val="1"/>
      <w:marLeft w:val="0"/>
      <w:marRight w:val="0"/>
      <w:marTop w:val="0"/>
      <w:marBottom w:val="0"/>
      <w:divBdr>
        <w:top w:val="none" w:sz="0" w:space="0" w:color="auto"/>
        <w:left w:val="none" w:sz="0" w:space="0" w:color="auto"/>
        <w:bottom w:val="none" w:sz="0" w:space="0" w:color="auto"/>
        <w:right w:val="none" w:sz="0" w:space="0" w:color="auto"/>
      </w:divBdr>
    </w:div>
    <w:div w:id="1875533974">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81893164">
      <w:bodyDiv w:val="1"/>
      <w:marLeft w:val="0"/>
      <w:marRight w:val="0"/>
      <w:marTop w:val="0"/>
      <w:marBottom w:val="0"/>
      <w:divBdr>
        <w:top w:val="none" w:sz="0" w:space="0" w:color="auto"/>
        <w:left w:val="none" w:sz="0" w:space="0" w:color="auto"/>
        <w:bottom w:val="none" w:sz="0" w:space="0" w:color="auto"/>
        <w:right w:val="none" w:sz="0" w:space="0" w:color="auto"/>
      </w:divBdr>
    </w:div>
    <w:div w:id="1881894541">
      <w:bodyDiv w:val="1"/>
      <w:marLeft w:val="0"/>
      <w:marRight w:val="0"/>
      <w:marTop w:val="0"/>
      <w:marBottom w:val="0"/>
      <w:divBdr>
        <w:top w:val="none" w:sz="0" w:space="0" w:color="auto"/>
        <w:left w:val="none" w:sz="0" w:space="0" w:color="auto"/>
        <w:bottom w:val="none" w:sz="0" w:space="0" w:color="auto"/>
        <w:right w:val="none" w:sz="0" w:space="0" w:color="auto"/>
      </w:divBdr>
    </w:div>
    <w:div w:id="1884903905">
      <w:bodyDiv w:val="1"/>
      <w:marLeft w:val="0"/>
      <w:marRight w:val="0"/>
      <w:marTop w:val="0"/>
      <w:marBottom w:val="0"/>
      <w:divBdr>
        <w:top w:val="none" w:sz="0" w:space="0" w:color="auto"/>
        <w:left w:val="none" w:sz="0" w:space="0" w:color="auto"/>
        <w:bottom w:val="none" w:sz="0" w:space="0" w:color="auto"/>
        <w:right w:val="none" w:sz="0" w:space="0" w:color="auto"/>
      </w:divBdr>
    </w:div>
    <w:div w:id="1885217838">
      <w:bodyDiv w:val="1"/>
      <w:marLeft w:val="0"/>
      <w:marRight w:val="0"/>
      <w:marTop w:val="0"/>
      <w:marBottom w:val="0"/>
      <w:divBdr>
        <w:top w:val="none" w:sz="0" w:space="0" w:color="auto"/>
        <w:left w:val="none" w:sz="0" w:space="0" w:color="auto"/>
        <w:bottom w:val="none" w:sz="0" w:space="0" w:color="auto"/>
        <w:right w:val="none" w:sz="0" w:space="0" w:color="auto"/>
      </w:divBdr>
    </w:div>
    <w:div w:id="1885364339">
      <w:bodyDiv w:val="1"/>
      <w:marLeft w:val="0"/>
      <w:marRight w:val="0"/>
      <w:marTop w:val="0"/>
      <w:marBottom w:val="0"/>
      <w:divBdr>
        <w:top w:val="none" w:sz="0" w:space="0" w:color="auto"/>
        <w:left w:val="none" w:sz="0" w:space="0" w:color="auto"/>
        <w:bottom w:val="none" w:sz="0" w:space="0" w:color="auto"/>
        <w:right w:val="none" w:sz="0" w:space="0" w:color="auto"/>
      </w:divBdr>
    </w:div>
    <w:div w:id="1888489520">
      <w:bodyDiv w:val="1"/>
      <w:marLeft w:val="0"/>
      <w:marRight w:val="0"/>
      <w:marTop w:val="0"/>
      <w:marBottom w:val="0"/>
      <w:divBdr>
        <w:top w:val="none" w:sz="0" w:space="0" w:color="auto"/>
        <w:left w:val="none" w:sz="0" w:space="0" w:color="auto"/>
        <w:bottom w:val="none" w:sz="0" w:space="0" w:color="auto"/>
        <w:right w:val="none" w:sz="0" w:space="0" w:color="auto"/>
      </w:divBdr>
    </w:div>
    <w:div w:id="1888493382">
      <w:bodyDiv w:val="1"/>
      <w:marLeft w:val="0"/>
      <w:marRight w:val="0"/>
      <w:marTop w:val="0"/>
      <w:marBottom w:val="0"/>
      <w:divBdr>
        <w:top w:val="none" w:sz="0" w:space="0" w:color="auto"/>
        <w:left w:val="none" w:sz="0" w:space="0" w:color="auto"/>
        <w:bottom w:val="none" w:sz="0" w:space="0" w:color="auto"/>
        <w:right w:val="none" w:sz="0" w:space="0" w:color="auto"/>
      </w:divBdr>
    </w:div>
    <w:div w:id="1893954233">
      <w:bodyDiv w:val="1"/>
      <w:marLeft w:val="0"/>
      <w:marRight w:val="0"/>
      <w:marTop w:val="0"/>
      <w:marBottom w:val="0"/>
      <w:divBdr>
        <w:top w:val="none" w:sz="0" w:space="0" w:color="auto"/>
        <w:left w:val="none" w:sz="0" w:space="0" w:color="auto"/>
        <w:bottom w:val="none" w:sz="0" w:space="0" w:color="auto"/>
        <w:right w:val="none" w:sz="0" w:space="0" w:color="auto"/>
      </w:divBdr>
    </w:div>
    <w:div w:id="1894002357">
      <w:bodyDiv w:val="1"/>
      <w:marLeft w:val="0"/>
      <w:marRight w:val="0"/>
      <w:marTop w:val="0"/>
      <w:marBottom w:val="0"/>
      <w:divBdr>
        <w:top w:val="none" w:sz="0" w:space="0" w:color="auto"/>
        <w:left w:val="none" w:sz="0" w:space="0" w:color="auto"/>
        <w:bottom w:val="none" w:sz="0" w:space="0" w:color="auto"/>
        <w:right w:val="none" w:sz="0" w:space="0" w:color="auto"/>
      </w:divBdr>
    </w:div>
    <w:div w:id="1894269522">
      <w:bodyDiv w:val="1"/>
      <w:marLeft w:val="0"/>
      <w:marRight w:val="0"/>
      <w:marTop w:val="0"/>
      <w:marBottom w:val="0"/>
      <w:divBdr>
        <w:top w:val="none" w:sz="0" w:space="0" w:color="auto"/>
        <w:left w:val="none" w:sz="0" w:space="0" w:color="auto"/>
        <w:bottom w:val="none" w:sz="0" w:space="0" w:color="auto"/>
        <w:right w:val="none" w:sz="0" w:space="0" w:color="auto"/>
      </w:divBdr>
    </w:div>
    <w:div w:id="1895307060">
      <w:bodyDiv w:val="1"/>
      <w:marLeft w:val="0"/>
      <w:marRight w:val="0"/>
      <w:marTop w:val="0"/>
      <w:marBottom w:val="0"/>
      <w:divBdr>
        <w:top w:val="none" w:sz="0" w:space="0" w:color="auto"/>
        <w:left w:val="none" w:sz="0" w:space="0" w:color="auto"/>
        <w:bottom w:val="none" w:sz="0" w:space="0" w:color="auto"/>
        <w:right w:val="none" w:sz="0" w:space="0" w:color="auto"/>
      </w:divBdr>
    </w:div>
    <w:div w:id="1895694997">
      <w:bodyDiv w:val="1"/>
      <w:marLeft w:val="0"/>
      <w:marRight w:val="0"/>
      <w:marTop w:val="0"/>
      <w:marBottom w:val="0"/>
      <w:divBdr>
        <w:top w:val="none" w:sz="0" w:space="0" w:color="auto"/>
        <w:left w:val="none" w:sz="0" w:space="0" w:color="auto"/>
        <w:bottom w:val="none" w:sz="0" w:space="0" w:color="auto"/>
        <w:right w:val="none" w:sz="0" w:space="0" w:color="auto"/>
      </w:divBdr>
    </w:div>
    <w:div w:id="1895851369">
      <w:bodyDiv w:val="1"/>
      <w:marLeft w:val="0"/>
      <w:marRight w:val="0"/>
      <w:marTop w:val="0"/>
      <w:marBottom w:val="0"/>
      <w:divBdr>
        <w:top w:val="none" w:sz="0" w:space="0" w:color="auto"/>
        <w:left w:val="none" w:sz="0" w:space="0" w:color="auto"/>
        <w:bottom w:val="none" w:sz="0" w:space="0" w:color="auto"/>
        <w:right w:val="none" w:sz="0" w:space="0" w:color="auto"/>
      </w:divBdr>
    </w:div>
    <w:div w:id="1896113515">
      <w:bodyDiv w:val="1"/>
      <w:marLeft w:val="0"/>
      <w:marRight w:val="0"/>
      <w:marTop w:val="0"/>
      <w:marBottom w:val="0"/>
      <w:divBdr>
        <w:top w:val="none" w:sz="0" w:space="0" w:color="auto"/>
        <w:left w:val="none" w:sz="0" w:space="0" w:color="auto"/>
        <w:bottom w:val="none" w:sz="0" w:space="0" w:color="auto"/>
        <w:right w:val="none" w:sz="0" w:space="0" w:color="auto"/>
      </w:divBdr>
    </w:div>
    <w:div w:id="1898124562">
      <w:bodyDiv w:val="1"/>
      <w:marLeft w:val="0"/>
      <w:marRight w:val="0"/>
      <w:marTop w:val="0"/>
      <w:marBottom w:val="0"/>
      <w:divBdr>
        <w:top w:val="none" w:sz="0" w:space="0" w:color="auto"/>
        <w:left w:val="none" w:sz="0" w:space="0" w:color="auto"/>
        <w:bottom w:val="none" w:sz="0" w:space="0" w:color="auto"/>
        <w:right w:val="none" w:sz="0" w:space="0" w:color="auto"/>
      </w:divBdr>
    </w:div>
    <w:div w:id="1899053253">
      <w:bodyDiv w:val="1"/>
      <w:marLeft w:val="0"/>
      <w:marRight w:val="0"/>
      <w:marTop w:val="0"/>
      <w:marBottom w:val="0"/>
      <w:divBdr>
        <w:top w:val="none" w:sz="0" w:space="0" w:color="auto"/>
        <w:left w:val="none" w:sz="0" w:space="0" w:color="auto"/>
        <w:bottom w:val="none" w:sz="0" w:space="0" w:color="auto"/>
        <w:right w:val="none" w:sz="0" w:space="0" w:color="auto"/>
      </w:divBdr>
    </w:div>
    <w:div w:id="1899245115">
      <w:bodyDiv w:val="1"/>
      <w:marLeft w:val="0"/>
      <w:marRight w:val="0"/>
      <w:marTop w:val="0"/>
      <w:marBottom w:val="0"/>
      <w:divBdr>
        <w:top w:val="none" w:sz="0" w:space="0" w:color="auto"/>
        <w:left w:val="none" w:sz="0" w:space="0" w:color="auto"/>
        <w:bottom w:val="none" w:sz="0" w:space="0" w:color="auto"/>
        <w:right w:val="none" w:sz="0" w:space="0" w:color="auto"/>
      </w:divBdr>
    </w:div>
    <w:div w:id="1901742535">
      <w:bodyDiv w:val="1"/>
      <w:marLeft w:val="0"/>
      <w:marRight w:val="0"/>
      <w:marTop w:val="0"/>
      <w:marBottom w:val="0"/>
      <w:divBdr>
        <w:top w:val="none" w:sz="0" w:space="0" w:color="auto"/>
        <w:left w:val="none" w:sz="0" w:space="0" w:color="auto"/>
        <w:bottom w:val="none" w:sz="0" w:space="0" w:color="auto"/>
        <w:right w:val="none" w:sz="0" w:space="0" w:color="auto"/>
      </w:divBdr>
    </w:div>
    <w:div w:id="1905682471">
      <w:bodyDiv w:val="1"/>
      <w:marLeft w:val="0"/>
      <w:marRight w:val="0"/>
      <w:marTop w:val="0"/>
      <w:marBottom w:val="0"/>
      <w:divBdr>
        <w:top w:val="none" w:sz="0" w:space="0" w:color="auto"/>
        <w:left w:val="none" w:sz="0" w:space="0" w:color="auto"/>
        <w:bottom w:val="none" w:sz="0" w:space="0" w:color="auto"/>
        <w:right w:val="none" w:sz="0" w:space="0" w:color="auto"/>
      </w:divBdr>
    </w:div>
    <w:div w:id="1905793685">
      <w:bodyDiv w:val="1"/>
      <w:marLeft w:val="0"/>
      <w:marRight w:val="0"/>
      <w:marTop w:val="0"/>
      <w:marBottom w:val="0"/>
      <w:divBdr>
        <w:top w:val="none" w:sz="0" w:space="0" w:color="auto"/>
        <w:left w:val="none" w:sz="0" w:space="0" w:color="auto"/>
        <w:bottom w:val="none" w:sz="0" w:space="0" w:color="auto"/>
        <w:right w:val="none" w:sz="0" w:space="0" w:color="auto"/>
      </w:divBdr>
    </w:div>
    <w:div w:id="1906063121">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754">
      <w:bodyDiv w:val="1"/>
      <w:marLeft w:val="0"/>
      <w:marRight w:val="0"/>
      <w:marTop w:val="0"/>
      <w:marBottom w:val="0"/>
      <w:divBdr>
        <w:top w:val="none" w:sz="0" w:space="0" w:color="auto"/>
        <w:left w:val="none" w:sz="0" w:space="0" w:color="auto"/>
        <w:bottom w:val="none" w:sz="0" w:space="0" w:color="auto"/>
        <w:right w:val="none" w:sz="0" w:space="0" w:color="auto"/>
      </w:divBdr>
    </w:div>
    <w:div w:id="1910655285">
      <w:bodyDiv w:val="1"/>
      <w:marLeft w:val="0"/>
      <w:marRight w:val="0"/>
      <w:marTop w:val="0"/>
      <w:marBottom w:val="0"/>
      <w:divBdr>
        <w:top w:val="none" w:sz="0" w:space="0" w:color="auto"/>
        <w:left w:val="none" w:sz="0" w:space="0" w:color="auto"/>
        <w:bottom w:val="none" w:sz="0" w:space="0" w:color="auto"/>
        <w:right w:val="none" w:sz="0" w:space="0" w:color="auto"/>
      </w:divBdr>
    </w:div>
    <w:div w:id="1910918163">
      <w:bodyDiv w:val="1"/>
      <w:marLeft w:val="0"/>
      <w:marRight w:val="0"/>
      <w:marTop w:val="0"/>
      <w:marBottom w:val="0"/>
      <w:divBdr>
        <w:top w:val="none" w:sz="0" w:space="0" w:color="auto"/>
        <w:left w:val="none" w:sz="0" w:space="0" w:color="auto"/>
        <w:bottom w:val="none" w:sz="0" w:space="0" w:color="auto"/>
        <w:right w:val="none" w:sz="0" w:space="0" w:color="auto"/>
      </w:divBdr>
    </w:div>
    <w:div w:id="1912543887">
      <w:bodyDiv w:val="1"/>
      <w:marLeft w:val="0"/>
      <w:marRight w:val="0"/>
      <w:marTop w:val="0"/>
      <w:marBottom w:val="0"/>
      <w:divBdr>
        <w:top w:val="none" w:sz="0" w:space="0" w:color="auto"/>
        <w:left w:val="none" w:sz="0" w:space="0" w:color="auto"/>
        <w:bottom w:val="none" w:sz="0" w:space="0" w:color="auto"/>
        <w:right w:val="none" w:sz="0" w:space="0" w:color="auto"/>
      </w:divBdr>
    </w:div>
    <w:div w:id="1912960819">
      <w:bodyDiv w:val="1"/>
      <w:marLeft w:val="0"/>
      <w:marRight w:val="0"/>
      <w:marTop w:val="0"/>
      <w:marBottom w:val="0"/>
      <w:divBdr>
        <w:top w:val="none" w:sz="0" w:space="0" w:color="auto"/>
        <w:left w:val="none" w:sz="0" w:space="0" w:color="auto"/>
        <w:bottom w:val="none" w:sz="0" w:space="0" w:color="auto"/>
        <w:right w:val="none" w:sz="0" w:space="0" w:color="auto"/>
      </w:divBdr>
    </w:div>
    <w:div w:id="1913655226">
      <w:bodyDiv w:val="1"/>
      <w:marLeft w:val="0"/>
      <w:marRight w:val="0"/>
      <w:marTop w:val="0"/>
      <w:marBottom w:val="0"/>
      <w:divBdr>
        <w:top w:val="none" w:sz="0" w:space="0" w:color="auto"/>
        <w:left w:val="none" w:sz="0" w:space="0" w:color="auto"/>
        <w:bottom w:val="none" w:sz="0" w:space="0" w:color="auto"/>
        <w:right w:val="none" w:sz="0" w:space="0" w:color="auto"/>
      </w:divBdr>
    </w:div>
    <w:div w:id="1913928676">
      <w:bodyDiv w:val="1"/>
      <w:marLeft w:val="0"/>
      <w:marRight w:val="0"/>
      <w:marTop w:val="0"/>
      <w:marBottom w:val="0"/>
      <w:divBdr>
        <w:top w:val="none" w:sz="0" w:space="0" w:color="auto"/>
        <w:left w:val="none" w:sz="0" w:space="0" w:color="auto"/>
        <w:bottom w:val="none" w:sz="0" w:space="0" w:color="auto"/>
        <w:right w:val="none" w:sz="0" w:space="0" w:color="auto"/>
      </w:divBdr>
    </w:div>
    <w:div w:id="1915965189">
      <w:bodyDiv w:val="1"/>
      <w:marLeft w:val="0"/>
      <w:marRight w:val="0"/>
      <w:marTop w:val="0"/>
      <w:marBottom w:val="0"/>
      <w:divBdr>
        <w:top w:val="none" w:sz="0" w:space="0" w:color="auto"/>
        <w:left w:val="none" w:sz="0" w:space="0" w:color="auto"/>
        <w:bottom w:val="none" w:sz="0" w:space="0" w:color="auto"/>
        <w:right w:val="none" w:sz="0" w:space="0" w:color="auto"/>
      </w:divBdr>
    </w:div>
    <w:div w:id="1918435454">
      <w:bodyDiv w:val="1"/>
      <w:marLeft w:val="0"/>
      <w:marRight w:val="0"/>
      <w:marTop w:val="0"/>
      <w:marBottom w:val="0"/>
      <w:divBdr>
        <w:top w:val="none" w:sz="0" w:space="0" w:color="auto"/>
        <w:left w:val="none" w:sz="0" w:space="0" w:color="auto"/>
        <w:bottom w:val="none" w:sz="0" w:space="0" w:color="auto"/>
        <w:right w:val="none" w:sz="0" w:space="0" w:color="auto"/>
      </w:divBdr>
    </w:div>
    <w:div w:id="1919051061">
      <w:bodyDiv w:val="1"/>
      <w:marLeft w:val="0"/>
      <w:marRight w:val="0"/>
      <w:marTop w:val="0"/>
      <w:marBottom w:val="0"/>
      <w:divBdr>
        <w:top w:val="none" w:sz="0" w:space="0" w:color="auto"/>
        <w:left w:val="none" w:sz="0" w:space="0" w:color="auto"/>
        <w:bottom w:val="none" w:sz="0" w:space="0" w:color="auto"/>
        <w:right w:val="none" w:sz="0" w:space="0" w:color="auto"/>
      </w:divBdr>
    </w:div>
    <w:div w:id="1920021655">
      <w:bodyDiv w:val="1"/>
      <w:marLeft w:val="0"/>
      <w:marRight w:val="0"/>
      <w:marTop w:val="0"/>
      <w:marBottom w:val="0"/>
      <w:divBdr>
        <w:top w:val="none" w:sz="0" w:space="0" w:color="auto"/>
        <w:left w:val="none" w:sz="0" w:space="0" w:color="auto"/>
        <w:bottom w:val="none" w:sz="0" w:space="0" w:color="auto"/>
        <w:right w:val="none" w:sz="0" w:space="0" w:color="auto"/>
      </w:divBdr>
    </w:div>
    <w:div w:id="1922249105">
      <w:bodyDiv w:val="1"/>
      <w:marLeft w:val="0"/>
      <w:marRight w:val="0"/>
      <w:marTop w:val="0"/>
      <w:marBottom w:val="0"/>
      <w:divBdr>
        <w:top w:val="none" w:sz="0" w:space="0" w:color="auto"/>
        <w:left w:val="none" w:sz="0" w:space="0" w:color="auto"/>
        <w:bottom w:val="none" w:sz="0" w:space="0" w:color="auto"/>
        <w:right w:val="none" w:sz="0" w:space="0" w:color="auto"/>
      </w:divBdr>
    </w:div>
    <w:div w:id="1923054608">
      <w:bodyDiv w:val="1"/>
      <w:marLeft w:val="0"/>
      <w:marRight w:val="0"/>
      <w:marTop w:val="0"/>
      <w:marBottom w:val="0"/>
      <w:divBdr>
        <w:top w:val="none" w:sz="0" w:space="0" w:color="auto"/>
        <w:left w:val="none" w:sz="0" w:space="0" w:color="auto"/>
        <w:bottom w:val="none" w:sz="0" w:space="0" w:color="auto"/>
        <w:right w:val="none" w:sz="0" w:space="0" w:color="auto"/>
      </w:divBdr>
    </w:div>
    <w:div w:id="1927037108">
      <w:bodyDiv w:val="1"/>
      <w:marLeft w:val="0"/>
      <w:marRight w:val="0"/>
      <w:marTop w:val="0"/>
      <w:marBottom w:val="0"/>
      <w:divBdr>
        <w:top w:val="none" w:sz="0" w:space="0" w:color="auto"/>
        <w:left w:val="none" w:sz="0" w:space="0" w:color="auto"/>
        <w:bottom w:val="none" w:sz="0" w:space="0" w:color="auto"/>
        <w:right w:val="none" w:sz="0" w:space="0" w:color="auto"/>
      </w:divBdr>
    </w:div>
    <w:div w:id="1927570760">
      <w:bodyDiv w:val="1"/>
      <w:marLeft w:val="0"/>
      <w:marRight w:val="0"/>
      <w:marTop w:val="0"/>
      <w:marBottom w:val="0"/>
      <w:divBdr>
        <w:top w:val="none" w:sz="0" w:space="0" w:color="auto"/>
        <w:left w:val="none" w:sz="0" w:space="0" w:color="auto"/>
        <w:bottom w:val="none" w:sz="0" w:space="0" w:color="auto"/>
        <w:right w:val="none" w:sz="0" w:space="0" w:color="auto"/>
      </w:divBdr>
    </w:div>
    <w:div w:id="1928414640">
      <w:bodyDiv w:val="1"/>
      <w:marLeft w:val="0"/>
      <w:marRight w:val="0"/>
      <w:marTop w:val="0"/>
      <w:marBottom w:val="0"/>
      <w:divBdr>
        <w:top w:val="none" w:sz="0" w:space="0" w:color="auto"/>
        <w:left w:val="none" w:sz="0" w:space="0" w:color="auto"/>
        <w:bottom w:val="none" w:sz="0" w:space="0" w:color="auto"/>
        <w:right w:val="none" w:sz="0" w:space="0" w:color="auto"/>
      </w:divBdr>
    </w:div>
    <w:div w:id="1928422724">
      <w:bodyDiv w:val="1"/>
      <w:marLeft w:val="0"/>
      <w:marRight w:val="0"/>
      <w:marTop w:val="0"/>
      <w:marBottom w:val="0"/>
      <w:divBdr>
        <w:top w:val="none" w:sz="0" w:space="0" w:color="auto"/>
        <w:left w:val="none" w:sz="0" w:space="0" w:color="auto"/>
        <w:bottom w:val="none" w:sz="0" w:space="0" w:color="auto"/>
        <w:right w:val="none" w:sz="0" w:space="0" w:color="auto"/>
      </w:divBdr>
    </w:div>
    <w:div w:id="1931885506">
      <w:bodyDiv w:val="1"/>
      <w:marLeft w:val="0"/>
      <w:marRight w:val="0"/>
      <w:marTop w:val="0"/>
      <w:marBottom w:val="0"/>
      <w:divBdr>
        <w:top w:val="none" w:sz="0" w:space="0" w:color="auto"/>
        <w:left w:val="none" w:sz="0" w:space="0" w:color="auto"/>
        <w:bottom w:val="none" w:sz="0" w:space="0" w:color="auto"/>
        <w:right w:val="none" w:sz="0" w:space="0" w:color="auto"/>
      </w:divBdr>
    </w:div>
    <w:div w:id="1933050906">
      <w:bodyDiv w:val="1"/>
      <w:marLeft w:val="0"/>
      <w:marRight w:val="0"/>
      <w:marTop w:val="0"/>
      <w:marBottom w:val="0"/>
      <w:divBdr>
        <w:top w:val="none" w:sz="0" w:space="0" w:color="auto"/>
        <w:left w:val="none" w:sz="0" w:space="0" w:color="auto"/>
        <w:bottom w:val="none" w:sz="0" w:space="0" w:color="auto"/>
        <w:right w:val="none" w:sz="0" w:space="0" w:color="auto"/>
      </w:divBdr>
    </w:div>
    <w:div w:id="1935287492">
      <w:bodyDiv w:val="1"/>
      <w:marLeft w:val="0"/>
      <w:marRight w:val="0"/>
      <w:marTop w:val="0"/>
      <w:marBottom w:val="0"/>
      <w:divBdr>
        <w:top w:val="none" w:sz="0" w:space="0" w:color="auto"/>
        <w:left w:val="none" w:sz="0" w:space="0" w:color="auto"/>
        <w:bottom w:val="none" w:sz="0" w:space="0" w:color="auto"/>
        <w:right w:val="none" w:sz="0" w:space="0" w:color="auto"/>
      </w:divBdr>
    </w:div>
    <w:div w:id="1937010830">
      <w:bodyDiv w:val="1"/>
      <w:marLeft w:val="0"/>
      <w:marRight w:val="0"/>
      <w:marTop w:val="0"/>
      <w:marBottom w:val="0"/>
      <w:divBdr>
        <w:top w:val="none" w:sz="0" w:space="0" w:color="auto"/>
        <w:left w:val="none" w:sz="0" w:space="0" w:color="auto"/>
        <w:bottom w:val="none" w:sz="0" w:space="0" w:color="auto"/>
        <w:right w:val="none" w:sz="0" w:space="0" w:color="auto"/>
      </w:divBdr>
    </w:div>
    <w:div w:id="1937789762">
      <w:bodyDiv w:val="1"/>
      <w:marLeft w:val="0"/>
      <w:marRight w:val="0"/>
      <w:marTop w:val="0"/>
      <w:marBottom w:val="0"/>
      <w:divBdr>
        <w:top w:val="none" w:sz="0" w:space="0" w:color="auto"/>
        <w:left w:val="none" w:sz="0" w:space="0" w:color="auto"/>
        <w:bottom w:val="none" w:sz="0" w:space="0" w:color="auto"/>
        <w:right w:val="none" w:sz="0" w:space="0" w:color="auto"/>
      </w:divBdr>
    </w:div>
    <w:div w:id="1937979560">
      <w:bodyDiv w:val="1"/>
      <w:marLeft w:val="0"/>
      <w:marRight w:val="0"/>
      <w:marTop w:val="0"/>
      <w:marBottom w:val="0"/>
      <w:divBdr>
        <w:top w:val="none" w:sz="0" w:space="0" w:color="auto"/>
        <w:left w:val="none" w:sz="0" w:space="0" w:color="auto"/>
        <w:bottom w:val="none" w:sz="0" w:space="0" w:color="auto"/>
        <w:right w:val="none" w:sz="0" w:space="0" w:color="auto"/>
      </w:divBdr>
    </w:div>
    <w:div w:id="1938630538">
      <w:bodyDiv w:val="1"/>
      <w:marLeft w:val="0"/>
      <w:marRight w:val="0"/>
      <w:marTop w:val="0"/>
      <w:marBottom w:val="0"/>
      <w:divBdr>
        <w:top w:val="none" w:sz="0" w:space="0" w:color="auto"/>
        <w:left w:val="none" w:sz="0" w:space="0" w:color="auto"/>
        <w:bottom w:val="none" w:sz="0" w:space="0" w:color="auto"/>
        <w:right w:val="none" w:sz="0" w:space="0" w:color="auto"/>
      </w:divBdr>
    </w:div>
    <w:div w:id="1939285880">
      <w:bodyDiv w:val="1"/>
      <w:marLeft w:val="0"/>
      <w:marRight w:val="0"/>
      <w:marTop w:val="0"/>
      <w:marBottom w:val="0"/>
      <w:divBdr>
        <w:top w:val="none" w:sz="0" w:space="0" w:color="auto"/>
        <w:left w:val="none" w:sz="0" w:space="0" w:color="auto"/>
        <w:bottom w:val="none" w:sz="0" w:space="0" w:color="auto"/>
        <w:right w:val="none" w:sz="0" w:space="0" w:color="auto"/>
      </w:divBdr>
    </w:div>
    <w:div w:id="1942447689">
      <w:bodyDiv w:val="1"/>
      <w:marLeft w:val="0"/>
      <w:marRight w:val="0"/>
      <w:marTop w:val="0"/>
      <w:marBottom w:val="0"/>
      <w:divBdr>
        <w:top w:val="none" w:sz="0" w:space="0" w:color="auto"/>
        <w:left w:val="none" w:sz="0" w:space="0" w:color="auto"/>
        <w:bottom w:val="none" w:sz="0" w:space="0" w:color="auto"/>
        <w:right w:val="none" w:sz="0" w:space="0" w:color="auto"/>
      </w:divBdr>
    </w:div>
    <w:div w:id="1942562281">
      <w:bodyDiv w:val="1"/>
      <w:marLeft w:val="0"/>
      <w:marRight w:val="0"/>
      <w:marTop w:val="0"/>
      <w:marBottom w:val="0"/>
      <w:divBdr>
        <w:top w:val="none" w:sz="0" w:space="0" w:color="auto"/>
        <w:left w:val="none" w:sz="0" w:space="0" w:color="auto"/>
        <w:bottom w:val="none" w:sz="0" w:space="0" w:color="auto"/>
        <w:right w:val="none" w:sz="0" w:space="0" w:color="auto"/>
      </w:divBdr>
    </w:div>
    <w:div w:id="1943294380">
      <w:bodyDiv w:val="1"/>
      <w:marLeft w:val="0"/>
      <w:marRight w:val="0"/>
      <w:marTop w:val="0"/>
      <w:marBottom w:val="0"/>
      <w:divBdr>
        <w:top w:val="none" w:sz="0" w:space="0" w:color="auto"/>
        <w:left w:val="none" w:sz="0" w:space="0" w:color="auto"/>
        <w:bottom w:val="none" w:sz="0" w:space="0" w:color="auto"/>
        <w:right w:val="none" w:sz="0" w:space="0" w:color="auto"/>
      </w:divBdr>
    </w:div>
    <w:div w:id="1944610162">
      <w:bodyDiv w:val="1"/>
      <w:marLeft w:val="0"/>
      <w:marRight w:val="0"/>
      <w:marTop w:val="0"/>
      <w:marBottom w:val="0"/>
      <w:divBdr>
        <w:top w:val="none" w:sz="0" w:space="0" w:color="auto"/>
        <w:left w:val="none" w:sz="0" w:space="0" w:color="auto"/>
        <w:bottom w:val="none" w:sz="0" w:space="0" w:color="auto"/>
        <w:right w:val="none" w:sz="0" w:space="0" w:color="auto"/>
      </w:divBdr>
    </w:div>
    <w:div w:id="1944916164">
      <w:bodyDiv w:val="1"/>
      <w:marLeft w:val="0"/>
      <w:marRight w:val="0"/>
      <w:marTop w:val="0"/>
      <w:marBottom w:val="0"/>
      <w:divBdr>
        <w:top w:val="none" w:sz="0" w:space="0" w:color="auto"/>
        <w:left w:val="none" w:sz="0" w:space="0" w:color="auto"/>
        <w:bottom w:val="none" w:sz="0" w:space="0" w:color="auto"/>
        <w:right w:val="none" w:sz="0" w:space="0" w:color="auto"/>
      </w:divBdr>
    </w:div>
    <w:div w:id="1945453815">
      <w:bodyDiv w:val="1"/>
      <w:marLeft w:val="0"/>
      <w:marRight w:val="0"/>
      <w:marTop w:val="0"/>
      <w:marBottom w:val="0"/>
      <w:divBdr>
        <w:top w:val="none" w:sz="0" w:space="0" w:color="auto"/>
        <w:left w:val="none" w:sz="0" w:space="0" w:color="auto"/>
        <w:bottom w:val="none" w:sz="0" w:space="0" w:color="auto"/>
        <w:right w:val="none" w:sz="0" w:space="0" w:color="auto"/>
      </w:divBdr>
    </w:div>
    <w:div w:id="1946770385">
      <w:bodyDiv w:val="1"/>
      <w:marLeft w:val="0"/>
      <w:marRight w:val="0"/>
      <w:marTop w:val="0"/>
      <w:marBottom w:val="0"/>
      <w:divBdr>
        <w:top w:val="none" w:sz="0" w:space="0" w:color="auto"/>
        <w:left w:val="none" w:sz="0" w:space="0" w:color="auto"/>
        <w:bottom w:val="none" w:sz="0" w:space="0" w:color="auto"/>
        <w:right w:val="none" w:sz="0" w:space="0" w:color="auto"/>
      </w:divBdr>
    </w:div>
    <w:div w:id="1950038469">
      <w:bodyDiv w:val="1"/>
      <w:marLeft w:val="0"/>
      <w:marRight w:val="0"/>
      <w:marTop w:val="0"/>
      <w:marBottom w:val="0"/>
      <w:divBdr>
        <w:top w:val="none" w:sz="0" w:space="0" w:color="auto"/>
        <w:left w:val="none" w:sz="0" w:space="0" w:color="auto"/>
        <w:bottom w:val="none" w:sz="0" w:space="0" w:color="auto"/>
        <w:right w:val="none" w:sz="0" w:space="0" w:color="auto"/>
      </w:divBdr>
    </w:div>
    <w:div w:id="1952125389">
      <w:bodyDiv w:val="1"/>
      <w:marLeft w:val="0"/>
      <w:marRight w:val="0"/>
      <w:marTop w:val="0"/>
      <w:marBottom w:val="0"/>
      <w:divBdr>
        <w:top w:val="none" w:sz="0" w:space="0" w:color="auto"/>
        <w:left w:val="none" w:sz="0" w:space="0" w:color="auto"/>
        <w:bottom w:val="none" w:sz="0" w:space="0" w:color="auto"/>
        <w:right w:val="none" w:sz="0" w:space="0" w:color="auto"/>
      </w:divBdr>
    </w:div>
    <w:div w:id="1952127321">
      <w:bodyDiv w:val="1"/>
      <w:marLeft w:val="0"/>
      <w:marRight w:val="0"/>
      <w:marTop w:val="0"/>
      <w:marBottom w:val="0"/>
      <w:divBdr>
        <w:top w:val="none" w:sz="0" w:space="0" w:color="auto"/>
        <w:left w:val="none" w:sz="0" w:space="0" w:color="auto"/>
        <w:bottom w:val="none" w:sz="0" w:space="0" w:color="auto"/>
        <w:right w:val="none" w:sz="0" w:space="0" w:color="auto"/>
      </w:divBdr>
    </w:div>
    <w:div w:id="1953634345">
      <w:bodyDiv w:val="1"/>
      <w:marLeft w:val="0"/>
      <w:marRight w:val="0"/>
      <w:marTop w:val="0"/>
      <w:marBottom w:val="0"/>
      <w:divBdr>
        <w:top w:val="none" w:sz="0" w:space="0" w:color="auto"/>
        <w:left w:val="none" w:sz="0" w:space="0" w:color="auto"/>
        <w:bottom w:val="none" w:sz="0" w:space="0" w:color="auto"/>
        <w:right w:val="none" w:sz="0" w:space="0" w:color="auto"/>
      </w:divBdr>
    </w:div>
    <w:div w:id="1953977581">
      <w:bodyDiv w:val="1"/>
      <w:marLeft w:val="0"/>
      <w:marRight w:val="0"/>
      <w:marTop w:val="0"/>
      <w:marBottom w:val="0"/>
      <w:divBdr>
        <w:top w:val="none" w:sz="0" w:space="0" w:color="auto"/>
        <w:left w:val="none" w:sz="0" w:space="0" w:color="auto"/>
        <w:bottom w:val="none" w:sz="0" w:space="0" w:color="auto"/>
        <w:right w:val="none" w:sz="0" w:space="0" w:color="auto"/>
      </w:divBdr>
    </w:div>
    <w:div w:id="1954093809">
      <w:bodyDiv w:val="1"/>
      <w:marLeft w:val="0"/>
      <w:marRight w:val="0"/>
      <w:marTop w:val="0"/>
      <w:marBottom w:val="0"/>
      <w:divBdr>
        <w:top w:val="none" w:sz="0" w:space="0" w:color="auto"/>
        <w:left w:val="none" w:sz="0" w:space="0" w:color="auto"/>
        <w:bottom w:val="none" w:sz="0" w:space="0" w:color="auto"/>
        <w:right w:val="none" w:sz="0" w:space="0" w:color="auto"/>
      </w:divBdr>
    </w:div>
    <w:div w:id="1954708699">
      <w:bodyDiv w:val="1"/>
      <w:marLeft w:val="0"/>
      <w:marRight w:val="0"/>
      <w:marTop w:val="0"/>
      <w:marBottom w:val="0"/>
      <w:divBdr>
        <w:top w:val="none" w:sz="0" w:space="0" w:color="auto"/>
        <w:left w:val="none" w:sz="0" w:space="0" w:color="auto"/>
        <w:bottom w:val="none" w:sz="0" w:space="0" w:color="auto"/>
        <w:right w:val="none" w:sz="0" w:space="0" w:color="auto"/>
      </w:divBdr>
    </w:div>
    <w:div w:id="1955549181">
      <w:bodyDiv w:val="1"/>
      <w:marLeft w:val="0"/>
      <w:marRight w:val="0"/>
      <w:marTop w:val="0"/>
      <w:marBottom w:val="0"/>
      <w:divBdr>
        <w:top w:val="none" w:sz="0" w:space="0" w:color="auto"/>
        <w:left w:val="none" w:sz="0" w:space="0" w:color="auto"/>
        <w:bottom w:val="none" w:sz="0" w:space="0" w:color="auto"/>
        <w:right w:val="none" w:sz="0" w:space="0" w:color="auto"/>
      </w:divBdr>
    </w:div>
    <w:div w:id="1956205296">
      <w:bodyDiv w:val="1"/>
      <w:marLeft w:val="0"/>
      <w:marRight w:val="0"/>
      <w:marTop w:val="0"/>
      <w:marBottom w:val="0"/>
      <w:divBdr>
        <w:top w:val="none" w:sz="0" w:space="0" w:color="auto"/>
        <w:left w:val="none" w:sz="0" w:space="0" w:color="auto"/>
        <w:bottom w:val="none" w:sz="0" w:space="0" w:color="auto"/>
        <w:right w:val="none" w:sz="0" w:space="0" w:color="auto"/>
      </w:divBdr>
    </w:div>
    <w:div w:id="1957133558">
      <w:bodyDiv w:val="1"/>
      <w:marLeft w:val="0"/>
      <w:marRight w:val="0"/>
      <w:marTop w:val="0"/>
      <w:marBottom w:val="0"/>
      <w:divBdr>
        <w:top w:val="none" w:sz="0" w:space="0" w:color="auto"/>
        <w:left w:val="none" w:sz="0" w:space="0" w:color="auto"/>
        <w:bottom w:val="none" w:sz="0" w:space="0" w:color="auto"/>
        <w:right w:val="none" w:sz="0" w:space="0" w:color="auto"/>
      </w:divBdr>
    </w:div>
    <w:div w:id="1957367338">
      <w:bodyDiv w:val="1"/>
      <w:marLeft w:val="0"/>
      <w:marRight w:val="0"/>
      <w:marTop w:val="0"/>
      <w:marBottom w:val="0"/>
      <w:divBdr>
        <w:top w:val="none" w:sz="0" w:space="0" w:color="auto"/>
        <w:left w:val="none" w:sz="0" w:space="0" w:color="auto"/>
        <w:bottom w:val="none" w:sz="0" w:space="0" w:color="auto"/>
        <w:right w:val="none" w:sz="0" w:space="0" w:color="auto"/>
      </w:divBdr>
    </w:div>
    <w:div w:id="1957712780">
      <w:bodyDiv w:val="1"/>
      <w:marLeft w:val="0"/>
      <w:marRight w:val="0"/>
      <w:marTop w:val="0"/>
      <w:marBottom w:val="0"/>
      <w:divBdr>
        <w:top w:val="none" w:sz="0" w:space="0" w:color="auto"/>
        <w:left w:val="none" w:sz="0" w:space="0" w:color="auto"/>
        <w:bottom w:val="none" w:sz="0" w:space="0" w:color="auto"/>
        <w:right w:val="none" w:sz="0" w:space="0" w:color="auto"/>
      </w:divBdr>
    </w:div>
    <w:div w:id="1963413264">
      <w:bodyDiv w:val="1"/>
      <w:marLeft w:val="0"/>
      <w:marRight w:val="0"/>
      <w:marTop w:val="0"/>
      <w:marBottom w:val="0"/>
      <w:divBdr>
        <w:top w:val="none" w:sz="0" w:space="0" w:color="auto"/>
        <w:left w:val="none" w:sz="0" w:space="0" w:color="auto"/>
        <w:bottom w:val="none" w:sz="0" w:space="0" w:color="auto"/>
        <w:right w:val="none" w:sz="0" w:space="0" w:color="auto"/>
      </w:divBdr>
    </w:div>
    <w:div w:id="1963802750">
      <w:bodyDiv w:val="1"/>
      <w:marLeft w:val="0"/>
      <w:marRight w:val="0"/>
      <w:marTop w:val="0"/>
      <w:marBottom w:val="0"/>
      <w:divBdr>
        <w:top w:val="none" w:sz="0" w:space="0" w:color="auto"/>
        <w:left w:val="none" w:sz="0" w:space="0" w:color="auto"/>
        <w:bottom w:val="none" w:sz="0" w:space="0" w:color="auto"/>
        <w:right w:val="none" w:sz="0" w:space="0" w:color="auto"/>
      </w:divBdr>
    </w:div>
    <w:div w:id="1964072252">
      <w:bodyDiv w:val="1"/>
      <w:marLeft w:val="0"/>
      <w:marRight w:val="0"/>
      <w:marTop w:val="0"/>
      <w:marBottom w:val="0"/>
      <w:divBdr>
        <w:top w:val="none" w:sz="0" w:space="0" w:color="auto"/>
        <w:left w:val="none" w:sz="0" w:space="0" w:color="auto"/>
        <w:bottom w:val="none" w:sz="0" w:space="0" w:color="auto"/>
        <w:right w:val="none" w:sz="0" w:space="0" w:color="auto"/>
      </w:divBdr>
    </w:div>
    <w:div w:id="1965581273">
      <w:bodyDiv w:val="1"/>
      <w:marLeft w:val="0"/>
      <w:marRight w:val="0"/>
      <w:marTop w:val="0"/>
      <w:marBottom w:val="0"/>
      <w:divBdr>
        <w:top w:val="none" w:sz="0" w:space="0" w:color="auto"/>
        <w:left w:val="none" w:sz="0" w:space="0" w:color="auto"/>
        <w:bottom w:val="none" w:sz="0" w:space="0" w:color="auto"/>
        <w:right w:val="none" w:sz="0" w:space="0" w:color="auto"/>
      </w:divBdr>
    </w:div>
    <w:div w:id="1965698729">
      <w:bodyDiv w:val="1"/>
      <w:marLeft w:val="0"/>
      <w:marRight w:val="0"/>
      <w:marTop w:val="0"/>
      <w:marBottom w:val="0"/>
      <w:divBdr>
        <w:top w:val="none" w:sz="0" w:space="0" w:color="auto"/>
        <w:left w:val="none" w:sz="0" w:space="0" w:color="auto"/>
        <w:bottom w:val="none" w:sz="0" w:space="0" w:color="auto"/>
        <w:right w:val="none" w:sz="0" w:space="0" w:color="auto"/>
      </w:divBdr>
    </w:div>
    <w:div w:id="1965843640">
      <w:bodyDiv w:val="1"/>
      <w:marLeft w:val="0"/>
      <w:marRight w:val="0"/>
      <w:marTop w:val="0"/>
      <w:marBottom w:val="0"/>
      <w:divBdr>
        <w:top w:val="none" w:sz="0" w:space="0" w:color="auto"/>
        <w:left w:val="none" w:sz="0" w:space="0" w:color="auto"/>
        <w:bottom w:val="none" w:sz="0" w:space="0" w:color="auto"/>
        <w:right w:val="none" w:sz="0" w:space="0" w:color="auto"/>
      </w:divBdr>
    </w:div>
    <w:div w:id="1966109024">
      <w:bodyDiv w:val="1"/>
      <w:marLeft w:val="0"/>
      <w:marRight w:val="0"/>
      <w:marTop w:val="0"/>
      <w:marBottom w:val="0"/>
      <w:divBdr>
        <w:top w:val="none" w:sz="0" w:space="0" w:color="auto"/>
        <w:left w:val="none" w:sz="0" w:space="0" w:color="auto"/>
        <w:bottom w:val="none" w:sz="0" w:space="0" w:color="auto"/>
        <w:right w:val="none" w:sz="0" w:space="0" w:color="auto"/>
      </w:divBdr>
    </w:div>
    <w:div w:id="1966347803">
      <w:bodyDiv w:val="1"/>
      <w:marLeft w:val="0"/>
      <w:marRight w:val="0"/>
      <w:marTop w:val="0"/>
      <w:marBottom w:val="0"/>
      <w:divBdr>
        <w:top w:val="none" w:sz="0" w:space="0" w:color="auto"/>
        <w:left w:val="none" w:sz="0" w:space="0" w:color="auto"/>
        <w:bottom w:val="none" w:sz="0" w:space="0" w:color="auto"/>
        <w:right w:val="none" w:sz="0" w:space="0" w:color="auto"/>
      </w:divBdr>
    </w:div>
    <w:div w:id="1967467668">
      <w:bodyDiv w:val="1"/>
      <w:marLeft w:val="0"/>
      <w:marRight w:val="0"/>
      <w:marTop w:val="0"/>
      <w:marBottom w:val="0"/>
      <w:divBdr>
        <w:top w:val="none" w:sz="0" w:space="0" w:color="auto"/>
        <w:left w:val="none" w:sz="0" w:space="0" w:color="auto"/>
        <w:bottom w:val="none" w:sz="0" w:space="0" w:color="auto"/>
        <w:right w:val="none" w:sz="0" w:space="0" w:color="auto"/>
      </w:divBdr>
    </w:div>
    <w:div w:id="1967659647">
      <w:bodyDiv w:val="1"/>
      <w:marLeft w:val="0"/>
      <w:marRight w:val="0"/>
      <w:marTop w:val="0"/>
      <w:marBottom w:val="0"/>
      <w:divBdr>
        <w:top w:val="none" w:sz="0" w:space="0" w:color="auto"/>
        <w:left w:val="none" w:sz="0" w:space="0" w:color="auto"/>
        <w:bottom w:val="none" w:sz="0" w:space="0" w:color="auto"/>
        <w:right w:val="none" w:sz="0" w:space="0" w:color="auto"/>
      </w:divBdr>
    </w:div>
    <w:div w:id="1968393505">
      <w:bodyDiv w:val="1"/>
      <w:marLeft w:val="0"/>
      <w:marRight w:val="0"/>
      <w:marTop w:val="0"/>
      <w:marBottom w:val="0"/>
      <w:divBdr>
        <w:top w:val="none" w:sz="0" w:space="0" w:color="auto"/>
        <w:left w:val="none" w:sz="0" w:space="0" w:color="auto"/>
        <w:bottom w:val="none" w:sz="0" w:space="0" w:color="auto"/>
        <w:right w:val="none" w:sz="0" w:space="0" w:color="auto"/>
      </w:divBdr>
    </w:div>
    <w:div w:id="1970821828">
      <w:bodyDiv w:val="1"/>
      <w:marLeft w:val="0"/>
      <w:marRight w:val="0"/>
      <w:marTop w:val="0"/>
      <w:marBottom w:val="0"/>
      <w:divBdr>
        <w:top w:val="none" w:sz="0" w:space="0" w:color="auto"/>
        <w:left w:val="none" w:sz="0" w:space="0" w:color="auto"/>
        <w:bottom w:val="none" w:sz="0" w:space="0" w:color="auto"/>
        <w:right w:val="none" w:sz="0" w:space="0" w:color="auto"/>
      </w:divBdr>
    </w:div>
    <w:div w:id="1974481989">
      <w:bodyDiv w:val="1"/>
      <w:marLeft w:val="0"/>
      <w:marRight w:val="0"/>
      <w:marTop w:val="0"/>
      <w:marBottom w:val="0"/>
      <w:divBdr>
        <w:top w:val="none" w:sz="0" w:space="0" w:color="auto"/>
        <w:left w:val="none" w:sz="0" w:space="0" w:color="auto"/>
        <w:bottom w:val="none" w:sz="0" w:space="0" w:color="auto"/>
        <w:right w:val="none" w:sz="0" w:space="0" w:color="auto"/>
      </w:divBdr>
    </w:div>
    <w:div w:id="1975210006">
      <w:bodyDiv w:val="1"/>
      <w:marLeft w:val="0"/>
      <w:marRight w:val="0"/>
      <w:marTop w:val="0"/>
      <w:marBottom w:val="0"/>
      <w:divBdr>
        <w:top w:val="none" w:sz="0" w:space="0" w:color="auto"/>
        <w:left w:val="none" w:sz="0" w:space="0" w:color="auto"/>
        <w:bottom w:val="none" w:sz="0" w:space="0" w:color="auto"/>
        <w:right w:val="none" w:sz="0" w:space="0" w:color="auto"/>
      </w:divBdr>
    </w:div>
    <w:div w:id="1975333748">
      <w:bodyDiv w:val="1"/>
      <w:marLeft w:val="0"/>
      <w:marRight w:val="0"/>
      <w:marTop w:val="0"/>
      <w:marBottom w:val="0"/>
      <w:divBdr>
        <w:top w:val="none" w:sz="0" w:space="0" w:color="auto"/>
        <w:left w:val="none" w:sz="0" w:space="0" w:color="auto"/>
        <w:bottom w:val="none" w:sz="0" w:space="0" w:color="auto"/>
        <w:right w:val="none" w:sz="0" w:space="0" w:color="auto"/>
      </w:divBdr>
    </w:div>
    <w:div w:id="1979146493">
      <w:bodyDiv w:val="1"/>
      <w:marLeft w:val="0"/>
      <w:marRight w:val="0"/>
      <w:marTop w:val="0"/>
      <w:marBottom w:val="0"/>
      <w:divBdr>
        <w:top w:val="none" w:sz="0" w:space="0" w:color="auto"/>
        <w:left w:val="none" w:sz="0" w:space="0" w:color="auto"/>
        <w:bottom w:val="none" w:sz="0" w:space="0" w:color="auto"/>
        <w:right w:val="none" w:sz="0" w:space="0" w:color="auto"/>
      </w:divBdr>
    </w:div>
    <w:div w:id="1979869681">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3003666">
      <w:bodyDiv w:val="1"/>
      <w:marLeft w:val="0"/>
      <w:marRight w:val="0"/>
      <w:marTop w:val="0"/>
      <w:marBottom w:val="0"/>
      <w:divBdr>
        <w:top w:val="none" w:sz="0" w:space="0" w:color="auto"/>
        <w:left w:val="none" w:sz="0" w:space="0" w:color="auto"/>
        <w:bottom w:val="none" w:sz="0" w:space="0" w:color="auto"/>
        <w:right w:val="none" w:sz="0" w:space="0" w:color="auto"/>
      </w:divBdr>
    </w:div>
    <w:div w:id="1984190020">
      <w:bodyDiv w:val="1"/>
      <w:marLeft w:val="0"/>
      <w:marRight w:val="0"/>
      <w:marTop w:val="0"/>
      <w:marBottom w:val="0"/>
      <w:divBdr>
        <w:top w:val="none" w:sz="0" w:space="0" w:color="auto"/>
        <w:left w:val="none" w:sz="0" w:space="0" w:color="auto"/>
        <w:bottom w:val="none" w:sz="0" w:space="0" w:color="auto"/>
        <w:right w:val="none" w:sz="0" w:space="0" w:color="auto"/>
      </w:divBdr>
    </w:div>
    <w:div w:id="1985504788">
      <w:bodyDiv w:val="1"/>
      <w:marLeft w:val="0"/>
      <w:marRight w:val="0"/>
      <w:marTop w:val="0"/>
      <w:marBottom w:val="0"/>
      <w:divBdr>
        <w:top w:val="none" w:sz="0" w:space="0" w:color="auto"/>
        <w:left w:val="none" w:sz="0" w:space="0" w:color="auto"/>
        <w:bottom w:val="none" w:sz="0" w:space="0" w:color="auto"/>
        <w:right w:val="none" w:sz="0" w:space="0" w:color="auto"/>
      </w:divBdr>
    </w:div>
    <w:div w:id="1985618468">
      <w:bodyDiv w:val="1"/>
      <w:marLeft w:val="0"/>
      <w:marRight w:val="0"/>
      <w:marTop w:val="0"/>
      <w:marBottom w:val="0"/>
      <w:divBdr>
        <w:top w:val="none" w:sz="0" w:space="0" w:color="auto"/>
        <w:left w:val="none" w:sz="0" w:space="0" w:color="auto"/>
        <w:bottom w:val="none" w:sz="0" w:space="0" w:color="auto"/>
        <w:right w:val="none" w:sz="0" w:space="0" w:color="auto"/>
      </w:divBdr>
    </w:div>
    <w:div w:id="1986935954">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124152">
      <w:bodyDiv w:val="1"/>
      <w:marLeft w:val="0"/>
      <w:marRight w:val="0"/>
      <w:marTop w:val="0"/>
      <w:marBottom w:val="0"/>
      <w:divBdr>
        <w:top w:val="none" w:sz="0" w:space="0" w:color="auto"/>
        <w:left w:val="none" w:sz="0" w:space="0" w:color="auto"/>
        <w:bottom w:val="none" w:sz="0" w:space="0" w:color="auto"/>
        <w:right w:val="none" w:sz="0" w:space="0" w:color="auto"/>
      </w:divBdr>
    </w:div>
    <w:div w:id="1987394761">
      <w:bodyDiv w:val="1"/>
      <w:marLeft w:val="0"/>
      <w:marRight w:val="0"/>
      <w:marTop w:val="0"/>
      <w:marBottom w:val="0"/>
      <w:divBdr>
        <w:top w:val="none" w:sz="0" w:space="0" w:color="auto"/>
        <w:left w:val="none" w:sz="0" w:space="0" w:color="auto"/>
        <w:bottom w:val="none" w:sz="0" w:space="0" w:color="auto"/>
        <w:right w:val="none" w:sz="0" w:space="0" w:color="auto"/>
      </w:divBdr>
    </w:div>
    <w:div w:id="1987465469">
      <w:bodyDiv w:val="1"/>
      <w:marLeft w:val="0"/>
      <w:marRight w:val="0"/>
      <w:marTop w:val="0"/>
      <w:marBottom w:val="0"/>
      <w:divBdr>
        <w:top w:val="none" w:sz="0" w:space="0" w:color="auto"/>
        <w:left w:val="none" w:sz="0" w:space="0" w:color="auto"/>
        <w:bottom w:val="none" w:sz="0" w:space="0" w:color="auto"/>
        <w:right w:val="none" w:sz="0" w:space="0" w:color="auto"/>
      </w:divBdr>
    </w:div>
    <w:div w:id="1987468850">
      <w:bodyDiv w:val="1"/>
      <w:marLeft w:val="0"/>
      <w:marRight w:val="0"/>
      <w:marTop w:val="0"/>
      <w:marBottom w:val="0"/>
      <w:divBdr>
        <w:top w:val="none" w:sz="0" w:space="0" w:color="auto"/>
        <w:left w:val="none" w:sz="0" w:space="0" w:color="auto"/>
        <w:bottom w:val="none" w:sz="0" w:space="0" w:color="auto"/>
        <w:right w:val="none" w:sz="0" w:space="0" w:color="auto"/>
      </w:divBdr>
    </w:div>
    <w:div w:id="1987974987">
      <w:bodyDiv w:val="1"/>
      <w:marLeft w:val="0"/>
      <w:marRight w:val="0"/>
      <w:marTop w:val="0"/>
      <w:marBottom w:val="0"/>
      <w:divBdr>
        <w:top w:val="none" w:sz="0" w:space="0" w:color="auto"/>
        <w:left w:val="none" w:sz="0" w:space="0" w:color="auto"/>
        <w:bottom w:val="none" w:sz="0" w:space="0" w:color="auto"/>
        <w:right w:val="none" w:sz="0" w:space="0" w:color="auto"/>
      </w:divBdr>
    </w:div>
    <w:div w:id="1988700548">
      <w:bodyDiv w:val="1"/>
      <w:marLeft w:val="0"/>
      <w:marRight w:val="0"/>
      <w:marTop w:val="0"/>
      <w:marBottom w:val="0"/>
      <w:divBdr>
        <w:top w:val="none" w:sz="0" w:space="0" w:color="auto"/>
        <w:left w:val="none" w:sz="0" w:space="0" w:color="auto"/>
        <w:bottom w:val="none" w:sz="0" w:space="0" w:color="auto"/>
        <w:right w:val="none" w:sz="0" w:space="0" w:color="auto"/>
      </w:divBdr>
    </w:div>
    <w:div w:id="1988894603">
      <w:bodyDiv w:val="1"/>
      <w:marLeft w:val="0"/>
      <w:marRight w:val="0"/>
      <w:marTop w:val="0"/>
      <w:marBottom w:val="0"/>
      <w:divBdr>
        <w:top w:val="none" w:sz="0" w:space="0" w:color="auto"/>
        <w:left w:val="none" w:sz="0" w:space="0" w:color="auto"/>
        <w:bottom w:val="none" w:sz="0" w:space="0" w:color="auto"/>
        <w:right w:val="none" w:sz="0" w:space="0" w:color="auto"/>
      </w:divBdr>
    </w:div>
    <w:div w:id="1990985399">
      <w:bodyDiv w:val="1"/>
      <w:marLeft w:val="0"/>
      <w:marRight w:val="0"/>
      <w:marTop w:val="0"/>
      <w:marBottom w:val="0"/>
      <w:divBdr>
        <w:top w:val="none" w:sz="0" w:space="0" w:color="auto"/>
        <w:left w:val="none" w:sz="0" w:space="0" w:color="auto"/>
        <w:bottom w:val="none" w:sz="0" w:space="0" w:color="auto"/>
        <w:right w:val="none" w:sz="0" w:space="0" w:color="auto"/>
      </w:divBdr>
    </w:div>
    <w:div w:id="1992978694">
      <w:bodyDiv w:val="1"/>
      <w:marLeft w:val="0"/>
      <w:marRight w:val="0"/>
      <w:marTop w:val="0"/>
      <w:marBottom w:val="0"/>
      <w:divBdr>
        <w:top w:val="none" w:sz="0" w:space="0" w:color="auto"/>
        <w:left w:val="none" w:sz="0" w:space="0" w:color="auto"/>
        <w:bottom w:val="none" w:sz="0" w:space="0" w:color="auto"/>
        <w:right w:val="none" w:sz="0" w:space="0" w:color="auto"/>
      </w:divBdr>
    </w:div>
    <w:div w:id="1993174045">
      <w:bodyDiv w:val="1"/>
      <w:marLeft w:val="0"/>
      <w:marRight w:val="0"/>
      <w:marTop w:val="0"/>
      <w:marBottom w:val="0"/>
      <w:divBdr>
        <w:top w:val="none" w:sz="0" w:space="0" w:color="auto"/>
        <w:left w:val="none" w:sz="0" w:space="0" w:color="auto"/>
        <w:bottom w:val="none" w:sz="0" w:space="0" w:color="auto"/>
        <w:right w:val="none" w:sz="0" w:space="0" w:color="auto"/>
      </w:divBdr>
    </w:div>
    <w:div w:id="1993412146">
      <w:bodyDiv w:val="1"/>
      <w:marLeft w:val="0"/>
      <w:marRight w:val="0"/>
      <w:marTop w:val="0"/>
      <w:marBottom w:val="0"/>
      <w:divBdr>
        <w:top w:val="none" w:sz="0" w:space="0" w:color="auto"/>
        <w:left w:val="none" w:sz="0" w:space="0" w:color="auto"/>
        <w:bottom w:val="none" w:sz="0" w:space="0" w:color="auto"/>
        <w:right w:val="none" w:sz="0" w:space="0" w:color="auto"/>
      </w:divBdr>
    </w:div>
    <w:div w:id="1995328334">
      <w:bodyDiv w:val="1"/>
      <w:marLeft w:val="0"/>
      <w:marRight w:val="0"/>
      <w:marTop w:val="0"/>
      <w:marBottom w:val="0"/>
      <w:divBdr>
        <w:top w:val="none" w:sz="0" w:space="0" w:color="auto"/>
        <w:left w:val="none" w:sz="0" w:space="0" w:color="auto"/>
        <w:bottom w:val="none" w:sz="0" w:space="0" w:color="auto"/>
        <w:right w:val="none" w:sz="0" w:space="0" w:color="auto"/>
      </w:divBdr>
    </w:div>
    <w:div w:id="1996031178">
      <w:bodyDiv w:val="1"/>
      <w:marLeft w:val="0"/>
      <w:marRight w:val="0"/>
      <w:marTop w:val="0"/>
      <w:marBottom w:val="0"/>
      <w:divBdr>
        <w:top w:val="none" w:sz="0" w:space="0" w:color="auto"/>
        <w:left w:val="none" w:sz="0" w:space="0" w:color="auto"/>
        <w:bottom w:val="none" w:sz="0" w:space="0" w:color="auto"/>
        <w:right w:val="none" w:sz="0" w:space="0" w:color="auto"/>
      </w:divBdr>
    </w:div>
    <w:div w:id="1996102635">
      <w:bodyDiv w:val="1"/>
      <w:marLeft w:val="0"/>
      <w:marRight w:val="0"/>
      <w:marTop w:val="0"/>
      <w:marBottom w:val="0"/>
      <w:divBdr>
        <w:top w:val="none" w:sz="0" w:space="0" w:color="auto"/>
        <w:left w:val="none" w:sz="0" w:space="0" w:color="auto"/>
        <w:bottom w:val="none" w:sz="0" w:space="0" w:color="auto"/>
        <w:right w:val="none" w:sz="0" w:space="0" w:color="auto"/>
      </w:divBdr>
    </w:div>
    <w:div w:id="1997567807">
      <w:bodyDiv w:val="1"/>
      <w:marLeft w:val="0"/>
      <w:marRight w:val="0"/>
      <w:marTop w:val="0"/>
      <w:marBottom w:val="0"/>
      <w:divBdr>
        <w:top w:val="none" w:sz="0" w:space="0" w:color="auto"/>
        <w:left w:val="none" w:sz="0" w:space="0" w:color="auto"/>
        <w:bottom w:val="none" w:sz="0" w:space="0" w:color="auto"/>
        <w:right w:val="none" w:sz="0" w:space="0" w:color="auto"/>
      </w:divBdr>
    </w:div>
    <w:div w:id="1999723482">
      <w:bodyDiv w:val="1"/>
      <w:marLeft w:val="0"/>
      <w:marRight w:val="0"/>
      <w:marTop w:val="0"/>
      <w:marBottom w:val="0"/>
      <w:divBdr>
        <w:top w:val="none" w:sz="0" w:space="0" w:color="auto"/>
        <w:left w:val="none" w:sz="0" w:space="0" w:color="auto"/>
        <w:bottom w:val="none" w:sz="0" w:space="0" w:color="auto"/>
        <w:right w:val="none" w:sz="0" w:space="0" w:color="auto"/>
      </w:divBdr>
    </w:div>
    <w:div w:id="2000189334">
      <w:bodyDiv w:val="1"/>
      <w:marLeft w:val="0"/>
      <w:marRight w:val="0"/>
      <w:marTop w:val="0"/>
      <w:marBottom w:val="0"/>
      <w:divBdr>
        <w:top w:val="none" w:sz="0" w:space="0" w:color="auto"/>
        <w:left w:val="none" w:sz="0" w:space="0" w:color="auto"/>
        <w:bottom w:val="none" w:sz="0" w:space="0" w:color="auto"/>
        <w:right w:val="none" w:sz="0" w:space="0" w:color="auto"/>
      </w:divBdr>
    </w:div>
    <w:div w:id="2001276178">
      <w:bodyDiv w:val="1"/>
      <w:marLeft w:val="0"/>
      <w:marRight w:val="0"/>
      <w:marTop w:val="0"/>
      <w:marBottom w:val="0"/>
      <w:divBdr>
        <w:top w:val="none" w:sz="0" w:space="0" w:color="auto"/>
        <w:left w:val="none" w:sz="0" w:space="0" w:color="auto"/>
        <w:bottom w:val="none" w:sz="0" w:space="0" w:color="auto"/>
        <w:right w:val="none" w:sz="0" w:space="0" w:color="auto"/>
      </w:divBdr>
    </w:div>
    <w:div w:id="2003504215">
      <w:bodyDiv w:val="1"/>
      <w:marLeft w:val="0"/>
      <w:marRight w:val="0"/>
      <w:marTop w:val="0"/>
      <w:marBottom w:val="0"/>
      <w:divBdr>
        <w:top w:val="none" w:sz="0" w:space="0" w:color="auto"/>
        <w:left w:val="none" w:sz="0" w:space="0" w:color="auto"/>
        <w:bottom w:val="none" w:sz="0" w:space="0" w:color="auto"/>
        <w:right w:val="none" w:sz="0" w:space="0" w:color="auto"/>
      </w:divBdr>
    </w:div>
    <w:div w:id="2003850510">
      <w:bodyDiv w:val="1"/>
      <w:marLeft w:val="0"/>
      <w:marRight w:val="0"/>
      <w:marTop w:val="0"/>
      <w:marBottom w:val="0"/>
      <w:divBdr>
        <w:top w:val="none" w:sz="0" w:space="0" w:color="auto"/>
        <w:left w:val="none" w:sz="0" w:space="0" w:color="auto"/>
        <w:bottom w:val="none" w:sz="0" w:space="0" w:color="auto"/>
        <w:right w:val="none" w:sz="0" w:space="0" w:color="auto"/>
      </w:divBdr>
    </w:div>
    <w:div w:id="2005665058">
      <w:bodyDiv w:val="1"/>
      <w:marLeft w:val="0"/>
      <w:marRight w:val="0"/>
      <w:marTop w:val="0"/>
      <w:marBottom w:val="0"/>
      <w:divBdr>
        <w:top w:val="none" w:sz="0" w:space="0" w:color="auto"/>
        <w:left w:val="none" w:sz="0" w:space="0" w:color="auto"/>
        <w:bottom w:val="none" w:sz="0" w:space="0" w:color="auto"/>
        <w:right w:val="none" w:sz="0" w:space="0" w:color="auto"/>
      </w:divBdr>
    </w:div>
    <w:div w:id="2006282749">
      <w:bodyDiv w:val="1"/>
      <w:marLeft w:val="0"/>
      <w:marRight w:val="0"/>
      <w:marTop w:val="0"/>
      <w:marBottom w:val="0"/>
      <w:divBdr>
        <w:top w:val="none" w:sz="0" w:space="0" w:color="auto"/>
        <w:left w:val="none" w:sz="0" w:space="0" w:color="auto"/>
        <w:bottom w:val="none" w:sz="0" w:space="0" w:color="auto"/>
        <w:right w:val="none" w:sz="0" w:space="0" w:color="auto"/>
      </w:divBdr>
    </w:div>
    <w:div w:id="2008483633">
      <w:bodyDiv w:val="1"/>
      <w:marLeft w:val="0"/>
      <w:marRight w:val="0"/>
      <w:marTop w:val="0"/>
      <w:marBottom w:val="0"/>
      <w:divBdr>
        <w:top w:val="none" w:sz="0" w:space="0" w:color="auto"/>
        <w:left w:val="none" w:sz="0" w:space="0" w:color="auto"/>
        <w:bottom w:val="none" w:sz="0" w:space="0" w:color="auto"/>
        <w:right w:val="none" w:sz="0" w:space="0" w:color="auto"/>
      </w:divBdr>
    </w:div>
    <w:div w:id="2009017772">
      <w:bodyDiv w:val="1"/>
      <w:marLeft w:val="0"/>
      <w:marRight w:val="0"/>
      <w:marTop w:val="0"/>
      <w:marBottom w:val="0"/>
      <w:divBdr>
        <w:top w:val="none" w:sz="0" w:space="0" w:color="auto"/>
        <w:left w:val="none" w:sz="0" w:space="0" w:color="auto"/>
        <w:bottom w:val="none" w:sz="0" w:space="0" w:color="auto"/>
        <w:right w:val="none" w:sz="0" w:space="0" w:color="auto"/>
      </w:divBdr>
    </w:div>
    <w:div w:id="2009359921">
      <w:bodyDiv w:val="1"/>
      <w:marLeft w:val="0"/>
      <w:marRight w:val="0"/>
      <w:marTop w:val="0"/>
      <w:marBottom w:val="0"/>
      <w:divBdr>
        <w:top w:val="none" w:sz="0" w:space="0" w:color="auto"/>
        <w:left w:val="none" w:sz="0" w:space="0" w:color="auto"/>
        <w:bottom w:val="none" w:sz="0" w:space="0" w:color="auto"/>
        <w:right w:val="none" w:sz="0" w:space="0" w:color="auto"/>
      </w:divBdr>
    </w:div>
    <w:div w:id="2012368366">
      <w:bodyDiv w:val="1"/>
      <w:marLeft w:val="0"/>
      <w:marRight w:val="0"/>
      <w:marTop w:val="0"/>
      <w:marBottom w:val="0"/>
      <w:divBdr>
        <w:top w:val="none" w:sz="0" w:space="0" w:color="auto"/>
        <w:left w:val="none" w:sz="0" w:space="0" w:color="auto"/>
        <w:bottom w:val="none" w:sz="0" w:space="0" w:color="auto"/>
        <w:right w:val="none" w:sz="0" w:space="0" w:color="auto"/>
      </w:divBdr>
    </w:div>
    <w:div w:id="2012901992">
      <w:bodyDiv w:val="1"/>
      <w:marLeft w:val="0"/>
      <w:marRight w:val="0"/>
      <w:marTop w:val="0"/>
      <w:marBottom w:val="0"/>
      <w:divBdr>
        <w:top w:val="none" w:sz="0" w:space="0" w:color="auto"/>
        <w:left w:val="none" w:sz="0" w:space="0" w:color="auto"/>
        <w:bottom w:val="none" w:sz="0" w:space="0" w:color="auto"/>
        <w:right w:val="none" w:sz="0" w:space="0" w:color="auto"/>
      </w:divBdr>
    </w:div>
    <w:div w:id="2013222596">
      <w:bodyDiv w:val="1"/>
      <w:marLeft w:val="0"/>
      <w:marRight w:val="0"/>
      <w:marTop w:val="0"/>
      <w:marBottom w:val="0"/>
      <w:divBdr>
        <w:top w:val="none" w:sz="0" w:space="0" w:color="auto"/>
        <w:left w:val="none" w:sz="0" w:space="0" w:color="auto"/>
        <w:bottom w:val="none" w:sz="0" w:space="0" w:color="auto"/>
        <w:right w:val="none" w:sz="0" w:space="0" w:color="auto"/>
      </w:divBdr>
    </w:div>
    <w:div w:id="2014412038">
      <w:bodyDiv w:val="1"/>
      <w:marLeft w:val="0"/>
      <w:marRight w:val="0"/>
      <w:marTop w:val="0"/>
      <w:marBottom w:val="0"/>
      <w:divBdr>
        <w:top w:val="none" w:sz="0" w:space="0" w:color="auto"/>
        <w:left w:val="none" w:sz="0" w:space="0" w:color="auto"/>
        <w:bottom w:val="none" w:sz="0" w:space="0" w:color="auto"/>
        <w:right w:val="none" w:sz="0" w:space="0" w:color="auto"/>
      </w:divBdr>
    </w:div>
    <w:div w:id="2014603671">
      <w:bodyDiv w:val="1"/>
      <w:marLeft w:val="0"/>
      <w:marRight w:val="0"/>
      <w:marTop w:val="0"/>
      <w:marBottom w:val="0"/>
      <w:divBdr>
        <w:top w:val="none" w:sz="0" w:space="0" w:color="auto"/>
        <w:left w:val="none" w:sz="0" w:space="0" w:color="auto"/>
        <w:bottom w:val="none" w:sz="0" w:space="0" w:color="auto"/>
        <w:right w:val="none" w:sz="0" w:space="0" w:color="auto"/>
      </w:divBdr>
    </w:div>
    <w:div w:id="2014796600">
      <w:bodyDiv w:val="1"/>
      <w:marLeft w:val="0"/>
      <w:marRight w:val="0"/>
      <w:marTop w:val="0"/>
      <w:marBottom w:val="0"/>
      <w:divBdr>
        <w:top w:val="none" w:sz="0" w:space="0" w:color="auto"/>
        <w:left w:val="none" w:sz="0" w:space="0" w:color="auto"/>
        <w:bottom w:val="none" w:sz="0" w:space="0" w:color="auto"/>
        <w:right w:val="none" w:sz="0" w:space="0" w:color="auto"/>
      </w:divBdr>
    </w:div>
    <w:div w:id="2016220895">
      <w:bodyDiv w:val="1"/>
      <w:marLeft w:val="0"/>
      <w:marRight w:val="0"/>
      <w:marTop w:val="0"/>
      <w:marBottom w:val="0"/>
      <w:divBdr>
        <w:top w:val="none" w:sz="0" w:space="0" w:color="auto"/>
        <w:left w:val="none" w:sz="0" w:space="0" w:color="auto"/>
        <w:bottom w:val="none" w:sz="0" w:space="0" w:color="auto"/>
        <w:right w:val="none" w:sz="0" w:space="0" w:color="auto"/>
      </w:divBdr>
    </w:div>
    <w:div w:id="2016566789">
      <w:bodyDiv w:val="1"/>
      <w:marLeft w:val="0"/>
      <w:marRight w:val="0"/>
      <w:marTop w:val="0"/>
      <w:marBottom w:val="0"/>
      <w:divBdr>
        <w:top w:val="none" w:sz="0" w:space="0" w:color="auto"/>
        <w:left w:val="none" w:sz="0" w:space="0" w:color="auto"/>
        <w:bottom w:val="none" w:sz="0" w:space="0" w:color="auto"/>
        <w:right w:val="none" w:sz="0" w:space="0" w:color="auto"/>
      </w:divBdr>
    </w:div>
    <w:div w:id="2016571923">
      <w:bodyDiv w:val="1"/>
      <w:marLeft w:val="0"/>
      <w:marRight w:val="0"/>
      <w:marTop w:val="0"/>
      <w:marBottom w:val="0"/>
      <w:divBdr>
        <w:top w:val="none" w:sz="0" w:space="0" w:color="auto"/>
        <w:left w:val="none" w:sz="0" w:space="0" w:color="auto"/>
        <w:bottom w:val="none" w:sz="0" w:space="0" w:color="auto"/>
        <w:right w:val="none" w:sz="0" w:space="0" w:color="auto"/>
      </w:divBdr>
    </w:div>
    <w:div w:id="2016876488">
      <w:bodyDiv w:val="1"/>
      <w:marLeft w:val="0"/>
      <w:marRight w:val="0"/>
      <w:marTop w:val="0"/>
      <w:marBottom w:val="0"/>
      <w:divBdr>
        <w:top w:val="none" w:sz="0" w:space="0" w:color="auto"/>
        <w:left w:val="none" w:sz="0" w:space="0" w:color="auto"/>
        <w:bottom w:val="none" w:sz="0" w:space="0" w:color="auto"/>
        <w:right w:val="none" w:sz="0" w:space="0" w:color="auto"/>
      </w:divBdr>
    </w:div>
    <w:div w:id="2017536016">
      <w:bodyDiv w:val="1"/>
      <w:marLeft w:val="0"/>
      <w:marRight w:val="0"/>
      <w:marTop w:val="0"/>
      <w:marBottom w:val="0"/>
      <w:divBdr>
        <w:top w:val="none" w:sz="0" w:space="0" w:color="auto"/>
        <w:left w:val="none" w:sz="0" w:space="0" w:color="auto"/>
        <w:bottom w:val="none" w:sz="0" w:space="0" w:color="auto"/>
        <w:right w:val="none" w:sz="0" w:space="0" w:color="auto"/>
      </w:divBdr>
    </w:div>
    <w:div w:id="2017882647">
      <w:bodyDiv w:val="1"/>
      <w:marLeft w:val="0"/>
      <w:marRight w:val="0"/>
      <w:marTop w:val="0"/>
      <w:marBottom w:val="0"/>
      <w:divBdr>
        <w:top w:val="none" w:sz="0" w:space="0" w:color="auto"/>
        <w:left w:val="none" w:sz="0" w:space="0" w:color="auto"/>
        <w:bottom w:val="none" w:sz="0" w:space="0" w:color="auto"/>
        <w:right w:val="none" w:sz="0" w:space="0" w:color="auto"/>
      </w:divBdr>
    </w:div>
    <w:div w:id="2023781423">
      <w:bodyDiv w:val="1"/>
      <w:marLeft w:val="0"/>
      <w:marRight w:val="0"/>
      <w:marTop w:val="0"/>
      <w:marBottom w:val="0"/>
      <w:divBdr>
        <w:top w:val="none" w:sz="0" w:space="0" w:color="auto"/>
        <w:left w:val="none" w:sz="0" w:space="0" w:color="auto"/>
        <w:bottom w:val="none" w:sz="0" w:space="0" w:color="auto"/>
        <w:right w:val="none" w:sz="0" w:space="0" w:color="auto"/>
      </w:divBdr>
    </w:div>
    <w:div w:id="2023822841">
      <w:bodyDiv w:val="1"/>
      <w:marLeft w:val="0"/>
      <w:marRight w:val="0"/>
      <w:marTop w:val="0"/>
      <w:marBottom w:val="0"/>
      <w:divBdr>
        <w:top w:val="none" w:sz="0" w:space="0" w:color="auto"/>
        <w:left w:val="none" w:sz="0" w:space="0" w:color="auto"/>
        <w:bottom w:val="none" w:sz="0" w:space="0" w:color="auto"/>
        <w:right w:val="none" w:sz="0" w:space="0" w:color="auto"/>
      </w:divBdr>
    </w:div>
    <w:div w:id="2024278930">
      <w:bodyDiv w:val="1"/>
      <w:marLeft w:val="0"/>
      <w:marRight w:val="0"/>
      <w:marTop w:val="0"/>
      <w:marBottom w:val="0"/>
      <w:divBdr>
        <w:top w:val="none" w:sz="0" w:space="0" w:color="auto"/>
        <w:left w:val="none" w:sz="0" w:space="0" w:color="auto"/>
        <w:bottom w:val="none" w:sz="0" w:space="0" w:color="auto"/>
        <w:right w:val="none" w:sz="0" w:space="0" w:color="auto"/>
      </w:divBdr>
    </w:div>
    <w:div w:id="2024280532">
      <w:bodyDiv w:val="1"/>
      <w:marLeft w:val="0"/>
      <w:marRight w:val="0"/>
      <w:marTop w:val="0"/>
      <w:marBottom w:val="0"/>
      <w:divBdr>
        <w:top w:val="none" w:sz="0" w:space="0" w:color="auto"/>
        <w:left w:val="none" w:sz="0" w:space="0" w:color="auto"/>
        <w:bottom w:val="none" w:sz="0" w:space="0" w:color="auto"/>
        <w:right w:val="none" w:sz="0" w:space="0" w:color="auto"/>
      </w:divBdr>
    </w:div>
    <w:div w:id="2025545707">
      <w:bodyDiv w:val="1"/>
      <w:marLeft w:val="0"/>
      <w:marRight w:val="0"/>
      <w:marTop w:val="0"/>
      <w:marBottom w:val="0"/>
      <w:divBdr>
        <w:top w:val="none" w:sz="0" w:space="0" w:color="auto"/>
        <w:left w:val="none" w:sz="0" w:space="0" w:color="auto"/>
        <w:bottom w:val="none" w:sz="0" w:space="0" w:color="auto"/>
        <w:right w:val="none" w:sz="0" w:space="0" w:color="auto"/>
      </w:divBdr>
    </w:div>
    <w:div w:id="2029522002">
      <w:bodyDiv w:val="1"/>
      <w:marLeft w:val="0"/>
      <w:marRight w:val="0"/>
      <w:marTop w:val="0"/>
      <w:marBottom w:val="0"/>
      <w:divBdr>
        <w:top w:val="none" w:sz="0" w:space="0" w:color="auto"/>
        <w:left w:val="none" w:sz="0" w:space="0" w:color="auto"/>
        <w:bottom w:val="none" w:sz="0" w:space="0" w:color="auto"/>
        <w:right w:val="none" w:sz="0" w:space="0" w:color="auto"/>
      </w:divBdr>
    </w:div>
    <w:div w:id="2029671475">
      <w:bodyDiv w:val="1"/>
      <w:marLeft w:val="0"/>
      <w:marRight w:val="0"/>
      <w:marTop w:val="0"/>
      <w:marBottom w:val="0"/>
      <w:divBdr>
        <w:top w:val="none" w:sz="0" w:space="0" w:color="auto"/>
        <w:left w:val="none" w:sz="0" w:space="0" w:color="auto"/>
        <w:bottom w:val="none" w:sz="0" w:space="0" w:color="auto"/>
        <w:right w:val="none" w:sz="0" w:space="0" w:color="auto"/>
      </w:divBdr>
    </w:div>
    <w:div w:id="2032606935">
      <w:bodyDiv w:val="1"/>
      <w:marLeft w:val="0"/>
      <w:marRight w:val="0"/>
      <w:marTop w:val="0"/>
      <w:marBottom w:val="0"/>
      <w:divBdr>
        <w:top w:val="none" w:sz="0" w:space="0" w:color="auto"/>
        <w:left w:val="none" w:sz="0" w:space="0" w:color="auto"/>
        <w:bottom w:val="none" w:sz="0" w:space="0" w:color="auto"/>
        <w:right w:val="none" w:sz="0" w:space="0" w:color="auto"/>
      </w:divBdr>
    </w:div>
    <w:div w:id="2032998406">
      <w:bodyDiv w:val="1"/>
      <w:marLeft w:val="0"/>
      <w:marRight w:val="0"/>
      <w:marTop w:val="0"/>
      <w:marBottom w:val="0"/>
      <w:divBdr>
        <w:top w:val="none" w:sz="0" w:space="0" w:color="auto"/>
        <w:left w:val="none" w:sz="0" w:space="0" w:color="auto"/>
        <w:bottom w:val="none" w:sz="0" w:space="0" w:color="auto"/>
        <w:right w:val="none" w:sz="0" w:space="0" w:color="auto"/>
      </w:divBdr>
    </w:div>
    <w:div w:id="2033647836">
      <w:bodyDiv w:val="1"/>
      <w:marLeft w:val="0"/>
      <w:marRight w:val="0"/>
      <w:marTop w:val="0"/>
      <w:marBottom w:val="0"/>
      <w:divBdr>
        <w:top w:val="none" w:sz="0" w:space="0" w:color="auto"/>
        <w:left w:val="none" w:sz="0" w:space="0" w:color="auto"/>
        <w:bottom w:val="none" w:sz="0" w:space="0" w:color="auto"/>
        <w:right w:val="none" w:sz="0" w:space="0" w:color="auto"/>
      </w:divBdr>
    </w:div>
    <w:div w:id="2035839677">
      <w:bodyDiv w:val="1"/>
      <w:marLeft w:val="0"/>
      <w:marRight w:val="0"/>
      <w:marTop w:val="0"/>
      <w:marBottom w:val="0"/>
      <w:divBdr>
        <w:top w:val="none" w:sz="0" w:space="0" w:color="auto"/>
        <w:left w:val="none" w:sz="0" w:space="0" w:color="auto"/>
        <w:bottom w:val="none" w:sz="0" w:space="0" w:color="auto"/>
        <w:right w:val="none" w:sz="0" w:space="0" w:color="auto"/>
      </w:divBdr>
    </w:div>
    <w:div w:id="2036416691">
      <w:bodyDiv w:val="1"/>
      <w:marLeft w:val="0"/>
      <w:marRight w:val="0"/>
      <w:marTop w:val="0"/>
      <w:marBottom w:val="0"/>
      <w:divBdr>
        <w:top w:val="none" w:sz="0" w:space="0" w:color="auto"/>
        <w:left w:val="none" w:sz="0" w:space="0" w:color="auto"/>
        <w:bottom w:val="none" w:sz="0" w:space="0" w:color="auto"/>
        <w:right w:val="none" w:sz="0" w:space="0" w:color="auto"/>
      </w:divBdr>
    </w:div>
    <w:div w:id="2036735880">
      <w:bodyDiv w:val="1"/>
      <w:marLeft w:val="0"/>
      <w:marRight w:val="0"/>
      <w:marTop w:val="0"/>
      <w:marBottom w:val="0"/>
      <w:divBdr>
        <w:top w:val="none" w:sz="0" w:space="0" w:color="auto"/>
        <w:left w:val="none" w:sz="0" w:space="0" w:color="auto"/>
        <w:bottom w:val="none" w:sz="0" w:space="0" w:color="auto"/>
        <w:right w:val="none" w:sz="0" w:space="0" w:color="auto"/>
      </w:divBdr>
    </w:div>
    <w:div w:id="2038004188">
      <w:bodyDiv w:val="1"/>
      <w:marLeft w:val="0"/>
      <w:marRight w:val="0"/>
      <w:marTop w:val="0"/>
      <w:marBottom w:val="0"/>
      <w:divBdr>
        <w:top w:val="none" w:sz="0" w:space="0" w:color="auto"/>
        <w:left w:val="none" w:sz="0" w:space="0" w:color="auto"/>
        <w:bottom w:val="none" w:sz="0" w:space="0" w:color="auto"/>
        <w:right w:val="none" w:sz="0" w:space="0" w:color="auto"/>
      </w:divBdr>
    </w:div>
    <w:div w:id="2040617719">
      <w:bodyDiv w:val="1"/>
      <w:marLeft w:val="0"/>
      <w:marRight w:val="0"/>
      <w:marTop w:val="0"/>
      <w:marBottom w:val="0"/>
      <w:divBdr>
        <w:top w:val="none" w:sz="0" w:space="0" w:color="auto"/>
        <w:left w:val="none" w:sz="0" w:space="0" w:color="auto"/>
        <w:bottom w:val="none" w:sz="0" w:space="0" w:color="auto"/>
        <w:right w:val="none" w:sz="0" w:space="0" w:color="auto"/>
      </w:divBdr>
    </w:div>
    <w:div w:id="2045129161">
      <w:bodyDiv w:val="1"/>
      <w:marLeft w:val="0"/>
      <w:marRight w:val="0"/>
      <w:marTop w:val="0"/>
      <w:marBottom w:val="0"/>
      <w:divBdr>
        <w:top w:val="none" w:sz="0" w:space="0" w:color="auto"/>
        <w:left w:val="none" w:sz="0" w:space="0" w:color="auto"/>
        <w:bottom w:val="none" w:sz="0" w:space="0" w:color="auto"/>
        <w:right w:val="none" w:sz="0" w:space="0" w:color="auto"/>
      </w:divBdr>
    </w:div>
    <w:div w:id="2045591796">
      <w:bodyDiv w:val="1"/>
      <w:marLeft w:val="0"/>
      <w:marRight w:val="0"/>
      <w:marTop w:val="0"/>
      <w:marBottom w:val="0"/>
      <w:divBdr>
        <w:top w:val="none" w:sz="0" w:space="0" w:color="auto"/>
        <w:left w:val="none" w:sz="0" w:space="0" w:color="auto"/>
        <w:bottom w:val="none" w:sz="0" w:space="0" w:color="auto"/>
        <w:right w:val="none" w:sz="0" w:space="0" w:color="auto"/>
      </w:divBdr>
    </w:div>
    <w:div w:id="2046902364">
      <w:bodyDiv w:val="1"/>
      <w:marLeft w:val="0"/>
      <w:marRight w:val="0"/>
      <w:marTop w:val="0"/>
      <w:marBottom w:val="0"/>
      <w:divBdr>
        <w:top w:val="none" w:sz="0" w:space="0" w:color="auto"/>
        <w:left w:val="none" w:sz="0" w:space="0" w:color="auto"/>
        <w:bottom w:val="none" w:sz="0" w:space="0" w:color="auto"/>
        <w:right w:val="none" w:sz="0" w:space="0" w:color="auto"/>
      </w:divBdr>
    </w:div>
    <w:div w:id="2051146620">
      <w:bodyDiv w:val="1"/>
      <w:marLeft w:val="0"/>
      <w:marRight w:val="0"/>
      <w:marTop w:val="0"/>
      <w:marBottom w:val="0"/>
      <w:divBdr>
        <w:top w:val="none" w:sz="0" w:space="0" w:color="auto"/>
        <w:left w:val="none" w:sz="0" w:space="0" w:color="auto"/>
        <w:bottom w:val="none" w:sz="0" w:space="0" w:color="auto"/>
        <w:right w:val="none" w:sz="0" w:space="0" w:color="auto"/>
      </w:divBdr>
    </w:div>
    <w:div w:id="2051758820">
      <w:bodyDiv w:val="1"/>
      <w:marLeft w:val="0"/>
      <w:marRight w:val="0"/>
      <w:marTop w:val="0"/>
      <w:marBottom w:val="0"/>
      <w:divBdr>
        <w:top w:val="none" w:sz="0" w:space="0" w:color="auto"/>
        <w:left w:val="none" w:sz="0" w:space="0" w:color="auto"/>
        <w:bottom w:val="none" w:sz="0" w:space="0" w:color="auto"/>
        <w:right w:val="none" w:sz="0" w:space="0" w:color="auto"/>
      </w:divBdr>
    </w:div>
    <w:div w:id="2052142883">
      <w:bodyDiv w:val="1"/>
      <w:marLeft w:val="0"/>
      <w:marRight w:val="0"/>
      <w:marTop w:val="0"/>
      <w:marBottom w:val="0"/>
      <w:divBdr>
        <w:top w:val="none" w:sz="0" w:space="0" w:color="auto"/>
        <w:left w:val="none" w:sz="0" w:space="0" w:color="auto"/>
        <w:bottom w:val="none" w:sz="0" w:space="0" w:color="auto"/>
        <w:right w:val="none" w:sz="0" w:space="0" w:color="auto"/>
      </w:divBdr>
    </w:div>
    <w:div w:id="2052144429">
      <w:bodyDiv w:val="1"/>
      <w:marLeft w:val="0"/>
      <w:marRight w:val="0"/>
      <w:marTop w:val="0"/>
      <w:marBottom w:val="0"/>
      <w:divBdr>
        <w:top w:val="none" w:sz="0" w:space="0" w:color="auto"/>
        <w:left w:val="none" w:sz="0" w:space="0" w:color="auto"/>
        <w:bottom w:val="none" w:sz="0" w:space="0" w:color="auto"/>
        <w:right w:val="none" w:sz="0" w:space="0" w:color="auto"/>
      </w:divBdr>
    </w:div>
    <w:div w:id="2052224566">
      <w:bodyDiv w:val="1"/>
      <w:marLeft w:val="0"/>
      <w:marRight w:val="0"/>
      <w:marTop w:val="0"/>
      <w:marBottom w:val="0"/>
      <w:divBdr>
        <w:top w:val="none" w:sz="0" w:space="0" w:color="auto"/>
        <w:left w:val="none" w:sz="0" w:space="0" w:color="auto"/>
        <w:bottom w:val="none" w:sz="0" w:space="0" w:color="auto"/>
        <w:right w:val="none" w:sz="0" w:space="0" w:color="auto"/>
      </w:divBdr>
    </w:div>
    <w:div w:id="2053378489">
      <w:bodyDiv w:val="1"/>
      <w:marLeft w:val="0"/>
      <w:marRight w:val="0"/>
      <w:marTop w:val="0"/>
      <w:marBottom w:val="0"/>
      <w:divBdr>
        <w:top w:val="none" w:sz="0" w:space="0" w:color="auto"/>
        <w:left w:val="none" w:sz="0" w:space="0" w:color="auto"/>
        <w:bottom w:val="none" w:sz="0" w:space="0" w:color="auto"/>
        <w:right w:val="none" w:sz="0" w:space="0" w:color="auto"/>
      </w:divBdr>
    </w:div>
    <w:div w:id="2054495348">
      <w:bodyDiv w:val="1"/>
      <w:marLeft w:val="0"/>
      <w:marRight w:val="0"/>
      <w:marTop w:val="0"/>
      <w:marBottom w:val="0"/>
      <w:divBdr>
        <w:top w:val="none" w:sz="0" w:space="0" w:color="auto"/>
        <w:left w:val="none" w:sz="0" w:space="0" w:color="auto"/>
        <w:bottom w:val="none" w:sz="0" w:space="0" w:color="auto"/>
        <w:right w:val="none" w:sz="0" w:space="0" w:color="auto"/>
      </w:divBdr>
    </w:div>
    <w:div w:id="2054579104">
      <w:bodyDiv w:val="1"/>
      <w:marLeft w:val="0"/>
      <w:marRight w:val="0"/>
      <w:marTop w:val="0"/>
      <w:marBottom w:val="0"/>
      <w:divBdr>
        <w:top w:val="none" w:sz="0" w:space="0" w:color="auto"/>
        <w:left w:val="none" w:sz="0" w:space="0" w:color="auto"/>
        <w:bottom w:val="none" w:sz="0" w:space="0" w:color="auto"/>
        <w:right w:val="none" w:sz="0" w:space="0" w:color="auto"/>
      </w:divBdr>
    </w:div>
    <w:div w:id="2054766126">
      <w:bodyDiv w:val="1"/>
      <w:marLeft w:val="0"/>
      <w:marRight w:val="0"/>
      <w:marTop w:val="0"/>
      <w:marBottom w:val="0"/>
      <w:divBdr>
        <w:top w:val="none" w:sz="0" w:space="0" w:color="auto"/>
        <w:left w:val="none" w:sz="0" w:space="0" w:color="auto"/>
        <w:bottom w:val="none" w:sz="0" w:space="0" w:color="auto"/>
        <w:right w:val="none" w:sz="0" w:space="0" w:color="auto"/>
      </w:divBdr>
    </w:div>
    <w:div w:id="2055345976">
      <w:bodyDiv w:val="1"/>
      <w:marLeft w:val="0"/>
      <w:marRight w:val="0"/>
      <w:marTop w:val="0"/>
      <w:marBottom w:val="0"/>
      <w:divBdr>
        <w:top w:val="none" w:sz="0" w:space="0" w:color="auto"/>
        <w:left w:val="none" w:sz="0" w:space="0" w:color="auto"/>
        <w:bottom w:val="none" w:sz="0" w:space="0" w:color="auto"/>
        <w:right w:val="none" w:sz="0" w:space="0" w:color="auto"/>
      </w:divBdr>
    </w:div>
    <w:div w:id="2055692696">
      <w:bodyDiv w:val="1"/>
      <w:marLeft w:val="0"/>
      <w:marRight w:val="0"/>
      <w:marTop w:val="0"/>
      <w:marBottom w:val="0"/>
      <w:divBdr>
        <w:top w:val="none" w:sz="0" w:space="0" w:color="auto"/>
        <w:left w:val="none" w:sz="0" w:space="0" w:color="auto"/>
        <w:bottom w:val="none" w:sz="0" w:space="0" w:color="auto"/>
        <w:right w:val="none" w:sz="0" w:space="0" w:color="auto"/>
      </w:divBdr>
    </w:div>
    <w:div w:id="2055887121">
      <w:bodyDiv w:val="1"/>
      <w:marLeft w:val="0"/>
      <w:marRight w:val="0"/>
      <w:marTop w:val="0"/>
      <w:marBottom w:val="0"/>
      <w:divBdr>
        <w:top w:val="none" w:sz="0" w:space="0" w:color="auto"/>
        <w:left w:val="none" w:sz="0" w:space="0" w:color="auto"/>
        <w:bottom w:val="none" w:sz="0" w:space="0" w:color="auto"/>
        <w:right w:val="none" w:sz="0" w:space="0" w:color="auto"/>
      </w:divBdr>
    </w:div>
    <w:div w:id="2058771720">
      <w:bodyDiv w:val="1"/>
      <w:marLeft w:val="0"/>
      <w:marRight w:val="0"/>
      <w:marTop w:val="0"/>
      <w:marBottom w:val="0"/>
      <w:divBdr>
        <w:top w:val="none" w:sz="0" w:space="0" w:color="auto"/>
        <w:left w:val="none" w:sz="0" w:space="0" w:color="auto"/>
        <w:bottom w:val="none" w:sz="0" w:space="0" w:color="auto"/>
        <w:right w:val="none" w:sz="0" w:space="0" w:color="auto"/>
      </w:divBdr>
    </w:div>
    <w:div w:id="2061709307">
      <w:bodyDiv w:val="1"/>
      <w:marLeft w:val="0"/>
      <w:marRight w:val="0"/>
      <w:marTop w:val="0"/>
      <w:marBottom w:val="0"/>
      <w:divBdr>
        <w:top w:val="none" w:sz="0" w:space="0" w:color="auto"/>
        <w:left w:val="none" w:sz="0" w:space="0" w:color="auto"/>
        <w:bottom w:val="none" w:sz="0" w:space="0" w:color="auto"/>
        <w:right w:val="none" w:sz="0" w:space="0" w:color="auto"/>
      </w:divBdr>
    </w:div>
    <w:div w:id="2061972995">
      <w:bodyDiv w:val="1"/>
      <w:marLeft w:val="0"/>
      <w:marRight w:val="0"/>
      <w:marTop w:val="0"/>
      <w:marBottom w:val="0"/>
      <w:divBdr>
        <w:top w:val="none" w:sz="0" w:space="0" w:color="auto"/>
        <w:left w:val="none" w:sz="0" w:space="0" w:color="auto"/>
        <w:bottom w:val="none" w:sz="0" w:space="0" w:color="auto"/>
        <w:right w:val="none" w:sz="0" w:space="0" w:color="auto"/>
      </w:divBdr>
    </w:div>
    <w:div w:id="2062442096">
      <w:bodyDiv w:val="1"/>
      <w:marLeft w:val="0"/>
      <w:marRight w:val="0"/>
      <w:marTop w:val="0"/>
      <w:marBottom w:val="0"/>
      <w:divBdr>
        <w:top w:val="none" w:sz="0" w:space="0" w:color="auto"/>
        <w:left w:val="none" w:sz="0" w:space="0" w:color="auto"/>
        <w:bottom w:val="none" w:sz="0" w:space="0" w:color="auto"/>
        <w:right w:val="none" w:sz="0" w:space="0" w:color="auto"/>
      </w:divBdr>
    </w:div>
    <w:div w:id="2062902565">
      <w:bodyDiv w:val="1"/>
      <w:marLeft w:val="0"/>
      <w:marRight w:val="0"/>
      <w:marTop w:val="0"/>
      <w:marBottom w:val="0"/>
      <w:divBdr>
        <w:top w:val="none" w:sz="0" w:space="0" w:color="auto"/>
        <w:left w:val="none" w:sz="0" w:space="0" w:color="auto"/>
        <w:bottom w:val="none" w:sz="0" w:space="0" w:color="auto"/>
        <w:right w:val="none" w:sz="0" w:space="0" w:color="auto"/>
      </w:divBdr>
    </w:div>
    <w:div w:id="2062903656">
      <w:bodyDiv w:val="1"/>
      <w:marLeft w:val="0"/>
      <w:marRight w:val="0"/>
      <w:marTop w:val="0"/>
      <w:marBottom w:val="0"/>
      <w:divBdr>
        <w:top w:val="none" w:sz="0" w:space="0" w:color="auto"/>
        <w:left w:val="none" w:sz="0" w:space="0" w:color="auto"/>
        <w:bottom w:val="none" w:sz="0" w:space="0" w:color="auto"/>
        <w:right w:val="none" w:sz="0" w:space="0" w:color="auto"/>
      </w:divBdr>
    </w:div>
    <w:div w:id="2063212241">
      <w:bodyDiv w:val="1"/>
      <w:marLeft w:val="0"/>
      <w:marRight w:val="0"/>
      <w:marTop w:val="0"/>
      <w:marBottom w:val="0"/>
      <w:divBdr>
        <w:top w:val="none" w:sz="0" w:space="0" w:color="auto"/>
        <w:left w:val="none" w:sz="0" w:space="0" w:color="auto"/>
        <w:bottom w:val="none" w:sz="0" w:space="0" w:color="auto"/>
        <w:right w:val="none" w:sz="0" w:space="0" w:color="auto"/>
      </w:divBdr>
    </w:div>
    <w:div w:id="2064059419">
      <w:bodyDiv w:val="1"/>
      <w:marLeft w:val="0"/>
      <w:marRight w:val="0"/>
      <w:marTop w:val="0"/>
      <w:marBottom w:val="0"/>
      <w:divBdr>
        <w:top w:val="none" w:sz="0" w:space="0" w:color="auto"/>
        <w:left w:val="none" w:sz="0" w:space="0" w:color="auto"/>
        <w:bottom w:val="none" w:sz="0" w:space="0" w:color="auto"/>
        <w:right w:val="none" w:sz="0" w:space="0" w:color="auto"/>
      </w:divBdr>
    </w:div>
    <w:div w:id="2064981981">
      <w:bodyDiv w:val="1"/>
      <w:marLeft w:val="0"/>
      <w:marRight w:val="0"/>
      <w:marTop w:val="0"/>
      <w:marBottom w:val="0"/>
      <w:divBdr>
        <w:top w:val="none" w:sz="0" w:space="0" w:color="auto"/>
        <w:left w:val="none" w:sz="0" w:space="0" w:color="auto"/>
        <w:bottom w:val="none" w:sz="0" w:space="0" w:color="auto"/>
        <w:right w:val="none" w:sz="0" w:space="0" w:color="auto"/>
      </w:divBdr>
    </w:div>
    <w:div w:id="2068529859">
      <w:bodyDiv w:val="1"/>
      <w:marLeft w:val="0"/>
      <w:marRight w:val="0"/>
      <w:marTop w:val="0"/>
      <w:marBottom w:val="0"/>
      <w:divBdr>
        <w:top w:val="none" w:sz="0" w:space="0" w:color="auto"/>
        <w:left w:val="none" w:sz="0" w:space="0" w:color="auto"/>
        <w:bottom w:val="none" w:sz="0" w:space="0" w:color="auto"/>
        <w:right w:val="none" w:sz="0" w:space="0" w:color="auto"/>
      </w:divBdr>
    </w:div>
    <w:div w:id="2069717358">
      <w:bodyDiv w:val="1"/>
      <w:marLeft w:val="0"/>
      <w:marRight w:val="0"/>
      <w:marTop w:val="0"/>
      <w:marBottom w:val="0"/>
      <w:divBdr>
        <w:top w:val="none" w:sz="0" w:space="0" w:color="auto"/>
        <w:left w:val="none" w:sz="0" w:space="0" w:color="auto"/>
        <w:bottom w:val="none" w:sz="0" w:space="0" w:color="auto"/>
        <w:right w:val="none" w:sz="0" w:space="0" w:color="auto"/>
      </w:divBdr>
    </w:div>
    <w:div w:id="2069840483">
      <w:bodyDiv w:val="1"/>
      <w:marLeft w:val="0"/>
      <w:marRight w:val="0"/>
      <w:marTop w:val="0"/>
      <w:marBottom w:val="0"/>
      <w:divBdr>
        <w:top w:val="none" w:sz="0" w:space="0" w:color="auto"/>
        <w:left w:val="none" w:sz="0" w:space="0" w:color="auto"/>
        <w:bottom w:val="none" w:sz="0" w:space="0" w:color="auto"/>
        <w:right w:val="none" w:sz="0" w:space="0" w:color="auto"/>
      </w:divBdr>
    </w:div>
    <w:div w:id="2070108518">
      <w:bodyDiv w:val="1"/>
      <w:marLeft w:val="0"/>
      <w:marRight w:val="0"/>
      <w:marTop w:val="0"/>
      <w:marBottom w:val="0"/>
      <w:divBdr>
        <w:top w:val="none" w:sz="0" w:space="0" w:color="auto"/>
        <w:left w:val="none" w:sz="0" w:space="0" w:color="auto"/>
        <w:bottom w:val="none" w:sz="0" w:space="0" w:color="auto"/>
        <w:right w:val="none" w:sz="0" w:space="0" w:color="auto"/>
      </w:divBdr>
    </w:div>
    <w:div w:id="2070376008">
      <w:bodyDiv w:val="1"/>
      <w:marLeft w:val="0"/>
      <w:marRight w:val="0"/>
      <w:marTop w:val="0"/>
      <w:marBottom w:val="0"/>
      <w:divBdr>
        <w:top w:val="none" w:sz="0" w:space="0" w:color="auto"/>
        <w:left w:val="none" w:sz="0" w:space="0" w:color="auto"/>
        <w:bottom w:val="none" w:sz="0" w:space="0" w:color="auto"/>
        <w:right w:val="none" w:sz="0" w:space="0" w:color="auto"/>
      </w:divBdr>
    </w:div>
    <w:div w:id="2070569495">
      <w:bodyDiv w:val="1"/>
      <w:marLeft w:val="0"/>
      <w:marRight w:val="0"/>
      <w:marTop w:val="0"/>
      <w:marBottom w:val="0"/>
      <w:divBdr>
        <w:top w:val="none" w:sz="0" w:space="0" w:color="auto"/>
        <w:left w:val="none" w:sz="0" w:space="0" w:color="auto"/>
        <w:bottom w:val="none" w:sz="0" w:space="0" w:color="auto"/>
        <w:right w:val="none" w:sz="0" w:space="0" w:color="auto"/>
      </w:divBdr>
    </w:div>
    <w:div w:id="2071608036">
      <w:bodyDiv w:val="1"/>
      <w:marLeft w:val="0"/>
      <w:marRight w:val="0"/>
      <w:marTop w:val="0"/>
      <w:marBottom w:val="0"/>
      <w:divBdr>
        <w:top w:val="none" w:sz="0" w:space="0" w:color="auto"/>
        <w:left w:val="none" w:sz="0" w:space="0" w:color="auto"/>
        <w:bottom w:val="none" w:sz="0" w:space="0" w:color="auto"/>
        <w:right w:val="none" w:sz="0" w:space="0" w:color="auto"/>
      </w:divBdr>
    </w:div>
    <w:div w:id="2072340728">
      <w:bodyDiv w:val="1"/>
      <w:marLeft w:val="0"/>
      <w:marRight w:val="0"/>
      <w:marTop w:val="0"/>
      <w:marBottom w:val="0"/>
      <w:divBdr>
        <w:top w:val="none" w:sz="0" w:space="0" w:color="auto"/>
        <w:left w:val="none" w:sz="0" w:space="0" w:color="auto"/>
        <w:bottom w:val="none" w:sz="0" w:space="0" w:color="auto"/>
        <w:right w:val="none" w:sz="0" w:space="0" w:color="auto"/>
      </w:divBdr>
    </w:div>
    <w:div w:id="2072538212">
      <w:bodyDiv w:val="1"/>
      <w:marLeft w:val="0"/>
      <w:marRight w:val="0"/>
      <w:marTop w:val="0"/>
      <w:marBottom w:val="0"/>
      <w:divBdr>
        <w:top w:val="none" w:sz="0" w:space="0" w:color="auto"/>
        <w:left w:val="none" w:sz="0" w:space="0" w:color="auto"/>
        <w:bottom w:val="none" w:sz="0" w:space="0" w:color="auto"/>
        <w:right w:val="none" w:sz="0" w:space="0" w:color="auto"/>
      </w:divBdr>
    </w:div>
    <w:div w:id="2074967617">
      <w:bodyDiv w:val="1"/>
      <w:marLeft w:val="0"/>
      <w:marRight w:val="0"/>
      <w:marTop w:val="0"/>
      <w:marBottom w:val="0"/>
      <w:divBdr>
        <w:top w:val="none" w:sz="0" w:space="0" w:color="auto"/>
        <w:left w:val="none" w:sz="0" w:space="0" w:color="auto"/>
        <w:bottom w:val="none" w:sz="0" w:space="0" w:color="auto"/>
        <w:right w:val="none" w:sz="0" w:space="0" w:color="auto"/>
      </w:divBdr>
    </w:div>
    <w:div w:id="2076052091">
      <w:bodyDiv w:val="1"/>
      <w:marLeft w:val="0"/>
      <w:marRight w:val="0"/>
      <w:marTop w:val="0"/>
      <w:marBottom w:val="0"/>
      <w:divBdr>
        <w:top w:val="none" w:sz="0" w:space="0" w:color="auto"/>
        <w:left w:val="none" w:sz="0" w:space="0" w:color="auto"/>
        <w:bottom w:val="none" w:sz="0" w:space="0" w:color="auto"/>
        <w:right w:val="none" w:sz="0" w:space="0" w:color="auto"/>
      </w:divBdr>
    </w:div>
    <w:div w:id="2076119892">
      <w:bodyDiv w:val="1"/>
      <w:marLeft w:val="0"/>
      <w:marRight w:val="0"/>
      <w:marTop w:val="0"/>
      <w:marBottom w:val="0"/>
      <w:divBdr>
        <w:top w:val="none" w:sz="0" w:space="0" w:color="auto"/>
        <w:left w:val="none" w:sz="0" w:space="0" w:color="auto"/>
        <w:bottom w:val="none" w:sz="0" w:space="0" w:color="auto"/>
        <w:right w:val="none" w:sz="0" w:space="0" w:color="auto"/>
      </w:divBdr>
    </w:div>
    <w:div w:id="2077312737">
      <w:bodyDiv w:val="1"/>
      <w:marLeft w:val="0"/>
      <w:marRight w:val="0"/>
      <w:marTop w:val="0"/>
      <w:marBottom w:val="0"/>
      <w:divBdr>
        <w:top w:val="none" w:sz="0" w:space="0" w:color="auto"/>
        <w:left w:val="none" w:sz="0" w:space="0" w:color="auto"/>
        <w:bottom w:val="none" w:sz="0" w:space="0" w:color="auto"/>
        <w:right w:val="none" w:sz="0" w:space="0" w:color="auto"/>
      </w:divBdr>
    </w:div>
    <w:div w:id="2077967389">
      <w:bodyDiv w:val="1"/>
      <w:marLeft w:val="0"/>
      <w:marRight w:val="0"/>
      <w:marTop w:val="0"/>
      <w:marBottom w:val="0"/>
      <w:divBdr>
        <w:top w:val="none" w:sz="0" w:space="0" w:color="auto"/>
        <w:left w:val="none" w:sz="0" w:space="0" w:color="auto"/>
        <w:bottom w:val="none" w:sz="0" w:space="0" w:color="auto"/>
        <w:right w:val="none" w:sz="0" w:space="0" w:color="auto"/>
      </w:divBdr>
    </w:div>
    <w:div w:id="2078353296">
      <w:bodyDiv w:val="1"/>
      <w:marLeft w:val="0"/>
      <w:marRight w:val="0"/>
      <w:marTop w:val="0"/>
      <w:marBottom w:val="0"/>
      <w:divBdr>
        <w:top w:val="none" w:sz="0" w:space="0" w:color="auto"/>
        <w:left w:val="none" w:sz="0" w:space="0" w:color="auto"/>
        <w:bottom w:val="none" w:sz="0" w:space="0" w:color="auto"/>
        <w:right w:val="none" w:sz="0" w:space="0" w:color="auto"/>
      </w:divBdr>
    </w:div>
    <w:div w:id="2081245883">
      <w:bodyDiv w:val="1"/>
      <w:marLeft w:val="0"/>
      <w:marRight w:val="0"/>
      <w:marTop w:val="0"/>
      <w:marBottom w:val="0"/>
      <w:divBdr>
        <w:top w:val="none" w:sz="0" w:space="0" w:color="auto"/>
        <w:left w:val="none" w:sz="0" w:space="0" w:color="auto"/>
        <w:bottom w:val="none" w:sz="0" w:space="0" w:color="auto"/>
        <w:right w:val="none" w:sz="0" w:space="0" w:color="auto"/>
      </w:divBdr>
    </w:div>
    <w:div w:id="2083019051">
      <w:bodyDiv w:val="1"/>
      <w:marLeft w:val="0"/>
      <w:marRight w:val="0"/>
      <w:marTop w:val="0"/>
      <w:marBottom w:val="0"/>
      <w:divBdr>
        <w:top w:val="none" w:sz="0" w:space="0" w:color="auto"/>
        <w:left w:val="none" w:sz="0" w:space="0" w:color="auto"/>
        <w:bottom w:val="none" w:sz="0" w:space="0" w:color="auto"/>
        <w:right w:val="none" w:sz="0" w:space="0" w:color="auto"/>
      </w:divBdr>
    </w:div>
    <w:div w:id="2084059547">
      <w:bodyDiv w:val="1"/>
      <w:marLeft w:val="0"/>
      <w:marRight w:val="0"/>
      <w:marTop w:val="0"/>
      <w:marBottom w:val="0"/>
      <w:divBdr>
        <w:top w:val="none" w:sz="0" w:space="0" w:color="auto"/>
        <w:left w:val="none" w:sz="0" w:space="0" w:color="auto"/>
        <w:bottom w:val="none" w:sz="0" w:space="0" w:color="auto"/>
        <w:right w:val="none" w:sz="0" w:space="0" w:color="auto"/>
      </w:divBdr>
    </w:div>
    <w:div w:id="2084596538">
      <w:bodyDiv w:val="1"/>
      <w:marLeft w:val="0"/>
      <w:marRight w:val="0"/>
      <w:marTop w:val="0"/>
      <w:marBottom w:val="0"/>
      <w:divBdr>
        <w:top w:val="none" w:sz="0" w:space="0" w:color="auto"/>
        <w:left w:val="none" w:sz="0" w:space="0" w:color="auto"/>
        <w:bottom w:val="none" w:sz="0" w:space="0" w:color="auto"/>
        <w:right w:val="none" w:sz="0" w:space="0" w:color="auto"/>
      </w:divBdr>
    </w:div>
    <w:div w:id="2085030354">
      <w:bodyDiv w:val="1"/>
      <w:marLeft w:val="0"/>
      <w:marRight w:val="0"/>
      <w:marTop w:val="0"/>
      <w:marBottom w:val="0"/>
      <w:divBdr>
        <w:top w:val="none" w:sz="0" w:space="0" w:color="auto"/>
        <w:left w:val="none" w:sz="0" w:space="0" w:color="auto"/>
        <w:bottom w:val="none" w:sz="0" w:space="0" w:color="auto"/>
        <w:right w:val="none" w:sz="0" w:space="0" w:color="auto"/>
      </w:divBdr>
    </w:div>
    <w:div w:id="2086413295">
      <w:bodyDiv w:val="1"/>
      <w:marLeft w:val="0"/>
      <w:marRight w:val="0"/>
      <w:marTop w:val="0"/>
      <w:marBottom w:val="0"/>
      <w:divBdr>
        <w:top w:val="none" w:sz="0" w:space="0" w:color="auto"/>
        <w:left w:val="none" w:sz="0" w:space="0" w:color="auto"/>
        <w:bottom w:val="none" w:sz="0" w:space="0" w:color="auto"/>
        <w:right w:val="none" w:sz="0" w:space="0" w:color="auto"/>
      </w:divBdr>
    </w:div>
    <w:div w:id="2088260780">
      <w:bodyDiv w:val="1"/>
      <w:marLeft w:val="0"/>
      <w:marRight w:val="0"/>
      <w:marTop w:val="0"/>
      <w:marBottom w:val="0"/>
      <w:divBdr>
        <w:top w:val="none" w:sz="0" w:space="0" w:color="auto"/>
        <w:left w:val="none" w:sz="0" w:space="0" w:color="auto"/>
        <w:bottom w:val="none" w:sz="0" w:space="0" w:color="auto"/>
        <w:right w:val="none" w:sz="0" w:space="0" w:color="auto"/>
      </w:divBdr>
    </w:div>
    <w:div w:id="2090154375">
      <w:bodyDiv w:val="1"/>
      <w:marLeft w:val="0"/>
      <w:marRight w:val="0"/>
      <w:marTop w:val="0"/>
      <w:marBottom w:val="0"/>
      <w:divBdr>
        <w:top w:val="none" w:sz="0" w:space="0" w:color="auto"/>
        <w:left w:val="none" w:sz="0" w:space="0" w:color="auto"/>
        <w:bottom w:val="none" w:sz="0" w:space="0" w:color="auto"/>
        <w:right w:val="none" w:sz="0" w:space="0" w:color="auto"/>
      </w:divBdr>
    </w:div>
    <w:div w:id="2090761120">
      <w:bodyDiv w:val="1"/>
      <w:marLeft w:val="0"/>
      <w:marRight w:val="0"/>
      <w:marTop w:val="0"/>
      <w:marBottom w:val="0"/>
      <w:divBdr>
        <w:top w:val="none" w:sz="0" w:space="0" w:color="auto"/>
        <w:left w:val="none" w:sz="0" w:space="0" w:color="auto"/>
        <w:bottom w:val="none" w:sz="0" w:space="0" w:color="auto"/>
        <w:right w:val="none" w:sz="0" w:space="0" w:color="auto"/>
      </w:divBdr>
    </w:div>
    <w:div w:id="2092383720">
      <w:bodyDiv w:val="1"/>
      <w:marLeft w:val="0"/>
      <w:marRight w:val="0"/>
      <w:marTop w:val="0"/>
      <w:marBottom w:val="0"/>
      <w:divBdr>
        <w:top w:val="none" w:sz="0" w:space="0" w:color="auto"/>
        <w:left w:val="none" w:sz="0" w:space="0" w:color="auto"/>
        <w:bottom w:val="none" w:sz="0" w:space="0" w:color="auto"/>
        <w:right w:val="none" w:sz="0" w:space="0" w:color="auto"/>
      </w:divBdr>
    </w:div>
    <w:div w:id="2093312918">
      <w:bodyDiv w:val="1"/>
      <w:marLeft w:val="0"/>
      <w:marRight w:val="0"/>
      <w:marTop w:val="0"/>
      <w:marBottom w:val="0"/>
      <w:divBdr>
        <w:top w:val="none" w:sz="0" w:space="0" w:color="auto"/>
        <w:left w:val="none" w:sz="0" w:space="0" w:color="auto"/>
        <w:bottom w:val="none" w:sz="0" w:space="0" w:color="auto"/>
        <w:right w:val="none" w:sz="0" w:space="0" w:color="auto"/>
      </w:divBdr>
    </w:div>
    <w:div w:id="2095280578">
      <w:bodyDiv w:val="1"/>
      <w:marLeft w:val="0"/>
      <w:marRight w:val="0"/>
      <w:marTop w:val="0"/>
      <w:marBottom w:val="0"/>
      <w:divBdr>
        <w:top w:val="none" w:sz="0" w:space="0" w:color="auto"/>
        <w:left w:val="none" w:sz="0" w:space="0" w:color="auto"/>
        <w:bottom w:val="none" w:sz="0" w:space="0" w:color="auto"/>
        <w:right w:val="none" w:sz="0" w:space="0" w:color="auto"/>
      </w:divBdr>
    </w:div>
    <w:div w:id="2095782461">
      <w:bodyDiv w:val="1"/>
      <w:marLeft w:val="0"/>
      <w:marRight w:val="0"/>
      <w:marTop w:val="0"/>
      <w:marBottom w:val="0"/>
      <w:divBdr>
        <w:top w:val="none" w:sz="0" w:space="0" w:color="auto"/>
        <w:left w:val="none" w:sz="0" w:space="0" w:color="auto"/>
        <w:bottom w:val="none" w:sz="0" w:space="0" w:color="auto"/>
        <w:right w:val="none" w:sz="0" w:space="0" w:color="auto"/>
      </w:divBdr>
    </w:div>
    <w:div w:id="2095976092">
      <w:bodyDiv w:val="1"/>
      <w:marLeft w:val="0"/>
      <w:marRight w:val="0"/>
      <w:marTop w:val="0"/>
      <w:marBottom w:val="0"/>
      <w:divBdr>
        <w:top w:val="none" w:sz="0" w:space="0" w:color="auto"/>
        <w:left w:val="none" w:sz="0" w:space="0" w:color="auto"/>
        <w:bottom w:val="none" w:sz="0" w:space="0" w:color="auto"/>
        <w:right w:val="none" w:sz="0" w:space="0" w:color="auto"/>
      </w:divBdr>
    </w:div>
    <w:div w:id="2096396379">
      <w:bodyDiv w:val="1"/>
      <w:marLeft w:val="0"/>
      <w:marRight w:val="0"/>
      <w:marTop w:val="0"/>
      <w:marBottom w:val="0"/>
      <w:divBdr>
        <w:top w:val="none" w:sz="0" w:space="0" w:color="auto"/>
        <w:left w:val="none" w:sz="0" w:space="0" w:color="auto"/>
        <w:bottom w:val="none" w:sz="0" w:space="0" w:color="auto"/>
        <w:right w:val="none" w:sz="0" w:space="0" w:color="auto"/>
      </w:divBdr>
    </w:div>
    <w:div w:id="2097091907">
      <w:bodyDiv w:val="1"/>
      <w:marLeft w:val="0"/>
      <w:marRight w:val="0"/>
      <w:marTop w:val="0"/>
      <w:marBottom w:val="0"/>
      <w:divBdr>
        <w:top w:val="none" w:sz="0" w:space="0" w:color="auto"/>
        <w:left w:val="none" w:sz="0" w:space="0" w:color="auto"/>
        <w:bottom w:val="none" w:sz="0" w:space="0" w:color="auto"/>
        <w:right w:val="none" w:sz="0" w:space="0" w:color="auto"/>
      </w:divBdr>
    </w:div>
    <w:div w:id="2097634303">
      <w:bodyDiv w:val="1"/>
      <w:marLeft w:val="0"/>
      <w:marRight w:val="0"/>
      <w:marTop w:val="0"/>
      <w:marBottom w:val="0"/>
      <w:divBdr>
        <w:top w:val="none" w:sz="0" w:space="0" w:color="auto"/>
        <w:left w:val="none" w:sz="0" w:space="0" w:color="auto"/>
        <w:bottom w:val="none" w:sz="0" w:space="0" w:color="auto"/>
        <w:right w:val="none" w:sz="0" w:space="0" w:color="auto"/>
      </w:divBdr>
    </w:div>
    <w:div w:id="2098013889">
      <w:bodyDiv w:val="1"/>
      <w:marLeft w:val="0"/>
      <w:marRight w:val="0"/>
      <w:marTop w:val="0"/>
      <w:marBottom w:val="0"/>
      <w:divBdr>
        <w:top w:val="none" w:sz="0" w:space="0" w:color="auto"/>
        <w:left w:val="none" w:sz="0" w:space="0" w:color="auto"/>
        <w:bottom w:val="none" w:sz="0" w:space="0" w:color="auto"/>
        <w:right w:val="none" w:sz="0" w:space="0" w:color="auto"/>
      </w:divBdr>
    </w:div>
    <w:div w:id="2098401600">
      <w:bodyDiv w:val="1"/>
      <w:marLeft w:val="0"/>
      <w:marRight w:val="0"/>
      <w:marTop w:val="0"/>
      <w:marBottom w:val="0"/>
      <w:divBdr>
        <w:top w:val="none" w:sz="0" w:space="0" w:color="auto"/>
        <w:left w:val="none" w:sz="0" w:space="0" w:color="auto"/>
        <w:bottom w:val="none" w:sz="0" w:space="0" w:color="auto"/>
        <w:right w:val="none" w:sz="0" w:space="0" w:color="auto"/>
      </w:divBdr>
    </w:div>
    <w:div w:id="2099591439">
      <w:bodyDiv w:val="1"/>
      <w:marLeft w:val="0"/>
      <w:marRight w:val="0"/>
      <w:marTop w:val="0"/>
      <w:marBottom w:val="0"/>
      <w:divBdr>
        <w:top w:val="none" w:sz="0" w:space="0" w:color="auto"/>
        <w:left w:val="none" w:sz="0" w:space="0" w:color="auto"/>
        <w:bottom w:val="none" w:sz="0" w:space="0" w:color="auto"/>
        <w:right w:val="none" w:sz="0" w:space="0" w:color="auto"/>
      </w:divBdr>
    </w:div>
    <w:div w:id="2102489403">
      <w:bodyDiv w:val="1"/>
      <w:marLeft w:val="0"/>
      <w:marRight w:val="0"/>
      <w:marTop w:val="0"/>
      <w:marBottom w:val="0"/>
      <w:divBdr>
        <w:top w:val="none" w:sz="0" w:space="0" w:color="auto"/>
        <w:left w:val="none" w:sz="0" w:space="0" w:color="auto"/>
        <w:bottom w:val="none" w:sz="0" w:space="0" w:color="auto"/>
        <w:right w:val="none" w:sz="0" w:space="0" w:color="auto"/>
      </w:divBdr>
    </w:div>
    <w:div w:id="2102675417">
      <w:bodyDiv w:val="1"/>
      <w:marLeft w:val="0"/>
      <w:marRight w:val="0"/>
      <w:marTop w:val="0"/>
      <w:marBottom w:val="0"/>
      <w:divBdr>
        <w:top w:val="none" w:sz="0" w:space="0" w:color="auto"/>
        <w:left w:val="none" w:sz="0" w:space="0" w:color="auto"/>
        <w:bottom w:val="none" w:sz="0" w:space="0" w:color="auto"/>
        <w:right w:val="none" w:sz="0" w:space="0" w:color="auto"/>
      </w:divBdr>
    </w:div>
    <w:div w:id="2103991151">
      <w:bodyDiv w:val="1"/>
      <w:marLeft w:val="0"/>
      <w:marRight w:val="0"/>
      <w:marTop w:val="0"/>
      <w:marBottom w:val="0"/>
      <w:divBdr>
        <w:top w:val="none" w:sz="0" w:space="0" w:color="auto"/>
        <w:left w:val="none" w:sz="0" w:space="0" w:color="auto"/>
        <w:bottom w:val="none" w:sz="0" w:space="0" w:color="auto"/>
        <w:right w:val="none" w:sz="0" w:space="0" w:color="auto"/>
      </w:divBdr>
    </w:div>
    <w:div w:id="2107267744">
      <w:bodyDiv w:val="1"/>
      <w:marLeft w:val="0"/>
      <w:marRight w:val="0"/>
      <w:marTop w:val="0"/>
      <w:marBottom w:val="0"/>
      <w:divBdr>
        <w:top w:val="none" w:sz="0" w:space="0" w:color="auto"/>
        <w:left w:val="none" w:sz="0" w:space="0" w:color="auto"/>
        <w:bottom w:val="none" w:sz="0" w:space="0" w:color="auto"/>
        <w:right w:val="none" w:sz="0" w:space="0" w:color="auto"/>
      </w:divBdr>
    </w:div>
    <w:div w:id="2108891524">
      <w:bodyDiv w:val="1"/>
      <w:marLeft w:val="0"/>
      <w:marRight w:val="0"/>
      <w:marTop w:val="0"/>
      <w:marBottom w:val="0"/>
      <w:divBdr>
        <w:top w:val="none" w:sz="0" w:space="0" w:color="auto"/>
        <w:left w:val="none" w:sz="0" w:space="0" w:color="auto"/>
        <w:bottom w:val="none" w:sz="0" w:space="0" w:color="auto"/>
        <w:right w:val="none" w:sz="0" w:space="0" w:color="auto"/>
      </w:divBdr>
    </w:div>
    <w:div w:id="2108967260">
      <w:bodyDiv w:val="1"/>
      <w:marLeft w:val="0"/>
      <w:marRight w:val="0"/>
      <w:marTop w:val="0"/>
      <w:marBottom w:val="0"/>
      <w:divBdr>
        <w:top w:val="none" w:sz="0" w:space="0" w:color="auto"/>
        <w:left w:val="none" w:sz="0" w:space="0" w:color="auto"/>
        <w:bottom w:val="none" w:sz="0" w:space="0" w:color="auto"/>
        <w:right w:val="none" w:sz="0" w:space="0" w:color="auto"/>
      </w:divBdr>
    </w:div>
    <w:div w:id="2111512028">
      <w:bodyDiv w:val="1"/>
      <w:marLeft w:val="0"/>
      <w:marRight w:val="0"/>
      <w:marTop w:val="0"/>
      <w:marBottom w:val="0"/>
      <w:divBdr>
        <w:top w:val="none" w:sz="0" w:space="0" w:color="auto"/>
        <w:left w:val="none" w:sz="0" w:space="0" w:color="auto"/>
        <w:bottom w:val="none" w:sz="0" w:space="0" w:color="auto"/>
        <w:right w:val="none" w:sz="0" w:space="0" w:color="auto"/>
      </w:divBdr>
    </w:div>
    <w:div w:id="2112815278">
      <w:bodyDiv w:val="1"/>
      <w:marLeft w:val="0"/>
      <w:marRight w:val="0"/>
      <w:marTop w:val="0"/>
      <w:marBottom w:val="0"/>
      <w:divBdr>
        <w:top w:val="none" w:sz="0" w:space="0" w:color="auto"/>
        <w:left w:val="none" w:sz="0" w:space="0" w:color="auto"/>
        <w:bottom w:val="none" w:sz="0" w:space="0" w:color="auto"/>
        <w:right w:val="none" w:sz="0" w:space="0" w:color="auto"/>
      </w:divBdr>
    </w:div>
    <w:div w:id="2118061874">
      <w:bodyDiv w:val="1"/>
      <w:marLeft w:val="0"/>
      <w:marRight w:val="0"/>
      <w:marTop w:val="0"/>
      <w:marBottom w:val="0"/>
      <w:divBdr>
        <w:top w:val="none" w:sz="0" w:space="0" w:color="auto"/>
        <w:left w:val="none" w:sz="0" w:space="0" w:color="auto"/>
        <w:bottom w:val="none" w:sz="0" w:space="0" w:color="auto"/>
        <w:right w:val="none" w:sz="0" w:space="0" w:color="auto"/>
      </w:divBdr>
    </w:div>
    <w:div w:id="2120484273">
      <w:bodyDiv w:val="1"/>
      <w:marLeft w:val="0"/>
      <w:marRight w:val="0"/>
      <w:marTop w:val="0"/>
      <w:marBottom w:val="0"/>
      <w:divBdr>
        <w:top w:val="none" w:sz="0" w:space="0" w:color="auto"/>
        <w:left w:val="none" w:sz="0" w:space="0" w:color="auto"/>
        <w:bottom w:val="none" w:sz="0" w:space="0" w:color="auto"/>
        <w:right w:val="none" w:sz="0" w:space="0" w:color="auto"/>
      </w:divBdr>
    </w:div>
    <w:div w:id="2121295883">
      <w:bodyDiv w:val="1"/>
      <w:marLeft w:val="0"/>
      <w:marRight w:val="0"/>
      <w:marTop w:val="0"/>
      <w:marBottom w:val="0"/>
      <w:divBdr>
        <w:top w:val="none" w:sz="0" w:space="0" w:color="auto"/>
        <w:left w:val="none" w:sz="0" w:space="0" w:color="auto"/>
        <w:bottom w:val="none" w:sz="0" w:space="0" w:color="auto"/>
        <w:right w:val="none" w:sz="0" w:space="0" w:color="auto"/>
      </w:divBdr>
    </w:div>
    <w:div w:id="2121796607">
      <w:bodyDiv w:val="1"/>
      <w:marLeft w:val="0"/>
      <w:marRight w:val="0"/>
      <w:marTop w:val="0"/>
      <w:marBottom w:val="0"/>
      <w:divBdr>
        <w:top w:val="none" w:sz="0" w:space="0" w:color="auto"/>
        <w:left w:val="none" w:sz="0" w:space="0" w:color="auto"/>
        <w:bottom w:val="none" w:sz="0" w:space="0" w:color="auto"/>
        <w:right w:val="none" w:sz="0" w:space="0" w:color="auto"/>
      </w:divBdr>
    </w:div>
    <w:div w:id="2123332042">
      <w:bodyDiv w:val="1"/>
      <w:marLeft w:val="0"/>
      <w:marRight w:val="0"/>
      <w:marTop w:val="0"/>
      <w:marBottom w:val="0"/>
      <w:divBdr>
        <w:top w:val="none" w:sz="0" w:space="0" w:color="auto"/>
        <w:left w:val="none" w:sz="0" w:space="0" w:color="auto"/>
        <w:bottom w:val="none" w:sz="0" w:space="0" w:color="auto"/>
        <w:right w:val="none" w:sz="0" w:space="0" w:color="auto"/>
      </w:divBdr>
    </w:div>
    <w:div w:id="2124566349">
      <w:bodyDiv w:val="1"/>
      <w:marLeft w:val="0"/>
      <w:marRight w:val="0"/>
      <w:marTop w:val="0"/>
      <w:marBottom w:val="0"/>
      <w:divBdr>
        <w:top w:val="none" w:sz="0" w:space="0" w:color="auto"/>
        <w:left w:val="none" w:sz="0" w:space="0" w:color="auto"/>
        <w:bottom w:val="none" w:sz="0" w:space="0" w:color="auto"/>
        <w:right w:val="none" w:sz="0" w:space="0" w:color="auto"/>
      </w:divBdr>
    </w:div>
    <w:div w:id="2124572000">
      <w:bodyDiv w:val="1"/>
      <w:marLeft w:val="0"/>
      <w:marRight w:val="0"/>
      <w:marTop w:val="0"/>
      <w:marBottom w:val="0"/>
      <w:divBdr>
        <w:top w:val="none" w:sz="0" w:space="0" w:color="auto"/>
        <w:left w:val="none" w:sz="0" w:space="0" w:color="auto"/>
        <w:bottom w:val="none" w:sz="0" w:space="0" w:color="auto"/>
        <w:right w:val="none" w:sz="0" w:space="0" w:color="auto"/>
      </w:divBdr>
    </w:div>
    <w:div w:id="2125995884">
      <w:bodyDiv w:val="1"/>
      <w:marLeft w:val="0"/>
      <w:marRight w:val="0"/>
      <w:marTop w:val="0"/>
      <w:marBottom w:val="0"/>
      <w:divBdr>
        <w:top w:val="none" w:sz="0" w:space="0" w:color="auto"/>
        <w:left w:val="none" w:sz="0" w:space="0" w:color="auto"/>
        <w:bottom w:val="none" w:sz="0" w:space="0" w:color="auto"/>
        <w:right w:val="none" w:sz="0" w:space="0" w:color="auto"/>
      </w:divBdr>
    </w:div>
    <w:div w:id="2128238624">
      <w:bodyDiv w:val="1"/>
      <w:marLeft w:val="0"/>
      <w:marRight w:val="0"/>
      <w:marTop w:val="0"/>
      <w:marBottom w:val="0"/>
      <w:divBdr>
        <w:top w:val="none" w:sz="0" w:space="0" w:color="auto"/>
        <w:left w:val="none" w:sz="0" w:space="0" w:color="auto"/>
        <w:bottom w:val="none" w:sz="0" w:space="0" w:color="auto"/>
        <w:right w:val="none" w:sz="0" w:space="0" w:color="auto"/>
      </w:divBdr>
    </w:div>
    <w:div w:id="2129666826">
      <w:bodyDiv w:val="1"/>
      <w:marLeft w:val="0"/>
      <w:marRight w:val="0"/>
      <w:marTop w:val="0"/>
      <w:marBottom w:val="0"/>
      <w:divBdr>
        <w:top w:val="none" w:sz="0" w:space="0" w:color="auto"/>
        <w:left w:val="none" w:sz="0" w:space="0" w:color="auto"/>
        <w:bottom w:val="none" w:sz="0" w:space="0" w:color="auto"/>
        <w:right w:val="none" w:sz="0" w:space="0" w:color="auto"/>
      </w:divBdr>
    </w:div>
    <w:div w:id="2130277884">
      <w:bodyDiv w:val="1"/>
      <w:marLeft w:val="0"/>
      <w:marRight w:val="0"/>
      <w:marTop w:val="0"/>
      <w:marBottom w:val="0"/>
      <w:divBdr>
        <w:top w:val="none" w:sz="0" w:space="0" w:color="auto"/>
        <w:left w:val="none" w:sz="0" w:space="0" w:color="auto"/>
        <w:bottom w:val="none" w:sz="0" w:space="0" w:color="auto"/>
        <w:right w:val="none" w:sz="0" w:space="0" w:color="auto"/>
      </w:divBdr>
    </w:div>
    <w:div w:id="2130540220">
      <w:bodyDiv w:val="1"/>
      <w:marLeft w:val="0"/>
      <w:marRight w:val="0"/>
      <w:marTop w:val="0"/>
      <w:marBottom w:val="0"/>
      <w:divBdr>
        <w:top w:val="none" w:sz="0" w:space="0" w:color="auto"/>
        <w:left w:val="none" w:sz="0" w:space="0" w:color="auto"/>
        <w:bottom w:val="none" w:sz="0" w:space="0" w:color="auto"/>
        <w:right w:val="none" w:sz="0" w:space="0" w:color="auto"/>
      </w:divBdr>
    </w:div>
    <w:div w:id="2130733896">
      <w:bodyDiv w:val="1"/>
      <w:marLeft w:val="0"/>
      <w:marRight w:val="0"/>
      <w:marTop w:val="0"/>
      <w:marBottom w:val="0"/>
      <w:divBdr>
        <w:top w:val="none" w:sz="0" w:space="0" w:color="auto"/>
        <w:left w:val="none" w:sz="0" w:space="0" w:color="auto"/>
        <w:bottom w:val="none" w:sz="0" w:space="0" w:color="auto"/>
        <w:right w:val="none" w:sz="0" w:space="0" w:color="auto"/>
      </w:divBdr>
    </w:div>
    <w:div w:id="2130852535">
      <w:bodyDiv w:val="1"/>
      <w:marLeft w:val="0"/>
      <w:marRight w:val="0"/>
      <w:marTop w:val="0"/>
      <w:marBottom w:val="0"/>
      <w:divBdr>
        <w:top w:val="none" w:sz="0" w:space="0" w:color="auto"/>
        <w:left w:val="none" w:sz="0" w:space="0" w:color="auto"/>
        <w:bottom w:val="none" w:sz="0" w:space="0" w:color="auto"/>
        <w:right w:val="none" w:sz="0" w:space="0" w:color="auto"/>
      </w:divBdr>
    </w:div>
    <w:div w:id="2132749909">
      <w:bodyDiv w:val="1"/>
      <w:marLeft w:val="0"/>
      <w:marRight w:val="0"/>
      <w:marTop w:val="0"/>
      <w:marBottom w:val="0"/>
      <w:divBdr>
        <w:top w:val="none" w:sz="0" w:space="0" w:color="auto"/>
        <w:left w:val="none" w:sz="0" w:space="0" w:color="auto"/>
        <w:bottom w:val="none" w:sz="0" w:space="0" w:color="auto"/>
        <w:right w:val="none" w:sz="0" w:space="0" w:color="auto"/>
      </w:divBdr>
    </w:div>
    <w:div w:id="2134277230">
      <w:bodyDiv w:val="1"/>
      <w:marLeft w:val="0"/>
      <w:marRight w:val="0"/>
      <w:marTop w:val="0"/>
      <w:marBottom w:val="0"/>
      <w:divBdr>
        <w:top w:val="none" w:sz="0" w:space="0" w:color="auto"/>
        <w:left w:val="none" w:sz="0" w:space="0" w:color="auto"/>
        <w:bottom w:val="none" w:sz="0" w:space="0" w:color="auto"/>
        <w:right w:val="none" w:sz="0" w:space="0" w:color="auto"/>
      </w:divBdr>
    </w:div>
    <w:div w:id="2134278044">
      <w:bodyDiv w:val="1"/>
      <w:marLeft w:val="0"/>
      <w:marRight w:val="0"/>
      <w:marTop w:val="0"/>
      <w:marBottom w:val="0"/>
      <w:divBdr>
        <w:top w:val="none" w:sz="0" w:space="0" w:color="auto"/>
        <w:left w:val="none" w:sz="0" w:space="0" w:color="auto"/>
        <w:bottom w:val="none" w:sz="0" w:space="0" w:color="auto"/>
        <w:right w:val="none" w:sz="0" w:space="0" w:color="auto"/>
      </w:divBdr>
    </w:div>
    <w:div w:id="2134639567">
      <w:bodyDiv w:val="1"/>
      <w:marLeft w:val="0"/>
      <w:marRight w:val="0"/>
      <w:marTop w:val="0"/>
      <w:marBottom w:val="0"/>
      <w:divBdr>
        <w:top w:val="none" w:sz="0" w:space="0" w:color="auto"/>
        <w:left w:val="none" w:sz="0" w:space="0" w:color="auto"/>
        <w:bottom w:val="none" w:sz="0" w:space="0" w:color="auto"/>
        <w:right w:val="none" w:sz="0" w:space="0" w:color="auto"/>
      </w:divBdr>
    </w:div>
    <w:div w:id="2134710557">
      <w:bodyDiv w:val="1"/>
      <w:marLeft w:val="0"/>
      <w:marRight w:val="0"/>
      <w:marTop w:val="0"/>
      <w:marBottom w:val="0"/>
      <w:divBdr>
        <w:top w:val="none" w:sz="0" w:space="0" w:color="auto"/>
        <w:left w:val="none" w:sz="0" w:space="0" w:color="auto"/>
        <w:bottom w:val="none" w:sz="0" w:space="0" w:color="auto"/>
        <w:right w:val="none" w:sz="0" w:space="0" w:color="auto"/>
      </w:divBdr>
    </w:div>
    <w:div w:id="2138908769">
      <w:bodyDiv w:val="1"/>
      <w:marLeft w:val="0"/>
      <w:marRight w:val="0"/>
      <w:marTop w:val="0"/>
      <w:marBottom w:val="0"/>
      <w:divBdr>
        <w:top w:val="none" w:sz="0" w:space="0" w:color="auto"/>
        <w:left w:val="none" w:sz="0" w:space="0" w:color="auto"/>
        <w:bottom w:val="none" w:sz="0" w:space="0" w:color="auto"/>
        <w:right w:val="none" w:sz="0" w:space="0" w:color="auto"/>
      </w:divBdr>
    </w:div>
    <w:div w:id="2138915939">
      <w:bodyDiv w:val="1"/>
      <w:marLeft w:val="0"/>
      <w:marRight w:val="0"/>
      <w:marTop w:val="0"/>
      <w:marBottom w:val="0"/>
      <w:divBdr>
        <w:top w:val="none" w:sz="0" w:space="0" w:color="auto"/>
        <w:left w:val="none" w:sz="0" w:space="0" w:color="auto"/>
        <w:bottom w:val="none" w:sz="0" w:space="0" w:color="auto"/>
        <w:right w:val="none" w:sz="0" w:space="0" w:color="auto"/>
      </w:divBdr>
    </w:div>
    <w:div w:id="2140144217">
      <w:bodyDiv w:val="1"/>
      <w:marLeft w:val="0"/>
      <w:marRight w:val="0"/>
      <w:marTop w:val="0"/>
      <w:marBottom w:val="0"/>
      <w:divBdr>
        <w:top w:val="none" w:sz="0" w:space="0" w:color="auto"/>
        <w:left w:val="none" w:sz="0" w:space="0" w:color="auto"/>
        <w:bottom w:val="none" w:sz="0" w:space="0" w:color="auto"/>
        <w:right w:val="none" w:sz="0" w:space="0" w:color="auto"/>
      </w:divBdr>
    </w:div>
    <w:div w:id="2140489167">
      <w:bodyDiv w:val="1"/>
      <w:marLeft w:val="0"/>
      <w:marRight w:val="0"/>
      <w:marTop w:val="0"/>
      <w:marBottom w:val="0"/>
      <w:divBdr>
        <w:top w:val="none" w:sz="0" w:space="0" w:color="auto"/>
        <w:left w:val="none" w:sz="0" w:space="0" w:color="auto"/>
        <w:bottom w:val="none" w:sz="0" w:space="0" w:color="auto"/>
        <w:right w:val="none" w:sz="0" w:space="0" w:color="auto"/>
      </w:divBdr>
    </w:div>
    <w:div w:id="2142307354">
      <w:bodyDiv w:val="1"/>
      <w:marLeft w:val="0"/>
      <w:marRight w:val="0"/>
      <w:marTop w:val="0"/>
      <w:marBottom w:val="0"/>
      <w:divBdr>
        <w:top w:val="none" w:sz="0" w:space="0" w:color="auto"/>
        <w:left w:val="none" w:sz="0" w:space="0" w:color="auto"/>
        <w:bottom w:val="none" w:sz="0" w:space="0" w:color="auto"/>
        <w:right w:val="none" w:sz="0" w:space="0" w:color="auto"/>
      </w:divBdr>
    </w:div>
    <w:div w:id="2142797106">
      <w:bodyDiv w:val="1"/>
      <w:marLeft w:val="0"/>
      <w:marRight w:val="0"/>
      <w:marTop w:val="0"/>
      <w:marBottom w:val="0"/>
      <w:divBdr>
        <w:top w:val="none" w:sz="0" w:space="0" w:color="auto"/>
        <w:left w:val="none" w:sz="0" w:space="0" w:color="auto"/>
        <w:bottom w:val="none" w:sz="0" w:space="0" w:color="auto"/>
        <w:right w:val="none" w:sz="0" w:space="0" w:color="auto"/>
      </w:divBdr>
    </w:div>
    <w:div w:id="2144690848">
      <w:bodyDiv w:val="1"/>
      <w:marLeft w:val="0"/>
      <w:marRight w:val="0"/>
      <w:marTop w:val="0"/>
      <w:marBottom w:val="0"/>
      <w:divBdr>
        <w:top w:val="none" w:sz="0" w:space="0" w:color="auto"/>
        <w:left w:val="none" w:sz="0" w:space="0" w:color="auto"/>
        <w:bottom w:val="none" w:sz="0" w:space="0" w:color="auto"/>
        <w:right w:val="none" w:sz="0" w:space="0" w:color="auto"/>
      </w:divBdr>
    </w:div>
    <w:div w:id="2144762130">
      <w:bodyDiv w:val="1"/>
      <w:marLeft w:val="0"/>
      <w:marRight w:val="0"/>
      <w:marTop w:val="0"/>
      <w:marBottom w:val="0"/>
      <w:divBdr>
        <w:top w:val="none" w:sz="0" w:space="0" w:color="auto"/>
        <w:left w:val="none" w:sz="0" w:space="0" w:color="auto"/>
        <w:bottom w:val="none" w:sz="0" w:space="0" w:color="auto"/>
        <w:right w:val="none" w:sz="0" w:space="0" w:color="auto"/>
      </w:divBdr>
    </w:div>
    <w:div w:id="2146118149">
      <w:bodyDiv w:val="1"/>
      <w:marLeft w:val="0"/>
      <w:marRight w:val="0"/>
      <w:marTop w:val="0"/>
      <w:marBottom w:val="0"/>
      <w:divBdr>
        <w:top w:val="none" w:sz="0" w:space="0" w:color="auto"/>
        <w:left w:val="none" w:sz="0" w:space="0" w:color="auto"/>
        <w:bottom w:val="none" w:sz="0" w:space="0" w:color="auto"/>
        <w:right w:val="none" w:sz="0" w:space="0" w:color="auto"/>
      </w:divBdr>
    </w:div>
    <w:div w:id="214646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802.1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15_0867r1</b:Tag>
    <b:SourceType>ConferenceProceedings</b:SourceType>
    <b:Guid>{F99AED5F-0A47-4386-A932-6CA1A4CCEBE1}</b:Guid>
    <b:Author>
      <b:Author>
        <b:Corporate>Po-Kai Huang (Intel)</b:Corporate>
      </b:Author>
    </b:Author>
    <b:Title>15/0867r1 MU-RTS/CTS for DL MU</b:Title>
    <b:RefOrder>74</b:RefOrder>
  </b:Source>
  <b:Source>
    <b:Tag>Chi</b:Tag>
    <b:SourceType>ConferenceProceedings</b:SourceType>
    <b:Guid>{D1320672-4F7C-4908-AFBA-D9695A334290}</b:Guid>
    <b:Author>
      <b:Author>
        <b:Corporate>Chittabrata Ghosh (Intel)</b:Corporate>
      </b:Author>
    </b:Author>
    <b:Title>15/0875r1 Random Access with Trigger Frames using OFDMA</b:Title>
    <b:RefOrder>76</b:RefOrder>
  </b:Source>
  <b:Source>
    <b:Tag>15_0818r</b:Tag>
    <b:SourceType>ConferenceProceedings</b:SourceType>
    <b:Guid>{FF4DA058-1348-4FAD-BAB2-827DE4C73351}</b:Guid>
    <b:Author>
      <b:Author>
        <b:Corporate>Kome Oteri (InterDigital)</b:Corporate>
      </b:Author>
    </b:Author>
    <b:Title>15/0818r1 Further Analysis of Feedback and Frequency Selective Scheduling (FSS) for TGax OFDMA</b:Title>
    <b:RefOrder>82</b:RefOrder>
  </b:Source>
  <b:Source>
    <b:Tag>15_0829r3</b:Tag>
    <b:SourceType>ConferenceProceedings</b:SourceType>
    <b:Guid>{DCEE951D-1833-4C43-AE7B-EBC62C901D18}</b:Guid>
    <b:Author>
      <b:Author>
        <b:Corporate>Reza Hedayat (Newracom)</b:Corporate>
      </b:Author>
    </b:Author>
    <b:Title>15/0829r3 Uplink ACK and BA Multiplexing</b:Title>
    <b:RefOrder>54</b:RefOrder>
  </b:Source>
  <b:Source>
    <b:Tag>Liw</b:Tag>
    <b:SourceType>ConferenceProceedings</b:SourceType>
    <b:Guid>{769FBB33-C8C0-4104-AFFD-2DF9729E2997}</b:Guid>
    <b:Author>
      <b:Author>
        <b:Corporate>Liwen Chu (Marvell)</b:Corporate>
      </b:Author>
    </b:Author>
    <b:Title>15/0615r3 UL OFDMA Bandwidth</b:Title>
    <b:RefOrder>65</b:RefOrder>
  </b:Source>
  <b:Source>
    <b:Tag>15_0841r0</b:Tag>
    <b:SourceType>ConferenceProceedings</b:SourceType>
    <b:Guid>{01D3AC1A-1F69-4090-B0FD-4E6457435A38}</b:Guid>
    <b:Author>
      <b:Author>
        <b:Corporate>David Xun Yang (Huawei)</b:Corporate>
      </b:Author>
    </b:Author>
    <b:Title>15/0841r0 Cascading Structure</b:Title>
    <b:RefOrder>47</b:RefOrder>
  </b:Source>
  <b:Source>
    <b:Tag>Sim</b:Tag>
    <b:SourceType>ConferenceProceedings</b:SourceType>
    <b:Guid>{0CD7ADB7-4D19-4D21-8BE9-0051C5DB00D0}</b:Guid>
    <b:Author>
      <b:Author>
        <b:Corporate>Simone Merlin (Qualcomm)</b:Corporate>
      </b:Author>
    </b:Author>
    <b:Title>15/0877r0 Trigger Frame Format</b:Title>
    <b:RefOrder>104</b:RefOrder>
  </b:Source>
  <b:Source>
    <b:Tag>15_0831r2</b:Tag>
    <b:SourceType>ConferenceProceedings</b:SourceType>
    <b:Guid>{75FB6EF0-36AA-48DD-9C75-416BDA546087}</b:Guid>
    <b:Author>
      <b:Author>
        <b:Corporate>Liwen Chu (Marvell)</b:Corporate>
      </b:Author>
    </b:Author>
    <b:Title>15/0831r2 Broadcast and Unicast in DL MU</b:Title>
    <b:RefOrder>55</b:RefOrder>
  </b:Source>
  <b:Source>
    <b:Tag>Gui</b:Tag>
    <b:SourceType>ConferenceProceedings</b:SourceType>
    <b:Guid>{794C1E3B-D4EC-4105-B4EC-A20B5C6190CF}</b:Guid>
    <b:Author>
      <b:Author>
        <b:Corporate>Guido R. Hiertz (Ericsson)</b:Corporate>
      </b:Author>
    </b:Author>
    <b:Title>15/0874r0 Minimal data rates management frame transmissions in 2.4 GHz</b:Title>
    <b:RefOrder>94</b:RefOrder>
  </b:Source>
  <b:Source>
    <b:Tag>15_0876r1</b:Tag>
    <b:SourceType>ConferenceProceedings</b:SourceType>
    <b:Guid>{E81C58C2-A871-4245-A85D-92CA79F702BC}</b:Guid>
    <b:Author>
      <b:Author>
        <b:Corporate>Simone Merlin (Qualcomm)</b:Corporate>
      </b:Author>
    </b:Author>
    <b:Title>15/0876r1 Duration and MAC Padding for MU PPDUs</b:Title>
    <b:RefOrder>48</b:RefOrder>
  </b:Source>
  <b:Source>
    <b:Tag>15_0880r2</b:Tag>
    <b:SourceType>ConferenceProceedings</b:SourceType>
    <b:Guid>{65320606-7FB0-4627-9E2B-83BC90D164A5}</b:Guid>
    <b:Author>
      <b:Author>
        <b:Corporate>Alfred Asterjadhi (Qualcomm Inc.)</b:Corporate>
      </b:Author>
    </b:Author>
    <b:Title>15/0880r2 Scheduled Trigger frames</b:Title>
    <b:RefOrder>98</b:RefOrder>
  </b:Source>
  <b:Source>
    <b:Tag>14_1453r2</b:Tag>
    <b:SourceType>ConferenceProceedings</b:SourceType>
    <b:Guid>{6E51624D-C3EE-44CD-B543-2DCB5D466CDB}</b:Guid>
    <b:Title>14/1453r2 Spec Framework Proposal</b:Title>
    <b:Author>
      <b:Author>
        <b:Corporate>Robert Stacey (Intel)</b:Corporate>
      </b:Author>
    </b:Author>
    <b:RefOrder>1</b:RefOrder>
  </b:Source>
  <b:Source>
    <b:Tag>15_0059r1</b:Tag>
    <b:SourceType>ConferenceProceedings</b:SourceType>
    <b:Guid>{35EBCCA5-4FB4-449F-AF9E-2E568A068B1F}</b:Guid>
    <b:Title>15/0059r1 Uplink RTS/CTS Control</b:Title>
    <b:Author>
      <b:Author>
        <b:Corporate>Sigurd Schelstraete (Quantenna)</b:Corporate>
      </b:Author>
    </b:Author>
    <b:RefOrder>93</b:RefOrder>
  </b:Source>
  <b:Source>
    <b:Tag>15_0064r1</b:Tag>
    <b:SourceType>ConferenceProceedings</b:SourceType>
    <b:Guid>{1DCAFFB9-EE29-4571-A7A7-54E3153CCCDB}</b:Guid>
    <b:Title>15/0064r1 Consideration on UL-MU overheads</b:Title>
    <b:Author>
      <b:Author>
        <b:Corporate>Tomoko Adachi (Toshiba)</b:Corporate>
      </b:Author>
    </b:Author>
    <b:RefOrder>66</b:RefOrder>
  </b:Source>
  <b:Source>
    <b:Tag>15_0099r4</b:Tag>
    <b:SourceType>ConferenceProceedings</b:SourceType>
    <b:Guid>{FDE6EF87-1D78-454F-A2CB-BD4B2D42A8B8}</b:Guid>
    <b:Title>15/0099r4 Payload Symbol Size for 11ax</b:Title>
    <b:Author>
      <b:Author>
        <b:Corporate>Sriram Venkateswaran (Broadcom)</b:Corporate>
      </b:Author>
    </b:Author>
    <b:RefOrder>38</b:RefOrder>
  </b:Source>
  <b:Source>
    <b:Tag>15_0101r1</b:Tag>
    <b:SourceType>ConferenceProceedings</b:SourceType>
    <b:Guid>{D8F2EF9C-25CF-4BF6-867A-814B1E070E13}</b:Guid>
    <b:Title>15/0101r1 Preamble structure for 11ax system</b:Title>
    <b:Author>
      <b:Author>
        <b:Corporate>Jiayin Zhang (Huawei)</b:Corporate>
      </b:Author>
    </b:Author>
    <b:RefOrder>2</b:RefOrder>
  </b:Source>
  <b:Source>
    <b:Tag>15_0330r5</b:Tag>
    <b:SourceType>ConferenceProceedings</b:SourceType>
    <b:Guid>{BF99C0D3-79E3-4F60-9403-E4505ED8E2AC}</b:Guid>
    <b:Title>15/0330r5 OFDMA Numerology and Structure</b:Title>
    <b:Author>
      <b:Author>
        <b:Corporate>Shahrnaz Azizi (Intel)</b:Corporate>
      </b:Author>
    </b:Author>
    <b:RefOrder>40</b:RefOrder>
  </b:Source>
  <b:Source>
    <b:Tag>15_0366r2</b:Tag>
    <b:SourceType>ConferenceProceedings</b:SourceType>
    <b:Guid>{1047A485-2B40-4D67-B5EB-ACDDCA0EE8FF}</b:Guid>
    <b:Title>15/0366r2 Multi-STA BA</b:Title>
    <b:Author>
      <b:Author>
        <b:Corporate>Simone Merlin (Qualcomm)</b:Corporate>
      </b:Author>
    </b:Author>
    <b:RefOrder>108</b:RefOrder>
  </b:Source>
  <b:Source>
    <b:Tag>15_0344r2</b:Tag>
    <b:SourceType>ConferenceProceedings</b:SourceType>
    <b:Guid>{515F7AFC-D269-44DE-BE42-EA99E80F18A9}</b:Guid>
    <b:Title>15/0344r2 SIG Field Design Principle for 11ax</b:Title>
    <b:Author>
      <b:Author>
        <b:Corporate>Young Hoon Kwon (Newracom)</b:Corporate>
      </b:Author>
    </b:Author>
    <b:RefOrder>22</b:RefOrder>
  </b:Source>
  <b:Source>
    <b:Tag>15_0349r2</b:Tag>
    <b:SourceType>ConferenceProceedings</b:SourceType>
    <b:Guid>{3F336F28-38A1-4D42-BC8A-0D03A6389B7F}</b:Guid>
    <b:Title>15/0349r2 HE-LTF Proposal</b:Title>
    <b:Author>
      <b:Author>
        <b:Corporate>Hongyuan Zhang (Marvell)</b:Corporate>
      </b:Author>
    </b:Author>
    <b:RefOrder>34</b:RefOrder>
  </b:Source>
  <b:Source>
    <b:Tag>15_0379r1</b:Tag>
    <b:SourceType>ConferenceProceedings</b:SourceType>
    <b:Guid>{4E2F305C-DB82-4CE1-A66B-AA8DDC2A7CC4}</b:Guid>
    <b:Title>15/0379r1 DL OFDMA Performance and ACK Multiplexing</b:Title>
    <b:Author>
      <b:Author>
        <b:Corporate>Reza Hedayat (Newracom)</b:Corporate>
      </b:Author>
    </b:Author>
    <b:RefOrder>53</b:RefOrder>
  </b:Source>
  <b:Source>
    <b:Tag>15_0381r1</b:Tag>
    <b:SourceType>ConferenceProceedings</b:SourceType>
    <b:Guid>{BC506AF0-11A2-42B3-9C77-15FC5590CBDE}</b:Guid>
    <b:Title>15/0381r1 HE-STF Proposal</b:Title>
    <b:Author>
      <b:Author>
        <b:Corporate>Yakun Sun (Marvell)</b:Corporate>
      </b:Author>
    </b:Author>
    <b:RefOrder>32</b:RefOrder>
  </b:Source>
  <b:Source>
    <b:Tag>15021</b:Tag>
    <b:SourceType>ConferenceProceedings</b:SourceType>
    <b:Guid>{D6AB01D9-E2DB-473D-8A99-EF3C33417224}</b:Guid>
    <b:Title>15/0580r1 11ax coding discussion</b:Title>
    <b:Author>
      <b:Author>
        <b:Corporate>Hongyuan Zhang (Marvell)</b:Corporate>
      </b:Author>
    </b:Author>
    <b:RefOrder>42</b:RefOrder>
  </b:Source>
  <b:Source>
    <b:Tag>15011</b:Tag>
    <b:SourceType>ConferenceProceedings</b:SourceType>
    <b:Guid>{FC1D793B-D645-4F2F-8AE9-44C6DB50CA18}</b:Guid>
    <b:Title>15/0615r2 UL OFDMA Bandwidth</b:Title>
    <b:Author>
      <b:Author>
        <b:Corporate>Liwen Chu (Marvell)</b:Corporate>
      </b:Author>
    </b:Author>
    <b:RefOrder>67</b:RefOrder>
  </b:Source>
  <b:Source>
    <b:Tag>15_0626r1</b:Tag>
    <b:SourceType>ConferenceProceedings</b:SourceType>
    <b:Guid>{9641CD19-A435-4693-B710-229A5D2E3081}</b:Guid>
    <b:Title>15/0626r1 Further consideration on Multi-STA Block ACK</b:Title>
    <b:Author>
      <b:Author>
        <b:Corporate>Jeongki Kim (LG Electronics)</b:Corporate>
      </b:Author>
    </b:Author>
    <b:RefOrder>109</b:RefOrder>
  </b:Source>
  <b:Source>
    <b:Tag>15_0812r1</b:Tag>
    <b:SourceType>ConferenceProceedings</b:SourceType>
    <b:Guid>{6218F639-0120-49E5-B2A4-7DEA39998BB3}</b:Guid>
    <b:Title>15/0812r1 Pilot Design for Data Section</b:Title>
    <b:Author>
      <b:Author>
        <b:Corporate>Sameer Vermani (Qualcomm)</b:Corporate>
      </b:Author>
    </b:Author>
    <b:RefOrder>39</b:RefOrder>
  </b:Source>
  <b:Source>
    <b:Tag>15_0817r0</b:Tag>
    <b:SourceType>ConferenceProceedings</b:SourceType>
    <b:Guid>{82E5E8A8-7669-4013-83ED-54B1B5801F4C}</b:Guid>
    <b:Title>15/0817r0 P Matrix for HE-LTF</b:Title>
    <b:Author>
      <b:Author>
        <b:Corporate>Yakun Sun (Marvell)</b:Corporate>
      </b:Author>
    </b:Author>
    <b:RefOrder>35</b:RefOrder>
  </b:Source>
  <b:Source>
    <b:Tag>15_0821r2</b:Tag>
    <b:SourceType>ConferenceProceedings</b:SourceType>
    <b:Guid>{B07DED17-5D03-4B33-969B-12F7FEA4A958}</b:Guid>
    <b:Title>15/0821r2 HE SIG-B Structure</b:Title>
    <b:Author>
      <b:Author>
        <b:Corporate>Joonsuk Kim (Apple)</b:Corporate>
      </b:Author>
    </b:Author>
    <b:RefOrder>24</b:RefOrder>
  </b:Source>
  <b:Source>
    <b:Tag>15_0819r1</b:Tag>
    <b:SourceType>ConferenceProceedings</b:SourceType>
    <b:Guid>{F1ABD5EA-4118-4017-962D-C4F93E1F558E}</b:Guid>
    <b:Title>15/0819r1 11ax OFDMA Tone Plan Leftover Tones and Pilot Structure</b:Title>
    <b:Author>
      <b:Author>
        <b:Corporate>Bin Tian (Qualcomm)</b:Corporate>
      </b:Author>
    </b:Author>
    <b:RefOrder>36</b:RefOrder>
  </b:Source>
  <b:Source>
    <b:Tag>15_0822r2</b:Tag>
    <b:SourceType>ConferenceProceedings</b:SourceType>
    <b:Guid>{08630542-E5BA-41A3-8797-E732A88F9967}</b:Guid>
    <b:Title>15/0822r2 SIG-A Structure in 11ax Preamble</b:Title>
    <b:Author>
      <b:Author>
        <b:Corporate>Jianhan Liu (Mediatek Inc.)</b:Corporate>
      </b:Author>
    </b:Author>
    <b:RefOrder>13</b:RefOrder>
  </b:Source>
  <b:Source>
    <b:Tag>15_0827r2</b:Tag>
    <b:SourceType>ConferenceProceedings</b:SourceType>
    <b:Guid>{A67E964F-2732-4478-AB8D-3420C125A961}</b:Guid>
    <b:Title>15/0827r2 Considerations on HE-SIG-A and B</b:Title>
    <b:Author>
      <b:Author>
        <b:Corporate>Katsuo Yunoki (KDDI R&amp;D Laboratories)</b:Corporate>
      </b:Author>
    </b:Author>
    <b:RefOrder>25</b:RefOrder>
  </b:Source>
  <b:Source>
    <b:Tag>15_0832r1</b:Tag>
    <b:SourceType>ConferenceProceedings</b:SourceType>
    <b:Guid>{0E8396EC-A4A0-483A-9D60-B3F3259FC0B0}</b:Guid>
    <b:Title>15/0832r1 Performance evaluation of SU/MU MIMO in OFDMA</b:Title>
    <b:Author>
      <b:Author>
        <b:Corporate>Jiayin Zhang (Huawei)</b:Corporate>
      </b:Author>
    </b:Author>
    <b:RefOrder>4</b:RefOrder>
  </b:Source>
  <b:Source>
    <b:Tag>15_0873r0</b:Tag>
    <b:SourceType>ConferenceProceedings</b:SourceType>
    <b:Guid>{6435A5F8-1116-458B-B193-E7B67A9C3F5A}</b:Guid>
    <b:Title>15/0873r0 SIG-B Encoding Structure</b:Title>
    <b:Author>
      <b:Author>
        <b:Corporate>Ron Porat</b:Corporate>
      </b:Author>
    </b:Author>
    <b:RefOrder>23</b:RefOrder>
  </b:Source>
  <b:Source>
    <b:Tag>15_0813r0</b:Tag>
    <b:SourceType>ConferenceProceedings</b:SourceType>
    <b:Guid>{489553CD-5731-4568-9312-CD3662EA6730}</b:Guid>
    <b:Title>15/0813r0 CP Indication for UL MU Transmission</b:Title>
    <b:Author>
      <b:Author>
        <b:Corporate>Zhigang Rong (Huawei)</b:Corporate>
      </b:Author>
    </b:Author>
    <b:RefOrder>63</b:RefOrder>
  </b:Source>
  <b:Source>
    <b:Tag>Eun</b:Tag>
    <b:SourceType>ConferenceProceedings</b:SourceType>
    <b:Guid>{0B752D18-64D9-443C-9214-A59FE3A01F05}</b:Guid>
    <b:Author>
      <b:Author>
        <b:Corporate>Eunsung Park (LG Electronics)</b:Corporate>
      </b:Author>
    </b:Author>
    <b:Title>15/1070r3 1024 QAM Proposal</b:Title>
    <b:RefOrder>44</b:RefOrder>
  </b:Source>
  <b:Source>
    <b:Tag>Kau</b:Tag>
    <b:SourceType>ConferenceProceedings</b:SourceType>
    <b:Guid>{EED45D52-7AD3-428E-B26D-92B2409D41B1}</b:Guid>
    <b:Author>
      <b:Author>
        <b:Corporate>Kaushik Josiam (Samsung)</b:Corporate>
      </b:Author>
    </b:Author>
    <b:Title>15/1066r0 HE-SIG-B Contents</b:Title>
    <b:RefOrder>28</b:RefOrder>
  </b:Source>
  <b:Source>
    <b:Tag>You</b:Tag>
    <b:SourceType>ConferenceProceedings</b:SourceType>
    <b:Guid>{8B4335AF-567A-4E8D-8E1D-65B78917A272}</b:Guid>
    <b:Author>
      <b:Author>
        <b:Corporate>Young Hoon Kwon (Newracom)</b:Corporate>
      </b:Author>
    </b:Author>
    <b:Title>15/1051r1 HE NDP frame for sounding</b:Title>
    <b:RefOrder>7</b:RefOrder>
  </b:Source>
  <b:Source>
    <b:Tag>Hon</b:Tag>
    <b:SourceType>ConferenceProceedings</b:SourceType>
    <b:Guid>{44CB79AE-5B10-4B44-B95C-E7F6B71F5711}</b:Guid>
    <b:Author>
      <b:Author>
        <b:Corporate>Hongyuan Zhang (Marvell)</b:Corporate>
      </b:Author>
    </b:Author>
    <b:Title>15/0580r2 11ax coding discussion</b:Title>
    <b:RefOrder>43</b:RefOrder>
  </b:Source>
  <b:Source>
    <b:Tag>Ron</b:Tag>
    <b:SourceType>ConferenceProceedings</b:SourceType>
    <b:Guid>{7D1F9A1A-AE0A-4490-9283-7A90B7FF5F2D}</b:Guid>
    <b:Author>
      <b:Author>
        <b:Corporate>Ron Porat (Broadcom)</b:Corporate>
      </b:Author>
    </b:Author>
    <b:Title>15/1059r1 SIG-B Encoding Structure Part II</b:Title>
    <b:RefOrder>26</b:RefOrder>
  </b:Source>
  <b:Source>
    <b:Tag>Sam</b:Tag>
    <b:SourceType>ConferenceProceedings</b:SourceType>
    <b:Guid>{B85B41BF-0421-463D-9C18-49A2D844FC79}</b:Guid>
    <b:Author>
      <b:Author>
        <b:Corporate>Sameer Vermani (Qualcomm)</b:Corporate>
      </b:Author>
    </b:Author>
    <b:Title>15/1071r2 Tone Grouping Factors and NDP format for 802.11ax</b:Title>
    <b:RefOrder>111</b:RefOrder>
  </b:Source>
  <b:Source>
    <b:Tag>Jia</b:Tag>
    <b:SourceType>ConferenceProceedings</b:SourceType>
    <b:Guid>{9F28695B-5E41-431A-A215-285EF02E165F}</b:Guid>
    <b:Author>
      <b:Author>
        <b:Corporate>Jiayin Zhang (Huawei)</b:Corporate>
      </b:Author>
    </b:Author>
    <b:Title>15/1077r0 HE-SIG-A Content</b:Title>
    <b:RefOrder>14</b:RefOrder>
  </b:Source>
  <b:Source>
    <b:Tag>Alf</b:Tag>
    <b:SourceType>ConferenceProceedings</b:SourceType>
    <b:Guid>{43D60353-68E0-4D1C-AC1A-1D1B4DDA0004}</b:Guid>
    <b:Author>
      <b:Author>
        <b:Corporate>Alfred Asterjadhi (Qualcomm Inc.)</b:Corporate>
      </b:Author>
    </b:Author>
    <b:Title>15/1122r0 Identifiers in HE PPDUs for power saving</b:Title>
    <b:RefOrder>16</b:RefOrder>
  </b:Source>
  <b:Source>
    <b:Tag>15_0579r3</b:Tag>
    <b:SourceType>ConferenceProceedings</b:SourceType>
    <b:Guid>{02676D8C-3434-423D-95BE-7E88E42759EE}</b:Guid>
    <b:Title>15/0579r3 Preamble Design and Autodetection</b:Title>
    <b:Author>
      <b:Author>
        <b:Corporate>Hongyuan Zhang (Marvell)</b:Corporate>
      </b:Author>
    </b:Author>
    <b:RefOrder>3</b:RefOrder>
  </b:Source>
  <b:Source>
    <b:Tag>Hon1</b:Tag>
    <b:SourceType>ConferenceProceedings</b:SourceType>
    <b:Guid>{DEB56535-0C1F-4E4B-9A73-AF5847628AD0}</b:Guid>
    <b:Author>
      <b:Author>
        <b:Corporate>Hongyuan Zhang (Marvell)</b:Corporate>
      </b:Author>
    </b:Author>
    <b:Title>15/0579r4 Preamble Design and Autodetection</b:Title>
    <b:RefOrder>12</b:RefOrder>
  </b:Source>
  <b:Source>
    <b:Tag>Jia1</b:Tag>
    <b:SourceType>ConferenceProceedings</b:SourceType>
    <b:Guid>{B910EC17-3892-4BAB-8D37-95414CCF0490}</b:Guid>
    <b:Author>
      <b:Author>
        <b:Corporate>Jianhan Liu (Mediatek)</b:Corporate>
      </b:Author>
    </b:Author>
    <b:Title>15/1068r1 Reliable Transmission Schemes for HE-SIG-B and Data</b:Title>
    <b:RefOrder>17</b:RefOrder>
  </b:Source>
  <b:Source>
    <b:Tag>Jia2</b:Tag>
    <b:SourceType>ConferenceProceedings</b:SourceType>
    <b:Guid>{8CBA838F-FF0A-45B0-8C45-BEB9C3264F20}</b:Guid>
    <b:Author>
      <b:Author>
        <b:Corporate>Jiayin Zhang (Huawei)</b:Corporate>
      </b:Author>
    </b:Author>
    <b:Title>15/0826r3 HE-SIG-A transmission for range extension</b:Title>
    <b:RefOrder>21</b:RefOrder>
  </b:Source>
  <b:Source>
    <b:Tag>Xia</b:Tag>
    <b:SourceType>ConferenceProceedings</b:SourceType>
    <b:Guid>{784FF5CB-EBC4-4F11-9C28-F9A003847C4D}</b:Guid>
    <b:Author>
      <b:Author>
        <b:Corporate>Xiaogang Chen (Intel)</b:Corporate>
      </b:Author>
    </b:Author>
    <b:Title>15/0602r6 HE-LTF squence for UL MU-MIMO</b:Title>
    <b:RefOrder>37</b:RefOrder>
  </b:Source>
  <b:Source>
    <b:Tag>Hon2</b:Tag>
    <b:SourceType>ConferenceProceedings</b:SourceType>
    <b:Guid>{B71CB828-0379-4287-948F-EB046EEFCED9}</b:Guid>
    <b:Author>
      <b:Author>
        <b:Corporate>Hongyuan Zhang (Marvell)</b:Corporate>
      </b:Author>
    </b:Author>
    <b:Title>15/0810r1 HE PHY Padding and Packet Extension</b:Title>
    <b:RefOrder>45</b:RefOrder>
  </b:Source>
  <b:Source>
    <b:Tag>Gui1</b:Tag>
    <b:SourceType>ConferenceProceedings</b:SourceType>
    <b:Guid>{C8BB61F3-9F80-429D-9FF0-EB90B809EC4C}</b:Guid>
    <b:Author>
      <b:Author>
        <b:Corporate>Guido R. Hiertz (Ericsson)</b:Corporate>
      </b:Author>
    </b:Author>
    <b:Title>15/1014r0 Multiple BSSID element</b:Title>
    <b:RefOrder>95</b:RefOrder>
  </b:Source>
  <b:Source>
    <b:Tag>Yon</b:Tag>
    <b:SourceType>ConferenceProceedings</b:SourceType>
    <b:Guid>{41E10658-DC09-425A-B7CD-C3FA6CEA25F0}</b:Guid>
    <b:Author>
      <b:Author>
        <b:Corporate>Yongho Seok (NEWRACOM)</b:Corporate>
      </b:Author>
    </b:Author>
    <b:Title>15/1034r0 Notification of Operating Mode Changes</b:Title>
    <b:RefOrder>99</b:RefOrder>
  </b:Source>
  <b:Source>
    <b:Tag>Eri</b:Tag>
    <b:SourceType>ConferenceProceedings</b:SourceType>
    <b:Guid>{F16D1620-6863-4829-8BFC-CBD93EC4A358}</b:Guid>
    <b:Author>
      <b:Author>
        <b:Corporate>Eric Wong (Apple)</b:Corporate>
      </b:Author>
    </b:Author>
    <b:Title>15/1060r0 Receive Operating Mode Indication for Power Save</b:Title>
    <b:RefOrder>100</b:RefOrder>
  </b:Source>
  <b:Source>
    <b:Tag>Jeo</b:Tag>
    <b:SourceType>ConferenceProceedings</b:SourceType>
    <b:Guid>{28546987-984F-4190-AE0A-209EB4B9CA9C}</b:Guid>
    <b:Author>
      <b:Author>
        <b:Corporate>Jeongki Kim (LG Electronics)</b:Corporate>
      </b:Author>
    </b:Author>
    <b:Title>15/1067r0 MU TXOP truncation</b:Title>
    <b:RefOrder>96</b:RefOrder>
  </b:Source>
  <b:Source>
    <b:Tag>Cha</b:Tag>
    <b:SourceType>ConferenceProceedings</b:SourceType>
    <b:Guid>{26375FF8-E903-4C95-A21D-13458663ECAF}</b:Guid>
    <b:Author>
      <b:Author>
        <b:Corporate>Chao-Chun Wang (MediaTek)</b:Corporate>
      </b:Author>
    </b:Author>
    <b:Title>15/1063r1 11ax Channel access procedure</b:Title>
    <b:RefOrder>87</b:RefOrder>
  </b:Source>
  <b:Source>
    <b:Tag>Jin</b:Tag>
    <b:SourceType>ConferenceProceedings</b:SourceType>
    <b:Guid>{12F152DA-C531-49CD-B029-28200AFE7328}</b:Guid>
    <b:Author>
      <b:Author>
        <b:Corporate>Jinsoo Ahn (Yonsei Univ.)</b:Corporate>
      </b:Author>
    </b:Author>
    <b:Title>15/1116r1 Trigger Frame Channel Access</b:Title>
    <b:RefOrder>49</b:RefOrder>
  </b:Source>
  <b:Source>
    <b:Tag>Alf1</b:Tag>
    <b:SourceType>ConferenceProceedings</b:SourceType>
    <b:Guid>{08818763-EA0D-47F5-AE89-A65DE06FCA4E}</b:Guid>
    <b:Author>
      <b:Author>
        <b:Corporate>Alfred Asterjadhi (Qualcomm Inc.)</b:Corporate>
      </b:Author>
    </b:Author>
    <b:Title>15/1120r0 Buffer Status Report</b:Title>
    <b:RefOrder>69</b:RefOrder>
  </b:Source>
  <b:Source>
    <b:Tag>Alf2</b:Tag>
    <b:SourceType>ConferenceProceedings</b:SourceType>
    <b:Guid>{BB68EC4A-94EB-468B-9829-6EDABC750D0F}</b:Guid>
    <b:Author>
      <b:Author>
        <b:Corporate>Alfred Asterjadhi (Qualcomm Inc.)</b:Corporate>
      </b:Author>
    </b:Author>
    <b:Title>15/1121r0 HE A-Control field</b:Title>
    <b:RefOrder>102</b:RefOrder>
  </b:Source>
  <b:Source>
    <b:Tag>You1</b:Tag>
    <b:SourceType>ConferenceProceedings</b:SourceType>
    <b:Guid>{34C5F6E5-53FD-41FC-BF07-E8C6BC9D2359}</b:Guid>
    <b:Author>
      <b:Author>
        <b:Corporate>Young Hoon Kwon (Newracom)</b:Corporate>
      </b:Author>
    </b:Author>
    <b:Title>15/1052r0 Bandwidth for UL MU transmission</b:Title>
    <b:RefOrder>68</b:RefOrder>
  </b:Source>
  <b:Source>
    <b:Tag>Rus</b:Tag>
    <b:SourceType>ConferenceProceedings</b:SourceType>
    <b:Guid>{DCC1C9C9-4C32-49E8-9B02-C7AC99610490}</b:Guid>
    <b:Author>
      <b:Author>
        <b:Corporate>Russell Huang (MediaTek)</b:Corporate>
      </b:Author>
    </b:Author>
    <b:Title>15/1137r1 Triggered OFDMA Random Access Observations</b:Title>
    <b:RefOrder>77</b:RefOrder>
  </b:Source>
  <b:Source>
    <b:Tag>Kaz</b:Tag>
    <b:SourceType>ConferenceProceedings</b:SourceType>
    <b:Guid>{4BF507CB-42FC-45BB-8392-34B2DDBD6AAE}</b:Guid>
    <b:Author>
      <b:Author>
        <b:Corporate>Kazuyuki Sakoda (Sony Electronics)</b:Corporate>
      </b:Author>
    </b:Author>
    <b:Title>15/1043r1 Overall Protocol of UL MU BA for Multicast Transmission</b:Title>
    <b:RefOrder>86</b:RefOrder>
  </b:Source>
  <b:Source>
    <b:Tag>Guo</b:Tag>
    <b:SourceType>ConferenceProceedings</b:SourceType>
    <b:Guid>{2C8FF7EC-76F4-47BC-B012-B5F61702E5C0}</b:Guid>
    <b:Author>
      <b:Author>
        <b:Corporate>Guoqing Li (Apple)</b:Corporate>
      </b:Author>
    </b:Author>
    <b:Title>15/1053r1 Multiuser Block ACK Request (MU-BAR)</b:Title>
    <b:RefOrder>110</b:RefOrder>
  </b:Source>
  <b:Source>
    <b:Tag>Kis</b:Tag>
    <b:SourceType>ConferenceProceedings</b:SourceType>
    <b:Guid>{EA637F7A-FF6E-42D6-BE16-2CB325E073AD}</b:Guid>
    <b:Author>
      <b:Author>
        <b:Corporate>Kiseon Ryu (LG Electronics)</b:Corporate>
      </b:Author>
    </b:Author>
    <b:Title>15/1058r0 CCA consideration for UL MU transmission</b:Title>
    <b:RefOrder>50</b:RefOrder>
  </b:Source>
  <b:Source>
    <b:Tag>PoK</b:Tag>
    <b:SourceType>ConferenceProceedings</b:SourceType>
    <b:Guid>{9A8D0E31-B2A3-4934-AAA0-40C0975E2F7C}</b:Guid>
    <b:Author>
      <b:Author>
        <b:Corporate>Po-Kai Huang (Intel)</b:Corporate>
      </b:Author>
    </b:Author>
    <b:Title>15/1062r1 NAV Consideration for UL MU Response to Trigger frame</b:Title>
    <b:RefOrder>70</b:RefOrder>
  </b:Source>
  <b:Source>
    <b:Tag>Cha1</b:Tag>
    <b:SourceType>ConferenceProceedings</b:SourceType>
    <b:Guid>{64CDAF8F-7AD3-49E8-9E83-44894D7FB9B3}</b:Guid>
    <b:Author>
      <b:Author>
        <b:Corporate>Chao-Chun Wang (Mediatek)</b:Corporate>
      </b:Author>
    </b:Author>
    <b:Title>15/1065r1 11ax uplink Multi-TID aggregation</b:Title>
    <b:RefOrder>51</b:RefOrder>
  </b:Source>
  <b:Source>
    <b:Tag>Nar</b:Tag>
    <b:SourceType>ConferenceProceedings</b:SourceType>
    <b:Guid>{104D8C2D-7141-4418-A477-5947BED308A5}</b:Guid>
    <b:Author>
      <b:Author>
        <b:Corporate>Narendar Madhavan (Toshiba)</b:Corporate>
      </b:Author>
    </b:Author>
    <b:Title>15/1097r1 Reducing Channel Sounding Protocol Overhead for 11ax</b:Title>
    <b:RefOrder>83</b:RefOrder>
  </b:Source>
  <b:Source>
    <b:Tag>Chi1</b:Tag>
    <b:SourceType>ConferenceProceedings</b:SourceType>
    <b:Guid>{30E5E441-586F-41CF-95D9-D8FE7EF0215D}</b:Guid>
    <b:Author>
      <b:Author>
        <b:Corporate>Chittabrata Ghosh (Intel)</b:Corporate>
      </b:Author>
    </b:Author>
    <b:Title>15/1102r0 Fragmentation with MU Operation</b:Title>
    <b:RefOrder>52</b:RefOrder>
  </b:Source>
  <b:Source>
    <b:Tag>Chi2</b:Tag>
    <b:SourceType>ConferenceProceedings</b:SourceType>
    <b:Guid>{05E2F97F-A6C0-45AC-9393-C40BE4944AFB}</b:Guid>
    <b:Author>
      <b:Author>
        <b:Corporate>Chittabrata Ghosh (Intel)</b:Corporate>
      </b:Author>
    </b:Author>
    <b:Title>15/1103r0 DL Sounding Sequence with UL MU Feedback</b:Title>
    <b:RefOrder>84</b:RefOrder>
  </b:Source>
  <b:Source>
    <b:Tag>Chi3</b:Tag>
    <b:SourceType>ConferenceProceedings</b:SourceType>
    <b:Guid>{E181C73C-2E88-4536-BBD2-72B18D41ADE7}</b:Guid>
    <b:Author>
      <b:Author>
        <b:Corporate>Chittabrata Ghosh (Intel)</b:Corporate>
      </b:Author>
    </b:Author>
    <b:Title>15/1105r0 UL OFDMA-based Random Access Procedure</b:Title>
    <b:RefOrder>78</b:RefOrder>
  </b:Source>
  <b:Source>
    <b:Tag>Chi4</b:Tag>
    <b:SourceType>ConferenceProceedings</b:SourceType>
    <b:Guid>{35D7F1FE-90A0-44D8-B1C3-479C493B901F}</b:Guid>
    <b:Author>
      <b:Author>
        <b:Corporate>Chittabrata Ghosh (Intel)</b:Corporate>
      </b:Author>
    </b:Author>
    <b:Title>15/1107r0 Power Save with Random Access</b:Title>
    <b:RefOrder>79</b:RefOrder>
  </b:Source>
  <b:Source>
    <b:Tag>Liw1</b:Tag>
    <b:SourceType>ConferenceProceedings</b:SourceType>
    <b:Guid>{10214746-7D00-4050-8756-AF659C66888C}</b:Guid>
    <b:Author>
      <b:Author>
        <b:Corporate>Liwen Chu (Marvell)</b:Corporate>
      </b:Author>
    </b:Author>
    <b:Title>15/1123r1 acknowledgement to DL MU</b:Title>
    <b:RefOrder>56</b:RefOrder>
  </b:Source>
  <b:Source>
    <b:Tag>Fil</b:Tag>
    <b:SourceType>ConferenceProceedings</b:SourceType>
    <b:Guid>{047FA866-EA5A-4903-82F3-0BCAFB62F229}</b:Guid>
    <b:Author>
      <b:Author>
        <b:Corporate>Filippo Tosato (Toshiba)</b:Corporate>
      </b:Author>
    </b:Author>
    <b:Title>15/1129r1 Feedback overhead in DL-MU-MIMO</b:Title>
    <b:RefOrder>85</b:RefOrder>
  </b:Source>
  <b:Source>
    <b:Tag>Ros</b:Tag>
    <b:SourceType>ConferenceProceedings</b:SourceType>
    <b:Guid>{46D9C60D-B01C-468F-A649-1B608B60CF14}</b:Guid>
    <b:Author>
      <b:Author>
        <b:Corporate>Rossi Jun Luo(Huawei)</b:Corporate>
      </b:Author>
    </b:Author>
    <b:Title>15/1109r1 OBSS NAV and PD Threshold Rule for Spatial Reuse</b:Title>
    <b:RefOrder>88</b:RefOrder>
  </b:Source>
  <b:Source>
    <b:Tag>Fil1</b:Tag>
    <b:SourceType>ConferenceProceedings</b:SourceType>
    <b:Guid>{8AEF65F2-F07B-4DC6-A968-3D735646A54D}</b:Guid>
    <b:Author>
      <b:Author>
        <b:Corporate>Filip Mestanov (Ericsson)</b:Corporate>
      </b:Author>
    </b:Author>
    <b:Title>15/1138r1 To DSC or not to DSC</b:Title>
    <b:RefOrder>89</b:RefOrder>
  </b:Source>
  <b:Source>
    <b:Tag>Rez</b:Tag>
    <b:SourceType>ConferenceProceedings</b:SourceType>
    <b:Guid>{E1C26CF5-B84F-49B9-97FE-5702D7E47B45}</b:Guid>
    <b:Author>
      <b:Author>
        <b:Corporate>Reza Hedayat (Newracom)</b:Corporate>
      </b:Author>
    </b:Author>
    <b:Title>15/1104r3 TXOP Considerations for Spatial Reuse</b:Title>
    <b:RefOrder>90</b:RefOrder>
  </b:Source>
  <b:Source>
    <b:Tag>Jam</b:Tag>
    <b:SourceType>ConferenceProceedings</b:SourceType>
    <b:Guid>{ED8FA102-1206-43EC-887E-5B59F2B8D6F1}</b:Guid>
    <b:Author>
      <b:Author>
        <b:Corporate>James Wang (Mediatek)</b:Corporate>
      </b:Author>
    </b:Author>
    <b:Title>15/1069r3 Adaptive CCA and TPC</b:Title>
    <b:RefOrder>91</b:RefOrder>
  </b:Source>
  <b:Source>
    <b:Tag>Sam1</b:Tag>
    <b:SourceType>ConferenceProceedings</b:SourceType>
    <b:Guid>{7191642B-F091-4449-A051-C04A1DCDEA3D}</b:Guid>
    <b:Author>
      <b:Author>
        <b:Corporate>Sameer Vermani (Qualcomm)</b:Corporate>
      </b:Author>
    </b:Author>
    <b:Title>15/1309r1 Extended Range Support for 11ax</b:Title>
    <b:RefOrder>11</b:RefOrder>
  </b:Source>
  <b:Source>
    <b:Tag>Ron1</b:Tag>
    <b:SourceType>ConferenceProceedings</b:SourceType>
    <b:Guid>{7FC2A86D-121B-485D-871E-641A9ACA7D87}</b:Guid>
    <b:Author>
      <b:Author>
        <b:Corporate>Ron Porat (Broadcom)</b:Corporate>
      </b:Author>
    </b:Author>
    <b:Title>15/1353r1 Preamble Formats</b:Title>
    <b:RefOrder>6</b:RefOrder>
  </b:Source>
  <b:Source>
    <b:Tag>Xia1</b:Tag>
    <b:SourceType>ConferenceProceedings</b:SourceType>
    <b:Guid>{BFC59E4C-9E66-4F57-B3F8-D61B65C0797F}</b:Guid>
    <b:Author>
      <b:Author>
        <b:Corporate>Xiaogang Chen (Intel)</b:Corporate>
      </b:Author>
    </b:Author>
    <b:Title>15/1357r1 Extra tones in the preamble</b:Title>
    <b:RefOrder>9</b:RefOrder>
  </b:Source>
  <b:Source>
    <b:Tag>Bin</b:Tag>
    <b:SourceType>ConferenceProceedings</b:SourceType>
    <b:Guid>{F53EABE8-BF6F-49E6-9756-60D2AF5E7D8F}</b:Guid>
    <b:Author>
      <b:Author>
        <b:Corporate>Bin Tian (Qualcomm)</b:Corporate>
      </b:Author>
    </b:Author>
    <b:Title>15/1310r0 11ax LDPC Tone Mapper for 160MHz</b:Title>
    <b:RefOrder>41</b:RefOrder>
  </b:Source>
  <b:Source>
    <b:Tag>Hon3</b:Tag>
    <b:SourceType>ConferenceProceedings</b:SourceType>
    <b:Guid>{E7E0DF50-4B14-4E15-8917-7314B17922DC}</b:Guid>
    <b:Author>
      <b:Author>
        <b:Corporate>Hongyuan Zhang (Marvell)</b:Corporate>
      </b:Author>
    </b:Author>
    <b:Title>15/1305 STBC and Padding Discussions</b:Title>
    <b:RefOrder>10</b:RefOrder>
  </b:Source>
  <b:Source>
    <b:Tag>Bin1</b:Tag>
    <b:SourceType>ConferenceProceedings</b:SourceType>
    <b:Guid>{291C09A4-1F07-4B5F-9735-554C3738AB0C}</b:Guid>
    <b:Author>
      <b:Author>
        <b:Corporate>Bin Tian (Qualcomm)</b:Corporate>
      </b:Author>
    </b:Author>
    <b:Title>15/1311r0 11ax Sppectral Masks</b:Title>
    <b:RefOrder>46</b:RefOrder>
  </b:Source>
  <b:Source>
    <b:Tag>Yuj</b:Tag>
    <b:SourceType>ConferenceProceedings</b:SourceType>
    <b:Guid>{0C6BF56A-C30F-4824-A7B9-A20E03EDBC9F}</b:Guid>
    <b:Author>
      <b:Author>
        <b:Corporate>Yujin Noh (Newracom)</b:Corporate>
      </b:Author>
    </b:Author>
    <b:Title>15/1329r1 Link Adaptation for HE WLAN</b:Title>
    <b:RefOrder>103</b:RefOrder>
  </b:Source>
  <b:Source>
    <b:Tag>Eun1</b:Tag>
    <b:SourceType>ConferenceProceedings</b:SourceType>
    <b:Guid>{34C08293-9253-438A-92DC-8C2437A20FA7}</b:Guid>
    <b:Author>
      <b:Author>
        <b:Corporate>Eunsung Park (LG Electronics)</b:Corporate>
      </b:Author>
    </b:Author>
    <b:Title>15/1323r1 HE-STF Sequences</b:Title>
    <b:RefOrder>33</b:RefOrder>
  </b:Source>
  <b:Source>
    <b:Tag>LeL</b:Tag>
    <b:SourceType>ConferenceProceedings</b:SourceType>
    <b:Guid>{390B80B1-A326-4C18-A58F-69C8F00F58E6}</b:Guid>
    <b:Author>
      <b:Author>
        <b:Corporate>Le Liu (Huawei)</b:Corporate>
      </b:Author>
    </b:Author>
    <b:Title>15/1334r1 HE-LTF Sequence Design</b:Title>
    <b:RefOrder>31</b:RefOrder>
  </b:Source>
  <b:Source>
    <b:Tag>Jia3</b:Tag>
    <b:SourceType>ConferenceProceedings</b:SourceType>
    <b:Guid>{C0730491-A1B7-48BF-958D-8BC7450EA2F0}</b:Guid>
    <b:Author>
      <b:Author>
        <b:Corporate>Jianhan Liu (Mediatek Inc.), Yakun Sun (Marvell)</b:Corporate>
      </b:Author>
    </b:Author>
    <b:Title>15/1322r0 Channel Estimation Enhancement and Transmission Efficiency Improvement Using Beam-Change Indication and 1x HE-LTF</b:Title>
    <b:RefOrder>8</b:RefOrder>
  </b:Source>
  <b:Source>
    <b:Tag>Kau1</b:Tag>
    <b:SourceType>ConferenceProceedings</b:SourceType>
    <b:Guid>{921CB9BD-099A-42B7-95CB-DCAE03046DF8}</b:Guid>
    <b:Author>
      <b:Author>
        <b:Corporate>Kaushik Josiam (Samsung)</b:Corporate>
      </b:Author>
    </b:Author>
    <b:Title>15/1315r1 HE-SIG-B Mapping and Compression</b:Title>
    <b:RefOrder>20</b:RefOrder>
  </b:Source>
  <b:Source>
    <b:Tag>Don</b:Tag>
    <b:SourceType>ConferenceProceedings</b:SourceType>
    <b:Guid>{017C6655-A0F9-455B-A823-9F2C660BF9A8}</b:Guid>
    <b:Author>
      <b:Author>
        <b:Corporate>Dongguk Lim (LG)</b:Corporate>
      </b:Author>
    </b:Author>
    <b:Title>15/1324r0 MCS for HE-SIG-B</b:Title>
    <b:RefOrder>15</b:RefOrder>
  </b:Source>
  <b:Source>
    <b:Tag>LeL1</b:Tag>
    <b:SourceType>ConferenceProceedings</b:SourceType>
    <b:Guid>{FA969233-4276-43CC-A3BE-18FF8F0E8908}</b:Guid>
    <b:Author>
      <b:Author>
        <b:Corporate>Le Liu (Huawei)</b:Corporate>
      </b:Author>
    </b:Author>
    <b:Title>15/1335r2 HE-SIG-B Contents</b:Title>
    <b:RefOrder>29</b:RefOrder>
  </b:Source>
  <b:Source>
    <b:Tag>Yak</b:Tag>
    <b:SourceType>ConferenceProceedings</b:SourceType>
    <b:Guid>{FF1EAAC5-737A-4C63-9264-D36BCC0AB491}</b:Guid>
    <b:Author>
      <b:Author>
        <b:Corporate>Yakun Sun (Marvell)</b:Corporate>
      </b:Author>
    </b:Author>
    <b:Title>15/1350r1 Spatial Configuration And Signaling </b:Title>
    <b:RefOrder>5</b:RefOrder>
  </b:Source>
  <b:Source>
    <b:Tag>Ron2</b:Tag>
    <b:SourceType>ConferenceProceedings</b:SourceType>
    <b:Guid>{A6EE59D4-24C4-4990-8BA8-058CB573C5FC}</b:Guid>
    <b:Author>
      <b:Author>
        <b:Corporate>Ron Porat (Broadcom)</b:Corporate>
      </b:Author>
    </b:Author>
    <b:Title>15/1059r2 SIG-B Encoding Structure Part II</b:Title>
    <b:RefOrder>27</b:RefOrder>
  </b:Source>
  <b:Source>
    <b:Tag>Ron3</b:Tag>
    <b:SourceType>ConferenceProceedings</b:SourceType>
    <b:Guid>{87FEB1A5-BA0A-4778-85DC-030D7EEA76FB}</b:Guid>
    <b:Author>
      <b:Author>
        <b:Corporate>Ron Porat (Broadcom)</b:Corporate>
      </b:Author>
    </b:Author>
    <b:Title>15/1354r1 SIGA fields and Bitwidths</b:Title>
    <b:RefOrder>19</b:RefOrder>
  </b:Source>
  <b:Source>
    <b:Tag>Yon1</b:Tag>
    <b:SourceType>ConferenceProceedings</b:SourceType>
    <b:Guid>{E27BA0E9-B81B-4C4C-B918-C23A07757395}</b:Guid>
    <b:Author>
      <b:Author>
        <b:Corporate>Yongho Seok (NEWRACOM)</b:Corporate>
      </b:Author>
    </b:Author>
    <b:Title>15/1278r1 HE MU Acknowledgment Procedure</b:Title>
    <b:RefOrder>60</b:RefOrder>
  </b:Source>
  <b:Source>
    <b:Tag>Kis2</b:Tag>
    <b:SourceType>ConferenceProceedings</b:SourceType>
    <b:Guid>{FADA770B-97D3-4685-92C9-0606A1A38E80}</b:Guid>
    <b:Author>
      <b:Author>
        <b:Corporate>Kiseon Ryu (LG Electronics)</b:Corporate>
      </b:Author>
    </b:Author>
    <b:Title>15/1346r2 Ack Policy for UL MU Ack transmission</b:Title>
    <b:RefOrder>61</b:RefOrder>
  </b:Source>
  <b:Source>
    <b:Tag>Jeo1</b:Tag>
    <b:SourceType>ConferenceProceedings</b:SourceType>
    <b:Guid>{871743BD-EDE3-4AD6-A073-D6C6D0E8868F}</b:Guid>
    <b:Author>
      <b:Author>
        <b:Corporate>Jeongki Kim (LG Electronics)</b:Corporate>
      </b:Author>
    </b:Author>
    <b:Title>15/1330r0 A method of transmitting Multi-STA Block frame</b:Title>
    <b:RefOrder>72</b:RefOrder>
  </b:Source>
  <b:Source>
    <b:Tag>Liw2</b:Tag>
    <b:SourceType>ConferenceProceedings</b:SourceType>
    <b:Guid>{EF2F8C20-FB0F-44BA-BB75-B9F2D8C8E93C}</b:Guid>
    <b:Author>
      <b:Author>
        <b:Corporate>Liwen Chu (Marvell)</b:Corporate>
      </b:Author>
    </b:Author>
    <b:Title>15/1351r0 Rate MCS Selection Rules for M-BA and DL OFDMA BA</b:Title>
    <b:RefOrder>73</b:RefOrder>
  </b:Source>
  <b:Source>
    <b:Tag>You2</b:Tag>
    <b:SourceType>ConferenceProceedings</b:SourceType>
    <b:Guid>{B4641F14-CECA-4774-A90A-13030C98248E}</b:Guid>
    <b:Author>
      <b:Author>
        <b:Corporate>Young Hoon Kwon (Newracom)</b:Corporate>
      </b:Author>
    </b:Author>
    <b:Title>15/1300r0 DL MU transmission sequence</b:Title>
    <b:RefOrder>62</b:RefOrder>
  </b:Source>
  <b:Source>
    <b:Tag>Alf3</b:Tag>
    <b:SourceType>ConferenceProceedings</b:SourceType>
    <b:Guid>{BB0DD14E-A539-469E-85FF-7F4FA0771989}</b:Guid>
    <b:Author>
      <b:Author>
        <b:Corporate>Alfred Asterjadhi (Qualcomm Inc.)</b:Corporate>
      </b:Author>
    </b:Author>
    <b:Title>15/1318r0 Fragmentation for MU frames-Follow up</b:Title>
    <b:RefOrder>101</b:RefOrder>
  </b:Source>
  <b:Source>
    <b:Tag>Alf4</b:Tag>
    <b:SourceType>ConferenceProceedings</b:SourceType>
    <b:Guid>{E980182F-A894-460B-ACFC-CDDD57EA5174}</b:Guid>
    <b:Author>
      <b:Author>
        <b:Corporate>Alfred Asterjadhi (Qualcomm Inc.)</b:Corporate>
      </b:Author>
    </b:Author>
    <b:Title>15/1319r0 Scheduled Trigger frames-Follow up</b:Title>
    <b:RefOrder>80</b:RefOrder>
  </b:Source>
  <b:Source>
    <b:Tag>Sim1</b:Tag>
    <b:SourceType>ConferenceProceedings</b:SourceType>
    <b:Guid>{41AD53B0-05AC-406F-9319-4BFD854943ED}</b:Guid>
    <b:Author>
      <b:Author>
        <b:Corporate>Simone Merlin (Qualcomm)</b:Corporate>
      </b:Author>
    </b:Author>
    <b:Title>15/1344r1 Trigger Frame Content</b:Title>
    <b:RefOrder>105</b:RefOrder>
  </b:Source>
  <b:Source>
    <b:Tag>Kis3</b:Tag>
    <b:SourceType>ConferenceProceedings</b:SourceType>
    <b:Guid>{CA1267F6-1AE1-49F2-80D6-5059E54C2061}</b:Guid>
    <b:Author>
      <b:Author>
        <b:Corporate>Kiseon Ryu (LG Electronics)</b:Corporate>
      </b:Author>
    </b:Author>
    <b:Title>15/1345r1 Trigger type specific information</b:Title>
    <b:RefOrder>106</b:RefOrder>
  </b:Source>
  <b:Source>
    <b:Tag>Kai</b:Tag>
    <b:SourceType>ConferenceProceedings</b:SourceType>
    <b:Guid>{230AD2D7-6472-4325-8367-DBD0EC6750E8}</b:Guid>
    <b:Author>
      <b:Author>
        <b:Corporate>Kaiying Lv (ZTE Corp.)</b:Corporate>
      </b:Author>
    </b:Author>
    <b:Title>15/1389r0 TA Address Field in Trigger Frame</b:Title>
    <b:RefOrder>64</b:RefOrder>
  </b:Source>
  <b:Source>
    <b:Tag>Liw3</b:Tag>
    <b:SourceType>ConferenceProceedings</b:SourceType>
    <b:Guid>{59CEED6B-49D4-4280-9259-441D7E283308}</b:Guid>
    <b:Author>
      <b:Author>
        <b:Corporate>Liwen Chu (Marvell)</b:Corporate>
      </b:Author>
    </b:Author>
    <b:Title>15/1352r0 broadcast STAID in HE SIG B</b:Title>
    <b:RefOrder>30</b:RefOrder>
  </b:Source>
  <b:Source>
    <b:Tag>Yin</b:Tag>
    <b:SourceType>ConferenceProceedings</b:SourceType>
    <b:Guid>{F80B9756-DB02-4EF8-AF0D-5060393F23E9}</b:Guid>
    <b:Author>
      <b:Author>
        <b:Corporate>Yingpei Lin (Huawei)</b:Corporate>
      </b:Author>
    </b:Author>
    <b:Title>15/1355r0 Considerations for TDLS transmission in 11ax</b:Title>
    <b:RefOrder>18</b:RefOrder>
  </b:Source>
  <b:Source>
    <b:Tag>Yin1</b:Tag>
    <b:SourceType>ConferenceProceedings</b:SourceType>
    <b:Guid>{91C0B695-87C2-4482-9879-6EEFFC42D9E4}</b:Guid>
    <b:Author>
      <b:Author>
        <b:Corporate>Yingpei Lin (Huawei)</b:Corporate>
      </b:Author>
    </b:Author>
    <b:Title>15/1301r1 NAV Rule for UL MU Response</b:Title>
    <b:RefOrder>71</b:RefOrder>
  </b:Source>
  <b:Source>
    <b:Tag>Yuj1</b:Tag>
    <b:SourceType>ConferenceProceedings</b:SourceType>
    <b:Guid>{964D60B9-E8E7-4BFB-B76A-EAD361475CCD}</b:Guid>
    <b:Author>
      <b:Author>
        <b:Corporate>Yujin Noh (Newracom)</b:Corporate>
      </b:Author>
    </b:Author>
    <b:Title>15/1328r1 Scheduling information for UL OFDMA Acknowledgement</b:Title>
    <b:RefOrder>58</b:RefOrder>
  </b:Source>
  <b:Source>
    <b:Tag>Rez1</b:Tag>
    <b:SourceType>ConferenceProceedings</b:SourceType>
    <b:Guid>{166AE7B1-FE29-4858-A0E7-F2FC4FDC49EF}</b:Guid>
    <b:Author>
      <b:Author>
        <b:Corporate>Reza Hedayat (Newracom)</b:Corporate>
      </b:Author>
    </b:Author>
    <b:Title>15/1312r2 MU BAR Frame Format</b:Title>
    <b:RefOrder>107</b:RefOrder>
  </b:Source>
  <b:Source>
    <b:Tag>PoK1</b:Tag>
    <b:SourceType>ConferenceProceedings</b:SourceType>
    <b:Guid>{22D8AC18-75F2-4D47-800F-49E9F9488BD7}</b:Guid>
    <b:Author>
      <b:Author>
        <b:Corporate>Po-Kai Huang (Intel)</b:Corporate>
      </b:Author>
    </b:Author>
    <b:Title>15/1325r0 MU-RTS/CTS Follow Up</b:Title>
    <b:RefOrder>75</b:RefOrder>
  </b:Source>
  <b:Source>
    <b:Tag>PoK2</b:Tag>
    <b:SourceType>ConferenceProceedings</b:SourceType>
    <b:Guid>{14D4D37F-2102-4A48-9FA0-2A64E84B6163}</b:Guid>
    <b:Author>
      <b:Author>
        <b:Corporate>Po-Kai Huang (Intel)</b:Corporate>
      </b:Author>
    </b:Author>
    <b:Title>15/1326r2 NAV Consideration for UL MU Response Follow Up</b:Title>
    <b:RefOrder>97</b:RefOrder>
  </b:Source>
  <b:Source>
    <b:Tag>Nar1</b:Tag>
    <b:SourceType>ConferenceProceedings</b:SourceType>
    <b:Guid>{93512A3A-7F28-4F1E-AB3F-AAF01A6D91E5}</b:Guid>
    <b:Author>
      <b:Author>
        <b:Corporate>Narendar Madhavan (Toshiba)</b:Corporate>
      </b:Author>
    </b:Author>
    <b:Title>15/1340r2 NDP Announcement for HE Sequence</b:Title>
    <b:RefOrder>112</b:RefOrder>
  </b:Source>
  <b:Source>
    <b:Tag>Chi5</b:Tag>
    <b:SourceType>ConferenceProceedings</b:SourceType>
    <b:Guid>{FCAE062C-A21B-4B58-84C7-91D13EDA908A}</b:Guid>
    <b:Author>
      <b:Author>
        <b:Corporate>Chittabrata Ghosh (Intel)</b:Corporate>
      </b:Author>
    </b:Author>
    <b:Title>15/1364r0 Signaling Trigger Information for STAs in 11ax</b:Title>
    <b:RefOrder>59</b:RefOrder>
  </b:Source>
  <b:Source>
    <b:Tag>Woo</b:Tag>
    <b:SourceType>ConferenceProceedings</b:SourceType>
    <b:Guid>{695CADAA-C70C-496D-97CE-DA30AE017120}</b:Guid>
    <b:Author>
      <b:Author>
        <b:Corporate>Woojin Ahn (Yonsei Univ.)</b:Corporate>
      </b:Author>
    </b:Author>
    <b:Title>15/1369r1 Random access based buffer status report</b:Title>
    <b:RefOrder>81</b:RefOrder>
  </b:Source>
  <b:Source>
    <b:Tag>Sig</b:Tag>
    <b:SourceType>ConferenceProceedings</b:SourceType>
    <b:Guid>{933896EA-9CA0-45B2-A87C-68DE850AC16F}</b:Guid>
    <b:Author>
      <b:Author>
        <b:Corporate>Sigurd Schelstraete (Quantenna)</b:Corporate>
      </b:Author>
    </b:Author>
    <b:Title>15/1348r0 Multiple NAVs for Spatial Reuse</b:Title>
    <b:RefOrder>92</b:RefOrder>
  </b:Source>
  <b:Source>
    <b:Tag>Yon2</b:Tag>
    <b:SourceType>ConferenceProceedings</b:SourceType>
    <b:Guid>{EDCE92EB-6C04-4E7F-B89A-7A0EF9773504}</b:Guid>
    <b:Author>
      <b:Author>
        <b:Corporate>Yongho Seok (NEWRACOM)</b:Corporate>
      </b:Author>
    </b:Author>
    <b:Title>15/1033r0 Data field in HE PPDU</b:Title>
    <b:RefOrder>57</b:RefOrder>
  </b:Source>
</b:Sources>
</file>

<file path=customXml/itemProps1.xml><?xml version="1.0" encoding="utf-8"?>
<ds:datastoreItem xmlns:ds="http://schemas.openxmlformats.org/officeDocument/2006/customXml" ds:itemID="{D623B286-9B4C-46BE-BE49-615876613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89</TotalTime>
  <Pages>3</Pages>
  <Words>780</Words>
  <Characters>4451</Characters>
  <Application>Microsoft Office Word</Application>
  <DocSecurity>0</DocSecurity>
  <Lines>37</Lines>
  <Paragraphs>10</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doc.: IEEE 802.11-16/0024r1</vt:lpstr>
      <vt:lpstr>doc.: IEEE 802.11-16/0024r1</vt:lpstr>
    </vt:vector>
  </TitlesOfParts>
  <Company>Intel</Company>
  <LinksUpToDate>false</LinksUpToDate>
  <CharactersWithSpaces>5221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802.11-16/0024r1</dc:title>
  <dc:subject>TGac Spec Framework</dc:subject>
  <dc:creator>Robert Stacey</dc:creator>
  <cp:keywords>CTPClassification=CTP_PUBLIC:VisualMarkings=</cp:keywords>
  <cp:lastModifiedBy>백선희/선임연구원/미래기술센터 C&amp;M표준(연)IoT커넥티비티표준Task(sunhee.baek@lge.com)</cp:lastModifiedBy>
  <cp:revision>5</cp:revision>
  <cp:lastPrinted>2016-01-08T21:12:00Z</cp:lastPrinted>
  <dcterms:created xsi:type="dcterms:W3CDTF">2021-04-15T00:08:00Z</dcterms:created>
  <dcterms:modified xsi:type="dcterms:W3CDTF">2021-04-15T01:43:00Z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d09abd69-5dfd-416c-abad-df9fda8b61e5</vt:lpwstr>
  </property>
  <property fmtid="{D5CDD505-2E9C-101B-9397-08002B2CF9AE}" pid="3" name="CTP_TimeStamp">
    <vt:lpwstr>2016-03-03 04:53:43Z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MTWinEqns">
    <vt:bool>true</vt:bool>
  </property>
  <property fmtid="{D5CDD505-2E9C-101B-9397-08002B2CF9AE}" pid="8" name="CTPClassification">
    <vt:lpwstr>CTP_PUBLIC</vt:lpwstr>
  </property>
  <property fmtid="{D5CDD505-2E9C-101B-9397-08002B2CF9AE}" pid="9" name="_NewReviewCycle">
    <vt:lpwstr/>
  </property>
</Properties>
</file>