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42C42C" w14:textId="77777777" w:rsidR="005E768D" w:rsidRPr="004D2D75" w:rsidRDefault="005E768D" w:rsidP="003E1A2F">
      <w:pPr>
        <w:pStyle w:val="3"/>
        <w:jc w:val="center"/>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020856FB" w14:textId="77777777" w:rsidTr="00B034CE">
        <w:trPr>
          <w:trHeight w:val="485"/>
          <w:jc w:val="center"/>
        </w:trPr>
        <w:tc>
          <w:tcPr>
            <w:tcW w:w="9576" w:type="dxa"/>
            <w:gridSpan w:val="5"/>
            <w:vAlign w:val="center"/>
          </w:tcPr>
          <w:p w14:paraId="366CABD2" w14:textId="00DE602B" w:rsidR="00C723BC" w:rsidRPr="00183F4C" w:rsidRDefault="00EE3B03" w:rsidP="00A11E3B">
            <w:pPr>
              <w:jc w:val="center"/>
            </w:pPr>
            <w:r>
              <w:rPr>
                <w:lang w:eastAsia="ko-KR"/>
              </w:rPr>
              <w:t xml:space="preserve">CR for </w:t>
            </w:r>
            <w:r w:rsidR="00A11E3B">
              <w:rPr>
                <w:lang w:eastAsia="ko-KR"/>
              </w:rPr>
              <w:t xml:space="preserve">Capability Information field Related CIDs </w:t>
            </w:r>
          </w:p>
        </w:tc>
      </w:tr>
      <w:tr w:rsidR="00C723BC" w:rsidRPr="00183F4C" w14:paraId="609B60F1" w14:textId="77777777" w:rsidTr="00B034CE">
        <w:trPr>
          <w:trHeight w:val="359"/>
          <w:jc w:val="center"/>
        </w:trPr>
        <w:tc>
          <w:tcPr>
            <w:tcW w:w="9576" w:type="dxa"/>
            <w:gridSpan w:val="5"/>
            <w:vAlign w:val="center"/>
          </w:tcPr>
          <w:p w14:paraId="14FD9DCC" w14:textId="3BA479A4" w:rsidR="00C723BC" w:rsidRPr="00183F4C" w:rsidRDefault="00C723BC" w:rsidP="005B54AE">
            <w:pPr>
              <w:pStyle w:val="T2"/>
              <w:ind w:left="0"/>
              <w:rPr>
                <w:b w:val="0"/>
                <w:sz w:val="20"/>
              </w:rPr>
            </w:pPr>
            <w:r w:rsidRPr="00183F4C">
              <w:rPr>
                <w:sz w:val="20"/>
              </w:rPr>
              <w:t>Date:</w:t>
            </w:r>
            <w:r w:rsidRPr="00183F4C">
              <w:rPr>
                <w:b w:val="0"/>
                <w:sz w:val="20"/>
              </w:rPr>
              <w:t xml:space="preserve">  20</w:t>
            </w:r>
            <w:r w:rsidR="00DA109E">
              <w:rPr>
                <w:b w:val="0"/>
                <w:sz w:val="20"/>
              </w:rPr>
              <w:t>2</w:t>
            </w:r>
            <w:r w:rsidR="00D96337">
              <w:rPr>
                <w:b w:val="0"/>
                <w:sz w:val="20"/>
              </w:rPr>
              <w:t>1</w:t>
            </w:r>
            <w:r w:rsidRPr="00183F4C">
              <w:rPr>
                <w:b w:val="0"/>
                <w:sz w:val="20"/>
              </w:rPr>
              <w:t>-</w:t>
            </w:r>
            <w:r w:rsidR="00A11E3B">
              <w:rPr>
                <w:b w:val="0"/>
                <w:sz w:val="20"/>
                <w:lang w:eastAsia="ko-KR"/>
              </w:rPr>
              <w:t>04</w:t>
            </w:r>
            <w:r>
              <w:rPr>
                <w:rFonts w:hint="eastAsia"/>
                <w:b w:val="0"/>
                <w:sz w:val="20"/>
                <w:lang w:eastAsia="ko-KR"/>
              </w:rPr>
              <w:t>-</w:t>
            </w:r>
            <w:r w:rsidR="00A11E3B">
              <w:rPr>
                <w:b w:val="0"/>
                <w:sz w:val="20"/>
                <w:lang w:eastAsia="ko-KR"/>
              </w:rPr>
              <w:t>0</w:t>
            </w:r>
            <w:r w:rsidR="006F73B0">
              <w:rPr>
                <w:b w:val="0"/>
                <w:sz w:val="20"/>
                <w:lang w:eastAsia="ko-KR"/>
              </w:rPr>
              <w:t>1</w:t>
            </w:r>
          </w:p>
        </w:tc>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B034CE">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7E1D25" w:rsidRPr="00183F4C" w14:paraId="4C7DEC40" w14:textId="77777777" w:rsidTr="00B034CE">
        <w:trPr>
          <w:trHeight w:val="359"/>
          <w:jc w:val="center"/>
        </w:trPr>
        <w:tc>
          <w:tcPr>
            <w:tcW w:w="1548" w:type="dxa"/>
            <w:vAlign w:val="center"/>
          </w:tcPr>
          <w:p w14:paraId="02235D0E" w14:textId="30D89883" w:rsidR="007E1D25" w:rsidRDefault="007E1D25" w:rsidP="00A11E3B">
            <w:pPr>
              <w:pStyle w:val="T2"/>
              <w:spacing w:after="0"/>
              <w:ind w:left="0" w:right="0"/>
              <w:jc w:val="left"/>
              <w:rPr>
                <w:b w:val="0"/>
                <w:sz w:val="18"/>
                <w:szCs w:val="18"/>
                <w:lang w:eastAsia="ko-KR"/>
              </w:rPr>
            </w:pPr>
            <w:r>
              <w:rPr>
                <w:rFonts w:eastAsia="宋体" w:hint="eastAsia"/>
                <w:b w:val="0"/>
                <w:sz w:val="18"/>
                <w:szCs w:val="18"/>
                <w:lang w:eastAsia="zh-CN"/>
              </w:rPr>
              <w:t>Y</w:t>
            </w:r>
            <w:r>
              <w:rPr>
                <w:rFonts w:eastAsia="宋体"/>
                <w:b w:val="0"/>
                <w:sz w:val="18"/>
                <w:szCs w:val="18"/>
                <w:lang w:eastAsia="zh-CN"/>
              </w:rPr>
              <w:t>iqing Li</w:t>
            </w:r>
          </w:p>
        </w:tc>
        <w:tc>
          <w:tcPr>
            <w:tcW w:w="1440" w:type="dxa"/>
            <w:vMerge w:val="restart"/>
            <w:vAlign w:val="center"/>
          </w:tcPr>
          <w:p w14:paraId="21B59989" w14:textId="70B79080" w:rsidR="007E1D25" w:rsidRPr="00A11E3B" w:rsidRDefault="007E1D25" w:rsidP="00A11E3B">
            <w:pPr>
              <w:pStyle w:val="T2"/>
              <w:spacing w:after="0"/>
              <w:ind w:left="0" w:right="0"/>
              <w:rPr>
                <w:rFonts w:eastAsia="宋体"/>
                <w:b w:val="0"/>
                <w:sz w:val="18"/>
                <w:szCs w:val="18"/>
                <w:lang w:eastAsia="zh-CN"/>
              </w:rPr>
            </w:pPr>
            <w:r>
              <w:rPr>
                <w:rFonts w:eastAsia="宋体" w:hint="eastAsia"/>
                <w:b w:val="0"/>
                <w:sz w:val="18"/>
                <w:szCs w:val="18"/>
                <w:lang w:eastAsia="zh-CN"/>
              </w:rPr>
              <w:t>H</w:t>
            </w:r>
            <w:r>
              <w:rPr>
                <w:rFonts w:eastAsia="宋体"/>
                <w:b w:val="0"/>
                <w:sz w:val="18"/>
                <w:szCs w:val="18"/>
                <w:lang w:eastAsia="zh-CN"/>
              </w:rPr>
              <w:t>uawei</w:t>
            </w:r>
          </w:p>
        </w:tc>
        <w:tc>
          <w:tcPr>
            <w:tcW w:w="2610" w:type="dxa"/>
            <w:vAlign w:val="center"/>
          </w:tcPr>
          <w:p w14:paraId="4ECFE022" w14:textId="77777777" w:rsidR="007E1D25" w:rsidRPr="003F0DA2" w:rsidRDefault="007E1D25" w:rsidP="00A11E3B">
            <w:pPr>
              <w:pStyle w:val="T2"/>
              <w:spacing w:after="0"/>
              <w:ind w:left="0" w:right="0"/>
              <w:jc w:val="left"/>
              <w:rPr>
                <w:b w:val="0"/>
                <w:sz w:val="18"/>
                <w:szCs w:val="18"/>
                <w:lang w:eastAsia="ko-KR"/>
              </w:rPr>
            </w:pPr>
          </w:p>
        </w:tc>
        <w:tc>
          <w:tcPr>
            <w:tcW w:w="1620" w:type="dxa"/>
            <w:vAlign w:val="center"/>
          </w:tcPr>
          <w:p w14:paraId="17D64E26" w14:textId="77777777" w:rsidR="007E1D25" w:rsidRPr="003F0DA2" w:rsidRDefault="007E1D25" w:rsidP="00A11E3B">
            <w:pPr>
              <w:pStyle w:val="T2"/>
              <w:spacing w:after="0"/>
              <w:ind w:left="0" w:right="0"/>
              <w:jc w:val="left"/>
              <w:rPr>
                <w:b w:val="0"/>
                <w:sz w:val="18"/>
                <w:szCs w:val="18"/>
                <w:lang w:eastAsia="ko-KR"/>
              </w:rPr>
            </w:pPr>
          </w:p>
        </w:tc>
        <w:tc>
          <w:tcPr>
            <w:tcW w:w="2358" w:type="dxa"/>
            <w:vAlign w:val="center"/>
          </w:tcPr>
          <w:p w14:paraId="1380BA76" w14:textId="213796F5" w:rsidR="007E1D25" w:rsidRPr="00A11E3B" w:rsidRDefault="007E1D25" w:rsidP="00A11E3B">
            <w:pPr>
              <w:pStyle w:val="T2"/>
              <w:spacing w:after="0"/>
              <w:ind w:left="0" w:right="0"/>
              <w:jc w:val="left"/>
              <w:rPr>
                <w:rFonts w:eastAsia="宋体"/>
                <w:b w:val="0"/>
                <w:sz w:val="18"/>
                <w:szCs w:val="18"/>
                <w:lang w:eastAsia="zh-CN"/>
              </w:rPr>
            </w:pPr>
            <w:r>
              <w:rPr>
                <w:rFonts w:eastAsia="宋体"/>
                <w:b w:val="0"/>
                <w:sz w:val="18"/>
                <w:szCs w:val="18"/>
                <w:lang w:eastAsia="zh-CN"/>
              </w:rPr>
              <w:t>Liqiying3@huawei.com</w:t>
            </w:r>
          </w:p>
        </w:tc>
      </w:tr>
      <w:tr w:rsidR="007E1D25" w:rsidRPr="00183F4C" w14:paraId="7D4FB5F0" w14:textId="77777777" w:rsidTr="00B034CE">
        <w:trPr>
          <w:trHeight w:val="359"/>
          <w:jc w:val="center"/>
        </w:trPr>
        <w:tc>
          <w:tcPr>
            <w:tcW w:w="1548" w:type="dxa"/>
            <w:vAlign w:val="center"/>
          </w:tcPr>
          <w:p w14:paraId="58C3721F" w14:textId="0C543F89" w:rsidR="007E1D25" w:rsidRDefault="007E1D25" w:rsidP="00A11E3B">
            <w:pPr>
              <w:pStyle w:val="T2"/>
              <w:spacing w:after="0"/>
              <w:ind w:left="0" w:right="0"/>
              <w:jc w:val="left"/>
              <w:rPr>
                <w:b w:val="0"/>
                <w:sz w:val="18"/>
                <w:szCs w:val="18"/>
                <w:lang w:eastAsia="ko-KR"/>
              </w:rPr>
            </w:pPr>
            <w:r>
              <w:rPr>
                <w:rFonts w:eastAsia="宋体"/>
                <w:b w:val="0"/>
                <w:sz w:val="18"/>
                <w:szCs w:val="18"/>
                <w:lang w:eastAsia="zh-CN"/>
              </w:rPr>
              <w:t>Ming Gan</w:t>
            </w:r>
          </w:p>
        </w:tc>
        <w:tc>
          <w:tcPr>
            <w:tcW w:w="1440" w:type="dxa"/>
            <w:vMerge/>
            <w:vAlign w:val="center"/>
          </w:tcPr>
          <w:p w14:paraId="5CFDF23E" w14:textId="283C03AD" w:rsidR="007E1D25" w:rsidRDefault="007E1D25" w:rsidP="00A11E3B">
            <w:pPr>
              <w:pStyle w:val="T2"/>
              <w:spacing w:after="0"/>
              <w:ind w:left="0" w:right="0"/>
              <w:jc w:val="left"/>
              <w:rPr>
                <w:b w:val="0"/>
                <w:sz w:val="18"/>
                <w:szCs w:val="18"/>
                <w:lang w:eastAsia="ko-KR"/>
              </w:rPr>
            </w:pPr>
          </w:p>
        </w:tc>
        <w:tc>
          <w:tcPr>
            <w:tcW w:w="2610" w:type="dxa"/>
            <w:vAlign w:val="center"/>
          </w:tcPr>
          <w:p w14:paraId="15430C58" w14:textId="77777777" w:rsidR="007E1D25" w:rsidRPr="003F0DA2" w:rsidRDefault="007E1D25" w:rsidP="00A11E3B">
            <w:pPr>
              <w:pStyle w:val="T2"/>
              <w:spacing w:after="0"/>
              <w:ind w:left="0" w:right="0"/>
              <w:jc w:val="left"/>
              <w:rPr>
                <w:b w:val="0"/>
                <w:sz w:val="18"/>
                <w:szCs w:val="18"/>
                <w:lang w:eastAsia="ko-KR"/>
              </w:rPr>
            </w:pPr>
          </w:p>
        </w:tc>
        <w:tc>
          <w:tcPr>
            <w:tcW w:w="1620" w:type="dxa"/>
            <w:vAlign w:val="center"/>
          </w:tcPr>
          <w:p w14:paraId="483D3AF3" w14:textId="77777777" w:rsidR="007E1D25" w:rsidRPr="003F0DA2" w:rsidRDefault="007E1D25" w:rsidP="00A11E3B">
            <w:pPr>
              <w:pStyle w:val="T2"/>
              <w:spacing w:after="0"/>
              <w:ind w:left="0" w:right="0"/>
              <w:jc w:val="left"/>
              <w:rPr>
                <w:b w:val="0"/>
                <w:sz w:val="18"/>
                <w:szCs w:val="18"/>
                <w:lang w:eastAsia="ko-KR"/>
              </w:rPr>
            </w:pPr>
          </w:p>
        </w:tc>
        <w:tc>
          <w:tcPr>
            <w:tcW w:w="2358" w:type="dxa"/>
            <w:vAlign w:val="center"/>
          </w:tcPr>
          <w:p w14:paraId="700B51D8" w14:textId="77777777" w:rsidR="007E1D25" w:rsidRDefault="007E1D25" w:rsidP="00A11E3B">
            <w:pPr>
              <w:pStyle w:val="T2"/>
              <w:spacing w:after="0"/>
              <w:ind w:left="0" w:right="0"/>
              <w:jc w:val="left"/>
              <w:rPr>
                <w:b w:val="0"/>
                <w:sz w:val="18"/>
                <w:szCs w:val="18"/>
                <w:lang w:eastAsia="ko-KR"/>
              </w:rPr>
            </w:pPr>
          </w:p>
        </w:tc>
      </w:tr>
      <w:tr w:rsidR="007E1D25" w:rsidRPr="00183F4C" w14:paraId="1FDCB0EB" w14:textId="77777777" w:rsidTr="00B034CE">
        <w:trPr>
          <w:trHeight w:val="359"/>
          <w:jc w:val="center"/>
        </w:trPr>
        <w:tc>
          <w:tcPr>
            <w:tcW w:w="1548" w:type="dxa"/>
            <w:vAlign w:val="center"/>
          </w:tcPr>
          <w:p w14:paraId="034769BB" w14:textId="7598477C" w:rsidR="007E1D25" w:rsidRDefault="007E1D25" w:rsidP="00A11E3B">
            <w:pPr>
              <w:pStyle w:val="T2"/>
              <w:spacing w:after="0"/>
              <w:ind w:left="0" w:right="0"/>
              <w:jc w:val="left"/>
              <w:rPr>
                <w:b w:val="0"/>
                <w:sz w:val="18"/>
                <w:szCs w:val="18"/>
                <w:lang w:eastAsia="ko-KR"/>
              </w:rPr>
            </w:pPr>
            <w:r>
              <w:rPr>
                <w:rFonts w:eastAsia="宋体"/>
                <w:b w:val="0"/>
                <w:sz w:val="18"/>
                <w:szCs w:val="18"/>
                <w:lang w:eastAsia="zh-CN"/>
              </w:rPr>
              <w:t>Yunbo Li</w:t>
            </w:r>
          </w:p>
        </w:tc>
        <w:tc>
          <w:tcPr>
            <w:tcW w:w="1440" w:type="dxa"/>
            <w:vMerge/>
            <w:vAlign w:val="center"/>
          </w:tcPr>
          <w:p w14:paraId="65AFED3E" w14:textId="599AD5C4" w:rsidR="007E1D25" w:rsidRDefault="007E1D25" w:rsidP="00A11E3B">
            <w:pPr>
              <w:pStyle w:val="T2"/>
              <w:spacing w:after="0"/>
              <w:ind w:left="0" w:right="0"/>
              <w:jc w:val="left"/>
              <w:rPr>
                <w:b w:val="0"/>
                <w:sz w:val="18"/>
                <w:szCs w:val="18"/>
                <w:lang w:eastAsia="ko-KR"/>
              </w:rPr>
            </w:pPr>
          </w:p>
        </w:tc>
        <w:tc>
          <w:tcPr>
            <w:tcW w:w="2610" w:type="dxa"/>
            <w:vAlign w:val="center"/>
          </w:tcPr>
          <w:p w14:paraId="292D5A37" w14:textId="77777777" w:rsidR="007E1D25" w:rsidRPr="003F0DA2" w:rsidRDefault="007E1D25" w:rsidP="00A11E3B">
            <w:pPr>
              <w:pStyle w:val="T2"/>
              <w:spacing w:after="0"/>
              <w:ind w:left="0" w:right="0"/>
              <w:jc w:val="left"/>
              <w:rPr>
                <w:b w:val="0"/>
                <w:sz w:val="18"/>
                <w:szCs w:val="18"/>
                <w:lang w:eastAsia="ko-KR"/>
              </w:rPr>
            </w:pPr>
          </w:p>
        </w:tc>
        <w:tc>
          <w:tcPr>
            <w:tcW w:w="1620" w:type="dxa"/>
            <w:vAlign w:val="center"/>
          </w:tcPr>
          <w:p w14:paraId="4BEAAFAB" w14:textId="77777777" w:rsidR="007E1D25" w:rsidRPr="003F0DA2" w:rsidRDefault="007E1D25" w:rsidP="00A11E3B">
            <w:pPr>
              <w:pStyle w:val="T2"/>
              <w:spacing w:after="0"/>
              <w:ind w:left="0" w:right="0"/>
              <w:jc w:val="left"/>
              <w:rPr>
                <w:b w:val="0"/>
                <w:sz w:val="18"/>
                <w:szCs w:val="18"/>
                <w:lang w:eastAsia="ko-KR"/>
              </w:rPr>
            </w:pPr>
          </w:p>
        </w:tc>
        <w:tc>
          <w:tcPr>
            <w:tcW w:w="2358" w:type="dxa"/>
            <w:vAlign w:val="center"/>
          </w:tcPr>
          <w:p w14:paraId="05621C19" w14:textId="77777777" w:rsidR="007E1D25" w:rsidRDefault="007E1D25" w:rsidP="00A11E3B">
            <w:pPr>
              <w:pStyle w:val="T2"/>
              <w:spacing w:after="0"/>
              <w:ind w:left="0" w:right="0"/>
              <w:jc w:val="left"/>
              <w:rPr>
                <w:b w:val="0"/>
                <w:sz w:val="18"/>
                <w:szCs w:val="18"/>
                <w:lang w:eastAsia="ko-KR"/>
              </w:rPr>
            </w:pPr>
          </w:p>
        </w:tc>
      </w:tr>
      <w:tr w:rsidR="007E1D25" w:rsidRPr="00183F4C" w14:paraId="4440DF38" w14:textId="77777777" w:rsidTr="00B034CE">
        <w:trPr>
          <w:trHeight w:val="359"/>
          <w:jc w:val="center"/>
        </w:trPr>
        <w:tc>
          <w:tcPr>
            <w:tcW w:w="1548" w:type="dxa"/>
            <w:vAlign w:val="center"/>
          </w:tcPr>
          <w:p w14:paraId="75FF57CD" w14:textId="40134AB0" w:rsidR="007E1D25" w:rsidRDefault="007E1D25" w:rsidP="00A11E3B">
            <w:pPr>
              <w:pStyle w:val="T2"/>
              <w:spacing w:after="0"/>
              <w:ind w:left="0" w:right="0"/>
              <w:jc w:val="left"/>
              <w:rPr>
                <w:b w:val="0"/>
                <w:sz w:val="18"/>
                <w:szCs w:val="18"/>
                <w:lang w:eastAsia="ko-KR"/>
              </w:rPr>
            </w:pPr>
            <w:r>
              <w:rPr>
                <w:rFonts w:eastAsia="宋体"/>
                <w:b w:val="0"/>
                <w:sz w:val="18"/>
                <w:szCs w:val="18"/>
                <w:lang w:eastAsia="zh-CN"/>
              </w:rPr>
              <w:t>Yuchen Guo</w:t>
            </w:r>
          </w:p>
        </w:tc>
        <w:tc>
          <w:tcPr>
            <w:tcW w:w="1440" w:type="dxa"/>
            <w:vMerge/>
            <w:vAlign w:val="center"/>
          </w:tcPr>
          <w:p w14:paraId="5FD84D61" w14:textId="55D24575" w:rsidR="007E1D25" w:rsidRDefault="007E1D25" w:rsidP="00A11E3B">
            <w:pPr>
              <w:pStyle w:val="T2"/>
              <w:spacing w:after="0"/>
              <w:ind w:left="0" w:right="0"/>
              <w:jc w:val="left"/>
              <w:rPr>
                <w:b w:val="0"/>
                <w:sz w:val="18"/>
                <w:szCs w:val="18"/>
                <w:lang w:eastAsia="ko-KR"/>
              </w:rPr>
            </w:pPr>
          </w:p>
        </w:tc>
        <w:tc>
          <w:tcPr>
            <w:tcW w:w="2610" w:type="dxa"/>
            <w:vAlign w:val="center"/>
          </w:tcPr>
          <w:p w14:paraId="081D7076" w14:textId="77777777" w:rsidR="007E1D25" w:rsidRPr="003F0DA2" w:rsidRDefault="007E1D25" w:rsidP="00A11E3B">
            <w:pPr>
              <w:pStyle w:val="T2"/>
              <w:spacing w:after="0"/>
              <w:ind w:left="0" w:right="0"/>
              <w:jc w:val="left"/>
              <w:rPr>
                <w:b w:val="0"/>
                <w:sz w:val="18"/>
                <w:szCs w:val="18"/>
                <w:lang w:eastAsia="ko-KR"/>
              </w:rPr>
            </w:pPr>
          </w:p>
        </w:tc>
        <w:tc>
          <w:tcPr>
            <w:tcW w:w="1620" w:type="dxa"/>
            <w:vAlign w:val="center"/>
          </w:tcPr>
          <w:p w14:paraId="6C7019C2" w14:textId="77777777" w:rsidR="007E1D25" w:rsidRPr="003F0DA2" w:rsidRDefault="007E1D25" w:rsidP="00A11E3B">
            <w:pPr>
              <w:pStyle w:val="T2"/>
              <w:spacing w:after="0"/>
              <w:ind w:left="0" w:right="0"/>
              <w:jc w:val="left"/>
              <w:rPr>
                <w:b w:val="0"/>
                <w:sz w:val="18"/>
                <w:szCs w:val="18"/>
                <w:lang w:eastAsia="ko-KR"/>
              </w:rPr>
            </w:pPr>
          </w:p>
        </w:tc>
        <w:tc>
          <w:tcPr>
            <w:tcW w:w="2358" w:type="dxa"/>
            <w:vAlign w:val="center"/>
          </w:tcPr>
          <w:p w14:paraId="23991ED7" w14:textId="77777777" w:rsidR="007E1D25" w:rsidRDefault="007E1D25" w:rsidP="00A11E3B">
            <w:pPr>
              <w:pStyle w:val="T2"/>
              <w:spacing w:after="0"/>
              <w:ind w:left="0" w:right="0"/>
              <w:jc w:val="left"/>
              <w:rPr>
                <w:b w:val="0"/>
                <w:sz w:val="18"/>
                <w:szCs w:val="18"/>
                <w:lang w:eastAsia="ko-KR"/>
              </w:rPr>
            </w:pPr>
          </w:p>
        </w:tc>
      </w:tr>
      <w:tr w:rsidR="007E1D25" w:rsidRPr="00183F4C" w14:paraId="06A7633C" w14:textId="77777777" w:rsidTr="00B034CE">
        <w:trPr>
          <w:trHeight w:val="359"/>
          <w:jc w:val="center"/>
        </w:trPr>
        <w:tc>
          <w:tcPr>
            <w:tcW w:w="1548" w:type="dxa"/>
            <w:vAlign w:val="center"/>
          </w:tcPr>
          <w:p w14:paraId="1DB3BE73" w14:textId="5E96B216" w:rsidR="007E1D25" w:rsidRDefault="007E1D25" w:rsidP="00A11E3B">
            <w:pPr>
              <w:pStyle w:val="T2"/>
              <w:spacing w:after="0"/>
              <w:ind w:left="0" w:right="0"/>
              <w:jc w:val="left"/>
              <w:rPr>
                <w:rFonts w:eastAsia="宋体"/>
                <w:b w:val="0"/>
                <w:sz w:val="18"/>
                <w:szCs w:val="18"/>
                <w:lang w:eastAsia="zh-CN"/>
              </w:rPr>
            </w:pPr>
            <w:r>
              <w:rPr>
                <w:rFonts w:eastAsia="宋体"/>
                <w:b w:val="0"/>
                <w:sz w:val="18"/>
                <w:szCs w:val="18"/>
                <w:lang w:eastAsia="zh-CN"/>
              </w:rPr>
              <w:t>Guogang Huang</w:t>
            </w:r>
          </w:p>
        </w:tc>
        <w:tc>
          <w:tcPr>
            <w:tcW w:w="1440" w:type="dxa"/>
            <w:vMerge/>
            <w:vAlign w:val="center"/>
          </w:tcPr>
          <w:p w14:paraId="139E0225" w14:textId="77777777" w:rsidR="007E1D25" w:rsidRDefault="007E1D25" w:rsidP="00A11E3B">
            <w:pPr>
              <w:pStyle w:val="T2"/>
              <w:spacing w:after="0"/>
              <w:ind w:left="0" w:right="0"/>
              <w:jc w:val="left"/>
              <w:rPr>
                <w:b w:val="0"/>
                <w:sz w:val="18"/>
                <w:szCs w:val="18"/>
                <w:lang w:eastAsia="ko-KR"/>
              </w:rPr>
            </w:pPr>
          </w:p>
        </w:tc>
        <w:tc>
          <w:tcPr>
            <w:tcW w:w="2610" w:type="dxa"/>
            <w:vAlign w:val="center"/>
          </w:tcPr>
          <w:p w14:paraId="2FC4FA0B" w14:textId="77777777" w:rsidR="007E1D25" w:rsidRPr="003F0DA2" w:rsidRDefault="007E1D25" w:rsidP="00A11E3B">
            <w:pPr>
              <w:pStyle w:val="T2"/>
              <w:spacing w:after="0"/>
              <w:ind w:left="0" w:right="0"/>
              <w:jc w:val="left"/>
              <w:rPr>
                <w:b w:val="0"/>
                <w:sz w:val="18"/>
                <w:szCs w:val="18"/>
                <w:lang w:eastAsia="ko-KR"/>
              </w:rPr>
            </w:pPr>
          </w:p>
        </w:tc>
        <w:tc>
          <w:tcPr>
            <w:tcW w:w="1620" w:type="dxa"/>
            <w:vAlign w:val="center"/>
          </w:tcPr>
          <w:p w14:paraId="32B93F1B" w14:textId="77777777" w:rsidR="007E1D25" w:rsidRPr="003F0DA2" w:rsidRDefault="007E1D25" w:rsidP="00A11E3B">
            <w:pPr>
              <w:pStyle w:val="T2"/>
              <w:spacing w:after="0"/>
              <w:ind w:left="0" w:right="0"/>
              <w:jc w:val="left"/>
              <w:rPr>
                <w:b w:val="0"/>
                <w:sz w:val="18"/>
                <w:szCs w:val="18"/>
                <w:lang w:eastAsia="ko-KR"/>
              </w:rPr>
            </w:pPr>
          </w:p>
        </w:tc>
        <w:tc>
          <w:tcPr>
            <w:tcW w:w="2358" w:type="dxa"/>
            <w:vAlign w:val="center"/>
          </w:tcPr>
          <w:p w14:paraId="07B6B0C0" w14:textId="77777777" w:rsidR="007E1D25" w:rsidRDefault="007E1D25" w:rsidP="00A11E3B">
            <w:pPr>
              <w:pStyle w:val="T2"/>
              <w:spacing w:after="0"/>
              <w:ind w:left="0" w:right="0"/>
              <w:jc w:val="left"/>
              <w:rPr>
                <w:b w:val="0"/>
                <w:sz w:val="18"/>
                <w:szCs w:val="18"/>
                <w:lang w:eastAsia="ko-KR"/>
              </w:rPr>
            </w:pPr>
          </w:p>
        </w:tc>
      </w:tr>
      <w:tr w:rsidR="007E1D25" w:rsidRPr="00183F4C" w14:paraId="37160AD4" w14:textId="77777777" w:rsidTr="00B034CE">
        <w:trPr>
          <w:trHeight w:val="359"/>
          <w:jc w:val="center"/>
        </w:trPr>
        <w:tc>
          <w:tcPr>
            <w:tcW w:w="1548" w:type="dxa"/>
            <w:vAlign w:val="center"/>
          </w:tcPr>
          <w:p w14:paraId="1DEA924F" w14:textId="557F745D" w:rsidR="007E1D25" w:rsidRDefault="007E1D25" w:rsidP="00A11E3B">
            <w:pPr>
              <w:pStyle w:val="T2"/>
              <w:spacing w:after="0"/>
              <w:ind w:left="0" w:right="0"/>
              <w:jc w:val="left"/>
              <w:rPr>
                <w:rFonts w:eastAsia="宋体"/>
                <w:b w:val="0"/>
                <w:sz w:val="18"/>
                <w:szCs w:val="18"/>
                <w:lang w:eastAsia="zh-CN"/>
              </w:rPr>
            </w:pPr>
            <w:r>
              <w:rPr>
                <w:rFonts w:eastAsia="宋体" w:hint="eastAsia"/>
                <w:b w:val="0"/>
                <w:sz w:val="18"/>
                <w:szCs w:val="18"/>
                <w:lang w:eastAsia="zh-CN"/>
              </w:rPr>
              <w:t>Y</w:t>
            </w:r>
            <w:r>
              <w:rPr>
                <w:rFonts w:eastAsia="宋体"/>
                <w:b w:val="0"/>
                <w:sz w:val="18"/>
                <w:szCs w:val="18"/>
                <w:lang w:eastAsia="zh-CN"/>
              </w:rPr>
              <w:t>uxin Lu</w:t>
            </w:r>
          </w:p>
        </w:tc>
        <w:tc>
          <w:tcPr>
            <w:tcW w:w="1440" w:type="dxa"/>
            <w:vMerge/>
            <w:vAlign w:val="center"/>
          </w:tcPr>
          <w:p w14:paraId="4AFBB37F" w14:textId="77777777" w:rsidR="007E1D25" w:rsidRDefault="007E1D25" w:rsidP="00A11E3B">
            <w:pPr>
              <w:pStyle w:val="T2"/>
              <w:spacing w:after="0"/>
              <w:ind w:left="0" w:right="0"/>
              <w:jc w:val="left"/>
              <w:rPr>
                <w:b w:val="0"/>
                <w:sz w:val="18"/>
                <w:szCs w:val="18"/>
                <w:lang w:eastAsia="ko-KR"/>
              </w:rPr>
            </w:pPr>
          </w:p>
        </w:tc>
        <w:tc>
          <w:tcPr>
            <w:tcW w:w="2610" w:type="dxa"/>
            <w:vAlign w:val="center"/>
          </w:tcPr>
          <w:p w14:paraId="3521DDF6" w14:textId="77777777" w:rsidR="007E1D25" w:rsidRPr="003F0DA2" w:rsidRDefault="007E1D25" w:rsidP="00A11E3B">
            <w:pPr>
              <w:pStyle w:val="T2"/>
              <w:spacing w:after="0"/>
              <w:ind w:left="0" w:right="0"/>
              <w:jc w:val="left"/>
              <w:rPr>
                <w:b w:val="0"/>
                <w:sz w:val="18"/>
                <w:szCs w:val="18"/>
                <w:lang w:eastAsia="ko-KR"/>
              </w:rPr>
            </w:pPr>
          </w:p>
        </w:tc>
        <w:tc>
          <w:tcPr>
            <w:tcW w:w="1620" w:type="dxa"/>
            <w:vAlign w:val="center"/>
          </w:tcPr>
          <w:p w14:paraId="6F4D0380" w14:textId="77777777" w:rsidR="007E1D25" w:rsidRPr="003F0DA2" w:rsidRDefault="007E1D25" w:rsidP="00A11E3B">
            <w:pPr>
              <w:pStyle w:val="T2"/>
              <w:spacing w:after="0"/>
              <w:ind w:left="0" w:right="0"/>
              <w:jc w:val="left"/>
              <w:rPr>
                <w:b w:val="0"/>
                <w:sz w:val="18"/>
                <w:szCs w:val="18"/>
                <w:lang w:eastAsia="ko-KR"/>
              </w:rPr>
            </w:pPr>
          </w:p>
        </w:tc>
        <w:tc>
          <w:tcPr>
            <w:tcW w:w="2358" w:type="dxa"/>
            <w:vAlign w:val="center"/>
          </w:tcPr>
          <w:p w14:paraId="788C3D3B" w14:textId="77777777" w:rsidR="007E1D25" w:rsidRDefault="007E1D25" w:rsidP="00A11E3B">
            <w:pPr>
              <w:pStyle w:val="T2"/>
              <w:spacing w:after="0"/>
              <w:ind w:left="0" w:right="0"/>
              <w:jc w:val="left"/>
              <w:rPr>
                <w:b w:val="0"/>
                <w:sz w:val="18"/>
                <w:szCs w:val="18"/>
                <w:lang w:eastAsia="ko-KR"/>
              </w:rPr>
            </w:pPr>
          </w:p>
        </w:tc>
      </w:tr>
      <w:tr w:rsidR="007E1D25" w:rsidRPr="00183F4C" w14:paraId="47C9EBF4" w14:textId="77777777" w:rsidTr="00B034CE">
        <w:trPr>
          <w:trHeight w:val="359"/>
          <w:jc w:val="center"/>
        </w:trPr>
        <w:tc>
          <w:tcPr>
            <w:tcW w:w="1548" w:type="dxa"/>
            <w:vAlign w:val="center"/>
          </w:tcPr>
          <w:p w14:paraId="0C583C6D" w14:textId="545DB8A0" w:rsidR="007E1D25" w:rsidRDefault="007E1D25" w:rsidP="00A11E3B">
            <w:pPr>
              <w:pStyle w:val="T2"/>
              <w:spacing w:after="0"/>
              <w:ind w:left="0" w:right="0"/>
              <w:jc w:val="left"/>
              <w:rPr>
                <w:rFonts w:eastAsia="宋体" w:hint="eastAsia"/>
                <w:b w:val="0"/>
                <w:sz w:val="18"/>
                <w:szCs w:val="18"/>
                <w:lang w:eastAsia="zh-CN"/>
              </w:rPr>
            </w:pPr>
            <w:r w:rsidRPr="002F2CD6">
              <w:rPr>
                <w:rFonts w:eastAsia="宋体"/>
                <w:b w:val="0"/>
                <w:sz w:val="18"/>
                <w:szCs w:val="18"/>
                <w:lang w:eastAsia="zh-CN"/>
              </w:rPr>
              <w:t>Stephen McCann</w:t>
            </w:r>
          </w:p>
        </w:tc>
        <w:tc>
          <w:tcPr>
            <w:tcW w:w="1440" w:type="dxa"/>
            <w:vMerge/>
            <w:vAlign w:val="center"/>
          </w:tcPr>
          <w:p w14:paraId="3012CEEE" w14:textId="77777777" w:rsidR="007E1D25" w:rsidRDefault="007E1D25" w:rsidP="00A11E3B">
            <w:pPr>
              <w:pStyle w:val="T2"/>
              <w:spacing w:after="0"/>
              <w:ind w:left="0" w:right="0"/>
              <w:jc w:val="left"/>
              <w:rPr>
                <w:b w:val="0"/>
                <w:sz w:val="18"/>
                <w:szCs w:val="18"/>
                <w:lang w:eastAsia="ko-KR"/>
              </w:rPr>
            </w:pPr>
          </w:p>
        </w:tc>
        <w:tc>
          <w:tcPr>
            <w:tcW w:w="2610" w:type="dxa"/>
            <w:vAlign w:val="center"/>
          </w:tcPr>
          <w:p w14:paraId="5C99562D" w14:textId="77777777" w:rsidR="007E1D25" w:rsidRPr="003F0DA2" w:rsidRDefault="007E1D25" w:rsidP="00A11E3B">
            <w:pPr>
              <w:pStyle w:val="T2"/>
              <w:spacing w:after="0"/>
              <w:ind w:left="0" w:right="0"/>
              <w:jc w:val="left"/>
              <w:rPr>
                <w:b w:val="0"/>
                <w:sz w:val="18"/>
                <w:szCs w:val="18"/>
                <w:lang w:eastAsia="ko-KR"/>
              </w:rPr>
            </w:pPr>
          </w:p>
        </w:tc>
        <w:tc>
          <w:tcPr>
            <w:tcW w:w="1620" w:type="dxa"/>
            <w:vAlign w:val="center"/>
          </w:tcPr>
          <w:p w14:paraId="018BF4C3" w14:textId="77777777" w:rsidR="007E1D25" w:rsidRPr="003F0DA2" w:rsidRDefault="007E1D25" w:rsidP="00A11E3B">
            <w:pPr>
              <w:pStyle w:val="T2"/>
              <w:spacing w:after="0"/>
              <w:ind w:left="0" w:right="0"/>
              <w:jc w:val="left"/>
              <w:rPr>
                <w:b w:val="0"/>
                <w:sz w:val="18"/>
                <w:szCs w:val="18"/>
                <w:lang w:eastAsia="ko-KR"/>
              </w:rPr>
            </w:pPr>
          </w:p>
        </w:tc>
        <w:tc>
          <w:tcPr>
            <w:tcW w:w="2358" w:type="dxa"/>
            <w:vAlign w:val="center"/>
          </w:tcPr>
          <w:p w14:paraId="71398C57" w14:textId="77777777" w:rsidR="007E1D25" w:rsidRDefault="007E1D25" w:rsidP="00A11E3B">
            <w:pPr>
              <w:pStyle w:val="T2"/>
              <w:spacing w:after="0"/>
              <w:ind w:left="0" w:right="0"/>
              <w:jc w:val="left"/>
              <w:rPr>
                <w:b w:val="0"/>
                <w:sz w:val="18"/>
                <w:szCs w:val="18"/>
                <w:lang w:eastAsia="ko-KR"/>
              </w:rPr>
            </w:pPr>
          </w:p>
        </w:tc>
      </w:tr>
    </w:tbl>
    <w:p w14:paraId="7E52E084" w14:textId="7A8E9992" w:rsidR="005E768D" w:rsidRPr="004D2D75" w:rsidRDefault="00A909A2" w:rsidP="00865DAE">
      <w:pPr>
        <w:pStyle w:val="T1"/>
        <w:tabs>
          <w:tab w:val="center" w:pos="4680"/>
          <w:tab w:val="left" w:pos="5796"/>
        </w:tabs>
        <w:spacing w:after="120"/>
        <w:jc w:val="left"/>
        <w:rPr>
          <w:sz w:val="22"/>
        </w:rPr>
      </w:pPr>
      <w:r>
        <w:rPr>
          <w:noProof/>
          <w:lang w:val="en-US" w:eastAsia="zh-CN"/>
        </w:rPr>
        <mc:AlternateContent>
          <mc:Choice Requires="wps">
            <w:drawing>
              <wp:anchor distT="0" distB="0" distL="114300" distR="114300" simplePos="0" relativeHeight="251657728" behindDoc="0" locked="0" layoutInCell="0" allowOverlap="1" wp14:anchorId="24F01454" wp14:editId="3D010342">
                <wp:simplePos x="0" y="0"/>
                <wp:positionH relativeFrom="column">
                  <wp:posOffset>-63500</wp:posOffset>
                </wp:positionH>
                <wp:positionV relativeFrom="paragraph">
                  <wp:posOffset>200660</wp:posOffset>
                </wp:positionV>
                <wp:extent cx="5943600" cy="46355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63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D90260" w:rsidRDefault="00D90260">
                            <w:pPr>
                              <w:pStyle w:val="T1"/>
                              <w:spacing w:after="120"/>
                            </w:pPr>
                            <w:r>
                              <w:t>Abstract</w:t>
                            </w:r>
                          </w:p>
                          <w:p w14:paraId="7ED5FEF4" w14:textId="585A0748" w:rsidR="00D90260" w:rsidRDefault="00D90260" w:rsidP="006A40FB">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the following CIDs:</w:t>
                            </w:r>
                          </w:p>
                          <w:p w14:paraId="7072101C" w14:textId="62E0E7D9" w:rsidR="00D90260" w:rsidRDefault="00D90260" w:rsidP="006A40FB">
                            <w:pPr>
                              <w:jc w:val="both"/>
                            </w:pPr>
                          </w:p>
                          <w:p w14:paraId="692B5C67" w14:textId="2C094219" w:rsidR="00D90260" w:rsidRDefault="00D90260" w:rsidP="006A40FB">
                            <w:pPr>
                              <w:jc w:val="both"/>
                            </w:pPr>
                            <w:r>
                              <w:t>1013, 1237, 1900, 2510, 2848, 3012</w:t>
                            </w:r>
                          </w:p>
                          <w:p w14:paraId="16A1334D" w14:textId="77777777" w:rsidR="00D90260" w:rsidRDefault="00D90260" w:rsidP="006A40FB">
                            <w:pPr>
                              <w:jc w:val="both"/>
                            </w:pPr>
                          </w:p>
                          <w:p w14:paraId="392105FC" w14:textId="77777777" w:rsidR="00D90260" w:rsidRDefault="00D90260" w:rsidP="006A40FB">
                            <w:pPr>
                              <w:jc w:val="both"/>
                            </w:pPr>
                          </w:p>
                          <w:p w14:paraId="49BEED2D" w14:textId="77777777" w:rsidR="00D90260" w:rsidRDefault="00D90260" w:rsidP="006A40FB">
                            <w:pPr>
                              <w:jc w:val="both"/>
                            </w:pPr>
                            <w:r>
                              <w:t>Revisions:</w:t>
                            </w:r>
                          </w:p>
                          <w:p w14:paraId="3C9DB35C" w14:textId="77777777" w:rsidR="00D90260" w:rsidRDefault="00D90260" w:rsidP="006A40FB">
                            <w:pPr>
                              <w:jc w:val="both"/>
                            </w:pPr>
                          </w:p>
                          <w:p w14:paraId="08F6AC5D" w14:textId="739D87C9" w:rsidR="00D90260" w:rsidRDefault="00D90260" w:rsidP="00131357">
                            <w:pPr>
                              <w:pStyle w:val="af"/>
                              <w:numPr>
                                <w:ilvl w:val="0"/>
                                <w:numId w:val="1"/>
                              </w:numPr>
                              <w:ind w:leftChars="0"/>
                              <w:jc w:val="both"/>
                            </w:pPr>
                            <w:r>
                              <w:t>Rev 0: Initial version of the document.</w:t>
                            </w:r>
                          </w:p>
                          <w:p w14:paraId="353113AE" w14:textId="3F442E74" w:rsidR="00D90260" w:rsidRDefault="00D90260" w:rsidP="00131357">
                            <w:pPr>
                              <w:pStyle w:val="af"/>
                              <w:numPr>
                                <w:ilvl w:val="0"/>
                                <w:numId w:val="1"/>
                              </w:numPr>
                              <w:ind w:leftChars="0"/>
                              <w:jc w:val="both"/>
                            </w:pPr>
                            <w:r>
                              <w:rPr>
                                <w:rFonts w:eastAsia="宋体" w:hint="eastAsia"/>
                                <w:lang w:eastAsia="zh-CN"/>
                              </w:rPr>
                              <w:t xml:space="preserve">Rev 1: </w:t>
                            </w:r>
                            <w:r>
                              <w:rPr>
                                <w:rFonts w:eastAsia="宋体"/>
                                <w:lang w:eastAsia="zh-CN"/>
                              </w:rPr>
                              <w:t>Some editorial changes based on suggestion from Stephen and Ming.</w:t>
                            </w:r>
                          </w:p>
                          <w:p w14:paraId="085EBACE" w14:textId="77777777" w:rsidR="00D90260" w:rsidRDefault="00D90260" w:rsidP="00131357">
                            <w:pPr>
                              <w:pStyle w:val="af"/>
                              <w:numPr>
                                <w:ilvl w:val="0"/>
                                <w:numId w:val="1"/>
                              </w:numPr>
                              <w:ind w:leftChars="0"/>
                              <w:jc w:val="both"/>
                            </w:pPr>
                          </w:p>
                          <w:p w14:paraId="57543283" w14:textId="01EF3D22" w:rsidR="00D90260" w:rsidRDefault="00D90260" w:rsidP="00D51A75">
                            <w:pPr>
                              <w:pStyle w:val="af"/>
                              <w:ind w:leftChars="0" w:left="720"/>
                              <w:jc w:val="both"/>
                            </w:pPr>
                          </w:p>
                          <w:p w14:paraId="321BF2F3" w14:textId="7544323C" w:rsidR="00D90260" w:rsidRDefault="00D90260" w:rsidP="00604E5C">
                            <w:pPr>
                              <w:pStyle w:val="af"/>
                              <w:ind w:leftChars="0" w:left="720"/>
                              <w:jc w:val="both"/>
                            </w:pPr>
                          </w:p>
                          <w:p w14:paraId="7A3F1A63" w14:textId="77777777" w:rsidR="00D90260" w:rsidRDefault="00D90260" w:rsidP="00865DAE">
                            <w:pPr>
                              <w:pStyle w:val="af"/>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5pt;margin-top:15.8pt;width:468pt;height: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" o:allowincell="f" stroked="f">
                <v:textbox>
                  <w:txbxContent>
                    <w:p w14:paraId="5F4819D2" w14:textId="77777777" w:rsidR="00D90260" w:rsidRDefault="00D90260">
                      <w:pPr>
                        <w:pStyle w:val="T1"/>
                        <w:spacing w:after="120"/>
                      </w:pPr>
                      <w:r>
                        <w:t>Abstract</w:t>
                      </w:r>
                    </w:p>
                    <w:p w14:paraId="7ED5FEF4" w14:textId="585A0748" w:rsidR="00D90260" w:rsidRDefault="00D90260" w:rsidP="006A40FB">
                      <w:pPr>
                        <w:jc w:val="both"/>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the following CIDs:</w:t>
                      </w:r>
                    </w:p>
                    <w:p w14:paraId="7072101C" w14:textId="62E0E7D9" w:rsidR="00D90260" w:rsidRDefault="00D90260" w:rsidP="006A40FB">
                      <w:pPr>
                        <w:jc w:val="both"/>
                      </w:pPr>
                    </w:p>
                    <w:p w14:paraId="692B5C67" w14:textId="2C094219" w:rsidR="00D90260" w:rsidRDefault="00D90260" w:rsidP="006A40FB">
                      <w:pPr>
                        <w:jc w:val="both"/>
                      </w:pPr>
                      <w:r>
                        <w:t>1013, 1237, 1900, 2510, 2848, 3012</w:t>
                      </w:r>
                    </w:p>
                    <w:p w14:paraId="16A1334D" w14:textId="77777777" w:rsidR="00D90260" w:rsidRDefault="00D90260" w:rsidP="006A40FB">
                      <w:pPr>
                        <w:jc w:val="both"/>
                      </w:pPr>
                    </w:p>
                    <w:p w14:paraId="392105FC" w14:textId="77777777" w:rsidR="00D90260" w:rsidRDefault="00D90260" w:rsidP="006A40FB">
                      <w:pPr>
                        <w:jc w:val="both"/>
                      </w:pPr>
                    </w:p>
                    <w:p w14:paraId="49BEED2D" w14:textId="77777777" w:rsidR="00D90260" w:rsidRDefault="00D90260" w:rsidP="006A40FB">
                      <w:pPr>
                        <w:jc w:val="both"/>
                      </w:pPr>
                      <w:r>
                        <w:t>Revisions:</w:t>
                      </w:r>
                    </w:p>
                    <w:p w14:paraId="3C9DB35C" w14:textId="77777777" w:rsidR="00D90260" w:rsidRDefault="00D90260" w:rsidP="006A40FB">
                      <w:pPr>
                        <w:jc w:val="both"/>
                      </w:pPr>
                    </w:p>
                    <w:p w14:paraId="08F6AC5D" w14:textId="739D87C9" w:rsidR="00D90260" w:rsidRDefault="00D90260" w:rsidP="00131357">
                      <w:pPr>
                        <w:pStyle w:val="af"/>
                        <w:numPr>
                          <w:ilvl w:val="0"/>
                          <w:numId w:val="1"/>
                        </w:numPr>
                        <w:ind w:leftChars="0"/>
                        <w:jc w:val="both"/>
                      </w:pPr>
                      <w:r>
                        <w:t>Rev 0: Initial version of the document.</w:t>
                      </w:r>
                    </w:p>
                    <w:p w14:paraId="353113AE" w14:textId="3F442E74" w:rsidR="00D90260" w:rsidRDefault="00D90260" w:rsidP="00131357">
                      <w:pPr>
                        <w:pStyle w:val="af"/>
                        <w:numPr>
                          <w:ilvl w:val="0"/>
                          <w:numId w:val="1"/>
                        </w:numPr>
                        <w:ind w:leftChars="0"/>
                        <w:jc w:val="both"/>
                      </w:pPr>
                      <w:r>
                        <w:rPr>
                          <w:rFonts w:eastAsia="宋体" w:hint="eastAsia"/>
                          <w:lang w:eastAsia="zh-CN"/>
                        </w:rPr>
                        <w:t xml:space="preserve">Rev 1: </w:t>
                      </w:r>
                      <w:r>
                        <w:rPr>
                          <w:rFonts w:eastAsia="宋体"/>
                          <w:lang w:eastAsia="zh-CN"/>
                        </w:rPr>
                        <w:t>Some editorial changes based on suggestion from Stephen and Ming.</w:t>
                      </w:r>
                    </w:p>
                    <w:p w14:paraId="085EBACE" w14:textId="77777777" w:rsidR="00D90260" w:rsidRDefault="00D90260" w:rsidP="00131357">
                      <w:pPr>
                        <w:pStyle w:val="af"/>
                        <w:numPr>
                          <w:ilvl w:val="0"/>
                          <w:numId w:val="1"/>
                        </w:numPr>
                        <w:ind w:leftChars="0"/>
                        <w:jc w:val="both"/>
                      </w:pPr>
                    </w:p>
                    <w:p w14:paraId="57543283" w14:textId="01EF3D22" w:rsidR="00D90260" w:rsidRDefault="00D90260" w:rsidP="00D51A75">
                      <w:pPr>
                        <w:pStyle w:val="af"/>
                        <w:ind w:leftChars="0" w:left="720"/>
                        <w:jc w:val="both"/>
                      </w:pPr>
                    </w:p>
                    <w:p w14:paraId="321BF2F3" w14:textId="7544323C" w:rsidR="00D90260" w:rsidRDefault="00D90260" w:rsidP="00604E5C">
                      <w:pPr>
                        <w:pStyle w:val="af"/>
                        <w:ind w:leftChars="0" w:left="720"/>
                        <w:jc w:val="both"/>
                      </w:pPr>
                    </w:p>
                    <w:p w14:paraId="7A3F1A63" w14:textId="77777777" w:rsidR="00D90260" w:rsidRDefault="00D90260" w:rsidP="00865DAE">
                      <w:pPr>
                        <w:pStyle w:val="af"/>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0BC3EE30" w14:textId="77777777" w:rsidR="00DC0CA2" w:rsidRDefault="005E768D" w:rsidP="00F2637D">
      <w:r w:rsidRPr="004D2D75">
        <w:br w:type="page"/>
      </w:r>
    </w:p>
    <w:p w14:paraId="769551EB" w14:textId="77777777" w:rsidR="00DC0CA2" w:rsidRDefault="00DC0CA2" w:rsidP="00F2637D"/>
    <w:p w14:paraId="5974A433" w14:textId="77777777" w:rsidR="00F2637D" w:rsidRPr="004F3AF6" w:rsidRDefault="00F2637D" w:rsidP="00F2637D">
      <w:r w:rsidRPr="004F3AF6">
        <w:t>Interpretation of a Motion to Adopt</w:t>
      </w:r>
    </w:p>
    <w:p w14:paraId="6ACC0DDE" w14:textId="77777777" w:rsidR="00F2637D" w:rsidRPr="004C0F0A" w:rsidRDefault="00F2637D" w:rsidP="00F2637D">
      <w:pPr>
        <w:rPr>
          <w:lang w:eastAsia="ko-KR"/>
        </w:rPr>
      </w:pPr>
    </w:p>
    <w:p w14:paraId="313CF995" w14:textId="5C1F93D9"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 xml:space="preserve">nged or </w:t>
      </w:r>
      <w:r w:rsidR="00F64E16">
        <w:rPr>
          <w:lang w:eastAsia="ko-KR"/>
        </w:rPr>
        <w:t>added in subclause 35.3.8 BSS parameter critical update procedure</w:t>
      </w:r>
      <w:r>
        <w:rPr>
          <w:lang w:eastAsia="ko-KR"/>
        </w:rPr>
        <w:t xml:space="preserve"> material are a</w:t>
      </w:r>
      <w:r w:rsidRPr="004F3AF6">
        <w:rPr>
          <w:lang w:eastAsia="ko-KR"/>
        </w:rPr>
        <w:t>ctioned in the TG</w:t>
      </w:r>
      <w:r w:rsidR="00CA4BBD">
        <w:rPr>
          <w:lang w:eastAsia="ko-KR"/>
        </w:rPr>
        <w:t>be</w:t>
      </w:r>
      <w:r w:rsidR="005C7311">
        <w:rPr>
          <w:lang w:eastAsia="ko-KR"/>
        </w:rPr>
        <w:t xml:space="preserve"> D</w:t>
      </w:r>
      <w:r w:rsidR="00A66D2D">
        <w:rPr>
          <w:lang w:eastAsia="ko-KR"/>
        </w:rPr>
        <w:t>0.4</w:t>
      </w:r>
      <w:r w:rsidRPr="004F3AF6">
        <w:rPr>
          <w:lang w:eastAsia="ko-KR"/>
        </w:rPr>
        <w:t xml:space="preserve"> Draft.  This introduction is not part of the adopted material.</w:t>
      </w:r>
    </w:p>
    <w:p w14:paraId="0B3F8D64" w14:textId="77777777" w:rsidR="00F2637D" w:rsidRPr="004F3AF6" w:rsidRDefault="00F2637D" w:rsidP="00F2637D">
      <w:pPr>
        <w:rPr>
          <w:lang w:eastAsia="ko-KR"/>
        </w:rPr>
      </w:pPr>
    </w:p>
    <w:p w14:paraId="201FFB04" w14:textId="1304E651" w:rsidR="00F2637D" w:rsidRPr="004F3AF6" w:rsidRDefault="00F2637D" w:rsidP="00F2637D">
      <w:pPr>
        <w:rPr>
          <w:b/>
          <w:bCs/>
          <w:i/>
          <w:iCs/>
          <w:lang w:eastAsia="ko-KR"/>
        </w:rPr>
      </w:pPr>
      <w:r w:rsidRPr="004F3AF6">
        <w:rPr>
          <w:b/>
          <w:bCs/>
          <w:i/>
          <w:iCs/>
          <w:lang w:eastAsia="ko-KR"/>
        </w:rPr>
        <w:t>Editing instructions formatted like this are intended to be copied into the TG</w:t>
      </w:r>
      <w:r w:rsidR="00CA4BBD">
        <w:rPr>
          <w:b/>
          <w:bCs/>
          <w:i/>
          <w:iCs/>
          <w:lang w:eastAsia="ko-KR"/>
        </w:rPr>
        <w:t>be</w:t>
      </w:r>
      <w:r w:rsidR="00FE54BD">
        <w:rPr>
          <w:rFonts w:hint="eastAsia"/>
          <w:b/>
          <w:bCs/>
          <w:i/>
          <w:iCs/>
          <w:lang w:eastAsia="ko-KR"/>
        </w:rPr>
        <w:t xml:space="preserve"> </w:t>
      </w:r>
      <w:r w:rsidR="00473F40">
        <w:rPr>
          <w:b/>
          <w:bCs/>
          <w:i/>
          <w:iCs/>
          <w:lang w:eastAsia="ko-KR"/>
        </w:rPr>
        <w:t>D</w:t>
      </w:r>
      <w:r w:rsidR="00A66D2D">
        <w:rPr>
          <w:b/>
          <w:bCs/>
          <w:i/>
          <w:iCs/>
          <w:lang w:eastAsia="ko-KR"/>
        </w:rPr>
        <w:t>0.4</w:t>
      </w:r>
      <w:r w:rsidRPr="004F3AF6">
        <w:rPr>
          <w:b/>
          <w:bCs/>
          <w:i/>
          <w:iCs/>
          <w:lang w:eastAsia="ko-KR"/>
        </w:rPr>
        <w:t xml:space="preserve"> Draft (i.e. they are instructions to the 802.11 editor on how to merge the text with the baseline documents).</w:t>
      </w:r>
    </w:p>
    <w:p w14:paraId="05ED7916" w14:textId="77777777" w:rsidR="00F2637D" w:rsidRPr="004F3AF6" w:rsidRDefault="00F2637D" w:rsidP="00F2637D">
      <w:pPr>
        <w:rPr>
          <w:lang w:eastAsia="ko-KR"/>
        </w:rPr>
      </w:pPr>
    </w:p>
    <w:p w14:paraId="0FE7D8E6" w14:textId="61F835E3" w:rsidR="00FA5D88" w:rsidRDefault="00F2637D" w:rsidP="00F2637D">
      <w:pPr>
        <w:rPr>
          <w:b/>
          <w:bCs/>
          <w:i/>
          <w:iCs/>
          <w:lang w:eastAsia="ko-KR"/>
        </w:rPr>
      </w:pPr>
      <w:r w:rsidRPr="004F3AF6">
        <w:rPr>
          <w:b/>
          <w:bCs/>
          <w:i/>
          <w:iCs/>
          <w:lang w:eastAsia="ko-KR"/>
        </w:rPr>
        <w:t>TG</w:t>
      </w:r>
      <w:r w:rsidR="00B72512">
        <w:rPr>
          <w:b/>
          <w:bCs/>
          <w:i/>
          <w:iCs/>
          <w:lang w:eastAsia="ko-KR"/>
        </w:rPr>
        <w:t>be</w:t>
      </w:r>
      <w:r w:rsidRPr="004F3AF6">
        <w:rPr>
          <w:b/>
          <w:bCs/>
          <w:i/>
          <w:iCs/>
          <w:lang w:eastAsia="ko-KR"/>
        </w:rPr>
        <w:t xml:space="preserve"> Editor: Editing instructions preceded by “TG</w:t>
      </w:r>
      <w:r w:rsidR="00B72512">
        <w:rPr>
          <w:b/>
          <w:bCs/>
          <w:i/>
          <w:iCs/>
          <w:lang w:eastAsia="ko-KR"/>
        </w:rPr>
        <w:t>be</w:t>
      </w:r>
      <w:r w:rsidRPr="004F3AF6">
        <w:rPr>
          <w:b/>
          <w:bCs/>
          <w:i/>
          <w:iCs/>
          <w:lang w:eastAsia="ko-KR"/>
        </w:rPr>
        <w:t xml:space="preserve"> Editor” are instructions to the TG</w:t>
      </w:r>
      <w:r w:rsidR="00B72512">
        <w:rPr>
          <w:b/>
          <w:bCs/>
          <w:i/>
          <w:iCs/>
          <w:lang w:eastAsia="ko-KR"/>
        </w:rPr>
        <w:t>be</w:t>
      </w:r>
      <w:r w:rsidRPr="004F3AF6">
        <w:rPr>
          <w:b/>
          <w:bCs/>
          <w:i/>
          <w:iCs/>
          <w:lang w:eastAsia="ko-KR"/>
        </w:rPr>
        <w:t xml:space="preserve"> editor to modify existing material in the TG</w:t>
      </w:r>
      <w:r w:rsidR="00B72512">
        <w:rPr>
          <w:b/>
          <w:bCs/>
          <w:i/>
          <w:iCs/>
          <w:lang w:eastAsia="ko-KR"/>
        </w:rPr>
        <w:t>be</w:t>
      </w:r>
      <w:r w:rsidRPr="004F3AF6">
        <w:rPr>
          <w:b/>
          <w:bCs/>
          <w:i/>
          <w:iCs/>
          <w:lang w:eastAsia="ko-KR"/>
        </w:rPr>
        <w:t xml:space="preserve"> draft.  As a result of adopting the changes, the TG</w:t>
      </w:r>
      <w:r w:rsidR="00B72512">
        <w:rPr>
          <w:b/>
          <w:bCs/>
          <w:i/>
          <w:iCs/>
          <w:lang w:eastAsia="ko-KR"/>
        </w:rPr>
        <w:t>be</w:t>
      </w:r>
      <w:r w:rsidRPr="004F3AF6">
        <w:rPr>
          <w:b/>
          <w:bCs/>
          <w:i/>
          <w:iCs/>
          <w:lang w:eastAsia="ko-KR"/>
        </w:rPr>
        <w:t xml:space="preserve"> editor will execute the instructions rather than copy them to the TG</w:t>
      </w:r>
      <w:r w:rsidR="00B72512">
        <w:rPr>
          <w:b/>
          <w:bCs/>
          <w:i/>
          <w:iCs/>
          <w:lang w:eastAsia="ko-KR"/>
        </w:rPr>
        <w:t>be</w:t>
      </w:r>
      <w:r w:rsidRPr="004F3AF6">
        <w:rPr>
          <w:b/>
          <w:bCs/>
          <w:i/>
          <w:iCs/>
          <w:lang w:eastAsia="ko-KR"/>
        </w:rPr>
        <w:t xml:space="preserve"> Draft.</w:t>
      </w:r>
    </w:p>
    <w:p w14:paraId="4CDD544F" w14:textId="77777777" w:rsidR="0081608C" w:rsidRPr="004A687C" w:rsidRDefault="0081608C" w:rsidP="0081608C">
      <w:pPr>
        <w:pStyle w:val="T"/>
        <w:spacing w:line="240" w:lineRule="auto"/>
        <w:rPr>
          <w:b/>
          <w:i/>
          <w:iCs/>
          <w:highlight w:val="yellow"/>
        </w:rPr>
      </w:pPr>
      <w:r>
        <w:rPr>
          <w:b/>
          <w:i/>
          <w:iCs/>
          <w:highlight w:val="yellow"/>
        </w:rPr>
        <w:t>TGbe editor: Please note Baseline is REVmd D5.0, 11ax D8.0, and 11be D0.4</w:t>
      </w:r>
    </w:p>
    <w:p w14:paraId="23855367" w14:textId="77777777" w:rsidR="0081608C" w:rsidRPr="0081608C" w:rsidRDefault="0081608C" w:rsidP="00F2637D">
      <w:pPr>
        <w:rPr>
          <w:b/>
          <w:bCs/>
          <w:i/>
          <w:iCs/>
          <w:lang w:val="en-US" w:eastAsia="ko-KR"/>
        </w:rPr>
      </w:pPr>
    </w:p>
    <w:p w14:paraId="4C78AF8C" w14:textId="77777777" w:rsidR="005A2989" w:rsidRDefault="005A2989" w:rsidP="00F2637D">
      <w:pPr>
        <w:rPr>
          <w:b/>
          <w:bCs/>
          <w:i/>
          <w:iCs/>
          <w:lang w:eastAsia="ko-KR"/>
        </w:rPr>
      </w:pPr>
    </w:p>
    <w:tbl>
      <w:tblPr>
        <w:tblStyle w:val="a7"/>
        <w:tblW w:w="10948" w:type="dxa"/>
        <w:tblInd w:w="-456" w:type="dxa"/>
        <w:tblLayout w:type="fixed"/>
        <w:tblLook w:val="04A0" w:firstRow="1" w:lastRow="0" w:firstColumn="1" w:lastColumn="0" w:noHBand="0" w:noVBand="1"/>
      </w:tblPr>
      <w:tblGrid>
        <w:gridCol w:w="721"/>
        <w:gridCol w:w="900"/>
        <w:gridCol w:w="720"/>
        <w:gridCol w:w="900"/>
        <w:gridCol w:w="2875"/>
        <w:gridCol w:w="1625"/>
        <w:gridCol w:w="3207"/>
      </w:tblGrid>
      <w:tr w:rsidR="00871315" w:rsidRPr="0043413E" w14:paraId="5DA65416" w14:textId="77777777" w:rsidTr="00956C8B">
        <w:trPr>
          <w:trHeight w:val="373"/>
        </w:trPr>
        <w:tc>
          <w:tcPr>
            <w:tcW w:w="721" w:type="dxa"/>
          </w:tcPr>
          <w:p w14:paraId="4CF35CFC" w14:textId="3C6F89DA"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CID</w:t>
            </w:r>
          </w:p>
        </w:tc>
        <w:tc>
          <w:tcPr>
            <w:tcW w:w="900" w:type="dxa"/>
          </w:tcPr>
          <w:p w14:paraId="2F430232" w14:textId="1E084CE2"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Commenter</w:t>
            </w:r>
          </w:p>
        </w:tc>
        <w:tc>
          <w:tcPr>
            <w:tcW w:w="720" w:type="dxa"/>
          </w:tcPr>
          <w:p w14:paraId="38B7F90E" w14:textId="3F7A4807"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P.L</w:t>
            </w:r>
          </w:p>
        </w:tc>
        <w:tc>
          <w:tcPr>
            <w:tcW w:w="900" w:type="dxa"/>
          </w:tcPr>
          <w:p w14:paraId="04DA4D1B" w14:textId="512A0AC9"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Clause</w:t>
            </w:r>
          </w:p>
        </w:tc>
        <w:tc>
          <w:tcPr>
            <w:tcW w:w="2875" w:type="dxa"/>
          </w:tcPr>
          <w:p w14:paraId="45CCAF11" w14:textId="54EC9D7B"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Comment</w:t>
            </w:r>
          </w:p>
        </w:tc>
        <w:tc>
          <w:tcPr>
            <w:tcW w:w="1625" w:type="dxa"/>
          </w:tcPr>
          <w:p w14:paraId="58650A19" w14:textId="14625712" w:rsidR="00871315" w:rsidRPr="00677427" w:rsidRDefault="00871315" w:rsidP="00871315">
            <w:pPr>
              <w:autoSpaceDE w:val="0"/>
              <w:autoSpaceDN w:val="0"/>
              <w:adjustRightInd w:val="0"/>
              <w:jc w:val="center"/>
              <w:rPr>
                <w:b/>
                <w:bCs/>
                <w:sz w:val="16"/>
                <w:szCs w:val="16"/>
                <w:lang w:eastAsia="ko-KR"/>
              </w:rPr>
            </w:pPr>
            <w:r w:rsidRPr="00677427">
              <w:rPr>
                <w:b/>
                <w:bCs/>
                <w:sz w:val="16"/>
                <w:szCs w:val="16"/>
                <w:lang w:eastAsia="ko-KR"/>
              </w:rPr>
              <w:t>Proposed Change</w:t>
            </w:r>
          </w:p>
        </w:tc>
        <w:tc>
          <w:tcPr>
            <w:tcW w:w="3207" w:type="dxa"/>
          </w:tcPr>
          <w:p w14:paraId="374142A4" w14:textId="1BB309C9" w:rsidR="00871315" w:rsidRPr="00677427" w:rsidRDefault="00871315" w:rsidP="00871315">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BA7EB3" w:rsidRPr="00DF4A52" w14:paraId="6A91DC51" w14:textId="77777777" w:rsidTr="00BE1816">
        <w:trPr>
          <w:trHeight w:val="980"/>
        </w:trPr>
        <w:tc>
          <w:tcPr>
            <w:tcW w:w="721" w:type="dxa"/>
          </w:tcPr>
          <w:p w14:paraId="007B95BD" w14:textId="77777777" w:rsidR="00911FE0" w:rsidRPr="00911FE0" w:rsidRDefault="00911FE0" w:rsidP="00911FE0">
            <w:pPr>
              <w:rPr>
                <w:rFonts w:ascii="Calibri" w:hAnsi="Calibri" w:cs="Calibri"/>
                <w:sz w:val="18"/>
                <w:szCs w:val="18"/>
              </w:rPr>
            </w:pPr>
            <w:r w:rsidRPr="00911FE0">
              <w:rPr>
                <w:rFonts w:ascii="Calibri" w:hAnsi="Calibri" w:cs="Calibri"/>
                <w:sz w:val="18"/>
                <w:szCs w:val="18"/>
              </w:rPr>
              <w:t>1013</w:t>
            </w:r>
          </w:p>
          <w:p w14:paraId="3BAC8B5D" w14:textId="08E51488" w:rsidR="00BA7EB3" w:rsidRPr="009103DF" w:rsidRDefault="00BA7EB3" w:rsidP="00BA7EB3">
            <w:pPr>
              <w:rPr>
                <w:rFonts w:ascii="Calibri" w:hAnsi="Calibri" w:cs="Calibri"/>
                <w:sz w:val="18"/>
                <w:szCs w:val="18"/>
              </w:rPr>
            </w:pPr>
          </w:p>
        </w:tc>
        <w:tc>
          <w:tcPr>
            <w:tcW w:w="900" w:type="dxa"/>
          </w:tcPr>
          <w:p w14:paraId="656B46E6" w14:textId="28B774EC" w:rsidR="00BA7EB3" w:rsidRPr="00EA64A3" w:rsidRDefault="00911FE0" w:rsidP="00BA7EB3">
            <w:pPr>
              <w:rPr>
                <w:rFonts w:ascii="Calibri" w:hAnsi="Calibri" w:cs="Calibri"/>
                <w:sz w:val="18"/>
                <w:szCs w:val="18"/>
              </w:rPr>
            </w:pPr>
            <w:r w:rsidRPr="00911FE0">
              <w:rPr>
                <w:rFonts w:ascii="Calibri" w:hAnsi="Calibri" w:cs="Calibri"/>
                <w:sz w:val="18"/>
                <w:szCs w:val="18"/>
              </w:rPr>
              <w:t>Abhishek Patil</w:t>
            </w:r>
          </w:p>
        </w:tc>
        <w:tc>
          <w:tcPr>
            <w:tcW w:w="720" w:type="dxa"/>
          </w:tcPr>
          <w:p w14:paraId="5F8BD6C5" w14:textId="44221E35" w:rsidR="00BA7EB3" w:rsidRPr="00EA64A3" w:rsidRDefault="00911FE0" w:rsidP="00BA7EB3">
            <w:pPr>
              <w:rPr>
                <w:rFonts w:ascii="Calibri" w:hAnsi="Calibri" w:cs="Calibri"/>
                <w:sz w:val="18"/>
                <w:szCs w:val="18"/>
              </w:rPr>
            </w:pPr>
            <w:r w:rsidRPr="00911FE0">
              <w:rPr>
                <w:rFonts w:ascii="Calibri" w:hAnsi="Calibri" w:cs="Calibri"/>
                <w:sz w:val="18"/>
                <w:szCs w:val="18"/>
              </w:rPr>
              <w:t>68.52</w:t>
            </w:r>
          </w:p>
        </w:tc>
        <w:tc>
          <w:tcPr>
            <w:tcW w:w="900" w:type="dxa"/>
          </w:tcPr>
          <w:p w14:paraId="12BB2F04" w14:textId="547208EB" w:rsidR="00BA7EB3" w:rsidRPr="00EA64A3" w:rsidRDefault="00911FE0" w:rsidP="00BA7EB3">
            <w:pPr>
              <w:rPr>
                <w:rFonts w:ascii="Calibri" w:hAnsi="Calibri" w:cs="Calibri"/>
                <w:sz w:val="18"/>
                <w:szCs w:val="18"/>
              </w:rPr>
            </w:pPr>
            <w:r w:rsidRPr="00911FE0">
              <w:rPr>
                <w:rFonts w:ascii="Calibri" w:hAnsi="Calibri" w:cs="Calibri"/>
                <w:sz w:val="18"/>
                <w:szCs w:val="18"/>
              </w:rPr>
              <w:t>9.4.2.71</w:t>
            </w:r>
          </w:p>
        </w:tc>
        <w:tc>
          <w:tcPr>
            <w:tcW w:w="2875" w:type="dxa"/>
          </w:tcPr>
          <w:p w14:paraId="32077210" w14:textId="44912549" w:rsidR="00BA7EB3" w:rsidRPr="00EA64A3" w:rsidRDefault="00911FE0" w:rsidP="00BA7EB3">
            <w:pPr>
              <w:rPr>
                <w:rFonts w:ascii="Calibri" w:hAnsi="Calibri" w:cs="Calibri"/>
                <w:sz w:val="18"/>
                <w:szCs w:val="18"/>
              </w:rPr>
            </w:pPr>
            <w:r w:rsidRPr="00911FE0">
              <w:rPr>
                <w:rFonts w:ascii="Calibri" w:hAnsi="Calibri" w:cs="Calibri"/>
                <w:sz w:val="18"/>
                <w:szCs w:val="18"/>
              </w:rPr>
              <w:t>Add a NOTE or a descriptive paragraph in 9.4.2.71 that bit B6 in Nontransmitted BSSID Capability field is set to 1 if there is a change to a value carried in the Change Sequence subfield of the MLD Parameters field in the Reduced Neighbor Report element for any AP in the same AP MLD to which the AP corresponding to the nonTxBSSID belongs to</w:t>
            </w:r>
          </w:p>
        </w:tc>
        <w:tc>
          <w:tcPr>
            <w:tcW w:w="1625" w:type="dxa"/>
          </w:tcPr>
          <w:p w14:paraId="62AF9FD6" w14:textId="21E94036" w:rsidR="00BA7EB3" w:rsidRPr="00EA64A3" w:rsidRDefault="00BA7EB3" w:rsidP="00BA7EB3">
            <w:pPr>
              <w:rPr>
                <w:rFonts w:ascii="Calibri" w:hAnsi="Calibri" w:cs="Calibri"/>
                <w:sz w:val="18"/>
                <w:szCs w:val="18"/>
              </w:rPr>
            </w:pPr>
            <w:r w:rsidRPr="0047177D">
              <w:rPr>
                <w:rFonts w:ascii="Calibri" w:hAnsi="Calibri" w:cs="Calibri"/>
                <w:sz w:val="18"/>
                <w:szCs w:val="18"/>
              </w:rPr>
              <w:t>As in comment.</w:t>
            </w:r>
          </w:p>
        </w:tc>
        <w:tc>
          <w:tcPr>
            <w:tcW w:w="3207" w:type="dxa"/>
          </w:tcPr>
          <w:p w14:paraId="4B2808E2" w14:textId="5511A674" w:rsidR="00722989" w:rsidRDefault="00A66D2D" w:rsidP="00722989">
            <w:pPr>
              <w:autoSpaceDE w:val="0"/>
              <w:autoSpaceDN w:val="0"/>
              <w:adjustRightInd w:val="0"/>
              <w:rPr>
                <w:rFonts w:ascii="Calibri" w:eastAsia="宋体" w:hAnsi="Calibri" w:cs="Calibri"/>
                <w:sz w:val="18"/>
                <w:szCs w:val="18"/>
                <w:lang w:eastAsia="zh-CN"/>
              </w:rPr>
            </w:pPr>
            <w:r>
              <w:rPr>
                <w:rFonts w:ascii="Calibri" w:eastAsia="宋体" w:hAnsi="Calibri" w:cs="Calibri"/>
                <w:sz w:val="18"/>
                <w:szCs w:val="18"/>
                <w:lang w:eastAsia="zh-CN"/>
              </w:rPr>
              <w:t>Revised</w:t>
            </w:r>
            <w:ins w:id="0" w:author="Stephen McCann" w:date="2021-04-09T12:50:00Z">
              <w:r w:rsidR="001E4EDE">
                <w:rPr>
                  <w:rFonts w:ascii="Calibri" w:eastAsia="宋体" w:hAnsi="Calibri" w:cs="Calibri"/>
                  <w:sz w:val="18"/>
                  <w:szCs w:val="18"/>
                  <w:lang w:eastAsia="zh-CN"/>
                </w:rPr>
                <w:t xml:space="preserve"> </w:t>
              </w:r>
            </w:ins>
            <w:r>
              <w:rPr>
                <w:rFonts w:ascii="Calibri" w:eastAsia="宋体" w:hAnsi="Calibri" w:cs="Calibri"/>
                <w:sz w:val="18"/>
                <w:szCs w:val="18"/>
                <w:lang w:eastAsia="zh-CN"/>
              </w:rPr>
              <w:t>-</w:t>
            </w:r>
          </w:p>
          <w:p w14:paraId="59E995F9" w14:textId="77777777" w:rsidR="00BA7EB3" w:rsidRPr="00722989" w:rsidRDefault="00BA7EB3" w:rsidP="00BE1816">
            <w:pPr>
              <w:autoSpaceDE w:val="0"/>
              <w:autoSpaceDN w:val="0"/>
              <w:adjustRightInd w:val="0"/>
              <w:rPr>
                <w:rFonts w:ascii="Calibri" w:eastAsia="宋体" w:hAnsi="Calibri" w:cs="Calibri"/>
                <w:sz w:val="18"/>
                <w:szCs w:val="18"/>
                <w:lang w:eastAsia="zh-CN"/>
              </w:rPr>
            </w:pPr>
          </w:p>
          <w:p w14:paraId="64B0CD95" w14:textId="77777777" w:rsidR="006C4B29" w:rsidRPr="006C4B29" w:rsidRDefault="00452747" w:rsidP="006C4B29">
            <w:pPr>
              <w:widowControl w:val="0"/>
              <w:autoSpaceDE w:val="0"/>
              <w:autoSpaceDN w:val="0"/>
              <w:adjustRightInd w:val="0"/>
              <w:spacing w:before="60" w:after="60"/>
              <w:contextualSpacing/>
              <w:rPr>
                <w:ins w:id="1" w:author="Ming Gan" w:date="2021-04-12T16:36:00Z"/>
                <w:color w:val="000000"/>
                <w:sz w:val="20"/>
              </w:rPr>
            </w:pPr>
            <w:r w:rsidRPr="006C4B29">
              <w:rPr>
                <w:rFonts w:ascii="Calibri" w:hAnsi="Calibri" w:cs="Calibri"/>
                <w:sz w:val="18"/>
                <w:szCs w:val="18"/>
              </w:rPr>
              <w:t xml:space="preserve">Agree with the comment. </w:t>
            </w:r>
            <w:r w:rsidR="006C4B29" w:rsidRPr="006C4B29">
              <w:rPr>
                <w:rFonts w:ascii="Calibri" w:hAnsi="Calibri" w:cs="Calibri"/>
                <w:sz w:val="18"/>
                <w:szCs w:val="18"/>
              </w:rPr>
              <w:t>The related texts “</w:t>
            </w:r>
            <w:ins w:id="2" w:author="Ming Gan" w:date="2021-04-12T16:36:00Z">
              <w:r w:rsidR="006C4B29" w:rsidRPr="006C4B29">
                <w:rPr>
                  <w:color w:val="000000"/>
                  <w:sz w:val="20"/>
                </w:rPr>
                <w:t xml:space="preserve">Set the Critical Update Flag subfield of the Capability Information field to 1 in the Beacon frame(s) until </w:t>
              </w:r>
            </w:ins>
            <w:ins w:id="3" w:author="Ming Gan" w:date="2021-04-15T09:13:00Z">
              <w:r w:rsidR="006C4B29" w:rsidRPr="006C4B29">
                <w:rPr>
                  <w:color w:val="000000"/>
                  <w:sz w:val="20"/>
                </w:rPr>
                <w:t>and including</w:t>
              </w:r>
            </w:ins>
            <w:ins w:id="4" w:author="Ming Gan" w:date="2021-04-12T16:36:00Z">
              <w:r w:rsidR="006C4B29" w:rsidRPr="006C4B29">
                <w:rPr>
                  <w:color w:val="000000"/>
                  <w:sz w:val="20"/>
                </w:rPr>
                <w:t xml:space="preserve"> the next DTIM Beacon frame </w:t>
              </w:r>
              <w:r w:rsidR="006C4B29" w:rsidRPr="006C4B29">
                <w:rPr>
                  <w:rFonts w:hint="eastAsia"/>
                  <w:color w:val="000000"/>
                  <w:sz w:val="20"/>
                </w:rPr>
                <w:t>of</w:t>
              </w:r>
              <w:r w:rsidR="006C4B29" w:rsidRPr="006C4B29">
                <w:rPr>
                  <w:color w:val="000000"/>
                  <w:sz w:val="20"/>
                </w:rPr>
                <w:t xml:space="preserve"> the </w:t>
              </w:r>
            </w:ins>
            <w:ins w:id="5" w:author="Ming Gan" w:date="2021-04-12T16:37:00Z">
              <w:r w:rsidR="006C4B29" w:rsidRPr="006C4B29">
                <w:rPr>
                  <w:color w:val="000000"/>
                  <w:sz w:val="20"/>
                </w:rPr>
                <w:t>nontransmitted BSSID</w:t>
              </w:r>
            </w:ins>
            <w:ins w:id="6" w:author="Ming Gan" w:date="2021-04-12T16:36:00Z">
              <w:r w:rsidR="006C4B29" w:rsidRPr="006C4B29">
                <w:rPr>
                  <w:color w:val="000000"/>
                  <w:sz w:val="20"/>
                </w:rPr>
                <w:t xml:space="preserve"> if there is a change to a value carried in the </w:t>
              </w:r>
            </w:ins>
            <w:ins w:id="7" w:author="Ming Gan" w:date="2021-04-13T07:16:00Z">
              <w:r w:rsidR="006C4B29" w:rsidRPr="006C4B29">
                <w:rPr>
                  <w:sz w:val="20"/>
                </w:rPr>
                <w:t>BSS Parameters</w:t>
              </w:r>
            </w:ins>
            <w:r w:rsidR="006C4B29" w:rsidRPr="006C4B29">
              <w:rPr>
                <w:color w:val="000000"/>
                <w:sz w:val="20"/>
              </w:rPr>
              <w:t xml:space="preserve"> </w:t>
            </w:r>
            <w:ins w:id="8" w:author="Ming Gan" w:date="2021-04-12T16:36:00Z">
              <w:r w:rsidR="006C4B29" w:rsidRPr="006C4B29">
                <w:rPr>
                  <w:color w:val="000000"/>
                  <w:sz w:val="20"/>
                </w:rPr>
                <w:t xml:space="preserve">Change </w:t>
              </w:r>
            </w:ins>
            <w:ins w:id="9" w:author="Ming Gan" w:date="2021-04-13T17:11:00Z">
              <w:r w:rsidR="006C4B29" w:rsidRPr="006C4B29">
                <w:rPr>
                  <w:color w:val="000000"/>
                  <w:sz w:val="20"/>
                </w:rPr>
                <w:t>Count</w:t>
              </w:r>
            </w:ins>
            <w:ins w:id="10" w:author="Ming Gan" w:date="2021-04-12T16:36:00Z">
              <w:r w:rsidR="006C4B29" w:rsidRPr="006C4B29">
                <w:rPr>
                  <w:color w:val="000000"/>
                  <w:sz w:val="20"/>
                </w:rPr>
                <w:t xml:space="preserve"> subfield of the MLD Parameters field in the Reduced Neighbor Report element for any AP in the same AP MLD</w:t>
              </w:r>
            </w:ins>
            <w:ins w:id="11" w:author="Ming Gan" w:date="2021-04-12T16:37:00Z">
              <w:r w:rsidR="006C4B29" w:rsidRPr="006C4B29">
                <w:rPr>
                  <w:color w:val="000000"/>
                  <w:sz w:val="20"/>
                </w:rPr>
                <w:t xml:space="preserve"> as the AP corresponding to the non-transmitted BSSID</w:t>
              </w:r>
            </w:ins>
            <w:ins w:id="12" w:author="Cariou, Laurent" w:date="2021-04-12T17:22:00Z">
              <w:r w:rsidR="006C4B29" w:rsidRPr="006C4B29">
                <w:rPr>
                  <w:color w:val="000000"/>
                  <w:sz w:val="20"/>
                </w:rPr>
                <w:t xml:space="preserve"> or a value carried in the </w:t>
              </w:r>
            </w:ins>
            <w:ins w:id="13" w:author="Ming Gan" w:date="2021-04-13T07:28:00Z">
              <w:r w:rsidR="006C4B29" w:rsidRPr="006C4B29">
                <w:rPr>
                  <w:color w:val="000000"/>
                  <w:sz w:val="20"/>
                </w:rPr>
                <w:t xml:space="preserve">BSS Parameters Change Count subfield in </w:t>
              </w:r>
            </w:ins>
            <w:ins w:id="14" w:author="Ming Gan" w:date="2021-04-13T09:04:00Z">
              <w:r w:rsidR="006C4B29" w:rsidRPr="006C4B29">
                <w:rPr>
                  <w:color w:val="000000"/>
                  <w:sz w:val="20"/>
                </w:rPr>
                <w:t xml:space="preserve">the </w:t>
              </w:r>
            </w:ins>
            <w:ins w:id="15" w:author="Ming Gan" w:date="2021-04-13T07:28:00Z">
              <w:r w:rsidR="006C4B29" w:rsidRPr="006C4B29">
                <w:rPr>
                  <w:color w:val="000000"/>
                  <w:sz w:val="20"/>
                </w:rPr>
                <w:t xml:space="preserve">Common Info field of </w:t>
              </w:r>
            </w:ins>
            <w:ins w:id="16" w:author="Cariou, Laurent" w:date="2021-04-12T17:22:00Z">
              <w:r w:rsidR="006C4B29" w:rsidRPr="006C4B29">
                <w:rPr>
                  <w:color w:val="000000"/>
                  <w:sz w:val="20"/>
                </w:rPr>
                <w:t xml:space="preserve">the </w:t>
              </w:r>
            </w:ins>
            <w:ins w:id="17" w:author="Ming Gan" w:date="2021-04-15T10:28:00Z">
              <w:r w:rsidR="006C4B29" w:rsidRPr="006C4B29">
                <w:rPr>
                  <w:color w:val="000000"/>
                  <w:sz w:val="20"/>
                </w:rPr>
                <w:t xml:space="preserve">Basic variant </w:t>
              </w:r>
            </w:ins>
            <w:ins w:id="18" w:author="Cariou, Laurent" w:date="2021-04-12T17:22:00Z">
              <w:r w:rsidR="006C4B29" w:rsidRPr="006C4B29">
                <w:rPr>
                  <w:color w:val="000000"/>
                  <w:sz w:val="20"/>
                </w:rPr>
                <w:t>Multi-</w:t>
              </w:r>
            </w:ins>
            <w:ins w:id="19" w:author="Ming Gan" w:date="2021-04-15T10:29:00Z">
              <w:r w:rsidR="006C4B29" w:rsidRPr="006C4B29">
                <w:rPr>
                  <w:color w:val="000000"/>
                  <w:sz w:val="20"/>
                </w:rPr>
                <w:t>L</w:t>
              </w:r>
            </w:ins>
            <w:ins w:id="20" w:author="Cariou, Laurent" w:date="2021-04-12T17:22:00Z">
              <w:r w:rsidR="006C4B29" w:rsidRPr="006C4B29">
                <w:rPr>
                  <w:color w:val="000000"/>
                  <w:sz w:val="20"/>
                </w:rPr>
                <w:t>ink element</w:t>
              </w:r>
            </w:ins>
            <w:ins w:id="21" w:author="Cariou, Laurent" w:date="2021-04-12T17:23:00Z">
              <w:r w:rsidR="006C4B29" w:rsidRPr="006C4B29">
                <w:rPr>
                  <w:color w:val="000000"/>
                  <w:sz w:val="20"/>
                </w:rPr>
                <w:t xml:space="preserve"> in the Nontransmitted BSSID Profile corresponding to the nontransmitted BSSID</w:t>
              </w:r>
            </w:ins>
          </w:p>
          <w:p w14:paraId="536A23E8" w14:textId="08E9DD85" w:rsidR="00722989" w:rsidRDefault="006C4B29" w:rsidP="00722989">
            <w:pPr>
              <w:autoSpaceDE w:val="0"/>
              <w:autoSpaceDN w:val="0"/>
              <w:adjustRightInd w:val="0"/>
              <w:rPr>
                <w:rFonts w:ascii="Calibri" w:eastAsia="宋体" w:hAnsi="Calibri" w:cs="Calibri"/>
                <w:sz w:val="18"/>
                <w:szCs w:val="18"/>
                <w:lang w:eastAsia="zh-CN"/>
              </w:rPr>
            </w:pPr>
            <w:r>
              <w:rPr>
                <w:rFonts w:ascii="Calibri" w:hAnsi="Calibri" w:cs="Calibri"/>
                <w:sz w:val="18"/>
                <w:szCs w:val="18"/>
              </w:rPr>
              <w:t>” are</w:t>
            </w:r>
            <w:r w:rsidR="00D21B75">
              <w:rPr>
                <w:rFonts w:ascii="Calibri" w:hAnsi="Calibri" w:cs="Calibri"/>
                <w:sz w:val="18"/>
                <w:szCs w:val="18"/>
              </w:rPr>
              <w:t xml:space="preserve"> </w:t>
            </w:r>
            <w:r w:rsidR="00F64E16">
              <w:rPr>
                <w:rFonts w:ascii="Calibri" w:hAnsi="Calibri" w:cs="Calibri"/>
                <w:sz w:val="18"/>
                <w:szCs w:val="18"/>
              </w:rPr>
              <w:t>added in subclause 35.3.8 BSS parameter critical update procedure</w:t>
            </w:r>
            <w:r w:rsidR="00D21B75">
              <w:rPr>
                <w:rFonts w:ascii="Calibri" w:hAnsi="Calibri" w:cs="Calibri"/>
                <w:sz w:val="18"/>
                <w:szCs w:val="18"/>
              </w:rPr>
              <w:t xml:space="preserve"> referred to 11-21/0621r3. Here just add a guiding sentence referring to </w:t>
            </w:r>
            <w:r w:rsidR="00F64E16">
              <w:rPr>
                <w:rFonts w:ascii="Calibri" w:hAnsi="Calibri" w:cs="Calibri"/>
                <w:sz w:val="18"/>
                <w:szCs w:val="18"/>
              </w:rPr>
              <w:t>this subclause 35.3.8</w:t>
            </w:r>
            <w:r w:rsidR="00D21B75">
              <w:rPr>
                <w:rFonts w:ascii="Calibri" w:hAnsi="Calibri" w:cs="Calibri"/>
                <w:sz w:val="18"/>
                <w:szCs w:val="18"/>
              </w:rPr>
              <w:t xml:space="preserve"> for further explanation.</w:t>
            </w:r>
          </w:p>
          <w:p w14:paraId="60606686" w14:textId="77777777" w:rsidR="00FC4413" w:rsidRPr="00D21B75" w:rsidRDefault="00FC4413" w:rsidP="00722989">
            <w:pPr>
              <w:autoSpaceDE w:val="0"/>
              <w:autoSpaceDN w:val="0"/>
              <w:adjustRightInd w:val="0"/>
              <w:rPr>
                <w:rFonts w:ascii="Calibri" w:eastAsia="宋体" w:hAnsi="Calibri" w:cs="Calibri"/>
                <w:sz w:val="18"/>
                <w:szCs w:val="18"/>
                <w:lang w:eastAsia="zh-CN"/>
              </w:rPr>
            </w:pPr>
          </w:p>
          <w:p w14:paraId="0128E088" w14:textId="349BC163" w:rsidR="00EB22DF" w:rsidRDefault="00EB22DF" w:rsidP="00EB22DF">
            <w:pPr>
              <w:autoSpaceDE w:val="0"/>
              <w:autoSpaceDN w:val="0"/>
              <w:adjustRightInd w:val="0"/>
              <w:rPr>
                <w:rFonts w:ascii="Calibri" w:hAnsi="Calibri" w:cs="Calibri"/>
                <w:sz w:val="18"/>
                <w:szCs w:val="18"/>
              </w:rPr>
            </w:pPr>
            <w:r>
              <w:rPr>
                <w:rFonts w:ascii="Calibri" w:hAnsi="Calibri" w:cs="Arial"/>
                <w:sz w:val="18"/>
                <w:szCs w:val="18"/>
              </w:rPr>
              <w:t>TGbe editor to make the changes shown in 11-21/0</w:t>
            </w:r>
            <w:r w:rsidR="00452D0B">
              <w:rPr>
                <w:rFonts w:ascii="Calibri" w:hAnsi="Calibri" w:cs="Arial"/>
                <w:sz w:val="18"/>
                <w:szCs w:val="18"/>
              </w:rPr>
              <w:t>633r0</w:t>
            </w:r>
            <w:r>
              <w:rPr>
                <w:rFonts w:ascii="Calibri" w:hAnsi="Calibri" w:cs="Arial"/>
                <w:sz w:val="18"/>
                <w:szCs w:val="18"/>
              </w:rPr>
              <w:t xml:space="preserve"> under all headings that include CID </w:t>
            </w:r>
            <w:r w:rsidR="00361BC0">
              <w:rPr>
                <w:rFonts w:ascii="Calibri" w:hAnsi="Calibri" w:cs="Arial"/>
                <w:sz w:val="18"/>
                <w:szCs w:val="18"/>
              </w:rPr>
              <w:t>1013</w:t>
            </w:r>
            <w:r>
              <w:rPr>
                <w:rFonts w:ascii="Calibri" w:hAnsi="Calibri" w:cs="Arial"/>
                <w:sz w:val="18"/>
                <w:szCs w:val="18"/>
              </w:rPr>
              <w:t>.</w:t>
            </w:r>
          </w:p>
          <w:p w14:paraId="0693AE49" w14:textId="04CF6D34" w:rsidR="00722989" w:rsidRPr="00EB22DF" w:rsidRDefault="00722989" w:rsidP="00722989">
            <w:pPr>
              <w:autoSpaceDE w:val="0"/>
              <w:autoSpaceDN w:val="0"/>
              <w:adjustRightInd w:val="0"/>
              <w:rPr>
                <w:rFonts w:ascii="Calibri" w:eastAsia="宋体" w:hAnsi="Calibri" w:cs="Calibri"/>
                <w:sz w:val="18"/>
                <w:szCs w:val="18"/>
                <w:lang w:eastAsia="zh-CN"/>
              </w:rPr>
            </w:pPr>
          </w:p>
        </w:tc>
      </w:tr>
      <w:tr w:rsidR="00302087" w:rsidRPr="00DF4A52" w14:paraId="0A65EE99" w14:textId="77777777" w:rsidTr="00BE1816">
        <w:trPr>
          <w:trHeight w:val="980"/>
        </w:trPr>
        <w:tc>
          <w:tcPr>
            <w:tcW w:w="721" w:type="dxa"/>
          </w:tcPr>
          <w:p w14:paraId="70159F3E" w14:textId="24E96CD8" w:rsidR="00302087" w:rsidRDefault="00302087" w:rsidP="00911FE0">
            <w:pPr>
              <w:rPr>
                <w:rFonts w:ascii="Calibri" w:hAnsi="Calibri" w:cs="Calibri"/>
                <w:sz w:val="18"/>
                <w:szCs w:val="18"/>
              </w:rPr>
            </w:pPr>
            <w:r w:rsidRPr="00302087">
              <w:rPr>
                <w:rFonts w:ascii="Calibri" w:hAnsi="Calibri" w:cs="Calibri"/>
                <w:sz w:val="18"/>
                <w:szCs w:val="18"/>
              </w:rPr>
              <w:t>1237</w:t>
            </w:r>
          </w:p>
          <w:p w14:paraId="748313DF" w14:textId="77777777" w:rsidR="00302087" w:rsidRPr="00302087" w:rsidRDefault="00302087" w:rsidP="00302087">
            <w:pPr>
              <w:rPr>
                <w:rFonts w:ascii="Calibri" w:hAnsi="Calibri" w:cs="Calibri"/>
                <w:sz w:val="18"/>
                <w:szCs w:val="18"/>
              </w:rPr>
            </w:pPr>
          </w:p>
        </w:tc>
        <w:tc>
          <w:tcPr>
            <w:tcW w:w="900" w:type="dxa"/>
          </w:tcPr>
          <w:p w14:paraId="088B044A" w14:textId="41ADFEB6" w:rsidR="00302087" w:rsidRPr="00911FE0" w:rsidRDefault="00302087" w:rsidP="00BA7EB3">
            <w:pPr>
              <w:rPr>
                <w:rFonts w:ascii="Calibri" w:hAnsi="Calibri" w:cs="Calibri"/>
                <w:sz w:val="18"/>
                <w:szCs w:val="18"/>
              </w:rPr>
            </w:pPr>
            <w:r w:rsidRPr="00302087">
              <w:rPr>
                <w:rFonts w:ascii="Calibri" w:hAnsi="Calibri" w:cs="Calibri"/>
                <w:sz w:val="18"/>
                <w:szCs w:val="18"/>
              </w:rPr>
              <w:t>Arik Klein</w:t>
            </w:r>
          </w:p>
        </w:tc>
        <w:tc>
          <w:tcPr>
            <w:tcW w:w="720" w:type="dxa"/>
          </w:tcPr>
          <w:p w14:paraId="58303A9C" w14:textId="7D3D2641" w:rsidR="00302087" w:rsidRPr="00911FE0" w:rsidRDefault="00302087" w:rsidP="00BA7EB3">
            <w:pPr>
              <w:rPr>
                <w:rFonts w:ascii="Calibri" w:hAnsi="Calibri" w:cs="Calibri"/>
                <w:sz w:val="18"/>
                <w:szCs w:val="18"/>
              </w:rPr>
            </w:pPr>
            <w:r w:rsidRPr="00302087">
              <w:rPr>
                <w:rFonts w:ascii="Calibri" w:hAnsi="Calibri" w:cs="Calibri"/>
                <w:sz w:val="18"/>
                <w:szCs w:val="18"/>
              </w:rPr>
              <w:t>60.59</w:t>
            </w:r>
          </w:p>
        </w:tc>
        <w:tc>
          <w:tcPr>
            <w:tcW w:w="900" w:type="dxa"/>
          </w:tcPr>
          <w:p w14:paraId="4D45678F" w14:textId="4026C6A8" w:rsidR="00302087" w:rsidRPr="00911FE0" w:rsidRDefault="00302087" w:rsidP="00BA7EB3">
            <w:pPr>
              <w:rPr>
                <w:rFonts w:ascii="Calibri" w:hAnsi="Calibri" w:cs="Calibri"/>
                <w:sz w:val="18"/>
                <w:szCs w:val="18"/>
              </w:rPr>
            </w:pPr>
            <w:r w:rsidRPr="00302087">
              <w:rPr>
                <w:rFonts w:ascii="Calibri" w:hAnsi="Calibri" w:cs="Calibri"/>
                <w:sz w:val="18"/>
                <w:szCs w:val="18"/>
              </w:rPr>
              <w:t>9.4.1.4</w:t>
            </w:r>
          </w:p>
        </w:tc>
        <w:tc>
          <w:tcPr>
            <w:tcW w:w="2875" w:type="dxa"/>
          </w:tcPr>
          <w:p w14:paraId="7AA2C092" w14:textId="1053F2FE" w:rsidR="00302087" w:rsidRPr="00911FE0" w:rsidRDefault="00302087" w:rsidP="00BA7EB3">
            <w:pPr>
              <w:rPr>
                <w:rFonts w:ascii="Calibri" w:hAnsi="Calibri" w:cs="Calibri"/>
                <w:sz w:val="18"/>
                <w:szCs w:val="18"/>
              </w:rPr>
            </w:pPr>
            <w:r w:rsidRPr="00302087">
              <w:rPr>
                <w:rFonts w:ascii="Calibri" w:hAnsi="Calibri" w:cs="Calibri"/>
                <w:sz w:val="18"/>
                <w:szCs w:val="18"/>
              </w:rPr>
              <w:t>Use unified terminology of AP affiliated with AP MLD rather than AP of MLD, as in the sentence: "An *AP of an AP MLD* sets the Critical Update Flag subfield to 1 if... "</w:t>
            </w:r>
          </w:p>
        </w:tc>
        <w:tc>
          <w:tcPr>
            <w:tcW w:w="1625" w:type="dxa"/>
          </w:tcPr>
          <w:p w14:paraId="50C2A942" w14:textId="396623D6" w:rsidR="00302087" w:rsidRPr="0047177D" w:rsidRDefault="00302087" w:rsidP="00BA7EB3">
            <w:pPr>
              <w:rPr>
                <w:rFonts w:ascii="Calibri" w:hAnsi="Calibri" w:cs="Calibri"/>
                <w:sz w:val="18"/>
                <w:szCs w:val="18"/>
              </w:rPr>
            </w:pPr>
            <w:r w:rsidRPr="00302087">
              <w:rPr>
                <w:rFonts w:ascii="Calibri" w:hAnsi="Calibri" w:cs="Calibri"/>
                <w:sz w:val="18"/>
                <w:szCs w:val="18"/>
              </w:rPr>
              <w:t>The revised sentence shall be "An AP affiliated with an AP MLD sets the Critical Update Flag subfield to 1 if ...."</w:t>
            </w:r>
          </w:p>
        </w:tc>
        <w:tc>
          <w:tcPr>
            <w:tcW w:w="3207" w:type="dxa"/>
          </w:tcPr>
          <w:p w14:paraId="41BF91E9" w14:textId="09A9E061" w:rsidR="00096CF2" w:rsidRDefault="000C157F" w:rsidP="00096CF2">
            <w:pPr>
              <w:autoSpaceDE w:val="0"/>
              <w:autoSpaceDN w:val="0"/>
              <w:adjustRightInd w:val="0"/>
              <w:rPr>
                <w:rFonts w:ascii="Calibri" w:hAnsi="Calibri" w:cs="Calibri"/>
                <w:sz w:val="18"/>
                <w:szCs w:val="18"/>
              </w:rPr>
            </w:pPr>
            <w:r>
              <w:rPr>
                <w:rFonts w:ascii="Calibri" w:hAnsi="Calibri" w:cs="Calibri"/>
                <w:sz w:val="18"/>
                <w:szCs w:val="18"/>
              </w:rPr>
              <w:t>Revised</w:t>
            </w:r>
            <w:ins w:id="22" w:author="Stephen McCann" w:date="2021-04-09T12:50:00Z">
              <w:r w:rsidR="001E4EDE">
                <w:rPr>
                  <w:rFonts w:ascii="Calibri" w:hAnsi="Calibri" w:cs="Calibri"/>
                  <w:sz w:val="18"/>
                  <w:szCs w:val="18"/>
                </w:rPr>
                <w:t xml:space="preserve"> </w:t>
              </w:r>
            </w:ins>
            <w:r>
              <w:rPr>
                <w:rFonts w:ascii="Calibri" w:hAnsi="Calibri" w:cs="Calibri"/>
                <w:sz w:val="18"/>
                <w:szCs w:val="18"/>
              </w:rPr>
              <w:t>-</w:t>
            </w:r>
          </w:p>
          <w:p w14:paraId="6A9A6F89" w14:textId="77777777" w:rsidR="000C157F" w:rsidRDefault="000C157F" w:rsidP="00096CF2">
            <w:pPr>
              <w:autoSpaceDE w:val="0"/>
              <w:autoSpaceDN w:val="0"/>
              <w:adjustRightInd w:val="0"/>
              <w:rPr>
                <w:ins w:id="23" w:author="Ming Gan" w:date="2021-03-29T17:14:00Z"/>
                <w:rFonts w:ascii="Calibri" w:hAnsi="Calibri" w:cs="Calibri"/>
                <w:sz w:val="18"/>
                <w:szCs w:val="18"/>
              </w:rPr>
            </w:pPr>
          </w:p>
          <w:p w14:paraId="41B5CF95" w14:textId="031C209C" w:rsidR="000C157F" w:rsidRDefault="000C157F" w:rsidP="00096CF2">
            <w:pPr>
              <w:autoSpaceDE w:val="0"/>
              <w:autoSpaceDN w:val="0"/>
              <w:adjustRightInd w:val="0"/>
              <w:rPr>
                <w:rFonts w:ascii="Calibri" w:hAnsi="Calibri" w:cs="Calibri"/>
                <w:sz w:val="18"/>
                <w:szCs w:val="18"/>
              </w:rPr>
            </w:pPr>
            <w:r>
              <w:rPr>
                <w:rFonts w:ascii="Calibri" w:hAnsi="Calibri" w:cs="Calibri"/>
                <w:sz w:val="18"/>
                <w:szCs w:val="18"/>
              </w:rPr>
              <w:t>Agree with the comment and propose the resolution to account for the suggested change.</w:t>
            </w:r>
          </w:p>
          <w:p w14:paraId="66196F8B" w14:textId="77777777" w:rsidR="00096CF2" w:rsidRDefault="00096CF2" w:rsidP="00BA7EB3">
            <w:pPr>
              <w:autoSpaceDE w:val="0"/>
              <w:autoSpaceDN w:val="0"/>
              <w:adjustRightInd w:val="0"/>
              <w:rPr>
                <w:rFonts w:ascii="Calibri" w:eastAsia="宋体" w:hAnsi="Calibri" w:cs="Calibri"/>
                <w:sz w:val="18"/>
                <w:szCs w:val="18"/>
                <w:lang w:eastAsia="zh-CN"/>
              </w:rPr>
            </w:pPr>
          </w:p>
          <w:p w14:paraId="78D91E41" w14:textId="258211AC" w:rsidR="00096CF2" w:rsidRDefault="00096CF2" w:rsidP="00096CF2">
            <w:pPr>
              <w:autoSpaceDE w:val="0"/>
              <w:autoSpaceDN w:val="0"/>
              <w:adjustRightInd w:val="0"/>
              <w:rPr>
                <w:rFonts w:ascii="Calibri" w:hAnsi="Calibri" w:cs="Calibri"/>
                <w:sz w:val="18"/>
                <w:szCs w:val="18"/>
              </w:rPr>
            </w:pPr>
            <w:r>
              <w:rPr>
                <w:rFonts w:ascii="Calibri" w:hAnsi="Calibri" w:cs="Arial"/>
                <w:sz w:val="18"/>
                <w:szCs w:val="18"/>
              </w:rPr>
              <w:lastRenderedPageBreak/>
              <w:t>TGbe editor to make the changes shown in 11-21/</w:t>
            </w:r>
            <w:r w:rsidR="00452D0B">
              <w:rPr>
                <w:rFonts w:ascii="Calibri" w:hAnsi="Calibri" w:cs="Arial"/>
                <w:sz w:val="18"/>
                <w:szCs w:val="18"/>
              </w:rPr>
              <w:t>0633r0</w:t>
            </w:r>
            <w:r>
              <w:rPr>
                <w:rFonts w:ascii="Calibri" w:hAnsi="Calibri" w:cs="Arial"/>
                <w:sz w:val="18"/>
                <w:szCs w:val="18"/>
              </w:rPr>
              <w:t xml:space="preserve"> under all headings that include CID 1237</w:t>
            </w:r>
            <w:r w:rsidR="002E1602">
              <w:rPr>
                <w:rFonts w:ascii="Calibri" w:hAnsi="Calibri" w:cs="Arial"/>
                <w:sz w:val="18"/>
                <w:szCs w:val="18"/>
              </w:rPr>
              <w:t>.</w:t>
            </w:r>
          </w:p>
          <w:p w14:paraId="56E42B82" w14:textId="3B81A1FE" w:rsidR="00096CF2" w:rsidRPr="00096CF2" w:rsidRDefault="00096CF2" w:rsidP="00BA7EB3">
            <w:pPr>
              <w:autoSpaceDE w:val="0"/>
              <w:autoSpaceDN w:val="0"/>
              <w:adjustRightInd w:val="0"/>
              <w:rPr>
                <w:rFonts w:ascii="Calibri" w:eastAsia="宋体" w:hAnsi="Calibri" w:cs="Calibri"/>
                <w:sz w:val="18"/>
                <w:szCs w:val="18"/>
                <w:lang w:eastAsia="zh-CN"/>
              </w:rPr>
            </w:pPr>
          </w:p>
        </w:tc>
      </w:tr>
      <w:tr w:rsidR="0023405A" w:rsidRPr="00DF4A52" w14:paraId="369176D1" w14:textId="77777777" w:rsidTr="00BE1816">
        <w:trPr>
          <w:trHeight w:val="980"/>
        </w:trPr>
        <w:tc>
          <w:tcPr>
            <w:tcW w:w="721" w:type="dxa"/>
          </w:tcPr>
          <w:p w14:paraId="5A467E6C" w14:textId="31D8B2D0" w:rsidR="0023405A" w:rsidRPr="00302087" w:rsidRDefault="0023405A" w:rsidP="00911FE0">
            <w:pPr>
              <w:rPr>
                <w:rFonts w:ascii="Calibri" w:hAnsi="Calibri" w:cs="Calibri"/>
                <w:sz w:val="18"/>
                <w:szCs w:val="18"/>
              </w:rPr>
            </w:pPr>
            <w:r w:rsidRPr="0023405A">
              <w:rPr>
                <w:rFonts w:ascii="Calibri" w:hAnsi="Calibri" w:cs="Calibri"/>
                <w:sz w:val="18"/>
                <w:szCs w:val="18"/>
              </w:rPr>
              <w:lastRenderedPageBreak/>
              <w:t>1900</w:t>
            </w:r>
          </w:p>
        </w:tc>
        <w:tc>
          <w:tcPr>
            <w:tcW w:w="900" w:type="dxa"/>
          </w:tcPr>
          <w:p w14:paraId="5D6CD1D8" w14:textId="5A87F3E7" w:rsidR="0023405A" w:rsidRPr="00302087" w:rsidRDefault="0023405A" w:rsidP="00BA7EB3">
            <w:pPr>
              <w:rPr>
                <w:rFonts w:ascii="Calibri" w:hAnsi="Calibri" w:cs="Calibri"/>
                <w:sz w:val="18"/>
                <w:szCs w:val="18"/>
              </w:rPr>
            </w:pPr>
            <w:r w:rsidRPr="0023405A">
              <w:rPr>
                <w:rFonts w:ascii="Calibri" w:hAnsi="Calibri" w:cs="Calibri"/>
                <w:sz w:val="18"/>
                <w:szCs w:val="18"/>
              </w:rPr>
              <w:t>Jeongki Kim</w:t>
            </w:r>
          </w:p>
        </w:tc>
        <w:tc>
          <w:tcPr>
            <w:tcW w:w="720" w:type="dxa"/>
          </w:tcPr>
          <w:p w14:paraId="32BB38CA" w14:textId="6176C503" w:rsidR="0023405A" w:rsidRPr="00302087" w:rsidRDefault="0023405A" w:rsidP="00BA7EB3">
            <w:pPr>
              <w:rPr>
                <w:rFonts w:ascii="Calibri" w:hAnsi="Calibri" w:cs="Calibri"/>
                <w:sz w:val="18"/>
                <w:szCs w:val="18"/>
              </w:rPr>
            </w:pPr>
            <w:r w:rsidRPr="0023405A">
              <w:rPr>
                <w:rFonts w:ascii="Calibri" w:hAnsi="Calibri" w:cs="Calibri"/>
                <w:sz w:val="18"/>
                <w:szCs w:val="18"/>
              </w:rPr>
              <w:t>60.64</w:t>
            </w:r>
          </w:p>
        </w:tc>
        <w:tc>
          <w:tcPr>
            <w:tcW w:w="900" w:type="dxa"/>
          </w:tcPr>
          <w:p w14:paraId="537E77BF" w14:textId="72F1B4C2" w:rsidR="0023405A" w:rsidRPr="00302087" w:rsidRDefault="0023405A" w:rsidP="00BA7EB3">
            <w:pPr>
              <w:rPr>
                <w:rFonts w:ascii="Calibri" w:hAnsi="Calibri" w:cs="Calibri"/>
                <w:sz w:val="18"/>
                <w:szCs w:val="18"/>
              </w:rPr>
            </w:pPr>
            <w:r w:rsidRPr="0023405A">
              <w:rPr>
                <w:rFonts w:ascii="Calibri" w:hAnsi="Calibri" w:cs="Calibri"/>
                <w:sz w:val="18"/>
                <w:szCs w:val="18"/>
              </w:rPr>
              <w:t>9.4.1.4</w:t>
            </w:r>
          </w:p>
        </w:tc>
        <w:tc>
          <w:tcPr>
            <w:tcW w:w="2875" w:type="dxa"/>
          </w:tcPr>
          <w:p w14:paraId="35C4B679" w14:textId="67C42661" w:rsidR="0023405A" w:rsidRPr="00302087" w:rsidRDefault="0023405A" w:rsidP="00BA7EB3">
            <w:pPr>
              <w:rPr>
                <w:rFonts w:ascii="Calibri" w:hAnsi="Calibri" w:cs="Calibri"/>
                <w:sz w:val="18"/>
                <w:szCs w:val="18"/>
              </w:rPr>
            </w:pPr>
            <w:r w:rsidRPr="0023405A">
              <w:rPr>
                <w:rFonts w:ascii="Calibri" w:hAnsi="Calibri" w:cs="Calibri"/>
                <w:sz w:val="18"/>
                <w:szCs w:val="18"/>
              </w:rPr>
              <w:t>In NOTE, the value will be the value of the Critical Update Flag subfield. Need to clarify</w:t>
            </w:r>
          </w:p>
        </w:tc>
        <w:tc>
          <w:tcPr>
            <w:tcW w:w="1625" w:type="dxa"/>
          </w:tcPr>
          <w:p w14:paraId="5E2D30D6" w14:textId="77777777" w:rsidR="0023405A" w:rsidRPr="0023405A" w:rsidRDefault="0023405A" w:rsidP="0023405A">
            <w:pPr>
              <w:rPr>
                <w:rFonts w:ascii="Calibri" w:hAnsi="Calibri" w:cs="Calibri"/>
                <w:sz w:val="18"/>
                <w:szCs w:val="18"/>
              </w:rPr>
            </w:pPr>
            <w:r w:rsidRPr="0023405A">
              <w:rPr>
                <w:rFonts w:ascii="Calibri" w:hAnsi="Calibri" w:cs="Calibri"/>
                <w:sz w:val="18"/>
                <w:szCs w:val="18"/>
              </w:rPr>
              <w:t>Replace it with the following text.</w:t>
            </w:r>
          </w:p>
          <w:p w14:paraId="06B76E51" w14:textId="77777777" w:rsidR="0023405A" w:rsidRPr="0023405A" w:rsidRDefault="0023405A" w:rsidP="0023405A">
            <w:pPr>
              <w:rPr>
                <w:rFonts w:ascii="Calibri" w:hAnsi="Calibri" w:cs="Calibri"/>
                <w:sz w:val="18"/>
                <w:szCs w:val="18"/>
              </w:rPr>
            </w:pPr>
            <w:r w:rsidRPr="0023405A">
              <w:rPr>
                <w:rFonts w:ascii="Calibri" w:hAnsi="Calibri" w:cs="Calibri"/>
                <w:sz w:val="18"/>
                <w:szCs w:val="18"/>
              </w:rPr>
              <w:t>NOTE--An AP sets the value of the Critical Update Flag subfield to 1 in one or more Beacon frames by following the procedure defined in 35.3.8 (BSS parameter critical update procedure).</w:t>
            </w:r>
          </w:p>
          <w:p w14:paraId="569922DC" w14:textId="460FD478" w:rsidR="0023405A" w:rsidRPr="00302087" w:rsidRDefault="0023405A" w:rsidP="0023405A">
            <w:pPr>
              <w:rPr>
                <w:rFonts w:ascii="Calibri" w:hAnsi="Calibri" w:cs="Calibri"/>
                <w:sz w:val="18"/>
                <w:szCs w:val="18"/>
              </w:rPr>
            </w:pPr>
            <w:r w:rsidRPr="0023405A">
              <w:rPr>
                <w:rFonts w:ascii="Calibri" w:hAnsi="Calibri" w:cs="Calibri"/>
                <w:sz w:val="18"/>
                <w:szCs w:val="18"/>
              </w:rPr>
              <w:t>Or, need to clarify the related text</w:t>
            </w:r>
          </w:p>
        </w:tc>
        <w:tc>
          <w:tcPr>
            <w:tcW w:w="3207" w:type="dxa"/>
          </w:tcPr>
          <w:p w14:paraId="6BE16FCE" w14:textId="687C7538" w:rsidR="0023405A" w:rsidRDefault="001E4EDE" w:rsidP="00BA7EB3">
            <w:pPr>
              <w:autoSpaceDE w:val="0"/>
              <w:autoSpaceDN w:val="0"/>
              <w:adjustRightInd w:val="0"/>
              <w:rPr>
                <w:rFonts w:ascii="Calibri" w:eastAsia="宋体" w:hAnsi="Calibri" w:cs="Calibri"/>
                <w:sz w:val="18"/>
                <w:szCs w:val="18"/>
                <w:lang w:eastAsia="zh-CN"/>
              </w:rPr>
            </w:pPr>
            <w:ins w:id="24" w:author="Stephen McCann" w:date="2021-04-09T12:50:00Z">
              <w:r>
                <w:rPr>
                  <w:rFonts w:ascii="Calibri" w:eastAsia="宋体" w:hAnsi="Calibri" w:cs="Calibri"/>
                  <w:sz w:val="18"/>
                  <w:szCs w:val="18"/>
                  <w:lang w:eastAsia="zh-CN"/>
                </w:rPr>
                <w:t>Revised</w:t>
              </w:r>
            </w:ins>
            <w:del w:id="25" w:author="Stephen McCann" w:date="2021-04-09T12:50:00Z">
              <w:r w:rsidR="003D0ECA" w:rsidDel="001E4EDE">
                <w:rPr>
                  <w:rFonts w:ascii="Calibri" w:eastAsia="宋体" w:hAnsi="Calibri" w:cs="Calibri" w:hint="eastAsia"/>
                  <w:sz w:val="18"/>
                  <w:szCs w:val="18"/>
                  <w:lang w:eastAsia="zh-CN"/>
                </w:rPr>
                <w:delText>A</w:delText>
              </w:r>
              <w:r w:rsidR="003D0ECA" w:rsidDel="001E4EDE">
                <w:rPr>
                  <w:rFonts w:ascii="Calibri" w:eastAsia="宋体" w:hAnsi="Calibri" w:cs="Calibri"/>
                  <w:sz w:val="18"/>
                  <w:szCs w:val="18"/>
                  <w:lang w:eastAsia="zh-CN"/>
                </w:rPr>
                <w:delText>ccepted</w:delText>
              </w:r>
            </w:del>
            <w:r w:rsidR="003D0ECA">
              <w:rPr>
                <w:rFonts w:ascii="Calibri" w:eastAsia="宋体" w:hAnsi="Calibri" w:cs="Calibri"/>
                <w:sz w:val="18"/>
                <w:szCs w:val="18"/>
                <w:lang w:eastAsia="zh-CN"/>
              </w:rPr>
              <w:t xml:space="preserve"> – </w:t>
            </w:r>
          </w:p>
          <w:p w14:paraId="5D59C1DF" w14:textId="77777777" w:rsidR="003D0ECA" w:rsidRDefault="003D0ECA" w:rsidP="00BA7EB3">
            <w:pPr>
              <w:autoSpaceDE w:val="0"/>
              <w:autoSpaceDN w:val="0"/>
              <w:adjustRightInd w:val="0"/>
              <w:rPr>
                <w:rFonts w:ascii="Calibri" w:eastAsia="宋体" w:hAnsi="Calibri" w:cs="Calibri"/>
                <w:sz w:val="18"/>
                <w:szCs w:val="18"/>
                <w:lang w:eastAsia="zh-CN"/>
              </w:rPr>
            </w:pPr>
          </w:p>
          <w:p w14:paraId="768CBC23" w14:textId="5A8AAA35" w:rsidR="00D21B75" w:rsidRPr="00D21B75" w:rsidRDefault="00D21B75" w:rsidP="00BA7EB3">
            <w:pPr>
              <w:autoSpaceDE w:val="0"/>
              <w:autoSpaceDN w:val="0"/>
              <w:adjustRightInd w:val="0"/>
              <w:rPr>
                <w:rFonts w:ascii="Calibri" w:eastAsia="宋体" w:hAnsi="Calibri" w:cs="Calibri" w:hint="eastAsia"/>
                <w:sz w:val="18"/>
                <w:szCs w:val="18"/>
                <w:lang w:eastAsia="zh-CN"/>
              </w:rPr>
            </w:pPr>
            <w:r>
              <w:rPr>
                <w:rFonts w:ascii="Calibri" w:eastAsia="宋体" w:hAnsi="Calibri" w:cs="Calibri" w:hint="eastAsia"/>
                <w:sz w:val="18"/>
                <w:szCs w:val="18"/>
                <w:lang w:eastAsia="zh-CN"/>
              </w:rPr>
              <w:t>A</w:t>
            </w:r>
            <w:r>
              <w:rPr>
                <w:rFonts w:ascii="Calibri" w:eastAsia="宋体" w:hAnsi="Calibri" w:cs="Calibri"/>
                <w:sz w:val="18"/>
                <w:szCs w:val="18"/>
                <w:lang w:eastAsia="zh-CN"/>
              </w:rPr>
              <w:t>gree with the comment. The related texts “</w:t>
            </w:r>
            <w:ins w:id="26" w:author="Ming Gan" w:date="2021-04-12T10:44:00Z">
              <w:r>
                <w:rPr>
                  <w:color w:val="000000"/>
                  <w:sz w:val="20"/>
                </w:rPr>
                <w:t>Se</w:t>
              </w:r>
            </w:ins>
            <w:ins w:id="27" w:author="Ming Gan" w:date="2021-04-12T10:45:00Z">
              <w:r>
                <w:rPr>
                  <w:color w:val="000000"/>
                  <w:sz w:val="20"/>
                </w:rPr>
                <w:t xml:space="preserve">t </w:t>
              </w:r>
              <w:r w:rsidRPr="0031375E">
                <w:rPr>
                  <w:color w:val="000000"/>
                  <w:sz w:val="20"/>
                </w:rPr>
                <w:t>the Critical Update Flag subfield of the Capability Information field</w:t>
              </w:r>
              <w:r>
                <w:rPr>
                  <w:color w:val="000000"/>
                  <w:sz w:val="20"/>
                </w:rPr>
                <w:t xml:space="preserve"> </w:t>
              </w:r>
              <w:r w:rsidRPr="0031375E">
                <w:rPr>
                  <w:color w:val="000000"/>
                  <w:sz w:val="20"/>
                </w:rPr>
                <w:t xml:space="preserve">to 1 </w:t>
              </w:r>
            </w:ins>
            <w:ins w:id="28" w:author="Ming Gan" w:date="2021-04-12T10:46:00Z">
              <w:r w:rsidRPr="0031375E">
                <w:rPr>
                  <w:color w:val="000000"/>
                  <w:sz w:val="20"/>
                </w:rPr>
                <w:t xml:space="preserve">in the Beacon frame(s) until </w:t>
              </w:r>
            </w:ins>
            <w:ins w:id="29" w:author="Ming Gan" w:date="2021-04-15T09:13:00Z">
              <w:r>
                <w:rPr>
                  <w:color w:val="000000"/>
                  <w:sz w:val="20"/>
                </w:rPr>
                <w:t xml:space="preserve">and </w:t>
              </w:r>
            </w:ins>
            <w:ins w:id="30" w:author="Ming Gan" w:date="2021-04-15T10:26:00Z">
              <w:r>
                <w:rPr>
                  <w:color w:val="000000"/>
                  <w:sz w:val="20"/>
                </w:rPr>
                <w:t>including</w:t>
              </w:r>
            </w:ins>
            <w:ins w:id="31" w:author="Ming Gan" w:date="2021-04-12T10:46:00Z">
              <w:r w:rsidRPr="0031375E">
                <w:rPr>
                  <w:color w:val="000000"/>
                  <w:sz w:val="20"/>
                </w:rPr>
                <w:t xml:space="preserve"> the next DTIM Beacon frame on the link </w:t>
              </w:r>
            </w:ins>
            <w:ins w:id="32" w:author="Cariou, Laurent" w:date="2021-04-12T16:59:00Z">
              <w:r>
                <w:rPr>
                  <w:color w:val="000000"/>
                  <w:sz w:val="20"/>
                  <w:lang w:eastAsia="zh-CN"/>
                </w:rPr>
                <w:t>on which</w:t>
              </w:r>
            </w:ins>
            <w:ins w:id="33" w:author="Ming Gan" w:date="2021-04-12T10:46:00Z">
              <w:r w:rsidRPr="0031375E">
                <w:rPr>
                  <w:color w:val="000000"/>
                  <w:sz w:val="20"/>
                </w:rPr>
                <w:t xml:space="preserve"> the AP is operating </w:t>
              </w:r>
            </w:ins>
            <w:ins w:id="34" w:author="Ming Gan" w:date="2021-04-12T10:45:00Z">
              <w:r w:rsidRPr="0031375E">
                <w:rPr>
                  <w:color w:val="000000"/>
                  <w:sz w:val="20"/>
                </w:rPr>
                <w:t xml:space="preserve">if there is a change to a value carried in the </w:t>
              </w:r>
            </w:ins>
            <w:ins w:id="35" w:author="Ming Gan" w:date="2021-04-13T07:16:00Z">
              <w:r w:rsidRPr="00F403FF">
                <w:rPr>
                  <w:sz w:val="20"/>
                </w:rPr>
                <w:t>BSS Parameters</w:t>
              </w:r>
            </w:ins>
            <w:r w:rsidRPr="0031375E">
              <w:rPr>
                <w:color w:val="000000"/>
                <w:sz w:val="20"/>
              </w:rPr>
              <w:t xml:space="preserve"> </w:t>
            </w:r>
            <w:ins w:id="36" w:author="Ming Gan" w:date="2021-04-12T10:45:00Z">
              <w:r w:rsidRPr="0031375E">
                <w:rPr>
                  <w:color w:val="000000"/>
                  <w:sz w:val="20"/>
                </w:rPr>
                <w:t>Change</w:t>
              </w:r>
            </w:ins>
            <w:ins w:id="37" w:author="Ming Gan" w:date="2021-04-13T17:11:00Z">
              <w:r>
                <w:rPr>
                  <w:color w:val="000000"/>
                  <w:sz w:val="20"/>
                </w:rPr>
                <w:t xml:space="preserve"> Count</w:t>
              </w:r>
            </w:ins>
            <w:ins w:id="38" w:author="Ming Gan" w:date="2021-04-12T10:45:00Z">
              <w:r w:rsidRPr="0031375E">
                <w:rPr>
                  <w:color w:val="000000"/>
                  <w:sz w:val="20"/>
                </w:rPr>
                <w:t xml:space="preserve"> subfield of the MLD Parameters field in the Reduced Neighbor Report element for any AP in the same AP MLD</w:t>
              </w:r>
            </w:ins>
            <w:ins w:id="39" w:author="Ming Gan" w:date="2021-04-15T17:07:00Z">
              <w:r>
                <w:rPr>
                  <w:color w:val="000000"/>
                  <w:sz w:val="20"/>
                </w:rPr>
                <w:t xml:space="preserve"> as the AP</w:t>
              </w:r>
            </w:ins>
            <w:ins w:id="40" w:author="Cariou, Laurent" w:date="2021-04-12T17:22:00Z">
              <w:r>
                <w:rPr>
                  <w:color w:val="000000"/>
                  <w:sz w:val="20"/>
                </w:rPr>
                <w:t xml:space="preserve"> or a value carried in </w:t>
              </w:r>
            </w:ins>
            <w:ins w:id="41" w:author="Ming Gan" w:date="2021-04-13T07:28:00Z">
              <w:r>
                <w:rPr>
                  <w:color w:val="000000"/>
                  <w:sz w:val="20"/>
                </w:rPr>
                <w:t xml:space="preserve">the </w:t>
              </w:r>
            </w:ins>
            <w:ins w:id="42" w:author="Ming Gan" w:date="2021-04-13T07:26:00Z">
              <w:r w:rsidRPr="00DF03F0">
                <w:rPr>
                  <w:color w:val="000000"/>
                  <w:sz w:val="20"/>
                </w:rPr>
                <w:t>BSS Parameters Change Count subfield</w:t>
              </w:r>
              <w:r>
                <w:rPr>
                  <w:color w:val="000000"/>
                  <w:sz w:val="20"/>
                </w:rPr>
                <w:t xml:space="preserve"> in </w:t>
              </w:r>
            </w:ins>
            <w:ins w:id="43" w:author="Ming Gan" w:date="2021-04-13T09:03:00Z">
              <w:r>
                <w:rPr>
                  <w:color w:val="000000"/>
                  <w:sz w:val="20"/>
                </w:rPr>
                <w:t xml:space="preserve">the </w:t>
              </w:r>
            </w:ins>
            <w:ins w:id="44" w:author="Ming Gan" w:date="2021-04-13T07:26:00Z">
              <w:r>
                <w:rPr>
                  <w:color w:val="000000"/>
                  <w:sz w:val="20"/>
                </w:rPr>
                <w:t xml:space="preserve">Common Info field of </w:t>
              </w:r>
            </w:ins>
            <w:ins w:id="45" w:author="Cariou, Laurent" w:date="2021-04-12T17:22:00Z">
              <w:r>
                <w:rPr>
                  <w:color w:val="000000"/>
                  <w:sz w:val="20"/>
                </w:rPr>
                <w:t xml:space="preserve">the </w:t>
              </w:r>
            </w:ins>
            <w:ins w:id="46" w:author="Ming Gan" w:date="2021-04-13T17:10:00Z">
              <w:r w:rsidRPr="002609BF">
                <w:rPr>
                  <w:color w:val="000000"/>
                  <w:sz w:val="20"/>
                </w:rPr>
                <w:t xml:space="preserve">Basic variant </w:t>
              </w:r>
            </w:ins>
            <w:ins w:id="47" w:author="Cariou, Laurent" w:date="2021-04-12T17:22:00Z">
              <w:r>
                <w:rPr>
                  <w:color w:val="000000"/>
                  <w:sz w:val="20"/>
                </w:rPr>
                <w:t>Multi-</w:t>
              </w:r>
            </w:ins>
            <w:ins w:id="48" w:author="Ming Gan" w:date="2021-04-13T17:10:00Z">
              <w:r>
                <w:rPr>
                  <w:color w:val="000000"/>
                  <w:sz w:val="20"/>
                </w:rPr>
                <w:t>L</w:t>
              </w:r>
            </w:ins>
            <w:ins w:id="49" w:author="Cariou, Laurent" w:date="2021-04-12T17:22:00Z">
              <w:r>
                <w:rPr>
                  <w:color w:val="000000"/>
                  <w:sz w:val="20"/>
                </w:rPr>
                <w:t>ink element</w:t>
              </w:r>
            </w:ins>
            <w:r>
              <w:rPr>
                <w:rFonts w:ascii="Calibri" w:eastAsia="宋体" w:hAnsi="Calibri" w:cs="Calibri"/>
                <w:sz w:val="18"/>
                <w:szCs w:val="18"/>
                <w:lang w:eastAsia="zh-CN"/>
              </w:rPr>
              <w:t xml:space="preserve">” </w:t>
            </w:r>
            <w:r>
              <w:rPr>
                <w:rFonts w:ascii="Calibri" w:hAnsi="Calibri" w:cs="Calibri"/>
                <w:sz w:val="18"/>
                <w:szCs w:val="18"/>
              </w:rPr>
              <w:t xml:space="preserve">are </w:t>
            </w:r>
            <w:r w:rsidR="00F64E16">
              <w:rPr>
                <w:rFonts w:ascii="Calibri" w:hAnsi="Calibri" w:cs="Calibri"/>
                <w:sz w:val="18"/>
                <w:szCs w:val="18"/>
              </w:rPr>
              <w:t>added in subclause 35.3.8 BSS parameter critical update procedure</w:t>
            </w:r>
            <w:r>
              <w:rPr>
                <w:rFonts w:ascii="Calibri" w:hAnsi="Calibri" w:cs="Calibri"/>
                <w:sz w:val="18"/>
                <w:szCs w:val="18"/>
              </w:rPr>
              <w:t xml:space="preserve"> referred to 11-21/0621r3. Here just add a guiding sentence referring to </w:t>
            </w:r>
            <w:r w:rsidR="00F64E16">
              <w:rPr>
                <w:rFonts w:ascii="Calibri" w:hAnsi="Calibri" w:cs="Calibri"/>
                <w:sz w:val="18"/>
                <w:szCs w:val="18"/>
              </w:rPr>
              <w:t>this subclause 35.3.8</w:t>
            </w:r>
            <w:r>
              <w:rPr>
                <w:rFonts w:ascii="Calibri" w:hAnsi="Calibri" w:cs="Calibri"/>
                <w:sz w:val="18"/>
                <w:szCs w:val="18"/>
              </w:rPr>
              <w:t xml:space="preserve"> for further explanation.</w:t>
            </w:r>
          </w:p>
          <w:p w14:paraId="101A8035" w14:textId="77777777" w:rsidR="00D21B75" w:rsidRDefault="00D21B75" w:rsidP="00BA7EB3">
            <w:pPr>
              <w:autoSpaceDE w:val="0"/>
              <w:autoSpaceDN w:val="0"/>
              <w:adjustRightInd w:val="0"/>
              <w:rPr>
                <w:rFonts w:ascii="Calibri" w:eastAsia="宋体" w:hAnsi="Calibri" w:cs="Calibri" w:hint="eastAsia"/>
                <w:sz w:val="18"/>
                <w:szCs w:val="18"/>
                <w:lang w:eastAsia="zh-CN"/>
              </w:rPr>
            </w:pPr>
          </w:p>
          <w:p w14:paraId="5A62E086" w14:textId="590163B1" w:rsidR="002E1602" w:rsidRDefault="002E1602" w:rsidP="002E1602">
            <w:pPr>
              <w:autoSpaceDE w:val="0"/>
              <w:autoSpaceDN w:val="0"/>
              <w:adjustRightInd w:val="0"/>
              <w:rPr>
                <w:rFonts w:ascii="Calibri" w:hAnsi="Calibri" w:cs="Calibri"/>
                <w:sz w:val="18"/>
                <w:szCs w:val="18"/>
              </w:rPr>
            </w:pPr>
            <w:r>
              <w:rPr>
                <w:rFonts w:ascii="Calibri" w:hAnsi="Calibri" w:cs="Arial"/>
                <w:sz w:val="18"/>
                <w:szCs w:val="18"/>
              </w:rPr>
              <w:t>TGbe editor to make the changes shown in 11-21/</w:t>
            </w:r>
            <w:r w:rsidR="00452D0B">
              <w:rPr>
                <w:rFonts w:ascii="Calibri" w:hAnsi="Calibri" w:cs="Arial"/>
                <w:sz w:val="18"/>
                <w:szCs w:val="18"/>
              </w:rPr>
              <w:t>0633r0</w:t>
            </w:r>
            <w:r>
              <w:rPr>
                <w:rFonts w:ascii="Calibri" w:hAnsi="Calibri" w:cs="Arial"/>
                <w:sz w:val="18"/>
                <w:szCs w:val="18"/>
              </w:rPr>
              <w:t xml:space="preserve"> under all headings that include CID 1900.</w:t>
            </w:r>
          </w:p>
          <w:p w14:paraId="4BDB4922" w14:textId="21088103" w:rsidR="003D0ECA" w:rsidRPr="002E1602" w:rsidRDefault="003D0ECA" w:rsidP="002E1602">
            <w:pPr>
              <w:autoSpaceDE w:val="0"/>
              <w:autoSpaceDN w:val="0"/>
              <w:adjustRightInd w:val="0"/>
              <w:rPr>
                <w:rFonts w:ascii="Calibri" w:hAnsi="Calibri" w:cs="Calibri"/>
                <w:sz w:val="18"/>
                <w:szCs w:val="18"/>
              </w:rPr>
            </w:pPr>
          </w:p>
        </w:tc>
      </w:tr>
      <w:tr w:rsidR="009B7412" w:rsidRPr="00DF4A52" w14:paraId="4EFCA594" w14:textId="77777777" w:rsidTr="00BE1816">
        <w:trPr>
          <w:trHeight w:val="980"/>
        </w:trPr>
        <w:tc>
          <w:tcPr>
            <w:tcW w:w="721" w:type="dxa"/>
          </w:tcPr>
          <w:p w14:paraId="533FCA84" w14:textId="6674A31E" w:rsidR="009B7412" w:rsidRPr="0023405A" w:rsidRDefault="009B7412" w:rsidP="00911FE0">
            <w:pPr>
              <w:rPr>
                <w:rFonts w:ascii="Calibri" w:hAnsi="Calibri" w:cs="Calibri"/>
                <w:sz w:val="18"/>
                <w:szCs w:val="18"/>
              </w:rPr>
            </w:pPr>
            <w:r w:rsidRPr="009B7412">
              <w:rPr>
                <w:rFonts w:ascii="Calibri" w:hAnsi="Calibri" w:cs="Calibri"/>
                <w:sz w:val="18"/>
                <w:szCs w:val="18"/>
              </w:rPr>
              <w:t>2510</w:t>
            </w:r>
          </w:p>
        </w:tc>
        <w:tc>
          <w:tcPr>
            <w:tcW w:w="900" w:type="dxa"/>
          </w:tcPr>
          <w:p w14:paraId="51490884" w14:textId="6EE5E7F4" w:rsidR="009B7412" w:rsidRPr="0023405A" w:rsidRDefault="009B7412" w:rsidP="00BA7EB3">
            <w:pPr>
              <w:rPr>
                <w:rFonts w:ascii="Calibri" w:hAnsi="Calibri" w:cs="Calibri"/>
                <w:sz w:val="18"/>
                <w:szCs w:val="18"/>
              </w:rPr>
            </w:pPr>
            <w:r w:rsidRPr="009B7412">
              <w:rPr>
                <w:rFonts w:ascii="Calibri" w:hAnsi="Calibri" w:cs="Calibri"/>
                <w:sz w:val="18"/>
                <w:szCs w:val="18"/>
              </w:rPr>
              <w:t>Pooya Monajemi</w:t>
            </w:r>
          </w:p>
        </w:tc>
        <w:tc>
          <w:tcPr>
            <w:tcW w:w="720" w:type="dxa"/>
          </w:tcPr>
          <w:p w14:paraId="79D88345" w14:textId="50AAF5DB" w:rsidR="009B7412" w:rsidRPr="0023405A" w:rsidRDefault="009B7412" w:rsidP="00BA7EB3">
            <w:pPr>
              <w:rPr>
                <w:rFonts w:ascii="Calibri" w:hAnsi="Calibri" w:cs="Calibri"/>
                <w:sz w:val="18"/>
                <w:szCs w:val="18"/>
              </w:rPr>
            </w:pPr>
            <w:r w:rsidRPr="009B7412">
              <w:rPr>
                <w:rFonts w:ascii="Calibri" w:hAnsi="Calibri" w:cs="Calibri"/>
                <w:sz w:val="18"/>
                <w:szCs w:val="18"/>
              </w:rPr>
              <w:t>74.60</w:t>
            </w:r>
          </w:p>
        </w:tc>
        <w:tc>
          <w:tcPr>
            <w:tcW w:w="900" w:type="dxa"/>
          </w:tcPr>
          <w:p w14:paraId="0230EDAC" w14:textId="5D2B3BA4" w:rsidR="009B7412" w:rsidRPr="0023405A" w:rsidRDefault="009B7412" w:rsidP="00BA7EB3">
            <w:pPr>
              <w:rPr>
                <w:rFonts w:ascii="Calibri" w:hAnsi="Calibri" w:cs="Calibri"/>
                <w:sz w:val="18"/>
                <w:szCs w:val="18"/>
              </w:rPr>
            </w:pPr>
            <w:r w:rsidRPr="009B7412">
              <w:rPr>
                <w:rFonts w:ascii="Calibri" w:hAnsi="Calibri" w:cs="Calibri"/>
                <w:sz w:val="18"/>
                <w:szCs w:val="18"/>
              </w:rPr>
              <w:t>9.4.2.295</w:t>
            </w:r>
          </w:p>
        </w:tc>
        <w:tc>
          <w:tcPr>
            <w:tcW w:w="2875" w:type="dxa"/>
          </w:tcPr>
          <w:p w14:paraId="2A1A9FD9" w14:textId="3842264A" w:rsidR="009B7412" w:rsidRPr="0023405A" w:rsidRDefault="009B7412" w:rsidP="00BA7EB3">
            <w:pPr>
              <w:rPr>
                <w:rFonts w:ascii="Calibri" w:hAnsi="Calibri" w:cs="Calibri"/>
                <w:sz w:val="18"/>
                <w:szCs w:val="18"/>
              </w:rPr>
            </w:pPr>
            <w:r w:rsidRPr="009B7412">
              <w:rPr>
                <w:rFonts w:ascii="Calibri" w:hAnsi="Calibri" w:cs="Calibri"/>
                <w:sz w:val="18"/>
                <w:szCs w:val="18"/>
              </w:rPr>
              <w:t>If a critical parameter from another AP is updated, the transmitting AP should be able to include that parameter in a beacon and prevent a probe storm by signaling that the update is included.</w:t>
            </w:r>
          </w:p>
        </w:tc>
        <w:tc>
          <w:tcPr>
            <w:tcW w:w="1625" w:type="dxa"/>
          </w:tcPr>
          <w:p w14:paraId="5A7322CC" w14:textId="530FF437" w:rsidR="009B7412" w:rsidRPr="0023405A" w:rsidRDefault="009B7412" w:rsidP="00213DF8">
            <w:pPr>
              <w:rPr>
                <w:rFonts w:ascii="Calibri" w:hAnsi="Calibri" w:cs="Calibri"/>
                <w:sz w:val="18"/>
                <w:szCs w:val="18"/>
              </w:rPr>
            </w:pPr>
            <w:r w:rsidRPr="009B7412">
              <w:rPr>
                <w:rFonts w:ascii="Calibri" w:hAnsi="Calibri" w:cs="Calibri"/>
                <w:sz w:val="18"/>
                <w:szCs w:val="18"/>
              </w:rPr>
              <w:t xml:space="preserve">Add a bit that indicates that critical </w:t>
            </w:r>
            <w:del w:id="50" w:author="liyiqing (C)" w:date="2021-02-27T14:41:00Z">
              <w:r w:rsidRPr="009B7412" w:rsidDel="00213DF8">
                <w:rPr>
                  <w:rFonts w:ascii="Calibri" w:hAnsi="Calibri" w:cs="Calibri"/>
                  <w:sz w:val="18"/>
                  <w:szCs w:val="18"/>
                </w:rPr>
                <w:delText>paraeters</w:delText>
              </w:r>
            </w:del>
            <w:ins w:id="51" w:author="liyiqing (C)" w:date="2021-02-27T14:41:00Z">
              <w:r w:rsidR="00A76689">
                <w:rPr>
                  <w:rFonts w:ascii="Calibri" w:hAnsi="Calibri" w:cs="Calibri"/>
                  <w:sz w:val="18"/>
                  <w:szCs w:val="18"/>
                </w:rPr>
                <w:t>parameters</w:t>
              </w:r>
            </w:ins>
            <w:r w:rsidR="00A76689">
              <w:rPr>
                <w:rFonts w:ascii="Calibri" w:hAnsi="Calibri" w:cs="Calibri"/>
                <w:sz w:val="18"/>
                <w:szCs w:val="18"/>
              </w:rPr>
              <w:t xml:space="preserve"> </w:t>
            </w:r>
            <w:r w:rsidRPr="009B7412">
              <w:rPr>
                <w:rFonts w:ascii="Calibri" w:hAnsi="Calibri" w:cs="Calibri"/>
                <w:sz w:val="18"/>
                <w:szCs w:val="18"/>
              </w:rPr>
              <w:t>updated from CSN-1 are included in the ML element.</w:t>
            </w:r>
          </w:p>
        </w:tc>
        <w:tc>
          <w:tcPr>
            <w:tcW w:w="3207" w:type="dxa"/>
          </w:tcPr>
          <w:p w14:paraId="4025A09D" w14:textId="77777777" w:rsidR="001E2840" w:rsidRDefault="001E2840" w:rsidP="001E2840">
            <w:pPr>
              <w:autoSpaceDE w:val="0"/>
              <w:autoSpaceDN w:val="0"/>
              <w:adjustRightInd w:val="0"/>
              <w:rPr>
                <w:rFonts w:ascii="Calibri" w:eastAsia="宋体" w:hAnsi="Calibri" w:cs="Calibri"/>
                <w:sz w:val="18"/>
                <w:szCs w:val="18"/>
                <w:lang w:eastAsia="zh-CN"/>
              </w:rPr>
            </w:pPr>
            <w:r>
              <w:rPr>
                <w:rFonts w:ascii="Calibri" w:eastAsia="宋体" w:hAnsi="Calibri" w:cs="Calibri" w:hint="eastAsia"/>
                <w:sz w:val="18"/>
                <w:szCs w:val="18"/>
                <w:lang w:eastAsia="zh-CN"/>
              </w:rPr>
              <w:t>R</w:t>
            </w:r>
            <w:r>
              <w:rPr>
                <w:rFonts w:ascii="Calibri" w:eastAsia="宋体" w:hAnsi="Calibri" w:cs="Calibri"/>
                <w:sz w:val="18"/>
                <w:szCs w:val="18"/>
                <w:lang w:eastAsia="zh-CN"/>
              </w:rPr>
              <w:t>ejected</w:t>
            </w:r>
            <w:r>
              <w:rPr>
                <w:rFonts w:ascii="Calibri" w:eastAsia="宋体" w:hAnsi="Calibri" w:cs="Calibri" w:hint="eastAsia"/>
                <w:sz w:val="18"/>
                <w:szCs w:val="18"/>
                <w:lang w:eastAsia="zh-CN"/>
              </w:rPr>
              <w:t xml:space="preserve"> </w:t>
            </w:r>
            <w:r>
              <w:rPr>
                <w:rFonts w:ascii="Calibri" w:eastAsia="宋体" w:hAnsi="Calibri" w:cs="Calibri"/>
                <w:sz w:val="18"/>
                <w:szCs w:val="18"/>
                <w:lang w:eastAsia="zh-CN"/>
              </w:rPr>
              <w:t>–</w:t>
            </w:r>
          </w:p>
          <w:p w14:paraId="7E8F6D04" w14:textId="77777777" w:rsidR="009B7412" w:rsidRDefault="009B7412" w:rsidP="00BA7EB3">
            <w:pPr>
              <w:autoSpaceDE w:val="0"/>
              <w:autoSpaceDN w:val="0"/>
              <w:adjustRightInd w:val="0"/>
              <w:rPr>
                <w:rFonts w:ascii="Calibri" w:hAnsi="Calibri" w:cs="Calibri"/>
                <w:sz w:val="18"/>
                <w:szCs w:val="18"/>
              </w:rPr>
            </w:pPr>
          </w:p>
          <w:p w14:paraId="1E4C4C33" w14:textId="0C34516D" w:rsidR="00984844" w:rsidRDefault="000C157F" w:rsidP="00BA7EB3">
            <w:pPr>
              <w:autoSpaceDE w:val="0"/>
              <w:autoSpaceDN w:val="0"/>
              <w:adjustRightInd w:val="0"/>
              <w:rPr>
                <w:rFonts w:ascii="Calibri" w:eastAsia="宋体" w:hAnsi="Calibri" w:cs="Calibri"/>
                <w:sz w:val="18"/>
                <w:szCs w:val="18"/>
                <w:lang w:eastAsia="zh-CN"/>
              </w:rPr>
            </w:pPr>
            <w:r w:rsidRPr="000C157F">
              <w:rPr>
                <w:rFonts w:ascii="Calibri" w:eastAsia="宋体" w:hAnsi="Calibri" w:cs="Calibri"/>
                <w:sz w:val="18"/>
                <w:szCs w:val="18"/>
                <w:lang w:eastAsia="zh-CN"/>
              </w:rPr>
              <w:t>The comment is not clear, what is CSN-1?  Based on the contribution 20-1862/r0, the commenter proposes to in</w:t>
            </w:r>
            <w:ins w:id="52" w:author="Stephen McCann" w:date="2021-04-09T12:54:00Z">
              <w:r w:rsidR="001E4EDE">
                <w:rPr>
                  <w:rFonts w:ascii="Calibri" w:eastAsia="宋体" w:hAnsi="Calibri" w:cs="Calibri"/>
                  <w:sz w:val="18"/>
                  <w:szCs w:val="18"/>
                  <w:lang w:eastAsia="zh-CN"/>
                </w:rPr>
                <w:t>cl</w:t>
              </w:r>
            </w:ins>
            <w:del w:id="53" w:author="Stephen McCann" w:date="2021-04-09T12:54:00Z">
              <w:r w:rsidRPr="000C157F" w:rsidDel="001E4EDE">
                <w:rPr>
                  <w:rFonts w:ascii="Calibri" w:eastAsia="宋体" w:hAnsi="Calibri" w:cs="Calibri"/>
                  <w:sz w:val="18"/>
                  <w:szCs w:val="18"/>
                  <w:lang w:eastAsia="zh-CN"/>
                </w:rPr>
                <w:delText>lc</w:delText>
              </w:r>
            </w:del>
            <w:r w:rsidRPr="000C157F">
              <w:rPr>
                <w:rFonts w:ascii="Calibri" w:eastAsia="宋体" w:hAnsi="Calibri" w:cs="Calibri"/>
                <w:sz w:val="18"/>
                <w:szCs w:val="18"/>
                <w:lang w:eastAsia="zh-CN"/>
              </w:rPr>
              <w:t xml:space="preserve">ude all the critial parameters updated from CSN-1 in the Beacon and Probe Response frame. However, </w:t>
            </w:r>
            <w:ins w:id="54" w:author="Stephen McCann" w:date="2021-04-09T12:53:00Z">
              <w:r w:rsidR="001E4EDE">
                <w:rPr>
                  <w:rFonts w:ascii="Calibri" w:eastAsia="宋体" w:hAnsi="Calibri" w:cs="Calibri"/>
                  <w:sz w:val="18"/>
                  <w:szCs w:val="18"/>
                  <w:lang w:eastAsia="zh-CN"/>
                </w:rPr>
                <w:t xml:space="preserve">if </w:t>
              </w:r>
            </w:ins>
            <w:r w:rsidRPr="000C157F">
              <w:rPr>
                <w:rFonts w:ascii="Calibri" w:eastAsia="宋体" w:hAnsi="Calibri" w:cs="Calibri"/>
                <w:sz w:val="18"/>
                <w:szCs w:val="18"/>
                <w:lang w:eastAsia="zh-CN"/>
              </w:rPr>
              <w:t xml:space="preserve">each client has different </w:t>
            </w:r>
            <w:ins w:id="55" w:author="Stephen McCann" w:date="2021-04-09T12:52:00Z">
              <w:r w:rsidR="001E4EDE">
                <w:rPr>
                  <w:rFonts w:ascii="Calibri" w:eastAsia="宋体" w:hAnsi="Calibri" w:cs="Calibri"/>
                  <w:sz w:val="18"/>
                  <w:szCs w:val="18"/>
                  <w:lang w:eastAsia="zh-CN"/>
                </w:rPr>
                <w:t>a</w:t>
              </w:r>
            </w:ins>
            <w:r w:rsidRPr="000C157F">
              <w:rPr>
                <w:rFonts w:ascii="Calibri" w:eastAsia="宋体" w:hAnsi="Calibri" w:cs="Calibri"/>
                <w:sz w:val="18"/>
                <w:szCs w:val="18"/>
                <w:lang w:eastAsia="zh-CN"/>
              </w:rPr>
              <w:t>priori knowledge about the operational parameters of the AP, then all the criti</w:t>
            </w:r>
            <w:ins w:id="56" w:author="Stephen McCann" w:date="2021-04-09T12:55:00Z">
              <w:r w:rsidR="001E4EDE">
                <w:rPr>
                  <w:rFonts w:ascii="Calibri" w:eastAsia="宋体" w:hAnsi="Calibri" w:cs="Calibri"/>
                  <w:sz w:val="18"/>
                  <w:szCs w:val="18"/>
                  <w:lang w:eastAsia="zh-CN"/>
                </w:rPr>
                <w:t>c</w:t>
              </w:r>
            </w:ins>
            <w:r w:rsidRPr="000C157F">
              <w:rPr>
                <w:rFonts w:ascii="Calibri" w:eastAsia="宋体" w:hAnsi="Calibri" w:cs="Calibri"/>
                <w:sz w:val="18"/>
                <w:szCs w:val="18"/>
                <w:lang w:eastAsia="zh-CN"/>
              </w:rPr>
              <w:t xml:space="preserve">al parameters updated from CSN-1 may not be useful for every STA, that is to say, some STAs still need to retrive the update by Beacon reception or other ways. Moreover, it is </w:t>
            </w:r>
            <w:ins w:id="57" w:author="Stephen McCann" w:date="2021-04-09T12:52:00Z">
              <w:r w:rsidR="001E4EDE">
                <w:rPr>
                  <w:rFonts w:ascii="Calibri" w:eastAsia="宋体" w:hAnsi="Calibri" w:cs="Calibri"/>
                  <w:sz w:val="18"/>
                  <w:szCs w:val="18"/>
                  <w:lang w:eastAsia="zh-CN"/>
                </w:rPr>
                <w:t xml:space="preserve">an </w:t>
              </w:r>
            </w:ins>
            <w:r w:rsidRPr="000C157F">
              <w:rPr>
                <w:rFonts w:ascii="Calibri" w:eastAsia="宋体" w:hAnsi="Calibri" w:cs="Calibri"/>
                <w:sz w:val="18"/>
                <w:szCs w:val="18"/>
                <w:lang w:eastAsia="zh-CN"/>
              </w:rPr>
              <w:t>overhead to incl</w:t>
            </w:r>
            <w:ins w:id="58" w:author="Stephen McCann" w:date="2021-04-09T12:53:00Z">
              <w:r w:rsidR="001E4EDE">
                <w:rPr>
                  <w:rFonts w:ascii="Calibri" w:eastAsia="宋体" w:hAnsi="Calibri" w:cs="Calibri"/>
                  <w:sz w:val="18"/>
                  <w:szCs w:val="18"/>
                  <w:lang w:eastAsia="zh-CN"/>
                </w:rPr>
                <w:t>u</w:t>
              </w:r>
            </w:ins>
            <w:del w:id="59" w:author="Stephen McCann" w:date="2021-04-09T12:53:00Z">
              <w:r w:rsidRPr="000C157F" w:rsidDel="001E4EDE">
                <w:rPr>
                  <w:rFonts w:ascii="Calibri" w:eastAsia="宋体" w:hAnsi="Calibri" w:cs="Calibri"/>
                  <w:sz w:val="18"/>
                  <w:szCs w:val="18"/>
                  <w:lang w:eastAsia="zh-CN"/>
                </w:rPr>
                <w:delText>i</w:delText>
              </w:r>
            </w:del>
            <w:r w:rsidRPr="000C157F">
              <w:rPr>
                <w:rFonts w:ascii="Calibri" w:eastAsia="宋体" w:hAnsi="Calibri" w:cs="Calibri"/>
                <w:sz w:val="18"/>
                <w:szCs w:val="18"/>
                <w:lang w:eastAsia="zh-CN"/>
              </w:rPr>
              <w:t>de these parameters updated from CSN-1</w:t>
            </w:r>
            <w:ins w:id="60" w:author="Stephen McCann" w:date="2021-04-09T12:55:00Z">
              <w:r w:rsidR="001E4EDE">
                <w:rPr>
                  <w:rFonts w:ascii="Calibri" w:eastAsia="宋体" w:hAnsi="Calibri" w:cs="Calibri"/>
                  <w:sz w:val="18"/>
                  <w:szCs w:val="18"/>
                  <w:lang w:eastAsia="zh-CN"/>
                </w:rPr>
                <w:t>.</w:t>
              </w:r>
            </w:ins>
          </w:p>
          <w:p w14:paraId="0E0ACA39" w14:textId="447C0DB3" w:rsidR="002E1602" w:rsidRPr="00984844" w:rsidRDefault="002E1602" w:rsidP="00BA7EB3">
            <w:pPr>
              <w:autoSpaceDE w:val="0"/>
              <w:autoSpaceDN w:val="0"/>
              <w:adjustRightInd w:val="0"/>
              <w:rPr>
                <w:rFonts w:ascii="Calibri" w:hAnsi="Calibri" w:cs="Calibri"/>
                <w:sz w:val="18"/>
                <w:szCs w:val="18"/>
              </w:rPr>
            </w:pPr>
          </w:p>
        </w:tc>
      </w:tr>
      <w:tr w:rsidR="009B7412" w:rsidRPr="00DF4A52" w14:paraId="065E57D1" w14:textId="77777777" w:rsidTr="00BE1816">
        <w:trPr>
          <w:trHeight w:val="980"/>
        </w:trPr>
        <w:tc>
          <w:tcPr>
            <w:tcW w:w="721" w:type="dxa"/>
          </w:tcPr>
          <w:p w14:paraId="0BE91081" w14:textId="5C8ACEB5" w:rsidR="009B7412" w:rsidRPr="009B7412" w:rsidRDefault="009B7412" w:rsidP="00911FE0">
            <w:pPr>
              <w:rPr>
                <w:rFonts w:ascii="Calibri" w:hAnsi="Calibri" w:cs="Calibri"/>
                <w:sz w:val="18"/>
                <w:szCs w:val="18"/>
              </w:rPr>
            </w:pPr>
            <w:r w:rsidRPr="009B7412">
              <w:rPr>
                <w:rFonts w:ascii="Calibri" w:hAnsi="Calibri" w:cs="Calibri"/>
                <w:sz w:val="18"/>
                <w:szCs w:val="18"/>
              </w:rPr>
              <w:t>2848</w:t>
            </w:r>
          </w:p>
        </w:tc>
        <w:tc>
          <w:tcPr>
            <w:tcW w:w="900" w:type="dxa"/>
          </w:tcPr>
          <w:p w14:paraId="072AE77A" w14:textId="5392F2E5" w:rsidR="009B7412" w:rsidRPr="009B7412" w:rsidRDefault="009B7412" w:rsidP="00BA7EB3">
            <w:pPr>
              <w:rPr>
                <w:rFonts w:ascii="Calibri" w:hAnsi="Calibri" w:cs="Calibri"/>
                <w:sz w:val="18"/>
                <w:szCs w:val="18"/>
              </w:rPr>
            </w:pPr>
            <w:r w:rsidRPr="009B7412">
              <w:rPr>
                <w:rFonts w:ascii="Calibri" w:hAnsi="Calibri" w:cs="Calibri"/>
                <w:sz w:val="18"/>
                <w:szCs w:val="18"/>
              </w:rPr>
              <w:t>stephane baron</w:t>
            </w:r>
          </w:p>
        </w:tc>
        <w:tc>
          <w:tcPr>
            <w:tcW w:w="720" w:type="dxa"/>
          </w:tcPr>
          <w:p w14:paraId="13FEF928" w14:textId="206E5554" w:rsidR="009B7412" w:rsidRPr="009B7412" w:rsidRDefault="009B7412" w:rsidP="00BA7EB3">
            <w:pPr>
              <w:rPr>
                <w:rFonts w:ascii="Calibri" w:eastAsia="宋体" w:hAnsi="Calibri" w:cs="Calibri"/>
                <w:sz w:val="18"/>
                <w:szCs w:val="18"/>
                <w:lang w:eastAsia="zh-CN"/>
              </w:rPr>
            </w:pPr>
            <w:del w:id="61" w:author="liyiqing (C)" w:date="2021-02-27T10:34:00Z">
              <w:r w:rsidRPr="009B7412" w:rsidDel="00F37E20">
                <w:rPr>
                  <w:rFonts w:ascii="Calibri" w:eastAsia="宋体" w:hAnsi="Calibri" w:cs="Calibri"/>
                  <w:sz w:val="18"/>
                  <w:szCs w:val="18"/>
                  <w:lang w:eastAsia="zh-CN"/>
                </w:rPr>
                <w:delText>64.60</w:delText>
              </w:r>
            </w:del>
            <w:ins w:id="62" w:author="liyiqing (C)" w:date="2021-02-27T10:34:00Z">
              <w:r w:rsidR="00F37E20">
                <w:rPr>
                  <w:rFonts w:ascii="Calibri" w:eastAsia="宋体" w:hAnsi="Calibri" w:cs="Calibri"/>
                  <w:sz w:val="18"/>
                  <w:szCs w:val="18"/>
                  <w:lang w:eastAsia="zh-CN"/>
                </w:rPr>
                <w:t>60.64</w:t>
              </w:r>
            </w:ins>
          </w:p>
        </w:tc>
        <w:tc>
          <w:tcPr>
            <w:tcW w:w="900" w:type="dxa"/>
          </w:tcPr>
          <w:p w14:paraId="37A93219" w14:textId="163CF221" w:rsidR="009B7412" w:rsidRPr="009B7412" w:rsidRDefault="009B7412" w:rsidP="00BA7EB3">
            <w:pPr>
              <w:rPr>
                <w:rFonts w:ascii="Calibri" w:hAnsi="Calibri" w:cs="Calibri"/>
                <w:sz w:val="18"/>
                <w:szCs w:val="18"/>
              </w:rPr>
            </w:pPr>
            <w:r w:rsidRPr="009B7412">
              <w:rPr>
                <w:rFonts w:ascii="Calibri" w:hAnsi="Calibri" w:cs="Calibri"/>
                <w:sz w:val="18"/>
                <w:szCs w:val="18"/>
              </w:rPr>
              <w:t>9.4.1.4</w:t>
            </w:r>
          </w:p>
        </w:tc>
        <w:tc>
          <w:tcPr>
            <w:tcW w:w="2875" w:type="dxa"/>
          </w:tcPr>
          <w:p w14:paraId="70F3B641" w14:textId="17C49215" w:rsidR="009B7412" w:rsidRPr="009B7412" w:rsidRDefault="009B7412" w:rsidP="00BA7EB3">
            <w:pPr>
              <w:rPr>
                <w:rFonts w:ascii="Calibri" w:hAnsi="Calibri" w:cs="Calibri"/>
                <w:sz w:val="18"/>
                <w:szCs w:val="18"/>
              </w:rPr>
            </w:pPr>
            <w:r w:rsidRPr="009B7412">
              <w:rPr>
                <w:rFonts w:ascii="Calibri" w:hAnsi="Calibri" w:cs="Calibri"/>
                <w:sz w:val="18"/>
                <w:szCs w:val="18"/>
              </w:rPr>
              <w:t>The behaviour described in this part of the text shall not be a note.</w:t>
            </w:r>
          </w:p>
        </w:tc>
        <w:tc>
          <w:tcPr>
            <w:tcW w:w="1625" w:type="dxa"/>
          </w:tcPr>
          <w:p w14:paraId="50A3DF43" w14:textId="26E3CDBC" w:rsidR="009B7412" w:rsidRPr="009B7412" w:rsidRDefault="009B7412" w:rsidP="0023405A">
            <w:pPr>
              <w:rPr>
                <w:rFonts w:ascii="Calibri" w:hAnsi="Calibri" w:cs="Calibri"/>
                <w:sz w:val="18"/>
                <w:szCs w:val="18"/>
              </w:rPr>
            </w:pPr>
            <w:r>
              <w:rPr>
                <w:rFonts w:ascii="Calibri" w:hAnsi="Calibri" w:cs="Calibri"/>
                <w:sz w:val="18"/>
                <w:szCs w:val="18"/>
              </w:rPr>
              <w:t xml:space="preserve">Replace the note by </w:t>
            </w:r>
            <w:r w:rsidRPr="009B7412">
              <w:rPr>
                <w:rFonts w:ascii="Calibri" w:hAnsi="Calibri" w:cs="Calibri"/>
                <w:sz w:val="18"/>
                <w:szCs w:val="18"/>
              </w:rPr>
              <w:t xml:space="preserve">"An AP of an AP MLD may set the Critical Update Flag subfield to 1 in one or more Beacon frames by following the procedure defined </w:t>
            </w:r>
            <w:r w:rsidRPr="009B7412">
              <w:rPr>
                <w:rFonts w:ascii="Calibri" w:hAnsi="Calibri" w:cs="Calibri"/>
                <w:sz w:val="18"/>
                <w:szCs w:val="18"/>
              </w:rPr>
              <w:lastRenderedPageBreak/>
              <w:t>in 35.3.8 (BSS parameter critical update procedure)."</w:t>
            </w:r>
          </w:p>
        </w:tc>
        <w:tc>
          <w:tcPr>
            <w:tcW w:w="3207" w:type="dxa"/>
          </w:tcPr>
          <w:p w14:paraId="02091388" w14:textId="045EFF58" w:rsidR="002B59D7" w:rsidRDefault="006C4B29" w:rsidP="002B59D7">
            <w:pPr>
              <w:autoSpaceDE w:val="0"/>
              <w:autoSpaceDN w:val="0"/>
              <w:adjustRightInd w:val="0"/>
              <w:rPr>
                <w:rFonts w:ascii="Calibri" w:eastAsia="宋体" w:hAnsi="Calibri" w:cs="Calibri"/>
                <w:sz w:val="18"/>
                <w:szCs w:val="18"/>
                <w:lang w:eastAsia="zh-CN"/>
              </w:rPr>
            </w:pPr>
            <w:r>
              <w:rPr>
                <w:rFonts w:ascii="Calibri" w:eastAsia="宋体" w:hAnsi="Calibri" w:cs="Calibri"/>
                <w:sz w:val="18"/>
                <w:szCs w:val="18"/>
                <w:lang w:eastAsia="zh-CN"/>
              </w:rPr>
              <w:lastRenderedPageBreak/>
              <w:t>Revised</w:t>
            </w:r>
            <w:r w:rsidR="002B59D7">
              <w:rPr>
                <w:rFonts w:ascii="Calibri" w:eastAsia="宋体" w:hAnsi="Calibri" w:cs="Calibri" w:hint="eastAsia"/>
                <w:sz w:val="18"/>
                <w:szCs w:val="18"/>
                <w:lang w:eastAsia="zh-CN"/>
              </w:rPr>
              <w:t xml:space="preserve"> </w:t>
            </w:r>
            <w:r w:rsidR="002B59D7">
              <w:rPr>
                <w:rFonts w:ascii="Calibri" w:eastAsia="宋体" w:hAnsi="Calibri" w:cs="Calibri"/>
                <w:sz w:val="18"/>
                <w:szCs w:val="18"/>
                <w:lang w:eastAsia="zh-CN"/>
              </w:rPr>
              <w:t>–</w:t>
            </w:r>
          </w:p>
          <w:p w14:paraId="55F639EF" w14:textId="77777777" w:rsidR="009B7412" w:rsidRDefault="009B7412" w:rsidP="00BA7EB3">
            <w:pPr>
              <w:autoSpaceDE w:val="0"/>
              <w:autoSpaceDN w:val="0"/>
              <w:adjustRightInd w:val="0"/>
              <w:rPr>
                <w:rFonts w:ascii="Calibri" w:hAnsi="Calibri" w:cs="Calibri"/>
                <w:sz w:val="18"/>
                <w:szCs w:val="18"/>
              </w:rPr>
            </w:pPr>
          </w:p>
          <w:p w14:paraId="5E8EE7A2" w14:textId="5643CAD1" w:rsidR="005C6F8B" w:rsidRPr="00D21B75" w:rsidRDefault="005C6F8B" w:rsidP="005C6F8B">
            <w:pPr>
              <w:autoSpaceDE w:val="0"/>
              <w:autoSpaceDN w:val="0"/>
              <w:adjustRightInd w:val="0"/>
              <w:rPr>
                <w:rFonts w:ascii="Calibri" w:eastAsia="宋体" w:hAnsi="Calibri" w:cs="Calibri" w:hint="eastAsia"/>
                <w:sz w:val="18"/>
                <w:szCs w:val="18"/>
                <w:lang w:eastAsia="zh-CN"/>
              </w:rPr>
            </w:pPr>
            <w:r>
              <w:rPr>
                <w:rFonts w:ascii="Calibri" w:eastAsia="宋体" w:hAnsi="Calibri" w:cs="Calibri" w:hint="eastAsia"/>
                <w:sz w:val="18"/>
                <w:szCs w:val="18"/>
                <w:lang w:eastAsia="zh-CN"/>
              </w:rPr>
              <w:t>A</w:t>
            </w:r>
            <w:r>
              <w:rPr>
                <w:rFonts w:ascii="Calibri" w:eastAsia="宋体" w:hAnsi="Calibri" w:cs="Calibri"/>
                <w:sz w:val="18"/>
                <w:szCs w:val="18"/>
                <w:lang w:eastAsia="zh-CN"/>
              </w:rPr>
              <w:t xml:space="preserve">gree with the comment. The related texts </w:t>
            </w:r>
            <w:r>
              <w:rPr>
                <w:rFonts w:ascii="Calibri" w:eastAsia="宋体" w:hAnsi="Calibri" w:cs="Calibri"/>
                <w:sz w:val="18"/>
                <w:szCs w:val="18"/>
                <w:lang w:eastAsia="zh-CN"/>
              </w:rPr>
              <w:t>“</w:t>
            </w:r>
            <w:ins w:id="63" w:author="Ming Gan" w:date="2021-04-12T10:44:00Z">
              <w:r>
                <w:rPr>
                  <w:color w:val="000000"/>
                  <w:sz w:val="20"/>
                </w:rPr>
                <w:t>Se</w:t>
              </w:r>
            </w:ins>
            <w:ins w:id="64" w:author="Ming Gan" w:date="2021-04-12T10:45:00Z">
              <w:r>
                <w:rPr>
                  <w:color w:val="000000"/>
                  <w:sz w:val="20"/>
                </w:rPr>
                <w:t xml:space="preserve">t </w:t>
              </w:r>
              <w:r w:rsidRPr="0031375E">
                <w:rPr>
                  <w:color w:val="000000"/>
                  <w:sz w:val="20"/>
                </w:rPr>
                <w:t>the Critical Update Flag subfield of the Capability Information field</w:t>
              </w:r>
              <w:r>
                <w:rPr>
                  <w:color w:val="000000"/>
                  <w:sz w:val="20"/>
                </w:rPr>
                <w:t xml:space="preserve"> </w:t>
              </w:r>
              <w:r w:rsidRPr="0031375E">
                <w:rPr>
                  <w:color w:val="000000"/>
                  <w:sz w:val="20"/>
                </w:rPr>
                <w:t xml:space="preserve">to 1 </w:t>
              </w:r>
            </w:ins>
            <w:ins w:id="65" w:author="Ming Gan" w:date="2021-04-12T10:46:00Z">
              <w:r w:rsidRPr="0031375E">
                <w:rPr>
                  <w:color w:val="000000"/>
                  <w:sz w:val="20"/>
                </w:rPr>
                <w:t xml:space="preserve">in the Beacon frame(s) until </w:t>
              </w:r>
            </w:ins>
            <w:ins w:id="66" w:author="Ming Gan" w:date="2021-04-15T09:13:00Z">
              <w:r>
                <w:rPr>
                  <w:color w:val="000000"/>
                  <w:sz w:val="20"/>
                </w:rPr>
                <w:t xml:space="preserve">and </w:t>
              </w:r>
            </w:ins>
            <w:ins w:id="67" w:author="Ming Gan" w:date="2021-04-15T10:26:00Z">
              <w:r>
                <w:rPr>
                  <w:color w:val="000000"/>
                  <w:sz w:val="20"/>
                </w:rPr>
                <w:t>including</w:t>
              </w:r>
            </w:ins>
            <w:ins w:id="68" w:author="Ming Gan" w:date="2021-04-12T10:46:00Z">
              <w:r w:rsidRPr="0031375E">
                <w:rPr>
                  <w:color w:val="000000"/>
                  <w:sz w:val="20"/>
                </w:rPr>
                <w:t xml:space="preserve"> the next DTIM Beacon frame on the link </w:t>
              </w:r>
            </w:ins>
            <w:ins w:id="69" w:author="Cariou, Laurent" w:date="2021-04-12T16:59:00Z">
              <w:r>
                <w:rPr>
                  <w:color w:val="000000"/>
                  <w:sz w:val="20"/>
                  <w:lang w:eastAsia="zh-CN"/>
                </w:rPr>
                <w:t>on which</w:t>
              </w:r>
            </w:ins>
            <w:ins w:id="70" w:author="Ming Gan" w:date="2021-04-12T10:46:00Z">
              <w:r w:rsidRPr="0031375E">
                <w:rPr>
                  <w:color w:val="000000"/>
                  <w:sz w:val="20"/>
                </w:rPr>
                <w:t xml:space="preserve"> the AP is operating </w:t>
              </w:r>
            </w:ins>
            <w:ins w:id="71" w:author="Ming Gan" w:date="2021-04-12T10:45:00Z">
              <w:r w:rsidRPr="0031375E">
                <w:rPr>
                  <w:color w:val="000000"/>
                  <w:sz w:val="20"/>
                </w:rPr>
                <w:t xml:space="preserve">if there is </w:t>
              </w:r>
              <w:r w:rsidRPr="0031375E">
                <w:rPr>
                  <w:color w:val="000000"/>
                  <w:sz w:val="20"/>
                </w:rPr>
                <w:lastRenderedPageBreak/>
                <w:t xml:space="preserve">a change to a value carried in the </w:t>
              </w:r>
            </w:ins>
            <w:ins w:id="72" w:author="Ming Gan" w:date="2021-04-13T07:16:00Z">
              <w:r w:rsidRPr="00F403FF">
                <w:rPr>
                  <w:sz w:val="20"/>
                </w:rPr>
                <w:t>BSS Parameters</w:t>
              </w:r>
            </w:ins>
            <w:r w:rsidRPr="0031375E">
              <w:rPr>
                <w:color w:val="000000"/>
                <w:sz w:val="20"/>
              </w:rPr>
              <w:t xml:space="preserve"> </w:t>
            </w:r>
            <w:ins w:id="73" w:author="Ming Gan" w:date="2021-04-12T10:45:00Z">
              <w:r w:rsidRPr="0031375E">
                <w:rPr>
                  <w:color w:val="000000"/>
                  <w:sz w:val="20"/>
                </w:rPr>
                <w:t>Change</w:t>
              </w:r>
            </w:ins>
            <w:ins w:id="74" w:author="Ming Gan" w:date="2021-04-13T17:11:00Z">
              <w:r>
                <w:rPr>
                  <w:color w:val="000000"/>
                  <w:sz w:val="20"/>
                </w:rPr>
                <w:t xml:space="preserve"> Count</w:t>
              </w:r>
            </w:ins>
            <w:ins w:id="75" w:author="Ming Gan" w:date="2021-04-12T10:45:00Z">
              <w:r w:rsidRPr="0031375E">
                <w:rPr>
                  <w:color w:val="000000"/>
                  <w:sz w:val="20"/>
                </w:rPr>
                <w:t xml:space="preserve"> subfield of the MLD Parameters field in the Reduced Neighbor Report element for any AP in the same AP MLD</w:t>
              </w:r>
            </w:ins>
            <w:ins w:id="76" w:author="Ming Gan" w:date="2021-04-15T17:07:00Z">
              <w:r>
                <w:rPr>
                  <w:color w:val="000000"/>
                  <w:sz w:val="20"/>
                </w:rPr>
                <w:t xml:space="preserve"> as the AP</w:t>
              </w:r>
            </w:ins>
            <w:ins w:id="77" w:author="Cariou, Laurent" w:date="2021-04-12T17:22:00Z">
              <w:r>
                <w:rPr>
                  <w:color w:val="000000"/>
                  <w:sz w:val="20"/>
                </w:rPr>
                <w:t xml:space="preserve"> or a value carried in </w:t>
              </w:r>
            </w:ins>
            <w:ins w:id="78" w:author="Ming Gan" w:date="2021-04-13T07:28:00Z">
              <w:r>
                <w:rPr>
                  <w:color w:val="000000"/>
                  <w:sz w:val="20"/>
                </w:rPr>
                <w:t xml:space="preserve">the </w:t>
              </w:r>
            </w:ins>
            <w:ins w:id="79" w:author="Ming Gan" w:date="2021-04-13T07:26:00Z">
              <w:r w:rsidRPr="00DF03F0">
                <w:rPr>
                  <w:color w:val="000000"/>
                  <w:sz w:val="20"/>
                </w:rPr>
                <w:t>BSS Parameters Change Count subfield</w:t>
              </w:r>
              <w:r>
                <w:rPr>
                  <w:color w:val="000000"/>
                  <w:sz w:val="20"/>
                </w:rPr>
                <w:t xml:space="preserve"> in </w:t>
              </w:r>
            </w:ins>
            <w:ins w:id="80" w:author="Ming Gan" w:date="2021-04-13T09:03:00Z">
              <w:r>
                <w:rPr>
                  <w:color w:val="000000"/>
                  <w:sz w:val="20"/>
                </w:rPr>
                <w:t xml:space="preserve">the </w:t>
              </w:r>
            </w:ins>
            <w:ins w:id="81" w:author="Ming Gan" w:date="2021-04-13T07:26:00Z">
              <w:r>
                <w:rPr>
                  <w:color w:val="000000"/>
                  <w:sz w:val="20"/>
                </w:rPr>
                <w:t xml:space="preserve">Common Info field of </w:t>
              </w:r>
            </w:ins>
            <w:ins w:id="82" w:author="Cariou, Laurent" w:date="2021-04-12T17:22:00Z">
              <w:r>
                <w:rPr>
                  <w:color w:val="000000"/>
                  <w:sz w:val="20"/>
                </w:rPr>
                <w:t xml:space="preserve">the </w:t>
              </w:r>
            </w:ins>
            <w:ins w:id="83" w:author="Ming Gan" w:date="2021-04-13T17:10:00Z">
              <w:r w:rsidRPr="002609BF">
                <w:rPr>
                  <w:color w:val="000000"/>
                  <w:sz w:val="20"/>
                </w:rPr>
                <w:t xml:space="preserve">Basic variant </w:t>
              </w:r>
            </w:ins>
            <w:ins w:id="84" w:author="Cariou, Laurent" w:date="2021-04-12T17:22:00Z">
              <w:r>
                <w:rPr>
                  <w:color w:val="000000"/>
                  <w:sz w:val="20"/>
                </w:rPr>
                <w:t>Multi-</w:t>
              </w:r>
            </w:ins>
            <w:ins w:id="85" w:author="Ming Gan" w:date="2021-04-13T17:10:00Z">
              <w:r>
                <w:rPr>
                  <w:color w:val="000000"/>
                  <w:sz w:val="20"/>
                </w:rPr>
                <w:t>L</w:t>
              </w:r>
            </w:ins>
            <w:ins w:id="86" w:author="Cariou, Laurent" w:date="2021-04-12T17:22:00Z">
              <w:r>
                <w:rPr>
                  <w:color w:val="000000"/>
                  <w:sz w:val="20"/>
                </w:rPr>
                <w:t>ink element</w:t>
              </w:r>
            </w:ins>
            <w:r>
              <w:rPr>
                <w:rFonts w:ascii="Calibri" w:eastAsia="宋体" w:hAnsi="Calibri" w:cs="Calibri"/>
                <w:sz w:val="18"/>
                <w:szCs w:val="18"/>
                <w:lang w:eastAsia="zh-CN"/>
              </w:rPr>
              <w:t xml:space="preserve">” </w:t>
            </w:r>
            <w:r>
              <w:rPr>
                <w:rFonts w:ascii="Calibri" w:hAnsi="Calibri" w:cs="Calibri"/>
                <w:sz w:val="18"/>
                <w:szCs w:val="18"/>
              </w:rPr>
              <w:t xml:space="preserve">are </w:t>
            </w:r>
            <w:r w:rsidR="00F64E16">
              <w:rPr>
                <w:rFonts w:ascii="Calibri" w:hAnsi="Calibri" w:cs="Calibri"/>
                <w:sz w:val="18"/>
                <w:szCs w:val="18"/>
              </w:rPr>
              <w:t>added in subclause 35.3.8 BSS parameter critical update procedure</w:t>
            </w:r>
            <w:r>
              <w:rPr>
                <w:rFonts w:ascii="Calibri" w:hAnsi="Calibri" w:cs="Calibri"/>
                <w:sz w:val="18"/>
                <w:szCs w:val="18"/>
              </w:rPr>
              <w:t xml:space="preserve"> referred to 11-21/0621r3. Here just add a guiding sentence referring to </w:t>
            </w:r>
            <w:r w:rsidR="00F64E16">
              <w:rPr>
                <w:rFonts w:ascii="Calibri" w:hAnsi="Calibri" w:cs="Calibri"/>
                <w:sz w:val="18"/>
                <w:szCs w:val="18"/>
              </w:rPr>
              <w:t>this subclause 35.3.8</w:t>
            </w:r>
            <w:r>
              <w:rPr>
                <w:rFonts w:ascii="Calibri" w:hAnsi="Calibri" w:cs="Calibri"/>
                <w:sz w:val="18"/>
                <w:szCs w:val="18"/>
              </w:rPr>
              <w:t xml:space="preserve"> for further explanation.</w:t>
            </w:r>
          </w:p>
          <w:p w14:paraId="06380352" w14:textId="77777777" w:rsidR="002F5CAC" w:rsidRDefault="002F5CAC" w:rsidP="00BA7EB3">
            <w:pPr>
              <w:autoSpaceDE w:val="0"/>
              <w:autoSpaceDN w:val="0"/>
              <w:adjustRightInd w:val="0"/>
              <w:rPr>
                <w:rFonts w:ascii="Calibri" w:hAnsi="Calibri" w:cs="Calibri"/>
                <w:sz w:val="18"/>
                <w:szCs w:val="18"/>
              </w:rPr>
            </w:pPr>
          </w:p>
          <w:p w14:paraId="594DEDF1" w14:textId="56F3AE9E" w:rsidR="006C4B29" w:rsidRDefault="006C4B29" w:rsidP="006C4B29">
            <w:pPr>
              <w:autoSpaceDE w:val="0"/>
              <w:autoSpaceDN w:val="0"/>
              <w:adjustRightInd w:val="0"/>
              <w:rPr>
                <w:rFonts w:ascii="Calibri" w:hAnsi="Calibri" w:cs="Calibri"/>
                <w:sz w:val="18"/>
                <w:szCs w:val="18"/>
              </w:rPr>
            </w:pPr>
            <w:r>
              <w:rPr>
                <w:rFonts w:ascii="Calibri" w:hAnsi="Calibri" w:cs="Arial"/>
                <w:sz w:val="18"/>
                <w:szCs w:val="18"/>
              </w:rPr>
              <w:t>TGbe editor to make the changes shown in 11-21/0633r0 under al</w:t>
            </w:r>
            <w:r>
              <w:rPr>
                <w:rFonts w:ascii="Calibri" w:hAnsi="Calibri" w:cs="Arial"/>
                <w:sz w:val="18"/>
                <w:szCs w:val="18"/>
              </w:rPr>
              <w:t>l headings that include CID 2848</w:t>
            </w:r>
            <w:r>
              <w:rPr>
                <w:rFonts w:ascii="Calibri" w:hAnsi="Calibri" w:cs="Arial"/>
                <w:sz w:val="18"/>
                <w:szCs w:val="18"/>
              </w:rPr>
              <w:t>.</w:t>
            </w:r>
          </w:p>
          <w:p w14:paraId="39B8ECB9" w14:textId="77777777" w:rsidR="002B59D7" w:rsidRPr="006C4B29" w:rsidRDefault="002B59D7" w:rsidP="000C157F">
            <w:pPr>
              <w:autoSpaceDE w:val="0"/>
              <w:autoSpaceDN w:val="0"/>
              <w:adjustRightInd w:val="0"/>
              <w:rPr>
                <w:rFonts w:ascii="Calibri" w:hAnsi="Calibri" w:cs="Calibri"/>
                <w:sz w:val="18"/>
                <w:szCs w:val="18"/>
              </w:rPr>
            </w:pPr>
          </w:p>
        </w:tc>
      </w:tr>
      <w:tr w:rsidR="002F080F" w:rsidRPr="00DF4A52" w14:paraId="087C3F4C" w14:textId="77777777" w:rsidTr="00BE1816">
        <w:trPr>
          <w:trHeight w:val="980"/>
        </w:trPr>
        <w:tc>
          <w:tcPr>
            <w:tcW w:w="721" w:type="dxa"/>
          </w:tcPr>
          <w:p w14:paraId="39EF8331" w14:textId="17971A8D" w:rsidR="002F080F" w:rsidRPr="009B7412" w:rsidRDefault="002F080F" w:rsidP="00911FE0">
            <w:pPr>
              <w:rPr>
                <w:rFonts w:ascii="Calibri" w:hAnsi="Calibri" w:cs="Calibri"/>
                <w:sz w:val="18"/>
                <w:szCs w:val="18"/>
              </w:rPr>
            </w:pPr>
            <w:r w:rsidRPr="002F080F">
              <w:rPr>
                <w:rFonts w:ascii="Calibri" w:hAnsi="Calibri" w:cs="Calibri"/>
                <w:sz w:val="18"/>
                <w:szCs w:val="18"/>
              </w:rPr>
              <w:lastRenderedPageBreak/>
              <w:t>3012</w:t>
            </w:r>
          </w:p>
        </w:tc>
        <w:tc>
          <w:tcPr>
            <w:tcW w:w="900" w:type="dxa"/>
          </w:tcPr>
          <w:p w14:paraId="3488CFD5" w14:textId="00F86F69" w:rsidR="002F080F" w:rsidRPr="009B7412" w:rsidRDefault="002F080F" w:rsidP="00BA7EB3">
            <w:pPr>
              <w:rPr>
                <w:rFonts w:ascii="Calibri" w:hAnsi="Calibri" w:cs="Calibri"/>
                <w:sz w:val="18"/>
                <w:szCs w:val="18"/>
              </w:rPr>
            </w:pPr>
            <w:r w:rsidRPr="002F080F">
              <w:rPr>
                <w:rFonts w:ascii="Calibri" w:hAnsi="Calibri" w:cs="Calibri"/>
                <w:sz w:val="18"/>
                <w:szCs w:val="18"/>
              </w:rPr>
              <w:t>Xiaofei Wang</w:t>
            </w:r>
          </w:p>
        </w:tc>
        <w:tc>
          <w:tcPr>
            <w:tcW w:w="720" w:type="dxa"/>
          </w:tcPr>
          <w:p w14:paraId="7F9A00D5" w14:textId="14F6020E" w:rsidR="002F080F" w:rsidRPr="009B7412" w:rsidRDefault="002F080F" w:rsidP="00BA7EB3">
            <w:pPr>
              <w:rPr>
                <w:rFonts w:ascii="Calibri" w:eastAsia="宋体" w:hAnsi="Calibri" w:cs="Calibri"/>
                <w:sz w:val="18"/>
                <w:szCs w:val="18"/>
                <w:lang w:eastAsia="zh-CN"/>
              </w:rPr>
            </w:pPr>
            <w:r w:rsidRPr="002F080F">
              <w:rPr>
                <w:rFonts w:ascii="Calibri" w:eastAsia="宋体" w:hAnsi="Calibri" w:cs="Calibri"/>
                <w:sz w:val="18"/>
                <w:szCs w:val="18"/>
                <w:lang w:eastAsia="zh-CN"/>
              </w:rPr>
              <w:t>60.59</w:t>
            </w:r>
          </w:p>
        </w:tc>
        <w:tc>
          <w:tcPr>
            <w:tcW w:w="900" w:type="dxa"/>
          </w:tcPr>
          <w:p w14:paraId="521EDF24" w14:textId="4F0603F6" w:rsidR="002F080F" w:rsidRPr="009B7412" w:rsidRDefault="002F080F" w:rsidP="00BA7EB3">
            <w:pPr>
              <w:rPr>
                <w:rFonts w:ascii="Calibri" w:hAnsi="Calibri" w:cs="Calibri"/>
                <w:sz w:val="18"/>
                <w:szCs w:val="18"/>
              </w:rPr>
            </w:pPr>
            <w:r w:rsidRPr="002F080F">
              <w:rPr>
                <w:rFonts w:ascii="Calibri" w:hAnsi="Calibri" w:cs="Calibri"/>
                <w:sz w:val="18"/>
                <w:szCs w:val="18"/>
              </w:rPr>
              <w:t>9.4.1.4</w:t>
            </w:r>
          </w:p>
        </w:tc>
        <w:tc>
          <w:tcPr>
            <w:tcW w:w="2875" w:type="dxa"/>
          </w:tcPr>
          <w:p w14:paraId="05635A59" w14:textId="3DDE889C" w:rsidR="002F080F" w:rsidRPr="009B7412" w:rsidRDefault="002F080F" w:rsidP="00BA7EB3">
            <w:pPr>
              <w:rPr>
                <w:rFonts w:ascii="Calibri" w:hAnsi="Calibri" w:cs="Calibri"/>
                <w:sz w:val="18"/>
                <w:szCs w:val="18"/>
              </w:rPr>
            </w:pPr>
            <w:r w:rsidRPr="002F080F">
              <w:rPr>
                <w:rFonts w:ascii="Calibri" w:hAnsi="Calibri" w:cs="Calibri"/>
                <w:sz w:val="18"/>
                <w:szCs w:val="18"/>
              </w:rPr>
              <w:t>How long is an AP supposed to set the Critical Update Flag? It is not clear.</w:t>
            </w:r>
          </w:p>
        </w:tc>
        <w:tc>
          <w:tcPr>
            <w:tcW w:w="1625" w:type="dxa"/>
          </w:tcPr>
          <w:p w14:paraId="4F8DBBE2" w14:textId="68672739" w:rsidR="002F080F" w:rsidRDefault="002F080F" w:rsidP="0023405A">
            <w:pPr>
              <w:rPr>
                <w:rFonts w:ascii="Calibri" w:hAnsi="Calibri" w:cs="Calibri"/>
                <w:sz w:val="18"/>
                <w:szCs w:val="18"/>
              </w:rPr>
            </w:pPr>
            <w:r w:rsidRPr="002F080F">
              <w:rPr>
                <w:rFonts w:ascii="Calibri" w:hAnsi="Calibri" w:cs="Calibri"/>
                <w:sz w:val="18"/>
                <w:szCs w:val="18"/>
              </w:rPr>
              <w:t>Please provide clarification</w:t>
            </w:r>
          </w:p>
        </w:tc>
        <w:tc>
          <w:tcPr>
            <w:tcW w:w="3207" w:type="dxa"/>
          </w:tcPr>
          <w:p w14:paraId="25A9840F" w14:textId="35BEC4B6" w:rsidR="00F37E20" w:rsidRDefault="000C157F" w:rsidP="00BA7EB3">
            <w:pPr>
              <w:autoSpaceDE w:val="0"/>
              <w:autoSpaceDN w:val="0"/>
              <w:adjustRightInd w:val="0"/>
              <w:rPr>
                <w:rFonts w:ascii="Calibri" w:eastAsia="宋体" w:hAnsi="Calibri" w:cs="Calibri"/>
                <w:sz w:val="18"/>
                <w:szCs w:val="18"/>
                <w:lang w:eastAsia="zh-CN"/>
              </w:rPr>
            </w:pPr>
            <w:r>
              <w:rPr>
                <w:rFonts w:ascii="Calibri" w:eastAsia="宋体" w:hAnsi="Calibri" w:cs="Calibri"/>
                <w:sz w:val="18"/>
                <w:szCs w:val="18"/>
                <w:lang w:eastAsia="zh-CN"/>
              </w:rPr>
              <w:t>Revised</w:t>
            </w:r>
            <w:r w:rsidR="002E1602">
              <w:rPr>
                <w:rFonts w:ascii="Calibri" w:eastAsia="宋体" w:hAnsi="Calibri" w:cs="Calibri"/>
                <w:sz w:val="18"/>
                <w:szCs w:val="18"/>
                <w:lang w:eastAsia="zh-CN"/>
              </w:rPr>
              <w:t>-</w:t>
            </w:r>
          </w:p>
          <w:p w14:paraId="034F64BC" w14:textId="77777777" w:rsidR="003D0ECA" w:rsidRDefault="003D0ECA" w:rsidP="00BA7EB3">
            <w:pPr>
              <w:autoSpaceDE w:val="0"/>
              <w:autoSpaceDN w:val="0"/>
              <w:adjustRightInd w:val="0"/>
              <w:rPr>
                <w:rFonts w:ascii="Calibri" w:eastAsia="宋体" w:hAnsi="Calibri" w:cs="Calibri"/>
                <w:sz w:val="18"/>
                <w:szCs w:val="18"/>
                <w:lang w:eastAsia="zh-CN"/>
              </w:rPr>
            </w:pPr>
          </w:p>
          <w:p w14:paraId="5B3F23D2" w14:textId="09464399" w:rsidR="005D589B" w:rsidRDefault="00452747" w:rsidP="00BA7EB3">
            <w:pPr>
              <w:autoSpaceDE w:val="0"/>
              <w:autoSpaceDN w:val="0"/>
              <w:adjustRightInd w:val="0"/>
              <w:rPr>
                <w:rFonts w:ascii="Calibri" w:eastAsia="宋体" w:hAnsi="Calibri" w:cs="Calibri"/>
                <w:sz w:val="18"/>
                <w:szCs w:val="18"/>
                <w:lang w:eastAsia="zh-CN"/>
              </w:rPr>
            </w:pPr>
            <w:r>
              <w:rPr>
                <w:rFonts w:ascii="Calibri" w:hAnsi="Calibri" w:cs="Calibri"/>
                <w:sz w:val="18"/>
                <w:szCs w:val="18"/>
              </w:rPr>
              <w:t>Agree with the comment. Add the corresponding description to limit the time when an AP sets the value of the Critical Update Flag subfield.</w:t>
            </w:r>
            <w:r w:rsidR="00F64E16">
              <w:rPr>
                <w:rFonts w:ascii="Calibri" w:hAnsi="Calibri" w:cs="Calibri"/>
                <w:sz w:val="18"/>
                <w:szCs w:val="18"/>
              </w:rPr>
              <w:t xml:space="preserve"> The related texts </w:t>
            </w:r>
            <w:r w:rsidR="00F64E16">
              <w:rPr>
                <w:rFonts w:ascii="Calibri" w:eastAsia="宋体" w:hAnsi="Calibri" w:cs="Calibri"/>
                <w:sz w:val="18"/>
                <w:szCs w:val="18"/>
                <w:lang w:eastAsia="zh-CN"/>
              </w:rPr>
              <w:t>“</w:t>
            </w:r>
            <w:ins w:id="87" w:author="Ming Gan" w:date="2021-04-12T10:44:00Z">
              <w:r w:rsidR="00F64E16">
                <w:rPr>
                  <w:color w:val="000000"/>
                  <w:sz w:val="20"/>
                </w:rPr>
                <w:t>Se</w:t>
              </w:r>
            </w:ins>
            <w:ins w:id="88" w:author="Ming Gan" w:date="2021-04-12T10:45:00Z">
              <w:r w:rsidR="00F64E16">
                <w:rPr>
                  <w:color w:val="000000"/>
                  <w:sz w:val="20"/>
                </w:rPr>
                <w:t xml:space="preserve">t </w:t>
              </w:r>
              <w:r w:rsidR="00F64E16" w:rsidRPr="0031375E">
                <w:rPr>
                  <w:color w:val="000000"/>
                  <w:sz w:val="20"/>
                </w:rPr>
                <w:t>the Critical Update Flag subfield of the Capability Information field</w:t>
              </w:r>
              <w:r w:rsidR="00F64E16">
                <w:rPr>
                  <w:color w:val="000000"/>
                  <w:sz w:val="20"/>
                </w:rPr>
                <w:t xml:space="preserve"> </w:t>
              </w:r>
              <w:r w:rsidR="00F64E16" w:rsidRPr="0031375E">
                <w:rPr>
                  <w:color w:val="000000"/>
                  <w:sz w:val="20"/>
                </w:rPr>
                <w:t xml:space="preserve">to 1 </w:t>
              </w:r>
            </w:ins>
            <w:ins w:id="89" w:author="Ming Gan" w:date="2021-04-12T10:46:00Z">
              <w:r w:rsidR="00F64E16" w:rsidRPr="0031375E">
                <w:rPr>
                  <w:color w:val="000000"/>
                  <w:sz w:val="20"/>
                </w:rPr>
                <w:t xml:space="preserve">in the Beacon frame(s) until </w:t>
              </w:r>
            </w:ins>
            <w:ins w:id="90" w:author="Ming Gan" w:date="2021-04-15T09:13:00Z">
              <w:r w:rsidR="00F64E16">
                <w:rPr>
                  <w:color w:val="000000"/>
                  <w:sz w:val="20"/>
                </w:rPr>
                <w:t xml:space="preserve">and </w:t>
              </w:r>
            </w:ins>
            <w:ins w:id="91" w:author="Ming Gan" w:date="2021-04-15T10:26:00Z">
              <w:r w:rsidR="00F64E16">
                <w:rPr>
                  <w:color w:val="000000"/>
                  <w:sz w:val="20"/>
                </w:rPr>
                <w:t>including</w:t>
              </w:r>
            </w:ins>
            <w:ins w:id="92" w:author="Ming Gan" w:date="2021-04-12T10:46:00Z">
              <w:r w:rsidR="00F64E16" w:rsidRPr="0031375E">
                <w:rPr>
                  <w:color w:val="000000"/>
                  <w:sz w:val="20"/>
                </w:rPr>
                <w:t xml:space="preserve"> the next DTIM Beacon frame on the link </w:t>
              </w:r>
            </w:ins>
            <w:ins w:id="93" w:author="Cariou, Laurent" w:date="2021-04-12T16:59:00Z">
              <w:r w:rsidR="00F64E16">
                <w:rPr>
                  <w:color w:val="000000"/>
                  <w:sz w:val="20"/>
                  <w:lang w:eastAsia="zh-CN"/>
                </w:rPr>
                <w:t>on which</w:t>
              </w:r>
            </w:ins>
            <w:ins w:id="94" w:author="Ming Gan" w:date="2021-04-12T10:46:00Z">
              <w:r w:rsidR="00F64E16" w:rsidRPr="0031375E">
                <w:rPr>
                  <w:color w:val="000000"/>
                  <w:sz w:val="20"/>
                </w:rPr>
                <w:t xml:space="preserve"> the AP is operating </w:t>
              </w:r>
            </w:ins>
            <w:ins w:id="95" w:author="Ming Gan" w:date="2021-04-12T10:45:00Z">
              <w:r w:rsidR="00F64E16" w:rsidRPr="0031375E">
                <w:rPr>
                  <w:color w:val="000000"/>
                  <w:sz w:val="20"/>
                </w:rPr>
                <w:t xml:space="preserve">if there is a change to a value carried in the </w:t>
              </w:r>
            </w:ins>
            <w:ins w:id="96" w:author="Ming Gan" w:date="2021-04-13T07:16:00Z">
              <w:r w:rsidR="00F64E16" w:rsidRPr="00F403FF">
                <w:rPr>
                  <w:sz w:val="20"/>
                </w:rPr>
                <w:t>BSS Parameters</w:t>
              </w:r>
            </w:ins>
            <w:r w:rsidR="00F64E16" w:rsidRPr="0031375E">
              <w:rPr>
                <w:color w:val="000000"/>
                <w:sz w:val="20"/>
              </w:rPr>
              <w:t xml:space="preserve"> </w:t>
            </w:r>
            <w:ins w:id="97" w:author="Ming Gan" w:date="2021-04-12T10:45:00Z">
              <w:r w:rsidR="00F64E16" w:rsidRPr="0031375E">
                <w:rPr>
                  <w:color w:val="000000"/>
                  <w:sz w:val="20"/>
                </w:rPr>
                <w:t>Change</w:t>
              </w:r>
            </w:ins>
            <w:ins w:id="98" w:author="Ming Gan" w:date="2021-04-13T17:11:00Z">
              <w:r w:rsidR="00F64E16">
                <w:rPr>
                  <w:color w:val="000000"/>
                  <w:sz w:val="20"/>
                </w:rPr>
                <w:t xml:space="preserve"> Count</w:t>
              </w:r>
            </w:ins>
            <w:ins w:id="99" w:author="Ming Gan" w:date="2021-04-12T10:45:00Z">
              <w:r w:rsidR="00F64E16" w:rsidRPr="0031375E">
                <w:rPr>
                  <w:color w:val="000000"/>
                  <w:sz w:val="20"/>
                </w:rPr>
                <w:t xml:space="preserve"> subfield of the MLD Parameters field in the Reduced Neighbor Report element for any AP in the same AP MLD</w:t>
              </w:r>
            </w:ins>
            <w:ins w:id="100" w:author="Ming Gan" w:date="2021-04-15T17:07:00Z">
              <w:r w:rsidR="00F64E16">
                <w:rPr>
                  <w:color w:val="000000"/>
                  <w:sz w:val="20"/>
                </w:rPr>
                <w:t xml:space="preserve"> as the AP</w:t>
              </w:r>
            </w:ins>
            <w:ins w:id="101" w:author="Cariou, Laurent" w:date="2021-04-12T17:22:00Z">
              <w:r w:rsidR="00F64E16">
                <w:rPr>
                  <w:color w:val="000000"/>
                  <w:sz w:val="20"/>
                </w:rPr>
                <w:t xml:space="preserve"> or a value carried in </w:t>
              </w:r>
            </w:ins>
            <w:ins w:id="102" w:author="Ming Gan" w:date="2021-04-13T07:28:00Z">
              <w:r w:rsidR="00F64E16">
                <w:rPr>
                  <w:color w:val="000000"/>
                  <w:sz w:val="20"/>
                </w:rPr>
                <w:t xml:space="preserve">the </w:t>
              </w:r>
            </w:ins>
            <w:ins w:id="103" w:author="Ming Gan" w:date="2021-04-13T07:26:00Z">
              <w:r w:rsidR="00F64E16" w:rsidRPr="00DF03F0">
                <w:rPr>
                  <w:color w:val="000000"/>
                  <w:sz w:val="20"/>
                </w:rPr>
                <w:t>BSS Parameters Change Count subfield</w:t>
              </w:r>
              <w:r w:rsidR="00F64E16">
                <w:rPr>
                  <w:color w:val="000000"/>
                  <w:sz w:val="20"/>
                </w:rPr>
                <w:t xml:space="preserve"> in </w:t>
              </w:r>
            </w:ins>
            <w:ins w:id="104" w:author="Ming Gan" w:date="2021-04-13T09:03:00Z">
              <w:r w:rsidR="00F64E16">
                <w:rPr>
                  <w:color w:val="000000"/>
                  <w:sz w:val="20"/>
                </w:rPr>
                <w:t xml:space="preserve">the </w:t>
              </w:r>
            </w:ins>
            <w:ins w:id="105" w:author="Ming Gan" w:date="2021-04-13T07:26:00Z">
              <w:r w:rsidR="00F64E16">
                <w:rPr>
                  <w:color w:val="000000"/>
                  <w:sz w:val="20"/>
                </w:rPr>
                <w:t xml:space="preserve">Common Info field of </w:t>
              </w:r>
            </w:ins>
            <w:ins w:id="106" w:author="Cariou, Laurent" w:date="2021-04-12T17:22:00Z">
              <w:r w:rsidR="00F64E16">
                <w:rPr>
                  <w:color w:val="000000"/>
                  <w:sz w:val="20"/>
                </w:rPr>
                <w:t xml:space="preserve">the </w:t>
              </w:r>
            </w:ins>
            <w:ins w:id="107" w:author="Ming Gan" w:date="2021-04-13T17:10:00Z">
              <w:r w:rsidR="00F64E16" w:rsidRPr="002609BF">
                <w:rPr>
                  <w:color w:val="000000"/>
                  <w:sz w:val="20"/>
                </w:rPr>
                <w:t xml:space="preserve">Basic variant </w:t>
              </w:r>
            </w:ins>
            <w:ins w:id="108" w:author="Cariou, Laurent" w:date="2021-04-12T17:22:00Z">
              <w:r w:rsidR="00F64E16">
                <w:rPr>
                  <w:color w:val="000000"/>
                  <w:sz w:val="20"/>
                </w:rPr>
                <w:t>Multi-</w:t>
              </w:r>
            </w:ins>
            <w:ins w:id="109" w:author="Ming Gan" w:date="2021-04-13T17:10:00Z">
              <w:r w:rsidR="00F64E16">
                <w:rPr>
                  <w:color w:val="000000"/>
                  <w:sz w:val="20"/>
                </w:rPr>
                <w:t>L</w:t>
              </w:r>
            </w:ins>
            <w:ins w:id="110" w:author="Cariou, Laurent" w:date="2021-04-12T17:22:00Z">
              <w:r w:rsidR="00F64E16">
                <w:rPr>
                  <w:color w:val="000000"/>
                  <w:sz w:val="20"/>
                </w:rPr>
                <w:t>ink element</w:t>
              </w:r>
            </w:ins>
            <w:r w:rsidR="00F64E16">
              <w:rPr>
                <w:rFonts w:ascii="Calibri" w:eastAsia="宋体" w:hAnsi="Calibri" w:cs="Calibri"/>
                <w:sz w:val="18"/>
                <w:szCs w:val="18"/>
                <w:lang w:eastAsia="zh-CN"/>
              </w:rPr>
              <w:t xml:space="preserve">” </w:t>
            </w:r>
            <w:r w:rsidR="00F64E16">
              <w:rPr>
                <w:rFonts w:ascii="Calibri" w:hAnsi="Calibri" w:cs="Calibri"/>
                <w:sz w:val="18"/>
                <w:szCs w:val="18"/>
              </w:rPr>
              <w:t xml:space="preserve">are </w:t>
            </w:r>
            <w:r w:rsidR="00F64E16">
              <w:rPr>
                <w:rFonts w:ascii="Calibri" w:hAnsi="Calibri" w:cs="Calibri"/>
                <w:sz w:val="18"/>
                <w:szCs w:val="18"/>
              </w:rPr>
              <w:t>added in subclause 35.3.8 BSS parameter critical update procedure</w:t>
            </w:r>
            <w:r w:rsidR="00F64E16">
              <w:rPr>
                <w:rFonts w:ascii="Calibri" w:hAnsi="Calibri" w:cs="Calibri"/>
                <w:sz w:val="18"/>
                <w:szCs w:val="18"/>
              </w:rPr>
              <w:t xml:space="preserve"> referred to 11-21/0621r3. Here just add a guiding sentence referring to </w:t>
            </w:r>
            <w:r w:rsidR="00F64E16">
              <w:rPr>
                <w:rFonts w:ascii="Calibri" w:hAnsi="Calibri" w:cs="Calibri"/>
                <w:sz w:val="18"/>
                <w:szCs w:val="18"/>
              </w:rPr>
              <w:t>this subclause 35.3.8</w:t>
            </w:r>
            <w:r w:rsidR="00F64E16">
              <w:rPr>
                <w:rFonts w:ascii="Calibri" w:hAnsi="Calibri" w:cs="Calibri"/>
                <w:sz w:val="18"/>
                <w:szCs w:val="18"/>
              </w:rPr>
              <w:t xml:space="preserve"> for further explanation.</w:t>
            </w:r>
            <w:bookmarkStart w:id="111" w:name="_GoBack"/>
            <w:bookmarkEnd w:id="111"/>
          </w:p>
          <w:p w14:paraId="3E4CF037" w14:textId="77777777" w:rsidR="00187E43" w:rsidRDefault="00187E43" w:rsidP="00BA7EB3">
            <w:pPr>
              <w:autoSpaceDE w:val="0"/>
              <w:autoSpaceDN w:val="0"/>
              <w:adjustRightInd w:val="0"/>
              <w:rPr>
                <w:rFonts w:ascii="Calibri" w:eastAsia="宋体" w:hAnsi="Calibri" w:cs="Calibri"/>
                <w:sz w:val="18"/>
                <w:szCs w:val="18"/>
                <w:lang w:eastAsia="zh-CN"/>
              </w:rPr>
            </w:pPr>
          </w:p>
          <w:p w14:paraId="4AE2E5D6" w14:textId="156C1626" w:rsidR="002E1602" w:rsidRDefault="002E1602" w:rsidP="002E1602">
            <w:pPr>
              <w:autoSpaceDE w:val="0"/>
              <w:autoSpaceDN w:val="0"/>
              <w:adjustRightInd w:val="0"/>
              <w:rPr>
                <w:rFonts w:ascii="Calibri" w:hAnsi="Calibri" w:cs="Calibri"/>
                <w:sz w:val="18"/>
                <w:szCs w:val="18"/>
              </w:rPr>
            </w:pPr>
            <w:r>
              <w:rPr>
                <w:rFonts w:ascii="Calibri" w:hAnsi="Calibri" w:cs="Arial"/>
                <w:sz w:val="18"/>
                <w:szCs w:val="18"/>
              </w:rPr>
              <w:t>TGbe editor to make the changes shown in 11-21/</w:t>
            </w:r>
            <w:r w:rsidR="00452D0B">
              <w:rPr>
                <w:rFonts w:ascii="Calibri" w:hAnsi="Calibri" w:cs="Arial"/>
                <w:sz w:val="18"/>
                <w:szCs w:val="18"/>
              </w:rPr>
              <w:t>0633r0</w:t>
            </w:r>
            <w:r>
              <w:rPr>
                <w:rFonts w:ascii="Calibri" w:hAnsi="Calibri" w:cs="Arial"/>
                <w:sz w:val="18"/>
                <w:szCs w:val="18"/>
              </w:rPr>
              <w:t xml:space="preserve"> under all headings that include CID 3012.</w:t>
            </w:r>
          </w:p>
          <w:p w14:paraId="0B6DA5BF" w14:textId="156E7DF5" w:rsidR="002B59D7" w:rsidRPr="002B59D7" w:rsidRDefault="002B59D7" w:rsidP="00BA7EB3">
            <w:pPr>
              <w:autoSpaceDE w:val="0"/>
              <w:autoSpaceDN w:val="0"/>
              <w:adjustRightInd w:val="0"/>
              <w:rPr>
                <w:rFonts w:ascii="Calibri" w:hAnsi="Calibri" w:cs="Calibri"/>
                <w:sz w:val="18"/>
                <w:szCs w:val="18"/>
              </w:rPr>
            </w:pPr>
            <w:r>
              <w:rPr>
                <w:rFonts w:ascii="Calibri" w:hAnsi="Calibri" w:cs="Arial"/>
                <w:sz w:val="18"/>
                <w:szCs w:val="18"/>
              </w:rPr>
              <w:t xml:space="preserve"> </w:t>
            </w:r>
          </w:p>
        </w:tc>
      </w:tr>
    </w:tbl>
    <w:p w14:paraId="23DC161F" w14:textId="6DEC1E1F" w:rsidR="005A4504" w:rsidRPr="00DF4A52" w:rsidRDefault="005A4504" w:rsidP="005A4504">
      <w:pPr>
        <w:rPr>
          <w:rFonts w:ascii="Calibri" w:hAnsi="Calibri" w:cs="Calibri"/>
          <w:sz w:val="18"/>
          <w:szCs w:val="18"/>
          <w:lang w:eastAsia="ko-KR"/>
        </w:rPr>
      </w:pPr>
    </w:p>
    <w:p w14:paraId="5C619382" w14:textId="77777777" w:rsidR="00871315" w:rsidRDefault="00871315" w:rsidP="00871315">
      <w:pPr>
        <w:rPr>
          <w:i/>
          <w:u w:val="single"/>
        </w:rPr>
      </w:pPr>
      <w:r w:rsidRPr="00F0664C">
        <w:rPr>
          <w:b/>
          <w:u w:val="single"/>
        </w:rPr>
        <w:t>Discussion:</w:t>
      </w:r>
      <w:r w:rsidRPr="0043413E">
        <w:rPr>
          <w:i/>
          <w:u w:val="single"/>
        </w:rPr>
        <w:t xml:space="preserve"> None.</w:t>
      </w:r>
    </w:p>
    <w:p w14:paraId="2664C595" w14:textId="77777777" w:rsidR="00871315" w:rsidRDefault="00871315" w:rsidP="00871315">
      <w:pPr>
        <w:rPr>
          <w:i/>
          <w:u w:val="single"/>
        </w:rPr>
      </w:pPr>
    </w:p>
    <w:p w14:paraId="02FCB96D" w14:textId="77777777" w:rsidR="00871315" w:rsidRDefault="00871315" w:rsidP="00871315">
      <w:pPr>
        <w:rPr>
          <w:b/>
          <w:u w:val="single"/>
        </w:rPr>
      </w:pPr>
    </w:p>
    <w:p w14:paraId="34624B56" w14:textId="1041AA86" w:rsidR="00871315" w:rsidRDefault="00871315" w:rsidP="00871315">
      <w:pPr>
        <w:rPr>
          <w:bCs/>
          <w:i/>
          <w:iCs/>
          <w:u w:val="single"/>
          <w:lang w:eastAsia="ko-KR"/>
        </w:rPr>
      </w:pPr>
      <w:r>
        <w:rPr>
          <w:b/>
          <w:u w:val="single"/>
        </w:rPr>
        <w:t>Propose</w:t>
      </w:r>
      <w:r>
        <w:rPr>
          <w:b/>
          <w:u w:val="single"/>
          <w:lang w:eastAsia="ko-KR"/>
        </w:rPr>
        <w:t>:</w:t>
      </w:r>
      <w:r w:rsidR="000E55D0">
        <w:rPr>
          <w:b/>
          <w:u w:val="single"/>
          <w:lang w:eastAsia="ko-KR"/>
        </w:rPr>
        <w:t xml:space="preserve"> </w:t>
      </w:r>
    </w:p>
    <w:p w14:paraId="016D802A" w14:textId="60DA74B1" w:rsidR="00595FED" w:rsidRDefault="00595FED" w:rsidP="00871315">
      <w:pPr>
        <w:rPr>
          <w:bCs/>
          <w:i/>
          <w:iCs/>
          <w:u w:val="single"/>
          <w:lang w:eastAsia="ko-KR"/>
        </w:rPr>
      </w:pPr>
    </w:p>
    <w:p w14:paraId="2D400D5F" w14:textId="0D4DB3EE" w:rsidR="0030464F" w:rsidRDefault="0030464F" w:rsidP="00871315">
      <w:pPr>
        <w:rPr>
          <w:rFonts w:ascii="TimesNewRomanPSMT" w:hAnsi="TimesNewRomanPSMT"/>
          <w:color w:val="000000"/>
          <w:sz w:val="20"/>
          <w:lang w:val="en-US"/>
        </w:rPr>
      </w:pPr>
    </w:p>
    <w:p w14:paraId="321F41EC" w14:textId="05284BF6" w:rsidR="0030464F" w:rsidRPr="00037E5F" w:rsidRDefault="0030464F" w:rsidP="00B10E62">
      <w:pPr>
        <w:pStyle w:val="H3"/>
        <w:suppressAutoHyphens/>
        <w:rPr>
          <w:ins w:id="112" w:author="Huang, Po-kai" w:date="2020-10-01T16:50:00Z"/>
          <w:rFonts w:ascii="TimesNewRomanPS-BoldItalicMT" w:hAnsi="TimesNewRomanPS-BoldItalicMT" w:cs="TimesNewRomanPS-BoldItalicMT" w:hint="eastAsia"/>
          <w:i/>
          <w:iCs/>
          <w:color w:val="auto"/>
          <w:w w:val="100"/>
          <w:highlight w:val="yellow"/>
        </w:rPr>
      </w:pPr>
      <w:r w:rsidRPr="00037E5F">
        <w:rPr>
          <w:rFonts w:ascii="TimesNewRomanPS-BoldItalicMT" w:hAnsi="TimesNewRomanPS-BoldItalicMT" w:cs="TimesNewRomanPS-BoldItalicMT"/>
          <w:i/>
          <w:iCs/>
          <w:color w:val="auto"/>
          <w:w w:val="100"/>
          <w:highlight w:val="yellow"/>
        </w:rPr>
        <w:lastRenderedPageBreak/>
        <w:t>TG</w:t>
      </w:r>
      <w:r w:rsidR="006D563D" w:rsidRPr="00037E5F">
        <w:rPr>
          <w:rFonts w:ascii="TimesNewRomanPS-BoldItalicMT" w:hAnsi="TimesNewRomanPS-BoldItalicMT" w:cs="TimesNewRomanPS-BoldItalicMT"/>
          <w:i/>
          <w:iCs/>
          <w:color w:val="auto"/>
          <w:w w:val="100"/>
          <w:highlight w:val="yellow"/>
        </w:rPr>
        <w:t>be</w:t>
      </w:r>
      <w:r w:rsidRPr="00037E5F">
        <w:rPr>
          <w:rFonts w:ascii="TimesNewRomanPS-BoldItalicMT" w:hAnsi="TimesNewRomanPS-BoldItalicMT" w:cs="TimesNewRomanPS-BoldItalicMT"/>
          <w:i/>
          <w:iCs/>
          <w:color w:val="auto"/>
          <w:w w:val="100"/>
          <w:highlight w:val="yellow"/>
        </w:rPr>
        <w:t xml:space="preserve"> editor: Change </w:t>
      </w:r>
      <w:r w:rsidR="008E2B0B" w:rsidRPr="00037E5F">
        <w:rPr>
          <w:rFonts w:ascii="TimesNewRomanPS-BoldItalicMT" w:hAnsi="TimesNewRomanPS-BoldItalicMT" w:cs="TimesNewRomanPS-BoldItalicMT"/>
          <w:i/>
          <w:iCs/>
          <w:color w:val="auto"/>
          <w:w w:val="100"/>
          <w:highlight w:val="yellow"/>
        </w:rPr>
        <w:t>9.4 Management and Extension frame body components</w:t>
      </w:r>
      <w:r w:rsidR="00B10E62" w:rsidRPr="00037E5F">
        <w:rPr>
          <w:rFonts w:ascii="TimesNewRomanPS-BoldItalicMT" w:hAnsi="TimesNewRomanPS-BoldItalicMT" w:cs="TimesNewRomanPS-BoldItalicMT"/>
          <w:i/>
          <w:iCs/>
          <w:color w:val="auto"/>
          <w:w w:val="100"/>
          <w:highlight w:val="yellow"/>
        </w:rPr>
        <w:t xml:space="preserve"> </w:t>
      </w:r>
      <w:r w:rsidRPr="00037E5F">
        <w:rPr>
          <w:rFonts w:ascii="TimesNewRomanPS-BoldItalicMT" w:hAnsi="TimesNewRomanPS-BoldItalicMT" w:cs="TimesNewRomanPS-BoldItalicMT"/>
          <w:i/>
          <w:iCs/>
          <w:color w:val="auto"/>
          <w:w w:val="100"/>
          <w:highlight w:val="yellow"/>
        </w:rPr>
        <w:t>as follows (track change on):</w:t>
      </w:r>
    </w:p>
    <w:p w14:paraId="56C122D4" w14:textId="77777777" w:rsidR="00096CF2" w:rsidRPr="00096CF2" w:rsidRDefault="00096CF2" w:rsidP="00096CF2">
      <w:pPr>
        <w:pStyle w:val="H3"/>
        <w:suppressAutoHyphens/>
        <w:rPr>
          <w:rFonts w:ascii="Arial-BoldMT" w:hAnsi="Arial-BoldMT" w:cs="Times New Roman" w:hint="eastAsia"/>
          <w:w w:val="100"/>
          <w:lang w:val="en-GB"/>
        </w:rPr>
      </w:pPr>
      <w:r w:rsidRPr="00096CF2">
        <w:rPr>
          <w:rFonts w:ascii="Arial-BoldMT" w:hAnsi="Arial-BoldMT" w:cs="Times New Roman"/>
          <w:w w:val="100"/>
          <w:lang w:val="en-GB"/>
        </w:rPr>
        <w:t>9.4 Management and Extension frame body components</w:t>
      </w:r>
    </w:p>
    <w:p w14:paraId="4A621135" w14:textId="77777777" w:rsidR="00096CF2" w:rsidRPr="00096CF2" w:rsidRDefault="00096CF2" w:rsidP="00096CF2">
      <w:pPr>
        <w:pStyle w:val="H3"/>
        <w:suppressAutoHyphens/>
        <w:rPr>
          <w:rFonts w:ascii="Arial-BoldMT" w:hAnsi="Arial-BoldMT" w:cs="Times New Roman" w:hint="eastAsia"/>
          <w:w w:val="100"/>
          <w:lang w:val="en-GB"/>
        </w:rPr>
      </w:pPr>
      <w:r w:rsidRPr="00096CF2">
        <w:rPr>
          <w:rFonts w:ascii="Arial-BoldMT" w:hAnsi="Arial-BoldMT" w:cs="Times New Roman"/>
          <w:w w:val="100"/>
          <w:lang w:val="en-GB"/>
        </w:rPr>
        <w:t>9.4.1 Fields that are not elements</w:t>
      </w:r>
    </w:p>
    <w:p w14:paraId="56D9CA30" w14:textId="2F3AF133" w:rsidR="00096CF2" w:rsidRDefault="00096CF2" w:rsidP="00096CF2">
      <w:pPr>
        <w:pStyle w:val="H3"/>
        <w:suppressAutoHyphens/>
        <w:rPr>
          <w:rFonts w:ascii="Arial-BoldMT" w:hAnsi="Arial-BoldMT" w:cs="Times New Roman" w:hint="eastAsia"/>
          <w:w w:val="100"/>
          <w:lang w:val="en-GB"/>
        </w:rPr>
      </w:pPr>
      <w:r w:rsidRPr="00096CF2">
        <w:rPr>
          <w:rFonts w:ascii="Arial-BoldMT" w:hAnsi="Arial-BoldMT" w:cs="Times New Roman"/>
          <w:w w:val="100"/>
          <w:lang w:val="en-GB"/>
        </w:rPr>
        <w:t>9.4.1.4 Capability Information field</w:t>
      </w:r>
    </w:p>
    <w:p w14:paraId="1C27B021" w14:textId="79087313" w:rsidR="00096CF2" w:rsidRDefault="00096CF2" w:rsidP="00096CF2">
      <w:pPr>
        <w:widowControl w:val="0"/>
        <w:autoSpaceDE w:val="0"/>
        <w:autoSpaceDN w:val="0"/>
        <w:adjustRightInd w:val="0"/>
        <w:rPr>
          <w:rFonts w:ascii="TimesNewRomanPSMT" w:eastAsia="TimesNewRomanPSMT" w:cs="TimesNewRomanPSMT"/>
          <w:sz w:val="20"/>
          <w:lang w:val="en-US" w:eastAsia="ko-KR"/>
        </w:rPr>
      </w:pPr>
      <w:r>
        <w:rPr>
          <w:rFonts w:ascii="TimesNewRomanPSMT" w:eastAsia="TimesNewRomanPSMT" w:cs="TimesNewRomanPSMT"/>
          <w:sz w:val="20"/>
          <w:lang w:val="en-US" w:eastAsia="ko-KR"/>
        </w:rPr>
        <w:t xml:space="preserve">The Critical Update Flag subfield is reserved except when the Capability Information field is carried in a Beacon or a Probe Response frame transmitted by an AP </w:t>
      </w:r>
      <w:del w:id="113" w:author="liyiqing (C)" w:date="2021-02-27T09:51:00Z">
        <w:r w:rsidDel="00096CF2">
          <w:rPr>
            <w:rFonts w:ascii="TimesNewRomanPSMT" w:eastAsia="TimesNewRomanPSMT" w:cs="TimesNewRomanPSMT"/>
            <w:sz w:val="20"/>
            <w:lang w:val="en-US" w:eastAsia="ko-KR"/>
          </w:rPr>
          <w:delText xml:space="preserve">of </w:delText>
        </w:r>
      </w:del>
      <w:ins w:id="114" w:author="liyiqing (C)" w:date="2021-02-27T09:51:00Z">
        <w:r>
          <w:rPr>
            <w:rFonts w:ascii="TimesNewRomanPSMT" w:eastAsia="TimesNewRomanPSMT" w:cs="TimesNewRomanPSMT"/>
            <w:sz w:val="20"/>
            <w:lang w:val="en-US" w:eastAsia="ko-KR"/>
          </w:rPr>
          <w:t>aff</w:t>
        </w:r>
      </w:ins>
      <w:ins w:id="115" w:author="liyiqing (C)" w:date="2021-02-27T09:52:00Z">
        <w:r>
          <w:rPr>
            <w:rFonts w:ascii="TimesNewRomanPSMT" w:eastAsia="TimesNewRomanPSMT" w:cs="TimesNewRomanPSMT"/>
            <w:sz w:val="20"/>
            <w:lang w:val="en-US" w:eastAsia="ko-KR"/>
          </w:rPr>
          <w:t>iliated with</w:t>
        </w:r>
      </w:ins>
      <w:ins w:id="116" w:author="liyiqing (C)" w:date="2021-02-27T09:51:00Z">
        <w:r>
          <w:rPr>
            <w:rFonts w:ascii="TimesNewRomanPSMT" w:eastAsia="TimesNewRomanPSMT" w:cs="TimesNewRomanPSMT"/>
            <w:sz w:val="20"/>
            <w:lang w:val="en-US" w:eastAsia="ko-KR"/>
          </w:rPr>
          <w:t xml:space="preserve"> </w:t>
        </w:r>
      </w:ins>
      <w:r>
        <w:rPr>
          <w:rFonts w:ascii="TimesNewRomanPSMT" w:eastAsia="TimesNewRomanPSMT" w:cs="TimesNewRomanPSMT"/>
          <w:sz w:val="20"/>
          <w:lang w:val="en-US" w:eastAsia="ko-KR"/>
        </w:rPr>
        <w:t>an AP MLD.</w:t>
      </w:r>
      <w:r w:rsidR="001E2840">
        <w:rPr>
          <w:rFonts w:ascii="TimesNewRomanPSMT" w:eastAsia="TimesNewRomanPSMT" w:cs="TimesNewRomanPSMT"/>
          <w:sz w:val="20"/>
          <w:lang w:val="en-US" w:eastAsia="ko-KR"/>
        </w:rPr>
        <w:t xml:space="preserve"> </w:t>
      </w:r>
      <w:ins w:id="117" w:author="liyiqing (C)" w:date="2021-02-27T14:43:00Z">
        <w:r w:rsidR="001E2840">
          <w:rPr>
            <w:rFonts w:ascii="TimesNewRomanPSMT" w:eastAsia="TimesNewRomanPSMT" w:cs="TimesNewRomanPSMT"/>
            <w:sz w:val="20"/>
            <w:lang w:val="en-US" w:eastAsia="ko-KR"/>
          </w:rPr>
          <w:t>(#1237)</w:t>
        </w:r>
      </w:ins>
    </w:p>
    <w:p w14:paraId="3D4CBC66" w14:textId="77777777" w:rsidR="00096CF2" w:rsidRDefault="00096CF2" w:rsidP="00096CF2">
      <w:pPr>
        <w:widowControl w:val="0"/>
        <w:autoSpaceDE w:val="0"/>
        <w:autoSpaceDN w:val="0"/>
        <w:adjustRightInd w:val="0"/>
        <w:rPr>
          <w:rFonts w:ascii="TimesNewRomanPSMT" w:eastAsia="TimesNewRomanPSMT" w:cs="TimesNewRomanPSMT"/>
          <w:sz w:val="20"/>
          <w:lang w:val="en-US" w:eastAsia="ko-KR"/>
        </w:rPr>
      </w:pPr>
    </w:p>
    <w:p w14:paraId="399CB0D0" w14:textId="18426117" w:rsidR="00096CF2" w:rsidRDefault="00096CF2" w:rsidP="00096CF2">
      <w:pPr>
        <w:widowControl w:val="0"/>
        <w:autoSpaceDE w:val="0"/>
        <w:autoSpaceDN w:val="0"/>
        <w:adjustRightInd w:val="0"/>
        <w:rPr>
          <w:rFonts w:ascii="TimesNewRomanPSMT" w:eastAsia="TimesNewRomanPSMT" w:cs="TimesNewRomanPSMT"/>
          <w:sz w:val="20"/>
          <w:lang w:val="en-US" w:eastAsia="ko-KR"/>
        </w:rPr>
      </w:pPr>
      <w:r>
        <w:rPr>
          <w:rFonts w:ascii="TimesNewRomanPSMT" w:eastAsia="TimesNewRomanPSMT" w:cs="TimesNewRomanPSMT"/>
          <w:sz w:val="20"/>
          <w:lang w:val="en-US" w:eastAsia="ko-KR"/>
        </w:rPr>
        <w:t xml:space="preserve">An AP </w:t>
      </w:r>
      <w:del w:id="118" w:author="liyiqing (C)" w:date="2021-02-27T09:53:00Z">
        <w:r w:rsidDel="00096CF2">
          <w:rPr>
            <w:rFonts w:ascii="TimesNewRomanPSMT" w:eastAsia="TimesNewRomanPSMT" w:cs="TimesNewRomanPSMT"/>
            <w:sz w:val="20"/>
            <w:lang w:val="en-US" w:eastAsia="ko-KR"/>
          </w:rPr>
          <w:delText>of</w:delText>
        </w:r>
      </w:del>
      <w:ins w:id="119" w:author="liyiqing (C)" w:date="2021-02-27T09:53:00Z">
        <w:r>
          <w:rPr>
            <w:rFonts w:ascii="TimesNewRomanPSMT" w:eastAsia="TimesNewRomanPSMT" w:cs="TimesNewRomanPSMT"/>
            <w:sz w:val="20"/>
            <w:lang w:val="en-US" w:eastAsia="ko-KR"/>
          </w:rPr>
          <w:t>affiliated with</w:t>
        </w:r>
      </w:ins>
      <w:r>
        <w:rPr>
          <w:rFonts w:ascii="TimesNewRomanPSMT" w:eastAsia="TimesNewRomanPSMT" w:cs="TimesNewRomanPSMT"/>
          <w:sz w:val="20"/>
          <w:lang w:val="en-US" w:eastAsia="ko-KR"/>
        </w:rPr>
        <w:t xml:space="preserve"> an AP MLD sets the Critical Update Flag subfield to 1 if there is a change to a value carried in the Change Sequence subfield of the MLD Parameters field in the Reduced Neighbor Report element for any AP </w:t>
      </w:r>
      <w:del w:id="120" w:author="liyiqing (C)" w:date="2021-02-27T10:04:00Z">
        <w:r w:rsidR="002772CF" w:rsidDel="002772CF">
          <w:rPr>
            <w:rFonts w:ascii="TimesNewRomanPSMT" w:eastAsia="TimesNewRomanPSMT" w:cs="TimesNewRomanPSMT"/>
            <w:sz w:val="20"/>
            <w:lang w:val="en-US" w:eastAsia="ko-KR"/>
          </w:rPr>
          <w:delText>in</w:delText>
        </w:r>
      </w:del>
      <w:ins w:id="121" w:author="liyiqing (C)" w:date="2021-02-27T10:04:00Z">
        <w:r w:rsidR="002772CF">
          <w:rPr>
            <w:rFonts w:ascii="TimesNewRomanPSMT" w:eastAsia="TimesNewRomanPSMT" w:cs="TimesNewRomanPSMT"/>
            <w:sz w:val="20"/>
            <w:lang w:val="en-US" w:eastAsia="ko-KR"/>
          </w:rPr>
          <w:t>affiliated with</w:t>
        </w:r>
      </w:ins>
      <w:r w:rsidR="002772CF">
        <w:rPr>
          <w:rFonts w:ascii="TimesNewRomanPSMT" w:eastAsia="TimesNewRomanPSMT" w:cs="TimesNewRomanPSMT"/>
          <w:sz w:val="20"/>
          <w:lang w:val="en-US" w:eastAsia="ko-KR"/>
        </w:rPr>
        <w:t xml:space="preserve"> the</w:t>
      </w:r>
      <w:r>
        <w:rPr>
          <w:rFonts w:ascii="TimesNewRomanPSMT" w:eastAsia="TimesNewRomanPSMT" w:cs="TimesNewRomanPSMT"/>
          <w:sz w:val="20"/>
          <w:lang w:val="en-US" w:eastAsia="ko-KR"/>
        </w:rPr>
        <w:t xml:space="preserve"> same AP MLD. Otherwise the AP sets the subfield to 0.</w:t>
      </w:r>
      <w:r w:rsidR="00365679">
        <w:rPr>
          <w:rFonts w:ascii="TimesNewRomanPSMT" w:eastAsia="TimesNewRomanPSMT" w:cs="TimesNewRomanPSMT"/>
          <w:sz w:val="20"/>
          <w:lang w:val="en-US" w:eastAsia="ko-KR"/>
        </w:rPr>
        <w:t xml:space="preserve"> </w:t>
      </w:r>
      <w:ins w:id="122" w:author="liyiqing (C)" w:date="2021-04-16T15:43:00Z">
        <w:r w:rsidR="006C4B29" w:rsidRPr="00365679">
          <w:rPr>
            <w:rFonts w:ascii="TimesNewRomanPSMT" w:eastAsia="TimesNewRomanPSMT" w:cs="TimesNewRomanPSMT"/>
            <w:sz w:val="20"/>
            <w:lang w:val="en-US" w:eastAsia="ko-KR"/>
          </w:rPr>
          <w:t>(</w:t>
        </w:r>
        <w:r w:rsidR="006C4B29">
          <w:rPr>
            <w:rFonts w:ascii="TimesNewRomanPSMT" w:eastAsia="TimesNewRomanPSMT" w:cs="TimesNewRomanPSMT"/>
            <w:sz w:val="20"/>
            <w:lang w:val="en-US" w:eastAsia="ko-KR"/>
          </w:rPr>
          <w:t>S</w:t>
        </w:r>
        <w:r w:rsidR="006C4B29" w:rsidRPr="00365679">
          <w:rPr>
            <w:rFonts w:ascii="TimesNewRomanPSMT" w:eastAsia="TimesNewRomanPSMT" w:cs="TimesNewRomanPSMT" w:hint="eastAsia"/>
            <w:sz w:val="20"/>
            <w:lang w:val="en-US" w:eastAsia="ko-KR"/>
          </w:rPr>
          <w:t>ee</w:t>
        </w:r>
        <w:r w:rsidR="006C4B29" w:rsidRPr="00365679">
          <w:rPr>
            <w:rFonts w:ascii="TimesNewRomanPSMT" w:eastAsia="TimesNewRomanPSMT" w:cs="TimesNewRomanPSMT"/>
            <w:sz w:val="20"/>
            <w:lang w:val="en-US" w:eastAsia="ko-KR"/>
          </w:rPr>
          <w:t xml:space="preserve"> 35.3.8 (BSS parameter critical update procedure)</w:t>
        </w:r>
        <w:r w:rsidR="006C4B29" w:rsidRPr="00365679">
          <w:rPr>
            <w:rFonts w:ascii="TimesNewRomanPSMT" w:eastAsia="TimesNewRomanPSMT" w:cs="TimesNewRomanPSMT" w:hint="eastAsia"/>
            <w:sz w:val="20"/>
            <w:lang w:val="en-US" w:eastAsia="ko-KR"/>
          </w:rPr>
          <w:t>)</w:t>
        </w:r>
        <w:r w:rsidR="006C4B29">
          <w:rPr>
            <w:rFonts w:ascii="TimesNewRomanPSMT" w:eastAsia="TimesNewRomanPSMT" w:cs="TimesNewRomanPSMT"/>
            <w:sz w:val="20"/>
            <w:lang w:val="en-US" w:eastAsia="ko-KR"/>
          </w:rPr>
          <w:t xml:space="preserve"> </w:t>
        </w:r>
      </w:ins>
      <w:ins w:id="123" w:author="liyiqing (C)" w:date="2021-02-27T14:43:00Z">
        <w:r w:rsidR="001E2840">
          <w:rPr>
            <w:rFonts w:ascii="TimesNewRomanPSMT" w:eastAsia="TimesNewRomanPSMT" w:cs="TimesNewRomanPSMT"/>
            <w:sz w:val="20"/>
            <w:lang w:val="en-US" w:eastAsia="ko-KR"/>
          </w:rPr>
          <w:t>(#1237</w:t>
        </w:r>
      </w:ins>
      <w:ins w:id="124" w:author="liyiqing (C)" w:date="2021-04-16T15:44:00Z">
        <w:r w:rsidR="006C4B29">
          <w:rPr>
            <w:rFonts w:ascii="TimesNewRomanPSMT" w:eastAsia="TimesNewRomanPSMT" w:cs="TimesNewRomanPSMT"/>
            <w:sz w:val="20"/>
            <w:lang w:val="en-US" w:eastAsia="ko-KR"/>
          </w:rPr>
          <w:t>, 1900, 1013</w:t>
        </w:r>
      </w:ins>
      <w:ins w:id="125" w:author="liyiqing (C)" w:date="2021-04-16T15:45:00Z">
        <w:r w:rsidR="006C4B29">
          <w:rPr>
            <w:rFonts w:ascii="TimesNewRomanPSMT" w:eastAsia="TimesNewRomanPSMT" w:cs="TimesNewRomanPSMT"/>
            <w:sz w:val="20"/>
            <w:lang w:val="en-US" w:eastAsia="ko-KR"/>
          </w:rPr>
          <w:t>, 2848</w:t>
        </w:r>
      </w:ins>
      <w:ins w:id="126" w:author="liyiqing (C)" w:date="2021-04-16T15:46:00Z">
        <w:r w:rsidR="006C4B29">
          <w:rPr>
            <w:rFonts w:ascii="TimesNewRomanPSMT" w:eastAsia="TimesNewRomanPSMT" w:cs="TimesNewRomanPSMT"/>
            <w:sz w:val="20"/>
            <w:lang w:val="en-US" w:eastAsia="ko-KR"/>
          </w:rPr>
          <w:t>, 3012</w:t>
        </w:r>
      </w:ins>
      <w:ins w:id="127" w:author="liyiqing (C)" w:date="2021-02-27T14:43:00Z">
        <w:r w:rsidR="001E2840">
          <w:rPr>
            <w:rFonts w:ascii="TimesNewRomanPSMT" w:eastAsia="TimesNewRomanPSMT" w:cs="TimesNewRomanPSMT"/>
            <w:sz w:val="20"/>
            <w:lang w:val="en-US" w:eastAsia="ko-KR"/>
          </w:rPr>
          <w:t>)</w:t>
        </w:r>
      </w:ins>
    </w:p>
    <w:p w14:paraId="5E496DEA" w14:textId="76646BBA" w:rsidR="00FD24D9" w:rsidRPr="00FD24D9" w:rsidDel="006C4B29" w:rsidRDefault="00096CF2" w:rsidP="00FD24D9">
      <w:pPr>
        <w:pStyle w:val="T"/>
        <w:rPr>
          <w:del w:id="128" w:author="liyiqing (C)" w:date="2021-04-16T15:43:00Z"/>
          <w:rFonts w:ascii="TimesNewRomanPSMT" w:eastAsiaTheme="minorEastAsia" w:cs="TimesNewRomanPSMT" w:hint="eastAsia"/>
          <w:sz w:val="18"/>
          <w:szCs w:val="18"/>
          <w:lang w:eastAsia="ko-KR"/>
        </w:rPr>
      </w:pPr>
      <w:del w:id="129" w:author="liyiqing (C)" w:date="2021-04-16T15:43:00Z">
        <w:r w:rsidRPr="00365679" w:rsidDel="006C4B29">
          <w:rPr>
            <w:rFonts w:ascii="TimesNewRomanPSMT" w:eastAsia="TimesNewRomanPSMT" w:cs="TimesNewRomanPSMT"/>
            <w:color w:val="auto"/>
            <w:w w:val="100"/>
            <w:lang w:eastAsia="ko-KR"/>
          </w:rPr>
          <w:delText>NOTE</w:delText>
        </w:r>
        <w:r w:rsidRPr="00365679" w:rsidDel="006C4B29">
          <w:rPr>
            <w:rFonts w:ascii="TimesNewRomanPSMT" w:eastAsia="TimesNewRomanPSMT" w:cs="TimesNewRomanPSMT" w:hint="eastAsia"/>
            <w:color w:val="auto"/>
            <w:w w:val="100"/>
            <w:lang w:eastAsia="ko-KR"/>
          </w:rPr>
          <w:delText>—</w:delText>
        </w:r>
        <w:r w:rsidRPr="00365679" w:rsidDel="006C4B29">
          <w:rPr>
            <w:rFonts w:ascii="TimesNewRomanPSMT" w:eastAsia="TimesNewRomanPSMT" w:cs="TimesNewRomanPSMT"/>
            <w:color w:val="auto"/>
            <w:w w:val="100"/>
            <w:lang w:eastAsia="ko-KR"/>
          </w:rPr>
          <w:delText>An AP sets the value</w:delText>
        </w:r>
        <w:r w:rsidRPr="001E2840" w:rsidDel="006C4B29">
          <w:rPr>
            <w:rFonts w:ascii="TimesNewRomanPSMT" w:eastAsia="TimesNewRomanPSMT" w:cs="TimesNewRomanPSMT"/>
            <w:color w:val="auto"/>
            <w:w w:val="100"/>
            <w:lang w:eastAsia="ko-KR"/>
          </w:rPr>
          <w:delText xml:space="preserve"> to </w:delText>
        </w:r>
        <w:r w:rsidDel="006C4B29">
          <w:rPr>
            <w:rFonts w:ascii="TimesNewRomanPSMT" w:eastAsia="TimesNewRomanPSMT" w:cs="TimesNewRomanPSMT"/>
            <w:sz w:val="18"/>
            <w:szCs w:val="18"/>
            <w:lang w:eastAsia="ko-KR"/>
          </w:rPr>
          <w:delText xml:space="preserve">1 in </w:delText>
        </w:r>
      </w:del>
      <w:ins w:id="130" w:author="Ming Gan" w:date="2021-03-29T17:14:00Z">
        <w:del w:id="131" w:author="liyiqing (C)" w:date="2021-04-16T15:43:00Z">
          <w:r w:rsidR="000C157F" w:rsidRPr="00601EDA" w:rsidDel="006C4B29">
            <w:delText xml:space="preserve">the Beacon frame(s) </w:delText>
          </w:r>
          <w:commentRangeStart w:id="132"/>
          <w:commentRangeStart w:id="133"/>
          <w:r w:rsidR="000C157F" w:rsidRPr="00601EDA" w:rsidDel="006C4B29">
            <w:delText>until</w:delText>
          </w:r>
          <w:r w:rsidR="000C157F" w:rsidDel="006C4B29">
            <w:delText xml:space="preserve"> after</w:delText>
          </w:r>
          <w:r w:rsidR="000C157F" w:rsidRPr="00601EDA" w:rsidDel="006C4B29">
            <w:delText xml:space="preserve"> the next DTIM </w:delText>
          </w:r>
        </w:del>
      </w:ins>
      <w:commentRangeEnd w:id="132"/>
      <w:del w:id="134" w:author="liyiqing (C)" w:date="2021-04-16T15:43:00Z">
        <w:r w:rsidR="0063526B" w:rsidDel="006C4B29">
          <w:rPr>
            <w:rStyle w:val="a9"/>
            <w:rFonts w:ascii="Calibri" w:eastAsia="Malgun Gothic" w:hAnsi="Calibri"/>
            <w:color w:val="auto"/>
            <w:w w:val="100"/>
            <w:lang w:val="en-GB" w:eastAsia="en-US"/>
          </w:rPr>
          <w:commentReference w:id="132"/>
        </w:r>
        <w:commentRangeEnd w:id="133"/>
        <w:r w:rsidR="00952829" w:rsidDel="006C4B29">
          <w:rPr>
            <w:rStyle w:val="a9"/>
            <w:rFonts w:ascii="Calibri" w:eastAsia="Malgun Gothic" w:hAnsi="Calibri"/>
            <w:color w:val="auto"/>
            <w:w w:val="100"/>
            <w:lang w:val="en-GB" w:eastAsia="en-US"/>
          </w:rPr>
          <w:commentReference w:id="133"/>
        </w:r>
      </w:del>
      <w:ins w:id="135" w:author="Ming Gan" w:date="2021-03-29T17:14:00Z">
        <w:del w:id="136" w:author="liyiqing (C)" w:date="2021-04-16T15:43:00Z">
          <w:r w:rsidR="000C157F" w:rsidRPr="00601EDA" w:rsidDel="006C4B29">
            <w:delText xml:space="preserve">Beacon frame on the link that </w:delText>
          </w:r>
          <w:commentRangeStart w:id="137"/>
          <w:commentRangeStart w:id="138"/>
          <w:r w:rsidR="000C157F" w:rsidRPr="00601EDA" w:rsidDel="006C4B29">
            <w:delText xml:space="preserve">the AP </w:delText>
          </w:r>
        </w:del>
      </w:ins>
      <w:commentRangeEnd w:id="137"/>
      <w:del w:id="139" w:author="liyiqing (C)" w:date="2021-04-16T15:43:00Z">
        <w:r w:rsidR="0063526B" w:rsidDel="006C4B29">
          <w:rPr>
            <w:rStyle w:val="a9"/>
            <w:rFonts w:ascii="Calibri" w:eastAsia="Malgun Gothic" w:hAnsi="Calibri"/>
            <w:color w:val="auto"/>
            <w:w w:val="100"/>
            <w:lang w:val="en-GB" w:eastAsia="en-US"/>
          </w:rPr>
          <w:commentReference w:id="137"/>
        </w:r>
        <w:commentRangeEnd w:id="138"/>
        <w:r w:rsidR="001E3E61" w:rsidDel="006C4B29">
          <w:rPr>
            <w:rStyle w:val="a9"/>
            <w:rFonts w:ascii="Calibri" w:eastAsia="Malgun Gothic" w:hAnsi="Calibri"/>
            <w:color w:val="auto"/>
            <w:w w:val="100"/>
            <w:lang w:val="en-GB" w:eastAsia="en-US"/>
          </w:rPr>
          <w:commentReference w:id="138"/>
        </w:r>
      </w:del>
      <w:ins w:id="140" w:author="Ming Gan" w:date="2021-03-29T17:14:00Z">
        <w:del w:id="141" w:author="liyiqing (C)" w:date="2021-04-16T15:43:00Z">
          <w:r w:rsidR="000C157F" w:rsidRPr="00601EDA" w:rsidDel="006C4B29">
            <w:delText>is operating on</w:delText>
          </w:r>
          <w:r w:rsidR="000C157F" w:rsidDel="006C4B29">
            <w:delText xml:space="preserve"> </w:delText>
          </w:r>
        </w:del>
      </w:ins>
      <w:del w:id="142" w:author="liyiqing (C)" w:date="2021-04-16T15:43:00Z">
        <w:r w:rsidDel="006C4B29">
          <w:rPr>
            <w:rFonts w:ascii="TimesNewRomanPSMT" w:eastAsia="TimesNewRomanPSMT" w:cs="TimesNewRomanPSMT"/>
            <w:sz w:val="18"/>
            <w:szCs w:val="18"/>
            <w:lang w:eastAsia="ko-KR"/>
          </w:rPr>
          <w:delText>one or more Beacon frames by following the procedure defined in 35.3.8 (BSS parameter critical update procedure).</w:delText>
        </w:r>
      </w:del>
    </w:p>
    <w:p w14:paraId="420A9156" w14:textId="0585B629" w:rsidR="00FD24D9" w:rsidRPr="00772AEA" w:rsidDel="006C4B29" w:rsidRDefault="00FD24D9" w:rsidP="007F7D06">
      <w:pPr>
        <w:widowControl w:val="0"/>
        <w:autoSpaceDE w:val="0"/>
        <w:autoSpaceDN w:val="0"/>
        <w:adjustRightInd w:val="0"/>
        <w:rPr>
          <w:ins w:id="143" w:author="Ming Gan" w:date="2021-03-29T17:16:00Z"/>
          <w:del w:id="144" w:author="liyiqing (C)" w:date="2021-04-16T15:43:00Z"/>
          <w:rFonts w:ascii="TimesNewRomanPSMT" w:eastAsiaTheme="minorEastAsia" w:cs="TimesNewRomanPSMT" w:hint="eastAsia"/>
          <w:sz w:val="20"/>
          <w:lang w:val="en-US" w:eastAsia="ko-KR"/>
        </w:rPr>
      </w:pPr>
    </w:p>
    <w:p w14:paraId="5EAC4469" w14:textId="4EFA37EE" w:rsidR="000C157F" w:rsidDel="006C4B29" w:rsidRDefault="000C157F" w:rsidP="000C157F">
      <w:pPr>
        <w:widowControl w:val="0"/>
        <w:autoSpaceDE w:val="0"/>
        <w:autoSpaceDN w:val="0"/>
        <w:adjustRightInd w:val="0"/>
        <w:spacing w:before="60" w:after="60"/>
        <w:jc w:val="both"/>
        <w:rPr>
          <w:del w:id="145" w:author="liyiqing (C)" w:date="2021-04-16T15:43:00Z"/>
          <w:rFonts w:ascii="TimesNewRomanPSMT" w:eastAsia="TimesNewRomanPSMT" w:cs="TimesNewRomanPSMT"/>
          <w:color w:val="000000"/>
          <w:w w:val="0"/>
          <w:sz w:val="18"/>
          <w:szCs w:val="18"/>
          <w:lang w:val="en-US" w:eastAsia="ko-KR"/>
        </w:rPr>
      </w:pPr>
      <w:ins w:id="146" w:author="Ming Gan" w:date="2021-03-29T17:16:00Z">
        <w:del w:id="147" w:author="liyiqing (C)" w:date="2021-04-16T15:43:00Z">
          <w:r w:rsidRPr="007F7D06" w:rsidDel="006C4B29">
            <w:rPr>
              <w:rFonts w:ascii="TimesNewRomanPSMT" w:eastAsia="TimesNewRomanPSMT" w:cs="TimesNewRomanPSMT"/>
              <w:color w:val="000000"/>
              <w:w w:val="0"/>
              <w:sz w:val="18"/>
              <w:szCs w:val="18"/>
              <w:lang w:val="en-US" w:eastAsia="ko-KR"/>
            </w:rPr>
            <w:delText>NOTE</w:delText>
          </w:r>
          <w:r w:rsidRPr="007F7D06" w:rsidDel="006C4B29">
            <w:rPr>
              <w:rFonts w:ascii="TimesNewRomanPSMT" w:eastAsia="TimesNewRomanPSMT" w:cs="TimesNewRomanPSMT"/>
              <w:color w:val="000000"/>
              <w:w w:val="0"/>
              <w:sz w:val="18"/>
              <w:szCs w:val="18"/>
              <w:lang w:val="en-US" w:eastAsia="ko-KR"/>
            </w:rPr>
            <w:delText>—</w:delText>
          </w:r>
          <w:r w:rsidRPr="007F7D06" w:rsidDel="006C4B29">
            <w:rPr>
              <w:rFonts w:ascii="TimesNewRomanPSMT" w:eastAsia="TimesNewRomanPSMT" w:cs="TimesNewRomanPSMT"/>
              <w:color w:val="000000"/>
              <w:w w:val="0"/>
              <w:sz w:val="18"/>
              <w:szCs w:val="18"/>
              <w:lang w:val="en-US" w:eastAsia="ko-KR"/>
            </w:rPr>
            <w:delText xml:space="preserve"> The bit B6 in </w:delText>
          </w:r>
        </w:del>
      </w:ins>
      <w:ins w:id="148" w:author="Stephen McCann" w:date="2021-04-09T13:01:00Z">
        <w:del w:id="149" w:author="liyiqing (C)" w:date="2021-04-16T15:43:00Z">
          <w:r w:rsidR="0063526B" w:rsidDel="006C4B29">
            <w:rPr>
              <w:rFonts w:ascii="TimesNewRomanPSMT" w:eastAsia="TimesNewRomanPSMT" w:cs="TimesNewRomanPSMT"/>
              <w:color w:val="000000"/>
              <w:w w:val="0"/>
              <w:sz w:val="18"/>
              <w:szCs w:val="18"/>
              <w:lang w:val="en-US" w:eastAsia="ko-KR"/>
            </w:rPr>
            <w:delText xml:space="preserve">the </w:delText>
          </w:r>
        </w:del>
      </w:ins>
      <w:ins w:id="150" w:author="Ming Gan" w:date="2021-03-29T17:16:00Z">
        <w:del w:id="151" w:author="liyiqing (C)" w:date="2021-04-16T15:43:00Z">
          <w:r w:rsidRPr="007F7D06" w:rsidDel="006C4B29">
            <w:rPr>
              <w:rFonts w:ascii="TimesNewRomanPSMT" w:eastAsia="TimesNewRomanPSMT" w:cs="TimesNewRomanPSMT"/>
              <w:color w:val="000000"/>
              <w:w w:val="0"/>
              <w:sz w:val="18"/>
              <w:szCs w:val="18"/>
              <w:lang w:val="en-US" w:eastAsia="ko-KR"/>
            </w:rPr>
            <w:delText>Nontransmitted BSSID Capability field is set to 1 if there is a change to a value carried in the Change Sequence subfield of the MLD Parameters field in the Reduced Neighbor Report element</w:delText>
          </w:r>
        </w:del>
      </w:ins>
      <w:ins w:id="152" w:author="Stephen McCann" w:date="2021-04-09T13:01:00Z">
        <w:del w:id="153" w:author="liyiqing (C)" w:date="2021-04-16T15:43:00Z">
          <w:r w:rsidR="0063526B" w:rsidDel="006C4B29">
            <w:rPr>
              <w:rFonts w:ascii="TimesNewRomanPSMT" w:eastAsia="TimesNewRomanPSMT" w:cs="TimesNewRomanPSMT"/>
              <w:color w:val="000000"/>
              <w:w w:val="0"/>
              <w:sz w:val="18"/>
              <w:szCs w:val="18"/>
              <w:lang w:val="en-US" w:eastAsia="ko-KR"/>
            </w:rPr>
            <w:delText>,</w:delText>
          </w:r>
        </w:del>
      </w:ins>
      <w:ins w:id="154" w:author="Ming Gan" w:date="2021-03-29T17:16:00Z">
        <w:del w:id="155" w:author="liyiqing (C)" w:date="2021-04-16T15:43:00Z">
          <w:r w:rsidRPr="007F7D06" w:rsidDel="006C4B29">
            <w:rPr>
              <w:rFonts w:ascii="TimesNewRomanPSMT" w:eastAsia="TimesNewRomanPSMT" w:cs="TimesNewRomanPSMT"/>
              <w:color w:val="000000"/>
              <w:w w:val="0"/>
              <w:sz w:val="18"/>
              <w:szCs w:val="18"/>
              <w:lang w:val="en-US" w:eastAsia="ko-KR"/>
            </w:rPr>
            <w:delText xml:space="preserve"> for any AP </w:delText>
          </w:r>
          <w:r w:rsidRPr="007F7D06" w:rsidDel="006C4B29">
            <w:rPr>
              <w:rFonts w:ascii="TimesNewRomanPSMT" w:eastAsia="TimesNewRomanPSMT" w:cs="TimesNewRomanPSMT" w:hint="eastAsia"/>
              <w:color w:val="000000"/>
              <w:w w:val="0"/>
              <w:sz w:val="18"/>
              <w:szCs w:val="18"/>
              <w:lang w:val="en-US" w:eastAsia="ko-KR"/>
            </w:rPr>
            <w:delText>affiliated</w:delText>
          </w:r>
          <w:r w:rsidRPr="007F7D06" w:rsidDel="006C4B29">
            <w:rPr>
              <w:rFonts w:ascii="TimesNewRomanPSMT" w:eastAsia="TimesNewRomanPSMT" w:cs="TimesNewRomanPSMT"/>
              <w:color w:val="000000"/>
              <w:w w:val="0"/>
              <w:sz w:val="18"/>
              <w:szCs w:val="18"/>
              <w:lang w:val="en-US" w:eastAsia="ko-KR"/>
            </w:rPr>
            <w:delText xml:space="preserve"> with the same AP MLD</w:delText>
          </w:r>
        </w:del>
      </w:ins>
      <w:ins w:id="156" w:author="Stephen McCann" w:date="2021-04-09T13:01:00Z">
        <w:del w:id="157" w:author="liyiqing (C)" w:date="2021-04-16T15:43:00Z">
          <w:r w:rsidR="0063526B" w:rsidDel="006C4B29">
            <w:rPr>
              <w:rFonts w:ascii="TimesNewRomanPSMT" w:eastAsia="TimesNewRomanPSMT" w:cs="TimesNewRomanPSMT"/>
              <w:color w:val="000000"/>
              <w:w w:val="0"/>
              <w:sz w:val="18"/>
              <w:szCs w:val="18"/>
              <w:lang w:val="en-US" w:eastAsia="ko-KR"/>
            </w:rPr>
            <w:delText>,</w:delText>
          </w:r>
        </w:del>
      </w:ins>
      <w:ins w:id="158" w:author="Ming Gan" w:date="2021-03-29T17:16:00Z">
        <w:del w:id="159" w:author="liyiqing (C)" w:date="2021-04-16T15:43:00Z">
          <w:r w:rsidRPr="007F7D06" w:rsidDel="006C4B29">
            <w:rPr>
              <w:rFonts w:ascii="TimesNewRomanPSMT" w:eastAsia="TimesNewRomanPSMT" w:cs="TimesNewRomanPSMT"/>
              <w:color w:val="000000"/>
              <w:w w:val="0"/>
              <w:sz w:val="18"/>
              <w:szCs w:val="18"/>
              <w:lang w:val="en-US" w:eastAsia="ko-KR"/>
            </w:rPr>
            <w:delText xml:space="preserve"> to which </w:delText>
          </w:r>
          <w:commentRangeStart w:id="160"/>
          <w:commentRangeStart w:id="161"/>
          <w:r w:rsidRPr="007F7D06" w:rsidDel="006C4B29">
            <w:rPr>
              <w:rFonts w:ascii="TimesNewRomanPSMT" w:eastAsia="TimesNewRomanPSMT" w:cs="TimesNewRomanPSMT"/>
              <w:color w:val="000000"/>
              <w:w w:val="0"/>
              <w:sz w:val="18"/>
              <w:szCs w:val="18"/>
              <w:lang w:val="en-US" w:eastAsia="ko-KR"/>
            </w:rPr>
            <w:delText xml:space="preserve">the AP </w:delText>
          </w:r>
        </w:del>
      </w:ins>
      <w:commentRangeEnd w:id="160"/>
      <w:del w:id="162" w:author="liyiqing (C)" w:date="2021-04-16T15:43:00Z">
        <w:r w:rsidR="0063526B" w:rsidDel="006C4B29">
          <w:rPr>
            <w:rStyle w:val="a9"/>
            <w:rFonts w:ascii="Calibri" w:hAnsi="Calibri"/>
          </w:rPr>
          <w:commentReference w:id="160"/>
        </w:r>
        <w:commentRangeEnd w:id="161"/>
        <w:r w:rsidR="00952829" w:rsidDel="006C4B29">
          <w:rPr>
            <w:rStyle w:val="a9"/>
            <w:rFonts w:ascii="Calibri" w:hAnsi="Calibri"/>
          </w:rPr>
          <w:commentReference w:id="161"/>
        </w:r>
      </w:del>
      <w:ins w:id="163" w:author="Ming Gan" w:date="2021-03-29T17:16:00Z">
        <w:del w:id="164" w:author="liyiqing (C)" w:date="2021-04-16T15:43:00Z">
          <w:r w:rsidRPr="007F7D06" w:rsidDel="006C4B29">
            <w:rPr>
              <w:rFonts w:ascii="TimesNewRomanPSMT" w:eastAsia="TimesNewRomanPSMT" w:cs="TimesNewRomanPSMT"/>
              <w:color w:val="000000"/>
              <w:w w:val="0"/>
              <w:sz w:val="18"/>
              <w:szCs w:val="18"/>
              <w:lang w:val="en-US" w:eastAsia="ko-KR"/>
            </w:rPr>
            <w:delText>corresponding to the nontransmitted BSSID belongs. (#CID1013)</w:delText>
          </w:r>
        </w:del>
      </w:ins>
    </w:p>
    <w:p w14:paraId="18D6BB93" w14:textId="77777777" w:rsidR="00FD24D9" w:rsidRDefault="00FD24D9" w:rsidP="000C157F">
      <w:pPr>
        <w:widowControl w:val="0"/>
        <w:autoSpaceDE w:val="0"/>
        <w:autoSpaceDN w:val="0"/>
        <w:adjustRightInd w:val="0"/>
        <w:spacing w:before="60" w:after="60"/>
        <w:jc w:val="both"/>
        <w:rPr>
          <w:rFonts w:ascii="TimesNewRomanPSMT" w:eastAsia="TimesNewRomanPSMT" w:cs="TimesNewRomanPSMT"/>
          <w:color w:val="000000"/>
          <w:w w:val="0"/>
          <w:sz w:val="18"/>
          <w:szCs w:val="18"/>
          <w:lang w:val="en-US" w:eastAsia="ko-KR"/>
        </w:rPr>
      </w:pPr>
    </w:p>
    <w:p w14:paraId="51199D16" w14:textId="77777777" w:rsidR="000C157F" w:rsidRPr="002F7C35" w:rsidRDefault="000C157F" w:rsidP="002F7C35">
      <w:pPr>
        <w:pStyle w:val="T"/>
        <w:rPr>
          <w:lang w:val="en-GB" w:eastAsia="en-US"/>
        </w:rPr>
      </w:pPr>
    </w:p>
    <w:sectPr w:rsidR="000C157F" w:rsidRPr="002F7C35" w:rsidSect="00654B3B">
      <w:headerReference w:type="default" r:id="rId10"/>
      <w:footerReference w:type="default" r:id="rId11"/>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2" w:author="Stephen McCann" w:date="2021-04-09T12:59:00Z" w:initials="SM">
    <w:p w14:paraId="7C9EC8F7" w14:textId="13429F7A" w:rsidR="00D90260" w:rsidRDefault="00D90260">
      <w:pPr>
        <w:pStyle w:val="aa"/>
      </w:pPr>
      <w:r>
        <w:rPr>
          <w:rStyle w:val="a9"/>
        </w:rPr>
        <w:annotationRef/>
      </w:r>
      <w:r>
        <w:rPr>
          <w:noProof/>
        </w:rPr>
        <w:t>What happens after the last DTIM? Then there is no "next" DTIM.</w:t>
      </w:r>
    </w:p>
  </w:comment>
  <w:comment w:id="133" w:author="liyiqing (C)" w:date="2021-04-12T10:15:00Z" w:initials="l(">
    <w:p w14:paraId="642BF2AD" w14:textId="19D9624F" w:rsidR="00D90260" w:rsidRPr="007F292D" w:rsidRDefault="00D90260">
      <w:pPr>
        <w:pStyle w:val="aa"/>
        <w:rPr>
          <w:rFonts w:eastAsia="宋体" w:hint="eastAsia"/>
          <w:lang w:eastAsia="zh-CN"/>
        </w:rPr>
      </w:pPr>
      <w:r>
        <w:rPr>
          <w:rStyle w:val="a9"/>
        </w:rPr>
        <w:annotationRef/>
      </w:r>
      <w:r>
        <w:rPr>
          <w:rFonts w:eastAsia="宋体" w:hint="eastAsia"/>
          <w:lang w:eastAsia="zh-CN"/>
        </w:rPr>
        <w:t>T</w:t>
      </w:r>
      <w:r>
        <w:rPr>
          <w:rFonts w:eastAsia="宋体"/>
          <w:lang w:eastAsia="zh-CN"/>
        </w:rPr>
        <w:t>hen the value of the Critical Update Flag subfield should be 0 following the wordings as “</w:t>
      </w:r>
      <w:r>
        <w:rPr>
          <w:rFonts w:ascii="TimesNewRomanPSMT" w:eastAsia="TimesNewRomanPSMT" w:cs="TimesNewRomanPSMT"/>
          <w:lang w:val="en-US" w:eastAsia="ko-KR"/>
        </w:rPr>
        <w:t>Otherwise the AP sets the subfield to 0</w:t>
      </w:r>
      <w:r>
        <w:rPr>
          <w:rFonts w:eastAsia="宋体"/>
          <w:lang w:eastAsia="zh-CN"/>
        </w:rPr>
        <w:t>”.</w:t>
      </w:r>
    </w:p>
  </w:comment>
  <w:comment w:id="137" w:author="Stephen McCann" w:date="2021-04-09T13:01:00Z" w:initials="SM">
    <w:p w14:paraId="3C6D8C1B" w14:textId="51A4B1B0" w:rsidR="00D90260" w:rsidRDefault="00D90260">
      <w:pPr>
        <w:pStyle w:val="aa"/>
      </w:pPr>
      <w:r>
        <w:rPr>
          <w:rStyle w:val="a9"/>
        </w:rPr>
        <w:annotationRef/>
      </w:r>
      <w:r>
        <w:rPr>
          <w:noProof/>
        </w:rPr>
        <w:t>Is this an affiliated AP?</w:t>
      </w:r>
    </w:p>
  </w:comment>
  <w:comment w:id="138" w:author="liyiqing (C)" w:date="2021-04-12T09:57:00Z" w:initials="l(">
    <w:p w14:paraId="6F69EEFA" w14:textId="696F0F83" w:rsidR="00D90260" w:rsidRPr="001E3E61" w:rsidRDefault="00D90260">
      <w:pPr>
        <w:pStyle w:val="aa"/>
        <w:rPr>
          <w:rFonts w:eastAsia="宋体" w:hint="eastAsia"/>
          <w:lang w:eastAsia="zh-CN"/>
        </w:rPr>
      </w:pPr>
      <w:r>
        <w:rPr>
          <w:rStyle w:val="a9"/>
        </w:rPr>
        <w:annotationRef/>
      </w:r>
      <w:r>
        <w:rPr>
          <w:rFonts w:eastAsia="宋体" w:hint="eastAsia"/>
          <w:lang w:eastAsia="zh-CN"/>
        </w:rPr>
        <w:t>I</w:t>
      </w:r>
      <w:r>
        <w:rPr>
          <w:rFonts w:eastAsia="宋体"/>
          <w:lang w:eastAsia="zh-CN"/>
        </w:rPr>
        <w:t>t should be the</w:t>
      </w:r>
      <w:r w:rsidR="006C4B29">
        <w:rPr>
          <w:rFonts w:eastAsia="宋体"/>
          <w:lang w:eastAsia="zh-CN"/>
        </w:rPr>
        <w:t xml:space="preserve"> link where the change happens</w:t>
      </w:r>
    </w:p>
  </w:comment>
  <w:comment w:id="160" w:author="Stephen McCann" w:date="2021-04-09T13:02:00Z" w:initials="SM">
    <w:p w14:paraId="7D87FC7A" w14:textId="64EDD652" w:rsidR="00D90260" w:rsidRDefault="00D90260">
      <w:pPr>
        <w:pStyle w:val="aa"/>
      </w:pPr>
      <w:r>
        <w:rPr>
          <w:rStyle w:val="a9"/>
        </w:rPr>
        <w:annotationRef/>
      </w:r>
      <w:r>
        <w:rPr>
          <w:noProof/>
        </w:rPr>
        <w:t>Is this the affiliated AP or the AP MLD?</w:t>
      </w:r>
    </w:p>
  </w:comment>
  <w:comment w:id="161" w:author="liyiqing (C)" w:date="2021-04-12T10:14:00Z" w:initials="l(">
    <w:p w14:paraId="0629910C" w14:textId="5E9CB97F" w:rsidR="00D90260" w:rsidRPr="00952829" w:rsidRDefault="00D90260">
      <w:pPr>
        <w:pStyle w:val="aa"/>
        <w:rPr>
          <w:rFonts w:eastAsia="宋体" w:hint="eastAsia"/>
          <w:lang w:eastAsia="zh-CN"/>
        </w:rPr>
      </w:pPr>
      <w:r>
        <w:rPr>
          <w:rStyle w:val="a9"/>
        </w:rPr>
        <w:annotationRef/>
      </w:r>
      <w:r>
        <w:rPr>
          <w:rFonts w:eastAsia="宋体" w:hint="eastAsia"/>
          <w:lang w:eastAsia="zh-CN"/>
        </w:rPr>
        <w:t>I</w:t>
      </w:r>
      <w:r>
        <w:rPr>
          <w:rFonts w:eastAsia="宋体"/>
          <w:lang w:eastAsia="zh-CN"/>
        </w:rPr>
        <w:t xml:space="preserve">t is the AP not a MLD corresponding to a nontransmitted BSSID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9EC8F7" w15:done="0"/>
  <w15:commentEx w15:paraId="642BF2AD" w15:paraIdParent="7C9EC8F7" w15:done="0"/>
  <w15:commentEx w15:paraId="3C6D8C1B" w15:done="0"/>
  <w15:commentEx w15:paraId="6F69EEFA" w15:paraIdParent="3C6D8C1B" w15:done="0"/>
  <w15:commentEx w15:paraId="7D87FC7A" w15:done="0"/>
  <w15:commentEx w15:paraId="0629910C" w15:paraIdParent="7D87FC7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1DE9B4" w14:textId="77777777" w:rsidR="008B4459" w:rsidRDefault="008B4459">
      <w:r>
        <w:separator/>
      </w:r>
    </w:p>
  </w:endnote>
  <w:endnote w:type="continuationSeparator" w:id="0">
    <w:p w14:paraId="03010E5B" w14:textId="77777777" w:rsidR="008B4459" w:rsidRDefault="008B4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
    <w:altName w:val="Cambria"/>
    <w:panose1 w:val="00000000000000000000"/>
    <w:charset w:val="00"/>
    <w:family w:val="roman"/>
    <w:notTrueType/>
    <w:pitch w:val="default"/>
    <w:sig w:usb0="00000003" w:usb1="08070000" w:usb2="00000010" w:usb3="00000000" w:csb0="0002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TimesNewRomanPS-ItalicMT">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TimesNewRomanPS-Bold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7AEC6" w14:textId="549A5061" w:rsidR="00D90260" w:rsidRDefault="00D90260">
    <w:pPr>
      <w:pStyle w:val="a3"/>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EB69AF">
      <w:rPr>
        <w:noProof/>
      </w:rPr>
      <w:t>5</w:t>
    </w:r>
    <w:r>
      <w:rPr>
        <w:noProof/>
      </w:rPr>
      <w:fldChar w:fldCharType="end"/>
    </w:r>
    <w:r>
      <w:tab/>
      <w:t xml:space="preserve">Yiqing Li, Huawei </w:t>
    </w:r>
  </w:p>
  <w:p w14:paraId="6528C5E2" w14:textId="77777777" w:rsidR="00D90260" w:rsidRDefault="00D9026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BAB004" w14:textId="77777777" w:rsidR="008B4459" w:rsidRDefault="008B4459">
      <w:r>
        <w:separator/>
      </w:r>
    </w:p>
  </w:footnote>
  <w:footnote w:type="continuationSeparator" w:id="0">
    <w:p w14:paraId="1D26282D" w14:textId="77777777" w:rsidR="008B4459" w:rsidRDefault="008B44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96BC7" w14:textId="30E9F362" w:rsidR="00D90260" w:rsidRDefault="00D90260">
    <w:pPr>
      <w:pStyle w:val="a4"/>
      <w:tabs>
        <w:tab w:val="clear" w:pos="6480"/>
        <w:tab w:val="center" w:pos="4680"/>
        <w:tab w:val="right" w:pos="9360"/>
      </w:tabs>
      <w:rPr>
        <w:lang w:eastAsia="ko-KR"/>
      </w:rPr>
    </w:pPr>
    <w:r>
      <w:rPr>
        <w:lang w:eastAsia="ko-KR"/>
      </w:rPr>
      <w:t xml:space="preserve">April </w:t>
    </w:r>
    <w:r>
      <w:t>2021</w:t>
    </w:r>
    <w:r>
      <w:tab/>
    </w:r>
    <w:r>
      <w:tab/>
      <w:t>doc.: IEEE 802.11-21/0633r0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A87169"/>
    <w:multiLevelType w:val="hybridMultilevel"/>
    <w:tmpl w:val="2CB8F96A"/>
    <w:lvl w:ilvl="0" w:tplc="5A70DBEA">
      <w:numFmt w:val="bullet"/>
      <w:lvlText w:val="•"/>
      <w:lvlJc w:val="left"/>
      <w:pPr>
        <w:ind w:left="420" w:hanging="420"/>
      </w:pPr>
      <w:rPr>
        <w:rFonts w:ascii="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en McCann">
    <w15:presenceInfo w15:providerId="AD" w15:userId="S-1-5-21-147214757-305610072-1517763936-7933830"/>
  </w15:person>
  <w15:person w15:author="Ming Gan">
    <w15:presenceInfo w15:providerId="None" w15:userId="Ming Gan"/>
  </w15:person>
  <w15:person w15:author="Cariou, Laurent">
    <w15:presenceInfo w15:providerId="AD" w15:userId="S::laurent.cariou@intel.com::4453f93f-2ed2-46e8-bb8c-3237fbfdd40b"/>
  </w15:person>
  <w15:person w15:author="liyiqing (C)">
    <w15:presenceInfo w15:providerId="AD" w15:userId="S-1-5-21-147214757-305610072-1517763936-6458802"/>
  </w15:person>
  <w15:person w15:author="Huang, Po-kai">
    <w15:presenceInfo w15:providerId="AD" w15:userId="S::po-kai.huang@intel.com::be743c7d-0ad3-4a01-a6bb-e19e76bd5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intFractionalCharacterWidth/>
  <w:mirrorMargin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070"/>
    <w:rsid w:val="00001A90"/>
    <w:rsid w:val="0000242B"/>
    <w:rsid w:val="000045FA"/>
    <w:rsid w:val="000061A9"/>
    <w:rsid w:val="00006DBB"/>
    <w:rsid w:val="00006F5B"/>
    <w:rsid w:val="0000743C"/>
    <w:rsid w:val="000101D6"/>
    <w:rsid w:val="00010923"/>
    <w:rsid w:val="00010A8B"/>
    <w:rsid w:val="00010BCE"/>
    <w:rsid w:val="00011675"/>
    <w:rsid w:val="00011DDD"/>
    <w:rsid w:val="0001263A"/>
    <w:rsid w:val="00013F87"/>
    <w:rsid w:val="00014E17"/>
    <w:rsid w:val="000157CC"/>
    <w:rsid w:val="0001607B"/>
    <w:rsid w:val="00016862"/>
    <w:rsid w:val="00017D25"/>
    <w:rsid w:val="0002184C"/>
    <w:rsid w:val="00022A0F"/>
    <w:rsid w:val="000230FB"/>
    <w:rsid w:val="00024344"/>
    <w:rsid w:val="00024487"/>
    <w:rsid w:val="00025718"/>
    <w:rsid w:val="00027D05"/>
    <w:rsid w:val="00030CF7"/>
    <w:rsid w:val="000348B1"/>
    <w:rsid w:val="00035702"/>
    <w:rsid w:val="000359F2"/>
    <w:rsid w:val="000368C8"/>
    <w:rsid w:val="00037D1D"/>
    <w:rsid w:val="00037E5F"/>
    <w:rsid w:val="000405C4"/>
    <w:rsid w:val="00041260"/>
    <w:rsid w:val="00041937"/>
    <w:rsid w:val="00041F7D"/>
    <w:rsid w:val="00042BF7"/>
    <w:rsid w:val="000437A5"/>
    <w:rsid w:val="000442DA"/>
    <w:rsid w:val="00045EE9"/>
    <w:rsid w:val="00046AD7"/>
    <w:rsid w:val="0004715B"/>
    <w:rsid w:val="00047A89"/>
    <w:rsid w:val="00052123"/>
    <w:rsid w:val="00057F32"/>
    <w:rsid w:val="0006026B"/>
    <w:rsid w:val="00061480"/>
    <w:rsid w:val="00062280"/>
    <w:rsid w:val="0006245A"/>
    <w:rsid w:val="00062E86"/>
    <w:rsid w:val="00066ADB"/>
    <w:rsid w:val="0006732A"/>
    <w:rsid w:val="000700A8"/>
    <w:rsid w:val="0007025D"/>
    <w:rsid w:val="00072DE0"/>
    <w:rsid w:val="00073BB4"/>
    <w:rsid w:val="00073D08"/>
    <w:rsid w:val="00073E87"/>
    <w:rsid w:val="00074118"/>
    <w:rsid w:val="00075C3C"/>
    <w:rsid w:val="00075E1E"/>
    <w:rsid w:val="00076885"/>
    <w:rsid w:val="00077748"/>
    <w:rsid w:val="00080ACC"/>
    <w:rsid w:val="000812BB"/>
    <w:rsid w:val="000815C7"/>
    <w:rsid w:val="00081C1A"/>
    <w:rsid w:val="00081E62"/>
    <w:rsid w:val="000823C8"/>
    <w:rsid w:val="000824E4"/>
    <w:rsid w:val="00082652"/>
    <w:rsid w:val="000829FF"/>
    <w:rsid w:val="00082C7C"/>
    <w:rsid w:val="0008302D"/>
    <w:rsid w:val="00086564"/>
    <w:rsid w:val="000865AA"/>
    <w:rsid w:val="00086780"/>
    <w:rsid w:val="00090640"/>
    <w:rsid w:val="00092AC6"/>
    <w:rsid w:val="000937D9"/>
    <w:rsid w:val="00094FFA"/>
    <w:rsid w:val="000958C9"/>
    <w:rsid w:val="00096CF2"/>
    <w:rsid w:val="000975D0"/>
    <w:rsid w:val="000977B2"/>
    <w:rsid w:val="000A2C67"/>
    <w:rsid w:val="000A6402"/>
    <w:rsid w:val="000A7F37"/>
    <w:rsid w:val="000B01DE"/>
    <w:rsid w:val="000B0557"/>
    <w:rsid w:val="000B5BCB"/>
    <w:rsid w:val="000C0D91"/>
    <w:rsid w:val="000C157F"/>
    <w:rsid w:val="000C4073"/>
    <w:rsid w:val="000D11DB"/>
    <w:rsid w:val="000D1435"/>
    <w:rsid w:val="000D174A"/>
    <w:rsid w:val="000D229B"/>
    <w:rsid w:val="000D276A"/>
    <w:rsid w:val="000D2F1B"/>
    <w:rsid w:val="000D5187"/>
    <w:rsid w:val="000D5EBD"/>
    <w:rsid w:val="000D674F"/>
    <w:rsid w:val="000D6CF7"/>
    <w:rsid w:val="000D6DF4"/>
    <w:rsid w:val="000E0494"/>
    <w:rsid w:val="000E1C37"/>
    <w:rsid w:val="000E1D7B"/>
    <w:rsid w:val="000E428A"/>
    <w:rsid w:val="000E4B82"/>
    <w:rsid w:val="000E4CDC"/>
    <w:rsid w:val="000E55D0"/>
    <w:rsid w:val="000E650D"/>
    <w:rsid w:val="000E720C"/>
    <w:rsid w:val="000F0096"/>
    <w:rsid w:val="000F0783"/>
    <w:rsid w:val="000F1DF4"/>
    <w:rsid w:val="000F2F7B"/>
    <w:rsid w:val="000F4937"/>
    <w:rsid w:val="000F4CEE"/>
    <w:rsid w:val="000F5088"/>
    <w:rsid w:val="000F59C0"/>
    <w:rsid w:val="000F685B"/>
    <w:rsid w:val="000F7C42"/>
    <w:rsid w:val="00100B30"/>
    <w:rsid w:val="001014FA"/>
    <w:rsid w:val="0010152C"/>
    <w:rsid w:val="001015F8"/>
    <w:rsid w:val="00103762"/>
    <w:rsid w:val="00104636"/>
    <w:rsid w:val="00105918"/>
    <w:rsid w:val="00106A7F"/>
    <w:rsid w:val="001101C2"/>
    <w:rsid w:val="001109AA"/>
    <w:rsid w:val="00112C6A"/>
    <w:rsid w:val="00114763"/>
    <w:rsid w:val="00115A75"/>
    <w:rsid w:val="00120298"/>
    <w:rsid w:val="001215C0"/>
    <w:rsid w:val="00121AB9"/>
    <w:rsid w:val="00122D51"/>
    <w:rsid w:val="001230AA"/>
    <w:rsid w:val="00123AE2"/>
    <w:rsid w:val="00124564"/>
    <w:rsid w:val="00124AB7"/>
    <w:rsid w:val="00125757"/>
    <w:rsid w:val="001275D7"/>
    <w:rsid w:val="00131357"/>
    <w:rsid w:val="00134114"/>
    <w:rsid w:val="001343A8"/>
    <w:rsid w:val="00136A8C"/>
    <w:rsid w:val="00136BFC"/>
    <w:rsid w:val="001376CD"/>
    <w:rsid w:val="00137ADC"/>
    <w:rsid w:val="001408FE"/>
    <w:rsid w:val="00140EC4"/>
    <w:rsid w:val="00141167"/>
    <w:rsid w:val="0014151B"/>
    <w:rsid w:val="0014478E"/>
    <w:rsid w:val="001448D8"/>
    <w:rsid w:val="001450BB"/>
    <w:rsid w:val="001459E7"/>
    <w:rsid w:val="001459F3"/>
    <w:rsid w:val="00146708"/>
    <w:rsid w:val="00146902"/>
    <w:rsid w:val="00146F14"/>
    <w:rsid w:val="00151BBE"/>
    <w:rsid w:val="001523A4"/>
    <w:rsid w:val="0015378F"/>
    <w:rsid w:val="00154B26"/>
    <w:rsid w:val="001559BB"/>
    <w:rsid w:val="001564C6"/>
    <w:rsid w:val="001606C3"/>
    <w:rsid w:val="00160CFE"/>
    <w:rsid w:val="0016120D"/>
    <w:rsid w:val="00161E3C"/>
    <w:rsid w:val="0016434B"/>
    <w:rsid w:val="0016447D"/>
    <w:rsid w:val="00165BE6"/>
    <w:rsid w:val="001677E3"/>
    <w:rsid w:val="00170E8C"/>
    <w:rsid w:val="00172CF4"/>
    <w:rsid w:val="00172DD9"/>
    <w:rsid w:val="00173721"/>
    <w:rsid w:val="001738FD"/>
    <w:rsid w:val="0017425A"/>
    <w:rsid w:val="00175681"/>
    <w:rsid w:val="00175CDF"/>
    <w:rsid w:val="00175DAA"/>
    <w:rsid w:val="001762E3"/>
    <w:rsid w:val="0017659B"/>
    <w:rsid w:val="0017686A"/>
    <w:rsid w:val="001779A5"/>
    <w:rsid w:val="00177F54"/>
    <w:rsid w:val="00180245"/>
    <w:rsid w:val="00180856"/>
    <w:rsid w:val="00180D2B"/>
    <w:rsid w:val="001812B0"/>
    <w:rsid w:val="00181423"/>
    <w:rsid w:val="00181925"/>
    <w:rsid w:val="0018213B"/>
    <w:rsid w:val="00182527"/>
    <w:rsid w:val="00183F4C"/>
    <w:rsid w:val="0018437B"/>
    <w:rsid w:val="001865B0"/>
    <w:rsid w:val="00186D69"/>
    <w:rsid w:val="00187129"/>
    <w:rsid w:val="00187E43"/>
    <w:rsid w:val="0019164F"/>
    <w:rsid w:val="001916B2"/>
    <w:rsid w:val="00192C6E"/>
    <w:rsid w:val="0019349B"/>
    <w:rsid w:val="00193C39"/>
    <w:rsid w:val="001943F7"/>
    <w:rsid w:val="0019561E"/>
    <w:rsid w:val="00197B96"/>
    <w:rsid w:val="00197DD8"/>
    <w:rsid w:val="001A0EDB"/>
    <w:rsid w:val="001A14ED"/>
    <w:rsid w:val="001A2240"/>
    <w:rsid w:val="001A2AA8"/>
    <w:rsid w:val="001A4621"/>
    <w:rsid w:val="001A5BA0"/>
    <w:rsid w:val="001A5DCB"/>
    <w:rsid w:val="001A67D9"/>
    <w:rsid w:val="001B0087"/>
    <w:rsid w:val="001B059E"/>
    <w:rsid w:val="001B10F5"/>
    <w:rsid w:val="001B2326"/>
    <w:rsid w:val="001B252D"/>
    <w:rsid w:val="001B285B"/>
    <w:rsid w:val="001B2904"/>
    <w:rsid w:val="001B4F2B"/>
    <w:rsid w:val="001B559D"/>
    <w:rsid w:val="001B63BC"/>
    <w:rsid w:val="001B656F"/>
    <w:rsid w:val="001B68BE"/>
    <w:rsid w:val="001C063D"/>
    <w:rsid w:val="001C0781"/>
    <w:rsid w:val="001C2D5D"/>
    <w:rsid w:val="001C309E"/>
    <w:rsid w:val="001C7CCE"/>
    <w:rsid w:val="001D15ED"/>
    <w:rsid w:val="001D1A42"/>
    <w:rsid w:val="001D2CBA"/>
    <w:rsid w:val="001D328B"/>
    <w:rsid w:val="001D4A93"/>
    <w:rsid w:val="001D7492"/>
    <w:rsid w:val="001D76CA"/>
    <w:rsid w:val="001D7948"/>
    <w:rsid w:val="001E07D7"/>
    <w:rsid w:val="001E0946"/>
    <w:rsid w:val="001E0D99"/>
    <w:rsid w:val="001E20C2"/>
    <w:rsid w:val="001E2840"/>
    <w:rsid w:val="001E3A40"/>
    <w:rsid w:val="001E3E61"/>
    <w:rsid w:val="001E43FF"/>
    <w:rsid w:val="001E4EDE"/>
    <w:rsid w:val="001E7C32"/>
    <w:rsid w:val="001F0210"/>
    <w:rsid w:val="001F0465"/>
    <w:rsid w:val="001F10F7"/>
    <w:rsid w:val="001F13CA"/>
    <w:rsid w:val="001F1BC7"/>
    <w:rsid w:val="001F2632"/>
    <w:rsid w:val="001F3DB9"/>
    <w:rsid w:val="001F491C"/>
    <w:rsid w:val="001F596C"/>
    <w:rsid w:val="001F5C29"/>
    <w:rsid w:val="001F5D16"/>
    <w:rsid w:val="0020013A"/>
    <w:rsid w:val="00200F94"/>
    <w:rsid w:val="00201AAD"/>
    <w:rsid w:val="00202422"/>
    <w:rsid w:val="00202E43"/>
    <w:rsid w:val="00203389"/>
    <w:rsid w:val="0020345F"/>
    <w:rsid w:val="00204122"/>
    <w:rsid w:val="0020462A"/>
    <w:rsid w:val="00205C1E"/>
    <w:rsid w:val="00206D86"/>
    <w:rsid w:val="00210DDD"/>
    <w:rsid w:val="002125EA"/>
    <w:rsid w:val="00213DF8"/>
    <w:rsid w:val="00214B50"/>
    <w:rsid w:val="00215A82"/>
    <w:rsid w:val="00215E32"/>
    <w:rsid w:val="0021605B"/>
    <w:rsid w:val="00220C31"/>
    <w:rsid w:val="0022139A"/>
    <w:rsid w:val="002237AC"/>
    <w:rsid w:val="002239F2"/>
    <w:rsid w:val="002246AE"/>
    <w:rsid w:val="00224957"/>
    <w:rsid w:val="00225508"/>
    <w:rsid w:val="00225570"/>
    <w:rsid w:val="0022681D"/>
    <w:rsid w:val="00230D4D"/>
    <w:rsid w:val="002323FE"/>
    <w:rsid w:val="0023242B"/>
    <w:rsid w:val="002329AF"/>
    <w:rsid w:val="00232C63"/>
    <w:rsid w:val="00233E91"/>
    <w:rsid w:val="0023405A"/>
    <w:rsid w:val="00234C13"/>
    <w:rsid w:val="002369FD"/>
    <w:rsid w:val="00236A7E"/>
    <w:rsid w:val="00236D6B"/>
    <w:rsid w:val="0023760E"/>
    <w:rsid w:val="0023760F"/>
    <w:rsid w:val="00237985"/>
    <w:rsid w:val="00237C69"/>
    <w:rsid w:val="00240895"/>
    <w:rsid w:val="00241AD7"/>
    <w:rsid w:val="00241B97"/>
    <w:rsid w:val="002440B0"/>
    <w:rsid w:val="00246B95"/>
    <w:rsid w:val="002470AC"/>
    <w:rsid w:val="002474B7"/>
    <w:rsid w:val="00251659"/>
    <w:rsid w:val="00252B3D"/>
    <w:rsid w:val="00252D47"/>
    <w:rsid w:val="00255378"/>
    <w:rsid w:val="00255A8B"/>
    <w:rsid w:val="002569BF"/>
    <w:rsid w:val="002617A4"/>
    <w:rsid w:val="00261940"/>
    <w:rsid w:val="00262549"/>
    <w:rsid w:val="0026293A"/>
    <w:rsid w:val="00262C83"/>
    <w:rsid w:val="00263092"/>
    <w:rsid w:val="00263C1F"/>
    <w:rsid w:val="00265210"/>
    <w:rsid w:val="002662A5"/>
    <w:rsid w:val="00267A35"/>
    <w:rsid w:val="00267B57"/>
    <w:rsid w:val="0027263C"/>
    <w:rsid w:val="002731A5"/>
    <w:rsid w:val="00273257"/>
    <w:rsid w:val="002733C3"/>
    <w:rsid w:val="0027438A"/>
    <w:rsid w:val="00274BC1"/>
    <w:rsid w:val="002771CF"/>
    <w:rsid w:val="002772CF"/>
    <w:rsid w:val="00277F6F"/>
    <w:rsid w:val="00281A5D"/>
    <w:rsid w:val="00281D56"/>
    <w:rsid w:val="00282053"/>
    <w:rsid w:val="002825B1"/>
    <w:rsid w:val="00283248"/>
    <w:rsid w:val="002840C6"/>
    <w:rsid w:val="00284C5E"/>
    <w:rsid w:val="0028516C"/>
    <w:rsid w:val="0028597E"/>
    <w:rsid w:val="00287E18"/>
    <w:rsid w:val="00290C06"/>
    <w:rsid w:val="00291A10"/>
    <w:rsid w:val="00293394"/>
    <w:rsid w:val="00294B37"/>
    <w:rsid w:val="00295A3B"/>
    <w:rsid w:val="00295E2A"/>
    <w:rsid w:val="002963A4"/>
    <w:rsid w:val="00296543"/>
    <w:rsid w:val="00297E45"/>
    <w:rsid w:val="002A195C"/>
    <w:rsid w:val="002A40FE"/>
    <w:rsid w:val="002A4A61"/>
    <w:rsid w:val="002A648F"/>
    <w:rsid w:val="002B144B"/>
    <w:rsid w:val="002B2026"/>
    <w:rsid w:val="002B3C00"/>
    <w:rsid w:val="002B4CFD"/>
    <w:rsid w:val="002B4E4C"/>
    <w:rsid w:val="002B5622"/>
    <w:rsid w:val="002B59D7"/>
    <w:rsid w:val="002C0375"/>
    <w:rsid w:val="002C3720"/>
    <w:rsid w:val="002C3CD7"/>
    <w:rsid w:val="002C50BC"/>
    <w:rsid w:val="002C61FC"/>
    <w:rsid w:val="002C66AA"/>
    <w:rsid w:val="002C6B4F"/>
    <w:rsid w:val="002C72E1"/>
    <w:rsid w:val="002D1126"/>
    <w:rsid w:val="002D15A2"/>
    <w:rsid w:val="002D174F"/>
    <w:rsid w:val="002D1D40"/>
    <w:rsid w:val="002D36DC"/>
    <w:rsid w:val="002D4629"/>
    <w:rsid w:val="002D518F"/>
    <w:rsid w:val="002D7ED5"/>
    <w:rsid w:val="002E133B"/>
    <w:rsid w:val="002E15A9"/>
    <w:rsid w:val="002E1602"/>
    <w:rsid w:val="002E1B18"/>
    <w:rsid w:val="002E39A2"/>
    <w:rsid w:val="002E46D8"/>
    <w:rsid w:val="002E47A9"/>
    <w:rsid w:val="002E49CB"/>
    <w:rsid w:val="002E6FF6"/>
    <w:rsid w:val="002E7894"/>
    <w:rsid w:val="002F080F"/>
    <w:rsid w:val="002F12C4"/>
    <w:rsid w:val="002F23EE"/>
    <w:rsid w:val="002F25B2"/>
    <w:rsid w:val="002F2A4B"/>
    <w:rsid w:val="002F2BC5"/>
    <w:rsid w:val="002F3658"/>
    <w:rsid w:val="002F376B"/>
    <w:rsid w:val="002F5C8C"/>
    <w:rsid w:val="002F5CAC"/>
    <w:rsid w:val="002F7199"/>
    <w:rsid w:val="002F73D9"/>
    <w:rsid w:val="002F7A8D"/>
    <w:rsid w:val="002F7C35"/>
    <w:rsid w:val="002F7D11"/>
    <w:rsid w:val="00301183"/>
    <w:rsid w:val="00302087"/>
    <w:rsid w:val="003024ED"/>
    <w:rsid w:val="0030464F"/>
    <w:rsid w:val="00305D6E"/>
    <w:rsid w:val="00307690"/>
    <w:rsid w:val="0030782E"/>
    <w:rsid w:val="00307F5F"/>
    <w:rsid w:val="00311D2E"/>
    <w:rsid w:val="003131B6"/>
    <w:rsid w:val="003143A3"/>
    <w:rsid w:val="0031524B"/>
    <w:rsid w:val="00316708"/>
    <w:rsid w:val="0031763A"/>
    <w:rsid w:val="003214E2"/>
    <w:rsid w:val="00321B2A"/>
    <w:rsid w:val="00323774"/>
    <w:rsid w:val="00323827"/>
    <w:rsid w:val="00323B7A"/>
    <w:rsid w:val="00325AB6"/>
    <w:rsid w:val="00326B36"/>
    <w:rsid w:val="0032714D"/>
    <w:rsid w:val="00327479"/>
    <w:rsid w:val="0032775F"/>
    <w:rsid w:val="003308A8"/>
    <w:rsid w:val="00330F15"/>
    <w:rsid w:val="00332B0D"/>
    <w:rsid w:val="00333442"/>
    <w:rsid w:val="00334365"/>
    <w:rsid w:val="00334577"/>
    <w:rsid w:val="003346D1"/>
    <w:rsid w:val="00336337"/>
    <w:rsid w:val="0034133D"/>
    <w:rsid w:val="00341734"/>
    <w:rsid w:val="00343253"/>
    <w:rsid w:val="003449F9"/>
    <w:rsid w:val="00346619"/>
    <w:rsid w:val="00346804"/>
    <w:rsid w:val="003479E4"/>
    <w:rsid w:val="00347C43"/>
    <w:rsid w:val="003546AD"/>
    <w:rsid w:val="00354A2D"/>
    <w:rsid w:val="00355D12"/>
    <w:rsid w:val="00355F5F"/>
    <w:rsid w:val="00356128"/>
    <w:rsid w:val="00360114"/>
    <w:rsid w:val="00360C87"/>
    <w:rsid w:val="00361BC0"/>
    <w:rsid w:val="00365679"/>
    <w:rsid w:val="00365882"/>
    <w:rsid w:val="00365A95"/>
    <w:rsid w:val="00366AF0"/>
    <w:rsid w:val="00367279"/>
    <w:rsid w:val="0037043B"/>
    <w:rsid w:val="00370808"/>
    <w:rsid w:val="003713CA"/>
    <w:rsid w:val="00371475"/>
    <w:rsid w:val="0037199E"/>
    <w:rsid w:val="003729FC"/>
    <w:rsid w:val="00372FCA"/>
    <w:rsid w:val="00373245"/>
    <w:rsid w:val="00374BE2"/>
    <w:rsid w:val="00375AC1"/>
    <w:rsid w:val="00375BDB"/>
    <w:rsid w:val="003766B9"/>
    <w:rsid w:val="00376F16"/>
    <w:rsid w:val="003803EA"/>
    <w:rsid w:val="003811DB"/>
    <w:rsid w:val="00382C54"/>
    <w:rsid w:val="0038516A"/>
    <w:rsid w:val="00385654"/>
    <w:rsid w:val="0038601E"/>
    <w:rsid w:val="003877D6"/>
    <w:rsid w:val="003906A1"/>
    <w:rsid w:val="00390FB8"/>
    <w:rsid w:val="00391EA2"/>
    <w:rsid w:val="003924F8"/>
    <w:rsid w:val="003929DA"/>
    <w:rsid w:val="003941FC"/>
    <w:rsid w:val="003945E3"/>
    <w:rsid w:val="003956D6"/>
    <w:rsid w:val="00395A50"/>
    <w:rsid w:val="00396DBA"/>
    <w:rsid w:val="0039787F"/>
    <w:rsid w:val="003A10AB"/>
    <w:rsid w:val="003A161F"/>
    <w:rsid w:val="003A1693"/>
    <w:rsid w:val="003A1CC7"/>
    <w:rsid w:val="003A22A6"/>
    <w:rsid w:val="003A3196"/>
    <w:rsid w:val="003A478D"/>
    <w:rsid w:val="003A4FAE"/>
    <w:rsid w:val="003A5BFF"/>
    <w:rsid w:val="003A6155"/>
    <w:rsid w:val="003A65AA"/>
    <w:rsid w:val="003A7FC3"/>
    <w:rsid w:val="003B03CE"/>
    <w:rsid w:val="003B1773"/>
    <w:rsid w:val="003B31B0"/>
    <w:rsid w:val="003B3B7F"/>
    <w:rsid w:val="003B4DAD"/>
    <w:rsid w:val="003B52F2"/>
    <w:rsid w:val="003B76BD"/>
    <w:rsid w:val="003C0D77"/>
    <w:rsid w:val="003C3C80"/>
    <w:rsid w:val="003C45FC"/>
    <w:rsid w:val="003C47D1"/>
    <w:rsid w:val="003C58AE"/>
    <w:rsid w:val="003C6058"/>
    <w:rsid w:val="003C6265"/>
    <w:rsid w:val="003C6A70"/>
    <w:rsid w:val="003C6BAC"/>
    <w:rsid w:val="003C74FF"/>
    <w:rsid w:val="003C7C08"/>
    <w:rsid w:val="003C7EC8"/>
    <w:rsid w:val="003D0ECA"/>
    <w:rsid w:val="003D14CA"/>
    <w:rsid w:val="003D1D90"/>
    <w:rsid w:val="003D26A5"/>
    <w:rsid w:val="003D3623"/>
    <w:rsid w:val="003D37F4"/>
    <w:rsid w:val="003D4734"/>
    <w:rsid w:val="003D4990"/>
    <w:rsid w:val="003D5013"/>
    <w:rsid w:val="003D603F"/>
    <w:rsid w:val="003D78F7"/>
    <w:rsid w:val="003D7973"/>
    <w:rsid w:val="003E04BA"/>
    <w:rsid w:val="003E05BC"/>
    <w:rsid w:val="003E066B"/>
    <w:rsid w:val="003E14E0"/>
    <w:rsid w:val="003E1A2F"/>
    <w:rsid w:val="003E5203"/>
    <w:rsid w:val="003E5916"/>
    <w:rsid w:val="003E5CD9"/>
    <w:rsid w:val="003E5DE7"/>
    <w:rsid w:val="003E65C4"/>
    <w:rsid w:val="003E667C"/>
    <w:rsid w:val="003E7414"/>
    <w:rsid w:val="003E74A6"/>
    <w:rsid w:val="003E7F99"/>
    <w:rsid w:val="003E7FCB"/>
    <w:rsid w:val="003F0DA2"/>
    <w:rsid w:val="003F117E"/>
    <w:rsid w:val="003F2D6C"/>
    <w:rsid w:val="003F3ECD"/>
    <w:rsid w:val="003F496B"/>
    <w:rsid w:val="003F57B6"/>
    <w:rsid w:val="003F5F07"/>
    <w:rsid w:val="003F6A6F"/>
    <w:rsid w:val="004012CF"/>
    <w:rsid w:val="004014AE"/>
    <w:rsid w:val="004015E4"/>
    <w:rsid w:val="00403645"/>
    <w:rsid w:val="00404851"/>
    <w:rsid w:val="004051EE"/>
    <w:rsid w:val="00405D4E"/>
    <w:rsid w:val="00407339"/>
    <w:rsid w:val="0040735F"/>
    <w:rsid w:val="00407C5B"/>
    <w:rsid w:val="00413B86"/>
    <w:rsid w:val="00417BE5"/>
    <w:rsid w:val="00421159"/>
    <w:rsid w:val="00424CB8"/>
    <w:rsid w:val="00426A36"/>
    <w:rsid w:val="00430648"/>
    <w:rsid w:val="0043413E"/>
    <w:rsid w:val="0043567D"/>
    <w:rsid w:val="00440FF1"/>
    <w:rsid w:val="004417F2"/>
    <w:rsid w:val="00441874"/>
    <w:rsid w:val="004423A5"/>
    <w:rsid w:val="00442799"/>
    <w:rsid w:val="00443FBF"/>
    <w:rsid w:val="00444677"/>
    <w:rsid w:val="004446E2"/>
    <w:rsid w:val="004452DF"/>
    <w:rsid w:val="00445F4F"/>
    <w:rsid w:val="00446391"/>
    <w:rsid w:val="004465E2"/>
    <w:rsid w:val="0044740D"/>
    <w:rsid w:val="00447E0D"/>
    <w:rsid w:val="004507E7"/>
    <w:rsid w:val="00450CC0"/>
    <w:rsid w:val="00452747"/>
    <w:rsid w:val="00452D0B"/>
    <w:rsid w:val="004536A9"/>
    <w:rsid w:val="0045469B"/>
    <w:rsid w:val="00456877"/>
    <w:rsid w:val="00457028"/>
    <w:rsid w:val="00457883"/>
    <w:rsid w:val="00457FA3"/>
    <w:rsid w:val="00461707"/>
    <w:rsid w:val="00462172"/>
    <w:rsid w:val="004624A3"/>
    <w:rsid w:val="0046570A"/>
    <w:rsid w:val="0047132C"/>
    <w:rsid w:val="0047177D"/>
    <w:rsid w:val="0047267B"/>
    <w:rsid w:val="0047339E"/>
    <w:rsid w:val="00473F40"/>
    <w:rsid w:val="0047444A"/>
    <w:rsid w:val="00475A71"/>
    <w:rsid w:val="004765E7"/>
    <w:rsid w:val="00477453"/>
    <w:rsid w:val="00477655"/>
    <w:rsid w:val="00482344"/>
    <w:rsid w:val="00482AD0"/>
    <w:rsid w:val="00482AF6"/>
    <w:rsid w:val="00482CC3"/>
    <w:rsid w:val="00483022"/>
    <w:rsid w:val="00483429"/>
    <w:rsid w:val="0048495C"/>
    <w:rsid w:val="00484A7A"/>
    <w:rsid w:val="004852CC"/>
    <w:rsid w:val="004866E1"/>
    <w:rsid w:val="00486EB3"/>
    <w:rsid w:val="004871D6"/>
    <w:rsid w:val="00487A79"/>
    <w:rsid w:val="0049004F"/>
    <w:rsid w:val="0049241A"/>
    <w:rsid w:val="0049468A"/>
    <w:rsid w:val="004950B3"/>
    <w:rsid w:val="004955FF"/>
    <w:rsid w:val="00495E30"/>
    <w:rsid w:val="004A0AF4"/>
    <w:rsid w:val="004A2FC2"/>
    <w:rsid w:val="004A3CDA"/>
    <w:rsid w:val="004A3EA8"/>
    <w:rsid w:val="004A43B5"/>
    <w:rsid w:val="004A50C2"/>
    <w:rsid w:val="004A6C2D"/>
    <w:rsid w:val="004B0908"/>
    <w:rsid w:val="004B0E97"/>
    <w:rsid w:val="004B3207"/>
    <w:rsid w:val="004B3824"/>
    <w:rsid w:val="004B493F"/>
    <w:rsid w:val="004B50E4"/>
    <w:rsid w:val="004C0F0A"/>
    <w:rsid w:val="004C12FF"/>
    <w:rsid w:val="004C1A49"/>
    <w:rsid w:val="004C1BC7"/>
    <w:rsid w:val="004C3C2A"/>
    <w:rsid w:val="004C3F6B"/>
    <w:rsid w:val="004C6C43"/>
    <w:rsid w:val="004C6CAE"/>
    <w:rsid w:val="004C7919"/>
    <w:rsid w:val="004C7CE0"/>
    <w:rsid w:val="004D031C"/>
    <w:rsid w:val="004D03A1"/>
    <w:rsid w:val="004D071D"/>
    <w:rsid w:val="004D0F10"/>
    <w:rsid w:val="004D2D75"/>
    <w:rsid w:val="004D34B0"/>
    <w:rsid w:val="004D4065"/>
    <w:rsid w:val="004D4077"/>
    <w:rsid w:val="004D6BE8"/>
    <w:rsid w:val="004D7188"/>
    <w:rsid w:val="004D7442"/>
    <w:rsid w:val="004E2104"/>
    <w:rsid w:val="004E46DF"/>
    <w:rsid w:val="004E5DBC"/>
    <w:rsid w:val="004E62CE"/>
    <w:rsid w:val="004E63E6"/>
    <w:rsid w:val="004E703A"/>
    <w:rsid w:val="004F0CB7"/>
    <w:rsid w:val="004F4564"/>
    <w:rsid w:val="004F4B21"/>
    <w:rsid w:val="004F4C1D"/>
    <w:rsid w:val="004F56DA"/>
    <w:rsid w:val="004F6BD9"/>
    <w:rsid w:val="004F7BBB"/>
    <w:rsid w:val="00500364"/>
    <w:rsid w:val="00500584"/>
    <w:rsid w:val="0050107D"/>
    <w:rsid w:val="0050128F"/>
    <w:rsid w:val="005016C3"/>
    <w:rsid w:val="00501E52"/>
    <w:rsid w:val="00502852"/>
    <w:rsid w:val="00502FAE"/>
    <w:rsid w:val="0050372C"/>
    <w:rsid w:val="00503A7C"/>
    <w:rsid w:val="00503E5C"/>
    <w:rsid w:val="00504958"/>
    <w:rsid w:val="00504AA2"/>
    <w:rsid w:val="00505327"/>
    <w:rsid w:val="005065EB"/>
    <w:rsid w:val="00506AA3"/>
    <w:rsid w:val="00510116"/>
    <w:rsid w:val="005104C0"/>
    <w:rsid w:val="00510EDB"/>
    <w:rsid w:val="0051263D"/>
    <w:rsid w:val="00512D7C"/>
    <w:rsid w:val="00515091"/>
    <w:rsid w:val="00517511"/>
    <w:rsid w:val="00517ED6"/>
    <w:rsid w:val="00520957"/>
    <w:rsid w:val="00520B8C"/>
    <w:rsid w:val="0052151C"/>
    <w:rsid w:val="0052379E"/>
    <w:rsid w:val="005243B4"/>
    <w:rsid w:val="00526EC2"/>
    <w:rsid w:val="00527489"/>
    <w:rsid w:val="00527BB3"/>
    <w:rsid w:val="00530CC8"/>
    <w:rsid w:val="00531734"/>
    <w:rsid w:val="00531B1E"/>
    <w:rsid w:val="0053204C"/>
    <w:rsid w:val="0053254A"/>
    <w:rsid w:val="0053295C"/>
    <w:rsid w:val="00533514"/>
    <w:rsid w:val="00533574"/>
    <w:rsid w:val="0053625B"/>
    <w:rsid w:val="00537DC0"/>
    <w:rsid w:val="005400AC"/>
    <w:rsid w:val="005409C5"/>
    <w:rsid w:val="0054235E"/>
    <w:rsid w:val="0054425D"/>
    <w:rsid w:val="00547569"/>
    <w:rsid w:val="00547CC9"/>
    <w:rsid w:val="00551DC3"/>
    <w:rsid w:val="0055459B"/>
    <w:rsid w:val="00554995"/>
    <w:rsid w:val="00554EEF"/>
    <w:rsid w:val="00557272"/>
    <w:rsid w:val="00557508"/>
    <w:rsid w:val="00561FE5"/>
    <w:rsid w:val="005622D6"/>
    <w:rsid w:val="00562D20"/>
    <w:rsid w:val="00563297"/>
    <w:rsid w:val="00563484"/>
    <w:rsid w:val="005639AB"/>
    <w:rsid w:val="00564AE2"/>
    <w:rsid w:val="005653DA"/>
    <w:rsid w:val="005666C2"/>
    <w:rsid w:val="00567600"/>
    <w:rsid w:val="00567934"/>
    <w:rsid w:val="0057000C"/>
    <w:rsid w:val="005702B6"/>
    <w:rsid w:val="005703A1"/>
    <w:rsid w:val="0057078F"/>
    <w:rsid w:val="00571583"/>
    <w:rsid w:val="00572E7A"/>
    <w:rsid w:val="00573310"/>
    <w:rsid w:val="0057471B"/>
    <w:rsid w:val="00574AD3"/>
    <w:rsid w:val="00574CD7"/>
    <w:rsid w:val="005751D6"/>
    <w:rsid w:val="00577963"/>
    <w:rsid w:val="00583212"/>
    <w:rsid w:val="005845F0"/>
    <w:rsid w:val="00585D8F"/>
    <w:rsid w:val="00586072"/>
    <w:rsid w:val="0058644C"/>
    <w:rsid w:val="00587730"/>
    <w:rsid w:val="00587F10"/>
    <w:rsid w:val="00591351"/>
    <w:rsid w:val="00593F3A"/>
    <w:rsid w:val="00595FED"/>
    <w:rsid w:val="00596413"/>
    <w:rsid w:val="00596B6A"/>
    <w:rsid w:val="005A0EAB"/>
    <w:rsid w:val="005A16CF"/>
    <w:rsid w:val="005A2989"/>
    <w:rsid w:val="005A2ECA"/>
    <w:rsid w:val="005A4504"/>
    <w:rsid w:val="005A5CA8"/>
    <w:rsid w:val="005A685A"/>
    <w:rsid w:val="005B151D"/>
    <w:rsid w:val="005B1573"/>
    <w:rsid w:val="005B15B5"/>
    <w:rsid w:val="005B1F5F"/>
    <w:rsid w:val="005B31EA"/>
    <w:rsid w:val="005B34A6"/>
    <w:rsid w:val="005B4887"/>
    <w:rsid w:val="005B54AE"/>
    <w:rsid w:val="005B5EF1"/>
    <w:rsid w:val="005B67AD"/>
    <w:rsid w:val="005B6C67"/>
    <w:rsid w:val="005C0213"/>
    <w:rsid w:val="005C0CBC"/>
    <w:rsid w:val="005C4204"/>
    <w:rsid w:val="005C47AF"/>
    <w:rsid w:val="005C5478"/>
    <w:rsid w:val="005C6823"/>
    <w:rsid w:val="005C6F8B"/>
    <w:rsid w:val="005C7311"/>
    <w:rsid w:val="005C7933"/>
    <w:rsid w:val="005D0933"/>
    <w:rsid w:val="005D1461"/>
    <w:rsid w:val="005D1F7F"/>
    <w:rsid w:val="005D33B5"/>
    <w:rsid w:val="005D4779"/>
    <w:rsid w:val="005D589B"/>
    <w:rsid w:val="005D5C6E"/>
    <w:rsid w:val="005D6090"/>
    <w:rsid w:val="005D7951"/>
    <w:rsid w:val="005E00C9"/>
    <w:rsid w:val="005E04F5"/>
    <w:rsid w:val="005E0886"/>
    <w:rsid w:val="005E1700"/>
    <w:rsid w:val="005E17CB"/>
    <w:rsid w:val="005E2779"/>
    <w:rsid w:val="005E33E2"/>
    <w:rsid w:val="005E3E49"/>
    <w:rsid w:val="005E51BB"/>
    <w:rsid w:val="005E5701"/>
    <w:rsid w:val="005E768D"/>
    <w:rsid w:val="005F0164"/>
    <w:rsid w:val="005F01EE"/>
    <w:rsid w:val="005F19DD"/>
    <w:rsid w:val="005F20DC"/>
    <w:rsid w:val="005F2898"/>
    <w:rsid w:val="005F305B"/>
    <w:rsid w:val="005F4612"/>
    <w:rsid w:val="005F4AD8"/>
    <w:rsid w:val="005F5ADA"/>
    <w:rsid w:val="005F5FA5"/>
    <w:rsid w:val="005F695C"/>
    <w:rsid w:val="00600377"/>
    <w:rsid w:val="00600A10"/>
    <w:rsid w:val="0060105F"/>
    <w:rsid w:val="00602FE4"/>
    <w:rsid w:val="00604E5C"/>
    <w:rsid w:val="0060558C"/>
    <w:rsid w:val="00605617"/>
    <w:rsid w:val="00605F40"/>
    <w:rsid w:val="00606477"/>
    <w:rsid w:val="00607192"/>
    <w:rsid w:val="006131ED"/>
    <w:rsid w:val="00614576"/>
    <w:rsid w:val="00615E8C"/>
    <w:rsid w:val="00620352"/>
    <w:rsid w:val="006204EC"/>
    <w:rsid w:val="00621286"/>
    <w:rsid w:val="006216A9"/>
    <w:rsid w:val="0062254C"/>
    <w:rsid w:val="00622854"/>
    <w:rsid w:val="0062298E"/>
    <w:rsid w:val="00622EF8"/>
    <w:rsid w:val="0062350A"/>
    <w:rsid w:val="0062440B"/>
    <w:rsid w:val="006254B0"/>
    <w:rsid w:val="00626C73"/>
    <w:rsid w:val="00627B11"/>
    <w:rsid w:val="00627EB2"/>
    <w:rsid w:val="006302F7"/>
    <w:rsid w:val="00631056"/>
    <w:rsid w:val="00631EB7"/>
    <w:rsid w:val="0063254C"/>
    <w:rsid w:val="006336D5"/>
    <w:rsid w:val="00633949"/>
    <w:rsid w:val="00634281"/>
    <w:rsid w:val="0063429D"/>
    <w:rsid w:val="00634726"/>
    <w:rsid w:val="00634F21"/>
    <w:rsid w:val="00635200"/>
    <w:rsid w:val="0063526B"/>
    <w:rsid w:val="006362D2"/>
    <w:rsid w:val="00642D02"/>
    <w:rsid w:val="00644E29"/>
    <w:rsid w:val="00645E64"/>
    <w:rsid w:val="006462A1"/>
    <w:rsid w:val="00646841"/>
    <w:rsid w:val="006469A1"/>
    <w:rsid w:val="006504A1"/>
    <w:rsid w:val="006511F1"/>
    <w:rsid w:val="00653FEA"/>
    <w:rsid w:val="006548B7"/>
    <w:rsid w:val="00654B3B"/>
    <w:rsid w:val="0065586F"/>
    <w:rsid w:val="00656882"/>
    <w:rsid w:val="00657DBD"/>
    <w:rsid w:val="006607E1"/>
    <w:rsid w:val="006613C9"/>
    <w:rsid w:val="0066149B"/>
    <w:rsid w:val="0066201A"/>
    <w:rsid w:val="00662343"/>
    <w:rsid w:val="0066483B"/>
    <w:rsid w:val="00665927"/>
    <w:rsid w:val="00666709"/>
    <w:rsid w:val="00666ECD"/>
    <w:rsid w:val="0067069C"/>
    <w:rsid w:val="00670D57"/>
    <w:rsid w:val="00671F29"/>
    <w:rsid w:val="006723EF"/>
    <w:rsid w:val="0067299E"/>
    <w:rsid w:val="0067305F"/>
    <w:rsid w:val="00675093"/>
    <w:rsid w:val="006762D5"/>
    <w:rsid w:val="00677427"/>
    <w:rsid w:val="00680308"/>
    <w:rsid w:val="0068167E"/>
    <w:rsid w:val="006839D9"/>
    <w:rsid w:val="0068429C"/>
    <w:rsid w:val="00685379"/>
    <w:rsid w:val="00686866"/>
    <w:rsid w:val="00686A71"/>
    <w:rsid w:val="00687476"/>
    <w:rsid w:val="0069038E"/>
    <w:rsid w:val="006909B2"/>
    <w:rsid w:val="006910BB"/>
    <w:rsid w:val="006926B3"/>
    <w:rsid w:val="00692C95"/>
    <w:rsid w:val="006936F0"/>
    <w:rsid w:val="006949E8"/>
    <w:rsid w:val="00695934"/>
    <w:rsid w:val="006962C5"/>
    <w:rsid w:val="006965A4"/>
    <w:rsid w:val="00696F73"/>
    <w:rsid w:val="006976B8"/>
    <w:rsid w:val="006A3A0E"/>
    <w:rsid w:val="006A3D2B"/>
    <w:rsid w:val="006A3EB3"/>
    <w:rsid w:val="006A40D8"/>
    <w:rsid w:val="006A40FB"/>
    <w:rsid w:val="006A46E5"/>
    <w:rsid w:val="006A503E"/>
    <w:rsid w:val="006A59BC"/>
    <w:rsid w:val="006A5C22"/>
    <w:rsid w:val="006A6B80"/>
    <w:rsid w:val="006A7F86"/>
    <w:rsid w:val="006B0B7A"/>
    <w:rsid w:val="006B0F7F"/>
    <w:rsid w:val="006B45AA"/>
    <w:rsid w:val="006B4F65"/>
    <w:rsid w:val="006B6558"/>
    <w:rsid w:val="006C0178"/>
    <w:rsid w:val="006C05D0"/>
    <w:rsid w:val="006C063A"/>
    <w:rsid w:val="006C0E55"/>
    <w:rsid w:val="006C1FA8"/>
    <w:rsid w:val="006C2A4D"/>
    <w:rsid w:val="006C2C97"/>
    <w:rsid w:val="006C4205"/>
    <w:rsid w:val="006C4219"/>
    <w:rsid w:val="006C470E"/>
    <w:rsid w:val="006C49C7"/>
    <w:rsid w:val="006C4B29"/>
    <w:rsid w:val="006C5467"/>
    <w:rsid w:val="006C593D"/>
    <w:rsid w:val="006C707A"/>
    <w:rsid w:val="006C7B6C"/>
    <w:rsid w:val="006D0507"/>
    <w:rsid w:val="006D0996"/>
    <w:rsid w:val="006D12F8"/>
    <w:rsid w:val="006D1CD8"/>
    <w:rsid w:val="006D2BF9"/>
    <w:rsid w:val="006D2C0F"/>
    <w:rsid w:val="006D2C38"/>
    <w:rsid w:val="006D3377"/>
    <w:rsid w:val="006D3E5E"/>
    <w:rsid w:val="006D5362"/>
    <w:rsid w:val="006D563D"/>
    <w:rsid w:val="006D6464"/>
    <w:rsid w:val="006D7583"/>
    <w:rsid w:val="006E02DB"/>
    <w:rsid w:val="006E168B"/>
    <w:rsid w:val="006E181A"/>
    <w:rsid w:val="006E21FF"/>
    <w:rsid w:val="006E2D44"/>
    <w:rsid w:val="006E2D48"/>
    <w:rsid w:val="006E48F2"/>
    <w:rsid w:val="006E74B1"/>
    <w:rsid w:val="006E79C1"/>
    <w:rsid w:val="006F38AD"/>
    <w:rsid w:val="006F3DD4"/>
    <w:rsid w:val="006F684B"/>
    <w:rsid w:val="006F6897"/>
    <w:rsid w:val="006F73B0"/>
    <w:rsid w:val="00702926"/>
    <w:rsid w:val="0070331B"/>
    <w:rsid w:val="007038C2"/>
    <w:rsid w:val="007043EB"/>
    <w:rsid w:val="00704B80"/>
    <w:rsid w:val="00705EF0"/>
    <w:rsid w:val="0070629A"/>
    <w:rsid w:val="0070635E"/>
    <w:rsid w:val="00706FBF"/>
    <w:rsid w:val="00707A74"/>
    <w:rsid w:val="00711E05"/>
    <w:rsid w:val="007123BE"/>
    <w:rsid w:val="0071286C"/>
    <w:rsid w:val="00713B33"/>
    <w:rsid w:val="00715DFA"/>
    <w:rsid w:val="007201A3"/>
    <w:rsid w:val="00720650"/>
    <w:rsid w:val="007208DD"/>
    <w:rsid w:val="007220CF"/>
    <w:rsid w:val="0072210F"/>
    <w:rsid w:val="007221A7"/>
    <w:rsid w:val="00722989"/>
    <w:rsid w:val="00722AA8"/>
    <w:rsid w:val="007238EF"/>
    <w:rsid w:val="00724942"/>
    <w:rsid w:val="007264C8"/>
    <w:rsid w:val="00727341"/>
    <w:rsid w:val="0072788D"/>
    <w:rsid w:val="00727901"/>
    <w:rsid w:val="00727FD4"/>
    <w:rsid w:val="0073190E"/>
    <w:rsid w:val="007332FE"/>
    <w:rsid w:val="00733A81"/>
    <w:rsid w:val="00734F1A"/>
    <w:rsid w:val="007350F1"/>
    <w:rsid w:val="00735FB8"/>
    <w:rsid w:val="00736065"/>
    <w:rsid w:val="0074006F"/>
    <w:rsid w:val="00740147"/>
    <w:rsid w:val="00741D75"/>
    <w:rsid w:val="0074264B"/>
    <w:rsid w:val="007426AB"/>
    <w:rsid w:val="0074621F"/>
    <w:rsid w:val="007463FB"/>
    <w:rsid w:val="0074707F"/>
    <w:rsid w:val="007513CD"/>
    <w:rsid w:val="00751B50"/>
    <w:rsid w:val="007537F4"/>
    <w:rsid w:val="00754F3E"/>
    <w:rsid w:val="0075603B"/>
    <w:rsid w:val="0076196C"/>
    <w:rsid w:val="00763833"/>
    <w:rsid w:val="00763C2C"/>
    <w:rsid w:val="00764C3A"/>
    <w:rsid w:val="007651B4"/>
    <w:rsid w:val="007652BB"/>
    <w:rsid w:val="00766B1A"/>
    <w:rsid w:val="00766DFE"/>
    <w:rsid w:val="0077121E"/>
    <w:rsid w:val="00772AEA"/>
    <w:rsid w:val="00773360"/>
    <w:rsid w:val="00773924"/>
    <w:rsid w:val="00773AD5"/>
    <w:rsid w:val="00775DE1"/>
    <w:rsid w:val="0078235E"/>
    <w:rsid w:val="00782F0D"/>
    <w:rsid w:val="00783B46"/>
    <w:rsid w:val="00785200"/>
    <w:rsid w:val="00786A15"/>
    <w:rsid w:val="007912D7"/>
    <w:rsid w:val="007914E4"/>
    <w:rsid w:val="007914F3"/>
    <w:rsid w:val="007926D8"/>
    <w:rsid w:val="007928EB"/>
    <w:rsid w:val="00792AA3"/>
    <w:rsid w:val="00792D44"/>
    <w:rsid w:val="00792D92"/>
    <w:rsid w:val="0079446D"/>
    <w:rsid w:val="00794932"/>
    <w:rsid w:val="00794BC4"/>
    <w:rsid w:val="00794DAD"/>
    <w:rsid w:val="00794F1E"/>
    <w:rsid w:val="00795644"/>
    <w:rsid w:val="00795C50"/>
    <w:rsid w:val="00796042"/>
    <w:rsid w:val="007967E8"/>
    <w:rsid w:val="00797C1B"/>
    <w:rsid w:val="00797F9B"/>
    <w:rsid w:val="007A098E"/>
    <w:rsid w:val="007A0B5B"/>
    <w:rsid w:val="007A210F"/>
    <w:rsid w:val="007A3785"/>
    <w:rsid w:val="007A5765"/>
    <w:rsid w:val="007A5B89"/>
    <w:rsid w:val="007A5DE6"/>
    <w:rsid w:val="007A63E9"/>
    <w:rsid w:val="007A76AD"/>
    <w:rsid w:val="007B10B9"/>
    <w:rsid w:val="007B4D5D"/>
    <w:rsid w:val="007B71C5"/>
    <w:rsid w:val="007B74B2"/>
    <w:rsid w:val="007C0795"/>
    <w:rsid w:val="007C13E3"/>
    <w:rsid w:val="007C14AD"/>
    <w:rsid w:val="007C1532"/>
    <w:rsid w:val="007C2E26"/>
    <w:rsid w:val="007C3484"/>
    <w:rsid w:val="007C4FDA"/>
    <w:rsid w:val="007C51C0"/>
    <w:rsid w:val="007C6130"/>
    <w:rsid w:val="007C6C61"/>
    <w:rsid w:val="007C7152"/>
    <w:rsid w:val="007D02D4"/>
    <w:rsid w:val="007D1DFD"/>
    <w:rsid w:val="007D2BC5"/>
    <w:rsid w:val="007D3C15"/>
    <w:rsid w:val="007D4405"/>
    <w:rsid w:val="007D4D44"/>
    <w:rsid w:val="007D50FF"/>
    <w:rsid w:val="007D6B5D"/>
    <w:rsid w:val="007E0717"/>
    <w:rsid w:val="007E0AC3"/>
    <w:rsid w:val="007E0DF7"/>
    <w:rsid w:val="007E1D25"/>
    <w:rsid w:val="007E21DF"/>
    <w:rsid w:val="007E2A81"/>
    <w:rsid w:val="007E43A0"/>
    <w:rsid w:val="007E43C6"/>
    <w:rsid w:val="007E4E82"/>
    <w:rsid w:val="007E5479"/>
    <w:rsid w:val="007E58AD"/>
    <w:rsid w:val="007E6A5A"/>
    <w:rsid w:val="007F0D29"/>
    <w:rsid w:val="007F17A7"/>
    <w:rsid w:val="007F215F"/>
    <w:rsid w:val="007F2243"/>
    <w:rsid w:val="007F2366"/>
    <w:rsid w:val="007F292D"/>
    <w:rsid w:val="007F3046"/>
    <w:rsid w:val="007F35A8"/>
    <w:rsid w:val="007F598D"/>
    <w:rsid w:val="007F6EC7"/>
    <w:rsid w:val="007F73C5"/>
    <w:rsid w:val="007F75A8"/>
    <w:rsid w:val="007F7740"/>
    <w:rsid w:val="007F7D06"/>
    <w:rsid w:val="00802FC5"/>
    <w:rsid w:val="00803DA8"/>
    <w:rsid w:val="008042F9"/>
    <w:rsid w:val="0080519B"/>
    <w:rsid w:val="00806722"/>
    <w:rsid w:val="008067A2"/>
    <w:rsid w:val="00806EFB"/>
    <w:rsid w:val="0081078F"/>
    <w:rsid w:val="00811119"/>
    <w:rsid w:val="008138C1"/>
    <w:rsid w:val="00813D90"/>
    <w:rsid w:val="008141F8"/>
    <w:rsid w:val="0081432D"/>
    <w:rsid w:val="008144E0"/>
    <w:rsid w:val="008152B1"/>
    <w:rsid w:val="00815552"/>
    <w:rsid w:val="0081608C"/>
    <w:rsid w:val="00816B48"/>
    <w:rsid w:val="00817F41"/>
    <w:rsid w:val="008204A2"/>
    <w:rsid w:val="008208CB"/>
    <w:rsid w:val="00820B60"/>
    <w:rsid w:val="00821344"/>
    <w:rsid w:val="008214AE"/>
    <w:rsid w:val="00822070"/>
    <w:rsid w:val="00822142"/>
    <w:rsid w:val="00822EA3"/>
    <w:rsid w:val="008239B4"/>
    <w:rsid w:val="00823AFF"/>
    <w:rsid w:val="0082437A"/>
    <w:rsid w:val="00825735"/>
    <w:rsid w:val="00826557"/>
    <w:rsid w:val="00826D48"/>
    <w:rsid w:val="00827A32"/>
    <w:rsid w:val="00827FBE"/>
    <w:rsid w:val="008307F7"/>
    <w:rsid w:val="008308A8"/>
    <w:rsid w:val="00830936"/>
    <w:rsid w:val="00830ACB"/>
    <w:rsid w:val="00831EDC"/>
    <w:rsid w:val="00832700"/>
    <w:rsid w:val="00832898"/>
    <w:rsid w:val="00832BF2"/>
    <w:rsid w:val="008335BB"/>
    <w:rsid w:val="00833CF6"/>
    <w:rsid w:val="00835A0A"/>
    <w:rsid w:val="008361AD"/>
    <w:rsid w:val="008373CF"/>
    <w:rsid w:val="008377E3"/>
    <w:rsid w:val="008378E7"/>
    <w:rsid w:val="00837BF5"/>
    <w:rsid w:val="00840654"/>
    <w:rsid w:val="00840667"/>
    <w:rsid w:val="00842839"/>
    <w:rsid w:val="008428A3"/>
    <w:rsid w:val="008428E1"/>
    <w:rsid w:val="00847BFE"/>
    <w:rsid w:val="00850566"/>
    <w:rsid w:val="00852B3C"/>
    <w:rsid w:val="008532E6"/>
    <w:rsid w:val="00856D6F"/>
    <w:rsid w:val="00857748"/>
    <w:rsid w:val="0085795D"/>
    <w:rsid w:val="00865DAE"/>
    <w:rsid w:val="00867046"/>
    <w:rsid w:val="0086745D"/>
    <w:rsid w:val="00871315"/>
    <w:rsid w:val="00871BD7"/>
    <w:rsid w:val="008731D0"/>
    <w:rsid w:val="00873215"/>
    <w:rsid w:val="008739D8"/>
    <w:rsid w:val="00875B51"/>
    <w:rsid w:val="008776B0"/>
    <w:rsid w:val="00877A5F"/>
    <w:rsid w:val="0088012D"/>
    <w:rsid w:val="00881C47"/>
    <w:rsid w:val="008820C7"/>
    <w:rsid w:val="00883FD4"/>
    <w:rsid w:val="00884237"/>
    <w:rsid w:val="008861D2"/>
    <w:rsid w:val="00887542"/>
    <w:rsid w:val="00887583"/>
    <w:rsid w:val="00891445"/>
    <w:rsid w:val="00892AC4"/>
    <w:rsid w:val="00894A3B"/>
    <w:rsid w:val="0089692A"/>
    <w:rsid w:val="00896E40"/>
    <w:rsid w:val="00897183"/>
    <w:rsid w:val="008A1988"/>
    <w:rsid w:val="008A5629"/>
    <w:rsid w:val="008A5AFD"/>
    <w:rsid w:val="008A6024"/>
    <w:rsid w:val="008A65A8"/>
    <w:rsid w:val="008A75CF"/>
    <w:rsid w:val="008B0153"/>
    <w:rsid w:val="008B05E5"/>
    <w:rsid w:val="008B290E"/>
    <w:rsid w:val="008B3241"/>
    <w:rsid w:val="008B33AC"/>
    <w:rsid w:val="008B4459"/>
    <w:rsid w:val="008B44B8"/>
    <w:rsid w:val="008B47B4"/>
    <w:rsid w:val="008B5396"/>
    <w:rsid w:val="008B6C24"/>
    <w:rsid w:val="008B7FF1"/>
    <w:rsid w:val="008C268A"/>
    <w:rsid w:val="008C3A93"/>
    <w:rsid w:val="008C3BCE"/>
    <w:rsid w:val="008C4913"/>
    <w:rsid w:val="008C5478"/>
    <w:rsid w:val="008C57E5"/>
    <w:rsid w:val="008C5AD6"/>
    <w:rsid w:val="008C5D4E"/>
    <w:rsid w:val="008C6783"/>
    <w:rsid w:val="008C7A4B"/>
    <w:rsid w:val="008D0A4D"/>
    <w:rsid w:val="008D0C05"/>
    <w:rsid w:val="008D10DC"/>
    <w:rsid w:val="008D246D"/>
    <w:rsid w:val="008D2683"/>
    <w:rsid w:val="008D3EC0"/>
    <w:rsid w:val="008D44BB"/>
    <w:rsid w:val="008D6174"/>
    <w:rsid w:val="008D6441"/>
    <w:rsid w:val="008D64E4"/>
    <w:rsid w:val="008D71CE"/>
    <w:rsid w:val="008D75ED"/>
    <w:rsid w:val="008E0C7F"/>
    <w:rsid w:val="008E0E94"/>
    <w:rsid w:val="008E1855"/>
    <w:rsid w:val="008E1A19"/>
    <w:rsid w:val="008E2B0B"/>
    <w:rsid w:val="008E2E81"/>
    <w:rsid w:val="008E4011"/>
    <w:rsid w:val="008E444B"/>
    <w:rsid w:val="008E455C"/>
    <w:rsid w:val="008E5807"/>
    <w:rsid w:val="008F039B"/>
    <w:rsid w:val="008F0CD7"/>
    <w:rsid w:val="008F1493"/>
    <w:rsid w:val="008F1C67"/>
    <w:rsid w:val="008F2102"/>
    <w:rsid w:val="008F238D"/>
    <w:rsid w:val="008F3288"/>
    <w:rsid w:val="008F6EA3"/>
    <w:rsid w:val="009010BE"/>
    <w:rsid w:val="009021AC"/>
    <w:rsid w:val="009025C9"/>
    <w:rsid w:val="00904D94"/>
    <w:rsid w:val="00905A7F"/>
    <w:rsid w:val="00906D42"/>
    <w:rsid w:val="009103DF"/>
    <w:rsid w:val="00910DB4"/>
    <w:rsid w:val="00910F8F"/>
    <w:rsid w:val="0091118D"/>
    <w:rsid w:val="00911FE0"/>
    <w:rsid w:val="00912C30"/>
    <w:rsid w:val="009136AA"/>
    <w:rsid w:val="00913CB3"/>
    <w:rsid w:val="009145CC"/>
    <w:rsid w:val="00915DAB"/>
    <w:rsid w:val="009160BD"/>
    <w:rsid w:val="00917AB8"/>
    <w:rsid w:val="0092168F"/>
    <w:rsid w:val="00921D22"/>
    <w:rsid w:val="009225A7"/>
    <w:rsid w:val="0092341B"/>
    <w:rsid w:val="0092372A"/>
    <w:rsid w:val="00923FBC"/>
    <w:rsid w:val="00925340"/>
    <w:rsid w:val="00925708"/>
    <w:rsid w:val="00927A9D"/>
    <w:rsid w:val="00927FEB"/>
    <w:rsid w:val="009326F9"/>
    <w:rsid w:val="00933947"/>
    <w:rsid w:val="00935990"/>
    <w:rsid w:val="009362E0"/>
    <w:rsid w:val="00936D66"/>
    <w:rsid w:val="00937393"/>
    <w:rsid w:val="0094091B"/>
    <w:rsid w:val="0094316E"/>
    <w:rsid w:val="00943FCE"/>
    <w:rsid w:val="00944591"/>
    <w:rsid w:val="00944CAA"/>
    <w:rsid w:val="00951CE8"/>
    <w:rsid w:val="00952762"/>
    <w:rsid w:val="00952829"/>
    <w:rsid w:val="0095350F"/>
    <w:rsid w:val="00953565"/>
    <w:rsid w:val="00954346"/>
    <w:rsid w:val="00954C90"/>
    <w:rsid w:val="00956C8B"/>
    <w:rsid w:val="0095703C"/>
    <w:rsid w:val="00957C5C"/>
    <w:rsid w:val="00957ED2"/>
    <w:rsid w:val="00962886"/>
    <w:rsid w:val="009636F3"/>
    <w:rsid w:val="0096473C"/>
    <w:rsid w:val="00965464"/>
    <w:rsid w:val="009660F8"/>
    <w:rsid w:val="00966FFC"/>
    <w:rsid w:val="00967966"/>
    <w:rsid w:val="00970D55"/>
    <w:rsid w:val="009723A1"/>
    <w:rsid w:val="009723DF"/>
    <w:rsid w:val="009726AD"/>
    <w:rsid w:val="00973614"/>
    <w:rsid w:val="00973883"/>
    <w:rsid w:val="00974A90"/>
    <w:rsid w:val="0097724C"/>
    <w:rsid w:val="00980866"/>
    <w:rsid w:val="00980D24"/>
    <w:rsid w:val="009810B5"/>
    <w:rsid w:val="00982095"/>
    <w:rsid w:val="00982327"/>
    <w:rsid w:val="009824DF"/>
    <w:rsid w:val="0098272A"/>
    <w:rsid w:val="00982BCE"/>
    <w:rsid w:val="0098405A"/>
    <w:rsid w:val="00984844"/>
    <w:rsid w:val="00984CFE"/>
    <w:rsid w:val="009852CA"/>
    <w:rsid w:val="009853AD"/>
    <w:rsid w:val="009856FB"/>
    <w:rsid w:val="00987463"/>
    <w:rsid w:val="00987980"/>
    <w:rsid w:val="00987BED"/>
    <w:rsid w:val="00987FE0"/>
    <w:rsid w:val="00991637"/>
    <w:rsid w:val="00991A7C"/>
    <w:rsid w:val="00991A93"/>
    <w:rsid w:val="009926D2"/>
    <w:rsid w:val="009928F1"/>
    <w:rsid w:val="009964D4"/>
    <w:rsid w:val="009A0E5E"/>
    <w:rsid w:val="009A2439"/>
    <w:rsid w:val="009A2E6A"/>
    <w:rsid w:val="009A319B"/>
    <w:rsid w:val="009A33D0"/>
    <w:rsid w:val="009A517C"/>
    <w:rsid w:val="009A59ED"/>
    <w:rsid w:val="009A6FBB"/>
    <w:rsid w:val="009A7177"/>
    <w:rsid w:val="009A7929"/>
    <w:rsid w:val="009B0620"/>
    <w:rsid w:val="009B09CD"/>
    <w:rsid w:val="009B0CB7"/>
    <w:rsid w:val="009B2383"/>
    <w:rsid w:val="009B2605"/>
    <w:rsid w:val="009B3246"/>
    <w:rsid w:val="009B425B"/>
    <w:rsid w:val="009B4356"/>
    <w:rsid w:val="009B451C"/>
    <w:rsid w:val="009B4963"/>
    <w:rsid w:val="009B4C02"/>
    <w:rsid w:val="009B52CA"/>
    <w:rsid w:val="009B57C9"/>
    <w:rsid w:val="009B5DEB"/>
    <w:rsid w:val="009B7412"/>
    <w:rsid w:val="009B7F79"/>
    <w:rsid w:val="009C00ED"/>
    <w:rsid w:val="009C30AA"/>
    <w:rsid w:val="009C43D1"/>
    <w:rsid w:val="009C59A6"/>
    <w:rsid w:val="009C59B6"/>
    <w:rsid w:val="009C6A52"/>
    <w:rsid w:val="009D0AB2"/>
    <w:rsid w:val="009D3043"/>
    <w:rsid w:val="009D3276"/>
    <w:rsid w:val="009D444C"/>
    <w:rsid w:val="009D4525"/>
    <w:rsid w:val="009D4529"/>
    <w:rsid w:val="009D64E5"/>
    <w:rsid w:val="009D6A1F"/>
    <w:rsid w:val="009D6E6E"/>
    <w:rsid w:val="009D7998"/>
    <w:rsid w:val="009E0BF8"/>
    <w:rsid w:val="009E1533"/>
    <w:rsid w:val="009E2496"/>
    <w:rsid w:val="009E2785"/>
    <w:rsid w:val="009E5620"/>
    <w:rsid w:val="009E5CB7"/>
    <w:rsid w:val="009E65D1"/>
    <w:rsid w:val="009F08F6"/>
    <w:rsid w:val="009F1D97"/>
    <w:rsid w:val="009F3D63"/>
    <w:rsid w:val="009F3F07"/>
    <w:rsid w:val="009F4C21"/>
    <w:rsid w:val="009F51D7"/>
    <w:rsid w:val="009F5B8E"/>
    <w:rsid w:val="009F6EF3"/>
    <w:rsid w:val="00A002E3"/>
    <w:rsid w:val="00A00483"/>
    <w:rsid w:val="00A00EE5"/>
    <w:rsid w:val="00A0243D"/>
    <w:rsid w:val="00A02A0B"/>
    <w:rsid w:val="00A0313B"/>
    <w:rsid w:val="00A04134"/>
    <w:rsid w:val="00A04397"/>
    <w:rsid w:val="00A04796"/>
    <w:rsid w:val="00A049E2"/>
    <w:rsid w:val="00A04DC3"/>
    <w:rsid w:val="00A070A0"/>
    <w:rsid w:val="00A07221"/>
    <w:rsid w:val="00A07A6E"/>
    <w:rsid w:val="00A1014B"/>
    <w:rsid w:val="00A11029"/>
    <w:rsid w:val="00A11E3B"/>
    <w:rsid w:val="00A124E4"/>
    <w:rsid w:val="00A1344B"/>
    <w:rsid w:val="00A15E41"/>
    <w:rsid w:val="00A219E7"/>
    <w:rsid w:val="00A21B76"/>
    <w:rsid w:val="00A2417A"/>
    <w:rsid w:val="00A26CD5"/>
    <w:rsid w:val="00A26D8D"/>
    <w:rsid w:val="00A26F47"/>
    <w:rsid w:val="00A30466"/>
    <w:rsid w:val="00A323CF"/>
    <w:rsid w:val="00A33AE4"/>
    <w:rsid w:val="00A3437C"/>
    <w:rsid w:val="00A35180"/>
    <w:rsid w:val="00A356E1"/>
    <w:rsid w:val="00A370E8"/>
    <w:rsid w:val="00A40884"/>
    <w:rsid w:val="00A40B42"/>
    <w:rsid w:val="00A429DD"/>
    <w:rsid w:val="00A42C28"/>
    <w:rsid w:val="00A43B6B"/>
    <w:rsid w:val="00A44A11"/>
    <w:rsid w:val="00A458E0"/>
    <w:rsid w:val="00A45C7E"/>
    <w:rsid w:val="00A467AC"/>
    <w:rsid w:val="00A46949"/>
    <w:rsid w:val="00A4739B"/>
    <w:rsid w:val="00A477E6"/>
    <w:rsid w:val="00A47C1B"/>
    <w:rsid w:val="00A501D9"/>
    <w:rsid w:val="00A510FD"/>
    <w:rsid w:val="00A52E0E"/>
    <w:rsid w:val="00A5337D"/>
    <w:rsid w:val="00A5374C"/>
    <w:rsid w:val="00A54521"/>
    <w:rsid w:val="00A5703D"/>
    <w:rsid w:val="00A57CE8"/>
    <w:rsid w:val="00A614EA"/>
    <w:rsid w:val="00A61754"/>
    <w:rsid w:val="00A634F4"/>
    <w:rsid w:val="00A639BF"/>
    <w:rsid w:val="00A66CBC"/>
    <w:rsid w:val="00A66D2D"/>
    <w:rsid w:val="00A70990"/>
    <w:rsid w:val="00A717AE"/>
    <w:rsid w:val="00A74A68"/>
    <w:rsid w:val="00A76689"/>
    <w:rsid w:val="00A77AE4"/>
    <w:rsid w:val="00A77C8F"/>
    <w:rsid w:val="00A80E2F"/>
    <w:rsid w:val="00A81DAA"/>
    <w:rsid w:val="00A81E31"/>
    <w:rsid w:val="00A83380"/>
    <w:rsid w:val="00A84351"/>
    <w:rsid w:val="00A844CE"/>
    <w:rsid w:val="00A84B5A"/>
    <w:rsid w:val="00A86CA0"/>
    <w:rsid w:val="00A8749A"/>
    <w:rsid w:val="00A90385"/>
    <w:rsid w:val="00A907E7"/>
    <w:rsid w:val="00A909A2"/>
    <w:rsid w:val="00A91EAA"/>
    <w:rsid w:val="00A9264B"/>
    <w:rsid w:val="00A94342"/>
    <w:rsid w:val="00A96B07"/>
    <w:rsid w:val="00A96B1F"/>
    <w:rsid w:val="00A96DCC"/>
    <w:rsid w:val="00AA090B"/>
    <w:rsid w:val="00AA0ADD"/>
    <w:rsid w:val="00AA0EAB"/>
    <w:rsid w:val="00AA188F"/>
    <w:rsid w:val="00AA2BDA"/>
    <w:rsid w:val="00AA3B3A"/>
    <w:rsid w:val="00AA3C3D"/>
    <w:rsid w:val="00AA615F"/>
    <w:rsid w:val="00AA63A9"/>
    <w:rsid w:val="00AA6F19"/>
    <w:rsid w:val="00AA7E07"/>
    <w:rsid w:val="00AB0D1A"/>
    <w:rsid w:val="00AB120D"/>
    <w:rsid w:val="00AB1750"/>
    <w:rsid w:val="00AB17F6"/>
    <w:rsid w:val="00AB2510"/>
    <w:rsid w:val="00AB2979"/>
    <w:rsid w:val="00AB2B6E"/>
    <w:rsid w:val="00AB37A6"/>
    <w:rsid w:val="00AB5566"/>
    <w:rsid w:val="00AC0423"/>
    <w:rsid w:val="00AC0D9B"/>
    <w:rsid w:val="00AC25A6"/>
    <w:rsid w:val="00AC2EDB"/>
    <w:rsid w:val="00AC76C6"/>
    <w:rsid w:val="00AD07A2"/>
    <w:rsid w:val="00AD08F1"/>
    <w:rsid w:val="00AD2629"/>
    <w:rsid w:val="00AD268D"/>
    <w:rsid w:val="00AD3749"/>
    <w:rsid w:val="00AD4C99"/>
    <w:rsid w:val="00AD54D9"/>
    <w:rsid w:val="00AD6723"/>
    <w:rsid w:val="00AD6AE6"/>
    <w:rsid w:val="00AD7CDA"/>
    <w:rsid w:val="00AD7DFB"/>
    <w:rsid w:val="00AD7E54"/>
    <w:rsid w:val="00AE368F"/>
    <w:rsid w:val="00AE426C"/>
    <w:rsid w:val="00AE4377"/>
    <w:rsid w:val="00AE4F65"/>
    <w:rsid w:val="00AE5002"/>
    <w:rsid w:val="00AE5238"/>
    <w:rsid w:val="00AE68EB"/>
    <w:rsid w:val="00AE7AE3"/>
    <w:rsid w:val="00AF0872"/>
    <w:rsid w:val="00AF1821"/>
    <w:rsid w:val="00AF2103"/>
    <w:rsid w:val="00AF3A9D"/>
    <w:rsid w:val="00AF430E"/>
    <w:rsid w:val="00AF44DB"/>
    <w:rsid w:val="00AF512D"/>
    <w:rsid w:val="00AF55BC"/>
    <w:rsid w:val="00AF5AD8"/>
    <w:rsid w:val="00AF7730"/>
    <w:rsid w:val="00AF7EFF"/>
    <w:rsid w:val="00B0051A"/>
    <w:rsid w:val="00B0185C"/>
    <w:rsid w:val="00B01C7E"/>
    <w:rsid w:val="00B02469"/>
    <w:rsid w:val="00B034CE"/>
    <w:rsid w:val="00B03D25"/>
    <w:rsid w:val="00B03DB7"/>
    <w:rsid w:val="00B045D5"/>
    <w:rsid w:val="00B04957"/>
    <w:rsid w:val="00B04CB8"/>
    <w:rsid w:val="00B05E53"/>
    <w:rsid w:val="00B073A3"/>
    <w:rsid w:val="00B07C45"/>
    <w:rsid w:val="00B07C4A"/>
    <w:rsid w:val="00B07E22"/>
    <w:rsid w:val="00B10588"/>
    <w:rsid w:val="00B1068D"/>
    <w:rsid w:val="00B10E62"/>
    <w:rsid w:val="00B11981"/>
    <w:rsid w:val="00B12037"/>
    <w:rsid w:val="00B14841"/>
    <w:rsid w:val="00B16515"/>
    <w:rsid w:val="00B170D8"/>
    <w:rsid w:val="00B171BF"/>
    <w:rsid w:val="00B171DA"/>
    <w:rsid w:val="00B214A3"/>
    <w:rsid w:val="00B2361F"/>
    <w:rsid w:val="00B24182"/>
    <w:rsid w:val="00B26484"/>
    <w:rsid w:val="00B26972"/>
    <w:rsid w:val="00B26E7E"/>
    <w:rsid w:val="00B271AB"/>
    <w:rsid w:val="00B27B4E"/>
    <w:rsid w:val="00B34D6D"/>
    <w:rsid w:val="00B35091"/>
    <w:rsid w:val="00B3753B"/>
    <w:rsid w:val="00B3769C"/>
    <w:rsid w:val="00B37AE7"/>
    <w:rsid w:val="00B40825"/>
    <w:rsid w:val="00B40D7F"/>
    <w:rsid w:val="00B413C0"/>
    <w:rsid w:val="00B42FF1"/>
    <w:rsid w:val="00B447D8"/>
    <w:rsid w:val="00B4552B"/>
    <w:rsid w:val="00B45A5E"/>
    <w:rsid w:val="00B46A00"/>
    <w:rsid w:val="00B5097C"/>
    <w:rsid w:val="00B50FD2"/>
    <w:rsid w:val="00B51194"/>
    <w:rsid w:val="00B51943"/>
    <w:rsid w:val="00B52374"/>
    <w:rsid w:val="00B5351D"/>
    <w:rsid w:val="00B5414F"/>
    <w:rsid w:val="00B5437E"/>
    <w:rsid w:val="00B5499F"/>
    <w:rsid w:val="00B54A81"/>
    <w:rsid w:val="00B54B3D"/>
    <w:rsid w:val="00B54BCB"/>
    <w:rsid w:val="00B5584B"/>
    <w:rsid w:val="00B56B13"/>
    <w:rsid w:val="00B56E42"/>
    <w:rsid w:val="00B57549"/>
    <w:rsid w:val="00B60DD2"/>
    <w:rsid w:val="00B60FDA"/>
    <w:rsid w:val="00B6166F"/>
    <w:rsid w:val="00B634DF"/>
    <w:rsid w:val="00B634F8"/>
    <w:rsid w:val="00B63C86"/>
    <w:rsid w:val="00B63F1C"/>
    <w:rsid w:val="00B643AC"/>
    <w:rsid w:val="00B64E85"/>
    <w:rsid w:val="00B6607F"/>
    <w:rsid w:val="00B6695B"/>
    <w:rsid w:val="00B6778B"/>
    <w:rsid w:val="00B67ACE"/>
    <w:rsid w:val="00B7006B"/>
    <w:rsid w:val="00B7062A"/>
    <w:rsid w:val="00B70770"/>
    <w:rsid w:val="00B722B7"/>
    <w:rsid w:val="00B72512"/>
    <w:rsid w:val="00B73C63"/>
    <w:rsid w:val="00B7412B"/>
    <w:rsid w:val="00B74E3D"/>
    <w:rsid w:val="00B753D1"/>
    <w:rsid w:val="00B77BB8"/>
    <w:rsid w:val="00B8001F"/>
    <w:rsid w:val="00B80234"/>
    <w:rsid w:val="00B80530"/>
    <w:rsid w:val="00B80B78"/>
    <w:rsid w:val="00B81460"/>
    <w:rsid w:val="00B814CF"/>
    <w:rsid w:val="00B81A67"/>
    <w:rsid w:val="00B82FCA"/>
    <w:rsid w:val="00B83455"/>
    <w:rsid w:val="00B83D97"/>
    <w:rsid w:val="00B83FAD"/>
    <w:rsid w:val="00B8421D"/>
    <w:rsid w:val="00B844E8"/>
    <w:rsid w:val="00B84847"/>
    <w:rsid w:val="00B856F7"/>
    <w:rsid w:val="00B860D0"/>
    <w:rsid w:val="00B86AB4"/>
    <w:rsid w:val="00B879D8"/>
    <w:rsid w:val="00B9032F"/>
    <w:rsid w:val="00B91103"/>
    <w:rsid w:val="00B9272C"/>
    <w:rsid w:val="00B93B68"/>
    <w:rsid w:val="00B93CDD"/>
    <w:rsid w:val="00B94B98"/>
    <w:rsid w:val="00B94CAC"/>
    <w:rsid w:val="00BA06B3"/>
    <w:rsid w:val="00BA27B6"/>
    <w:rsid w:val="00BA3938"/>
    <w:rsid w:val="00BA6B2F"/>
    <w:rsid w:val="00BA7375"/>
    <w:rsid w:val="00BA787B"/>
    <w:rsid w:val="00BA7EB3"/>
    <w:rsid w:val="00BB0AA5"/>
    <w:rsid w:val="00BB20F2"/>
    <w:rsid w:val="00BB5667"/>
    <w:rsid w:val="00BB67AE"/>
    <w:rsid w:val="00BC13C1"/>
    <w:rsid w:val="00BC49C8"/>
    <w:rsid w:val="00BC5869"/>
    <w:rsid w:val="00BC59E6"/>
    <w:rsid w:val="00BC75E6"/>
    <w:rsid w:val="00BD003A"/>
    <w:rsid w:val="00BD0A26"/>
    <w:rsid w:val="00BD0BB1"/>
    <w:rsid w:val="00BD114E"/>
    <w:rsid w:val="00BD1D45"/>
    <w:rsid w:val="00BD2A72"/>
    <w:rsid w:val="00BD3099"/>
    <w:rsid w:val="00BD31A3"/>
    <w:rsid w:val="00BD35BD"/>
    <w:rsid w:val="00BD3BD5"/>
    <w:rsid w:val="00BD3E62"/>
    <w:rsid w:val="00BD4AF5"/>
    <w:rsid w:val="00BD73E6"/>
    <w:rsid w:val="00BE011E"/>
    <w:rsid w:val="00BE0818"/>
    <w:rsid w:val="00BE09CD"/>
    <w:rsid w:val="00BE163E"/>
    <w:rsid w:val="00BE1816"/>
    <w:rsid w:val="00BE25DF"/>
    <w:rsid w:val="00BE4D5A"/>
    <w:rsid w:val="00BE575F"/>
    <w:rsid w:val="00BE591A"/>
    <w:rsid w:val="00BE733D"/>
    <w:rsid w:val="00BE7E9D"/>
    <w:rsid w:val="00BF0197"/>
    <w:rsid w:val="00BF06DF"/>
    <w:rsid w:val="00BF0CA8"/>
    <w:rsid w:val="00BF1D62"/>
    <w:rsid w:val="00BF321B"/>
    <w:rsid w:val="00BF3769"/>
    <w:rsid w:val="00BF3773"/>
    <w:rsid w:val="00BF3E14"/>
    <w:rsid w:val="00BF3F85"/>
    <w:rsid w:val="00BF4644"/>
    <w:rsid w:val="00BF4972"/>
    <w:rsid w:val="00BF75F3"/>
    <w:rsid w:val="00C00B42"/>
    <w:rsid w:val="00C00D18"/>
    <w:rsid w:val="00C034CF"/>
    <w:rsid w:val="00C03941"/>
    <w:rsid w:val="00C03A58"/>
    <w:rsid w:val="00C03B8D"/>
    <w:rsid w:val="00C03DDD"/>
    <w:rsid w:val="00C04532"/>
    <w:rsid w:val="00C0456B"/>
    <w:rsid w:val="00C06D1A"/>
    <w:rsid w:val="00C078F3"/>
    <w:rsid w:val="00C07922"/>
    <w:rsid w:val="00C102ED"/>
    <w:rsid w:val="00C1174E"/>
    <w:rsid w:val="00C123AD"/>
    <w:rsid w:val="00C1356B"/>
    <w:rsid w:val="00C14AFC"/>
    <w:rsid w:val="00C151D0"/>
    <w:rsid w:val="00C15735"/>
    <w:rsid w:val="00C16B3B"/>
    <w:rsid w:val="00C16B8D"/>
    <w:rsid w:val="00C16F30"/>
    <w:rsid w:val="00C1770E"/>
    <w:rsid w:val="00C17845"/>
    <w:rsid w:val="00C17A99"/>
    <w:rsid w:val="00C237F5"/>
    <w:rsid w:val="00C23B21"/>
    <w:rsid w:val="00C24241"/>
    <w:rsid w:val="00C247D2"/>
    <w:rsid w:val="00C24A70"/>
    <w:rsid w:val="00C24CC7"/>
    <w:rsid w:val="00C268C1"/>
    <w:rsid w:val="00C31672"/>
    <w:rsid w:val="00C317AA"/>
    <w:rsid w:val="00C31E99"/>
    <w:rsid w:val="00C31F0A"/>
    <w:rsid w:val="00C3239E"/>
    <w:rsid w:val="00C325C5"/>
    <w:rsid w:val="00C33648"/>
    <w:rsid w:val="00C3472E"/>
    <w:rsid w:val="00C34B1A"/>
    <w:rsid w:val="00C34EEE"/>
    <w:rsid w:val="00C35709"/>
    <w:rsid w:val="00C36247"/>
    <w:rsid w:val="00C375F0"/>
    <w:rsid w:val="00C379E9"/>
    <w:rsid w:val="00C4177E"/>
    <w:rsid w:val="00C44226"/>
    <w:rsid w:val="00C45A69"/>
    <w:rsid w:val="00C46AA2"/>
    <w:rsid w:val="00C47480"/>
    <w:rsid w:val="00C520ED"/>
    <w:rsid w:val="00C52C84"/>
    <w:rsid w:val="00C53480"/>
    <w:rsid w:val="00C53B64"/>
    <w:rsid w:val="00C542F0"/>
    <w:rsid w:val="00C54900"/>
    <w:rsid w:val="00C54BAB"/>
    <w:rsid w:val="00C55F0E"/>
    <w:rsid w:val="00C57A97"/>
    <w:rsid w:val="00C57CDB"/>
    <w:rsid w:val="00C60173"/>
    <w:rsid w:val="00C60A9B"/>
    <w:rsid w:val="00C6108B"/>
    <w:rsid w:val="00C61CD1"/>
    <w:rsid w:val="00C62190"/>
    <w:rsid w:val="00C62615"/>
    <w:rsid w:val="00C632E3"/>
    <w:rsid w:val="00C6665A"/>
    <w:rsid w:val="00C67159"/>
    <w:rsid w:val="00C67497"/>
    <w:rsid w:val="00C67D6D"/>
    <w:rsid w:val="00C71866"/>
    <w:rsid w:val="00C723BC"/>
    <w:rsid w:val="00C725B1"/>
    <w:rsid w:val="00C735F9"/>
    <w:rsid w:val="00C76501"/>
    <w:rsid w:val="00C80D03"/>
    <w:rsid w:val="00C80D37"/>
    <w:rsid w:val="00C8151A"/>
    <w:rsid w:val="00C81770"/>
    <w:rsid w:val="00C82355"/>
    <w:rsid w:val="00C82609"/>
    <w:rsid w:val="00C82908"/>
    <w:rsid w:val="00C83E75"/>
    <w:rsid w:val="00C84320"/>
    <w:rsid w:val="00C8447E"/>
    <w:rsid w:val="00C85C0F"/>
    <w:rsid w:val="00C86024"/>
    <w:rsid w:val="00C8795F"/>
    <w:rsid w:val="00C9004F"/>
    <w:rsid w:val="00C90923"/>
    <w:rsid w:val="00C90B26"/>
    <w:rsid w:val="00C91404"/>
    <w:rsid w:val="00C93421"/>
    <w:rsid w:val="00C9360C"/>
    <w:rsid w:val="00C93F19"/>
    <w:rsid w:val="00C94945"/>
    <w:rsid w:val="00C95FF7"/>
    <w:rsid w:val="00C975ED"/>
    <w:rsid w:val="00CA014A"/>
    <w:rsid w:val="00CA19DD"/>
    <w:rsid w:val="00CA2591"/>
    <w:rsid w:val="00CA4555"/>
    <w:rsid w:val="00CA4BBD"/>
    <w:rsid w:val="00CA54D7"/>
    <w:rsid w:val="00CA5E53"/>
    <w:rsid w:val="00CA5FB3"/>
    <w:rsid w:val="00CB14A1"/>
    <w:rsid w:val="00CB285C"/>
    <w:rsid w:val="00CB32AD"/>
    <w:rsid w:val="00CB44D6"/>
    <w:rsid w:val="00CB7A46"/>
    <w:rsid w:val="00CB7E7E"/>
    <w:rsid w:val="00CC2CD1"/>
    <w:rsid w:val="00CC35AD"/>
    <w:rsid w:val="00CC35B4"/>
    <w:rsid w:val="00CC3806"/>
    <w:rsid w:val="00CC5DC9"/>
    <w:rsid w:val="00CC76CE"/>
    <w:rsid w:val="00CD0810"/>
    <w:rsid w:val="00CD0ABD"/>
    <w:rsid w:val="00CD259C"/>
    <w:rsid w:val="00CD2A6A"/>
    <w:rsid w:val="00CD332C"/>
    <w:rsid w:val="00CD3841"/>
    <w:rsid w:val="00CD4319"/>
    <w:rsid w:val="00CD593A"/>
    <w:rsid w:val="00CD6072"/>
    <w:rsid w:val="00CE102F"/>
    <w:rsid w:val="00CE16B6"/>
    <w:rsid w:val="00CE1B79"/>
    <w:rsid w:val="00CE2128"/>
    <w:rsid w:val="00CE28AE"/>
    <w:rsid w:val="00CE2C6B"/>
    <w:rsid w:val="00CE3DDC"/>
    <w:rsid w:val="00CE40FF"/>
    <w:rsid w:val="00CE63EE"/>
    <w:rsid w:val="00CE6411"/>
    <w:rsid w:val="00CF014F"/>
    <w:rsid w:val="00CF0C85"/>
    <w:rsid w:val="00CF0F52"/>
    <w:rsid w:val="00CF16FB"/>
    <w:rsid w:val="00CF2295"/>
    <w:rsid w:val="00CF2984"/>
    <w:rsid w:val="00CF3BDE"/>
    <w:rsid w:val="00CF48C9"/>
    <w:rsid w:val="00CF5CDA"/>
    <w:rsid w:val="00CF6DA4"/>
    <w:rsid w:val="00CF6EF6"/>
    <w:rsid w:val="00D03068"/>
    <w:rsid w:val="00D03C98"/>
    <w:rsid w:val="00D04CBD"/>
    <w:rsid w:val="00D0510C"/>
    <w:rsid w:val="00D05533"/>
    <w:rsid w:val="00D06106"/>
    <w:rsid w:val="00D07ABE"/>
    <w:rsid w:val="00D112B5"/>
    <w:rsid w:val="00D122CF"/>
    <w:rsid w:val="00D14538"/>
    <w:rsid w:val="00D16C90"/>
    <w:rsid w:val="00D21B75"/>
    <w:rsid w:val="00D22431"/>
    <w:rsid w:val="00D22E7D"/>
    <w:rsid w:val="00D23043"/>
    <w:rsid w:val="00D23B6F"/>
    <w:rsid w:val="00D24B64"/>
    <w:rsid w:val="00D25E5B"/>
    <w:rsid w:val="00D2775B"/>
    <w:rsid w:val="00D307A6"/>
    <w:rsid w:val="00D3257B"/>
    <w:rsid w:val="00D32586"/>
    <w:rsid w:val="00D3379D"/>
    <w:rsid w:val="00D3399A"/>
    <w:rsid w:val="00D36571"/>
    <w:rsid w:val="00D36C35"/>
    <w:rsid w:val="00D409E9"/>
    <w:rsid w:val="00D4197D"/>
    <w:rsid w:val="00D42073"/>
    <w:rsid w:val="00D4400D"/>
    <w:rsid w:val="00D44185"/>
    <w:rsid w:val="00D44851"/>
    <w:rsid w:val="00D471C7"/>
    <w:rsid w:val="00D475F2"/>
    <w:rsid w:val="00D50530"/>
    <w:rsid w:val="00D51A75"/>
    <w:rsid w:val="00D51CD2"/>
    <w:rsid w:val="00D52078"/>
    <w:rsid w:val="00D52876"/>
    <w:rsid w:val="00D52F12"/>
    <w:rsid w:val="00D53325"/>
    <w:rsid w:val="00D5432B"/>
    <w:rsid w:val="00D5494D"/>
    <w:rsid w:val="00D550CF"/>
    <w:rsid w:val="00D5636C"/>
    <w:rsid w:val="00D574CA"/>
    <w:rsid w:val="00D57819"/>
    <w:rsid w:val="00D603CD"/>
    <w:rsid w:val="00D6072C"/>
    <w:rsid w:val="00D60E9B"/>
    <w:rsid w:val="00D61767"/>
    <w:rsid w:val="00D618A3"/>
    <w:rsid w:val="00D62AE0"/>
    <w:rsid w:val="00D642D5"/>
    <w:rsid w:val="00D64B34"/>
    <w:rsid w:val="00D6582C"/>
    <w:rsid w:val="00D72906"/>
    <w:rsid w:val="00D72BC8"/>
    <w:rsid w:val="00D73E07"/>
    <w:rsid w:val="00D7568E"/>
    <w:rsid w:val="00D758DC"/>
    <w:rsid w:val="00D80B8A"/>
    <w:rsid w:val="00D826B4"/>
    <w:rsid w:val="00D83E7F"/>
    <w:rsid w:val="00D84566"/>
    <w:rsid w:val="00D85A7B"/>
    <w:rsid w:val="00D877EE"/>
    <w:rsid w:val="00D87ED5"/>
    <w:rsid w:val="00D90260"/>
    <w:rsid w:val="00D925DB"/>
    <w:rsid w:val="00D92951"/>
    <w:rsid w:val="00D9357B"/>
    <w:rsid w:val="00D94B05"/>
    <w:rsid w:val="00D95D3B"/>
    <w:rsid w:val="00D96337"/>
    <w:rsid w:val="00D9667F"/>
    <w:rsid w:val="00D97CF8"/>
    <w:rsid w:val="00DA032F"/>
    <w:rsid w:val="00DA109E"/>
    <w:rsid w:val="00DA19DB"/>
    <w:rsid w:val="00DA236E"/>
    <w:rsid w:val="00DA2872"/>
    <w:rsid w:val="00DA3460"/>
    <w:rsid w:val="00DA3D06"/>
    <w:rsid w:val="00DA4885"/>
    <w:rsid w:val="00DA542B"/>
    <w:rsid w:val="00DA563E"/>
    <w:rsid w:val="00DA57E9"/>
    <w:rsid w:val="00DA6BC4"/>
    <w:rsid w:val="00DA6F00"/>
    <w:rsid w:val="00DB086A"/>
    <w:rsid w:val="00DB17F3"/>
    <w:rsid w:val="00DB189C"/>
    <w:rsid w:val="00DB2364"/>
    <w:rsid w:val="00DB2B10"/>
    <w:rsid w:val="00DB41E1"/>
    <w:rsid w:val="00DB4AC8"/>
    <w:rsid w:val="00DB4BC5"/>
    <w:rsid w:val="00DB50F0"/>
    <w:rsid w:val="00DB5418"/>
    <w:rsid w:val="00DB5542"/>
    <w:rsid w:val="00DB5D63"/>
    <w:rsid w:val="00DB690C"/>
    <w:rsid w:val="00DB6B0C"/>
    <w:rsid w:val="00DB723A"/>
    <w:rsid w:val="00DB73DF"/>
    <w:rsid w:val="00DB7D1B"/>
    <w:rsid w:val="00DC040B"/>
    <w:rsid w:val="00DC0CA2"/>
    <w:rsid w:val="00DC176F"/>
    <w:rsid w:val="00DC26D4"/>
    <w:rsid w:val="00DC2B1D"/>
    <w:rsid w:val="00DC2E54"/>
    <w:rsid w:val="00DC37D6"/>
    <w:rsid w:val="00DC6293"/>
    <w:rsid w:val="00DC77AA"/>
    <w:rsid w:val="00DC7C51"/>
    <w:rsid w:val="00DC7C89"/>
    <w:rsid w:val="00DD1EA4"/>
    <w:rsid w:val="00DD28D4"/>
    <w:rsid w:val="00DD333E"/>
    <w:rsid w:val="00DD3BD5"/>
    <w:rsid w:val="00DD5C47"/>
    <w:rsid w:val="00DD5E1B"/>
    <w:rsid w:val="00DD6EB7"/>
    <w:rsid w:val="00DD714B"/>
    <w:rsid w:val="00DD7506"/>
    <w:rsid w:val="00DE06F3"/>
    <w:rsid w:val="00DE0E45"/>
    <w:rsid w:val="00DE14EA"/>
    <w:rsid w:val="00DE2E19"/>
    <w:rsid w:val="00DE385C"/>
    <w:rsid w:val="00DE3FB5"/>
    <w:rsid w:val="00DE674F"/>
    <w:rsid w:val="00DE6B30"/>
    <w:rsid w:val="00DE7848"/>
    <w:rsid w:val="00DF03EE"/>
    <w:rsid w:val="00DF15D7"/>
    <w:rsid w:val="00DF4A52"/>
    <w:rsid w:val="00DF4C61"/>
    <w:rsid w:val="00DF595E"/>
    <w:rsid w:val="00DF5DF0"/>
    <w:rsid w:val="00DF6004"/>
    <w:rsid w:val="00DF62B1"/>
    <w:rsid w:val="00DF69BA"/>
    <w:rsid w:val="00DF6CC2"/>
    <w:rsid w:val="00DF6E15"/>
    <w:rsid w:val="00DF79F6"/>
    <w:rsid w:val="00E00186"/>
    <w:rsid w:val="00E00207"/>
    <w:rsid w:val="00E006E4"/>
    <w:rsid w:val="00E0273A"/>
    <w:rsid w:val="00E02AAD"/>
    <w:rsid w:val="00E039A2"/>
    <w:rsid w:val="00E05090"/>
    <w:rsid w:val="00E07193"/>
    <w:rsid w:val="00E0769B"/>
    <w:rsid w:val="00E079CD"/>
    <w:rsid w:val="00E07CCB"/>
    <w:rsid w:val="00E07E4A"/>
    <w:rsid w:val="00E11348"/>
    <w:rsid w:val="00E113FB"/>
    <w:rsid w:val="00E11B62"/>
    <w:rsid w:val="00E126EA"/>
    <w:rsid w:val="00E137B0"/>
    <w:rsid w:val="00E15B45"/>
    <w:rsid w:val="00E17258"/>
    <w:rsid w:val="00E20BFB"/>
    <w:rsid w:val="00E21849"/>
    <w:rsid w:val="00E226A7"/>
    <w:rsid w:val="00E252EC"/>
    <w:rsid w:val="00E2774F"/>
    <w:rsid w:val="00E27B15"/>
    <w:rsid w:val="00E27EF7"/>
    <w:rsid w:val="00E30F6A"/>
    <w:rsid w:val="00E31786"/>
    <w:rsid w:val="00E3185C"/>
    <w:rsid w:val="00E31B63"/>
    <w:rsid w:val="00E31E48"/>
    <w:rsid w:val="00E31F8A"/>
    <w:rsid w:val="00E333D4"/>
    <w:rsid w:val="00E33B8F"/>
    <w:rsid w:val="00E33F40"/>
    <w:rsid w:val="00E3464F"/>
    <w:rsid w:val="00E3465A"/>
    <w:rsid w:val="00E34D55"/>
    <w:rsid w:val="00E3515E"/>
    <w:rsid w:val="00E3654A"/>
    <w:rsid w:val="00E374CF"/>
    <w:rsid w:val="00E41537"/>
    <w:rsid w:val="00E4259E"/>
    <w:rsid w:val="00E42D34"/>
    <w:rsid w:val="00E42DC7"/>
    <w:rsid w:val="00E45053"/>
    <w:rsid w:val="00E45C44"/>
    <w:rsid w:val="00E4679F"/>
    <w:rsid w:val="00E47A97"/>
    <w:rsid w:val="00E51072"/>
    <w:rsid w:val="00E5361C"/>
    <w:rsid w:val="00E53C1B"/>
    <w:rsid w:val="00E546AA"/>
    <w:rsid w:val="00E54D26"/>
    <w:rsid w:val="00E56160"/>
    <w:rsid w:val="00E5708C"/>
    <w:rsid w:val="00E57FDE"/>
    <w:rsid w:val="00E610D6"/>
    <w:rsid w:val="00E636B8"/>
    <w:rsid w:val="00E64659"/>
    <w:rsid w:val="00E649A8"/>
    <w:rsid w:val="00E64F19"/>
    <w:rsid w:val="00E65013"/>
    <w:rsid w:val="00E65D84"/>
    <w:rsid w:val="00E66484"/>
    <w:rsid w:val="00E67031"/>
    <w:rsid w:val="00E6770C"/>
    <w:rsid w:val="00E7088D"/>
    <w:rsid w:val="00E7186B"/>
    <w:rsid w:val="00E71C91"/>
    <w:rsid w:val="00E726E3"/>
    <w:rsid w:val="00E74BB9"/>
    <w:rsid w:val="00E74E87"/>
    <w:rsid w:val="00E756C3"/>
    <w:rsid w:val="00E80182"/>
    <w:rsid w:val="00E8027B"/>
    <w:rsid w:val="00E81437"/>
    <w:rsid w:val="00E821FC"/>
    <w:rsid w:val="00E82485"/>
    <w:rsid w:val="00E83535"/>
    <w:rsid w:val="00E84389"/>
    <w:rsid w:val="00E85922"/>
    <w:rsid w:val="00E85E24"/>
    <w:rsid w:val="00E86231"/>
    <w:rsid w:val="00E8700F"/>
    <w:rsid w:val="00E873C2"/>
    <w:rsid w:val="00E90613"/>
    <w:rsid w:val="00E90A54"/>
    <w:rsid w:val="00E90B51"/>
    <w:rsid w:val="00E921D6"/>
    <w:rsid w:val="00E922D0"/>
    <w:rsid w:val="00E94289"/>
    <w:rsid w:val="00E94B2B"/>
    <w:rsid w:val="00E9535F"/>
    <w:rsid w:val="00E96C36"/>
    <w:rsid w:val="00EA018D"/>
    <w:rsid w:val="00EA2CE4"/>
    <w:rsid w:val="00EA44AC"/>
    <w:rsid w:val="00EA48D0"/>
    <w:rsid w:val="00EA58B8"/>
    <w:rsid w:val="00EA64A3"/>
    <w:rsid w:val="00EA6DCB"/>
    <w:rsid w:val="00EB00E4"/>
    <w:rsid w:val="00EB09CE"/>
    <w:rsid w:val="00EB1458"/>
    <w:rsid w:val="00EB1546"/>
    <w:rsid w:val="00EB158A"/>
    <w:rsid w:val="00EB182E"/>
    <w:rsid w:val="00EB22DF"/>
    <w:rsid w:val="00EB2B96"/>
    <w:rsid w:val="00EB4297"/>
    <w:rsid w:val="00EB43AD"/>
    <w:rsid w:val="00EB51AE"/>
    <w:rsid w:val="00EB5ADB"/>
    <w:rsid w:val="00EB69AF"/>
    <w:rsid w:val="00EB6B8E"/>
    <w:rsid w:val="00EB6F42"/>
    <w:rsid w:val="00EC003A"/>
    <w:rsid w:val="00EC1DF8"/>
    <w:rsid w:val="00EC2A19"/>
    <w:rsid w:val="00EC2DC9"/>
    <w:rsid w:val="00EC41AF"/>
    <w:rsid w:val="00EC4322"/>
    <w:rsid w:val="00EC4A69"/>
    <w:rsid w:val="00EC4AC9"/>
    <w:rsid w:val="00EC6521"/>
    <w:rsid w:val="00EC662D"/>
    <w:rsid w:val="00EC700C"/>
    <w:rsid w:val="00ED1BAF"/>
    <w:rsid w:val="00ED3892"/>
    <w:rsid w:val="00ED60A1"/>
    <w:rsid w:val="00ED6FC5"/>
    <w:rsid w:val="00EE0505"/>
    <w:rsid w:val="00EE1625"/>
    <w:rsid w:val="00EE2AF3"/>
    <w:rsid w:val="00EE3B03"/>
    <w:rsid w:val="00EE55B2"/>
    <w:rsid w:val="00EE62A1"/>
    <w:rsid w:val="00EE7898"/>
    <w:rsid w:val="00EE7DA9"/>
    <w:rsid w:val="00EF0C9D"/>
    <w:rsid w:val="00EF1283"/>
    <w:rsid w:val="00EF34D3"/>
    <w:rsid w:val="00EF3E19"/>
    <w:rsid w:val="00EF5DC4"/>
    <w:rsid w:val="00EF6B9E"/>
    <w:rsid w:val="00EF71A8"/>
    <w:rsid w:val="00F0309E"/>
    <w:rsid w:val="00F037F8"/>
    <w:rsid w:val="00F03BFD"/>
    <w:rsid w:val="00F04484"/>
    <w:rsid w:val="00F04FF6"/>
    <w:rsid w:val="00F0588D"/>
    <w:rsid w:val="00F10536"/>
    <w:rsid w:val="00F10977"/>
    <w:rsid w:val="00F109FC"/>
    <w:rsid w:val="00F12FC6"/>
    <w:rsid w:val="00F14289"/>
    <w:rsid w:val="00F1450B"/>
    <w:rsid w:val="00F14EC4"/>
    <w:rsid w:val="00F1711A"/>
    <w:rsid w:val="00F2476E"/>
    <w:rsid w:val="00F2561F"/>
    <w:rsid w:val="00F2637D"/>
    <w:rsid w:val="00F27B54"/>
    <w:rsid w:val="00F31B8B"/>
    <w:rsid w:val="00F31E31"/>
    <w:rsid w:val="00F33101"/>
    <w:rsid w:val="00F3387F"/>
    <w:rsid w:val="00F33A5A"/>
    <w:rsid w:val="00F342FD"/>
    <w:rsid w:val="00F34E9E"/>
    <w:rsid w:val="00F376B4"/>
    <w:rsid w:val="00F37E20"/>
    <w:rsid w:val="00F40919"/>
    <w:rsid w:val="00F40BB0"/>
    <w:rsid w:val="00F4167F"/>
    <w:rsid w:val="00F41684"/>
    <w:rsid w:val="00F41FB8"/>
    <w:rsid w:val="00F428EE"/>
    <w:rsid w:val="00F42B3F"/>
    <w:rsid w:val="00F42E22"/>
    <w:rsid w:val="00F44755"/>
    <w:rsid w:val="00F4479C"/>
    <w:rsid w:val="00F455E0"/>
    <w:rsid w:val="00F45E7C"/>
    <w:rsid w:val="00F46CC4"/>
    <w:rsid w:val="00F478D0"/>
    <w:rsid w:val="00F47A87"/>
    <w:rsid w:val="00F47E6A"/>
    <w:rsid w:val="00F524CB"/>
    <w:rsid w:val="00F533DB"/>
    <w:rsid w:val="00F53D60"/>
    <w:rsid w:val="00F5458D"/>
    <w:rsid w:val="00F54F3A"/>
    <w:rsid w:val="00F6012E"/>
    <w:rsid w:val="00F6137E"/>
    <w:rsid w:val="00F61833"/>
    <w:rsid w:val="00F63C58"/>
    <w:rsid w:val="00F64E16"/>
    <w:rsid w:val="00F659E1"/>
    <w:rsid w:val="00F6611A"/>
    <w:rsid w:val="00F67EB1"/>
    <w:rsid w:val="00F70630"/>
    <w:rsid w:val="00F70F96"/>
    <w:rsid w:val="00F7179D"/>
    <w:rsid w:val="00F72096"/>
    <w:rsid w:val="00F72B90"/>
    <w:rsid w:val="00F738B7"/>
    <w:rsid w:val="00F7466C"/>
    <w:rsid w:val="00F74DF7"/>
    <w:rsid w:val="00F74EB9"/>
    <w:rsid w:val="00F758F4"/>
    <w:rsid w:val="00F75FB6"/>
    <w:rsid w:val="00F775E8"/>
    <w:rsid w:val="00F77BBE"/>
    <w:rsid w:val="00F808C5"/>
    <w:rsid w:val="00F81299"/>
    <w:rsid w:val="00F832E1"/>
    <w:rsid w:val="00F84399"/>
    <w:rsid w:val="00F84E8E"/>
    <w:rsid w:val="00F851F5"/>
    <w:rsid w:val="00F85369"/>
    <w:rsid w:val="00F86325"/>
    <w:rsid w:val="00F863CF"/>
    <w:rsid w:val="00F8713D"/>
    <w:rsid w:val="00F92A98"/>
    <w:rsid w:val="00F93CF6"/>
    <w:rsid w:val="00F93DC9"/>
    <w:rsid w:val="00F94872"/>
    <w:rsid w:val="00F9546B"/>
    <w:rsid w:val="00F96316"/>
    <w:rsid w:val="00F967E0"/>
    <w:rsid w:val="00F96A6A"/>
    <w:rsid w:val="00FA17BA"/>
    <w:rsid w:val="00FA453B"/>
    <w:rsid w:val="00FA5D88"/>
    <w:rsid w:val="00FA5DA4"/>
    <w:rsid w:val="00FA6D0A"/>
    <w:rsid w:val="00FA751A"/>
    <w:rsid w:val="00FB0152"/>
    <w:rsid w:val="00FB0C21"/>
    <w:rsid w:val="00FB1482"/>
    <w:rsid w:val="00FB1A63"/>
    <w:rsid w:val="00FB33E4"/>
    <w:rsid w:val="00FB4B25"/>
    <w:rsid w:val="00FB569D"/>
    <w:rsid w:val="00FB6C2B"/>
    <w:rsid w:val="00FB7443"/>
    <w:rsid w:val="00FB75DB"/>
    <w:rsid w:val="00FC0CA5"/>
    <w:rsid w:val="00FC1636"/>
    <w:rsid w:val="00FC18E0"/>
    <w:rsid w:val="00FC20C3"/>
    <w:rsid w:val="00FC29BA"/>
    <w:rsid w:val="00FC4413"/>
    <w:rsid w:val="00FC64E4"/>
    <w:rsid w:val="00FC67AF"/>
    <w:rsid w:val="00FC6A29"/>
    <w:rsid w:val="00FD02D2"/>
    <w:rsid w:val="00FD030B"/>
    <w:rsid w:val="00FD0F65"/>
    <w:rsid w:val="00FD24D9"/>
    <w:rsid w:val="00FD47CA"/>
    <w:rsid w:val="00FD554D"/>
    <w:rsid w:val="00FD596D"/>
    <w:rsid w:val="00FD5B24"/>
    <w:rsid w:val="00FE0320"/>
    <w:rsid w:val="00FE0B0C"/>
    <w:rsid w:val="00FE22F6"/>
    <w:rsid w:val="00FE2CB4"/>
    <w:rsid w:val="00FE31E9"/>
    <w:rsid w:val="00FE362B"/>
    <w:rsid w:val="00FE37EF"/>
    <w:rsid w:val="00FE4726"/>
    <w:rsid w:val="00FE54BD"/>
    <w:rsid w:val="00FE5C16"/>
    <w:rsid w:val="00FF0807"/>
    <w:rsid w:val="00FF0889"/>
    <w:rsid w:val="00FF0E49"/>
    <w:rsid w:val="00FF328C"/>
    <w:rsid w:val="00FF33C1"/>
    <w:rsid w:val="00FF373C"/>
    <w:rsid w:val="00FF3D9A"/>
    <w:rsid w:val="00FF5D7A"/>
    <w:rsid w:val="00FF767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8E931E"/>
  <w15:docId w15:val="{91B3CB21-7F09-4353-AA0E-6FCD5C56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355"/>
    <w:rPr>
      <w:sz w:val="22"/>
      <w:lang w:val="en-GB" w:eastAsia="en-US"/>
    </w:rPr>
  </w:style>
  <w:style w:type="paragraph" w:styleId="1">
    <w:name w:val="heading 1"/>
    <w:basedOn w:val="a"/>
    <w:next w:val="a"/>
    <w:qFormat/>
    <w:rsid w:val="00654B3B"/>
    <w:pPr>
      <w:keepNext/>
      <w:keepLines/>
      <w:spacing w:before="320"/>
      <w:outlineLvl w:val="0"/>
    </w:pPr>
    <w:rPr>
      <w:rFonts w:ascii="Arial" w:hAnsi="Arial"/>
      <w:b/>
      <w:sz w:val="32"/>
      <w:u w:val="single"/>
    </w:rPr>
  </w:style>
  <w:style w:type="paragraph" w:styleId="2">
    <w:name w:val="heading 2"/>
    <w:basedOn w:val="a"/>
    <w:next w:val="a"/>
    <w:qFormat/>
    <w:rsid w:val="00654B3B"/>
    <w:pPr>
      <w:keepNext/>
      <w:keepLines/>
      <w:spacing w:before="280"/>
      <w:outlineLvl w:val="1"/>
    </w:pPr>
    <w:rPr>
      <w:rFonts w:ascii="Arial" w:hAnsi="Arial"/>
      <w:b/>
      <w:sz w:val="28"/>
      <w:u w:val="single"/>
    </w:rPr>
  </w:style>
  <w:style w:type="paragraph" w:styleId="3">
    <w:name w:val="heading 3"/>
    <w:basedOn w:val="a"/>
    <w:next w:val="a"/>
    <w:qFormat/>
    <w:rsid w:val="00654B3B"/>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54B3B"/>
    <w:pPr>
      <w:pBdr>
        <w:top w:val="single" w:sz="6" w:space="1" w:color="auto"/>
      </w:pBdr>
      <w:tabs>
        <w:tab w:val="center" w:pos="6480"/>
        <w:tab w:val="right" w:pos="12960"/>
      </w:tabs>
    </w:pPr>
    <w:rPr>
      <w:sz w:val="24"/>
    </w:rPr>
  </w:style>
  <w:style w:type="paragraph" w:styleId="a4">
    <w:name w:val="header"/>
    <w:basedOn w:val="a"/>
    <w:rsid w:val="00654B3B"/>
    <w:pPr>
      <w:pBdr>
        <w:bottom w:val="single" w:sz="6" w:space="2" w:color="auto"/>
      </w:pBdr>
      <w:tabs>
        <w:tab w:val="center" w:pos="6480"/>
        <w:tab w:val="right" w:pos="12960"/>
      </w:tabs>
    </w:pPr>
    <w:rPr>
      <w:b/>
      <w:sz w:val="28"/>
    </w:rPr>
  </w:style>
  <w:style w:type="paragraph" w:customStyle="1" w:styleId="T1">
    <w:name w:val="T1"/>
    <w:basedOn w:val="a"/>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a5">
    <w:name w:val="Body Text Indent"/>
    <w:basedOn w:val="a"/>
    <w:rsid w:val="00654B3B"/>
    <w:pPr>
      <w:ind w:left="720" w:hanging="720"/>
    </w:pPr>
  </w:style>
  <w:style w:type="character" w:styleId="a6">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a"/>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a"/>
    <w:next w:val="a"/>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a7">
    <w:name w:val="Table Grid"/>
    <w:basedOn w:val="a1"/>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Char"/>
    <w:rsid w:val="00E637E6"/>
    <w:rPr>
      <w:rFonts w:ascii="Tahoma" w:hAnsi="Tahoma"/>
      <w:sz w:val="16"/>
      <w:szCs w:val="16"/>
    </w:rPr>
  </w:style>
  <w:style w:type="character" w:customStyle="1" w:styleId="Char">
    <w:name w:val="批注框文本 Char"/>
    <w:link w:val="a8"/>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a"/>
    <w:next w:val="a"/>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a9">
    <w:name w:val="annotation reference"/>
    <w:uiPriority w:val="99"/>
    <w:unhideWhenUsed/>
    <w:rsid w:val="00DE6345"/>
    <w:rPr>
      <w:sz w:val="16"/>
      <w:szCs w:val="16"/>
    </w:rPr>
  </w:style>
  <w:style w:type="paragraph" w:styleId="aa">
    <w:name w:val="annotation text"/>
    <w:basedOn w:val="a"/>
    <w:link w:val="Char0"/>
    <w:uiPriority w:val="99"/>
    <w:unhideWhenUsed/>
    <w:rsid w:val="00DE6345"/>
    <w:pPr>
      <w:spacing w:after="200"/>
    </w:pPr>
    <w:rPr>
      <w:rFonts w:ascii="Calibri" w:hAnsi="Calibri"/>
      <w:sz w:val="20"/>
    </w:rPr>
  </w:style>
  <w:style w:type="character" w:customStyle="1" w:styleId="Char0">
    <w:name w:val="批注文字 Char"/>
    <w:link w:val="aa"/>
    <w:uiPriority w:val="99"/>
    <w:rsid w:val="00DE6345"/>
    <w:rPr>
      <w:rFonts w:ascii="Calibri" w:hAnsi="Calibri"/>
    </w:rPr>
  </w:style>
  <w:style w:type="paragraph" w:styleId="ab">
    <w:name w:val="Normal (Web)"/>
    <w:basedOn w:val="a"/>
    <w:uiPriority w:val="99"/>
    <w:unhideWhenUsed/>
    <w:rsid w:val="00DE6345"/>
    <w:pPr>
      <w:spacing w:before="100" w:beforeAutospacing="1" w:after="100" w:afterAutospacing="1"/>
    </w:pPr>
    <w:rPr>
      <w:sz w:val="24"/>
      <w:szCs w:val="24"/>
      <w:lang w:val="en-US"/>
    </w:rPr>
  </w:style>
  <w:style w:type="paragraph" w:styleId="ac">
    <w:name w:val="annotation subject"/>
    <w:basedOn w:val="aa"/>
    <w:next w:val="aa"/>
    <w:link w:val="Char1"/>
    <w:rsid w:val="00FD24D4"/>
    <w:pPr>
      <w:spacing w:after="0"/>
    </w:pPr>
    <w:rPr>
      <w:b/>
      <w:bCs/>
    </w:rPr>
  </w:style>
  <w:style w:type="character" w:customStyle="1" w:styleId="Char1">
    <w:name w:val="批注主题 Char"/>
    <w:link w:val="ac"/>
    <w:rsid w:val="00FD24D4"/>
    <w:rPr>
      <w:rFonts w:ascii="Calibri" w:hAnsi="Calibri"/>
      <w:b/>
      <w:bCs/>
      <w:lang w:val="en-GB"/>
    </w:rPr>
  </w:style>
  <w:style w:type="paragraph" w:customStyle="1" w:styleId="DL">
    <w:name w:val="DL"/>
    <w:aliases w:val="DashedList2,D,DashedList3,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ad">
    <w:name w:val="Revision"/>
    <w:hidden/>
    <w:uiPriority w:val="99"/>
    <w:semiHidden/>
    <w:rsid w:val="00E81437"/>
    <w:rPr>
      <w:sz w:val="22"/>
      <w:lang w:val="en-GB" w:eastAsia="en-US"/>
    </w:rPr>
  </w:style>
  <w:style w:type="character" w:customStyle="1" w:styleId="highlight">
    <w:name w:val="highlight"/>
    <w:basedOn w:val="a0"/>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a"/>
    <w:next w:val="a"/>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a"/>
    <w:next w:val="a"/>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a"/>
    <w:next w:val="a"/>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a"/>
    <w:next w:val="a"/>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a"/>
    <w:next w:val="a"/>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a"/>
    <w:next w:val="a"/>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a"/>
    <w:next w:val="a"/>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a"/>
    <w:next w:val="a"/>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a"/>
    <w:next w:val="a"/>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ae">
    <w:name w:val="Placeholder Text"/>
    <w:basedOn w:val="a0"/>
    <w:uiPriority w:val="99"/>
    <w:semiHidden/>
    <w:rsid w:val="00FF7EE7"/>
    <w:rPr>
      <w:color w:val="808080"/>
    </w:rPr>
  </w:style>
  <w:style w:type="paragraph" w:styleId="af">
    <w:name w:val="List Paragraph"/>
    <w:basedOn w:val="a"/>
    <w:uiPriority w:val="34"/>
    <w:qFormat/>
    <w:rsid w:val="00884237"/>
    <w:pPr>
      <w:ind w:leftChars="400" w:left="800"/>
    </w:pPr>
  </w:style>
  <w:style w:type="paragraph" w:customStyle="1" w:styleId="SP9200742">
    <w:name w:val="SP.9.200742"/>
    <w:basedOn w:val="a"/>
    <w:next w:val="a"/>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a"/>
    <w:next w:val="a"/>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a"/>
    <w:next w:val="a"/>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a"/>
    <w:next w:val="a"/>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a"/>
    <w:next w:val="a"/>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a"/>
    <w:next w:val="a"/>
    <w:uiPriority w:val="99"/>
    <w:rsid w:val="00967966"/>
    <w:pPr>
      <w:autoSpaceDE w:val="0"/>
      <w:autoSpaceDN w:val="0"/>
      <w:adjustRightInd w:val="0"/>
    </w:pPr>
    <w:rPr>
      <w:sz w:val="24"/>
      <w:szCs w:val="24"/>
      <w:lang w:val="en-US" w:eastAsia="ko-KR"/>
    </w:rPr>
  </w:style>
  <w:style w:type="paragraph" w:customStyle="1" w:styleId="SP10217127">
    <w:name w:val="SP.10.217127"/>
    <w:basedOn w:val="a"/>
    <w:next w:val="a"/>
    <w:uiPriority w:val="99"/>
    <w:rsid w:val="007C51C0"/>
    <w:pPr>
      <w:autoSpaceDE w:val="0"/>
      <w:autoSpaceDN w:val="0"/>
      <w:adjustRightInd w:val="0"/>
    </w:pPr>
    <w:rPr>
      <w:sz w:val="24"/>
      <w:szCs w:val="24"/>
      <w:lang w:val="en-US" w:eastAsia="ko-KR"/>
    </w:rPr>
  </w:style>
  <w:style w:type="paragraph" w:customStyle="1" w:styleId="SP10217095">
    <w:name w:val="SP.10.217095"/>
    <w:basedOn w:val="a"/>
    <w:next w:val="a"/>
    <w:uiPriority w:val="99"/>
    <w:rsid w:val="007C51C0"/>
    <w:pPr>
      <w:autoSpaceDE w:val="0"/>
      <w:autoSpaceDN w:val="0"/>
      <w:adjustRightInd w:val="0"/>
    </w:pPr>
    <w:rPr>
      <w:sz w:val="24"/>
      <w:szCs w:val="24"/>
      <w:lang w:val="en-US" w:eastAsia="ko-KR"/>
    </w:rPr>
  </w:style>
  <w:style w:type="paragraph" w:customStyle="1" w:styleId="SP10217128">
    <w:name w:val="SP.10.217128"/>
    <w:basedOn w:val="a"/>
    <w:next w:val="a"/>
    <w:uiPriority w:val="99"/>
    <w:rsid w:val="007C51C0"/>
    <w:pPr>
      <w:autoSpaceDE w:val="0"/>
      <w:autoSpaceDN w:val="0"/>
      <w:adjustRightInd w:val="0"/>
    </w:pPr>
    <w:rPr>
      <w:sz w:val="24"/>
      <w:szCs w:val="24"/>
      <w:lang w:val="en-US" w:eastAsia="ko-KR"/>
    </w:rPr>
  </w:style>
  <w:style w:type="paragraph" w:customStyle="1" w:styleId="SP10217098">
    <w:name w:val="SP.10.217098"/>
    <w:basedOn w:val="a"/>
    <w:next w:val="a"/>
    <w:uiPriority w:val="99"/>
    <w:rsid w:val="007C51C0"/>
    <w:pPr>
      <w:autoSpaceDE w:val="0"/>
      <w:autoSpaceDN w:val="0"/>
      <w:adjustRightInd w:val="0"/>
    </w:pPr>
    <w:rPr>
      <w:sz w:val="24"/>
      <w:szCs w:val="24"/>
      <w:lang w:val="en-US" w:eastAsia="ko-KR"/>
    </w:rPr>
  </w:style>
  <w:style w:type="paragraph" w:customStyle="1" w:styleId="SP10217100">
    <w:name w:val="SP.10.217100"/>
    <w:basedOn w:val="a"/>
    <w:next w:val="a"/>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a0"/>
    <w:rsid w:val="00A61754"/>
    <w:rPr>
      <w:rFonts w:ascii="TimesNewRoman" w:hAnsi="TimesNewRoman" w:hint="default"/>
      <w:b w:val="0"/>
      <w:bCs w:val="0"/>
      <w:i w:val="0"/>
      <w:iCs w:val="0"/>
      <w:color w:val="000000"/>
      <w:sz w:val="20"/>
      <w:szCs w:val="20"/>
    </w:rPr>
  </w:style>
  <w:style w:type="character" w:customStyle="1" w:styleId="fontstyle21">
    <w:name w:val="fontstyle21"/>
    <w:basedOn w:val="a0"/>
    <w:rsid w:val="00DA542B"/>
    <w:rPr>
      <w:rFonts w:ascii="TimesNewRomanPSMT" w:hAnsi="TimesNewRomanPSMT" w:hint="default"/>
      <w:b w:val="0"/>
      <w:bCs w:val="0"/>
      <w:i w:val="0"/>
      <w:iCs w:val="0"/>
      <w:color w:val="000000"/>
      <w:sz w:val="20"/>
      <w:szCs w:val="20"/>
    </w:rPr>
  </w:style>
  <w:style w:type="paragraph" w:customStyle="1" w:styleId="EditiingInstruction">
    <w:name w:val="Editiing Instruction"/>
    <w:uiPriority w:val="99"/>
    <w:rsid w:val="00220C3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zh-TW"/>
    </w:rPr>
  </w:style>
  <w:style w:type="paragraph" w:customStyle="1" w:styleId="DL1">
    <w:name w:val="DL1"/>
    <w:aliases w:val="DashedList1,DL2"/>
    <w:uiPriority w:val="99"/>
    <w:rsid w:val="007A5DE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1"/>
      <w:lang w:eastAsia="zh-TW"/>
    </w:rPr>
  </w:style>
  <w:style w:type="paragraph" w:customStyle="1" w:styleId="Ll">
    <w:name w:val="Ll"/>
    <w:aliases w:val="NumberedList2"/>
    <w:uiPriority w:val="99"/>
    <w:rsid w:val="00E039A2"/>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1">
    <w:name w:val="Lll1"/>
    <w:aliases w:val="NumberedList31"/>
    <w:uiPriority w:val="99"/>
    <w:rsid w:val="00E039A2"/>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VariableList">
    <w:name w:val="VariableList"/>
    <w:uiPriority w:val="99"/>
    <w:rsid w:val="00E8438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1"/>
      <w:lang w:eastAsia="zh-TW"/>
    </w:rPr>
  </w:style>
  <w:style w:type="character" w:customStyle="1" w:styleId="Subscript">
    <w:name w:val="Subscript"/>
    <w:uiPriority w:val="99"/>
    <w:rsid w:val="00E84389"/>
    <w:rPr>
      <w:vertAlign w:val="subscript"/>
    </w:rPr>
  </w:style>
  <w:style w:type="paragraph" w:customStyle="1" w:styleId="H5">
    <w:name w:val="H5"/>
    <w:aliases w:val="1.1.1.1.11,1.1.1.1.1"/>
    <w:next w:val="T"/>
    <w:uiPriority w:val="99"/>
    <w:rsid w:val="008067A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figuretext">
    <w:name w:val="figure text"/>
    <w:uiPriority w:val="99"/>
    <w:rsid w:val="00827A32"/>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TW"/>
    </w:rPr>
  </w:style>
  <w:style w:type="paragraph" w:customStyle="1" w:styleId="AH4">
    <w:name w:val="AH4"/>
    <w:aliases w:val="A.1.1.1.1"/>
    <w:next w:val="T"/>
    <w:uiPriority w:val="99"/>
    <w:rsid w:val="00365A9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TW"/>
    </w:rPr>
  </w:style>
  <w:style w:type="character" w:customStyle="1" w:styleId="ddvisible">
    <w:name w:val="dd_visible"/>
    <w:basedOn w:val="a0"/>
    <w:rsid w:val="00D44851"/>
  </w:style>
  <w:style w:type="character" w:customStyle="1" w:styleId="bhide1">
    <w:name w:val="b_hide1"/>
    <w:basedOn w:val="a0"/>
    <w:rsid w:val="00BE09CD"/>
    <w:rPr>
      <w:vanish/>
      <w:webHidden w:val="0"/>
      <w:specVanish w:val="0"/>
    </w:rPr>
  </w:style>
  <w:style w:type="paragraph" w:customStyle="1" w:styleId="Code">
    <w:name w:val="Code"/>
    <w:uiPriority w:val="99"/>
    <w:rsid w:val="008861D2"/>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lang w:eastAsia="zh-TW"/>
    </w:rPr>
  </w:style>
  <w:style w:type="paragraph" w:customStyle="1" w:styleId="AI">
    <w:name w:val="AI"/>
    <w:aliases w:val="Annex"/>
    <w:next w:val="a"/>
    <w:uiPriority w:val="99"/>
    <w:rsid w:val="00FE0320"/>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AT">
    <w:name w:val="AT"/>
    <w:aliases w:val="AnnexTitle"/>
    <w:next w:val="T"/>
    <w:uiPriority w:val="99"/>
    <w:rsid w:val="00FE0320"/>
    <w:pPr>
      <w:keepNext/>
      <w:autoSpaceDE w:val="0"/>
      <w:autoSpaceDN w:val="0"/>
      <w:adjustRightInd w:val="0"/>
      <w:spacing w:after="240" w:line="320" w:lineRule="atLeast"/>
    </w:pPr>
    <w:rPr>
      <w:rFonts w:ascii="Arial" w:eastAsiaTheme="minorEastAsia" w:hAnsi="Arial" w:cs="Arial"/>
      <w:b/>
      <w:bCs/>
      <w:color w:val="000000"/>
      <w:w w:val="0"/>
      <w:sz w:val="28"/>
      <w:szCs w:val="28"/>
      <w:lang w:eastAsia="zh-TW"/>
    </w:rPr>
  </w:style>
  <w:style w:type="paragraph" w:customStyle="1" w:styleId="Nor">
    <w:name w:val="Nor"/>
    <w:aliases w:val="Normative"/>
    <w:next w:val="AT"/>
    <w:uiPriority w:val="99"/>
    <w:rsid w:val="00FE0320"/>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 w:type="character" w:customStyle="1" w:styleId="Underline">
    <w:name w:val="Underline"/>
    <w:uiPriority w:val="99"/>
    <w:rsid w:val="00295A3B"/>
  </w:style>
  <w:style w:type="character" w:customStyle="1" w:styleId="fontstyle31">
    <w:name w:val="fontstyle31"/>
    <w:basedOn w:val="a0"/>
    <w:rsid w:val="007038C2"/>
    <w:rPr>
      <w:rFonts w:ascii="TimesNewRomanPS-ItalicMT" w:hAnsi="TimesNewRomanPS-ItalicMT" w:hint="default"/>
      <w:b w:val="0"/>
      <w:bCs w:val="0"/>
      <w:i/>
      <w:iCs/>
      <w:color w:val="000000"/>
      <w:sz w:val="20"/>
      <w:szCs w:val="20"/>
    </w:rPr>
  </w:style>
  <w:style w:type="paragraph" w:customStyle="1" w:styleId="EU">
    <w:name w:val="EU"/>
    <w:aliases w:val="EquationUnnumbered"/>
    <w:uiPriority w:val="99"/>
    <w:rsid w:val="00180856"/>
    <w:pPr>
      <w:suppressAutoHyphens/>
      <w:autoSpaceDE w:val="0"/>
      <w:autoSpaceDN w:val="0"/>
      <w:adjustRightInd w:val="0"/>
      <w:spacing w:before="240" w:after="240" w:line="240" w:lineRule="atLeast"/>
      <w:ind w:firstLine="200"/>
    </w:pPr>
    <w:rPr>
      <w:rFonts w:eastAsiaTheme="minorEastAsia"/>
      <w:color w:val="000000"/>
      <w:w w:val="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6403">
      <w:bodyDiv w:val="1"/>
      <w:marLeft w:val="0"/>
      <w:marRight w:val="0"/>
      <w:marTop w:val="0"/>
      <w:marBottom w:val="0"/>
      <w:divBdr>
        <w:top w:val="none" w:sz="0" w:space="0" w:color="auto"/>
        <w:left w:val="none" w:sz="0" w:space="0" w:color="auto"/>
        <w:bottom w:val="none" w:sz="0" w:space="0" w:color="auto"/>
        <w:right w:val="none" w:sz="0" w:space="0" w:color="auto"/>
      </w:divBdr>
    </w:div>
    <w:div w:id="91903330">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98127980">
      <w:bodyDiv w:val="1"/>
      <w:marLeft w:val="0"/>
      <w:marRight w:val="0"/>
      <w:marTop w:val="0"/>
      <w:marBottom w:val="0"/>
      <w:divBdr>
        <w:top w:val="none" w:sz="0" w:space="0" w:color="auto"/>
        <w:left w:val="none" w:sz="0" w:space="0" w:color="auto"/>
        <w:bottom w:val="none" w:sz="0" w:space="0" w:color="auto"/>
        <w:right w:val="none" w:sz="0" w:space="0" w:color="auto"/>
      </w:divBdr>
    </w:div>
    <w:div w:id="224412224">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9072468">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96493435">
      <w:bodyDiv w:val="1"/>
      <w:marLeft w:val="0"/>
      <w:marRight w:val="0"/>
      <w:marTop w:val="0"/>
      <w:marBottom w:val="0"/>
      <w:divBdr>
        <w:top w:val="none" w:sz="0" w:space="0" w:color="auto"/>
        <w:left w:val="none" w:sz="0" w:space="0" w:color="auto"/>
        <w:bottom w:val="none" w:sz="0" w:space="0" w:color="auto"/>
        <w:right w:val="none" w:sz="0" w:space="0" w:color="auto"/>
      </w:divBdr>
    </w:div>
    <w:div w:id="320427467">
      <w:bodyDiv w:val="1"/>
      <w:marLeft w:val="0"/>
      <w:marRight w:val="0"/>
      <w:marTop w:val="0"/>
      <w:marBottom w:val="0"/>
      <w:divBdr>
        <w:top w:val="none" w:sz="0" w:space="0" w:color="auto"/>
        <w:left w:val="none" w:sz="0" w:space="0" w:color="auto"/>
        <w:bottom w:val="none" w:sz="0" w:space="0" w:color="auto"/>
        <w:right w:val="none" w:sz="0" w:space="0" w:color="auto"/>
      </w:divBdr>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52220862">
      <w:bodyDiv w:val="1"/>
      <w:marLeft w:val="0"/>
      <w:marRight w:val="0"/>
      <w:marTop w:val="0"/>
      <w:marBottom w:val="0"/>
      <w:divBdr>
        <w:top w:val="none" w:sz="0" w:space="0" w:color="auto"/>
        <w:left w:val="none" w:sz="0" w:space="0" w:color="auto"/>
        <w:bottom w:val="none" w:sz="0" w:space="0" w:color="auto"/>
        <w:right w:val="none" w:sz="0" w:space="0" w:color="auto"/>
      </w:divBdr>
    </w:div>
    <w:div w:id="364133933">
      <w:bodyDiv w:val="1"/>
      <w:marLeft w:val="0"/>
      <w:marRight w:val="0"/>
      <w:marTop w:val="0"/>
      <w:marBottom w:val="0"/>
      <w:divBdr>
        <w:top w:val="none" w:sz="0" w:space="0" w:color="auto"/>
        <w:left w:val="none" w:sz="0" w:space="0" w:color="auto"/>
        <w:bottom w:val="none" w:sz="0" w:space="0" w:color="auto"/>
        <w:right w:val="none" w:sz="0" w:space="0" w:color="auto"/>
      </w:divBdr>
    </w:div>
    <w:div w:id="381364495">
      <w:bodyDiv w:val="1"/>
      <w:marLeft w:val="0"/>
      <w:marRight w:val="0"/>
      <w:marTop w:val="0"/>
      <w:marBottom w:val="0"/>
      <w:divBdr>
        <w:top w:val="none" w:sz="0" w:space="0" w:color="auto"/>
        <w:left w:val="none" w:sz="0" w:space="0" w:color="auto"/>
        <w:bottom w:val="none" w:sz="0" w:space="0" w:color="auto"/>
        <w:right w:val="none" w:sz="0" w:space="0" w:color="auto"/>
      </w:divBdr>
    </w:div>
    <w:div w:id="388068059">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85440022">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21865702">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548690145">
      <w:bodyDiv w:val="1"/>
      <w:marLeft w:val="0"/>
      <w:marRight w:val="0"/>
      <w:marTop w:val="0"/>
      <w:marBottom w:val="0"/>
      <w:divBdr>
        <w:top w:val="none" w:sz="0" w:space="0" w:color="auto"/>
        <w:left w:val="none" w:sz="0" w:space="0" w:color="auto"/>
        <w:bottom w:val="none" w:sz="0" w:space="0" w:color="auto"/>
        <w:right w:val="none" w:sz="0" w:space="0" w:color="auto"/>
      </w:divBdr>
    </w:div>
    <w:div w:id="585771091">
      <w:bodyDiv w:val="1"/>
      <w:marLeft w:val="0"/>
      <w:marRight w:val="0"/>
      <w:marTop w:val="0"/>
      <w:marBottom w:val="0"/>
      <w:divBdr>
        <w:top w:val="none" w:sz="0" w:space="0" w:color="auto"/>
        <w:left w:val="none" w:sz="0" w:space="0" w:color="auto"/>
        <w:bottom w:val="none" w:sz="0" w:space="0" w:color="auto"/>
        <w:right w:val="none" w:sz="0" w:space="0" w:color="auto"/>
      </w:divBdr>
    </w:div>
    <w:div w:id="592393768">
      <w:bodyDiv w:val="1"/>
      <w:marLeft w:val="0"/>
      <w:marRight w:val="0"/>
      <w:marTop w:val="0"/>
      <w:marBottom w:val="0"/>
      <w:divBdr>
        <w:top w:val="none" w:sz="0" w:space="0" w:color="auto"/>
        <w:left w:val="none" w:sz="0" w:space="0" w:color="auto"/>
        <w:bottom w:val="none" w:sz="0" w:space="0" w:color="auto"/>
        <w:right w:val="none" w:sz="0" w:space="0" w:color="auto"/>
      </w:divBdr>
    </w:div>
    <w:div w:id="594048848">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3656247">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60044194">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88720466">
      <w:bodyDiv w:val="1"/>
      <w:marLeft w:val="0"/>
      <w:marRight w:val="0"/>
      <w:marTop w:val="0"/>
      <w:marBottom w:val="0"/>
      <w:divBdr>
        <w:top w:val="none" w:sz="0" w:space="0" w:color="auto"/>
        <w:left w:val="none" w:sz="0" w:space="0" w:color="auto"/>
        <w:bottom w:val="none" w:sz="0" w:space="0" w:color="auto"/>
        <w:right w:val="none" w:sz="0" w:space="0" w:color="auto"/>
      </w:divBdr>
    </w:div>
    <w:div w:id="695541579">
      <w:bodyDiv w:val="1"/>
      <w:marLeft w:val="0"/>
      <w:marRight w:val="0"/>
      <w:marTop w:val="0"/>
      <w:marBottom w:val="0"/>
      <w:divBdr>
        <w:top w:val="none" w:sz="0" w:space="0" w:color="auto"/>
        <w:left w:val="none" w:sz="0" w:space="0" w:color="auto"/>
        <w:bottom w:val="none" w:sz="0" w:space="0" w:color="auto"/>
        <w:right w:val="none" w:sz="0" w:space="0" w:color="auto"/>
      </w:divBdr>
    </w:div>
    <w:div w:id="717127323">
      <w:bodyDiv w:val="1"/>
      <w:marLeft w:val="0"/>
      <w:marRight w:val="0"/>
      <w:marTop w:val="0"/>
      <w:marBottom w:val="0"/>
      <w:divBdr>
        <w:top w:val="none" w:sz="0" w:space="0" w:color="auto"/>
        <w:left w:val="none" w:sz="0" w:space="0" w:color="auto"/>
        <w:bottom w:val="none" w:sz="0" w:space="0" w:color="auto"/>
        <w:right w:val="none" w:sz="0" w:space="0" w:color="auto"/>
      </w:divBdr>
    </w:div>
    <w:div w:id="718480990">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73014709">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4471342">
      <w:bodyDiv w:val="1"/>
      <w:marLeft w:val="0"/>
      <w:marRight w:val="0"/>
      <w:marTop w:val="0"/>
      <w:marBottom w:val="0"/>
      <w:divBdr>
        <w:top w:val="none" w:sz="0" w:space="0" w:color="auto"/>
        <w:left w:val="none" w:sz="0" w:space="0" w:color="auto"/>
        <w:bottom w:val="none" w:sz="0" w:space="0" w:color="auto"/>
        <w:right w:val="none" w:sz="0" w:space="0" w:color="auto"/>
      </w:divBdr>
    </w:div>
    <w:div w:id="805053952">
      <w:bodyDiv w:val="1"/>
      <w:marLeft w:val="0"/>
      <w:marRight w:val="0"/>
      <w:marTop w:val="0"/>
      <w:marBottom w:val="0"/>
      <w:divBdr>
        <w:top w:val="none" w:sz="0" w:space="0" w:color="auto"/>
        <w:left w:val="none" w:sz="0" w:space="0" w:color="auto"/>
        <w:bottom w:val="none" w:sz="0" w:space="0" w:color="auto"/>
        <w:right w:val="none" w:sz="0" w:space="0" w:color="auto"/>
      </w:divBdr>
    </w:div>
    <w:div w:id="813375600">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62355025">
      <w:bodyDiv w:val="1"/>
      <w:marLeft w:val="0"/>
      <w:marRight w:val="0"/>
      <w:marTop w:val="0"/>
      <w:marBottom w:val="0"/>
      <w:divBdr>
        <w:top w:val="none" w:sz="0" w:space="0" w:color="auto"/>
        <w:left w:val="none" w:sz="0" w:space="0" w:color="auto"/>
        <w:bottom w:val="none" w:sz="0" w:space="0" w:color="auto"/>
        <w:right w:val="none" w:sz="0" w:space="0" w:color="auto"/>
      </w:divBdr>
    </w:div>
    <w:div w:id="882207831">
      <w:bodyDiv w:val="1"/>
      <w:marLeft w:val="0"/>
      <w:marRight w:val="0"/>
      <w:marTop w:val="0"/>
      <w:marBottom w:val="0"/>
      <w:divBdr>
        <w:top w:val="none" w:sz="0" w:space="0" w:color="auto"/>
        <w:left w:val="none" w:sz="0" w:space="0" w:color="auto"/>
        <w:bottom w:val="none" w:sz="0" w:space="0" w:color="auto"/>
        <w:right w:val="none" w:sz="0" w:space="0" w:color="auto"/>
      </w:divBdr>
    </w:div>
    <w:div w:id="890191302">
      <w:bodyDiv w:val="1"/>
      <w:marLeft w:val="0"/>
      <w:marRight w:val="0"/>
      <w:marTop w:val="0"/>
      <w:marBottom w:val="0"/>
      <w:divBdr>
        <w:top w:val="none" w:sz="0" w:space="0" w:color="auto"/>
        <w:left w:val="none" w:sz="0" w:space="0" w:color="auto"/>
        <w:bottom w:val="none" w:sz="0" w:space="0" w:color="auto"/>
        <w:right w:val="none" w:sz="0" w:space="0" w:color="auto"/>
      </w:divBdr>
    </w:div>
    <w:div w:id="930704412">
      <w:bodyDiv w:val="1"/>
      <w:marLeft w:val="0"/>
      <w:marRight w:val="0"/>
      <w:marTop w:val="0"/>
      <w:marBottom w:val="0"/>
      <w:divBdr>
        <w:top w:val="none" w:sz="0" w:space="0" w:color="auto"/>
        <w:left w:val="none" w:sz="0" w:space="0" w:color="auto"/>
        <w:bottom w:val="none" w:sz="0" w:space="0" w:color="auto"/>
        <w:right w:val="none" w:sz="0" w:space="0" w:color="auto"/>
      </w:divBdr>
    </w:div>
    <w:div w:id="969943413">
      <w:bodyDiv w:val="1"/>
      <w:marLeft w:val="0"/>
      <w:marRight w:val="0"/>
      <w:marTop w:val="0"/>
      <w:marBottom w:val="0"/>
      <w:divBdr>
        <w:top w:val="none" w:sz="0" w:space="0" w:color="auto"/>
        <w:left w:val="none" w:sz="0" w:space="0" w:color="auto"/>
        <w:bottom w:val="none" w:sz="0" w:space="0" w:color="auto"/>
        <w:right w:val="none" w:sz="0" w:space="0" w:color="auto"/>
      </w:divBdr>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53702029">
      <w:bodyDiv w:val="1"/>
      <w:marLeft w:val="0"/>
      <w:marRight w:val="0"/>
      <w:marTop w:val="0"/>
      <w:marBottom w:val="0"/>
      <w:divBdr>
        <w:top w:val="none" w:sz="0" w:space="0" w:color="auto"/>
        <w:left w:val="none" w:sz="0" w:space="0" w:color="auto"/>
        <w:bottom w:val="none" w:sz="0" w:space="0" w:color="auto"/>
        <w:right w:val="none" w:sz="0" w:space="0" w:color="auto"/>
      </w:divBdr>
    </w:div>
    <w:div w:id="1096824187">
      <w:bodyDiv w:val="1"/>
      <w:marLeft w:val="0"/>
      <w:marRight w:val="0"/>
      <w:marTop w:val="0"/>
      <w:marBottom w:val="0"/>
      <w:divBdr>
        <w:top w:val="none" w:sz="0" w:space="0" w:color="auto"/>
        <w:left w:val="none" w:sz="0" w:space="0" w:color="auto"/>
        <w:bottom w:val="none" w:sz="0" w:space="0" w:color="auto"/>
        <w:right w:val="none" w:sz="0" w:space="0" w:color="auto"/>
      </w:divBdr>
    </w:div>
    <w:div w:id="112165288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77039091">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330004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8862143">
      <w:bodyDiv w:val="1"/>
      <w:marLeft w:val="0"/>
      <w:marRight w:val="0"/>
      <w:marTop w:val="0"/>
      <w:marBottom w:val="0"/>
      <w:divBdr>
        <w:top w:val="none" w:sz="0" w:space="0" w:color="auto"/>
        <w:left w:val="none" w:sz="0" w:space="0" w:color="auto"/>
        <w:bottom w:val="none" w:sz="0" w:space="0" w:color="auto"/>
        <w:right w:val="none" w:sz="0" w:space="0" w:color="auto"/>
      </w:divBdr>
    </w:div>
    <w:div w:id="1266843428">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7324663">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15067901">
      <w:bodyDiv w:val="1"/>
      <w:marLeft w:val="0"/>
      <w:marRight w:val="0"/>
      <w:marTop w:val="0"/>
      <w:marBottom w:val="0"/>
      <w:divBdr>
        <w:top w:val="none" w:sz="0" w:space="0" w:color="auto"/>
        <w:left w:val="none" w:sz="0" w:space="0" w:color="auto"/>
        <w:bottom w:val="none" w:sz="0" w:space="0" w:color="auto"/>
        <w:right w:val="none" w:sz="0" w:space="0" w:color="auto"/>
      </w:divBdr>
    </w:div>
    <w:div w:id="1326281170">
      <w:bodyDiv w:val="1"/>
      <w:marLeft w:val="0"/>
      <w:marRight w:val="0"/>
      <w:marTop w:val="0"/>
      <w:marBottom w:val="0"/>
      <w:divBdr>
        <w:top w:val="none" w:sz="0" w:space="0" w:color="auto"/>
        <w:left w:val="none" w:sz="0" w:space="0" w:color="auto"/>
        <w:bottom w:val="none" w:sz="0" w:space="0" w:color="auto"/>
        <w:right w:val="none" w:sz="0" w:space="0" w:color="auto"/>
      </w:divBdr>
    </w:div>
    <w:div w:id="1357000123">
      <w:bodyDiv w:val="1"/>
      <w:marLeft w:val="0"/>
      <w:marRight w:val="0"/>
      <w:marTop w:val="0"/>
      <w:marBottom w:val="0"/>
      <w:divBdr>
        <w:top w:val="none" w:sz="0" w:space="0" w:color="auto"/>
        <w:left w:val="none" w:sz="0" w:space="0" w:color="auto"/>
        <w:bottom w:val="none" w:sz="0" w:space="0" w:color="auto"/>
        <w:right w:val="none" w:sz="0" w:space="0" w:color="auto"/>
      </w:divBdr>
    </w:div>
    <w:div w:id="1358123689">
      <w:bodyDiv w:val="1"/>
      <w:marLeft w:val="0"/>
      <w:marRight w:val="0"/>
      <w:marTop w:val="0"/>
      <w:marBottom w:val="0"/>
      <w:divBdr>
        <w:top w:val="none" w:sz="0" w:space="0" w:color="auto"/>
        <w:left w:val="none" w:sz="0" w:space="0" w:color="auto"/>
        <w:bottom w:val="none" w:sz="0" w:space="0" w:color="auto"/>
        <w:right w:val="none" w:sz="0" w:space="0" w:color="auto"/>
      </w:divBdr>
    </w:div>
    <w:div w:id="1376353245">
      <w:bodyDiv w:val="1"/>
      <w:marLeft w:val="0"/>
      <w:marRight w:val="0"/>
      <w:marTop w:val="0"/>
      <w:marBottom w:val="0"/>
      <w:divBdr>
        <w:top w:val="none" w:sz="0" w:space="0" w:color="auto"/>
        <w:left w:val="none" w:sz="0" w:space="0" w:color="auto"/>
        <w:bottom w:val="none" w:sz="0" w:space="0" w:color="auto"/>
        <w:right w:val="none" w:sz="0" w:space="0" w:color="auto"/>
      </w:divBdr>
    </w:div>
    <w:div w:id="1414282390">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75559945">
      <w:bodyDiv w:val="1"/>
      <w:marLeft w:val="0"/>
      <w:marRight w:val="0"/>
      <w:marTop w:val="0"/>
      <w:marBottom w:val="0"/>
      <w:divBdr>
        <w:top w:val="none" w:sz="0" w:space="0" w:color="auto"/>
        <w:left w:val="none" w:sz="0" w:space="0" w:color="auto"/>
        <w:bottom w:val="none" w:sz="0" w:space="0" w:color="auto"/>
        <w:right w:val="none" w:sz="0" w:space="0" w:color="auto"/>
      </w:divBdr>
    </w:div>
    <w:div w:id="1526290656">
      <w:bodyDiv w:val="1"/>
      <w:marLeft w:val="0"/>
      <w:marRight w:val="0"/>
      <w:marTop w:val="0"/>
      <w:marBottom w:val="0"/>
      <w:divBdr>
        <w:top w:val="none" w:sz="0" w:space="0" w:color="auto"/>
        <w:left w:val="none" w:sz="0" w:space="0" w:color="auto"/>
        <w:bottom w:val="none" w:sz="0" w:space="0" w:color="auto"/>
        <w:right w:val="none" w:sz="0" w:space="0" w:color="auto"/>
      </w:divBdr>
    </w:div>
    <w:div w:id="1534147612">
      <w:bodyDiv w:val="1"/>
      <w:marLeft w:val="0"/>
      <w:marRight w:val="0"/>
      <w:marTop w:val="0"/>
      <w:marBottom w:val="0"/>
      <w:divBdr>
        <w:top w:val="none" w:sz="0" w:space="0" w:color="auto"/>
        <w:left w:val="none" w:sz="0" w:space="0" w:color="auto"/>
        <w:bottom w:val="none" w:sz="0" w:space="0" w:color="auto"/>
        <w:right w:val="none" w:sz="0" w:space="0" w:color="auto"/>
      </w:divBdr>
    </w:div>
    <w:div w:id="1537159919">
      <w:bodyDiv w:val="1"/>
      <w:marLeft w:val="0"/>
      <w:marRight w:val="0"/>
      <w:marTop w:val="0"/>
      <w:marBottom w:val="0"/>
      <w:divBdr>
        <w:top w:val="none" w:sz="0" w:space="0" w:color="auto"/>
        <w:left w:val="none" w:sz="0" w:space="0" w:color="auto"/>
        <w:bottom w:val="none" w:sz="0" w:space="0" w:color="auto"/>
        <w:right w:val="none" w:sz="0" w:space="0" w:color="auto"/>
      </w:divBdr>
    </w:div>
    <w:div w:id="1574662758">
      <w:bodyDiv w:val="1"/>
      <w:marLeft w:val="0"/>
      <w:marRight w:val="0"/>
      <w:marTop w:val="0"/>
      <w:marBottom w:val="0"/>
      <w:divBdr>
        <w:top w:val="none" w:sz="0" w:space="0" w:color="auto"/>
        <w:left w:val="none" w:sz="0" w:space="0" w:color="auto"/>
        <w:bottom w:val="none" w:sz="0" w:space="0" w:color="auto"/>
        <w:right w:val="none" w:sz="0" w:space="0" w:color="auto"/>
      </w:divBdr>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615016921">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52902466">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84241121">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1315736">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18181299">
      <w:bodyDiv w:val="1"/>
      <w:marLeft w:val="0"/>
      <w:marRight w:val="0"/>
      <w:marTop w:val="0"/>
      <w:marBottom w:val="0"/>
      <w:divBdr>
        <w:top w:val="none" w:sz="0" w:space="0" w:color="auto"/>
        <w:left w:val="none" w:sz="0" w:space="0" w:color="auto"/>
        <w:bottom w:val="none" w:sz="0" w:space="0" w:color="auto"/>
        <w:right w:val="none" w:sz="0" w:space="0" w:color="auto"/>
      </w:divBdr>
    </w:div>
    <w:div w:id="1853757071">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18972441">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60258049">
      <w:bodyDiv w:val="1"/>
      <w:marLeft w:val="0"/>
      <w:marRight w:val="0"/>
      <w:marTop w:val="0"/>
      <w:marBottom w:val="0"/>
      <w:divBdr>
        <w:top w:val="none" w:sz="0" w:space="0" w:color="auto"/>
        <w:left w:val="none" w:sz="0" w:space="0" w:color="auto"/>
        <w:bottom w:val="none" w:sz="0" w:space="0" w:color="auto"/>
        <w:right w:val="none" w:sz="0" w:space="0" w:color="auto"/>
      </w:divBdr>
    </w:div>
    <w:div w:id="1974021242">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057194029">
      <w:bodyDiv w:val="1"/>
      <w:marLeft w:val="0"/>
      <w:marRight w:val="0"/>
      <w:marTop w:val="0"/>
      <w:marBottom w:val="0"/>
      <w:divBdr>
        <w:top w:val="none" w:sz="0" w:space="0" w:color="auto"/>
        <w:left w:val="none" w:sz="0" w:space="0" w:color="auto"/>
        <w:bottom w:val="none" w:sz="0" w:space="0" w:color="auto"/>
        <w:right w:val="none" w:sz="0" w:space="0" w:color="auto"/>
      </w:divBdr>
    </w:div>
    <w:div w:id="2085490639">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87C94-E371-4F7C-82C3-B36DADB30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1332</Words>
  <Characters>7595</Characters>
  <Application>Microsoft Office Word</Application>
  <DocSecurity>0</DocSecurity>
  <Lines>63</Lines>
  <Paragraphs>17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8910</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dc:description/>
  <cp:lastModifiedBy>liyiqing (C)</cp:lastModifiedBy>
  <cp:revision>2</cp:revision>
  <cp:lastPrinted>2010-05-04T12:47:00Z</cp:lastPrinted>
  <dcterms:created xsi:type="dcterms:W3CDTF">2021-04-16T08:35:00Z</dcterms:created>
  <dcterms:modified xsi:type="dcterms:W3CDTF">2021-04-16T08:35:00Z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e92cbd64-2951-4d45-94a2-c029e7e1e6c1</vt:lpwstr>
  </property>
  <property fmtid="{D5CDD505-2E9C-101B-9397-08002B2CF9AE}" pid="4" name="CTP_BU">
    <vt:lpwstr>TSCG CENTRAL GROUP</vt:lpwstr>
  </property>
  <property fmtid="{D5CDD505-2E9C-101B-9397-08002B2CF9AE}" pid="5" name="CTP_TimeStamp">
    <vt:lpwstr>2020-05-21 16:13:10Z</vt:lpwstr>
  </property>
  <property fmtid="{D5CDD505-2E9C-101B-9397-08002B2CF9AE}" pid="6" name="NSCPROP_SA">
    <vt:lpwstr>C:\Users\mrison\AppData\Local\Temp\11-20-0304-00-00ax-cr-for-nav.docx</vt:lpwstr>
  </property>
  <property fmtid="{D5CDD505-2E9C-101B-9397-08002B2CF9AE}" pid="7" name="CTPClassification">
    <vt:lpwstr>CTP_IC</vt:lpwstr>
  </property>
  <property fmtid="{D5CDD505-2E9C-101B-9397-08002B2CF9AE}" pid="8" name="MSIP_Label_9aa06179-68b3-4e2b-b09b-a2424735516b_Enabled">
    <vt:lpwstr>True</vt:lpwstr>
  </property>
  <property fmtid="{D5CDD505-2E9C-101B-9397-08002B2CF9AE}" pid="9" name="MSIP_Label_9aa06179-68b3-4e2b-b09b-a2424735516b_SiteId">
    <vt:lpwstr>46c98d88-e344-4ed4-8496-4ed7712e255d</vt:lpwstr>
  </property>
  <property fmtid="{D5CDD505-2E9C-101B-9397-08002B2CF9AE}" pid="10" name="MSIP_Label_9aa06179-68b3-4e2b-b09b-a2424735516b_Owner">
    <vt:lpwstr>po-kai.huang@intel.com</vt:lpwstr>
  </property>
  <property fmtid="{D5CDD505-2E9C-101B-9397-08002B2CF9AE}" pid="11" name="MSIP_Label_9aa06179-68b3-4e2b-b09b-a2424735516b_SetDate">
    <vt:lpwstr>2020-09-24T17:03:28.6197997Z</vt:lpwstr>
  </property>
  <property fmtid="{D5CDD505-2E9C-101B-9397-08002B2CF9AE}" pid="12" name="MSIP_Label_9aa06179-68b3-4e2b-b09b-a2424735516b_Name">
    <vt:lpwstr>Intel Confidential</vt:lpwstr>
  </property>
  <property fmtid="{D5CDD505-2E9C-101B-9397-08002B2CF9AE}" pid="13" name="MSIP_Label_9aa06179-68b3-4e2b-b09b-a2424735516b_Application">
    <vt:lpwstr>Microsoft Azure Information Protection</vt:lpwstr>
  </property>
  <property fmtid="{D5CDD505-2E9C-101B-9397-08002B2CF9AE}" pid="14" name="MSIP_Label_9aa06179-68b3-4e2b-b09b-a2424735516b_ActionId">
    <vt:lpwstr>e9a520ca-0582-4924-bfba-a9d8416cf0e9</vt:lpwstr>
  </property>
  <property fmtid="{D5CDD505-2E9C-101B-9397-08002B2CF9AE}" pid="15" name="MSIP_Label_9aa06179-68b3-4e2b-b09b-a2424735516b_Extended_MSFT_Method">
    <vt:lpwstr>Automatic</vt:lpwstr>
  </property>
  <property fmtid="{D5CDD505-2E9C-101B-9397-08002B2CF9AE}" pid="16" name="Sensitivity">
    <vt:lpwstr>Intel Confidential</vt:lpwstr>
  </property>
  <property fmtid="{D5CDD505-2E9C-101B-9397-08002B2CF9AE}" pid="17" name="_2015_ms_pID_725343">
    <vt:lpwstr>(3)EcEWJyOQkCYJoCMJ5bLlh/e+O/3Np+aB4SpItOxyQZzpb6AN/xcbfDcg/ypvSSbIqfwaJ0/P
u/7A0Z7QMES4Pz8g6r126BBaC/sPCqfoLSTy4o9i0FqU8v/8JY1upRb3gBUWSXPsxfO7/mXU
P73DHPW5hLMqNkIrjh60gWIcPbiV8XvnQJl7mEmrV7+p+gJcdlHdb8pqjntRTwruHF34VYJz
1gbIQxThITP71omPZm</vt:lpwstr>
  </property>
  <property fmtid="{D5CDD505-2E9C-101B-9397-08002B2CF9AE}" pid="18" name="_2015_ms_pID_7253431">
    <vt:lpwstr>sxAUvxlMmWNJdDBC0dC3vjJn2uhub60LMSLRcIkRbNIWOYIVl+Ay3u
E6bx32ugi4aokM51EWERBmUxLo+hMcOB25120EcImDv5SmRLzVqfZk4UtIS7v0Pa4n8U7afC
S1SLt2FOEJy6hlTC9VBeo2rj9I7zr+fR2H2xegyuq2ShuIXPQZCb6AkQHKej1AV+oWm7S4Xl
Lg1DbGnkiuhHp5aMAYuhAsYz9LUqbwvuKQ2H</vt:lpwstr>
  </property>
  <property fmtid="{D5CDD505-2E9C-101B-9397-08002B2CF9AE}" pid="19" name="_readonly">
    <vt:lpwstr/>
  </property>
  <property fmtid="{D5CDD505-2E9C-101B-9397-08002B2CF9AE}" pid="20" name="_change">
    <vt:lpwstr/>
  </property>
  <property fmtid="{D5CDD505-2E9C-101B-9397-08002B2CF9AE}" pid="21" name="_full-control">
    <vt:lpwstr/>
  </property>
  <property fmtid="{D5CDD505-2E9C-101B-9397-08002B2CF9AE}" pid="22" name="sflag">
    <vt:lpwstr>1617968913</vt:lpwstr>
  </property>
  <property fmtid="{D5CDD505-2E9C-101B-9397-08002B2CF9AE}" pid="23" name="_2015_ms_pID_7253432">
    <vt:lpwstr>Ow==</vt:lpwstr>
  </property>
</Properties>
</file>