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EF28D3">
      <w:pPr>
        <w:pStyle w:val="T1"/>
      </w:pPr>
      <w:r w:rsidRPr="004D2D75">
        <w:t>IEEE P802.11</w:t>
      </w:r>
      <w:r w:rsidRPr="004D2D75">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612248" w14:paraId="695881A5" w14:textId="77777777" w:rsidTr="00BB6021">
        <w:trPr>
          <w:trHeight w:val="485"/>
          <w:jc w:val="center"/>
        </w:trPr>
        <w:tc>
          <w:tcPr>
            <w:tcW w:w="10403" w:type="dxa"/>
            <w:gridSpan w:val="5"/>
            <w:vAlign w:val="center"/>
          </w:tcPr>
          <w:p w14:paraId="52B0F29E" w14:textId="79535C98" w:rsidR="00C723BC" w:rsidRPr="00920ADF" w:rsidRDefault="00C56B34" w:rsidP="00920ADF">
            <w:pPr>
              <w:spacing w:before="100" w:beforeAutospacing="1" w:after="100" w:afterAutospacing="1"/>
              <w:jc w:val="center"/>
              <w:rPr>
                <w:b/>
                <w:bCs/>
                <w:sz w:val="24"/>
                <w:szCs w:val="36"/>
              </w:rPr>
            </w:pPr>
            <w:r w:rsidRPr="00920ADF">
              <w:rPr>
                <w:b/>
                <w:bCs/>
                <w:sz w:val="24"/>
                <w:szCs w:val="36"/>
              </w:rPr>
              <w:t>Comment resolution for</w:t>
            </w:r>
            <w:r w:rsidR="003E6641" w:rsidRPr="00920ADF">
              <w:rPr>
                <w:b/>
                <w:bCs/>
                <w:sz w:val="24"/>
                <w:szCs w:val="36"/>
              </w:rPr>
              <w:t xml:space="preserve"> </w:t>
            </w:r>
            <w:r w:rsidR="00E0177A" w:rsidRPr="00920ADF">
              <w:rPr>
                <w:b/>
                <w:bCs/>
                <w:sz w:val="24"/>
                <w:szCs w:val="36"/>
              </w:rPr>
              <w:t>ML Reconfiguration</w:t>
            </w:r>
          </w:p>
        </w:tc>
      </w:tr>
      <w:tr w:rsidR="00C723BC" w:rsidRPr="00920ADF" w14:paraId="5B9F14D2" w14:textId="77777777" w:rsidTr="00BB6021">
        <w:trPr>
          <w:trHeight w:val="359"/>
          <w:jc w:val="center"/>
        </w:trPr>
        <w:tc>
          <w:tcPr>
            <w:tcW w:w="10403" w:type="dxa"/>
            <w:gridSpan w:val="5"/>
            <w:vAlign w:val="center"/>
          </w:tcPr>
          <w:p w14:paraId="03728683" w14:textId="7A560CB0" w:rsidR="00C723BC" w:rsidRPr="00920ADF" w:rsidRDefault="00C723BC" w:rsidP="00920ADF">
            <w:pPr>
              <w:spacing w:before="100" w:beforeAutospacing="1" w:after="100" w:afterAutospacing="1"/>
              <w:jc w:val="center"/>
              <w:rPr>
                <w:b/>
                <w:bCs/>
                <w:szCs w:val="20"/>
              </w:rPr>
            </w:pPr>
            <w:r w:rsidRPr="00920ADF">
              <w:rPr>
                <w:b/>
                <w:bCs/>
                <w:szCs w:val="20"/>
              </w:rPr>
              <w:t>Date:</w:t>
            </w:r>
            <w:r w:rsidR="00A00A90" w:rsidRPr="00920ADF">
              <w:rPr>
                <w:b/>
                <w:bCs/>
                <w:szCs w:val="20"/>
              </w:rPr>
              <w:t xml:space="preserve">  20</w:t>
            </w:r>
            <w:r w:rsidR="00C54934" w:rsidRPr="00920ADF">
              <w:rPr>
                <w:b/>
                <w:bCs/>
                <w:szCs w:val="20"/>
              </w:rPr>
              <w:t>21-</w:t>
            </w:r>
            <w:r w:rsidR="0096106B">
              <w:rPr>
                <w:b/>
                <w:bCs/>
                <w:szCs w:val="20"/>
              </w:rPr>
              <w:t>05-1</w:t>
            </w:r>
            <w:r w:rsidR="00B61743">
              <w:rPr>
                <w:b/>
                <w:bCs/>
                <w:szCs w:val="20"/>
              </w:rPr>
              <w:t>6</w:t>
            </w:r>
          </w:p>
        </w:tc>
      </w:tr>
      <w:tr w:rsidR="00C723BC" w:rsidRPr="00920ADF" w14:paraId="60D08A4F" w14:textId="77777777" w:rsidTr="00BB6021">
        <w:trPr>
          <w:cantSplit/>
          <w:jc w:val="center"/>
        </w:trPr>
        <w:tc>
          <w:tcPr>
            <w:tcW w:w="10403" w:type="dxa"/>
            <w:gridSpan w:val="5"/>
          </w:tcPr>
          <w:p w14:paraId="00EEB634" w14:textId="47016E1B" w:rsidR="00C723BC" w:rsidRPr="00920ADF" w:rsidRDefault="00C723BC" w:rsidP="00920ADF">
            <w:pPr>
              <w:spacing w:before="100" w:beforeAutospacing="1" w:after="100" w:afterAutospacing="1"/>
              <w:contextualSpacing/>
              <w:rPr>
                <w:b/>
                <w:bCs/>
                <w:szCs w:val="20"/>
              </w:rPr>
            </w:pPr>
            <w:r w:rsidRPr="00920ADF">
              <w:rPr>
                <w:b/>
                <w:bCs/>
                <w:szCs w:val="20"/>
              </w:rPr>
              <w:t>Author</w:t>
            </w:r>
            <w:r w:rsidR="00F5163C" w:rsidRPr="00920ADF">
              <w:rPr>
                <w:b/>
                <w:bCs/>
                <w:szCs w:val="20"/>
              </w:rPr>
              <w:t>(s)</w:t>
            </w:r>
            <w:r w:rsidRPr="00920ADF">
              <w:rPr>
                <w:b/>
                <w:bCs/>
                <w:szCs w:val="20"/>
              </w:rPr>
              <w:t>:</w:t>
            </w:r>
          </w:p>
        </w:tc>
      </w:tr>
      <w:tr w:rsidR="00C723BC" w:rsidRPr="00612248" w14:paraId="5BAC7FA8" w14:textId="77777777" w:rsidTr="00BB6021">
        <w:trPr>
          <w:jc w:val="center"/>
        </w:trPr>
        <w:tc>
          <w:tcPr>
            <w:tcW w:w="2527" w:type="dxa"/>
          </w:tcPr>
          <w:p w14:paraId="3B56D2FD" w14:textId="77777777" w:rsidR="00C723BC" w:rsidRPr="008128E7" w:rsidRDefault="00C723BC" w:rsidP="00920ADF">
            <w:pPr>
              <w:spacing w:before="100" w:beforeAutospacing="1" w:after="100" w:afterAutospacing="1"/>
              <w:contextualSpacing/>
              <w:rPr>
                <w:b/>
                <w:bCs/>
              </w:rPr>
            </w:pPr>
            <w:r w:rsidRPr="008128E7">
              <w:rPr>
                <w:b/>
                <w:bCs/>
              </w:rPr>
              <w:t>Name</w:t>
            </w:r>
          </w:p>
        </w:tc>
        <w:tc>
          <w:tcPr>
            <w:tcW w:w="1205" w:type="dxa"/>
          </w:tcPr>
          <w:p w14:paraId="0CE9147F" w14:textId="77777777" w:rsidR="00C723BC" w:rsidRPr="008128E7" w:rsidRDefault="00C723BC" w:rsidP="00920ADF">
            <w:pPr>
              <w:spacing w:before="100" w:beforeAutospacing="1" w:after="100" w:afterAutospacing="1"/>
              <w:contextualSpacing/>
              <w:rPr>
                <w:b/>
                <w:bCs/>
              </w:rPr>
            </w:pPr>
            <w:r w:rsidRPr="008128E7">
              <w:rPr>
                <w:b/>
                <w:bCs/>
              </w:rPr>
              <w:t>Affiliation</w:t>
            </w:r>
          </w:p>
        </w:tc>
        <w:tc>
          <w:tcPr>
            <w:tcW w:w="2113" w:type="dxa"/>
          </w:tcPr>
          <w:p w14:paraId="64C404C8" w14:textId="77777777" w:rsidR="00C723BC" w:rsidRPr="008128E7" w:rsidRDefault="00C723BC" w:rsidP="00920ADF">
            <w:pPr>
              <w:spacing w:before="100" w:beforeAutospacing="1" w:after="100" w:afterAutospacing="1"/>
              <w:contextualSpacing/>
              <w:rPr>
                <w:b/>
                <w:bCs/>
              </w:rPr>
            </w:pPr>
            <w:r w:rsidRPr="008128E7">
              <w:rPr>
                <w:b/>
                <w:bCs/>
              </w:rPr>
              <w:t>Address</w:t>
            </w:r>
          </w:p>
        </w:tc>
        <w:tc>
          <w:tcPr>
            <w:tcW w:w="900" w:type="dxa"/>
          </w:tcPr>
          <w:p w14:paraId="4EF852C8" w14:textId="77777777" w:rsidR="00C723BC" w:rsidRPr="008128E7" w:rsidRDefault="00C723BC" w:rsidP="00920ADF">
            <w:pPr>
              <w:spacing w:before="100" w:beforeAutospacing="1" w:after="100" w:afterAutospacing="1"/>
              <w:contextualSpacing/>
              <w:rPr>
                <w:b/>
                <w:bCs/>
              </w:rPr>
            </w:pPr>
            <w:r w:rsidRPr="008128E7">
              <w:rPr>
                <w:b/>
                <w:bCs/>
              </w:rPr>
              <w:t>Phone</w:t>
            </w:r>
          </w:p>
        </w:tc>
        <w:tc>
          <w:tcPr>
            <w:tcW w:w="3658" w:type="dxa"/>
          </w:tcPr>
          <w:p w14:paraId="278CB29A" w14:textId="77777777" w:rsidR="00C723BC" w:rsidRPr="008128E7" w:rsidRDefault="00C723BC" w:rsidP="00920ADF">
            <w:pPr>
              <w:spacing w:before="100" w:beforeAutospacing="1" w:after="100" w:afterAutospacing="1"/>
              <w:contextualSpacing/>
              <w:rPr>
                <w:b/>
                <w:bCs/>
              </w:rPr>
            </w:pPr>
            <w:r w:rsidRPr="008128E7">
              <w:rPr>
                <w:b/>
                <w:bCs/>
              </w:rPr>
              <w:t>email</w:t>
            </w:r>
          </w:p>
        </w:tc>
      </w:tr>
      <w:tr w:rsidR="00BB6021" w:rsidRPr="00F16D19" w14:paraId="45F2BAEF" w14:textId="77777777" w:rsidTr="00BB6021">
        <w:trPr>
          <w:trHeight w:val="20"/>
          <w:jc w:val="center"/>
        </w:trPr>
        <w:tc>
          <w:tcPr>
            <w:tcW w:w="2527" w:type="dxa"/>
          </w:tcPr>
          <w:p w14:paraId="50314E2B" w14:textId="2EF5E34A" w:rsidR="00BB6021" w:rsidRPr="00BC732A" w:rsidRDefault="00BB6021" w:rsidP="00BC732A">
            <w:pPr>
              <w:spacing w:before="100" w:beforeAutospacing="1" w:after="100" w:afterAutospacing="1"/>
              <w:contextualSpacing/>
              <w:rPr>
                <w:szCs w:val="20"/>
              </w:rPr>
            </w:pPr>
            <w:r w:rsidRPr="00BC732A">
              <w:rPr>
                <w:szCs w:val="20"/>
              </w:rPr>
              <w:t>Payam Torab</w:t>
            </w:r>
          </w:p>
        </w:tc>
        <w:tc>
          <w:tcPr>
            <w:tcW w:w="1205" w:type="dxa"/>
            <w:vMerge w:val="restart"/>
          </w:tcPr>
          <w:p w14:paraId="0E90A8F5" w14:textId="7DF8E0E2" w:rsidR="00BB6021" w:rsidRPr="00BC732A" w:rsidRDefault="00BB6021" w:rsidP="00BC732A">
            <w:pPr>
              <w:spacing w:before="100" w:beforeAutospacing="1" w:after="100" w:afterAutospacing="1"/>
              <w:contextualSpacing/>
              <w:rPr>
                <w:szCs w:val="20"/>
              </w:rPr>
            </w:pPr>
            <w:r w:rsidRPr="00BC732A">
              <w:rPr>
                <w:szCs w:val="20"/>
              </w:rPr>
              <w:t>Facebook</w:t>
            </w:r>
          </w:p>
        </w:tc>
        <w:tc>
          <w:tcPr>
            <w:tcW w:w="2113" w:type="dxa"/>
            <w:vMerge w:val="restart"/>
          </w:tcPr>
          <w:p w14:paraId="247F9C7B" w14:textId="77777777" w:rsidR="00BB6021" w:rsidRPr="00BC732A" w:rsidRDefault="00BB6021" w:rsidP="00BC732A">
            <w:pPr>
              <w:spacing w:before="100" w:beforeAutospacing="1" w:after="100" w:afterAutospacing="1"/>
              <w:contextualSpacing/>
              <w:rPr>
                <w:szCs w:val="20"/>
              </w:rPr>
            </w:pPr>
            <w:r w:rsidRPr="00BC732A">
              <w:rPr>
                <w:szCs w:val="20"/>
              </w:rPr>
              <w:t>1 Hacker Way</w:t>
            </w:r>
          </w:p>
          <w:p w14:paraId="5EAE709B" w14:textId="4A471864" w:rsidR="00BB6021" w:rsidRPr="00BC732A" w:rsidRDefault="00BB6021" w:rsidP="00BC732A">
            <w:pPr>
              <w:spacing w:before="100" w:beforeAutospacing="1" w:after="100" w:afterAutospacing="1"/>
              <w:contextualSpacing/>
              <w:rPr>
                <w:szCs w:val="20"/>
              </w:rPr>
            </w:pPr>
            <w:r w:rsidRPr="00BC732A">
              <w:rPr>
                <w:szCs w:val="20"/>
              </w:rPr>
              <w:t>Menlo Park, CA 95034</w:t>
            </w:r>
          </w:p>
        </w:tc>
        <w:tc>
          <w:tcPr>
            <w:tcW w:w="900" w:type="dxa"/>
          </w:tcPr>
          <w:p w14:paraId="6522CD96" w14:textId="77777777" w:rsidR="00BB6021" w:rsidRPr="00BC732A" w:rsidRDefault="00BB6021" w:rsidP="00BC732A">
            <w:pPr>
              <w:spacing w:before="100" w:beforeAutospacing="1" w:after="100" w:afterAutospacing="1"/>
              <w:contextualSpacing/>
              <w:rPr>
                <w:szCs w:val="20"/>
              </w:rPr>
            </w:pPr>
          </w:p>
        </w:tc>
        <w:tc>
          <w:tcPr>
            <w:tcW w:w="3658" w:type="dxa"/>
          </w:tcPr>
          <w:p w14:paraId="0335E72F" w14:textId="50D1A4D6" w:rsidR="00BB6021" w:rsidRPr="00BC732A" w:rsidRDefault="005C372D" w:rsidP="00BC732A">
            <w:pPr>
              <w:spacing w:before="100" w:beforeAutospacing="1" w:after="100" w:afterAutospacing="1"/>
              <w:contextualSpacing/>
              <w:rPr>
                <w:szCs w:val="20"/>
              </w:rPr>
            </w:pPr>
            <w:hyperlink r:id="rId8" w:history="1">
              <w:r w:rsidR="00BB6021" w:rsidRPr="00BC732A">
                <w:rPr>
                  <w:rStyle w:val="Hyperlink"/>
                  <w:szCs w:val="20"/>
                </w:rPr>
                <w:t>torab@ieee.org</w:t>
              </w:r>
            </w:hyperlink>
          </w:p>
        </w:tc>
      </w:tr>
      <w:tr w:rsidR="00BB6021" w:rsidRPr="00F16D19" w14:paraId="6A37210E" w14:textId="77777777" w:rsidTr="00BB6021">
        <w:trPr>
          <w:trHeight w:val="20"/>
          <w:jc w:val="center"/>
        </w:trPr>
        <w:tc>
          <w:tcPr>
            <w:tcW w:w="2527" w:type="dxa"/>
          </w:tcPr>
          <w:p w14:paraId="4CD1149A" w14:textId="71216579" w:rsidR="00BB6021" w:rsidRPr="00BC732A" w:rsidRDefault="00BB6021" w:rsidP="00BC732A">
            <w:pPr>
              <w:spacing w:before="100" w:beforeAutospacing="1" w:after="100" w:afterAutospacing="1"/>
              <w:contextualSpacing/>
              <w:rPr>
                <w:szCs w:val="20"/>
              </w:rPr>
            </w:pPr>
            <w:r w:rsidRPr="00BC732A">
              <w:rPr>
                <w:szCs w:val="20"/>
              </w:rPr>
              <w:t>Chunyu Hu</w:t>
            </w:r>
          </w:p>
        </w:tc>
        <w:tc>
          <w:tcPr>
            <w:tcW w:w="1205" w:type="dxa"/>
            <w:vMerge/>
          </w:tcPr>
          <w:p w14:paraId="0C1045F2" w14:textId="6D1E5213" w:rsidR="00BB6021" w:rsidRPr="00BC732A" w:rsidRDefault="00BB6021" w:rsidP="00BC732A">
            <w:pPr>
              <w:spacing w:before="100" w:beforeAutospacing="1" w:after="100" w:afterAutospacing="1"/>
              <w:contextualSpacing/>
              <w:rPr>
                <w:szCs w:val="20"/>
              </w:rPr>
            </w:pPr>
          </w:p>
        </w:tc>
        <w:tc>
          <w:tcPr>
            <w:tcW w:w="2113" w:type="dxa"/>
            <w:vMerge/>
          </w:tcPr>
          <w:p w14:paraId="6757FAE7" w14:textId="20E6F9FF" w:rsidR="00BB6021" w:rsidRPr="00BC732A" w:rsidRDefault="00BB6021" w:rsidP="00BC732A">
            <w:pPr>
              <w:spacing w:before="100" w:beforeAutospacing="1" w:after="100" w:afterAutospacing="1"/>
              <w:contextualSpacing/>
              <w:rPr>
                <w:szCs w:val="20"/>
              </w:rPr>
            </w:pPr>
          </w:p>
        </w:tc>
        <w:tc>
          <w:tcPr>
            <w:tcW w:w="900" w:type="dxa"/>
          </w:tcPr>
          <w:p w14:paraId="35414D48" w14:textId="77777777" w:rsidR="00BB6021" w:rsidRPr="00BC732A" w:rsidRDefault="00BB6021" w:rsidP="00BC732A">
            <w:pPr>
              <w:spacing w:before="100" w:beforeAutospacing="1" w:after="100" w:afterAutospacing="1"/>
              <w:contextualSpacing/>
              <w:rPr>
                <w:szCs w:val="20"/>
              </w:rPr>
            </w:pPr>
          </w:p>
        </w:tc>
        <w:tc>
          <w:tcPr>
            <w:tcW w:w="3658" w:type="dxa"/>
          </w:tcPr>
          <w:p w14:paraId="253E8312" w14:textId="0054D08F" w:rsidR="00BB6021" w:rsidRPr="00BC732A" w:rsidRDefault="005C372D" w:rsidP="00BC732A">
            <w:pPr>
              <w:spacing w:before="100" w:beforeAutospacing="1" w:after="100" w:afterAutospacing="1"/>
              <w:contextualSpacing/>
              <w:rPr>
                <w:szCs w:val="20"/>
              </w:rPr>
            </w:pPr>
            <w:hyperlink r:id="rId9" w:history="1">
              <w:r w:rsidR="00BB6021" w:rsidRPr="00BC732A">
                <w:rPr>
                  <w:rStyle w:val="Hyperlink"/>
                  <w:szCs w:val="20"/>
                </w:rPr>
                <w:t>chunyuhu07@gmail.com</w:t>
              </w:r>
            </w:hyperlink>
          </w:p>
        </w:tc>
      </w:tr>
      <w:tr w:rsidR="00BB6021" w:rsidRPr="00F16D19" w14:paraId="4EACD2D1" w14:textId="77777777" w:rsidTr="00BB6021">
        <w:trPr>
          <w:trHeight w:val="20"/>
          <w:jc w:val="center"/>
        </w:trPr>
        <w:tc>
          <w:tcPr>
            <w:tcW w:w="2527" w:type="dxa"/>
          </w:tcPr>
          <w:p w14:paraId="6521B6F8" w14:textId="3EF72871" w:rsidR="00BB6021" w:rsidRPr="00BC732A" w:rsidRDefault="00BB6021" w:rsidP="00BC732A">
            <w:pPr>
              <w:spacing w:before="100" w:beforeAutospacing="1" w:after="100" w:afterAutospacing="1"/>
              <w:contextualSpacing/>
              <w:rPr>
                <w:szCs w:val="20"/>
              </w:rPr>
            </w:pPr>
            <w:r w:rsidRPr="00BC732A">
              <w:rPr>
                <w:szCs w:val="20"/>
              </w:rPr>
              <w:t xml:space="preserve">Morteza Mehrnoush </w:t>
            </w:r>
          </w:p>
        </w:tc>
        <w:tc>
          <w:tcPr>
            <w:tcW w:w="1205" w:type="dxa"/>
            <w:vMerge/>
          </w:tcPr>
          <w:p w14:paraId="5975375C" w14:textId="0FDDEF89" w:rsidR="00BB6021" w:rsidRPr="00BC732A" w:rsidRDefault="00BB6021" w:rsidP="00BC732A">
            <w:pPr>
              <w:spacing w:before="100" w:beforeAutospacing="1" w:after="100" w:afterAutospacing="1"/>
              <w:contextualSpacing/>
              <w:rPr>
                <w:szCs w:val="20"/>
              </w:rPr>
            </w:pPr>
          </w:p>
        </w:tc>
        <w:tc>
          <w:tcPr>
            <w:tcW w:w="2113" w:type="dxa"/>
            <w:vMerge/>
          </w:tcPr>
          <w:p w14:paraId="00D9BA83" w14:textId="77777777" w:rsidR="00BB6021" w:rsidRPr="00BC732A" w:rsidRDefault="00BB6021" w:rsidP="00BC732A">
            <w:pPr>
              <w:spacing w:before="100" w:beforeAutospacing="1" w:after="100" w:afterAutospacing="1"/>
              <w:contextualSpacing/>
              <w:rPr>
                <w:szCs w:val="20"/>
              </w:rPr>
            </w:pPr>
          </w:p>
        </w:tc>
        <w:tc>
          <w:tcPr>
            <w:tcW w:w="900" w:type="dxa"/>
          </w:tcPr>
          <w:p w14:paraId="3BD4F142" w14:textId="77777777" w:rsidR="00BB6021" w:rsidRPr="00BC732A" w:rsidRDefault="00BB6021" w:rsidP="00BC732A">
            <w:pPr>
              <w:spacing w:before="100" w:beforeAutospacing="1" w:after="100" w:afterAutospacing="1"/>
              <w:contextualSpacing/>
              <w:rPr>
                <w:szCs w:val="20"/>
              </w:rPr>
            </w:pPr>
          </w:p>
        </w:tc>
        <w:tc>
          <w:tcPr>
            <w:tcW w:w="3658" w:type="dxa"/>
          </w:tcPr>
          <w:p w14:paraId="73383742" w14:textId="1F079110" w:rsidR="00BB6021" w:rsidRPr="00BC732A" w:rsidRDefault="005C372D" w:rsidP="00BC732A">
            <w:pPr>
              <w:spacing w:before="100" w:beforeAutospacing="1" w:after="100" w:afterAutospacing="1"/>
              <w:contextualSpacing/>
              <w:rPr>
                <w:szCs w:val="20"/>
              </w:rPr>
            </w:pPr>
            <w:hyperlink r:id="rId10" w:history="1">
              <w:r w:rsidR="00BB6021" w:rsidRPr="00BC732A">
                <w:rPr>
                  <w:rStyle w:val="Hyperlink"/>
                  <w:szCs w:val="20"/>
                </w:rPr>
                <w:t>mmehrnoush@fb.com</w:t>
              </w:r>
            </w:hyperlink>
          </w:p>
        </w:tc>
      </w:tr>
      <w:tr w:rsidR="00BB6021" w:rsidRPr="00F16D19" w14:paraId="75ABD60F" w14:textId="77777777" w:rsidTr="00BB6021">
        <w:trPr>
          <w:trHeight w:val="20"/>
          <w:jc w:val="center"/>
        </w:trPr>
        <w:tc>
          <w:tcPr>
            <w:tcW w:w="2527" w:type="dxa"/>
          </w:tcPr>
          <w:p w14:paraId="483FBE3A" w14:textId="7BD9D706" w:rsidR="00BB6021" w:rsidRPr="00BC732A" w:rsidRDefault="00BB6021" w:rsidP="00BC732A">
            <w:pPr>
              <w:spacing w:before="100" w:beforeAutospacing="1" w:after="100" w:afterAutospacing="1"/>
              <w:contextualSpacing/>
              <w:rPr>
                <w:szCs w:val="20"/>
              </w:rPr>
            </w:pPr>
            <w:r w:rsidRPr="00BB6021">
              <w:rPr>
                <w:szCs w:val="20"/>
              </w:rPr>
              <w:t>Muhammad Kumail Haider</w:t>
            </w:r>
          </w:p>
        </w:tc>
        <w:tc>
          <w:tcPr>
            <w:tcW w:w="1205" w:type="dxa"/>
            <w:vMerge/>
          </w:tcPr>
          <w:p w14:paraId="50719568" w14:textId="77777777" w:rsidR="00BB6021" w:rsidRPr="00BC732A" w:rsidRDefault="00BB6021" w:rsidP="00BC732A">
            <w:pPr>
              <w:spacing w:before="100" w:beforeAutospacing="1" w:after="100" w:afterAutospacing="1"/>
              <w:contextualSpacing/>
              <w:rPr>
                <w:szCs w:val="20"/>
              </w:rPr>
            </w:pPr>
          </w:p>
        </w:tc>
        <w:tc>
          <w:tcPr>
            <w:tcW w:w="2113" w:type="dxa"/>
            <w:vMerge/>
          </w:tcPr>
          <w:p w14:paraId="307D848F" w14:textId="77777777" w:rsidR="00BB6021" w:rsidRPr="00BC732A" w:rsidRDefault="00BB6021" w:rsidP="00BC732A">
            <w:pPr>
              <w:spacing w:before="100" w:beforeAutospacing="1" w:after="100" w:afterAutospacing="1"/>
              <w:contextualSpacing/>
              <w:rPr>
                <w:szCs w:val="20"/>
              </w:rPr>
            </w:pPr>
          </w:p>
        </w:tc>
        <w:tc>
          <w:tcPr>
            <w:tcW w:w="900" w:type="dxa"/>
          </w:tcPr>
          <w:p w14:paraId="5A532A41" w14:textId="77777777" w:rsidR="00BB6021" w:rsidRPr="00BC732A" w:rsidRDefault="00BB6021" w:rsidP="00BC732A">
            <w:pPr>
              <w:spacing w:before="100" w:beforeAutospacing="1" w:after="100" w:afterAutospacing="1"/>
              <w:contextualSpacing/>
              <w:rPr>
                <w:szCs w:val="20"/>
              </w:rPr>
            </w:pPr>
          </w:p>
        </w:tc>
        <w:tc>
          <w:tcPr>
            <w:tcW w:w="3658" w:type="dxa"/>
          </w:tcPr>
          <w:p w14:paraId="4388E451" w14:textId="7DC843EF" w:rsidR="00BB6021" w:rsidRDefault="005C372D" w:rsidP="00BC732A">
            <w:pPr>
              <w:spacing w:before="100" w:beforeAutospacing="1" w:after="100" w:afterAutospacing="1"/>
              <w:contextualSpacing/>
            </w:pPr>
            <w:hyperlink r:id="rId11" w:history="1">
              <w:r w:rsidR="00BB6021" w:rsidRPr="002A5ED7">
                <w:rPr>
                  <w:rStyle w:val="Hyperlink"/>
                </w:rPr>
                <w:t>haiderkumail@fb.com</w:t>
              </w:r>
            </w:hyperlink>
          </w:p>
        </w:tc>
      </w:tr>
      <w:tr w:rsidR="00BC732A" w:rsidRPr="00F16D19" w14:paraId="39F52F0C" w14:textId="77777777" w:rsidTr="00BB6021">
        <w:trPr>
          <w:trHeight w:val="20"/>
          <w:jc w:val="center"/>
        </w:trPr>
        <w:tc>
          <w:tcPr>
            <w:tcW w:w="2527" w:type="dxa"/>
          </w:tcPr>
          <w:p w14:paraId="69F86D44" w14:textId="6D7A6DC3" w:rsidR="00BC732A" w:rsidRPr="00BC732A" w:rsidRDefault="00BC732A" w:rsidP="00BC732A">
            <w:pPr>
              <w:spacing w:before="100" w:beforeAutospacing="1" w:after="100" w:afterAutospacing="1"/>
              <w:contextualSpacing/>
              <w:rPr>
                <w:szCs w:val="20"/>
              </w:rPr>
            </w:pPr>
            <w:r w:rsidRPr="00BC732A">
              <w:rPr>
                <w:szCs w:val="20"/>
              </w:rPr>
              <w:t>Rojan Chitrakar</w:t>
            </w:r>
          </w:p>
        </w:tc>
        <w:tc>
          <w:tcPr>
            <w:tcW w:w="1205" w:type="dxa"/>
            <w:vMerge w:val="restart"/>
          </w:tcPr>
          <w:p w14:paraId="7A84B4FF" w14:textId="2437ABD8" w:rsidR="00BC732A" w:rsidRPr="00BC732A" w:rsidRDefault="00BC732A" w:rsidP="00BC732A">
            <w:pPr>
              <w:spacing w:before="100" w:beforeAutospacing="1" w:after="100" w:afterAutospacing="1"/>
              <w:contextualSpacing/>
              <w:rPr>
                <w:szCs w:val="20"/>
              </w:rPr>
            </w:pPr>
            <w:r w:rsidRPr="00BC732A">
              <w:rPr>
                <w:szCs w:val="20"/>
              </w:rPr>
              <w:t>Panasonic</w:t>
            </w:r>
          </w:p>
        </w:tc>
        <w:tc>
          <w:tcPr>
            <w:tcW w:w="2113" w:type="dxa"/>
          </w:tcPr>
          <w:p w14:paraId="50209F09" w14:textId="77777777" w:rsidR="00BC732A" w:rsidRPr="00BC732A" w:rsidRDefault="00BC732A" w:rsidP="00BC732A">
            <w:pPr>
              <w:spacing w:before="100" w:beforeAutospacing="1" w:after="100" w:afterAutospacing="1"/>
              <w:contextualSpacing/>
              <w:rPr>
                <w:szCs w:val="20"/>
              </w:rPr>
            </w:pPr>
          </w:p>
        </w:tc>
        <w:tc>
          <w:tcPr>
            <w:tcW w:w="900" w:type="dxa"/>
          </w:tcPr>
          <w:p w14:paraId="0E81F49D" w14:textId="77777777" w:rsidR="00BC732A" w:rsidRPr="00BC732A" w:rsidRDefault="00BC732A" w:rsidP="00BC732A">
            <w:pPr>
              <w:spacing w:before="100" w:beforeAutospacing="1" w:after="100" w:afterAutospacing="1"/>
              <w:contextualSpacing/>
              <w:rPr>
                <w:szCs w:val="20"/>
              </w:rPr>
            </w:pPr>
          </w:p>
        </w:tc>
        <w:tc>
          <w:tcPr>
            <w:tcW w:w="3658" w:type="dxa"/>
          </w:tcPr>
          <w:p w14:paraId="2A91E46F" w14:textId="39A2363D" w:rsidR="00BC732A" w:rsidRPr="00BC732A" w:rsidRDefault="005C372D" w:rsidP="00BC732A">
            <w:pPr>
              <w:spacing w:before="100" w:beforeAutospacing="1" w:after="100" w:afterAutospacing="1"/>
              <w:contextualSpacing/>
              <w:rPr>
                <w:szCs w:val="20"/>
              </w:rPr>
            </w:pPr>
            <w:hyperlink r:id="rId12" w:history="1">
              <w:r w:rsidR="00BC732A" w:rsidRPr="00BC732A">
                <w:rPr>
                  <w:rStyle w:val="Hyperlink"/>
                  <w:szCs w:val="20"/>
                </w:rPr>
                <w:t>rojan.chitrakar@sg.panasonic.com</w:t>
              </w:r>
            </w:hyperlink>
          </w:p>
        </w:tc>
      </w:tr>
      <w:tr w:rsidR="00BC732A" w:rsidRPr="00F16D19" w14:paraId="6759A2EF" w14:textId="77777777" w:rsidTr="00BB6021">
        <w:trPr>
          <w:trHeight w:val="20"/>
          <w:jc w:val="center"/>
        </w:trPr>
        <w:tc>
          <w:tcPr>
            <w:tcW w:w="2527" w:type="dxa"/>
          </w:tcPr>
          <w:p w14:paraId="6E01A36B" w14:textId="3E30BB3E" w:rsidR="00BC732A" w:rsidRPr="00BC732A" w:rsidRDefault="00BC732A" w:rsidP="00BC732A">
            <w:pPr>
              <w:spacing w:before="100" w:beforeAutospacing="1" w:after="100" w:afterAutospacing="1"/>
              <w:contextualSpacing/>
              <w:rPr>
                <w:szCs w:val="20"/>
              </w:rPr>
            </w:pPr>
            <w:r w:rsidRPr="00BC732A">
              <w:rPr>
                <w:szCs w:val="20"/>
              </w:rPr>
              <w:t>Yoshio Urabe</w:t>
            </w:r>
          </w:p>
        </w:tc>
        <w:tc>
          <w:tcPr>
            <w:tcW w:w="1205" w:type="dxa"/>
            <w:vMerge/>
          </w:tcPr>
          <w:p w14:paraId="4FE7239A" w14:textId="6730F152" w:rsidR="00BC732A" w:rsidRPr="00BC732A" w:rsidRDefault="00BC732A" w:rsidP="00BC732A">
            <w:pPr>
              <w:spacing w:before="100" w:beforeAutospacing="1" w:after="100" w:afterAutospacing="1"/>
              <w:contextualSpacing/>
              <w:rPr>
                <w:szCs w:val="20"/>
              </w:rPr>
            </w:pPr>
          </w:p>
        </w:tc>
        <w:tc>
          <w:tcPr>
            <w:tcW w:w="2113" w:type="dxa"/>
          </w:tcPr>
          <w:p w14:paraId="714D9BCA" w14:textId="77777777" w:rsidR="00BC732A" w:rsidRPr="00BC732A" w:rsidRDefault="00BC732A" w:rsidP="00BC732A">
            <w:pPr>
              <w:spacing w:before="100" w:beforeAutospacing="1" w:after="100" w:afterAutospacing="1"/>
              <w:contextualSpacing/>
              <w:rPr>
                <w:szCs w:val="20"/>
              </w:rPr>
            </w:pPr>
          </w:p>
        </w:tc>
        <w:tc>
          <w:tcPr>
            <w:tcW w:w="900" w:type="dxa"/>
          </w:tcPr>
          <w:p w14:paraId="495E9436" w14:textId="77777777" w:rsidR="00BC732A" w:rsidRPr="00BC732A" w:rsidRDefault="00BC732A" w:rsidP="00BC732A">
            <w:pPr>
              <w:spacing w:before="100" w:beforeAutospacing="1" w:after="100" w:afterAutospacing="1"/>
              <w:contextualSpacing/>
              <w:rPr>
                <w:szCs w:val="20"/>
              </w:rPr>
            </w:pPr>
          </w:p>
        </w:tc>
        <w:tc>
          <w:tcPr>
            <w:tcW w:w="3658" w:type="dxa"/>
          </w:tcPr>
          <w:p w14:paraId="4C68B0F6" w14:textId="684BA913" w:rsidR="00BC732A" w:rsidRPr="00BC732A" w:rsidRDefault="005C372D" w:rsidP="00BC732A">
            <w:pPr>
              <w:spacing w:before="100" w:beforeAutospacing="1" w:after="100" w:afterAutospacing="1"/>
              <w:contextualSpacing/>
              <w:rPr>
                <w:szCs w:val="20"/>
              </w:rPr>
            </w:pPr>
            <w:hyperlink r:id="rId13" w:history="1">
              <w:r w:rsidR="00BC732A" w:rsidRPr="00BC732A">
                <w:rPr>
                  <w:rStyle w:val="Hyperlink"/>
                  <w:szCs w:val="20"/>
                </w:rPr>
                <w:t>urabe.yoshio@jp.panasonic.com</w:t>
              </w:r>
            </w:hyperlink>
          </w:p>
        </w:tc>
      </w:tr>
      <w:tr w:rsidR="00AB14AD" w:rsidRPr="00F16D19" w14:paraId="448E1F39" w14:textId="77777777" w:rsidTr="00BB6021">
        <w:trPr>
          <w:trHeight w:val="20"/>
          <w:jc w:val="center"/>
        </w:trPr>
        <w:tc>
          <w:tcPr>
            <w:tcW w:w="2527" w:type="dxa"/>
          </w:tcPr>
          <w:p w14:paraId="53ACE7AB" w14:textId="49E7A1A5" w:rsidR="00AB14AD" w:rsidRPr="00BC732A" w:rsidRDefault="0094104B" w:rsidP="00BC732A">
            <w:pPr>
              <w:spacing w:before="100" w:beforeAutospacing="1" w:after="100" w:afterAutospacing="1"/>
              <w:contextualSpacing/>
              <w:rPr>
                <w:szCs w:val="20"/>
              </w:rPr>
            </w:pPr>
            <w:r w:rsidRPr="00BC732A">
              <w:rPr>
                <w:szCs w:val="20"/>
              </w:rPr>
              <w:t>Jarkko Kneckt</w:t>
            </w:r>
          </w:p>
        </w:tc>
        <w:tc>
          <w:tcPr>
            <w:tcW w:w="1205" w:type="dxa"/>
          </w:tcPr>
          <w:p w14:paraId="2B4065B6" w14:textId="6C5296A4" w:rsidR="00AB14AD" w:rsidRPr="00BC732A" w:rsidRDefault="0094104B" w:rsidP="00BC732A">
            <w:pPr>
              <w:spacing w:before="100" w:beforeAutospacing="1" w:after="100" w:afterAutospacing="1"/>
              <w:contextualSpacing/>
              <w:rPr>
                <w:szCs w:val="20"/>
              </w:rPr>
            </w:pPr>
            <w:r w:rsidRPr="00BC732A">
              <w:rPr>
                <w:szCs w:val="20"/>
              </w:rPr>
              <w:t>Apple</w:t>
            </w:r>
          </w:p>
        </w:tc>
        <w:tc>
          <w:tcPr>
            <w:tcW w:w="2113" w:type="dxa"/>
          </w:tcPr>
          <w:p w14:paraId="608AC1BE" w14:textId="77777777" w:rsidR="00AB14AD" w:rsidRPr="00BC732A" w:rsidRDefault="00AB14AD" w:rsidP="00BC732A">
            <w:pPr>
              <w:spacing w:before="100" w:beforeAutospacing="1" w:after="100" w:afterAutospacing="1"/>
              <w:contextualSpacing/>
              <w:rPr>
                <w:szCs w:val="20"/>
              </w:rPr>
            </w:pPr>
          </w:p>
        </w:tc>
        <w:tc>
          <w:tcPr>
            <w:tcW w:w="900" w:type="dxa"/>
          </w:tcPr>
          <w:p w14:paraId="463792EE" w14:textId="77777777" w:rsidR="00AB14AD" w:rsidRPr="00BC732A" w:rsidRDefault="00AB14AD" w:rsidP="00BC732A">
            <w:pPr>
              <w:spacing w:before="100" w:beforeAutospacing="1" w:after="100" w:afterAutospacing="1"/>
              <w:contextualSpacing/>
              <w:rPr>
                <w:szCs w:val="20"/>
              </w:rPr>
            </w:pPr>
          </w:p>
        </w:tc>
        <w:tc>
          <w:tcPr>
            <w:tcW w:w="3658" w:type="dxa"/>
          </w:tcPr>
          <w:p w14:paraId="5D0C866E" w14:textId="1E48C21E" w:rsidR="00AB14AD" w:rsidRPr="00BC732A" w:rsidRDefault="005C372D" w:rsidP="00BC732A">
            <w:pPr>
              <w:spacing w:before="100" w:beforeAutospacing="1" w:after="100" w:afterAutospacing="1"/>
              <w:contextualSpacing/>
              <w:rPr>
                <w:szCs w:val="20"/>
              </w:rPr>
            </w:pPr>
            <w:hyperlink r:id="rId14" w:history="1">
              <w:r w:rsidR="00F16D19" w:rsidRPr="00BC732A">
                <w:rPr>
                  <w:rStyle w:val="Hyperlink"/>
                  <w:szCs w:val="20"/>
                </w:rPr>
                <w:t>jkneckt@apple.com</w:t>
              </w:r>
            </w:hyperlink>
          </w:p>
        </w:tc>
      </w:tr>
      <w:tr w:rsidR="00BC732A" w:rsidRPr="00612248" w14:paraId="4BAFCF33" w14:textId="77777777" w:rsidTr="00BB6021">
        <w:trPr>
          <w:trHeight w:val="20"/>
          <w:jc w:val="center"/>
        </w:trPr>
        <w:tc>
          <w:tcPr>
            <w:tcW w:w="2527" w:type="dxa"/>
          </w:tcPr>
          <w:p w14:paraId="0903C2CF" w14:textId="46F312F2" w:rsidR="00BC732A" w:rsidRPr="00BC732A" w:rsidRDefault="00BC732A" w:rsidP="00BC732A">
            <w:pPr>
              <w:spacing w:before="100" w:beforeAutospacing="1" w:after="100" w:afterAutospacing="1"/>
              <w:contextualSpacing/>
              <w:rPr>
                <w:szCs w:val="20"/>
              </w:rPr>
            </w:pPr>
            <w:r w:rsidRPr="00BC732A">
              <w:rPr>
                <w:szCs w:val="20"/>
              </w:rPr>
              <w:t>Pooya Monajemi</w:t>
            </w:r>
          </w:p>
        </w:tc>
        <w:tc>
          <w:tcPr>
            <w:tcW w:w="1205" w:type="dxa"/>
            <w:vMerge w:val="restart"/>
          </w:tcPr>
          <w:p w14:paraId="70552CAE" w14:textId="140DE507" w:rsidR="00BC732A" w:rsidRPr="00BC732A" w:rsidRDefault="00BC732A" w:rsidP="00BC732A">
            <w:pPr>
              <w:spacing w:before="100" w:beforeAutospacing="1" w:after="100" w:afterAutospacing="1"/>
              <w:contextualSpacing/>
              <w:rPr>
                <w:szCs w:val="20"/>
              </w:rPr>
            </w:pPr>
            <w:r w:rsidRPr="00BC732A">
              <w:rPr>
                <w:szCs w:val="20"/>
              </w:rPr>
              <w:t>Cisco</w:t>
            </w:r>
          </w:p>
        </w:tc>
        <w:tc>
          <w:tcPr>
            <w:tcW w:w="2113" w:type="dxa"/>
          </w:tcPr>
          <w:p w14:paraId="0E9FF2DE" w14:textId="77777777" w:rsidR="00BC732A" w:rsidRPr="00BC732A" w:rsidRDefault="00BC732A" w:rsidP="00BC732A">
            <w:pPr>
              <w:spacing w:before="100" w:beforeAutospacing="1" w:after="100" w:afterAutospacing="1"/>
              <w:contextualSpacing/>
              <w:rPr>
                <w:szCs w:val="20"/>
              </w:rPr>
            </w:pPr>
          </w:p>
        </w:tc>
        <w:tc>
          <w:tcPr>
            <w:tcW w:w="900" w:type="dxa"/>
          </w:tcPr>
          <w:p w14:paraId="2934F89B" w14:textId="77777777" w:rsidR="00BC732A" w:rsidRPr="00BC732A" w:rsidRDefault="00BC732A" w:rsidP="00BC732A">
            <w:pPr>
              <w:spacing w:before="100" w:beforeAutospacing="1" w:after="100" w:afterAutospacing="1"/>
              <w:contextualSpacing/>
              <w:rPr>
                <w:szCs w:val="20"/>
              </w:rPr>
            </w:pPr>
          </w:p>
        </w:tc>
        <w:tc>
          <w:tcPr>
            <w:tcW w:w="3658" w:type="dxa"/>
          </w:tcPr>
          <w:p w14:paraId="7032107F" w14:textId="2A799AF3" w:rsidR="00BC732A" w:rsidRPr="00BC732A" w:rsidRDefault="005C372D" w:rsidP="00BC732A">
            <w:pPr>
              <w:spacing w:before="100" w:beforeAutospacing="1" w:after="100" w:afterAutospacing="1"/>
              <w:contextualSpacing/>
              <w:rPr>
                <w:szCs w:val="20"/>
              </w:rPr>
            </w:pPr>
            <w:hyperlink r:id="rId15" w:history="1">
              <w:r w:rsidR="00BC732A" w:rsidRPr="00BC732A">
                <w:rPr>
                  <w:rStyle w:val="Hyperlink"/>
                  <w:szCs w:val="20"/>
                </w:rPr>
                <w:t>pmonajem@cisco.com</w:t>
              </w:r>
            </w:hyperlink>
          </w:p>
        </w:tc>
      </w:tr>
      <w:tr w:rsidR="00BC732A" w:rsidRPr="00612248" w14:paraId="161707C1" w14:textId="77777777" w:rsidTr="00BB6021">
        <w:trPr>
          <w:trHeight w:val="20"/>
          <w:jc w:val="center"/>
        </w:trPr>
        <w:tc>
          <w:tcPr>
            <w:tcW w:w="2527" w:type="dxa"/>
          </w:tcPr>
          <w:p w14:paraId="620729B0" w14:textId="056B6E47" w:rsidR="00BC732A" w:rsidRPr="00BC732A" w:rsidRDefault="00BC732A" w:rsidP="00BC732A">
            <w:pPr>
              <w:spacing w:before="100" w:beforeAutospacing="1" w:after="100" w:afterAutospacing="1"/>
              <w:contextualSpacing/>
              <w:rPr>
                <w:szCs w:val="20"/>
              </w:rPr>
            </w:pPr>
            <w:r w:rsidRPr="00BC732A">
              <w:rPr>
                <w:szCs w:val="20"/>
              </w:rPr>
              <w:t>Brian Hart</w:t>
            </w:r>
          </w:p>
        </w:tc>
        <w:tc>
          <w:tcPr>
            <w:tcW w:w="1205" w:type="dxa"/>
            <w:vMerge/>
          </w:tcPr>
          <w:p w14:paraId="47D73B53" w14:textId="557C1B74" w:rsidR="00BC732A" w:rsidRPr="00BC732A" w:rsidRDefault="00BC732A" w:rsidP="00BC732A">
            <w:pPr>
              <w:spacing w:before="100" w:beforeAutospacing="1" w:after="100" w:afterAutospacing="1"/>
              <w:contextualSpacing/>
              <w:rPr>
                <w:szCs w:val="20"/>
              </w:rPr>
            </w:pPr>
          </w:p>
        </w:tc>
        <w:tc>
          <w:tcPr>
            <w:tcW w:w="2113" w:type="dxa"/>
          </w:tcPr>
          <w:p w14:paraId="270BB8B2" w14:textId="77777777" w:rsidR="00BC732A" w:rsidRPr="00BC732A" w:rsidRDefault="00BC732A" w:rsidP="00BC732A">
            <w:pPr>
              <w:spacing w:before="100" w:beforeAutospacing="1" w:after="100" w:afterAutospacing="1"/>
              <w:contextualSpacing/>
              <w:rPr>
                <w:szCs w:val="20"/>
              </w:rPr>
            </w:pPr>
          </w:p>
        </w:tc>
        <w:tc>
          <w:tcPr>
            <w:tcW w:w="900" w:type="dxa"/>
          </w:tcPr>
          <w:p w14:paraId="07B93A77" w14:textId="77777777" w:rsidR="00BC732A" w:rsidRPr="00BC732A" w:rsidRDefault="00BC732A" w:rsidP="00BC732A">
            <w:pPr>
              <w:spacing w:before="100" w:beforeAutospacing="1" w:after="100" w:afterAutospacing="1"/>
              <w:contextualSpacing/>
              <w:rPr>
                <w:szCs w:val="20"/>
              </w:rPr>
            </w:pPr>
          </w:p>
        </w:tc>
        <w:tc>
          <w:tcPr>
            <w:tcW w:w="3658" w:type="dxa"/>
          </w:tcPr>
          <w:p w14:paraId="6804AABD" w14:textId="71DBF4BC" w:rsidR="00BC732A" w:rsidRPr="00BC732A" w:rsidRDefault="005C372D" w:rsidP="00BC732A">
            <w:pPr>
              <w:spacing w:before="100" w:beforeAutospacing="1" w:after="100" w:afterAutospacing="1"/>
              <w:contextualSpacing/>
              <w:rPr>
                <w:szCs w:val="20"/>
              </w:rPr>
            </w:pPr>
            <w:hyperlink r:id="rId16" w:history="1">
              <w:r w:rsidR="00BC732A" w:rsidRPr="00BC732A">
                <w:rPr>
                  <w:rStyle w:val="Hyperlink"/>
                  <w:szCs w:val="20"/>
                </w:rPr>
                <w:t>brianh@cisco.com</w:t>
              </w:r>
            </w:hyperlink>
          </w:p>
        </w:tc>
      </w:tr>
      <w:tr w:rsidR="00BC732A" w:rsidRPr="00612248" w14:paraId="5B96808A" w14:textId="77777777" w:rsidTr="00BB6021">
        <w:trPr>
          <w:trHeight w:val="20"/>
          <w:jc w:val="center"/>
        </w:trPr>
        <w:tc>
          <w:tcPr>
            <w:tcW w:w="2527" w:type="dxa"/>
          </w:tcPr>
          <w:p w14:paraId="56777144" w14:textId="684ADEC5" w:rsidR="00BC732A" w:rsidRPr="00BC732A" w:rsidRDefault="00BC732A" w:rsidP="00BC732A">
            <w:pPr>
              <w:spacing w:before="100" w:beforeAutospacing="1" w:after="100" w:afterAutospacing="1"/>
              <w:contextualSpacing/>
              <w:rPr>
                <w:szCs w:val="20"/>
              </w:rPr>
            </w:pPr>
            <w:r w:rsidRPr="00BC732A">
              <w:rPr>
                <w:szCs w:val="20"/>
              </w:rPr>
              <w:t>Malcolm Smith</w:t>
            </w:r>
          </w:p>
        </w:tc>
        <w:tc>
          <w:tcPr>
            <w:tcW w:w="1205" w:type="dxa"/>
            <w:vMerge/>
          </w:tcPr>
          <w:p w14:paraId="3F4117FE" w14:textId="0D8065AE" w:rsidR="00BC732A" w:rsidRPr="00BC732A" w:rsidRDefault="00BC732A" w:rsidP="00BC732A">
            <w:pPr>
              <w:spacing w:before="100" w:beforeAutospacing="1" w:after="100" w:afterAutospacing="1"/>
              <w:contextualSpacing/>
              <w:rPr>
                <w:szCs w:val="20"/>
              </w:rPr>
            </w:pPr>
          </w:p>
        </w:tc>
        <w:tc>
          <w:tcPr>
            <w:tcW w:w="2113" w:type="dxa"/>
          </w:tcPr>
          <w:p w14:paraId="3F424064" w14:textId="77777777" w:rsidR="00BC732A" w:rsidRPr="00BC732A" w:rsidRDefault="00BC732A" w:rsidP="00BC732A">
            <w:pPr>
              <w:spacing w:before="100" w:beforeAutospacing="1" w:after="100" w:afterAutospacing="1"/>
              <w:contextualSpacing/>
              <w:rPr>
                <w:szCs w:val="20"/>
              </w:rPr>
            </w:pPr>
          </w:p>
        </w:tc>
        <w:tc>
          <w:tcPr>
            <w:tcW w:w="900" w:type="dxa"/>
          </w:tcPr>
          <w:p w14:paraId="6BAD235A" w14:textId="77777777" w:rsidR="00BC732A" w:rsidRPr="00BC732A" w:rsidRDefault="00BC732A" w:rsidP="00BC732A">
            <w:pPr>
              <w:spacing w:before="100" w:beforeAutospacing="1" w:after="100" w:afterAutospacing="1"/>
              <w:contextualSpacing/>
              <w:rPr>
                <w:szCs w:val="20"/>
              </w:rPr>
            </w:pPr>
          </w:p>
        </w:tc>
        <w:tc>
          <w:tcPr>
            <w:tcW w:w="3658" w:type="dxa"/>
          </w:tcPr>
          <w:p w14:paraId="6C322A87" w14:textId="55887880" w:rsidR="00BC732A" w:rsidRPr="00BC732A" w:rsidRDefault="005C372D" w:rsidP="00BC732A">
            <w:pPr>
              <w:spacing w:before="100" w:beforeAutospacing="1" w:after="100" w:afterAutospacing="1"/>
              <w:contextualSpacing/>
              <w:rPr>
                <w:szCs w:val="20"/>
              </w:rPr>
            </w:pPr>
            <w:hyperlink r:id="rId17" w:history="1">
              <w:r w:rsidR="00BC732A" w:rsidRPr="00BC732A">
                <w:rPr>
                  <w:rStyle w:val="Hyperlink"/>
                  <w:szCs w:val="20"/>
                </w:rPr>
                <w:t>mmsmith@cisco.com</w:t>
              </w:r>
            </w:hyperlink>
          </w:p>
        </w:tc>
      </w:tr>
      <w:tr w:rsidR="00BC732A" w:rsidRPr="00612248" w14:paraId="0CBC8A9E" w14:textId="77777777" w:rsidTr="00BB6021">
        <w:trPr>
          <w:trHeight w:val="20"/>
          <w:jc w:val="center"/>
        </w:trPr>
        <w:tc>
          <w:tcPr>
            <w:tcW w:w="2527" w:type="dxa"/>
          </w:tcPr>
          <w:p w14:paraId="3BE2C38D" w14:textId="111D3191" w:rsidR="00BC732A" w:rsidRPr="00BC732A" w:rsidRDefault="00BC732A" w:rsidP="00BC732A">
            <w:pPr>
              <w:spacing w:before="100" w:beforeAutospacing="1" w:after="100" w:afterAutospacing="1"/>
              <w:contextualSpacing/>
              <w:rPr>
                <w:szCs w:val="20"/>
              </w:rPr>
            </w:pPr>
            <w:r w:rsidRPr="00BC732A">
              <w:rPr>
                <w:szCs w:val="20"/>
              </w:rPr>
              <w:t>Gaurav Patwardhan</w:t>
            </w:r>
          </w:p>
        </w:tc>
        <w:tc>
          <w:tcPr>
            <w:tcW w:w="1205" w:type="dxa"/>
            <w:vMerge w:val="restart"/>
          </w:tcPr>
          <w:p w14:paraId="0574C9E6" w14:textId="4EB44E98" w:rsidR="00BC732A" w:rsidRPr="00BC732A" w:rsidRDefault="00BC732A" w:rsidP="00BC732A">
            <w:pPr>
              <w:spacing w:before="100" w:beforeAutospacing="1" w:after="100" w:afterAutospacing="1"/>
              <w:contextualSpacing/>
              <w:rPr>
                <w:szCs w:val="20"/>
              </w:rPr>
            </w:pPr>
            <w:r w:rsidRPr="00BC732A">
              <w:rPr>
                <w:szCs w:val="20"/>
              </w:rPr>
              <w:t>HPE</w:t>
            </w:r>
          </w:p>
        </w:tc>
        <w:tc>
          <w:tcPr>
            <w:tcW w:w="2113" w:type="dxa"/>
          </w:tcPr>
          <w:p w14:paraId="6C722F94" w14:textId="77777777" w:rsidR="00BC732A" w:rsidRPr="00BC732A" w:rsidRDefault="00BC732A" w:rsidP="00BC732A">
            <w:pPr>
              <w:spacing w:before="100" w:beforeAutospacing="1" w:after="100" w:afterAutospacing="1"/>
              <w:contextualSpacing/>
              <w:rPr>
                <w:szCs w:val="20"/>
              </w:rPr>
            </w:pPr>
          </w:p>
        </w:tc>
        <w:tc>
          <w:tcPr>
            <w:tcW w:w="900" w:type="dxa"/>
          </w:tcPr>
          <w:p w14:paraId="7398355A" w14:textId="77777777" w:rsidR="00BC732A" w:rsidRPr="00BC732A" w:rsidRDefault="00BC732A" w:rsidP="00BC732A">
            <w:pPr>
              <w:spacing w:before="100" w:beforeAutospacing="1" w:after="100" w:afterAutospacing="1"/>
              <w:contextualSpacing/>
              <w:rPr>
                <w:szCs w:val="20"/>
              </w:rPr>
            </w:pPr>
          </w:p>
        </w:tc>
        <w:tc>
          <w:tcPr>
            <w:tcW w:w="3658" w:type="dxa"/>
          </w:tcPr>
          <w:p w14:paraId="3143AFD0" w14:textId="5967835F" w:rsidR="00BC732A" w:rsidRPr="00BC732A" w:rsidRDefault="005C372D" w:rsidP="00BC732A">
            <w:pPr>
              <w:spacing w:before="100" w:beforeAutospacing="1" w:after="100" w:afterAutospacing="1"/>
              <w:contextualSpacing/>
              <w:rPr>
                <w:szCs w:val="20"/>
              </w:rPr>
            </w:pPr>
            <w:hyperlink r:id="rId18" w:history="1">
              <w:r w:rsidR="00BC732A" w:rsidRPr="00BC732A">
                <w:rPr>
                  <w:rStyle w:val="Hyperlink"/>
                  <w:szCs w:val="20"/>
                </w:rPr>
                <w:t>gaurav.patwardhan@hpe.com</w:t>
              </w:r>
            </w:hyperlink>
          </w:p>
        </w:tc>
      </w:tr>
      <w:tr w:rsidR="00BC732A" w:rsidRPr="00612248" w14:paraId="4D44AD37" w14:textId="77777777" w:rsidTr="00BB6021">
        <w:trPr>
          <w:trHeight w:val="20"/>
          <w:jc w:val="center"/>
        </w:trPr>
        <w:tc>
          <w:tcPr>
            <w:tcW w:w="2527" w:type="dxa"/>
          </w:tcPr>
          <w:p w14:paraId="70AD5DC1" w14:textId="1123B09E" w:rsidR="00BC732A" w:rsidRPr="00BC732A" w:rsidRDefault="00BC732A" w:rsidP="00BC732A">
            <w:pPr>
              <w:spacing w:before="100" w:beforeAutospacing="1" w:after="100" w:afterAutospacing="1"/>
              <w:contextualSpacing/>
              <w:rPr>
                <w:szCs w:val="20"/>
              </w:rPr>
            </w:pPr>
            <w:r w:rsidRPr="00BC732A">
              <w:rPr>
                <w:szCs w:val="20"/>
              </w:rPr>
              <w:t>Eldad Perahia</w:t>
            </w:r>
          </w:p>
        </w:tc>
        <w:tc>
          <w:tcPr>
            <w:tcW w:w="1205" w:type="dxa"/>
            <w:vMerge/>
          </w:tcPr>
          <w:p w14:paraId="45F296E5" w14:textId="60E2A0BA" w:rsidR="00BC732A" w:rsidRPr="00BC732A" w:rsidRDefault="00BC732A" w:rsidP="00BC732A">
            <w:pPr>
              <w:spacing w:before="100" w:beforeAutospacing="1" w:after="100" w:afterAutospacing="1"/>
              <w:contextualSpacing/>
              <w:rPr>
                <w:szCs w:val="20"/>
              </w:rPr>
            </w:pPr>
          </w:p>
        </w:tc>
        <w:tc>
          <w:tcPr>
            <w:tcW w:w="2113" w:type="dxa"/>
          </w:tcPr>
          <w:p w14:paraId="0693AAAF" w14:textId="77777777" w:rsidR="00BC732A" w:rsidRPr="00BC732A" w:rsidRDefault="00BC732A" w:rsidP="00BC732A">
            <w:pPr>
              <w:spacing w:before="100" w:beforeAutospacing="1" w:after="100" w:afterAutospacing="1"/>
              <w:contextualSpacing/>
              <w:rPr>
                <w:szCs w:val="20"/>
              </w:rPr>
            </w:pPr>
          </w:p>
        </w:tc>
        <w:tc>
          <w:tcPr>
            <w:tcW w:w="900" w:type="dxa"/>
          </w:tcPr>
          <w:p w14:paraId="6A07A6BB" w14:textId="77777777" w:rsidR="00BC732A" w:rsidRPr="00BC732A" w:rsidRDefault="00BC732A" w:rsidP="00BC732A">
            <w:pPr>
              <w:spacing w:before="100" w:beforeAutospacing="1" w:after="100" w:afterAutospacing="1"/>
              <w:contextualSpacing/>
              <w:rPr>
                <w:szCs w:val="20"/>
              </w:rPr>
            </w:pPr>
          </w:p>
        </w:tc>
        <w:tc>
          <w:tcPr>
            <w:tcW w:w="3658" w:type="dxa"/>
          </w:tcPr>
          <w:p w14:paraId="429445C0" w14:textId="71836931" w:rsidR="00BC732A" w:rsidRPr="00BC732A" w:rsidRDefault="005C372D" w:rsidP="00BC732A">
            <w:pPr>
              <w:spacing w:before="100" w:beforeAutospacing="1" w:after="100" w:afterAutospacing="1"/>
              <w:contextualSpacing/>
              <w:rPr>
                <w:szCs w:val="20"/>
              </w:rPr>
            </w:pPr>
            <w:hyperlink r:id="rId19" w:history="1">
              <w:r w:rsidR="00BC732A" w:rsidRPr="00BC732A">
                <w:rPr>
                  <w:rStyle w:val="Hyperlink"/>
                  <w:szCs w:val="20"/>
                </w:rPr>
                <w:t>eldad.perahia@hpe.com</w:t>
              </w:r>
            </w:hyperlink>
          </w:p>
        </w:tc>
      </w:tr>
      <w:tr w:rsidR="00BC732A" w:rsidRPr="00612248" w14:paraId="1BD1E31A" w14:textId="77777777" w:rsidTr="00BB6021">
        <w:trPr>
          <w:trHeight w:val="20"/>
          <w:jc w:val="center"/>
        </w:trPr>
        <w:tc>
          <w:tcPr>
            <w:tcW w:w="2527" w:type="dxa"/>
          </w:tcPr>
          <w:p w14:paraId="76D0300A" w14:textId="506A07D5" w:rsidR="00BC732A" w:rsidRPr="00BC732A" w:rsidRDefault="00BC732A" w:rsidP="00BC732A">
            <w:pPr>
              <w:spacing w:before="100" w:beforeAutospacing="1" w:after="100" w:afterAutospacing="1"/>
              <w:contextualSpacing/>
              <w:rPr>
                <w:szCs w:val="20"/>
              </w:rPr>
            </w:pPr>
            <w:r w:rsidRPr="00BC732A">
              <w:rPr>
                <w:szCs w:val="20"/>
              </w:rPr>
              <w:t>Insun Jang</w:t>
            </w:r>
          </w:p>
        </w:tc>
        <w:tc>
          <w:tcPr>
            <w:tcW w:w="1205" w:type="dxa"/>
            <w:vMerge w:val="restart"/>
          </w:tcPr>
          <w:p w14:paraId="2BCFDD41" w14:textId="54B5C99D" w:rsidR="00BC732A" w:rsidRPr="00BC732A" w:rsidRDefault="00BC732A" w:rsidP="00BC732A">
            <w:pPr>
              <w:spacing w:before="100" w:beforeAutospacing="1" w:after="100" w:afterAutospacing="1"/>
              <w:contextualSpacing/>
              <w:rPr>
                <w:szCs w:val="20"/>
              </w:rPr>
            </w:pPr>
            <w:r w:rsidRPr="00BC732A">
              <w:rPr>
                <w:szCs w:val="20"/>
              </w:rPr>
              <w:t>LGE</w:t>
            </w:r>
          </w:p>
        </w:tc>
        <w:tc>
          <w:tcPr>
            <w:tcW w:w="2113" w:type="dxa"/>
          </w:tcPr>
          <w:p w14:paraId="6067D68F" w14:textId="77777777" w:rsidR="00BC732A" w:rsidRPr="00BC732A" w:rsidRDefault="00BC732A" w:rsidP="00BC732A">
            <w:pPr>
              <w:spacing w:before="100" w:beforeAutospacing="1" w:after="100" w:afterAutospacing="1"/>
              <w:contextualSpacing/>
              <w:rPr>
                <w:szCs w:val="20"/>
              </w:rPr>
            </w:pPr>
          </w:p>
        </w:tc>
        <w:tc>
          <w:tcPr>
            <w:tcW w:w="900" w:type="dxa"/>
          </w:tcPr>
          <w:p w14:paraId="0A9F24E3" w14:textId="77777777" w:rsidR="00BC732A" w:rsidRPr="00BC732A" w:rsidRDefault="00BC732A" w:rsidP="00BC732A">
            <w:pPr>
              <w:spacing w:before="100" w:beforeAutospacing="1" w:after="100" w:afterAutospacing="1"/>
              <w:contextualSpacing/>
              <w:rPr>
                <w:szCs w:val="20"/>
              </w:rPr>
            </w:pPr>
          </w:p>
        </w:tc>
        <w:tc>
          <w:tcPr>
            <w:tcW w:w="3658" w:type="dxa"/>
          </w:tcPr>
          <w:p w14:paraId="1656D263" w14:textId="7A1393E8" w:rsidR="00BC732A" w:rsidRPr="00BC732A" w:rsidRDefault="005C372D" w:rsidP="00BC732A">
            <w:pPr>
              <w:spacing w:before="100" w:beforeAutospacing="1" w:after="100" w:afterAutospacing="1"/>
              <w:contextualSpacing/>
              <w:rPr>
                <w:szCs w:val="20"/>
              </w:rPr>
            </w:pPr>
            <w:hyperlink r:id="rId20" w:history="1">
              <w:r w:rsidR="00BC732A" w:rsidRPr="00BC732A">
                <w:rPr>
                  <w:rStyle w:val="Hyperlink"/>
                  <w:szCs w:val="20"/>
                </w:rPr>
                <w:t>insun.jang@lge.com</w:t>
              </w:r>
            </w:hyperlink>
          </w:p>
        </w:tc>
      </w:tr>
      <w:tr w:rsidR="00BC732A" w:rsidRPr="00612248" w14:paraId="40C25E90" w14:textId="77777777" w:rsidTr="00BB6021">
        <w:trPr>
          <w:trHeight w:val="20"/>
          <w:jc w:val="center"/>
        </w:trPr>
        <w:tc>
          <w:tcPr>
            <w:tcW w:w="2527" w:type="dxa"/>
          </w:tcPr>
          <w:p w14:paraId="5E022CB1" w14:textId="21AE4068" w:rsidR="00BC732A" w:rsidRPr="00BC732A" w:rsidRDefault="00BC732A" w:rsidP="00BC732A">
            <w:pPr>
              <w:spacing w:before="0"/>
              <w:rPr>
                <w:szCs w:val="20"/>
              </w:rPr>
            </w:pPr>
            <w:r w:rsidRPr="00BC732A">
              <w:rPr>
                <w:rFonts w:eastAsia="Malgun Gothic"/>
                <w:color w:val="000000"/>
                <w:szCs w:val="20"/>
              </w:rPr>
              <w:t>Namyeong</w:t>
            </w:r>
            <w:r w:rsidRPr="00BC732A">
              <w:rPr>
                <w:szCs w:val="20"/>
              </w:rPr>
              <w:t xml:space="preserve"> Kim</w:t>
            </w:r>
          </w:p>
        </w:tc>
        <w:tc>
          <w:tcPr>
            <w:tcW w:w="1205" w:type="dxa"/>
            <w:vMerge/>
          </w:tcPr>
          <w:p w14:paraId="147970C0" w14:textId="58C6BAED" w:rsidR="00BC732A" w:rsidRPr="00BC732A" w:rsidRDefault="00BC732A" w:rsidP="00BC732A">
            <w:pPr>
              <w:spacing w:before="100" w:beforeAutospacing="1" w:after="100" w:afterAutospacing="1"/>
              <w:contextualSpacing/>
              <w:rPr>
                <w:szCs w:val="20"/>
              </w:rPr>
            </w:pPr>
          </w:p>
        </w:tc>
        <w:tc>
          <w:tcPr>
            <w:tcW w:w="2113" w:type="dxa"/>
          </w:tcPr>
          <w:p w14:paraId="11E71F30" w14:textId="77777777" w:rsidR="00BC732A" w:rsidRPr="00BC732A" w:rsidRDefault="00BC732A" w:rsidP="00BC732A">
            <w:pPr>
              <w:spacing w:before="100" w:beforeAutospacing="1" w:after="100" w:afterAutospacing="1"/>
              <w:contextualSpacing/>
              <w:rPr>
                <w:szCs w:val="20"/>
              </w:rPr>
            </w:pPr>
          </w:p>
        </w:tc>
        <w:tc>
          <w:tcPr>
            <w:tcW w:w="900" w:type="dxa"/>
          </w:tcPr>
          <w:p w14:paraId="6AA43912" w14:textId="77777777" w:rsidR="00BC732A" w:rsidRPr="00BC732A" w:rsidRDefault="00BC732A" w:rsidP="00BC732A">
            <w:pPr>
              <w:spacing w:before="100" w:beforeAutospacing="1" w:after="100" w:afterAutospacing="1"/>
              <w:contextualSpacing/>
              <w:rPr>
                <w:szCs w:val="20"/>
              </w:rPr>
            </w:pPr>
          </w:p>
        </w:tc>
        <w:tc>
          <w:tcPr>
            <w:tcW w:w="3658" w:type="dxa"/>
          </w:tcPr>
          <w:p w14:paraId="392E5011" w14:textId="07598645" w:rsidR="00BC732A" w:rsidRPr="00BC732A" w:rsidRDefault="005C372D" w:rsidP="00BC732A">
            <w:pPr>
              <w:spacing w:before="100" w:beforeAutospacing="1" w:after="100" w:afterAutospacing="1"/>
              <w:contextualSpacing/>
              <w:rPr>
                <w:szCs w:val="20"/>
              </w:rPr>
            </w:pPr>
            <w:hyperlink r:id="rId21" w:history="1">
              <w:r w:rsidR="00BC732A" w:rsidRPr="00BC732A">
                <w:rPr>
                  <w:rStyle w:val="Hyperlink"/>
                  <w:szCs w:val="20"/>
                </w:rPr>
                <w:t>namyeong.kim@lge.com</w:t>
              </w:r>
            </w:hyperlink>
          </w:p>
        </w:tc>
      </w:tr>
      <w:tr w:rsidR="00F16D19" w:rsidRPr="00612248" w14:paraId="73797E2E" w14:textId="77777777" w:rsidTr="00BB6021">
        <w:trPr>
          <w:trHeight w:val="20"/>
          <w:jc w:val="center"/>
        </w:trPr>
        <w:tc>
          <w:tcPr>
            <w:tcW w:w="2527" w:type="dxa"/>
          </w:tcPr>
          <w:p w14:paraId="026E9E09" w14:textId="275B0CAB" w:rsidR="00F16D19" w:rsidRPr="00BC732A" w:rsidRDefault="00BC732A" w:rsidP="00BC732A">
            <w:pPr>
              <w:spacing w:before="100" w:beforeAutospacing="1" w:after="100" w:afterAutospacing="1"/>
              <w:contextualSpacing/>
              <w:rPr>
                <w:szCs w:val="20"/>
              </w:rPr>
            </w:pPr>
            <w:r w:rsidRPr="00BC732A">
              <w:rPr>
                <w:szCs w:val="20"/>
              </w:rPr>
              <w:t>Zhiqiang Han</w:t>
            </w:r>
          </w:p>
        </w:tc>
        <w:tc>
          <w:tcPr>
            <w:tcW w:w="1205" w:type="dxa"/>
          </w:tcPr>
          <w:p w14:paraId="68B17E95" w14:textId="180B2B0B" w:rsidR="00F16D19" w:rsidRPr="00BC732A" w:rsidRDefault="00BC732A" w:rsidP="00BC732A">
            <w:pPr>
              <w:spacing w:before="100" w:beforeAutospacing="1" w:after="100" w:afterAutospacing="1"/>
              <w:contextualSpacing/>
              <w:rPr>
                <w:szCs w:val="20"/>
              </w:rPr>
            </w:pPr>
            <w:r w:rsidRPr="00BC732A">
              <w:rPr>
                <w:szCs w:val="20"/>
              </w:rPr>
              <w:t>ZTE</w:t>
            </w:r>
          </w:p>
        </w:tc>
        <w:tc>
          <w:tcPr>
            <w:tcW w:w="2113" w:type="dxa"/>
          </w:tcPr>
          <w:p w14:paraId="7C5206A0" w14:textId="77777777" w:rsidR="00F16D19" w:rsidRPr="00BC732A" w:rsidRDefault="00F16D19" w:rsidP="00BC732A">
            <w:pPr>
              <w:spacing w:before="100" w:beforeAutospacing="1" w:after="100" w:afterAutospacing="1"/>
              <w:contextualSpacing/>
              <w:rPr>
                <w:szCs w:val="20"/>
              </w:rPr>
            </w:pPr>
          </w:p>
        </w:tc>
        <w:tc>
          <w:tcPr>
            <w:tcW w:w="900" w:type="dxa"/>
          </w:tcPr>
          <w:p w14:paraId="71D51990" w14:textId="77777777" w:rsidR="00F16D19" w:rsidRPr="00BC732A" w:rsidRDefault="00F16D19" w:rsidP="00BC732A">
            <w:pPr>
              <w:spacing w:before="100" w:beforeAutospacing="1" w:after="100" w:afterAutospacing="1"/>
              <w:contextualSpacing/>
              <w:rPr>
                <w:szCs w:val="20"/>
              </w:rPr>
            </w:pPr>
          </w:p>
        </w:tc>
        <w:tc>
          <w:tcPr>
            <w:tcW w:w="3658" w:type="dxa"/>
          </w:tcPr>
          <w:p w14:paraId="1742A9D1" w14:textId="4183D873" w:rsidR="00F16D19" w:rsidRPr="00BC732A" w:rsidRDefault="005C372D" w:rsidP="00BC732A">
            <w:pPr>
              <w:spacing w:before="100" w:beforeAutospacing="1" w:after="100" w:afterAutospacing="1"/>
              <w:contextualSpacing/>
              <w:rPr>
                <w:szCs w:val="20"/>
              </w:rPr>
            </w:pPr>
            <w:hyperlink r:id="rId22" w:history="1">
              <w:r w:rsidR="00BC732A" w:rsidRPr="00BC732A">
                <w:rPr>
                  <w:rStyle w:val="Hyperlink"/>
                  <w:szCs w:val="20"/>
                </w:rPr>
                <w:t>han.zhiqiang1@zte.com.cn</w:t>
              </w:r>
            </w:hyperlink>
          </w:p>
        </w:tc>
      </w:tr>
      <w:tr w:rsidR="00BC732A" w:rsidRPr="00612248" w14:paraId="6F4CF3D1" w14:textId="77777777" w:rsidTr="00BB6021">
        <w:trPr>
          <w:trHeight w:val="20"/>
          <w:jc w:val="center"/>
        </w:trPr>
        <w:tc>
          <w:tcPr>
            <w:tcW w:w="2527" w:type="dxa"/>
          </w:tcPr>
          <w:p w14:paraId="16EAA0F3" w14:textId="608986E3" w:rsidR="00BC732A" w:rsidRPr="00BC732A" w:rsidRDefault="00BC732A" w:rsidP="00BC732A">
            <w:pPr>
              <w:spacing w:before="100" w:beforeAutospacing="1" w:after="100" w:afterAutospacing="1"/>
              <w:contextualSpacing/>
              <w:rPr>
                <w:szCs w:val="20"/>
              </w:rPr>
            </w:pPr>
            <w:r w:rsidRPr="00BC732A">
              <w:rPr>
                <w:szCs w:val="20"/>
              </w:rPr>
              <w:t>Abhishek Patil</w:t>
            </w:r>
          </w:p>
        </w:tc>
        <w:tc>
          <w:tcPr>
            <w:tcW w:w="1205" w:type="dxa"/>
            <w:vMerge w:val="restart"/>
          </w:tcPr>
          <w:p w14:paraId="422D5608" w14:textId="06670C1F" w:rsidR="00BC732A" w:rsidRPr="00BC732A" w:rsidRDefault="00BC732A" w:rsidP="00BC732A">
            <w:pPr>
              <w:spacing w:before="100" w:beforeAutospacing="1" w:after="100" w:afterAutospacing="1"/>
              <w:contextualSpacing/>
              <w:rPr>
                <w:szCs w:val="20"/>
              </w:rPr>
            </w:pPr>
            <w:r>
              <w:rPr>
                <w:szCs w:val="20"/>
              </w:rPr>
              <w:t>Qualcomm</w:t>
            </w:r>
          </w:p>
        </w:tc>
        <w:tc>
          <w:tcPr>
            <w:tcW w:w="2113" w:type="dxa"/>
          </w:tcPr>
          <w:p w14:paraId="604A3CE2" w14:textId="77777777" w:rsidR="00BC732A" w:rsidRPr="00BC732A" w:rsidRDefault="00BC732A" w:rsidP="00BC732A">
            <w:pPr>
              <w:spacing w:before="100" w:beforeAutospacing="1" w:after="100" w:afterAutospacing="1"/>
              <w:contextualSpacing/>
              <w:rPr>
                <w:szCs w:val="20"/>
              </w:rPr>
            </w:pPr>
          </w:p>
        </w:tc>
        <w:tc>
          <w:tcPr>
            <w:tcW w:w="900" w:type="dxa"/>
          </w:tcPr>
          <w:p w14:paraId="1B0E8AFD" w14:textId="77777777" w:rsidR="00BC732A" w:rsidRPr="00BC732A" w:rsidRDefault="00BC732A" w:rsidP="00BC732A">
            <w:pPr>
              <w:spacing w:before="100" w:beforeAutospacing="1" w:after="100" w:afterAutospacing="1"/>
              <w:contextualSpacing/>
              <w:rPr>
                <w:szCs w:val="20"/>
              </w:rPr>
            </w:pPr>
          </w:p>
        </w:tc>
        <w:tc>
          <w:tcPr>
            <w:tcW w:w="3658" w:type="dxa"/>
          </w:tcPr>
          <w:p w14:paraId="17F6BA12" w14:textId="6768FB76" w:rsidR="00BC732A" w:rsidRPr="00BC732A" w:rsidRDefault="005C372D" w:rsidP="00BC732A">
            <w:pPr>
              <w:spacing w:before="100" w:beforeAutospacing="1" w:after="100" w:afterAutospacing="1"/>
              <w:contextualSpacing/>
              <w:rPr>
                <w:szCs w:val="20"/>
              </w:rPr>
            </w:pPr>
            <w:hyperlink r:id="rId23" w:history="1">
              <w:r w:rsidR="00BC732A" w:rsidRPr="00BC732A">
                <w:rPr>
                  <w:rStyle w:val="Hyperlink"/>
                  <w:szCs w:val="20"/>
                </w:rPr>
                <w:t>appatil@qti.qualcomm.com</w:t>
              </w:r>
            </w:hyperlink>
          </w:p>
        </w:tc>
      </w:tr>
      <w:tr w:rsidR="00BC732A" w:rsidRPr="00612248" w14:paraId="41F276ED" w14:textId="77777777" w:rsidTr="00BB6021">
        <w:trPr>
          <w:trHeight w:val="20"/>
          <w:jc w:val="center"/>
        </w:trPr>
        <w:tc>
          <w:tcPr>
            <w:tcW w:w="2527" w:type="dxa"/>
          </w:tcPr>
          <w:p w14:paraId="76328A5D" w14:textId="6A2E1BDC" w:rsidR="00BC732A" w:rsidRPr="00BC732A" w:rsidRDefault="00BC732A" w:rsidP="00BC732A">
            <w:pPr>
              <w:spacing w:before="0"/>
              <w:rPr>
                <w:szCs w:val="20"/>
              </w:rPr>
            </w:pPr>
            <w:r w:rsidRPr="00BC732A">
              <w:rPr>
                <w:color w:val="000000"/>
                <w:szCs w:val="20"/>
              </w:rPr>
              <w:t>George Cherian</w:t>
            </w:r>
            <w:r w:rsidRPr="00BC732A">
              <w:rPr>
                <w:rStyle w:val="apple-converted-space"/>
                <w:color w:val="000000"/>
                <w:szCs w:val="20"/>
              </w:rPr>
              <w:t> </w:t>
            </w:r>
          </w:p>
        </w:tc>
        <w:tc>
          <w:tcPr>
            <w:tcW w:w="1205" w:type="dxa"/>
            <w:vMerge/>
          </w:tcPr>
          <w:p w14:paraId="0BF3124A" w14:textId="77777777" w:rsidR="00BC732A" w:rsidRPr="00BC732A" w:rsidRDefault="00BC732A" w:rsidP="00BC732A">
            <w:pPr>
              <w:spacing w:before="100" w:beforeAutospacing="1" w:after="100" w:afterAutospacing="1"/>
              <w:contextualSpacing/>
              <w:rPr>
                <w:szCs w:val="20"/>
              </w:rPr>
            </w:pPr>
          </w:p>
        </w:tc>
        <w:tc>
          <w:tcPr>
            <w:tcW w:w="2113" w:type="dxa"/>
          </w:tcPr>
          <w:p w14:paraId="07116825" w14:textId="77777777" w:rsidR="00BC732A" w:rsidRPr="00BC732A" w:rsidRDefault="00BC732A" w:rsidP="00BC732A">
            <w:pPr>
              <w:spacing w:before="100" w:beforeAutospacing="1" w:after="100" w:afterAutospacing="1"/>
              <w:contextualSpacing/>
              <w:rPr>
                <w:szCs w:val="20"/>
              </w:rPr>
            </w:pPr>
          </w:p>
        </w:tc>
        <w:tc>
          <w:tcPr>
            <w:tcW w:w="900" w:type="dxa"/>
          </w:tcPr>
          <w:p w14:paraId="41D4FCF4" w14:textId="77777777" w:rsidR="00BC732A" w:rsidRPr="00BC732A" w:rsidRDefault="00BC732A" w:rsidP="00BC732A">
            <w:pPr>
              <w:spacing w:before="100" w:beforeAutospacing="1" w:after="100" w:afterAutospacing="1"/>
              <w:contextualSpacing/>
              <w:rPr>
                <w:szCs w:val="20"/>
              </w:rPr>
            </w:pPr>
          </w:p>
        </w:tc>
        <w:tc>
          <w:tcPr>
            <w:tcW w:w="3658" w:type="dxa"/>
          </w:tcPr>
          <w:p w14:paraId="22F8E83F" w14:textId="36654DDE" w:rsidR="00BC732A" w:rsidRPr="00BC732A" w:rsidRDefault="005C372D" w:rsidP="00BC732A">
            <w:pPr>
              <w:spacing w:before="100" w:beforeAutospacing="1" w:after="100" w:afterAutospacing="1"/>
              <w:contextualSpacing/>
              <w:rPr>
                <w:szCs w:val="20"/>
              </w:rPr>
            </w:pPr>
            <w:hyperlink r:id="rId24" w:history="1">
              <w:r w:rsidR="00BC732A" w:rsidRPr="00BC732A">
                <w:rPr>
                  <w:rStyle w:val="Hyperlink"/>
                  <w:szCs w:val="20"/>
                </w:rPr>
                <w:t>gcherian@qti.qualcomm.com</w:t>
              </w:r>
            </w:hyperlink>
          </w:p>
        </w:tc>
      </w:tr>
      <w:tr w:rsidR="00BC732A" w:rsidRPr="00612248" w14:paraId="35908400" w14:textId="77777777" w:rsidTr="00BB6021">
        <w:trPr>
          <w:trHeight w:val="20"/>
          <w:jc w:val="center"/>
        </w:trPr>
        <w:tc>
          <w:tcPr>
            <w:tcW w:w="2527" w:type="dxa"/>
          </w:tcPr>
          <w:p w14:paraId="0DC94B3A" w14:textId="523643E7" w:rsidR="00BC732A" w:rsidRPr="00BC732A" w:rsidRDefault="00BC732A" w:rsidP="00BC732A">
            <w:pPr>
              <w:spacing w:before="0"/>
              <w:rPr>
                <w:szCs w:val="20"/>
              </w:rPr>
            </w:pPr>
            <w:r w:rsidRPr="00BC732A">
              <w:rPr>
                <w:color w:val="000000"/>
                <w:szCs w:val="20"/>
              </w:rPr>
              <w:t>Duncan Ho</w:t>
            </w:r>
            <w:r w:rsidRPr="00BC732A">
              <w:rPr>
                <w:rStyle w:val="apple-converted-space"/>
                <w:color w:val="000000"/>
                <w:szCs w:val="20"/>
              </w:rPr>
              <w:t> </w:t>
            </w:r>
          </w:p>
        </w:tc>
        <w:tc>
          <w:tcPr>
            <w:tcW w:w="1205" w:type="dxa"/>
            <w:vMerge/>
          </w:tcPr>
          <w:p w14:paraId="7E579D79" w14:textId="77777777" w:rsidR="00BC732A" w:rsidRPr="00BC732A" w:rsidRDefault="00BC732A" w:rsidP="00BC732A">
            <w:pPr>
              <w:spacing w:before="100" w:beforeAutospacing="1" w:after="100" w:afterAutospacing="1"/>
              <w:contextualSpacing/>
              <w:rPr>
                <w:szCs w:val="20"/>
              </w:rPr>
            </w:pPr>
          </w:p>
        </w:tc>
        <w:tc>
          <w:tcPr>
            <w:tcW w:w="2113" w:type="dxa"/>
          </w:tcPr>
          <w:p w14:paraId="02412E03" w14:textId="77777777" w:rsidR="00BC732A" w:rsidRPr="00BC732A" w:rsidRDefault="00BC732A" w:rsidP="00BC732A">
            <w:pPr>
              <w:spacing w:before="100" w:beforeAutospacing="1" w:after="100" w:afterAutospacing="1"/>
              <w:contextualSpacing/>
              <w:rPr>
                <w:szCs w:val="20"/>
              </w:rPr>
            </w:pPr>
          </w:p>
        </w:tc>
        <w:tc>
          <w:tcPr>
            <w:tcW w:w="900" w:type="dxa"/>
          </w:tcPr>
          <w:p w14:paraId="198ED0BB" w14:textId="77777777" w:rsidR="00BC732A" w:rsidRPr="00BC732A" w:rsidRDefault="00BC732A" w:rsidP="00BC732A">
            <w:pPr>
              <w:spacing w:before="100" w:beforeAutospacing="1" w:after="100" w:afterAutospacing="1"/>
              <w:contextualSpacing/>
              <w:rPr>
                <w:szCs w:val="20"/>
              </w:rPr>
            </w:pPr>
          </w:p>
        </w:tc>
        <w:tc>
          <w:tcPr>
            <w:tcW w:w="3658" w:type="dxa"/>
          </w:tcPr>
          <w:p w14:paraId="16EA4CC9" w14:textId="3C7053FD" w:rsidR="00BC732A" w:rsidRPr="00BC732A" w:rsidRDefault="005C372D" w:rsidP="00BC732A">
            <w:pPr>
              <w:spacing w:before="100" w:beforeAutospacing="1" w:after="100" w:afterAutospacing="1"/>
              <w:contextualSpacing/>
              <w:rPr>
                <w:szCs w:val="20"/>
              </w:rPr>
            </w:pPr>
            <w:hyperlink r:id="rId25" w:history="1">
              <w:r w:rsidR="00BC732A" w:rsidRPr="00BC732A">
                <w:rPr>
                  <w:rStyle w:val="Hyperlink"/>
                  <w:szCs w:val="20"/>
                </w:rPr>
                <w:t>dho@qti.qualcomm.com</w:t>
              </w:r>
            </w:hyperlink>
          </w:p>
        </w:tc>
      </w:tr>
      <w:tr w:rsidR="00DC16C9" w:rsidRPr="00612248" w14:paraId="24BC6638" w14:textId="77777777" w:rsidTr="00BB6021">
        <w:trPr>
          <w:trHeight w:val="20"/>
          <w:jc w:val="center"/>
        </w:trPr>
        <w:tc>
          <w:tcPr>
            <w:tcW w:w="2527" w:type="dxa"/>
          </w:tcPr>
          <w:p w14:paraId="1B075DFF" w14:textId="2AEDEABA" w:rsidR="00DC16C9" w:rsidRPr="00BC732A" w:rsidRDefault="00DC16C9" w:rsidP="00DC16C9">
            <w:pPr>
              <w:spacing w:before="100" w:beforeAutospacing="1" w:after="100" w:afterAutospacing="1"/>
              <w:contextualSpacing/>
              <w:rPr>
                <w:szCs w:val="20"/>
              </w:rPr>
            </w:pPr>
            <w:r>
              <w:rPr>
                <w:szCs w:val="20"/>
              </w:rPr>
              <w:t xml:space="preserve">Ahmed </w:t>
            </w:r>
            <w:r w:rsidRPr="008E1BE2">
              <w:rPr>
                <w:szCs w:val="20"/>
              </w:rPr>
              <w:t>ElArabawy</w:t>
            </w:r>
          </w:p>
        </w:tc>
        <w:tc>
          <w:tcPr>
            <w:tcW w:w="1205" w:type="dxa"/>
          </w:tcPr>
          <w:p w14:paraId="04ADC7CC" w14:textId="04529C8B" w:rsidR="00DC16C9" w:rsidRPr="00BC732A" w:rsidRDefault="00DC16C9" w:rsidP="00DC16C9">
            <w:pPr>
              <w:spacing w:before="100" w:beforeAutospacing="1" w:after="100" w:afterAutospacing="1"/>
              <w:contextualSpacing/>
              <w:rPr>
                <w:szCs w:val="20"/>
              </w:rPr>
            </w:pPr>
            <w:r>
              <w:rPr>
                <w:szCs w:val="20"/>
              </w:rPr>
              <w:t>Google</w:t>
            </w:r>
          </w:p>
        </w:tc>
        <w:tc>
          <w:tcPr>
            <w:tcW w:w="2113" w:type="dxa"/>
          </w:tcPr>
          <w:p w14:paraId="19D68D84" w14:textId="77777777" w:rsidR="00DC16C9" w:rsidRPr="00BC732A" w:rsidRDefault="00DC16C9" w:rsidP="00DC16C9">
            <w:pPr>
              <w:spacing w:before="100" w:beforeAutospacing="1" w:after="100" w:afterAutospacing="1"/>
              <w:contextualSpacing/>
              <w:rPr>
                <w:szCs w:val="20"/>
              </w:rPr>
            </w:pPr>
          </w:p>
        </w:tc>
        <w:tc>
          <w:tcPr>
            <w:tcW w:w="900" w:type="dxa"/>
          </w:tcPr>
          <w:p w14:paraId="56FFC177" w14:textId="77777777" w:rsidR="00DC16C9" w:rsidRPr="00BC732A" w:rsidRDefault="00DC16C9" w:rsidP="00DC16C9">
            <w:pPr>
              <w:spacing w:before="100" w:beforeAutospacing="1" w:after="100" w:afterAutospacing="1"/>
              <w:contextualSpacing/>
              <w:rPr>
                <w:szCs w:val="20"/>
              </w:rPr>
            </w:pPr>
          </w:p>
        </w:tc>
        <w:tc>
          <w:tcPr>
            <w:tcW w:w="3658" w:type="dxa"/>
          </w:tcPr>
          <w:p w14:paraId="2CADDB22" w14:textId="704C3219" w:rsidR="00DC16C9" w:rsidRPr="00BC732A" w:rsidRDefault="005C372D" w:rsidP="00DC16C9">
            <w:pPr>
              <w:spacing w:before="100" w:beforeAutospacing="1" w:after="100" w:afterAutospacing="1"/>
              <w:contextualSpacing/>
              <w:rPr>
                <w:szCs w:val="20"/>
              </w:rPr>
            </w:pPr>
            <w:hyperlink r:id="rId26" w:history="1">
              <w:r w:rsidR="00DC16C9" w:rsidRPr="00754A35">
                <w:rPr>
                  <w:rStyle w:val="Hyperlink"/>
                  <w:szCs w:val="20"/>
                </w:rPr>
                <w:t>arabawy@google.com</w:t>
              </w:r>
            </w:hyperlink>
            <w:r w:rsidR="00DC16C9">
              <w:rPr>
                <w:szCs w:val="20"/>
              </w:rPr>
              <w:t xml:space="preserve"> </w:t>
            </w:r>
          </w:p>
        </w:tc>
      </w:tr>
      <w:tr w:rsidR="00464817" w:rsidRPr="00612248" w14:paraId="6AF4710D" w14:textId="77777777" w:rsidTr="00BB6021">
        <w:trPr>
          <w:trHeight w:val="20"/>
          <w:jc w:val="center"/>
        </w:trPr>
        <w:tc>
          <w:tcPr>
            <w:tcW w:w="2527" w:type="dxa"/>
          </w:tcPr>
          <w:p w14:paraId="68EC2FFB" w14:textId="04D7A341" w:rsidR="00464817" w:rsidRPr="00BC732A" w:rsidRDefault="00464817" w:rsidP="00BC732A">
            <w:pPr>
              <w:spacing w:before="100" w:beforeAutospacing="1" w:after="100" w:afterAutospacing="1"/>
              <w:contextualSpacing/>
              <w:rPr>
                <w:szCs w:val="20"/>
              </w:rPr>
            </w:pPr>
            <w:r>
              <w:rPr>
                <w:szCs w:val="20"/>
              </w:rPr>
              <w:t>Srinivas Kandala</w:t>
            </w:r>
          </w:p>
        </w:tc>
        <w:tc>
          <w:tcPr>
            <w:tcW w:w="1205" w:type="dxa"/>
            <w:vMerge w:val="restart"/>
          </w:tcPr>
          <w:p w14:paraId="47F9A380" w14:textId="11178534" w:rsidR="00464817" w:rsidRPr="00BC732A" w:rsidRDefault="00464817" w:rsidP="00BC732A">
            <w:pPr>
              <w:spacing w:before="100" w:beforeAutospacing="1" w:after="100" w:afterAutospacing="1"/>
              <w:contextualSpacing/>
              <w:rPr>
                <w:szCs w:val="20"/>
              </w:rPr>
            </w:pPr>
            <w:r>
              <w:rPr>
                <w:szCs w:val="20"/>
              </w:rPr>
              <w:t>Samsung</w:t>
            </w:r>
          </w:p>
        </w:tc>
        <w:tc>
          <w:tcPr>
            <w:tcW w:w="2113" w:type="dxa"/>
          </w:tcPr>
          <w:p w14:paraId="4F022DE1" w14:textId="77777777" w:rsidR="00464817" w:rsidRPr="00BC732A" w:rsidRDefault="00464817" w:rsidP="00BC732A">
            <w:pPr>
              <w:spacing w:before="100" w:beforeAutospacing="1" w:after="100" w:afterAutospacing="1"/>
              <w:contextualSpacing/>
              <w:rPr>
                <w:szCs w:val="20"/>
              </w:rPr>
            </w:pPr>
          </w:p>
        </w:tc>
        <w:tc>
          <w:tcPr>
            <w:tcW w:w="900" w:type="dxa"/>
          </w:tcPr>
          <w:p w14:paraId="21A6FC6A" w14:textId="77777777" w:rsidR="00464817" w:rsidRPr="00BC732A" w:rsidRDefault="00464817" w:rsidP="00BC732A">
            <w:pPr>
              <w:spacing w:before="100" w:beforeAutospacing="1" w:after="100" w:afterAutospacing="1"/>
              <w:contextualSpacing/>
              <w:rPr>
                <w:szCs w:val="20"/>
              </w:rPr>
            </w:pPr>
          </w:p>
        </w:tc>
        <w:tc>
          <w:tcPr>
            <w:tcW w:w="3658" w:type="dxa"/>
          </w:tcPr>
          <w:p w14:paraId="1E2E22A9" w14:textId="7F98C247" w:rsidR="00464817" w:rsidRPr="00BC732A" w:rsidRDefault="005C372D" w:rsidP="00BC732A">
            <w:pPr>
              <w:spacing w:before="100" w:beforeAutospacing="1" w:after="100" w:afterAutospacing="1"/>
              <w:contextualSpacing/>
              <w:rPr>
                <w:szCs w:val="20"/>
              </w:rPr>
            </w:pPr>
            <w:hyperlink r:id="rId27" w:history="1">
              <w:r w:rsidR="00464817" w:rsidRPr="00754A35">
                <w:rPr>
                  <w:rStyle w:val="Hyperlink"/>
                  <w:szCs w:val="20"/>
                </w:rPr>
                <w:t>srini.k1@samsung.com</w:t>
              </w:r>
            </w:hyperlink>
            <w:r w:rsidR="00464817">
              <w:rPr>
                <w:szCs w:val="20"/>
              </w:rPr>
              <w:t xml:space="preserve"> </w:t>
            </w:r>
          </w:p>
        </w:tc>
      </w:tr>
      <w:tr w:rsidR="00464817" w:rsidRPr="00612248" w14:paraId="2005639F" w14:textId="77777777" w:rsidTr="00BB6021">
        <w:trPr>
          <w:trHeight w:val="20"/>
          <w:jc w:val="center"/>
        </w:trPr>
        <w:tc>
          <w:tcPr>
            <w:tcW w:w="2527" w:type="dxa"/>
          </w:tcPr>
          <w:p w14:paraId="55A29C66" w14:textId="576D8394" w:rsidR="00464817" w:rsidRPr="00BC732A" w:rsidRDefault="00464817" w:rsidP="00BC732A">
            <w:pPr>
              <w:spacing w:before="100" w:beforeAutospacing="1" w:after="100" w:afterAutospacing="1"/>
              <w:contextualSpacing/>
              <w:rPr>
                <w:szCs w:val="20"/>
              </w:rPr>
            </w:pPr>
            <w:r w:rsidRPr="00632F48">
              <w:rPr>
                <w:szCs w:val="20"/>
              </w:rPr>
              <w:t>Jonghun Han</w:t>
            </w:r>
          </w:p>
        </w:tc>
        <w:tc>
          <w:tcPr>
            <w:tcW w:w="1205" w:type="dxa"/>
            <w:vMerge/>
          </w:tcPr>
          <w:p w14:paraId="5A56DEED" w14:textId="77777777" w:rsidR="00464817" w:rsidRPr="00BC732A" w:rsidRDefault="00464817" w:rsidP="00BC732A">
            <w:pPr>
              <w:spacing w:before="100" w:beforeAutospacing="1" w:after="100" w:afterAutospacing="1"/>
              <w:contextualSpacing/>
              <w:rPr>
                <w:szCs w:val="20"/>
              </w:rPr>
            </w:pPr>
          </w:p>
        </w:tc>
        <w:tc>
          <w:tcPr>
            <w:tcW w:w="2113" w:type="dxa"/>
          </w:tcPr>
          <w:p w14:paraId="51B31D30" w14:textId="77777777" w:rsidR="00464817" w:rsidRPr="00BC732A" w:rsidRDefault="00464817" w:rsidP="00BC732A">
            <w:pPr>
              <w:spacing w:before="100" w:beforeAutospacing="1" w:after="100" w:afterAutospacing="1"/>
              <w:contextualSpacing/>
              <w:rPr>
                <w:szCs w:val="20"/>
              </w:rPr>
            </w:pPr>
          </w:p>
        </w:tc>
        <w:tc>
          <w:tcPr>
            <w:tcW w:w="900" w:type="dxa"/>
          </w:tcPr>
          <w:p w14:paraId="5F739446" w14:textId="77777777" w:rsidR="00464817" w:rsidRPr="00BC732A" w:rsidRDefault="00464817" w:rsidP="00BC732A">
            <w:pPr>
              <w:spacing w:before="100" w:beforeAutospacing="1" w:after="100" w:afterAutospacing="1"/>
              <w:contextualSpacing/>
              <w:rPr>
                <w:szCs w:val="20"/>
              </w:rPr>
            </w:pPr>
          </w:p>
        </w:tc>
        <w:tc>
          <w:tcPr>
            <w:tcW w:w="3658" w:type="dxa"/>
          </w:tcPr>
          <w:p w14:paraId="700C3976" w14:textId="02998AC6" w:rsidR="00464817" w:rsidRPr="00BC732A" w:rsidRDefault="005C372D" w:rsidP="00BC732A">
            <w:pPr>
              <w:spacing w:before="100" w:beforeAutospacing="1" w:after="100" w:afterAutospacing="1"/>
              <w:contextualSpacing/>
              <w:rPr>
                <w:szCs w:val="20"/>
              </w:rPr>
            </w:pPr>
            <w:hyperlink r:id="rId28" w:history="1">
              <w:r w:rsidR="00464817" w:rsidRPr="00754A35">
                <w:rPr>
                  <w:rStyle w:val="Hyperlink"/>
                  <w:szCs w:val="20"/>
                </w:rPr>
                <w:t>jong_hun.han@samsung.com</w:t>
              </w:r>
            </w:hyperlink>
            <w:r w:rsidR="00464817">
              <w:rPr>
                <w:szCs w:val="20"/>
              </w:rPr>
              <w:t xml:space="preserve"> </w:t>
            </w:r>
          </w:p>
        </w:tc>
      </w:tr>
      <w:tr w:rsidR="00464817" w:rsidRPr="00612248" w14:paraId="2B9FA92C" w14:textId="77777777" w:rsidTr="00BB6021">
        <w:trPr>
          <w:trHeight w:val="20"/>
          <w:jc w:val="center"/>
        </w:trPr>
        <w:tc>
          <w:tcPr>
            <w:tcW w:w="2527" w:type="dxa"/>
          </w:tcPr>
          <w:p w14:paraId="3FFAC0BA" w14:textId="3E83126A" w:rsidR="00464817" w:rsidRPr="00632F48" w:rsidRDefault="00464817" w:rsidP="00BC732A">
            <w:pPr>
              <w:spacing w:before="100" w:beforeAutospacing="1" w:after="100" w:afterAutospacing="1"/>
              <w:contextualSpacing/>
              <w:rPr>
                <w:szCs w:val="20"/>
              </w:rPr>
            </w:pPr>
            <w:r>
              <w:rPr>
                <w:szCs w:val="20"/>
              </w:rPr>
              <w:t>Mark Rison</w:t>
            </w:r>
          </w:p>
        </w:tc>
        <w:tc>
          <w:tcPr>
            <w:tcW w:w="1205" w:type="dxa"/>
            <w:vMerge/>
          </w:tcPr>
          <w:p w14:paraId="11C088FF" w14:textId="77777777" w:rsidR="00464817" w:rsidRPr="00BC732A" w:rsidRDefault="00464817" w:rsidP="00BC732A">
            <w:pPr>
              <w:spacing w:before="100" w:beforeAutospacing="1" w:after="100" w:afterAutospacing="1"/>
              <w:contextualSpacing/>
              <w:rPr>
                <w:szCs w:val="20"/>
              </w:rPr>
            </w:pPr>
          </w:p>
        </w:tc>
        <w:tc>
          <w:tcPr>
            <w:tcW w:w="2113" w:type="dxa"/>
          </w:tcPr>
          <w:p w14:paraId="225467EB" w14:textId="77777777" w:rsidR="00464817" w:rsidRPr="00BC732A" w:rsidRDefault="00464817" w:rsidP="00BC732A">
            <w:pPr>
              <w:spacing w:before="100" w:beforeAutospacing="1" w:after="100" w:afterAutospacing="1"/>
              <w:contextualSpacing/>
              <w:rPr>
                <w:szCs w:val="20"/>
              </w:rPr>
            </w:pPr>
          </w:p>
        </w:tc>
        <w:tc>
          <w:tcPr>
            <w:tcW w:w="900" w:type="dxa"/>
          </w:tcPr>
          <w:p w14:paraId="1B236E93" w14:textId="77777777" w:rsidR="00464817" w:rsidRPr="00BC732A" w:rsidRDefault="00464817" w:rsidP="00BC732A">
            <w:pPr>
              <w:spacing w:before="100" w:beforeAutospacing="1" w:after="100" w:afterAutospacing="1"/>
              <w:contextualSpacing/>
              <w:rPr>
                <w:szCs w:val="20"/>
              </w:rPr>
            </w:pPr>
          </w:p>
        </w:tc>
        <w:tc>
          <w:tcPr>
            <w:tcW w:w="3658" w:type="dxa"/>
          </w:tcPr>
          <w:p w14:paraId="3955CCD4" w14:textId="0ADC95DC" w:rsidR="00464817" w:rsidRDefault="005C372D" w:rsidP="00BC732A">
            <w:pPr>
              <w:spacing w:before="100" w:beforeAutospacing="1" w:after="100" w:afterAutospacing="1"/>
              <w:contextualSpacing/>
              <w:rPr>
                <w:szCs w:val="20"/>
              </w:rPr>
            </w:pPr>
            <w:hyperlink r:id="rId29" w:history="1">
              <w:r w:rsidR="00464817" w:rsidRPr="00754A35">
                <w:rPr>
                  <w:rStyle w:val="Hyperlink"/>
                  <w:szCs w:val="20"/>
                </w:rPr>
                <w:t>m.rison@samsung.com</w:t>
              </w:r>
            </w:hyperlink>
            <w:r w:rsidR="00464817">
              <w:rPr>
                <w:szCs w:val="20"/>
              </w:rPr>
              <w:t xml:space="preserve"> </w:t>
            </w:r>
          </w:p>
        </w:tc>
      </w:tr>
      <w:tr w:rsidR="00D42D12" w:rsidRPr="00612248" w14:paraId="075A9C73" w14:textId="77777777" w:rsidTr="00BB6021">
        <w:trPr>
          <w:trHeight w:val="20"/>
          <w:jc w:val="center"/>
        </w:trPr>
        <w:tc>
          <w:tcPr>
            <w:tcW w:w="2527" w:type="dxa"/>
          </w:tcPr>
          <w:p w14:paraId="44F798A2" w14:textId="32B2347F" w:rsidR="00D42D12" w:rsidRDefault="00D42D12" w:rsidP="00BC732A">
            <w:pPr>
              <w:spacing w:before="100" w:beforeAutospacing="1" w:after="100" w:afterAutospacing="1"/>
              <w:contextualSpacing/>
              <w:rPr>
                <w:szCs w:val="20"/>
              </w:rPr>
            </w:pPr>
            <w:r>
              <w:rPr>
                <w:szCs w:val="20"/>
              </w:rPr>
              <w:t>Thomas Derham</w:t>
            </w:r>
          </w:p>
        </w:tc>
        <w:tc>
          <w:tcPr>
            <w:tcW w:w="1205" w:type="dxa"/>
            <w:vMerge w:val="restart"/>
          </w:tcPr>
          <w:p w14:paraId="69A74F66" w14:textId="4481872E" w:rsidR="00D42D12" w:rsidRPr="00BC732A" w:rsidRDefault="00D42D12" w:rsidP="00BC732A">
            <w:pPr>
              <w:spacing w:before="100" w:beforeAutospacing="1" w:after="100" w:afterAutospacing="1"/>
              <w:contextualSpacing/>
              <w:rPr>
                <w:szCs w:val="20"/>
              </w:rPr>
            </w:pPr>
            <w:r>
              <w:rPr>
                <w:szCs w:val="20"/>
              </w:rPr>
              <w:t>Broadcom</w:t>
            </w:r>
          </w:p>
        </w:tc>
        <w:tc>
          <w:tcPr>
            <w:tcW w:w="2113" w:type="dxa"/>
          </w:tcPr>
          <w:p w14:paraId="529DE002" w14:textId="77777777" w:rsidR="00D42D12" w:rsidRPr="00BC732A" w:rsidRDefault="00D42D12" w:rsidP="00BC732A">
            <w:pPr>
              <w:spacing w:before="100" w:beforeAutospacing="1" w:after="100" w:afterAutospacing="1"/>
              <w:contextualSpacing/>
              <w:rPr>
                <w:szCs w:val="20"/>
              </w:rPr>
            </w:pPr>
          </w:p>
        </w:tc>
        <w:tc>
          <w:tcPr>
            <w:tcW w:w="900" w:type="dxa"/>
          </w:tcPr>
          <w:p w14:paraId="0DA79268" w14:textId="77777777" w:rsidR="00D42D12" w:rsidRPr="00BC732A" w:rsidRDefault="00D42D12" w:rsidP="00BC732A">
            <w:pPr>
              <w:spacing w:before="100" w:beforeAutospacing="1" w:after="100" w:afterAutospacing="1"/>
              <w:contextualSpacing/>
              <w:rPr>
                <w:szCs w:val="20"/>
              </w:rPr>
            </w:pPr>
          </w:p>
        </w:tc>
        <w:tc>
          <w:tcPr>
            <w:tcW w:w="3658" w:type="dxa"/>
          </w:tcPr>
          <w:p w14:paraId="70A865E9" w14:textId="2F3C8EE5" w:rsidR="00D42D12" w:rsidRDefault="005C372D" w:rsidP="00BC732A">
            <w:pPr>
              <w:spacing w:before="100" w:beforeAutospacing="1" w:after="100" w:afterAutospacing="1"/>
              <w:contextualSpacing/>
            </w:pPr>
            <w:hyperlink r:id="rId30" w:history="1">
              <w:r w:rsidR="00D42D12" w:rsidRPr="006032FB">
                <w:rPr>
                  <w:rStyle w:val="Hyperlink"/>
                </w:rPr>
                <w:t>thomas.derham@broadcom.com</w:t>
              </w:r>
            </w:hyperlink>
          </w:p>
        </w:tc>
      </w:tr>
      <w:tr w:rsidR="00D42D12" w:rsidRPr="00612248" w14:paraId="49D9859D" w14:textId="77777777" w:rsidTr="00BB6021">
        <w:trPr>
          <w:trHeight w:val="20"/>
          <w:jc w:val="center"/>
        </w:trPr>
        <w:tc>
          <w:tcPr>
            <w:tcW w:w="2527" w:type="dxa"/>
          </w:tcPr>
          <w:p w14:paraId="755F1E56" w14:textId="745A9A5B" w:rsidR="00D42D12" w:rsidRDefault="00D42D12" w:rsidP="00BC732A">
            <w:pPr>
              <w:spacing w:before="100" w:beforeAutospacing="1" w:after="100" w:afterAutospacing="1"/>
              <w:contextualSpacing/>
              <w:rPr>
                <w:szCs w:val="20"/>
              </w:rPr>
            </w:pPr>
            <w:r>
              <w:rPr>
                <w:szCs w:val="20"/>
              </w:rPr>
              <w:t>Matthew Fischer</w:t>
            </w:r>
          </w:p>
        </w:tc>
        <w:tc>
          <w:tcPr>
            <w:tcW w:w="1205" w:type="dxa"/>
            <w:vMerge/>
          </w:tcPr>
          <w:p w14:paraId="5D1BCED6" w14:textId="77777777" w:rsidR="00D42D12" w:rsidRPr="00BC732A" w:rsidRDefault="00D42D12" w:rsidP="00BC732A">
            <w:pPr>
              <w:spacing w:before="100" w:beforeAutospacing="1" w:after="100" w:afterAutospacing="1"/>
              <w:contextualSpacing/>
              <w:rPr>
                <w:szCs w:val="20"/>
              </w:rPr>
            </w:pPr>
          </w:p>
        </w:tc>
        <w:tc>
          <w:tcPr>
            <w:tcW w:w="2113" w:type="dxa"/>
          </w:tcPr>
          <w:p w14:paraId="0EDAE2DA" w14:textId="77777777" w:rsidR="00D42D12" w:rsidRPr="00BC732A" w:rsidRDefault="00D42D12" w:rsidP="00BC732A">
            <w:pPr>
              <w:spacing w:before="100" w:beforeAutospacing="1" w:after="100" w:afterAutospacing="1"/>
              <w:contextualSpacing/>
              <w:rPr>
                <w:szCs w:val="20"/>
              </w:rPr>
            </w:pPr>
          </w:p>
        </w:tc>
        <w:tc>
          <w:tcPr>
            <w:tcW w:w="900" w:type="dxa"/>
          </w:tcPr>
          <w:p w14:paraId="7E3D8960" w14:textId="77777777" w:rsidR="00D42D12" w:rsidRPr="00BC732A" w:rsidRDefault="00D42D12" w:rsidP="00BC732A">
            <w:pPr>
              <w:spacing w:before="100" w:beforeAutospacing="1" w:after="100" w:afterAutospacing="1"/>
              <w:contextualSpacing/>
              <w:rPr>
                <w:szCs w:val="20"/>
              </w:rPr>
            </w:pPr>
          </w:p>
        </w:tc>
        <w:tc>
          <w:tcPr>
            <w:tcW w:w="3658" w:type="dxa"/>
          </w:tcPr>
          <w:p w14:paraId="19CC3352" w14:textId="4142A575" w:rsidR="00D42D12" w:rsidRDefault="005C372D" w:rsidP="00BC732A">
            <w:pPr>
              <w:spacing w:before="100" w:beforeAutospacing="1" w:after="100" w:afterAutospacing="1"/>
              <w:contextualSpacing/>
            </w:pPr>
            <w:hyperlink r:id="rId31" w:history="1">
              <w:r w:rsidR="00D42D12" w:rsidRPr="006032FB">
                <w:rPr>
                  <w:rStyle w:val="Hyperlink"/>
                </w:rPr>
                <w:t>matthew.fischer@broadcom.com</w:t>
              </w:r>
            </w:hyperlink>
          </w:p>
        </w:tc>
      </w:tr>
      <w:tr w:rsidR="003A6348" w:rsidRPr="00612248" w14:paraId="6FE062CD" w14:textId="77777777" w:rsidTr="00BB6021">
        <w:trPr>
          <w:trHeight w:val="20"/>
          <w:jc w:val="center"/>
        </w:trPr>
        <w:tc>
          <w:tcPr>
            <w:tcW w:w="2527" w:type="dxa"/>
          </w:tcPr>
          <w:p w14:paraId="7975AB10" w14:textId="2A2B2E97" w:rsidR="003A6348" w:rsidRDefault="003A6348" w:rsidP="00BC732A">
            <w:pPr>
              <w:spacing w:before="100" w:beforeAutospacing="1" w:after="100" w:afterAutospacing="1"/>
              <w:contextualSpacing/>
              <w:rPr>
                <w:szCs w:val="20"/>
              </w:rPr>
            </w:pPr>
            <w:r w:rsidRPr="003A6348">
              <w:rPr>
                <w:szCs w:val="20"/>
              </w:rPr>
              <w:t xml:space="preserve">Saju </w:t>
            </w:r>
            <w:proofErr w:type="spellStart"/>
            <w:r w:rsidRPr="003A6348">
              <w:rPr>
                <w:szCs w:val="20"/>
              </w:rPr>
              <w:t>Palayur</w:t>
            </w:r>
            <w:proofErr w:type="spellEnd"/>
          </w:p>
        </w:tc>
        <w:tc>
          <w:tcPr>
            <w:tcW w:w="1205" w:type="dxa"/>
            <w:vMerge w:val="restart"/>
          </w:tcPr>
          <w:p w14:paraId="32308BAF" w14:textId="3B481FB3" w:rsidR="003A6348" w:rsidRPr="00BC732A" w:rsidRDefault="003A6348" w:rsidP="00BC732A">
            <w:pPr>
              <w:spacing w:before="100" w:beforeAutospacing="1" w:after="100" w:afterAutospacing="1"/>
              <w:contextualSpacing/>
              <w:rPr>
                <w:szCs w:val="20"/>
              </w:rPr>
            </w:pPr>
            <w:r>
              <w:rPr>
                <w:szCs w:val="20"/>
              </w:rPr>
              <w:t>MaxLinear</w:t>
            </w:r>
          </w:p>
        </w:tc>
        <w:tc>
          <w:tcPr>
            <w:tcW w:w="2113" w:type="dxa"/>
          </w:tcPr>
          <w:p w14:paraId="0B6B909E" w14:textId="77777777" w:rsidR="003A6348" w:rsidRPr="00BC732A" w:rsidRDefault="003A6348" w:rsidP="00BC732A">
            <w:pPr>
              <w:spacing w:before="100" w:beforeAutospacing="1" w:after="100" w:afterAutospacing="1"/>
              <w:contextualSpacing/>
              <w:rPr>
                <w:szCs w:val="20"/>
              </w:rPr>
            </w:pPr>
          </w:p>
        </w:tc>
        <w:tc>
          <w:tcPr>
            <w:tcW w:w="900" w:type="dxa"/>
          </w:tcPr>
          <w:p w14:paraId="3897C149" w14:textId="77777777" w:rsidR="003A6348" w:rsidRPr="00BC732A" w:rsidRDefault="003A6348" w:rsidP="00BC732A">
            <w:pPr>
              <w:spacing w:before="100" w:beforeAutospacing="1" w:after="100" w:afterAutospacing="1"/>
              <w:contextualSpacing/>
              <w:rPr>
                <w:szCs w:val="20"/>
              </w:rPr>
            </w:pPr>
          </w:p>
        </w:tc>
        <w:tc>
          <w:tcPr>
            <w:tcW w:w="3658" w:type="dxa"/>
          </w:tcPr>
          <w:p w14:paraId="30DED6BA" w14:textId="49FBDFB0" w:rsidR="003A6348" w:rsidRDefault="005C372D" w:rsidP="00BC732A">
            <w:pPr>
              <w:spacing w:before="100" w:beforeAutospacing="1" w:after="100" w:afterAutospacing="1"/>
              <w:contextualSpacing/>
            </w:pPr>
            <w:hyperlink r:id="rId32" w:history="1">
              <w:r w:rsidR="003A6348" w:rsidRPr="003F75D1">
                <w:rPr>
                  <w:rStyle w:val="Hyperlink"/>
                </w:rPr>
                <w:t>spalayur@maxlinear.com</w:t>
              </w:r>
            </w:hyperlink>
          </w:p>
        </w:tc>
      </w:tr>
      <w:tr w:rsidR="003A6348" w:rsidRPr="00612248" w14:paraId="000C0D34" w14:textId="77777777" w:rsidTr="00BB6021">
        <w:trPr>
          <w:trHeight w:val="20"/>
          <w:jc w:val="center"/>
        </w:trPr>
        <w:tc>
          <w:tcPr>
            <w:tcW w:w="2527" w:type="dxa"/>
          </w:tcPr>
          <w:p w14:paraId="7EA76E64" w14:textId="44276091" w:rsidR="003A6348" w:rsidRDefault="003A6348" w:rsidP="00BC732A">
            <w:pPr>
              <w:spacing w:before="100" w:beforeAutospacing="1" w:after="100" w:afterAutospacing="1"/>
              <w:contextualSpacing/>
              <w:rPr>
                <w:szCs w:val="20"/>
              </w:rPr>
            </w:pPr>
            <w:r w:rsidRPr="003A6348">
              <w:rPr>
                <w:szCs w:val="20"/>
              </w:rPr>
              <w:t xml:space="preserve">Sigurd </w:t>
            </w:r>
            <w:proofErr w:type="spellStart"/>
            <w:r w:rsidRPr="003A6348">
              <w:rPr>
                <w:szCs w:val="20"/>
              </w:rPr>
              <w:t>Schelstraete</w:t>
            </w:r>
            <w:proofErr w:type="spellEnd"/>
          </w:p>
        </w:tc>
        <w:tc>
          <w:tcPr>
            <w:tcW w:w="1205" w:type="dxa"/>
            <w:vMerge/>
          </w:tcPr>
          <w:p w14:paraId="7842E112" w14:textId="77777777" w:rsidR="003A6348" w:rsidRPr="00BC732A" w:rsidRDefault="003A6348" w:rsidP="00BC732A">
            <w:pPr>
              <w:spacing w:before="100" w:beforeAutospacing="1" w:after="100" w:afterAutospacing="1"/>
              <w:contextualSpacing/>
              <w:rPr>
                <w:szCs w:val="20"/>
              </w:rPr>
            </w:pPr>
          </w:p>
        </w:tc>
        <w:tc>
          <w:tcPr>
            <w:tcW w:w="2113" w:type="dxa"/>
          </w:tcPr>
          <w:p w14:paraId="38C15B5D" w14:textId="77777777" w:rsidR="003A6348" w:rsidRPr="00BC732A" w:rsidRDefault="003A6348" w:rsidP="00BC732A">
            <w:pPr>
              <w:spacing w:before="100" w:beforeAutospacing="1" w:after="100" w:afterAutospacing="1"/>
              <w:contextualSpacing/>
              <w:rPr>
                <w:szCs w:val="20"/>
              </w:rPr>
            </w:pPr>
          </w:p>
        </w:tc>
        <w:tc>
          <w:tcPr>
            <w:tcW w:w="900" w:type="dxa"/>
          </w:tcPr>
          <w:p w14:paraId="6CDAC0F2" w14:textId="77777777" w:rsidR="003A6348" w:rsidRPr="00BC732A" w:rsidRDefault="003A6348" w:rsidP="00BC732A">
            <w:pPr>
              <w:spacing w:before="100" w:beforeAutospacing="1" w:after="100" w:afterAutospacing="1"/>
              <w:contextualSpacing/>
              <w:rPr>
                <w:szCs w:val="20"/>
              </w:rPr>
            </w:pPr>
          </w:p>
        </w:tc>
        <w:tc>
          <w:tcPr>
            <w:tcW w:w="3658" w:type="dxa"/>
          </w:tcPr>
          <w:p w14:paraId="1F28ECAB" w14:textId="5EC131FC" w:rsidR="003A6348" w:rsidRDefault="005C372D" w:rsidP="00BC732A">
            <w:pPr>
              <w:spacing w:before="100" w:beforeAutospacing="1" w:after="100" w:afterAutospacing="1"/>
              <w:contextualSpacing/>
            </w:pPr>
            <w:hyperlink r:id="rId33" w:history="1">
              <w:r w:rsidR="003A6348" w:rsidRPr="003F75D1">
                <w:rPr>
                  <w:rStyle w:val="Hyperlink"/>
                </w:rPr>
                <w:t>sschelstraete@maxlinear.com</w:t>
              </w:r>
            </w:hyperlink>
          </w:p>
        </w:tc>
      </w:tr>
      <w:tr w:rsidR="007B0AEB" w:rsidRPr="00612248" w14:paraId="03240CFE" w14:textId="77777777" w:rsidTr="00BB6021">
        <w:trPr>
          <w:trHeight w:val="20"/>
          <w:jc w:val="center"/>
        </w:trPr>
        <w:tc>
          <w:tcPr>
            <w:tcW w:w="2527" w:type="dxa"/>
          </w:tcPr>
          <w:p w14:paraId="2AD89909" w14:textId="456E95EF" w:rsidR="007B0AEB" w:rsidRPr="003A6348" w:rsidRDefault="007B0AEB" w:rsidP="007B0AEB">
            <w:pPr>
              <w:spacing w:before="100" w:beforeAutospacing="1" w:after="100" w:afterAutospacing="1"/>
              <w:contextualSpacing/>
              <w:rPr>
                <w:szCs w:val="20"/>
              </w:rPr>
            </w:pPr>
            <w:r w:rsidRPr="007B0AEB">
              <w:rPr>
                <w:szCs w:val="20"/>
              </w:rPr>
              <w:t>Xiaofei Wang</w:t>
            </w:r>
          </w:p>
        </w:tc>
        <w:tc>
          <w:tcPr>
            <w:tcW w:w="1205" w:type="dxa"/>
          </w:tcPr>
          <w:p w14:paraId="5273B4B4" w14:textId="18D8C629" w:rsidR="007B0AEB" w:rsidRPr="00BC732A" w:rsidRDefault="007B0AEB" w:rsidP="00BC732A">
            <w:pPr>
              <w:spacing w:before="100" w:beforeAutospacing="1" w:after="100" w:afterAutospacing="1"/>
              <w:contextualSpacing/>
              <w:rPr>
                <w:szCs w:val="20"/>
              </w:rPr>
            </w:pPr>
            <w:r>
              <w:rPr>
                <w:szCs w:val="20"/>
              </w:rPr>
              <w:t>InterDigital</w:t>
            </w:r>
          </w:p>
        </w:tc>
        <w:tc>
          <w:tcPr>
            <w:tcW w:w="2113" w:type="dxa"/>
          </w:tcPr>
          <w:p w14:paraId="3BE82D57" w14:textId="77777777" w:rsidR="007B0AEB" w:rsidRPr="00BC732A" w:rsidRDefault="007B0AEB" w:rsidP="00BC732A">
            <w:pPr>
              <w:spacing w:before="100" w:beforeAutospacing="1" w:after="100" w:afterAutospacing="1"/>
              <w:contextualSpacing/>
              <w:rPr>
                <w:szCs w:val="20"/>
              </w:rPr>
            </w:pPr>
          </w:p>
        </w:tc>
        <w:tc>
          <w:tcPr>
            <w:tcW w:w="900" w:type="dxa"/>
          </w:tcPr>
          <w:p w14:paraId="5520352D" w14:textId="77777777" w:rsidR="007B0AEB" w:rsidRPr="00BC732A" w:rsidRDefault="007B0AEB" w:rsidP="00BC732A">
            <w:pPr>
              <w:spacing w:before="100" w:beforeAutospacing="1" w:after="100" w:afterAutospacing="1"/>
              <w:contextualSpacing/>
              <w:rPr>
                <w:szCs w:val="20"/>
              </w:rPr>
            </w:pPr>
          </w:p>
        </w:tc>
        <w:tc>
          <w:tcPr>
            <w:tcW w:w="3658" w:type="dxa"/>
          </w:tcPr>
          <w:p w14:paraId="4FA4DFA1" w14:textId="7AA673FF" w:rsidR="007B0AEB" w:rsidRDefault="005C372D" w:rsidP="00BC732A">
            <w:pPr>
              <w:spacing w:before="100" w:beforeAutospacing="1" w:after="100" w:afterAutospacing="1"/>
              <w:contextualSpacing/>
            </w:pPr>
            <w:hyperlink r:id="rId34" w:history="1">
              <w:r w:rsidR="007B0AEB" w:rsidRPr="00946DB4">
                <w:rPr>
                  <w:rStyle w:val="Hyperlink"/>
                  <w:szCs w:val="20"/>
                </w:rPr>
                <w:t>xiaofei.wang@interdigital.com</w:t>
              </w:r>
            </w:hyperlink>
          </w:p>
        </w:tc>
      </w:tr>
      <w:tr w:rsidR="00922762" w:rsidRPr="00612248" w14:paraId="2D574100" w14:textId="77777777" w:rsidTr="00BB6021">
        <w:trPr>
          <w:trHeight w:val="20"/>
          <w:jc w:val="center"/>
        </w:trPr>
        <w:tc>
          <w:tcPr>
            <w:tcW w:w="2527" w:type="dxa"/>
          </w:tcPr>
          <w:p w14:paraId="4DA3BEE3" w14:textId="58D780EA" w:rsidR="00922762" w:rsidRPr="007B0AEB" w:rsidRDefault="00922762" w:rsidP="007B0AEB">
            <w:pPr>
              <w:spacing w:before="100" w:beforeAutospacing="1" w:after="100" w:afterAutospacing="1"/>
              <w:contextualSpacing/>
              <w:rPr>
                <w:szCs w:val="20"/>
              </w:rPr>
            </w:pPr>
            <w:r w:rsidRPr="00922762">
              <w:rPr>
                <w:szCs w:val="20"/>
              </w:rPr>
              <w:t>Stephane</w:t>
            </w:r>
            <w:r>
              <w:rPr>
                <w:szCs w:val="20"/>
              </w:rPr>
              <w:t xml:space="preserve"> </w:t>
            </w:r>
            <w:r w:rsidRPr="00922762">
              <w:rPr>
                <w:szCs w:val="20"/>
              </w:rPr>
              <w:t>Baron</w:t>
            </w:r>
          </w:p>
        </w:tc>
        <w:tc>
          <w:tcPr>
            <w:tcW w:w="1205" w:type="dxa"/>
            <w:vMerge w:val="restart"/>
          </w:tcPr>
          <w:p w14:paraId="1DDEE2CF" w14:textId="256EA5C9" w:rsidR="00922762" w:rsidRDefault="00922762" w:rsidP="00BC732A">
            <w:pPr>
              <w:spacing w:before="100" w:beforeAutospacing="1" w:after="100" w:afterAutospacing="1"/>
              <w:contextualSpacing/>
              <w:rPr>
                <w:szCs w:val="20"/>
              </w:rPr>
            </w:pPr>
            <w:r>
              <w:rPr>
                <w:szCs w:val="20"/>
              </w:rPr>
              <w:t>Canon</w:t>
            </w:r>
          </w:p>
        </w:tc>
        <w:tc>
          <w:tcPr>
            <w:tcW w:w="2113" w:type="dxa"/>
          </w:tcPr>
          <w:p w14:paraId="0AAFD899" w14:textId="77777777" w:rsidR="00922762" w:rsidRPr="00BC732A" w:rsidRDefault="00922762" w:rsidP="00BC732A">
            <w:pPr>
              <w:spacing w:before="100" w:beforeAutospacing="1" w:after="100" w:afterAutospacing="1"/>
              <w:contextualSpacing/>
              <w:rPr>
                <w:szCs w:val="20"/>
              </w:rPr>
            </w:pPr>
          </w:p>
        </w:tc>
        <w:tc>
          <w:tcPr>
            <w:tcW w:w="900" w:type="dxa"/>
          </w:tcPr>
          <w:p w14:paraId="17151E4E" w14:textId="77777777" w:rsidR="00922762" w:rsidRPr="00BC732A" w:rsidRDefault="00922762" w:rsidP="00BC732A">
            <w:pPr>
              <w:spacing w:before="100" w:beforeAutospacing="1" w:after="100" w:afterAutospacing="1"/>
              <w:contextualSpacing/>
              <w:rPr>
                <w:szCs w:val="20"/>
              </w:rPr>
            </w:pPr>
          </w:p>
        </w:tc>
        <w:tc>
          <w:tcPr>
            <w:tcW w:w="3658" w:type="dxa"/>
          </w:tcPr>
          <w:p w14:paraId="20385D12" w14:textId="37B21ABF" w:rsidR="00922762" w:rsidRDefault="005C372D" w:rsidP="00BC732A">
            <w:pPr>
              <w:spacing w:before="100" w:beforeAutospacing="1" w:after="100" w:afterAutospacing="1"/>
              <w:contextualSpacing/>
            </w:pPr>
            <w:hyperlink r:id="rId35" w:history="1">
              <w:r w:rsidR="00922762" w:rsidRPr="00C05191">
                <w:rPr>
                  <w:rStyle w:val="Hyperlink"/>
                </w:rPr>
                <w:t>stephane.baron@crf.canon.fr</w:t>
              </w:r>
            </w:hyperlink>
          </w:p>
        </w:tc>
      </w:tr>
      <w:tr w:rsidR="00922762" w:rsidRPr="00612248" w14:paraId="1F418A17" w14:textId="77777777" w:rsidTr="00BB6021">
        <w:trPr>
          <w:trHeight w:val="20"/>
          <w:jc w:val="center"/>
        </w:trPr>
        <w:tc>
          <w:tcPr>
            <w:tcW w:w="2527" w:type="dxa"/>
          </w:tcPr>
          <w:p w14:paraId="75EDEC0C" w14:textId="39E36BAC" w:rsidR="00922762" w:rsidRPr="007B0AEB" w:rsidRDefault="00922762" w:rsidP="007B0AEB">
            <w:pPr>
              <w:spacing w:before="100" w:beforeAutospacing="1" w:after="100" w:afterAutospacing="1"/>
              <w:contextualSpacing/>
              <w:rPr>
                <w:szCs w:val="20"/>
              </w:rPr>
            </w:pPr>
            <w:r w:rsidRPr="00922762">
              <w:rPr>
                <w:szCs w:val="20"/>
              </w:rPr>
              <w:t>Mickael</w:t>
            </w:r>
            <w:r>
              <w:rPr>
                <w:szCs w:val="20"/>
              </w:rPr>
              <w:t xml:space="preserve"> </w:t>
            </w:r>
            <w:proofErr w:type="spellStart"/>
            <w:r w:rsidRPr="00922762">
              <w:rPr>
                <w:szCs w:val="20"/>
              </w:rPr>
              <w:t>Lorgeoux</w:t>
            </w:r>
            <w:proofErr w:type="spellEnd"/>
          </w:p>
        </w:tc>
        <w:tc>
          <w:tcPr>
            <w:tcW w:w="1205" w:type="dxa"/>
            <w:vMerge/>
          </w:tcPr>
          <w:p w14:paraId="438587E3" w14:textId="77777777" w:rsidR="00922762" w:rsidRDefault="00922762" w:rsidP="00BC732A">
            <w:pPr>
              <w:spacing w:before="100" w:beforeAutospacing="1" w:after="100" w:afterAutospacing="1"/>
              <w:contextualSpacing/>
              <w:rPr>
                <w:szCs w:val="20"/>
              </w:rPr>
            </w:pPr>
          </w:p>
        </w:tc>
        <w:tc>
          <w:tcPr>
            <w:tcW w:w="2113" w:type="dxa"/>
          </w:tcPr>
          <w:p w14:paraId="74BAEF4C" w14:textId="77777777" w:rsidR="00922762" w:rsidRPr="00BC732A" w:rsidRDefault="00922762" w:rsidP="00BC732A">
            <w:pPr>
              <w:spacing w:before="100" w:beforeAutospacing="1" w:after="100" w:afterAutospacing="1"/>
              <w:contextualSpacing/>
              <w:rPr>
                <w:szCs w:val="20"/>
              </w:rPr>
            </w:pPr>
          </w:p>
        </w:tc>
        <w:tc>
          <w:tcPr>
            <w:tcW w:w="900" w:type="dxa"/>
          </w:tcPr>
          <w:p w14:paraId="427B1CA9" w14:textId="77777777" w:rsidR="00922762" w:rsidRPr="00BC732A" w:rsidRDefault="00922762" w:rsidP="00BC732A">
            <w:pPr>
              <w:spacing w:before="100" w:beforeAutospacing="1" w:after="100" w:afterAutospacing="1"/>
              <w:contextualSpacing/>
              <w:rPr>
                <w:szCs w:val="20"/>
              </w:rPr>
            </w:pPr>
          </w:p>
        </w:tc>
        <w:tc>
          <w:tcPr>
            <w:tcW w:w="3658" w:type="dxa"/>
          </w:tcPr>
          <w:p w14:paraId="08076886" w14:textId="46B8D7F9" w:rsidR="00922762" w:rsidRDefault="005C372D" w:rsidP="00BC732A">
            <w:pPr>
              <w:spacing w:before="100" w:beforeAutospacing="1" w:after="100" w:afterAutospacing="1"/>
              <w:contextualSpacing/>
            </w:pPr>
            <w:hyperlink r:id="rId36" w:history="1">
              <w:r w:rsidR="00922762" w:rsidRPr="00C05191">
                <w:rPr>
                  <w:rStyle w:val="Hyperlink"/>
                </w:rPr>
                <w:t>mickael.lorgeoux@crf.canon.fr</w:t>
              </w:r>
            </w:hyperlink>
          </w:p>
        </w:tc>
      </w:tr>
      <w:tr w:rsidR="00922762" w:rsidRPr="00612248" w14:paraId="596850F6" w14:textId="77777777" w:rsidTr="00BB6021">
        <w:trPr>
          <w:trHeight w:val="20"/>
          <w:jc w:val="center"/>
        </w:trPr>
        <w:tc>
          <w:tcPr>
            <w:tcW w:w="2527" w:type="dxa"/>
          </w:tcPr>
          <w:p w14:paraId="701204B4" w14:textId="5AD42CD0" w:rsidR="00922762" w:rsidRPr="007B0AEB" w:rsidRDefault="00922762" w:rsidP="007B0AEB">
            <w:pPr>
              <w:spacing w:before="100" w:beforeAutospacing="1" w:after="100" w:afterAutospacing="1"/>
              <w:contextualSpacing/>
              <w:rPr>
                <w:szCs w:val="20"/>
              </w:rPr>
            </w:pPr>
            <w:r w:rsidRPr="00922762">
              <w:rPr>
                <w:szCs w:val="20"/>
              </w:rPr>
              <w:t>Julien</w:t>
            </w:r>
            <w:r>
              <w:rPr>
                <w:szCs w:val="20"/>
              </w:rPr>
              <w:t xml:space="preserve"> </w:t>
            </w:r>
            <w:proofErr w:type="spellStart"/>
            <w:r w:rsidRPr="00922762">
              <w:rPr>
                <w:szCs w:val="20"/>
              </w:rPr>
              <w:t>Sevin</w:t>
            </w:r>
            <w:proofErr w:type="spellEnd"/>
          </w:p>
        </w:tc>
        <w:tc>
          <w:tcPr>
            <w:tcW w:w="1205" w:type="dxa"/>
            <w:vMerge/>
          </w:tcPr>
          <w:p w14:paraId="7E4B6246" w14:textId="77777777" w:rsidR="00922762" w:rsidRDefault="00922762" w:rsidP="00BC732A">
            <w:pPr>
              <w:spacing w:before="100" w:beforeAutospacing="1" w:after="100" w:afterAutospacing="1"/>
              <w:contextualSpacing/>
              <w:rPr>
                <w:szCs w:val="20"/>
              </w:rPr>
            </w:pPr>
          </w:p>
        </w:tc>
        <w:tc>
          <w:tcPr>
            <w:tcW w:w="2113" w:type="dxa"/>
          </w:tcPr>
          <w:p w14:paraId="2D06256C" w14:textId="77777777" w:rsidR="00922762" w:rsidRPr="00BC732A" w:rsidRDefault="00922762" w:rsidP="00BC732A">
            <w:pPr>
              <w:spacing w:before="100" w:beforeAutospacing="1" w:after="100" w:afterAutospacing="1"/>
              <w:contextualSpacing/>
              <w:rPr>
                <w:szCs w:val="20"/>
              </w:rPr>
            </w:pPr>
          </w:p>
        </w:tc>
        <w:tc>
          <w:tcPr>
            <w:tcW w:w="900" w:type="dxa"/>
          </w:tcPr>
          <w:p w14:paraId="5FD65BCD" w14:textId="77777777" w:rsidR="00922762" w:rsidRPr="00BC732A" w:rsidRDefault="00922762" w:rsidP="00BC732A">
            <w:pPr>
              <w:spacing w:before="100" w:beforeAutospacing="1" w:after="100" w:afterAutospacing="1"/>
              <w:contextualSpacing/>
              <w:rPr>
                <w:szCs w:val="20"/>
              </w:rPr>
            </w:pPr>
          </w:p>
        </w:tc>
        <w:tc>
          <w:tcPr>
            <w:tcW w:w="3658" w:type="dxa"/>
          </w:tcPr>
          <w:p w14:paraId="3D8CB0D3" w14:textId="3C4239FC" w:rsidR="00922762" w:rsidRDefault="005C372D" w:rsidP="00BC732A">
            <w:pPr>
              <w:spacing w:before="100" w:beforeAutospacing="1" w:after="100" w:afterAutospacing="1"/>
              <w:contextualSpacing/>
            </w:pPr>
            <w:hyperlink r:id="rId37" w:history="1">
              <w:r w:rsidR="00922762" w:rsidRPr="00C05191">
                <w:rPr>
                  <w:rStyle w:val="Hyperlink"/>
                </w:rPr>
                <w:t>julien.sevin@crf.canon.fr</w:t>
              </w:r>
            </w:hyperlink>
          </w:p>
        </w:tc>
      </w:tr>
      <w:tr w:rsidR="0096106B" w:rsidRPr="00612248" w14:paraId="500078EE" w14:textId="77777777" w:rsidTr="00BB6021">
        <w:trPr>
          <w:trHeight w:val="20"/>
          <w:jc w:val="center"/>
        </w:trPr>
        <w:tc>
          <w:tcPr>
            <w:tcW w:w="2527" w:type="dxa"/>
          </w:tcPr>
          <w:p w14:paraId="3D2E7F43" w14:textId="68E7DBD6" w:rsidR="0096106B" w:rsidRPr="00922762" w:rsidRDefault="0096106B" w:rsidP="007B0AEB">
            <w:pPr>
              <w:spacing w:before="100" w:beforeAutospacing="1" w:after="100" w:afterAutospacing="1"/>
              <w:contextualSpacing/>
              <w:rPr>
                <w:szCs w:val="20"/>
              </w:rPr>
            </w:pPr>
            <w:r>
              <w:rPr>
                <w:szCs w:val="20"/>
              </w:rPr>
              <w:t>Arik Klein</w:t>
            </w:r>
          </w:p>
        </w:tc>
        <w:tc>
          <w:tcPr>
            <w:tcW w:w="1205" w:type="dxa"/>
          </w:tcPr>
          <w:p w14:paraId="3BD50994" w14:textId="6CC63CCC" w:rsidR="0096106B" w:rsidRDefault="0096106B" w:rsidP="00BC732A">
            <w:pPr>
              <w:spacing w:before="100" w:beforeAutospacing="1" w:after="100" w:afterAutospacing="1"/>
              <w:contextualSpacing/>
              <w:rPr>
                <w:szCs w:val="20"/>
              </w:rPr>
            </w:pPr>
            <w:r>
              <w:rPr>
                <w:szCs w:val="20"/>
              </w:rPr>
              <w:t>Huawei</w:t>
            </w:r>
          </w:p>
        </w:tc>
        <w:tc>
          <w:tcPr>
            <w:tcW w:w="2113" w:type="dxa"/>
          </w:tcPr>
          <w:p w14:paraId="76DD3D3E" w14:textId="77777777" w:rsidR="0096106B" w:rsidRPr="00BC732A" w:rsidRDefault="0096106B" w:rsidP="00BC732A">
            <w:pPr>
              <w:spacing w:before="100" w:beforeAutospacing="1" w:after="100" w:afterAutospacing="1"/>
              <w:contextualSpacing/>
              <w:rPr>
                <w:szCs w:val="20"/>
              </w:rPr>
            </w:pPr>
          </w:p>
        </w:tc>
        <w:tc>
          <w:tcPr>
            <w:tcW w:w="900" w:type="dxa"/>
          </w:tcPr>
          <w:p w14:paraId="2083627F" w14:textId="77777777" w:rsidR="0096106B" w:rsidRPr="00BC732A" w:rsidRDefault="0096106B" w:rsidP="00BC732A">
            <w:pPr>
              <w:spacing w:before="100" w:beforeAutospacing="1" w:after="100" w:afterAutospacing="1"/>
              <w:contextualSpacing/>
              <w:rPr>
                <w:szCs w:val="20"/>
              </w:rPr>
            </w:pPr>
          </w:p>
        </w:tc>
        <w:tc>
          <w:tcPr>
            <w:tcW w:w="3658" w:type="dxa"/>
          </w:tcPr>
          <w:p w14:paraId="6B66560F" w14:textId="01051932" w:rsidR="0096106B" w:rsidRDefault="005C372D" w:rsidP="00BC732A">
            <w:pPr>
              <w:spacing w:before="100" w:beforeAutospacing="1" w:after="100" w:afterAutospacing="1"/>
              <w:contextualSpacing/>
            </w:pPr>
            <w:hyperlink r:id="rId38" w:history="1">
              <w:r w:rsidR="0096106B" w:rsidRPr="002C378E">
                <w:rPr>
                  <w:rStyle w:val="Hyperlink"/>
                </w:rPr>
                <w:t>arik.klein@huawei.com</w:t>
              </w:r>
            </w:hyperlink>
            <w:r w:rsidR="0096106B">
              <w:t xml:space="preserve"> </w:t>
            </w:r>
          </w:p>
        </w:tc>
      </w:tr>
    </w:tbl>
    <w:p w14:paraId="3FFE27E2" w14:textId="77777777" w:rsidR="00B8080A" w:rsidRDefault="00B8080A" w:rsidP="00B8080A">
      <w:pPr>
        <w:pStyle w:val="T1"/>
        <w:jc w:val="left"/>
      </w:pPr>
    </w:p>
    <w:p w14:paraId="34B1EC40" w14:textId="0D603C83" w:rsidR="003E4403" w:rsidRPr="00817542" w:rsidRDefault="003E4403" w:rsidP="00B8080A">
      <w:pPr>
        <w:pStyle w:val="T1"/>
        <w:jc w:val="left"/>
      </w:pPr>
      <w:r w:rsidRPr="00817542">
        <w:t>Abstract</w:t>
      </w:r>
    </w:p>
    <w:p w14:paraId="4EF07533" w14:textId="58BB39D3" w:rsidR="00C474CE" w:rsidRDefault="00ED355C" w:rsidP="00EF28D3">
      <w:r>
        <w:t>Proposed d</w:t>
      </w:r>
      <w:r w:rsidR="00777F98" w:rsidRPr="00817542">
        <w:t xml:space="preserve">raft text for </w:t>
      </w:r>
      <w:r w:rsidR="00EA69E5">
        <w:t>m</w:t>
      </w:r>
      <w:r w:rsidR="00777F98" w:rsidRPr="00817542">
        <w:t>ulti-link (ML) reconfiguration</w:t>
      </w:r>
      <w:r w:rsidR="007E1418" w:rsidRPr="00817542">
        <w:t xml:space="preserve">, broadly </w:t>
      </w:r>
      <w:r w:rsidR="00EA69E5">
        <w:t xml:space="preserve">referring to a set of </w:t>
      </w:r>
      <w:r>
        <w:t xml:space="preserve">post-association </w:t>
      </w:r>
      <w:r w:rsidR="00EA69E5">
        <w:t xml:space="preserve">procedures </w:t>
      </w:r>
      <w:r w:rsidR="00C81760">
        <w:t xml:space="preserve">to make changes to </w:t>
      </w:r>
      <w:r w:rsidR="001A308D">
        <w:t xml:space="preserve">links </w:t>
      </w:r>
      <w:r>
        <w:t xml:space="preserve">between </w:t>
      </w:r>
      <w:r w:rsidR="00AD0DED">
        <w:t>AP</w:t>
      </w:r>
      <w:r w:rsidR="00B73957">
        <w:t>s</w:t>
      </w:r>
      <w:r w:rsidR="00AD0DED">
        <w:t xml:space="preserve"> and non-AP </w:t>
      </w:r>
      <w:r>
        <w:t xml:space="preserve">STAs </w:t>
      </w:r>
      <w:r w:rsidR="00B73957">
        <w:t xml:space="preserve">affiliated </w:t>
      </w:r>
      <w:r w:rsidR="00E572B2" w:rsidRPr="00817542">
        <w:t xml:space="preserve">with </w:t>
      </w:r>
      <w:r>
        <w:t xml:space="preserve">two </w:t>
      </w:r>
      <w:r w:rsidR="00E572B2" w:rsidRPr="00817542">
        <w:t xml:space="preserve">MLDs, </w:t>
      </w:r>
      <w:r>
        <w:t xml:space="preserve">and </w:t>
      </w:r>
      <w:r w:rsidR="00E572B2" w:rsidRPr="00817542">
        <w:t>without disa</w:t>
      </w:r>
      <w:r w:rsidR="00817542" w:rsidRPr="00817542">
        <w:t>ssociation.</w:t>
      </w:r>
      <w:r>
        <w:t xml:space="preserve"> </w:t>
      </w:r>
      <w:r w:rsidR="001A308D">
        <w:t>The</w:t>
      </w:r>
      <w:r w:rsidR="00C474CE">
        <w:t xml:space="preserve"> submission </w:t>
      </w:r>
      <w:r w:rsidR="001A308D">
        <w:t>re</w:t>
      </w:r>
      <w:r w:rsidR="00C474CE">
        <w:t>solves 5 CIDs</w:t>
      </w:r>
      <w:r w:rsidR="001A308D">
        <w:t>:</w:t>
      </w:r>
      <w:r w:rsidR="00C474CE">
        <w:t xml:space="preserve"> 1852, 1857, 2511, 2595 and 2513.</w:t>
      </w:r>
    </w:p>
    <w:p w14:paraId="42121DBB" w14:textId="77777777" w:rsidR="0078177D" w:rsidRDefault="0078177D" w:rsidP="00EF28D3">
      <w:r>
        <w:br w:type="page"/>
      </w:r>
    </w:p>
    <w:p w14:paraId="747321C6" w14:textId="0EC1D696" w:rsidR="00BB5CAD" w:rsidRDefault="007D1086" w:rsidP="001119EB">
      <w:pPr>
        <w:pStyle w:val="Heading1"/>
      </w:pPr>
      <w:r w:rsidRPr="00BA5747">
        <w:lastRenderedPageBreak/>
        <w:t>Revision History</w:t>
      </w:r>
    </w:p>
    <w:p w14:paraId="3D51FD80" w14:textId="77777777" w:rsidR="001119EB" w:rsidRPr="001119EB" w:rsidRDefault="001119EB" w:rsidP="001119EB"/>
    <w:tbl>
      <w:tblPr>
        <w:tblStyle w:val="TableGrid"/>
        <w:tblW w:w="9895" w:type="dxa"/>
        <w:tblLook w:val="04A0" w:firstRow="1" w:lastRow="0" w:firstColumn="1" w:lastColumn="0" w:noHBand="0" w:noVBand="1"/>
      </w:tblPr>
      <w:tblGrid>
        <w:gridCol w:w="1351"/>
        <w:gridCol w:w="1050"/>
        <w:gridCol w:w="7494"/>
      </w:tblGrid>
      <w:tr w:rsidR="003F0D77" w:rsidRPr="00BA5747" w14:paraId="4AA91DDF" w14:textId="77777777" w:rsidTr="00BA5747">
        <w:tc>
          <w:tcPr>
            <w:tcW w:w="1351" w:type="dxa"/>
          </w:tcPr>
          <w:p w14:paraId="577427B9" w14:textId="159AD452" w:rsidR="003F0D77" w:rsidRPr="00BA5747" w:rsidRDefault="00DB59E8" w:rsidP="00920ADF">
            <w:pPr>
              <w:spacing w:before="100" w:beforeAutospacing="1" w:after="100" w:afterAutospacing="1"/>
              <w:rPr>
                <w:b/>
                <w:bCs/>
              </w:rPr>
            </w:pPr>
            <w:r w:rsidRPr="00BA5747">
              <w:rPr>
                <w:b/>
                <w:bCs/>
              </w:rPr>
              <w:t>Date</w:t>
            </w:r>
          </w:p>
        </w:tc>
        <w:tc>
          <w:tcPr>
            <w:tcW w:w="1050" w:type="dxa"/>
          </w:tcPr>
          <w:p w14:paraId="1E24DB1F" w14:textId="0B54E2C3" w:rsidR="003F0D77" w:rsidRPr="00BA5747" w:rsidRDefault="00DB59E8" w:rsidP="00920ADF">
            <w:pPr>
              <w:spacing w:before="100" w:beforeAutospacing="1" w:after="100" w:afterAutospacing="1"/>
              <w:rPr>
                <w:b/>
                <w:bCs/>
              </w:rPr>
            </w:pPr>
            <w:r w:rsidRPr="00BA5747">
              <w:rPr>
                <w:b/>
                <w:bCs/>
              </w:rPr>
              <w:t>Revision</w:t>
            </w:r>
          </w:p>
        </w:tc>
        <w:tc>
          <w:tcPr>
            <w:tcW w:w="7494" w:type="dxa"/>
          </w:tcPr>
          <w:p w14:paraId="06F6F1DB" w14:textId="6B16EE59" w:rsidR="003F0D77" w:rsidRPr="00BA5747" w:rsidRDefault="00BA5747" w:rsidP="00920ADF">
            <w:pPr>
              <w:spacing w:before="100" w:beforeAutospacing="1" w:after="100" w:afterAutospacing="1"/>
              <w:rPr>
                <w:b/>
                <w:bCs/>
              </w:rPr>
            </w:pPr>
            <w:r>
              <w:rPr>
                <w:b/>
                <w:bCs/>
              </w:rPr>
              <w:t>Changes</w:t>
            </w:r>
          </w:p>
        </w:tc>
      </w:tr>
      <w:tr w:rsidR="003F0D77" w:rsidRPr="00BB5CAD" w14:paraId="4F82937F" w14:textId="77777777" w:rsidTr="00BA5747">
        <w:tc>
          <w:tcPr>
            <w:tcW w:w="1351" w:type="dxa"/>
          </w:tcPr>
          <w:p w14:paraId="54EBE082" w14:textId="458D500B" w:rsidR="003F0D77" w:rsidRPr="00BB5CAD" w:rsidRDefault="00B33783" w:rsidP="00920ADF">
            <w:pPr>
              <w:spacing w:before="100" w:beforeAutospacing="1" w:after="100" w:afterAutospacing="1"/>
            </w:pPr>
            <w:r w:rsidRPr="00BB5CAD">
              <w:t>2021-</w:t>
            </w:r>
            <w:r w:rsidR="00BB6021">
              <w:t>04</w:t>
            </w:r>
            <w:r w:rsidR="00AD0DED">
              <w:t>-</w:t>
            </w:r>
            <w:r w:rsidR="003A6348">
              <w:t>16</w:t>
            </w:r>
          </w:p>
        </w:tc>
        <w:tc>
          <w:tcPr>
            <w:tcW w:w="1050" w:type="dxa"/>
          </w:tcPr>
          <w:p w14:paraId="7810B5A9" w14:textId="35E0B677" w:rsidR="003F0D77" w:rsidRPr="00BB5CAD" w:rsidRDefault="00B33783" w:rsidP="00920ADF">
            <w:pPr>
              <w:spacing w:before="100" w:beforeAutospacing="1" w:after="100" w:afterAutospacing="1"/>
            </w:pPr>
            <w:r w:rsidRPr="00BB5CAD">
              <w:t>0</w:t>
            </w:r>
          </w:p>
        </w:tc>
        <w:tc>
          <w:tcPr>
            <w:tcW w:w="7494" w:type="dxa"/>
          </w:tcPr>
          <w:p w14:paraId="34161DD0" w14:textId="0C370299" w:rsidR="003F0D77" w:rsidRPr="00BB5CAD" w:rsidRDefault="00756733" w:rsidP="00920ADF">
            <w:pPr>
              <w:spacing w:before="100" w:beforeAutospacing="1" w:after="100" w:afterAutospacing="1"/>
            </w:pPr>
            <w:r w:rsidRPr="00BB5CAD">
              <w:t>Initial draft</w:t>
            </w:r>
          </w:p>
        </w:tc>
      </w:tr>
      <w:tr w:rsidR="003F0D77" w:rsidRPr="00BB5CAD" w14:paraId="7C4F36E0" w14:textId="77777777" w:rsidTr="00BA5747">
        <w:tc>
          <w:tcPr>
            <w:tcW w:w="1351" w:type="dxa"/>
          </w:tcPr>
          <w:p w14:paraId="5F614E4B" w14:textId="4B4FD9FD" w:rsidR="003F0D77" w:rsidRPr="00BB5CAD" w:rsidRDefault="003A6348" w:rsidP="00920ADF">
            <w:pPr>
              <w:spacing w:before="100" w:beforeAutospacing="1" w:after="100" w:afterAutospacing="1"/>
            </w:pPr>
            <w:r>
              <w:t>2021-04-</w:t>
            </w:r>
            <w:r w:rsidR="00FF5E97">
              <w:t>30</w:t>
            </w:r>
          </w:p>
        </w:tc>
        <w:tc>
          <w:tcPr>
            <w:tcW w:w="1050" w:type="dxa"/>
          </w:tcPr>
          <w:p w14:paraId="33058750" w14:textId="7AC4667F" w:rsidR="003F0D77" w:rsidRPr="00BB5CAD" w:rsidRDefault="003A6348" w:rsidP="00920ADF">
            <w:pPr>
              <w:spacing w:before="100" w:beforeAutospacing="1" w:after="100" w:afterAutospacing="1"/>
            </w:pPr>
            <w:r>
              <w:t>1</w:t>
            </w:r>
          </w:p>
        </w:tc>
        <w:tc>
          <w:tcPr>
            <w:tcW w:w="7494" w:type="dxa"/>
          </w:tcPr>
          <w:p w14:paraId="7624C966" w14:textId="430FE17D" w:rsidR="003F0D77" w:rsidRPr="00BB5CAD" w:rsidRDefault="00FF5E97" w:rsidP="00920ADF">
            <w:pPr>
              <w:spacing w:before="100" w:beforeAutospacing="1" w:after="100" w:afterAutospacing="1"/>
            </w:pPr>
            <w:r>
              <w:t xml:space="preserve">Added a NOTE about co-hosted BSSs and non-transmitted BSSIDs when adding APs. </w:t>
            </w:r>
          </w:p>
        </w:tc>
      </w:tr>
      <w:tr w:rsidR="003F0D77" w:rsidRPr="00BB5CAD" w14:paraId="7C5BFF8B" w14:textId="77777777" w:rsidTr="00BA5747">
        <w:tc>
          <w:tcPr>
            <w:tcW w:w="1351" w:type="dxa"/>
          </w:tcPr>
          <w:p w14:paraId="05F93414" w14:textId="3E97A191" w:rsidR="003F0D77" w:rsidRPr="00BB5CAD" w:rsidRDefault="0096106B" w:rsidP="00920ADF">
            <w:pPr>
              <w:spacing w:before="100" w:beforeAutospacing="1" w:after="100" w:afterAutospacing="1"/>
            </w:pPr>
            <w:r>
              <w:t>2021-05-1</w:t>
            </w:r>
            <w:r w:rsidR="0087202A">
              <w:t>6</w:t>
            </w:r>
          </w:p>
        </w:tc>
        <w:tc>
          <w:tcPr>
            <w:tcW w:w="1050" w:type="dxa"/>
          </w:tcPr>
          <w:p w14:paraId="444F8AC1" w14:textId="2578E9F8" w:rsidR="003F0D77" w:rsidRPr="00BB5CAD" w:rsidRDefault="0096106B" w:rsidP="00920ADF">
            <w:pPr>
              <w:spacing w:before="100" w:beforeAutospacing="1" w:after="100" w:afterAutospacing="1"/>
            </w:pPr>
            <w:r>
              <w:t>2</w:t>
            </w:r>
          </w:p>
        </w:tc>
        <w:tc>
          <w:tcPr>
            <w:tcW w:w="7494" w:type="dxa"/>
          </w:tcPr>
          <w:p w14:paraId="3A8ADD63" w14:textId="13E298EE" w:rsidR="003F0D77" w:rsidRPr="00BB5CAD" w:rsidRDefault="00E8618B" w:rsidP="00920ADF">
            <w:pPr>
              <w:spacing w:before="100" w:beforeAutospacing="1" w:after="100" w:afterAutospacing="1"/>
            </w:pPr>
            <w:r>
              <w:t>Minor edits, terminology</w:t>
            </w:r>
          </w:p>
        </w:tc>
      </w:tr>
    </w:tbl>
    <w:p w14:paraId="5F0A6D63" w14:textId="77777777" w:rsidR="0078177D" w:rsidRPr="00BB5CAD" w:rsidRDefault="0078177D" w:rsidP="00EF28D3"/>
    <w:p w14:paraId="70B55CCD" w14:textId="77777777" w:rsidR="00BB5CAD" w:rsidRDefault="00BB5CAD" w:rsidP="00EF28D3">
      <w:pPr>
        <w:rPr>
          <w:lang w:eastAsia="ko-KR"/>
        </w:rPr>
      </w:pPr>
      <w:r>
        <w:rPr>
          <w:lang w:eastAsia="ko-KR"/>
        </w:rPr>
        <w:br w:type="page"/>
      </w:r>
    </w:p>
    <w:p w14:paraId="039B033F" w14:textId="04F94B8C" w:rsidR="006B7B90" w:rsidRPr="001240F2" w:rsidRDefault="006B7B90" w:rsidP="00A160B8">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1240F2">
        <w:rPr>
          <w:rFonts w:cs="Arial"/>
          <w:lang w:eastAsia="ko-KR"/>
        </w:rPr>
        <w:lastRenderedPageBreak/>
        <w:t>Comments</w:t>
      </w:r>
      <w:r w:rsidR="00697AF8">
        <w:rPr>
          <w:rFonts w:cs="Arial"/>
          <w:lang w:eastAsia="ko-KR"/>
        </w:rPr>
        <w:tab/>
      </w:r>
      <w:r w:rsidR="00A160B8">
        <w:rPr>
          <w:rFonts w:cs="Arial"/>
          <w:lang w:eastAsia="ko-KR"/>
        </w:rPr>
        <w:tab/>
      </w:r>
    </w:p>
    <w:p w14:paraId="08FA7C6D"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6B7B90" w:rsidRPr="001240F2" w14:paraId="098ECD9B" w14:textId="77777777" w:rsidTr="006B7B9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131E938A"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1436FA4" w14:textId="65B69264" w:rsidR="00395CA0" w:rsidRPr="00A160B8" w:rsidRDefault="00395CA0" w:rsidP="00920ADF">
            <w:pPr>
              <w:spacing w:before="100" w:beforeAutospacing="1" w:after="100" w:afterAutospacing="1"/>
              <w:rPr>
                <w:rFonts w:ascii="Arial" w:hAnsi="Arial" w:cs="Arial"/>
                <w:sz w:val="18"/>
                <w:szCs w:val="18"/>
              </w:rPr>
            </w:pPr>
            <w:r w:rsidRPr="00A160B8">
              <w:rPr>
                <w:rFonts w:ascii="Arial" w:hAnsi="Arial" w:cs="Arial"/>
                <w:sz w:val="18"/>
                <w:szCs w:val="18"/>
              </w:rPr>
              <w:t>Revised, agree in principle with the comment. Please implement the changes as shown in</w:t>
            </w:r>
            <w:r w:rsidR="00697AF8" w:rsidRPr="00A160B8">
              <w:rPr>
                <w:rFonts w:ascii="Arial" w:hAnsi="Arial" w:cs="Arial"/>
                <w:sz w:val="18"/>
                <w:szCs w:val="18"/>
              </w:rPr>
              <w:t xml:space="preserve">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A160B8">
              <w:rPr>
                <w:rFonts w:ascii="Arial" w:hAnsi="Arial" w:cs="Arial"/>
                <w:sz w:val="18"/>
                <w:szCs w:val="18"/>
              </w:rPr>
              <w:t xml:space="preserve"> and identified with the CID 1857. </w:t>
            </w:r>
          </w:p>
        </w:tc>
      </w:tr>
      <w:tr w:rsidR="00395CA0" w:rsidRPr="001240F2" w14:paraId="2B27090B"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366C906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There are cases when an AP of an AP MLD will need to shutdown.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7DED86E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Add a signle-link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6D1D6B7" w14:textId="6959F8D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2513.</w:t>
            </w:r>
          </w:p>
        </w:tc>
      </w:tr>
    </w:tbl>
    <w:p w14:paraId="2CF68230" w14:textId="77777777" w:rsidR="00A160B8" w:rsidRDefault="00A160B8" w:rsidP="00395CA0">
      <w:pPr>
        <w:rPr>
          <w:rFonts w:ascii="Arial" w:hAnsi="Arial" w:cs="Arial"/>
          <w:b/>
          <w:bCs/>
          <w:u w:val="single"/>
        </w:rPr>
      </w:pPr>
    </w:p>
    <w:p w14:paraId="02A0678C" w14:textId="281AF35A" w:rsidR="00395CA0" w:rsidRPr="001240F2" w:rsidRDefault="00395CA0" w:rsidP="00395CA0">
      <w:pPr>
        <w:rPr>
          <w:rFonts w:ascii="Arial" w:hAnsi="Arial" w:cs="Arial"/>
          <w:b/>
          <w:bCs/>
          <w:u w:val="single"/>
        </w:rPr>
      </w:pPr>
      <w:r w:rsidRPr="001240F2">
        <w:rPr>
          <w:rFonts w:ascii="Arial" w:hAnsi="Arial" w:cs="Arial"/>
          <w:b/>
          <w:bCs/>
          <w:u w:val="single"/>
        </w:rPr>
        <w:t>Discussion on CIDs 1857 and 2513:</w:t>
      </w:r>
    </w:p>
    <w:p w14:paraId="4AFAABDB" w14:textId="5FCCAB38" w:rsidR="00395CA0" w:rsidRPr="001240F2" w:rsidRDefault="00395CA0" w:rsidP="00395CA0">
      <w:pPr>
        <w:rPr>
          <w:rFonts w:ascii="Arial" w:hAnsi="Arial" w:cs="Arial"/>
        </w:rPr>
      </w:pPr>
      <w:r w:rsidRPr="001240F2">
        <w:rPr>
          <w:rFonts w:ascii="Arial" w:hAnsi="Arial" w:cs="Arial"/>
        </w:rPr>
        <w:t>The comments ask to clarify how AP MLD may add a new affiliated AP or delete an affiliated AP. Currently, 802.11be does not specify this operation</w:t>
      </w:r>
      <w:r w:rsidR="001240F2">
        <w:rPr>
          <w:rFonts w:ascii="Arial" w:hAnsi="Arial" w:cs="Arial"/>
        </w:rPr>
        <w:t>,</w:t>
      </w:r>
      <w:r w:rsidRPr="001240F2">
        <w:rPr>
          <w:rFonts w:ascii="Arial" w:hAnsi="Arial" w:cs="Arial"/>
        </w:rPr>
        <w:t xml:space="preserve"> which may lead to interoperability issues in the 802.11be deployments. </w:t>
      </w:r>
    </w:p>
    <w:p w14:paraId="4749AF89" w14:textId="715686C3" w:rsidR="00395CA0" w:rsidRPr="001240F2" w:rsidRDefault="00395CA0" w:rsidP="00395CA0">
      <w:pPr>
        <w:rPr>
          <w:rFonts w:ascii="Arial" w:hAnsi="Arial" w:cs="Arial"/>
        </w:rPr>
      </w:pPr>
      <w:r w:rsidRPr="001240F2">
        <w:rPr>
          <w:rFonts w:ascii="Arial" w:hAnsi="Arial" w:cs="Arial"/>
        </w:rPr>
        <w:t xml:space="preserve">An AP MLD may need to adjust the number of available affiliated APs based on traffic load, interference and the number of associated STAs. All devices should be environmentally friendly, so it is important to minimize and optimize AP MLD power consumption. Detailed </w:t>
      </w:r>
      <w:r w:rsidR="002465E2" w:rsidRPr="001240F2">
        <w:rPr>
          <w:rFonts w:ascii="Arial" w:hAnsi="Arial" w:cs="Arial"/>
        </w:rPr>
        <w:t>description</w:t>
      </w:r>
      <w:r w:rsidRPr="001240F2">
        <w:rPr>
          <w:rFonts w:ascii="Arial" w:hAnsi="Arial" w:cs="Arial"/>
        </w:rPr>
        <w:t xml:space="preserve"> of the AP MLD configuration use cases </w:t>
      </w:r>
      <w:r w:rsidR="002465E2" w:rsidRPr="001240F2">
        <w:rPr>
          <w:rFonts w:ascii="Arial" w:hAnsi="Arial" w:cs="Arial"/>
        </w:rPr>
        <w:t>is</w:t>
      </w:r>
      <w:r w:rsidRPr="001240F2">
        <w:rPr>
          <w:rFonts w:ascii="Arial" w:hAnsi="Arial" w:cs="Arial"/>
        </w:rPr>
        <w:t xml:space="preserve"> described in the submission 20/810r1.</w:t>
      </w:r>
    </w:p>
    <w:p w14:paraId="5AE5D446" w14:textId="39B928E9" w:rsidR="00395CA0" w:rsidRPr="001240F2" w:rsidRDefault="00395CA0" w:rsidP="00395CA0">
      <w:pPr>
        <w:rPr>
          <w:rFonts w:ascii="Arial" w:hAnsi="Arial" w:cs="Arial"/>
        </w:rPr>
      </w:pPr>
      <w:r w:rsidRPr="001240F2">
        <w:rPr>
          <w:rFonts w:ascii="Arial" w:hAnsi="Arial" w:cs="Arial"/>
        </w:rPr>
        <w:t xml:space="preserve">802.11be should specify </w:t>
      </w:r>
      <w:r w:rsidR="001240F2">
        <w:rPr>
          <w:rFonts w:ascii="Arial" w:hAnsi="Arial" w:cs="Arial"/>
        </w:rPr>
        <w:t>how an</w:t>
      </w:r>
      <w:r w:rsidR="001240F2" w:rsidRPr="001240F2">
        <w:rPr>
          <w:rFonts w:ascii="Arial" w:hAnsi="Arial" w:cs="Arial"/>
        </w:rPr>
        <w:t xml:space="preserve"> </w:t>
      </w:r>
      <w:r w:rsidRPr="001240F2">
        <w:rPr>
          <w:rFonts w:ascii="Arial" w:hAnsi="Arial" w:cs="Arial"/>
        </w:rPr>
        <w:t>AP MLD add</w:t>
      </w:r>
      <w:r w:rsidR="001240F2">
        <w:rPr>
          <w:rFonts w:ascii="Arial" w:hAnsi="Arial" w:cs="Arial"/>
        </w:rPr>
        <w:t>s</w:t>
      </w:r>
      <w:r w:rsidRPr="001240F2">
        <w:rPr>
          <w:rFonts w:ascii="Arial" w:hAnsi="Arial" w:cs="Arial"/>
        </w:rPr>
        <w:t xml:space="preserve"> </w:t>
      </w:r>
      <w:r w:rsidR="001240F2">
        <w:rPr>
          <w:rFonts w:ascii="Arial" w:hAnsi="Arial" w:cs="Arial"/>
        </w:rPr>
        <w:t xml:space="preserve">a </w:t>
      </w:r>
      <w:r w:rsidRPr="001240F2">
        <w:rPr>
          <w:rFonts w:ascii="Arial" w:hAnsi="Arial" w:cs="Arial"/>
        </w:rPr>
        <w:t xml:space="preserve">new affiliated AP. Similarly, 802.11be should specify </w:t>
      </w:r>
      <w:r w:rsidR="001240F2">
        <w:rPr>
          <w:rFonts w:ascii="Arial" w:hAnsi="Arial" w:cs="Arial"/>
        </w:rPr>
        <w:t>how</w:t>
      </w:r>
      <w:r w:rsidRPr="001240F2">
        <w:rPr>
          <w:rFonts w:ascii="Arial" w:hAnsi="Arial" w:cs="Arial"/>
        </w:rPr>
        <w:t xml:space="preserve"> </w:t>
      </w:r>
      <w:r w:rsidR="00DC1858">
        <w:rPr>
          <w:rFonts w:ascii="Arial" w:hAnsi="Arial" w:cs="Arial"/>
        </w:rPr>
        <w:t>an</w:t>
      </w:r>
      <w:r w:rsidR="00DC1858" w:rsidRPr="001240F2">
        <w:rPr>
          <w:rFonts w:ascii="Arial" w:hAnsi="Arial" w:cs="Arial"/>
        </w:rPr>
        <w:t xml:space="preserve"> </w:t>
      </w:r>
      <w:r w:rsidRPr="001240F2">
        <w:rPr>
          <w:rFonts w:ascii="Arial" w:hAnsi="Arial" w:cs="Arial"/>
        </w:rPr>
        <w:t>associated non-AP MLDs set</w:t>
      </w:r>
      <w:r w:rsidR="00DC1858">
        <w:rPr>
          <w:rFonts w:ascii="Arial" w:hAnsi="Arial" w:cs="Arial"/>
        </w:rPr>
        <w:t xml:space="preserve">s </w:t>
      </w:r>
      <w:r w:rsidRPr="001240F2">
        <w:rPr>
          <w:rFonts w:ascii="Arial" w:hAnsi="Arial" w:cs="Arial"/>
        </w:rPr>
        <w:t xml:space="preserve">up a link with </w:t>
      </w:r>
      <w:r w:rsidR="00DC1858">
        <w:rPr>
          <w:rFonts w:ascii="Arial" w:hAnsi="Arial" w:cs="Arial"/>
        </w:rPr>
        <w:t>a</w:t>
      </w:r>
      <w:r w:rsidRPr="001240F2">
        <w:rPr>
          <w:rFonts w:ascii="Arial" w:hAnsi="Arial" w:cs="Arial"/>
        </w:rPr>
        <w:t xml:space="preserve"> new affiliated AP in order to exchange data with the new affiliated AP. </w:t>
      </w:r>
    </w:p>
    <w:p w14:paraId="2305A5A2" w14:textId="2A38C675" w:rsidR="00395CA0" w:rsidRPr="001240F2" w:rsidRDefault="00395CA0" w:rsidP="00395CA0">
      <w:pPr>
        <w:rPr>
          <w:rFonts w:ascii="Arial" w:hAnsi="Arial" w:cs="Arial"/>
        </w:rPr>
      </w:pPr>
      <w:r w:rsidRPr="001240F2">
        <w:rPr>
          <w:rFonts w:ascii="Arial" w:hAnsi="Arial" w:cs="Arial"/>
        </w:rPr>
        <w:t xml:space="preserve">The baseline 802.11 allows an AP to signal that it will terminate/stop operating by sending a BSS Transition Management </w:t>
      </w:r>
      <w:r w:rsidR="00DC1858">
        <w:rPr>
          <w:rFonts w:ascii="Arial" w:hAnsi="Arial" w:cs="Arial"/>
        </w:rPr>
        <w:t xml:space="preserve">Request </w:t>
      </w:r>
      <w:r w:rsidRPr="001240F2">
        <w:rPr>
          <w:rFonts w:ascii="Arial" w:hAnsi="Arial" w:cs="Arial"/>
        </w:rPr>
        <w:t>frame with BSS Termination Included field set to 1 to all associated STAs. The current 802.11 description force</w:t>
      </w:r>
      <w:r w:rsidR="00DC1858">
        <w:rPr>
          <w:rFonts w:ascii="Arial" w:hAnsi="Arial" w:cs="Arial"/>
        </w:rPr>
        <w:t>s</w:t>
      </w:r>
      <w:r w:rsidRPr="001240F2">
        <w:rPr>
          <w:rFonts w:ascii="Arial" w:hAnsi="Arial" w:cs="Arial"/>
        </w:rPr>
        <w:t xml:space="preserve"> the AP to disassociate all STAs before the BSS is terminated. </w:t>
      </w:r>
    </w:p>
    <w:p w14:paraId="2AB00FBE" w14:textId="77777777" w:rsidR="00395CA0" w:rsidRPr="001240F2" w:rsidRDefault="00395CA0" w:rsidP="00395CA0">
      <w:pPr>
        <w:rPr>
          <w:rFonts w:ascii="Arial" w:hAnsi="Arial" w:cs="Arial"/>
        </w:rPr>
      </w:pPr>
      <w:r w:rsidRPr="001240F2">
        <w:rPr>
          <w:rFonts w:ascii="Arial" w:hAnsi="Arial" w:cs="Arial"/>
        </w:rPr>
        <w:t xml:space="preserve">The disassociation of the non-AP MLD terminates data transmission in all links of the non-AP MLD. This is not desired in ML setup, because non-AP MLD may have links with other affiliated APs and data transmission with these APs may continue without interrupts. 802.11be should clarify when the disassociation of the non-AP MLD is needed and how non-AP MLD operates if one of the APs to which it has a link is deleted. </w:t>
      </w:r>
    </w:p>
    <w:p w14:paraId="3F58C856" w14:textId="77777777" w:rsidR="00395CA0" w:rsidRPr="001240F2" w:rsidRDefault="00395CA0" w:rsidP="00395CA0">
      <w:pPr>
        <w:rPr>
          <w:rFonts w:ascii="Arial" w:hAnsi="Arial" w:cs="Arial"/>
        </w:rPr>
      </w:pPr>
      <w:r w:rsidRPr="001240F2">
        <w:rPr>
          <w:rFonts w:ascii="Arial" w:hAnsi="Arial" w:cs="Arial"/>
        </w:rPr>
        <w:t xml:space="preserve">CID 2513 requests to clarify signaling to delete a single link. It is better to define both Add Link and Delete Link operations to enable flexible link handling. The Add and Delete link signaling are discussed with the CIDs 1852 and 2511. </w:t>
      </w:r>
    </w:p>
    <w:p w14:paraId="6B90F677"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395CA0" w:rsidRPr="001240F2" w14:paraId="6AC02C4E" w14:textId="77777777" w:rsidTr="00F4271C">
        <w:trPr>
          <w:trHeight w:val="341"/>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D507D4C"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3E3BD01"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22D69486"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1D0CA542"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092CA0E2"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1024B1A8" w14:textId="77777777" w:rsidR="00395CA0" w:rsidRPr="001240F2" w:rsidRDefault="00395CA0" w:rsidP="00EA6371">
            <w:pPr>
              <w:spacing w:before="100" w:before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44FD069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6970A7F7"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lastRenderedPageBreak/>
              <w:t>1852</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21E8A3B2"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100.01</w:t>
            </w: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74DCABE4"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11.3.5.3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50BB4DED"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The non-AP MLD reassociation to the same AP MLD causes hard reset of all parameters that prevents data transmission for some time, i.e. all links need to reset block acks, SNs, PNs, etc as listed in p.100. The hard reset is especially bad for low delay applications, because it forces all links to stop using the existing parameter values. The add link should be robust in order to protect the privacy of the non-AP MLD.</w:t>
            </w:r>
            <w:r w:rsidRPr="001240F2">
              <w:rPr>
                <w:rFonts w:ascii="Arial" w:hAnsi="Arial" w:cs="Arial"/>
                <w:sz w:val="18"/>
                <w:szCs w:val="18"/>
              </w:rPr>
              <w:br/>
              <w:t>To avoid data transmissions interrupts in all links, the non-AP MLD should have robust Add Link signaling to add a link or modify parameters of a STA affilated with non-AP MLD.</w:t>
            </w: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3CA95FEE"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Please include robust Add Link signaling to 802.11be. Add Link allows non-AP MLD to modify the number of links it operates and parameters in uses in the links. Please make sure that Add Link does not cause interrupts to the data transmissions on other links.</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48D1F757" w14:textId="778481FC"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1852.</w:t>
            </w:r>
          </w:p>
          <w:p w14:paraId="3A0AA231"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 </w:t>
            </w:r>
          </w:p>
        </w:tc>
      </w:tr>
      <w:tr w:rsidR="00395CA0" w:rsidRPr="001240F2" w14:paraId="5AB5521C" w14:textId="77777777" w:rsidTr="00F4271C">
        <w:trPr>
          <w:trHeight w:val="840"/>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9F3CCEA"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2511</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9090DF7"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100.12</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4B699838"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11.3.5.4</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2D016DDE"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All agreements and allocations listed on this page are reset or deleted once a reassociation occurs. This is completely unncessary and disruptive in a scenario in which a device needs to add a link to an existing setup. There are many use cases for link addition, including a case where an AP is added to an existing AP MLD.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AE0A91A"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Add a mechanism for link addition such that existing agreements on other links are not affected.</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07C420EB" w14:textId="6FD56BDB"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Pr="001240F2">
              <w:rPr>
                <w:rFonts w:ascii="Arial" w:hAnsi="Arial" w:cs="Arial"/>
                <w:sz w:val="18"/>
                <w:szCs w:val="18"/>
              </w:rPr>
              <w:t xml:space="preserve"> and identified with the CID 2511.</w:t>
            </w:r>
          </w:p>
          <w:p w14:paraId="0A2F7C04" w14:textId="77777777" w:rsidR="00395CA0" w:rsidRPr="001240F2" w:rsidRDefault="00395CA0" w:rsidP="00EA6371">
            <w:pPr>
              <w:spacing w:before="100" w:beforeAutospacing="1"/>
              <w:rPr>
                <w:rFonts w:ascii="Arial" w:hAnsi="Arial" w:cs="Arial"/>
                <w:sz w:val="18"/>
                <w:szCs w:val="18"/>
              </w:rPr>
            </w:pPr>
          </w:p>
        </w:tc>
      </w:tr>
      <w:tr w:rsidR="00395CA0" w:rsidRPr="001240F2" w14:paraId="5F39ED6F" w14:textId="77777777" w:rsidTr="00F4271C">
        <w:trPr>
          <w:trHeight w:val="840"/>
          <w:jc w:val="center"/>
        </w:trPr>
        <w:tc>
          <w:tcPr>
            <w:tcW w:w="661" w:type="dxa"/>
            <w:tcBorders>
              <w:top w:val="single" w:sz="4" w:space="0" w:color="000000"/>
              <w:left w:val="single" w:sz="4" w:space="0" w:color="000000"/>
              <w:bottom w:val="single" w:sz="8" w:space="0" w:color="000000"/>
              <w:right w:val="single" w:sz="4" w:space="0" w:color="000000"/>
            </w:tcBorders>
            <w:shd w:val="clear" w:color="auto" w:fill="auto"/>
          </w:tcPr>
          <w:p w14:paraId="791BDFE6"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2595</w:t>
            </w:r>
          </w:p>
        </w:tc>
        <w:tc>
          <w:tcPr>
            <w:tcW w:w="828" w:type="dxa"/>
            <w:tcBorders>
              <w:top w:val="single" w:sz="4" w:space="0" w:color="000000"/>
              <w:left w:val="single" w:sz="4" w:space="0" w:color="000000"/>
              <w:bottom w:val="single" w:sz="8" w:space="0" w:color="000000"/>
              <w:right w:val="single" w:sz="4" w:space="0" w:color="000000"/>
            </w:tcBorders>
            <w:shd w:val="clear" w:color="auto" w:fill="auto"/>
          </w:tcPr>
          <w:p w14:paraId="3D6971B1" w14:textId="77777777" w:rsidR="00395CA0" w:rsidRPr="001240F2" w:rsidRDefault="00395CA0" w:rsidP="00EA6371">
            <w:pPr>
              <w:spacing w:before="100" w:beforeAutospacing="1"/>
              <w:rPr>
                <w:rFonts w:ascii="Arial" w:hAnsi="Arial" w:cs="Arial"/>
                <w:sz w:val="18"/>
                <w:szCs w:val="18"/>
              </w:rPr>
            </w:pPr>
          </w:p>
        </w:tc>
        <w:tc>
          <w:tcPr>
            <w:tcW w:w="991" w:type="dxa"/>
            <w:tcBorders>
              <w:top w:val="single" w:sz="4" w:space="0" w:color="000000"/>
              <w:left w:val="single" w:sz="4" w:space="0" w:color="000000"/>
              <w:bottom w:val="single" w:sz="8" w:space="0" w:color="000000"/>
              <w:right w:val="single" w:sz="4" w:space="0" w:color="000000"/>
            </w:tcBorders>
            <w:shd w:val="clear" w:color="auto" w:fill="auto"/>
          </w:tcPr>
          <w:p w14:paraId="113B65F3" w14:textId="77777777" w:rsidR="00395CA0" w:rsidRPr="001240F2" w:rsidRDefault="00395CA0" w:rsidP="00EA6371">
            <w:pPr>
              <w:spacing w:before="100" w:before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8" w:space="0" w:color="000000"/>
              <w:right w:val="single" w:sz="4" w:space="0" w:color="000000"/>
            </w:tcBorders>
            <w:shd w:val="clear" w:color="auto" w:fill="auto"/>
          </w:tcPr>
          <w:p w14:paraId="2EC2DC2B" w14:textId="77777777" w:rsidR="00395CA0" w:rsidRPr="001240F2" w:rsidRDefault="00395CA0" w:rsidP="00EA6371">
            <w:pPr>
              <w:spacing w:before="100" w:beforeAutospacing="1"/>
              <w:rPr>
                <w:rFonts w:ascii="Arial" w:hAnsi="Arial" w:cs="Arial"/>
                <w:sz w:val="18"/>
                <w:szCs w:val="18"/>
              </w:rPr>
            </w:pPr>
          </w:p>
        </w:tc>
        <w:tc>
          <w:tcPr>
            <w:tcW w:w="2115" w:type="dxa"/>
            <w:tcBorders>
              <w:top w:val="single" w:sz="4" w:space="0" w:color="000000"/>
              <w:left w:val="single" w:sz="4" w:space="0" w:color="000000"/>
              <w:bottom w:val="single" w:sz="8" w:space="0" w:color="000000"/>
              <w:right w:val="single" w:sz="4" w:space="0" w:color="000000"/>
            </w:tcBorders>
            <w:shd w:val="clear" w:color="auto" w:fill="auto"/>
          </w:tcPr>
          <w:p w14:paraId="01A869D8" w14:textId="440E928E" w:rsidR="00395CA0" w:rsidRPr="00EA6371" w:rsidRDefault="00395CA0" w:rsidP="00EA6371">
            <w:pPr>
              <w:spacing w:before="100" w:beforeAutospacing="1"/>
              <w:rPr>
                <w:rFonts w:ascii="Arial" w:hAnsi="Arial" w:cs="Arial"/>
                <w:sz w:val="18"/>
                <w:szCs w:val="18"/>
              </w:rPr>
            </w:pPr>
            <w:r w:rsidRPr="001240F2">
              <w:rPr>
                <w:rFonts w:ascii="Arial" w:hAnsi="Arial" w:cs="Arial"/>
                <w:sz w:val="18"/>
                <w:szCs w:val="18"/>
              </w:rPr>
              <w:t>There could be instances where either a non-AP MLD or an AP MLD may need to remove (unassociate) one or more setup links without having to perform a multi-link tear down. 11be should allow such link removals.</w:t>
            </w:r>
          </w:p>
        </w:tc>
        <w:tc>
          <w:tcPr>
            <w:tcW w:w="2565" w:type="dxa"/>
            <w:tcBorders>
              <w:top w:val="single" w:sz="4" w:space="0" w:color="000000"/>
              <w:left w:val="single" w:sz="4" w:space="0" w:color="000000"/>
              <w:bottom w:val="single" w:sz="8" w:space="0" w:color="000000"/>
              <w:right w:val="single" w:sz="4" w:space="0" w:color="000000"/>
            </w:tcBorders>
            <w:shd w:val="clear" w:color="auto" w:fill="auto"/>
          </w:tcPr>
          <w:p w14:paraId="13E99C7E" w14:textId="73F123DA" w:rsidR="00E67F22" w:rsidRPr="001240F2" w:rsidRDefault="00A744EC" w:rsidP="00E67F22">
            <w:pPr>
              <w:spacing w:before="100" w:beforeAutospacing="1"/>
              <w:rPr>
                <w:rFonts w:ascii="Arial" w:hAnsi="Arial" w:cs="Arial"/>
                <w:sz w:val="18"/>
                <w:szCs w:val="18"/>
              </w:rPr>
            </w:pPr>
            <w:r w:rsidRPr="001240F2">
              <w:rPr>
                <w:rFonts w:ascii="Arial" w:hAnsi="Arial" w:cs="Arial"/>
                <w:sz w:val="18"/>
                <w:szCs w:val="18"/>
              </w:rPr>
              <w:t xml:space="preserve">Revised, agree in principle with the comment. </w:t>
            </w:r>
            <w:r w:rsidR="00A160B8" w:rsidRPr="00A160B8">
              <w:rPr>
                <w:rFonts w:ascii="Arial" w:hAnsi="Arial" w:cs="Arial"/>
                <w:sz w:val="18"/>
                <w:szCs w:val="18"/>
              </w:rPr>
              <w:t xml:space="preserve">Please 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A160B8" w:rsidRPr="00A160B8">
              <w:rPr>
                <w:rFonts w:ascii="Arial" w:hAnsi="Arial" w:cs="Arial"/>
                <w:sz w:val="18"/>
                <w:szCs w:val="18"/>
              </w:rPr>
              <w:t>doc.:IEEE 802.11-21/534r0</w:t>
            </w:r>
            <w:r w:rsidR="00A160B8" w:rsidRPr="00A160B8">
              <w:rPr>
                <w:rFonts w:ascii="Arial" w:hAnsi="Arial" w:cs="Arial"/>
                <w:sz w:val="18"/>
                <w:szCs w:val="18"/>
              </w:rPr>
              <w:fldChar w:fldCharType="end"/>
            </w:r>
            <w:r w:rsidR="00E67F22" w:rsidRPr="001240F2">
              <w:rPr>
                <w:rFonts w:ascii="Arial" w:hAnsi="Arial" w:cs="Arial"/>
                <w:sz w:val="18"/>
                <w:szCs w:val="18"/>
              </w:rPr>
              <w:t xml:space="preserve"> and identified with the CID 25</w:t>
            </w:r>
            <w:r w:rsidR="00E67F22">
              <w:rPr>
                <w:rFonts w:ascii="Arial" w:hAnsi="Arial" w:cs="Arial"/>
                <w:sz w:val="18"/>
                <w:szCs w:val="18"/>
              </w:rPr>
              <w:t>95</w:t>
            </w:r>
            <w:r w:rsidR="00E67F22" w:rsidRPr="001240F2">
              <w:rPr>
                <w:rFonts w:ascii="Arial" w:hAnsi="Arial" w:cs="Arial"/>
                <w:sz w:val="18"/>
                <w:szCs w:val="18"/>
              </w:rPr>
              <w:t>.</w:t>
            </w:r>
          </w:p>
          <w:p w14:paraId="34F121AA" w14:textId="04254B25" w:rsidR="00395CA0" w:rsidRPr="001240F2" w:rsidRDefault="00395CA0" w:rsidP="00EA6371">
            <w:pPr>
              <w:spacing w:before="100" w:beforeAutospacing="1"/>
              <w:rPr>
                <w:rFonts w:ascii="Arial" w:hAnsi="Arial" w:cs="Arial"/>
                <w:sz w:val="18"/>
                <w:szCs w:val="18"/>
              </w:rPr>
            </w:pPr>
          </w:p>
          <w:p w14:paraId="21A55851" w14:textId="77777777" w:rsidR="00395CA0" w:rsidRPr="001240F2" w:rsidRDefault="00395CA0" w:rsidP="00EA6371">
            <w:pPr>
              <w:spacing w:before="100" w:beforeAutospacing="1"/>
              <w:rPr>
                <w:rFonts w:ascii="Arial" w:hAnsi="Arial" w:cs="Arial"/>
                <w:sz w:val="18"/>
                <w:szCs w:val="18"/>
              </w:rPr>
            </w:pPr>
          </w:p>
        </w:tc>
      </w:tr>
    </w:tbl>
    <w:p w14:paraId="11BAEA8F" w14:textId="77777777" w:rsidR="00395CA0" w:rsidRPr="001240F2" w:rsidRDefault="00395CA0" w:rsidP="00395CA0">
      <w:pPr>
        <w:rPr>
          <w:rFonts w:ascii="Arial" w:hAnsi="Arial" w:cs="Arial"/>
        </w:rPr>
      </w:pPr>
      <w:r w:rsidRPr="001240F2">
        <w:rPr>
          <w:rFonts w:ascii="Arial" w:hAnsi="Arial" w:cs="Arial"/>
          <w:b/>
          <w:bCs/>
          <w:u w:val="single"/>
        </w:rPr>
        <w:t>Discussion on CIDs 1852, 2511 and 2595:</w:t>
      </w:r>
    </w:p>
    <w:p w14:paraId="08379AE9" w14:textId="1AFF05C1" w:rsidR="00395CA0" w:rsidRPr="001240F2" w:rsidRDefault="00395CA0" w:rsidP="00395CA0">
      <w:pPr>
        <w:rPr>
          <w:rFonts w:ascii="Arial" w:hAnsi="Arial" w:cs="Arial"/>
        </w:rPr>
      </w:pPr>
      <w:r w:rsidRPr="001240F2">
        <w:rPr>
          <w:rFonts w:ascii="Arial" w:hAnsi="Arial" w:cs="Arial"/>
        </w:rPr>
        <w:t xml:space="preserve">The comments say that there should be a way to configure the ML setup </w:t>
      </w:r>
      <w:r w:rsidR="002465E2" w:rsidRPr="001240F2">
        <w:rPr>
          <w:rFonts w:ascii="Arial" w:hAnsi="Arial" w:cs="Arial"/>
        </w:rPr>
        <w:t>i.e.,</w:t>
      </w:r>
      <w:r w:rsidRPr="001240F2">
        <w:rPr>
          <w:rFonts w:ascii="Arial" w:hAnsi="Arial" w:cs="Arial"/>
        </w:rPr>
        <w:t xml:space="preserve"> add a new link, delete a link or modify STA parameters in a link, without long interrupts and hard reset of security keys, Sequence numbers</w:t>
      </w:r>
      <w:r w:rsidR="0021015A">
        <w:rPr>
          <w:rFonts w:ascii="Arial" w:hAnsi="Arial" w:cs="Arial"/>
        </w:rPr>
        <w:t>,</w:t>
      </w:r>
      <w:r w:rsidRPr="001240F2">
        <w:rPr>
          <w:rFonts w:ascii="Arial" w:hAnsi="Arial" w:cs="Arial"/>
        </w:rPr>
        <w:t xml:space="preserve"> and Packet numbers. The long interrupt is caused by the need to redo the 4-way handshake before any link may send any data. Efficient data transmission </w:t>
      </w:r>
      <w:r w:rsidR="00B317E4">
        <w:rPr>
          <w:rFonts w:ascii="Arial" w:hAnsi="Arial" w:cs="Arial"/>
        </w:rPr>
        <w:t xml:space="preserve">also </w:t>
      </w:r>
      <w:r w:rsidRPr="001240F2">
        <w:rPr>
          <w:rFonts w:ascii="Arial" w:hAnsi="Arial" w:cs="Arial"/>
        </w:rPr>
        <w:t xml:space="preserve">requires </w:t>
      </w:r>
      <w:r w:rsidR="00B317E4">
        <w:rPr>
          <w:rFonts w:ascii="Arial" w:hAnsi="Arial" w:cs="Arial"/>
        </w:rPr>
        <w:t>setting up</w:t>
      </w:r>
      <w:r w:rsidR="009244AC">
        <w:rPr>
          <w:rFonts w:ascii="Arial" w:hAnsi="Arial" w:cs="Arial"/>
        </w:rPr>
        <w:t xml:space="preserve"> </w:t>
      </w:r>
      <w:r w:rsidRPr="001240F2">
        <w:rPr>
          <w:rFonts w:ascii="Arial" w:hAnsi="Arial" w:cs="Arial"/>
        </w:rPr>
        <w:t xml:space="preserve">block ack </w:t>
      </w:r>
      <w:r w:rsidR="00B317E4">
        <w:rPr>
          <w:rFonts w:ascii="Arial" w:hAnsi="Arial" w:cs="Arial"/>
        </w:rPr>
        <w:t>agreements</w:t>
      </w:r>
      <w:r w:rsidRPr="001240F2">
        <w:rPr>
          <w:rFonts w:ascii="Arial" w:hAnsi="Arial" w:cs="Arial"/>
        </w:rPr>
        <w:t>, TWT</w:t>
      </w:r>
      <w:r w:rsidR="00B317E4">
        <w:rPr>
          <w:rFonts w:ascii="Arial" w:hAnsi="Arial" w:cs="Arial"/>
        </w:rPr>
        <w:t>s</w:t>
      </w:r>
      <w:r w:rsidRPr="001240F2">
        <w:rPr>
          <w:rFonts w:ascii="Arial" w:hAnsi="Arial" w:cs="Arial"/>
        </w:rPr>
        <w:t xml:space="preserve">, traffic streams, etc. </w:t>
      </w:r>
    </w:p>
    <w:p w14:paraId="744B3A00" w14:textId="736EF767" w:rsidR="00395CA0" w:rsidRPr="001240F2" w:rsidRDefault="00395CA0" w:rsidP="00395CA0">
      <w:pPr>
        <w:rPr>
          <w:rFonts w:ascii="Arial" w:hAnsi="Arial" w:cs="Arial"/>
        </w:rPr>
      </w:pPr>
      <w:r w:rsidRPr="001240F2">
        <w:rPr>
          <w:rFonts w:ascii="Arial" w:hAnsi="Arial" w:cs="Arial"/>
        </w:rPr>
        <w:lastRenderedPageBreak/>
        <w:t xml:space="preserve">In general, the proposed comment resolution agrees with the comments. The discussion first introduces reasons why reassociation introduces long delays to link add/delete operations. Then resolution for the comments is explained. </w:t>
      </w:r>
    </w:p>
    <w:p w14:paraId="6E94905B" w14:textId="77777777" w:rsidR="0084571D" w:rsidRDefault="0084571D" w:rsidP="00395CA0">
      <w:pPr>
        <w:rPr>
          <w:rFonts w:ascii="Arial" w:hAnsi="Arial" w:cs="Arial"/>
          <w:b/>
          <w:bCs/>
        </w:rPr>
      </w:pPr>
    </w:p>
    <w:p w14:paraId="04FCF549" w14:textId="2D1A8CB4" w:rsidR="00395CA0" w:rsidRPr="001240F2" w:rsidRDefault="00395CA0" w:rsidP="00395CA0">
      <w:pPr>
        <w:rPr>
          <w:rFonts w:ascii="Arial" w:hAnsi="Arial" w:cs="Arial"/>
        </w:rPr>
      </w:pPr>
      <w:r w:rsidRPr="001240F2">
        <w:rPr>
          <w:rFonts w:ascii="Arial" w:hAnsi="Arial" w:cs="Arial"/>
          <w:b/>
          <w:bCs/>
        </w:rPr>
        <w:t>Challenges of using re-association signaling in ML configuration</w:t>
      </w:r>
    </w:p>
    <w:p w14:paraId="699B71C6" w14:textId="181E937F" w:rsidR="00395CA0" w:rsidRPr="001240F2" w:rsidRDefault="00395CA0" w:rsidP="00395CA0">
      <w:pPr>
        <w:rPr>
          <w:rFonts w:ascii="Arial" w:hAnsi="Arial" w:cs="Arial"/>
        </w:rPr>
      </w:pPr>
      <w:r w:rsidRPr="001240F2">
        <w:rPr>
          <w:rFonts w:ascii="Arial" w:hAnsi="Arial" w:cs="Arial"/>
        </w:rPr>
        <w:t xml:space="preserve">As explained in clause 11.3.5.4 the non-AP MLD deletes its keys before it transmits reassociation request frame. </w:t>
      </w:r>
    </w:p>
    <w:p w14:paraId="0B68B23E" w14:textId="77777777" w:rsidR="00395CA0" w:rsidRPr="001240F2" w:rsidRDefault="00395CA0" w:rsidP="00D3404B">
      <w:pPr>
        <w:keepNext/>
        <w:jc w:val="center"/>
        <w:rPr>
          <w:rFonts w:ascii="Arial" w:hAnsi="Arial" w:cs="Arial"/>
        </w:rPr>
      </w:pPr>
      <w:r w:rsidRPr="001240F2">
        <w:rPr>
          <w:rFonts w:ascii="Arial" w:hAnsi="Arial" w:cs="Arial"/>
          <w:noProof/>
          <w:lang w:val="en-GB" w:eastAsia="ja-JP"/>
        </w:rPr>
        <w:drawing>
          <wp:inline distT="0" distB="0" distL="0" distR="0" wp14:anchorId="5F74969C" wp14:editId="16C2BB83">
            <wp:extent cx="4226355" cy="978622"/>
            <wp:effectExtent l="0" t="0" r="3175" b="0"/>
            <wp:docPr id="16" name="Picture 15" descr="Text&#10;&#10;Description automatically generated">
              <a:extLst xmlns:a="http://schemas.openxmlformats.org/drawingml/2006/main">
                <a:ext uri="{FF2B5EF4-FFF2-40B4-BE49-F238E27FC236}">
                  <a16:creationId xmlns:a16="http://schemas.microsoft.com/office/drawing/2014/main" id="{B4BAD3CE-A484-1140-8C1F-01C896CB24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Text&#10;&#10;Description automatically generated">
                      <a:extLst>
                        <a:ext uri="{FF2B5EF4-FFF2-40B4-BE49-F238E27FC236}">
                          <a16:creationId xmlns:a16="http://schemas.microsoft.com/office/drawing/2014/main" id="{B4BAD3CE-A484-1140-8C1F-01C896CB2484}"/>
                        </a:ext>
                      </a:extLst>
                    </pic:cNvPr>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4226355" cy="978622"/>
                    </a:xfrm>
                    <a:prstGeom prst="rect">
                      <a:avLst/>
                    </a:prstGeom>
                  </pic:spPr>
                </pic:pic>
              </a:graphicData>
            </a:graphic>
          </wp:inline>
        </w:drawing>
      </w:r>
    </w:p>
    <w:p w14:paraId="4A8AAAEC" w14:textId="77777777" w:rsidR="00395CA0" w:rsidRPr="001240F2" w:rsidRDefault="00395CA0" w:rsidP="008713D8">
      <w:pPr>
        <w:pStyle w:val="Caption"/>
      </w:pPr>
      <w:r w:rsidRPr="001240F2">
        <w:t xml:space="preserve">Figure </w:t>
      </w:r>
      <w:fldSimple w:instr=" SEQ Figure \* ARABIC ">
        <w:r w:rsidRPr="001240F2">
          <w:rPr>
            <w:noProof/>
          </w:rPr>
          <w:t>1</w:t>
        </w:r>
      </w:fldSimple>
      <w:r w:rsidRPr="001240F2">
        <w:t xml:space="preserve"> – IEEE802.11be D0.3 rules for Reassociation Request transmission to the associated AP.</w:t>
      </w:r>
    </w:p>
    <w:p w14:paraId="44CBF4A1" w14:textId="77777777" w:rsidR="00395CA0" w:rsidRPr="001240F2" w:rsidRDefault="00395CA0" w:rsidP="00395CA0">
      <w:pPr>
        <w:rPr>
          <w:rFonts w:ascii="Arial" w:hAnsi="Arial" w:cs="Arial"/>
        </w:rPr>
      </w:pPr>
      <w:r w:rsidRPr="001240F2">
        <w:rPr>
          <w:rFonts w:ascii="Arial" w:hAnsi="Arial" w:cs="Arial"/>
        </w:rPr>
        <w:t xml:space="preserve">The transmission of a Re-association Request frame causes the ML setup to transition from State 4 to State 2. When STA operates in State 2, the transmission of class 3 Frames is not allowed. For instance, data frames transmission between AP affiliated with AP MLD and STA affiliated with non-AP MLD is not allowed. </w:t>
      </w:r>
    </w:p>
    <w:p w14:paraId="41B46ACA" w14:textId="160E8338" w:rsidR="00224EEE" w:rsidRPr="001240F2" w:rsidRDefault="00395CA0" w:rsidP="00D3404B">
      <w:pPr>
        <w:pStyle w:val="T1"/>
        <w:rPr>
          <w:rFonts w:ascii="Arial" w:hAnsi="Arial" w:cs="Arial"/>
          <w:lang w:eastAsia="ko-KR"/>
        </w:rPr>
      </w:pPr>
      <w:r w:rsidRPr="001240F2">
        <w:rPr>
          <w:rFonts w:ascii="Arial" w:hAnsi="Arial" w:cs="Arial"/>
          <w:noProof/>
          <w:lang w:val="en-GB"/>
        </w:rPr>
        <w:drawing>
          <wp:inline distT="0" distB="0" distL="0" distR="0" wp14:anchorId="45CCC227" wp14:editId="5B411E98">
            <wp:extent cx="4247886" cy="3454225"/>
            <wp:effectExtent l="0" t="0" r="0" b="635"/>
            <wp:docPr id="9" name="Content Placeholder 8" descr="Diagram&#10;&#10;Description automatically generated">
              <a:extLst xmlns:a="http://schemas.openxmlformats.org/drawingml/2006/main">
                <a:ext uri="{FF2B5EF4-FFF2-40B4-BE49-F238E27FC236}">
                  <a16:creationId xmlns:a16="http://schemas.microsoft.com/office/drawing/2014/main" id="{FE83053D-40D2-C54F-838F-B4EDB63F623A}"/>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Content Placeholder 8" descr="Diagram&#10;&#10;Description automatically generated">
                      <a:extLst>
                        <a:ext uri="{FF2B5EF4-FFF2-40B4-BE49-F238E27FC236}">
                          <a16:creationId xmlns:a16="http://schemas.microsoft.com/office/drawing/2014/main" id="{FE83053D-40D2-C54F-838F-B4EDB63F623A}"/>
                        </a:ext>
                      </a:extLst>
                    </pic:cNvPr>
                    <pic:cNvPicPr>
                      <a:picLocks noGrp="1" noChangeAspect="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4247886" cy="3454225"/>
                    </a:xfrm>
                    <a:prstGeom prst="rect">
                      <a:avLst/>
                    </a:prstGeom>
                    <a:noFill/>
                    <a:ln w="9525">
                      <a:noFill/>
                      <a:round/>
                      <a:headEnd/>
                      <a:tailEnd/>
                    </a:ln>
                    <a:effectLst/>
                  </pic:spPr>
                </pic:pic>
              </a:graphicData>
            </a:graphic>
          </wp:inline>
        </w:drawing>
      </w:r>
    </w:p>
    <w:p w14:paraId="75123932" w14:textId="77777777" w:rsidR="00395CA0" w:rsidRPr="001240F2" w:rsidRDefault="00395CA0" w:rsidP="008713D8">
      <w:pPr>
        <w:pStyle w:val="Caption"/>
      </w:pPr>
      <w:r w:rsidRPr="001240F2">
        <w:t xml:space="preserve">Figure </w:t>
      </w:r>
      <w:fldSimple w:instr=" SEQ Figure \* ARABIC ">
        <w:r w:rsidRPr="001240F2">
          <w:rPr>
            <w:noProof/>
          </w:rPr>
          <w:t>2</w:t>
        </w:r>
      </w:fldSimple>
      <w:r w:rsidRPr="001240F2">
        <w:t xml:space="preserve"> – IEEE802.11md D5.0 State transition diagram and allowed services. </w:t>
      </w:r>
    </w:p>
    <w:p w14:paraId="0C8DA873" w14:textId="21A63AD5" w:rsidR="00395CA0" w:rsidRPr="001240F2" w:rsidRDefault="00395CA0" w:rsidP="00395CA0">
      <w:pPr>
        <w:rPr>
          <w:rFonts w:ascii="Arial" w:hAnsi="Arial" w:cs="Arial"/>
        </w:rPr>
      </w:pPr>
      <w:r w:rsidRPr="001240F2">
        <w:rPr>
          <w:rFonts w:ascii="Arial" w:hAnsi="Arial" w:cs="Arial"/>
        </w:rPr>
        <w:t>To enable again the data transmissions in the ML setup, the AP MLD needs to accept the Reassociation Request frame by sending Reassociation Response. The AP MLD may also reject the Reassociation Request</w:t>
      </w:r>
      <w:r w:rsidR="0021015A">
        <w:rPr>
          <w:rFonts w:ascii="Arial" w:hAnsi="Arial" w:cs="Arial"/>
        </w:rPr>
        <w:t>,</w:t>
      </w:r>
      <w:r w:rsidRPr="001240F2">
        <w:rPr>
          <w:rFonts w:ascii="Arial" w:hAnsi="Arial" w:cs="Arial"/>
        </w:rPr>
        <w:t xml:space="preserve"> in which case the ML setup remains in state 2. For instance, AP MLD may not desire to setup the same number of links as were setup before the reassociation and create </w:t>
      </w:r>
      <w:r w:rsidR="0021015A">
        <w:rPr>
          <w:rFonts w:ascii="Arial" w:hAnsi="Arial" w:cs="Arial"/>
        </w:rPr>
        <w:t>fewer</w:t>
      </w:r>
      <w:r w:rsidRPr="001240F2">
        <w:rPr>
          <w:rFonts w:ascii="Arial" w:hAnsi="Arial" w:cs="Arial"/>
        </w:rPr>
        <w:t xml:space="preserve"> links, or reject the whole association. If AP allows smaller number of links creation, the non-AP MLD may try its luck again in another re-association signaling. </w:t>
      </w:r>
    </w:p>
    <w:p w14:paraId="311E2E5A" w14:textId="5208EDA8" w:rsidR="00395CA0" w:rsidRPr="004D15E1" w:rsidRDefault="00395CA0" w:rsidP="00395CA0">
      <w:pPr>
        <w:rPr>
          <w:rFonts w:ascii="Arial" w:hAnsi="Arial" w:cs="Arial"/>
        </w:rPr>
      </w:pPr>
      <w:r w:rsidRPr="001240F2">
        <w:rPr>
          <w:rFonts w:ascii="Arial" w:hAnsi="Arial" w:cs="Arial"/>
        </w:rPr>
        <w:lastRenderedPageBreak/>
        <w:t>A successful Reassociation changes the ML setup to state 3. In this state, the ML does not have PTK, GTK, IGTK and BIGTKS keys that were deleted before the Reassociation Request transmission. The AP MLD and non-AP MLD need to exchange 4-Way handshake to re-establish the keys. After successful key exchange, the MLDs may transmit data.</w:t>
      </w:r>
    </w:p>
    <w:p w14:paraId="6DE5044A" w14:textId="07E6049A" w:rsidR="00395CA0" w:rsidRPr="001240F2" w:rsidRDefault="00395CA0" w:rsidP="00395CA0">
      <w:pPr>
        <w:rPr>
          <w:rFonts w:ascii="Arial" w:hAnsi="Arial" w:cs="Arial"/>
        </w:rPr>
      </w:pPr>
      <w:r w:rsidRPr="001240F2">
        <w:rPr>
          <w:rFonts w:ascii="Arial" w:hAnsi="Arial" w:cs="Arial"/>
        </w:rPr>
        <w:t xml:space="preserve">Efficient data transmission requires still at least block acknowledgements setup, MSCS and/or SCS configurations for QoS and TWT Setup for power save. These setups require transmission of multiple frames. The Figure 3 summarizes the signaling, but due to lack of space the setup signaling for block acks, </w:t>
      </w:r>
      <w:r w:rsidR="002465E2" w:rsidRPr="001240F2">
        <w:rPr>
          <w:rFonts w:ascii="Arial" w:hAnsi="Arial" w:cs="Arial"/>
        </w:rPr>
        <w:t>etc.</w:t>
      </w:r>
      <w:r w:rsidRPr="001240F2">
        <w:rPr>
          <w:rFonts w:ascii="Arial" w:hAnsi="Arial" w:cs="Arial"/>
        </w:rPr>
        <w:t xml:space="preserve"> are not shown in full details.</w:t>
      </w:r>
    </w:p>
    <w:p w14:paraId="1A963810" w14:textId="146C6FFC" w:rsidR="005E768D" w:rsidRPr="001240F2" w:rsidRDefault="005C2014" w:rsidP="00D3404B">
      <w:pPr>
        <w:jc w:val="center"/>
        <w:rPr>
          <w:rFonts w:ascii="Arial" w:hAnsi="Arial" w:cs="Arial"/>
        </w:rPr>
      </w:pPr>
      <w:r>
        <w:rPr>
          <w:rFonts w:ascii="Arial" w:hAnsi="Arial" w:cs="Arial"/>
          <w:noProof/>
        </w:rPr>
        <w:drawing>
          <wp:anchor distT="0" distB="0" distL="114300" distR="114300" simplePos="0" relativeHeight="251658240" behindDoc="0" locked="0" layoutInCell="1" allowOverlap="1" wp14:anchorId="199F7C46" wp14:editId="7D962E51">
            <wp:simplePos x="0" y="0"/>
            <wp:positionH relativeFrom="column">
              <wp:posOffset>1814195</wp:posOffset>
            </wp:positionH>
            <wp:positionV relativeFrom="paragraph">
              <wp:posOffset>3850273</wp:posOffset>
            </wp:positionV>
            <wp:extent cx="27432" cy="6400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1"/>
                    <a:stretch>
                      <a:fillRect/>
                    </a:stretch>
                  </pic:blipFill>
                  <pic:spPr>
                    <a:xfrm>
                      <a:off x="0" y="0"/>
                      <a:ext cx="27432" cy="64008"/>
                    </a:xfrm>
                    <a:prstGeom prst="rect">
                      <a:avLst/>
                    </a:prstGeom>
                  </pic:spPr>
                </pic:pic>
              </a:graphicData>
            </a:graphic>
            <wp14:sizeRelH relativeFrom="margin">
              <wp14:pctWidth>0</wp14:pctWidth>
            </wp14:sizeRelH>
            <wp14:sizeRelV relativeFrom="margin">
              <wp14:pctHeight>0</wp14:pctHeight>
            </wp14:sizeRelV>
          </wp:anchor>
        </w:drawing>
      </w:r>
      <w:r w:rsidR="00F33824" w:rsidRPr="001240F2">
        <w:rPr>
          <w:rFonts w:ascii="Arial" w:hAnsi="Arial" w:cs="Arial"/>
          <w:noProof/>
          <w:lang w:val="en-GB" w:eastAsia="ja-JP"/>
        </w:rPr>
        <w:drawing>
          <wp:inline distT="0" distB="0" distL="0" distR="0" wp14:anchorId="714982C4" wp14:editId="56E5BD7E">
            <wp:extent cx="5740400" cy="5638800"/>
            <wp:effectExtent l="0" t="0" r="0" b="0"/>
            <wp:docPr id="3" name="Picture 3"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10;&#10;Description automatically generated"/>
                    <pic:cNvPicPr/>
                  </pic:nvPicPr>
                  <pic:blipFill>
                    <a:blip r:embed="rId42"/>
                    <a:stretch>
                      <a:fillRect/>
                    </a:stretch>
                  </pic:blipFill>
                  <pic:spPr>
                    <a:xfrm>
                      <a:off x="0" y="0"/>
                      <a:ext cx="5740400" cy="5638800"/>
                    </a:xfrm>
                    <a:prstGeom prst="rect">
                      <a:avLst/>
                    </a:prstGeom>
                  </pic:spPr>
                </pic:pic>
              </a:graphicData>
            </a:graphic>
          </wp:inline>
        </w:drawing>
      </w:r>
    </w:p>
    <w:p w14:paraId="375A20BB" w14:textId="45D30AA4" w:rsidR="00C740BE" w:rsidRPr="001240F2" w:rsidRDefault="00C740BE" w:rsidP="008713D8">
      <w:pPr>
        <w:pStyle w:val="Caption"/>
      </w:pPr>
      <w:r w:rsidRPr="001240F2">
        <w:t xml:space="preserve">Figure </w:t>
      </w:r>
      <w:fldSimple w:instr=" SEQ Figure \* ARABIC ">
        <w:r w:rsidRPr="001240F2">
          <w:rPr>
            <w:noProof/>
          </w:rPr>
          <w:t>3</w:t>
        </w:r>
      </w:fldSimple>
      <w:r w:rsidRPr="001240F2">
        <w:t xml:space="preserve">– example of adding a link with re-association signaling. </w:t>
      </w:r>
    </w:p>
    <w:p w14:paraId="3CC1D638" w14:textId="77777777" w:rsidR="00224EEE" w:rsidRPr="001240F2" w:rsidRDefault="00224EEE" w:rsidP="00EF28D3">
      <w:pPr>
        <w:rPr>
          <w:rFonts w:ascii="Arial" w:hAnsi="Arial" w:cs="Arial"/>
          <w:lang w:eastAsia="ko-KR"/>
        </w:rPr>
      </w:pPr>
      <w:r w:rsidRPr="001240F2">
        <w:rPr>
          <w:rFonts w:ascii="Arial" w:hAnsi="Arial" w:cs="Arial"/>
          <w:lang w:eastAsia="ko-KR"/>
        </w:rPr>
        <w:br w:type="page"/>
      </w:r>
    </w:p>
    <w:p w14:paraId="746F7E8E" w14:textId="26751920" w:rsidR="00F33824" w:rsidRPr="001240F2" w:rsidRDefault="00F33824" w:rsidP="00F33824">
      <w:pPr>
        <w:rPr>
          <w:rFonts w:ascii="Arial" w:hAnsi="Arial" w:cs="Arial"/>
        </w:rPr>
      </w:pPr>
      <w:r w:rsidRPr="001240F2">
        <w:rPr>
          <w:rFonts w:ascii="Arial" w:hAnsi="Arial" w:cs="Arial"/>
          <w:b/>
          <w:bCs/>
          <w:u w:val="single"/>
        </w:rPr>
        <w:lastRenderedPageBreak/>
        <w:t xml:space="preserve">Proposed resolution for ML </w:t>
      </w:r>
      <w:r w:rsidR="00926C1C">
        <w:rPr>
          <w:rFonts w:ascii="Arial" w:hAnsi="Arial" w:cs="Arial"/>
          <w:b/>
          <w:bCs/>
          <w:u w:val="single"/>
        </w:rPr>
        <w:t>re</w:t>
      </w:r>
      <w:r w:rsidRPr="001240F2">
        <w:rPr>
          <w:rFonts w:ascii="Arial" w:hAnsi="Arial" w:cs="Arial"/>
          <w:b/>
          <w:bCs/>
          <w:u w:val="single"/>
        </w:rPr>
        <w:t xml:space="preserve">configuration signaling </w:t>
      </w:r>
    </w:p>
    <w:p w14:paraId="486E6A83" w14:textId="573FAC2F" w:rsidR="00F33824" w:rsidRPr="001240F2" w:rsidRDefault="00F33824" w:rsidP="00F33824">
      <w:pPr>
        <w:rPr>
          <w:rFonts w:ascii="Arial" w:hAnsi="Arial" w:cs="Arial"/>
        </w:rPr>
      </w:pPr>
      <w:r w:rsidRPr="001240F2">
        <w:rPr>
          <w:rFonts w:ascii="Arial" w:hAnsi="Arial" w:cs="Arial"/>
        </w:rPr>
        <w:t xml:space="preserve">The non-AP MLD should be able to </w:t>
      </w:r>
      <w:r w:rsidR="00926C1C">
        <w:rPr>
          <w:rFonts w:ascii="Arial" w:hAnsi="Arial" w:cs="Arial"/>
        </w:rPr>
        <w:t>change</w:t>
      </w:r>
      <w:r w:rsidR="00926C1C" w:rsidRPr="001240F2">
        <w:rPr>
          <w:rFonts w:ascii="Arial" w:hAnsi="Arial" w:cs="Arial"/>
        </w:rPr>
        <w:t xml:space="preserve"> </w:t>
      </w:r>
      <w:r w:rsidRPr="001240F2">
        <w:rPr>
          <w:rFonts w:ascii="Arial" w:hAnsi="Arial" w:cs="Arial"/>
        </w:rPr>
        <w:t xml:space="preserve">its ML </w:t>
      </w:r>
      <w:r w:rsidR="007B1EE1">
        <w:rPr>
          <w:rFonts w:ascii="Arial" w:hAnsi="Arial" w:cs="Arial"/>
        </w:rPr>
        <w:t xml:space="preserve">configuration (i.e., to reconfigure) </w:t>
      </w:r>
      <w:r w:rsidRPr="001240F2">
        <w:rPr>
          <w:rFonts w:ascii="Arial" w:hAnsi="Arial" w:cs="Arial"/>
        </w:rPr>
        <w:t>by using protected management frames, so it is secure operation and does not leak information of the MLDs. As discussed in the 802.11bi and 802.11bh</w:t>
      </w:r>
      <w:r w:rsidR="0021015A">
        <w:rPr>
          <w:rFonts w:ascii="Arial" w:hAnsi="Arial" w:cs="Arial"/>
        </w:rPr>
        <w:t>,</w:t>
      </w:r>
      <w:r w:rsidRPr="001240F2">
        <w:rPr>
          <w:rFonts w:ascii="Arial" w:hAnsi="Arial" w:cs="Arial"/>
        </w:rPr>
        <w:t xml:space="preserve"> user privacy is very important and </w:t>
      </w:r>
      <w:r w:rsidR="0021015A">
        <w:rPr>
          <w:rFonts w:ascii="Arial" w:hAnsi="Arial" w:cs="Arial"/>
        </w:rPr>
        <w:t>over</w:t>
      </w:r>
      <w:r w:rsidR="0021015A" w:rsidRPr="001240F2">
        <w:rPr>
          <w:rFonts w:ascii="Arial" w:hAnsi="Arial" w:cs="Arial"/>
        </w:rPr>
        <w:t xml:space="preserve"> </w:t>
      </w:r>
      <w:r w:rsidRPr="001240F2">
        <w:rPr>
          <w:rFonts w:ascii="Arial" w:hAnsi="Arial" w:cs="Arial"/>
        </w:rPr>
        <w:t xml:space="preserve">the air transmitted information allows attackers to trace the non-AP MLD. </w:t>
      </w:r>
    </w:p>
    <w:p w14:paraId="4EF900BA" w14:textId="509F2E91" w:rsidR="00F33824" w:rsidRPr="001240F2" w:rsidRDefault="00F33824" w:rsidP="00F33824">
      <w:pPr>
        <w:rPr>
          <w:rFonts w:ascii="Arial" w:hAnsi="Arial" w:cs="Arial"/>
        </w:rPr>
      </w:pPr>
      <w:r w:rsidRPr="001240F2">
        <w:rPr>
          <w:rFonts w:ascii="Arial" w:hAnsi="Arial" w:cs="Arial"/>
        </w:rPr>
        <w:t xml:space="preserve">The ML </w:t>
      </w:r>
      <w:r w:rsidR="007B1EE1">
        <w:rPr>
          <w:rFonts w:ascii="Arial" w:hAnsi="Arial" w:cs="Arial"/>
        </w:rPr>
        <w:t>re</w:t>
      </w:r>
      <w:r w:rsidRPr="001240F2">
        <w:rPr>
          <w:rFonts w:ascii="Arial" w:hAnsi="Arial" w:cs="Arial"/>
        </w:rPr>
        <w:t xml:space="preserve">configuration should be done in state 4, </w:t>
      </w:r>
      <w:r w:rsidR="007B1EE1">
        <w:rPr>
          <w:rFonts w:ascii="Arial" w:hAnsi="Arial" w:cs="Arial"/>
        </w:rPr>
        <w:t>same as</w:t>
      </w:r>
      <w:r w:rsidR="007B1EE1" w:rsidRPr="001240F2">
        <w:rPr>
          <w:rFonts w:ascii="Arial" w:hAnsi="Arial" w:cs="Arial"/>
        </w:rPr>
        <w:t xml:space="preserve"> </w:t>
      </w:r>
      <w:r w:rsidRPr="001240F2">
        <w:rPr>
          <w:rFonts w:ascii="Arial" w:hAnsi="Arial" w:cs="Arial"/>
        </w:rPr>
        <w:t xml:space="preserve">all </w:t>
      </w:r>
      <w:r w:rsidR="002465E2">
        <w:rPr>
          <w:rFonts w:ascii="Arial" w:hAnsi="Arial" w:cs="Arial"/>
        </w:rPr>
        <w:t>multi</w:t>
      </w:r>
      <w:r w:rsidRPr="001240F2">
        <w:rPr>
          <w:rFonts w:ascii="Arial" w:hAnsi="Arial" w:cs="Arial"/>
        </w:rPr>
        <w:t xml:space="preserve">-link management operations. </w:t>
      </w:r>
      <w:r w:rsidR="007B1EE1">
        <w:rPr>
          <w:rFonts w:ascii="Arial" w:hAnsi="Arial" w:cs="Arial"/>
        </w:rPr>
        <w:t>With</w:t>
      </w:r>
      <w:r w:rsidR="007B1EE1" w:rsidRPr="001240F2">
        <w:rPr>
          <w:rFonts w:ascii="Arial" w:hAnsi="Arial" w:cs="Arial"/>
        </w:rPr>
        <w:t xml:space="preserve"> </w:t>
      </w:r>
      <w:r w:rsidRPr="001240F2">
        <w:rPr>
          <w:rFonts w:ascii="Arial" w:hAnsi="Arial" w:cs="Arial"/>
        </w:rPr>
        <w:t xml:space="preserve">ML </w:t>
      </w:r>
      <w:r w:rsidR="007B1EE1">
        <w:rPr>
          <w:rFonts w:ascii="Arial" w:hAnsi="Arial" w:cs="Arial"/>
        </w:rPr>
        <w:t>re</w:t>
      </w:r>
      <w:r w:rsidRPr="001240F2">
        <w:rPr>
          <w:rFonts w:ascii="Arial" w:hAnsi="Arial" w:cs="Arial"/>
        </w:rPr>
        <w:t>configuration there is no need to reset PTKSA, GTKSA, IGTKS</w:t>
      </w:r>
      <w:r w:rsidR="002A234F">
        <w:rPr>
          <w:rFonts w:ascii="Arial" w:hAnsi="Arial" w:cs="Arial"/>
        </w:rPr>
        <w:t>A</w:t>
      </w:r>
      <w:r w:rsidRPr="001240F2">
        <w:rPr>
          <w:rFonts w:ascii="Arial" w:hAnsi="Arial" w:cs="Arial"/>
        </w:rPr>
        <w:t xml:space="preserve"> and BIGTKSA keys, block acks, MSCS, SCS, TWT, or other parameters. The MLDs continue to use them and may transmit data during ML </w:t>
      </w:r>
      <w:r w:rsidR="007B1EE1">
        <w:rPr>
          <w:rFonts w:ascii="Arial" w:hAnsi="Arial" w:cs="Arial"/>
        </w:rPr>
        <w:t>re</w:t>
      </w:r>
      <w:r w:rsidRPr="001240F2">
        <w:rPr>
          <w:rFonts w:ascii="Arial" w:hAnsi="Arial" w:cs="Arial"/>
        </w:rPr>
        <w:t xml:space="preserve">configuration. </w:t>
      </w:r>
    </w:p>
    <w:p w14:paraId="318A2518" w14:textId="5E069C58" w:rsidR="00F33824" w:rsidRPr="001240F2" w:rsidRDefault="00F33824" w:rsidP="00F33824">
      <w:pPr>
        <w:rPr>
          <w:rFonts w:ascii="Arial" w:hAnsi="Arial" w:cs="Arial"/>
        </w:rPr>
      </w:pPr>
      <w:r w:rsidRPr="001240F2">
        <w:rPr>
          <w:rFonts w:ascii="Arial" w:hAnsi="Arial" w:cs="Arial"/>
        </w:rPr>
        <w:t xml:space="preserve">The ML </w:t>
      </w:r>
      <w:r w:rsidR="007B1EE1">
        <w:rPr>
          <w:rFonts w:ascii="Arial" w:hAnsi="Arial" w:cs="Arial"/>
        </w:rPr>
        <w:t>re</w:t>
      </w:r>
      <w:r w:rsidRPr="001240F2">
        <w:rPr>
          <w:rFonts w:ascii="Arial" w:hAnsi="Arial" w:cs="Arial"/>
        </w:rPr>
        <w:t xml:space="preserve">configuration should not cause any changes to the links that are not </w:t>
      </w:r>
      <w:r w:rsidR="007B1EE1">
        <w:rPr>
          <w:rFonts w:ascii="Arial" w:hAnsi="Arial" w:cs="Arial"/>
        </w:rPr>
        <w:t>modified</w:t>
      </w:r>
      <w:r w:rsidRPr="001240F2">
        <w:rPr>
          <w:rFonts w:ascii="Arial" w:hAnsi="Arial" w:cs="Arial"/>
        </w:rPr>
        <w:t>. The simplest solution is to include only the parameters related to the added, deleted and modified links into ML Configuration Request and ML Configuration Response frames.</w:t>
      </w:r>
    </w:p>
    <w:p w14:paraId="600CCEF6" w14:textId="77777777" w:rsidR="004B4AFE" w:rsidRDefault="00F33824" w:rsidP="00F33824">
      <w:pPr>
        <w:rPr>
          <w:rFonts w:ascii="Arial" w:hAnsi="Arial" w:cs="Arial"/>
        </w:rPr>
      </w:pPr>
      <w:r w:rsidRPr="001240F2">
        <w:rPr>
          <w:rFonts w:ascii="Arial" w:hAnsi="Arial" w:cs="Arial"/>
        </w:rPr>
        <w:t xml:space="preserve">One ML </w:t>
      </w:r>
      <w:r w:rsidR="007B1EE1">
        <w:rPr>
          <w:rFonts w:ascii="Arial" w:hAnsi="Arial" w:cs="Arial"/>
        </w:rPr>
        <w:t>re</w:t>
      </w:r>
      <w:r w:rsidRPr="001240F2">
        <w:rPr>
          <w:rFonts w:ascii="Arial" w:hAnsi="Arial" w:cs="Arial"/>
        </w:rPr>
        <w:t xml:space="preserve">configuration signaling should be able to add one or more links, so that single signaling can carry all required modifications. </w:t>
      </w:r>
      <w:r w:rsidR="007B1EE1">
        <w:rPr>
          <w:rFonts w:ascii="Arial" w:hAnsi="Arial" w:cs="Arial"/>
        </w:rPr>
        <w:t>When</w:t>
      </w:r>
      <w:r w:rsidR="007B1EE1" w:rsidRPr="001240F2">
        <w:rPr>
          <w:rFonts w:ascii="Arial" w:hAnsi="Arial" w:cs="Arial"/>
        </w:rPr>
        <w:t xml:space="preserve"> </w:t>
      </w:r>
      <w:r w:rsidRPr="001240F2">
        <w:rPr>
          <w:rFonts w:ascii="Arial" w:hAnsi="Arial" w:cs="Arial"/>
        </w:rPr>
        <w:t xml:space="preserve">the </w:t>
      </w:r>
      <w:r w:rsidR="007B1EE1">
        <w:rPr>
          <w:rFonts w:ascii="Arial" w:hAnsi="Arial" w:cs="Arial"/>
        </w:rPr>
        <w:t>re</w:t>
      </w:r>
      <w:r w:rsidRPr="001240F2">
        <w:rPr>
          <w:rFonts w:ascii="Arial" w:hAnsi="Arial" w:cs="Arial"/>
        </w:rPr>
        <w:t xml:space="preserve">configuration </w:t>
      </w:r>
      <w:r w:rsidR="007B1EE1">
        <w:rPr>
          <w:rFonts w:ascii="Arial" w:hAnsi="Arial" w:cs="Arial"/>
        </w:rPr>
        <w:t>r</w:t>
      </w:r>
      <w:r w:rsidR="007B1EE1" w:rsidRPr="001240F2">
        <w:rPr>
          <w:rFonts w:ascii="Arial" w:hAnsi="Arial" w:cs="Arial"/>
        </w:rPr>
        <w:t xml:space="preserve">equest </w:t>
      </w:r>
      <w:r w:rsidRPr="001240F2">
        <w:rPr>
          <w:rFonts w:ascii="Arial" w:hAnsi="Arial" w:cs="Arial"/>
        </w:rPr>
        <w:t xml:space="preserve">contains </w:t>
      </w:r>
      <w:r w:rsidR="007B1EE1">
        <w:rPr>
          <w:rFonts w:ascii="Arial" w:hAnsi="Arial" w:cs="Arial"/>
        </w:rPr>
        <w:t>multiple</w:t>
      </w:r>
      <w:r w:rsidR="007B1EE1" w:rsidRPr="001240F2">
        <w:rPr>
          <w:rFonts w:ascii="Arial" w:hAnsi="Arial" w:cs="Arial"/>
        </w:rPr>
        <w:t xml:space="preserve"> </w:t>
      </w:r>
      <w:r w:rsidR="007B1EE1">
        <w:rPr>
          <w:rFonts w:ascii="Arial" w:hAnsi="Arial" w:cs="Arial"/>
        </w:rPr>
        <w:t xml:space="preserve">changes (e.g., multiple </w:t>
      </w:r>
      <w:r w:rsidRPr="001240F2">
        <w:rPr>
          <w:rFonts w:ascii="Arial" w:hAnsi="Arial" w:cs="Arial"/>
        </w:rPr>
        <w:t>link additions and</w:t>
      </w:r>
      <w:r w:rsidR="00A41E0F">
        <w:rPr>
          <w:rFonts w:ascii="Arial" w:hAnsi="Arial" w:cs="Arial"/>
        </w:rPr>
        <w:t>/or</w:t>
      </w:r>
      <w:r w:rsidRPr="001240F2">
        <w:rPr>
          <w:rFonts w:ascii="Arial" w:hAnsi="Arial" w:cs="Arial"/>
        </w:rPr>
        <w:t xml:space="preserve"> link deletions</w:t>
      </w:r>
      <w:r w:rsidR="007B1EE1">
        <w:rPr>
          <w:rFonts w:ascii="Arial" w:hAnsi="Arial" w:cs="Arial"/>
        </w:rPr>
        <w:t>)</w:t>
      </w:r>
      <w:r w:rsidRPr="001240F2">
        <w:rPr>
          <w:rFonts w:ascii="Arial" w:hAnsi="Arial" w:cs="Arial"/>
        </w:rPr>
        <w:t xml:space="preserve">, the AP MLD should be </w:t>
      </w:r>
      <w:r w:rsidR="00A41E0F">
        <w:rPr>
          <w:rFonts w:ascii="Arial" w:hAnsi="Arial" w:cs="Arial"/>
        </w:rPr>
        <w:t xml:space="preserve">only </w:t>
      </w:r>
      <w:r w:rsidRPr="001240F2">
        <w:rPr>
          <w:rFonts w:ascii="Arial" w:hAnsi="Arial" w:cs="Arial"/>
        </w:rPr>
        <w:t xml:space="preserve">allowed to </w:t>
      </w:r>
      <w:r w:rsidR="00A41E0F">
        <w:rPr>
          <w:rFonts w:ascii="Arial" w:hAnsi="Arial" w:cs="Arial"/>
        </w:rPr>
        <w:t xml:space="preserve">accept or </w:t>
      </w:r>
      <w:r w:rsidRPr="001240F2">
        <w:rPr>
          <w:rFonts w:ascii="Arial" w:hAnsi="Arial" w:cs="Arial"/>
        </w:rPr>
        <w:t xml:space="preserve">reject </w:t>
      </w:r>
      <w:r w:rsidR="007B1EE1">
        <w:rPr>
          <w:rFonts w:ascii="Arial" w:hAnsi="Arial" w:cs="Arial"/>
        </w:rPr>
        <w:t>the requested</w:t>
      </w:r>
      <w:r w:rsidRPr="001240F2">
        <w:rPr>
          <w:rFonts w:ascii="Arial" w:hAnsi="Arial" w:cs="Arial"/>
        </w:rPr>
        <w:t xml:space="preserve"> changes</w:t>
      </w:r>
      <w:r w:rsidR="00A41E0F">
        <w:rPr>
          <w:rFonts w:ascii="Arial" w:hAnsi="Arial" w:cs="Arial"/>
        </w:rPr>
        <w:t xml:space="preserve"> as a whole</w:t>
      </w:r>
      <w:r w:rsidRPr="001240F2">
        <w:rPr>
          <w:rFonts w:ascii="Arial" w:hAnsi="Arial" w:cs="Arial"/>
        </w:rPr>
        <w:t>. This avoid</w:t>
      </w:r>
      <w:r w:rsidR="007B1EE1">
        <w:rPr>
          <w:rFonts w:ascii="Arial" w:hAnsi="Arial" w:cs="Arial"/>
        </w:rPr>
        <w:t>s</w:t>
      </w:r>
      <w:r w:rsidRPr="001240F2">
        <w:rPr>
          <w:rFonts w:ascii="Arial" w:hAnsi="Arial" w:cs="Arial"/>
        </w:rPr>
        <w:t xml:space="preserve"> situations where a link is deleted, but no new link is created. </w:t>
      </w:r>
      <w:r w:rsidR="000D158E">
        <w:rPr>
          <w:rFonts w:ascii="Arial" w:hAnsi="Arial" w:cs="Arial"/>
        </w:rPr>
        <w:t>Rec</w:t>
      </w:r>
      <w:r w:rsidR="000D158E" w:rsidRPr="001240F2">
        <w:rPr>
          <w:rFonts w:ascii="Arial" w:hAnsi="Arial" w:cs="Arial"/>
        </w:rPr>
        <w:t xml:space="preserve">onfiguration </w:t>
      </w:r>
      <w:r w:rsidR="007B1EE1">
        <w:rPr>
          <w:rFonts w:ascii="Arial" w:hAnsi="Arial" w:cs="Arial"/>
        </w:rPr>
        <w:t>r</w:t>
      </w:r>
      <w:r w:rsidR="007B1EE1" w:rsidRPr="001240F2">
        <w:rPr>
          <w:rFonts w:ascii="Arial" w:hAnsi="Arial" w:cs="Arial"/>
        </w:rPr>
        <w:t xml:space="preserve">equests </w:t>
      </w:r>
      <w:r w:rsidR="007B1EE1">
        <w:rPr>
          <w:rFonts w:ascii="Arial" w:hAnsi="Arial" w:cs="Arial"/>
        </w:rPr>
        <w:t xml:space="preserve">that include </w:t>
      </w:r>
      <w:r w:rsidRPr="001240F2">
        <w:rPr>
          <w:rFonts w:ascii="Arial" w:hAnsi="Arial" w:cs="Arial"/>
        </w:rPr>
        <w:t>only link deletion</w:t>
      </w:r>
      <w:r w:rsidR="007B1EE1">
        <w:rPr>
          <w:rFonts w:ascii="Arial" w:hAnsi="Arial" w:cs="Arial"/>
        </w:rPr>
        <w:t>s</w:t>
      </w:r>
      <w:r w:rsidRPr="001240F2">
        <w:rPr>
          <w:rFonts w:ascii="Arial" w:hAnsi="Arial" w:cs="Arial"/>
        </w:rPr>
        <w:t xml:space="preserve"> should be always accepted by the AP MLD.</w:t>
      </w:r>
    </w:p>
    <w:p w14:paraId="7020FD04" w14:textId="0EB2CA51" w:rsidR="004B4AFE" w:rsidRDefault="004B4AFE" w:rsidP="00F33824">
      <w:pPr>
        <w:rPr>
          <w:rFonts w:ascii="Arial" w:hAnsi="Arial" w:cs="Arial"/>
        </w:rPr>
      </w:pPr>
      <w:r>
        <w:rPr>
          <w:rFonts w:ascii="Arial" w:hAnsi="Arial" w:cs="Arial"/>
        </w:rPr>
        <w:t xml:space="preserve">The basics of ML reconfiguration </w:t>
      </w:r>
      <w:r w:rsidR="00F74415">
        <w:rPr>
          <w:rFonts w:ascii="Arial" w:hAnsi="Arial" w:cs="Arial"/>
        </w:rPr>
        <w:t xml:space="preserve">as defined in this contribution </w:t>
      </w:r>
      <w:r>
        <w:rPr>
          <w:rFonts w:ascii="Arial" w:hAnsi="Arial" w:cs="Arial"/>
        </w:rPr>
        <w:t>are as follows:</w:t>
      </w:r>
    </w:p>
    <w:p w14:paraId="60338AF3" w14:textId="2B986A10" w:rsidR="004B4AFE"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 xml:space="preserve">The reconfiguration request is always initiated by non-AP MLD. </w:t>
      </w:r>
    </w:p>
    <w:p w14:paraId="34666418" w14:textId="0FEFF69C" w:rsidR="004B4AFE"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 xml:space="preserve">The AP MLD can send a notification to suggest adding a link, but choice is left to non-AP MLD. </w:t>
      </w:r>
    </w:p>
    <w:p w14:paraId="571AC210" w14:textId="38C22D6A" w:rsidR="004B4AFE"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The AP MLD adds and removes APs – after adding an AP, non-AP MLDs can request to add links to the new APs.</w:t>
      </w:r>
    </w:p>
    <w:p w14:paraId="1BBDE0B7" w14:textId="051B6684" w:rsidR="00F33824" w:rsidRPr="004B4AFE" w:rsidRDefault="004B4AFE" w:rsidP="004B4AFE">
      <w:pPr>
        <w:pStyle w:val="ListParagraph"/>
        <w:numPr>
          <w:ilvl w:val="0"/>
          <w:numId w:val="36"/>
        </w:numPr>
        <w:spacing w:before="120"/>
        <w:ind w:leftChars="0"/>
        <w:rPr>
          <w:rFonts w:ascii="Arial" w:hAnsi="Arial" w:cs="Arial"/>
        </w:rPr>
      </w:pPr>
      <w:r w:rsidRPr="004B4AFE">
        <w:rPr>
          <w:rFonts w:ascii="Arial" w:hAnsi="Arial" w:cs="Arial"/>
        </w:rPr>
        <w:t>Deleting AP, which removes links from one or more non-AP MLDs, is through an indication – no need any further approval from the non-AP MLD.</w:t>
      </w:r>
      <w:del w:id="0" w:author="Payam Torab" w:date="2021-05-11T16:24:00Z">
        <w:r w:rsidR="00F33824" w:rsidRPr="004B4AFE" w:rsidDel="004B4AFE">
          <w:rPr>
            <w:rFonts w:ascii="Arial" w:hAnsi="Arial" w:cs="Arial"/>
          </w:rPr>
          <w:delText xml:space="preserve"> </w:delText>
        </w:r>
      </w:del>
    </w:p>
    <w:p w14:paraId="5E627B89" w14:textId="77777777" w:rsidR="00F33824" w:rsidRPr="001240F2" w:rsidRDefault="00F33824" w:rsidP="00D3404B">
      <w:pPr>
        <w:jc w:val="center"/>
        <w:rPr>
          <w:rFonts w:ascii="Arial" w:hAnsi="Arial" w:cs="Arial"/>
        </w:rPr>
      </w:pPr>
      <w:r w:rsidRPr="001240F2">
        <w:rPr>
          <w:rFonts w:ascii="Arial" w:hAnsi="Arial" w:cs="Arial"/>
          <w:noProof/>
          <w:lang w:val="en-GB" w:eastAsia="ja-JP"/>
        </w:rPr>
        <w:drawing>
          <wp:inline distT="0" distB="0" distL="0" distR="0" wp14:anchorId="00337DB1" wp14:editId="5269A76C">
            <wp:extent cx="5943600" cy="3695700"/>
            <wp:effectExtent l="0" t="0" r="0" b="0"/>
            <wp:docPr id="18" name="Picture 18"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able&#10;&#10;Description automatically generated with low confidence"/>
                    <pic:cNvPicPr/>
                  </pic:nvPicPr>
                  <pic:blipFill>
                    <a:blip r:embed="rId43">
                      <a:extLst>
                        <a:ext uri="{28A0092B-C50C-407E-A947-70E740481C1C}">
                          <a14:useLocalDpi xmlns:a14="http://schemas.microsoft.com/office/drawing/2010/main" val="0"/>
                        </a:ext>
                      </a:extLst>
                    </a:blip>
                    <a:stretch>
                      <a:fillRect/>
                    </a:stretch>
                  </pic:blipFill>
                  <pic:spPr>
                    <a:xfrm>
                      <a:off x="0" y="0"/>
                      <a:ext cx="5943600" cy="3695700"/>
                    </a:xfrm>
                    <a:prstGeom prst="rect">
                      <a:avLst/>
                    </a:prstGeom>
                  </pic:spPr>
                </pic:pic>
              </a:graphicData>
            </a:graphic>
          </wp:inline>
        </w:drawing>
      </w:r>
    </w:p>
    <w:p w14:paraId="13708BA8" w14:textId="4A09C928" w:rsidR="000B2888" w:rsidRPr="001240F2" w:rsidRDefault="00F33824" w:rsidP="008713D8">
      <w:pPr>
        <w:pStyle w:val="Caption"/>
      </w:pPr>
      <w:r w:rsidRPr="001240F2">
        <w:lastRenderedPageBreak/>
        <w:t xml:space="preserve">Figure </w:t>
      </w:r>
      <w:fldSimple w:instr=" SEQ Figure \* ARABIC ">
        <w:r w:rsidRPr="001240F2">
          <w:rPr>
            <w:noProof/>
          </w:rPr>
          <w:t>5</w:t>
        </w:r>
      </w:fldSimple>
      <w:r w:rsidRPr="001240F2">
        <w:t xml:space="preserve"> – Example of ML </w:t>
      </w:r>
      <w:r w:rsidR="00D3404B">
        <w:t>re</w:t>
      </w:r>
      <w:r w:rsidRPr="001240F2">
        <w:t xml:space="preserve">configuration signaling to add a link. </w:t>
      </w:r>
      <w:r w:rsidR="00D3404B">
        <w:t>D</w:t>
      </w:r>
      <w:r w:rsidRPr="001240F2">
        <w:t>ata can be transmitted in other links while the new link is being added and no need to redo block ack setups after the new link addition.</w:t>
      </w:r>
    </w:p>
    <w:p w14:paraId="6CB0E5B1" w14:textId="17A66E78" w:rsidR="00C740BE" w:rsidRDefault="00C740BE">
      <w:r>
        <w:br w:type="page"/>
      </w:r>
    </w:p>
    <w:p w14:paraId="66E89E79" w14:textId="77777777" w:rsidR="001240F2" w:rsidRPr="001240F2" w:rsidRDefault="001240F2" w:rsidP="001240F2"/>
    <w:p w14:paraId="6575952B" w14:textId="1E00BDB0" w:rsidR="003F1372" w:rsidRPr="003F1372" w:rsidRDefault="000B2888" w:rsidP="001240F2">
      <w:pPr>
        <w:rPr>
          <w:b/>
          <w:bCs/>
          <w:i/>
          <w:iCs/>
          <w:sz w:val="22"/>
          <w:shd w:val="solid" w:color="FFFF00" w:fill="FFFF00"/>
          <w:lang w:eastAsia="ko-KR"/>
        </w:rPr>
      </w:pPr>
      <w:r w:rsidRPr="00A7058C">
        <w:rPr>
          <w:rStyle w:val="Emphasis"/>
          <w:highlight w:val="yellow"/>
        </w:rPr>
        <w:t>TGb</w:t>
      </w:r>
      <w:r w:rsidR="00A00A90" w:rsidRPr="00A7058C">
        <w:rPr>
          <w:rStyle w:val="Emphasis"/>
          <w:highlight w:val="yellow"/>
        </w:rPr>
        <w:t>e</w:t>
      </w:r>
      <w:r w:rsidRPr="00A7058C">
        <w:rPr>
          <w:rStyle w:val="Emphasis"/>
          <w:highlight w:val="yellow"/>
        </w:rPr>
        <w:t xml:space="preserve"> Editor: Editing instructions preceded by “TGb</w:t>
      </w:r>
      <w:r w:rsidR="00A00A90" w:rsidRPr="00A7058C">
        <w:rPr>
          <w:rStyle w:val="Emphasis"/>
          <w:highlight w:val="yellow"/>
        </w:rPr>
        <w:t>e</w:t>
      </w:r>
      <w:r w:rsidRPr="00A7058C">
        <w:rPr>
          <w:rStyle w:val="Emphasis"/>
          <w:highlight w:val="yellow"/>
        </w:rPr>
        <w:t xml:space="preserve"> Editor” are instructions to the TGb</w:t>
      </w:r>
      <w:r w:rsidR="00A00A90" w:rsidRPr="00A7058C">
        <w:rPr>
          <w:rStyle w:val="Emphasis"/>
          <w:highlight w:val="yellow"/>
        </w:rPr>
        <w:t>e</w:t>
      </w:r>
      <w:r w:rsidRPr="00A7058C">
        <w:rPr>
          <w:rStyle w:val="Emphasis"/>
          <w:highlight w:val="yellow"/>
        </w:rPr>
        <w:t xml:space="preserve"> editor to modify existing material in the TGb</w:t>
      </w:r>
      <w:r w:rsidR="00A00A90" w:rsidRPr="00A7058C">
        <w:rPr>
          <w:rStyle w:val="Emphasis"/>
          <w:highlight w:val="yellow"/>
        </w:rPr>
        <w:t>e</w:t>
      </w:r>
      <w:r w:rsidRPr="00A7058C">
        <w:rPr>
          <w:rStyle w:val="Emphasis"/>
          <w:highlight w:val="yellow"/>
        </w:rPr>
        <w:t xml:space="preserve"> draft.  As a result of adopting the changes, the TGb</w:t>
      </w:r>
      <w:r w:rsidR="00A00A90" w:rsidRPr="00A7058C">
        <w:rPr>
          <w:rStyle w:val="Emphasis"/>
          <w:highlight w:val="yellow"/>
        </w:rPr>
        <w:t>e</w:t>
      </w:r>
      <w:r w:rsidRPr="00A7058C">
        <w:rPr>
          <w:rStyle w:val="Emphasis"/>
          <w:highlight w:val="yellow"/>
        </w:rPr>
        <w:t xml:space="preserve"> editor will execute the instructions rather than copy them to the TGb</w:t>
      </w:r>
      <w:r w:rsidR="00A00A90" w:rsidRPr="00A7058C">
        <w:rPr>
          <w:rStyle w:val="Emphasis"/>
          <w:highlight w:val="yellow"/>
        </w:rPr>
        <w:t>e</w:t>
      </w:r>
      <w:r w:rsidRPr="00A7058C">
        <w:rPr>
          <w:rStyle w:val="Emphasis"/>
          <w:highlight w:val="yellow"/>
        </w:rPr>
        <w:t xml:space="preserve"> Draft.</w:t>
      </w:r>
    </w:p>
    <w:p w14:paraId="7E69FEC0" w14:textId="57298611" w:rsidR="00271640" w:rsidRPr="003F1372" w:rsidRDefault="00271640" w:rsidP="003F1372">
      <w:pPr>
        <w:pStyle w:val="Heading3"/>
        <w:rPr>
          <w:rStyle w:val="SC10319501"/>
          <w:b/>
          <w:bCs w:val="0"/>
          <w:sz w:val="22"/>
        </w:rPr>
      </w:pPr>
      <w:r w:rsidRPr="003F1372">
        <w:rPr>
          <w:rStyle w:val="SC10319501"/>
          <w:b/>
          <w:bCs w:val="0"/>
          <w:sz w:val="22"/>
        </w:rPr>
        <w:t>9.4.1.1 Action field</w:t>
      </w:r>
      <w:r w:rsidR="00717D24" w:rsidRPr="003F1372">
        <w:rPr>
          <w:rStyle w:val="SC10319501"/>
          <w:b/>
          <w:bCs w:val="0"/>
          <w:sz w:val="22"/>
        </w:rPr>
        <w:t xml:space="preserve"> </w:t>
      </w:r>
      <w:r w:rsidR="00717D24" w:rsidRPr="00D3404B">
        <w:rPr>
          <w:color w:val="F79646" w:themeColor="accent6"/>
        </w:rPr>
        <w:t>[#1852], [#2511],</w:t>
      </w:r>
      <w:r w:rsidR="00A7058C" w:rsidRPr="00D3404B">
        <w:rPr>
          <w:color w:val="F79646" w:themeColor="accent6"/>
        </w:rPr>
        <w:t xml:space="preserve"> </w:t>
      </w:r>
      <w:r w:rsidR="00717D24" w:rsidRPr="00D3404B">
        <w:rPr>
          <w:color w:val="F79646" w:themeColor="accent6"/>
        </w:rPr>
        <w:t>[#2595]</w:t>
      </w:r>
    </w:p>
    <w:p w14:paraId="1914080F" w14:textId="21B2CDAA" w:rsidR="00271640"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E4FFA">
        <w:rPr>
          <w:rStyle w:val="Emphasis"/>
          <w:highlight w:val="yellow"/>
        </w:rPr>
        <w:t>Add a new row</w:t>
      </w:r>
      <w:r w:rsidR="00271640" w:rsidRPr="00A7058C">
        <w:rPr>
          <w:rStyle w:val="Emphasis"/>
          <w:highlight w:val="yellow"/>
        </w:rPr>
        <w:t xml:space="preserve"> </w:t>
      </w:r>
      <w:r w:rsidR="00EE4FFA">
        <w:rPr>
          <w:rStyle w:val="Emphasis"/>
          <w:highlight w:val="yellow"/>
        </w:rPr>
        <w:t>to</w:t>
      </w:r>
      <w:r w:rsidR="00271640" w:rsidRPr="00A7058C">
        <w:rPr>
          <w:rStyle w:val="Emphasis"/>
          <w:highlight w:val="yellow"/>
        </w:rPr>
        <w:t xml:space="preserve"> Table 9-51 (Category values) in numerical order</w:t>
      </w:r>
      <w:r w:rsidR="00EE4FFA">
        <w:rPr>
          <w:rStyle w:val="Emphasis"/>
          <w:highlight w:val="yellow"/>
        </w:rPr>
        <w:t>,</w:t>
      </w:r>
      <w:r w:rsidR="00271640" w:rsidRPr="00A7058C">
        <w:rPr>
          <w:rStyle w:val="Emphasis"/>
          <w:highlight w:val="yellow"/>
        </w:rPr>
        <w:t xml:space="preserve"> and update the Reserved row:</w:t>
      </w:r>
    </w:p>
    <w:p w14:paraId="1165C6F9" w14:textId="544404F7" w:rsidR="00271640" w:rsidRPr="00EA0BF8" w:rsidRDefault="00271640" w:rsidP="00EA0BF8">
      <w:pPr>
        <w:pStyle w:val="Caption"/>
      </w:pPr>
      <w:r w:rsidRPr="00EA0BF8">
        <w:t>Table 9-51—Category values</w:t>
      </w:r>
    </w:p>
    <w:tbl>
      <w:tblPr>
        <w:tblW w:w="8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20" w:type="dxa"/>
          <w:bottom w:w="50" w:type="dxa"/>
          <w:right w:w="120" w:type="dxa"/>
        </w:tblCellMar>
        <w:tblLook w:val="0000" w:firstRow="0" w:lastRow="0" w:firstColumn="0" w:lastColumn="0" w:noHBand="0" w:noVBand="0"/>
      </w:tblPr>
      <w:tblGrid>
        <w:gridCol w:w="1160"/>
        <w:gridCol w:w="1950"/>
        <w:gridCol w:w="2110"/>
        <w:gridCol w:w="881"/>
        <w:gridCol w:w="2256"/>
      </w:tblGrid>
      <w:tr w:rsidR="00F94E44" w14:paraId="34EC27BC" w14:textId="77777777" w:rsidTr="00EA0BF8">
        <w:trPr>
          <w:trHeight w:val="255"/>
          <w:jc w:val="center"/>
        </w:trPr>
        <w:tc>
          <w:tcPr>
            <w:tcW w:w="1160" w:type="dxa"/>
            <w:tcMar>
              <w:top w:w="140" w:type="dxa"/>
              <w:left w:w="120" w:type="dxa"/>
              <w:bottom w:w="90" w:type="dxa"/>
              <w:right w:w="120" w:type="dxa"/>
            </w:tcMar>
            <w:vAlign w:val="center"/>
          </w:tcPr>
          <w:p w14:paraId="5B5F3308" w14:textId="3C17F190" w:rsidR="00F94E44" w:rsidRDefault="00F94E44" w:rsidP="00DF192A">
            <w:pPr>
              <w:pStyle w:val="CellHeading"/>
            </w:pPr>
            <w:r>
              <w:rPr>
                <w:w w:val="100"/>
              </w:rPr>
              <w:t>Code</w:t>
            </w:r>
          </w:p>
        </w:tc>
        <w:tc>
          <w:tcPr>
            <w:tcW w:w="1950" w:type="dxa"/>
            <w:tcMar>
              <w:top w:w="140" w:type="dxa"/>
              <w:left w:w="120" w:type="dxa"/>
              <w:bottom w:w="90" w:type="dxa"/>
              <w:right w:w="120" w:type="dxa"/>
            </w:tcMar>
            <w:vAlign w:val="center"/>
          </w:tcPr>
          <w:p w14:paraId="6E35A5CD" w14:textId="007F51D6" w:rsidR="00F94E44" w:rsidRDefault="00F94E44" w:rsidP="00DF192A">
            <w:pPr>
              <w:pStyle w:val="CellHeading"/>
            </w:pPr>
            <w:r>
              <w:rPr>
                <w:w w:val="100"/>
              </w:rPr>
              <w:t>Meaning</w:t>
            </w:r>
          </w:p>
        </w:tc>
        <w:tc>
          <w:tcPr>
            <w:tcW w:w="2110" w:type="dxa"/>
          </w:tcPr>
          <w:p w14:paraId="03027E91" w14:textId="0E35D262" w:rsidR="00F94E44" w:rsidRDefault="00F94E44" w:rsidP="00DF192A">
            <w:pPr>
              <w:pStyle w:val="CellHeading"/>
              <w:rPr>
                <w:w w:val="100"/>
              </w:rPr>
            </w:pPr>
            <w:r>
              <w:rPr>
                <w:w w:val="100"/>
              </w:rPr>
              <w:t>See subclause</w:t>
            </w:r>
          </w:p>
        </w:tc>
        <w:tc>
          <w:tcPr>
            <w:tcW w:w="881" w:type="dxa"/>
          </w:tcPr>
          <w:p w14:paraId="5B9786F1" w14:textId="44FC8CB7" w:rsidR="00F94E44" w:rsidRDefault="00F94E44" w:rsidP="00F94E44">
            <w:pPr>
              <w:pStyle w:val="CellHeading"/>
              <w:rPr>
                <w:w w:val="100"/>
              </w:rPr>
            </w:pPr>
            <w:r>
              <w:rPr>
                <w:w w:val="100"/>
              </w:rPr>
              <w:t>Robust</w:t>
            </w:r>
          </w:p>
        </w:tc>
        <w:tc>
          <w:tcPr>
            <w:tcW w:w="2256" w:type="dxa"/>
          </w:tcPr>
          <w:p w14:paraId="4E28FFF8" w14:textId="49200477" w:rsidR="00F94E44" w:rsidRDefault="00F94E44" w:rsidP="00F94E44">
            <w:pPr>
              <w:pStyle w:val="CellHeading"/>
              <w:rPr>
                <w:w w:val="100"/>
              </w:rPr>
            </w:pPr>
            <w:r>
              <w:rPr>
                <w:w w:val="100"/>
              </w:rPr>
              <w:t>Group addressed privacy</w:t>
            </w:r>
          </w:p>
        </w:tc>
      </w:tr>
      <w:tr w:rsidR="00F94E44" w14:paraId="51462979" w14:textId="77777777" w:rsidTr="00F94E44">
        <w:trPr>
          <w:trHeight w:val="320"/>
          <w:jc w:val="center"/>
        </w:trPr>
        <w:tc>
          <w:tcPr>
            <w:tcW w:w="1160" w:type="dxa"/>
            <w:tcMar>
              <w:top w:w="100" w:type="dxa"/>
              <w:left w:w="120" w:type="dxa"/>
              <w:bottom w:w="50" w:type="dxa"/>
              <w:right w:w="120" w:type="dxa"/>
            </w:tcMar>
          </w:tcPr>
          <w:p w14:paraId="4B9AE91F" w14:textId="4CB5C0C4" w:rsidR="00F94E44" w:rsidRDefault="00F94E44" w:rsidP="00DF192A">
            <w:pPr>
              <w:pStyle w:val="CellBody"/>
              <w:jc w:val="center"/>
              <w:rPr>
                <w:color w:val="FF0000"/>
              </w:rPr>
            </w:pPr>
            <w:r>
              <w:rPr>
                <w:color w:val="FF0000"/>
              </w:rPr>
              <w:t>&lt;ANA&gt;</w:t>
            </w:r>
          </w:p>
        </w:tc>
        <w:tc>
          <w:tcPr>
            <w:tcW w:w="1950" w:type="dxa"/>
            <w:tcMar>
              <w:top w:w="100" w:type="dxa"/>
              <w:left w:w="120" w:type="dxa"/>
              <w:bottom w:w="50" w:type="dxa"/>
              <w:right w:w="120" w:type="dxa"/>
            </w:tcMar>
          </w:tcPr>
          <w:p w14:paraId="10EE3364" w14:textId="0019F550" w:rsidR="00F94E44" w:rsidRDefault="00F94E44" w:rsidP="00DF192A">
            <w:pPr>
              <w:pStyle w:val="CellBody"/>
              <w:rPr>
                <w:w w:val="100"/>
              </w:rPr>
            </w:pPr>
            <w:r w:rsidRPr="00271640">
              <w:rPr>
                <w:w w:val="100"/>
              </w:rPr>
              <w:t>NSEP Priority Service</w:t>
            </w:r>
          </w:p>
        </w:tc>
        <w:tc>
          <w:tcPr>
            <w:tcW w:w="2110" w:type="dxa"/>
          </w:tcPr>
          <w:p w14:paraId="1D3630BD" w14:textId="2152807A" w:rsidR="00F94E44" w:rsidRPr="002A35BD" w:rsidRDefault="00F94E44" w:rsidP="00DF192A">
            <w:pPr>
              <w:pStyle w:val="CellBody"/>
              <w:rPr>
                <w:w w:val="100"/>
              </w:rPr>
            </w:pPr>
            <w:r w:rsidRPr="00F94E44">
              <w:rPr>
                <w:w w:val="100"/>
              </w:rPr>
              <w:t>9.6.34 (NSEP Priority Access Action frame details)</w:t>
            </w:r>
          </w:p>
        </w:tc>
        <w:tc>
          <w:tcPr>
            <w:tcW w:w="881" w:type="dxa"/>
          </w:tcPr>
          <w:p w14:paraId="0205A40C" w14:textId="158C46FE" w:rsidR="00F94E44" w:rsidRPr="002A35BD" w:rsidRDefault="00F94E44" w:rsidP="00F94E44">
            <w:pPr>
              <w:pStyle w:val="CellBody"/>
              <w:jc w:val="center"/>
              <w:rPr>
                <w:w w:val="100"/>
              </w:rPr>
            </w:pPr>
            <w:r>
              <w:rPr>
                <w:w w:val="100"/>
              </w:rPr>
              <w:t>Yes</w:t>
            </w:r>
          </w:p>
        </w:tc>
        <w:tc>
          <w:tcPr>
            <w:tcW w:w="2256" w:type="dxa"/>
          </w:tcPr>
          <w:p w14:paraId="4C692EAF" w14:textId="535D57F2" w:rsidR="00F94E44" w:rsidRPr="002A35BD" w:rsidRDefault="00F94E44" w:rsidP="00F94E44">
            <w:pPr>
              <w:pStyle w:val="CellBody"/>
              <w:jc w:val="center"/>
              <w:rPr>
                <w:w w:val="100"/>
              </w:rPr>
            </w:pPr>
            <w:r>
              <w:rPr>
                <w:w w:val="100"/>
              </w:rPr>
              <w:t>No</w:t>
            </w:r>
          </w:p>
        </w:tc>
      </w:tr>
      <w:tr w:rsidR="00F94E44" w14:paraId="1F309088" w14:textId="77777777" w:rsidTr="00F94E44">
        <w:trPr>
          <w:trHeight w:val="320"/>
          <w:jc w:val="center"/>
        </w:trPr>
        <w:tc>
          <w:tcPr>
            <w:tcW w:w="1160" w:type="dxa"/>
            <w:tcMar>
              <w:top w:w="100" w:type="dxa"/>
              <w:left w:w="120" w:type="dxa"/>
              <w:bottom w:w="50" w:type="dxa"/>
              <w:right w:w="120" w:type="dxa"/>
            </w:tcMar>
          </w:tcPr>
          <w:p w14:paraId="62BD2213" w14:textId="77777777" w:rsidR="00F94E44" w:rsidRDefault="00F94E44" w:rsidP="00DF192A">
            <w:pPr>
              <w:pStyle w:val="CellBody"/>
              <w:jc w:val="center"/>
              <w:rPr>
                <w:color w:val="FF0000"/>
              </w:rPr>
            </w:pPr>
            <w:r>
              <w:rPr>
                <w:color w:val="FF0000"/>
              </w:rPr>
              <w:t>&lt;ANA&gt;</w:t>
            </w:r>
          </w:p>
        </w:tc>
        <w:tc>
          <w:tcPr>
            <w:tcW w:w="1950" w:type="dxa"/>
            <w:tcMar>
              <w:top w:w="100" w:type="dxa"/>
              <w:left w:w="120" w:type="dxa"/>
              <w:bottom w:w="50" w:type="dxa"/>
              <w:right w:w="120" w:type="dxa"/>
            </w:tcMar>
          </w:tcPr>
          <w:p w14:paraId="0CD11762" w14:textId="768B5D21" w:rsidR="00F94E44" w:rsidRDefault="00F94E44" w:rsidP="00DF192A">
            <w:pPr>
              <w:pStyle w:val="CellBody"/>
              <w:rPr>
                <w:w w:val="100"/>
              </w:rPr>
            </w:pPr>
            <w:r>
              <w:rPr>
                <w:w w:val="100"/>
              </w:rPr>
              <w:t>EHT</w:t>
            </w:r>
          </w:p>
        </w:tc>
        <w:tc>
          <w:tcPr>
            <w:tcW w:w="2110" w:type="dxa"/>
          </w:tcPr>
          <w:p w14:paraId="4781FDC0" w14:textId="4D9F7CAE" w:rsidR="00F94E44" w:rsidRPr="002A35BD" w:rsidRDefault="00F94E44" w:rsidP="00DF192A">
            <w:pPr>
              <w:pStyle w:val="CellBody"/>
              <w:rPr>
                <w:w w:val="100"/>
              </w:rPr>
            </w:pPr>
            <w:r w:rsidRPr="00F94E44">
              <w:rPr>
                <w:w w:val="100"/>
              </w:rPr>
              <w:t>9.6.35 (EHT Action frame details)</w:t>
            </w:r>
          </w:p>
        </w:tc>
        <w:tc>
          <w:tcPr>
            <w:tcW w:w="881" w:type="dxa"/>
          </w:tcPr>
          <w:p w14:paraId="33D25EA6" w14:textId="397D2E83" w:rsidR="00F94E44" w:rsidRPr="002A35BD" w:rsidRDefault="00F94E44" w:rsidP="00F94E44">
            <w:pPr>
              <w:pStyle w:val="CellBody"/>
              <w:jc w:val="center"/>
              <w:rPr>
                <w:w w:val="100"/>
              </w:rPr>
            </w:pPr>
            <w:r>
              <w:rPr>
                <w:w w:val="100"/>
              </w:rPr>
              <w:t>No</w:t>
            </w:r>
          </w:p>
        </w:tc>
        <w:tc>
          <w:tcPr>
            <w:tcW w:w="2256" w:type="dxa"/>
          </w:tcPr>
          <w:p w14:paraId="3F74991B" w14:textId="10A220F3" w:rsidR="00F94E44" w:rsidRPr="002A35BD" w:rsidRDefault="00F94E44" w:rsidP="00F94E44">
            <w:pPr>
              <w:pStyle w:val="CellBody"/>
              <w:jc w:val="center"/>
              <w:rPr>
                <w:w w:val="100"/>
              </w:rPr>
            </w:pPr>
            <w:r>
              <w:rPr>
                <w:w w:val="100"/>
              </w:rPr>
              <w:t>No</w:t>
            </w:r>
          </w:p>
        </w:tc>
      </w:tr>
      <w:tr w:rsidR="00F94E44" w14:paraId="748DC0FB" w14:textId="77777777" w:rsidTr="00920ADF">
        <w:trPr>
          <w:trHeight w:val="187"/>
          <w:jc w:val="center"/>
          <w:ins w:id="1" w:author="Payam Torab" w:date="2021-03-11T11:19:00Z"/>
        </w:trPr>
        <w:tc>
          <w:tcPr>
            <w:tcW w:w="1160" w:type="dxa"/>
            <w:tcMar>
              <w:top w:w="100" w:type="dxa"/>
              <w:left w:w="120" w:type="dxa"/>
              <w:bottom w:w="50" w:type="dxa"/>
              <w:right w:w="120" w:type="dxa"/>
            </w:tcMar>
          </w:tcPr>
          <w:p w14:paraId="76C058FE" w14:textId="77777777" w:rsidR="00F94E44" w:rsidRDefault="00F94E44" w:rsidP="00DF192A">
            <w:pPr>
              <w:pStyle w:val="CellBody"/>
              <w:jc w:val="center"/>
              <w:rPr>
                <w:ins w:id="2" w:author="Payam Torab" w:date="2021-03-11T11:19:00Z"/>
              </w:rPr>
            </w:pPr>
            <w:ins w:id="3" w:author="Payam Torab" w:date="2021-03-11T11:19:00Z">
              <w:r>
                <w:rPr>
                  <w:color w:val="FF0000"/>
                </w:rPr>
                <w:t>&lt;ANA&gt;</w:t>
              </w:r>
            </w:ins>
          </w:p>
        </w:tc>
        <w:tc>
          <w:tcPr>
            <w:tcW w:w="1950" w:type="dxa"/>
            <w:tcMar>
              <w:top w:w="100" w:type="dxa"/>
              <w:left w:w="120" w:type="dxa"/>
              <w:bottom w:w="50" w:type="dxa"/>
              <w:right w:w="120" w:type="dxa"/>
            </w:tcMar>
          </w:tcPr>
          <w:p w14:paraId="4C230687" w14:textId="77777777" w:rsidR="00F94E44" w:rsidRPr="00E13A65" w:rsidRDefault="00F94E44" w:rsidP="00DF192A">
            <w:pPr>
              <w:pStyle w:val="CellBody"/>
              <w:rPr>
                <w:ins w:id="4" w:author="Payam Torab" w:date="2021-03-11T11:19:00Z"/>
                <w:lang w:val="en-GB"/>
              </w:rPr>
            </w:pPr>
            <w:ins w:id="5" w:author="Payam Torab" w:date="2021-03-11T11:19:00Z">
              <w:r>
                <w:rPr>
                  <w:w w:val="100"/>
                </w:rPr>
                <w:t>Protected EHT</w:t>
              </w:r>
            </w:ins>
          </w:p>
        </w:tc>
        <w:tc>
          <w:tcPr>
            <w:tcW w:w="2110" w:type="dxa"/>
          </w:tcPr>
          <w:p w14:paraId="76BE456D" w14:textId="26E95BC4" w:rsidR="00F94E44" w:rsidRDefault="00F94E44" w:rsidP="00DF192A">
            <w:pPr>
              <w:pStyle w:val="CellBody"/>
              <w:rPr>
                <w:ins w:id="6" w:author="Payam Torab" w:date="2021-03-11T11:19:00Z"/>
                <w:w w:val="100"/>
              </w:rPr>
            </w:pPr>
            <w:ins w:id="7" w:author="Payam Torab" w:date="2021-03-11T11:19:00Z">
              <w:r w:rsidRPr="00F94E44">
                <w:rPr>
                  <w:w w:val="100"/>
                </w:rPr>
                <w:t>9.6.3</w:t>
              </w:r>
              <w:r>
                <w:rPr>
                  <w:w w:val="100"/>
                </w:rPr>
                <w:t>6</w:t>
              </w:r>
              <w:r w:rsidRPr="00F94E44">
                <w:rPr>
                  <w:w w:val="100"/>
                </w:rPr>
                <w:t xml:space="preserve"> (</w:t>
              </w:r>
            </w:ins>
            <w:ins w:id="8" w:author="Rojan Chitrakar" w:date="2021-03-22T13:31:00Z">
              <w:r w:rsidR="00C75812">
                <w:rPr>
                  <w:w w:val="100"/>
                </w:rPr>
                <w:t xml:space="preserve">Protected </w:t>
              </w:r>
            </w:ins>
            <w:ins w:id="9" w:author="Payam Torab" w:date="2021-03-11T11:19:00Z">
              <w:r w:rsidRPr="00F94E44">
                <w:rPr>
                  <w:w w:val="100"/>
                </w:rPr>
                <w:t>EHT Action frame details)</w:t>
              </w:r>
            </w:ins>
          </w:p>
        </w:tc>
        <w:tc>
          <w:tcPr>
            <w:tcW w:w="881" w:type="dxa"/>
          </w:tcPr>
          <w:p w14:paraId="7C7A655F" w14:textId="77777777" w:rsidR="00F94E44" w:rsidRDefault="00F94E44" w:rsidP="00DF192A">
            <w:pPr>
              <w:pStyle w:val="CellBody"/>
              <w:jc w:val="center"/>
              <w:rPr>
                <w:ins w:id="10" w:author="Payam Torab" w:date="2021-03-11T11:19:00Z"/>
                <w:w w:val="100"/>
              </w:rPr>
            </w:pPr>
            <w:ins w:id="11" w:author="Payam Torab" w:date="2021-03-11T11:19:00Z">
              <w:r>
                <w:rPr>
                  <w:w w:val="100"/>
                </w:rPr>
                <w:t>Yes</w:t>
              </w:r>
            </w:ins>
          </w:p>
        </w:tc>
        <w:tc>
          <w:tcPr>
            <w:tcW w:w="2256" w:type="dxa"/>
          </w:tcPr>
          <w:p w14:paraId="7E8FFA99" w14:textId="77777777" w:rsidR="00F94E44" w:rsidRDefault="00F94E44" w:rsidP="00DF192A">
            <w:pPr>
              <w:pStyle w:val="CellBody"/>
              <w:jc w:val="center"/>
              <w:rPr>
                <w:ins w:id="12" w:author="Payam Torab" w:date="2021-03-11T11:19:00Z"/>
                <w:w w:val="100"/>
              </w:rPr>
            </w:pPr>
            <w:ins w:id="13" w:author="Payam Torab" w:date="2021-03-11T11:19:00Z">
              <w:r>
                <w:rPr>
                  <w:w w:val="100"/>
                </w:rPr>
                <w:t>No</w:t>
              </w:r>
            </w:ins>
          </w:p>
        </w:tc>
      </w:tr>
    </w:tbl>
    <w:p w14:paraId="0FFA5B3A" w14:textId="77777777" w:rsidR="00EA0BF8" w:rsidRDefault="00EA0BF8" w:rsidP="00EA0BF8">
      <w:pPr>
        <w:rPr>
          <w:rStyle w:val="SC10319501"/>
          <w:b w:val="0"/>
          <w:bCs w:val="0"/>
          <w:sz w:val="22"/>
        </w:rPr>
      </w:pPr>
    </w:p>
    <w:p w14:paraId="09336EB8" w14:textId="7DC1D44C" w:rsidR="00A3076B" w:rsidRPr="00A7058C" w:rsidRDefault="00A3076B" w:rsidP="00A7058C">
      <w:pPr>
        <w:pStyle w:val="Heading3"/>
        <w:rPr>
          <w:rStyle w:val="SC10319501"/>
          <w:b/>
          <w:bCs w:val="0"/>
          <w:sz w:val="22"/>
        </w:rPr>
      </w:pPr>
      <w:r w:rsidRPr="00A7058C">
        <w:rPr>
          <w:rStyle w:val="SC10319501"/>
          <w:b/>
          <w:bCs w:val="0"/>
          <w:sz w:val="22"/>
        </w:rPr>
        <w:t xml:space="preserve">9.4.1.9 Status Code field </w:t>
      </w:r>
      <w:r w:rsidR="00717D24" w:rsidRPr="00D3404B">
        <w:rPr>
          <w:color w:val="F79646" w:themeColor="accent6"/>
        </w:rPr>
        <w:t>[#1852], [#2511],</w:t>
      </w:r>
      <w:r w:rsidR="00A7058C" w:rsidRPr="00D3404B">
        <w:rPr>
          <w:color w:val="F79646" w:themeColor="accent6"/>
        </w:rPr>
        <w:t xml:space="preserve"> </w:t>
      </w:r>
      <w:r w:rsidR="00717D24" w:rsidRPr="00D3404B">
        <w:rPr>
          <w:color w:val="F79646" w:themeColor="accent6"/>
        </w:rPr>
        <w:t>[#2595]</w:t>
      </w:r>
    </w:p>
    <w:p w14:paraId="152B32E2" w14:textId="4509BD5F" w:rsidR="00A3076B" w:rsidRPr="00A7058C" w:rsidRDefault="000654C8" w:rsidP="00A3076B">
      <w:pPr>
        <w:pStyle w:val="Default"/>
        <w:rPr>
          <w:rStyle w:val="Emphasis"/>
        </w:rPr>
      </w:pPr>
      <w:r w:rsidRPr="00EE4FFA">
        <w:rPr>
          <w:rStyle w:val="Emphasis"/>
          <w:highlight w:val="yellow"/>
        </w:rPr>
        <w:t xml:space="preserve">TGbe editor: </w:t>
      </w:r>
      <w:r w:rsidR="00EE4FFA">
        <w:rPr>
          <w:rStyle w:val="Emphasis"/>
          <w:highlight w:val="yellow"/>
        </w:rPr>
        <w:t>Add a new row</w:t>
      </w:r>
      <w:r w:rsidR="00A3076B" w:rsidRPr="00A7058C">
        <w:rPr>
          <w:rStyle w:val="Emphasis"/>
          <w:highlight w:val="yellow"/>
        </w:rPr>
        <w:t xml:space="preserve"> </w:t>
      </w:r>
      <w:r w:rsidR="00EE4FFA">
        <w:rPr>
          <w:rStyle w:val="Emphasis"/>
          <w:highlight w:val="yellow"/>
        </w:rPr>
        <w:t>to</w:t>
      </w:r>
      <w:r w:rsidR="00A3076B" w:rsidRPr="00A7058C">
        <w:rPr>
          <w:rStyle w:val="Emphasis"/>
          <w:highlight w:val="yellow"/>
        </w:rPr>
        <w:t xml:space="preserve"> Table 9-50 (Status codes) </w:t>
      </w:r>
      <w:r w:rsidR="00EE4FFA">
        <w:rPr>
          <w:rStyle w:val="Emphasis"/>
          <w:highlight w:val="yellow"/>
        </w:rPr>
        <w:t>in</w:t>
      </w:r>
      <w:r w:rsidR="00A3076B" w:rsidRPr="00A7058C">
        <w:rPr>
          <w:rStyle w:val="Emphasis"/>
          <w:highlight w:val="yellow"/>
        </w:rPr>
        <w:t xml:space="preserve"> numerical order</w:t>
      </w:r>
      <w:r w:rsidR="00EE4FFA">
        <w:rPr>
          <w:rStyle w:val="Emphasis"/>
          <w:highlight w:val="yellow"/>
        </w:rPr>
        <w:t>,</w:t>
      </w:r>
      <w:r w:rsidR="00A3076B" w:rsidRPr="00A7058C">
        <w:rPr>
          <w:rStyle w:val="Emphasis"/>
          <w:highlight w:val="yellow"/>
        </w:rPr>
        <w:t xml:space="preserve"> and </w:t>
      </w:r>
      <w:r w:rsidR="008A083B" w:rsidRPr="00A7058C">
        <w:rPr>
          <w:rStyle w:val="Emphasis"/>
          <w:highlight w:val="yellow"/>
        </w:rPr>
        <w:t>updat</w:t>
      </w:r>
      <w:r w:rsidR="00EE4FFA">
        <w:rPr>
          <w:rStyle w:val="Emphasis"/>
          <w:highlight w:val="yellow"/>
        </w:rPr>
        <w:t>e</w:t>
      </w:r>
      <w:r w:rsidR="00A3076B" w:rsidRPr="00A7058C">
        <w:rPr>
          <w:rStyle w:val="Emphasis"/>
          <w:highlight w:val="yellow"/>
        </w:rPr>
        <w:t xml:space="preserve"> the </w:t>
      </w:r>
      <w:r w:rsidR="00EE4FFA">
        <w:rPr>
          <w:rStyle w:val="Emphasis"/>
          <w:highlight w:val="yellow"/>
        </w:rPr>
        <w:t>R</w:t>
      </w:r>
      <w:r w:rsidR="00A3076B" w:rsidRPr="00A7058C">
        <w:rPr>
          <w:rStyle w:val="Emphasis"/>
          <w:highlight w:val="yellow"/>
        </w:rPr>
        <w:t xml:space="preserve">eserved </w:t>
      </w:r>
      <w:r w:rsidR="00EE4FFA">
        <w:rPr>
          <w:rStyle w:val="Emphasis"/>
          <w:highlight w:val="yellow"/>
        </w:rPr>
        <w:t>row</w:t>
      </w:r>
      <w:r w:rsidR="00A3076B" w:rsidRPr="00A7058C">
        <w:rPr>
          <w:rStyle w:val="Emphasis"/>
          <w:highlight w:val="yellow"/>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160"/>
        <w:gridCol w:w="3850"/>
        <w:gridCol w:w="4345"/>
        <w:gridCol w:w="9"/>
      </w:tblGrid>
      <w:tr w:rsidR="00A3076B" w14:paraId="34D55509" w14:textId="77777777" w:rsidTr="00A83F6F">
        <w:trPr>
          <w:jc w:val="center"/>
        </w:trPr>
        <w:tc>
          <w:tcPr>
            <w:tcW w:w="9364" w:type="dxa"/>
            <w:gridSpan w:val="4"/>
            <w:tcBorders>
              <w:top w:val="nil"/>
              <w:left w:val="nil"/>
              <w:bottom w:val="nil"/>
              <w:right w:val="nil"/>
            </w:tcBorders>
            <w:tcMar>
              <w:top w:w="100" w:type="dxa"/>
              <w:left w:w="120" w:type="dxa"/>
              <w:bottom w:w="50" w:type="dxa"/>
              <w:right w:w="120" w:type="dxa"/>
            </w:tcMar>
            <w:vAlign w:val="center"/>
          </w:tcPr>
          <w:p w14:paraId="354BB7C2" w14:textId="77777777" w:rsidR="00A3076B" w:rsidRPr="00EA0BF8" w:rsidRDefault="00A3076B" w:rsidP="00EA0BF8">
            <w:pPr>
              <w:pStyle w:val="Caption"/>
            </w:pPr>
            <w:bookmarkStart w:id="14" w:name="RTF32353834383a205461626c65"/>
            <w:r w:rsidRPr="00EA0BF8">
              <w:t>Table 9-50—Status codes</w:t>
            </w:r>
            <w:fldSimple w:instr=" FILENAME ">
              <w:r w:rsidRPr="00EA0BF8">
                <w:t> </w:t>
              </w:r>
            </w:fldSimple>
            <w:bookmarkEnd w:id="14"/>
          </w:p>
        </w:tc>
      </w:tr>
      <w:tr w:rsidR="00A3076B" w14:paraId="7874D8BC" w14:textId="77777777" w:rsidTr="00EA0BF8">
        <w:trPr>
          <w:gridAfter w:val="1"/>
          <w:wAfter w:w="9" w:type="dxa"/>
          <w:trHeight w:val="150"/>
          <w:jc w:val="center"/>
        </w:trPr>
        <w:tc>
          <w:tcPr>
            <w:tcW w:w="116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772BFFA6" w14:textId="77777777" w:rsidR="00A3076B" w:rsidRDefault="00A3076B" w:rsidP="00A55BE9">
            <w:pPr>
              <w:pStyle w:val="CellHeading"/>
            </w:pPr>
            <w:r>
              <w:rPr>
                <w:w w:val="100"/>
              </w:rPr>
              <w:t>Status code</w:t>
            </w:r>
          </w:p>
        </w:tc>
        <w:tc>
          <w:tcPr>
            <w:tcW w:w="385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DFB8B26" w14:textId="77777777" w:rsidR="00A3076B" w:rsidRDefault="00A3076B" w:rsidP="00A55BE9">
            <w:pPr>
              <w:pStyle w:val="CellHeading"/>
            </w:pPr>
            <w:r>
              <w:rPr>
                <w:w w:val="100"/>
              </w:rPr>
              <w:t>Name</w:t>
            </w:r>
          </w:p>
        </w:tc>
        <w:tc>
          <w:tcPr>
            <w:tcW w:w="4345"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661616C8" w14:textId="77777777" w:rsidR="00A3076B" w:rsidRDefault="00A3076B" w:rsidP="00A55BE9">
            <w:pPr>
              <w:pStyle w:val="CellHeading"/>
            </w:pPr>
            <w:r>
              <w:rPr>
                <w:w w:val="100"/>
              </w:rPr>
              <w:t>Meaning</w:t>
            </w:r>
          </w:p>
        </w:tc>
      </w:tr>
      <w:tr w:rsidR="00222579" w14:paraId="147ECA0F" w14:textId="77777777" w:rsidTr="00A83F6F">
        <w:trPr>
          <w:gridAfter w:val="1"/>
          <w:wAfter w:w="9" w:type="dxa"/>
          <w:trHeight w:val="320"/>
          <w:jc w:val="center"/>
        </w:trPr>
        <w:tc>
          <w:tcPr>
            <w:tcW w:w="116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3BE0FE4A" w14:textId="77777777" w:rsidR="00222579" w:rsidRDefault="00222579" w:rsidP="00222579">
            <w:pPr>
              <w:pStyle w:val="CellBody"/>
              <w:jc w:val="center"/>
            </w:pPr>
            <w:r>
              <w:rPr>
                <w:color w:val="FF0000"/>
              </w:rPr>
              <w:t>&lt;ANA&gt;</w:t>
            </w:r>
          </w:p>
        </w:tc>
        <w:tc>
          <w:tcPr>
            <w:tcW w:w="385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18825A3" w14:textId="3127915A" w:rsidR="00222579" w:rsidRPr="00E13A65" w:rsidRDefault="00A83F6F" w:rsidP="00222579">
            <w:pPr>
              <w:pStyle w:val="CellBody"/>
              <w:rPr>
                <w:lang w:val="en-GB"/>
              </w:rPr>
            </w:pPr>
            <w:r>
              <w:t>REJECTED_WITH_SUGGESTED_</w:t>
            </w:r>
            <w:r w:rsidR="00B82DB4">
              <w:t>LINKS</w:t>
            </w:r>
          </w:p>
        </w:tc>
        <w:tc>
          <w:tcPr>
            <w:tcW w:w="4345"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1F18C65E" w14:textId="4E860A9E" w:rsidR="00222579" w:rsidRDefault="00A83F6F" w:rsidP="00222579">
            <w:pPr>
              <w:pStyle w:val="CellBody"/>
            </w:pPr>
            <w:r>
              <w:rPr>
                <w:w w:val="100"/>
              </w:rPr>
              <w:t xml:space="preserve">Requested reconfiguration </w:t>
            </w:r>
            <w:r w:rsidR="00B73957">
              <w:rPr>
                <w:w w:val="100"/>
              </w:rPr>
              <w:t xml:space="preserve">is </w:t>
            </w:r>
            <w:r>
              <w:rPr>
                <w:w w:val="100"/>
              </w:rPr>
              <w:t>rejected</w:t>
            </w:r>
            <w:r w:rsidR="00B73957">
              <w:rPr>
                <w:w w:val="100"/>
              </w:rPr>
              <w:t xml:space="preserve"> and</w:t>
            </w:r>
            <w:r>
              <w:rPr>
                <w:w w:val="100"/>
              </w:rPr>
              <w:t xml:space="preserve"> alternative </w:t>
            </w:r>
            <w:r w:rsidR="00B82DB4">
              <w:rPr>
                <w:w w:val="100"/>
              </w:rPr>
              <w:t xml:space="preserve">links </w:t>
            </w:r>
            <w:r w:rsidR="00B73957">
              <w:rPr>
                <w:w w:val="100"/>
              </w:rPr>
              <w:t xml:space="preserve">are </w:t>
            </w:r>
            <w:r w:rsidR="00B82DB4">
              <w:rPr>
                <w:w w:val="100"/>
              </w:rPr>
              <w:t>suggested</w:t>
            </w:r>
            <w:r>
              <w:rPr>
                <w:w w:val="100"/>
              </w:rPr>
              <w:t xml:space="preserve">. </w:t>
            </w:r>
          </w:p>
        </w:tc>
      </w:tr>
    </w:tbl>
    <w:p w14:paraId="4D2CD81E" w14:textId="6A68C1E0" w:rsidR="00EE4FFA" w:rsidRDefault="00EE4FFA" w:rsidP="00EA0BF8">
      <w:pPr>
        <w:rPr>
          <w:rFonts w:eastAsia="SimSun"/>
          <w:highlight w:val="yellow"/>
          <w:lang w:val="en-GB"/>
        </w:rPr>
      </w:pPr>
    </w:p>
    <w:p w14:paraId="7C7709D9" w14:textId="040FB2BD" w:rsidR="00EA0BF8" w:rsidRDefault="00EA0BF8" w:rsidP="00EA0BF8">
      <w:pPr>
        <w:pStyle w:val="Heading3"/>
      </w:pPr>
      <w:r w:rsidRPr="00A7058C">
        <w:rPr>
          <w:rStyle w:val="SC10319501"/>
          <w:b/>
          <w:bCs w:val="0"/>
          <w:sz w:val="22"/>
        </w:rPr>
        <w:t>9.4.</w:t>
      </w:r>
      <w:r>
        <w:rPr>
          <w:rStyle w:val="SC10319501"/>
          <w:b/>
          <w:bCs w:val="0"/>
          <w:sz w:val="22"/>
        </w:rPr>
        <w:t>2.295b</w:t>
      </w:r>
      <w:r w:rsidRPr="00A7058C">
        <w:rPr>
          <w:rStyle w:val="SC10319501"/>
          <w:b/>
          <w:bCs w:val="0"/>
          <w:sz w:val="22"/>
        </w:rPr>
        <w:t xml:space="preserve"> </w:t>
      </w:r>
      <w:r>
        <w:rPr>
          <w:rStyle w:val="SC10319501"/>
          <w:b/>
          <w:bCs w:val="0"/>
          <w:sz w:val="22"/>
        </w:rPr>
        <w:t>Multi-Link element</w:t>
      </w:r>
      <w:r w:rsidRPr="00A7058C">
        <w:rPr>
          <w:rStyle w:val="SC10319501"/>
          <w:b/>
          <w:bCs w:val="0"/>
          <w:sz w:val="22"/>
        </w:rPr>
        <w:t xml:space="preserve"> </w:t>
      </w:r>
      <w:r w:rsidRPr="00A7058C">
        <w:t>[#1852], [#2511], [#2595]</w:t>
      </w:r>
    </w:p>
    <w:p w14:paraId="6948B4EE" w14:textId="09C6655F" w:rsidR="00EA0BF8" w:rsidRPr="00EA0BF8" w:rsidRDefault="00EA0BF8" w:rsidP="00EA0BF8">
      <w:pPr>
        <w:pStyle w:val="Heading3"/>
      </w:pPr>
      <w:r w:rsidRPr="00EA0BF8">
        <w:t>9.4.2.295b.1 General</w:t>
      </w:r>
    </w:p>
    <w:p w14:paraId="4FE2A150" w14:textId="47208136" w:rsidR="00EA0BF8"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A0BF8">
        <w:rPr>
          <w:rStyle w:val="Emphasis"/>
          <w:highlight w:val="yellow"/>
        </w:rPr>
        <w:t>Add a new row</w:t>
      </w:r>
      <w:r w:rsidR="00EA0BF8" w:rsidRPr="00A7058C">
        <w:rPr>
          <w:rStyle w:val="Emphasis"/>
          <w:highlight w:val="yellow"/>
        </w:rPr>
        <w:t xml:space="preserve"> </w:t>
      </w:r>
      <w:r w:rsidR="00EA0BF8">
        <w:rPr>
          <w:rStyle w:val="Emphasis"/>
          <w:highlight w:val="yellow"/>
        </w:rPr>
        <w:t>to</w:t>
      </w:r>
      <w:r w:rsidR="00EA0BF8" w:rsidRPr="00A7058C">
        <w:rPr>
          <w:rStyle w:val="Emphasis"/>
          <w:highlight w:val="yellow"/>
        </w:rPr>
        <w:t xml:space="preserve"> Table 9-</w:t>
      </w:r>
      <w:r w:rsidR="00EA0BF8">
        <w:rPr>
          <w:rStyle w:val="Emphasis"/>
          <w:highlight w:val="yellow"/>
        </w:rPr>
        <w:t>322am</w:t>
      </w:r>
      <w:r w:rsidR="00EA0BF8" w:rsidRPr="00A7058C">
        <w:rPr>
          <w:rStyle w:val="Emphasis"/>
          <w:highlight w:val="yellow"/>
        </w:rPr>
        <w:t xml:space="preserve"> (</w:t>
      </w:r>
      <w:r w:rsidR="00EA0BF8">
        <w:rPr>
          <w:rStyle w:val="Emphasis"/>
          <w:highlight w:val="yellow"/>
        </w:rPr>
        <w:t>Type subfield encoding</w:t>
      </w:r>
      <w:r w:rsidR="00EA0BF8" w:rsidRPr="00A7058C">
        <w:rPr>
          <w:rStyle w:val="Emphasis"/>
          <w:highlight w:val="yellow"/>
        </w:rPr>
        <w:t xml:space="preserve">) </w:t>
      </w:r>
      <w:r w:rsidR="00EA0BF8">
        <w:rPr>
          <w:rStyle w:val="Emphasis"/>
          <w:highlight w:val="yellow"/>
        </w:rPr>
        <w:t>in</w:t>
      </w:r>
      <w:r w:rsidR="00EA0BF8" w:rsidRPr="00A7058C">
        <w:rPr>
          <w:rStyle w:val="Emphasis"/>
          <w:highlight w:val="yellow"/>
        </w:rPr>
        <w:t xml:space="preserve"> numerical order</w:t>
      </w:r>
      <w:r w:rsidR="00EA0BF8">
        <w:rPr>
          <w:rStyle w:val="Emphasis"/>
          <w:highlight w:val="yellow"/>
        </w:rPr>
        <w:t>,</w:t>
      </w:r>
      <w:r w:rsidR="00EA0BF8" w:rsidRPr="00A7058C">
        <w:rPr>
          <w:rStyle w:val="Emphasis"/>
          <w:highlight w:val="yellow"/>
        </w:rPr>
        <w:t xml:space="preserve"> and updat</w:t>
      </w:r>
      <w:r w:rsidR="00EA0BF8">
        <w:rPr>
          <w:rStyle w:val="Emphasis"/>
          <w:highlight w:val="yellow"/>
        </w:rPr>
        <w:t>e</w:t>
      </w:r>
      <w:r w:rsidR="00EA0BF8" w:rsidRPr="00A7058C">
        <w:rPr>
          <w:rStyle w:val="Emphasis"/>
          <w:highlight w:val="yellow"/>
        </w:rPr>
        <w:t xml:space="preserve"> the </w:t>
      </w:r>
      <w:r w:rsidR="00EA0BF8">
        <w:rPr>
          <w:rStyle w:val="Emphasis"/>
          <w:highlight w:val="yellow"/>
        </w:rPr>
        <w:t>R</w:t>
      </w:r>
      <w:r w:rsidR="00EA0BF8" w:rsidRPr="00A7058C">
        <w:rPr>
          <w:rStyle w:val="Emphasis"/>
          <w:highlight w:val="yellow"/>
        </w:rPr>
        <w:t xml:space="preserve">eserved </w:t>
      </w:r>
      <w:r w:rsidR="00EA0BF8">
        <w:rPr>
          <w:rStyle w:val="Emphasis"/>
          <w:highlight w:val="yellow"/>
        </w:rPr>
        <w:t>row</w:t>
      </w:r>
      <w:r w:rsidR="00EA0BF8" w:rsidRPr="00A7058C">
        <w:rPr>
          <w:rStyle w:val="Emphasis"/>
          <w:highlight w:val="yellow"/>
        </w:rPr>
        <w:t>:</w:t>
      </w:r>
    </w:p>
    <w:p w14:paraId="78500194" w14:textId="77777777" w:rsidR="00EA0BF8" w:rsidRPr="00A7521C" w:rsidRDefault="00EA0BF8" w:rsidP="00EA0BF8">
      <w:pPr>
        <w:pStyle w:val="Caption"/>
        <w:rPr>
          <w:rFonts w:ascii="Times New Roman" w:eastAsia="Times New Roman" w:hAnsi="Times New Roman" w:cs="Times New Roman"/>
          <w:sz w:val="24"/>
          <w:szCs w:val="24"/>
          <w:lang w:eastAsia="en-US"/>
        </w:rPr>
      </w:pPr>
      <w:r w:rsidRPr="0058342A">
        <w:t>Table 9-322am—Type subfield encoding</w:t>
      </w:r>
    </w:p>
    <w:tbl>
      <w:tblPr>
        <w:tblW w:w="5140" w:type="dxa"/>
        <w:jc w:val="center"/>
        <w:tblLook w:val="04A0" w:firstRow="1" w:lastRow="0" w:firstColumn="1" w:lastColumn="0" w:noHBand="0" w:noVBand="1"/>
      </w:tblPr>
      <w:tblGrid>
        <w:gridCol w:w="1815"/>
        <w:gridCol w:w="3103"/>
        <w:gridCol w:w="222"/>
      </w:tblGrid>
      <w:tr w:rsidR="00EA0BF8" w14:paraId="2269D70D" w14:textId="77777777" w:rsidTr="00EA0BF8">
        <w:trPr>
          <w:gridAfter w:val="1"/>
          <w:wAfter w:w="222" w:type="dxa"/>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EA0BF8" w:rsidRPr="00EA0BF8" w:rsidRDefault="00EA0BF8" w:rsidP="00EA0BF8">
            <w:pPr>
              <w:spacing w:before="0"/>
              <w:rPr>
                <w:b/>
                <w:bCs/>
                <w:sz w:val="18"/>
                <w:szCs w:val="18"/>
              </w:rPr>
            </w:pPr>
            <w:r w:rsidRPr="00EA0BF8">
              <w:rPr>
                <w:b/>
                <w:bCs/>
                <w:sz w:val="18"/>
                <w:szCs w:val="18"/>
              </w:rPr>
              <w:t xml:space="preserve">Type subfield value </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EA0BF8" w:rsidRPr="00EA0BF8" w:rsidRDefault="00EA0BF8" w:rsidP="00EA0BF8">
            <w:pPr>
              <w:spacing w:before="0"/>
              <w:rPr>
                <w:b/>
                <w:bCs/>
                <w:sz w:val="18"/>
                <w:szCs w:val="18"/>
              </w:rPr>
            </w:pPr>
            <w:r w:rsidRPr="00EA0BF8">
              <w:rPr>
                <w:b/>
                <w:bCs/>
                <w:sz w:val="18"/>
                <w:szCs w:val="18"/>
              </w:rPr>
              <w:t xml:space="preserve">Multi-Link element variant name </w:t>
            </w:r>
          </w:p>
        </w:tc>
      </w:tr>
      <w:tr w:rsidR="00EA0BF8" w14:paraId="3FC1B93A" w14:textId="77777777" w:rsidTr="00EA0BF8">
        <w:trPr>
          <w:trHeight w:val="89"/>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EA0BF8" w:rsidRPr="00EA0BF8" w:rsidRDefault="00EA0BF8" w:rsidP="00EA0BF8">
            <w:pPr>
              <w:spacing w:before="0"/>
              <w:rPr>
                <w:sz w:val="18"/>
                <w:szCs w:val="18"/>
              </w:rPr>
            </w:pPr>
          </w:p>
        </w:tc>
        <w:tc>
          <w:tcPr>
            <w:tcW w:w="3103"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EA0BF8" w:rsidRPr="00EA0BF8" w:rsidRDefault="00EA0BF8" w:rsidP="00EA0BF8">
            <w:pPr>
              <w:spacing w:before="0"/>
              <w:rPr>
                <w:sz w:val="18"/>
                <w:szCs w:val="18"/>
              </w:rPr>
            </w:pPr>
          </w:p>
        </w:tc>
        <w:tc>
          <w:tcPr>
            <w:tcW w:w="222" w:type="dxa"/>
            <w:tcBorders>
              <w:top w:val="nil"/>
              <w:left w:val="nil"/>
              <w:bottom w:val="nil"/>
              <w:right w:val="nil"/>
            </w:tcBorders>
            <w:shd w:val="clear" w:color="auto" w:fill="auto"/>
            <w:noWrap/>
            <w:vAlign w:val="bottom"/>
            <w:hideMark/>
          </w:tcPr>
          <w:p w14:paraId="28076BDD" w14:textId="77777777" w:rsidR="00EA0BF8" w:rsidRDefault="00EA0BF8" w:rsidP="007771DC">
            <w:pPr>
              <w:jc w:val="center"/>
              <w:rPr>
                <w:rFonts w:ascii="TimesNewRomanPS" w:hAnsi="TimesNewRomanPS" w:cs="Calibri"/>
                <w:b/>
                <w:bCs/>
                <w:color w:val="000000"/>
                <w:sz w:val="18"/>
                <w:szCs w:val="18"/>
              </w:rPr>
            </w:pPr>
          </w:p>
        </w:tc>
      </w:tr>
      <w:tr w:rsidR="00EA0BF8" w14:paraId="4A732398"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EA0BF8" w:rsidRPr="00EA0BF8" w:rsidRDefault="00EA0BF8" w:rsidP="00EA0BF8">
            <w:pPr>
              <w:spacing w:before="0"/>
              <w:rPr>
                <w:sz w:val="18"/>
                <w:szCs w:val="18"/>
              </w:rPr>
            </w:pPr>
            <w:r w:rsidRPr="00EA0BF8">
              <w:rPr>
                <w:sz w:val="18"/>
                <w:szCs w:val="18"/>
              </w:rPr>
              <w:t>0</w:t>
            </w:r>
          </w:p>
        </w:tc>
        <w:tc>
          <w:tcPr>
            <w:tcW w:w="3103" w:type="dxa"/>
            <w:tcBorders>
              <w:top w:val="nil"/>
              <w:left w:val="nil"/>
              <w:bottom w:val="single" w:sz="4" w:space="0" w:color="auto"/>
              <w:right w:val="single" w:sz="4" w:space="0" w:color="auto"/>
            </w:tcBorders>
            <w:shd w:val="clear" w:color="auto" w:fill="auto"/>
            <w:vAlign w:val="center"/>
            <w:hideMark/>
          </w:tcPr>
          <w:p w14:paraId="41FA0AA0" w14:textId="77777777" w:rsidR="00EA0BF8" w:rsidRPr="00EA0BF8" w:rsidRDefault="00EA0BF8" w:rsidP="00EA0BF8">
            <w:pPr>
              <w:spacing w:before="0"/>
              <w:rPr>
                <w:sz w:val="18"/>
                <w:szCs w:val="18"/>
              </w:rPr>
            </w:pPr>
            <w:r w:rsidRPr="00EA0BF8">
              <w:rPr>
                <w:sz w:val="18"/>
                <w:szCs w:val="18"/>
              </w:rPr>
              <w:t xml:space="preserve">Basic </w:t>
            </w:r>
          </w:p>
        </w:tc>
        <w:tc>
          <w:tcPr>
            <w:tcW w:w="222" w:type="dxa"/>
            <w:vAlign w:val="center"/>
            <w:hideMark/>
          </w:tcPr>
          <w:p w14:paraId="30766E53" w14:textId="77777777" w:rsidR="00EA0BF8" w:rsidRDefault="00EA0BF8" w:rsidP="007771DC">
            <w:pPr>
              <w:rPr>
                <w:szCs w:val="20"/>
              </w:rPr>
            </w:pPr>
          </w:p>
        </w:tc>
      </w:tr>
      <w:tr w:rsidR="00EA0BF8" w14:paraId="45CBE637"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EA0BF8" w:rsidRPr="00EA0BF8" w:rsidRDefault="00EA0BF8" w:rsidP="00EA0BF8">
            <w:pPr>
              <w:spacing w:before="0"/>
              <w:rPr>
                <w:sz w:val="18"/>
                <w:szCs w:val="18"/>
              </w:rPr>
            </w:pPr>
            <w:r w:rsidRPr="00EA0BF8">
              <w:rPr>
                <w:sz w:val="18"/>
                <w:szCs w:val="18"/>
              </w:rPr>
              <w:t>1</w:t>
            </w:r>
          </w:p>
        </w:tc>
        <w:tc>
          <w:tcPr>
            <w:tcW w:w="3103" w:type="dxa"/>
            <w:tcBorders>
              <w:top w:val="nil"/>
              <w:left w:val="nil"/>
              <w:bottom w:val="single" w:sz="4" w:space="0" w:color="auto"/>
              <w:right w:val="single" w:sz="4" w:space="0" w:color="auto"/>
            </w:tcBorders>
            <w:shd w:val="clear" w:color="auto" w:fill="auto"/>
            <w:vAlign w:val="center"/>
            <w:hideMark/>
          </w:tcPr>
          <w:p w14:paraId="52D38CBE" w14:textId="77777777" w:rsidR="00EA0BF8" w:rsidRPr="00EA0BF8" w:rsidRDefault="00EA0BF8" w:rsidP="00EA0BF8">
            <w:pPr>
              <w:spacing w:before="0"/>
              <w:rPr>
                <w:sz w:val="18"/>
                <w:szCs w:val="18"/>
              </w:rPr>
            </w:pPr>
            <w:r w:rsidRPr="00EA0BF8">
              <w:rPr>
                <w:sz w:val="18"/>
                <w:szCs w:val="18"/>
              </w:rPr>
              <w:t xml:space="preserve">Probe Request </w:t>
            </w:r>
          </w:p>
        </w:tc>
        <w:tc>
          <w:tcPr>
            <w:tcW w:w="222" w:type="dxa"/>
            <w:vAlign w:val="center"/>
            <w:hideMark/>
          </w:tcPr>
          <w:p w14:paraId="18CB2EB7" w14:textId="77777777" w:rsidR="00EA0BF8" w:rsidRDefault="00EA0BF8" w:rsidP="007771DC">
            <w:pPr>
              <w:rPr>
                <w:szCs w:val="20"/>
              </w:rPr>
            </w:pPr>
          </w:p>
        </w:tc>
      </w:tr>
      <w:tr w:rsidR="00EA0BF8" w14:paraId="293734D9" w14:textId="77777777" w:rsidTr="00EA0BF8">
        <w:trPr>
          <w:trHeight w:val="320"/>
          <w:jc w:val="center"/>
          <w:ins w:id="15"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EA0BF8" w:rsidRPr="00EA0BF8" w:rsidRDefault="00EA0BF8" w:rsidP="007771DC">
            <w:pPr>
              <w:spacing w:before="0"/>
              <w:rPr>
                <w:ins w:id="16" w:author="Payam Torab" w:date="2021-03-24T22:23:00Z"/>
                <w:sz w:val="18"/>
                <w:szCs w:val="18"/>
              </w:rPr>
            </w:pPr>
            <w:ins w:id="17" w:author="Payam Torab" w:date="2021-03-24T22:23:00Z">
              <w:r w:rsidRPr="00EA0BF8">
                <w:rPr>
                  <w:sz w:val="18"/>
                  <w:szCs w:val="18"/>
                </w:rPr>
                <w:t>2</w:t>
              </w:r>
            </w:ins>
          </w:p>
        </w:tc>
        <w:tc>
          <w:tcPr>
            <w:tcW w:w="3103" w:type="dxa"/>
            <w:tcBorders>
              <w:top w:val="nil"/>
              <w:left w:val="nil"/>
              <w:bottom w:val="single" w:sz="4" w:space="0" w:color="auto"/>
              <w:right w:val="single" w:sz="4" w:space="0" w:color="auto"/>
            </w:tcBorders>
            <w:shd w:val="clear" w:color="auto" w:fill="auto"/>
            <w:vAlign w:val="center"/>
            <w:hideMark/>
          </w:tcPr>
          <w:p w14:paraId="07613A2C" w14:textId="7CB3F109" w:rsidR="00EA0BF8" w:rsidRPr="00EA0BF8" w:rsidRDefault="00EA0BF8" w:rsidP="007771DC">
            <w:pPr>
              <w:spacing w:before="0"/>
              <w:rPr>
                <w:ins w:id="18" w:author="Payam Torab" w:date="2021-03-24T22:23:00Z"/>
                <w:sz w:val="18"/>
                <w:szCs w:val="18"/>
              </w:rPr>
            </w:pPr>
            <w:ins w:id="19" w:author="Payam Torab" w:date="2021-03-24T22:24:00Z">
              <w:r>
                <w:rPr>
                  <w:sz w:val="18"/>
                  <w:szCs w:val="18"/>
                </w:rPr>
                <w:t>Reconfiguration</w:t>
              </w:r>
            </w:ins>
          </w:p>
        </w:tc>
        <w:tc>
          <w:tcPr>
            <w:tcW w:w="222" w:type="dxa"/>
            <w:vAlign w:val="center"/>
            <w:hideMark/>
          </w:tcPr>
          <w:p w14:paraId="38016973" w14:textId="77777777" w:rsidR="00EA0BF8" w:rsidRDefault="00EA0BF8" w:rsidP="007771DC">
            <w:pPr>
              <w:rPr>
                <w:ins w:id="20" w:author="Payam Torab" w:date="2021-03-24T22:23:00Z"/>
                <w:szCs w:val="20"/>
              </w:rPr>
            </w:pPr>
          </w:p>
        </w:tc>
      </w:tr>
      <w:tr w:rsidR="00EA0BF8" w14:paraId="71F53F86"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77777777" w:rsidR="00EA0BF8" w:rsidRPr="00EA0BF8" w:rsidRDefault="00EA0BF8" w:rsidP="00EA0BF8">
            <w:pPr>
              <w:spacing w:before="0"/>
              <w:rPr>
                <w:color w:val="FF0000"/>
                <w:sz w:val="18"/>
                <w:szCs w:val="18"/>
              </w:rPr>
            </w:pPr>
            <w:r w:rsidRPr="00EA0BF8">
              <w:rPr>
                <w:color w:val="FF0000"/>
                <w:sz w:val="18"/>
                <w:szCs w:val="18"/>
              </w:rPr>
              <w:t xml:space="preserve">TBD </w:t>
            </w:r>
          </w:p>
        </w:tc>
        <w:tc>
          <w:tcPr>
            <w:tcW w:w="3103" w:type="dxa"/>
            <w:tcBorders>
              <w:top w:val="nil"/>
              <w:left w:val="nil"/>
              <w:bottom w:val="single" w:sz="4" w:space="0" w:color="auto"/>
              <w:right w:val="single" w:sz="4" w:space="0" w:color="auto"/>
            </w:tcBorders>
            <w:shd w:val="clear" w:color="auto" w:fill="auto"/>
            <w:vAlign w:val="center"/>
            <w:hideMark/>
          </w:tcPr>
          <w:p w14:paraId="5371DEC3" w14:textId="77777777" w:rsidR="00EA0BF8" w:rsidRPr="00EA0BF8" w:rsidRDefault="00EA0BF8" w:rsidP="00EA0BF8">
            <w:pPr>
              <w:spacing w:before="0"/>
              <w:rPr>
                <w:color w:val="FF0000"/>
                <w:sz w:val="18"/>
                <w:szCs w:val="18"/>
              </w:rPr>
            </w:pPr>
            <w:r w:rsidRPr="00EA0BF8">
              <w:rPr>
                <w:color w:val="FF0000"/>
                <w:sz w:val="18"/>
                <w:szCs w:val="18"/>
              </w:rPr>
              <w:t xml:space="preserve">Reserved </w:t>
            </w:r>
          </w:p>
        </w:tc>
        <w:tc>
          <w:tcPr>
            <w:tcW w:w="222" w:type="dxa"/>
            <w:vAlign w:val="center"/>
            <w:hideMark/>
          </w:tcPr>
          <w:p w14:paraId="527BC9B0" w14:textId="77777777" w:rsidR="00EA0BF8" w:rsidRDefault="00EA0BF8" w:rsidP="007771DC">
            <w:pPr>
              <w:rPr>
                <w:szCs w:val="20"/>
              </w:rPr>
            </w:pPr>
          </w:p>
        </w:tc>
      </w:tr>
    </w:tbl>
    <w:p w14:paraId="5880F774" w14:textId="67197434" w:rsidR="004F3C21" w:rsidRPr="00EA0BF8" w:rsidRDefault="004F3C21" w:rsidP="004F3C21">
      <w:pPr>
        <w:pStyle w:val="Heading3"/>
      </w:pPr>
      <w:r w:rsidRPr="00EA0BF8">
        <w:lastRenderedPageBreak/>
        <w:t>9.4.2.295b.</w:t>
      </w:r>
      <w:r>
        <w:t>2 Basic variant Multi-Link element</w:t>
      </w:r>
    </w:p>
    <w:p w14:paraId="4F5514ED" w14:textId="7FEC7AC5" w:rsidR="004F3C21" w:rsidRPr="00C97C79" w:rsidRDefault="004F3C21" w:rsidP="004F3C21">
      <w:pPr>
        <w:spacing w:before="0"/>
        <w:rPr>
          <w:rFonts w:eastAsia="SimSun"/>
          <w:b/>
          <w:bCs/>
          <w:i/>
          <w:iCs/>
          <w:sz w:val="22"/>
          <w:shd w:val="solid" w:color="FFFF00" w:fill="FFFF00"/>
          <w:lang w:eastAsia="ko-KR"/>
        </w:rPr>
      </w:pPr>
      <w:r w:rsidRPr="00EE4FFA">
        <w:rPr>
          <w:rStyle w:val="Emphasis"/>
          <w:rFonts w:eastAsia="SimSun"/>
          <w:highlight w:val="yellow"/>
        </w:rPr>
        <w:t xml:space="preserve">TGbe editor: </w:t>
      </w:r>
      <w:r>
        <w:rPr>
          <w:rStyle w:val="Emphasis"/>
          <w:rFonts w:eastAsia="SimSun"/>
          <w:highlight w:val="yellow"/>
        </w:rPr>
        <w:t>Change the title of Figure 9-788ej (Per-STA Control field format) as follows</w:t>
      </w:r>
      <w:r w:rsidRPr="00EE4FFA">
        <w:rPr>
          <w:rStyle w:val="Emphasis"/>
          <w:rFonts w:eastAsia="SimSun"/>
          <w:highlight w:val="yellow"/>
        </w:rPr>
        <w:t>:</w:t>
      </w:r>
    </w:p>
    <w:p w14:paraId="5834DA00" w14:textId="5F593DBD" w:rsidR="004F3C21" w:rsidRPr="00C97C79" w:rsidRDefault="004F3C21" w:rsidP="004F3C21">
      <w:pPr>
        <w:pStyle w:val="Caption"/>
      </w:pPr>
      <w:r w:rsidRPr="008713D8">
        <w:t>Figure 9-788e</w:t>
      </w:r>
      <w:r>
        <w:t>j</w:t>
      </w:r>
      <w:r w:rsidRPr="008713D8">
        <w:t>—Per-STA Control field format</w:t>
      </w:r>
      <w:ins w:id="21" w:author="Payam Torab" w:date="2021-03-24T22:56:00Z">
        <w:r w:rsidRPr="008713D8">
          <w:t xml:space="preserve"> </w:t>
        </w:r>
        <w:r>
          <w:t>for Basic</w:t>
        </w:r>
        <w:r w:rsidRPr="008713D8">
          <w:t xml:space="preserve"> variant</w:t>
        </w:r>
        <w:r>
          <w:t xml:space="preserve"> Multi-Link element</w:t>
        </w:r>
      </w:ins>
    </w:p>
    <w:p w14:paraId="4F6FAC6E" w14:textId="0A36D09B" w:rsidR="00EA0BF8" w:rsidRDefault="00EA0BF8" w:rsidP="002828AF">
      <w:pPr>
        <w:rPr>
          <w:rFonts w:eastAsia="SimSun"/>
          <w:b/>
          <w:i/>
          <w:highlight w:val="yellow"/>
          <w:lang w:val="en-GB"/>
        </w:rPr>
      </w:pPr>
    </w:p>
    <w:p w14:paraId="3418927B" w14:textId="56C3730F" w:rsidR="00EE4FFA" w:rsidRPr="00C97C79" w:rsidRDefault="00EE4FFA" w:rsidP="00C97C79">
      <w:pPr>
        <w:spacing w:before="0"/>
        <w:rPr>
          <w:rFonts w:eastAsia="SimSun"/>
          <w:b/>
          <w:bCs/>
          <w:i/>
          <w:iCs/>
          <w:sz w:val="22"/>
          <w:shd w:val="solid" w:color="FFFF00" w:fill="FFFF00"/>
          <w:lang w:eastAsia="ko-KR"/>
        </w:rPr>
      </w:pPr>
      <w:r w:rsidRPr="00EE4FFA">
        <w:rPr>
          <w:rStyle w:val="Emphasis"/>
          <w:rFonts w:eastAsia="SimSun"/>
          <w:highlight w:val="yellow"/>
        </w:rPr>
        <w:t xml:space="preserve">TGbe editor: Add the </w:t>
      </w:r>
      <w:r>
        <w:rPr>
          <w:rStyle w:val="Emphasis"/>
          <w:rFonts w:eastAsia="SimSun"/>
          <w:highlight w:val="yellow"/>
        </w:rPr>
        <w:t>following new sub</w:t>
      </w:r>
      <w:r w:rsidR="00C97C79">
        <w:rPr>
          <w:rStyle w:val="Emphasis"/>
          <w:rFonts w:eastAsia="SimSun"/>
          <w:highlight w:val="yellow"/>
        </w:rPr>
        <w:t>-clause</w:t>
      </w:r>
      <w:r w:rsidRPr="00EE4FFA">
        <w:rPr>
          <w:rStyle w:val="Emphasis"/>
          <w:rFonts w:eastAsia="SimSun"/>
          <w:highlight w:val="yellow"/>
        </w:rPr>
        <w:t>:</w:t>
      </w:r>
    </w:p>
    <w:p w14:paraId="427E4673" w14:textId="57A00EB8" w:rsidR="005A3F07" w:rsidRPr="00272544" w:rsidRDefault="005A3F07" w:rsidP="00C97C79">
      <w:pPr>
        <w:pStyle w:val="Heading3"/>
      </w:pPr>
      <w:r w:rsidRPr="00272544">
        <w:t>9.4.2.295b.</w:t>
      </w:r>
      <w:r>
        <w:t xml:space="preserve">4 </w:t>
      </w:r>
      <w:r w:rsidR="00EE4FFA">
        <w:t>Reconfiguration</w:t>
      </w:r>
      <w:r>
        <w:t xml:space="preserve"> </w:t>
      </w:r>
      <w:r w:rsidRPr="00272544">
        <w:t>variant Multi-Link element</w:t>
      </w:r>
    </w:p>
    <w:p w14:paraId="7572F95C" w14:textId="594B3363" w:rsidR="007F61B9" w:rsidRDefault="009965DC" w:rsidP="00FE0A6F">
      <w:pPr>
        <w:rPr>
          <w:rFonts w:eastAsia="DengXian"/>
          <w:szCs w:val="20"/>
          <w:lang w:bidi="ne-NP"/>
        </w:rPr>
      </w:pPr>
      <w:r w:rsidRPr="00FE0A6F">
        <w:rPr>
          <w:rFonts w:eastAsia="DengXian"/>
          <w:szCs w:val="20"/>
          <w:lang w:bidi="ne-NP"/>
        </w:rPr>
        <w:t>The Reconfiguration variant Multi-</w:t>
      </w:r>
      <w:r w:rsidR="00EA0BF8">
        <w:rPr>
          <w:rFonts w:eastAsia="DengXian"/>
          <w:szCs w:val="20"/>
          <w:lang w:bidi="ne-NP"/>
        </w:rPr>
        <w:t>L</w:t>
      </w:r>
      <w:r w:rsidRPr="00FE0A6F">
        <w:rPr>
          <w:rFonts w:eastAsia="DengXian"/>
          <w:szCs w:val="20"/>
          <w:lang w:bidi="ne-NP"/>
        </w:rPr>
        <w:t>ink element is used to</w:t>
      </w:r>
      <w:r w:rsidR="00E96D60" w:rsidRPr="00E96D60">
        <w:rPr>
          <w:rFonts w:eastAsia="DengXian"/>
          <w:szCs w:val="20"/>
          <w:lang w:bidi="ne-NP"/>
        </w:rPr>
        <w:t xml:space="preserve"> recommend or request a reconfiguration operation </w:t>
      </w:r>
      <w:r w:rsidRPr="00FE0A6F">
        <w:rPr>
          <w:rFonts w:eastAsia="DengXian"/>
          <w:szCs w:val="20"/>
          <w:lang w:bidi="ne-NP"/>
        </w:rPr>
        <w:t>(see 35.3.6 (Multi-link reconfiguration)).</w:t>
      </w:r>
    </w:p>
    <w:p w14:paraId="137EC222" w14:textId="5D4E01B4" w:rsidR="00735536" w:rsidRDefault="00735536" w:rsidP="00FE0A6F">
      <w:pPr>
        <w:rPr>
          <w:rFonts w:eastAsia="DengXian"/>
          <w:szCs w:val="20"/>
          <w:lang w:bidi="ne-NP"/>
        </w:rPr>
      </w:pPr>
      <w:r w:rsidRPr="00FE0A6F">
        <w:rPr>
          <w:rFonts w:eastAsia="DengXian"/>
          <w:szCs w:val="20"/>
          <w:lang w:bidi="ne-NP"/>
        </w:rPr>
        <w:t xml:space="preserve">The Common Info </w:t>
      </w:r>
      <w:r w:rsidR="00E10992">
        <w:rPr>
          <w:rFonts w:eastAsia="DengXian"/>
          <w:szCs w:val="20"/>
          <w:lang w:bidi="ne-NP"/>
        </w:rPr>
        <w:t xml:space="preserve">field </w:t>
      </w:r>
      <w:r w:rsidRPr="00FE0A6F">
        <w:rPr>
          <w:rFonts w:eastAsia="DengXian"/>
          <w:szCs w:val="20"/>
          <w:lang w:bidi="ne-NP"/>
        </w:rPr>
        <w:t>is not present in</w:t>
      </w:r>
      <w:r w:rsidR="007F61B9" w:rsidRPr="00FE0A6F">
        <w:rPr>
          <w:rFonts w:eastAsia="DengXian"/>
          <w:szCs w:val="20"/>
          <w:lang w:bidi="ne-NP"/>
        </w:rPr>
        <w:t xml:space="preserve"> </w:t>
      </w:r>
      <w:r w:rsidR="00850C0E" w:rsidRPr="00850C0E">
        <w:rPr>
          <w:rFonts w:eastAsia="DengXian"/>
          <w:szCs w:val="20"/>
          <w:lang w:bidi="ne-NP"/>
        </w:rPr>
        <w:t xml:space="preserve">the </w:t>
      </w:r>
      <w:r w:rsidR="00850C0E">
        <w:rPr>
          <w:rFonts w:eastAsia="DengXian"/>
          <w:szCs w:val="20"/>
          <w:lang w:bidi="ne-NP"/>
        </w:rPr>
        <w:t>Reconfiguration</w:t>
      </w:r>
      <w:r w:rsidR="00850C0E" w:rsidRPr="00850C0E">
        <w:rPr>
          <w:rFonts w:eastAsia="DengXian"/>
          <w:szCs w:val="20"/>
          <w:lang w:bidi="ne-NP"/>
        </w:rPr>
        <w:t xml:space="preserve"> variant</w:t>
      </w:r>
      <w:r w:rsidR="00850C0E" w:rsidRPr="00FE0A6F" w:rsidDel="00850C0E">
        <w:rPr>
          <w:rFonts w:eastAsia="DengXian"/>
          <w:szCs w:val="20"/>
          <w:lang w:bidi="ne-NP"/>
        </w:rPr>
        <w:t xml:space="preserve"> </w:t>
      </w:r>
      <w:r w:rsidR="007F61B9" w:rsidRPr="00FE0A6F">
        <w:rPr>
          <w:rFonts w:eastAsia="DengXian"/>
          <w:szCs w:val="20"/>
          <w:lang w:bidi="ne-NP"/>
        </w:rPr>
        <w:t>Multi-Link element</w:t>
      </w:r>
      <w:r w:rsidRPr="00FE0A6F">
        <w:rPr>
          <w:rFonts w:eastAsia="DengXian"/>
          <w:szCs w:val="20"/>
          <w:lang w:bidi="ne-NP"/>
        </w:rPr>
        <w:t>.</w:t>
      </w:r>
    </w:p>
    <w:p w14:paraId="565852DA" w14:textId="400875F0" w:rsidR="007F61B9" w:rsidRPr="00E618E7" w:rsidRDefault="00E618E7" w:rsidP="00E10992">
      <w:r w:rsidRPr="00E618E7">
        <w:rPr>
          <w:rFonts w:eastAsia="DengXian"/>
          <w:lang w:bidi="ne-NP"/>
        </w:rPr>
        <w:t xml:space="preserve">The Link Info field contains </w:t>
      </w:r>
      <w:r w:rsidR="007912BC">
        <w:rPr>
          <w:rFonts w:eastAsia="DengXian"/>
          <w:lang w:bidi="ne-NP"/>
        </w:rPr>
        <w:t>zero</w:t>
      </w:r>
      <w:r w:rsidR="007912BC" w:rsidRPr="00E618E7">
        <w:rPr>
          <w:rFonts w:eastAsia="DengXian"/>
          <w:lang w:bidi="ne-NP"/>
        </w:rPr>
        <w:t xml:space="preserve"> </w:t>
      </w:r>
      <w:r w:rsidRPr="00E618E7">
        <w:rPr>
          <w:rFonts w:eastAsia="DengXian"/>
          <w:lang w:bidi="ne-NP"/>
        </w:rPr>
        <w:t>or more subelements. The subelement format and ordering of subelements are defined in 9.4.3.</w:t>
      </w:r>
      <w:r>
        <w:t xml:space="preserve"> </w:t>
      </w:r>
      <w:r w:rsidR="00C87EAA">
        <w:rPr>
          <w:rFonts w:eastAsia="DengXian"/>
          <w:szCs w:val="20"/>
          <w:lang w:bidi="ne-NP"/>
        </w:rPr>
        <w:t>T</w:t>
      </w:r>
      <w:r w:rsidR="00735536" w:rsidRPr="00FE0A6F">
        <w:rPr>
          <w:rFonts w:eastAsia="DengXian"/>
          <w:szCs w:val="20"/>
          <w:lang w:bidi="ne-NP"/>
        </w:rPr>
        <w:t>he Subelement ID field values for the defined subelements are shown in Table 9-322a</w:t>
      </w:r>
      <w:r w:rsidR="00B52AF3">
        <w:rPr>
          <w:rFonts w:eastAsia="DengXian"/>
          <w:szCs w:val="20"/>
          <w:lang w:bidi="ne-NP"/>
        </w:rPr>
        <w:t>n1</w:t>
      </w:r>
      <w:r w:rsidR="00735536" w:rsidRPr="00FE0A6F">
        <w:rPr>
          <w:rFonts w:eastAsia="DengXian"/>
          <w:szCs w:val="20"/>
          <w:lang w:bidi="ne-NP"/>
        </w:rPr>
        <w:t xml:space="preserve"> (Optional subelement IDs for </w:t>
      </w:r>
      <w:r w:rsidR="00C87EAA">
        <w:rPr>
          <w:rFonts w:eastAsia="DengXian"/>
          <w:szCs w:val="20"/>
          <w:lang w:bidi="ne-NP"/>
        </w:rPr>
        <w:t xml:space="preserve">the </w:t>
      </w:r>
      <w:r w:rsidR="00735536" w:rsidRPr="00FE0A6F">
        <w:rPr>
          <w:rFonts w:eastAsia="DengXian"/>
          <w:szCs w:val="20"/>
          <w:lang w:bidi="ne-NP"/>
        </w:rPr>
        <w:t>Reconfiguration variant Multi-Link element).</w:t>
      </w:r>
    </w:p>
    <w:p w14:paraId="40FE54BE" w14:textId="58DE425C" w:rsidR="00FF2F7E" w:rsidRPr="00A7521C" w:rsidRDefault="00FF2F7E" w:rsidP="00FF2F7E">
      <w:pPr>
        <w:pStyle w:val="Caption"/>
        <w:rPr>
          <w:rFonts w:ascii="Times New Roman" w:eastAsia="Times New Roman" w:hAnsi="Times New Roman" w:cs="Times New Roman"/>
          <w:sz w:val="24"/>
          <w:szCs w:val="24"/>
          <w:lang w:eastAsia="en-US"/>
        </w:rPr>
      </w:pPr>
      <w:r w:rsidRPr="0058342A">
        <w:t>Table 9-322a</w:t>
      </w:r>
      <w:r w:rsidR="00D76181">
        <w:t>n1</w:t>
      </w:r>
      <w:r w:rsidRPr="0058342A">
        <w:t>—</w:t>
      </w:r>
      <w:r w:rsidRPr="00FF2F7E">
        <w:t xml:space="preserve"> Optional subelement IDs for </w:t>
      </w:r>
      <w:r>
        <w:t>the Reconfiguration</w:t>
      </w:r>
      <w:r w:rsidRPr="00FF2F7E">
        <w:t xml:space="preserve"> variant Multi-Link element</w:t>
      </w:r>
    </w:p>
    <w:tbl>
      <w:tblPr>
        <w:tblW w:w="6349" w:type="dxa"/>
        <w:jc w:val="center"/>
        <w:tblLook w:val="04A0" w:firstRow="1" w:lastRow="0" w:firstColumn="1" w:lastColumn="0" w:noHBand="0" w:noVBand="1"/>
      </w:tblPr>
      <w:tblGrid>
        <w:gridCol w:w="1815"/>
        <w:gridCol w:w="3103"/>
        <w:gridCol w:w="1431"/>
      </w:tblGrid>
      <w:tr w:rsidR="00FF2F7E" w:rsidRPr="00FF2F7E"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FF2F7E" w:rsidRDefault="00FF2F7E" w:rsidP="00FF2F7E">
            <w:pPr>
              <w:spacing w:before="0"/>
              <w:jc w:val="center"/>
              <w:rPr>
                <w:b/>
                <w:bCs/>
                <w:sz w:val="18"/>
                <w:szCs w:val="18"/>
              </w:rPr>
            </w:pPr>
            <w:r w:rsidRPr="00FF2F7E">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FF2F7E" w:rsidRDefault="00FF2F7E" w:rsidP="00FF2F7E">
            <w:pPr>
              <w:spacing w:before="0"/>
              <w:jc w:val="center"/>
              <w:rPr>
                <w:b/>
                <w:bCs/>
                <w:sz w:val="18"/>
                <w:szCs w:val="18"/>
              </w:rPr>
            </w:pPr>
            <w:r w:rsidRPr="00FF2F7E">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FF2F7E" w:rsidRDefault="00FF2F7E" w:rsidP="00FF2F7E">
            <w:pPr>
              <w:spacing w:before="0"/>
              <w:jc w:val="center"/>
              <w:rPr>
                <w:b/>
                <w:bCs/>
                <w:sz w:val="18"/>
                <w:szCs w:val="18"/>
              </w:rPr>
            </w:pPr>
            <w:r w:rsidRPr="00FF2F7E">
              <w:rPr>
                <w:b/>
                <w:bCs/>
                <w:sz w:val="18"/>
                <w:szCs w:val="18"/>
              </w:rPr>
              <w:t>Extensible</w:t>
            </w:r>
          </w:p>
        </w:tc>
      </w:tr>
      <w:tr w:rsidR="00FF2F7E"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FF2F7E" w:rsidRDefault="00FF2F7E" w:rsidP="00FF2F7E">
            <w:pPr>
              <w:spacing w:before="0"/>
              <w:jc w:val="center"/>
              <w:rPr>
                <w:sz w:val="18"/>
                <w:szCs w:val="18"/>
              </w:rPr>
            </w:pPr>
            <w:r w:rsidRPr="00FF2F7E">
              <w:rPr>
                <w:sz w:val="18"/>
                <w:szCs w:val="18"/>
              </w:rPr>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FF2F7E" w:rsidRDefault="00FF2F7E" w:rsidP="00FF2F7E">
            <w:pPr>
              <w:spacing w:before="0"/>
              <w:rPr>
                <w:sz w:val="18"/>
                <w:szCs w:val="18"/>
              </w:rPr>
            </w:pPr>
            <w:r w:rsidRPr="00FF2F7E">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FF2F7E" w:rsidRDefault="00FF2F7E" w:rsidP="00FF2F7E">
            <w:pPr>
              <w:spacing w:before="0"/>
              <w:rPr>
                <w:sz w:val="18"/>
                <w:szCs w:val="18"/>
              </w:rPr>
            </w:pPr>
            <w:r w:rsidRPr="00FF2F7E">
              <w:rPr>
                <w:sz w:val="18"/>
                <w:szCs w:val="18"/>
              </w:rPr>
              <w:t>Yes</w:t>
            </w:r>
          </w:p>
        </w:tc>
      </w:tr>
      <w:tr w:rsidR="00FF2F7E"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FF2F7E" w:rsidRDefault="00FF2F7E" w:rsidP="00FF2F7E">
            <w:pPr>
              <w:spacing w:before="0"/>
              <w:jc w:val="center"/>
              <w:rPr>
                <w:sz w:val="18"/>
                <w:szCs w:val="18"/>
              </w:rPr>
            </w:pPr>
            <w:r w:rsidRPr="00FF2F7E">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FF2F7E" w:rsidRDefault="00FF2F7E" w:rsidP="00FF2F7E">
            <w:pPr>
              <w:spacing w:before="0"/>
              <w:rPr>
                <w:sz w:val="18"/>
                <w:szCs w:val="18"/>
              </w:rPr>
            </w:pPr>
            <w:r w:rsidRPr="00FF2F7E">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FF2F7E" w:rsidRDefault="00FF2F7E" w:rsidP="00FF2F7E">
            <w:pPr>
              <w:spacing w:before="0"/>
              <w:rPr>
                <w:sz w:val="18"/>
                <w:szCs w:val="18"/>
              </w:rPr>
            </w:pPr>
          </w:p>
        </w:tc>
      </w:tr>
      <w:tr w:rsidR="00FF2F7E"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FF2F7E" w:rsidRDefault="00FF2F7E" w:rsidP="00FF2F7E">
            <w:pPr>
              <w:spacing w:before="0"/>
              <w:jc w:val="center"/>
              <w:rPr>
                <w:sz w:val="18"/>
                <w:szCs w:val="18"/>
              </w:rPr>
            </w:pPr>
            <w:r w:rsidRPr="00FF2F7E">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FF2F7E" w:rsidRDefault="00FF2F7E" w:rsidP="00FF2F7E">
            <w:pPr>
              <w:spacing w:before="0"/>
              <w:rPr>
                <w:sz w:val="18"/>
                <w:szCs w:val="18"/>
              </w:rPr>
            </w:pPr>
            <w:r w:rsidRPr="00FF2F7E">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FF2F7E" w:rsidRDefault="00FF2F7E" w:rsidP="00FF2F7E">
            <w:pPr>
              <w:spacing w:before="0"/>
              <w:rPr>
                <w:sz w:val="18"/>
                <w:szCs w:val="18"/>
              </w:rPr>
            </w:pPr>
            <w:r w:rsidRPr="00FF2F7E">
              <w:rPr>
                <w:sz w:val="18"/>
                <w:szCs w:val="18"/>
              </w:rPr>
              <w:t>Vendor defined</w:t>
            </w:r>
          </w:p>
        </w:tc>
      </w:tr>
      <w:tr w:rsidR="00FB1CC6" w:rsidRPr="00FB1CC6"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4D14EA" w:rsidRDefault="00FF2F7E" w:rsidP="00FF2F7E">
            <w:pPr>
              <w:spacing w:before="0"/>
              <w:jc w:val="center"/>
              <w:rPr>
                <w:sz w:val="18"/>
                <w:szCs w:val="18"/>
              </w:rPr>
            </w:pPr>
            <w:r w:rsidRPr="004D14EA">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4D14EA" w:rsidRDefault="00FF2F7E" w:rsidP="00FF2F7E">
            <w:pPr>
              <w:spacing w:before="0"/>
              <w:rPr>
                <w:sz w:val="18"/>
                <w:szCs w:val="18"/>
              </w:rPr>
            </w:pPr>
            <w:r w:rsidRPr="004D14EA">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FB1CC6" w:rsidRDefault="00FF2F7E" w:rsidP="00FF2F7E">
            <w:pPr>
              <w:spacing w:before="0"/>
              <w:rPr>
                <w:sz w:val="18"/>
                <w:szCs w:val="18"/>
              </w:rPr>
            </w:pPr>
          </w:p>
        </w:tc>
      </w:tr>
    </w:tbl>
    <w:p w14:paraId="04679F47" w14:textId="627C1370" w:rsidR="00C97C79" w:rsidRDefault="002637EC" w:rsidP="00FF2F7E">
      <w:pPr>
        <w:spacing w:after="240"/>
        <w:rPr>
          <w:lang w:eastAsia="ja-JP"/>
        </w:rPr>
      </w:pPr>
      <w:r>
        <w:rPr>
          <w:rFonts w:eastAsia="DengXian"/>
          <w:lang w:bidi="ne-NP"/>
        </w:rPr>
        <w:t xml:space="preserve">Each Per-STA Profile subelement </w:t>
      </w:r>
      <w:r w:rsidR="00E23A56" w:rsidRPr="00FE0A6F">
        <w:rPr>
          <w:rFonts w:eastAsia="DengXian"/>
          <w:lang w:bidi="ne-NP"/>
        </w:rPr>
        <w:t xml:space="preserve">starts with </w:t>
      </w:r>
      <w:r w:rsidR="00E96D60">
        <w:rPr>
          <w:rFonts w:eastAsia="DengXian"/>
          <w:lang w:bidi="ne-NP"/>
        </w:rPr>
        <w:t xml:space="preserve">a </w:t>
      </w:r>
      <w:r w:rsidR="00E23A56" w:rsidRPr="00FE0A6F">
        <w:rPr>
          <w:rFonts w:eastAsia="DengXian"/>
          <w:lang w:bidi="ne-NP"/>
        </w:rPr>
        <w:t>Per-STA Control field</w:t>
      </w:r>
      <w:r w:rsidR="008C3FD5">
        <w:rPr>
          <w:rFonts w:eastAsia="DengXian"/>
          <w:lang w:bidi="ne-NP"/>
        </w:rPr>
        <w:t xml:space="preserve"> with the</w:t>
      </w:r>
      <w:r w:rsidR="005A3F07" w:rsidRPr="00FE0A6F">
        <w:rPr>
          <w:szCs w:val="20"/>
        </w:rPr>
        <w:t xml:space="preserve"> format defined in Figure 9-788e</w:t>
      </w:r>
      <w:r w:rsidR="00514B34" w:rsidRPr="00FE0A6F">
        <w:rPr>
          <w:szCs w:val="20"/>
        </w:rPr>
        <w:t>k</w:t>
      </w:r>
      <w:r w:rsidR="00B52AF3">
        <w:rPr>
          <w:szCs w:val="20"/>
        </w:rPr>
        <w:t>2</w:t>
      </w:r>
      <w:r w:rsidR="005A3F07" w:rsidRPr="00FE0A6F">
        <w:rPr>
          <w:szCs w:val="20"/>
        </w:rPr>
        <w:t xml:space="preserve"> (</w:t>
      </w:r>
      <w:hyperlink w:anchor="bookmark46" w:history="1">
        <w:r w:rsidR="005A3F07" w:rsidRPr="00FE0A6F">
          <w:rPr>
            <w:rFonts w:eastAsia="DengXian"/>
            <w:szCs w:val="20"/>
            <w:lang w:bidi="ne-NP"/>
          </w:rPr>
          <w:t>Per-STA Control field format</w:t>
        </w:r>
        <w:r w:rsidR="00514B34" w:rsidRPr="00FE0A6F">
          <w:rPr>
            <w:rFonts w:eastAsia="DengXian"/>
            <w:szCs w:val="20"/>
            <w:lang w:bidi="ne-NP"/>
          </w:rPr>
          <w:t xml:space="preserve"> for Reconfiguration variant Multi-Link element</w:t>
        </w:r>
        <w:r w:rsidR="005A3F07" w:rsidRPr="00FE0A6F">
          <w:rPr>
            <w:szCs w:val="20"/>
          </w:rPr>
          <w:t>)</w:t>
        </w:r>
      </w:hyperlink>
      <w:r w:rsidR="005A3F07" w:rsidRPr="00FE0A6F">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803"/>
        <w:gridCol w:w="901"/>
        <w:gridCol w:w="901"/>
      </w:tblGrid>
      <w:tr w:rsidR="00D578D8" w:rsidRPr="00F707C4" w14:paraId="4ACACE94" w14:textId="16F5E9E3" w:rsidTr="00D74727">
        <w:trPr>
          <w:jc w:val="center"/>
        </w:trPr>
        <w:tc>
          <w:tcPr>
            <w:tcW w:w="723" w:type="dxa"/>
            <w:tcBorders>
              <w:right w:val="single" w:sz="4" w:space="0" w:color="auto"/>
            </w:tcBorders>
          </w:tcPr>
          <w:p w14:paraId="1044BE97" w14:textId="77777777" w:rsidR="00D578D8" w:rsidRPr="00F707C4" w:rsidRDefault="00D578D8" w:rsidP="00F707C4">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8506B0B" w14:textId="277F36E8"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00275AB8" w14:textId="09585250"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Complete Profile</w:t>
            </w:r>
          </w:p>
        </w:tc>
        <w:tc>
          <w:tcPr>
            <w:tcW w:w="803" w:type="dxa"/>
            <w:tcBorders>
              <w:top w:val="single" w:sz="4" w:space="0" w:color="auto"/>
              <w:left w:val="single" w:sz="4" w:space="0" w:color="auto"/>
              <w:bottom w:val="single" w:sz="4" w:space="0" w:color="auto"/>
              <w:right w:val="single" w:sz="4" w:space="0" w:color="auto"/>
            </w:tcBorders>
          </w:tcPr>
          <w:p w14:paraId="00CFF088" w14:textId="6372A547"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New Link ID</w:t>
            </w:r>
          </w:p>
        </w:tc>
        <w:tc>
          <w:tcPr>
            <w:tcW w:w="901" w:type="dxa"/>
            <w:tcBorders>
              <w:top w:val="single" w:sz="4" w:space="0" w:color="auto"/>
              <w:left w:val="single" w:sz="4" w:space="0" w:color="auto"/>
              <w:bottom w:val="single" w:sz="4" w:space="0" w:color="auto"/>
              <w:right w:val="single" w:sz="4" w:space="0" w:color="auto"/>
            </w:tcBorders>
          </w:tcPr>
          <w:p w14:paraId="7ED56F48" w14:textId="77777777" w:rsidR="00D74727" w:rsidRDefault="00D578D8" w:rsidP="00F707C4">
            <w:pPr>
              <w:spacing w:before="0"/>
              <w:jc w:val="center"/>
              <w:rPr>
                <w:rFonts w:ascii="Arial" w:hAnsi="Arial" w:cs="Arial"/>
                <w:sz w:val="16"/>
                <w:szCs w:val="16"/>
              </w:rPr>
            </w:pPr>
            <w:r w:rsidRPr="00F707C4">
              <w:rPr>
                <w:rFonts w:ascii="Arial" w:hAnsi="Arial" w:cs="Arial"/>
                <w:sz w:val="16"/>
                <w:szCs w:val="16"/>
              </w:rPr>
              <w:t>Delete</w:t>
            </w:r>
          </w:p>
          <w:p w14:paraId="444B40EA" w14:textId="5D1B0F45" w:rsidR="00D578D8" w:rsidRPr="00F707C4" w:rsidRDefault="00D578D8" w:rsidP="00F707C4">
            <w:pPr>
              <w:spacing w:before="0"/>
              <w:jc w:val="center"/>
              <w:rPr>
                <w:rFonts w:ascii="Arial" w:hAnsi="Arial" w:cs="Arial"/>
                <w:sz w:val="16"/>
                <w:szCs w:val="16"/>
              </w:rPr>
            </w:pPr>
            <w:r w:rsidRPr="00F707C4">
              <w:rPr>
                <w:rFonts w:ascii="Arial" w:hAnsi="Arial" w:cs="Arial"/>
                <w:sz w:val="16"/>
                <w:szCs w:val="16"/>
              </w:rPr>
              <w:t>Request</w:t>
            </w:r>
          </w:p>
        </w:tc>
        <w:tc>
          <w:tcPr>
            <w:tcW w:w="901" w:type="dxa"/>
            <w:tcBorders>
              <w:top w:val="single" w:sz="4" w:space="0" w:color="auto"/>
              <w:left w:val="single" w:sz="4" w:space="0" w:color="auto"/>
              <w:bottom w:val="single" w:sz="4" w:space="0" w:color="auto"/>
              <w:right w:val="single" w:sz="4" w:space="0" w:color="auto"/>
            </w:tcBorders>
          </w:tcPr>
          <w:p w14:paraId="02F9F8CF" w14:textId="52C2A5B1" w:rsidR="00D578D8" w:rsidRPr="00F707C4" w:rsidRDefault="00D578D8" w:rsidP="00F707C4">
            <w:pPr>
              <w:spacing w:before="0"/>
              <w:jc w:val="center"/>
              <w:rPr>
                <w:rFonts w:ascii="Arial" w:hAnsi="Arial" w:cs="Arial"/>
                <w:sz w:val="16"/>
                <w:szCs w:val="16"/>
              </w:rPr>
            </w:pPr>
            <w:r>
              <w:rPr>
                <w:rFonts w:ascii="Arial" w:hAnsi="Arial" w:cs="Arial"/>
                <w:sz w:val="16"/>
                <w:szCs w:val="16"/>
              </w:rPr>
              <w:t>Reserved</w:t>
            </w:r>
          </w:p>
        </w:tc>
      </w:tr>
      <w:tr w:rsidR="00D578D8" w:rsidRPr="002A313E" w14:paraId="3D218CFC" w14:textId="59B949B1" w:rsidTr="00D74727">
        <w:trPr>
          <w:trHeight w:val="57"/>
          <w:jc w:val="center"/>
        </w:trPr>
        <w:tc>
          <w:tcPr>
            <w:tcW w:w="723" w:type="dxa"/>
          </w:tcPr>
          <w:p w14:paraId="6163D224" w14:textId="5B2955DC" w:rsidR="00D578D8" w:rsidRPr="00C97C79" w:rsidRDefault="00D578D8" w:rsidP="007B53B4">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4D819FC5" w14:textId="04B4B8D0"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00DB299A"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803" w:type="dxa"/>
            <w:tcBorders>
              <w:top w:val="single" w:sz="4" w:space="0" w:color="auto"/>
            </w:tcBorders>
          </w:tcPr>
          <w:p w14:paraId="72D7B509" w14:textId="7DA14D0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01" w:type="dxa"/>
            <w:tcBorders>
              <w:top w:val="single" w:sz="4" w:space="0" w:color="auto"/>
            </w:tcBorders>
          </w:tcPr>
          <w:p w14:paraId="58490E09"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05AC46B7" w14:textId="034F4D19" w:rsidR="00D578D8" w:rsidRPr="00C97C79" w:rsidRDefault="00D578D8" w:rsidP="007B53B4">
            <w:pPr>
              <w:spacing w:before="120"/>
              <w:jc w:val="center"/>
              <w:rPr>
                <w:rFonts w:ascii="Arial" w:hAnsi="Arial" w:cs="Arial"/>
                <w:sz w:val="16"/>
                <w:szCs w:val="16"/>
              </w:rPr>
            </w:pPr>
            <w:r>
              <w:rPr>
                <w:rFonts w:ascii="Arial" w:hAnsi="Arial" w:cs="Arial"/>
                <w:sz w:val="16"/>
                <w:szCs w:val="16"/>
              </w:rPr>
              <w:t>6</w:t>
            </w:r>
          </w:p>
        </w:tc>
      </w:tr>
    </w:tbl>
    <w:p w14:paraId="0640276E" w14:textId="29DABC6E" w:rsidR="00D578D8" w:rsidRPr="00D30C58" w:rsidRDefault="00D578D8" w:rsidP="00D30C58">
      <w:pPr>
        <w:pStyle w:val="Caption"/>
        <w:spacing w:before="120" w:after="240"/>
        <w:rPr>
          <w:b w:val="0"/>
          <w:bCs w:val="0"/>
          <w:sz w:val="16"/>
          <w:szCs w:val="16"/>
        </w:rPr>
      </w:pPr>
      <w:r w:rsidRPr="00D578D8">
        <w:rPr>
          <w:b w:val="0"/>
          <w:bCs w:val="0"/>
          <w:sz w:val="16"/>
          <w:szCs w:val="16"/>
        </w:rPr>
        <w:t xml:space="preserve"> </w:t>
      </w:r>
      <w:r w:rsidR="00F74415" w:rsidRPr="00FD126E">
        <w:rPr>
          <w:b w:val="0"/>
          <w:bCs w:val="0"/>
          <w:sz w:val="16"/>
          <w:szCs w:val="16"/>
        </w:rPr>
        <w:t>Per-STA Control field format</w:t>
      </w:r>
      <w:r w:rsidR="00F74415">
        <w:rPr>
          <w:b w:val="0"/>
          <w:bCs w:val="0"/>
          <w:sz w:val="16"/>
          <w:szCs w:val="16"/>
        </w:rPr>
        <w:t xml:space="preserve"> w</w:t>
      </w:r>
      <w:r w:rsidR="00F74415" w:rsidRPr="00D578D8">
        <w:rPr>
          <w:b w:val="0"/>
          <w:bCs w:val="0"/>
          <w:sz w:val="16"/>
          <w:szCs w:val="16"/>
        </w:rPr>
        <w:t xml:space="preserve">hen </w:t>
      </w:r>
      <w:r w:rsidRPr="00D578D8">
        <w:rPr>
          <w:b w:val="0"/>
          <w:bCs w:val="0"/>
          <w:sz w:val="16"/>
          <w:szCs w:val="16"/>
        </w:rPr>
        <w:t>transmitted by a non-AP STA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875"/>
        <w:gridCol w:w="987"/>
        <w:gridCol w:w="803"/>
        <w:gridCol w:w="963"/>
        <w:gridCol w:w="901"/>
        <w:gridCol w:w="813"/>
      </w:tblGrid>
      <w:tr w:rsidR="00D578D8" w:rsidRPr="00F707C4" w14:paraId="29B7FB97" w14:textId="77777777" w:rsidTr="00D74727">
        <w:trPr>
          <w:jc w:val="center"/>
        </w:trPr>
        <w:tc>
          <w:tcPr>
            <w:tcW w:w="723" w:type="dxa"/>
            <w:tcBorders>
              <w:right w:val="single" w:sz="4" w:space="0" w:color="auto"/>
            </w:tcBorders>
          </w:tcPr>
          <w:p w14:paraId="4A262289" w14:textId="77777777" w:rsidR="00D578D8" w:rsidRPr="00F707C4" w:rsidRDefault="00D578D8" w:rsidP="00781EA9">
            <w:pPr>
              <w:spacing w:before="0"/>
              <w:rPr>
                <w:rFonts w:ascii="Arial" w:hAnsi="Arial" w:cs="Arial"/>
                <w:sz w:val="16"/>
                <w:szCs w:val="16"/>
              </w:rPr>
            </w:pPr>
          </w:p>
        </w:tc>
        <w:tc>
          <w:tcPr>
            <w:tcW w:w="875" w:type="dxa"/>
            <w:tcBorders>
              <w:top w:val="single" w:sz="4" w:space="0" w:color="auto"/>
              <w:left w:val="single" w:sz="4" w:space="0" w:color="auto"/>
              <w:bottom w:val="single" w:sz="4" w:space="0" w:color="auto"/>
              <w:right w:val="single" w:sz="4" w:space="0" w:color="auto"/>
            </w:tcBorders>
          </w:tcPr>
          <w:p w14:paraId="3407BC36"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Link ID</w:t>
            </w:r>
          </w:p>
        </w:tc>
        <w:tc>
          <w:tcPr>
            <w:tcW w:w="987" w:type="dxa"/>
            <w:tcBorders>
              <w:top w:val="single" w:sz="4" w:space="0" w:color="auto"/>
              <w:left w:val="single" w:sz="4" w:space="0" w:color="auto"/>
              <w:bottom w:val="single" w:sz="4" w:space="0" w:color="auto"/>
              <w:right w:val="single" w:sz="4" w:space="0" w:color="auto"/>
            </w:tcBorders>
          </w:tcPr>
          <w:p w14:paraId="27CC2050"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Complete Profile</w:t>
            </w:r>
          </w:p>
        </w:tc>
        <w:tc>
          <w:tcPr>
            <w:tcW w:w="803" w:type="dxa"/>
            <w:tcBorders>
              <w:top w:val="single" w:sz="4" w:space="0" w:color="auto"/>
              <w:left w:val="single" w:sz="4" w:space="0" w:color="auto"/>
              <w:bottom w:val="single" w:sz="4" w:space="0" w:color="auto"/>
              <w:right w:val="single" w:sz="4" w:space="0" w:color="auto"/>
            </w:tcBorders>
          </w:tcPr>
          <w:p w14:paraId="5D00557B" w14:textId="77777777"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New Link ID</w:t>
            </w:r>
          </w:p>
        </w:tc>
        <w:tc>
          <w:tcPr>
            <w:tcW w:w="963" w:type="dxa"/>
            <w:tcBorders>
              <w:top w:val="single" w:sz="4" w:space="0" w:color="auto"/>
              <w:left w:val="single" w:sz="4" w:space="0" w:color="auto"/>
              <w:bottom w:val="single" w:sz="4" w:space="0" w:color="auto"/>
              <w:right w:val="single" w:sz="4" w:space="0" w:color="auto"/>
            </w:tcBorders>
          </w:tcPr>
          <w:p w14:paraId="7B2AF3D1" w14:textId="77777777" w:rsidR="00D74727" w:rsidRDefault="00D578D8" w:rsidP="00781EA9">
            <w:pPr>
              <w:spacing w:before="0"/>
              <w:jc w:val="center"/>
              <w:rPr>
                <w:rFonts w:ascii="Arial" w:hAnsi="Arial" w:cs="Arial"/>
                <w:sz w:val="16"/>
                <w:szCs w:val="16"/>
              </w:rPr>
            </w:pPr>
            <w:r w:rsidRPr="00F707C4">
              <w:rPr>
                <w:rFonts w:ascii="Arial" w:hAnsi="Arial" w:cs="Arial"/>
                <w:sz w:val="16"/>
                <w:szCs w:val="16"/>
              </w:rPr>
              <w:t>Delete</w:t>
            </w:r>
          </w:p>
          <w:p w14:paraId="70DC4744" w14:textId="1C3A1456" w:rsidR="00D578D8" w:rsidRPr="00F707C4" w:rsidRDefault="00D578D8" w:rsidP="00781EA9">
            <w:pPr>
              <w:spacing w:before="0"/>
              <w:jc w:val="center"/>
              <w:rPr>
                <w:rFonts w:ascii="Arial" w:hAnsi="Arial" w:cs="Arial"/>
                <w:sz w:val="16"/>
                <w:szCs w:val="16"/>
              </w:rPr>
            </w:pPr>
            <w:r w:rsidRPr="00F707C4">
              <w:rPr>
                <w:rFonts w:ascii="Arial" w:hAnsi="Arial" w:cs="Arial"/>
                <w:sz w:val="16"/>
                <w:szCs w:val="16"/>
              </w:rPr>
              <w:t>Imminent</w:t>
            </w:r>
          </w:p>
        </w:tc>
        <w:tc>
          <w:tcPr>
            <w:tcW w:w="901" w:type="dxa"/>
            <w:tcBorders>
              <w:top w:val="single" w:sz="4" w:space="0" w:color="auto"/>
              <w:left w:val="single" w:sz="4" w:space="0" w:color="auto"/>
              <w:bottom w:val="single" w:sz="4" w:space="0" w:color="auto"/>
              <w:right w:val="single" w:sz="4" w:space="0" w:color="auto"/>
            </w:tcBorders>
          </w:tcPr>
          <w:p w14:paraId="4DA6F802" w14:textId="77777777" w:rsidR="00D578D8" w:rsidRPr="00F707C4" w:rsidRDefault="00D578D8" w:rsidP="00781EA9">
            <w:pPr>
              <w:spacing w:before="0"/>
              <w:jc w:val="center"/>
              <w:rPr>
                <w:rFonts w:ascii="Arial" w:hAnsi="Arial" w:cs="Arial"/>
                <w:sz w:val="16"/>
                <w:szCs w:val="16"/>
              </w:rPr>
            </w:pPr>
            <w:r>
              <w:rPr>
                <w:rFonts w:ascii="Arial" w:hAnsi="Arial" w:cs="Arial"/>
                <w:sz w:val="16"/>
                <w:szCs w:val="16"/>
              </w:rPr>
              <w:t>Reserved</w:t>
            </w:r>
          </w:p>
        </w:tc>
        <w:tc>
          <w:tcPr>
            <w:tcW w:w="813" w:type="dxa"/>
            <w:tcBorders>
              <w:top w:val="single" w:sz="4" w:space="0" w:color="auto"/>
              <w:left w:val="single" w:sz="4" w:space="0" w:color="auto"/>
              <w:bottom w:val="single" w:sz="4" w:space="0" w:color="auto"/>
              <w:right w:val="single" w:sz="4" w:space="0" w:color="auto"/>
            </w:tcBorders>
          </w:tcPr>
          <w:p w14:paraId="19854BC1" w14:textId="77777777" w:rsidR="00D578D8" w:rsidRPr="00F707C4" w:rsidRDefault="00D578D8" w:rsidP="00781EA9">
            <w:pPr>
              <w:spacing w:before="0"/>
              <w:jc w:val="center"/>
              <w:rPr>
                <w:rFonts w:ascii="Arial" w:hAnsi="Arial" w:cs="Arial"/>
                <w:sz w:val="16"/>
                <w:szCs w:val="16"/>
              </w:rPr>
            </w:pPr>
            <w:r>
              <w:rPr>
                <w:rFonts w:ascii="Arial" w:hAnsi="Arial" w:cs="Arial"/>
                <w:sz w:val="16"/>
                <w:szCs w:val="16"/>
              </w:rPr>
              <w:t>Delete Timer</w:t>
            </w:r>
          </w:p>
        </w:tc>
      </w:tr>
      <w:tr w:rsidR="00D578D8" w:rsidRPr="002A313E" w14:paraId="3CB1F70A" w14:textId="77777777" w:rsidTr="00D74727">
        <w:trPr>
          <w:trHeight w:val="57"/>
          <w:jc w:val="center"/>
        </w:trPr>
        <w:tc>
          <w:tcPr>
            <w:tcW w:w="723" w:type="dxa"/>
          </w:tcPr>
          <w:p w14:paraId="123B867B" w14:textId="77777777" w:rsidR="00D578D8" w:rsidRPr="00C97C79" w:rsidRDefault="00D578D8" w:rsidP="007B53B4">
            <w:pPr>
              <w:spacing w:before="120"/>
              <w:jc w:val="right"/>
              <w:rPr>
                <w:rFonts w:ascii="Arial" w:hAnsi="Arial" w:cs="Arial"/>
                <w:sz w:val="16"/>
                <w:szCs w:val="16"/>
              </w:rPr>
            </w:pPr>
            <w:r w:rsidRPr="00C97C79">
              <w:rPr>
                <w:rFonts w:ascii="Arial" w:hAnsi="Arial" w:cs="Arial"/>
                <w:sz w:val="16"/>
                <w:szCs w:val="16"/>
              </w:rPr>
              <w:t>Bits:</w:t>
            </w:r>
          </w:p>
        </w:tc>
        <w:tc>
          <w:tcPr>
            <w:tcW w:w="875" w:type="dxa"/>
            <w:tcBorders>
              <w:top w:val="single" w:sz="4" w:space="0" w:color="auto"/>
            </w:tcBorders>
          </w:tcPr>
          <w:p w14:paraId="10A2E01F"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87" w:type="dxa"/>
            <w:tcBorders>
              <w:top w:val="single" w:sz="4" w:space="0" w:color="auto"/>
            </w:tcBorders>
          </w:tcPr>
          <w:p w14:paraId="537CCB05"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803" w:type="dxa"/>
            <w:tcBorders>
              <w:top w:val="single" w:sz="4" w:space="0" w:color="auto"/>
            </w:tcBorders>
          </w:tcPr>
          <w:p w14:paraId="75855CC6"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4</w:t>
            </w:r>
          </w:p>
        </w:tc>
        <w:tc>
          <w:tcPr>
            <w:tcW w:w="963" w:type="dxa"/>
            <w:tcBorders>
              <w:top w:val="single" w:sz="4" w:space="0" w:color="auto"/>
            </w:tcBorders>
          </w:tcPr>
          <w:p w14:paraId="18450F98" w14:textId="77777777" w:rsidR="00D578D8" w:rsidRPr="00C97C79" w:rsidRDefault="00D578D8" w:rsidP="007B53B4">
            <w:pPr>
              <w:spacing w:before="120"/>
              <w:jc w:val="center"/>
              <w:rPr>
                <w:rFonts w:ascii="Arial" w:hAnsi="Arial" w:cs="Arial"/>
                <w:sz w:val="16"/>
                <w:szCs w:val="16"/>
              </w:rPr>
            </w:pPr>
            <w:r w:rsidRPr="00C97C79">
              <w:rPr>
                <w:rFonts w:ascii="Arial" w:hAnsi="Arial" w:cs="Arial"/>
                <w:sz w:val="16"/>
                <w:szCs w:val="16"/>
              </w:rPr>
              <w:t>1</w:t>
            </w:r>
          </w:p>
        </w:tc>
        <w:tc>
          <w:tcPr>
            <w:tcW w:w="901" w:type="dxa"/>
            <w:tcBorders>
              <w:top w:val="single" w:sz="4" w:space="0" w:color="auto"/>
            </w:tcBorders>
          </w:tcPr>
          <w:p w14:paraId="2C73F0D8" w14:textId="77777777" w:rsidR="00D578D8" w:rsidRPr="00C97C79" w:rsidRDefault="00D578D8" w:rsidP="007B53B4">
            <w:pPr>
              <w:spacing w:before="120"/>
              <w:jc w:val="center"/>
              <w:rPr>
                <w:rFonts w:ascii="Arial" w:hAnsi="Arial" w:cs="Arial"/>
                <w:sz w:val="16"/>
                <w:szCs w:val="16"/>
              </w:rPr>
            </w:pPr>
            <w:r>
              <w:rPr>
                <w:rFonts w:ascii="Arial" w:hAnsi="Arial" w:cs="Arial"/>
                <w:sz w:val="16"/>
                <w:szCs w:val="16"/>
              </w:rPr>
              <w:t>6</w:t>
            </w:r>
          </w:p>
        </w:tc>
        <w:tc>
          <w:tcPr>
            <w:tcW w:w="813" w:type="dxa"/>
            <w:tcBorders>
              <w:top w:val="single" w:sz="4" w:space="0" w:color="auto"/>
            </w:tcBorders>
          </w:tcPr>
          <w:p w14:paraId="76EB51E7" w14:textId="20198AA5" w:rsidR="00D578D8" w:rsidRDefault="00D578D8" w:rsidP="007B53B4">
            <w:pPr>
              <w:spacing w:before="120"/>
              <w:jc w:val="center"/>
              <w:rPr>
                <w:rFonts w:ascii="Arial" w:hAnsi="Arial" w:cs="Arial"/>
                <w:sz w:val="16"/>
                <w:szCs w:val="16"/>
              </w:rPr>
            </w:pPr>
            <w:r>
              <w:rPr>
                <w:rFonts w:ascii="Arial" w:hAnsi="Arial" w:cs="Arial"/>
                <w:sz w:val="16"/>
                <w:szCs w:val="16"/>
              </w:rPr>
              <w:t>0 o</w:t>
            </w:r>
            <w:r w:rsidR="00D74727">
              <w:rPr>
                <w:rFonts w:ascii="Arial" w:hAnsi="Arial" w:cs="Arial"/>
                <w:sz w:val="16"/>
                <w:szCs w:val="16"/>
              </w:rPr>
              <w:t xml:space="preserve">r </w:t>
            </w:r>
            <w:r>
              <w:rPr>
                <w:rFonts w:ascii="Arial" w:hAnsi="Arial" w:cs="Arial"/>
                <w:sz w:val="16"/>
                <w:szCs w:val="16"/>
              </w:rPr>
              <w:t>16</w:t>
            </w:r>
          </w:p>
        </w:tc>
      </w:tr>
    </w:tbl>
    <w:p w14:paraId="0E6592BE" w14:textId="1105CCA2" w:rsidR="00D578D8" w:rsidRPr="00D578D8" w:rsidRDefault="00F74415" w:rsidP="00D74727">
      <w:pPr>
        <w:pStyle w:val="Caption"/>
        <w:spacing w:before="120"/>
        <w:rPr>
          <w:b w:val="0"/>
          <w:bCs w:val="0"/>
          <w:sz w:val="16"/>
          <w:szCs w:val="16"/>
        </w:rPr>
      </w:pPr>
      <w:r w:rsidRPr="00FD126E">
        <w:rPr>
          <w:b w:val="0"/>
          <w:bCs w:val="0"/>
          <w:sz w:val="16"/>
          <w:szCs w:val="16"/>
        </w:rPr>
        <w:t>Per-STA Control field format</w:t>
      </w:r>
      <w:r>
        <w:rPr>
          <w:b w:val="0"/>
          <w:bCs w:val="0"/>
          <w:sz w:val="16"/>
          <w:szCs w:val="16"/>
        </w:rPr>
        <w:t xml:space="preserve"> w</w:t>
      </w:r>
      <w:r w:rsidRPr="00D578D8">
        <w:rPr>
          <w:b w:val="0"/>
          <w:bCs w:val="0"/>
          <w:sz w:val="16"/>
          <w:szCs w:val="16"/>
        </w:rPr>
        <w:t xml:space="preserve">hen </w:t>
      </w:r>
      <w:r w:rsidR="00D578D8" w:rsidRPr="00D578D8">
        <w:rPr>
          <w:b w:val="0"/>
          <w:bCs w:val="0"/>
          <w:sz w:val="16"/>
          <w:szCs w:val="16"/>
        </w:rPr>
        <w:t>transmitted by an AP</w:t>
      </w:r>
    </w:p>
    <w:p w14:paraId="706768A3" w14:textId="512F5472" w:rsidR="00D578D8" w:rsidRPr="00D578D8" w:rsidRDefault="00D578D8" w:rsidP="00FB1CC6">
      <w:pPr>
        <w:pStyle w:val="Caption"/>
      </w:pPr>
      <w:r w:rsidRPr="008713D8">
        <w:t>Figure 9-788ek</w:t>
      </w:r>
      <w:r w:rsidR="00B52AF3">
        <w:t>2</w:t>
      </w:r>
      <w:r w:rsidRPr="008713D8">
        <w:t xml:space="preserve">—Per-STA Control </w:t>
      </w:r>
      <w:r w:rsidRPr="00B52AF3">
        <w:t>field</w:t>
      </w:r>
      <w:r w:rsidRPr="008713D8">
        <w:t xml:space="preserve"> format </w:t>
      </w:r>
      <w:r>
        <w:t xml:space="preserve">for </w:t>
      </w:r>
      <w:r w:rsidRPr="008713D8">
        <w:t>Reconfiguration variant</w:t>
      </w:r>
      <w:r>
        <w:t xml:space="preserve"> Multi-Link element</w:t>
      </w:r>
    </w:p>
    <w:p w14:paraId="5FE3657D" w14:textId="4D028C13" w:rsidR="003C19E5" w:rsidRDefault="003C19E5" w:rsidP="003C19E5">
      <w:r>
        <w:t xml:space="preserve">The Link ID subfield specifies a value that uniquely identifies the link </w:t>
      </w:r>
      <w:r w:rsidR="00D30C58">
        <w:t xml:space="preserve">that </w:t>
      </w:r>
      <w:r>
        <w:t>the reported STA is operating on.</w:t>
      </w:r>
    </w:p>
    <w:p w14:paraId="55D760C3" w14:textId="6A9E6E42" w:rsidR="003C19E5" w:rsidRDefault="003C19E5" w:rsidP="003C19E5">
      <w:r>
        <w:t>The Complete Profile subfield is set to 1 when the Per-STA Profile subelement of the Multi-Link element is complete as defined in 35.3.2.2 (Complete or partial per-STA profile). Otherwise, the subfield is set to 0.</w:t>
      </w:r>
    </w:p>
    <w:p w14:paraId="12EEC0E7" w14:textId="6EDA2840" w:rsidR="007B53B4" w:rsidRDefault="00FB1CC6" w:rsidP="007B53B4">
      <w:pPr>
        <w:rPr>
          <w:rFonts w:eastAsia="DengXian"/>
          <w:lang w:bidi="ne-NP"/>
        </w:rPr>
      </w:pPr>
      <w:r>
        <w:rPr>
          <w:rFonts w:eastAsia="DengXian"/>
          <w:lang w:bidi="ne-NP"/>
        </w:rPr>
        <w:t xml:space="preserve">In the remainder of this subclause, </w:t>
      </w:r>
      <w:r w:rsidR="00E618E7">
        <w:rPr>
          <w:rFonts w:eastAsia="DengXian"/>
          <w:lang w:bidi="ne-NP"/>
        </w:rPr>
        <w:t>t</w:t>
      </w:r>
      <w:r w:rsidR="007B53B4">
        <w:rPr>
          <w:rFonts w:eastAsia="DengXian"/>
          <w:lang w:bidi="ne-NP"/>
        </w:rPr>
        <w:t xml:space="preserve">he non-AP STA </w:t>
      </w:r>
      <w:r>
        <w:rPr>
          <w:rFonts w:eastAsia="DengXian"/>
          <w:lang w:bidi="ne-NP"/>
        </w:rPr>
        <w:t>related</w:t>
      </w:r>
      <w:r w:rsidR="007B53B4">
        <w:rPr>
          <w:rFonts w:eastAsia="DengXian"/>
          <w:lang w:bidi="ne-NP"/>
        </w:rPr>
        <w:t xml:space="preserve"> to e</w:t>
      </w:r>
      <w:r w:rsidR="007B53B4" w:rsidRPr="00FE0A6F">
        <w:rPr>
          <w:rFonts w:eastAsia="DengXian"/>
          <w:lang w:bidi="ne-NP"/>
        </w:rPr>
        <w:t xml:space="preserve">ach Per-STA Profile subelement </w:t>
      </w:r>
      <w:r w:rsidR="007B53B4">
        <w:rPr>
          <w:rFonts w:eastAsia="DengXian"/>
          <w:lang w:bidi="ne-NP"/>
        </w:rPr>
        <w:t>included in the Reconfiguration variant Multi-Link element is referred to as the subject non-AP STA.</w:t>
      </w:r>
    </w:p>
    <w:p w14:paraId="5AF8B96F" w14:textId="65D394F2" w:rsidR="007B53B4" w:rsidRPr="007B53B4" w:rsidRDefault="007B53B4" w:rsidP="007B53B4">
      <w:pPr>
        <w:spacing w:after="240"/>
        <w:rPr>
          <w:rFonts w:eastAsia="Malgun Gothic"/>
          <w:sz w:val="18"/>
          <w:szCs w:val="18"/>
          <w:lang w:eastAsia="ko-KR"/>
        </w:rPr>
      </w:pPr>
      <w:r w:rsidRPr="00BA6287">
        <w:rPr>
          <w:rFonts w:eastAsia="Malgun Gothic"/>
          <w:sz w:val="18"/>
          <w:szCs w:val="18"/>
          <w:lang w:eastAsia="ko-KR"/>
        </w:rPr>
        <w:t>NOTE—</w:t>
      </w:r>
      <w:r>
        <w:rPr>
          <w:rFonts w:eastAsia="Malgun Gothic"/>
          <w:sz w:val="18"/>
          <w:szCs w:val="18"/>
          <w:lang w:eastAsia="ko-KR"/>
        </w:rPr>
        <w:t>The s</w:t>
      </w:r>
      <w:r w:rsidRPr="00BA6287">
        <w:rPr>
          <w:rFonts w:eastAsia="Malgun Gothic"/>
          <w:sz w:val="18"/>
          <w:szCs w:val="18"/>
          <w:lang w:eastAsia="ko-KR"/>
        </w:rPr>
        <w:t xml:space="preserve">ubject non-AP STA </w:t>
      </w:r>
      <w:r>
        <w:rPr>
          <w:rFonts w:eastAsia="Malgun Gothic"/>
          <w:sz w:val="18"/>
          <w:szCs w:val="18"/>
          <w:lang w:eastAsia="ko-KR"/>
        </w:rPr>
        <w:t>is</w:t>
      </w:r>
      <w:r w:rsidRPr="00BA6287">
        <w:rPr>
          <w:rFonts w:eastAsia="Malgun Gothic"/>
          <w:sz w:val="18"/>
          <w:szCs w:val="18"/>
          <w:lang w:eastAsia="ko-KR"/>
        </w:rPr>
        <w:t xml:space="preserve"> the non-AP STA that </w:t>
      </w:r>
      <w:r>
        <w:rPr>
          <w:rFonts w:eastAsia="Malgun Gothic"/>
          <w:sz w:val="18"/>
          <w:szCs w:val="18"/>
          <w:lang w:eastAsia="ko-KR"/>
        </w:rPr>
        <w:t xml:space="preserve">is either </w:t>
      </w:r>
      <w:r w:rsidRPr="00D27C1A">
        <w:rPr>
          <w:rFonts w:eastAsia="Malgun Gothic"/>
          <w:sz w:val="18"/>
          <w:szCs w:val="18"/>
          <w:lang w:eastAsia="ko-KR"/>
        </w:rPr>
        <w:t xml:space="preserve">directly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 non-AP MLD)</w:t>
      </w:r>
      <w:r w:rsidRPr="00D27C1A">
        <w:rPr>
          <w:rFonts w:eastAsia="Malgun Gothic"/>
          <w:sz w:val="18"/>
          <w:szCs w:val="18"/>
          <w:lang w:eastAsia="ko-KR"/>
        </w:rPr>
        <w:t xml:space="preserve">, or </w:t>
      </w:r>
      <w:del w:id="22" w:author="Payam Torab" w:date="2021-05-11T20:22:00Z">
        <w:r w:rsidRPr="00D27C1A" w:rsidDel="005F36AC">
          <w:rPr>
            <w:rFonts w:eastAsia="Malgun Gothic"/>
            <w:sz w:val="18"/>
            <w:szCs w:val="18"/>
            <w:lang w:eastAsia="ko-KR"/>
          </w:rPr>
          <w:delText>connected to</w:delText>
        </w:r>
      </w:del>
      <w:ins w:id="23" w:author="Payam Torab" w:date="2021-05-11T20:22:00Z">
        <w:r w:rsidR="005F36AC">
          <w:rPr>
            <w:rFonts w:eastAsia="Malgun Gothic"/>
            <w:sz w:val="18"/>
            <w:szCs w:val="18"/>
            <w:lang w:eastAsia="ko-KR"/>
          </w:rPr>
          <w:t>associated with</w:t>
        </w:r>
      </w:ins>
      <w:r w:rsidRPr="00D27C1A">
        <w:rPr>
          <w:rFonts w:eastAsia="Malgun Gothic"/>
          <w:sz w:val="18"/>
          <w:szCs w:val="18"/>
          <w:lang w:eastAsia="ko-KR"/>
        </w:rPr>
        <w:t xml:space="preserve"> the AP that is represented by the Per-STA </w:t>
      </w:r>
      <w:r>
        <w:rPr>
          <w:rFonts w:eastAsia="Malgun Gothic"/>
          <w:sz w:val="18"/>
          <w:szCs w:val="18"/>
          <w:lang w:eastAsia="ko-KR"/>
        </w:rPr>
        <w:t>P</w:t>
      </w:r>
      <w:r w:rsidRPr="00D27C1A">
        <w:rPr>
          <w:rFonts w:eastAsia="Malgun Gothic"/>
          <w:sz w:val="18"/>
          <w:szCs w:val="18"/>
          <w:lang w:eastAsia="ko-KR"/>
        </w:rPr>
        <w:t>rofile</w:t>
      </w:r>
      <w:r>
        <w:rPr>
          <w:rFonts w:eastAsia="Malgun Gothic"/>
          <w:sz w:val="18"/>
          <w:szCs w:val="18"/>
          <w:lang w:eastAsia="ko-KR"/>
        </w:rPr>
        <w:t xml:space="preserve"> subelement (when transmitted by an AP MLD)</w:t>
      </w:r>
      <w:r w:rsidRPr="00D27C1A">
        <w:rPr>
          <w:rFonts w:eastAsia="Malgun Gothic"/>
          <w:sz w:val="18"/>
          <w:szCs w:val="18"/>
          <w:lang w:eastAsia="ko-KR"/>
        </w:rPr>
        <w:t>.</w:t>
      </w:r>
    </w:p>
    <w:p w14:paraId="3645D035" w14:textId="77777777" w:rsidR="00E96D60" w:rsidRDefault="00E96D60" w:rsidP="00E96D60">
      <w:pPr>
        <w:pStyle w:val="T"/>
        <w:rPr>
          <w:rFonts w:eastAsia="Malgun Gothic"/>
          <w:w w:val="100"/>
          <w:lang w:eastAsia="ko-KR"/>
        </w:rPr>
      </w:pPr>
      <w:r>
        <w:rPr>
          <w:rFonts w:eastAsia="Malgun Gothic"/>
          <w:w w:val="100"/>
          <w:lang w:eastAsia="ko-KR"/>
        </w:rPr>
        <w:t>When transmitted by a non-AP MLD,</w:t>
      </w:r>
    </w:p>
    <w:p w14:paraId="2F515FD1" w14:textId="49E96F7E" w:rsidR="00E96D60"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lastRenderedPageBreak/>
        <w:t xml:space="preserve">The New Link ID subfield identifies the </w:t>
      </w:r>
      <w:r>
        <w:rPr>
          <w:rFonts w:eastAsia="Malgun Gothic"/>
          <w:w w:val="100"/>
          <w:lang w:eastAsia="ko-KR"/>
        </w:rPr>
        <w:t xml:space="preserve">new </w:t>
      </w:r>
      <w:r w:rsidRPr="00877109">
        <w:rPr>
          <w:rFonts w:eastAsia="Malgun Gothic"/>
          <w:w w:val="100"/>
          <w:lang w:eastAsia="ko-KR"/>
        </w:rPr>
        <w:t xml:space="preserve">AP </w:t>
      </w:r>
      <w:r>
        <w:rPr>
          <w:rFonts w:eastAsia="Malgun Gothic"/>
          <w:w w:val="100"/>
          <w:lang w:eastAsia="ko-KR"/>
        </w:rPr>
        <w:t>that</w:t>
      </w:r>
      <w:r w:rsidRPr="00877109">
        <w:rPr>
          <w:rFonts w:eastAsia="Malgun Gothic"/>
          <w:w w:val="100"/>
          <w:lang w:eastAsia="ko-KR"/>
        </w:rPr>
        <w:t xml:space="preserve"> the </w:t>
      </w:r>
      <w:r>
        <w:rPr>
          <w:rFonts w:eastAsia="Malgun Gothic"/>
          <w:w w:val="100"/>
          <w:lang w:eastAsia="ko-KR"/>
        </w:rPr>
        <w:t xml:space="preserve">non-AP MLD is requesting to </w:t>
      </w:r>
      <w:del w:id="24" w:author="Payam Torab" w:date="2021-05-11T20:51:00Z">
        <w:r w:rsidDel="00213CB7">
          <w:rPr>
            <w:rFonts w:eastAsia="Malgun Gothic"/>
            <w:w w:val="100"/>
            <w:lang w:eastAsia="ko-KR"/>
          </w:rPr>
          <w:delText xml:space="preserve">connect </w:delText>
        </w:r>
      </w:del>
      <w:ins w:id="25" w:author="Payam Torab" w:date="2021-05-11T20:51:00Z">
        <w:r w:rsidR="00213CB7">
          <w:rPr>
            <w:rFonts w:eastAsia="Malgun Gothic"/>
            <w:w w:val="100"/>
            <w:lang w:eastAsia="ko-KR"/>
          </w:rPr>
          <w:t xml:space="preserve">associate </w:t>
        </w:r>
      </w:ins>
      <w:r>
        <w:rPr>
          <w:rFonts w:eastAsia="Malgun Gothic"/>
          <w:w w:val="100"/>
          <w:lang w:eastAsia="ko-KR"/>
        </w:rPr>
        <w:t xml:space="preserve">the </w:t>
      </w:r>
      <w:r w:rsidRPr="00877109">
        <w:rPr>
          <w:rFonts w:eastAsia="Malgun Gothic"/>
          <w:w w:val="100"/>
          <w:lang w:eastAsia="ko-KR"/>
        </w:rPr>
        <w:t>subject non-AP STA</w:t>
      </w:r>
      <w:r>
        <w:rPr>
          <w:rFonts w:eastAsia="Malgun Gothic"/>
          <w:w w:val="100"/>
          <w:lang w:eastAsia="ko-KR"/>
        </w:rPr>
        <w:t xml:space="preserve"> </w:t>
      </w:r>
      <w:del w:id="26" w:author="Payam Torab" w:date="2021-05-11T20:51:00Z">
        <w:r w:rsidDel="00213CB7">
          <w:rPr>
            <w:rFonts w:eastAsia="Malgun Gothic"/>
            <w:w w:val="100"/>
            <w:lang w:eastAsia="ko-KR"/>
          </w:rPr>
          <w:delText>to</w:delText>
        </w:r>
      </w:del>
      <w:ins w:id="27" w:author="Payam Torab" w:date="2021-05-11T20:51:00Z">
        <w:r w:rsidR="00213CB7">
          <w:rPr>
            <w:rFonts w:eastAsia="Malgun Gothic"/>
            <w:w w:val="100"/>
            <w:lang w:eastAsia="ko-KR"/>
          </w:rPr>
          <w:t>with</w:t>
        </w:r>
      </w:ins>
      <w:r>
        <w:rPr>
          <w:rFonts w:eastAsia="Malgun Gothic"/>
          <w:w w:val="100"/>
          <w:lang w:eastAsia="ko-KR"/>
        </w:rPr>
        <w:t xml:space="preserve">, or is set to 15 if the non-AP MLD is not making a request to </w:t>
      </w:r>
      <w:r w:rsidR="00242525">
        <w:rPr>
          <w:rFonts w:eastAsia="Malgun Gothic"/>
          <w:w w:val="100"/>
          <w:lang w:eastAsia="ko-KR"/>
        </w:rPr>
        <w:t xml:space="preserve">create a </w:t>
      </w:r>
      <w:r w:rsidR="00617D67">
        <w:rPr>
          <w:rFonts w:eastAsia="Malgun Gothic"/>
          <w:w w:val="100"/>
          <w:lang w:eastAsia="ko-KR"/>
        </w:rPr>
        <w:t xml:space="preserve">new </w:t>
      </w:r>
      <w:r w:rsidR="00242525">
        <w:rPr>
          <w:rFonts w:eastAsia="Malgun Gothic"/>
          <w:w w:val="100"/>
          <w:lang w:eastAsia="ko-KR"/>
        </w:rPr>
        <w:t>link</w:t>
      </w:r>
      <w:r w:rsidRPr="00877109">
        <w:rPr>
          <w:rFonts w:eastAsia="Malgun Gothic"/>
          <w:w w:val="100"/>
          <w:lang w:eastAsia="ko-KR"/>
        </w:rPr>
        <w:t>. The subfield is reserved when the Delete Request subfield is nonzero.</w:t>
      </w:r>
    </w:p>
    <w:p w14:paraId="474E61E4" w14:textId="71B8F379" w:rsidR="008646CA" w:rsidRDefault="00E96D60" w:rsidP="008646CA">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Pr>
          <w:rFonts w:eastAsia="Malgun Gothic"/>
          <w:lang w:eastAsia="ko-KR"/>
        </w:rPr>
        <w:t xml:space="preserve">The Delete Request subfield is set to 1 to request to delete </w:t>
      </w:r>
      <w:r w:rsidR="00490C5A">
        <w:rPr>
          <w:rFonts w:eastAsia="Malgun Gothic"/>
          <w:lang w:eastAsia="ko-KR"/>
        </w:rPr>
        <w:t xml:space="preserve">the link to </w:t>
      </w:r>
      <w:r>
        <w:rPr>
          <w:rFonts w:eastAsia="Malgun Gothic"/>
          <w:lang w:eastAsia="ko-KR"/>
        </w:rPr>
        <w:t>the subject non-AP STA, and set to 0 otherwise. The subfield is reserved when the New Link ID subfield is not 15.</w:t>
      </w:r>
    </w:p>
    <w:p w14:paraId="567E7FD8" w14:textId="77777777" w:rsidR="00E96D60" w:rsidRDefault="00E96D60" w:rsidP="00E96D60">
      <w:pPr>
        <w:pStyle w:val="T"/>
        <w:rPr>
          <w:rFonts w:eastAsia="Malgun Gothic"/>
          <w:w w:val="100"/>
          <w:lang w:eastAsia="ko-KR"/>
        </w:rPr>
      </w:pPr>
      <w:r>
        <w:rPr>
          <w:rFonts w:eastAsia="Malgun Gothic"/>
          <w:w w:val="100"/>
          <w:lang w:eastAsia="ko-KR"/>
        </w:rPr>
        <w:t>When transmitted by an AP MLD,</w:t>
      </w:r>
    </w:p>
    <w:p w14:paraId="2871DD90" w14:textId="7DCE4916" w:rsidR="00242525" w:rsidRPr="00877109" w:rsidRDefault="00E96D60" w:rsidP="00E96D60">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877109">
        <w:rPr>
          <w:rFonts w:eastAsia="Malgun Gothic"/>
          <w:w w:val="100"/>
          <w:lang w:eastAsia="ko-KR"/>
        </w:rPr>
        <w:t xml:space="preserve">The New Link ID subfield identifies the AP that the </w:t>
      </w:r>
      <w:r>
        <w:rPr>
          <w:rFonts w:eastAsia="Malgun Gothic"/>
          <w:w w:val="100"/>
          <w:lang w:eastAsia="ko-KR"/>
        </w:rPr>
        <w:t xml:space="preserve">AP MLD is recommending the </w:t>
      </w:r>
      <w:r w:rsidRPr="00877109">
        <w:rPr>
          <w:rFonts w:eastAsia="Malgun Gothic"/>
          <w:w w:val="100"/>
          <w:lang w:eastAsia="ko-KR"/>
        </w:rPr>
        <w:t>subject non-AP STA</w:t>
      </w:r>
      <w:r>
        <w:rPr>
          <w:rFonts w:eastAsia="Malgun Gothic"/>
          <w:w w:val="100"/>
          <w:lang w:eastAsia="ko-KR"/>
        </w:rPr>
        <w:t xml:space="preserve"> </w:t>
      </w:r>
      <w:del w:id="28" w:author="Payam Torab" w:date="2021-05-11T20:20:00Z">
        <w:r w:rsidDel="005F36AC">
          <w:rPr>
            <w:rFonts w:eastAsia="Malgun Gothic"/>
            <w:w w:val="100"/>
            <w:lang w:eastAsia="ko-KR"/>
          </w:rPr>
          <w:delText>connect to</w:delText>
        </w:r>
      </w:del>
      <w:ins w:id="29" w:author="Payam Torab" w:date="2021-05-11T20:20:00Z">
        <w:r w:rsidR="005F36AC">
          <w:rPr>
            <w:rFonts w:eastAsia="Malgun Gothic"/>
            <w:w w:val="100"/>
            <w:lang w:eastAsia="ko-KR"/>
          </w:rPr>
          <w:t>associate with</w:t>
        </w:r>
      </w:ins>
      <w:r>
        <w:rPr>
          <w:rFonts w:eastAsia="Malgun Gothic"/>
          <w:w w:val="100"/>
          <w:lang w:eastAsia="ko-KR"/>
        </w:rPr>
        <w:t>, or to 15 if the AP MLD is not making any recommendation.</w:t>
      </w:r>
    </w:p>
    <w:p w14:paraId="3E0D6154" w14:textId="758881A0" w:rsidR="00E96D60" w:rsidRDefault="00E96D60" w:rsidP="0008043E">
      <w:pPr>
        <w:pStyle w:val="T"/>
        <w:numPr>
          <w:ilvl w:val="0"/>
          <w:numId w:val="18"/>
        </w:numPr>
        <w:rPr>
          <w:rFonts w:eastAsia="Malgun Gothic"/>
          <w:lang w:eastAsia="ko-KR"/>
        </w:rPr>
      </w:pPr>
      <w:r w:rsidRPr="00242525">
        <w:rPr>
          <w:rFonts w:eastAsia="Malgun Gothic"/>
          <w:lang w:eastAsia="ko-KR"/>
        </w:rPr>
        <w:t xml:space="preserve">The Delete Imminent subfield is set to 1 to indicate </w:t>
      </w:r>
      <w:r w:rsidR="00F810A6" w:rsidRPr="00242525">
        <w:rPr>
          <w:rFonts w:eastAsia="Malgun Gothic"/>
          <w:lang w:eastAsia="ko-KR"/>
        </w:rPr>
        <w:t xml:space="preserve">that </w:t>
      </w:r>
      <w:r w:rsidRPr="00242525">
        <w:rPr>
          <w:rFonts w:eastAsia="Malgun Gothic"/>
          <w:lang w:eastAsia="ko-KR"/>
        </w:rPr>
        <w:t xml:space="preserve">the link </w:t>
      </w:r>
      <w:r w:rsidR="0008043E">
        <w:rPr>
          <w:rFonts w:eastAsia="Malgun Gothic"/>
          <w:lang w:eastAsia="ko-KR"/>
        </w:rPr>
        <w:t>to</w:t>
      </w:r>
      <w:r w:rsidR="00242525" w:rsidRPr="00242525">
        <w:rPr>
          <w:rFonts w:eastAsia="Malgun Gothic"/>
          <w:lang w:eastAsia="ko-KR"/>
        </w:rPr>
        <w:t xml:space="preserve"> </w:t>
      </w:r>
      <w:r w:rsidRPr="00242525">
        <w:rPr>
          <w:rFonts w:eastAsia="Malgun Gothic"/>
          <w:lang w:eastAsia="ko-KR"/>
        </w:rPr>
        <w:t xml:space="preserve">the subject non-AP STA will be deleted at </w:t>
      </w:r>
      <w:r w:rsidR="00242525" w:rsidRPr="00242525">
        <w:rPr>
          <w:rFonts w:eastAsia="Malgun Gothic"/>
          <w:lang w:eastAsia="ko-KR"/>
        </w:rPr>
        <w:t>the time indicated by the Delete Timer subfield</w:t>
      </w:r>
      <w:r w:rsidRPr="00242525">
        <w:rPr>
          <w:rFonts w:eastAsia="Malgun Gothic"/>
          <w:lang w:eastAsia="ko-KR"/>
        </w:rPr>
        <w:t>, and set to 0 otherwise.</w:t>
      </w:r>
    </w:p>
    <w:p w14:paraId="225BB752" w14:textId="5C365DD1" w:rsidR="00E96D60" w:rsidRPr="00242525" w:rsidRDefault="00E96D60" w:rsidP="00242525">
      <w:pPr>
        <w:pStyle w:val="T"/>
        <w:numPr>
          <w:ilvl w:val="0"/>
          <w:numId w:val="1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t xml:space="preserve">The Delete Timer </w:t>
      </w:r>
      <w:r w:rsidR="003D3EE4">
        <w:t>sub</w:t>
      </w:r>
      <w:r>
        <w:t xml:space="preserve">field is </w:t>
      </w:r>
      <w:r w:rsidR="008646CA">
        <w:t>present</w:t>
      </w:r>
      <w:r w:rsidR="002637EC">
        <w:t xml:space="preserve"> </w:t>
      </w:r>
      <w:r>
        <w:t>when the Delete Imminent subfield is nonzero, and</w:t>
      </w:r>
      <w:r w:rsidRPr="0058327F">
        <w:t xml:space="preserve"> indicates the number of target beacon transmission times (TBTTs) of the AP </w:t>
      </w:r>
      <w:r>
        <w:t>the subject non-AP STA</w:t>
      </w:r>
      <w:r w:rsidRPr="0058327F">
        <w:t xml:space="preserve"> </w:t>
      </w:r>
      <w:r>
        <w:t xml:space="preserve">is </w:t>
      </w:r>
      <w:del w:id="30" w:author="Payam Torab" w:date="2021-05-11T20:22:00Z">
        <w:r w:rsidDel="005F36AC">
          <w:delText>connected to</w:delText>
        </w:r>
      </w:del>
      <w:ins w:id="31" w:author="Payam Torab" w:date="2021-05-11T20:22:00Z">
        <w:r w:rsidR="005F36AC">
          <w:t>associated with</w:t>
        </w:r>
      </w:ins>
      <w:r>
        <w:t xml:space="preserve"> </w:t>
      </w:r>
      <w:r w:rsidR="00774449">
        <w:t xml:space="preserve">until </w:t>
      </w:r>
      <w:r>
        <w:t>the link is deleted</w:t>
      </w:r>
      <w:r w:rsidR="002637EC">
        <w:t xml:space="preserve">; </w:t>
      </w:r>
      <w:r w:rsidR="003D3EE4">
        <w:t>it is not present</w:t>
      </w:r>
      <w:r w:rsidR="002637EC">
        <w:t xml:space="preserve"> when the Delete </w:t>
      </w:r>
      <w:r w:rsidR="00F84565">
        <w:t>Imminent</w:t>
      </w:r>
      <w:r w:rsidR="002637EC">
        <w:t xml:space="preserve"> subfield is zero.</w:t>
      </w:r>
    </w:p>
    <w:p w14:paraId="3507C926" w14:textId="62FB4C53" w:rsidR="00B230FB" w:rsidRPr="006542AA" w:rsidRDefault="00B230FB" w:rsidP="00165F70">
      <w:pPr>
        <w:pStyle w:val="T"/>
        <w:rPr>
          <w:w w:val="100"/>
          <w:highlight w:val="yellow"/>
        </w:rPr>
      </w:pPr>
    </w:p>
    <w:p w14:paraId="1913B542" w14:textId="0D559CED" w:rsidR="00B230FB" w:rsidRPr="002637EC" w:rsidRDefault="000654C8" w:rsidP="00B230FB">
      <w:pPr>
        <w:pStyle w:val="Default"/>
        <w:rPr>
          <w:rStyle w:val="Emphasis"/>
        </w:rPr>
      </w:pPr>
      <w:bookmarkStart w:id="32" w:name="RTF32393639323a2048332c312e"/>
      <w:r w:rsidRPr="00EE4FFA">
        <w:rPr>
          <w:rStyle w:val="Emphasis"/>
          <w:highlight w:val="yellow"/>
        </w:rPr>
        <w:t xml:space="preserve">TGbe editor: </w:t>
      </w:r>
      <w:r>
        <w:rPr>
          <w:rStyle w:val="Emphasis"/>
          <w:highlight w:val="yellow"/>
        </w:rPr>
        <w:t>A</w:t>
      </w:r>
      <w:r w:rsidR="00B230FB" w:rsidRPr="002637EC">
        <w:rPr>
          <w:rStyle w:val="Emphasis"/>
          <w:highlight w:val="yellow"/>
        </w:rPr>
        <w:t>dd the following new section</w:t>
      </w:r>
      <w:r w:rsidR="00C474CE" w:rsidRPr="002637EC">
        <w:rPr>
          <w:rStyle w:val="Emphasis"/>
          <w:highlight w:val="yellow"/>
        </w:rPr>
        <w:t xml:space="preserve"> and its subsections</w:t>
      </w:r>
      <w:r w:rsidR="00B230FB" w:rsidRPr="002637EC">
        <w:rPr>
          <w:rStyle w:val="Emphasis"/>
          <w:highlight w:val="yellow"/>
        </w:rPr>
        <w:t>:</w:t>
      </w:r>
    </w:p>
    <w:p w14:paraId="4DB4AD8E" w14:textId="4C48F567" w:rsidR="000B462E" w:rsidRDefault="000B462E" w:rsidP="000B462E">
      <w:pPr>
        <w:pStyle w:val="H3"/>
        <w:rPr>
          <w:w w:val="100"/>
        </w:rPr>
      </w:pPr>
      <w:r>
        <w:rPr>
          <w:w w:val="100"/>
        </w:rPr>
        <w:t>9.6.</w:t>
      </w:r>
      <w:r w:rsidR="00364FAD">
        <w:rPr>
          <w:w w:val="100"/>
        </w:rPr>
        <w:t>3</w:t>
      </w:r>
      <w:r w:rsidR="00B230FB">
        <w:rPr>
          <w:w w:val="100"/>
        </w:rPr>
        <w:t>6</w:t>
      </w:r>
      <w:r w:rsidR="00364FAD">
        <w:rPr>
          <w:w w:val="100"/>
        </w:rPr>
        <w:t xml:space="preserve"> </w:t>
      </w:r>
      <w:r w:rsidR="00B230FB">
        <w:rPr>
          <w:w w:val="100"/>
        </w:rPr>
        <w:t xml:space="preserve">Protected </w:t>
      </w:r>
      <w:r w:rsidR="00364FAD">
        <w:rPr>
          <w:w w:val="100"/>
        </w:rPr>
        <w:t xml:space="preserve">EHT </w:t>
      </w:r>
      <w:r>
        <w:rPr>
          <w:w w:val="100"/>
        </w:rPr>
        <w:t>Action frame details</w:t>
      </w:r>
    </w:p>
    <w:p w14:paraId="5F0A6B26" w14:textId="055097D7" w:rsidR="005E0AD1" w:rsidRDefault="000B462E" w:rsidP="0054368D">
      <w:pPr>
        <w:pStyle w:val="H3"/>
        <w:rPr>
          <w:w w:val="100"/>
        </w:rPr>
      </w:pPr>
      <w:r>
        <w:rPr>
          <w:w w:val="100"/>
        </w:rPr>
        <w:t>9.6.</w:t>
      </w:r>
      <w:r w:rsidR="00A623AA">
        <w:rPr>
          <w:w w:val="100"/>
        </w:rPr>
        <w:t>3</w:t>
      </w:r>
      <w:r w:rsidR="00B230FB">
        <w:rPr>
          <w:w w:val="100"/>
        </w:rPr>
        <w:t>6</w:t>
      </w:r>
      <w:r>
        <w:rPr>
          <w:w w:val="100"/>
        </w:rPr>
        <w:t xml:space="preserve">.1 </w:t>
      </w:r>
      <w:r w:rsidR="00B230FB">
        <w:rPr>
          <w:w w:val="100"/>
        </w:rPr>
        <w:t xml:space="preserve">Protected </w:t>
      </w:r>
      <w:r w:rsidR="00364FAD">
        <w:rPr>
          <w:w w:val="100"/>
        </w:rPr>
        <w:t>EHT</w:t>
      </w:r>
      <w:r w:rsidR="00DC2FC2">
        <w:rPr>
          <w:w w:val="100"/>
        </w:rPr>
        <w:t xml:space="preserve"> Action field</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03457F05" w14:textId="10D8A678" w:rsidR="000B462E" w:rsidRPr="00A829F7" w:rsidRDefault="00B230FB" w:rsidP="000B462E">
      <w:pPr>
        <w:pStyle w:val="T"/>
        <w:rPr>
          <w:lang w:eastAsia="en-US"/>
        </w:rPr>
      </w:pPr>
      <w:r>
        <w:rPr>
          <w:lang w:eastAsia="en-US"/>
        </w:rPr>
        <w:t xml:space="preserve">A Protected EHT Action field, in the octet immediately after the Category field, differentiates the Protected EHT Action frame formats. The Protected EHT Action field values associated with each frame format within the Protected </w:t>
      </w:r>
      <w:r w:rsidR="00D06248">
        <w:rPr>
          <w:lang w:eastAsia="en-US"/>
        </w:rPr>
        <w:t xml:space="preserve">EHT </w:t>
      </w:r>
      <w:r>
        <w:rPr>
          <w:lang w:eastAsia="en-US"/>
        </w:rPr>
        <w:t>category are defined in Table 9-xxx</w:t>
      </w:r>
      <w:r w:rsidR="00F012DD">
        <w:rPr>
          <w:lang w:eastAsia="en-US"/>
        </w:rPr>
        <w:t>1</w:t>
      </w:r>
      <w:r>
        <w:rPr>
          <w:lang w:eastAsia="en-US"/>
        </w:rPr>
        <w:t xml:space="preserve"> (Protected </w:t>
      </w:r>
      <w:r w:rsidR="00A829F7">
        <w:rPr>
          <w:lang w:eastAsia="en-US"/>
        </w:rPr>
        <w:t>EHT</w:t>
      </w:r>
      <w:r>
        <w:rPr>
          <w:lang w:eastAsia="en-US"/>
        </w:rPr>
        <w:t xml:space="preserve"> Action field values).</w:t>
      </w:r>
      <w:r w:rsidR="00DF17D9">
        <w:rPr>
          <w:lang w:eastAsia="en-US"/>
        </w:rPr>
        <w:t xml:space="preserve"> </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40FDABB5" w:rsidR="00247280" w:rsidRPr="00A829F7" w:rsidRDefault="00247280" w:rsidP="00A55BE9">
            <w:pPr>
              <w:pStyle w:val="CellHeading"/>
              <w:rPr>
                <w:rFonts w:ascii="Arial" w:hAnsi="Arial" w:cs="Arial"/>
                <w:w w:val="100"/>
                <w:sz w:val="20"/>
                <w:szCs w:val="20"/>
              </w:rPr>
            </w:pPr>
            <w:r w:rsidRPr="00A829F7">
              <w:rPr>
                <w:rFonts w:ascii="Arial" w:hAnsi="Arial" w:cs="Arial"/>
                <w:w w:val="100"/>
                <w:sz w:val="20"/>
                <w:szCs w:val="20"/>
              </w:rPr>
              <w:t>Table 9-</w:t>
            </w:r>
            <w:r w:rsidR="00A829F7" w:rsidRPr="00A829F7">
              <w:rPr>
                <w:rFonts w:ascii="Arial" w:hAnsi="Arial" w:cs="Arial"/>
                <w:w w:val="100"/>
                <w:sz w:val="20"/>
                <w:szCs w:val="20"/>
              </w:rPr>
              <w:t>xxx</w:t>
            </w:r>
            <w:r w:rsidR="00F012DD">
              <w:rPr>
                <w:rFonts w:ascii="Arial" w:hAnsi="Arial" w:cs="Arial"/>
                <w:w w:val="100"/>
                <w:sz w:val="20"/>
                <w:szCs w:val="20"/>
              </w:rPr>
              <w:t>1</w:t>
            </w:r>
            <w:r w:rsidR="00364FAD" w:rsidRPr="00A829F7">
              <w:rPr>
                <w:rFonts w:ascii="Arial" w:hAnsi="Arial" w:cs="Arial"/>
                <w:w w:val="100"/>
                <w:sz w:val="20"/>
                <w:szCs w:val="20"/>
              </w:rPr>
              <w:t>—</w:t>
            </w:r>
            <w:r w:rsidR="00A829F7" w:rsidRPr="00A829F7">
              <w:rPr>
                <w:rFonts w:ascii="Arial" w:hAnsi="Arial" w:cs="Arial"/>
                <w:w w:val="100"/>
                <w:sz w:val="20"/>
                <w:szCs w:val="20"/>
              </w:rPr>
              <w:t xml:space="preserve">Protected </w:t>
            </w:r>
            <w:r w:rsidR="00364FAD" w:rsidRPr="00A829F7">
              <w:rPr>
                <w:rFonts w:ascii="Arial" w:hAnsi="Arial" w:cs="Arial"/>
                <w:w w:val="100"/>
                <w:sz w:val="20"/>
                <w:szCs w:val="20"/>
              </w:rPr>
              <w:t>EHT</w:t>
            </w:r>
            <w:r w:rsidRPr="00A829F7">
              <w:rPr>
                <w:rFonts w:ascii="Arial" w:hAnsi="Arial" w:cs="Arial"/>
                <w:w w:val="100"/>
                <w:sz w:val="20"/>
                <w:szCs w:val="20"/>
              </w:rPr>
              <w:t xml:space="preserve"> Action field values</w:t>
            </w:r>
          </w:p>
        </w:tc>
      </w:tr>
      <w:tr w:rsidR="00754761" w14:paraId="3718A8FD" w14:textId="77777777" w:rsidTr="00DF17D9">
        <w:trPr>
          <w:trHeight w:val="23"/>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A829F7" w:rsidRDefault="00754761" w:rsidP="00A55BE9">
            <w:pPr>
              <w:pStyle w:val="CellHeading"/>
            </w:pPr>
            <w:r w:rsidRPr="00A829F7">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A829F7" w:rsidRDefault="00754761" w:rsidP="00A55BE9">
            <w:pPr>
              <w:pStyle w:val="CellHeading"/>
            </w:pPr>
            <w:r w:rsidRPr="00A829F7">
              <w:rPr>
                <w:w w:val="100"/>
              </w:rPr>
              <w:t>Meaning</w:t>
            </w:r>
          </w:p>
        </w:tc>
      </w:tr>
      <w:tr w:rsidR="00322FE9" w14:paraId="6929D783" w14:textId="77777777" w:rsidTr="00DF17D9">
        <w:trPr>
          <w:trHeight w:val="280"/>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500E106B" w14:textId="62182185" w:rsidR="00322FE9" w:rsidRPr="00A829F7" w:rsidRDefault="004D015B" w:rsidP="00DF192A">
            <w:pPr>
              <w:pStyle w:val="Body"/>
              <w:spacing w:before="0" w:line="200" w:lineRule="atLeast"/>
              <w:jc w:val="center"/>
              <w:rPr>
                <w:w w:val="100"/>
                <w:sz w:val="18"/>
                <w:szCs w:val="18"/>
              </w:rPr>
            </w:pPr>
            <w:r>
              <w:rPr>
                <w:w w:val="100"/>
                <w:sz w:val="18"/>
                <w:szCs w:val="18"/>
              </w:rPr>
              <w:t>&lt;ANA&gt;</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698A61F" w14:textId="77777777" w:rsidR="00322FE9" w:rsidRPr="00A829F7" w:rsidRDefault="00322FE9" w:rsidP="00DF192A">
            <w:pPr>
              <w:pStyle w:val="CellBody"/>
              <w:rPr>
                <w:w w:val="100"/>
              </w:rPr>
            </w:pPr>
            <w:r w:rsidRPr="00A829F7">
              <w:rPr>
                <w:w w:val="100"/>
              </w:rPr>
              <w:t>ML Configuration Notify</w:t>
            </w:r>
          </w:p>
        </w:tc>
      </w:tr>
      <w:tr w:rsidR="00322FE9" w14:paraId="69428256" w14:textId="77777777" w:rsidTr="00DF17D9">
        <w:trPr>
          <w:trHeight w:val="307"/>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5F62225" w14:textId="45CF495D" w:rsidR="00322FE9" w:rsidRPr="00A829F7" w:rsidRDefault="004D015B" w:rsidP="00DF192A">
            <w:pPr>
              <w:pStyle w:val="Body"/>
              <w:spacing w:before="0" w:line="200" w:lineRule="atLeast"/>
              <w:jc w:val="center"/>
              <w:rPr>
                <w:w w:val="100"/>
                <w:sz w:val="18"/>
                <w:szCs w:val="18"/>
              </w:rPr>
            </w:pPr>
            <w:r>
              <w:rPr>
                <w:w w:val="100"/>
                <w:sz w:val="18"/>
                <w:szCs w:val="18"/>
              </w:rPr>
              <w:t>&lt;ANA&gt;</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4E88982B" w14:textId="77777777" w:rsidR="00322FE9" w:rsidRPr="00A829F7" w:rsidRDefault="00322FE9" w:rsidP="00DF192A">
            <w:pPr>
              <w:pStyle w:val="CellBody"/>
              <w:rPr>
                <w:w w:val="100"/>
              </w:rPr>
            </w:pPr>
            <w:r w:rsidRPr="00A829F7">
              <w:rPr>
                <w:w w:val="100"/>
              </w:rPr>
              <w:t xml:space="preserve">ML Configuration Request </w:t>
            </w:r>
          </w:p>
        </w:tc>
      </w:tr>
      <w:tr w:rsidR="00322FE9" w14:paraId="0BF749DE"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78EF97B" w14:textId="2EB2C4B3" w:rsidR="00322FE9" w:rsidRPr="00A829F7" w:rsidRDefault="004D015B" w:rsidP="00DF192A">
            <w:pPr>
              <w:pStyle w:val="Body"/>
              <w:spacing w:before="0" w:line="200" w:lineRule="atLeast"/>
              <w:jc w:val="center"/>
              <w:rPr>
                <w:w w:val="100"/>
                <w:sz w:val="18"/>
                <w:szCs w:val="18"/>
              </w:rPr>
            </w:pPr>
            <w:r>
              <w:rPr>
                <w:w w:val="100"/>
                <w:sz w:val="18"/>
                <w:szCs w:val="18"/>
              </w:rPr>
              <w:t>&lt;ANA&gt;</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0305AE2B" w14:textId="77777777" w:rsidR="00322FE9" w:rsidRPr="00A829F7" w:rsidRDefault="00322FE9" w:rsidP="00DF192A">
            <w:pPr>
              <w:pStyle w:val="CellBody"/>
              <w:rPr>
                <w:w w:val="100"/>
              </w:rPr>
            </w:pPr>
            <w:r w:rsidRPr="00A829F7">
              <w:rPr>
                <w:w w:val="100"/>
              </w:rPr>
              <w:t>ML Configuration Response</w:t>
            </w:r>
          </w:p>
        </w:tc>
      </w:tr>
      <w:tr w:rsidR="00754761"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37294FF3" w:rsidR="00754761" w:rsidRPr="00A829F7" w:rsidRDefault="00322FE9" w:rsidP="00A55BE9">
            <w:pPr>
              <w:pStyle w:val="Body"/>
              <w:spacing w:before="0" w:line="200" w:lineRule="atLeast"/>
              <w:jc w:val="center"/>
              <w:rPr>
                <w:sz w:val="18"/>
                <w:szCs w:val="18"/>
              </w:rPr>
            </w:pPr>
            <w:r w:rsidRPr="00A829F7">
              <w:rPr>
                <w:w w:val="100"/>
                <w:sz w:val="18"/>
                <w:szCs w:val="18"/>
              </w:rPr>
              <w:t>3</w:t>
            </w:r>
            <w:r w:rsidR="00754761" w:rsidRPr="00A829F7">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77777777" w:rsidR="00754761" w:rsidRPr="00A829F7" w:rsidRDefault="00754761" w:rsidP="00A55BE9">
            <w:pPr>
              <w:pStyle w:val="CellBody"/>
            </w:pPr>
            <w:r w:rsidRPr="00A829F7">
              <w:rPr>
                <w:w w:val="100"/>
              </w:rPr>
              <w:t>Reserved</w:t>
            </w:r>
          </w:p>
        </w:tc>
      </w:tr>
    </w:tbl>
    <w:p w14:paraId="48C49A82" w14:textId="71D454DC" w:rsidR="00983A2C" w:rsidRPr="0042292B" w:rsidRDefault="00B136C9" w:rsidP="0042292B">
      <w:pPr>
        <w:pStyle w:val="H3"/>
        <w:rPr>
          <w:w w:val="100"/>
        </w:rPr>
      </w:pPr>
      <w:r>
        <w:rPr>
          <w:w w:val="100"/>
        </w:rPr>
        <w:t>9.6.</w:t>
      </w:r>
      <w:r w:rsidR="00145D36">
        <w:rPr>
          <w:w w:val="100"/>
        </w:rPr>
        <w:t>3</w:t>
      </w:r>
      <w:r w:rsidR="00A829F7">
        <w:rPr>
          <w:w w:val="100"/>
        </w:rPr>
        <w:t>6</w:t>
      </w:r>
      <w:r w:rsidR="00145D36">
        <w:rPr>
          <w:w w:val="100"/>
        </w:rPr>
        <w:t>.</w:t>
      </w:r>
      <w:r w:rsidR="00A829F7">
        <w:rPr>
          <w:w w:val="100"/>
        </w:rPr>
        <w:t>2</w:t>
      </w:r>
      <w:r>
        <w:rPr>
          <w:w w:val="100"/>
        </w:rPr>
        <w:t xml:space="preserve"> </w:t>
      </w:r>
      <w:r w:rsidR="007C3536">
        <w:rPr>
          <w:w w:val="100"/>
        </w:rPr>
        <w:t>ML Configuration Notify</w:t>
      </w:r>
      <w:r>
        <w:rPr>
          <w:w w:val="100"/>
        </w:rPr>
        <w:t xml:space="preserve"> frame format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6C55A6BC" w14:textId="2CEA5BDB" w:rsidR="00B45F87" w:rsidRPr="00F012DD" w:rsidRDefault="00F012DD" w:rsidP="00F012DD">
      <w:pPr>
        <w:pStyle w:val="T"/>
        <w:rPr>
          <w:lang w:eastAsia="en-US"/>
        </w:rPr>
      </w:pPr>
      <w:r>
        <w:rPr>
          <w:lang w:eastAsia="en-US"/>
        </w:rPr>
        <w:t>The ML Configuration Notify frame is an Action frame of category Protected EHT. The Action field of an ML Configuration Notify frame contains the information shown in Table 9-xxx2 (ML Configuration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48549B86" w:rsidR="00B136C9" w:rsidRDefault="00B136C9" w:rsidP="00A55BE9">
            <w:pPr>
              <w:pStyle w:val="TableTitle"/>
            </w:pPr>
            <w:r>
              <w:rPr>
                <w:w w:val="100"/>
              </w:rPr>
              <w:t>Table 9-xxx</w:t>
            </w:r>
            <w:r w:rsidR="00F012DD">
              <w:rPr>
                <w:w w:val="100"/>
              </w:rPr>
              <w:t>2</w:t>
            </w:r>
            <w:r w:rsidR="00145D36" w:rsidRPr="00364FAD">
              <w:rPr>
                <w:w w:val="100"/>
              </w:rPr>
              <w:t>—</w:t>
            </w:r>
            <w:r w:rsidR="007C3536">
              <w:rPr>
                <w:w w:val="100"/>
              </w:rPr>
              <w:t>ML Configuration Notify</w:t>
            </w:r>
            <w:r>
              <w:rPr>
                <w:w w:val="100"/>
              </w:rPr>
              <w:t xml:space="preserve"> frame Action field format</w:t>
            </w:r>
          </w:p>
        </w:tc>
      </w:tr>
      <w:tr w:rsidR="00B136C9" w14:paraId="225E13A2" w14:textId="77777777" w:rsidTr="00A55BE9">
        <w:trPr>
          <w:trHeight w:val="40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Default="00B136C9"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Default="00B136C9" w:rsidP="00A55BE9">
            <w:pPr>
              <w:pStyle w:val="CellHeading"/>
            </w:pPr>
            <w:r>
              <w:rPr>
                <w:w w:val="100"/>
              </w:rPr>
              <w:t>Information</w:t>
            </w:r>
          </w:p>
        </w:tc>
      </w:tr>
      <w:tr w:rsidR="00B136C9"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Default="00B136C9"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Default="00B136C9" w:rsidP="00A55BE9">
            <w:pPr>
              <w:pStyle w:val="CellBody"/>
            </w:pPr>
            <w:r>
              <w:rPr>
                <w:w w:val="100"/>
              </w:rPr>
              <w:t xml:space="preserve">Category </w:t>
            </w:r>
          </w:p>
        </w:tc>
      </w:tr>
      <w:tr w:rsidR="00B136C9"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Default="00B136C9"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Default="00A829F7" w:rsidP="00A55BE9">
            <w:pPr>
              <w:pStyle w:val="CellBody"/>
            </w:pPr>
            <w:r>
              <w:rPr>
                <w:w w:val="100"/>
              </w:rPr>
              <w:t xml:space="preserve">Protected </w:t>
            </w:r>
            <w:r w:rsidR="00145D36">
              <w:rPr>
                <w:w w:val="100"/>
              </w:rPr>
              <w:t>EHT</w:t>
            </w:r>
            <w:r w:rsidR="00B136C9">
              <w:rPr>
                <w:w w:val="100"/>
              </w:rPr>
              <w:t xml:space="preserve"> Action</w:t>
            </w:r>
          </w:p>
        </w:tc>
      </w:tr>
      <w:tr w:rsidR="00B45F87" w:rsidRPr="00B2542D"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Default="00B45F87" w:rsidP="00A55BE9">
            <w:pPr>
              <w:pStyle w:val="Body"/>
              <w:spacing w:before="0" w:line="200" w:lineRule="atLeast"/>
              <w:jc w:val="center"/>
              <w:rPr>
                <w:w w:val="100"/>
                <w:sz w:val="18"/>
                <w:szCs w:val="18"/>
              </w:rPr>
            </w:pPr>
            <w:r>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Default="00B45F87" w:rsidP="00A55BE9">
            <w:pPr>
              <w:pStyle w:val="CellBody"/>
              <w:rPr>
                <w:w w:val="100"/>
              </w:rPr>
            </w:pPr>
            <w:r>
              <w:rPr>
                <w:w w:val="100"/>
              </w:rPr>
              <w:t>Dialog Token</w:t>
            </w:r>
          </w:p>
        </w:tc>
      </w:tr>
      <w:tr w:rsidR="00B136C9" w:rsidRPr="00B2542D"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Default="003A3545"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Default="00B136C9" w:rsidP="00A55BE9">
            <w:pPr>
              <w:pStyle w:val="CellBody"/>
            </w:pPr>
            <w:r>
              <w:rPr>
                <w:w w:val="100"/>
              </w:rPr>
              <w:t>Multi-</w:t>
            </w:r>
            <w:r w:rsidR="00EA7D12">
              <w:rPr>
                <w:w w:val="100"/>
              </w:rPr>
              <w:t>L</w:t>
            </w:r>
            <w:r>
              <w:rPr>
                <w:w w:val="100"/>
              </w:rPr>
              <w:t>ink</w:t>
            </w:r>
          </w:p>
        </w:tc>
      </w:tr>
    </w:tbl>
    <w:p w14:paraId="1B70DF2B" w14:textId="5A6AE12F" w:rsidR="00B136C9" w:rsidRDefault="00B136C9" w:rsidP="00FE0A6F">
      <w:r w:rsidRPr="003A3545">
        <w:lastRenderedPageBreak/>
        <w:t xml:space="preserve">The Category field is defined in </w:t>
      </w:r>
      <w:r w:rsidR="00145D36" w:rsidRPr="003A3545">
        <w:t>Table 9-51 (Category values)</w:t>
      </w:r>
      <w:r w:rsidRPr="003A3545">
        <w:t>.</w:t>
      </w:r>
    </w:p>
    <w:p w14:paraId="514DBE03" w14:textId="66D4B707" w:rsidR="0058327F" w:rsidRPr="003A3545" w:rsidRDefault="0058327F" w:rsidP="00FE0A6F">
      <w:r w:rsidRPr="003A3545">
        <w:t>The Protected EHT Action field is defined in 9.6.36.1 (General).</w:t>
      </w:r>
    </w:p>
    <w:p w14:paraId="24CA0DA0" w14:textId="49A2DFB9" w:rsidR="00B45F87" w:rsidRDefault="00B45F87" w:rsidP="00FE0A6F">
      <w:r w:rsidRPr="003A3545">
        <w:t xml:space="preserve">The Dialog Token field is a nonzero value chosen by the </w:t>
      </w:r>
      <w:r w:rsidR="00B73A02" w:rsidRPr="003A3545">
        <w:t xml:space="preserve">transmitting AP MLD </w:t>
      </w:r>
      <w:r w:rsidRPr="003A3545">
        <w:t xml:space="preserve">to identify </w:t>
      </w:r>
      <w:r w:rsidR="0094104B" w:rsidRPr="003A3545">
        <w:t xml:space="preserve">a </w:t>
      </w:r>
      <w:r w:rsidR="00B73A02" w:rsidRPr="003A3545">
        <w:t>notify</w:t>
      </w:r>
      <w:r w:rsidRPr="003A3545">
        <w:t xml:space="preserve">/request/response </w:t>
      </w:r>
      <w:r w:rsidR="00B73A02" w:rsidRPr="003A3545">
        <w:t>sequence</w:t>
      </w:r>
      <w:r w:rsidRPr="003A3545">
        <w:t>.</w:t>
      </w:r>
    </w:p>
    <w:p w14:paraId="086D9381" w14:textId="2E6945C2" w:rsidR="00EA7D12" w:rsidRPr="003A3545" w:rsidRDefault="00EA7D12" w:rsidP="00FE0A6F">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p>
    <w:p w14:paraId="2B715154" w14:textId="0D28AEB3" w:rsidR="000B462E" w:rsidRDefault="000B462E" w:rsidP="000B462E">
      <w:pPr>
        <w:pStyle w:val="H3"/>
        <w:rPr>
          <w:w w:val="100"/>
        </w:rPr>
      </w:pPr>
      <w:r>
        <w:rPr>
          <w:w w:val="100"/>
        </w:rPr>
        <w:t>9.6.</w:t>
      </w:r>
      <w:r w:rsidR="0090075C">
        <w:rPr>
          <w:w w:val="100"/>
        </w:rPr>
        <w:t>3</w:t>
      </w:r>
      <w:r w:rsidR="00716B6E">
        <w:rPr>
          <w:w w:val="100"/>
        </w:rPr>
        <w:t>6</w:t>
      </w:r>
      <w:r>
        <w:rPr>
          <w:w w:val="100"/>
        </w:rPr>
        <w:t>.</w:t>
      </w:r>
      <w:r w:rsidR="009B09DB">
        <w:rPr>
          <w:w w:val="100"/>
        </w:rPr>
        <w:t>3</w:t>
      </w:r>
      <w:r>
        <w:rPr>
          <w:w w:val="100"/>
        </w:rPr>
        <w:t xml:space="preserve"> </w:t>
      </w:r>
      <w:r w:rsidR="00DB0331">
        <w:rPr>
          <w:w w:val="100"/>
        </w:rPr>
        <w:t xml:space="preserve">ML </w:t>
      </w:r>
      <w:r w:rsidR="00877005">
        <w:rPr>
          <w:w w:val="100"/>
        </w:rPr>
        <w:t>C</w:t>
      </w:r>
      <w:r w:rsidR="00DB0331">
        <w:rPr>
          <w:w w:val="100"/>
        </w:rPr>
        <w:t>onfiguration</w:t>
      </w:r>
      <w:r w:rsidR="001107C0">
        <w:rPr>
          <w:w w:val="100"/>
        </w:rPr>
        <w:t xml:space="preserve"> </w:t>
      </w:r>
      <w:r w:rsidR="00812C01">
        <w:rPr>
          <w:w w:val="100"/>
        </w:rPr>
        <w:t xml:space="preserve">Request </w:t>
      </w:r>
      <w:r>
        <w:rPr>
          <w:w w:val="100"/>
        </w:rPr>
        <w:t xml:space="preserve">frame format </w:t>
      </w:r>
      <w:bookmarkEnd w:id="32"/>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3549BBF0" w14:textId="4ABAECA7" w:rsidR="000B462E" w:rsidRPr="009B09DB" w:rsidRDefault="009B09DB" w:rsidP="000B462E">
      <w:pPr>
        <w:pStyle w:val="T"/>
        <w:rPr>
          <w:lang w:eastAsia="en-US"/>
        </w:rPr>
      </w:pPr>
      <w:r>
        <w:rPr>
          <w:lang w:eastAsia="en-US"/>
        </w:rPr>
        <w:t>The ML Configuration Request frame is an Action frame of category Protected EHT. The Action field of an ML Configuration Request frame contains the information shown in Table 9-xxx3 (ML Configuration Request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04780D1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68BBB768" w14:textId="391B748C" w:rsidR="000B462E" w:rsidRDefault="000B462E" w:rsidP="00A55BE9">
            <w:pPr>
              <w:pStyle w:val="TableTitle"/>
            </w:pPr>
            <w:r>
              <w:rPr>
                <w:w w:val="100"/>
              </w:rPr>
              <w:t>Table 9-</w:t>
            </w:r>
            <w:r w:rsidR="00534CDC">
              <w:rPr>
                <w:w w:val="100"/>
              </w:rPr>
              <w:t>xxx</w:t>
            </w:r>
            <w:r w:rsidR="009B09DB">
              <w:rPr>
                <w:w w:val="100"/>
              </w:rPr>
              <w:t>3</w:t>
            </w:r>
            <w:r w:rsidR="00145D36" w:rsidRPr="00364FAD">
              <w:rPr>
                <w:w w:val="100"/>
              </w:rPr>
              <w:t>—</w:t>
            </w:r>
            <w:r w:rsidR="00582B44">
              <w:rPr>
                <w:w w:val="100"/>
              </w:rPr>
              <w:t xml:space="preserve">ML </w:t>
            </w:r>
            <w:r w:rsidR="00877005">
              <w:rPr>
                <w:w w:val="100"/>
              </w:rPr>
              <w:t>C</w:t>
            </w:r>
            <w:r w:rsidR="00812C01">
              <w:rPr>
                <w:w w:val="100"/>
              </w:rPr>
              <w:t>onfiguration Request</w:t>
            </w:r>
            <w:r>
              <w:rPr>
                <w:w w:val="100"/>
              </w:rPr>
              <w:t xml:space="preserve"> frame Action field format</w:t>
            </w:r>
          </w:p>
        </w:tc>
      </w:tr>
      <w:tr w:rsidR="000B462E" w14:paraId="5DFE25FA" w14:textId="77777777" w:rsidTr="0055590E">
        <w:trPr>
          <w:trHeight w:val="123"/>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0C9AEBF2"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E5A6C6C" w14:textId="77777777" w:rsidR="000B462E" w:rsidRDefault="000B462E" w:rsidP="00A55BE9">
            <w:pPr>
              <w:pStyle w:val="CellHeading"/>
            </w:pPr>
            <w:r>
              <w:rPr>
                <w:w w:val="100"/>
              </w:rPr>
              <w:t>Information</w:t>
            </w:r>
          </w:p>
        </w:tc>
      </w:tr>
      <w:tr w:rsidR="000B462E" w14:paraId="4C0E68F9"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03D13E"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F7F272A" w14:textId="77777777" w:rsidR="000B462E" w:rsidRDefault="000B462E" w:rsidP="00A55BE9">
            <w:pPr>
              <w:pStyle w:val="CellBody"/>
            </w:pPr>
            <w:r>
              <w:rPr>
                <w:w w:val="100"/>
              </w:rPr>
              <w:t xml:space="preserve">Category </w:t>
            </w:r>
          </w:p>
        </w:tc>
      </w:tr>
      <w:tr w:rsidR="000B462E" w14:paraId="66E1C14C"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5FDDF5E4"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12F1912" w14:textId="15949C61" w:rsidR="000B462E" w:rsidRDefault="009B09DB" w:rsidP="00A55BE9">
            <w:pPr>
              <w:pStyle w:val="CellBody"/>
            </w:pPr>
            <w:r>
              <w:rPr>
                <w:w w:val="100"/>
              </w:rPr>
              <w:t xml:space="preserve">Protected </w:t>
            </w:r>
            <w:r w:rsidR="00145D36">
              <w:rPr>
                <w:w w:val="100"/>
              </w:rPr>
              <w:t>EHT</w:t>
            </w:r>
            <w:r w:rsidR="00DB0331">
              <w:rPr>
                <w:w w:val="100"/>
              </w:rPr>
              <w:t xml:space="preserve"> </w:t>
            </w:r>
            <w:r w:rsidR="00A24FEC">
              <w:rPr>
                <w:w w:val="100"/>
              </w:rPr>
              <w:t>A</w:t>
            </w:r>
            <w:r w:rsidR="000B462E">
              <w:rPr>
                <w:w w:val="100"/>
              </w:rPr>
              <w:t>ction</w:t>
            </w:r>
          </w:p>
        </w:tc>
      </w:tr>
      <w:tr w:rsidR="000B462E" w14:paraId="2A99A0F3" w14:textId="77777777" w:rsidTr="0090075C">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DC160D0"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7EAC1474" w14:textId="77777777" w:rsidR="000B462E" w:rsidRDefault="000B462E" w:rsidP="00A55BE9">
            <w:pPr>
              <w:pStyle w:val="CellBody"/>
            </w:pPr>
            <w:r>
              <w:rPr>
                <w:w w:val="100"/>
              </w:rPr>
              <w:t>Dialog Token</w:t>
            </w:r>
          </w:p>
        </w:tc>
      </w:tr>
      <w:tr w:rsidR="000B462E" w:rsidRPr="00B2542D" w14:paraId="707A169C" w14:textId="77777777" w:rsidTr="0090075C">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62C05906" w14:textId="77777777" w:rsidR="000B462E" w:rsidRDefault="000B462E"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082437B7" w14:textId="295D58E4" w:rsidR="000B462E" w:rsidRDefault="00F435BC" w:rsidP="00A55BE9">
            <w:pPr>
              <w:pStyle w:val="CellBody"/>
            </w:pPr>
            <w:r>
              <w:rPr>
                <w:w w:val="100"/>
              </w:rPr>
              <w:t>Multi-</w:t>
            </w:r>
            <w:r w:rsidR="00EA7D12">
              <w:rPr>
                <w:w w:val="100"/>
              </w:rPr>
              <w:t>L</w:t>
            </w:r>
            <w:r>
              <w:rPr>
                <w:w w:val="100"/>
              </w:rPr>
              <w:t>ink</w:t>
            </w:r>
          </w:p>
        </w:tc>
      </w:tr>
    </w:tbl>
    <w:p w14:paraId="01DDD5D2" w14:textId="36609ADA" w:rsidR="00145D36" w:rsidRDefault="00145D36" w:rsidP="00145D36">
      <w:pPr>
        <w:pStyle w:val="T"/>
        <w:rPr>
          <w:w w:val="100"/>
        </w:rPr>
      </w:pPr>
      <w:r>
        <w:rPr>
          <w:w w:val="100"/>
        </w:rPr>
        <w:t>The Category field is defined in Table 9-51 (Category values).</w:t>
      </w:r>
    </w:p>
    <w:p w14:paraId="35719A94" w14:textId="7D6EC57F" w:rsidR="000B462E" w:rsidRDefault="000B462E" w:rsidP="000B462E">
      <w:pPr>
        <w:pStyle w:val="T"/>
        <w:rPr>
          <w:w w:val="100"/>
        </w:rPr>
      </w:pPr>
      <w:r>
        <w:rPr>
          <w:w w:val="100"/>
        </w:rPr>
        <w:t xml:space="preserve">The </w:t>
      </w:r>
      <w:r w:rsidR="009B09DB">
        <w:rPr>
          <w:w w:val="100"/>
        </w:rPr>
        <w:t xml:space="preserve">Protected </w:t>
      </w:r>
      <w:r w:rsidR="00145D36">
        <w:rPr>
          <w:w w:val="100"/>
        </w:rPr>
        <w:t>EHT</w:t>
      </w:r>
      <w:r w:rsidR="00DB0331">
        <w:rPr>
          <w:w w:val="100"/>
        </w:rPr>
        <w:t xml:space="preserve"> </w:t>
      </w:r>
      <w:r>
        <w:rPr>
          <w:w w:val="100"/>
        </w:rPr>
        <w:t xml:space="preserve">Action field is defined in 9.6.36.1 (General). </w:t>
      </w:r>
    </w:p>
    <w:p w14:paraId="6243FEA0" w14:textId="263FBC69" w:rsidR="000B462E" w:rsidRDefault="000B462E" w:rsidP="00EF28D3">
      <w:r w:rsidRPr="00B2542D">
        <w:t xml:space="preserve">The Dialog Token field </w:t>
      </w:r>
      <w:r w:rsidR="009B09DB">
        <w:t xml:space="preserve">is set </w:t>
      </w:r>
      <w:r w:rsidR="009B09DB" w:rsidRPr="00A61BCB">
        <w:t xml:space="preserve">to the value of the Dialog Token field in the corresponding </w:t>
      </w:r>
      <w:r w:rsidR="009B09DB">
        <w:t xml:space="preserve">ML Configuration Notify frame to </w:t>
      </w:r>
      <w:r w:rsidR="009B09DB" w:rsidRPr="00B2542D">
        <w:t xml:space="preserve">identify the </w:t>
      </w:r>
      <w:r w:rsidR="009B09DB">
        <w:t>notify/request/response sequence, or</w:t>
      </w:r>
      <w:r w:rsidR="008307DA">
        <w:t xml:space="preserve"> set to</w:t>
      </w:r>
      <w:r w:rsidR="009B09DB">
        <w:t xml:space="preserve"> </w:t>
      </w:r>
      <w:r w:rsidRPr="00B2542D">
        <w:t xml:space="preserve">a </w:t>
      </w:r>
      <w:r w:rsidR="00D06D63">
        <w:t xml:space="preserve">nonzero </w:t>
      </w:r>
      <w:r w:rsidRPr="00B2542D">
        <w:t xml:space="preserve">value chosen by the </w:t>
      </w:r>
      <w:r w:rsidR="009B09DB">
        <w:t xml:space="preserve">transmitting non-AP </w:t>
      </w:r>
      <w:r w:rsidR="00D06D63">
        <w:t>MLD</w:t>
      </w:r>
      <w:r w:rsidRPr="00B2542D">
        <w:t xml:space="preserve"> </w:t>
      </w:r>
      <w:r>
        <w:t xml:space="preserve">to </w:t>
      </w:r>
      <w:r w:rsidRPr="00B2542D">
        <w:t xml:space="preserve">identify the </w:t>
      </w:r>
      <w:r w:rsidR="009B09DB">
        <w:t>request/response sequence</w:t>
      </w:r>
      <w:r w:rsidRPr="00B2542D">
        <w:t>.</w:t>
      </w:r>
    </w:p>
    <w:p w14:paraId="5E11F861" w14:textId="2673F09C" w:rsidR="009E22A1" w:rsidRPr="00B136C9" w:rsidRDefault="00EA7D12" w:rsidP="009E22A1">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r w:rsidR="009E22A1">
        <w:t>.</w:t>
      </w:r>
    </w:p>
    <w:p w14:paraId="383C3137" w14:textId="2802C412" w:rsidR="000B462E" w:rsidRPr="00E618E7" w:rsidRDefault="000B462E" w:rsidP="000B462E">
      <w:pPr>
        <w:pStyle w:val="H3"/>
        <w:rPr>
          <w:w w:val="100"/>
        </w:rPr>
      </w:pPr>
      <w:r w:rsidRPr="00E618E7">
        <w:rPr>
          <w:w w:val="100"/>
        </w:rPr>
        <w:t>9.6.36.</w:t>
      </w:r>
      <w:r w:rsidR="009B09DB" w:rsidRPr="00E618E7">
        <w:rPr>
          <w:w w:val="100"/>
        </w:rPr>
        <w:t>4</w:t>
      </w:r>
      <w:r w:rsidR="009B23D0" w:rsidRPr="00E618E7">
        <w:rPr>
          <w:w w:val="100"/>
        </w:rPr>
        <w:t xml:space="preserve"> </w:t>
      </w:r>
      <w:r w:rsidR="00DB0331" w:rsidRPr="00E618E7">
        <w:rPr>
          <w:w w:val="100"/>
        </w:rPr>
        <w:t xml:space="preserve">ML </w:t>
      </w:r>
      <w:r w:rsidR="00877005" w:rsidRPr="00E618E7">
        <w:rPr>
          <w:w w:val="100"/>
        </w:rPr>
        <w:t>C</w:t>
      </w:r>
      <w:r w:rsidR="00DB0331" w:rsidRPr="00E618E7">
        <w:rPr>
          <w:w w:val="100"/>
        </w:rPr>
        <w:t>onfiguration</w:t>
      </w:r>
      <w:r w:rsidRPr="00E618E7">
        <w:rPr>
          <w:w w:val="100"/>
        </w:rPr>
        <w:t xml:space="preserve"> Response frame format </w:t>
      </w:r>
      <w:r w:rsidR="00717D24" w:rsidRPr="00E618E7">
        <w:rPr>
          <w:color w:val="F79646" w:themeColor="accent6"/>
        </w:rPr>
        <w:t>[#1852], [#2511],</w:t>
      </w:r>
      <w:r w:rsidR="0048417C" w:rsidRPr="00E618E7">
        <w:rPr>
          <w:color w:val="F79646" w:themeColor="accent6"/>
        </w:rPr>
        <w:t xml:space="preserve"> </w:t>
      </w:r>
      <w:r w:rsidR="00717D24" w:rsidRPr="00E618E7">
        <w:rPr>
          <w:color w:val="F79646" w:themeColor="accent6"/>
        </w:rPr>
        <w:t>[#2595]</w:t>
      </w:r>
    </w:p>
    <w:p w14:paraId="7838D0F6" w14:textId="762BE14E" w:rsidR="000B462E" w:rsidRPr="009B09DB" w:rsidRDefault="009B09DB" w:rsidP="000B462E">
      <w:pPr>
        <w:pStyle w:val="T"/>
        <w:rPr>
          <w:lang w:eastAsia="en-US"/>
        </w:rPr>
      </w:pPr>
      <w:r>
        <w:rPr>
          <w:lang w:eastAsia="en-US"/>
        </w:rPr>
        <w:t>The ML Configuration Response frame is an Action frame of category Protected EHT. The Action field of an ML Configuration Response frame contains the information shown in Table 9-xxx</w:t>
      </w:r>
      <w:r w:rsidR="008307DA">
        <w:rPr>
          <w:lang w:eastAsia="en-US"/>
        </w:rPr>
        <w:t>4</w:t>
      </w:r>
      <w:r>
        <w:rPr>
          <w:lang w:eastAsia="en-US"/>
        </w:rPr>
        <w:t xml:space="preserve"> (ML Configuration Response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0B462E" w14:paraId="6739A2CE"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36B5603C" w14:textId="75E3EF23" w:rsidR="000B462E" w:rsidRDefault="000B462E" w:rsidP="00A55BE9">
            <w:pPr>
              <w:pStyle w:val="TableTitle"/>
            </w:pPr>
            <w:r>
              <w:rPr>
                <w:w w:val="100"/>
              </w:rPr>
              <w:t>Table 9-</w:t>
            </w:r>
            <w:r w:rsidR="009B09DB">
              <w:rPr>
                <w:w w:val="100"/>
              </w:rPr>
              <w:t>xxx4</w:t>
            </w:r>
            <w:r w:rsidR="00145D36" w:rsidRPr="00364FAD">
              <w:rPr>
                <w:w w:val="100"/>
              </w:rPr>
              <w:t>—</w:t>
            </w:r>
            <w:r w:rsidR="00A61BCB">
              <w:rPr>
                <w:w w:val="100"/>
              </w:rPr>
              <w:t xml:space="preserve">ML </w:t>
            </w:r>
            <w:r w:rsidR="00877005">
              <w:rPr>
                <w:w w:val="100"/>
              </w:rPr>
              <w:t>C</w:t>
            </w:r>
            <w:r w:rsidR="00A61BCB">
              <w:rPr>
                <w:w w:val="100"/>
              </w:rPr>
              <w:t>onfiguration</w:t>
            </w:r>
            <w:r>
              <w:rPr>
                <w:w w:val="100"/>
              </w:rPr>
              <w:t xml:space="preserve"> Response frame Action field format</w:t>
            </w:r>
          </w:p>
        </w:tc>
      </w:tr>
      <w:tr w:rsidR="000B462E" w14:paraId="5C3F116A" w14:textId="77777777" w:rsidTr="00396141">
        <w:trPr>
          <w:trHeight w:val="20"/>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9279DD7" w14:textId="77777777" w:rsidR="000B462E" w:rsidRDefault="000B462E"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6FDF153F" w14:textId="77777777" w:rsidR="000B462E" w:rsidRDefault="000B462E" w:rsidP="00A55BE9">
            <w:pPr>
              <w:pStyle w:val="CellHeading"/>
            </w:pPr>
            <w:r>
              <w:rPr>
                <w:w w:val="100"/>
              </w:rPr>
              <w:t>Information</w:t>
            </w:r>
          </w:p>
        </w:tc>
      </w:tr>
      <w:tr w:rsidR="000B462E" w14:paraId="255D9028"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A8BEF56" w14:textId="77777777" w:rsidR="000B462E" w:rsidRDefault="000B462E"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569C2A8" w14:textId="77777777" w:rsidR="000B462E" w:rsidRDefault="000B462E" w:rsidP="00A55BE9">
            <w:pPr>
              <w:pStyle w:val="CellBody"/>
            </w:pPr>
            <w:r>
              <w:rPr>
                <w:w w:val="100"/>
              </w:rPr>
              <w:t xml:space="preserve">Category </w:t>
            </w:r>
          </w:p>
        </w:tc>
      </w:tr>
      <w:tr w:rsidR="000B462E" w14:paraId="6A4BE151"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1170224E" w14:textId="77777777" w:rsidR="000B462E" w:rsidRDefault="000B462E"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5E0C0A9" w14:textId="3ACDFEE6" w:rsidR="000B462E" w:rsidRDefault="009B09DB" w:rsidP="00A55BE9">
            <w:pPr>
              <w:pStyle w:val="CellBody"/>
            </w:pPr>
            <w:r>
              <w:rPr>
                <w:w w:val="100"/>
              </w:rPr>
              <w:t xml:space="preserve">Protected </w:t>
            </w:r>
            <w:r w:rsidR="00145D36">
              <w:rPr>
                <w:w w:val="100"/>
              </w:rPr>
              <w:t>EHT</w:t>
            </w:r>
            <w:r w:rsidR="00DB0331">
              <w:rPr>
                <w:w w:val="100"/>
              </w:rPr>
              <w:t xml:space="preserve"> </w:t>
            </w:r>
            <w:r w:rsidR="000B462E">
              <w:rPr>
                <w:w w:val="100"/>
              </w:rPr>
              <w:t>Action</w:t>
            </w:r>
          </w:p>
        </w:tc>
      </w:tr>
      <w:tr w:rsidR="000B462E" w14:paraId="070DEDB0"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7C0FDD07" w14:textId="77777777" w:rsidR="000B462E" w:rsidRDefault="000B462E" w:rsidP="00A55BE9">
            <w:pPr>
              <w:pStyle w:val="Body"/>
              <w:spacing w:before="0" w:line="200" w:lineRule="atLeast"/>
              <w:jc w:val="center"/>
              <w:rPr>
                <w:sz w:val="18"/>
                <w:szCs w:val="18"/>
              </w:rPr>
            </w:pPr>
            <w:r>
              <w:rPr>
                <w:w w:val="100"/>
                <w:sz w:val="18"/>
                <w:szCs w:val="18"/>
              </w:rPr>
              <w:t>3</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79F585F" w14:textId="77777777" w:rsidR="000B462E" w:rsidRDefault="000B462E" w:rsidP="00A55BE9">
            <w:pPr>
              <w:pStyle w:val="CellBody"/>
            </w:pPr>
            <w:r>
              <w:rPr>
                <w:w w:val="100"/>
              </w:rPr>
              <w:t>Dialog Token</w:t>
            </w:r>
          </w:p>
        </w:tc>
      </w:tr>
      <w:tr w:rsidR="000B462E" w14:paraId="62DF3AF3" w14:textId="77777777" w:rsidTr="00396141">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3C641CC1" w14:textId="77777777" w:rsidR="000B462E" w:rsidRDefault="000B462E" w:rsidP="00A55BE9">
            <w:pPr>
              <w:pStyle w:val="Body"/>
              <w:spacing w:before="0" w:line="200" w:lineRule="atLeast"/>
              <w:jc w:val="center"/>
              <w:rPr>
                <w:w w:val="100"/>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7AFEB35" w14:textId="77777777" w:rsidR="000B462E" w:rsidRDefault="000B462E" w:rsidP="00A55BE9">
            <w:pPr>
              <w:pStyle w:val="CellBody"/>
              <w:rPr>
                <w:w w:val="100"/>
              </w:rPr>
            </w:pPr>
            <w:r>
              <w:rPr>
                <w:w w:val="100"/>
              </w:rPr>
              <w:t>Status Code</w:t>
            </w:r>
          </w:p>
        </w:tc>
      </w:tr>
      <w:tr w:rsidR="000B462E" w:rsidRPr="00462953" w14:paraId="55464BB1" w14:textId="77777777" w:rsidTr="00FE0A6F">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8E56F4B" w14:textId="77777777" w:rsidR="000B462E" w:rsidRDefault="000B462E" w:rsidP="00A55BE9">
            <w:pPr>
              <w:pStyle w:val="Body"/>
              <w:spacing w:before="0" w:line="200" w:lineRule="atLeast"/>
              <w:jc w:val="center"/>
              <w:rPr>
                <w:sz w:val="18"/>
                <w:szCs w:val="18"/>
              </w:rPr>
            </w:pPr>
            <w:r>
              <w:rPr>
                <w:w w:val="100"/>
                <w:sz w:val="18"/>
                <w:szCs w:val="18"/>
              </w:rPr>
              <w:t>5</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04EB631F" w14:textId="4E078923" w:rsidR="000B462E" w:rsidRDefault="00396141" w:rsidP="00A55BE9">
            <w:pPr>
              <w:pStyle w:val="CellBody"/>
            </w:pPr>
            <w:r>
              <w:rPr>
                <w:w w:val="100"/>
              </w:rPr>
              <w:t>Multi-</w:t>
            </w:r>
            <w:r w:rsidR="00EA7D12">
              <w:rPr>
                <w:w w:val="100"/>
              </w:rPr>
              <w:t>L</w:t>
            </w:r>
            <w:r>
              <w:rPr>
                <w:w w:val="100"/>
              </w:rPr>
              <w:t>ink (optional)</w:t>
            </w:r>
          </w:p>
        </w:tc>
      </w:tr>
    </w:tbl>
    <w:p w14:paraId="11853345" w14:textId="77777777" w:rsidR="00FE0A6F" w:rsidRDefault="00FE0A6F" w:rsidP="00FE0A6F"/>
    <w:p w14:paraId="0614F638" w14:textId="197E246B" w:rsidR="00FE0A6F" w:rsidRDefault="00145D36" w:rsidP="00FE0A6F">
      <w:r>
        <w:lastRenderedPageBreak/>
        <w:t>The Category field is defined in Table 9-51 (Category values).</w:t>
      </w:r>
    </w:p>
    <w:p w14:paraId="5E13624B" w14:textId="1747E5DB" w:rsidR="00FE0A6F" w:rsidRDefault="000B462E" w:rsidP="00FE0A6F">
      <w:r>
        <w:t xml:space="preserve">The </w:t>
      </w:r>
      <w:r w:rsidR="009B09DB">
        <w:t xml:space="preserve">Protected </w:t>
      </w:r>
      <w:r w:rsidR="00145D36">
        <w:t>EHT</w:t>
      </w:r>
      <w:r w:rsidR="00DB0331">
        <w:t xml:space="preserve"> </w:t>
      </w:r>
      <w:r>
        <w:t>Action field is defined in 9.6.36.1 (General).</w:t>
      </w:r>
    </w:p>
    <w:p w14:paraId="555B7628" w14:textId="3C49B2E3" w:rsidR="00FE0A6F" w:rsidRDefault="00A61BCB" w:rsidP="00FE0A6F">
      <w:r w:rsidRPr="00A61BCB">
        <w:t xml:space="preserve">The Dialog Token field is set to the value of the Dialog Token field in the corresponding </w:t>
      </w:r>
      <w:r>
        <w:t xml:space="preserve">ML </w:t>
      </w:r>
      <w:r w:rsidR="00B136C9">
        <w:t>C</w:t>
      </w:r>
      <w:r>
        <w:t>onfiguration Request</w:t>
      </w:r>
      <w:r w:rsidR="005673E7">
        <w:t xml:space="preserve"> frame.</w:t>
      </w:r>
    </w:p>
    <w:p w14:paraId="5419135A" w14:textId="72608E5F" w:rsidR="00FE0A6F" w:rsidRDefault="000B462E" w:rsidP="00FE0A6F">
      <w:r w:rsidRPr="00621ADA">
        <w:t xml:space="preserve">The </w:t>
      </w:r>
      <w:r>
        <w:t xml:space="preserve">Status Code </w:t>
      </w:r>
      <w:r w:rsidR="00B82DB4">
        <w:t xml:space="preserve">field </w:t>
      </w:r>
      <w:r w:rsidRPr="00621ADA">
        <w:t>is defined in 9.4.1.</w:t>
      </w:r>
      <w:r>
        <w:t>9</w:t>
      </w:r>
      <w:r w:rsidRPr="00621ADA">
        <w:t xml:space="preserve"> (</w:t>
      </w:r>
      <w:r>
        <w:t xml:space="preserve">Status </w:t>
      </w:r>
      <w:r w:rsidRPr="00621ADA">
        <w:t>Code field).</w:t>
      </w:r>
    </w:p>
    <w:p w14:paraId="72729081" w14:textId="343E6E1D" w:rsidR="009E22A1" w:rsidRDefault="00EA7D12" w:rsidP="009E22A1">
      <w:r>
        <w:t xml:space="preserve">The Multi-Link element is defined in </w:t>
      </w:r>
      <w:r w:rsidRPr="00EA7D12">
        <w:t>9.4.2.295b</w:t>
      </w:r>
      <w:r>
        <w:t xml:space="preserve"> (</w:t>
      </w:r>
      <w:r w:rsidRPr="00EA7D12">
        <w:t>Multi-Link element</w:t>
      </w:r>
      <w:r>
        <w:t xml:space="preserve">); the variant of the Multi-Link element used in the frame is </w:t>
      </w:r>
      <w:r w:rsidR="00C23889">
        <w:t xml:space="preserve">either the Basic variant (9.4.2.295b.2 (Basic variant Multi-Link element)) or </w:t>
      </w:r>
      <w:r>
        <w:t>the Reconfiguration variant  (9.4.2.295b.4 (Reconfiguration variant Multi-Link element))</w:t>
      </w:r>
      <w:r w:rsidR="009E22A1">
        <w:t>.</w:t>
      </w:r>
    </w:p>
    <w:p w14:paraId="72E04093" w14:textId="77777777" w:rsidR="00EA7D12" w:rsidRPr="00B136C9" w:rsidRDefault="00EA7D12" w:rsidP="009E22A1"/>
    <w:p w14:paraId="3944C5CD" w14:textId="005A29C3" w:rsidR="000654C8" w:rsidRPr="000654C8" w:rsidRDefault="000654C8" w:rsidP="000654C8">
      <w:pPr>
        <w:pStyle w:val="Default"/>
        <w:rPr>
          <w:i/>
          <w:iCs/>
        </w:rPr>
      </w:pPr>
      <w:r w:rsidRPr="00EE4FFA">
        <w:rPr>
          <w:rStyle w:val="Emphasis"/>
          <w:highlight w:val="yellow"/>
        </w:rPr>
        <w:t xml:space="preserve">TGbe editor: </w:t>
      </w:r>
      <w:r>
        <w:rPr>
          <w:rStyle w:val="SC10319505"/>
          <w:highlight w:val="yellow"/>
        </w:rPr>
        <w:t xml:space="preserve">Add the following new clause and its subclauses, and renumber other sections under 35.3 </w:t>
      </w:r>
      <w:r w:rsidR="00F84565">
        <w:rPr>
          <w:rStyle w:val="SC10319505"/>
          <w:highlight w:val="yellow"/>
        </w:rPr>
        <w:t>accordingly</w:t>
      </w:r>
      <w:r>
        <w:rPr>
          <w:rStyle w:val="SC10319505"/>
          <w:highlight w:val="yellow"/>
        </w:rPr>
        <w:t xml:space="preserve">; the requested section </w:t>
      </w:r>
      <w:r w:rsidR="00D01611">
        <w:rPr>
          <w:rStyle w:val="SC10319505"/>
          <w:highlight w:val="yellow"/>
        </w:rPr>
        <w:t xml:space="preserve">number </w:t>
      </w:r>
      <w:r>
        <w:rPr>
          <w:rStyle w:val="SC10319505"/>
          <w:highlight w:val="yellow"/>
        </w:rPr>
        <w:t xml:space="preserve">is </w:t>
      </w:r>
      <w:r w:rsidR="000E7225">
        <w:rPr>
          <w:rStyle w:val="SC10319505"/>
          <w:highlight w:val="yellow"/>
        </w:rPr>
        <w:t xml:space="preserve">the section </w:t>
      </w:r>
      <w:r>
        <w:rPr>
          <w:rStyle w:val="SC10319505"/>
          <w:highlight w:val="yellow"/>
        </w:rPr>
        <w:t>immediately after Multi-link (re)setu</w:t>
      </w:r>
      <w:r w:rsidR="000E7225">
        <w:rPr>
          <w:rStyle w:val="SC10319505"/>
          <w:highlight w:val="yellow"/>
        </w:rPr>
        <w:t>p</w:t>
      </w:r>
      <w:r w:rsidR="00D01611">
        <w:rPr>
          <w:rStyle w:val="SC10319505"/>
          <w:highlight w:val="yellow"/>
        </w:rPr>
        <w:t xml:space="preserve"> (35.3.5 </w:t>
      </w:r>
      <w:r w:rsidR="00D3404B">
        <w:rPr>
          <w:rStyle w:val="SC10319505"/>
          <w:highlight w:val="yellow"/>
        </w:rPr>
        <w:t>in</w:t>
      </w:r>
      <w:r w:rsidR="00D01611">
        <w:rPr>
          <w:rStyle w:val="SC10319505"/>
          <w:highlight w:val="yellow"/>
        </w:rPr>
        <w:t xml:space="preserve"> 11be Draft 0.4</w:t>
      </w:r>
      <w:r w:rsidR="000E7225">
        <w:rPr>
          <w:rStyle w:val="SC10319505"/>
          <w:highlight w:val="yellow"/>
        </w:rPr>
        <w:t>)</w:t>
      </w:r>
      <w:r w:rsidR="00D01611">
        <w:rPr>
          <w:rStyle w:val="SC10319505"/>
          <w:highlight w:val="yellow"/>
        </w:rPr>
        <w:t>,</w:t>
      </w:r>
      <w:r w:rsidR="000E7225">
        <w:rPr>
          <w:rStyle w:val="SC10319505"/>
          <w:highlight w:val="yellow"/>
        </w:rPr>
        <w:t xml:space="preserve"> to maintain a </w:t>
      </w:r>
      <w:r w:rsidR="00F84565">
        <w:rPr>
          <w:rStyle w:val="SC10319505"/>
          <w:highlight w:val="yellow"/>
        </w:rPr>
        <w:t xml:space="preserve">logical </w:t>
      </w:r>
      <w:r w:rsidR="000E7225">
        <w:rPr>
          <w:rStyle w:val="SC10319505"/>
          <w:highlight w:val="yellow"/>
        </w:rPr>
        <w:t xml:space="preserve"> flow.</w:t>
      </w:r>
    </w:p>
    <w:p w14:paraId="424C0E3D" w14:textId="496B6D16" w:rsidR="00DD4AF4" w:rsidRDefault="00E939F7" w:rsidP="00E939F7">
      <w:pPr>
        <w:pStyle w:val="H2"/>
        <w:rPr>
          <w:w w:val="100"/>
        </w:rPr>
      </w:pPr>
      <w:r>
        <w:rPr>
          <w:w w:val="100"/>
        </w:rPr>
        <w:t>35.3.</w:t>
      </w:r>
      <w:r w:rsidR="00977486">
        <w:rPr>
          <w:w w:val="100"/>
        </w:rPr>
        <w:t>6 Multi-link reconfiguration</w:t>
      </w:r>
    </w:p>
    <w:p w14:paraId="41FB6105" w14:textId="7946B10A" w:rsidR="00B57E67" w:rsidRPr="00B57E67" w:rsidRDefault="00B57E67" w:rsidP="00B57E67">
      <w:pPr>
        <w:pStyle w:val="H2"/>
        <w:rPr>
          <w:w w:val="100"/>
        </w:rPr>
      </w:pPr>
      <w:r>
        <w:rPr>
          <w:w w:val="100"/>
        </w:rPr>
        <w:t>35.3.6.1 General</w:t>
      </w:r>
      <w:r w:rsidR="00717D24">
        <w:rPr>
          <w:w w:val="100"/>
        </w:rPr>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r w:rsidR="0048417C">
        <w:rPr>
          <w:color w:val="F79646" w:themeColor="accent6"/>
        </w:rPr>
        <w:t>,</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8417C">
        <w:rPr>
          <w:color w:val="F79646" w:themeColor="accent6"/>
        </w:rPr>
        <w:t xml:space="preserve"> </w:t>
      </w:r>
      <w:r w:rsidR="00717D24">
        <w:rPr>
          <w:color w:val="F79646" w:themeColor="accent6"/>
        </w:rPr>
        <w:t>[#2595]</w:t>
      </w:r>
    </w:p>
    <w:p w14:paraId="2BDBBA54" w14:textId="463CBC30" w:rsidR="00F81B30" w:rsidRPr="003035B2" w:rsidRDefault="00A23A7F" w:rsidP="00EF28D3">
      <w:r w:rsidRPr="001A308D">
        <w:t>Multi-link</w:t>
      </w:r>
      <w:r w:rsidR="00F9039B" w:rsidRPr="001A308D">
        <w:t xml:space="preserve"> </w:t>
      </w:r>
      <w:r w:rsidRPr="001A308D">
        <w:t xml:space="preserve">reconfiguration </w:t>
      </w:r>
      <w:r w:rsidR="00474C85" w:rsidRPr="001A308D">
        <w:t>(</w:t>
      </w:r>
      <w:r w:rsidR="00F9039B" w:rsidRPr="001A308D">
        <w:t xml:space="preserve">ML </w:t>
      </w:r>
      <w:r w:rsidR="00474C85" w:rsidRPr="001A308D">
        <w:t>reconfiguration</w:t>
      </w:r>
      <w:r w:rsidR="00F9039B" w:rsidRPr="001A308D">
        <w:t>, or reconfiguration</w:t>
      </w:r>
      <w:r w:rsidR="00474C85" w:rsidRPr="001A308D">
        <w:t xml:space="preserve"> for short) </w:t>
      </w:r>
      <w:r w:rsidR="00EF28D3" w:rsidRPr="001A308D">
        <w:t>refers to a set of procedures to make changes to</w:t>
      </w:r>
      <w:r w:rsidR="00962CBD" w:rsidRPr="001A308D">
        <w:t xml:space="preserve"> </w:t>
      </w:r>
      <w:r w:rsidR="00962CBD" w:rsidRPr="001A308D">
        <w:rPr>
          <w:i/>
          <w:iCs/>
        </w:rPr>
        <w:t xml:space="preserve">multi-link (ML) </w:t>
      </w:r>
      <w:r w:rsidR="008A083B" w:rsidRPr="001A308D">
        <w:rPr>
          <w:i/>
          <w:iCs/>
        </w:rPr>
        <w:t>configuration</w:t>
      </w:r>
      <w:r w:rsidR="00D639CA" w:rsidRPr="001A308D">
        <w:t xml:space="preserve">, </w:t>
      </w:r>
      <w:r w:rsidR="001A308D">
        <w:t xml:space="preserve">defined as </w:t>
      </w:r>
      <w:r w:rsidR="00D25E30" w:rsidRPr="001A308D">
        <w:t xml:space="preserve">the </w:t>
      </w:r>
      <w:r w:rsidR="001A308D">
        <w:t xml:space="preserve">set of </w:t>
      </w:r>
      <w:r w:rsidR="001A308D" w:rsidRPr="001A308D">
        <w:t>links</w:t>
      </w:r>
      <w:r w:rsidR="00A97405" w:rsidRPr="001A308D">
        <w:t xml:space="preserve"> between </w:t>
      </w:r>
      <w:r w:rsidR="00D25E30" w:rsidRPr="001A308D">
        <w:t xml:space="preserve">the </w:t>
      </w:r>
      <w:r w:rsidR="00AF281B" w:rsidRPr="001A308D">
        <w:t>AP</w:t>
      </w:r>
      <w:r w:rsidR="00C01F2F" w:rsidRPr="001A308D">
        <w:t>s</w:t>
      </w:r>
      <w:r w:rsidR="00AF281B" w:rsidRPr="001A308D">
        <w:t xml:space="preserve"> and non-AP STAs </w:t>
      </w:r>
      <w:r w:rsidR="00D25E30" w:rsidRPr="001A308D">
        <w:t xml:space="preserve">affiliated with an AP MLD and a non-AP MLD in </w:t>
      </w:r>
      <w:r w:rsidR="00C41538" w:rsidRPr="001A308D">
        <w:t xml:space="preserve">the </w:t>
      </w:r>
      <w:r w:rsidR="00D25E30" w:rsidRPr="001A308D">
        <w:t>associated state</w:t>
      </w:r>
      <w:r w:rsidR="002F5578" w:rsidRPr="001A308D">
        <w:t>.</w:t>
      </w:r>
    </w:p>
    <w:p w14:paraId="2917C241" w14:textId="77777777" w:rsidR="00F563B0" w:rsidRDefault="00CF3B3C" w:rsidP="00EF28D3">
      <w:r w:rsidRPr="001A308D">
        <w:t>Through reconfiguration,</w:t>
      </w:r>
    </w:p>
    <w:p w14:paraId="0051C72B" w14:textId="58EFEC5A" w:rsidR="00F563B0" w:rsidRDefault="00203304" w:rsidP="00F563B0">
      <w:pPr>
        <w:pStyle w:val="ListParagraph"/>
        <w:numPr>
          <w:ilvl w:val="0"/>
          <w:numId w:val="35"/>
        </w:numPr>
        <w:ind w:leftChars="0"/>
      </w:pPr>
      <w:r>
        <w:t>A</w:t>
      </w:r>
      <w:r w:rsidR="00CF3B3C" w:rsidRPr="001A308D">
        <w:t xml:space="preserve"> non-AP MLD </w:t>
      </w:r>
      <w:r w:rsidR="0006092F" w:rsidRPr="001A308D">
        <w:t>may</w:t>
      </w:r>
      <w:r w:rsidR="00CF3B3C" w:rsidRPr="001A308D">
        <w:t xml:space="preserve"> </w:t>
      </w:r>
      <w:r w:rsidR="00C01F2F" w:rsidRPr="001A308D">
        <w:t xml:space="preserve">request </w:t>
      </w:r>
      <w:r w:rsidR="00B82DB4" w:rsidRPr="001A308D">
        <w:t>to</w:t>
      </w:r>
      <w:r w:rsidR="00C01F2F" w:rsidRPr="001A308D">
        <w:t xml:space="preserve"> </w:t>
      </w:r>
      <w:r w:rsidR="00CF3B3C" w:rsidRPr="001A308D">
        <w:t>add</w:t>
      </w:r>
      <w:r w:rsidR="00C01F2F" w:rsidRPr="001A308D">
        <w:t xml:space="preserve"> and</w:t>
      </w:r>
      <w:r w:rsidR="00B16F33">
        <w:t>/or</w:t>
      </w:r>
      <w:r w:rsidR="00CF3B3C" w:rsidRPr="001A308D">
        <w:t xml:space="preserve"> delete </w:t>
      </w:r>
      <w:r w:rsidR="00F810A6">
        <w:t>multiple</w:t>
      </w:r>
      <w:r w:rsidR="00CF3B3C" w:rsidRPr="001A308D">
        <w:t xml:space="preserve"> links </w:t>
      </w:r>
      <w:r w:rsidR="00EF35BB">
        <w:t xml:space="preserve">to </w:t>
      </w:r>
      <w:r>
        <w:t>the</w:t>
      </w:r>
      <w:r w:rsidRPr="001A308D">
        <w:t xml:space="preserve"> </w:t>
      </w:r>
      <w:r w:rsidR="00C01F2F" w:rsidRPr="001A308D">
        <w:t>AP MLD</w:t>
      </w:r>
      <w:r w:rsidR="00EF35BB">
        <w:t xml:space="preserve"> it is associated with</w:t>
      </w:r>
      <w:r>
        <w:t>.</w:t>
      </w:r>
    </w:p>
    <w:p w14:paraId="519EEFB5" w14:textId="06DC9880" w:rsidR="00F563B0" w:rsidRDefault="00203304" w:rsidP="00F563B0">
      <w:pPr>
        <w:pStyle w:val="ListParagraph"/>
        <w:numPr>
          <w:ilvl w:val="0"/>
          <w:numId w:val="35"/>
        </w:numPr>
        <w:ind w:leftChars="0"/>
      </w:pPr>
      <w:r>
        <w:t>An</w:t>
      </w:r>
      <w:r w:rsidR="00F563B0">
        <w:t xml:space="preserve"> AP MLD can indicate deletion of one or more links to an associated non-AP MLD</w:t>
      </w:r>
      <w:r>
        <w:t>.</w:t>
      </w:r>
    </w:p>
    <w:p w14:paraId="1EAF6542" w14:textId="2A4BF614" w:rsidR="00F563B0" w:rsidRDefault="00203304" w:rsidP="00F563B0">
      <w:pPr>
        <w:pStyle w:val="ListParagraph"/>
        <w:numPr>
          <w:ilvl w:val="0"/>
          <w:numId w:val="35"/>
        </w:numPr>
        <w:ind w:leftChars="0"/>
      </w:pPr>
      <w:r>
        <w:t>A</w:t>
      </w:r>
      <w:r w:rsidR="00F563B0">
        <w:t xml:space="preserve">n </w:t>
      </w:r>
      <w:r w:rsidR="00F563B0" w:rsidRPr="001A308D">
        <w:t xml:space="preserve">AP MLD can </w:t>
      </w:r>
      <w:r>
        <w:t xml:space="preserve">prompt </w:t>
      </w:r>
      <w:r w:rsidR="00F563B0" w:rsidRPr="001A308D">
        <w:t xml:space="preserve">an associated non-AP MLD to request </w:t>
      </w:r>
      <w:r w:rsidR="00F563B0">
        <w:t>to add and/or delete multiple links,</w:t>
      </w:r>
      <w:r w:rsidR="00F563B0" w:rsidRPr="001A308D">
        <w:t xml:space="preserve"> </w:t>
      </w:r>
      <w:r w:rsidR="00F563B0">
        <w:t>and provide a recommended configuration</w:t>
      </w:r>
      <w:r w:rsidR="00F563B0" w:rsidRPr="001A308D">
        <w:t>.</w:t>
      </w:r>
    </w:p>
    <w:p w14:paraId="0939EAB6" w14:textId="718E78EE" w:rsidR="00F3736E" w:rsidRPr="001A308D" w:rsidRDefault="00203304" w:rsidP="00167607">
      <w:pPr>
        <w:ind w:left="50"/>
      </w:pPr>
      <w:r>
        <w:t>Reconfiguration</w:t>
      </w:r>
      <w:r w:rsidR="00F563B0">
        <w:t xml:space="preserve"> procedures</w:t>
      </w:r>
      <w:r w:rsidR="00F563B0" w:rsidRPr="001A308D">
        <w:t xml:space="preserve"> </w:t>
      </w:r>
      <w:r w:rsidR="00F563B0">
        <w:t>can use</w:t>
      </w:r>
      <w:r w:rsidR="00F563B0" w:rsidRPr="001A308D">
        <w:t xml:space="preserve"> </w:t>
      </w:r>
      <w:r w:rsidR="00C01F2F" w:rsidRPr="001A308D">
        <w:t>a</w:t>
      </w:r>
      <w:r w:rsidR="0006092F" w:rsidRPr="001A308D">
        <w:t>ny</w:t>
      </w:r>
      <w:r w:rsidR="00C01F2F" w:rsidRPr="001A308D">
        <w:t xml:space="preserve"> link</w:t>
      </w:r>
      <w:r w:rsidR="00EF35BB">
        <w:t xml:space="preserve"> </w:t>
      </w:r>
      <w:r w:rsidR="00B16F33">
        <w:t xml:space="preserve">that has </w:t>
      </w:r>
      <w:ins w:id="33" w:author="Payam Torab" w:date="2021-05-11T18:19:00Z">
        <w:r w:rsidR="00B43B7F">
          <w:t xml:space="preserve">already </w:t>
        </w:r>
      </w:ins>
      <w:r w:rsidR="00B16F33">
        <w:t xml:space="preserve">been set up </w:t>
      </w:r>
      <w:r w:rsidR="00EF35BB">
        <w:t xml:space="preserve">between </w:t>
      </w:r>
      <w:r w:rsidR="00F563B0">
        <w:t xml:space="preserve">the associated MLDs </w:t>
      </w:r>
      <w:r w:rsidR="00B16F33">
        <w:t>(i.e., through any non-AP STA that is associated with an AP affiliated with the AP MLD)</w:t>
      </w:r>
      <w:r w:rsidR="0006092F" w:rsidRPr="001A308D">
        <w:t>,</w:t>
      </w:r>
      <w:r w:rsidR="00C01F2F" w:rsidRPr="001A308D">
        <w:t xml:space="preserve"> </w:t>
      </w:r>
      <w:r w:rsidR="00CF3B3C" w:rsidRPr="001A308D">
        <w:t>while staying in the associated state.</w:t>
      </w:r>
    </w:p>
    <w:p w14:paraId="4882F6FA" w14:textId="41C95F9D" w:rsidR="009025C2" w:rsidRDefault="0060460B" w:rsidP="00EF28D3">
      <w:r>
        <w:t xml:space="preserve">Figure </w:t>
      </w:r>
      <w:r w:rsidR="00877005">
        <w:t>35-x</w:t>
      </w:r>
      <w:r w:rsidR="00D25E30">
        <w:t>yz</w:t>
      </w:r>
      <w:r w:rsidR="00877005">
        <w:t>1</w:t>
      </w:r>
      <w:r>
        <w:t xml:space="preserve"> illustrates </w:t>
      </w:r>
      <w:r w:rsidR="00474C85">
        <w:t xml:space="preserve">two </w:t>
      </w:r>
      <w:r w:rsidR="00D25E30">
        <w:t>example</w:t>
      </w:r>
      <w:r w:rsidR="004E0992">
        <w:t xml:space="preserve"> </w:t>
      </w:r>
      <w:r w:rsidR="008A083B">
        <w:t>reconfiguration</w:t>
      </w:r>
      <w:r w:rsidR="00474C85">
        <w:t xml:space="preserve"> scenarios</w:t>
      </w:r>
      <w:r w:rsidR="00DF712C">
        <w:t xml:space="preserve">. In Figure </w:t>
      </w:r>
      <w:r w:rsidR="00877005">
        <w:t>35-x</w:t>
      </w:r>
      <w:r w:rsidR="00D25E30">
        <w:t>yz</w:t>
      </w:r>
      <w:r w:rsidR="00877005">
        <w:t>1</w:t>
      </w:r>
      <w:r w:rsidR="00DF712C">
        <w:t>(a)</w:t>
      </w:r>
      <w:r w:rsidR="004E0992">
        <w:t>,</w:t>
      </w:r>
      <w:r w:rsidR="00DF712C">
        <w:t xml:space="preserve"> </w:t>
      </w:r>
      <w:r w:rsidR="0006092F">
        <w:t xml:space="preserve">an </w:t>
      </w:r>
      <w:r w:rsidR="004A4485">
        <w:t xml:space="preserve">AP </w:t>
      </w:r>
      <w:r w:rsidR="00DF712C">
        <w:t xml:space="preserve">MLD </w:t>
      </w:r>
      <w:r w:rsidR="00E9498D">
        <w:t>makes</w:t>
      </w:r>
      <w:r w:rsidR="00DF712C">
        <w:t xml:space="preserve"> a new AP </w:t>
      </w:r>
      <w:r w:rsidR="00E9498D">
        <w:t xml:space="preserve">available </w:t>
      </w:r>
      <w:r w:rsidR="00B51222">
        <w:t>to its multi-link operation</w:t>
      </w:r>
      <w:r w:rsidR="00622A48">
        <w:t xml:space="preserve">. </w:t>
      </w:r>
      <w:r w:rsidR="00EF35BB">
        <w:t xml:space="preserve">An associated </w:t>
      </w:r>
      <w:r w:rsidR="00557746">
        <w:t>n</w:t>
      </w:r>
      <w:r w:rsidR="00622A48">
        <w:t xml:space="preserve">on-AP MLD, having </w:t>
      </w:r>
      <w:r w:rsidR="00557746">
        <w:t xml:space="preserve">discovered the new AP </w:t>
      </w:r>
      <w:r w:rsidR="006A1E58">
        <w:t>(</w:t>
      </w:r>
      <w:r w:rsidR="00557746">
        <w:t>through a recent beacon for example</w:t>
      </w:r>
      <w:r w:rsidR="00583CEC">
        <w:t>,</w:t>
      </w:r>
      <w:r w:rsidR="00021D95">
        <w:t xml:space="preserve"> </w:t>
      </w:r>
      <w:r w:rsidR="00C01F2F">
        <w:t xml:space="preserve">or through a </w:t>
      </w:r>
      <w:r w:rsidR="000159FE">
        <w:t xml:space="preserve">targeted notify </w:t>
      </w:r>
      <w:r w:rsidR="00C01F2F">
        <w:t xml:space="preserve">message as described later in this </w:t>
      </w:r>
      <w:r w:rsidR="006927E6">
        <w:t>subclause</w:t>
      </w:r>
      <w:r w:rsidR="007101EE">
        <w:t>)</w:t>
      </w:r>
      <w:r w:rsidR="00C01F2F">
        <w:t xml:space="preserve">, </w:t>
      </w:r>
      <w:r w:rsidR="00021D95">
        <w:t>request</w:t>
      </w:r>
      <w:r w:rsidR="00D47BF0">
        <w:t>s</w:t>
      </w:r>
      <w:r w:rsidR="00021D95">
        <w:t xml:space="preserve"> </w:t>
      </w:r>
      <w:r w:rsidR="001B688E">
        <w:t xml:space="preserve">a new link </w:t>
      </w:r>
      <w:r w:rsidR="008A094B">
        <w:t>to the new AP</w:t>
      </w:r>
      <w:r w:rsidR="00F960FE">
        <w:t xml:space="preserve">, </w:t>
      </w:r>
      <w:r w:rsidR="00C01F2F">
        <w:t>while staying in the associated state</w:t>
      </w:r>
      <w:r w:rsidR="00B16E43">
        <w:t xml:space="preserve">. In </w:t>
      </w:r>
      <w:r w:rsidR="004E0992">
        <w:t>F</w:t>
      </w:r>
      <w:r w:rsidR="00B16E43">
        <w:t xml:space="preserve">igure </w:t>
      </w:r>
      <w:r w:rsidR="00877005">
        <w:t>35-</w:t>
      </w:r>
      <w:r w:rsidR="00B16E43">
        <w:t>x</w:t>
      </w:r>
      <w:r w:rsidR="00D25E30">
        <w:t>yz</w:t>
      </w:r>
      <w:r w:rsidR="00877005">
        <w:t>1(b)</w:t>
      </w:r>
      <w:r w:rsidR="00E1235B">
        <w:t xml:space="preserve">, </w:t>
      </w:r>
      <w:r w:rsidR="000159FE">
        <w:t xml:space="preserve">a </w:t>
      </w:r>
      <w:r w:rsidR="003D770E">
        <w:t xml:space="preserve">non-AP </w:t>
      </w:r>
      <w:r w:rsidR="000E406D">
        <w:t>MLD add</w:t>
      </w:r>
      <w:r w:rsidR="003B65AA">
        <w:t>s</w:t>
      </w:r>
      <w:r w:rsidR="000E406D">
        <w:t xml:space="preserve"> </w:t>
      </w:r>
      <w:r w:rsidR="00F94111">
        <w:t xml:space="preserve">a new non-AP STA </w:t>
      </w:r>
      <w:r w:rsidR="00661BF4">
        <w:t>to its multi-link operation</w:t>
      </w:r>
      <w:r w:rsidR="00AB7C4A">
        <w:t xml:space="preserve"> and requests </w:t>
      </w:r>
      <w:r w:rsidR="00423F27">
        <w:t xml:space="preserve">a new link </w:t>
      </w:r>
      <w:r w:rsidR="00B0755A">
        <w:t xml:space="preserve">to </w:t>
      </w:r>
      <w:r w:rsidR="00C01F2F">
        <w:t xml:space="preserve">an </w:t>
      </w:r>
      <w:r w:rsidR="00B0755A">
        <w:t xml:space="preserve">AP </w:t>
      </w:r>
      <w:r w:rsidR="006927E6">
        <w:t xml:space="preserve">affiliated with </w:t>
      </w:r>
      <w:r w:rsidR="00107724">
        <w:t>that</w:t>
      </w:r>
      <w:r w:rsidR="006927E6">
        <w:t xml:space="preserve"> AP MLD</w:t>
      </w:r>
      <w:r w:rsidR="00B0755A">
        <w:t xml:space="preserve">, </w:t>
      </w:r>
      <w:r w:rsidR="00BC0CAC">
        <w:t xml:space="preserve">again </w:t>
      </w:r>
      <w:r w:rsidR="009025C2">
        <w:t>while sta</w:t>
      </w:r>
      <w:r w:rsidR="009276DB">
        <w:t>y</w:t>
      </w:r>
      <w:r w:rsidR="009025C2">
        <w:t xml:space="preserve">ing </w:t>
      </w:r>
      <w:r w:rsidR="00877005">
        <w:t xml:space="preserve">in </w:t>
      </w:r>
      <w:r w:rsidR="00CA63BB">
        <w:t xml:space="preserve">the </w:t>
      </w:r>
      <w:r w:rsidR="009025C2">
        <w:t>associated</w:t>
      </w:r>
      <w:r w:rsidR="00877005">
        <w:t xml:space="preserve"> state</w:t>
      </w:r>
      <w:r w:rsidR="009025C2">
        <w:t>.</w:t>
      </w:r>
    </w:p>
    <w:p w14:paraId="2B25F3F2" w14:textId="3724F102" w:rsidR="0060460B" w:rsidRDefault="0055590E" w:rsidP="003E281E">
      <w:pPr>
        <w:jc w:val="center"/>
      </w:pPr>
      <w:r>
        <w:rPr>
          <w:noProof/>
          <w:lang w:val="en-GB" w:eastAsia="ja-JP"/>
        </w:rPr>
        <w:drawing>
          <wp:inline distT="0" distB="0" distL="0" distR="0" wp14:anchorId="6CBC7225" wp14:editId="418C1C42">
            <wp:extent cx="5880100" cy="1841500"/>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44"/>
                    <a:stretch>
                      <a:fillRect/>
                    </a:stretch>
                  </pic:blipFill>
                  <pic:spPr>
                    <a:xfrm>
                      <a:off x="0" y="0"/>
                      <a:ext cx="5880100" cy="1841500"/>
                    </a:xfrm>
                    <a:prstGeom prst="rect">
                      <a:avLst/>
                    </a:prstGeom>
                  </pic:spPr>
                </pic:pic>
              </a:graphicData>
            </a:graphic>
          </wp:inline>
        </w:drawing>
      </w:r>
    </w:p>
    <w:p w14:paraId="05EC382E" w14:textId="6C952679" w:rsidR="007477FA" w:rsidRDefault="007477FA" w:rsidP="00926C08">
      <w:pPr>
        <w:pStyle w:val="FigTitle"/>
        <w:spacing w:before="0" w:line="0" w:lineRule="atLeast"/>
      </w:pPr>
      <w:r>
        <w:rPr>
          <w:w w:val="100"/>
        </w:rPr>
        <w:lastRenderedPageBreak/>
        <w:t>Figure 35-xyz</w:t>
      </w:r>
      <w:r w:rsidR="00BE7ED6">
        <w:rPr>
          <w:w w:val="100"/>
        </w:rPr>
        <w:t>1</w:t>
      </w:r>
      <w:r>
        <w:rPr>
          <w:w w:val="100"/>
        </w:rPr>
        <w:t xml:space="preserve"> – </w:t>
      </w:r>
      <w:r w:rsidR="00926C08">
        <w:rPr>
          <w:w w:val="100"/>
        </w:rPr>
        <w:t xml:space="preserve">Examples of </w:t>
      </w:r>
      <w:r w:rsidR="008A083B">
        <w:rPr>
          <w:w w:val="100"/>
        </w:rPr>
        <w:t>multi</w:t>
      </w:r>
      <w:r w:rsidR="00926C08">
        <w:rPr>
          <w:w w:val="100"/>
        </w:rPr>
        <w:t>-link reconfiguration</w:t>
      </w:r>
    </w:p>
    <w:p w14:paraId="004E413A" w14:textId="41A1E3AB" w:rsidR="0066020B" w:rsidRPr="00F61FB5" w:rsidRDefault="00D27AE0" w:rsidP="001F1F57">
      <w:r w:rsidRPr="00F61FB5">
        <w:t xml:space="preserve">Reconfiguration </w:t>
      </w:r>
      <w:r w:rsidR="00C94DFF" w:rsidRPr="00F61FB5">
        <w:t xml:space="preserve">also </w:t>
      </w:r>
      <w:r w:rsidR="006F1860" w:rsidRPr="00F61FB5">
        <w:t>includes procedures for</w:t>
      </w:r>
      <w:r w:rsidRPr="00F61FB5">
        <w:t xml:space="preserve"> </w:t>
      </w:r>
      <w:r w:rsidR="006F1860" w:rsidRPr="00F61FB5">
        <w:t>an</w:t>
      </w:r>
      <w:r w:rsidR="003C5BF3" w:rsidRPr="00F61FB5">
        <w:t xml:space="preserve"> </w:t>
      </w:r>
      <w:r w:rsidR="000A0955" w:rsidRPr="00F61FB5">
        <w:t>AP MLD</w:t>
      </w:r>
      <w:r w:rsidR="005B73BF" w:rsidRPr="00F61FB5">
        <w:t xml:space="preserve"> </w:t>
      </w:r>
      <w:r w:rsidR="006F1860" w:rsidRPr="00F61FB5">
        <w:t xml:space="preserve">to </w:t>
      </w:r>
      <w:r w:rsidR="008A083B" w:rsidRPr="00F61FB5">
        <w:t>announc</w:t>
      </w:r>
      <w:r w:rsidR="006F1860" w:rsidRPr="00F61FB5">
        <w:t>e</w:t>
      </w:r>
      <w:r w:rsidRPr="00F61FB5">
        <w:t xml:space="preserve"> changes </w:t>
      </w:r>
      <w:r w:rsidR="008A0E94" w:rsidRPr="00F61FB5">
        <w:t xml:space="preserve">to </w:t>
      </w:r>
      <w:r w:rsidR="006F1860" w:rsidRPr="00F61FB5">
        <w:t>its</w:t>
      </w:r>
      <w:r w:rsidR="008A0E94" w:rsidRPr="00F61FB5">
        <w:t xml:space="preserve"> </w:t>
      </w:r>
      <w:r w:rsidR="004F6858" w:rsidRPr="00F61FB5">
        <w:t xml:space="preserve">affiliated </w:t>
      </w:r>
      <w:r w:rsidR="006F1860" w:rsidRPr="00F61FB5">
        <w:t>APs</w:t>
      </w:r>
      <w:r w:rsidR="008A0E94" w:rsidRPr="00F61FB5">
        <w:t xml:space="preserve">. </w:t>
      </w:r>
      <w:r w:rsidR="006F1860" w:rsidRPr="00F61FB5">
        <w:t>AP d</w:t>
      </w:r>
      <w:r w:rsidR="0068047C" w:rsidRPr="00F61FB5">
        <w:t>iscovery proc</w:t>
      </w:r>
      <w:r w:rsidR="003F31A4" w:rsidRPr="00F61FB5">
        <w:t xml:space="preserve">edures are </w:t>
      </w:r>
      <w:r w:rsidR="006F1860" w:rsidRPr="00F61FB5">
        <w:t>defined</w:t>
      </w:r>
      <w:r w:rsidR="003F31A4" w:rsidRPr="00F61FB5">
        <w:t xml:space="preserve"> in </w:t>
      </w:r>
      <w:r w:rsidR="00C94DFF" w:rsidRPr="00F61FB5">
        <w:t>35.3.6.</w:t>
      </w:r>
      <w:r w:rsidR="0006092F" w:rsidRPr="00F61FB5">
        <w:t>2</w:t>
      </w:r>
      <w:r w:rsidR="00F61FB5">
        <w:t xml:space="preserve"> </w:t>
      </w:r>
      <w:r w:rsidR="0006092F" w:rsidRPr="00F61FB5">
        <w:t>(AP discovery)</w:t>
      </w:r>
      <w:r w:rsidR="003F31A4" w:rsidRPr="00F61FB5">
        <w:t>.</w:t>
      </w:r>
    </w:p>
    <w:p w14:paraId="738D4AD4" w14:textId="0430C0F4" w:rsidR="00573809" w:rsidRPr="00F61FB5" w:rsidRDefault="0066020B" w:rsidP="00F84565">
      <w:r w:rsidRPr="00F61FB5">
        <w:t>Reconfiguration</w:t>
      </w:r>
      <w:r w:rsidR="00BF2AC5" w:rsidRPr="00F61FB5">
        <w:t xml:space="preserve"> </w:t>
      </w:r>
      <w:r w:rsidR="00C94DFF" w:rsidRPr="00F61FB5">
        <w:t xml:space="preserve">signaling </w:t>
      </w:r>
      <w:r w:rsidR="007C3536" w:rsidRPr="00F61FB5">
        <w:t xml:space="preserve">is in the form of a request/response exchange </w:t>
      </w:r>
      <w:r w:rsidR="00E3112F" w:rsidRPr="00F61FB5">
        <w:t xml:space="preserve">initiated by </w:t>
      </w:r>
      <w:r w:rsidR="007C3536" w:rsidRPr="00F61FB5">
        <w:t xml:space="preserve">a </w:t>
      </w:r>
      <w:r w:rsidR="00E3112F" w:rsidRPr="00F61FB5">
        <w:t>non-AP MLD</w:t>
      </w:r>
      <w:r w:rsidR="007C3536" w:rsidRPr="00F61FB5">
        <w:t>; however, a</w:t>
      </w:r>
      <w:r w:rsidR="00877005" w:rsidRPr="00F61FB5">
        <w:t xml:space="preserve">n </w:t>
      </w:r>
      <w:r w:rsidR="00B12AA9" w:rsidRPr="00F61FB5">
        <w:t xml:space="preserve">AP MLD </w:t>
      </w:r>
      <w:r w:rsidR="00493615" w:rsidRPr="00F61FB5">
        <w:t>may</w:t>
      </w:r>
      <w:r w:rsidR="00B83408" w:rsidRPr="00F61FB5">
        <w:t xml:space="preserve"> </w:t>
      </w:r>
      <w:r w:rsidR="00F61FB5">
        <w:t>recommend</w:t>
      </w:r>
      <w:r w:rsidR="00493615" w:rsidRPr="00F61FB5">
        <w:t xml:space="preserve"> </w:t>
      </w:r>
      <w:r w:rsidR="00A97160">
        <w:t xml:space="preserve">that </w:t>
      </w:r>
      <w:r w:rsidR="00493615" w:rsidRPr="00F61FB5">
        <w:t xml:space="preserve">a non-AP MLD </w:t>
      </w:r>
      <w:r w:rsidR="0021015A">
        <w:t>initiate</w:t>
      </w:r>
      <w:r w:rsidR="00A97160">
        <w:t>s</w:t>
      </w:r>
      <w:r w:rsidR="0021015A" w:rsidRPr="00F61FB5">
        <w:t xml:space="preserve"> </w:t>
      </w:r>
      <w:r w:rsidR="00A97160">
        <w:t xml:space="preserve">a </w:t>
      </w:r>
      <w:r w:rsidR="003867BD" w:rsidRPr="00F61FB5">
        <w:t>reconfiguration request</w:t>
      </w:r>
      <w:r w:rsidR="000E671C" w:rsidRPr="00F61FB5">
        <w:t xml:space="preserve">. </w:t>
      </w:r>
      <w:r w:rsidR="00BB5395" w:rsidRPr="00F61FB5">
        <w:t>The basic (n</w:t>
      </w:r>
      <w:r w:rsidR="00637433" w:rsidRPr="00F61FB5">
        <w:t>on-AP</w:t>
      </w:r>
      <w:r w:rsidR="0028320E" w:rsidRPr="00F61FB5">
        <w:t xml:space="preserve"> MLD</w:t>
      </w:r>
      <w:r w:rsidR="00F61FB5">
        <w:t xml:space="preserve"> </w:t>
      </w:r>
      <w:r w:rsidR="00637433" w:rsidRPr="00F61FB5">
        <w:t>initiated</w:t>
      </w:r>
      <w:r w:rsidR="00BB5395" w:rsidRPr="00F61FB5">
        <w:t>)</w:t>
      </w:r>
      <w:r w:rsidR="00637433" w:rsidRPr="00F61FB5">
        <w:t xml:space="preserve"> </w:t>
      </w:r>
      <w:r w:rsidR="002F7099" w:rsidRPr="00F61FB5">
        <w:t xml:space="preserve">reconfiguration </w:t>
      </w:r>
      <w:r w:rsidR="00637433" w:rsidRPr="00F61FB5">
        <w:t>procedur</w:t>
      </w:r>
      <w:r w:rsidR="004A4485" w:rsidRPr="00F61FB5">
        <w:t>e</w:t>
      </w:r>
      <w:r w:rsidR="00637433" w:rsidRPr="00F61FB5">
        <w:t xml:space="preserve"> </w:t>
      </w:r>
      <w:r w:rsidR="00EF5972" w:rsidRPr="00F61FB5">
        <w:t>is</w:t>
      </w:r>
      <w:r w:rsidR="00637433" w:rsidRPr="00F61FB5">
        <w:t xml:space="preserve"> defined in 35.3.6.</w:t>
      </w:r>
      <w:r w:rsidR="009F536B">
        <w:t>3</w:t>
      </w:r>
      <w:r w:rsidR="00F61FB5">
        <w:t xml:space="preserve"> </w:t>
      </w:r>
      <w:r w:rsidR="0028320E" w:rsidRPr="00F61FB5">
        <w:t>(Basic reconfiguration procedure)</w:t>
      </w:r>
      <w:r w:rsidR="00C6619B" w:rsidRPr="00F61FB5">
        <w:t>.</w:t>
      </w:r>
      <w:r w:rsidR="00EF5972" w:rsidRPr="00F61FB5">
        <w:t xml:space="preserve"> AP</w:t>
      </w:r>
      <w:r w:rsidR="005C36E4">
        <w:t xml:space="preserve"> MLD</w:t>
      </w:r>
      <w:r w:rsidR="006927E6">
        <w:t xml:space="preserve"> </w:t>
      </w:r>
      <w:r w:rsidR="0028320E" w:rsidRPr="00F61FB5">
        <w:t xml:space="preserve">recommended </w:t>
      </w:r>
      <w:r w:rsidR="00EF5972" w:rsidRPr="00F61FB5">
        <w:t>reconfiguration is</w:t>
      </w:r>
      <w:r w:rsidR="00C6619B" w:rsidRPr="00F61FB5">
        <w:t xml:space="preserve"> defined in 35.3.6.</w:t>
      </w:r>
      <w:r w:rsidR="009F536B">
        <w:t>4</w:t>
      </w:r>
      <w:r w:rsidR="00F61FB5">
        <w:t xml:space="preserve"> </w:t>
      </w:r>
      <w:r w:rsidR="0028320E" w:rsidRPr="00F61FB5">
        <w:t xml:space="preserve">(AP </w:t>
      </w:r>
      <w:r w:rsidR="0021015A">
        <w:t xml:space="preserve">MLD </w:t>
      </w:r>
      <w:r w:rsidR="0028320E" w:rsidRPr="00F61FB5">
        <w:t>recommended reconfiguration)</w:t>
      </w:r>
      <w:r w:rsidR="00C6619B" w:rsidRPr="00F61FB5">
        <w:t>.</w:t>
      </w:r>
      <w:r w:rsidR="00894BC6" w:rsidRPr="00F61FB5">
        <w:t xml:space="preserve"> </w:t>
      </w:r>
      <w:r w:rsidR="0028320E" w:rsidRPr="00F61FB5">
        <w:t xml:space="preserve">Changes </w:t>
      </w:r>
      <w:r w:rsidR="005C36E4">
        <w:t>to</w:t>
      </w:r>
      <w:r w:rsidR="005C36E4" w:rsidRPr="00F61FB5">
        <w:t xml:space="preserve"> </w:t>
      </w:r>
      <w:r w:rsidR="0028320E" w:rsidRPr="00F61FB5">
        <w:t>m</w:t>
      </w:r>
      <w:r w:rsidR="001363B9" w:rsidRPr="00F61FB5">
        <w:t xml:space="preserve">ulti-link operation </w:t>
      </w:r>
      <w:r w:rsidR="0028320E" w:rsidRPr="00F61FB5">
        <w:t xml:space="preserve">caused by </w:t>
      </w:r>
      <w:r w:rsidR="001363B9" w:rsidRPr="00F61FB5">
        <w:t>reconfiguration are defi</w:t>
      </w:r>
      <w:r w:rsidR="00E047E2" w:rsidRPr="00F61FB5">
        <w:t>n</w:t>
      </w:r>
      <w:r w:rsidR="001363B9" w:rsidRPr="00F61FB5">
        <w:t>ed in</w:t>
      </w:r>
      <w:r w:rsidR="00E047E2" w:rsidRPr="00F61FB5">
        <w:t xml:space="preserve"> 35.3.6.</w:t>
      </w:r>
      <w:r w:rsidR="009F536B">
        <w:t>5</w:t>
      </w:r>
      <w:r w:rsidR="00F61FB5">
        <w:t xml:space="preserve"> </w:t>
      </w:r>
      <w:r w:rsidR="0028320E" w:rsidRPr="00F61FB5">
        <w:t>(Changes to multi-link operation after reconfiguration)</w:t>
      </w:r>
      <w:r w:rsidR="00E047E2" w:rsidRPr="00F61FB5">
        <w:t>.</w:t>
      </w:r>
    </w:p>
    <w:p w14:paraId="2C521F57" w14:textId="5D670145" w:rsidR="00FA3787" w:rsidRDefault="00FA3787" w:rsidP="003A432E">
      <w:pPr>
        <w:pStyle w:val="H2"/>
        <w:rPr>
          <w:w w:val="100"/>
        </w:rPr>
      </w:pPr>
      <w:r>
        <w:rPr>
          <w:w w:val="100"/>
        </w:rPr>
        <w:t>35.3.6.</w:t>
      </w:r>
      <w:r w:rsidR="009F536B">
        <w:rPr>
          <w:w w:val="100"/>
        </w:rPr>
        <w:t>2</w:t>
      </w:r>
      <w:r w:rsidR="00372CA8">
        <w:rPr>
          <w:w w:val="100"/>
        </w:rPr>
        <w:t xml:space="preserve"> AP discovery</w:t>
      </w:r>
      <w:r w:rsidR="00717D24">
        <w:rPr>
          <w:w w:val="100"/>
        </w:rPr>
        <w:t xml:space="preserve"> </w:t>
      </w:r>
      <w:r w:rsidR="00717D24" w:rsidRPr="000171FF">
        <w:rPr>
          <w:color w:val="F79646" w:themeColor="accent6"/>
        </w:rPr>
        <w:t>[</w:t>
      </w:r>
      <w:r w:rsidR="00717D24">
        <w:rPr>
          <w:color w:val="F79646" w:themeColor="accent6"/>
        </w:rPr>
        <w:t>#</w:t>
      </w:r>
      <w:r w:rsidR="00717D24" w:rsidRPr="000171FF">
        <w:rPr>
          <w:color w:val="F79646" w:themeColor="accent6"/>
        </w:rPr>
        <w:t>1857]</w:t>
      </w:r>
      <w:r w:rsidR="00717D24">
        <w:rPr>
          <w:color w:val="F79646" w:themeColor="accent6"/>
        </w:rPr>
        <w:t xml:space="preserve">, </w:t>
      </w:r>
      <w:r w:rsidR="00717D24" w:rsidRPr="000171FF">
        <w:rPr>
          <w:color w:val="F79646" w:themeColor="accent6"/>
        </w:rPr>
        <w:t>[</w:t>
      </w:r>
      <w:r w:rsidR="00717D24">
        <w:rPr>
          <w:color w:val="F79646" w:themeColor="accent6"/>
        </w:rPr>
        <w:t>#</w:t>
      </w:r>
      <w:r w:rsidR="00717D24" w:rsidRPr="000171FF">
        <w:rPr>
          <w:color w:val="F79646" w:themeColor="accent6"/>
        </w:rPr>
        <w:t>2513]</w:t>
      </w:r>
    </w:p>
    <w:p w14:paraId="5F87E2D0" w14:textId="16A8CBFA" w:rsidR="003060B8" w:rsidRDefault="00372CA8" w:rsidP="004E462A">
      <w:r>
        <w:t xml:space="preserve">An AP MLD may add or remove </w:t>
      </w:r>
      <w:r w:rsidR="007A5641">
        <w:t xml:space="preserve">affiliated </w:t>
      </w:r>
      <w:r>
        <w:t>APs</w:t>
      </w:r>
      <w:r w:rsidR="00487659">
        <w:t xml:space="preserve"> </w:t>
      </w:r>
      <w:r w:rsidR="004E462A">
        <w:t>anytime during its</w:t>
      </w:r>
      <w:r>
        <w:t xml:space="preserve"> operation.</w:t>
      </w:r>
      <w:r w:rsidR="003E1180">
        <w:t xml:space="preserve"> </w:t>
      </w:r>
      <w:r w:rsidR="007A5641">
        <w:t>C</w:t>
      </w:r>
      <w:r w:rsidR="00FC7C2A">
        <w:t xml:space="preserve">hanges </w:t>
      </w:r>
      <w:r w:rsidR="007A5641">
        <w:t xml:space="preserve">to affiliated APs </w:t>
      </w:r>
      <w:r w:rsidR="00FC7C2A">
        <w:t>may be announced</w:t>
      </w:r>
      <w:r w:rsidR="007A5641">
        <w:t xml:space="preserve"> through</w:t>
      </w:r>
      <w:r w:rsidR="00487659">
        <w:t xml:space="preserve"> </w:t>
      </w:r>
      <w:r w:rsidR="00F61FB5">
        <w:t>Multi-</w:t>
      </w:r>
      <w:r w:rsidR="0092701F">
        <w:t>L</w:t>
      </w:r>
      <w:r w:rsidR="00F61FB5">
        <w:t>ink</w:t>
      </w:r>
      <w:r w:rsidR="00FC7C2A">
        <w:t xml:space="preserve"> and Reduced Neighbor Report elements</w:t>
      </w:r>
      <w:r w:rsidR="007A5641">
        <w:t xml:space="preserve"> in </w:t>
      </w:r>
      <w:r w:rsidR="00E618E7">
        <w:t>Beacon</w:t>
      </w:r>
      <w:r w:rsidR="007A5641">
        <w:t xml:space="preserve"> and Probe Response frames</w:t>
      </w:r>
      <w:r w:rsidR="004E462A">
        <w:t>, or by</w:t>
      </w:r>
      <w:r w:rsidR="00A0529D">
        <w:t xml:space="preserve"> follow</w:t>
      </w:r>
      <w:r w:rsidR="004E462A">
        <w:t>ing</w:t>
      </w:r>
      <w:r w:rsidR="00A0529D">
        <w:t xml:space="preserve"> the procedure in </w:t>
      </w:r>
      <w:r w:rsidR="00A0529D" w:rsidRPr="00A0529D">
        <w:t>36.3.6.</w:t>
      </w:r>
      <w:r w:rsidR="009F536B">
        <w:t>4</w:t>
      </w:r>
      <w:r w:rsidR="00A0529D">
        <w:t xml:space="preserve"> (</w:t>
      </w:r>
      <w:r w:rsidR="00A0529D" w:rsidRPr="00A0529D">
        <w:t>AP</w:t>
      </w:r>
      <w:r w:rsidR="009F536B">
        <w:t xml:space="preserve"> MLD </w:t>
      </w:r>
      <w:r w:rsidR="004A24C5">
        <w:t>recommended</w:t>
      </w:r>
      <w:r w:rsidR="00A0529D" w:rsidRPr="00A0529D">
        <w:t xml:space="preserve"> reconfiguration</w:t>
      </w:r>
      <w:r w:rsidR="00A0529D">
        <w:t>).</w:t>
      </w:r>
    </w:p>
    <w:p w14:paraId="260C771E" w14:textId="0DE3B4A3" w:rsidR="003060B8" w:rsidRPr="00167607" w:rsidRDefault="003060B8" w:rsidP="003060B8">
      <w:pPr>
        <w:rPr>
          <w:sz w:val="18"/>
          <w:szCs w:val="18"/>
        </w:rPr>
      </w:pPr>
      <w:r w:rsidRPr="00167607">
        <w:rPr>
          <w:rFonts w:eastAsia="Malgun Gothic"/>
          <w:sz w:val="18"/>
          <w:szCs w:val="18"/>
          <w:lang w:eastAsia="ko-KR"/>
        </w:rPr>
        <w:t>NOTE—</w:t>
      </w:r>
      <w:r w:rsidRPr="00167607">
        <w:rPr>
          <w:sz w:val="18"/>
          <w:szCs w:val="18"/>
        </w:rPr>
        <w:t>The MAC address of any new co-hosted AP is assumed to be within the address space defined by the value of the Max Co-Hosted BSSID Indicator field (see 26.17.7 (Co-hosted BSSID set)). Similarly, the MAC address of any new non-transmitted BSS is assumed to be within the address space defined by the value of the MaxBSSID Indicator (see 11.1.3.8 (Multiple BSSID procedure)).</w:t>
      </w:r>
    </w:p>
    <w:p w14:paraId="52FCC51D" w14:textId="28B796AA" w:rsidR="00B7242C" w:rsidRDefault="00B64BF2" w:rsidP="001F1F57">
      <w:r w:rsidRPr="002C5BBA">
        <w:t xml:space="preserve">When </w:t>
      </w:r>
      <w:del w:id="34" w:author="Payam Torab" w:date="2021-05-13T13:43:00Z">
        <w:r w:rsidRPr="002C5BBA" w:rsidDel="0000482F">
          <w:delText xml:space="preserve">deleting </w:delText>
        </w:r>
      </w:del>
      <w:ins w:id="35" w:author="Payam Torab" w:date="2021-05-13T13:43:00Z">
        <w:r w:rsidR="0000482F">
          <w:t>removing</w:t>
        </w:r>
        <w:r w:rsidR="0000482F" w:rsidRPr="002C5BBA">
          <w:t xml:space="preserve"> </w:t>
        </w:r>
      </w:ins>
      <w:r w:rsidRPr="002C5BBA">
        <w:t xml:space="preserve">an affiliated AP, the AP MLD shall follow the procedure in </w:t>
      </w:r>
      <w:r w:rsidR="0000200B" w:rsidRPr="002C5BBA">
        <w:t xml:space="preserve">11.21.7 (BSS transition management for network load balancing) </w:t>
      </w:r>
      <w:r w:rsidRPr="002C5BBA">
        <w:t>to notify STAs that are not affiliated with an</w:t>
      </w:r>
      <w:r w:rsidR="009963D5">
        <w:t>y</w:t>
      </w:r>
      <w:r w:rsidRPr="002C5BBA">
        <w:t xml:space="preserve"> MLD</w:t>
      </w:r>
      <w:r w:rsidR="009963D5">
        <w:t xml:space="preserve"> associated with that AP MLD</w:t>
      </w:r>
      <w:r w:rsidRPr="002C5BBA">
        <w:t xml:space="preserve"> of </w:t>
      </w:r>
      <w:r w:rsidR="00357C27">
        <w:t xml:space="preserve">the </w:t>
      </w:r>
      <w:r w:rsidRPr="002C5BBA">
        <w:t>corresponding BSS termination.</w:t>
      </w:r>
    </w:p>
    <w:p w14:paraId="7AC7EB8C" w14:textId="5DBA48B6" w:rsidR="0000482F" w:rsidRPr="006A218C" w:rsidRDefault="00D3313A" w:rsidP="001F1F57">
      <w:r w:rsidRPr="002C5BBA">
        <w:t xml:space="preserve">If an </w:t>
      </w:r>
      <w:ins w:id="36" w:author="Payam Torab" w:date="2021-05-11T18:28:00Z">
        <w:r w:rsidR="00F164AF">
          <w:t xml:space="preserve">affiliated </w:t>
        </w:r>
      </w:ins>
      <w:r w:rsidRPr="002C5BBA">
        <w:t>AP to which a non-AP MLD ha</w:t>
      </w:r>
      <w:r w:rsidR="00926097" w:rsidRPr="002C5BBA">
        <w:t>s</w:t>
      </w:r>
      <w:r w:rsidRPr="002C5BBA">
        <w:t xml:space="preserve"> a link</w:t>
      </w:r>
      <w:r w:rsidR="00926097" w:rsidRPr="002C5BBA">
        <w:t xml:space="preserve"> </w:t>
      </w:r>
      <w:r w:rsidR="00926097" w:rsidRPr="00976232">
        <w:t xml:space="preserve">is </w:t>
      </w:r>
      <w:del w:id="37" w:author="Payam Torab" w:date="2021-05-11T18:31:00Z">
        <w:r w:rsidR="00926097" w:rsidRPr="00976232" w:rsidDel="009815A3">
          <w:delText>deleted</w:delText>
        </w:r>
      </w:del>
      <w:ins w:id="38" w:author="Payam Torab" w:date="2021-05-11T18:31:00Z">
        <w:r w:rsidR="009815A3">
          <w:t>removed</w:t>
        </w:r>
      </w:ins>
      <w:r w:rsidRPr="00976232">
        <w:t>,</w:t>
      </w:r>
      <w:r w:rsidRPr="002C5BBA">
        <w:t xml:space="preserve"> </w:t>
      </w:r>
      <w:r w:rsidR="00251258">
        <w:t xml:space="preserve">the non-AP MLD </w:t>
      </w:r>
      <w:ins w:id="39" w:author="Payam Torab" w:date="2021-05-13T13:44:00Z">
        <w:r w:rsidR="0000482F">
          <w:t>link to the removed AP</w:t>
        </w:r>
      </w:ins>
      <w:ins w:id="40" w:author="Payam Torab" w:date="2021-05-13T13:45:00Z">
        <w:r w:rsidR="0000482F">
          <w:t xml:space="preserve"> </w:t>
        </w:r>
      </w:ins>
      <w:ins w:id="41" w:author="Payam Torab" w:date="2021-05-13T13:46:00Z">
        <w:r w:rsidR="0000482F">
          <w:t>is</w:t>
        </w:r>
      </w:ins>
      <w:ins w:id="42" w:author="Payam Torab" w:date="2021-05-13T13:45:00Z">
        <w:r w:rsidR="0000482F">
          <w:t xml:space="preserve"> deleted and the non-AP MLD</w:t>
        </w:r>
      </w:ins>
      <w:ins w:id="43" w:author="Payam Torab" w:date="2021-05-13T13:44:00Z">
        <w:r w:rsidR="0000482F">
          <w:t xml:space="preserve"> </w:t>
        </w:r>
      </w:ins>
      <w:r w:rsidR="00976232">
        <w:t xml:space="preserve">will </w:t>
      </w:r>
      <w:r w:rsidRPr="002C5BBA">
        <w:t xml:space="preserve">continue </w:t>
      </w:r>
      <w:r w:rsidR="00251258">
        <w:t xml:space="preserve">operating </w:t>
      </w:r>
      <w:r w:rsidR="0061226B">
        <w:t>on</w:t>
      </w:r>
      <w:r w:rsidR="0061226B" w:rsidRPr="002C5BBA">
        <w:t xml:space="preserve"> </w:t>
      </w:r>
      <w:r w:rsidRPr="002C5BBA">
        <w:t>the remaining links as specified in 36.3.6.</w:t>
      </w:r>
      <w:r w:rsidR="009F536B">
        <w:t>5</w:t>
      </w:r>
      <w:r w:rsidR="0011066C" w:rsidRPr="002C5BBA">
        <w:t xml:space="preserve"> </w:t>
      </w:r>
      <w:r w:rsidRPr="002C5BBA">
        <w:t>(Changes to multi-link operation after reconfiguration).</w:t>
      </w:r>
    </w:p>
    <w:p w14:paraId="1E4F76DB" w14:textId="3AF6C52B" w:rsidR="00BB7414" w:rsidRDefault="003A432E" w:rsidP="003A432E">
      <w:pPr>
        <w:pStyle w:val="H2"/>
        <w:rPr>
          <w:w w:val="100"/>
        </w:rPr>
      </w:pPr>
      <w:r>
        <w:rPr>
          <w:w w:val="100"/>
        </w:rPr>
        <w:t>35.3.6.</w:t>
      </w:r>
      <w:r w:rsidR="009F536B">
        <w:rPr>
          <w:w w:val="100"/>
        </w:rPr>
        <w:t>3</w:t>
      </w:r>
      <w:r w:rsidR="00E715B7">
        <w:rPr>
          <w:w w:val="100"/>
        </w:rPr>
        <w:t xml:space="preserve"> </w:t>
      </w:r>
      <w:r w:rsidR="00BB5395">
        <w:rPr>
          <w:w w:val="100"/>
        </w:rPr>
        <w:t xml:space="preserve">Basic </w:t>
      </w:r>
      <w:r w:rsidR="00E715B7">
        <w:rPr>
          <w:w w:val="100"/>
        </w:rPr>
        <w:t>reconfiguration</w:t>
      </w:r>
      <w:r w:rsidR="00BB5395">
        <w:rPr>
          <w:w w:val="100"/>
        </w:rPr>
        <w:t xml:space="preserve"> procedure</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,[#2595]</w:t>
      </w:r>
    </w:p>
    <w:p w14:paraId="004388B7" w14:textId="7093C5D4" w:rsidR="00475F7F" w:rsidRDefault="005D5036" w:rsidP="00600428">
      <w:pPr>
        <w:pStyle w:val="T"/>
        <w:rPr>
          <w:lang w:eastAsia="en-US"/>
        </w:rPr>
      </w:pPr>
      <w:r w:rsidRPr="00BB5395">
        <w:rPr>
          <w:lang w:eastAsia="en-US"/>
        </w:rPr>
        <w:t>A</w:t>
      </w:r>
      <w:r w:rsidR="00233B6A" w:rsidRPr="00BB5395">
        <w:rPr>
          <w:lang w:eastAsia="en-US"/>
        </w:rPr>
        <w:t xml:space="preserve"> </w:t>
      </w:r>
      <w:r w:rsidR="000511B7" w:rsidRPr="00BB5395">
        <w:rPr>
          <w:lang w:eastAsia="en-US"/>
        </w:rPr>
        <w:t xml:space="preserve">non-AP MLD </w:t>
      </w:r>
      <w:r w:rsidR="00233B6A" w:rsidRPr="00BB5395">
        <w:rPr>
          <w:lang w:eastAsia="en-US"/>
        </w:rPr>
        <w:t xml:space="preserve">in </w:t>
      </w:r>
      <w:r w:rsidR="0061226B">
        <w:rPr>
          <w:lang w:eastAsia="en-US"/>
        </w:rPr>
        <w:t xml:space="preserve">the </w:t>
      </w:r>
      <w:r w:rsidR="00233B6A" w:rsidRPr="00BB5395">
        <w:rPr>
          <w:lang w:eastAsia="en-US"/>
        </w:rPr>
        <w:t xml:space="preserve">associated state </w:t>
      </w:r>
      <w:r w:rsidR="000511B7" w:rsidRPr="00BB5395">
        <w:rPr>
          <w:lang w:eastAsia="en-US"/>
        </w:rPr>
        <w:t xml:space="preserve">may </w:t>
      </w:r>
      <w:r w:rsidR="00D3313A">
        <w:rPr>
          <w:lang w:eastAsia="en-US"/>
        </w:rPr>
        <w:t xml:space="preserve">request </w:t>
      </w:r>
      <w:r w:rsidR="00357C27" w:rsidRPr="00BB5395">
        <w:rPr>
          <w:lang w:eastAsia="en-US"/>
        </w:rPr>
        <w:t>modif</w:t>
      </w:r>
      <w:r w:rsidR="00357C27">
        <w:rPr>
          <w:lang w:eastAsia="en-US"/>
        </w:rPr>
        <w:t>ication</w:t>
      </w:r>
      <w:r w:rsidR="00357C27" w:rsidRPr="00BB5395">
        <w:rPr>
          <w:lang w:eastAsia="en-US"/>
        </w:rPr>
        <w:t xml:space="preserve"> </w:t>
      </w:r>
      <w:r w:rsidR="00357C27">
        <w:rPr>
          <w:lang w:eastAsia="en-US"/>
        </w:rPr>
        <w:t xml:space="preserve">of </w:t>
      </w:r>
      <w:r w:rsidR="00CF1DE5" w:rsidRPr="00BB5395">
        <w:rPr>
          <w:lang w:eastAsia="en-US"/>
        </w:rPr>
        <w:t>an</w:t>
      </w:r>
      <w:r w:rsidR="000511B7" w:rsidRPr="00BB5395">
        <w:rPr>
          <w:lang w:eastAsia="en-US"/>
        </w:rPr>
        <w:t xml:space="preserve"> ML configuration </w:t>
      </w:r>
      <w:r w:rsidR="00507F45" w:rsidRPr="00BB5395">
        <w:rPr>
          <w:lang w:eastAsia="en-US"/>
        </w:rPr>
        <w:t>by sending</w:t>
      </w:r>
      <w:r w:rsidR="0061226B">
        <w:rPr>
          <w:lang w:eastAsia="en-US"/>
        </w:rPr>
        <w:t>,</w:t>
      </w:r>
      <w:r w:rsidR="00507F45" w:rsidRPr="00BB5395">
        <w:rPr>
          <w:lang w:eastAsia="en-US"/>
        </w:rPr>
        <w:t xml:space="preserve"> </w:t>
      </w:r>
      <w:r w:rsidR="00D3313A">
        <w:rPr>
          <w:lang w:eastAsia="en-US"/>
        </w:rPr>
        <w:t>from an affiliated STA</w:t>
      </w:r>
      <w:r w:rsidR="0061226B">
        <w:rPr>
          <w:lang w:eastAsia="en-US"/>
        </w:rPr>
        <w:t>,</w:t>
      </w:r>
      <w:r w:rsidR="00D3313A">
        <w:rPr>
          <w:lang w:eastAsia="en-US"/>
        </w:rPr>
        <w:t xml:space="preserve"> </w:t>
      </w:r>
      <w:r w:rsidR="00507F45" w:rsidRPr="00BB5395">
        <w:rPr>
          <w:lang w:eastAsia="en-US"/>
        </w:rPr>
        <w:t xml:space="preserve">an </w:t>
      </w:r>
      <w:r w:rsidR="00B136C9" w:rsidRPr="00BB5395">
        <w:rPr>
          <w:lang w:eastAsia="en-US"/>
        </w:rPr>
        <w:t>ML Configuration Request frame</w:t>
      </w:r>
      <w:r w:rsidR="00CF1DE5" w:rsidRPr="00BB5395">
        <w:rPr>
          <w:lang w:eastAsia="en-US"/>
        </w:rPr>
        <w:t xml:space="preserve"> </w:t>
      </w:r>
      <w:r w:rsidR="00CF3882" w:rsidRPr="00BB5395">
        <w:rPr>
          <w:lang w:eastAsia="en-US"/>
        </w:rPr>
        <w:t xml:space="preserve">to the </w:t>
      </w:r>
      <w:r w:rsidR="00D3313A">
        <w:rPr>
          <w:lang w:eastAsia="en-US"/>
        </w:rPr>
        <w:t xml:space="preserve">corresponding AP affiliated with </w:t>
      </w:r>
      <w:r w:rsidR="0011066C">
        <w:rPr>
          <w:lang w:eastAsia="en-US"/>
        </w:rPr>
        <w:t xml:space="preserve">the </w:t>
      </w:r>
      <w:r w:rsidR="00CF3882" w:rsidRPr="00BB5395">
        <w:rPr>
          <w:lang w:eastAsia="en-US"/>
        </w:rPr>
        <w:t xml:space="preserve">AP MLD </w:t>
      </w:r>
      <w:r w:rsidR="00C16CAF">
        <w:rPr>
          <w:lang w:eastAsia="en-US"/>
        </w:rPr>
        <w:t xml:space="preserve">that </w:t>
      </w:r>
      <w:r w:rsidR="00CF3882" w:rsidRPr="00BB5395">
        <w:rPr>
          <w:lang w:eastAsia="en-US"/>
        </w:rPr>
        <w:t>it is associated with.</w:t>
      </w:r>
      <w:r w:rsidR="00DC6E23" w:rsidRPr="00BB5395">
        <w:rPr>
          <w:lang w:eastAsia="en-US"/>
        </w:rPr>
        <w:t xml:space="preserve"> The </w:t>
      </w:r>
      <w:r w:rsidR="00B136C9" w:rsidRPr="00BB5395">
        <w:rPr>
          <w:lang w:eastAsia="en-US"/>
        </w:rPr>
        <w:t>ML Configuration Request frame</w:t>
      </w:r>
      <w:r w:rsidR="00DC6E23" w:rsidRPr="00BB5395">
        <w:rPr>
          <w:lang w:eastAsia="en-US"/>
        </w:rPr>
        <w:t xml:space="preserve"> </w:t>
      </w:r>
      <w:r w:rsidR="00EC07A9" w:rsidRPr="00BB5395">
        <w:rPr>
          <w:lang w:eastAsia="en-US"/>
        </w:rPr>
        <w:t>shall contain</w:t>
      </w:r>
      <w:r w:rsidR="00DC6E23" w:rsidRPr="00BB5395">
        <w:rPr>
          <w:lang w:eastAsia="en-US"/>
        </w:rPr>
        <w:t xml:space="preserve"> a</w:t>
      </w:r>
      <w:r w:rsidR="000A2F90" w:rsidRPr="00BB5395">
        <w:rPr>
          <w:lang w:eastAsia="en-US"/>
        </w:rPr>
        <w:t xml:space="preserve"> </w:t>
      </w:r>
      <w:r w:rsidR="0044217C">
        <w:rPr>
          <w:lang w:eastAsia="en-US"/>
        </w:rPr>
        <w:t>Reconfiguration</w:t>
      </w:r>
      <w:r w:rsidR="0044217C" w:rsidRPr="00BB5395">
        <w:rPr>
          <w:lang w:eastAsia="en-US"/>
        </w:rPr>
        <w:t xml:space="preserve"> </w:t>
      </w:r>
      <w:r w:rsidR="00094BDD" w:rsidRPr="00BB5395">
        <w:rPr>
          <w:lang w:eastAsia="en-US"/>
        </w:rPr>
        <w:t xml:space="preserve">variant </w:t>
      </w:r>
      <w:r w:rsidR="000A2F90" w:rsidRPr="00BB5395">
        <w:rPr>
          <w:lang w:eastAsia="en-US"/>
        </w:rPr>
        <w:t>Multi-</w:t>
      </w:r>
      <w:r w:rsidR="0092701F">
        <w:rPr>
          <w:lang w:eastAsia="en-US"/>
        </w:rPr>
        <w:t>L</w:t>
      </w:r>
      <w:r w:rsidR="000A2F90" w:rsidRPr="00BB5395">
        <w:rPr>
          <w:lang w:eastAsia="en-US"/>
        </w:rPr>
        <w:t>ink element</w:t>
      </w:r>
      <w:r w:rsidR="00E006F8" w:rsidRPr="00BB5395">
        <w:rPr>
          <w:lang w:eastAsia="en-US"/>
        </w:rPr>
        <w:t xml:space="preserve"> that </w:t>
      </w:r>
      <w:r w:rsidR="001F7AB5" w:rsidRPr="00BB5395">
        <w:rPr>
          <w:lang w:eastAsia="en-US"/>
        </w:rPr>
        <w:t>include</w:t>
      </w:r>
      <w:r w:rsidR="00E006F8" w:rsidRPr="00BB5395">
        <w:rPr>
          <w:lang w:eastAsia="en-US"/>
        </w:rPr>
        <w:t>s</w:t>
      </w:r>
      <w:r w:rsidR="001F7AB5" w:rsidRPr="00BB5395">
        <w:rPr>
          <w:lang w:eastAsia="en-US"/>
        </w:rPr>
        <w:t xml:space="preserve"> </w:t>
      </w:r>
      <w:r w:rsidR="00350EF9">
        <w:rPr>
          <w:lang w:eastAsia="en-US"/>
        </w:rPr>
        <w:t>per-STA profile of</w:t>
      </w:r>
      <w:r w:rsidR="002F3281">
        <w:rPr>
          <w:lang w:eastAsia="en-US"/>
        </w:rPr>
        <w:t xml:space="preserve"> </w:t>
      </w:r>
      <w:r w:rsidR="0077606C">
        <w:rPr>
          <w:lang w:eastAsia="en-US"/>
        </w:rPr>
        <w:t>each</w:t>
      </w:r>
      <w:r w:rsidR="002F3281">
        <w:rPr>
          <w:lang w:eastAsia="en-US"/>
        </w:rPr>
        <w:t xml:space="preserve"> </w:t>
      </w:r>
      <w:r w:rsidR="005513BF" w:rsidRPr="00BB5395">
        <w:rPr>
          <w:lang w:eastAsia="en-US"/>
        </w:rPr>
        <w:t xml:space="preserve">STA </w:t>
      </w:r>
      <w:r w:rsidR="003673EA" w:rsidRPr="00BB5395">
        <w:rPr>
          <w:lang w:eastAsia="en-US"/>
        </w:rPr>
        <w:t>that</w:t>
      </w:r>
      <w:r w:rsidR="00222579" w:rsidRPr="00BB5395">
        <w:rPr>
          <w:lang w:eastAsia="en-US"/>
        </w:rPr>
        <w:t xml:space="preserve"> </w:t>
      </w:r>
      <w:r w:rsidR="005513BF" w:rsidRPr="00BB5395">
        <w:rPr>
          <w:lang w:eastAsia="en-US"/>
        </w:rPr>
        <w:t>the non-AP MLD</w:t>
      </w:r>
      <w:r w:rsidR="00B27C27">
        <w:rPr>
          <w:lang w:eastAsia="en-US"/>
        </w:rPr>
        <w:t xml:space="preserve"> </w:t>
      </w:r>
      <w:r w:rsidR="002F3281">
        <w:rPr>
          <w:lang w:eastAsia="en-US"/>
        </w:rPr>
        <w:t>is requesting</w:t>
      </w:r>
      <w:r w:rsidR="002F3281" w:rsidRPr="00BB5395">
        <w:rPr>
          <w:lang w:eastAsia="en-US"/>
        </w:rPr>
        <w:t xml:space="preserve"> </w:t>
      </w:r>
      <w:r w:rsidR="00C74251" w:rsidRPr="00BB5395">
        <w:rPr>
          <w:lang w:eastAsia="en-US"/>
        </w:rPr>
        <w:t xml:space="preserve">to </w:t>
      </w:r>
      <w:r w:rsidR="00357C27">
        <w:rPr>
          <w:lang w:eastAsia="en-US"/>
        </w:rPr>
        <w:t xml:space="preserve">add, </w:t>
      </w:r>
      <w:r w:rsidR="002F3281">
        <w:rPr>
          <w:lang w:eastAsia="en-US"/>
        </w:rPr>
        <w:t xml:space="preserve">delete, or to </w:t>
      </w:r>
      <w:del w:id="44" w:author="Payam Torab" w:date="2021-05-11T20:19:00Z">
        <w:r w:rsidR="002C68E0" w:rsidRPr="00BB5395" w:rsidDel="005F36AC">
          <w:rPr>
            <w:lang w:eastAsia="en-US"/>
          </w:rPr>
          <w:delText>connect to</w:delText>
        </w:r>
      </w:del>
      <w:ins w:id="45" w:author="Payam Torab" w:date="2021-05-11T20:19:00Z">
        <w:r w:rsidR="005F36AC">
          <w:rPr>
            <w:lang w:eastAsia="en-US"/>
          </w:rPr>
          <w:t>associate with</w:t>
        </w:r>
      </w:ins>
      <w:r w:rsidR="002C68E0" w:rsidRPr="00BB5395">
        <w:rPr>
          <w:lang w:eastAsia="en-US"/>
        </w:rPr>
        <w:t xml:space="preserve"> a different AP</w:t>
      </w:r>
      <w:r w:rsidR="00C74251" w:rsidRPr="00BB5395">
        <w:rPr>
          <w:lang w:eastAsia="en-US"/>
        </w:rPr>
        <w:t>.</w:t>
      </w:r>
      <w:r w:rsidR="0077606C">
        <w:rPr>
          <w:lang w:eastAsia="en-US"/>
        </w:rPr>
        <w:t xml:space="preserve"> The Reconfiguration</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p>
    <w:p w14:paraId="33263562" w14:textId="14F542A6" w:rsidR="00C0791E" w:rsidRDefault="00662A89" w:rsidP="00600428">
      <w:pPr>
        <w:pStyle w:val="T"/>
        <w:rPr>
          <w:color w:val="auto"/>
          <w:lang w:eastAsia="en-US"/>
        </w:rPr>
      </w:pPr>
      <w:r>
        <w:rPr>
          <w:color w:val="auto"/>
          <w:lang w:eastAsia="en-US"/>
        </w:rPr>
        <w:t>T</w:t>
      </w:r>
      <w:r w:rsidR="00600428" w:rsidRPr="00BB5395">
        <w:rPr>
          <w:color w:val="auto"/>
          <w:lang w:eastAsia="en-US"/>
        </w:rPr>
        <w:t xml:space="preserve">he </w:t>
      </w:r>
      <w:r w:rsidR="00475F7F">
        <w:rPr>
          <w:color w:val="auto"/>
          <w:lang w:eastAsia="en-US"/>
        </w:rPr>
        <w:t xml:space="preserve">following </w:t>
      </w:r>
      <w:r w:rsidR="003053F6">
        <w:rPr>
          <w:color w:val="auto"/>
          <w:lang w:eastAsia="en-US"/>
        </w:rPr>
        <w:t>rules</w:t>
      </w:r>
      <w:r>
        <w:rPr>
          <w:color w:val="auto"/>
          <w:lang w:eastAsia="en-US"/>
        </w:rPr>
        <w:t xml:space="preserve"> </w:t>
      </w:r>
      <w:r w:rsidR="00FF1B13">
        <w:rPr>
          <w:color w:val="auto"/>
          <w:lang w:eastAsia="en-US"/>
        </w:rPr>
        <w:t xml:space="preserve">apply </w:t>
      </w:r>
      <w:r>
        <w:rPr>
          <w:lang w:eastAsia="en-US"/>
        </w:rPr>
        <w:t>f</w:t>
      </w:r>
      <w:r w:rsidRPr="00BB5395">
        <w:rPr>
          <w:lang w:eastAsia="en-US"/>
        </w:rPr>
        <w:t xml:space="preserve">or each </w:t>
      </w:r>
      <w:r>
        <w:rPr>
          <w:lang w:eastAsia="en-US"/>
        </w:rPr>
        <w:t>Per-</w:t>
      </w:r>
      <w:r w:rsidRPr="00BB5395">
        <w:rPr>
          <w:color w:val="auto"/>
          <w:lang w:eastAsia="en-US"/>
        </w:rPr>
        <w:t xml:space="preserve">STA </w:t>
      </w:r>
      <w:r>
        <w:rPr>
          <w:color w:val="auto"/>
          <w:lang w:eastAsia="en-US"/>
        </w:rPr>
        <w:t>P</w:t>
      </w:r>
      <w:r w:rsidRPr="00BB5395">
        <w:rPr>
          <w:color w:val="auto"/>
          <w:lang w:eastAsia="en-US"/>
        </w:rPr>
        <w:t xml:space="preserve">rofile subelement </w:t>
      </w:r>
      <w:r>
        <w:rPr>
          <w:color w:val="auto"/>
          <w:lang w:eastAsia="en-US"/>
        </w:rPr>
        <w:t>included in the Multi-Link element</w:t>
      </w:r>
      <w:r w:rsidR="00FF1B13">
        <w:rPr>
          <w:color w:val="auto"/>
          <w:lang w:eastAsia="en-US"/>
        </w:rPr>
        <w:t xml:space="preserve"> and </w:t>
      </w:r>
      <w:r w:rsidR="00E618E7">
        <w:rPr>
          <w:color w:val="auto"/>
          <w:lang w:eastAsia="en-US"/>
        </w:rPr>
        <w:t>the</w:t>
      </w:r>
      <w:r w:rsidR="00FF1B13">
        <w:rPr>
          <w:color w:val="auto"/>
          <w:lang w:eastAsia="en-US"/>
        </w:rPr>
        <w:t xml:space="preserve"> corresponding non-AP STA</w:t>
      </w:r>
      <w:r w:rsidR="00C0791E">
        <w:rPr>
          <w:color w:val="auto"/>
          <w:lang w:eastAsia="en-US"/>
        </w:rPr>
        <w:t>:</w:t>
      </w:r>
    </w:p>
    <w:p w14:paraId="19D73763" w14:textId="03B1DD7F" w:rsidR="00605D75" w:rsidRPr="00605D75" w:rsidRDefault="00605D75" w:rsidP="00605D75">
      <w:pPr>
        <w:pStyle w:val="T"/>
        <w:numPr>
          <w:ilvl w:val="0"/>
          <w:numId w:val="19"/>
        </w:numPr>
        <w:rPr>
          <w:color w:val="auto"/>
          <w:lang w:eastAsia="en-US"/>
        </w:rPr>
      </w:pPr>
      <w:r>
        <w:rPr>
          <w:color w:val="auto"/>
          <w:lang w:eastAsia="en-US"/>
        </w:rPr>
        <w:t xml:space="preserve">If the non-AP MLD is </w:t>
      </w:r>
      <w:r w:rsidR="00BC0350">
        <w:rPr>
          <w:color w:val="auto"/>
          <w:lang w:eastAsia="en-US"/>
        </w:rPr>
        <w:t>requesting to add</w:t>
      </w:r>
      <w:r w:rsidR="00F113CB">
        <w:rPr>
          <w:color w:val="auto"/>
          <w:lang w:eastAsia="en-US"/>
        </w:rPr>
        <w:t xml:space="preserve"> a link</w:t>
      </w:r>
      <w:r w:rsidR="00FF1B13">
        <w:rPr>
          <w:color w:val="auto"/>
          <w:lang w:eastAsia="en-US"/>
        </w:rPr>
        <w:t xml:space="preserve"> </w:t>
      </w:r>
      <w:r w:rsidR="00E52A39">
        <w:rPr>
          <w:color w:val="auto"/>
          <w:lang w:eastAsia="en-US"/>
        </w:rPr>
        <w:t xml:space="preserve">connecting the non-AP STA </w:t>
      </w:r>
      <w:r w:rsidR="00FF1B13">
        <w:rPr>
          <w:color w:val="auto"/>
          <w:lang w:eastAsia="en-US"/>
        </w:rPr>
        <w:t>to an affiliated AP</w:t>
      </w:r>
      <w:r>
        <w:rPr>
          <w:color w:val="auto"/>
          <w:lang w:eastAsia="en-US"/>
        </w:rPr>
        <w:t xml:space="preserve">, it shall set the Link ID subfield </w:t>
      </w:r>
      <w:r w:rsidR="00BD2012">
        <w:rPr>
          <w:color w:val="auto"/>
          <w:lang w:eastAsia="en-US"/>
        </w:rPr>
        <w:t>to 15</w:t>
      </w:r>
      <w:r w:rsidR="00503ECC">
        <w:rPr>
          <w:color w:val="auto"/>
          <w:lang w:eastAsia="en-US"/>
        </w:rPr>
        <w:t xml:space="preserve">, </w:t>
      </w:r>
      <w:r w:rsidR="00BD2012">
        <w:rPr>
          <w:color w:val="auto"/>
          <w:lang w:eastAsia="en-US"/>
        </w:rPr>
        <w:t xml:space="preserve">the New Link ID subfield </w:t>
      </w:r>
      <w:r>
        <w:rPr>
          <w:color w:val="auto"/>
          <w:lang w:eastAsia="en-US"/>
        </w:rPr>
        <w:t>to the value that identifies the AP</w:t>
      </w:r>
      <w:r w:rsidR="00503ECC">
        <w:rPr>
          <w:color w:val="auto"/>
          <w:lang w:eastAsia="en-US"/>
        </w:rPr>
        <w:t>, and the Delete Request subfield to 0</w:t>
      </w:r>
      <w:r w:rsidR="0057173B">
        <w:rPr>
          <w:color w:val="auto"/>
          <w:lang w:eastAsia="en-US"/>
        </w:rPr>
        <w:t>.</w:t>
      </w:r>
      <w:r w:rsidR="00AD6719" w:rsidDel="00AD6719">
        <w:rPr>
          <w:color w:val="auto"/>
          <w:lang w:eastAsia="en-US"/>
        </w:rPr>
        <w:t xml:space="preserve"> </w:t>
      </w:r>
    </w:p>
    <w:p w14:paraId="15DAFF18" w14:textId="1B523A65" w:rsidR="00C0791E" w:rsidRDefault="00C0791E" w:rsidP="00C0791E">
      <w:pPr>
        <w:pStyle w:val="T"/>
        <w:numPr>
          <w:ilvl w:val="0"/>
          <w:numId w:val="19"/>
        </w:numPr>
        <w:rPr>
          <w:color w:val="auto"/>
          <w:lang w:eastAsia="en-US"/>
        </w:rPr>
      </w:pPr>
      <w:r>
        <w:rPr>
          <w:color w:val="auto"/>
          <w:lang w:eastAsia="en-US"/>
        </w:rPr>
        <w:t xml:space="preserve">If the non-AP </w:t>
      </w:r>
      <w:r w:rsidR="00BA6287">
        <w:rPr>
          <w:color w:val="auto"/>
          <w:lang w:eastAsia="en-US"/>
        </w:rPr>
        <w:t xml:space="preserve">MLD is deleting </w:t>
      </w:r>
      <w:r w:rsidR="0057173B">
        <w:rPr>
          <w:color w:val="auto"/>
          <w:lang w:eastAsia="en-US"/>
        </w:rPr>
        <w:t xml:space="preserve">the </w:t>
      </w:r>
      <w:r w:rsidR="00BC0350">
        <w:rPr>
          <w:color w:val="auto"/>
          <w:lang w:eastAsia="en-US"/>
        </w:rPr>
        <w:t>link</w:t>
      </w:r>
      <w:r w:rsidR="00A37475" w:rsidRPr="00A37475">
        <w:rPr>
          <w:color w:val="auto"/>
          <w:lang w:eastAsia="en-US"/>
        </w:rPr>
        <w:t xml:space="preserve"> </w:t>
      </w:r>
      <w:r w:rsidR="00A37475">
        <w:rPr>
          <w:color w:val="auto"/>
          <w:lang w:eastAsia="en-US"/>
        </w:rPr>
        <w:t>connecting the non-AP STA to an affiliated AP</w:t>
      </w:r>
      <w:r>
        <w:rPr>
          <w:color w:val="auto"/>
          <w:lang w:eastAsia="en-US"/>
        </w:rPr>
        <w:t xml:space="preserve">, </w:t>
      </w:r>
      <w:r w:rsidR="00BA6287">
        <w:rPr>
          <w:color w:val="auto"/>
          <w:lang w:eastAsia="en-US"/>
        </w:rPr>
        <w:t>it</w:t>
      </w:r>
      <w:r>
        <w:rPr>
          <w:color w:val="auto"/>
          <w:lang w:eastAsia="en-US"/>
        </w:rPr>
        <w:t xml:space="preserve"> shall </w:t>
      </w:r>
      <w:r w:rsidR="00BD2012">
        <w:rPr>
          <w:color w:val="auto"/>
          <w:lang w:eastAsia="en-US"/>
        </w:rPr>
        <w:t>set</w:t>
      </w:r>
      <w:r>
        <w:rPr>
          <w:color w:val="auto"/>
          <w:lang w:eastAsia="en-US"/>
        </w:rPr>
        <w:t xml:space="preserve"> </w:t>
      </w:r>
      <w:r w:rsidR="00AD6719">
        <w:rPr>
          <w:color w:val="auto"/>
          <w:lang w:eastAsia="en-US"/>
        </w:rPr>
        <w:t xml:space="preserve">the Link ID subfield to the value that identifies </w:t>
      </w:r>
      <w:r w:rsidR="00A37475">
        <w:rPr>
          <w:color w:val="auto"/>
          <w:lang w:eastAsia="en-US"/>
        </w:rPr>
        <w:t xml:space="preserve">the </w:t>
      </w:r>
      <w:r w:rsidR="00AD6719">
        <w:rPr>
          <w:color w:val="auto"/>
          <w:lang w:eastAsia="en-US"/>
        </w:rPr>
        <w:t xml:space="preserve">AP, and </w:t>
      </w:r>
      <w:r>
        <w:rPr>
          <w:color w:val="auto"/>
          <w:lang w:eastAsia="en-US"/>
        </w:rPr>
        <w:t>the Delete Request subfield to 1.</w:t>
      </w:r>
    </w:p>
    <w:p w14:paraId="3C2D38B4" w14:textId="0E48616C" w:rsidR="00600428" w:rsidRPr="001A308D" w:rsidRDefault="00BA6287" w:rsidP="001A308D">
      <w:pPr>
        <w:pStyle w:val="T"/>
        <w:numPr>
          <w:ilvl w:val="0"/>
          <w:numId w:val="19"/>
        </w:numPr>
        <w:rPr>
          <w:color w:val="auto"/>
          <w:lang w:eastAsia="en-US"/>
        </w:rPr>
      </w:pPr>
      <w:r>
        <w:rPr>
          <w:color w:val="auto"/>
          <w:lang w:eastAsia="en-US"/>
        </w:rPr>
        <w:t xml:space="preserve">If the non-AP MLD is requesting to </w:t>
      </w:r>
      <w:del w:id="46" w:author="Payam Torab" w:date="2021-05-11T20:51:00Z">
        <w:r w:rsidDel="00213CB7">
          <w:rPr>
            <w:color w:val="auto"/>
            <w:lang w:eastAsia="en-US"/>
          </w:rPr>
          <w:delText xml:space="preserve">connect </w:delText>
        </w:r>
      </w:del>
      <w:ins w:id="47" w:author="Payam Torab" w:date="2021-05-11T20:51:00Z">
        <w:r w:rsidR="00213CB7">
          <w:rPr>
            <w:color w:val="auto"/>
            <w:lang w:eastAsia="en-US"/>
          </w:rPr>
          <w:t xml:space="preserve">associate </w:t>
        </w:r>
      </w:ins>
      <w:r w:rsidR="00AD6719">
        <w:rPr>
          <w:color w:val="auto"/>
          <w:lang w:eastAsia="en-US"/>
        </w:rPr>
        <w:t xml:space="preserve">the </w:t>
      </w:r>
      <w:r>
        <w:rPr>
          <w:color w:val="auto"/>
          <w:lang w:eastAsia="en-US"/>
        </w:rPr>
        <w:t xml:space="preserve">non-AP STA </w:t>
      </w:r>
      <w:del w:id="48" w:author="Payam Torab" w:date="2021-05-11T20:51:00Z">
        <w:r w:rsidDel="00213CB7">
          <w:rPr>
            <w:color w:val="auto"/>
            <w:lang w:eastAsia="en-US"/>
          </w:rPr>
          <w:delText xml:space="preserve">to </w:delText>
        </w:r>
      </w:del>
      <w:ins w:id="49" w:author="Payam Torab" w:date="2021-05-11T20:51:00Z">
        <w:r w:rsidR="00213CB7">
          <w:rPr>
            <w:color w:val="auto"/>
            <w:lang w:eastAsia="en-US"/>
          </w:rPr>
          <w:t xml:space="preserve">with </w:t>
        </w:r>
      </w:ins>
      <w:r>
        <w:rPr>
          <w:color w:val="auto"/>
          <w:lang w:eastAsia="en-US"/>
        </w:rPr>
        <w:t xml:space="preserve">a different </w:t>
      </w:r>
      <w:ins w:id="50" w:author="Payam Torab" w:date="2021-05-11T18:38:00Z">
        <w:r w:rsidR="00E40BF6">
          <w:rPr>
            <w:color w:val="auto"/>
            <w:lang w:eastAsia="en-US"/>
          </w:rPr>
          <w:t xml:space="preserve">affiliated </w:t>
        </w:r>
      </w:ins>
      <w:r>
        <w:rPr>
          <w:color w:val="auto"/>
          <w:lang w:eastAsia="en-US"/>
        </w:rPr>
        <w:t>AP</w:t>
      </w:r>
      <w:ins w:id="51" w:author="Payam Torab" w:date="2021-05-11T18:38:00Z">
        <w:r w:rsidR="00E40BF6">
          <w:rPr>
            <w:color w:val="auto"/>
            <w:lang w:eastAsia="en-US"/>
          </w:rPr>
          <w:t xml:space="preserve"> (assuming no other non-AP STA affiliated wit</w:t>
        </w:r>
      </w:ins>
      <w:ins w:id="52" w:author="Payam Torab" w:date="2021-05-11T18:39:00Z">
        <w:r w:rsidR="00E40BF6">
          <w:rPr>
            <w:color w:val="auto"/>
            <w:lang w:eastAsia="en-US"/>
          </w:rPr>
          <w:t>h the non-AP MLD is associated with that AP)</w:t>
        </w:r>
      </w:ins>
      <w:r>
        <w:rPr>
          <w:color w:val="auto"/>
          <w:lang w:eastAsia="en-US"/>
        </w:rPr>
        <w:t xml:space="preserve">, it shall </w:t>
      </w:r>
      <w:r w:rsidR="00F84565">
        <w:rPr>
          <w:color w:val="auto"/>
          <w:lang w:eastAsia="en-US"/>
        </w:rPr>
        <w:t xml:space="preserve">set </w:t>
      </w:r>
      <w:r w:rsidR="00AD6719">
        <w:rPr>
          <w:color w:val="auto"/>
          <w:lang w:eastAsia="en-US"/>
        </w:rPr>
        <w:t xml:space="preserve">the Link ID subfield to the value that identifies the AP that the non-AP STA is </w:t>
      </w:r>
      <w:del w:id="53" w:author="Payam Torab" w:date="2021-05-11T20:22:00Z">
        <w:r w:rsidR="00AD6719" w:rsidDel="005F36AC">
          <w:rPr>
            <w:color w:val="auto"/>
            <w:lang w:eastAsia="en-US"/>
          </w:rPr>
          <w:delText>connected to</w:delText>
        </w:r>
      </w:del>
      <w:ins w:id="54" w:author="Payam Torab" w:date="2021-05-11T20:22:00Z">
        <w:r w:rsidR="005F36AC">
          <w:rPr>
            <w:color w:val="auto"/>
            <w:lang w:eastAsia="en-US"/>
          </w:rPr>
          <w:t>associated with</w:t>
        </w:r>
      </w:ins>
      <w:r w:rsidR="00AD6719">
        <w:rPr>
          <w:color w:val="auto"/>
          <w:lang w:eastAsia="en-US"/>
        </w:rPr>
        <w:t xml:space="preserve">, and </w:t>
      </w:r>
      <w:r w:rsidR="00F84565">
        <w:rPr>
          <w:color w:val="auto"/>
          <w:lang w:eastAsia="en-US"/>
        </w:rPr>
        <w:t>the</w:t>
      </w:r>
      <w:r w:rsidR="00B17D24">
        <w:rPr>
          <w:color w:val="auto"/>
          <w:lang w:eastAsia="en-US"/>
        </w:rPr>
        <w:t xml:space="preserve"> New Link ID subfield </w:t>
      </w:r>
      <w:r w:rsidR="00BD2012">
        <w:rPr>
          <w:color w:val="auto"/>
          <w:lang w:eastAsia="en-US"/>
        </w:rPr>
        <w:t xml:space="preserve">to a value that identifies </w:t>
      </w:r>
      <w:r w:rsidR="00605D75">
        <w:rPr>
          <w:color w:val="auto"/>
          <w:lang w:eastAsia="en-US"/>
        </w:rPr>
        <w:t>the requested new AP.</w:t>
      </w:r>
    </w:p>
    <w:p w14:paraId="13601551" w14:textId="0AB83D95" w:rsidR="00E8606D" w:rsidRDefault="00E84C91" w:rsidP="00E84C91">
      <w:pPr>
        <w:pStyle w:val="T"/>
        <w:rPr>
          <w:lang w:eastAsia="en-US"/>
        </w:rPr>
      </w:pPr>
      <w:r>
        <w:rPr>
          <w:lang w:eastAsia="en-US"/>
        </w:rPr>
        <w:t xml:space="preserve">If the AP MLD </w:t>
      </w:r>
      <w:r w:rsidR="00E52A39">
        <w:rPr>
          <w:lang w:eastAsia="en-US"/>
        </w:rPr>
        <w:t xml:space="preserve">accepts </w:t>
      </w:r>
      <w:r>
        <w:rPr>
          <w:lang w:eastAsia="en-US"/>
        </w:rPr>
        <w:t xml:space="preserve">the request, </w:t>
      </w:r>
      <w:r w:rsidR="008D47F6">
        <w:rPr>
          <w:lang w:eastAsia="en-US"/>
        </w:rPr>
        <w:t>it</w:t>
      </w:r>
      <w:r>
        <w:rPr>
          <w:lang w:eastAsia="en-US"/>
        </w:rPr>
        <w:t xml:space="preserve"> shall </w:t>
      </w:r>
      <w:r w:rsidR="00FC7789">
        <w:rPr>
          <w:lang w:eastAsia="en-US"/>
        </w:rPr>
        <w:t xml:space="preserve">set the Status Code field in the ML Configuration Response frame to SUCCESS, and shall </w:t>
      </w:r>
      <w:r>
        <w:rPr>
          <w:lang w:eastAsia="en-US"/>
        </w:rPr>
        <w:t xml:space="preserve">include in </w:t>
      </w:r>
      <w:r w:rsidR="00FC7789">
        <w:rPr>
          <w:lang w:eastAsia="en-US"/>
        </w:rPr>
        <w:t xml:space="preserve">the </w:t>
      </w:r>
      <w:r>
        <w:rPr>
          <w:lang w:eastAsia="en-US"/>
        </w:rPr>
        <w:t xml:space="preserve">response frame a </w:t>
      </w:r>
      <w:r w:rsidRPr="0061226B">
        <w:rPr>
          <w:lang w:eastAsia="en-US"/>
        </w:rPr>
        <w:t>Basic</w:t>
      </w:r>
      <w:r>
        <w:rPr>
          <w:lang w:eastAsia="en-US"/>
        </w:rPr>
        <w:t xml:space="preserve"> variant Multi-</w:t>
      </w:r>
      <w:r w:rsidR="0092701F">
        <w:rPr>
          <w:lang w:eastAsia="en-US"/>
        </w:rPr>
        <w:t>L</w:t>
      </w:r>
      <w:r>
        <w:rPr>
          <w:lang w:eastAsia="en-US"/>
        </w:rPr>
        <w:t>ink element</w:t>
      </w:r>
      <w:r w:rsidR="001E5DEA" w:rsidRPr="00BB5395">
        <w:rPr>
          <w:lang w:eastAsia="en-US"/>
        </w:rPr>
        <w:t xml:space="preserve"> that includes </w:t>
      </w:r>
      <w:r w:rsidR="00013D77">
        <w:rPr>
          <w:lang w:eastAsia="en-US"/>
        </w:rPr>
        <w:t xml:space="preserve">one or more </w:t>
      </w:r>
      <w:r w:rsidR="001E5DEA">
        <w:rPr>
          <w:lang w:eastAsia="en-US"/>
        </w:rPr>
        <w:t>Per-</w:t>
      </w:r>
      <w:r w:rsidR="001E5DEA" w:rsidRPr="00BB5395">
        <w:rPr>
          <w:lang w:eastAsia="en-US"/>
        </w:rPr>
        <w:t xml:space="preserve">STA </w:t>
      </w:r>
      <w:r w:rsidR="006640AB">
        <w:rPr>
          <w:lang w:eastAsia="en-US"/>
        </w:rPr>
        <w:t>P</w:t>
      </w:r>
      <w:r w:rsidR="006640AB" w:rsidRPr="00BB5395">
        <w:rPr>
          <w:lang w:eastAsia="en-US"/>
        </w:rPr>
        <w:t xml:space="preserve">rofile </w:t>
      </w:r>
      <w:r w:rsidR="001E5DEA" w:rsidRPr="00BB5395">
        <w:rPr>
          <w:lang w:eastAsia="en-US"/>
        </w:rPr>
        <w:t>subelement</w:t>
      </w:r>
      <w:r w:rsidR="001E5DEA">
        <w:rPr>
          <w:lang w:eastAsia="en-US"/>
        </w:rPr>
        <w:t xml:space="preserve">s for </w:t>
      </w:r>
      <w:r w:rsidR="0077606C">
        <w:rPr>
          <w:lang w:eastAsia="en-US"/>
        </w:rPr>
        <w:t>each AP</w:t>
      </w:r>
      <w:r w:rsidR="001E5DEA" w:rsidRPr="00BB5395">
        <w:rPr>
          <w:lang w:eastAsia="en-US"/>
        </w:rPr>
        <w:t xml:space="preserve"> that </w:t>
      </w:r>
      <w:r w:rsidR="0077606C">
        <w:rPr>
          <w:lang w:eastAsia="en-US"/>
        </w:rPr>
        <w:t xml:space="preserve">has </w:t>
      </w:r>
      <w:r>
        <w:rPr>
          <w:lang w:eastAsia="en-US"/>
        </w:rPr>
        <w:t xml:space="preserve">formed </w:t>
      </w:r>
      <w:r w:rsidR="002948AB">
        <w:rPr>
          <w:lang w:eastAsia="en-US"/>
        </w:rPr>
        <w:t>a</w:t>
      </w:r>
      <w:r w:rsidR="00BC0350">
        <w:rPr>
          <w:lang w:eastAsia="en-US"/>
        </w:rPr>
        <w:t xml:space="preserve"> </w:t>
      </w:r>
      <w:r w:rsidR="002948AB">
        <w:rPr>
          <w:lang w:eastAsia="en-US"/>
        </w:rPr>
        <w:t xml:space="preserve">new </w:t>
      </w:r>
      <w:r w:rsidR="00BC0350">
        <w:rPr>
          <w:lang w:eastAsia="en-US"/>
        </w:rPr>
        <w:t xml:space="preserve">link with </w:t>
      </w:r>
      <w:r w:rsidR="002948AB">
        <w:rPr>
          <w:lang w:eastAsia="en-US"/>
        </w:rPr>
        <w:t xml:space="preserve">a </w:t>
      </w:r>
      <w:r>
        <w:rPr>
          <w:lang w:eastAsia="en-US"/>
        </w:rPr>
        <w:t xml:space="preserve">non-AP </w:t>
      </w:r>
      <w:r w:rsidR="002948AB">
        <w:rPr>
          <w:lang w:eastAsia="en-US"/>
        </w:rPr>
        <w:t xml:space="preserve">STA affiliated with </w:t>
      </w:r>
      <w:r>
        <w:rPr>
          <w:lang w:eastAsia="en-US"/>
        </w:rPr>
        <w:t xml:space="preserve">the </w:t>
      </w:r>
      <w:r w:rsidR="00BC0350">
        <w:rPr>
          <w:lang w:eastAsia="en-US"/>
        </w:rPr>
        <w:t>non-AP MLD</w:t>
      </w:r>
      <w:r w:rsidR="00E8606D">
        <w:rPr>
          <w:lang w:eastAsia="en-US"/>
        </w:rPr>
        <w:t xml:space="preserve"> </w:t>
      </w:r>
      <w:r w:rsidR="004D2DB4">
        <w:rPr>
          <w:lang w:eastAsia="en-US"/>
        </w:rPr>
        <w:t xml:space="preserve">as a result of the </w:t>
      </w:r>
      <w:r w:rsidR="008D47F6">
        <w:rPr>
          <w:lang w:eastAsia="en-US"/>
        </w:rPr>
        <w:t xml:space="preserve">reconfiguration. </w:t>
      </w:r>
      <w:r w:rsidR="0077606C">
        <w:rPr>
          <w:lang w:eastAsia="en-US"/>
        </w:rPr>
        <w:t>The Basic</w:t>
      </w:r>
      <w:r w:rsidR="0077606C" w:rsidRPr="00BB5395">
        <w:rPr>
          <w:lang w:eastAsia="en-US"/>
        </w:rPr>
        <w:t xml:space="preserve"> variant Multi-</w:t>
      </w:r>
      <w:r w:rsidR="0077606C">
        <w:rPr>
          <w:lang w:eastAsia="en-US"/>
        </w:rPr>
        <w:t>L</w:t>
      </w:r>
      <w:r w:rsidR="0077606C" w:rsidRPr="00BB5395">
        <w:rPr>
          <w:lang w:eastAsia="en-US"/>
        </w:rPr>
        <w:t xml:space="preserve">ink element </w:t>
      </w:r>
      <w:r w:rsidR="0077606C">
        <w:rPr>
          <w:lang w:eastAsia="en-US"/>
        </w:rPr>
        <w:t>shall not include</w:t>
      </w:r>
      <w:r w:rsidR="0077606C" w:rsidRPr="00BB5395">
        <w:rPr>
          <w:lang w:eastAsia="en-US"/>
        </w:rPr>
        <w:t xml:space="preserve"> </w:t>
      </w:r>
      <w:r w:rsidR="0077606C">
        <w:rPr>
          <w:lang w:eastAsia="en-US"/>
        </w:rPr>
        <w:t>any other Per-</w:t>
      </w:r>
      <w:r w:rsidR="0077606C" w:rsidRPr="00BB5395">
        <w:rPr>
          <w:lang w:eastAsia="en-US"/>
        </w:rPr>
        <w:t xml:space="preserve">STA </w:t>
      </w:r>
      <w:r w:rsidR="0077606C">
        <w:rPr>
          <w:lang w:eastAsia="en-US"/>
        </w:rPr>
        <w:t>P</w:t>
      </w:r>
      <w:r w:rsidR="0077606C" w:rsidRPr="00BB5395">
        <w:rPr>
          <w:lang w:eastAsia="en-US"/>
        </w:rPr>
        <w:t>rofile subelement</w:t>
      </w:r>
      <w:r w:rsidR="0077606C">
        <w:rPr>
          <w:lang w:eastAsia="en-US"/>
        </w:rPr>
        <w:t>s.</w:t>
      </w:r>
      <w:r w:rsidR="00A975FF">
        <w:rPr>
          <w:lang w:eastAsia="en-US"/>
        </w:rPr>
        <w:t xml:space="preserve"> </w:t>
      </w:r>
      <w:r w:rsidR="008D47F6">
        <w:rPr>
          <w:lang w:eastAsia="en-US"/>
        </w:rPr>
        <w:t xml:space="preserve">For each </w:t>
      </w:r>
      <w:r w:rsidR="008D47F6">
        <w:rPr>
          <w:lang w:eastAsia="en-US"/>
        </w:rPr>
        <w:lastRenderedPageBreak/>
        <w:t>Per-</w:t>
      </w:r>
      <w:r w:rsidR="008D47F6" w:rsidRPr="00BB5395">
        <w:rPr>
          <w:color w:val="auto"/>
          <w:lang w:eastAsia="en-US"/>
        </w:rPr>
        <w:t xml:space="preserve">STA </w:t>
      </w:r>
      <w:r w:rsidR="008D47F6">
        <w:rPr>
          <w:color w:val="auto"/>
          <w:lang w:eastAsia="en-US"/>
        </w:rPr>
        <w:t>P</w:t>
      </w:r>
      <w:r w:rsidR="008D47F6" w:rsidRPr="00BB5395">
        <w:rPr>
          <w:color w:val="auto"/>
          <w:lang w:eastAsia="en-US"/>
        </w:rPr>
        <w:t xml:space="preserve">rofile subelement </w:t>
      </w:r>
      <w:r w:rsidR="008D47F6">
        <w:rPr>
          <w:color w:val="auto"/>
          <w:lang w:eastAsia="en-US"/>
        </w:rPr>
        <w:t>included in the Multi-</w:t>
      </w:r>
      <w:r w:rsidR="0092701F">
        <w:rPr>
          <w:color w:val="auto"/>
          <w:lang w:eastAsia="en-US"/>
        </w:rPr>
        <w:t>L</w:t>
      </w:r>
      <w:r w:rsidR="008D47F6">
        <w:rPr>
          <w:color w:val="auto"/>
          <w:lang w:eastAsia="en-US"/>
        </w:rPr>
        <w:t>ink element</w:t>
      </w:r>
      <w:r w:rsidR="008D47F6">
        <w:rPr>
          <w:lang w:eastAsia="en-US"/>
        </w:rPr>
        <w:t xml:space="preserve">, </w:t>
      </w:r>
      <w:r w:rsidR="00E8606D">
        <w:rPr>
          <w:color w:val="auto"/>
          <w:lang w:eastAsia="en-US"/>
        </w:rPr>
        <w:t xml:space="preserve">the Complete Profile subfield in the Per-STA Control field shall be set to 1, and the </w:t>
      </w:r>
      <w:r w:rsidR="008D47F6">
        <w:rPr>
          <w:color w:val="auto"/>
          <w:lang w:eastAsia="en-US"/>
        </w:rPr>
        <w:t>p</w:t>
      </w:r>
      <w:r w:rsidR="00E8606D">
        <w:rPr>
          <w:color w:val="auto"/>
          <w:lang w:eastAsia="en-US"/>
        </w:rPr>
        <w:t xml:space="preserve">er-STA profile </w:t>
      </w:r>
      <w:r w:rsidR="00CA4077">
        <w:rPr>
          <w:color w:val="auto"/>
          <w:lang w:eastAsia="en-US"/>
        </w:rPr>
        <w:t xml:space="preserve">of </w:t>
      </w:r>
      <w:r w:rsidR="00E8606D">
        <w:rPr>
          <w:color w:val="auto"/>
          <w:lang w:eastAsia="en-US"/>
        </w:rPr>
        <w:t>the AP shall be complete as defined in 35.3.2.2 (Complete or partial per-STA profile)</w:t>
      </w:r>
      <w:r w:rsidR="00BC0350">
        <w:rPr>
          <w:lang w:eastAsia="en-US"/>
        </w:rPr>
        <w:t>.</w:t>
      </w:r>
    </w:p>
    <w:p w14:paraId="2FFD5D14" w14:textId="0FA05085" w:rsidR="00A227F0" w:rsidRDefault="004D2DB4" w:rsidP="00A227F0">
      <w:pPr>
        <w:pStyle w:val="T"/>
        <w:rPr>
          <w:color w:val="auto"/>
          <w:lang w:eastAsia="en-US"/>
        </w:rPr>
      </w:pPr>
      <w:r>
        <w:rPr>
          <w:lang w:eastAsia="en-US"/>
        </w:rPr>
        <w:t xml:space="preserve">If the AP MLD </w:t>
      </w:r>
      <w:r w:rsidR="00E52A39">
        <w:rPr>
          <w:lang w:eastAsia="en-US"/>
        </w:rPr>
        <w:t xml:space="preserve">does </w:t>
      </w:r>
      <w:r>
        <w:rPr>
          <w:lang w:eastAsia="en-US"/>
        </w:rPr>
        <w:t xml:space="preserve">not accept the request, it may </w:t>
      </w:r>
      <w:r w:rsidR="009B4668">
        <w:rPr>
          <w:lang w:eastAsia="en-US"/>
        </w:rPr>
        <w:t xml:space="preserve">suggest an alternative ML configuration by </w:t>
      </w:r>
      <w:r w:rsidR="001F1F57">
        <w:rPr>
          <w:lang w:eastAsia="en-US"/>
        </w:rPr>
        <w:t xml:space="preserve">setting the Status Code field </w:t>
      </w:r>
      <w:r w:rsidR="00FC7789">
        <w:rPr>
          <w:lang w:eastAsia="en-US"/>
        </w:rPr>
        <w:t xml:space="preserve">in the ML Configuration Response frame </w:t>
      </w:r>
      <w:r w:rsidR="001F1F57">
        <w:rPr>
          <w:lang w:eastAsia="en-US"/>
        </w:rPr>
        <w:t xml:space="preserve">to </w:t>
      </w:r>
      <w:r w:rsidR="001F1F57" w:rsidRPr="00BB5395">
        <w:rPr>
          <w:lang w:eastAsia="en-US"/>
        </w:rPr>
        <w:t>RE</w:t>
      </w:r>
      <w:r w:rsidR="001F1F57">
        <w:rPr>
          <w:lang w:eastAsia="en-US"/>
        </w:rPr>
        <w:t>FUSED</w:t>
      </w:r>
      <w:r w:rsidR="001F1F57" w:rsidRPr="00BB5395">
        <w:rPr>
          <w:lang w:eastAsia="en-US"/>
        </w:rPr>
        <w:t>_WITH_SUGGESTED_</w:t>
      </w:r>
      <w:r w:rsidR="001F1F57">
        <w:rPr>
          <w:lang w:eastAsia="en-US"/>
        </w:rPr>
        <w:t>LINKS</w:t>
      </w:r>
      <w:r w:rsidR="00CA4077">
        <w:rPr>
          <w:lang w:eastAsia="en-US"/>
        </w:rPr>
        <w:t>,</w:t>
      </w:r>
      <w:r w:rsidR="001F1F57" w:rsidRPr="00BB5395">
        <w:rPr>
          <w:lang w:eastAsia="en-US"/>
        </w:rPr>
        <w:t xml:space="preserve"> </w:t>
      </w:r>
      <w:r w:rsidR="001F1F57">
        <w:rPr>
          <w:lang w:eastAsia="en-US"/>
        </w:rPr>
        <w:t xml:space="preserve">and </w:t>
      </w:r>
      <w:r w:rsidR="009B4668">
        <w:rPr>
          <w:lang w:eastAsia="en-US"/>
        </w:rPr>
        <w:t xml:space="preserve">including </w:t>
      </w:r>
      <w:r>
        <w:rPr>
          <w:lang w:eastAsia="en-US"/>
        </w:rPr>
        <w:t xml:space="preserve">in </w:t>
      </w:r>
      <w:r w:rsidR="00FC7789">
        <w:rPr>
          <w:lang w:eastAsia="en-US"/>
        </w:rPr>
        <w:t xml:space="preserve">the </w:t>
      </w:r>
      <w:r>
        <w:rPr>
          <w:lang w:eastAsia="en-US"/>
        </w:rPr>
        <w:t xml:space="preserve">response frame a </w:t>
      </w:r>
      <w:r w:rsidR="007771DC">
        <w:rPr>
          <w:lang w:eastAsia="en-US"/>
        </w:rPr>
        <w:t xml:space="preserve">Reconfiguration </w:t>
      </w:r>
      <w:r>
        <w:rPr>
          <w:lang w:eastAsia="en-US"/>
        </w:rPr>
        <w:t>variant Multi-</w:t>
      </w:r>
      <w:r w:rsidR="0092701F">
        <w:rPr>
          <w:lang w:eastAsia="en-US"/>
        </w:rPr>
        <w:t>L</w:t>
      </w:r>
      <w:r>
        <w:rPr>
          <w:lang w:eastAsia="en-US"/>
        </w:rPr>
        <w:t>ink element</w:t>
      </w:r>
      <w:r w:rsidRPr="00BB5395">
        <w:rPr>
          <w:lang w:eastAsia="en-US"/>
        </w:rPr>
        <w:t xml:space="preserve"> that include</w:t>
      </w:r>
      <w:r w:rsidR="00E52A39">
        <w:rPr>
          <w:lang w:eastAsia="en-US"/>
        </w:rPr>
        <w:t>s</w:t>
      </w:r>
      <w:r w:rsidRPr="00BB5395">
        <w:rPr>
          <w:lang w:eastAsia="en-US"/>
        </w:rPr>
        <w:t xml:space="preserve"> </w:t>
      </w:r>
      <w:r w:rsidR="008B0512">
        <w:rPr>
          <w:lang w:eastAsia="en-US"/>
        </w:rPr>
        <w:t xml:space="preserve">a recommended AP for each non-AP STA </w:t>
      </w:r>
      <w:r w:rsidR="00A31178">
        <w:rPr>
          <w:lang w:eastAsia="en-US"/>
        </w:rPr>
        <w:t xml:space="preserve">connection request </w:t>
      </w:r>
      <w:r w:rsidR="008B0512">
        <w:rPr>
          <w:lang w:eastAsia="en-US"/>
        </w:rPr>
        <w:t>present in the ML Configuration Request frame</w:t>
      </w:r>
      <w:r w:rsidR="00107ECB">
        <w:rPr>
          <w:lang w:eastAsia="en-US"/>
        </w:rPr>
        <w:t>.</w:t>
      </w:r>
      <w:r w:rsidR="00A74707">
        <w:rPr>
          <w:lang w:eastAsia="en-US"/>
        </w:rPr>
        <w:t xml:space="preserve"> For each </w:t>
      </w:r>
      <w:r w:rsidR="008B0512">
        <w:rPr>
          <w:lang w:eastAsia="en-US"/>
        </w:rPr>
        <w:t xml:space="preserve">non-AP STA in the recommended ML configuration, the Reconfiguration variant Multi-Link element shall </w:t>
      </w:r>
      <w:r w:rsidR="008B0512" w:rsidRPr="00BB5395">
        <w:rPr>
          <w:lang w:eastAsia="en-US"/>
        </w:rPr>
        <w:t xml:space="preserve">include </w:t>
      </w:r>
      <w:r w:rsidR="008B0512">
        <w:rPr>
          <w:lang w:eastAsia="en-US"/>
        </w:rPr>
        <w:t xml:space="preserve">a </w:t>
      </w:r>
      <w:r w:rsidR="00A74707">
        <w:rPr>
          <w:lang w:eastAsia="en-US"/>
        </w:rPr>
        <w:t xml:space="preserve">Per-STA </w:t>
      </w:r>
      <w:r w:rsidR="00662A89">
        <w:rPr>
          <w:lang w:eastAsia="en-US"/>
        </w:rPr>
        <w:t>P</w:t>
      </w:r>
      <w:r w:rsidR="00A74707">
        <w:rPr>
          <w:lang w:eastAsia="en-US"/>
        </w:rPr>
        <w:t xml:space="preserve">rofile subelement </w:t>
      </w:r>
      <w:r w:rsidR="008B0512">
        <w:rPr>
          <w:lang w:eastAsia="en-US"/>
        </w:rPr>
        <w:t>constructed</w:t>
      </w:r>
      <w:r w:rsidR="00A74707">
        <w:rPr>
          <w:lang w:eastAsia="en-US"/>
        </w:rPr>
        <w:t xml:space="preserve"> </w:t>
      </w:r>
      <w:r w:rsidR="00E52A39">
        <w:rPr>
          <w:lang w:eastAsia="en-US"/>
        </w:rPr>
        <w:t xml:space="preserve">as </w:t>
      </w:r>
      <w:r w:rsidR="00A74707">
        <w:rPr>
          <w:lang w:eastAsia="en-US"/>
        </w:rPr>
        <w:t>follow</w:t>
      </w:r>
      <w:r w:rsidR="00E52A39">
        <w:rPr>
          <w:lang w:eastAsia="en-US"/>
        </w:rPr>
        <w:t>s</w:t>
      </w:r>
      <w:r w:rsidR="00A227F0">
        <w:rPr>
          <w:color w:val="auto"/>
          <w:lang w:eastAsia="en-US"/>
        </w:rPr>
        <w:t>:</w:t>
      </w:r>
    </w:p>
    <w:p w14:paraId="5EDBD3BA" w14:textId="47DF863B" w:rsidR="008B0512" w:rsidRPr="008B0512" w:rsidRDefault="008B0512" w:rsidP="008B0512">
      <w:pPr>
        <w:pStyle w:val="T"/>
        <w:numPr>
          <w:ilvl w:val="0"/>
          <w:numId w:val="19"/>
        </w:numPr>
        <w:rPr>
          <w:lang w:eastAsia="en-US"/>
        </w:rPr>
      </w:pPr>
      <w:r>
        <w:rPr>
          <w:lang w:eastAsia="en-US"/>
        </w:rPr>
        <w:t xml:space="preserve">The Link ID subfield in the Per-STA Control field shall identify the AP that the STA is </w:t>
      </w:r>
      <w:del w:id="55" w:author="Payam Torab" w:date="2021-05-11T19:49:00Z">
        <w:r w:rsidDel="00C15F7D">
          <w:rPr>
            <w:lang w:eastAsia="en-US"/>
          </w:rPr>
          <w:delText>connected to</w:delText>
        </w:r>
      </w:del>
      <w:ins w:id="56" w:author="Payam Torab" w:date="2021-05-11T19:49:00Z">
        <w:r w:rsidR="00C15F7D">
          <w:rPr>
            <w:lang w:eastAsia="en-US"/>
          </w:rPr>
          <w:t>associated with</w:t>
        </w:r>
      </w:ins>
      <w:r>
        <w:rPr>
          <w:lang w:eastAsia="en-US"/>
        </w:rPr>
        <w:t xml:space="preserve"> at the time of sending the response frame, or (for new </w:t>
      </w:r>
      <w:del w:id="57" w:author="Payam Torab" w:date="2021-05-11T19:56:00Z">
        <w:r w:rsidDel="00FE69B8">
          <w:rPr>
            <w:lang w:eastAsia="en-US"/>
          </w:rPr>
          <w:delText>STAs</w:delText>
        </w:r>
      </w:del>
      <w:ins w:id="58" w:author="Payam Torab" w:date="2021-05-11T19:56:00Z">
        <w:r w:rsidR="00FE69B8">
          <w:rPr>
            <w:lang w:eastAsia="en-US"/>
          </w:rPr>
          <w:t>links</w:t>
        </w:r>
      </w:ins>
      <w:r>
        <w:rPr>
          <w:lang w:eastAsia="en-US"/>
        </w:rPr>
        <w:t xml:space="preserve">) the AP that the non-AP MLD had requested to </w:t>
      </w:r>
      <w:del w:id="59" w:author="Payam Torab" w:date="2021-05-11T20:52:00Z">
        <w:r w:rsidDel="00213CB7">
          <w:rPr>
            <w:lang w:eastAsia="en-US"/>
          </w:rPr>
          <w:delText xml:space="preserve">connect </w:delText>
        </w:r>
      </w:del>
      <w:ins w:id="60" w:author="Payam Torab" w:date="2021-05-11T20:52:00Z">
        <w:r w:rsidR="00213CB7">
          <w:rPr>
            <w:lang w:eastAsia="en-US"/>
          </w:rPr>
          <w:t xml:space="preserve">associate </w:t>
        </w:r>
      </w:ins>
      <w:r>
        <w:rPr>
          <w:lang w:eastAsia="en-US"/>
        </w:rPr>
        <w:t xml:space="preserve">the STA </w:t>
      </w:r>
      <w:del w:id="61" w:author="Payam Torab" w:date="2021-05-11T20:52:00Z">
        <w:r w:rsidDel="00213CB7">
          <w:rPr>
            <w:lang w:eastAsia="en-US"/>
          </w:rPr>
          <w:delText>to</w:delText>
        </w:r>
      </w:del>
      <w:ins w:id="62" w:author="Payam Torab" w:date="2021-05-11T20:52:00Z">
        <w:r w:rsidR="00213CB7">
          <w:rPr>
            <w:lang w:eastAsia="en-US"/>
          </w:rPr>
          <w:t>with</w:t>
        </w:r>
      </w:ins>
      <w:r>
        <w:rPr>
          <w:lang w:eastAsia="en-US"/>
        </w:rPr>
        <w:t>.</w:t>
      </w:r>
    </w:p>
    <w:p w14:paraId="662753EE" w14:textId="739957D2" w:rsidR="00A227F0" w:rsidRPr="008B0512" w:rsidRDefault="00A227F0" w:rsidP="008B0512">
      <w:pPr>
        <w:pStyle w:val="T"/>
        <w:numPr>
          <w:ilvl w:val="0"/>
          <w:numId w:val="19"/>
        </w:numPr>
        <w:rPr>
          <w:color w:val="auto"/>
          <w:lang w:eastAsia="en-US"/>
        </w:rPr>
      </w:pPr>
      <w:r>
        <w:rPr>
          <w:color w:val="auto"/>
          <w:lang w:eastAsia="en-US"/>
        </w:rPr>
        <w:t xml:space="preserve">If </w:t>
      </w:r>
      <w:r w:rsidR="00A309A6">
        <w:rPr>
          <w:color w:val="auto"/>
          <w:lang w:eastAsia="en-US"/>
        </w:rPr>
        <w:t xml:space="preserve">the AP </w:t>
      </w:r>
      <w:r>
        <w:rPr>
          <w:color w:val="auto"/>
          <w:lang w:eastAsia="en-US"/>
        </w:rPr>
        <w:t xml:space="preserve">MLD is </w:t>
      </w:r>
      <w:r w:rsidR="00A309A6">
        <w:rPr>
          <w:color w:val="auto"/>
          <w:lang w:eastAsia="en-US"/>
        </w:rPr>
        <w:t xml:space="preserve">recommending </w:t>
      </w:r>
      <w:r w:rsidR="00B52076">
        <w:rPr>
          <w:color w:val="auto"/>
          <w:lang w:eastAsia="en-US"/>
        </w:rPr>
        <w:t>deletion of</w:t>
      </w:r>
      <w:r w:rsidR="00A309A6">
        <w:rPr>
          <w:color w:val="auto"/>
          <w:lang w:eastAsia="en-US"/>
        </w:rPr>
        <w:t xml:space="preserve"> the </w:t>
      </w:r>
      <w:r w:rsidR="008B0512">
        <w:rPr>
          <w:color w:val="auto"/>
          <w:lang w:eastAsia="en-US"/>
        </w:rPr>
        <w:t xml:space="preserve">link to the </w:t>
      </w:r>
      <w:r w:rsidR="00A309A6">
        <w:rPr>
          <w:color w:val="auto"/>
          <w:lang w:eastAsia="en-US"/>
        </w:rPr>
        <w:t xml:space="preserve">non-AP STA, </w:t>
      </w:r>
      <w:r>
        <w:rPr>
          <w:color w:val="auto"/>
          <w:lang w:eastAsia="en-US"/>
        </w:rPr>
        <w:t xml:space="preserve">it shall </w:t>
      </w:r>
      <w:r w:rsidR="00A74707">
        <w:rPr>
          <w:color w:val="auto"/>
          <w:lang w:eastAsia="en-US"/>
        </w:rPr>
        <w:t>set</w:t>
      </w:r>
      <w:r>
        <w:rPr>
          <w:color w:val="auto"/>
          <w:lang w:eastAsia="en-US"/>
        </w:rPr>
        <w:t xml:space="preserve"> the</w:t>
      </w:r>
      <w:r w:rsidR="00A309A6">
        <w:rPr>
          <w:color w:val="auto"/>
          <w:lang w:eastAsia="en-US"/>
        </w:rPr>
        <w:t xml:space="preserve"> </w:t>
      </w:r>
      <w:r w:rsidR="008B0512">
        <w:rPr>
          <w:color w:val="auto"/>
          <w:lang w:eastAsia="en-US"/>
        </w:rPr>
        <w:t xml:space="preserve">Complete Profile subfield to 0, and the </w:t>
      </w:r>
      <w:r w:rsidR="00A309A6">
        <w:rPr>
          <w:color w:val="auto"/>
          <w:lang w:eastAsia="en-US"/>
        </w:rPr>
        <w:t xml:space="preserve">New Link ID </w:t>
      </w:r>
      <w:r w:rsidR="008B0512">
        <w:rPr>
          <w:color w:val="auto"/>
          <w:lang w:eastAsia="en-US"/>
        </w:rPr>
        <w:t>sub</w:t>
      </w:r>
      <w:r w:rsidR="00A309A6">
        <w:rPr>
          <w:color w:val="auto"/>
          <w:lang w:eastAsia="en-US"/>
        </w:rPr>
        <w:t>field to 15.</w:t>
      </w:r>
      <w:r w:rsidR="008B0512">
        <w:rPr>
          <w:color w:val="auto"/>
          <w:lang w:eastAsia="en-US"/>
        </w:rPr>
        <w:t xml:space="preserve"> The Per-STA Profile subelement shall not include any other fields or elements.</w:t>
      </w:r>
    </w:p>
    <w:p w14:paraId="2D5108A4" w14:textId="5F96C83D" w:rsidR="003053F6" w:rsidRDefault="008B0512" w:rsidP="00A309A6">
      <w:pPr>
        <w:pStyle w:val="T"/>
        <w:numPr>
          <w:ilvl w:val="0"/>
          <w:numId w:val="19"/>
        </w:numPr>
        <w:rPr>
          <w:color w:val="auto"/>
          <w:lang w:eastAsia="en-US"/>
        </w:rPr>
      </w:pPr>
      <w:r>
        <w:rPr>
          <w:color w:val="auto"/>
          <w:lang w:eastAsia="en-US"/>
        </w:rPr>
        <w:t>Otherwise, the AP MLD</w:t>
      </w:r>
      <w:r w:rsidR="00E2309C">
        <w:rPr>
          <w:color w:val="auto"/>
          <w:lang w:eastAsia="en-US"/>
        </w:rPr>
        <w:t xml:space="preserve"> shall </w:t>
      </w:r>
      <w:r w:rsidR="00A74707">
        <w:rPr>
          <w:color w:val="auto"/>
          <w:lang w:eastAsia="en-US"/>
        </w:rPr>
        <w:t>set</w:t>
      </w:r>
      <w:r w:rsidR="00E2309C">
        <w:rPr>
          <w:color w:val="auto"/>
          <w:lang w:eastAsia="en-US"/>
        </w:rPr>
        <w:t xml:space="preserve"> the </w:t>
      </w:r>
      <w:r>
        <w:rPr>
          <w:color w:val="auto"/>
          <w:lang w:eastAsia="en-US"/>
        </w:rPr>
        <w:t xml:space="preserve">Complete Profile subfield to 1, and the </w:t>
      </w:r>
      <w:r w:rsidR="00E2309C">
        <w:rPr>
          <w:color w:val="auto"/>
          <w:lang w:eastAsia="en-US"/>
        </w:rPr>
        <w:t xml:space="preserve">New Link ID subfield </w:t>
      </w:r>
      <w:r w:rsidR="00A74707">
        <w:rPr>
          <w:color w:val="auto"/>
          <w:lang w:eastAsia="en-US"/>
        </w:rPr>
        <w:t>to a value that identifies</w:t>
      </w:r>
      <w:r w:rsidR="00E2309C">
        <w:rPr>
          <w:color w:val="auto"/>
          <w:lang w:eastAsia="en-US"/>
        </w:rPr>
        <w:t xml:space="preserve"> the </w:t>
      </w:r>
      <w:r w:rsidR="007101EE">
        <w:rPr>
          <w:color w:val="auto"/>
          <w:lang w:eastAsia="en-US"/>
        </w:rPr>
        <w:t xml:space="preserve">recommended </w:t>
      </w:r>
      <w:r w:rsidR="00E2309C">
        <w:rPr>
          <w:color w:val="auto"/>
          <w:lang w:eastAsia="en-US"/>
        </w:rPr>
        <w:t>affiliated AP</w:t>
      </w:r>
      <w:r>
        <w:rPr>
          <w:color w:val="auto"/>
          <w:lang w:eastAsia="en-US"/>
        </w:rPr>
        <w:t xml:space="preserve"> for the non-AP STA</w:t>
      </w:r>
      <w:r w:rsidR="00E2309C">
        <w:rPr>
          <w:color w:val="auto"/>
          <w:lang w:eastAsia="en-US"/>
        </w:rPr>
        <w:t>.</w:t>
      </w:r>
      <w:r>
        <w:rPr>
          <w:color w:val="auto"/>
          <w:lang w:eastAsia="en-US"/>
        </w:rPr>
        <w:t xml:space="preserve"> The Per-STA Profile subelement shall include </w:t>
      </w:r>
      <w:r w:rsidR="00895654">
        <w:rPr>
          <w:color w:val="auto"/>
          <w:lang w:eastAsia="en-US"/>
        </w:rPr>
        <w:t xml:space="preserve">the </w:t>
      </w:r>
      <w:r w:rsidR="006640AB">
        <w:rPr>
          <w:color w:val="auto"/>
          <w:lang w:eastAsia="en-US"/>
        </w:rPr>
        <w:t>p</w:t>
      </w:r>
      <w:r w:rsidR="003053F6">
        <w:rPr>
          <w:color w:val="auto"/>
          <w:lang w:eastAsia="en-US"/>
        </w:rPr>
        <w:t xml:space="preserve">er-STA profile </w:t>
      </w:r>
      <w:r w:rsidR="00CA4077">
        <w:rPr>
          <w:color w:val="auto"/>
          <w:lang w:eastAsia="en-US"/>
        </w:rPr>
        <w:t xml:space="preserve">of </w:t>
      </w:r>
      <w:r w:rsidR="00895654">
        <w:rPr>
          <w:color w:val="auto"/>
          <w:lang w:eastAsia="en-US"/>
        </w:rPr>
        <w:t xml:space="preserve">the </w:t>
      </w:r>
      <w:r w:rsidR="00CA4077">
        <w:rPr>
          <w:color w:val="auto"/>
          <w:lang w:eastAsia="en-US"/>
        </w:rPr>
        <w:t xml:space="preserve">recommended </w:t>
      </w:r>
      <w:r w:rsidR="00895654">
        <w:rPr>
          <w:color w:val="auto"/>
          <w:lang w:eastAsia="en-US"/>
        </w:rPr>
        <w:t>AP</w:t>
      </w:r>
      <w:r w:rsidR="00CA4077">
        <w:rPr>
          <w:color w:val="auto"/>
          <w:lang w:eastAsia="en-US"/>
        </w:rPr>
        <w:t>, and</w:t>
      </w:r>
      <w:r w:rsidR="00895654">
        <w:rPr>
          <w:color w:val="auto"/>
          <w:lang w:eastAsia="en-US"/>
        </w:rPr>
        <w:t xml:space="preserve"> shall be complete as defined in 35.3.2.2 (Complete or partial per-STA profile).</w:t>
      </w:r>
      <w:r w:rsidR="003053F6">
        <w:rPr>
          <w:color w:val="auto"/>
          <w:lang w:eastAsia="en-US"/>
        </w:rPr>
        <w:t xml:space="preserve">  </w:t>
      </w:r>
    </w:p>
    <w:p w14:paraId="10C10399" w14:textId="00649E11" w:rsidR="001F1F57" w:rsidRDefault="00FC7789" w:rsidP="00FC7789">
      <w:r>
        <w:t xml:space="preserve">If the AP MLD has not accepted the request, and is not suggesting an alternative ML configuration, it shall set the Status Code field in the ML Configuration Response frame to one of </w:t>
      </w:r>
      <w:r w:rsidRPr="00B27C27">
        <w:t>REFUSED_REASON_UNSPECIFIED,</w:t>
      </w:r>
      <w:r>
        <w:t xml:space="preserve"> </w:t>
      </w:r>
      <w:r w:rsidRPr="00B27C27">
        <w:t>REFUSED_CAPABILITIES_MISMATCH,</w:t>
      </w:r>
      <w:r>
        <w:t xml:space="preserve"> </w:t>
      </w:r>
      <w:r w:rsidRPr="00B27C27">
        <w:t xml:space="preserve">REFUSED_EXTERNAL_REASON, REFUSED_AP_OUT_ OF_MEMORY, REFUSED_BASIC_RATES_MISMATCH, </w:t>
      </w:r>
      <w:r>
        <w:t xml:space="preserve">and </w:t>
      </w:r>
      <w:r w:rsidRPr="00B27C27">
        <w:t>REFUSED_TEMPORARILY</w:t>
      </w:r>
      <w:r>
        <w:t xml:space="preserve">. The ML Configuration Response frame shall not </w:t>
      </w:r>
      <w:r w:rsidR="00F84565">
        <w:t>include</w:t>
      </w:r>
      <w:r>
        <w:t xml:space="preserve"> a Multi-Link element in this case.</w:t>
      </w:r>
    </w:p>
    <w:p w14:paraId="1C917C60" w14:textId="3AF2F149" w:rsidR="00295A0F" w:rsidRDefault="001D21B3" w:rsidP="00FC7789">
      <w:r>
        <w:t xml:space="preserve">A non-AP </w:t>
      </w:r>
      <w:r w:rsidR="00295A0F">
        <w:t xml:space="preserve">MLD </w:t>
      </w:r>
      <w:r>
        <w:t xml:space="preserve">shall not request </w:t>
      </w:r>
      <w:r w:rsidR="00295A0F">
        <w:t>a reconfiguration that would result in no links remaining between the MLDs.</w:t>
      </w:r>
    </w:p>
    <w:p w14:paraId="4DC0F85A" w14:textId="5CCAF991" w:rsidR="00FE78B5" w:rsidRPr="00267F50" w:rsidRDefault="00267F50" w:rsidP="00FC7789">
      <w:r w:rsidRPr="00267F50">
        <w:t xml:space="preserve">An </w:t>
      </w:r>
      <w:r w:rsidR="00FE78B5" w:rsidRPr="00267F50">
        <w:t>AP MLD shall accept</w:t>
      </w:r>
      <w:r w:rsidR="00760122" w:rsidRPr="00267F50">
        <w:t xml:space="preserve"> reconfiguration </w:t>
      </w:r>
      <w:r w:rsidR="00FE78B5" w:rsidRPr="00267F50">
        <w:t xml:space="preserve">requests that only </w:t>
      </w:r>
      <w:r w:rsidR="00AB628C" w:rsidRPr="00267F50">
        <w:t>delet</w:t>
      </w:r>
      <w:r w:rsidR="00A9528F" w:rsidRPr="00267F50">
        <w:t>e</w:t>
      </w:r>
      <w:r w:rsidR="00FE78B5" w:rsidRPr="00267F50">
        <w:t xml:space="preserve"> links.</w:t>
      </w:r>
    </w:p>
    <w:p w14:paraId="6322F2FD" w14:textId="27F6DE69" w:rsidR="000C5294" w:rsidRDefault="003A432E" w:rsidP="003A432E">
      <w:pPr>
        <w:pStyle w:val="H2"/>
        <w:rPr>
          <w:w w:val="100"/>
        </w:rPr>
      </w:pPr>
      <w:r>
        <w:rPr>
          <w:w w:val="100"/>
        </w:rPr>
        <w:t>36.3.6.</w:t>
      </w:r>
      <w:r w:rsidR="009F536B">
        <w:rPr>
          <w:w w:val="100"/>
        </w:rPr>
        <w:t>4</w:t>
      </w:r>
      <w:r>
        <w:rPr>
          <w:w w:val="100"/>
        </w:rPr>
        <w:t xml:space="preserve"> </w:t>
      </w:r>
      <w:r w:rsidR="004A24C5">
        <w:rPr>
          <w:w w:val="100"/>
        </w:rPr>
        <w:t>AP</w:t>
      </w:r>
      <w:r w:rsidR="005C36E4">
        <w:rPr>
          <w:w w:val="100"/>
        </w:rPr>
        <w:t xml:space="preserve"> MLD</w:t>
      </w:r>
      <w:r w:rsidR="0021015A">
        <w:rPr>
          <w:w w:val="100"/>
        </w:rPr>
        <w:t xml:space="preserve"> </w:t>
      </w:r>
      <w:r w:rsidR="004A24C5">
        <w:rPr>
          <w:w w:val="100"/>
        </w:rPr>
        <w:t>recommended reconfiguration</w:t>
      </w:r>
      <w:r w:rsidR="00717D24">
        <w:rPr>
          <w:w w:val="100"/>
        </w:rPr>
        <w:t xml:space="preserve"> </w:t>
      </w:r>
      <w:r w:rsidR="00717D24" w:rsidRPr="001654B6">
        <w:rPr>
          <w:color w:val="F79646" w:themeColor="accent6"/>
        </w:rPr>
        <w:t>[</w:t>
      </w:r>
      <w:r w:rsidR="00717D24">
        <w:rPr>
          <w:color w:val="F79646" w:themeColor="accent6"/>
        </w:rPr>
        <w:t>#</w:t>
      </w:r>
      <w:r w:rsidR="00717D24" w:rsidRPr="001654B6">
        <w:rPr>
          <w:color w:val="F79646" w:themeColor="accent6"/>
        </w:rPr>
        <w:t>1852</w:t>
      </w:r>
      <w:r w:rsidR="00717D24">
        <w:rPr>
          <w:color w:val="F79646" w:themeColor="accent6"/>
        </w:rPr>
        <w:t>]</w:t>
      </w:r>
      <w:r w:rsidR="00717D24" w:rsidRPr="001654B6">
        <w:rPr>
          <w:color w:val="F79646" w:themeColor="accent6"/>
        </w:rPr>
        <w:t xml:space="preserve">, </w:t>
      </w:r>
      <w:r w:rsidR="00717D24">
        <w:rPr>
          <w:color w:val="F79646" w:themeColor="accent6"/>
        </w:rPr>
        <w:t>[#</w:t>
      </w:r>
      <w:r w:rsidR="00717D24" w:rsidRPr="001654B6">
        <w:rPr>
          <w:color w:val="F79646" w:themeColor="accent6"/>
        </w:rPr>
        <w:t>2511]</w:t>
      </w:r>
      <w:r w:rsidR="00717D24">
        <w:rPr>
          <w:color w:val="F79646" w:themeColor="accent6"/>
        </w:rPr>
        <w:t>,</w:t>
      </w:r>
      <w:r w:rsidR="004D015B">
        <w:rPr>
          <w:color w:val="F79646" w:themeColor="accent6"/>
        </w:rPr>
        <w:t xml:space="preserve"> </w:t>
      </w:r>
      <w:r w:rsidR="00717D24">
        <w:rPr>
          <w:color w:val="F79646" w:themeColor="accent6"/>
        </w:rPr>
        <w:t>[#2595]</w:t>
      </w:r>
    </w:p>
    <w:p w14:paraId="71D70C41" w14:textId="7CB463DD" w:rsidR="000D36ED" w:rsidRPr="00B4485F" w:rsidRDefault="00233B6A" w:rsidP="004511F7">
      <w:r w:rsidRPr="004511F7">
        <w:t xml:space="preserve">An AP MLD may </w:t>
      </w:r>
      <w:r w:rsidR="007C3536" w:rsidRPr="004511F7">
        <w:t>r</w:t>
      </w:r>
      <w:r w:rsidR="008D5C70" w:rsidRPr="004511F7">
        <w:t>e</w:t>
      </w:r>
      <w:r w:rsidR="00C474CE" w:rsidRPr="004511F7">
        <w:t>commend</w:t>
      </w:r>
      <w:r w:rsidRPr="004511F7">
        <w:t xml:space="preserve"> </w:t>
      </w:r>
      <w:r w:rsidR="00AB628C" w:rsidRPr="00C16CAF">
        <w:t>multi</w:t>
      </w:r>
      <w:r w:rsidR="003C60B7" w:rsidRPr="00C16CAF">
        <w:t xml:space="preserve">-link </w:t>
      </w:r>
      <w:r w:rsidRPr="00C16CAF">
        <w:t xml:space="preserve">reconfiguration by sending an </w:t>
      </w:r>
      <w:r w:rsidR="007C3536" w:rsidRPr="00C16CAF">
        <w:t>ML Configuration Notify</w:t>
      </w:r>
      <w:r w:rsidRPr="00B4485F">
        <w:t xml:space="preserve"> frame (</w:t>
      </w:r>
      <w:r w:rsidR="007C3536" w:rsidRPr="00013D77">
        <w:t xml:space="preserve">notify frame </w:t>
      </w:r>
      <w:r w:rsidRPr="00013D77">
        <w:t xml:space="preserve">for short) </w:t>
      </w:r>
      <w:r w:rsidR="00401F73" w:rsidRPr="00013D77">
        <w:t xml:space="preserve">to </w:t>
      </w:r>
      <w:r w:rsidR="008D5C70" w:rsidRPr="001C1408">
        <w:t>an</w:t>
      </w:r>
      <w:r w:rsidRPr="001C1408">
        <w:t xml:space="preserve"> associated non-AP MLD. The </w:t>
      </w:r>
      <w:r w:rsidR="00EF5972" w:rsidRPr="005B30A7">
        <w:t>notify</w:t>
      </w:r>
      <w:r w:rsidR="00EC07A9" w:rsidRPr="00512FE4">
        <w:t xml:space="preserve"> frame </w:t>
      </w:r>
      <w:r w:rsidR="00895654" w:rsidRPr="00512FE4">
        <w:t>may be transmitted over any link</w:t>
      </w:r>
      <w:r w:rsidR="004511F7" w:rsidRPr="008B0512">
        <w:t xml:space="preserve"> that has been set up between </w:t>
      </w:r>
      <w:r w:rsidR="004511F7">
        <w:t xml:space="preserve">the AP MLD and </w:t>
      </w:r>
      <w:r w:rsidR="00B440E8">
        <w:t>th</w:t>
      </w:r>
      <w:r w:rsidR="00C16CAF">
        <w:t xml:space="preserve">e </w:t>
      </w:r>
      <w:r w:rsidR="004511F7">
        <w:t>non-AP MLD</w:t>
      </w:r>
      <w:r w:rsidR="00895654" w:rsidRPr="004511F7">
        <w:t xml:space="preserve">, and </w:t>
      </w:r>
      <w:r w:rsidR="00EC07A9" w:rsidRPr="004511F7">
        <w:t xml:space="preserve">shall contain a </w:t>
      </w:r>
      <w:r w:rsidR="007771DC" w:rsidRPr="004511F7">
        <w:t xml:space="preserve">Reconfiguration </w:t>
      </w:r>
      <w:r w:rsidR="00EC07A9" w:rsidRPr="004511F7">
        <w:t>variant Multi-</w:t>
      </w:r>
      <w:r w:rsidR="0092701F" w:rsidRPr="004511F7">
        <w:t>L</w:t>
      </w:r>
      <w:r w:rsidR="00EC07A9" w:rsidRPr="004511F7">
        <w:t>ink element</w:t>
      </w:r>
      <w:r w:rsidR="00401F73" w:rsidRPr="004511F7">
        <w:t xml:space="preserve"> that </w:t>
      </w:r>
      <w:r w:rsidR="00542E09" w:rsidRPr="004511F7">
        <w:t xml:space="preserve">follows the </w:t>
      </w:r>
      <w:r w:rsidR="00703C30" w:rsidRPr="004511F7">
        <w:t xml:space="preserve">same </w:t>
      </w:r>
      <w:r w:rsidR="00542E09" w:rsidRPr="004511F7">
        <w:t xml:space="preserve">rules </w:t>
      </w:r>
      <w:r w:rsidR="00703C30" w:rsidRPr="00B440E8">
        <w:rPr>
          <w:rStyle w:val="CommentReference"/>
          <w:sz w:val="20"/>
          <w:szCs w:val="20"/>
        </w:rPr>
        <w:t>as</w:t>
      </w:r>
      <w:r w:rsidR="000D36ED" w:rsidRPr="00B440E8">
        <w:t xml:space="preserve"> the </w:t>
      </w:r>
      <w:r w:rsidR="007771DC" w:rsidRPr="00B440E8">
        <w:t>Reconfiguration</w:t>
      </w:r>
      <w:r w:rsidR="000D36ED" w:rsidRPr="00B440E8">
        <w:t xml:space="preserve"> variant Multi-</w:t>
      </w:r>
      <w:r w:rsidR="0092701F" w:rsidRPr="00B440E8">
        <w:t>L</w:t>
      </w:r>
      <w:r w:rsidR="000D36ED" w:rsidRPr="00B440E8">
        <w:t xml:space="preserve">ink element included in </w:t>
      </w:r>
      <w:r w:rsidR="00703C30" w:rsidRPr="00B440E8">
        <w:t xml:space="preserve">an ML Configuration Response frame </w:t>
      </w:r>
      <w:r w:rsidR="00401F73" w:rsidRPr="00B440E8">
        <w:t>when the</w:t>
      </w:r>
      <w:r w:rsidR="00542E09" w:rsidRPr="00B440E8">
        <w:t xml:space="preserve"> </w:t>
      </w:r>
      <w:r w:rsidR="00082FEB" w:rsidRPr="00C16CAF">
        <w:t xml:space="preserve">Status </w:t>
      </w:r>
      <w:r w:rsidR="000D36ED" w:rsidRPr="00C16CAF">
        <w:t>C</w:t>
      </w:r>
      <w:r w:rsidR="00082FEB" w:rsidRPr="00C16CAF">
        <w:t xml:space="preserve">ode </w:t>
      </w:r>
      <w:r w:rsidR="00401F73" w:rsidRPr="00C16CAF">
        <w:t xml:space="preserve">field is set to </w:t>
      </w:r>
      <w:r w:rsidR="00082FEB" w:rsidRPr="00C16CAF">
        <w:t>REFUSED_WITH_SUGGESTED_LINKS</w:t>
      </w:r>
      <w:r w:rsidR="00703C30" w:rsidRPr="00C16CAF">
        <w:t>,</w:t>
      </w:r>
      <w:r w:rsidR="00082FEB" w:rsidRPr="00C16CAF">
        <w:t xml:space="preserve"> as </w:t>
      </w:r>
      <w:r w:rsidR="00542E09" w:rsidRPr="00C16CAF">
        <w:t>defined in 36.3.6.2 (Basic reconfiguration procedure).</w:t>
      </w:r>
    </w:p>
    <w:p w14:paraId="4968DEF1" w14:textId="3C2DD0FB" w:rsidR="00082FEB" w:rsidRPr="00414BF2" w:rsidRDefault="000D36ED" w:rsidP="00285E9A">
      <w:r w:rsidRPr="00414BF2">
        <w:t xml:space="preserve">In addition, </w:t>
      </w:r>
      <w:r w:rsidR="00082FEB" w:rsidRPr="00414BF2">
        <w:t xml:space="preserve">if the AP MLD </w:t>
      </w:r>
      <w:r w:rsidR="00E76C67" w:rsidRPr="00414BF2">
        <w:t>is re</w:t>
      </w:r>
      <w:r w:rsidR="00381BDD" w:rsidRPr="00414BF2">
        <w:t>commending</w:t>
      </w:r>
      <w:r w:rsidR="00E76C67" w:rsidRPr="00414BF2">
        <w:t xml:space="preserve"> </w:t>
      </w:r>
      <w:r w:rsidR="0040111A">
        <w:t>deletion of</w:t>
      </w:r>
      <w:r w:rsidR="00703C30" w:rsidRPr="00414BF2">
        <w:t xml:space="preserve"> a link, </w:t>
      </w:r>
      <w:r w:rsidR="0015636C">
        <w:t xml:space="preserve">either </w:t>
      </w:r>
      <w:r w:rsidR="00253B24" w:rsidRPr="00414BF2">
        <w:t xml:space="preserve">directly </w:t>
      </w:r>
      <w:r w:rsidR="00703C30" w:rsidRPr="00414BF2">
        <w:t xml:space="preserve">or </w:t>
      </w:r>
      <w:r w:rsidR="0015636C">
        <w:t>through</w:t>
      </w:r>
      <w:r w:rsidR="00253B24" w:rsidRPr="00414BF2">
        <w:t xml:space="preserve"> </w:t>
      </w:r>
      <w:r w:rsidR="00703C30" w:rsidRPr="00414BF2">
        <w:t>recommen</w:t>
      </w:r>
      <w:r w:rsidR="0015636C">
        <w:t>d</w:t>
      </w:r>
      <w:r w:rsidR="00703C30" w:rsidRPr="00414BF2">
        <w:t xml:space="preserve">ing </w:t>
      </w:r>
      <w:r w:rsidR="0040111A">
        <w:t xml:space="preserve">that </w:t>
      </w:r>
      <w:del w:id="63" w:author="Payam Torab" w:date="2021-05-11T20:08:00Z">
        <w:r w:rsidR="00381BDD" w:rsidRPr="00414BF2" w:rsidDel="006C3D4F">
          <w:delText xml:space="preserve">a </w:delText>
        </w:r>
      </w:del>
      <w:ins w:id="64" w:author="Payam Torab" w:date="2021-05-11T20:08:00Z">
        <w:r w:rsidR="006C3D4F">
          <w:t>the</w:t>
        </w:r>
        <w:r w:rsidR="006C3D4F" w:rsidRPr="00414BF2">
          <w:t xml:space="preserve"> </w:t>
        </w:r>
      </w:ins>
      <w:ins w:id="65" w:author="Payam Torab" w:date="2021-05-11T20:53:00Z">
        <w:r w:rsidR="00213CB7">
          <w:t xml:space="preserve">associated </w:t>
        </w:r>
      </w:ins>
      <w:r w:rsidR="00381BDD" w:rsidRPr="00414BF2">
        <w:t xml:space="preserve">non-AP STA </w:t>
      </w:r>
      <w:ins w:id="66" w:author="Payam Torab" w:date="2021-05-11T20:13:00Z">
        <w:r w:rsidR="005F36AC">
          <w:t xml:space="preserve">on that link </w:t>
        </w:r>
      </w:ins>
      <w:del w:id="67" w:author="Payam Torab" w:date="2021-05-11T20:20:00Z">
        <w:r w:rsidR="00381BDD" w:rsidRPr="00414BF2" w:rsidDel="005F36AC">
          <w:delText>connect to</w:delText>
        </w:r>
      </w:del>
      <w:ins w:id="68" w:author="Payam Torab" w:date="2021-05-11T20:20:00Z">
        <w:r w:rsidR="005F36AC">
          <w:t>associate with</w:t>
        </w:r>
      </w:ins>
      <w:r w:rsidR="00381BDD" w:rsidRPr="00414BF2">
        <w:t xml:space="preserve"> a </w:t>
      </w:r>
      <w:del w:id="69" w:author="Payam Torab" w:date="2021-05-11T20:55:00Z">
        <w:r w:rsidR="00381BDD" w:rsidRPr="00414BF2" w:rsidDel="00213CB7">
          <w:delText xml:space="preserve">new </w:delText>
        </w:r>
      </w:del>
      <w:ins w:id="70" w:author="Payam Torab" w:date="2021-05-11T20:55:00Z">
        <w:r w:rsidR="00213CB7">
          <w:t>different affiliated</w:t>
        </w:r>
        <w:r w:rsidR="00213CB7" w:rsidRPr="00414BF2">
          <w:t xml:space="preserve"> </w:t>
        </w:r>
      </w:ins>
      <w:r w:rsidR="00381BDD" w:rsidRPr="00414BF2">
        <w:t xml:space="preserve">AP, </w:t>
      </w:r>
      <w:r w:rsidR="00253B24" w:rsidRPr="00414BF2">
        <w:t xml:space="preserve">and the AP MLD intends to delete the link at a future time, </w:t>
      </w:r>
      <w:r w:rsidR="00082FEB" w:rsidRPr="00414BF2">
        <w:t xml:space="preserve">it shall set </w:t>
      </w:r>
      <w:r w:rsidR="0040111A">
        <w:t xml:space="preserve">to 1 </w:t>
      </w:r>
      <w:r w:rsidR="00082FEB" w:rsidRPr="00414BF2">
        <w:t xml:space="preserve">the Delete </w:t>
      </w:r>
      <w:r w:rsidR="002465E2" w:rsidRPr="00414BF2">
        <w:t>Imminent</w:t>
      </w:r>
      <w:r w:rsidR="00082FEB" w:rsidRPr="00414BF2">
        <w:t xml:space="preserve"> subfield</w:t>
      </w:r>
      <w:r w:rsidR="00253B24" w:rsidRPr="00414BF2">
        <w:t xml:space="preserve"> </w:t>
      </w:r>
      <w:r w:rsidR="00414BF2" w:rsidRPr="00414BF2">
        <w:t>in</w:t>
      </w:r>
      <w:r w:rsidR="00253B24" w:rsidRPr="00414BF2">
        <w:t xml:space="preserve"> the </w:t>
      </w:r>
      <w:r w:rsidR="007771DC">
        <w:t>Per-STA Control field</w:t>
      </w:r>
      <w:r w:rsidR="00253B24" w:rsidRPr="00414BF2">
        <w:t xml:space="preserve"> </w:t>
      </w:r>
      <w:r w:rsidR="007771DC">
        <w:t xml:space="preserve">of </w:t>
      </w:r>
      <w:r w:rsidR="00253B24" w:rsidRPr="00414BF2">
        <w:t xml:space="preserve">the per-STA profile of the AP </w:t>
      </w:r>
      <w:r w:rsidR="0040111A">
        <w:t>whose link will be deleted</w:t>
      </w:r>
      <w:r w:rsidR="00082FEB" w:rsidRPr="00414BF2">
        <w:t xml:space="preserve">, and the Delete Timer </w:t>
      </w:r>
      <w:r w:rsidR="00165C94">
        <w:t>subfield</w:t>
      </w:r>
      <w:r w:rsidR="00414BF2" w:rsidRPr="00414BF2">
        <w:t xml:space="preserve"> </w:t>
      </w:r>
      <w:r w:rsidR="00082FEB" w:rsidRPr="00414BF2">
        <w:t xml:space="preserve">to the number of target beacon transmission times (TBTTs) of </w:t>
      </w:r>
      <w:r w:rsidR="0040111A">
        <w:t>that</w:t>
      </w:r>
      <w:r w:rsidR="0040111A" w:rsidRPr="00414BF2">
        <w:t xml:space="preserve"> </w:t>
      </w:r>
      <w:r w:rsidR="00082FEB" w:rsidRPr="00414BF2">
        <w:t xml:space="preserve">AP before the link is deleted, if it </w:t>
      </w:r>
      <w:r w:rsidR="00414BF2" w:rsidRPr="00414BF2">
        <w:t xml:space="preserve">has </w:t>
      </w:r>
      <w:r w:rsidR="00082FEB" w:rsidRPr="00414BF2">
        <w:t xml:space="preserve">not </w:t>
      </w:r>
      <w:r w:rsidR="00414BF2" w:rsidRPr="00414BF2">
        <w:t xml:space="preserve">been </w:t>
      </w:r>
      <w:r w:rsidR="00082FEB" w:rsidRPr="00414BF2">
        <w:t>deleted by the non-AP STA</w:t>
      </w:r>
      <w:r w:rsidR="0057173B">
        <w:t xml:space="preserve"> by then</w:t>
      </w:r>
      <w:r w:rsidR="00082FEB" w:rsidRPr="00414BF2">
        <w:t xml:space="preserve">. The value </w:t>
      </w:r>
      <w:r w:rsidR="0057173B">
        <w:t>indicated by</w:t>
      </w:r>
      <w:r w:rsidR="0057173B" w:rsidRPr="00414BF2">
        <w:t xml:space="preserve"> </w:t>
      </w:r>
      <w:r w:rsidR="00082FEB" w:rsidRPr="00414BF2">
        <w:t xml:space="preserve">the Delete Timer subfield shall be longer than </w:t>
      </w:r>
      <w:r w:rsidR="0057173B">
        <w:t xml:space="preserve">the </w:t>
      </w:r>
      <w:r w:rsidR="00082FEB" w:rsidRPr="00414BF2">
        <w:t xml:space="preserve">MLD </w:t>
      </w:r>
      <w:r w:rsidR="0057173B">
        <w:t>max idle period</w:t>
      </w:r>
      <w:ins w:id="71" w:author="Payam Torab" w:date="2021-05-11T22:19:00Z">
        <w:r w:rsidR="004F3A80">
          <w:t xml:space="preserve"> parameter </w:t>
        </w:r>
      </w:ins>
      <w:ins w:id="72" w:author="Payam Torab" w:date="2021-05-11T22:28:00Z">
        <w:r w:rsidR="004F3A80">
          <w:t>of the target non-AP MLD</w:t>
        </w:r>
      </w:ins>
      <w:r w:rsidR="00082FEB" w:rsidRPr="00414BF2">
        <w:t>.</w:t>
      </w:r>
    </w:p>
    <w:p w14:paraId="0580ABB1" w14:textId="44BF292D" w:rsidR="00621ABE" w:rsidRDefault="00621ABE" w:rsidP="00285E9A">
      <w:r>
        <w:t>In response to an ML Configuration Notify frame, a non-AP MLD may initiate reconfiguration following the procedure defined in 35.3.6.</w:t>
      </w:r>
      <w:r w:rsidR="009F536B">
        <w:t>3</w:t>
      </w:r>
      <w:r w:rsidR="00261D41">
        <w:t xml:space="preserve"> </w:t>
      </w:r>
      <w:r w:rsidR="00C474CE">
        <w:t>(</w:t>
      </w:r>
      <w:r w:rsidR="00C474CE" w:rsidRPr="00C474CE">
        <w:t>Basic reconfiguration procedure</w:t>
      </w:r>
      <w:r w:rsidR="00C474CE">
        <w:t>)</w:t>
      </w:r>
      <w:r>
        <w:t xml:space="preserve">. The ML configuration requested in the ML Configuration Request frame </w:t>
      </w:r>
      <w:r w:rsidR="00AE5EA5">
        <w:t>should not conflict with the configuration suggested in the notify frame</w:t>
      </w:r>
      <w:r w:rsidR="001C5BBF">
        <w:t xml:space="preserve">; specifically, the requested configuration should not include a link to an affiliated AP from an affiliated non-AP STA that is different from the affiliated non-AP STA that the AP MLD has suggested for that AP.  </w:t>
      </w:r>
    </w:p>
    <w:p w14:paraId="2768CE95" w14:textId="149A6FC5" w:rsidR="00F86364" w:rsidRDefault="00F86364" w:rsidP="00285E9A">
      <w:r w:rsidRPr="0000200B">
        <w:t xml:space="preserve">Figure 35-xyz2 illustrates two examples of reconfiguration </w:t>
      </w:r>
      <w:r w:rsidR="00C474CE">
        <w:t>recommend</w:t>
      </w:r>
      <w:r w:rsidR="00C474CE" w:rsidRPr="0000200B">
        <w:t xml:space="preserve">ed </w:t>
      </w:r>
      <w:r w:rsidRPr="0000200B">
        <w:t xml:space="preserve">by an AP MLD. </w:t>
      </w:r>
      <w:r w:rsidR="00C845FC" w:rsidRPr="0000200B">
        <w:t xml:space="preserve">In </w:t>
      </w:r>
      <w:r w:rsidR="00920BEF" w:rsidRPr="0000200B">
        <w:t xml:space="preserve">both </w:t>
      </w:r>
      <w:r w:rsidR="0015636C">
        <w:t>examples</w:t>
      </w:r>
      <w:r w:rsidR="00920BEF" w:rsidRPr="0000200B">
        <w:t xml:space="preserve">, at the time of association, </w:t>
      </w:r>
      <w:r w:rsidR="00D36BD3">
        <w:t xml:space="preserve">the </w:t>
      </w:r>
      <w:r w:rsidRPr="0000200B">
        <w:t>AP and non-AP MLD have two affiliated STAs</w:t>
      </w:r>
      <w:r w:rsidR="001014D6" w:rsidRPr="0000200B">
        <w:t xml:space="preserve"> </w:t>
      </w:r>
      <w:r w:rsidR="00920BEF" w:rsidRPr="0000200B">
        <w:t>each</w:t>
      </w:r>
      <w:r w:rsidR="001D48FC">
        <w:t xml:space="preserve"> (</w:t>
      </w:r>
      <w:r w:rsidR="001014D6" w:rsidRPr="0000200B">
        <w:t>operating on 2.4 and 5 GHz channels</w:t>
      </w:r>
      <w:r w:rsidR="001D48FC">
        <w:t xml:space="preserve"> in this </w:t>
      </w:r>
      <w:r w:rsidR="001D48FC">
        <w:lastRenderedPageBreak/>
        <w:t>example)</w:t>
      </w:r>
      <w:r w:rsidR="006A77A1" w:rsidRPr="0000200B">
        <w:t>, and</w:t>
      </w:r>
      <w:r w:rsidR="00C845FC" w:rsidRPr="0000200B">
        <w:t xml:space="preserve"> </w:t>
      </w:r>
      <w:r w:rsidR="00920BEF" w:rsidRPr="0000200B">
        <w:t>l</w:t>
      </w:r>
      <w:r w:rsidRPr="0000200B">
        <w:t xml:space="preserve">ater, AP MLD notifies </w:t>
      </w:r>
      <w:r w:rsidR="001014D6" w:rsidRPr="0000200B">
        <w:t xml:space="preserve">the </w:t>
      </w:r>
      <w:r w:rsidR="006A77A1" w:rsidRPr="0000200B">
        <w:t xml:space="preserve">associated </w:t>
      </w:r>
      <w:r w:rsidR="001014D6" w:rsidRPr="0000200B">
        <w:t xml:space="preserve">non-AP MLD of availability of a </w:t>
      </w:r>
      <w:r w:rsidRPr="0000200B">
        <w:t>third AP (AP3</w:t>
      </w:r>
      <w:r w:rsidR="001D48FC">
        <w:t xml:space="preserve">, </w:t>
      </w:r>
      <w:r w:rsidR="001014D6" w:rsidRPr="0000200B">
        <w:t xml:space="preserve">operating in 6 </w:t>
      </w:r>
      <w:r w:rsidR="001014D6">
        <w:t>GHz</w:t>
      </w:r>
      <w:r w:rsidR="001D48FC">
        <w:t xml:space="preserve"> in this example)</w:t>
      </w:r>
      <w:r w:rsidR="00C845FC">
        <w:t xml:space="preserve">, and recommends </w:t>
      </w:r>
      <w:r w:rsidR="001D48FC">
        <w:t xml:space="preserve">that </w:t>
      </w:r>
      <w:r w:rsidR="00D36BD3">
        <w:t xml:space="preserve">the </w:t>
      </w:r>
      <w:r w:rsidR="00C845FC">
        <w:t xml:space="preserve">non-AP STA2 </w:t>
      </w:r>
      <w:del w:id="73" w:author="Payam Torab" w:date="2021-05-11T20:20:00Z">
        <w:r w:rsidR="00C845FC" w:rsidDel="005F36AC">
          <w:delText>connect to</w:delText>
        </w:r>
      </w:del>
      <w:ins w:id="74" w:author="Payam Torab" w:date="2021-05-11T20:20:00Z">
        <w:r w:rsidR="005F36AC">
          <w:t>associate with</w:t>
        </w:r>
      </w:ins>
      <w:r w:rsidR="00C845FC">
        <w:t xml:space="preserve"> </w:t>
      </w:r>
      <w:r w:rsidR="00587695">
        <w:t>AP3</w:t>
      </w:r>
      <w:r w:rsidR="00C845FC">
        <w:t>.</w:t>
      </w:r>
      <w:r w:rsidR="006A77A1">
        <w:t xml:space="preserve"> </w:t>
      </w:r>
      <w:r w:rsidR="00920BEF">
        <w:t xml:space="preserve">In the scenario shown in Figure 35-xyz2(b), </w:t>
      </w:r>
      <w:r w:rsidR="006A77A1">
        <w:t xml:space="preserve">the </w:t>
      </w:r>
      <w:r w:rsidR="00920BEF">
        <w:t>AP MLD further indicates a</w:t>
      </w:r>
      <w:r w:rsidR="00C845FC">
        <w:t xml:space="preserve">n </w:t>
      </w:r>
      <w:r w:rsidR="00AB628C">
        <w:t>imminent</w:t>
      </w:r>
      <w:r w:rsidR="00C845FC">
        <w:t xml:space="preserve"> </w:t>
      </w:r>
      <w:r w:rsidR="00261D41">
        <w:t>deletion of</w:t>
      </w:r>
      <w:r w:rsidR="00C845FC">
        <w:t xml:space="preserve"> the 5 GHz link by setting the </w:t>
      </w:r>
      <w:r w:rsidR="00587695">
        <w:t>Delete Imminent</w:t>
      </w:r>
      <w:r w:rsidR="00C845FC">
        <w:t xml:space="preserve"> subfield </w:t>
      </w:r>
      <w:r w:rsidR="00261D41">
        <w:t xml:space="preserve">in the </w:t>
      </w:r>
      <w:r w:rsidR="00B16F33">
        <w:t xml:space="preserve">Per-STA Profile </w:t>
      </w:r>
      <w:r w:rsidR="00C845FC">
        <w:t xml:space="preserve">subelement corresponding to AP2 to 1. </w:t>
      </w:r>
      <w:r w:rsidR="00D36BD3">
        <w:t>The n</w:t>
      </w:r>
      <w:r w:rsidR="00C845FC">
        <w:t>on-AP MLD request</w:t>
      </w:r>
      <w:r w:rsidR="006A77A1">
        <w:t>s</w:t>
      </w:r>
      <w:r w:rsidR="00C845FC">
        <w:t xml:space="preserve"> a new configuration with non-AP STA2 </w:t>
      </w:r>
      <w:del w:id="75" w:author="Payam Torab" w:date="2021-05-11T20:22:00Z">
        <w:r w:rsidR="00C845FC" w:rsidDel="003B6692">
          <w:delText>connected to</w:delText>
        </w:r>
      </w:del>
      <w:ins w:id="76" w:author="Payam Torab" w:date="2021-05-11T20:22:00Z">
        <w:r w:rsidR="003B6692">
          <w:t>associated with</w:t>
        </w:r>
      </w:ins>
      <w:r w:rsidR="00C845FC">
        <w:t xml:space="preserve"> AP3 instead of AP2, which is accepted by </w:t>
      </w:r>
      <w:r w:rsidR="006A77A1">
        <w:t xml:space="preserve">the </w:t>
      </w:r>
      <w:r w:rsidR="00C845FC">
        <w:t>AP MLD.</w:t>
      </w:r>
      <w:r w:rsidR="006A77A1">
        <w:t xml:space="preserve"> </w:t>
      </w:r>
      <w:r w:rsidR="00C845FC">
        <w:t xml:space="preserve">In the scenario shown in Figure 35-xyz2(c), </w:t>
      </w:r>
      <w:r w:rsidR="006A77A1">
        <w:t xml:space="preserve">the </w:t>
      </w:r>
      <w:r w:rsidR="00C845FC">
        <w:t>AP MLD does not indicate 5 GHz link</w:t>
      </w:r>
      <w:r w:rsidR="00261D41">
        <w:t xml:space="preserve"> deletion</w:t>
      </w:r>
      <w:r w:rsidR="00C845FC">
        <w:t xml:space="preserve">. </w:t>
      </w:r>
      <w:r w:rsidR="00D36BD3">
        <w:t>The n</w:t>
      </w:r>
      <w:r w:rsidR="00C845FC">
        <w:t>on-AP MLD</w:t>
      </w:r>
      <w:r w:rsidR="002465E2">
        <w:t>, having learned about AP3,</w:t>
      </w:r>
      <w:r w:rsidR="00C845FC">
        <w:t xml:space="preserve"> request</w:t>
      </w:r>
      <w:r w:rsidR="00297811">
        <w:t>s</w:t>
      </w:r>
      <w:r w:rsidR="00C845FC">
        <w:t xml:space="preserve"> </w:t>
      </w:r>
      <w:r w:rsidR="002465E2">
        <w:t>to add a link to AP3 from</w:t>
      </w:r>
      <w:r w:rsidR="00C845FC">
        <w:t xml:space="preserve"> a new non-AP STA </w:t>
      </w:r>
      <w:r w:rsidR="006A77A1">
        <w:t>(STA</w:t>
      </w:r>
      <w:r w:rsidR="00C845FC">
        <w:t>3</w:t>
      </w:r>
      <w:r w:rsidR="006A77A1">
        <w:t>)</w:t>
      </w:r>
      <w:r w:rsidR="00C845FC">
        <w:t xml:space="preserve">, keeping its </w:t>
      </w:r>
      <w:r w:rsidR="00D36BD3">
        <w:t>existing</w:t>
      </w:r>
      <w:r w:rsidR="00C845FC">
        <w:t xml:space="preserve"> links, which is accepted by </w:t>
      </w:r>
      <w:r w:rsidR="002465E2">
        <w:t xml:space="preserve">the </w:t>
      </w:r>
      <w:r w:rsidR="00C845FC">
        <w:t xml:space="preserve">AP MLD.  </w:t>
      </w:r>
      <w:r w:rsidR="002465E2">
        <w:t>R</w:t>
      </w:r>
      <w:r w:rsidR="006A77A1">
        <w:t xml:space="preserve">econfiguration frames </w:t>
      </w:r>
      <w:r w:rsidR="002465E2">
        <w:t xml:space="preserve">can be </w:t>
      </w:r>
      <w:r w:rsidR="006A77A1">
        <w:t xml:space="preserve">transmitted on </w:t>
      </w:r>
      <w:r w:rsidR="002465E2">
        <w:t xml:space="preserve">either of </w:t>
      </w:r>
      <w:r w:rsidR="006A77A1">
        <w:t xml:space="preserve">the 2.4 GHz </w:t>
      </w:r>
      <w:r w:rsidR="002465E2">
        <w:t xml:space="preserve">or 5 GHz </w:t>
      </w:r>
      <w:r w:rsidR="006A77A1">
        <w:t>channel</w:t>
      </w:r>
      <w:r w:rsidR="002465E2">
        <w:t>s (the figure shows transmission on the 2.4 GHz channel)</w:t>
      </w:r>
      <w:r w:rsidR="006A77A1">
        <w:t xml:space="preserve">, </w:t>
      </w:r>
      <w:r w:rsidR="002465E2">
        <w:t xml:space="preserve">and the </w:t>
      </w:r>
      <w:r w:rsidR="006A77A1">
        <w:t xml:space="preserve">non-AP MLD stays in </w:t>
      </w:r>
      <w:r w:rsidR="00D36BD3">
        <w:t xml:space="preserve">the </w:t>
      </w:r>
      <w:r w:rsidR="006A77A1">
        <w:t>associated state</w:t>
      </w:r>
      <w:r w:rsidR="002465E2">
        <w:t xml:space="preserve"> throughout reconfiguration</w:t>
      </w:r>
      <w:r w:rsidR="006A77A1">
        <w:t xml:space="preserve">. </w:t>
      </w:r>
    </w:p>
    <w:p w14:paraId="1E592F76" w14:textId="45869FE1" w:rsidR="00F86364" w:rsidRDefault="00C148CC" w:rsidP="00F86364">
      <w:pPr>
        <w:jc w:val="center"/>
      </w:pPr>
      <w:r>
        <w:rPr>
          <w:noProof/>
          <w:lang w:val="en-GB" w:eastAsia="ja-JP"/>
        </w:rPr>
        <w:drawing>
          <wp:inline distT="0" distB="0" distL="0" distR="0" wp14:anchorId="58B04943" wp14:editId="2F8A4EEE">
            <wp:extent cx="5829300" cy="184150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45"/>
                    <a:stretch>
                      <a:fillRect/>
                    </a:stretch>
                  </pic:blipFill>
                  <pic:spPr>
                    <a:xfrm>
                      <a:off x="0" y="0"/>
                      <a:ext cx="5829300" cy="1841500"/>
                    </a:xfrm>
                    <a:prstGeom prst="rect">
                      <a:avLst/>
                    </a:prstGeom>
                  </pic:spPr>
                </pic:pic>
              </a:graphicData>
            </a:graphic>
          </wp:inline>
        </w:drawing>
      </w:r>
    </w:p>
    <w:p w14:paraId="128F65DE" w14:textId="75EF5311" w:rsidR="00F86364" w:rsidRPr="00826B96" w:rsidRDefault="00F86364" w:rsidP="00F86364">
      <w:pPr>
        <w:pStyle w:val="FigTitle"/>
        <w:spacing w:before="0" w:line="0" w:lineRule="atLeast"/>
        <w:ind w:left="800"/>
        <w:rPr>
          <w:color w:val="auto"/>
        </w:rPr>
      </w:pPr>
      <w:r w:rsidRPr="00826B96">
        <w:rPr>
          <w:color w:val="auto"/>
          <w:w w:val="100"/>
        </w:rPr>
        <w:t>Figure 35-xyz2 – Examples of AP-</w:t>
      </w:r>
      <w:r w:rsidR="00C474CE">
        <w:rPr>
          <w:color w:val="auto"/>
          <w:w w:val="100"/>
        </w:rPr>
        <w:t>recommended</w:t>
      </w:r>
      <w:r w:rsidR="00C474CE" w:rsidRPr="00826B96">
        <w:rPr>
          <w:color w:val="auto"/>
          <w:w w:val="100"/>
        </w:rPr>
        <w:t xml:space="preserve"> </w:t>
      </w:r>
      <w:r w:rsidRPr="00826B96">
        <w:rPr>
          <w:color w:val="auto"/>
          <w:w w:val="100"/>
        </w:rPr>
        <w:t>reconfiguration</w:t>
      </w:r>
    </w:p>
    <w:p w14:paraId="525079AA" w14:textId="749B84AD" w:rsidR="00CC644C" w:rsidRDefault="00717D24" w:rsidP="00D15946">
      <w:pPr>
        <w:pStyle w:val="H3"/>
        <w:rPr>
          <w:w w:val="100"/>
        </w:rPr>
      </w:pPr>
      <w:r>
        <w:rPr>
          <w:w w:val="100"/>
        </w:rPr>
        <w:t>35.3.6.</w:t>
      </w:r>
      <w:r w:rsidR="009F536B">
        <w:rPr>
          <w:w w:val="100"/>
        </w:rPr>
        <w:t>5</w:t>
      </w:r>
      <w:r>
        <w:rPr>
          <w:w w:val="100"/>
        </w:rPr>
        <w:t xml:space="preserve"> Changes to multi-link operation after reconfiguration </w:t>
      </w:r>
      <w:r w:rsidRPr="000171FF">
        <w:rPr>
          <w:color w:val="F79646" w:themeColor="accent6"/>
        </w:rPr>
        <w:t>[</w:t>
      </w:r>
      <w:r>
        <w:rPr>
          <w:color w:val="F79646" w:themeColor="accent6"/>
        </w:rPr>
        <w:t>#</w:t>
      </w:r>
      <w:r w:rsidRPr="000171FF">
        <w:rPr>
          <w:color w:val="F79646" w:themeColor="accent6"/>
        </w:rPr>
        <w:t>1857]</w:t>
      </w:r>
      <w:r>
        <w:rPr>
          <w:color w:val="F79646" w:themeColor="accent6"/>
        </w:rPr>
        <w:t xml:space="preserve">, </w:t>
      </w:r>
      <w:r w:rsidRPr="000171FF">
        <w:rPr>
          <w:color w:val="F79646" w:themeColor="accent6"/>
        </w:rPr>
        <w:t>[</w:t>
      </w:r>
      <w:r>
        <w:rPr>
          <w:color w:val="F79646" w:themeColor="accent6"/>
        </w:rPr>
        <w:t>#</w:t>
      </w:r>
      <w:r w:rsidRPr="000171FF">
        <w:rPr>
          <w:color w:val="F79646" w:themeColor="accent6"/>
        </w:rPr>
        <w:t>2513]</w:t>
      </w:r>
      <w:r>
        <w:rPr>
          <w:color w:val="F79646" w:themeColor="accent6"/>
        </w:rPr>
        <w:t xml:space="preserve">, </w:t>
      </w:r>
      <w:r w:rsidRPr="001654B6">
        <w:rPr>
          <w:color w:val="F79646" w:themeColor="accent6"/>
        </w:rPr>
        <w:t>[</w:t>
      </w:r>
      <w:r>
        <w:rPr>
          <w:color w:val="F79646" w:themeColor="accent6"/>
        </w:rPr>
        <w:t>#</w:t>
      </w:r>
      <w:r w:rsidRPr="001654B6">
        <w:rPr>
          <w:color w:val="F79646" w:themeColor="accent6"/>
        </w:rPr>
        <w:t>1852</w:t>
      </w:r>
      <w:r>
        <w:rPr>
          <w:color w:val="F79646" w:themeColor="accent6"/>
        </w:rPr>
        <w:t>]</w:t>
      </w:r>
      <w:r w:rsidRPr="001654B6">
        <w:rPr>
          <w:color w:val="F79646" w:themeColor="accent6"/>
        </w:rPr>
        <w:t xml:space="preserve">, </w:t>
      </w:r>
      <w:r>
        <w:rPr>
          <w:color w:val="F79646" w:themeColor="accent6"/>
        </w:rPr>
        <w:t>[#</w:t>
      </w:r>
      <w:r w:rsidRPr="001654B6">
        <w:rPr>
          <w:color w:val="F79646" w:themeColor="accent6"/>
        </w:rPr>
        <w:t>2511]</w:t>
      </w:r>
      <w:r>
        <w:rPr>
          <w:color w:val="F79646" w:themeColor="accent6"/>
        </w:rPr>
        <w:t>,</w:t>
      </w:r>
      <w:r w:rsidR="0048417C">
        <w:rPr>
          <w:color w:val="F79646" w:themeColor="accent6"/>
        </w:rPr>
        <w:t xml:space="preserve"> </w:t>
      </w:r>
      <w:r>
        <w:rPr>
          <w:color w:val="F79646" w:themeColor="accent6"/>
        </w:rPr>
        <w:t>[#2595]</w:t>
      </w:r>
    </w:p>
    <w:p w14:paraId="3BABCCB5" w14:textId="0A3C083E" w:rsidR="00B63693" w:rsidRPr="00D82EFA" w:rsidRDefault="00FF1764" w:rsidP="00BA00BB">
      <w:pPr>
        <w:pStyle w:val="T"/>
        <w:rPr>
          <w:color w:val="auto"/>
          <w:lang w:eastAsia="en-US"/>
        </w:rPr>
      </w:pPr>
      <w:r w:rsidRPr="00D82EFA">
        <w:rPr>
          <w:color w:val="auto"/>
          <w:lang w:eastAsia="en-US"/>
        </w:rPr>
        <w:t xml:space="preserve">There shall be no </w:t>
      </w:r>
      <w:r w:rsidR="00B53E4D" w:rsidRPr="00D82EFA">
        <w:rPr>
          <w:color w:val="auto"/>
          <w:lang w:eastAsia="en-US"/>
        </w:rPr>
        <w:t>change</w:t>
      </w:r>
      <w:r w:rsidR="003867BD" w:rsidRPr="00D82EFA">
        <w:rPr>
          <w:color w:val="auto"/>
          <w:lang w:eastAsia="en-US"/>
        </w:rPr>
        <w:t>s</w:t>
      </w:r>
      <w:r w:rsidR="00B53E4D" w:rsidRPr="00D82EFA">
        <w:rPr>
          <w:color w:val="auto"/>
          <w:lang w:eastAsia="en-US"/>
        </w:rPr>
        <w:t xml:space="preserve"> to the operation of </w:t>
      </w:r>
      <w:r w:rsidR="00635BDE">
        <w:rPr>
          <w:color w:val="auto"/>
          <w:lang w:eastAsia="en-US"/>
        </w:rPr>
        <w:t xml:space="preserve">links that are </w:t>
      </w:r>
      <w:r w:rsidR="00A22E4C">
        <w:rPr>
          <w:color w:val="auto"/>
          <w:lang w:eastAsia="en-US"/>
        </w:rPr>
        <w:t xml:space="preserve">not </w:t>
      </w:r>
      <w:r w:rsidR="00664F49" w:rsidRPr="00D82EFA">
        <w:rPr>
          <w:color w:val="auto"/>
          <w:lang w:eastAsia="en-US"/>
        </w:rPr>
        <w:t>added or deleted</w:t>
      </w:r>
      <w:r w:rsidR="00A22E4C">
        <w:rPr>
          <w:color w:val="auto"/>
          <w:lang w:eastAsia="en-US"/>
        </w:rPr>
        <w:t xml:space="preserve"> by reconfiguration</w:t>
      </w:r>
      <w:r w:rsidR="00BB7087" w:rsidRPr="00D82EFA">
        <w:rPr>
          <w:color w:val="auto"/>
          <w:lang w:eastAsia="en-US"/>
        </w:rPr>
        <w:t xml:space="preserve">, e.g., </w:t>
      </w:r>
      <w:r w:rsidR="00B94F84" w:rsidRPr="00D82EFA">
        <w:rPr>
          <w:color w:val="auto"/>
          <w:lang w:eastAsia="en-US"/>
        </w:rPr>
        <w:t>no change</w:t>
      </w:r>
      <w:r w:rsidR="00B964C3" w:rsidRPr="00D82EFA">
        <w:rPr>
          <w:color w:val="auto"/>
          <w:lang w:eastAsia="en-US"/>
        </w:rPr>
        <w:t>s</w:t>
      </w:r>
      <w:r w:rsidR="00B94F84" w:rsidRPr="00D82EFA">
        <w:rPr>
          <w:color w:val="auto"/>
          <w:lang w:eastAsia="en-US"/>
        </w:rPr>
        <w:t xml:space="preserve"> to</w:t>
      </w:r>
      <w:r w:rsidR="00B53E4D" w:rsidRPr="00D82EFA">
        <w:rPr>
          <w:color w:val="auto"/>
          <w:lang w:eastAsia="en-US"/>
        </w:rPr>
        <w:t xml:space="preserve"> </w:t>
      </w:r>
      <w:r w:rsidR="00B964C3" w:rsidRPr="00D82EFA">
        <w:rPr>
          <w:color w:val="auto"/>
          <w:lang w:eastAsia="en-US"/>
        </w:rPr>
        <w:t xml:space="preserve">security keys, </w:t>
      </w:r>
      <w:r w:rsidR="00B53E4D" w:rsidRPr="00D82EFA">
        <w:rPr>
          <w:color w:val="auto"/>
          <w:lang w:eastAsia="en-US"/>
        </w:rPr>
        <w:t xml:space="preserve">power save </w:t>
      </w:r>
      <w:r w:rsidR="00D01E23" w:rsidRPr="00D82EFA">
        <w:rPr>
          <w:color w:val="auto"/>
          <w:lang w:eastAsia="en-US"/>
        </w:rPr>
        <w:t>operation</w:t>
      </w:r>
      <w:r w:rsidR="00B94F84" w:rsidRPr="00D82EFA">
        <w:rPr>
          <w:color w:val="auto"/>
          <w:lang w:eastAsia="en-US"/>
        </w:rPr>
        <w:t>,</w:t>
      </w:r>
      <w:r w:rsidR="00304C83" w:rsidRPr="00D82EFA">
        <w:rPr>
          <w:color w:val="auto"/>
          <w:lang w:eastAsia="en-US"/>
        </w:rPr>
        <w:t xml:space="preserve"> </w:t>
      </w:r>
      <w:r w:rsidR="00B94F84" w:rsidRPr="00D82EFA">
        <w:rPr>
          <w:color w:val="auto"/>
          <w:lang w:eastAsia="en-US"/>
        </w:rPr>
        <w:t>e</w:t>
      </w:r>
      <w:r w:rsidR="00D01E23" w:rsidRPr="00D82EFA">
        <w:rPr>
          <w:color w:val="auto"/>
          <w:lang w:eastAsia="en-US"/>
        </w:rPr>
        <w:t>stablished TWTs</w:t>
      </w:r>
      <w:r w:rsidR="00B94F84" w:rsidRPr="00D82EFA">
        <w:rPr>
          <w:color w:val="auto"/>
          <w:lang w:eastAsia="en-US"/>
        </w:rPr>
        <w:t>,</w:t>
      </w:r>
      <w:r w:rsidR="00894757" w:rsidRPr="00D82EFA">
        <w:rPr>
          <w:color w:val="auto"/>
          <w:lang w:eastAsia="en-US"/>
        </w:rPr>
        <w:t xml:space="preserve"> and the</w:t>
      </w:r>
      <w:r w:rsidR="00304C83" w:rsidRPr="00D82EFA">
        <w:rPr>
          <w:color w:val="auto"/>
          <w:lang w:eastAsia="en-US"/>
        </w:rPr>
        <w:t xml:space="preserve"> list of TIDs mapped to the link</w:t>
      </w:r>
      <w:r w:rsidR="00894757" w:rsidRPr="00D82EFA">
        <w:rPr>
          <w:color w:val="auto"/>
          <w:lang w:eastAsia="en-US"/>
        </w:rPr>
        <w:t>.</w:t>
      </w:r>
    </w:p>
    <w:p w14:paraId="1F922AAC" w14:textId="09D69385" w:rsidR="009244AC" w:rsidRDefault="00840570" w:rsidP="00BA00BB">
      <w:pPr>
        <w:pStyle w:val="T"/>
        <w:rPr>
          <w:color w:val="auto"/>
          <w:lang w:eastAsia="en-US"/>
        </w:rPr>
      </w:pPr>
      <w:r w:rsidRPr="00D82EFA">
        <w:rPr>
          <w:color w:val="auto"/>
          <w:lang w:eastAsia="en-US"/>
        </w:rPr>
        <w:t>Once a link is deleted, the AP and non-AP STA terminating the link at the time of deletion shall no longer transmit frames to and receive frames from each other</w:t>
      </w:r>
      <w:r w:rsidR="0031759A" w:rsidRPr="00D82EFA">
        <w:rPr>
          <w:color w:val="auto"/>
          <w:lang w:eastAsia="en-US"/>
        </w:rPr>
        <w:t xml:space="preserve"> on that link</w:t>
      </w:r>
      <w:r w:rsidRPr="00D82EFA">
        <w:rPr>
          <w:color w:val="auto"/>
          <w:lang w:eastAsia="en-US"/>
        </w:rPr>
        <w:t xml:space="preserve">, and all operation states such as power save mode and established TWTs shall no longer be valid. A new </w:t>
      </w:r>
      <w:r w:rsidR="00992E2C" w:rsidRPr="00D82EFA">
        <w:rPr>
          <w:color w:val="auto"/>
          <w:lang w:eastAsia="en-US"/>
        </w:rPr>
        <w:t xml:space="preserve">link </w:t>
      </w:r>
      <w:r w:rsidR="00B60B67">
        <w:rPr>
          <w:color w:val="auto"/>
          <w:lang w:eastAsia="en-US"/>
        </w:rPr>
        <w:t>added through reconfiguration</w:t>
      </w:r>
      <w:r w:rsidR="00992E2C" w:rsidRPr="00D82EFA">
        <w:rPr>
          <w:color w:val="auto"/>
          <w:lang w:eastAsia="en-US"/>
        </w:rPr>
        <w:t xml:space="preserve"> shall have the same </w:t>
      </w:r>
      <w:r w:rsidR="00B60B67">
        <w:rPr>
          <w:color w:val="auto"/>
          <w:lang w:eastAsia="en-US"/>
        </w:rPr>
        <w:t xml:space="preserve">initial </w:t>
      </w:r>
      <w:r w:rsidR="00992E2C" w:rsidRPr="00D82EFA">
        <w:rPr>
          <w:color w:val="auto"/>
          <w:lang w:eastAsia="en-US"/>
        </w:rPr>
        <w:t xml:space="preserve">state </w:t>
      </w:r>
      <w:r w:rsidR="0031759A" w:rsidRPr="00D82EFA">
        <w:rPr>
          <w:color w:val="auto"/>
          <w:lang w:eastAsia="en-US"/>
        </w:rPr>
        <w:t xml:space="preserve">as a link introduced at </w:t>
      </w:r>
      <w:r w:rsidR="00BE218C">
        <w:rPr>
          <w:color w:val="auto"/>
          <w:lang w:eastAsia="en-US"/>
        </w:rPr>
        <w:t>multi-link</w:t>
      </w:r>
      <w:r w:rsidR="00BE218C" w:rsidRPr="00D82EFA">
        <w:rPr>
          <w:color w:val="auto"/>
          <w:lang w:eastAsia="en-US"/>
        </w:rPr>
        <w:t xml:space="preserve"> </w:t>
      </w:r>
      <w:r w:rsidR="0031759A" w:rsidRPr="00D82EFA">
        <w:rPr>
          <w:color w:val="auto"/>
          <w:lang w:eastAsia="en-US"/>
        </w:rPr>
        <w:t>setup.</w:t>
      </w:r>
    </w:p>
    <w:p w14:paraId="4529A19F" w14:textId="62A0E89E" w:rsidR="00632D7C" w:rsidRPr="00934E87" w:rsidRDefault="00DE1EDD" w:rsidP="00503ECC">
      <w:r w:rsidRPr="00934E87">
        <w:t xml:space="preserve">A TID </w:t>
      </w:r>
      <w:r w:rsidR="00934E87" w:rsidRPr="00934E87">
        <w:t>with default mapping</w:t>
      </w:r>
      <w:r w:rsidR="00FB1CC6">
        <w:t xml:space="preserve"> (i.e., not mapped to specific link(s))</w:t>
      </w:r>
      <w:r w:rsidR="00934E87" w:rsidRPr="00934E87">
        <w:t xml:space="preserve"> </w:t>
      </w:r>
      <w:r w:rsidR="00DD2374" w:rsidRPr="00934E87">
        <w:t xml:space="preserve">can </w:t>
      </w:r>
      <w:r w:rsidR="003867BD" w:rsidRPr="00934E87">
        <w:t>be transmitted</w:t>
      </w:r>
      <w:r w:rsidR="00DD2374" w:rsidRPr="00934E87">
        <w:t xml:space="preserve"> </w:t>
      </w:r>
      <w:r w:rsidR="003867BD" w:rsidRPr="00934E87">
        <w:t xml:space="preserve">over </w:t>
      </w:r>
      <w:r w:rsidR="00DD2374" w:rsidRPr="00934E87">
        <w:t>a</w:t>
      </w:r>
      <w:r w:rsidR="003867BD" w:rsidRPr="00934E87">
        <w:t>ny new</w:t>
      </w:r>
      <w:r w:rsidR="00DD2374" w:rsidRPr="00934E87">
        <w:t xml:space="preserve"> link</w:t>
      </w:r>
      <w:r w:rsidR="00855D59" w:rsidRPr="00934E87">
        <w:t xml:space="preserve"> </w:t>
      </w:r>
      <w:r w:rsidR="00AE5EA5" w:rsidRPr="00503ECC">
        <w:t xml:space="preserve">that has been </w:t>
      </w:r>
      <w:r w:rsidR="003867BD" w:rsidRPr="00503ECC">
        <w:t xml:space="preserve">set up </w:t>
      </w:r>
      <w:r w:rsidR="00D46770" w:rsidRPr="00503ECC">
        <w:t>after</w:t>
      </w:r>
      <w:r w:rsidR="00855D59" w:rsidRPr="00503ECC">
        <w:t xml:space="preserve"> reconfiguratio</w:t>
      </w:r>
      <w:r w:rsidR="00855D59" w:rsidRPr="00A74707">
        <w:t>n</w:t>
      </w:r>
      <w:r w:rsidR="00DD2374" w:rsidRPr="00A74707">
        <w:t>.</w:t>
      </w:r>
      <w:r w:rsidR="00D25ADF">
        <w:t xml:space="preserve"> </w:t>
      </w:r>
      <w:r w:rsidR="00EC72FE" w:rsidRPr="00934E87">
        <w:t xml:space="preserve">To maintain TID operation continuity under reconfiguration, </w:t>
      </w:r>
      <w:r w:rsidR="00C55200" w:rsidRPr="00934E87">
        <w:t>the MLD</w:t>
      </w:r>
      <w:r w:rsidR="00D25ADF">
        <w:t>s</w:t>
      </w:r>
      <w:r w:rsidR="00C55200" w:rsidRPr="00934E87">
        <w:t xml:space="preserve"> </w:t>
      </w:r>
      <w:r w:rsidR="00037050">
        <w:t>should</w:t>
      </w:r>
      <w:r w:rsidR="00037050" w:rsidRPr="00934E87">
        <w:t xml:space="preserve"> </w:t>
      </w:r>
      <w:r w:rsidR="00EC72FE" w:rsidRPr="00934E87">
        <w:t>steer TIDs away from affected link</w:t>
      </w:r>
      <w:r w:rsidR="00C55200" w:rsidRPr="00934E87">
        <w:t>s</w:t>
      </w:r>
      <w:r w:rsidR="00826B96" w:rsidRPr="00934E87">
        <w:t xml:space="preserve"> </w:t>
      </w:r>
      <w:r w:rsidR="00EC72FE" w:rsidRPr="00934E87">
        <w:t>befor</w:t>
      </w:r>
      <w:r w:rsidR="00193BBB" w:rsidRPr="00934E87">
        <w:t xml:space="preserve">e </w:t>
      </w:r>
      <w:r w:rsidR="00826B96" w:rsidRPr="00934E87">
        <w:t>they</w:t>
      </w:r>
      <w:r w:rsidR="00193BBB" w:rsidRPr="00934E87">
        <w:t xml:space="preserve"> are deleted</w:t>
      </w:r>
      <w:r w:rsidR="00826B96" w:rsidRPr="00934E87">
        <w:t>,</w:t>
      </w:r>
      <w:r w:rsidR="003C60B7" w:rsidRPr="00934E87">
        <w:t xml:space="preserve"> </w:t>
      </w:r>
      <w:r w:rsidR="00D25ADF">
        <w:t>using</w:t>
      </w:r>
      <w:r w:rsidR="003C60B7" w:rsidRPr="00934E87">
        <w:t xml:space="preserve"> the TID-to-link mapping procedure defined in 35.3.</w:t>
      </w:r>
      <w:r w:rsidR="00C474CE" w:rsidRPr="00934E87">
        <w:t>6.1(TID-to-link mapping).</w:t>
      </w:r>
    </w:p>
    <w:p w14:paraId="74A45BD4" w14:textId="77777777" w:rsidR="00D82EFA" w:rsidRPr="00D82EFA" w:rsidRDefault="00D82EFA">
      <w:pPr>
        <w:pStyle w:val="T"/>
        <w:spacing w:before="60"/>
        <w:rPr>
          <w:color w:val="auto"/>
          <w:sz w:val="18"/>
          <w:szCs w:val="18"/>
        </w:rPr>
      </w:pPr>
    </w:p>
    <w:sectPr w:rsidR="00D82EFA" w:rsidRPr="00D82EFA" w:rsidSect="00996772">
      <w:headerReference w:type="default" r:id="rId46"/>
      <w:footerReference w:type="default" r:id="rId47"/>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9FD27A" w14:textId="77777777" w:rsidR="005C372D" w:rsidRDefault="005C372D" w:rsidP="00EF28D3">
      <w:r>
        <w:separator/>
      </w:r>
    </w:p>
  </w:endnote>
  <w:endnote w:type="continuationSeparator" w:id="0">
    <w:p w14:paraId="6C22B306" w14:textId="77777777" w:rsidR="005C372D" w:rsidRDefault="005C372D"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NewRomanPS">
    <w:altName w:val="Times New Roman"/>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797C8A27" w:rsidR="00781EA9" w:rsidRPr="00BA5561" w:rsidRDefault="005C372D" w:rsidP="00EF28D3">
    <w:pPr>
      <w:pStyle w:val="Footer"/>
    </w:pPr>
    <w:r>
      <w:fldChar w:fldCharType="begin"/>
    </w:r>
    <w:r>
      <w:instrText xml:space="preserve"> SUBJECT  \* MERGEFORMAT </w:instrText>
    </w:r>
    <w:r>
      <w:fldChar w:fldCharType="separate"/>
    </w:r>
    <w:r w:rsidR="00781EA9" w:rsidRPr="00BA5561">
      <w:t>Submission</w:t>
    </w:r>
    <w:r>
      <w:fldChar w:fldCharType="end"/>
    </w:r>
    <w:r w:rsidR="00781EA9" w:rsidRPr="00BA5561">
      <w:tab/>
    </w:r>
    <w:r w:rsidR="00781EA9" w:rsidRPr="00BA5561">
      <w:tab/>
    </w:r>
    <w:r w:rsidR="00781EA9" w:rsidRPr="00BA5561">
      <w:tab/>
    </w:r>
    <w:r w:rsidR="00781EA9" w:rsidRPr="00BA5561">
      <w:tab/>
    </w:r>
    <w:r w:rsidR="00781EA9" w:rsidRPr="00BA5561">
      <w:tab/>
      <w:t xml:space="preserve">page </w:t>
    </w:r>
    <w:r w:rsidR="00781EA9" w:rsidRPr="00BA5561">
      <w:fldChar w:fldCharType="begin"/>
    </w:r>
    <w:r w:rsidR="00781EA9" w:rsidRPr="00BA5561">
      <w:instrText xml:space="preserve">page </w:instrText>
    </w:r>
    <w:r w:rsidR="00781EA9" w:rsidRPr="00BA5561">
      <w:fldChar w:fldCharType="separate"/>
    </w:r>
    <w:r w:rsidR="005C5CA0">
      <w:rPr>
        <w:noProof/>
      </w:rPr>
      <w:t>14</w:t>
    </w:r>
    <w:r w:rsidR="00781EA9" w:rsidRPr="00BA5561">
      <w:rPr>
        <w:noProof/>
      </w:rPr>
      <w:fldChar w:fldCharType="end"/>
    </w:r>
    <w:r w:rsidR="00781EA9" w:rsidRPr="00BA5561">
      <w:tab/>
    </w:r>
    <w:r w:rsidR="00781EA9" w:rsidRPr="00BA5561">
      <w:tab/>
    </w:r>
    <w:r w:rsidR="00781EA9" w:rsidRPr="00BA5561">
      <w:tab/>
    </w:r>
    <w:r w:rsidR="00781EA9">
      <w:t xml:space="preserve">                                                Multiple</w:t>
    </w:r>
    <w:r w:rsidR="00781EA9" w:rsidRPr="00BA5561">
      <w:t xml:space="preserve"> </w:t>
    </w:r>
    <w:r w:rsidR="00781EA9">
      <w:t>contributors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A1BE" w14:textId="77777777" w:rsidR="005C372D" w:rsidRDefault="005C372D" w:rsidP="00EF28D3">
      <w:r>
        <w:separator/>
      </w:r>
    </w:p>
  </w:footnote>
  <w:footnote w:type="continuationSeparator" w:id="0">
    <w:p w14:paraId="7E62E083" w14:textId="77777777" w:rsidR="005C372D" w:rsidRDefault="005C372D"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3F374A2E" w:rsidR="00781EA9" w:rsidRDefault="00781EA9"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April 2021</w:t>
    </w:r>
    <w:r>
      <w:tab/>
    </w:r>
    <w:bookmarkStart w:id="77" w:name="Document_Name"/>
    <w:r>
      <w:t>doc.:IEEE 802.11-21/534r</w:t>
    </w:r>
    <w:bookmarkEnd w:id="77"/>
    <w:r w:rsidR="00CD2897">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90714"/>
    <w:multiLevelType w:val="hybridMultilevel"/>
    <w:tmpl w:val="CC6272E4"/>
    <w:lvl w:ilvl="0" w:tplc="F2788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BA0620"/>
    <w:multiLevelType w:val="hybridMultilevel"/>
    <w:tmpl w:val="3684D49E"/>
    <w:lvl w:ilvl="0" w:tplc="41FA812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146A11"/>
    <w:multiLevelType w:val="hybridMultilevel"/>
    <w:tmpl w:val="3FFE5398"/>
    <w:lvl w:ilvl="0" w:tplc="1F7420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7"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E37718"/>
    <w:multiLevelType w:val="hybridMultilevel"/>
    <w:tmpl w:val="7540B978"/>
    <w:lvl w:ilvl="0" w:tplc="EDD0D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2"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A3392D"/>
    <w:multiLevelType w:val="hybridMultilevel"/>
    <w:tmpl w:val="5162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6" w15:restartNumberingAfterBreak="0">
    <w:nsid w:val="6C7C2DB1"/>
    <w:multiLevelType w:val="hybridMultilevel"/>
    <w:tmpl w:val="2640BB3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70E2E3B"/>
    <w:multiLevelType w:val="hybridMultilevel"/>
    <w:tmpl w:val="7D8E4D02"/>
    <w:lvl w:ilvl="0" w:tplc="47804EEA">
      <w:start w:val="1"/>
      <w:numFmt w:val="bullet"/>
      <w:lvlText w:val="— "/>
      <w:lvlJc w:val="left"/>
      <w:pPr>
        <w:ind w:left="77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3"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3"/>
  </w:num>
  <w:num w:numId="4">
    <w:abstractNumId w:val="19"/>
  </w:num>
  <w:num w:numId="5">
    <w:abstractNumId w:val="0"/>
  </w:num>
  <w:num w:numId="6">
    <w:abstractNumId w:val="12"/>
  </w:num>
  <w:num w:numId="7">
    <w:abstractNumId w:val="4"/>
  </w:num>
  <w:num w:numId="8">
    <w:abstractNumId w:val="8"/>
  </w:num>
  <w:num w:numId="9">
    <w:abstractNumId w:val="34"/>
  </w:num>
  <w:num w:numId="10">
    <w:abstractNumId w:val="27"/>
  </w:num>
  <w:num w:numId="11">
    <w:abstractNumId w:val="2"/>
  </w:num>
  <w:num w:numId="12">
    <w:abstractNumId w:val="30"/>
  </w:num>
  <w:num w:numId="13">
    <w:abstractNumId w:val="31"/>
  </w:num>
  <w:num w:numId="14">
    <w:abstractNumId w:val="17"/>
  </w:num>
  <w:num w:numId="15">
    <w:abstractNumId w:val="35"/>
  </w:num>
  <w:num w:numId="16">
    <w:abstractNumId w:val="36"/>
  </w:num>
  <w:num w:numId="17">
    <w:abstractNumId w:val="15"/>
  </w:num>
  <w:num w:numId="18">
    <w:abstractNumId w:val="26"/>
  </w:num>
  <w:num w:numId="19">
    <w:abstractNumId w:val="3"/>
  </w:num>
  <w:num w:numId="20">
    <w:abstractNumId w:val="9"/>
  </w:num>
  <w:num w:numId="21">
    <w:abstractNumId w:val="33"/>
  </w:num>
  <w:num w:numId="22">
    <w:abstractNumId w:val="28"/>
  </w:num>
  <w:num w:numId="23">
    <w:abstractNumId w:val="6"/>
  </w:num>
  <w:num w:numId="24">
    <w:abstractNumId w:val="18"/>
  </w:num>
  <w:num w:numId="25">
    <w:abstractNumId w:val="11"/>
  </w:num>
  <w:num w:numId="26">
    <w:abstractNumId w:val="29"/>
  </w:num>
  <w:num w:numId="27">
    <w:abstractNumId w:val="10"/>
  </w:num>
  <w:num w:numId="28">
    <w:abstractNumId w:val="22"/>
  </w:num>
  <w:num w:numId="29">
    <w:abstractNumId w:val="16"/>
  </w:num>
  <w:num w:numId="30">
    <w:abstractNumId w:val="25"/>
  </w:num>
  <w:num w:numId="31">
    <w:abstractNumId w:val="21"/>
  </w:num>
  <w:num w:numId="32">
    <w:abstractNumId w:val="13"/>
  </w:num>
  <w:num w:numId="33">
    <w:abstractNumId w:val="7"/>
  </w:num>
  <w:num w:numId="34">
    <w:abstractNumId w:val="20"/>
  </w:num>
  <w:num w:numId="35">
    <w:abstractNumId w:val="32"/>
  </w:num>
  <w:num w:numId="36">
    <w:abstractNumId w:val="24"/>
  </w:num>
  <w:num w:numId="37">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oNotDisplayPageBoundaries/>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13EC"/>
    <w:rsid w:val="0000200B"/>
    <w:rsid w:val="00002246"/>
    <w:rsid w:val="0000230D"/>
    <w:rsid w:val="000026B9"/>
    <w:rsid w:val="000027A5"/>
    <w:rsid w:val="00003800"/>
    <w:rsid w:val="00003DE3"/>
    <w:rsid w:val="000045FA"/>
    <w:rsid w:val="0000482F"/>
    <w:rsid w:val="00004AA5"/>
    <w:rsid w:val="000050D2"/>
    <w:rsid w:val="000050FB"/>
    <w:rsid w:val="00005210"/>
    <w:rsid w:val="00005743"/>
    <w:rsid w:val="00006454"/>
    <w:rsid w:val="0000673D"/>
    <w:rsid w:val="000067AA"/>
    <w:rsid w:val="00006DBB"/>
    <w:rsid w:val="0000743C"/>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7D05"/>
    <w:rsid w:val="00030408"/>
    <w:rsid w:val="00031E68"/>
    <w:rsid w:val="000324AB"/>
    <w:rsid w:val="000330F2"/>
    <w:rsid w:val="000333E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42FC"/>
    <w:rsid w:val="0006469A"/>
    <w:rsid w:val="000654C8"/>
    <w:rsid w:val="00065581"/>
    <w:rsid w:val="00066421"/>
    <w:rsid w:val="00066747"/>
    <w:rsid w:val="0006732A"/>
    <w:rsid w:val="00067F7F"/>
    <w:rsid w:val="00070153"/>
    <w:rsid w:val="00070ABB"/>
    <w:rsid w:val="00071971"/>
    <w:rsid w:val="000719FF"/>
    <w:rsid w:val="00072D2A"/>
    <w:rsid w:val="00073BB4"/>
    <w:rsid w:val="00073D85"/>
    <w:rsid w:val="000748DF"/>
    <w:rsid w:val="000751BD"/>
    <w:rsid w:val="00075C3C"/>
    <w:rsid w:val="00075E1E"/>
    <w:rsid w:val="00076885"/>
    <w:rsid w:val="00076932"/>
    <w:rsid w:val="00076D41"/>
    <w:rsid w:val="00077B19"/>
    <w:rsid w:val="00077C25"/>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4089"/>
    <w:rsid w:val="00084297"/>
    <w:rsid w:val="000863FD"/>
    <w:rsid w:val="0008644E"/>
    <w:rsid w:val="000865AA"/>
    <w:rsid w:val="00086780"/>
    <w:rsid w:val="00090293"/>
    <w:rsid w:val="00090640"/>
    <w:rsid w:val="00091349"/>
    <w:rsid w:val="00092971"/>
    <w:rsid w:val="00092AC6"/>
    <w:rsid w:val="000937BA"/>
    <w:rsid w:val="00093AD2"/>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2888"/>
    <w:rsid w:val="000B30EA"/>
    <w:rsid w:val="000B37F9"/>
    <w:rsid w:val="000B462E"/>
    <w:rsid w:val="000B50F5"/>
    <w:rsid w:val="000B59FE"/>
    <w:rsid w:val="000B62EE"/>
    <w:rsid w:val="000C1972"/>
    <w:rsid w:val="000C1B3F"/>
    <w:rsid w:val="000C3193"/>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C37"/>
    <w:rsid w:val="000E1D7B"/>
    <w:rsid w:val="000E344A"/>
    <w:rsid w:val="000E406D"/>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7724"/>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328"/>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40F2"/>
    <w:rsid w:val="00126052"/>
    <w:rsid w:val="00126ECA"/>
    <w:rsid w:val="001274A8"/>
    <w:rsid w:val="001275D7"/>
    <w:rsid w:val="00127723"/>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50361"/>
    <w:rsid w:val="00150F68"/>
    <w:rsid w:val="00151729"/>
    <w:rsid w:val="00151BBE"/>
    <w:rsid w:val="00151F98"/>
    <w:rsid w:val="001523EB"/>
    <w:rsid w:val="00153974"/>
    <w:rsid w:val="00154791"/>
    <w:rsid w:val="00154B26"/>
    <w:rsid w:val="00154B27"/>
    <w:rsid w:val="0015571C"/>
    <w:rsid w:val="001557CB"/>
    <w:rsid w:val="001559BB"/>
    <w:rsid w:val="0015636C"/>
    <w:rsid w:val="00156BB9"/>
    <w:rsid w:val="00156C4B"/>
    <w:rsid w:val="00157DF5"/>
    <w:rsid w:val="0016428D"/>
    <w:rsid w:val="00164A99"/>
    <w:rsid w:val="001656E3"/>
    <w:rsid w:val="00165BE6"/>
    <w:rsid w:val="00165C94"/>
    <w:rsid w:val="00165E28"/>
    <w:rsid w:val="00165F70"/>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577E"/>
    <w:rsid w:val="001869E8"/>
    <w:rsid w:val="00187129"/>
    <w:rsid w:val="00190826"/>
    <w:rsid w:val="0019164F"/>
    <w:rsid w:val="00191C5B"/>
    <w:rsid w:val="0019263A"/>
    <w:rsid w:val="00192C6E"/>
    <w:rsid w:val="00193BBB"/>
    <w:rsid w:val="00193C39"/>
    <w:rsid w:val="001943F7"/>
    <w:rsid w:val="00195FF0"/>
    <w:rsid w:val="00197B92"/>
    <w:rsid w:val="001A0CEC"/>
    <w:rsid w:val="001A0EDB"/>
    <w:rsid w:val="001A100B"/>
    <w:rsid w:val="001A1B7C"/>
    <w:rsid w:val="001A1F3C"/>
    <w:rsid w:val="001A2240"/>
    <w:rsid w:val="001A2687"/>
    <w:rsid w:val="001A2CDE"/>
    <w:rsid w:val="001A308D"/>
    <w:rsid w:val="001A480D"/>
    <w:rsid w:val="001A5F67"/>
    <w:rsid w:val="001A6A35"/>
    <w:rsid w:val="001A77FD"/>
    <w:rsid w:val="001B0001"/>
    <w:rsid w:val="001B05CC"/>
    <w:rsid w:val="001B05D5"/>
    <w:rsid w:val="001B252D"/>
    <w:rsid w:val="001B2904"/>
    <w:rsid w:val="001B4527"/>
    <w:rsid w:val="001B48A8"/>
    <w:rsid w:val="001B63BC"/>
    <w:rsid w:val="001B66E9"/>
    <w:rsid w:val="001B688E"/>
    <w:rsid w:val="001B7137"/>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319B3"/>
    <w:rsid w:val="002319D4"/>
    <w:rsid w:val="00231F3B"/>
    <w:rsid w:val="002323FE"/>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F46"/>
    <w:rsid w:val="00252D47"/>
    <w:rsid w:val="0025375C"/>
    <w:rsid w:val="002539AB"/>
    <w:rsid w:val="00253B24"/>
    <w:rsid w:val="00255A8B"/>
    <w:rsid w:val="00255DD9"/>
    <w:rsid w:val="00257710"/>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F98"/>
    <w:rsid w:val="002715F9"/>
    <w:rsid w:val="00271640"/>
    <w:rsid w:val="00272544"/>
    <w:rsid w:val="00273257"/>
    <w:rsid w:val="00273F9F"/>
    <w:rsid w:val="00273FA9"/>
    <w:rsid w:val="00274A4A"/>
    <w:rsid w:val="0027644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B9F"/>
    <w:rsid w:val="00291097"/>
    <w:rsid w:val="002913CC"/>
    <w:rsid w:val="00291614"/>
    <w:rsid w:val="002919E5"/>
    <w:rsid w:val="00291A10"/>
    <w:rsid w:val="0029309B"/>
    <w:rsid w:val="00293B77"/>
    <w:rsid w:val="002948AB"/>
    <w:rsid w:val="00294B37"/>
    <w:rsid w:val="00295A0F"/>
    <w:rsid w:val="00296722"/>
    <w:rsid w:val="00297811"/>
    <w:rsid w:val="00297F3F"/>
    <w:rsid w:val="002A05D5"/>
    <w:rsid w:val="002A0C76"/>
    <w:rsid w:val="002A195C"/>
    <w:rsid w:val="002A234F"/>
    <w:rsid w:val="002A2514"/>
    <w:rsid w:val="002A251F"/>
    <w:rsid w:val="002A313E"/>
    <w:rsid w:val="002A3510"/>
    <w:rsid w:val="002A3AAB"/>
    <w:rsid w:val="002A4A61"/>
    <w:rsid w:val="002A4B66"/>
    <w:rsid w:val="002A4C48"/>
    <w:rsid w:val="002A55B1"/>
    <w:rsid w:val="002A5C47"/>
    <w:rsid w:val="002A6181"/>
    <w:rsid w:val="002A7E7B"/>
    <w:rsid w:val="002B0983"/>
    <w:rsid w:val="002B1461"/>
    <w:rsid w:val="002B3155"/>
    <w:rsid w:val="002B3CAB"/>
    <w:rsid w:val="002B5901"/>
    <w:rsid w:val="002B5973"/>
    <w:rsid w:val="002B5B92"/>
    <w:rsid w:val="002C271D"/>
    <w:rsid w:val="002C2A2B"/>
    <w:rsid w:val="002C49D8"/>
    <w:rsid w:val="002C4EC1"/>
    <w:rsid w:val="002C576D"/>
    <w:rsid w:val="002C5BBA"/>
    <w:rsid w:val="002C68E0"/>
    <w:rsid w:val="002C6B4F"/>
    <w:rsid w:val="002C6CFB"/>
    <w:rsid w:val="002C72E1"/>
    <w:rsid w:val="002D001B"/>
    <w:rsid w:val="002D152F"/>
    <w:rsid w:val="002D1D40"/>
    <w:rsid w:val="002D3073"/>
    <w:rsid w:val="002D3631"/>
    <w:rsid w:val="002D518F"/>
    <w:rsid w:val="002D5D5C"/>
    <w:rsid w:val="002D5FF2"/>
    <w:rsid w:val="002D65EF"/>
    <w:rsid w:val="002D6BA6"/>
    <w:rsid w:val="002D6F6A"/>
    <w:rsid w:val="002D7ED5"/>
    <w:rsid w:val="002E1B18"/>
    <w:rsid w:val="002E2017"/>
    <w:rsid w:val="002E2D45"/>
    <w:rsid w:val="002E340A"/>
    <w:rsid w:val="002E6FF6"/>
    <w:rsid w:val="002E784E"/>
    <w:rsid w:val="002F0915"/>
    <w:rsid w:val="002F0C48"/>
    <w:rsid w:val="002F0CA0"/>
    <w:rsid w:val="002F1269"/>
    <w:rsid w:val="002F1B27"/>
    <w:rsid w:val="002F1FEA"/>
    <w:rsid w:val="002F25B2"/>
    <w:rsid w:val="002F2BC5"/>
    <w:rsid w:val="002F3281"/>
    <w:rsid w:val="002F376B"/>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6126"/>
    <w:rsid w:val="003267C0"/>
    <w:rsid w:val="00327A52"/>
    <w:rsid w:val="0033057A"/>
    <w:rsid w:val="003308A8"/>
    <w:rsid w:val="00331749"/>
    <w:rsid w:val="003329C2"/>
    <w:rsid w:val="00332A81"/>
    <w:rsid w:val="00332D21"/>
    <w:rsid w:val="00333AC5"/>
    <w:rsid w:val="00334C50"/>
    <w:rsid w:val="00334DEA"/>
    <w:rsid w:val="00335190"/>
    <w:rsid w:val="003353C1"/>
    <w:rsid w:val="00336F5F"/>
    <w:rsid w:val="003377D0"/>
    <w:rsid w:val="00342B3C"/>
    <w:rsid w:val="00343554"/>
    <w:rsid w:val="00344012"/>
    <w:rsid w:val="003448C2"/>
    <w:rsid w:val="003449F9"/>
    <w:rsid w:val="00344DA5"/>
    <w:rsid w:val="00345650"/>
    <w:rsid w:val="0034581F"/>
    <w:rsid w:val="0034592B"/>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C87"/>
    <w:rsid w:val="00374CBC"/>
    <w:rsid w:val="00374E5A"/>
    <w:rsid w:val="003753B8"/>
    <w:rsid w:val="0037591E"/>
    <w:rsid w:val="003762C8"/>
    <w:rsid w:val="00376463"/>
    <w:rsid w:val="0037650C"/>
    <w:rsid w:val="003766B9"/>
    <w:rsid w:val="003768CB"/>
    <w:rsid w:val="00376C14"/>
    <w:rsid w:val="00376E69"/>
    <w:rsid w:val="003770BC"/>
    <w:rsid w:val="00381BDD"/>
    <w:rsid w:val="00381F0F"/>
    <w:rsid w:val="00381F98"/>
    <w:rsid w:val="003823BB"/>
    <w:rsid w:val="00382C54"/>
    <w:rsid w:val="00383155"/>
    <w:rsid w:val="00383766"/>
    <w:rsid w:val="00383C03"/>
    <w:rsid w:val="00383D1B"/>
    <w:rsid w:val="00383DF3"/>
    <w:rsid w:val="00384158"/>
    <w:rsid w:val="0038516A"/>
    <w:rsid w:val="00385654"/>
    <w:rsid w:val="00385FD6"/>
    <w:rsid w:val="0038601E"/>
    <w:rsid w:val="003860DF"/>
    <w:rsid w:val="003867BD"/>
    <w:rsid w:val="00386B10"/>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22E2"/>
    <w:rsid w:val="003A293A"/>
    <w:rsid w:val="003A29E6"/>
    <w:rsid w:val="003A3196"/>
    <w:rsid w:val="003A3476"/>
    <w:rsid w:val="003A3545"/>
    <w:rsid w:val="003A36DB"/>
    <w:rsid w:val="003A3ABC"/>
    <w:rsid w:val="003A3EDB"/>
    <w:rsid w:val="003A409E"/>
    <w:rsid w:val="003A432E"/>
    <w:rsid w:val="003A478D"/>
    <w:rsid w:val="003A4DBF"/>
    <w:rsid w:val="003A56AA"/>
    <w:rsid w:val="003A56B2"/>
    <w:rsid w:val="003A5BFF"/>
    <w:rsid w:val="003A6244"/>
    <w:rsid w:val="003A6348"/>
    <w:rsid w:val="003A6AC1"/>
    <w:rsid w:val="003A74EB"/>
    <w:rsid w:val="003A7882"/>
    <w:rsid w:val="003A7B64"/>
    <w:rsid w:val="003B03CE"/>
    <w:rsid w:val="003B171C"/>
    <w:rsid w:val="003B373F"/>
    <w:rsid w:val="003B3C5F"/>
    <w:rsid w:val="003B484D"/>
    <w:rsid w:val="003B4DAD"/>
    <w:rsid w:val="003B52F2"/>
    <w:rsid w:val="003B6329"/>
    <w:rsid w:val="003B64A5"/>
    <w:rsid w:val="003B65AA"/>
    <w:rsid w:val="003B6692"/>
    <w:rsid w:val="003B6F60"/>
    <w:rsid w:val="003B76BD"/>
    <w:rsid w:val="003B783A"/>
    <w:rsid w:val="003C045C"/>
    <w:rsid w:val="003C19E5"/>
    <w:rsid w:val="003C2408"/>
    <w:rsid w:val="003C2B82"/>
    <w:rsid w:val="003C315D"/>
    <w:rsid w:val="003C47A5"/>
    <w:rsid w:val="003C47D1"/>
    <w:rsid w:val="003C538D"/>
    <w:rsid w:val="003C56D8"/>
    <w:rsid w:val="003C58AE"/>
    <w:rsid w:val="003C5BF3"/>
    <w:rsid w:val="003C60B7"/>
    <w:rsid w:val="003C62AF"/>
    <w:rsid w:val="003C74FF"/>
    <w:rsid w:val="003D0525"/>
    <w:rsid w:val="003D09D9"/>
    <w:rsid w:val="003D1D90"/>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E1180"/>
    <w:rsid w:val="003E281E"/>
    <w:rsid w:val="003E2C34"/>
    <w:rsid w:val="003E2EAF"/>
    <w:rsid w:val="003E32DF"/>
    <w:rsid w:val="003E3FAD"/>
    <w:rsid w:val="003E416D"/>
    <w:rsid w:val="003E4403"/>
    <w:rsid w:val="003E4749"/>
    <w:rsid w:val="003E5916"/>
    <w:rsid w:val="003E5CD9"/>
    <w:rsid w:val="003E5D5A"/>
    <w:rsid w:val="003E5DE7"/>
    <w:rsid w:val="003E6208"/>
    <w:rsid w:val="003E6641"/>
    <w:rsid w:val="003E667C"/>
    <w:rsid w:val="003E7414"/>
    <w:rsid w:val="003E7AD6"/>
    <w:rsid w:val="003E7C96"/>
    <w:rsid w:val="003E7F99"/>
    <w:rsid w:val="003F0D77"/>
    <w:rsid w:val="003F1261"/>
    <w:rsid w:val="003F1281"/>
    <w:rsid w:val="003F1372"/>
    <w:rsid w:val="003F233B"/>
    <w:rsid w:val="003F2B47"/>
    <w:rsid w:val="003F2B96"/>
    <w:rsid w:val="003F2D6C"/>
    <w:rsid w:val="003F2E7C"/>
    <w:rsid w:val="003F31A4"/>
    <w:rsid w:val="003F6B76"/>
    <w:rsid w:val="003F793B"/>
    <w:rsid w:val="004010D0"/>
    <w:rsid w:val="0040111A"/>
    <w:rsid w:val="004014AE"/>
    <w:rsid w:val="00401F73"/>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3CE5"/>
    <w:rsid w:val="00414BF2"/>
    <w:rsid w:val="0041562C"/>
    <w:rsid w:val="00415C55"/>
    <w:rsid w:val="00415D5C"/>
    <w:rsid w:val="004209D5"/>
    <w:rsid w:val="00421159"/>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E74"/>
    <w:rsid w:val="004317EC"/>
    <w:rsid w:val="00432069"/>
    <w:rsid w:val="004339CB"/>
    <w:rsid w:val="00435208"/>
    <w:rsid w:val="00435301"/>
    <w:rsid w:val="00435703"/>
    <w:rsid w:val="00436B89"/>
    <w:rsid w:val="004372E6"/>
    <w:rsid w:val="00437814"/>
    <w:rsid w:val="004402C9"/>
    <w:rsid w:val="00440FF1"/>
    <w:rsid w:val="004417F2"/>
    <w:rsid w:val="0044217C"/>
    <w:rsid w:val="00442799"/>
    <w:rsid w:val="0044384C"/>
    <w:rsid w:val="00443FBF"/>
    <w:rsid w:val="00444D1E"/>
    <w:rsid w:val="004452DF"/>
    <w:rsid w:val="004507E7"/>
    <w:rsid w:val="0045084E"/>
    <w:rsid w:val="00450CC0"/>
    <w:rsid w:val="004511F7"/>
    <w:rsid w:val="00451A60"/>
    <w:rsid w:val="0045273C"/>
    <w:rsid w:val="0045288D"/>
    <w:rsid w:val="004535CB"/>
    <w:rsid w:val="00453A44"/>
    <w:rsid w:val="00454FAA"/>
    <w:rsid w:val="00455A46"/>
    <w:rsid w:val="00456085"/>
    <w:rsid w:val="00457028"/>
    <w:rsid w:val="0045784F"/>
    <w:rsid w:val="00457E3B"/>
    <w:rsid w:val="00457FA3"/>
    <w:rsid w:val="00461C2E"/>
    <w:rsid w:val="00462172"/>
    <w:rsid w:val="004625C3"/>
    <w:rsid w:val="0046338D"/>
    <w:rsid w:val="00464413"/>
    <w:rsid w:val="004647E8"/>
    <w:rsid w:val="00464817"/>
    <w:rsid w:val="00464D30"/>
    <w:rsid w:val="0046672F"/>
    <w:rsid w:val="00466B33"/>
    <w:rsid w:val="00466EEB"/>
    <w:rsid w:val="00470630"/>
    <w:rsid w:val="0047172F"/>
    <w:rsid w:val="004721EF"/>
    <w:rsid w:val="0047267B"/>
    <w:rsid w:val="00472EA0"/>
    <w:rsid w:val="00473358"/>
    <w:rsid w:val="00474931"/>
    <w:rsid w:val="00474C20"/>
    <w:rsid w:val="00474C85"/>
    <w:rsid w:val="00475631"/>
    <w:rsid w:val="00475A71"/>
    <w:rsid w:val="00475D9E"/>
    <w:rsid w:val="00475F7F"/>
    <w:rsid w:val="00476F40"/>
    <w:rsid w:val="004804A4"/>
    <w:rsid w:val="00481C41"/>
    <w:rsid w:val="004821A5"/>
    <w:rsid w:val="004828D5"/>
    <w:rsid w:val="00482AD0"/>
    <w:rsid w:val="00482AF6"/>
    <w:rsid w:val="0048417C"/>
    <w:rsid w:val="004841EB"/>
    <w:rsid w:val="00484651"/>
    <w:rsid w:val="00485B71"/>
    <w:rsid w:val="00486EB3"/>
    <w:rsid w:val="00487659"/>
    <w:rsid w:val="00487778"/>
    <w:rsid w:val="00490C5A"/>
    <w:rsid w:val="00491720"/>
    <w:rsid w:val="00491CAF"/>
    <w:rsid w:val="004921DA"/>
    <w:rsid w:val="0049221F"/>
    <w:rsid w:val="00492A82"/>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2117"/>
    <w:rsid w:val="004B493F"/>
    <w:rsid w:val="004B4AFE"/>
    <w:rsid w:val="004B50D1"/>
    <w:rsid w:val="004B50D6"/>
    <w:rsid w:val="004B6259"/>
    <w:rsid w:val="004B7780"/>
    <w:rsid w:val="004C004E"/>
    <w:rsid w:val="004C0BD8"/>
    <w:rsid w:val="004C0F0A"/>
    <w:rsid w:val="004C279B"/>
    <w:rsid w:val="004C3C2A"/>
    <w:rsid w:val="004C4DA8"/>
    <w:rsid w:val="004C4F55"/>
    <w:rsid w:val="004C79FF"/>
    <w:rsid w:val="004C7CE0"/>
    <w:rsid w:val="004D015B"/>
    <w:rsid w:val="004D03A1"/>
    <w:rsid w:val="004D071D"/>
    <w:rsid w:val="004D089E"/>
    <w:rsid w:val="004D0CE4"/>
    <w:rsid w:val="004D0F1C"/>
    <w:rsid w:val="004D14EA"/>
    <w:rsid w:val="004D15E1"/>
    <w:rsid w:val="004D2CFE"/>
    <w:rsid w:val="004D2D75"/>
    <w:rsid w:val="004D2DB4"/>
    <w:rsid w:val="004D49E7"/>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B5B"/>
    <w:rsid w:val="004E4C10"/>
    <w:rsid w:val="004E5749"/>
    <w:rsid w:val="004E66C3"/>
    <w:rsid w:val="004E7E34"/>
    <w:rsid w:val="004F0212"/>
    <w:rsid w:val="004F04DC"/>
    <w:rsid w:val="004F0CAC"/>
    <w:rsid w:val="004F0CB7"/>
    <w:rsid w:val="004F1733"/>
    <w:rsid w:val="004F22BE"/>
    <w:rsid w:val="004F3A80"/>
    <w:rsid w:val="004F3C21"/>
    <w:rsid w:val="004F4564"/>
    <w:rsid w:val="004F4BBB"/>
    <w:rsid w:val="004F5A90"/>
    <w:rsid w:val="004F6858"/>
    <w:rsid w:val="004F74F8"/>
    <w:rsid w:val="004F7BD6"/>
    <w:rsid w:val="005004EC"/>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1035D"/>
    <w:rsid w:val="00511772"/>
    <w:rsid w:val="00512208"/>
    <w:rsid w:val="00512FE4"/>
    <w:rsid w:val="00513528"/>
    <w:rsid w:val="00513AC7"/>
    <w:rsid w:val="00514B34"/>
    <w:rsid w:val="0051588E"/>
    <w:rsid w:val="005167F8"/>
    <w:rsid w:val="00516A60"/>
    <w:rsid w:val="00516D9D"/>
    <w:rsid w:val="00517ED6"/>
    <w:rsid w:val="00520264"/>
    <w:rsid w:val="00520B8C"/>
    <w:rsid w:val="0052151C"/>
    <w:rsid w:val="0052175C"/>
    <w:rsid w:val="00522A49"/>
    <w:rsid w:val="005230B7"/>
    <w:rsid w:val="005235B6"/>
    <w:rsid w:val="005243B4"/>
    <w:rsid w:val="00524895"/>
    <w:rsid w:val="005260D8"/>
    <w:rsid w:val="00526970"/>
    <w:rsid w:val="00527489"/>
    <w:rsid w:val="00527BB3"/>
    <w:rsid w:val="00531734"/>
    <w:rsid w:val="0053254A"/>
    <w:rsid w:val="005325A2"/>
    <w:rsid w:val="0053446F"/>
    <w:rsid w:val="00534CDC"/>
    <w:rsid w:val="00535454"/>
    <w:rsid w:val="0053566B"/>
    <w:rsid w:val="005358EA"/>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E09"/>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B85"/>
    <w:rsid w:val="00565751"/>
    <w:rsid w:val="005658B6"/>
    <w:rsid w:val="00565B3A"/>
    <w:rsid w:val="00565E5C"/>
    <w:rsid w:val="005660CE"/>
    <w:rsid w:val="00566672"/>
    <w:rsid w:val="00566803"/>
    <w:rsid w:val="005669CE"/>
    <w:rsid w:val="005673E7"/>
    <w:rsid w:val="0056753D"/>
    <w:rsid w:val="00567934"/>
    <w:rsid w:val="005702B6"/>
    <w:rsid w:val="005703A1"/>
    <w:rsid w:val="0057046A"/>
    <w:rsid w:val="005712BF"/>
    <w:rsid w:val="00571574"/>
    <w:rsid w:val="00571583"/>
    <w:rsid w:val="0057173B"/>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B03"/>
    <w:rsid w:val="00582B44"/>
    <w:rsid w:val="00583212"/>
    <w:rsid w:val="0058327F"/>
    <w:rsid w:val="0058342A"/>
    <w:rsid w:val="00583CEC"/>
    <w:rsid w:val="00584933"/>
    <w:rsid w:val="00584948"/>
    <w:rsid w:val="00585D8F"/>
    <w:rsid w:val="00585DE9"/>
    <w:rsid w:val="00586072"/>
    <w:rsid w:val="0058644C"/>
    <w:rsid w:val="005868B4"/>
    <w:rsid w:val="00587695"/>
    <w:rsid w:val="00587F10"/>
    <w:rsid w:val="00590243"/>
    <w:rsid w:val="00591351"/>
    <w:rsid w:val="00593700"/>
    <w:rsid w:val="005948B2"/>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F07"/>
    <w:rsid w:val="005A4504"/>
    <w:rsid w:val="005A58DC"/>
    <w:rsid w:val="005A5B1F"/>
    <w:rsid w:val="005A624A"/>
    <w:rsid w:val="005A62F8"/>
    <w:rsid w:val="005A6BC3"/>
    <w:rsid w:val="005A6CC2"/>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8D2"/>
    <w:rsid w:val="005B6C67"/>
    <w:rsid w:val="005B6E5D"/>
    <w:rsid w:val="005B727A"/>
    <w:rsid w:val="005B73BF"/>
    <w:rsid w:val="005B772A"/>
    <w:rsid w:val="005C0CBC"/>
    <w:rsid w:val="005C1D3E"/>
    <w:rsid w:val="005C2014"/>
    <w:rsid w:val="005C36E4"/>
    <w:rsid w:val="005C372D"/>
    <w:rsid w:val="005C4204"/>
    <w:rsid w:val="005C45C3"/>
    <w:rsid w:val="005C45E7"/>
    <w:rsid w:val="005C5CA0"/>
    <w:rsid w:val="005C6389"/>
    <w:rsid w:val="005C6823"/>
    <w:rsid w:val="005C6D60"/>
    <w:rsid w:val="005D01D7"/>
    <w:rsid w:val="005D0C43"/>
    <w:rsid w:val="005D1324"/>
    <w:rsid w:val="005D1461"/>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86E"/>
    <w:rsid w:val="005E2305"/>
    <w:rsid w:val="005E2F3D"/>
    <w:rsid w:val="005E3E49"/>
    <w:rsid w:val="005E44ED"/>
    <w:rsid w:val="005E4C9E"/>
    <w:rsid w:val="005E4E9C"/>
    <w:rsid w:val="005E58D3"/>
    <w:rsid w:val="005E5B62"/>
    <w:rsid w:val="005E768D"/>
    <w:rsid w:val="005E7B13"/>
    <w:rsid w:val="005F00B1"/>
    <w:rsid w:val="005F00E7"/>
    <w:rsid w:val="005F03E5"/>
    <w:rsid w:val="005F19DD"/>
    <w:rsid w:val="005F23B2"/>
    <w:rsid w:val="005F29F3"/>
    <w:rsid w:val="005F34B5"/>
    <w:rsid w:val="005F36AC"/>
    <w:rsid w:val="005F3A0E"/>
    <w:rsid w:val="005F3BA8"/>
    <w:rsid w:val="005F4AD8"/>
    <w:rsid w:val="005F4EC3"/>
    <w:rsid w:val="005F5AD2"/>
    <w:rsid w:val="005F5ADA"/>
    <w:rsid w:val="005F612D"/>
    <w:rsid w:val="005F695C"/>
    <w:rsid w:val="005F71B8"/>
    <w:rsid w:val="005F7942"/>
    <w:rsid w:val="005F7C51"/>
    <w:rsid w:val="00600428"/>
    <w:rsid w:val="00600A10"/>
    <w:rsid w:val="00601903"/>
    <w:rsid w:val="00601BCB"/>
    <w:rsid w:val="00602046"/>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374B"/>
    <w:rsid w:val="00613BFC"/>
    <w:rsid w:val="00613F53"/>
    <w:rsid w:val="00615E8C"/>
    <w:rsid w:val="00616288"/>
    <w:rsid w:val="00617D67"/>
    <w:rsid w:val="00620750"/>
    <w:rsid w:val="00620AE0"/>
    <w:rsid w:val="00620F63"/>
    <w:rsid w:val="00621286"/>
    <w:rsid w:val="00621ABE"/>
    <w:rsid w:val="00621B38"/>
    <w:rsid w:val="006222F1"/>
    <w:rsid w:val="0062254C"/>
    <w:rsid w:val="0062298E"/>
    <w:rsid w:val="00622A48"/>
    <w:rsid w:val="00622E16"/>
    <w:rsid w:val="0062350A"/>
    <w:rsid w:val="0062440B"/>
    <w:rsid w:val="00624F1A"/>
    <w:rsid w:val="006254B0"/>
    <w:rsid w:val="00625C33"/>
    <w:rsid w:val="00626779"/>
    <w:rsid w:val="006267A0"/>
    <w:rsid w:val="00626D26"/>
    <w:rsid w:val="00627C25"/>
    <w:rsid w:val="006302F7"/>
    <w:rsid w:val="00631526"/>
    <w:rsid w:val="00631EB7"/>
    <w:rsid w:val="00632420"/>
    <w:rsid w:val="00632CB6"/>
    <w:rsid w:val="00632D7C"/>
    <w:rsid w:val="00632F48"/>
    <w:rsid w:val="00633A8F"/>
    <w:rsid w:val="006346CB"/>
    <w:rsid w:val="00635200"/>
    <w:rsid w:val="00635BDE"/>
    <w:rsid w:val="006362D2"/>
    <w:rsid w:val="00636633"/>
    <w:rsid w:val="00637433"/>
    <w:rsid w:val="00637D47"/>
    <w:rsid w:val="006405E4"/>
    <w:rsid w:val="00641457"/>
    <w:rsid w:val="006416FF"/>
    <w:rsid w:val="00641C32"/>
    <w:rsid w:val="0064218E"/>
    <w:rsid w:val="00643BAA"/>
    <w:rsid w:val="00644697"/>
    <w:rsid w:val="00644E29"/>
    <w:rsid w:val="00645294"/>
    <w:rsid w:val="00645639"/>
    <w:rsid w:val="0064582B"/>
    <w:rsid w:val="006458EA"/>
    <w:rsid w:val="0064617E"/>
    <w:rsid w:val="00646871"/>
    <w:rsid w:val="00647B36"/>
    <w:rsid w:val="00647F94"/>
    <w:rsid w:val="00650AA0"/>
    <w:rsid w:val="00651442"/>
    <w:rsid w:val="00651FCD"/>
    <w:rsid w:val="0065264D"/>
    <w:rsid w:val="00652B4F"/>
    <w:rsid w:val="006542AA"/>
    <w:rsid w:val="006548B7"/>
    <w:rsid w:val="00654B3B"/>
    <w:rsid w:val="006555E7"/>
    <w:rsid w:val="00655C8F"/>
    <w:rsid w:val="006562E7"/>
    <w:rsid w:val="00656406"/>
    <w:rsid w:val="00656882"/>
    <w:rsid w:val="00657061"/>
    <w:rsid w:val="00657363"/>
    <w:rsid w:val="00657DBD"/>
    <w:rsid w:val="0066020B"/>
    <w:rsid w:val="00660ACE"/>
    <w:rsid w:val="00661BF4"/>
    <w:rsid w:val="00662343"/>
    <w:rsid w:val="0066236B"/>
    <w:rsid w:val="00662A89"/>
    <w:rsid w:val="006640AB"/>
    <w:rsid w:val="0066483B"/>
    <w:rsid w:val="00664CCC"/>
    <w:rsid w:val="00664F49"/>
    <w:rsid w:val="00665288"/>
    <w:rsid w:val="00665906"/>
    <w:rsid w:val="00666B90"/>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18C"/>
    <w:rsid w:val="006A3117"/>
    <w:rsid w:val="006A3A0E"/>
    <w:rsid w:val="006A3EB3"/>
    <w:rsid w:val="006A3F17"/>
    <w:rsid w:val="006A46ED"/>
    <w:rsid w:val="006A4F60"/>
    <w:rsid w:val="006A503E"/>
    <w:rsid w:val="006A59BC"/>
    <w:rsid w:val="006A61DF"/>
    <w:rsid w:val="006A67EB"/>
    <w:rsid w:val="006A6A83"/>
    <w:rsid w:val="006A6CCF"/>
    <w:rsid w:val="006A705C"/>
    <w:rsid w:val="006A77A1"/>
    <w:rsid w:val="006A790E"/>
    <w:rsid w:val="006A7BBC"/>
    <w:rsid w:val="006A7F86"/>
    <w:rsid w:val="006B00E3"/>
    <w:rsid w:val="006B2F3B"/>
    <w:rsid w:val="006B4D9E"/>
    <w:rsid w:val="006B4F36"/>
    <w:rsid w:val="006B75AD"/>
    <w:rsid w:val="006B7B90"/>
    <w:rsid w:val="006C0178"/>
    <w:rsid w:val="006C063A"/>
    <w:rsid w:val="006C1188"/>
    <w:rsid w:val="006C1785"/>
    <w:rsid w:val="006C1FA8"/>
    <w:rsid w:val="006C2C97"/>
    <w:rsid w:val="006C398A"/>
    <w:rsid w:val="006C3C41"/>
    <w:rsid w:val="006C3D4F"/>
    <w:rsid w:val="006C5044"/>
    <w:rsid w:val="006C5695"/>
    <w:rsid w:val="006D0997"/>
    <w:rsid w:val="006D24DE"/>
    <w:rsid w:val="006D3228"/>
    <w:rsid w:val="006D3377"/>
    <w:rsid w:val="006D3E5E"/>
    <w:rsid w:val="006D4C00"/>
    <w:rsid w:val="006D51C0"/>
    <w:rsid w:val="006D5362"/>
    <w:rsid w:val="006D692A"/>
    <w:rsid w:val="006D6DCA"/>
    <w:rsid w:val="006E1323"/>
    <w:rsid w:val="006E181A"/>
    <w:rsid w:val="006E21CA"/>
    <w:rsid w:val="006E2520"/>
    <w:rsid w:val="006E2D44"/>
    <w:rsid w:val="006E3E57"/>
    <w:rsid w:val="006E583A"/>
    <w:rsid w:val="006E6E93"/>
    <w:rsid w:val="006E6EBE"/>
    <w:rsid w:val="006E753D"/>
    <w:rsid w:val="006E75EE"/>
    <w:rsid w:val="006F0DAA"/>
    <w:rsid w:val="006F1498"/>
    <w:rsid w:val="006F14CD"/>
    <w:rsid w:val="006F1860"/>
    <w:rsid w:val="006F241A"/>
    <w:rsid w:val="006F29EA"/>
    <w:rsid w:val="006F36A8"/>
    <w:rsid w:val="006F3DD4"/>
    <w:rsid w:val="006F4E04"/>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4DE0"/>
    <w:rsid w:val="007164A7"/>
    <w:rsid w:val="00716B6E"/>
    <w:rsid w:val="00716DFF"/>
    <w:rsid w:val="007171BF"/>
    <w:rsid w:val="00717D24"/>
    <w:rsid w:val="00720044"/>
    <w:rsid w:val="00720492"/>
    <w:rsid w:val="00721A60"/>
    <w:rsid w:val="007220CF"/>
    <w:rsid w:val="00722163"/>
    <w:rsid w:val="007223A2"/>
    <w:rsid w:val="00722DBA"/>
    <w:rsid w:val="00723821"/>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5008"/>
    <w:rsid w:val="00745393"/>
    <w:rsid w:val="0074621F"/>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239"/>
    <w:rsid w:val="00763661"/>
    <w:rsid w:val="00764CC5"/>
    <w:rsid w:val="007652F7"/>
    <w:rsid w:val="00765451"/>
    <w:rsid w:val="00765E21"/>
    <w:rsid w:val="00766B1A"/>
    <w:rsid w:val="00766DFE"/>
    <w:rsid w:val="00766E99"/>
    <w:rsid w:val="00767192"/>
    <w:rsid w:val="00771DCF"/>
    <w:rsid w:val="00772027"/>
    <w:rsid w:val="007728B1"/>
    <w:rsid w:val="00774449"/>
    <w:rsid w:val="00775679"/>
    <w:rsid w:val="0077584D"/>
    <w:rsid w:val="0077606C"/>
    <w:rsid w:val="007764B8"/>
    <w:rsid w:val="00776638"/>
    <w:rsid w:val="00776BB3"/>
    <w:rsid w:val="007771DC"/>
    <w:rsid w:val="00777246"/>
    <w:rsid w:val="0077797F"/>
    <w:rsid w:val="00777F98"/>
    <w:rsid w:val="007802A6"/>
    <w:rsid w:val="0078177D"/>
    <w:rsid w:val="00781EA9"/>
    <w:rsid w:val="00782B50"/>
    <w:rsid w:val="00783B46"/>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BC4"/>
    <w:rsid w:val="00794F1E"/>
    <w:rsid w:val="0079538C"/>
    <w:rsid w:val="00795C50"/>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E05"/>
    <w:rsid w:val="007B1EE1"/>
    <w:rsid w:val="007B2BDF"/>
    <w:rsid w:val="007B3236"/>
    <w:rsid w:val="007B336B"/>
    <w:rsid w:val="007B337B"/>
    <w:rsid w:val="007B4320"/>
    <w:rsid w:val="007B4723"/>
    <w:rsid w:val="007B53B4"/>
    <w:rsid w:val="007B5DB4"/>
    <w:rsid w:val="007C0117"/>
    <w:rsid w:val="007C0795"/>
    <w:rsid w:val="007C0FA7"/>
    <w:rsid w:val="007C11B0"/>
    <w:rsid w:val="007C13AC"/>
    <w:rsid w:val="007C14AD"/>
    <w:rsid w:val="007C19CE"/>
    <w:rsid w:val="007C2493"/>
    <w:rsid w:val="007C3536"/>
    <w:rsid w:val="007C4E5A"/>
    <w:rsid w:val="007C5A6D"/>
    <w:rsid w:val="007C6A9A"/>
    <w:rsid w:val="007C6C61"/>
    <w:rsid w:val="007C76DF"/>
    <w:rsid w:val="007D08BB"/>
    <w:rsid w:val="007D0A63"/>
    <w:rsid w:val="007D0F23"/>
    <w:rsid w:val="007D1085"/>
    <w:rsid w:val="007D1086"/>
    <w:rsid w:val="007D1926"/>
    <w:rsid w:val="007D25CF"/>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F8E"/>
    <w:rsid w:val="007E6247"/>
    <w:rsid w:val="007E79A4"/>
    <w:rsid w:val="007F072E"/>
    <w:rsid w:val="007F0D17"/>
    <w:rsid w:val="007F1AED"/>
    <w:rsid w:val="007F236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90"/>
    <w:rsid w:val="00805A2D"/>
    <w:rsid w:val="008077DC"/>
    <w:rsid w:val="00807BF3"/>
    <w:rsid w:val="0081078F"/>
    <w:rsid w:val="0081133D"/>
    <w:rsid w:val="00811670"/>
    <w:rsid w:val="008117FD"/>
    <w:rsid w:val="008121A6"/>
    <w:rsid w:val="0081277C"/>
    <w:rsid w:val="00812782"/>
    <w:rsid w:val="008128E7"/>
    <w:rsid w:val="00812C01"/>
    <w:rsid w:val="008138C1"/>
    <w:rsid w:val="008143CA"/>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42BC"/>
    <w:rsid w:val="0082437A"/>
    <w:rsid w:val="00826059"/>
    <w:rsid w:val="00826B96"/>
    <w:rsid w:val="008307DA"/>
    <w:rsid w:val="00830ACB"/>
    <w:rsid w:val="00830E57"/>
    <w:rsid w:val="0083127F"/>
    <w:rsid w:val="008312B9"/>
    <w:rsid w:val="008315F8"/>
    <w:rsid w:val="00831EDC"/>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C5E"/>
    <w:rsid w:val="00843742"/>
    <w:rsid w:val="00843C61"/>
    <w:rsid w:val="00844800"/>
    <w:rsid w:val="0084571D"/>
    <w:rsid w:val="00846A94"/>
    <w:rsid w:val="00847114"/>
    <w:rsid w:val="00850365"/>
    <w:rsid w:val="00850566"/>
    <w:rsid w:val="00850C0E"/>
    <w:rsid w:val="0085123B"/>
    <w:rsid w:val="00851DCD"/>
    <w:rsid w:val="00851EBB"/>
    <w:rsid w:val="008523A2"/>
    <w:rsid w:val="00852B3C"/>
    <w:rsid w:val="008532E6"/>
    <w:rsid w:val="00853FF2"/>
    <w:rsid w:val="00855910"/>
    <w:rsid w:val="00855D59"/>
    <w:rsid w:val="008563FF"/>
    <w:rsid w:val="0085795D"/>
    <w:rsid w:val="00862936"/>
    <w:rsid w:val="008646CA"/>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639"/>
    <w:rsid w:val="00892781"/>
    <w:rsid w:val="008927FD"/>
    <w:rsid w:val="00893987"/>
    <w:rsid w:val="008939BF"/>
    <w:rsid w:val="00894032"/>
    <w:rsid w:val="00894757"/>
    <w:rsid w:val="00894BC6"/>
    <w:rsid w:val="00894C0B"/>
    <w:rsid w:val="00894DB0"/>
    <w:rsid w:val="00895654"/>
    <w:rsid w:val="00895A28"/>
    <w:rsid w:val="008967EF"/>
    <w:rsid w:val="00897183"/>
    <w:rsid w:val="008A083B"/>
    <w:rsid w:val="008A094B"/>
    <w:rsid w:val="008A0E94"/>
    <w:rsid w:val="008A217B"/>
    <w:rsid w:val="008A2476"/>
    <w:rsid w:val="008A2992"/>
    <w:rsid w:val="008A2B64"/>
    <w:rsid w:val="008A2F5D"/>
    <w:rsid w:val="008A4593"/>
    <w:rsid w:val="008A46D9"/>
    <w:rsid w:val="008A52EE"/>
    <w:rsid w:val="008A5AFD"/>
    <w:rsid w:val="008A5E3E"/>
    <w:rsid w:val="008A6CD4"/>
    <w:rsid w:val="008A788A"/>
    <w:rsid w:val="008B0512"/>
    <w:rsid w:val="008B0F0D"/>
    <w:rsid w:val="008B13B6"/>
    <w:rsid w:val="008B239B"/>
    <w:rsid w:val="008B3B9E"/>
    <w:rsid w:val="008B3EFA"/>
    <w:rsid w:val="008B4061"/>
    <w:rsid w:val="008B47B4"/>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47F6"/>
    <w:rsid w:val="008D5635"/>
    <w:rsid w:val="008D5C70"/>
    <w:rsid w:val="008D668D"/>
    <w:rsid w:val="008D71CE"/>
    <w:rsid w:val="008E0651"/>
    <w:rsid w:val="008E0E94"/>
    <w:rsid w:val="008E1234"/>
    <w:rsid w:val="008E197A"/>
    <w:rsid w:val="008E1FB6"/>
    <w:rsid w:val="008E444B"/>
    <w:rsid w:val="008E5787"/>
    <w:rsid w:val="008E5BF1"/>
    <w:rsid w:val="008F039B"/>
    <w:rsid w:val="008F0747"/>
    <w:rsid w:val="008F0827"/>
    <w:rsid w:val="008F1C67"/>
    <w:rsid w:val="008F2236"/>
    <w:rsid w:val="008F238D"/>
    <w:rsid w:val="008F2611"/>
    <w:rsid w:val="008F4312"/>
    <w:rsid w:val="008F6012"/>
    <w:rsid w:val="008F7D33"/>
    <w:rsid w:val="00900228"/>
    <w:rsid w:val="0090075C"/>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4AC"/>
    <w:rsid w:val="00925644"/>
    <w:rsid w:val="009256A7"/>
    <w:rsid w:val="00926097"/>
    <w:rsid w:val="00926B5D"/>
    <w:rsid w:val="00926C08"/>
    <w:rsid w:val="00926C1C"/>
    <w:rsid w:val="0092701F"/>
    <w:rsid w:val="009276DB"/>
    <w:rsid w:val="00927701"/>
    <w:rsid w:val="009278D5"/>
    <w:rsid w:val="00927C8C"/>
    <w:rsid w:val="00927FEB"/>
    <w:rsid w:val="00932F94"/>
    <w:rsid w:val="00934BB2"/>
    <w:rsid w:val="00934E87"/>
    <w:rsid w:val="0093546D"/>
    <w:rsid w:val="00935C7B"/>
    <w:rsid w:val="00936D66"/>
    <w:rsid w:val="0094033A"/>
    <w:rsid w:val="0094063A"/>
    <w:rsid w:val="009407E3"/>
    <w:rsid w:val="0094091B"/>
    <w:rsid w:val="009409F4"/>
    <w:rsid w:val="00940C4A"/>
    <w:rsid w:val="00940EA4"/>
    <w:rsid w:val="0094104B"/>
    <w:rsid w:val="00941581"/>
    <w:rsid w:val="00943027"/>
    <w:rsid w:val="0094410A"/>
    <w:rsid w:val="0094411F"/>
    <w:rsid w:val="009441DB"/>
    <w:rsid w:val="00944591"/>
    <w:rsid w:val="009445F0"/>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73B7"/>
    <w:rsid w:val="0095758E"/>
    <w:rsid w:val="00960A48"/>
    <w:rsid w:val="00960FA3"/>
    <w:rsid w:val="0096106B"/>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2037"/>
    <w:rsid w:val="009824DF"/>
    <w:rsid w:val="00982BC8"/>
    <w:rsid w:val="0098358E"/>
    <w:rsid w:val="00983A2C"/>
    <w:rsid w:val="0098405A"/>
    <w:rsid w:val="0098426F"/>
    <w:rsid w:val="009849CB"/>
    <w:rsid w:val="00984A64"/>
    <w:rsid w:val="0098730A"/>
    <w:rsid w:val="009877D2"/>
    <w:rsid w:val="00987845"/>
    <w:rsid w:val="00990477"/>
    <w:rsid w:val="009917DB"/>
    <w:rsid w:val="009918B3"/>
    <w:rsid w:val="00991A93"/>
    <w:rsid w:val="00992E2C"/>
    <w:rsid w:val="009939FF"/>
    <w:rsid w:val="00993DD5"/>
    <w:rsid w:val="009948C1"/>
    <w:rsid w:val="00995894"/>
    <w:rsid w:val="009963D5"/>
    <w:rsid w:val="009965DC"/>
    <w:rsid w:val="00996772"/>
    <w:rsid w:val="00997A15"/>
    <w:rsid w:val="00997A7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2148"/>
    <w:rsid w:val="009B2383"/>
    <w:rsid w:val="009B23D0"/>
    <w:rsid w:val="009B4356"/>
    <w:rsid w:val="009B4668"/>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829"/>
    <w:rsid w:val="009E1533"/>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7B60"/>
    <w:rsid w:val="00A00A90"/>
    <w:rsid w:val="00A00EE5"/>
    <w:rsid w:val="00A0163C"/>
    <w:rsid w:val="00A020F6"/>
    <w:rsid w:val="00A049E2"/>
    <w:rsid w:val="00A04F6E"/>
    <w:rsid w:val="00A0529D"/>
    <w:rsid w:val="00A06AE1"/>
    <w:rsid w:val="00A070C0"/>
    <w:rsid w:val="00A077D4"/>
    <w:rsid w:val="00A07E04"/>
    <w:rsid w:val="00A10951"/>
    <w:rsid w:val="00A11A17"/>
    <w:rsid w:val="00A1344B"/>
    <w:rsid w:val="00A137F9"/>
    <w:rsid w:val="00A13908"/>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8AC"/>
    <w:rsid w:val="00A24FEC"/>
    <w:rsid w:val="00A252B6"/>
    <w:rsid w:val="00A2574F"/>
    <w:rsid w:val="00A262E9"/>
    <w:rsid w:val="00A2657D"/>
    <w:rsid w:val="00A26D8D"/>
    <w:rsid w:val="00A271F2"/>
    <w:rsid w:val="00A271F9"/>
    <w:rsid w:val="00A27620"/>
    <w:rsid w:val="00A27692"/>
    <w:rsid w:val="00A3076B"/>
    <w:rsid w:val="00A309A6"/>
    <w:rsid w:val="00A31178"/>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1E0F"/>
    <w:rsid w:val="00A42C28"/>
    <w:rsid w:val="00A438C0"/>
    <w:rsid w:val="00A43B6B"/>
    <w:rsid w:val="00A4487B"/>
    <w:rsid w:val="00A44A90"/>
    <w:rsid w:val="00A44C86"/>
    <w:rsid w:val="00A45565"/>
    <w:rsid w:val="00A45733"/>
    <w:rsid w:val="00A45C7E"/>
    <w:rsid w:val="00A46AF0"/>
    <w:rsid w:val="00A46F63"/>
    <w:rsid w:val="00A472C8"/>
    <w:rsid w:val="00A477E6"/>
    <w:rsid w:val="00A4790E"/>
    <w:rsid w:val="00A47A9F"/>
    <w:rsid w:val="00A47C1B"/>
    <w:rsid w:val="00A47DB5"/>
    <w:rsid w:val="00A51BD6"/>
    <w:rsid w:val="00A52632"/>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7058C"/>
    <w:rsid w:val="00A70990"/>
    <w:rsid w:val="00A744EC"/>
    <w:rsid w:val="00A74707"/>
    <w:rsid w:val="00A74CA4"/>
    <w:rsid w:val="00A75908"/>
    <w:rsid w:val="00A75B8C"/>
    <w:rsid w:val="00A809AC"/>
    <w:rsid w:val="00A80E2F"/>
    <w:rsid w:val="00A81018"/>
    <w:rsid w:val="00A8191A"/>
    <w:rsid w:val="00A825D5"/>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B7C"/>
    <w:rsid w:val="00AC1BC4"/>
    <w:rsid w:val="00AC21FC"/>
    <w:rsid w:val="00AC31EB"/>
    <w:rsid w:val="00AC3548"/>
    <w:rsid w:val="00AC5181"/>
    <w:rsid w:val="00AC60C2"/>
    <w:rsid w:val="00AC6731"/>
    <w:rsid w:val="00AC76C6"/>
    <w:rsid w:val="00AC7AE4"/>
    <w:rsid w:val="00AD0DED"/>
    <w:rsid w:val="00AD11FF"/>
    <w:rsid w:val="00AD19B9"/>
    <w:rsid w:val="00AD268D"/>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435"/>
    <w:rsid w:val="00B059A9"/>
    <w:rsid w:val="00B05A91"/>
    <w:rsid w:val="00B0755A"/>
    <w:rsid w:val="00B07F24"/>
    <w:rsid w:val="00B1026E"/>
    <w:rsid w:val="00B1069C"/>
    <w:rsid w:val="00B10B09"/>
    <w:rsid w:val="00B116A0"/>
    <w:rsid w:val="00B11981"/>
    <w:rsid w:val="00B12AA9"/>
    <w:rsid w:val="00B136C9"/>
    <w:rsid w:val="00B15109"/>
    <w:rsid w:val="00B15372"/>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4DCD"/>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5A5E"/>
    <w:rsid w:val="00B45F87"/>
    <w:rsid w:val="00B4618A"/>
    <w:rsid w:val="00B470A1"/>
    <w:rsid w:val="00B51003"/>
    <w:rsid w:val="00B51194"/>
    <w:rsid w:val="00B51222"/>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E3D"/>
    <w:rsid w:val="00B753D1"/>
    <w:rsid w:val="00B76C5D"/>
    <w:rsid w:val="00B776D2"/>
    <w:rsid w:val="00B77BB8"/>
    <w:rsid w:val="00B80135"/>
    <w:rsid w:val="00B8080A"/>
    <w:rsid w:val="00B8242B"/>
    <w:rsid w:val="00B825F4"/>
    <w:rsid w:val="00B82DB4"/>
    <w:rsid w:val="00B83408"/>
    <w:rsid w:val="00B83455"/>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6B3"/>
    <w:rsid w:val="00BA2297"/>
    <w:rsid w:val="00BA32BA"/>
    <w:rsid w:val="00BA32CA"/>
    <w:rsid w:val="00BA36B2"/>
    <w:rsid w:val="00BA3B1E"/>
    <w:rsid w:val="00BA477A"/>
    <w:rsid w:val="00BA5561"/>
    <w:rsid w:val="00BA5747"/>
    <w:rsid w:val="00BA6287"/>
    <w:rsid w:val="00BA6C7C"/>
    <w:rsid w:val="00BA6D9A"/>
    <w:rsid w:val="00BA7016"/>
    <w:rsid w:val="00BA787B"/>
    <w:rsid w:val="00BB0CDB"/>
    <w:rsid w:val="00BB20F2"/>
    <w:rsid w:val="00BB2CFD"/>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ED6"/>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199"/>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96B"/>
    <w:rsid w:val="00C5217A"/>
    <w:rsid w:val="00C542F0"/>
    <w:rsid w:val="00C54934"/>
    <w:rsid w:val="00C55200"/>
    <w:rsid w:val="00C55C32"/>
    <w:rsid w:val="00C55E77"/>
    <w:rsid w:val="00C55F0E"/>
    <w:rsid w:val="00C56551"/>
    <w:rsid w:val="00C56B34"/>
    <w:rsid w:val="00C5709A"/>
    <w:rsid w:val="00C57CDB"/>
    <w:rsid w:val="00C60A9B"/>
    <w:rsid w:val="00C60F8E"/>
    <w:rsid w:val="00C6108B"/>
    <w:rsid w:val="00C62A1D"/>
    <w:rsid w:val="00C62FB2"/>
    <w:rsid w:val="00C63CCF"/>
    <w:rsid w:val="00C641F3"/>
    <w:rsid w:val="00C646D5"/>
    <w:rsid w:val="00C64862"/>
    <w:rsid w:val="00C64E52"/>
    <w:rsid w:val="00C6547D"/>
    <w:rsid w:val="00C65A77"/>
    <w:rsid w:val="00C6619B"/>
    <w:rsid w:val="00C66B2F"/>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4642"/>
    <w:rsid w:val="00C94AEE"/>
    <w:rsid w:val="00C94DFF"/>
    <w:rsid w:val="00C957A3"/>
    <w:rsid w:val="00C95FF7"/>
    <w:rsid w:val="00C9659A"/>
    <w:rsid w:val="00C96AF0"/>
    <w:rsid w:val="00C975ED"/>
    <w:rsid w:val="00C97C79"/>
    <w:rsid w:val="00CA10B9"/>
    <w:rsid w:val="00CA1130"/>
    <w:rsid w:val="00CA1F8F"/>
    <w:rsid w:val="00CA2591"/>
    <w:rsid w:val="00CA2C74"/>
    <w:rsid w:val="00CA3E44"/>
    <w:rsid w:val="00CA4077"/>
    <w:rsid w:val="00CA416D"/>
    <w:rsid w:val="00CA4C50"/>
    <w:rsid w:val="00CA51BB"/>
    <w:rsid w:val="00CA5EEF"/>
    <w:rsid w:val="00CA63BB"/>
    <w:rsid w:val="00CA6689"/>
    <w:rsid w:val="00CA6AE1"/>
    <w:rsid w:val="00CA713A"/>
    <w:rsid w:val="00CB00AD"/>
    <w:rsid w:val="00CB0A29"/>
    <w:rsid w:val="00CB147A"/>
    <w:rsid w:val="00CB1CBD"/>
    <w:rsid w:val="00CB2417"/>
    <w:rsid w:val="00CB285C"/>
    <w:rsid w:val="00CB2F25"/>
    <w:rsid w:val="00CB4BD0"/>
    <w:rsid w:val="00CB57E9"/>
    <w:rsid w:val="00CB6234"/>
    <w:rsid w:val="00CB62CB"/>
    <w:rsid w:val="00CB7A46"/>
    <w:rsid w:val="00CB7DD6"/>
    <w:rsid w:val="00CC0B46"/>
    <w:rsid w:val="00CC0F15"/>
    <w:rsid w:val="00CC1D9C"/>
    <w:rsid w:val="00CC3806"/>
    <w:rsid w:val="00CC4ADE"/>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E01E4"/>
    <w:rsid w:val="00CE09AE"/>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E23"/>
    <w:rsid w:val="00D020F4"/>
    <w:rsid w:val="00D02A3A"/>
    <w:rsid w:val="00D04391"/>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3972"/>
    <w:rsid w:val="00D152E1"/>
    <w:rsid w:val="00D15946"/>
    <w:rsid w:val="00D15DEC"/>
    <w:rsid w:val="00D16B13"/>
    <w:rsid w:val="00D17833"/>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C76"/>
    <w:rsid w:val="00D37F72"/>
    <w:rsid w:val="00D40216"/>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3033"/>
    <w:rsid w:val="00D53161"/>
    <w:rsid w:val="00D53C15"/>
    <w:rsid w:val="00D5432B"/>
    <w:rsid w:val="00D5494D"/>
    <w:rsid w:val="00D5681F"/>
    <w:rsid w:val="00D574CA"/>
    <w:rsid w:val="00D576FF"/>
    <w:rsid w:val="00D57819"/>
    <w:rsid w:val="00D578D8"/>
    <w:rsid w:val="00D6072C"/>
    <w:rsid w:val="00D60767"/>
    <w:rsid w:val="00D608F4"/>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709A"/>
    <w:rsid w:val="00D6710D"/>
    <w:rsid w:val="00D67926"/>
    <w:rsid w:val="00D67B23"/>
    <w:rsid w:val="00D67C91"/>
    <w:rsid w:val="00D70161"/>
    <w:rsid w:val="00D701F5"/>
    <w:rsid w:val="00D72906"/>
    <w:rsid w:val="00D72BC8"/>
    <w:rsid w:val="00D72BCE"/>
    <w:rsid w:val="00D73E07"/>
    <w:rsid w:val="00D74654"/>
    <w:rsid w:val="00D74727"/>
    <w:rsid w:val="00D74A52"/>
    <w:rsid w:val="00D74DE9"/>
    <w:rsid w:val="00D76181"/>
    <w:rsid w:val="00D7707D"/>
    <w:rsid w:val="00D77E65"/>
    <w:rsid w:val="00D80AE0"/>
    <w:rsid w:val="00D80DB1"/>
    <w:rsid w:val="00D8211B"/>
    <w:rsid w:val="00D826B4"/>
    <w:rsid w:val="00D82D05"/>
    <w:rsid w:val="00D82EFA"/>
    <w:rsid w:val="00D84566"/>
    <w:rsid w:val="00D845D5"/>
    <w:rsid w:val="00D84B36"/>
    <w:rsid w:val="00D8531D"/>
    <w:rsid w:val="00D861A4"/>
    <w:rsid w:val="00D86794"/>
    <w:rsid w:val="00D86E8F"/>
    <w:rsid w:val="00D872C3"/>
    <w:rsid w:val="00D87EF5"/>
    <w:rsid w:val="00D9137A"/>
    <w:rsid w:val="00D91959"/>
    <w:rsid w:val="00D91B9B"/>
    <w:rsid w:val="00D92951"/>
    <w:rsid w:val="00D93342"/>
    <w:rsid w:val="00D9485C"/>
    <w:rsid w:val="00D94B05"/>
    <w:rsid w:val="00D95A92"/>
    <w:rsid w:val="00D9667F"/>
    <w:rsid w:val="00DA0A93"/>
    <w:rsid w:val="00DA0C67"/>
    <w:rsid w:val="00DA122F"/>
    <w:rsid w:val="00DA2283"/>
    <w:rsid w:val="00DA3576"/>
    <w:rsid w:val="00DA3CEF"/>
    <w:rsid w:val="00DA3D06"/>
    <w:rsid w:val="00DA3D0C"/>
    <w:rsid w:val="00DA3EDB"/>
    <w:rsid w:val="00DA46AD"/>
    <w:rsid w:val="00DA6202"/>
    <w:rsid w:val="00DA63CC"/>
    <w:rsid w:val="00DA66E0"/>
    <w:rsid w:val="00DA6AF4"/>
    <w:rsid w:val="00DA7631"/>
    <w:rsid w:val="00DA7F0D"/>
    <w:rsid w:val="00DA7F4E"/>
    <w:rsid w:val="00DB0331"/>
    <w:rsid w:val="00DB201B"/>
    <w:rsid w:val="00DB222D"/>
    <w:rsid w:val="00DB3652"/>
    <w:rsid w:val="00DB3F1D"/>
    <w:rsid w:val="00DB44DA"/>
    <w:rsid w:val="00DB469B"/>
    <w:rsid w:val="00DB4DB4"/>
    <w:rsid w:val="00DB4E8E"/>
    <w:rsid w:val="00DB5542"/>
    <w:rsid w:val="00DB59E8"/>
    <w:rsid w:val="00DB5AD9"/>
    <w:rsid w:val="00DB5DF0"/>
    <w:rsid w:val="00DB63F9"/>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374"/>
    <w:rsid w:val="00DD369B"/>
    <w:rsid w:val="00DD3BD5"/>
    <w:rsid w:val="00DD4535"/>
    <w:rsid w:val="00DD4AF4"/>
    <w:rsid w:val="00DD4C0F"/>
    <w:rsid w:val="00DD4C4B"/>
    <w:rsid w:val="00DD6DA2"/>
    <w:rsid w:val="00DD6EB7"/>
    <w:rsid w:val="00DD70FA"/>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D9"/>
    <w:rsid w:val="00DF192A"/>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A21"/>
    <w:rsid w:val="00E03A4B"/>
    <w:rsid w:val="00E03C85"/>
    <w:rsid w:val="00E04621"/>
    <w:rsid w:val="00E047E2"/>
    <w:rsid w:val="00E051FD"/>
    <w:rsid w:val="00E063E7"/>
    <w:rsid w:val="00E0666D"/>
    <w:rsid w:val="00E06C7F"/>
    <w:rsid w:val="00E06FA3"/>
    <w:rsid w:val="00E0769B"/>
    <w:rsid w:val="00E07E4A"/>
    <w:rsid w:val="00E10992"/>
    <w:rsid w:val="00E11083"/>
    <w:rsid w:val="00E1190F"/>
    <w:rsid w:val="00E11C34"/>
    <w:rsid w:val="00E1235B"/>
    <w:rsid w:val="00E12E9D"/>
    <w:rsid w:val="00E14AFB"/>
    <w:rsid w:val="00E163E8"/>
    <w:rsid w:val="00E16539"/>
    <w:rsid w:val="00E16650"/>
    <w:rsid w:val="00E16CCB"/>
    <w:rsid w:val="00E20BEE"/>
    <w:rsid w:val="00E21861"/>
    <w:rsid w:val="00E220C1"/>
    <w:rsid w:val="00E226DD"/>
    <w:rsid w:val="00E2309C"/>
    <w:rsid w:val="00E23A56"/>
    <w:rsid w:val="00E245D5"/>
    <w:rsid w:val="00E246F7"/>
    <w:rsid w:val="00E2487B"/>
    <w:rsid w:val="00E270AB"/>
    <w:rsid w:val="00E3112F"/>
    <w:rsid w:val="00E31885"/>
    <w:rsid w:val="00E31C35"/>
    <w:rsid w:val="00E32E38"/>
    <w:rsid w:val="00E332E8"/>
    <w:rsid w:val="00E33B8F"/>
    <w:rsid w:val="00E34364"/>
    <w:rsid w:val="00E35242"/>
    <w:rsid w:val="00E35821"/>
    <w:rsid w:val="00E35F32"/>
    <w:rsid w:val="00E37400"/>
    <w:rsid w:val="00E37995"/>
    <w:rsid w:val="00E37F92"/>
    <w:rsid w:val="00E40624"/>
    <w:rsid w:val="00E408BF"/>
    <w:rsid w:val="00E40924"/>
    <w:rsid w:val="00E40BF6"/>
    <w:rsid w:val="00E41148"/>
    <w:rsid w:val="00E4183C"/>
    <w:rsid w:val="00E41D30"/>
    <w:rsid w:val="00E4329F"/>
    <w:rsid w:val="00E44439"/>
    <w:rsid w:val="00E445AA"/>
    <w:rsid w:val="00E45255"/>
    <w:rsid w:val="00E45568"/>
    <w:rsid w:val="00E45580"/>
    <w:rsid w:val="00E46262"/>
    <w:rsid w:val="00E46D15"/>
    <w:rsid w:val="00E507FF"/>
    <w:rsid w:val="00E51D2D"/>
    <w:rsid w:val="00E52A39"/>
    <w:rsid w:val="00E538ED"/>
    <w:rsid w:val="00E53C1B"/>
    <w:rsid w:val="00E53EDE"/>
    <w:rsid w:val="00E544C1"/>
    <w:rsid w:val="00E54D26"/>
    <w:rsid w:val="00E550BC"/>
    <w:rsid w:val="00E55DFC"/>
    <w:rsid w:val="00E56930"/>
    <w:rsid w:val="00E5708C"/>
    <w:rsid w:val="00E572B2"/>
    <w:rsid w:val="00E57DB2"/>
    <w:rsid w:val="00E57F35"/>
    <w:rsid w:val="00E610D6"/>
    <w:rsid w:val="00E618E7"/>
    <w:rsid w:val="00E6203C"/>
    <w:rsid w:val="00E62A4F"/>
    <w:rsid w:val="00E633F8"/>
    <w:rsid w:val="00E63783"/>
    <w:rsid w:val="00E64E83"/>
    <w:rsid w:val="00E65013"/>
    <w:rsid w:val="00E651DE"/>
    <w:rsid w:val="00E65202"/>
    <w:rsid w:val="00E654B6"/>
    <w:rsid w:val="00E657B2"/>
    <w:rsid w:val="00E663E4"/>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80182"/>
    <w:rsid w:val="00E8027B"/>
    <w:rsid w:val="00E806D2"/>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2CE4"/>
    <w:rsid w:val="00EA2E26"/>
    <w:rsid w:val="00EA3903"/>
    <w:rsid w:val="00EA3ADC"/>
    <w:rsid w:val="00EA4262"/>
    <w:rsid w:val="00EA467F"/>
    <w:rsid w:val="00EA48D0"/>
    <w:rsid w:val="00EA4986"/>
    <w:rsid w:val="00EA5F8E"/>
    <w:rsid w:val="00EA6371"/>
    <w:rsid w:val="00EA69E5"/>
    <w:rsid w:val="00EA6A6E"/>
    <w:rsid w:val="00EA6DCB"/>
    <w:rsid w:val="00EA7D12"/>
    <w:rsid w:val="00EB0AF9"/>
    <w:rsid w:val="00EB2BE9"/>
    <w:rsid w:val="00EB45F7"/>
    <w:rsid w:val="00EB48F7"/>
    <w:rsid w:val="00EB4AE4"/>
    <w:rsid w:val="00EB5AA5"/>
    <w:rsid w:val="00EB5ADB"/>
    <w:rsid w:val="00EB5D4B"/>
    <w:rsid w:val="00EB5EA7"/>
    <w:rsid w:val="00EB6218"/>
    <w:rsid w:val="00EB66AB"/>
    <w:rsid w:val="00EB69EF"/>
    <w:rsid w:val="00EB7427"/>
    <w:rsid w:val="00EB7706"/>
    <w:rsid w:val="00EC07A9"/>
    <w:rsid w:val="00EC3349"/>
    <w:rsid w:val="00EC3A85"/>
    <w:rsid w:val="00EC4F2E"/>
    <w:rsid w:val="00EC4F39"/>
    <w:rsid w:val="00EC6022"/>
    <w:rsid w:val="00EC693C"/>
    <w:rsid w:val="00EC6ACE"/>
    <w:rsid w:val="00EC70E0"/>
    <w:rsid w:val="00EC72FE"/>
    <w:rsid w:val="00EC7497"/>
    <w:rsid w:val="00EC7772"/>
    <w:rsid w:val="00EC79C5"/>
    <w:rsid w:val="00ED1BB8"/>
    <w:rsid w:val="00ED2BAD"/>
    <w:rsid w:val="00ED355C"/>
    <w:rsid w:val="00ED3E1B"/>
    <w:rsid w:val="00ED4344"/>
    <w:rsid w:val="00ED4C68"/>
    <w:rsid w:val="00ED5F52"/>
    <w:rsid w:val="00ED6406"/>
    <w:rsid w:val="00ED6892"/>
    <w:rsid w:val="00ED6FC5"/>
    <w:rsid w:val="00ED7FC9"/>
    <w:rsid w:val="00EE12BF"/>
    <w:rsid w:val="00EE13AE"/>
    <w:rsid w:val="00EE25EA"/>
    <w:rsid w:val="00EE276D"/>
    <w:rsid w:val="00EE2AF3"/>
    <w:rsid w:val="00EE34B6"/>
    <w:rsid w:val="00EE4FFA"/>
    <w:rsid w:val="00EE5065"/>
    <w:rsid w:val="00EE553E"/>
    <w:rsid w:val="00EE55B2"/>
    <w:rsid w:val="00EE59BA"/>
    <w:rsid w:val="00EE682B"/>
    <w:rsid w:val="00EE7B1D"/>
    <w:rsid w:val="00EE7CAE"/>
    <w:rsid w:val="00EE7DA9"/>
    <w:rsid w:val="00EF0074"/>
    <w:rsid w:val="00EF0397"/>
    <w:rsid w:val="00EF18AD"/>
    <w:rsid w:val="00EF214A"/>
    <w:rsid w:val="00EF21A6"/>
    <w:rsid w:val="00EF28D3"/>
    <w:rsid w:val="00EF34D3"/>
    <w:rsid w:val="00EF35BB"/>
    <w:rsid w:val="00EF38CF"/>
    <w:rsid w:val="00EF3C89"/>
    <w:rsid w:val="00EF3FC9"/>
    <w:rsid w:val="00EF49B1"/>
    <w:rsid w:val="00EF590D"/>
    <w:rsid w:val="00EF5972"/>
    <w:rsid w:val="00EF6B9E"/>
    <w:rsid w:val="00F012DD"/>
    <w:rsid w:val="00F02061"/>
    <w:rsid w:val="00F027A3"/>
    <w:rsid w:val="00F02F18"/>
    <w:rsid w:val="00F036BA"/>
    <w:rsid w:val="00F047A1"/>
    <w:rsid w:val="00F04926"/>
    <w:rsid w:val="00F04FF6"/>
    <w:rsid w:val="00F0504C"/>
    <w:rsid w:val="00F100D0"/>
    <w:rsid w:val="00F109FC"/>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28D0"/>
    <w:rsid w:val="00F233C0"/>
    <w:rsid w:val="00F2375B"/>
    <w:rsid w:val="00F24782"/>
    <w:rsid w:val="00F24F93"/>
    <w:rsid w:val="00F25056"/>
    <w:rsid w:val="00F2540A"/>
    <w:rsid w:val="00F2561F"/>
    <w:rsid w:val="00F2637D"/>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755"/>
    <w:rsid w:val="00F451CD"/>
    <w:rsid w:val="00F455E0"/>
    <w:rsid w:val="00F459D7"/>
    <w:rsid w:val="00F45A9F"/>
    <w:rsid w:val="00F45E7C"/>
    <w:rsid w:val="00F5163C"/>
    <w:rsid w:val="00F5189F"/>
    <w:rsid w:val="00F525A9"/>
    <w:rsid w:val="00F539A4"/>
    <w:rsid w:val="00F5458D"/>
    <w:rsid w:val="00F5472D"/>
    <w:rsid w:val="00F54F3A"/>
    <w:rsid w:val="00F55028"/>
    <w:rsid w:val="00F563B0"/>
    <w:rsid w:val="00F5670E"/>
    <w:rsid w:val="00F577D2"/>
    <w:rsid w:val="00F57E08"/>
    <w:rsid w:val="00F60892"/>
    <w:rsid w:val="00F614DC"/>
    <w:rsid w:val="00F61805"/>
    <w:rsid w:val="00F61E6F"/>
    <w:rsid w:val="00F61FB5"/>
    <w:rsid w:val="00F62F51"/>
    <w:rsid w:val="00F653A1"/>
    <w:rsid w:val="00F659E1"/>
    <w:rsid w:val="00F668FF"/>
    <w:rsid w:val="00F670F7"/>
    <w:rsid w:val="00F707C4"/>
    <w:rsid w:val="00F71FAA"/>
    <w:rsid w:val="00F72442"/>
    <w:rsid w:val="00F72DA6"/>
    <w:rsid w:val="00F72EA5"/>
    <w:rsid w:val="00F73070"/>
    <w:rsid w:val="00F73385"/>
    <w:rsid w:val="00F73389"/>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6138"/>
    <w:rsid w:val="00F86364"/>
    <w:rsid w:val="00F876A3"/>
    <w:rsid w:val="00F878EF"/>
    <w:rsid w:val="00F87F8B"/>
    <w:rsid w:val="00F9039B"/>
    <w:rsid w:val="00F905CA"/>
    <w:rsid w:val="00F908EC"/>
    <w:rsid w:val="00F90FC0"/>
    <w:rsid w:val="00F9239A"/>
    <w:rsid w:val="00F93604"/>
    <w:rsid w:val="00F93870"/>
    <w:rsid w:val="00F93DC9"/>
    <w:rsid w:val="00F93F91"/>
    <w:rsid w:val="00F94111"/>
    <w:rsid w:val="00F94872"/>
    <w:rsid w:val="00F94E44"/>
    <w:rsid w:val="00F9547F"/>
    <w:rsid w:val="00F95BD2"/>
    <w:rsid w:val="00F95FAF"/>
    <w:rsid w:val="00F960FE"/>
    <w:rsid w:val="00F967E0"/>
    <w:rsid w:val="00F96A6A"/>
    <w:rsid w:val="00F96F78"/>
    <w:rsid w:val="00F97B7C"/>
    <w:rsid w:val="00F97C20"/>
    <w:rsid w:val="00FA02A8"/>
    <w:rsid w:val="00FA08AC"/>
    <w:rsid w:val="00FA156D"/>
    <w:rsid w:val="00FA3787"/>
    <w:rsid w:val="00FA43B6"/>
    <w:rsid w:val="00FA4C14"/>
    <w:rsid w:val="00FA5D63"/>
    <w:rsid w:val="00FA5D88"/>
    <w:rsid w:val="00FA6D0A"/>
    <w:rsid w:val="00FA751A"/>
    <w:rsid w:val="00FA7AEE"/>
    <w:rsid w:val="00FB0152"/>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32F1"/>
    <w:rsid w:val="00FC3AD3"/>
    <w:rsid w:val="00FC3B63"/>
    <w:rsid w:val="00FC3E02"/>
    <w:rsid w:val="00FC52C2"/>
    <w:rsid w:val="00FC53CA"/>
    <w:rsid w:val="00FC5CFA"/>
    <w:rsid w:val="00FC64E4"/>
    <w:rsid w:val="00FC6F24"/>
    <w:rsid w:val="00FC7789"/>
    <w:rsid w:val="00FC7C2A"/>
    <w:rsid w:val="00FD0031"/>
    <w:rsid w:val="00FD0E81"/>
    <w:rsid w:val="00FD147A"/>
    <w:rsid w:val="00FD24F1"/>
    <w:rsid w:val="00FD33DE"/>
    <w:rsid w:val="00FD4750"/>
    <w:rsid w:val="00FD554D"/>
    <w:rsid w:val="00FD5B24"/>
    <w:rsid w:val="00FD5ED8"/>
    <w:rsid w:val="00FD6E53"/>
    <w:rsid w:val="00FE0A6F"/>
    <w:rsid w:val="00FE1231"/>
    <w:rsid w:val="00FE1734"/>
    <w:rsid w:val="00FE30C5"/>
    <w:rsid w:val="00FE31E9"/>
    <w:rsid w:val="00FE362B"/>
    <w:rsid w:val="00FE37EF"/>
    <w:rsid w:val="00FE4C7C"/>
    <w:rsid w:val="00FE5833"/>
    <w:rsid w:val="00FE5C16"/>
    <w:rsid w:val="00FE69B8"/>
    <w:rsid w:val="00FE78B5"/>
    <w:rsid w:val="00FF0D93"/>
    <w:rsid w:val="00FF1204"/>
    <w:rsid w:val="00FF1544"/>
    <w:rsid w:val="00FF1764"/>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E97"/>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A6F"/>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styleId="UnresolvedMention">
    <w:name w:val="Unresolved Mention"/>
    <w:basedOn w:val="DefaultParagraphFont"/>
    <w:uiPriority w:val="99"/>
    <w:semiHidden/>
    <w:unhideWhenUsed/>
    <w:rsid w:val="003A6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rabe.yoshio@jp.panasonic.com" TargetMode="External"/><Relationship Id="rId18" Type="http://schemas.openxmlformats.org/officeDocument/2006/relationships/hyperlink" Target="mailto:gaurav.patwardhan@hpe.com" TargetMode="External"/><Relationship Id="rId26" Type="http://schemas.openxmlformats.org/officeDocument/2006/relationships/hyperlink" Target="mailto:arabawy@google.com" TargetMode="External"/><Relationship Id="rId39" Type="http://schemas.openxmlformats.org/officeDocument/2006/relationships/image" Target="media/image1.png"/><Relationship Id="rId21" Type="http://schemas.openxmlformats.org/officeDocument/2006/relationships/hyperlink" Target="mailto:namyeong.kim@lge.com" TargetMode="External"/><Relationship Id="rId34" Type="http://schemas.openxmlformats.org/officeDocument/2006/relationships/hyperlink" Target="mailto:xiaofei.wang@interdigital.com" TargetMode="External"/><Relationship Id="rId42" Type="http://schemas.openxmlformats.org/officeDocument/2006/relationships/image" Target="media/image4.png"/><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anh@cisco.com" TargetMode="External"/><Relationship Id="rId29" Type="http://schemas.openxmlformats.org/officeDocument/2006/relationships/hyperlink" Target="mailto:m.rison@samsung.com" TargetMode="External"/><Relationship Id="rId11" Type="http://schemas.openxmlformats.org/officeDocument/2006/relationships/hyperlink" Target="mailto:haiderkumail@fb.com" TargetMode="External"/><Relationship Id="rId24" Type="http://schemas.openxmlformats.org/officeDocument/2006/relationships/hyperlink" Target="mailto:gcherian@qti.qualcomm.com" TargetMode="External"/><Relationship Id="rId32" Type="http://schemas.openxmlformats.org/officeDocument/2006/relationships/hyperlink" Target="mailto:spalayur@maxlinear.com" TargetMode="External"/><Relationship Id="rId37" Type="http://schemas.openxmlformats.org/officeDocument/2006/relationships/hyperlink" Target="mailto:julien.sevin@crf.canon.fr" TargetMode="External"/><Relationship Id="rId40" Type="http://schemas.openxmlformats.org/officeDocument/2006/relationships/image" Target="media/image2.png"/><Relationship Id="rId45"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mailto:pmonajem@cisco.com" TargetMode="External"/><Relationship Id="rId23" Type="http://schemas.openxmlformats.org/officeDocument/2006/relationships/hyperlink" Target="mailto:appatil@qti.qualcomm.com" TargetMode="External"/><Relationship Id="rId28" Type="http://schemas.openxmlformats.org/officeDocument/2006/relationships/hyperlink" Target="mailto:jong_hun.han@samsung.com" TargetMode="External"/><Relationship Id="rId36" Type="http://schemas.openxmlformats.org/officeDocument/2006/relationships/hyperlink" Target="mailto:mickael.lorgeoux@crf.canon.fr" TargetMode="External"/><Relationship Id="rId49" Type="http://schemas.microsoft.com/office/2011/relationships/people" Target="people.xml"/><Relationship Id="rId10" Type="http://schemas.openxmlformats.org/officeDocument/2006/relationships/hyperlink" Target="mailto:mmehrnoush@fb.com" TargetMode="External"/><Relationship Id="rId19" Type="http://schemas.openxmlformats.org/officeDocument/2006/relationships/hyperlink" Target="mailto:eldad.perahia@hpe.com" TargetMode="External"/><Relationship Id="rId31" Type="http://schemas.openxmlformats.org/officeDocument/2006/relationships/hyperlink" Target="mailto:matthew.fischer@broadcom.com" TargetMode="External"/><Relationship Id="rId44"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jkneckt@apple.com" TargetMode="External"/><Relationship Id="rId22" Type="http://schemas.openxmlformats.org/officeDocument/2006/relationships/hyperlink" Target="mailto:han.zhiqiang1@zte.com.cn" TargetMode="External"/><Relationship Id="rId27" Type="http://schemas.openxmlformats.org/officeDocument/2006/relationships/hyperlink" Target="mailto:srini.k1@samsung.com" TargetMode="External"/><Relationship Id="rId30" Type="http://schemas.openxmlformats.org/officeDocument/2006/relationships/hyperlink" Target="mailto:thomas.derham@broadcom.com" TargetMode="External"/><Relationship Id="rId35" Type="http://schemas.openxmlformats.org/officeDocument/2006/relationships/hyperlink" Target="mailto:stephane.baron@crf.canon.fr" TargetMode="External"/><Relationship Id="rId43" Type="http://schemas.openxmlformats.org/officeDocument/2006/relationships/image" Target="media/image5.png"/><Relationship Id="rId48" Type="http://schemas.openxmlformats.org/officeDocument/2006/relationships/fontTable" Target="fontTable.xml"/><Relationship Id="rId8" Type="http://schemas.openxmlformats.org/officeDocument/2006/relationships/hyperlink" Target="mailto:torab@ieee.org" TargetMode="External"/><Relationship Id="rId3" Type="http://schemas.openxmlformats.org/officeDocument/2006/relationships/styles" Target="styles.xml"/><Relationship Id="rId12" Type="http://schemas.openxmlformats.org/officeDocument/2006/relationships/hyperlink" Target="mailto:rojan.chitrakar@sg.panasonic.com" TargetMode="External"/><Relationship Id="rId17" Type="http://schemas.openxmlformats.org/officeDocument/2006/relationships/hyperlink" Target="mailto:mmsmith@cisco.com" TargetMode="External"/><Relationship Id="rId25" Type="http://schemas.openxmlformats.org/officeDocument/2006/relationships/hyperlink" Target="mailto:dho@qti.qualcomm.com" TargetMode="External"/><Relationship Id="rId33" Type="http://schemas.openxmlformats.org/officeDocument/2006/relationships/hyperlink" Target="mailto:sschelstraete@maxlinear.com" TargetMode="External"/><Relationship Id="rId38" Type="http://schemas.openxmlformats.org/officeDocument/2006/relationships/hyperlink" Target="mailto:arik.klein@huawei.com" TargetMode="External"/><Relationship Id="rId46" Type="http://schemas.openxmlformats.org/officeDocument/2006/relationships/header" Target="header1.xml"/><Relationship Id="rId20" Type="http://schemas.openxmlformats.org/officeDocument/2006/relationships/hyperlink" Target="mailto:insun.jang@lge.com" TargetMode="External"/><Relationship Id="rId41"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3A783367-65E4-429B-AD5C-AF813453A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16</Pages>
  <Words>5188</Words>
  <Characters>29573</Characters>
  <Application>Microsoft Office Word</Application>
  <DocSecurity>0</DocSecurity>
  <Lines>246</Lines>
  <Paragraphs>69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34692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22</cp:revision>
  <cp:lastPrinted>2010-05-04T03:47:00Z</cp:lastPrinted>
  <dcterms:created xsi:type="dcterms:W3CDTF">2021-04-16T14:34:00Z</dcterms:created>
  <dcterms:modified xsi:type="dcterms:W3CDTF">2021-05-16T22:13:00Z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ies>
</file>