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004055E" w:rsidR="00C723BC" w:rsidRPr="00183F4C" w:rsidRDefault="00B151F4" w:rsidP="007C6B11">
            <w:pPr>
              <w:pStyle w:val="T2"/>
            </w:pPr>
            <w:r>
              <w:rPr>
                <w:lang w:eastAsia="ko-KR"/>
              </w:rPr>
              <w:t xml:space="preserve">CR </w:t>
            </w:r>
            <w:r w:rsidR="007C6B11">
              <w:rPr>
                <w:lang w:eastAsia="ko-KR"/>
              </w:rPr>
              <w:t>NSTR link pair definition</w:t>
            </w:r>
          </w:p>
        </w:tc>
      </w:tr>
      <w:tr w:rsidR="00C723BC" w:rsidRPr="00183F4C" w14:paraId="5B9F14D2" w14:textId="77777777" w:rsidTr="00D74DE9">
        <w:trPr>
          <w:trHeight w:val="359"/>
          <w:jc w:val="center"/>
        </w:trPr>
        <w:tc>
          <w:tcPr>
            <w:tcW w:w="9576" w:type="dxa"/>
            <w:gridSpan w:val="5"/>
            <w:vAlign w:val="center"/>
          </w:tcPr>
          <w:p w14:paraId="03728683" w14:textId="1FDAEF89" w:rsidR="00C723BC" w:rsidRPr="00183F4C" w:rsidRDefault="00C723BC" w:rsidP="00B151F4">
            <w:pPr>
              <w:pStyle w:val="T2"/>
              <w:ind w:left="0"/>
              <w:rPr>
                <w:b w:val="0"/>
                <w:sz w:val="20"/>
              </w:rPr>
            </w:pPr>
            <w:r w:rsidRPr="00183F4C">
              <w:rPr>
                <w:sz w:val="20"/>
              </w:rPr>
              <w:t>Date:</w:t>
            </w:r>
            <w:r w:rsidR="00A00A90">
              <w:rPr>
                <w:b w:val="0"/>
                <w:sz w:val="20"/>
              </w:rPr>
              <w:t xml:space="preserve">  2020</w:t>
            </w:r>
            <w:r w:rsidRPr="00183F4C">
              <w:rPr>
                <w:b w:val="0"/>
                <w:sz w:val="20"/>
              </w:rPr>
              <w:t>-</w:t>
            </w:r>
            <w:r w:rsidR="00B151F4">
              <w:rPr>
                <w:b w:val="0"/>
                <w:sz w:val="20"/>
              </w:rPr>
              <w:t>1</w:t>
            </w:r>
            <w:r w:rsidR="000B2888">
              <w:rPr>
                <w:b w:val="0"/>
                <w:sz w:val="20"/>
              </w:rPr>
              <w:t>0</w:t>
            </w:r>
            <w:r>
              <w:rPr>
                <w:rFonts w:hint="eastAsia"/>
                <w:b w:val="0"/>
                <w:sz w:val="20"/>
                <w:lang w:eastAsia="ko-KR"/>
              </w:rPr>
              <w:t>-</w:t>
            </w:r>
            <w:r w:rsidR="00A6514D">
              <w:rPr>
                <w:b w:val="0"/>
                <w:sz w:val="20"/>
                <w:lang w:eastAsia="ko-KR"/>
              </w:rPr>
              <w:t>2</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8A1591"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77777777" w:rsidR="001D358F" w:rsidRDefault="001D358F" w:rsidP="00176480">
      <w:pPr>
        <w:jc w:val="both"/>
        <w:rPr>
          <w:lang w:eastAsia="ko-KR"/>
        </w:rPr>
      </w:pPr>
      <w:r>
        <w:rPr>
          <w:lang w:eastAsia="ko-KR"/>
        </w:rPr>
        <w:t>YYYY ZZZZ</w:t>
      </w:r>
    </w:p>
    <w:p w14:paraId="15CEDE53" w14:textId="3A26240A" w:rsidR="00C3596F" w:rsidRDefault="00C3596F" w:rsidP="00176480">
      <w:pPr>
        <w:jc w:val="both"/>
      </w:pPr>
    </w:p>
    <w:p w14:paraId="64416228" w14:textId="33FBA468" w:rsidR="001D358F" w:rsidRDefault="001D358F" w:rsidP="00176480">
      <w:pPr>
        <w:jc w:val="both"/>
      </w:pPr>
      <w:r>
        <w:t xml:space="preserve">Related to the subject </w:t>
      </w:r>
      <w:r w:rsidR="007C6B11">
        <w:t>definition of NSTR link pair</w:t>
      </w:r>
      <w:r w:rsidR="00E80F89">
        <w:t xml:space="preserve"> and link in general.</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176480">
      <w:pPr>
        <w:pStyle w:val="ListParagraph"/>
        <w:numPr>
          <w:ilvl w:val="0"/>
          <w:numId w:val="9"/>
        </w:numPr>
        <w:ind w:leftChars="0"/>
        <w:jc w:val="both"/>
      </w:pPr>
      <w:r>
        <w:t>R0: Initial version of the document.</w:t>
      </w:r>
    </w:p>
    <w:p w14:paraId="72DB939A" w14:textId="6285BF32" w:rsidR="00E82D33" w:rsidRDefault="00E82D33" w:rsidP="00E82D33">
      <w:pPr>
        <w:pStyle w:val="ListParagraph"/>
        <w:numPr>
          <w:ilvl w:val="1"/>
          <w:numId w:val="9"/>
        </w:numPr>
        <w:ind w:leftChars="0"/>
        <w:jc w:val="both"/>
      </w:pPr>
    </w:p>
    <w:p w14:paraId="2A26F306" w14:textId="0095882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As a result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1F213DA7" w14:textId="77FC8059" w:rsidR="00860A6E" w:rsidRDefault="00860A6E" w:rsidP="00417CDC"/>
    <w:p w14:paraId="6BC9DB2E" w14:textId="77777777" w:rsidR="00860A6E" w:rsidRDefault="00860A6E" w:rsidP="00860A6E"/>
    <w:p w14:paraId="39EA5D49" w14:textId="77777777" w:rsidR="00860A6E" w:rsidRDefault="00860A6E" w:rsidP="00860A6E"/>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860A6E" w:rsidRPr="000A4D58" w14:paraId="5C1DB091"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F0990CF" w14:textId="77777777" w:rsidR="00860A6E" w:rsidRPr="00860A6E" w:rsidRDefault="00860A6E" w:rsidP="00860A6E">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D05467D" w14:textId="77777777" w:rsidR="00860A6E" w:rsidRPr="00860A6E" w:rsidRDefault="00860A6E" w:rsidP="00860A6E">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E6E1BD4" w14:textId="77777777" w:rsidR="00860A6E" w:rsidRPr="00860A6E" w:rsidRDefault="00860A6E" w:rsidP="00860A6E">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12E5581" w14:textId="77777777" w:rsidR="00860A6E" w:rsidRPr="00860A6E" w:rsidRDefault="00860A6E" w:rsidP="00860A6E">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9930642" w14:textId="77777777" w:rsidR="00860A6E" w:rsidRPr="00860A6E" w:rsidRDefault="00860A6E" w:rsidP="00860A6E">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8640E5C" w14:textId="77777777" w:rsidR="00860A6E" w:rsidRPr="00860A6E" w:rsidRDefault="00860A6E" w:rsidP="00860A6E">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5187A6FA" w14:textId="77777777" w:rsidR="00860A6E" w:rsidRPr="00860A6E" w:rsidRDefault="00860A6E" w:rsidP="00860A6E">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242BC6" w14:paraId="274C1848" w14:textId="77777777" w:rsidTr="00860A6E">
        <w:trPr>
          <w:trHeight w:val="510"/>
        </w:trPr>
        <w:tc>
          <w:tcPr>
            <w:tcW w:w="773" w:type="dxa"/>
            <w:shd w:val="clear" w:color="auto" w:fill="auto"/>
          </w:tcPr>
          <w:p w14:paraId="7A0B8C27" w14:textId="77777777" w:rsidR="00242BC6" w:rsidRDefault="00242BC6" w:rsidP="00242BC6">
            <w:pPr>
              <w:jc w:val="right"/>
              <w:rPr>
                <w:rFonts w:ascii="Arial" w:hAnsi="Arial" w:cs="Arial"/>
                <w:sz w:val="20"/>
              </w:rPr>
            </w:pPr>
            <w:r>
              <w:rPr>
                <w:rFonts w:ascii="Arial" w:hAnsi="Arial" w:cs="Arial"/>
                <w:sz w:val="20"/>
              </w:rPr>
              <w:t>1661</w:t>
            </w:r>
          </w:p>
        </w:tc>
        <w:tc>
          <w:tcPr>
            <w:tcW w:w="682" w:type="dxa"/>
            <w:shd w:val="clear" w:color="auto" w:fill="auto"/>
          </w:tcPr>
          <w:p w14:paraId="280CC06F" w14:textId="77777777" w:rsidR="00242BC6" w:rsidRDefault="00242BC6" w:rsidP="00242BC6">
            <w:pPr>
              <w:rPr>
                <w:rFonts w:ascii="Arial" w:hAnsi="Arial" w:cs="Arial"/>
                <w:sz w:val="20"/>
              </w:rPr>
            </w:pPr>
            <w:r>
              <w:rPr>
                <w:rFonts w:ascii="Arial" w:hAnsi="Arial" w:cs="Arial"/>
                <w:sz w:val="20"/>
              </w:rPr>
              <w:t>GEORGE CHERIAN</w:t>
            </w:r>
          </w:p>
        </w:tc>
        <w:tc>
          <w:tcPr>
            <w:tcW w:w="1170" w:type="dxa"/>
            <w:shd w:val="clear" w:color="auto" w:fill="auto"/>
          </w:tcPr>
          <w:p w14:paraId="0C3F3D5E" w14:textId="77777777" w:rsidR="00242BC6" w:rsidRDefault="00242BC6" w:rsidP="00242BC6">
            <w:pPr>
              <w:rPr>
                <w:rFonts w:ascii="Arial" w:hAnsi="Arial" w:cs="Arial"/>
                <w:color w:val="000000"/>
                <w:sz w:val="20"/>
                <w:shd w:val="clear" w:color="auto" w:fill="FFFFFF"/>
              </w:rPr>
            </w:pPr>
            <w:r>
              <w:rPr>
                <w:rFonts w:ascii="Arial" w:hAnsi="Arial" w:cs="Arial"/>
                <w:sz w:val="20"/>
              </w:rPr>
              <w:t>3.1</w:t>
            </w:r>
          </w:p>
        </w:tc>
        <w:tc>
          <w:tcPr>
            <w:tcW w:w="810" w:type="dxa"/>
            <w:shd w:val="clear" w:color="auto" w:fill="auto"/>
          </w:tcPr>
          <w:p w14:paraId="7121E6DC" w14:textId="77777777" w:rsidR="00242BC6" w:rsidRDefault="00242BC6" w:rsidP="00242BC6">
            <w:pPr>
              <w:rPr>
                <w:rFonts w:ascii="Arial" w:hAnsi="Arial" w:cs="Arial"/>
                <w:sz w:val="20"/>
              </w:rPr>
            </w:pPr>
            <w:r>
              <w:rPr>
                <w:rFonts w:ascii="Arial" w:hAnsi="Arial" w:cs="Arial"/>
                <w:sz w:val="20"/>
              </w:rPr>
              <w:t>0.00</w:t>
            </w:r>
          </w:p>
        </w:tc>
        <w:tc>
          <w:tcPr>
            <w:tcW w:w="2430" w:type="dxa"/>
            <w:shd w:val="clear" w:color="auto" w:fill="auto"/>
          </w:tcPr>
          <w:p w14:paraId="3CA26A1A" w14:textId="77777777" w:rsidR="00242BC6" w:rsidRDefault="00242BC6" w:rsidP="00242BC6">
            <w:pPr>
              <w:rPr>
                <w:rFonts w:ascii="Arial" w:hAnsi="Arial" w:cs="Arial"/>
                <w:sz w:val="20"/>
              </w:rPr>
            </w:pPr>
            <w:r>
              <w:rPr>
                <w:rFonts w:ascii="Arial" w:hAnsi="Arial" w:cs="Arial"/>
                <w:sz w:val="20"/>
              </w:rPr>
              <w:t>Move the definition of "</w:t>
            </w:r>
            <w:proofErr w:type="spellStart"/>
            <w:r>
              <w:rPr>
                <w:rFonts w:ascii="Arial" w:hAnsi="Arial" w:cs="Arial"/>
                <w:sz w:val="20"/>
              </w:rPr>
              <w:t>Nonsimultaneous</w:t>
            </w:r>
            <w:proofErr w:type="spellEnd"/>
            <w:r>
              <w:rPr>
                <w:rFonts w:ascii="Arial" w:hAnsi="Arial" w:cs="Arial"/>
                <w:sz w:val="20"/>
              </w:rPr>
              <w:t xml:space="preserve"> transmit and receive (NSTR) link pair" to 3.2</w:t>
            </w:r>
          </w:p>
        </w:tc>
        <w:tc>
          <w:tcPr>
            <w:tcW w:w="1980" w:type="dxa"/>
            <w:shd w:val="clear" w:color="auto" w:fill="auto"/>
          </w:tcPr>
          <w:p w14:paraId="3DCD3BBD" w14:textId="77777777" w:rsidR="00242BC6" w:rsidRDefault="00242BC6" w:rsidP="00242BC6">
            <w:pPr>
              <w:rPr>
                <w:rFonts w:ascii="Arial" w:hAnsi="Arial" w:cs="Arial"/>
                <w:sz w:val="20"/>
              </w:rPr>
            </w:pPr>
            <w:r>
              <w:rPr>
                <w:rFonts w:ascii="Arial" w:hAnsi="Arial" w:cs="Arial"/>
                <w:sz w:val="20"/>
              </w:rPr>
              <w:t>As in the comment</w:t>
            </w:r>
          </w:p>
        </w:tc>
        <w:tc>
          <w:tcPr>
            <w:tcW w:w="2340" w:type="dxa"/>
          </w:tcPr>
          <w:p w14:paraId="0579A8C4" w14:textId="747C4995" w:rsidR="00242BC6" w:rsidRDefault="00242BC6" w:rsidP="00242BC6">
            <w:pPr>
              <w:rPr>
                <w:rFonts w:ascii="Arial" w:eastAsia="Times New Roman" w:hAnsi="Arial" w:cs="Arial"/>
                <w:sz w:val="20"/>
                <w:lang w:val="en-US" w:eastAsia="ko-KR"/>
              </w:rPr>
            </w:pPr>
            <w:r>
              <w:rPr>
                <w:rFonts w:ascii="Arial" w:eastAsia="Times New Roman" w:hAnsi="Arial" w:cs="Arial"/>
                <w:sz w:val="20"/>
                <w:lang w:val="en-US" w:eastAsia="ko-KR"/>
              </w:rPr>
              <w:t>Accept</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move the definition of NSTR link pair from 3.1 to 3.2</w:t>
            </w:r>
          </w:p>
        </w:tc>
      </w:tr>
      <w:tr w:rsidR="00242BC6" w14:paraId="04D87642"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D4C5B06" w14:textId="77777777" w:rsidR="00242BC6" w:rsidRDefault="00242BC6" w:rsidP="00242BC6">
            <w:pPr>
              <w:jc w:val="right"/>
              <w:rPr>
                <w:rFonts w:ascii="Arial" w:hAnsi="Arial" w:cs="Arial"/>
                <w:sz w:val="20"/>
              </w:rPr>
            </w:pPr>
            <w:r>
              <w:rPr>
                <w:rFonts w:ascii="Arial" w:hAnsi="Arial" w:cs="Arial"/>
                <w:sz w:val="20"/>
              </w:rPr>
              <w:t>2071</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54CB8FD" w14:textId="77777777" w:rsidR="00242BC6" w:rsidRDefault="00242BC6" w:rsidP="00242BC6">
            <w:pPr>
              <w:rPr>
                <w:rFonts w:ascii="Arial" w:hAnsi="Arial" w:cs="Arial"/>
                <w:sz w:val="20"/>
              </w:rPr>
            </w:pPr>
            <w:r>
              <w:rPr>
                <w:rFonts w:ascii="Arial" w:hAnsi="Arial" w:cs="Arial"/>
                <w:sz w:val="20"/>
              </w:rPr>
              <w:t>Joseph Levy</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B61AA82" w14:textId="77777777" w:rsidR="00242BC6" w:rsidRDefault="00242BC6" w:rsidP="00242BC6">
            <w:pPr>
              <w:rPr>
                <w:rFonts w:ascii="Arial" w:hAnsi="Arial" w:cs="Arial"/>
                <w:sz w:val="20"/>
              </w:rPr>
            </w:pPr>
            <w:r>
              <w:rPr>
                <w:rFonts w:ascii="Arial" w:hAnsi="Arial" w:cs="Arial"/>
                <w:sz w:val="20"/>
              </w:rPr>
              <w:t>3.1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CD72CF1" w14:textId="77777777" w:rsidR="00242BC6" w:rsidRDefault="00242BC6" w:rsidP="00242BC6">
            <w:pPr>
              <w:rPr>
                <w:rFonts w:ascii="Arial" w:hAnsi="Arial" w:cs="Arial"/>
                <w:sz w:val="20"/>
              </w:rPr>
            </w:pPr>
            <w:r>
              <w:rPr>
                <w:rFonts w:ascii="Arial" w:hAnsi="Arial" w:cs="Arial"/>
                <w:sz w:val="20"/>
              </w:rPr>
              <w:t>29.18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5E41315" w14:textId="77777777" w:rsidR="00242BC6" w:rsidRDefault="00242BC6" w:rsidP="00242BC6">
            <w:pPr>
              <w:rPr>
                <w:rFonts w:ascii="Arial" w:hAnsi="Arial" w:cs="Arial"/>
                <w:sz w:val="20"/>
              </w:rPr>
            </w:pPr>
            <w:r>
              <w:rPr>
                <w:rFonts w:ascii="Arial" w:hAnsi="Arial" w:cs="Arial"/>
                <w:sz w:val="20"/>
              </w:rPr>
              <w:t xml:space="preserve">Unfortunately 802.11 uses the term link to describe both a logical link (as defined by 802) and an RF "link" that provides </w:t>
            </w:r>
            <w:proofErr w:type="gramStart"/>
            <w:r>
              <w:rPr>
                <w:rFonts w:ascii="Arial" w:hAnsi="Arial" w:cs="Arial"/>
                <w:sz w:val="20"/>
              </w:rPr>
              <w:t>the a</w:t>
            </w:r>
            <w:proofErr w:type="gramEnd"/>
            <w:r>
              <w:rPr>
                <w:rFonts w:ascii="Arial" w:hAnsi="Arial" w:cs="Arial"/>
                <w:sz w:val="20"/>
              </w:rPr>
              <w:t xml:space="preserve"> "link" via the WM between two STAs.  This is a source of potential confusion in the 802.11 specification.  While It is fairly clear what type of link </w:t>
            </w:r>
            <w:proofErr w:type="gramStart"/>
            <w:r>
              <w:rPr>
                <w:rFonts w:ascii="Arial" w:hAnsi="Arial" w:cs="Arial"/>
                <w:sz w:val="20"/>
              </w:rPr>
              <w:t>is being referred</w:t>
            </w:r>
            <w:proofErr w:type="gramEnd"/>
            <w:r>
              <w:rPr>
                <w:rFonts w:ascii="Arial" w:hAnsi="Arial" w:cs="Arial"/>
                <w:sz w:val="20"/>
              </w:rPr>
              <w:t xml:space="preserve"> to in the measurement clauses based on context or in the GLK and TDLS clauses (always the logical link), it is not clear in clauses that use the term for both meanings.  The specification text describing MLO use both WM link and logical link definitions.  </w:t>
            </w:r>
            <w:proofErr w:type="gramStart"/>
            <w:r>
              <w:rPr>
                <w:rFonts w:ascii="Arial" w:hAnsi="Arial" w:cs="Arial"/>
                <w:sz w:val="20"/>
              </w:rPr>
              <w:t>e.g</w:t>
            </w:r>
            <w:proofErr w:type="gramEnd"/>
            <w:r>
              <w:rPr>
                <w:rFonts w:ascii="Arial" w:hAnsi="Arial" w:cs="Arial"/>
                <w:sz w:val="20"/>
              </w:rPr>
              <w:t xml:space="preserve">. The term multi-link is used to describe the multiple WM links used by MLO and  an MLO device provides a single logical link over these multiple WM links. This is very confusing and makes the specification of MLO difficult to understand.  The specification must </w:t>
            </w:r>
            <w:r>
              <w:rPr>
                <w:rFonts w:ascii="Arial" w:hAnsi="Arial" w:cs="Arial"/>
                <w:sz w:val="20"/>
              </w:rPr>
              <w:lastRenderedPageBreak/>
              <w:t xml:space="preserve">be clear as to what the term link is referring </w:t>
            </w:r>
            <w:proofErr w:type="gramStart"/>
            <w:r>
              <w:rPr>
                <w:rFonts w:ascii="Arial" w:hAnsi="Arial" w:cs="Arial"/>
                <w:sz w:val="20"/>
              </w:rPr>
              <w:t>to</w:t>
            </w:r>
            <w:proofErr w:type="gramEnd"/>
            <w:r>
              <w:rPr>
                <w:rFonts w:ascii="Arial" w:hAnsi="Arial" w:cs="Arial"/>
                <w:sz w:val="20"/>
              </w:rPr>
              <w:t xml:space="preserve">. It should be noted that the term "logical link" is an 802 defined term and is used in most 802 specification, where is  often referred to as simply a link (e.g. LSAP link service assess point, in 802.1AX where multiple links are aggregated to form a single logical link, and point to point link).  802.11 is an 802 specification </w:t>
            </w:r>
            <w:proofErr w:type="gramStart"/>
            <w:r>
              <w:rPr>
                <w:rFonts w:ascii="Arial" w:hAnsi="Arial" w:cs="Arial"/>
                <w:sz w:val="20"/>
              </w:rPr>
              <w:t>and  should</w:t>
            </w:r>
            <w:proofErr w:type="gramEnd"/>
            <w:r>
              <w:rPr>
                <w:rFonts w:ascii="Arial" w:hAnsi="Arial" w:cs="Arial"/>
                <w:sz w:val="20"/>
              </w:rPr>
              <w:t xml:space="preserve"> use terminology that aligned with other 802 specifications.  Also of concern is the ongoing </w:t>
            </w:r>
            <w:proofErr w:type="spellStart"/>
            <w:r>
              <w:rPr>
                <w:rFonts w:ascii="Arial" w:hAnsi="Arial" w:cs="Arial"/>
                <w:sz w:val="20"/>
              </w:rPr>
              <w:t>TGbe</w:t>
            </w:r>
            <w:proofErr w:type="spellEnd"/>
            <w:r>
              <w:rPr>
                <w:rFonts w:ascii="Arial" w:hAnsi="Arial" w:cs="Arial"/>
                <w:sz w:val="20"/>
              </w:rPr>
              <w:t xml:space="preserve"> work on low latency links (which are logical links and not WM links).  In 802, other 802 specification, and 802.11 the term link is generally used to describe a </w:t>
            </w:r>
            <w:proofErr w:type="gramStart"/>
            <w:r>
              <w:rPr>
                <w:rFonts w:ascii="Arial" w:hAnsi="Arial" w:cs="Arial"/>
                <w:sz w:val="20"/>
              </w:rPr>
              <w:t>SAP to SAP</w:t>
            </w:r>
            <w:proofErr w:type="gramEnd"/>
            <w:r>
              <w:rPr>
                <w:rFonts w:ascii="Arial" w:hAnsi="Arial" w:cs="Arial"/>
                <w:sz w:val="20"/>
              </w:rPr>
              <w:t xml:space="preserve"> connection, a logical link.</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9BCFE71" w14:textId="77777777" w:rsidR="00242BC6" w:rsidRDefault="00242BC6" w:rsidP="00242BC6">
            <w:pPr>
              <w:rPr>
                <w:rFonts w:ascii="Arial" w:hAnsi="Arial" w:cs="Arial"/>
                <w:sz w:val="20"/>
              </w:rPr>
            </w:pPr>
            <w:r>
              <w:rPr>
                <w:rFonts w:ascii="Arial" w:hAnsi="Arial" w:cs="Arial"/>
                <w:sz w:val="20"/>
              </w:rPr>
              <w:lastRenderedPageBreak/>
              <w:t xml:space="preserve">Throughout the 802.11be </w:t>
            </w:r>
            <w:proofErr w:type="gramStart"/>
            <w:r>
              <w:rPr>
                <w:rFonts w:ascii="Arial" w:hAnsi="Arial" w:cs="Arial"/>
                <w:sz w:val="20"/>
              </w:rPr>
              <w:t>amendment</w:t>
            </w:r>
            <w:proofErr w:type="gramEnd"/>
            <w:r>
              <w:rPr>
                <w:rFonts w:ascii="Arial" w:hAnsi="Arial" w:cs="Arial"/>
                <w:sz w:val="20"/>
              </w:rPr>
              <w:t xml:space="preserve"> clarify which type of link the term "link" is referring to. So that it is </w:t>
            </w:r>
            <w:proofErr w:type="gramStart"/>
            <w:r>
              <w:rPr>
                <w:rFonts w:ascii="Arial" w:hAnsi="Arial" w:cs="Arial"/>
                <w:sz w:val="20"/>
              </w:rPr>
              <w:t>clear</w:t>
            </w:r>
            <w:proofErr w:type="gramEnd"/>
            <w:r>
              <w:rPr>
                <w:rFonts w:ascii="Arial" w:hAnsi="Arial" w:cs="Arial"/>
                <w:sz w:val="20"/>
              </w:rPr>
              <w:t xml:space="preserve"> which type of link is being discussed.   e.g. use the terms: "logical link" and "WM link"</w:t>
            </w:r>
          </w:p>
        </w:tc>
        <w:tc>
          <w:tcPr>
            <w:tcW w:w="2340" w:type="dxa"/>
            <w:tcBorders>
              <w:top w:val="single" w:sz="4" w:space="0" w:color="auto"/>
              <w:left w:val="single" w:sz="4" w:space="0" w:color="auto"/>
              <w:bottom w:val="single" w:sz="4" w:space="0" w:color="auto"/>
              <w:right w:val="single" w:sz="4" w:space="0" w:color="auto"/>
            </w:tcBorders>
          </w:tcPr>
          <w:p w14:paraId="578176C9" w14:textId="27A08B15" w:rsidR="005135CA" w:rsidRPr="001C20F5" w:rsidRDefault="00242BC6" w:rsidP="00F866EA">
            <w:pPr>
              <w:rPr>
                <w:rFonts w:ascii="Arial" w:eastAsia="Times New Roman" w:hAnsi="Arial" w:cs="Arial"/>
                <w:sz w:val="20"/>
                <w:lang w:val="en-US" w:eastAsia="ko-KR"/>
              </w:rPr>
            </w:pPr>
            <w:r w:rsidRPr="001C20F5">
              <w:rPr>
                <w:rFonts w:ascii="Arial" w:eastAsia="Times New Roman" w:hAnsi="Arial" w:cs="Arial"/>
                <w:sz w:val="20"/>
                <w:lang w:val="en-US" w:eastAsia="ko-KR"/>
              </w:rPr>
              <w:t xml:space="preserve">Revise – </w:t>
            </w:r>
            <w:proofErr w:type="spellStart"/>
            <w:r w:rsidRPr="001C20F5">
              <w:rPr>
                <w:rFonts w:ascii="Arial" w:eastAsia="Times New Roman" w:hAnsi="Arial" w:cs="Arial"/>
                <w:sz w:val="20"/>
                <w:lang w:val="en-US" w:eastAsia="ko-KR"/>
              </w:rPr>
              <w:t>TGbe</w:t>
            </w:r>
            <w:proofErr w:type="spellEnd"/>
            <w:r w:rsidRPr="001C20F5">
              <w:rPr>
                <w:rFonts w:ascii="Arial" w:eastAsia="Times New Roman" w:hAnsi="Arial" w:cs="Arial"/>
                <w:sz w:val="20"/>
                <w:lang w:val="en-US" w:eastAsia="ko-KR"/>
              </w:rPr>
              <w:t xml:space="preserve"> editor </w:t>
            </w:r>
            <w:r w:rsidR="005135CA" w:rsidRPr="001C20F5">
              <w:rPr>
                <w:rFonts w:ascii="Arial" w:eastAsia="Times New Roman" w:hAnsi="Arial" w:cs="Arial"/>
                <w:sz w:val="20"/>
                <w:lang w:val="en-US" w:eastAsia="ko-KR"/>
              </w:rPr>
              <w:t>shall, per the specific instru</w:t>
            </w:r>
            <w:bookmarkStart w:id="0" w:name="_GoBack"/>
            <w:bookmarkEnd w:id="0"/>
            <w:r w:rsidR="005135CA" w:rsidRPr="001C20F5">
              <w:rPr>
                <w:rFonts w:ascii="Arial" w:eastAsia="Times New Roman" w:hAnsi="Arial" w:cs="Arial"/>
                <w:sz w:val="20"/>
                <w:lang w:val="en-US" w:eastAsia="ko-KR"/>
              </w:rPr>
              <w:t>ctions found in</w:t>
            </w:r>
            <w:r w:rsidR="00CD29D2">
              <w:rPr>
                <w:rFonts w:ascii="Arial" w:eastAsia="Times New Roman" w:hAnsi="Arial" w:cs="Arial"/>
                <w:sz w:val="20"/>
                <w:lang w:val="en-US" w:eastAsia="ko-KR"/>
              </w:rPr>
              <w:t xml:space="preserve"> the proposed changes section of</w:t>
            </w:r>
            <w:r w:rsidR="005135CA" w:rsidRPr="001C20F5">
              <w:rPr>
                <w:rFonts w:ascii="Arial" w:eastAsia="Times New Roman" w:hAnsi="Arial" w:cs="Arial"/>
                <w:sz w:val="20"/>
                <w:lang w:val="en-US" w:eastAsia="ko-KR"/>
              </w:rPr>
              <w:t xml:space="preserve"> 11-21/</w:t>
            </w:r>
            <w:r w:rsidR="00CD595F">
              <w:rPr>
                <w:rFonts w:ascii="Arial" w:eastAsia="Times New Roman" w:hAnsi="Arial" w:cs="Arial"/>
                <w:sz w:val="20"/>
                <w:lang w:val="en-US" w:eastAsia="ko-KR"/>
              </w:rPr>
              <w:t>0530r0</w:t>
            </w:r>
            <w:r w:rsidR="00CD29D2">
              <w:rPr>
                <w:rFonts w:ascii="Arial" w:eastAsia="Times New Roman" w:hAnsi="Arial" w:cs="Arial"/>
                <w:sz w:val="20"/>
                <w:lang w:val="en-US" w:eastAsia="ko-KR"/>
              </w:rPr>
              <w:t xml:space="preserve"> for CID 2071</w:t>
            </w:r>
            <w:r w:rsidR="005135CA" w:rsidRPr="001C20F5">
              <w:rPr>
                <w:rFonts w:ascii="Arial" w:eastAsia="Times New Roman" w:hAnsi="Arial" w:cs="Arial"/>
                <w:sz w:val="20"/>
                <w:lang w:val="en-US" w:eastAsia="ko-KR"/>
              </w:rPr>
              <w:t>:</w:t>
            </w:r>
          </w:p>
          <w:p w14:paraId="509F7FBE" w14:textId="432F6C43" w:rsidR="005C3AC3" w:rsidRPr="001C20F5" w:rsidRDefault="005C3AC3" w:rsidP="00F866EA">
            <w:pPr>
              <w:rPr>
                <w:rFonts w:ascii="Arial" w:eastAsia="Times New Roman" w:hAnsi="Arial" w:cs="Arial"/>
                <w:sz w:val="20"/>
                <w:lang w:val="en-US" w:eastAsia="ko-KR"/>
              </w:rPr>
            </w:pPr>
          </w:p>
          <w:p w14:paraId="654730AF" w14:textId="77777777" w:rsidR="005135CA" w:rsidRPr="001C20F5" w:rsidRDefault="00F866EA" w:rsidP="00F866EA">
            <w:pPr>
              <w:rPr>
                <w:rFonts w:ascii="Arial" w:eastAsia="Times New Roman" w:hAnsi="Arial" w:cs="Arial"/>
                <w:sz w:val="20"/>
                <w:lang w:val="en-US" w:eastAsia="ko-KR"/>
              </w:rPr>
            </w:pPr>
            <w:r w:rsidRPr="001C20F5">
              <w:rPr>
                <w:rFonts w:ascii="Arial" w:eastAsia="Times New Roman" w:hAnsi="Arial" w:cs="Arial"/>
                <w:sz w:val="20"/>
                <w:lang w:val="en-US" w:eastAsia="ko-KR"/>
              </w:rPr>
              <w:t xml:space="preserve">change </w:t>
            </w:r>
            <w:r w:rsidR="005135CA" w:rsidRPr="001C20F5">
              <w:rPr>
                <w:rFonts w:ascii="Arial" w:eastAsia="Times New Roman" w:hAnsi="Arial" w:cs="Arial"/>
                <w:sz w:val="20"/>
                <w:lang w:val="en-US" w:eastAsia="ko-KR"/>
              </w:rPr>
              <w:t>all instances of “link” to “WM link”</w:t>
            </w:r>
          </w:p>
          <w:p w14:paraId="330FD125" w14:textId="77777777" w:rsidR="005C3AC3" w:rsidRPr="001C20F5" w:rsidRDefault="005C3AC3" w:rsidP="00F866EA">
            <w:pPr>
              <w:rPr>
                <w:rFonts w:ascii="Arial" w:eastAsia="Times New Roman" w:hAnsi="Arial" w:cs="Arial"/>
                <w:sz w:val="20"/>
                <w:lang w:val="en-US" w:eastAsia="ko-KR"/>
              </w:rPr>
            </w:pPr>
          </w:p>
          <w:p w14:paraId="4EF01B18" w14:textId="20FF8612" w:rsidR="005F16F1" w:rsidRPr="001C20F5" w:rsidRDefault="00F866EA" w:rsidP="00F866EA">
            <w:pPr>
              <w:rPr>
                <w:rFonts w:ascii="Arial" w:eastAsia="Times New Roman" w:hAnsi="Arial" w:cs="Arial"/>
                <w:sz w:val="20"/>
                <w:lang w:val="en-US" w:eastAsia="ko-KR"/>
              </w:rPr>
            </w:pPr>
            <w:r w:rsidRPr="001C20F5">
              <w:rPr>
                <w:rFonts w:ascii="Arial" w:eastAsia="Times New Roman" w:hAnsi="Arial" w:cs="Arial"/>
                <w:sz w:val="20"/>
                <w:lang w:val="en-US" w:eastAsia="ko-KR"/>
              </w:rPr>
              <w:t>add a definition of “</w:t>
            </w:r>
            <w:r w:rsidR="005C3AC3" w:rsidRPr="001C20F5">
              <w:rPr>
                <w:rFonts w:ascii="Arial" w:eastAsia="Times New Roman" w:hAnsi="Arial" w:cs="Arial"/>
                <w:sz w:val="20"/>
                <w:lang w:val="en-US" w:eastAsia="ko-KR"/>
              </w:rPr>
              <w:t>WM l</w:t>
            </w:r>
            <w:r w:rsidRPr="001C20F5">
              <w:rPr>
                <w:rFonts w:ascii="Arial" w:eastAsia="Times New Roman" w:hAnsi="Arial" w:cs="Arial"/>
                <w:sz w:val="20"/>
                <w:lang w:val="en-US" w:eastAsia="ko-KR"/>
              </w:rPr>
              <w:t xml:space="preserve">ink” as </w:t>
            </w:r>
            <w:r w:rsidR="005C3AC3" w:rsidRPr="001C20F5">
              <w:rPr>
                <w:rFonts w:ascii="Arial" w:eastAsia="Times New Roman" w:hAnsi="Arial" w:cs="Arial"/>
                <w:sz w:val="20"/>
                <w:lang w:val="en-US" w:eastAsia="ko-KR"/>
              </w:rPr>
              <w:t>“</w:t>
            </w:r>
            <w:r w:rsidR="005F16F1" w:rsidRPr="001C20F5">
              <w:rPr>
                <w:rFonts w:ascii="Arial" w:eastAsia="Times New Roman" w:hAnsi="Arial" w:cs="Arial"/>
                <w:sz w:val="20"/>
                <w:lang w:val="en-US" w:eastAsia="ko-KR"/>
              </w:rPr>
              <w:t>The</w:t>
            </w:r>
            <w:r w:rsidRPr="001C20F5">
              <w:rPr>
                <w:rFonts w:ascii="Arial" w:eastAsia="Times New Roman" w:hAnsi="Arial" w:cs="Arial"/>
                <w:sz w:val="20"/>
                <w:lang w:val="en-US" w:eastAsia="ko-KR"/>
              </w:rPr>
              <w:t xml:space="preserve"> logical communications channel between two</w:t>
            </w:r>
            <w:r w:rsidR="005F16F1" w:rsidRPr="001C20F5">
              <w:rPr>
                <w:rFonts w:ascii="Arial" w:eastAsia="Times New Roman" w:hAnsi="Arial" w:cs="Arial"/>
                <w:sz w:val="20"/>
                <w:lang w:val="en-US" w:eastAsia="ko-KR"/>
              </w:rPr>
              <w:t xml:space="preserve"> WM interfaces</w:t>
            </w:r>
            <w:r w:rsidR="00791394" w:rsidRPr="001C20F5">
              <w:rPr>
                <w:rFonts w:ascii="Arial" w:eastAsia="Times New Roman" w:hAnsi="Arial" w:cs="Arial"/>
                <w:sz w:val="20"/>
                <w:lang w:val="en-US" w:eastAsia="ko-KR"/>
              </w:rPr>
              <w:t xml:space="preserve"> …</w:t>
            </w:r>
            <w:r w:rsidR="005F16F1" w:rsidRPr="001C20F5">
              <w:rPr>
                <w:rFonts w:ascii="Arial" w:eastAsia="Times New Roman" w:hAnsi="Arial" w:cs="Arial"/>
                <w:sz w:val="20"/>
                <w:lang w:val="en-US" w:eastAsia="ko-KR"/>
              </w:rPr>
              <w:t>”</w:t>
            </w:r>
          </w:p>
          <w:p w14:paraId="42ED8006" w14:textId="77777777" w:rsidR="005F16F1" w:rsidRPr="001C20F5" w:rsidRDefault="005F16F1" w:rsidP="00F866EA">
            <w:pPr>
              <w:rPr>
                <w:rFonts w:ascii="Arial" w:eastAsia="Times New Roman" w:hAnsi="Arial" w:cs="Arial"/>
                <w:sz w:val="20"/>
                <w:lang w:val="en-US" w:eastAsia="ko-KR"/>
              </w:rPr>
            </w:pPr>
          </w:p>
          <w:p w14:paraId="53900FEC" w14:textId="35B26EEE" w:rsidR="005C3AC3" w:rsidRPr="001C20F5" w:rsidRDefault="005C3AC3" w:rsidP="00F866EA">
            <w:pPr>
              <w:rPr>
                <w:rFonts w:ascii="Arial" w:eastAsia="Times New Roman" w:hAnsi="Arial" w:cs="Arial"/>
                <w:sz w:val="20"/>
                <w:lang w:val="en-US" w:eastAsia="ko-KR"/>
              </w:rPr>
            </w:pPr>
            <w:r w:rsidRPr="001C20F5">
              <w:rPr>
                <w:rFonts w:ascii="Arial" w:eastAsia="Times New Roman" w:hAnsi="Arial" w:cs="Arial"/>
                <w:sz w:val="20"/>
                <w:lang w:val="en-US" w:eastAsia="ko-KR"/>
              </w:rPr>
              <w:t xml:space="preserve">Modify the definition of MLD to include </w:t>
            </w:r>
            <w:r w:rsidR="005135CA" w:rsidRPr="001C20F5">
              <w:rPr>
                <w:rFonts w:ascii="Arial" w:eastAsia="Times New Roman" w:hAnsi="Arial" w:cs="Arial"/>
                <w:sz w:val="20"/>
                <w:lang w:val="en-US" w:eastAsia="ko-KR"/>
              </w:rPr>
              <w:t>WM</w:t>
            </w:r>
            <w:r w:rsidRPr="001C20F5">
              <w:rPr>
                <w:rFonts w:ascii="Arial" w:eastAsia="Times New Roman" w:hAnsi="Arial" w:cs="Arial"/>
                <w:sz w:val="20"/>
                <w:lang w:val="en-US" w:eastAsia="ko-KR"/>
              </w:rPr>
              <w:t xml:space="preserve"> link</w:t>
            </w:r>
          </w:p>
          <w:p w14:paraId="4B2CCD68" w14:textId="30438B44" w:rsidR="005C3AC3" w:rsidRPr="001C20F5" w:rsidRDefault="005C3AC3" w:rsidP="00F866EA">
            <w:pPr>
              <w:rPr>
                <w:rFonts w:ascii="Arial" w:eastAsia="Times New Roman" w:hAnsi="Arial" w:cs="Arial"/>
                <w:sz w:val="20"/>
                <w:lang w:val="en-US" w:eastAsia="ko-KR"/>
              </w:rPr>
            </w:pPr>
          </w:p>
          <w:p w14:paraId="627A31E1" w14:textId="54DC0FBC" w:rsidR="00242BC6" w:rsidRPr="001C20F5" w:rsidRDefault="00242BC6" w:rsidP="005C3AC3">
            <w:pPr>
              <w:rPr>
                <w:rFonts w:ascii="Arial" w:eastAsia="Times New Roman" w:hAnsi="Arial" w:cs="Arial"/>
                <w:sz w:val="20"/>
                <w:lang w:val="en-US" w:eastAsia="ko-KR"/>
              </w:rPr>
            </w:pPr>
          </w:p>
        </w:tc>
      </w:tr>
      <w:tr w:rsidR="00242BC6" w14:paraId="3C5E3218"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7F3D7C91" w14:textId="77777777" w:rsidR="00242BC6" w:rsidRDefault="00242BC6" w:rsidP="00242BC6">
            <w:pPr>
              <w:jc w:val="right"/>
              <w:rPr>
                <w:rFonts w:ascii="Arial" w:hAnsi="Arial" w:cs="Arial"/>
                <w:sz w:val="20"/>
              </w:rPr>
            </w:pPr>
            <w:r>
              <w:rPr>
                <w:rFonts w:ascii="Arial" w:hAnsi="Arial" w:cs="Arial"/>
                <w:sz w:val="20"/>
              </w:rPr>
              <w:t>2141</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4E0C886" w14:textId="77777777" w:rsidR="00242BC6" w:rsidRDefault="00242BC6" w:rsidP="00242BC6">
            <w:pPr>
              <w:rPr>
                <w:rFonts w:ascii="Arial" w:hAnsi="Arial" w:cs="Arial"/>
                <w:sz w:val="20"/>
              </w:rPr>
            </w:pPr>
            <w:r>
              <w:rPr>
                <w:rFonts w:ascii="Arial" w:hAnsi="Arial" w:cs="Arial"/>
                <w:sz w:val="20"/>
              </w:rPr>
              <w:t xml:space="preserve">Laurent </w:t>
            </w:r>
            <w:proofErr w:type="spellStart"/>
            <w:r>
              <w:rPr>
                <w:rFonts w:ascii="Arial" w:hAnsi="Arial" w:cs="Arial"/>
                <w:sz w:val="20"/>
              </w:rPr>
              <w:t>Cariou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E79B4A3" w14:textId="77777777" w:rsidR="00242BC6" w:rsidRDefault="00242BC6" w:rsidP="00242BC6">
            <w:pPr>
              <w:rPr>
                <w:rFonts w:ascii="Arial" w:hAnsi="Arial" w:cs="Arial"/>
                <w:sz w:val="20"/>
              </w:rPr>
            </w:pPr>
            <w:r>
              <w:rPr>
                <w:rFonts w:ascii="Arial" w:hAnsi="Arial" w:cs="Arial"/>
                <w:sz w:val="20"/>
              </w:rPr>
              <w:t>general</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E13CA13" w14:textId="77777777" w:rsidR="00242BC6" w:rsidRDefault="00242BC6" w:rsidP="00242BC6">
            <w:pPr>
              <w:rPr>
                <w:rFonts w:ascii="Arial" w:hAnsi="Arial" w:cs="Arial"/>
                <w:sz w:val="20"/>
              </w:rPr>
            </w:pPr>
            <w:r>
              <w:rPr>
                <w:rFonts w:ascii="Arial" w:hAnsi="Arial" w:cs="Arial"/>
                <w:sz w:val="20"/>
              </w:rPr>
              <w:t>0.00</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83C144A" w14:textId="77777777" w:rsidR="00242BC6" w:rsidRDefault="00242BC6" w:rsidP="00242BC6">
            <w:pPr>
              <w:rPr>
                <w:rFonts w:ascii="Arial" w:hAnsi="Arial" w:cs="Arial"/>
                <w:sz w:val="20"/>
              </w:rPr>
            </w:pPr>
            <w:r>
              <w:rPr>
                <w:rFonts w:ascii="Arial" w:hAnsi="Arial" w:cs="Arial"/>
                <w:sz w:val="20"/>
              </w:rPr>
              <w:t>editorial harmonize NSTR/non-STR throughout the spec</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3E34F78" w14:textId="77777777" w:rsidR="00242BC6" w:rsidRDefault="00242BC6" w:rsidP="00242BC6">
            <w:pPr>
              <w:rPr>
                <w:rFonts w:ascii="Arial" w:hAnsi="Arial" w:cs="Arial"/>
                <w:sz w:val="20"/>
              </w:rPr>
            </w:pPr>
            <w:r>
              <w:rPr>
                <w:rFonts w:ascii="Arial" w:hAnsi="Arial" w:cs="Arial"/>
                <w:sz w:val="20"/>
              </w:rPr>
              <w:t>as in comment</w:t>
            </w:r>
          </w:p>
        </w:tc>
        <w:tc>
          <w:tcPr>
            <w:tcW w:w="2340" w:type="dxa"/>
            <w:tcBorders>
              <w:top w:val="single" w:sz="4" w:space="0" w:color="auto"/>
              <w:left w:val="single" w:sz="4" w:space="0" w:color="auto"/>
              <w:bottom w:val="single" w:sz="4" w:space="0" w:color="auto"/>
              <w:right w:val="single" w:sz="4" w:space="0" w:color="auto"/>
            </w:tcBorders>
          </w:tcPr>
          <w:p w14:paraId="226CA0B6" w14:textId="448C6A21" w:rsidR="00242BC6" w:rsidRDefault="00F866EA" w:rsidP="00F866E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change all instances of “non-STR” to NSTR throughout the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draft standard</w:t>
            </w:r>
          </w:p>
        </w:tc>
      </w:tr>
      <w:tr w:rsidR="00242BC6" w14:paraId="2C31AF35"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04B4A39B" w14:textId="77777777" w:rsidR="00242BC6" w:rsidRDefault="00242BC6" w:rsidP="00242BC6">
            <w:pPr>
              <w:jc w:val="right"/>
              <w:rPr>
                <w:rFonts w:ascii="Arial" w:hAnsi="Arial" w:cs="Arial"/>
                <w:sz w:val="20"/>
              </w:rPr>
            </w:pPr>
            <w:r>
              <w:rPr>
                <w:rFonts w:ascii="Arial" w:hAnsi="Arial" w:cs="Arial"/>
                <w:sz w:val="20"/>
              </w:rPr>
              <w:t>2259</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0F51F77" w14:textId="77777777" w:rsidR="00242BC6" w:rsidRDefault="00242BC6" w:rsidP="00242BC6">
            <w:pPr>
              <w:rPr>
                <w:rFonts w:ascii="Arial" w:hAnsi="Arial" w:cs="Arial"/>
                <w:sz w:val="20"/>
              </w:rPr>
            </w:pPr>
            <w:r>
              <w:rPr>
                <w:rFonts w:ascii="Arial" w:hAnsi="Arial" w:cs="Arial"/>
                <w:sz w:val="20"/>
              </w:rPr>
              <w:t xml:space="preserve">Michael </w:t>
            </w:r>
            <w:proofErr w:type="spellStart"/>
            <w:r>
              <w:rPr>
                <w:rFonts w:ascii="Arial" w:hAnsi="Arial" w:cs="Arial"/>
                <w:sz w:val="20"/>
              </w:rPr>
              <w:t>Montemurro</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6C4EDDF" w14:textId="77777777" w:rsidR="00242BC6" w:rsidRDefault="00242BC6" w:rsidP="00242BC6">
            <w:pPr>
              <w:rPr>
                <w:rFonts w:ascii="Arial" w:hAnsi="Arial" w:cs="Arial"/>
                <w:sz w:val="20"/>
              </w:rPr>
            </w:pPr>
            <w:r>
              <w:rPr>
                <w:rFonts w:ascii="Arial" w:hAnsi="Arial" w:cs="Arial"/>
                <w:sz w:val="20"/>
              </w:rPr>
              <w:t>3.1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BE67573" w14:textId="77777777" w:rsidR="00242BC6" w:rsidRDefault="00242BC6" w:rsidP="00242BC6">
            <w:pPr>
              <w:rPr>
                <w:rFonts w:ascii="Arial" w:hAnsi="Arial" w:cs="Arial"/>
                <w:sz w:val="20"/>
              </w:rPr>
            </w:pPr>
            <w:r>
              <w:rPr>
                <w:rFonts w:ascii="Arial" w:hAnsi="Arial" w:cs="Arial"/>
                <w:sz w:val="20"/>
              </w:rPr>
              <w:t>29.18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5334BD47" w14:textId="77777777" w:rsidR="00242BC6" w:rsidRDefault="00242BC6" w:rsidP="00242BC6">
            <w:pPr>
              <w:rPr>
                <w:rFonts w:ascii="Arial" w:hAnsi="Arial" w:cs="Arial"/>
                <w:sz w:val="20"/>
              </w:rPr>
            </w:pPr>
            <w:proofErr w:type="gramStart"/>
            <w:r>
              <w:rPr>
                <w:rFonts w:ascii="Arial" w:hAnsi="Arial" w:cs="Arial"/>
                <w:sz w:val="20"/>
              </w:rPr>
              <w:t>It's</w:t>
            </w:r>
            <w:proofErr w:type="gramEnd"/>
            <w:r>
              <w:rPr>
                <w:rFonts w:ascii="Arial" w:hAnsi="Arial" w:cs="Arial"/>
                <w:sz w:val="20"/>
              </w:rPr>
              <w:t xml:space="preserve"> hard to determine what the context is here for link. What is the link </w:t>
            </w:r>
            <w:proofErr w:type="gramStart"/>
            <w:r>
              <w:rPr>
                <w:rFonts w:ascii="Arial" w:hAnsi="Arial" w:cs="Arial"/>
                <w:sz w:val="20"/>
              </w:rPr>
              <w:t>between.</w:t>
            </w:r>
            <w:proofErr w:type="gramEnd"/>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94E3A6A" w14:textId="77777777" w:rsidR="00242BC6" w:rsidRDefault="00242BC6" w:rsidP="00242BC6">
            <w:pPr>
              <w:rPr>
                <w:rFonts w:ascii="Arial" w:hAnsi="Arial" w:cs="Arial"/>
                <w:sz w:val="20"/>
              </w:rPr>
            </w:pPr>
            <w:r>
              <w:rPr>
                <w:rFonts w:ascii="Arial" w:hAnsi="Arial" w:cs="Arial"/>
                <w:sz w:val="20"/>
              </w:rPr>
              <w:t>Change "A pair of links for which a STA of an MLD has" to "A pair of links between STAs affiliated with associated MLDs that have"</w:t>
            </w:r>
          </w:p>
        </w:tc>
        <w:tc>
          <w:tcPr>
            <w:tcW w:w="2340" w:type="dxa"/>
            <w:tcBorders>
              <w:top w:val="single" w:sz="4" w:space="0" w:color="auto"/>
              <w:left w:val="single" w:sz="4" w:space="0" w:color="auto"/>
              <w:bottom w:val="single" w:sz="4" w:space="0" w:color="auto"/>
              <w:right w:val="single" w:sz="4" w:space="0" w:color="auto"/>
            </w:tcBorders>
          </w:tcPr>
          <w:p w14:paraId="3923C462" w14:textId="248C6B63" w:rsidR="00D35A37" w:rsidRDefault="00D35A37" w:rsidP="00D35A37">
            <w:pPr>
              <w:rPr>
                <w:rFonts w:ascii="Arial" w:eastAsia="Times New Roman" w:hAnsi="Arial" w:cs="Arial"/>
                <w:sz w:val="20"/>
                <w:lang w:val="en-US" w:eastAsia="ko-KR"/>
              </w:rPr>
            </w:pPr>
            <w:r>
              <w:rPr>
                <w:rFonts w:ascii="Arial" w:eastAsia="Times New Roman" w:hAnsi="Arial" w:cs="Arial"/>
                <w:sz w:val="20"/>
                <w:lang w:val="en-US" w:eastAsia="ko-KR"/>
              </w:rPr>
              <w:t xml:space="preserve">Revise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change</w:t>
            </w:r>
            <w:r w:rsidR="00727277">
              <w:rPr>
                <w:rFonts w:ascii="Arial" w:eastAsia="Times New Roman" w:hAnsi="Arial" w:cs="Arial"/>
                <w:sz w:val="20"/>
                <w:lang w:val="en-US" w:eastAsia="ko-KR"/>
              </w:rPr>
              <w:t xml:space="preserve"> links to “WM interfaces” throughout the definition, in which case, the problem noted by the commenter is resolved, but differently than suggested.</w:t>
            </w:r>
            <w:r w:rsidR="0071482D">
              <w:rPr>
                <w:rFonts w:ascii="Arial" w:eastAsia="Times New Roman" w:hAnsi="Arial" w:cs="Arial"/>
                <w:sz w:val="20"/>
                <w:lang w:val="en-US" w:eastAsia="ko-KR"/>
              </w:rPr>
              <w:t xml:space="preserve"> </w:t>
            </w:r>
            <w:proofErr w:type="gramStart"/>
            <w:r w:rsidR="0071482D">
              <w:rPr>
                <w:rFonts w:ascii="Arial" w:eastAsia="Times New Roman" w:hAnsi="Arial" w:cs="Arial"/>
                <w:sz w:val="20"/>
                <w:lang w:val="en-US" w:eastAsia="ko-KR"/>
              </w:rPr>
              <w:t>Also</w:t>
            </w:r>
            <w:proofErr w:type="gramEnd"/>
            <w:r w:rsidR="0071482D">
              <w:rPr>
                <w:rFonts w:ascii="Arial" w:eastAsia="Times New Roman" w:hAnsi="Arial" w:cs="Arial"/>
                <w:sz w:val="20"/>
                <w:lang w:val="en-US" w:eastAsia="ko-KR"/>
              </w:rPr>
              <w:t xml:space="preserve"> change “NSTR link pair” to “NSTR WM interface pair” throughout the draft.</w:t>
            </w:r>
          </w:p>
        </w:tc>
      </w:tr>
      <w:tr w:rsidR="0071482D" w14:paraId="34C261A4"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091B424C" w14:textId="77777777" w:rsidR="0071482D" w:rsidRDefault="0071482D" w:rsidP="0071482D">
            <w:pPr>
              <w:jc w:val="right"/>
              <w:rPr>
                <w:rFonts w:ascii="Arial" w:hAnsi="Arial" w:cs="Arial"/>
                <w:sz w:val="20"/>
              </w:rPr>
            </w:pPr>
            <w:r>
              <w:rPr>
                <w:rFonts w:ascii="Arial" w:hAnsi="Arial" w:cs="Arial"/>
                <w:sz w:val="20"/>
              </w:rPr>
              <w:t>2455</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5CB205E" w14:textId="77777777" w:rsidR="0071482D" w:rsidRDefault="0071482D" w:rsidP="0071482D">
            <w:pPr>
              <w:rPr>
                <w:rFonts w:ascii="Arial" w:hAnsi="Arial" w:cs="Arial"/>
                <w:sz w:val="20"/>
              </w:rPr>
            </w:pPr>
            <w:proofErr w:type="spellStart"/>
            <w:r>
              <w:rPr>
                <w:rFonts w:ascii="Arial" w:hAnsi="Arial" w:cs="Arial"/>
                <w:sz w:val="20"/>
              </w:rPr>
              <w:t>Payam</w:t>
            </w:r>
            <w:proofErr w:type="spellEnd"/>
            <w:r>
              <w:rPr>
                <w:rFonts w:ascii="Arial" w:hAnsi="Arial" w:cs="Arial"/>
                <w:sz w:val="20"/>
              </w:rPr>
              <w:t xml:space="preserve"> </w:t>
            </w:r>
            <w:proofErr w:type="spellStart"/>
            <w:r>
              <w:rPr>
                <w:rFonts w:ascii="Arial" w:hAnsi="Arial" w:cs="Arial"/>
                <w:sz w:val="20"/>
              </w:rPr>
              <w:t>Torab</w:t>
            </w:r>
            <w:proofErr w:type="spellEnd"/>
            <w:r>
              <w:rPr>
                <w:rFonts w:ascii="Arial" w:hAnsi="Arial" w:cs="Arial"/>
                <w:sz w:val="20"/>
              </w:rPr>
              <w:t xml:space="preserve"> </w:t>
            </w:r>
            <w:proofErr w:type="spellStart"/>
            <w:r>
              <w:rPr>
                <w:rFonts w:ascii="Arial" w:hAnsi="Arial" w:cs="Arial"/>
                <w:sz w:val="20"/>
              </w:rPr>
              <w:t>Jahromi</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CA5B049" w14:textId="77777777" w:rsidR="0071482D" w:rsidRDefault="0071482D" w:rsidP="0071482D">
            <w:pPr>
              <w:rPr>
                <w:rFonts w:ascii="Arial" w:hAnsi="Arial" w:cs="Arial"/>
                <w:sz w:val="20"/>
              </w:rPr>
            </w:pPr>
            <w:r>
              <w:rPr>
                <w:rFonts w:ascii="Arial" w:hAnsi="Arial" w:cs="Arial"/>
                <w:sz w:val="20"/>
              </w:rPr>
              <w:t>3.1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6896FE" w14:textId="77777777" w:rsidR="0071482D" w:rsidRDefault="0071482D" w:rsidP="0071482D">
            <w:pPr>
              <w:rPr>
                <w:rFonts w:ascii="Arial" w:hAnsi="Arial" w:cs="Arial"/>
                <w:sz w:val="20"/>
              </w:rPr>
            </w:pPr>
            <w:r>
              <w:rPr>
                <w:rFonts w:ascii="Arial" w:hAnsi="Arial" w:cs="Arial"/>
                <w:sz w:val="20"/>
              </w:rPr>
              <w:t>29.18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6756A24" w14:textId="77777777" w:rsidR="0071482D" w:rsidRDefault="0071482D" w:rsidP="0071482D">
            <w:pPr>
              <w:rPr>
                <w:rFonts w:ascii="Arial" w:hAnsi="Arial" w:cs="Arial"/>
                <w:sz w:val="20"/>
              </w:rPr>
            </w:pPr>
            <w:r>
              <w:rPr>
                <w:rFonts w:ascii="Arial" w:hAnsi="Arial" w:cs="Arial"/>
                <w:sz w:val="20"/>
              </w:rPr>
              <w:t xml:space="preserve">Is NSTR relationship between two links a declaration by an STA that terminates one of those two links or declaration by the MLD? That is, is it possible to have 2 links, link 1 and link 2, respectively terminating on STA 1 and STA 2 within an </w:t>
            </w:r>
            <w:r>
              <w:rPr>
                <w:rFonts w:ascii="Arial" w:hAnsi="Arial" w:cs="Arial"/>
                <w:sz w:val="20"/>
              </w:rPr>
              <w:lastRenderedPageBreak/>
              <w:t>MLD, and then see STA1 declaring them as NSTR, but STA2 declaring them as STR? It seems NSTR relationship should be at MLD level, meaning in this case the MLD comprising STA 1 and STA 2 declares/decides a link pair to be NSTR.</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1758EB7" w14:textId="77777777" w:rsidR="0071482D" w:rsidRDefault="0071482D" w:rsidP="0071482D">
            <w:pPr>
              <w:rPr>
                <w:rFonts w:ascii="Arial" w:hAnsi="Arial" w:cs="Arial"/>
                <w:sz w:val="20"/>
              </w:rPr>
            </w:pPr>
            <w:r>
              <w:rPr>
                <w:rFonts w:ascii="Arial" w:hAnsi="Arial" w:cs="Arial"/>
                <w:sz w:val="20"/>
              </w:rPr>
              <w:lastRenderedPageBreak/>
              <w:t xml:space="preserve">Change the definition to "A pair of links for which an MLD has indicated a </w:t>
            </w:r>
            <w:proofErr w:type="spellStart"/>
            <w:r>
              <w:rPr>
                <w:rFonts w:ascii="Arial" w:hAnsi="Arial" w:cs="Arial"/>
                <w:sz w:val="20"/>
              </w:rPr>
              <w:t>nonsimultaneous</w:t>
            </w:r>
            <w:proofErr w:type="spellEnd"/>
            <w:r>
              <w:rPr>
                <w:rFonts w:ascii="Arial" w:hAnsi="Arial" w:cs="Arial"/>
                <w:sz w:val="20"/>
              </w:rPr>
              <w:t xml:space="preserve"> transmit and receive relationship as defined in 35.3.13.3 (</w:t>
            </w:r>
            <w:proofErr w:type="spellStart"/>
            <w:r>
              <w:rPr>
                <w:rFonts w:ascii="Arial" w:hAnsi="Arial" w:cs="Arial"/>
                <w:sz w:val="20"/>
              </w:rPr>
              <w:t>Nonsimultaneous</w:t>
            </w:r>
            <w:proofErr w:type="spellEnd"/>
            <w:r>
              <w:rPr>
                <w:rFonts w:ascii="Arial" w:hAnsi="Arial" w:cs="Arial"/>
                <w:sz w:val="20"/>
              </w:rPr>
              <w:t xml:space="preserve"> transmit and </w:t>
            </w:r>
            <w:r>
              <w:rPr>
                <w:rFonts w:ascii="Arial" w:hAnsi="Arial" w:cs="Arial"/>
                <w:sz w:val="20"/>
              </w:rPr>
              <w:lastRenderedPageBreak/>
              <w:t>receive (NSTR) operation). Each link of such a pair is a member of the NSTR link pair."</w:t>
            </w:r>
          </w:p>
        </w:tc>
        <w:tc>
          <w:tcPr>
            <w:tcW w:w="2340" w:type="dxa"/>
            <w:tcBorders>
              <w:top w:val="single" w:sz="4" w:space="0" w:color="auto"/>
              <w:left w:val="single" w:sz="4" w:space="0" w:color="auto"/>
              <w:bottom w:val="single" w:sz="4" w:space="0" w:color="auto"/>
              <w:right w:val="single" w:sz="4" w:space="0" w:color="auto"/>
            </w:tcBorders>
          </w:tcPr>
          <w:p w14:paraId="75F0DFB0" w14:textId="25A8A178" w:rsidR="0071482D" w:rsidRDefault="0071482D" w:rsidP="0071482D">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Revise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change links to “WM interfaces” throughout the definition, in which case, the problem noted by the commenter is resolved, but differently than suggested. </w:t>
            </w:r>
            <w:proofErr w:type="gramStart"/>
            <w:r>
              <w:rPr>
                <w:rFonts w:ascii="Arial" w:eastAsia="Times New Roman" w:hAnsi="Arial" w:cs="Arial"/>
                <w:sz w:val="20"/>
                <w:lang w:val="en-US" w:eastAsia="ko-KR"/>
              </w:rPr>
              <w:t>Also</w:t>
            </w:r>
            <w:proofErr w:type="gramEnd"/>
            <w:r>
              <w:rPr>
                <w:rFonts w:ascii="Arial" w:eastAsia="Times New Roman" w:hAnsi="Arial" w:cs="Arial"/>
                <w:sz w:val="20"/>
                <w:lang w:val="en-US" w:eastAsia="ko-KR"/>
              </w:rPr>
              <w:t xml:space="preserve"> change “NSTR link pair” to “NSTR WM </w:t>
            </w:r>
            <w:r>
              <w:rPr>
                <w:rFonts w:ascii="Arial" w:eastAsia="Times New Roman" w:hAnsi="Arial" w:cs="Arial"/>
                <w:sz w:val="20"/>
                <w:lang w:val="en-US" w:eastAsia="ko-KR"/>
              </w:rPr>
              <w:lastRenderedPageBreak/>
              <w:t>interface pair” throughout the draft.</w:t>
            </w:r>
          </w:p>
        </w:tc>
      </w:tr>
      <w:tr w:rsidR="0071482D" w14:paraId="57433708" w14:textId="77777777" w:rsidTr="00860A6E">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2028B06A" w14:textId="77777777" w:rsidR="0071482D" w:rsidRDefault="0071482D" w:rsidP="0071482D">
            <w:pPr>
              <w:jc w:val="right"/>
              <w:rPr>
                <w:rFonts w:ascii="Arial" w:hAnsi="Arial" w:cs="Arial"/>
                <w:sz w:val="20"/>
              </w:rPr>
            </w:pPr>
            <w:r>
              <w:rPr>
                <w:rFonts w:ascii="Arial" w:hAnsi="Arial" w:cs="Arial"/>
                <w:sz w:val="20"/>
              </w:rPr>
              <w:lastRenderedPageBreak/>
              <w:t>2958</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4049232" w14:textId="77777777" w:rsidR="0071482D" w:rsidRDefault="0071482D" w:rsidP="0071482D">
            <w:pPr>
              <w:rPr>
                <w:rFonts w:ascii="Arial" w:hAnsi="Arial" w:cs="Arial"/>
                <w:sz w:val="20"/>
              </w:rPr>
            </w:pPr>
            <w:r>
              <w:rPr>
                <w:rFonts w:ascii="Arial" w:hAnsi="Arial" w:cs="Arial"/>
                <w:sz w:val="20"/>
              </w:rPr>
              <w:t>Tomoko Adachi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E697123" w14:textId="77777777" w:rsidR="0071482D" w:rsidRDefault="0071482D" w:rsidP="0071482D">
            <w:pPr>
              <w:rPr>
                <w:rFonts w:ascii="Arial" w:hAnsi="Arial" w:cs="Arial"/>
                <w:sz w:val="20"/>
              </w:rPr>
            </w:pPr>
            <w:r>
              <w:rPr>
                <w:rFonts w:ascii="Arial" w:hAnsi="Arial" w:cs="Arial"/>
                <w:sz w:val="20"/>
              </w:rPr>
              <w:t>3.1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E2637E9" w14:textId="77777777" w:rsidR="0071482D" w:rsidRDefault="0071482D" w:rsidP="0071482D">
            <w:pPr>
              <w:rPr>
                <w:rFonts w:ascii="Arial" w:hAnsi="Arial" w:cs="Arial"/>
                <w:sz w:val="20"/>
              </w:rPr>
            </w:pPr>
            <w:r>
              <w:rPr>
                <w:rFonts w:ascii="Arial" w:hAnsi="Arial" w:cs="Arial"/>
                <w:sz w:val="20"/>
              </w:rPr>
              <w:t>29.18</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5B3BCA92" w14:textId="77777777" w:rsidR="0071482D" w:rsidRDefault="0071482D" w:rsidP="0071482D">
            <w:pPr>
              <w:rPr>
                <w:rFonts w:ascii="Arial" w:hAnsi="Arial" w:cs="Arial"/>
                <w:sz w:val="20"/>
              </w:rPr>
            </w:pPr>
            <w:r>
              <w:rPr>
                <w:rFonts w:ascii="Arial" w:hAnsi="Arial" w:cs="Arial"/>
                <w:sz w:val="20"/>
              </w:rPr>
              <w:t xml:space="preserve">I think "Each link of such a pair is a member of the NSTR link pair." is no use. On the other hand, a STA that indicated </w:t>
            </w:r>
            <w:proofErr w:type="gramStart"/>
            <w:r>
              <w:rPr>
                <w:rFonts w:ascii="Arial" w:hAnsi="Arial" w:cs="Arial"/>
                <w:sz w:val="20"/>
              </w:rPr>
              <w:t>an</w:t>
            </w:r>
            <w:proofErr w:type="gramEnd"/>
            <w:r>
              <w:rPr>
                <w:rFonts w:ascii="Arial" w:hAnsi="Arial" w:cs="Arial"/>
                <w:sz w:val="20"/>
              </w:rPr>
              <w:t xml:space="preserve"> </w:t>
            </w:r>
            <w:proofErr w:type="spellStart"/>
            <w:r>
              <w:rPr>
                <w:rFonts w:ascii="Arial" w:hAnsi="Arial" w:cs="Arial"/>
                <w:sz w:val="20"/>
              </w:rPr>
              <w:t>nonsimultaneous</w:t>
            </w:r>
            <w:proofErr w:type="spellEnd"/>
            <w:r>
              <w:rPr>
                <w:rFonts w:ascii="Arial" w:hAnsi="Arial" w:cs="Arial"/>
                <w:sz w:val="20"/>
              </w:rPr>
              <w:t xml:space="preserve"> transmit and receive relationship shall be a peer STA on either side of the link.</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FD73695" w14:textId="77777777" w:rsidR="0071482D" w:rsidRDefault="0071482D" w:rsidP="0071482D">
            <w:pPr>
              <w:rPr>
                <w:rFonts w:ascii="Arial" w:hAnsi="Arial" w:cs="Arial"/>
                <w:sz w:val="20"/>
              </w:rPr>
            </w:pPr>
            <w:r>
              <w:rPr>
                <w:rFonts w:ascii="Arial" w:hAnsi="Arial" w:cs="Arial"/>
                <w:sz w:val="20"/>
              </w:rPr>
              <w:t xml:space="preserve">Change the definition to "A pair of link where a STA of an MLD on either side of the link has indicated </w:t>
            </w:r>
            <w:proofErr w:type="gramStart"/>
            <w:r>
              <w:rPr>
                <w:rFonts w:ascii="Arial" w:hAnsi="Arial" w:cs="Arial"/>
                <w:sz w:val="20"/>
              </w:rPr>
              <w:t>an</w:t>
            </w:r>
            <w:proofErr w:type="gramEnd"/>
            <w:r>
              <w:rPr>
                <w:rFonts w:ascii="Arial" w:hAnsi="Arial" w:cs="Arial"/>
                <w:sz w:val="20"/>
              </w:rPr>
              <w:t xml:space="preserve"> </w:t>
            </w:r>
            <w:proofErr w:type="spellStart"/>
            <w:r>
              <w:rPr>
                <w:rFonts w:ascii="Arial" w:hAnsi="Arial" w:cs="Arial"/>
                <w:sz w:val="20"/>
              </w:rPr>
              <w:t>nonsimultaneous</w:t>
            </w:r>
            <w:proofErr w:type="spellEnd"/>
            <w:r>
              <w:rPr>
                <w:rFonts w:ascii="Arial" w:hAnsi="Arial" w:cs="Arial"/>
                <w:sz w:val="20"/>
              </w:rPr>
              <w:t xml:space="preserve"> transmit and receive relationship as defined in 35.3.13.3 (</w:t>
            </w:r>
            <w:proofErr w:type="spellStart"/>
            <w:r>
              <w:rPr>
                <w:rFonts w:ascii="Arial" w:hAnsi="Arial" w:cs="Arial"/>
                <w:sz w:val="20"/>
              </w:rPr>
              <w:t>Nonsimultaneous</w:t>
            </w:r>
            <w:proofErr w:type="spellEnd"/>
            <w:r>
              <w:rPr>
                <w:rFonts w:ascii="Arial" w:hAnsi="Arial" w:cs="Arial"/>
                <w:sz w:val="20"/>
              </w:rPr>
              <w:t xml:space="preserve"> transmit and receive (NSTR) operation)."</w:t>
            </w:r>
          </w:p>
        </w:tc>
        <w:tc>
          <w:tcPr>
            <w:tcW w:w="2340" w:type="dxa"/>
            <w:tcBorders>
              <w:top w:val="single" w:sz="4" w:space="0" w:color="auto"/>
              <w:left w:val="single" w:sz="4" w:space="0" w:color="auto"/>
              <w:bottom w:val="single" w:sz="4" w:space="0" w:color="auto"/>
              <w:right w:val="single" w:sz="4" w:space="0" w:color="auto"/>
            </w:tcBorders>
          </w:tcPr>
          <w:p w14:paraId="1E55A90E" w14:textId="57AB5AF0" w:rsidR="0071482D" w:rsidRDefault="0071482D" w:rsidP="0071482D">
            <w:pPr>
              <w:rPr>
                <w:rFonts w:ascii="Arial" w:eastAsia="Times New Roman" w:hAnsi="Arial" w:cs="Arial"/>
                <w:sz w:val="20"/>
                <w:lang w:val="en-US" w:eastAsia="ko-KR"/>
              </w:rPr>
            </w:pPr>
            <w:r>
              <w:rPr>
                <w:rFonts w:ascii="Arial" w:eastAsia="Times New Roman" w:hAnsi="Arial" w:cs="Arial"/>
                <w:sz w:val="20"/>
                <w:lang w:val="en-US" w:eastAsia="ko-KR"/>
              </w:rPr>
              <w:t xml:space="preserve">Revise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change links to “WM interfaces” throughout the definition, in which case, the problem noted by the commenter is resolved, but differently than suggested. </w:t>
            </w:r>
            <w:proofErr w:type="gramStart"/>
            <w:r>
              <w:rPr>
                <w:rFonts w:ascii="Arial" w:eastAsia="Times New Roman" w:hAnsi="Arial" w:cs="Arial"/>
                <w:sz w:val="20"/>
                <w:lang w:val="en-US" w:eastAsia="ko-KR"/>
              </w:rPr>
              <w:t>Also</w:t>
            </w:r>
            <w:proofErr w:type="gramEnd"/>
            <w:r>
              <w:rPr>
                <w:rFonts w:ascii="Arial" w:eastAsia="Times New Roman" w:hAnsi="Arial" w:cs="Arial"/>
                <w:sz w:val="20"/>
                <w:lang w:val="en-US" w:eastAsia="ko-KR"/>
              </w:rPr>
              <w:t xml:space="preserve"> change “NSTR link pair” to “NSTR WM interface pair” throughout the draft.</w:t>
            </w:r>
          </w:p>
        </w:tc>
      </w:tr>
    </w:tbl>
    <w:p w14:paraId="48A3098B" w14:textId="77777777" w:rsidR="00860A6E" w:rsidRDefault="00860A6E" w:rsidP="00860A6E"/>
    <w:p w14:paraId="2CD4C3F4" w14:textId="4FC4D14C"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4D22DF2D" w:rsidR="00242BC6" w:rsidRDefault="00242BC6" w:rsidP="00242BC6">
      <w:pPr>
        <w:rPr>
          <w:sz w:val="20"/>
        </w:rPr>
      </w:pPr>
    </w:p>
    <w:p w14:paraId="4DD891F8" w14:textId="38CB3BF2" w:rsidR="001C20F5" w:rsidRPr="001C20F5" w:rsidRDefault="001C20F5" w:rsidP="00242BC6">
      <w:pPr>
        <w:rPr>
          <w:b/>
          <w:color w:val="FF0000"/>
          <w:sz w:val="28"/>
        </w:rPr>
      </w:pPr>
      <w:r w:rsidRPr="001C20F5">
        <w:rPr>
          <w:b/>
          <w:color w:val="FF0000"/>
          <w:sz w:val="28"/>
        </w:rPr>
        <w:t>SEE CID 2259</w:t>
      </w:r>
    </w:p>
    <w:p w14:paraId="67C77D2A" w14:textId="77777777" w:rsidR="001C20F5" w:rsidRDefault="001C20F5" w:rsidP="00242BC6">
      <w:pPr>
        <w:rPr>
          <w:sz w:val="20"/>
        </w:rPr>
      </w:pPr>
    </w:p>
    <w:p w14:paraId="2B721FF1" w14:textId="4E87F50B" w:rsidR="002A34AD" w:rsidRDefault="002A34AD" w:rsidP="00242BC6">
      <w:pPr>
        <w:rPr>
          <w:sz w:val="20"/>
        </w:rPr>
      </w:pPr>
      <w:r>
        <w:rPr>
          <w:sz w:val="20"/>
        </w:rPr>
        <w:t>Existing definition within 3.1 Definitions:</w:t>
      </w:r>
    </w:p>
    <w:p w14:paraId="2D780A59" w14:textId="77777777" w:rsidR="002A34AD" w:rsidRPr="000564E4" w:rsidRDefault="002A34AD" w:rsidP="00242BC6">
      <w:pPr>
        <w:rPr>
          <w:sz w:val="20"/>
        </w:rPr>
      </w:pPr>
    </w:p>
    <w:p w14:paraId="49A36259" w14:textId="7DBF8925" w:rsidR="00242BC6" w:rsidRPr="000564E4" w:rsidRDefault="000564E4" w:rsidP="000564E4">
      <w:pPr>
        <w:autoSpaceDE w:val="0"/>
        <w:autoSpaceDN w:val="0"/>
        <w:adjustRightInd w:val="0"/>
        <w:rPr>
          <w:sz w:val="22"/>
        </w:rPr>
      </w:pPr>
      <w:proofErr w:type="gramStart"/>
      <w:r w:rsidRPr="000564E4">
        <w:rPr>
          <w:rFonts w:eastAsia="TimesNewRoman,Bold"/>
          <w:b/>
          <w:bCs/>
          <w:sz w:val="24"/>
          <w:lang w:val="en-US" w:eastAsia="ko-KR"/>
        </w:rPr>
        <w:t>station</w:t>
      </w:r>
      <w:proofErr w:type="gramEnd"/>
      <w:r w:rsidRPr="000564E4">
        <w:rPr>
          <w:rFonts w:eastAsia="TimesNewRoman,Bold"/>
          <w:b/>
          <w:bCs/>
          <w:sz w:val="24"/>
          <w:lang w:val="en-US" w:eastAsia="ko-KR"/>
        </w:rPr>
        <w:t xml:space="preserve"> (STA): </w:t>
      </w:r>
      <w:r w:rsidRPr="000564E4">
        <w:rPr>
          <w:rFonts w:eastAsia="TimesNewRoman,Bold"/>
          <w:sz w:val="24"/>
          <w:lang w:val="en-US" w:eastAsia="ko-KR"/>
        </w:rPr>
        <w:t xml:space="preserve">A logical entity that is a singly addressable instance of a medium access control (MAC) </w:t>
      </w:r>
      <w:r w:rsidRPr="000564E4">
        <w:rPr>
          <w:rFonts w:eastAsia="TimesNewRoman,Bold"/>
          <w:color w:val="00B050"/>
          <w:sz w:val="24"/>
          <w:lang w:val="en-US" w:eastAsia="ko-KR"/>
        </w:rPr>
        <w:t xml:space="preserve">and </w:t>
      </w:r>
      <w:r w:rsidRPr="000564E4">
        <w:rPr>
          <w:rFonts w:eastAsia="TimesNewRoman,Bold"/>
          <w:color w:val="C00000"/>
          <w:sz w:val="24"/>
          <w:lang w:val="en-US" w:eastAsia="ko-KR"/>
        </w:rPr>
        <w:t>physical layer (PHY) interface to the wireless medium (WM).</w:t>
      </w:r>
    </w:p>
    <w:p w14:paraId="1C00BC63" w14:textId="77777777" w:rsidR="00242BC6" w:rsidRPr="000564E4" w:rsidRDefault="00242BC6" w:rsidP="00242BC6">
      <w:pPr>
        <w:rPr>
          <w:sz w:val="20"/>
        </w:rPr>
      </w:pPr>
    </w:p>
    <w:p w14:paraId="6347E373" w14:textId="00FB33F3" w:rsidR="00242BC6" w:rsidRPr="000564E4" w:rsidRDefault="000564E4" w:rsidP="00242BC6">
      <w:pPr>
        <w:rPr>
          <w:sz w:val="20"/>
        </w:rPr>
      </w:pPr>
      <w:r w:rsidRPr="000564E4">
        <w:rPr>
          <w:sz w:val="20"/>
        </w:rPr>
        <w:t xml:space="preserve">Should the definition be modified to read </w:t>
      </w:r>
      <w:proofErr w:type="gramStart"/>
      <w:r w:rsidRPr="000564E4">
        <w:rPr>
          <w:sz w:val="20"/>
        </w:rPr>
        <w:t>as:</w:t>
      </w:r>
      <w:proofErr w:type="gramEnd"/>
    </w:p>
    <w:p w14:paraId="4004B47D" w14:textId="39C6C6D4" w:rsidR="000564E4" w:rsidRPr="000564E4" w:rsidRDefault="000564E4" w:rsidP="00242BC6">
      <w:pPr>
        <w:rPr>
          <w:sz w:val="20"/>
        </w:rPr>
      </w:pPr>
    </w:p>
    <w:p w14:paraId="213049D4" w14:textId="4C80C80B" w:rsidR="000564E4" w:rsidRPr="000564E4" w:rsidRDefault="000564E4" w:rsidP="000564E4">
      <w:pPr>
        <w:autoSpaceDE w:val="0"/>
        <w:autoSpaceDN w:val="0"/>
        <w:adjustRightInd w:val="0"/>
        <w:rPr>
          <w:sz w:val="22"/>
        </w:rPr>
      </w:pPr>
      <w:proofErr w:type="gramStart"/>
      <w:r w:rsidRPr="000564E4">
        <w:rPr>
          <w:rFonts w:eastAsia="TimesNewRoman,Bold"/>
          <w:b/>
          <w:bCs/>
          <w:sz w:val="24"/>
          <w:lang w:val="en-US" w:eastAsia="ko-KR"/>
        </w:rPr>
        <w:t>station</w:t>
      </w:r>
      <w:proofErr w:type="gramEnd"/>
      <w:r w:rsidRPr="000564E4">
        <w:rPr>
          <w:rFonts w:eastAsia="TimesNewRoman,Bold"/>
          <w:b/>
          <w:bCs/>
          <w:sz w:val="24"/>
          <w:lang w:val="en-US" w:eastAsia="ko-KR"/>
        </w:rPr>
        <w:t xml:space="preserve"> (STA): </w:t>
      </w:r>
      <w:r w:rsidRPr="000564E4">
        <w:rPr>
          <w:rFonts w:eastAsia="TimesNewRoman,Bold"/>
          <w:sz w:val="24"/>
          <w:lang w:val="en-US" w:eastAsia="ko-KR"/>
        </w:rPr>
        <w:t>A logical entity that is a singly addressable instance of a medium access control (MAC)</w:t>
      </w:r>
      <w:r w:rsidRPr="000564E4">
        <w:rPr>
          <w:rFonts w:eastAsia="TimesNewRoman,Bold"/>
          <w:color w:val="00B050"/>
          <w:sz w:val="24"/>
          <w:lang w:val="en-US" w:eastAsia="ko-KR"/>
        </w:rPr>
        <w:t xml:space="preserve">, a </w:t>
      </w:r>
      <w:r w:rsidRPr="000564E4">
        <w:rPr>
          <w:rFonts w:eastAsia="TimesNewRoman,Bold"/>
          <w:color w:val="C00000"/>
          <w:sz w:val="24"/>
          <w:lang w:val="en-US" w:eastAsia="ko-KR"/>
        </w:rPr>
        <w:t xml:space="preserve">physical layer </w:t>
      </w:r>
      <w:r w:rsidRPr="000564E4">
        <w:rPr>
          <w:rFonts w:eastAsia="TimesNewRoman,Bold"/>
          <w:sz w:val="24"/>
          <w:lang w:val="en-US" w:eastAsia="ko-KR"/>
        </w:rPr>
        <w:t>(PHY)</w:t>
      </w:r>
      <w:r w:rsidRPr="000564E4">
        <w:rPr>
          <w:rFonts w:eastAsia="TimesNewRoman,Bold"/>
          <w:color w:val="00B050"/>
          <w:sz w:val="24"/>
          <w:lang w:val="en-US" w:eastAsia="ko-KR"/>
        </w:rPr>
        <w:t xml:space="preserve">, and an interface </w:t>
      </w:r>
      <w:r w:rsidRPr="000564E4">
        <w:rPr>
          <w:rFonts w:eastAsia="TimesNewRoman,Bold"/>
          <w:sz w:val="24"/>
          <w:lang w:val="en-US" w:eastAsia="ko-KR"/>
        </w:rPr>
        <w:t>to the wireless medium (WM).</w:t>
      </w:r>
    </w:p>
    <w:p w14:paraId="19C67E2C" w14:textId="4BD1C2D0" w:rsidR="000564E4" w:rsidRPr="000564E4" w:rsidRDefault="000564E4" w:rsidP="00242BC6">
      <w:pPr>
        <w:rPr>
          <w:sz w:val="20"/>
        </w:rPr>
      </w:pPr>
    </w:p>
    <w:p w14:paraId="4057392A" w14:textId="4DFD7529" w:rsidR="000564E4" w:rsidRDefault="002A34AD" w:rsidP="000564E4">
      <w:pPr>
        <w:rPr>
          <w:sz w:val="20"/>
        </w:rPr>
      </w:pPr>
      <w:proofErr w:type="gramStart"/>
      <w:r>
        <w:rPr>
          <w:sz w:val="20"/>
        </w:rPr>
        <w:t>Or</w:t>
      </w:r>
      <w:proofErr w:type="gramEnd"/>
      <w:r>
        <w:rPr>
          <w:sz w:val="20"/>
        </w:rPr>
        <w:t>, how about:</w:t>
      </w:r>
    </w:p>
    <w:p w14:paraId="0F848129" w14:textId="77777777" w:rsidR="002A34AD" w:rsidRPr="000564E4" w:rsidRDefault="002A34AD" w:rsidP="000564E4">
      <w:pPr>
        <w:rPr>
          <w:sz w:val="20"/>
        </w:rPr>
      </w:pPr>
    </w:p>
    <w:p w14:paraId="6D38D6B9" w14:textId="27E10DE3" w:rsidR="000564E4" w:rsidRPr="000564E4" w:rsidRDefault="000564E4" w:rsidP="000564E4">
      <w:pPr>
        <w:autoSpaceDE w:val="0"/>
        <w:autoSpaceDN w:val="0"/>
        <w:adjustRightInd w:val="0"/>
        <w:rPr>
          <w:sz w:val="22"/>
        </w:rPr>
      </w:pPr>
      <w:r w:rsidRPr="000564E4">
        <w:rPr>
          <w:rFonts w:eastAsia="TimesNewRoman,Bold"/>
          <w:b/>
          <w:bCs/>
          <w:sz w:val="24"/>
          <w:lang w:val="en-US" w:eastAsia="ko-KR"/>
        </w:rPr>
        <w:t xml:space="preserve">station (STA): </w:t>
      </w:r>
      <w:r w:rsidRPr="000564E4">
        <w:rPr>
          <w:rFonts w:eastAsia="TimesNewRoman,Bold"/>
          <w:sz w:val="24"/>
          <w:lang w:val="en-US" w:eastAsia="ko-KR"/>
        </w:rPr>
        <w:t xml:space="preserve">A logical entity that is a singly addressable instance of a medium access control (MAC) </w:t>
      </w:r>
      <w:r w:rsidRPr="000564E4">
        <w:rPr>
          <w:rFonts w:eastAsia="TimesNewRoman,Bold"/>
          <w:color w:val="00B050"/>
          <w:sz w:val="24"/>
          <w:lang w:val="en-US" w:eastAsia="ko-KR"/>
        </w:rPr>
        <w:t>and</w:t>
      </w:r>
      <w:r>
        <w:rPr>
          <w:rFonts w:eastAsia="TimesNewRoman,Bold"/>
          <w:color w:val="00B050"/>
          <w:sz w:val="24"/>
          <w:lang w:val="en-US" w:eastAsia="ko-KR"/>
        </w:rPr>
        <w:t xml:space="preserve"> a</w:t>
      </w:r>
      <w:r w:rsidRPr="000564E4">
        <w:rPr>
          <w:rFonts w:eastAsia="TimesNewRoman,Bold"/>
          <w:color w:val="00B050"/>
          <w:sz w:val="24"/>
          <w:lang w:val="en-US" w:eastAsia="ko-KR"/>
        </w:rPr>
        <w:t xml:space="preserve"> </w:t>
      </w:r>
      <w:r>
        <w:rPr>
          <w:rFonts w:eastAsia="TimesNewRoman,Bold"/>
          <w:color w:val="C00000"/>
          <w:sz w:val="24"/>
          <w:lang w:val="en-US" w:eastAsia="ko-KR"/>
        </w:rPr>
        <w:t xml:space="preserve">physical layer (PHY) </w:t>
      </w:r>
      <w:r w:rsidRPr="000564E4">
        <w:rPr>
          <w:rFonts w:eastAsia="TimesNewRoman,Bold"/>
          <w:color w:val="00B050"/>
          <w:sz w:val="24"/>
          <w:lang w:val="en-US" w:eastAsia="ko-KR"/>
        </w:rPr>
        <w:t xml:space="preserve">which includes an </w:t>
      </w:r>
      <w:r>
        <w:rPr>
          <w:rFonts w:eastAsia="TimesNewRoman,Bold"/>
          <w:color w:val="C00000"/>
          <w:sz w:val="24"/>
          <w:lang w:val="en-US" w:eastAsia="ko-KR"/>
        </w:rPr>
        <w:t xml:space="preserve">interface </w:t>
      </w:r>
      <w:r w:rsidRPr="000564E4">
        <w:rPr>
          <w:rFonts w:eastAsia="TimesNewRoman,Bold"/>
          <w:color w:val="C00000"/>
          <w:sz w:val="24"/>
          <w:lang w:val="en-US" w:eastAsia="ko-KR"/>
        </w:rPr>
        <w:t>to the wireless medium (WM).</w:t>
      </w:r>
    </w:p>
    <w:p w14:paraId="492B74C3" w14:textId="77777777" w:rsidR="000564E4" w:rsidRPr="000564E4" w:rsidRDefault="000564E4" w:rsidP="00242BC6">
      <w:pPr>
        <w:rPr>
          <w:sz w:val="20"/>
        </w:rPr>
      </w:pPr>
    </w:p>
    <w:p w14:paraId="12B04BDD" w14:textId="77777777" w:rsidR="007C6B11" w:rsidRPr="007C6B11" w:rsidRDefault="007C6B11" w:rsidP="00242BC6">
      <w:pPr>
        <w:rPr>
          <w:sz w:val="28"/>
        </w:rPr>
      </w:pPr>
      <w:r w:rsidRPr="007C6B11">
        <w:rPr>
          <w:sz w:val="28"/>
        </w:rPr>
        <w:t xml:space="preserve">Note that if we choose </w:t>
      </w:r>
      <w:proofErr w:type="gramStart"/>
      <w:r w:rsidRPr="007C6B11">
        <w:rPr>
          <w:sz w:val="28"/>
        </w:rPr>
        <w:t>to NOT change</w:t>
      </w:r>
      <w:proofErr w:type="gramEnd"/>
      <w:r w:rsidRPr="007C6B11">
        <w:rPr>
          <w:sz w:val="28"/>
        </w:rPr>
        <w:t xml:space="preserve"> the existing definition, then in the proposed changes below, then we could change</w:t>
      </w:r>
    </w:p>
    <w:p w14:paraId="093AC795" w14:textId="77777777" w:rsidR="007C6B11" w:rsidRPr="007C6B11" w:rsidRDefault="007C6B11" w:rsidP="00242BC6">
      <w:pPr>
        <w:rPr>
          <w:sz w:val="28"/>
        </w:rPr>
      </w:pPr>
    </w:p>
    <w:p w14:paraId="2AF670FB" w14:textId="4F023922" w:rsidR="007C6B11" w:rsidRPr="007C6B11" w:rsidRDefault="007C6B11" w:rsidP="00242BC6">
      <w:pPr>
        <w:rPr>
          <w:sz w:val="28"/>
        </w:rPr>
      </w:pPr>
      <w:r w:rsidRPr="007C6B11">
        <w:rPr>
          <w:sz w:val="28"/>
        </w:rPr>
        <w:t>“</w:t>
      </w:r>
      <w:r>
        <w:rPr>
          <w:sz w:val="28"/>
        </w:rPr>
        <w:t xml:space="preserve">NSTR </w:t>
      </w:r>
      <w:r w:rsidRPr="007C6B11">
        <w:rPr>
          <w:sz w:val="28"/>
        </w:rPr>
        <w:t>link pair”</w:t>
      </w:r>
    </w:p>
    <w:p w14:paraId="5C894DFE" w14:textId="77777777" w:rsidR="007C6B11" w:rsidRPr="007C6B11" w:rsidRDefault="007C6B11" w:rsidP="00242BC6">
      <w:pPr>
        <w:rPr>
          <w:sz w:val="28"/>
        </w:rPr>
      </w:pPr>
    </w:p>
    <w:p w14:paraId="2178E099" w14:textId="43E9FDA8" w:rsidR="007C6B11" w:rsidRPr="007C6B11" w:rsidRDefault="007C6B11" w:rsidP="00242BC6">
      <w:pPr>
        <w:rPr>
          <w:sz w:val="28"/>
        </w:rPr>
      </w:pPr>
      <w:r w:rsidRPr="007C6B11">
        <w:rPr>
          <w:sz w:val="28"/>
        </w:rPr>
        <w:lastRenderedPageBreak/>
        <w:t>To any of:</w:t>
      </w:r>
    </w:p>
    <w:p w14:paraId="2B8D38E7" w14:textId="77777777" w:rsidR="007C6B11" w:rsidRPr="007C6B11" w:rsidRDefault="007C6B11" w:rsidP="00242BC6">
      <w:pPr>
        <w:rPr>
          <w:sz w:val="28"/>
        </w:rPr>
      </w:pPr>
    </w:p>
    <w:p w14:paraId="79E296C3" w14:textId="3626C1A1" w:rsidR="007C6B11" w:rsidRPr="007C6B11" w:rsidRDefault="007C6B11" w:rsidP="00242BC6">
      <w:pPr>
        <w:rPr>
          <w:sz w:val="28"/>
        </w:rPr>
      </w:pPr>
      <w:r w:rsidRPr="007C6B11">
        <w:rPr>
          <w:sz w:val="28"/>
        </w:rPr>
        <w:t>“</w:t>
      </w:r>
      <w:r>
        <w:rPr>
          <w:sz w:val="28"/>
        </w:rPr>
        <w:t xml:space="preserve">NSTR </w:t>
      </w:r>
      <w:r w:rsidRPr="007C6B11">
        <w:rPr>
          <w:sz w:val="28"/>
        </w:rPr>
        <w:t>WM interface pair”</w:t>
      </w:r>
    </w:p>
    <w:p w14:paraId="05F20C78" w14:textId="0BCD9B42" w:rsidR="007C6B11" w:rsidRPr="007C6B11" w:rsidRDefault="007C6B11" w:rsidP="00242BC6">
      <w:pPr>
        <w:rPr>
          <w:sz w:val="28"/>
        </w:rPr>
      </w:pPr>
      <w:r w:rsidRPr="007C6B11">
        <w:rPr>
          <w:sz w:val="28"/>
        </w:rPr>
        <w:t>“</w:t>
      </w:r>
      <w:r>
        <w:rPr>
          <w:sz w:val="28"/>
        </w:rPr>
        <w:t xml:space="preserve">NSTR </w:t>
      </w:r>
      <w:r w:rsidRPr="007C6B11">
        <w:rPr>
          <w:sz w:val="28"/>
        </w:rPr>
        <w:t>PHY pair”</w:t>
      </w:r>
    </w:p>
    <w:p w14:paraId="68A863FC" w14:textId="083836F5" w:rsidR="000564E4" w:rsidRDefault="007C6B11" w:rsidP="00242BC6">
      <w:pPr>
        <w:rPr>
          <w:sz w:val="28"/>
        </w:rPr>
      </w:pPr>
      <w:r w:rsidRPr="007C6B11">
        <w:rPr>
          <w:sz w:val="28"/>
        </w:rPr>
        <w:t>“</w:t>
      </w:r>
      <w:r>
        <w:rPr>
          <w:sz w:val="28"/>
        </w:rPr>
        <w:t xml:space="preserve">NSTR </w:t>
      </w:r>
      <w:r w:rsidRPr="007C6B11">
        <w:rPr>
          <w:sz w:val="28"/>
        </w:rPr>
        <w:t>PHY interface to the WM pair”</w:t>
      </w:r>
    </w:p>
    <w:p w14:paraId="372C83DB" w14:textId="77777777" w:rsidR="007C6B11" w:rsidRPr="007C6B11" w:rsidRDefault="007C6B11" w:rsidP="00242BC6">
      <w:pPr>
        <w:rPr>
          <w:sz w:val="44"/>
        </w:rPr>
      </w:pPr>
    </w:p>
    <w:p w14:paraId="0C9A9D5F" w14:textId="77777777" w:rsidR="007C6B11" w:rsidRPr="000564E4" w:rsidRDefault="007C6B11"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1E004CCA" w:rsidR="00242BC6" w:rsidRDefault="00242BC6" w:rsidP="00417CDC"/>
    <w:p w14:paraId="0C8EAFFC" w14:textId="77777777" w:rsidR="000564E4" w:rsidRDefault="000564E4" w:rsidP="00417CDC"/>
    <w:p w14:paraId="5C7BC94E" w14:textId="77777777" w:rsidR="001C20F5" w:rsidRDefault="001C20F5" w:rsidP="001C20F5"/>
    <w:p w14:paraId="13E6ABA7" w14:textId="77777777" w:rsidR="001C20F5" w:rsidRPr="007B42FF" w:rsidRDefault="001C20F5" w:rsidP="001C20F5">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change the</w:t>
      </w:r>
      <w:r>
        <w:rPr>
          <w:b/>
          <w:bCs/>
          <w:i/>
          <w:iCs/>
          <w:w w:val="100"/>
          <w:sz w:val="22"/>
          <w:highlight w:val="yellow"/>
        </w:rPr>
        <w:t xml:space="preserve"> definition of NSTR link pair found in </w:t>
      </w:r>
      <w:proofErr w:type="spellStart"/>
      <w:r w:rsidRPr="007B42FF">
        <w:rPr>
          <w:b/>
          <w:bCs/>
          <w:i/>
          <w:iCs/>
          <w:w w:val="100"/>
          <w:sz w:val="22"/>
          <w:highlight w:val="yellow"/>
        </w:rPr>
        <w:t>subclause</w:t>
      </w:r>
      <w:proofErr w:type="spellEnd"/>
      <w:r w:rsidRPr="007B42FF">
        <w:rPr>
          <w:b/>
          <w:bCs/>
          <w:i/>
          <w:iCs/>
          <w:w w:val="100"/>
          <w:sz w:val="22"/>
          <w:highlight w:val="yellow"/>
        </w:rPr>
        <w:t xml:space="preserve"> </w:t>
      </w:r>
      <w:r>
        <w:rPr>
          <w:b/>
          <w:bCs/>
          <w:i/>
          <w:iCs/>
          <w:w w:val="100"/>
          <w:sz w:val="22"/>
          <w:highlight w:val="yellow"/>
        </w:rPr>
        <w:t xml:space="preserve">3.1 Definitions, </w:t>
      </w:r>
      <w:r w:rsidRPr="007B42FF">
        <w:rPr>
          <w:b/>
          <w:bCs/>
          <w:i/>
          <w:iCs/>
          <w:w w:val="100"/>
          <w:sz w:val="22"/>
          <w:highlight w:val="yellow"/>
        </w:rPr>
        <w:t>as shown:</w:t>
      </w:r>
    </w:p>
    <w:p w14:paraId="1353D1E1" w14:textId="77777777" w:rsidR="001C20F5" w:rsidRDefault="001C20F5" w:rsidP="001C20F5"/>
    <w:p w14:paraId="11A75EA9" w14:textId="77777777" w:rsidR="001C20F5" w:rsidRDefault="001C20F5" w:rsidP="001C20F5">
      <w:pPr>
        <w:rPr>
          <w:rFonts w:ascii="Arial" w:hAnsi="Arial" w:cs="Arial"/>
          <w:b/>
          <w:bCs/>
          <w:color w:val="000000"/>
          <w:sz w:val="22"/>
          <w:szCs w:val="22"/>
          <w:lang w:val="en-US" w:eastAsia="ko-KR"/>
        </w:rPr>
      </w:pPr>
      <w:r w:rsidRPr="00F736BB">
        <w:rPr>
          <w:rFonts w:ascii="Arial" w:hAnsi="Arial" w:cs="Arial"/>
          <w:b/>
          <w:bCs/>
          <w:color w:val="000000"/>
          <w:sz w:val="22"/>
          <w:szCs w:val="22"/>
          <w:lang w:val="en-US" w:eastAsia="ko-KR"/>
        </w:rPr>
        <w:t>3.1 Definitions</w:t>
      </w:r>
    </w:p>
    <w:p w14:paraId="5CE73C87" w14:textId="77777777" w:rsidR="001C20F5" w:rsidRDefault="001C20F5" w:rsidP="001C20F5"/>
    <w:p w14:paraId="2E09FDA8" w14:textId="77777777" w:rsidR="001C20F5" w:rsidRDefault="001C20F5" w:rsidP="001C20F5">
      <w:proofErr w:type="spellStart"/>
      <w:r>
        <w:rPr>
          <w:rStyle w:val="SC7204827"/>
          <w:b/>
          <w:bCs/>
        </w:rPr>
        <w:t>Nonsimultaneous</w:t>
      </w:r>
      <w:proofErr w:type="spellEnd"/>
      <w:r>
        <w:rPr>
          <w:rStyle w:val="SC7204827"/>
          <w:b/>
          <w:bCs/>
        </w:rPr>
        <w:t xml:space="preserve"> transmit and receive (NSTR) </w:t>
      </w:r>
      <w:del w:id="1" w:author="Matthew Fischer" w:date="2021-03-19T15:48:00Z">
        <w:r w:rsidDel="00727277">
          <w:rPr>
            <w:rStyle w:val="SC7204827"/>
            <w:b/>
            <w:bCs/>
          </w:rPr>
          <w:delText xml:space="preserve">link </w:delText>
        </w:r>
      </w:del>
      <w:ins w:id="2" w:author="Matthew Fischer" w:date="2021-03-19T15:48:00Z">
        <w:r>
          <w:rPr>
            <w:rStyle w:val="SC7204827"/>
            <w:b/>
            <w:bCs/>
          </w:rPr>
          <w:t xml:space="preserve">WM interface </w:t>
        </w:r>
      </w:ins>
      <w:r>
        <w:rPr>
          <w:rStyle w:val="SC7204827"/>
          <w:b/>
          <w:bCs/>
        </w:rPr>
        <w:t xml:space="preserve">pair: </w:t>
      </w:r>
      <w:r>
        <w:rPr>
          <w:rStyle w:val="SC7204827"/>
        </w:rPr>
        <w:t xml:space="preserve">A pair of </w:t>
      </w:r>
      <w:del w:id="3" w:author="Matthew Fischer" w:date="2021-03-19T15:47:00Z">
        <w:r w:rsidDel="00727277">
          <w:rPr>
            <w:rStyle w:val="SC7204827"/>
          </w:rPr>
          <w:delText xml:space="preserve">links </w:delText>
        </w:r>
      </w:del>
      <w:ins w:id="4" w:author="Matthew Fischer" w:date="2021-03-19T15:47:00Z">
        <w:r>
          <w:rPr>
            <w:rStyle w:val="SC7204827"/>
          </w:rPr>
          <w:t xml:space="preserve">WM interfaces </w:t>
        </w:r>
      </w:ins>
      <w:r>
        <w:rPr>
          <w:rStyle w:val="SC7204827"/>
        </w:rPr>
        <w:t>for which a station (STA) of a</w:t>
      </w:r>
      <w:del w:id="5" w:author="Matthew Fischer" w:date="2021-03-19T16:06:00Z">
        <w:r w:rsidDel="000564E4">
          <w:rPr>
            <w:rStyle w:val="SC7204827"/>
          </w:rPr>
          <w:delText>n</w:delText>
        </w:r>
      </w:del>
      <w:r>
        <w:rPr>
          <w:rStyle w:val="SC7204827"/>
        </w:rPr>
        <w:t xml:space="preserve"> multi-link device (MLD) has indicated a</w:t>
      </w:r>
      <w:del w:id="6" w:author="Matthew Fischer" w:date="2021-03-19T16:06:00Z">
        <w:r w:rsidDel="000564E4">
          <w:rPr>
            <w:rStyle w:val="SC7204827"/>
          </w:rPr>
          <w:delText>n</w:delText>
        </w:r>
      </w:del>
      <w:r>
        <w:rPr>
          <w:rStyle w:val="SC7204827"/>
        </w:rPr>
        <w:t xml:space="preserve"> </w:t>
      </w:r>
      <w:proofErr w:type="spellStart"/>
      <w:r>
        <w:rPr>
          <w:rStyle w:val="SC7204827"/>
        </w:rPr>
        <w:t>nonsimultaneous</w:t>
      </w:r>
      <w:proofErr w:type="spellEnd"/>
      <w:r>
        <w:rPr>
          <w:rStyle w:val="SC7204827"/>
        </w:rPr>
        <w:t xml:space="preserve"> transmit and receive relationship as defined in 35.3.13.3 (</w:t>
      </w:r>
      <w:proofErr w:type="spellStart"/>
      <w:r>
        <w:rPr>
          <w:rStyle w:val="SC7204827"/>
        </w:rPr>
        <w:t>Nonsimultaneous</w:t>
      </w:r>
      <w:proofErr w:type="spellEnd"/>
      <w:r>
        <w:rPr>
          <w:rStyle w:val="SC7204827"/>
        </w:rPr>
        <w:t xml:space="preserve"> transmit and receive (NSTR) operation). Each </w:t>
      </w:r>
      <w:del w:id="7" w:author="Matthew Fischer" w:date="2021-03-19T15:48:00Z">
        <w:r w:rsidDel="00727277">
          <w:rPr>
            <w:rStyle w:val="SC7204827"/>
          </w:rPr>
          <w:delText xml:space="preserve">link </w:delText>
        </w:r>
      </w:del>
      <w:ins w:id="8" w:author="Matthew Fischer" w:date="2021-03-19T15:48:00Z">
        <w:r>
          <w:rPr>
            <w:rStyle w:val="SC7204827"/>
          </w:rPr>
          <w:t xml:space="preserve">WM interface </w:t>
        </w:r>
      </w:ins>
      <w:r>
        <w:rPr>
          <w:rStyle w:val="SC7204827"/>
        </w:rPr>
        <w:t xml:space="preserve">of such a pair is a member of the NSTR </w:t>
      </w:r>
      <w:del w:id="9" w:author="Matthew Fischer" w:date="2021-03-19T15:48:00Z">
        <w:r w:rsidDel="00727277">
          <w:rPr>
            <w:rStyle w:val="SC7204827"/>
          </w:rPr>
          <w:delText xml:space="preserve">link </w:delText>
        </w:r>
      </w:del>
      <w:ins w:id="10" w:author="Matthew Fischer" w:date="2021-03-19T15:48:00Z">
        <w:r>
          <w:rPr>
            <w:rStyle w:val="SC7204827"/>
          </w:rPr>
          <w:t xml:space="preserve">WM interface </w:t>
        </w:r>
      </w:ins>
      <w:r>
        <w:rPr>
          <w:rStyle w:val="SC7204827"/>
        </w:rPr>
        <w:t xml:space="preserve">pair. </w:t>
      </w:r>
      <w:r w:rsidRPr="00727277">
        <w:rPr>
          <w:rStyle w:val="SC7204827"/>
          <w:b/>
          <w:color w:val="00B050"/>
        </w:rPr>
        <w:t xml:space="preserve">(#2259, </w:t>
      </w:r>
      <w:r>
        <w:rPr>
          <w:rStyle w:val="SC7204827"/>
          <w:b/>
          <w:color w:val="00B050"/>
        </w:rPr>
        <w:t>#</w:t>
      </w:r>
      <w:r w:rsidRPr="00727277">
        <w:rPr>
          <w:rStyle w:val="SC7204827"/>
          <w:b/>
          <w:color w:val="00B050"/>
        </w:rPr>
        <w:t>2455</w:t>
      </w:r>
      <w:r>
        <w:rPr>
          <w:rStyle w:val="SC7204827"/>
          <w:b/>
          <w:color w:val="00B050"/>
        </w:rPr>
        <w:t>, #2958</w:t>
      </w:r>
      <w:r w:rsidRPr="00727277">
        <w:rPr>
          <w:rStyle w:val="SC7204827"/>
          <w:b/>
          <w:color w:val="00B050"/>
        </w:rPr>
        <w:t>)</w:t>
      </w:r>
    </w:p>
    <w:p w14:paraId="5054DE1D" w14:textId="77777777" w:rsidR="001C20F5" w:rsidRDefault="001C20F5" w:rsidP="001C20F5"/>
    <w:p w14:paraId="62D9CE55" w14:textId="77777777" w:rsidR="001C20F5" w:rsidRPr="007B42FF" w:rsidRDefault="001C20F5" w:rsidP="001C20F5">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change all occurrences of “NSTR link pair” to “NSTR WM interface pair”.</w:t>
      </w:r>
      <w:r w:rsidRPr="00E50D9A">
        <w:rPr>
          <w:rStyle w:val="SC7204827"/>
          <w:b/>
          <w:color w:val="00B050"/>
        </w:rPr>
        <w:t xml:space="preserve"> </w:t>
      </w:r>
      <w:r>
        <w:rPr>
          <w:rStyle w:val="SC7204827"/>
          <w:b/>
          <w:color w:val="00B050"/>
        </w:rPr>
        <w:t>(#</w:t>
      </w:r>
      <w:r w:rsidRPr="00727277">
        <w:rPr>
          <w:rStyle w:val="SC7204827"/>
          <w:b/>
          <w:color w:val="00B050"/>
        </w:rPr>
        <w:t xml:space="preserve">2259, </w:t>
      </w:r>
      <w:r>
        <w:rPr>
          <w:rStyle w:val="SC7204827"/>
          <w:b/>
          <w:color w:val="00B050"/>
        </w:rPr>
        <w:t>#</w:t>
      </w:r>
      <w:r w:rsidRPr="00727277">
        <w:rPr>
          <w:rStyle w:val="SC7204827"/>
          <w:b/>
          <w:color w:val="00B050"/>
        </w:rPr>
        <w:t>2455</w:t>
      </w:r>
      <w:r>
        <w:rPr>
          <w:rStyle w:val="SC7204827"/>
          <w:b/>
          <w:color w:val="00B050"/>
        </w:rPr>
        <w:t>, #2958</w:t>
      </w:r>
      <w:r w:rsidRPr="00727277">
        <w:rPr>
          <w:rStyle w:val="SC7204827"/>
          <w:b/>
          <w:color w:val="00B050"/>
        </w:rPr>
        <w:t>)</w:t>
      </w:r>
    </w:p>
    <w:p w14:paraId="58CD7DE0" w14:textId="77777777" w:rsidR="001C20F5" w:rsidRDefault="001C20F5" w:rsidP="001C20F5"/>
    <w:p w14:paraId="5E62E2E6" w14:textId="77777777" w:rsidR="001C20F5" w:rsidRPr="007B42FF" w:rsidRDefault="001C20F5" w:rsidP="001C20F5">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move</w:t>
      </w:r>
      <w:r w:rsidRPr="007B42FF">
        <w:rPr>
          <w:b/>
          <w:bCs/>
          <w:i/>
          <w:iCs/>
          <w:w w:val="100"/>
          <w:sz w:val="22"/>
          <w:highlight w:val="yellow"/>
        </w:rPr>
        <w:t xml:space="preserve"> the</w:t>
      </w:r>
      <w:r>
        <w:rPr>
          <w:b/>
          <w:bCs/>
          <w:i/>
          <w:iCs/>
          <w:w w:val="100"/>
          <w:sz w:val="22"/>
          <w:highlight w:val="yellow"/>
        </w:rPr>
        <w:t xml:space="preserve"> definition of NSTR link pair found in </w:t>
      </w:r>
      <w:proofErr w:type="spellStart"/>
      <w:r w:rsidRPr="007B42FF">
        <w:rPr>
          <w:b/>
          <w:bCs/>
          <w:i/>
          <w:iCs/>
          <w:w w:val="100"/>
          <w:sz w:val="22"/>
          <w:highlight w:val="yellow"/>
        </w:rPr>
        <w:t>subclause</w:t>
      </w:r>
      <w:proofErr w:type="spellEnd"/>
      <w:r w:rsidRPr="007B42FF">
        <w:rPr>
          <w:b/>
          <w:bCs/>
          <w:i/>
          <w:iCs/>
          <w:w w:val="100"/>
          <w:sz w:val="22"/>
          <w:highlight w:val="yellow"/>
        </w:rPr>
        <w:t xml:space="preserve"> </w:t>
      </w:r>
      <w:r>
        <w:rPr>
          <w:b/>
          <w:bCs/>
          <w:i/>
          <w:iCs/>
          <w:w w:val="100"/>
          <w:sz w:val="22"/>
          <w:highlight w:val="yellow"/>
        </w:rPr>
        <w:t xml:space="preserve">3.1 Definitions to </w:t>
      </w:r>
      <w:proofErr w:type="spellStart"/>
      <w:r>
        <w:rPr>
          <w:b/>
          <w:bCs/>
          <w:i/>
          <w:iCs/>
          <w:w w:val="100"/>
          <w:sz w:val="22"/>
          <w:highlight w:val="yellow"/>
        </w:rPr>
        <w:t>subclause</w:t>
      </w:r>
      <w:proofErr w:type="spellEnd"/>
      <w:r>
        <w:rPr>
          <w:b/>
          <w:bCs/>
          <w:i/>
          <w:iCs/>
          <w:w w:val="100"/>
          <w:sz w:val="22"/>
          <w:highlight w:val="yellow"/>
        </w:rPr>
        <w:t xml:space="preserve"> 3.2 Definitions specific to IEEE 802.11.</w:t>
      </w:r>
      <w:r w:rsidRPr="00E50D9A">
        <w:rPr>
          <w:rStyle w:val="SC7204827"/>
          <w:b/>
          <w:color w:val="00B050"/>
        </w:rPr>
        <w:t xml:space="preserve"> </w:t>
      </w:r>
      <w:r>
        <w:rPr>
          <w:rStyle w:val="SC7204827"/>
          <w:b/>
          <w:color w:val="00B050"/>
        </w:rPr>
        <w:t>(#1661</w:t>
      </w:r>
      <w:r w:rsidRPr="00727277">
        <w:rPr>
          <w:rStyle w:val="SC7204827"/>
          <w:b/>
          <w:color w:val="00B050"/>
        </w:rPr>
        <w:t>)</w:t>
      </w:r>
    </w:p>
    <w:p w14:paraId="12A77A4F" w14:textId="77777777" w:rsidR="001C20F5" w:rsidRDefault="001C20F5" w:rsidP="001C20F5"/>
    <w:p w14:paraId="27BEC01E" w14:textId="64201F00" w:rsidR="00727277" w:rsidRDefault="00727277" w:rsidP="00417CDC"/>
    <w:p w14:paraId="108BBE67" w14:textId="086814B0" w:rsidR="00791394" w:rsidRPr="007B42FF" w:rsidRDefault="00791394" w:rsidP="00791394">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change all occurrences of “link” to “WM link”.</w:t>
      </w:r>
      <w:r w:rsidRPr="00E50D9A">
        <w:rPr>
          <w:rStyle w:val="SC7204827"/>
          <w:b/>
          <w:color w:val="00B050"/>
        </w:rPr>
        <w:t xml:space="preserve"> </w:t>
      </w:r>
      <w:r>
        <w:rPr>
          <w:rStyle w:val="SC7204827"/>
          <w:b/>
          <w:color w:val="00B050"/>
        </w:rPr>
        <w:t>(#2071</w:t>
      </w:r>
      <w:r w:rsidRPr="00727277">
        <w:rPr>
          <w:rStyle w:val="SC7204827"/>
          <w:b/>
          <w:color w:val="00B050"/>
        </w:rPr>
        <w:t>)</w:t>
      </w:r>
    </w:p>
    <w:p w14:paraId="5C143721" w14:textId="77777777" w:rsidR="00791394" w:rsidRDefault="00791394" w:rsidP="00791394"/>
    <w:p w14:paraId="4C9EB0CF" w14:textId="05D32680" w:rsidR="00F736BB" w:rsidRPr="007B42FF" w:rsidRDefault="00F736BB" w:rsidP="00F736BB">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proofErr w:type="spellStart"/>
      <w:r>
        <w:rPr>
          <w:b/>
          <w:bCs/>
          <w:i/>
          <w:iCs/>
          <w:w w:val="100"/>
          <w:sz w:val="22"/>
          <w:highlight w:val="yellow"/>
        </w:rPr>
        <w:t>subclause</w:t>
      </w:r>
      <w:proofErr w:type="spellEnd"/>
      <w:r>
        <w:rPr>
          <w:b/>
          <w:bCs/>
          <w:i/>
          <w:iCs/>
          <w:w w:val="100"/>
          <w:sz w:val="22"/>
          <w:highlight w:val="yellow"/>
        </w:rPr>
        <w:t xml:space="preserve"> 3.2 Definitions specific to IEEE 802.11, </w:t>
      </w:r>
      <w:r w:rsidR="005135CA">
        <w:rPr>
          <w:b/>
          <w:bCs/>
          <w:i/>
          <w:iCs/>
          <w:w w:val="100"/>
          <w:sz w:val="22"/>
          <w:highlight w:val="yellow"/>
        </w:rPr>
        <w:t>modify the definition of multi-link device (MLD) as shown</w:t>
      </w:r>
      <w:r>
        <w:rPr>
          <w:b/>
          <w:bCs/>
          <w:i/>
          <w:iCs/>
          <w:w w:val="100"/>
          <w:sz w:val="22"/>
          <w:highlight w:val="yellow"/>
        </w:rPr>
        <w:t>:</w:t>
      </w:r>
      <w:r w:rsidR="005135CA" w:rsidRPr="00E50D9A">
        <w:rPr>
          <w:rStyle w:val="SC7204827"/>
          <w:b/>
          <w:color w:val="00B050"/>
        </w:rPr>
        <w:t xml:space="preserve"> </w:t>
      </w:r>
      <w:r w:rsidR="005135CA">
        <w:rPr>
          <w:rStyle w:val="SC7204827"/>
          <w:b/>
          <w:color w:val="00B050"/>
        </w:rPr>
        <w:t>(#2071</w:t>
      </w:r>
      <w:r w:rsidR="005135CA" w:rsidRPr="00727277">
        <w:rPr>
          <w:rStyle w:val="SC7204827"/>
          <w:b/>
          <w:color w:val="00B050"/>
        </w:rPr>
        <w:t>)</w:t>
      </w:r>
    </w:p>
    <w:p w14:paraId="7EF1C525" w14:textId="77777777" w:rsidR="00F736BB" w:rsidRDefault="00F736BB" w:rsidP="00F736BB"/>
    <w:p w14:paraId="3F5241C7" w14:textId="1C541529" w:rsidR="00F736BB" w:rsidRDefault="00F736BB" w:rsidP="00417CDC"/>
    <w:p w14:paraId="5F957912" w14:textId="2675DDE3" w:rsidR="00727277" w:rsidRDefault="00F736BB" w:rsidP="00F736BB">
      <w:r w:rsidRPr="00F736BB">
        <w:rPr>
          <w:rFonts w:ascii="Arial" w:hAnsi="Arial" w:cs="Arial"/>
          <w:b/>
          <w:bCs/>
          <w:color w:val="000000"/>
          <w:sz w:val="22"/>
          <w:szCs w:val="22"/>
          <w:lang w:val="en-US" w:eastAsia="ko-KR"/>
        </w:rPr>
        <w:t>3.2 Definitions specific to IEEE 802.11</w:t>
      </w:r>
    </w:p>
    <w:p w14:paraId="103B28C9" w14:textId="6E17FA87" w:rsidR="00727277" w:rsidRDefault="00727277" w:rsidP="00417CDC"/>
    <w:p w14:paraId="37632A32" w14:textId="77777777" w:rsidR="005135CA" w:rsidRDefault="005135CA" w:rsidP="005135CA"/>
    <w:p w14:paraId="72569EB9" w14:textId="2307A2B6" w:rsidR="005135CA" w:rsidRDefault="005135CA" w:rsidP="005135CA">
      <w:r>
        <w:rPr>
          <w:rStyle w:val="SC7204803"/>
        </w:rPr>
        <w:t xml:space="preserve">multi-link device (MLD): </w:t>
      </w:r>
      <w:r>
        <w:rPr>
          <w:rStyle w:val="SC7204803"/>
          <w:b w:val="0"/>
          <w:bCs w:val="0"/>
        </w:rPr>
        <w:t xml:space="preserve">A device that is a logical entity and has more than one affiliated station (STA) </w:t>
      </w:r>
      <w:ins w:id="11" w:author="Matthew Fischer" w:date="2021-03-23T18:25:00Z">
        <w:r w:rsidR="00136143">
          <w:rPr>
            <w:rStyle w:val="SC7204803"/>
            <w:b w:val="0"/>
            <w:bCs w:val="0"/>
          </w:rPr>
          <w:t>whic</w:t>
        </w:r>
      </w:ins>
      <w:ins w:id="12" w:author="Matthew Fischer" w:date="2021-03-23T18:26:00Z">
        <w:r w:rsidR="00136143">
          <w:rPr>
            <w:rStyle w:val="SC7204803"/>
            <w:b w:val="0"/>
            <w:bCs w:val="0"/>
          </w:rPr>
          <w:t>h</w:t>
        </w:r>
      </w:ins>
      <w:ins w:id="13" w:author="Matthew Fischer" w:date="2021-03-23T18:25:00Z">
        <w:r w:rsidR="00136143">
          <w:rPr>
            <w:rStyle w:val="SC7204803"/>
            <w:b w:val="0"/>
            <w:bCs w:val="0"/>
          </w:rPr>
          <w:t xml:space="preserve"> allows </w:t>
        </w:r>
      </w:ins>
      <w:ins w:id="14" w:author="Matthew Fischer" w:date="2021-03-23T18:26:00Z">
        <w:r w:rsidR="00136143">
          <w:rPr>
            <w:rStyle w:val="SC7204803"/>
            <w:b w:val="0"/>
            <w:bCs w:val="0"/>
          </w:rPr>
          <w:t xml:space="preserve">the device to operate </w:t>
        </w:r>
      </w:ins>
      <w:ins w:id="15" w:author="Matthew Fischer" w:date="2021-03-23T18:25:00Z">
        <w:r w:rsidR="00136143">
          <w:rPr>
            <w:rStyle w:val="SC7204803"/>
            <w:b w:val="0"/>
            <w:bCs w:val="0"/>
          </w:rPr>
          <w:t xml:space="preserve">multiple WM links </w:t>
        </w:r>
      </w:ins>
      <w:r>
        <w:rPr>
          <w:rStyle w:val="SC7204803"/>
          <w:b w:val="0"/>
          <w:bCs w:val="0"/>
        </w:rPr>
        <w:t>and has a single medium access control (MAC) service access point (SAP) to logical link control (LLC), which includes one MAC data service.</w:t>
      </w:r>
      <w:r w:rsidRPr="005135CA">
        <w:t xml:space="preserve"> </w:t>
      </w:r>
      <w:r w:rsidR="00136143" w:rsidRPr="00727277">
        <w:rPr>
          <w:rStyle w:val="SC7204827"/>
          <w:b/>
          <w:color w:val="00B050"/>
        </w:rPr>
        <w:t>(#2</w:t>
      </w:r>
      <w:r w:rsidR="00136143">
        <w:rPr>
          <w:rStyle w:val="SC7204827"/>
          <w:b/>
          <w:color w:val="00B050"/>
        </w:rPr>
        <w:t>071</w:t>
      </w:r>
      <w:r w:rsidR="00136143" w:rsidRPr="00727277">
        <w:rPr>
          <w:rStyle w:val="SC7204827"/>
          <w:b/>
          <w:color w:val="00B050"/>
        </w:rPr>
        <w:t>)</w:t>
      </w:r>
    </w:p>
    <w:p w14:paraId="28F300A9" w14:textId="2641F9A6" w:rsidR="005135CA" w:rsidRDefault="005135CA" w:rsidP="00417CDC"/>
    <w:p w14:paraId="778D09A3" w14:textId="77777777" w:rsidR="005135CA" w:rsidRPr="007B42FF" w:rsidRDefault="005135CA" w:rsidP="005135CA">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Pr>
          <w:b/>
          <w:bCs/>
          <w:i/>
          <w:iCs/>
          <w:w w:val="100"/>
          <w:sz w:val="22"/>
          <w:highlight w:val="yellow"/>
        </w:rPr>
        <w:t xml:space="preserve">insert the following new definitions at the end of the </w:t>
      </w:r>
      <w:proofErr w:type="spellStart"/>
      <w:r>
        <w:rPr>
          <w:b/>
          <w:bCs/>
          <w:i/>
          <w:iCs/>
          <w:w w:val="100"/>
          <w:sz w:val="22"/>
          <w:highlight w:val="yellow"/>
        </w:rPr>
        <w:t>subclause</w:t>
      </w:r>
      <w:proofErr w:type="spellEnd"/>
      <w:r>
        <w:rPr>
          <w:b/>
          <w:bCs/>
          <w:i/>
          <w:iCs/>
          <w:w w:val="100"/>
          <w:sz w:val="22"/>
          <w:highlight w:val="yellow"/>
        </w:rPr>
        <w:t>:</w:t>
      </w:r>
      <w:r w:rsidRPr="00E50D9A">
        <w:rPr>
          <w:rStyle w:val="SC7204827"/>
          <w:b/>
          <w:color w:val="00B050"/>
        </w:rPr>
        <w:t xml:space="preserve"> </w:t>
      </w:r>
      <w:r>
        <w:rPr>
          <w:rStyle w:val="SC7204827"/>
          <w:b/>
          <w:color w:val="00B050"/>
        </w:rPr>
        <w:t>(#2071</w:t>
      </w:r>
      <w:r w:rsidRPr="00727277">
        <w:rPr>
          <w:rStyle w:val="SC7204827"/>
          <w:b/>
          <w:color w:val="00B050"/>
        </w:rPr>
        <w:t>)</w:t>
      </w:r>
    </w:p>
    <w:p w14:paraId="78B7A839" w14:textId="77777777" w:rsidR="005135CA" w:rsidRDefault="005135CA" w:rsidP="005135CA"/>
    <w:p w14:paraId="17790DC0" w14:textId="77777777" w:rsidR="005135CA" w:rsidRDefault="005135CA" w:rsidP="005135CA"/>
    <w:p w14:paraId="1A113C6B" w14:textId="77777777" w:rsidR="005135CA" w:rsidRPr="000564E4" w:rsidRDefault="005135CA" w:rsidP="005135CA">
      <w:pPr>
        <w:rPr>
          <w:sz w:val="20"/>
        </w:rPr>
      </w:pPr>
      <w:r w:rsidRPr="000564E4">
        <w:rPr>
          <w:b/>
          <w:sz w:val="20"/>
        </w:rPr>
        <w:t>Wireless medium (WM) interface:</w:t>
      </w:r>
      <w:r w:rsidRPr="000564E4">
        <w:rPr>
          <w:sz w:val="20"/>
        </w:rPr>
        <w:t xml:space="preserve"> The</w:t>
      </w:r>
      <w:r>
        <w:rPr>
          <w:sz w:val="20"/>
        </w:rPr>
        <w:t xml:space="preserve"> logical</w:t>
      </w:r>
      <w:r w:rsidRPr="000564E4">
        <w:rPr>
          <w:sz w:val="20"/>
        </w:rPr>
        <w:t xml:space="preserve"> interface through which the 802.11 PHY attaches to the WM</w:t>
      </w:r>
      <w:r>
        <w:rPr>
          <w:sz w:val="20"/>
        </w:rPr>
        <w:t>. There is one WM interface per PHY</w:t>
      </w:r>
      <w:r w:rsidRPr="000564E4">
        <w:rPr>
          <w:sz w:val="20"/>
        </w:rPr>
        <w:t>.</w:t>
      </w:r>
      <w:r w:rsidRPr="002A34AD">
        <w:rPr>
          <w:rStyle w:val="SC7204827"/>
          <w:b/>
          <w:color w:val="00B050"/>
        </w:rPr>
        <w:t xml:space="preserve"> </w:t>
      </w:r>
      <w:r w:rsidRPr="00727277">
        <w:rPr>
          <w:rStyle w:val="SC7204827"/>
          <w:b/>
          <w:color w:val="00B050"/>
        </w:rPr>
        <w:t xml:space="preserve">(#2259, </w:t>
      </w:r>
      <w:r>
        <w:rPr>
          <w:rStyle w:val="SC7204827"/>
          <w:b/>
          <w:color w:val="00B050"/>
        </w:rPr>
        <w:t>#</w:t>
      </w:r>
      <w:r w:rsidRPr="00727277">
        <w:rPr>
          <w:rStyle w:val="SC7204827"/>
          <w:b/>
          <w:color w:val="00B050"/>
        </w:rPr>
        <w:t>2455</w:t>
      </w:r>
      <w:r>
        <w:rPr>
          <w:rStyle w:val="SC7204827"/>
          <w:b/>
          <w:color w:val="00B050"/>
        </w:rPr>
        <w:t>, #2958</w:t>
      </w:r>
      <w:r w:rsidRPr="00727277">
        <w:rPr>
          <w:rStyle w:val="SC7204827"/>
          <w:b/>
          <w:color w:val="00B050"/>
        </w:rPr>
        <w:t>)</w:t>
      </w:r>
    </w:p>
    <w:p w14:paraId="4C131FEF" w14:textId="77777777" w:rsidR="005135CA" w:rsidRDefault="005135CA" w:rsidP="00417CDC"/>
    <w:p w14:paraId="359B5BAD" w14:textId="71E3F7C0" w:rsidR="005135CA" w:rsidRPr="000564E4" w:rsidRDefault="005135CA" w:rsidP="005135CA">
      <w:pPr>
        <w:rPr>
          <w:sz w:val="20"/>
        </w:rPr>
      </w:pPr>
      <w:r w:rsidRPr="000564E4">
        <w:rPr>
          <w:b/>
          <w:sz w:val="20"/>
        </w:rPr>
        <w:lastRenderedPageBreak/>
        <w:t xml:space="preserve">Wireless medium (WM) </w:t>
      </w:r>
      <w:r>
        <w:rPr>
          <w:b/>
          <w:sz w:val="20"/>
        </w:rPr>
        <w:t>link</w:t>
      </w:r>
      <w:r w:rsidRPr="000564E4">
        <w:rPr>
          <w:b/>
          <w:sz w:val="20"/>
        </w:rPr>
        <w:t>:</w:t>
      </w:r>
      <w:r w:rsidRPr="000564E4">
        <w:rPr>
          <w:sz w:val="20"/>
        </w:rPr>
        <w:t xml:space="preserve"> The</w:t>
      </w:r>
      <w:r>
        <w:rPr>
          <w:sz w:val="20"/>
        </w:rPr>
        <w:t xml:space="preserve"> logical </w:t>
      </w:r>
      <w:r w:rsidR="00791394">
        <w:rPr>
          <w:sz w:val="20"/>
        </w:rPr>
        <w:t>communications channel</w:t>
      </w:r>
      <w:r>
        <w:rPr>
          <w:sz w:val="20"/>
        </w:rPr>
        <w:t xml:space="preserve"> between two wireless medium interfaces</w:t>
      </w:r>
      <w:r w:rsidR="00791394">
        <w:rPr>
          <w:sz w:val="20"/>
        </w:rPr>
        <w:t xml:space="preserve"> belonging to two different STAs that do not share the same instance of a MAC SAP to LLC</w:t>
      </w:r>
      <w:r w:rsidRPr="000564E4">
        <w:rPr>
          <w:sz w:val="20"/>
        </w:rPr>
        <w:t>.</w:t>
      </w:r>
      <w:r w:rsidRPr="002A34AD">
        <w:rPr>
          <w:rStyle w:val="SC7204827"/>
          <w:b/>
          <w:color w:val="00B050"/>
        </w:rPr>
        <w:t xml:space="preserve"> </w:t>
      </w:r>
      <w:r w:rsidRPr="00727277">
        <w:rPr>
          <w:rStyle w:val="SC7204827"/>
          <w:b/>
          <w:color w:val="00B050"/>
        </w:rPr>
        <w:t>(#2</w:t>
      </w:r>
      <w:r>
        <w:rPr>
          <w:rStyle w:val="SC7204827"/>
          <w:b/>
          <w:color w:val="00B050"/>
        </w:rPr>
        <w:t>071</w:t>
      </w:r>
      <w:r w:rsidRPr="00727277">
        <w:rPr>
          <w:rStyle w:val="SC7204827"/>
          <w:b/>
          <w:color w:val="00B050"/>
        </w:rPr>
        <w:t>)</w:t>
      </w:r>
    </w:p>
    <w:p w14:paraId="789E4998" w14:textId="1371368E" w:rsidR="00727277" w:rsidRDefault="00727277" w:rsidP="00417CDC"/>
    <w:p w14:paraId="71CE5E03" w14:textId="77777777" w:rsidR="005135CA" w:rsidRDefault="005135CA" w:rsidP="005135CA"/>
    <w:p w14:paraId="3BC6B835" w14:textId="049C9FB1" w:rsidR="005135CA" w:rsidRDefault="005135CA" w:rsidP="00417CDC"/>
    <w:p w14:paraId="07A6F07E" w14:textId="09554095" w:rsidR="005135CA" w:rsidRDefault="005135CA" w:rsidP="00417CDC"/>
    <w:p w14:paraId="269B59E4" w14:textId="77777777" w:rsidR="005135CA" w:rsidRDefault="005135CA" w:rsidP="00417CDC"/>
    <w:p w14:paraId="4529A19F" w14:textId="77777777" w:rsidR="00632D7C" w:rsidRDefault="00632D7C" w:rsidP="00363C4D">
      <w:pPr>
        <w:pStyle w:val="T"/>
        <w:rPr>
          <w:rFonts w:eastAsiaTheme="minorEastAsia"/>
          <w:lang w:eastAsia="ko-KR"/>
        </w:rPr>
      </w:pPr>
    </w:p>
    <w:sectPr w:rsidR="00632D7C"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E5B3B" w14:textId="77777777" w:rsidR="008A1591" w:rsidRDefault="008A1591">
      <w:r>
        <w:separator/>
      </w:r>
    </w:p>
  </w:endnote>
  <w:endnote w:type="continuationSeparator" w:id="0">
    <w:p w14:paraId="10018343" w14:textId="77777777" w:rsidR="008A1591" w:rsidRDefault="008A1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
    <w:altName w:val="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3EB85B88" w:rsidR="008E305C" w:rsidRDefault="00E82C94" w:rsidP="00A22606">
    <w:pPr>
      <w:pStyle w:val="Footer"/>
      <w:tabs>
        <w:tab w:val="clear" w:pos="6480"/>
        <w:tab w:val="center" w:pos="4680"/>
        <w:tab w:val="right" w:pos="9360"/>
      </w:tabs>
    </w:pPr>
    <w:fldSimple w:instr=" SUBJECT  \* MERGEFORMAT ">
      <w:r w:rsidR="008E305C">
        <w:t>Submission</w:t>
      </w:r>
    </w:fldSimple>
    <w:r w:rsidR="008E305C">
      <w:tab/>
      <w:t xml:space="preserve">page </w:t>
    </w:r>
    <w:r w:rsidR="008E305C">
      <w:fldChar w:fldCharType="begin"/>
    </w:r>
    <w:r w:rsidR="008E305C">
      <w:instrText xml:space="preserve">page </w:instrText>
    </w:r>
    <w:r w:rsidR="008E305C">
      <w:fldChar w:fldCharType="separate"/>
    </w:r>
    <w:r w:rsidR="005B5D58">
      <w:rPr>
        <w:noProof/>
      </w:rPr>
      <w:t>6</w:t>
    </w:r>
    <w:r w:rsidR="008E305C">
      <w:rPr>
        <w:noProof/>
      </w:rPr>
      <w:fldChar w:fldCharType="end"/>
    </w:r>
    <w:r w:rsidR="008E305C">
      <w:tab/>
    </w:r>
    <w:fldSimple w:instr=" AUTHOR   \* MERGEFORMAT ">
      <w:r w:rsidR="008E305C">
        <w:rPr>
          <w:noProof/>
        </w:rPr>
        <w:t>Matthew Fischer (Broadcom)</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4D320" w14:textId="77777777" w:rsidR="008A1591" w:rsidRDefault="008A1591">
      <w:r>
        <w:separator/>
      </w:r>
    </w:p>
  </w:footnote>
  <w:footnote w:type="continuationSeparator" w:id="0">
    <w:p w14:paraId="7267672B" w14:textId="77777777" w:rsidR="008A1591" w:rsidRDefault="008A1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2A4CD43E" w:rsidR="008E305C" w:rsidRDefault="008E305C">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sidR="00CD595F">
      <w:rPr>
        <w:lang w:eastAsia="ko-KR"/>
      </w:rPr>
      <w:t>March 2021</w:t>
    </w:r>
    <w:r>
      <w:rPr>
        <w:lang w:eastAsia="ko-KR"/>
      </w:rPr>
      <w:fldChar w:fldCharType="end"/>
    </w:r>
    <w:r>
      <w:tab/>
    </w:r>
    <w:r>
      <w:tab/>
    </w:r>
    <w:fldSimple w:instr=" TITLE  \* MERGEFORMAT ">
      <w:r w:rsidR="00CD595F">
        <w:t>doc.: IEEE 802.11-21/0530r0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F7A3AFA"/>
    <w:multiLevelType w:val="hybridMultilevel"/>
    <w:tmpl w:val="E33609B0"/>
    <w:lvl w:ilvl="0" w:tplc="4FBC3154">
      <w:start w:val="1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8734B46"/>
    <w:multiLevelType w:val="hybridMultilevel"/>
    <w:tmpl w:val="9B4E789C"/>
    <w:lvl w:ilvl="0" w:tplc="099CF676">
      <w:start w:val="25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E50335D"/>
    <w:multiLevelType w:val="hybridMultilevel"/>
    <w:tmpl w:val="C73618CC"/>
    <w:lvl w:ilvl="0" w:tplc="801E5FE2">
      <w:start w:val="3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42CD0"/>
    <w:multiLevelType w:val="hybridMultilevel"/>
    <w:tmpl w:val="76449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16"/>
  </w:num>
  <w:num w:numId="5">
    <w:abstractNumId w:val="10"/>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29"/>
  </w:num>
  <w:num w:numId="10">
    <w:abstractNumId w:val="6"/>
  </w:num>
  <w:num w:numId="11">
    <w:abstractNumId w:val="21"/>
  </w:num>
  <w:num w:numId="12">
    <w:abstractNumId w:val="24"/>
  </w:num>
  <w:num w:numId="13">
    <w:abstractNumId w:val="5"/>
  </w:num>
  <w:num w:numId="14">
    <w:abstractNumId w:val="3"/>
  </w:num>
  <w:num w:numId="15">
    <w:abstractNumId w:val="26"/>
  </w:num>
  <w:num w:numId="16">
    <w:abstractNumId w:val="25"/>
  </w:num>
  <w:num w:numId="17">
    <w:abstractNumId w:val="36"/>
  </w:num>
  <w:num w:numId="18">
    <w:abstractNumId w:val="25"/>
  </w:num>
  <w:num w:numId="19">
    <w:abstractNumId w:val="36"/>
  </w:num>
  <w:num w:numId="20">
    <w:abstractNumId w:val="39"/>
  </w:num>
  <w:num w:numId="21">
    <w:abstractNumId w:val="15"/>
  </w:num>
  <w:num w:numId="22">
    <w:abstractNumId w:val="30"/>
  </w:num>
  <w:num w:numId="23">
    <w:abstractNumId w:val="37"/>
  </w:num>
  <w:num w:numId="24">
    <w:abstractNumId w:val="31"/>
  </w:num>
  <w:num w:numId="25">
    <w:abstractNumId w:val="9"/>
  </w:num>
  <w:num w:numId="26">
    <w:abstractNumId w:val="8"/>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3"/>
  </w:num>
  <w:num w:numId="29">
    <w:abstractNumId w:val="18"/>
  </w:num>
  <w:num w:numId="30">
    <w:abstractNumId w:val="7"/>
  </w:num>
  <w:num w:numId="31">
    <w:abstractNumId w:val="12"/>
  </w:num>
  <w:num w:numId="32">
    <w:abstractNumId w:val="17"/>
  </w:num>
  <w:num w:numId="33">
    <w:abstractNumId w:val="4"/>
  </w:num>
  <w:num w:numId="34">
    <w:abstractNumId w:val="33"/>
  </w:num>
  <w:num w:numId="35">
    <w:abstractNumId w:val="11"/>
  </w:num>
  <w:num w:numId="36">
    <w:abstractNumId w:val="32"/>
  </w:num>
  <w:num w:numId="37">
    <w:abstractNumId w:val="27"/>
  </w:num>
  <w:num w:numId="38">
    <w:abstractNumId w:val="1"/>
  </w:num>
  <w:num w:numId="39">
    <w:abstractNumId w:val="35"/>
  </w:num>
  <w:num w:numId="40">
    <w:abstractNumId w:val="28"/>
  </w:num>
  <w:num w:numId="41">
    <w:abstractNumId w:val="14"/>
  </w:num>
  <w:num w:numId="42">
    <w:abstractNumId w:val="34"/>
  </w:num>
  <w:num w:numId="43">
    <w:abstractNumId w:val="20"/>
  </w:num>
  <w:num w:numId="44">
    <w:abstractNumId w:val="38"/>
  </w:num>
  <w:num w:numId="45">
    <w:abstractNumId w:val="2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DBB"/>
    <w:rsid w:val="0000743C"/>
    <w:rsid w:val="0001027F"/>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30F2"/>
    <w:rsid w:val="00033648"/>
    <w:rsid w:val="00033B0A"/>
    <w:rsid w:val="00034BE0"/>
    <w:rsid w:val="00034E6F"/>
    <w:rsid w:val="000353B5"/>
    <w:rsid w:val="000358B3"/>
    <w:rsid w:val="00035DE0"/>
    <w:rsid w:val="00036B82"/>
    <w:rsid w:val="00037AD9"/>
    <w:rsid w:val="00037B1A"/>
    <w:rsid w:val="000405C4"/>
    <w:rsid w:val="00040F76"/>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2864"/>
    <w:rsid w:val="000B2888"/>
    <w:rsid w:val="000B30EA"/>
    <w:rsid w:val="000B37F9"/>
    <w:rsid w:val="000B50F5"/>
    <w:rsid w:val="000B59FE"/>
    <w:rsid w:val="000B62EE"/>
    <w:rsid w:val="000C1A01"/>
    <w:rsid w:val="000C1B3F"/>
    <w:rsid w:val="000C3193"/>
    <w:rsid w:val="000C4D43"/>
    <w:rsid w:val="000C54F3"/>
    <w:rsid w:val="000C5C01"/>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69F"/>
    <w:rsid w:val="00105243"/>
    <w:rsid w:val="00105918"/>
    <w:rsid w:val="001101C2"/>
    <w:rsid w:val="001109AA"/>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143"/>
    <w:rsid w:val="0013699E"/>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428D"/>
    <w:rsid w:val="00165BE6"/>
    <w:rsid w:val="00170292"/>
    <w:rsid w:val="00170D6D"/>
    <w:rsid w:val="00172489"/>
    <w:rsid w:val="00172DD9"/>
    <w:rsid w:val="001738FD"/>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20F5"/>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749"/>
    <w:rsid w:val="00332A81"/>
    <w:rsid w:val="00332D21"/>
    <w:rsid w:val="00334DEA"/>
    <w:rsid w:val="00335190"/>
    <w:rsid w:val="00336F5F"/>
    <w:rsid w:val="00343554"/>
    <w:rsid w:val="003449F9"/>
    <w:rsid w:val="00344DA5"/>
    <w:rsid w:val="00345650"/>
    <w:rsid w:val="0034581F"/>
    <w:rsid w:val="0034592B"/>
    <w:rsid w:val="00347460"/>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77A3"/>
    <w:rsid w:val="003D78F7"/>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5CA"/>
    <w:rsid w:val="00513AC7"/>
    <w:rsid w:val="0051588E"/>
    <w:rsid w:val="005167F8"/>
    <w:rsid w:val="00516D9D"/>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7592"/>
    <w:rsid w:val="00540657"/>
    <w:rsid w:val="00540A28"/>
    <w:rsid w:val="00542306"/>
    <w:rsid w:val="0054235E"/>
    <w:rsid w:val="00543CCF"/>
    <w:rsid w:val="0054425D"/>
    <w:rsid w:val="005442D3"/>
    <w:rsid w:val="00544B61"/>
    <w:rsid w:val="00546E09"/>
    <w:rsid w:val="00550052"/>
    <w:rsid w:val="00553C7D"/>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7A"/>
    <w:rsid w:val="005744BD"/>
    <w:rsid w:val="00574757"/>
    <w:rsid w:val="005750B2"/>
    <w:rsid w:val="00576718"/>
    <w:rsid w:val="00576CBB"/>
    <w:rsid w:val="005801BD"/>
    <w:rsid w:val="00582333"/>
    <w:rsid w:val="00583212"/>
    <w:rsid w:val="00584933"/>
    <w:rsid w:val="00584948"/>
    <w:rsid w:val="00585D8F"/>
    <w:rsid w:val="00585DE9"/>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5D5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7A0"/>
    <w:rsid w:val="00626D26"/>
    <w:rsid w:val="00627C25"/>
    <w:rsid w:val="006302F7"/>
    <w:rsid w:val="006305AA"/>
    <w:rsid w:val="00631526"/>
    <w:rsid w:val="00631EB7"/>
    <w:rsid w:val="00632420"/>
    <w:rsid w:val="00632D7C"/>
    <w:rsid w:val="00633A8F"/>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55B"/>
    <w:rsid w:val="0077797F"/>
    <w:rsid w:val="007802A6"/>
    <w:rsid w:val="007804B4"/>
    <w:rsid w:val="00782B50"/>
    <w:rsid w:val="00783B46"/>
    <w:rsid w:val="00784800"/>
    <w:rsid w:val="00786861"/>
    <w:rsid w:val="00786A15"/>
    <w:rsid w:val="00787E22"/>
    <w:rsid w:val="00791394"/>
    <w:rsid w:val="00791426"/>
    <w:rsid w:val="007914E4"/>
    <w:rsid w:val="007914F3"/>
    <w:rsid w:val="00791F2A"/>
    <w:rsid w:val="00792030"/>
    <w:rsid w:val="007926D8"/>
    <w:rsid w:val="00792720"/>
    <w:rsid w:val="0079373D"/>
    <w:rsid w:val="00794BC4"/>
    <w:rsid w:val="00794F1E"/>
    <w:rsid w:val="0079538C"/>
    <w:rsid w:val="00795C50"/>
    <w:rsid w:val="007A098E"/>
    <w:rsid w:val="007A149D"/>
    <w:rsid w:val="007A1CCE"/>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B11"/>
    <w:rsid w:val="007C6C61"/>
    <w:rsid w:val="007D08BB"/>
    <w:rsid w:val="007D1085"/>
    <w:rsid w:val="007D1926"/>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77DC"/>
    <w:rsid w:val="0081078F"/>
    <w:rsid w:val="008117FD"/>
    <w:rsid w:val="008121A6"/>
    <w:rsid w:val="00812782"/>
    <w:rsid w:val="008138C1"/>
    <w:rsid w:val="008143CA"/>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667"/>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1591"/>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A7D"/>
    <w:rsid w:val="009A0E5E"/>
    <w:rsid w:val="009A0F09"/>
    <w:rsid w:val="009A12F2"/>
    <w:rsid w:val="009A23A7"/>
    <w:rsid w:val="009A261C"/>
    <w:rsid w:val="009A44FA"/>
    <w:rsid w:val="009A4689"/>
    <w:rsid w:val="009A4C47"/>
    <w:rsid w:val="009A4CBF"/>
    <w:rsid w:val="009A57C2"/>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5608"/>
    <w:rsid w:val="009C59A6"/>
    <w:rsid w:val="009C6A52"/>
    <w:rsid w:val="009D0A30"/>
    <w:rsid w:val="009D0AB2"/>
    <w:rsid w:val="009D0CAF"/>
    <w:rsid w:val="009D117A"/>
    <w:rsid w:val="009D3276"/>
    <w:rsid w:val="009D444C"/>
    <w:rsid w:val="009D4525"/>
    <w:rsid w:val="009D473A"/>
    <w:rsid w:val="009D4B14"/>
    <w:rsid w:val="009D6423"/>
    <w:rsid w:val="009E1533"/>
    <w:rsid w:val="009E2715"/>
    <w:rsid w:val="009E2785"/>
    <w:rsid w:val="009E5559"/>
    <w:rsid w:val="009E5870"/>
    <w:rsid w:val="009F08F6"/>
    <w:rsid w:val="009F0CDB"/>
    <w:rsid w:val="009F317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90476"/>
    <w:rsid w:val="00B91B67"/>
    <w:rsid w:val="00B92315"/>
    <w:rsid w:val="00B9272C"/>
    <w:rsid w:val="00B936F0"/>
    <w:rsid w:val="00B94B98"/>
    <w:rsid w:val="00B94CAC"/>
    <w:rsid w:val="00B96C04"/>
    <w:rsid w:val="00BA06B3"/>
    <w:rsid w:val="00BA2297"/>
    <w:rsid w:val="00BA32BA"/>
    <w:rsid w:val="00BA32CA"/>
    <w:rsid w:val="00BA4186"/>
    <w:rsid w:val="00BA477A"/>
    <w:rsid w:val="00BA6C7C"/>
    <w:rsid w:val="00BA6D9A"/>
    <w:rsid w:val="00BA7016"/>
    <w:rsid w:val="00BA787B"/>
    <w:rsid w:val="00BB0CDB"/>
    <w:rsid w:val="00BB20F2"/>
    <w:rsid w:val="00BB5178"/>
    <w:rsid w:val="00BB67AE"/>
    <w:rsid w:val="00BB728B"/>
    <w:rsid w:val="00BB7702"/>
    <w:rsid w:val="00BB7718"/>
    <w:rsid w:val="00BC049F"/>
    <w:rsid w:val="00BC2607"/>
    <w:rsid w:val="00BC28F4"/>
    <w:rsid w:val="00BC3609"/>
    <w:rsid w:val="00BC3DC8"/>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1262"/>
    <w:rsid w:val="00C116B8"/>
    <w:rsid w:val="00C11CDA"/>
    <w:rsid w:val="00C12A01"/>
    <w:rsid w:val="00C12AEB"/>
    <w:rsid w:val="00C12F60"/>
    <w:rsid w:val="00C13211"/>
    <w:rsid w:val="00C1356B"/>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213D"/>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29D2"/>
    <w:rsid w:val="00CD5408"/>
    <w:rsid w:val="00CD5697"/>
    <w:rsid w:val="00CD595F"/>
    <w:rsid w:val="00CD6674"/>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45D5"/>
    <w:rsid w:val="00E2487B"/>
    <w:rsid w:val="00E31885"/>
    <w:rsid w:val="00E31C35"/>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D6D"/>
    <w:rsid w:val="00E74E87"/>
    <w:rsid w:val="00E75CBD"/>
    <w:rsid w:val="00E80182"/>
    <w:rsid w:val="00E8027B"/>
    <w:rsid w:val="00E806D2"/>
    <w:rsid w:val="00E80D29"/>
    <w:rsid w:val="00E80F8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27A3"/>
    <w:rsid w:val="00F02F18"/>
    <w:rsid w:val="00F047A1"/>
    <w:rsid w:val="00F04926"/>
    <w:rsid w:val="00F04FF6"/>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5641"/>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7217270">
    <w:name w:val="SP.7.217270"/>
    <w:basedOn w:val="Default"/>
    <w:next w:val="Default"/>
    <w:uiPriority w:val="99"/>
    <w:rsid w:val="005135CA"/>
    <w:rPr>
      <w:color w:val="auto"/>
    </w:rPr>
  </w:style>
  <w:style w:type="character" w:customStyle="1" w:styleId="SC7204803">
    <w:name w:val="SC.7.204803"/>
    <w:uiPriority w:val="99"/>
    <w:rsid w:val="005135CA"/>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5777FE54-BCA1-4045-90E6-8F7B3C79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10426</TotalTime>
  <Pages>6</Pages>
  <Words>1296</Words>
  <Characters>7389</Characters>
  <Application>Microsoft Office Word</Application>
  <DocSecurity>0</DocSecurity>
  <Lines>61</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802.11-21/0530r0</vt:lpstr>
      <vt:lpstr>doc.: IEEE 802.11-15/xxxxr0</vt:lpstr>
    </vt:vector>
  </TitlesOfParts>
  <Manager/>
  <Company/>
  <LinksUpToDate>false</LinksUpToDate>
  <CharactersWithSpaces>8668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802.11-21/0530r0</dc:title>
  <dc:subject>Submission</dc:subject>
  <dc:creator>Matthew Fischer (Broadcom)</dc:creator>
  <cp:keywords>March 2021</cp:keywords>
  <dc:description/>
  <cp:lastModifiedBy>Matthew Fischer</cp:lastModifiedBy>
  <cp:revision>67</cp:revision>
  <cp:lastPrinted>2010-05-04T03:47:00Z</cp:lastPrinted>
  <dcterms:created xsi:type="dcterms:W3CDTF">2020-10-23T14:12:00Z</dcterms:created>
  <dcterms:modified xsi:type="dcterms:W3CDTF">2021-03-24T02:38:00Z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