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7B6E6B7F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 xml:space="preserve">Resolution for </w:t>
            </w:r>
            <w:r w:rsidR="00E365E3">
              <w:rPr>
                <w:b w:val="0"/>
              </w:rPr>
              <w:t xml:space="preserve">CID </w:t>
            </w:r>
            <w:r w:rsidR="00D6790D">
              <w:rPr>
                <w:b w:val="0"/>
              </w:rPr>
              <w:t>2469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31EB7E07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9C1B79">
              <w:rPr>
                <w:b w:val="0"/>
                <w:sz w:val="20"/>
              </w:rPr>
              <w:t>March</w:t>
            </w:r>
            <w:r>
              <w:rPr>
                <w:b w:val="0"/>
                <w:sz w:val="20"/>
              </w:rPr>
              <w:t xml:space="preserve"> </w:t>
            </w:r>
            <w:r w:rsidR="0043305B">
              <w:rPr>
                <w:b w:val="0"/>
                <w:sz w:val="20"/>
              </w:rPr>
              <w:t>23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160B6B" w:rsidRPr="00CC2C3C" w14:paraId="14952E9D" w14:textId="77777777" w:rsidTr="00E547CE">
        <w:trPr>
          <w:jc w:val="center"/>
        </w:trPr>
        <w:tc>
          <w:tcPr>
            <w:tcW w:w="1705" w:type="dxa"/>
            <w:vAlign w:val="center"/>
          </w:tcPr>
          <w:p w14:paraId="148DA94C" w14:textId="375D934C" w:rsidR="00160B6B" w:rsidRPr="000A26E7" w:rsidRDefault="00B16E11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Align w:val="center"/>
          </w:tcPr>
          <w:p w14:paraId="19A490FE" w14:textId="09BB2D64" w:rsidR="00160B6B" w:rsidRPr="000A26E7" w:rsidRDefault="00B16E11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95B2595" w14:textId="77777777" w:rsidR="00160B6B" w:rsidRPr="000A26E7" w:rsidRDefault="00160B6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160B6B" w:rsidRPr="000A26E7" w:rsidRDefault="00160B6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3F7568B6" w:rsidR="00160B6B" w:rsidRPr="000A26E7" w:rsidRDefault="00B16E11" w:rsidP="00C75F57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gnaik@qti.qualcomm.com</w:t>
            </w:r>
          </w:p>
        </w:tc>
      </w:tr>
      <w:tr w:rsidR="00B16E11" w:rsidRPr="00CC2C3C" w14:paraId="19B9B8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10B7DA77" w14:textId="3BD1D70C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Align w:val="center"/>
          </w:tcPr>
          <w:p w14:paraId="7844B7EE" w14:textId="7C33AE63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7F512835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80781B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68C9194" w14:textId="65B613A8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B16E11" w:rsidRPr="00CC2C3C" w14:paraId="1F4D4BB8" w14:textId="77777777" w:rsidTr="004C0D53">
        <w:trPr>
          <w:jc w:val="center"/>
        </w:trPr>
        <w:tc>
          <w:tcPr>
            <w:tcW w:w="1705" w:type="dxa"/>
            <w:vAlign w:val="center"/>
          </w:tcPr>
          <w:p w14:paraId="50F7D6F7" w14:textId="77777777" w:rsidR="00B16E11" w:rsidRPr="00CC2C3C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Align w:val="center"/>
          </w:tcPr>
          <w:p w14:paraId="4EFE9919" w14:textId="77777777" w:rsidR="00B16E11" w:rsidRPr="00CC2C3C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184425FB" w14:textId="77777777" w:rsidR="00B16E11" w:rsidRPr="00CC2C3C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B16E11" w:rsidRPr="00CC2C3C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BF7A21">
              <w:rPr>
                <w:b w:val="0"/>
                <w:sz w:val="16"/>
                <w:szCs w:val="18"/>
                <w:lang w:eastAsia="ko-KR"/>
              </w:rPr>
              <w:t>gc</w:t>
            </w:r>
            <w:r>
              <w:rPr>
                <w:b w:val="0"/>
                <w:sz w:val="16"/>
                <w:szCs w:val="18"/>
                <w:lang w:eastAsia="ko-KR"/>
              </w:rPr>
              <w:t>herian</w:t>
            </w:r>
            <w:r w:rsidRPr="000A26E7">
              <w:rPr>
                <w:b w:val="0"/>
                <w:sz w:val="16"/>
                <w:szCs w:val="18"/>
                <w:lang w:eastAsia="ko-KR"/>
              </w:rPr>
              <w:t>@qti.qualcomm.com</w:t>
            </w:r>
          </w:p>
        </w:tc>
      </w:tr>
      <w:tr w:rsidR="00B16E11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26C80B3F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Align w:val="center"/>
          </w:tcPr>
          <w:p w14:paraId="59BAB3D0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A26E7"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  <w:vAlign w:val="center"/>
          </w:tcPr>
          <w:p w14:paraId="5A0E57A8" w14:textId="26CE0BAD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17360DC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0A26E7">
              <w:rPr>
                <w:b w:val="0"/>
                <w:sz w:val="16"/>
                <w:szCs w:val="18"/>
                <w:lang w:eastAsia="ko-KR"/>
              </w:rPr>
              <w:t>aasterja@qti.qualcomm.com</w:t>
            </w:r>
          </w:p>
        </w:tc>
      </w:tr>
      <w:tr w:rsidR="00B16E11" w:rsidRPr="00CC2C3C" w14:paraId="7F6F11AA" w14:textId="77777777" w:rsidTr="00E547CE">
        <w:trPr>
          <w:jc w:val="center"/>
        </w:trPr>
        <w:tc>
          <w:tcPr>
            <w:tcW w:w="1705" w:type="dxa"/>
            <w:vAlign w:val="center"/>
          </w:tcPr>
          <w:p w14:paraId="0B03292B" w14:textId="0D84CE2E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Align w:val="center"/>
          </w:tcPr>
          <w:p w14:paraId="134F01DC" w14:textId="112B2139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590700FA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CBD6F87" w14:textId="77777777" w:rsidR="00B16E11" w:rsidRPr="00BF7A2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A6C7FCA" w14:textId="13E8E558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dho@qti.qualcomm.com</w:t>
            </w:r>
          </w:p>
        </w:tc>
      </w:tr>
      <w:tr w:rsidR="00B16E11" w:rsidRPr="00CC2C3C" w14:paraId="67D5F356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3B253" w14:textId="34867C6C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Align w:val="center"/>
          </w:tcPr>
          <w:p w14:paraId="7E7CE12E" w14:textId="03B1E3D8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Inc.</w:t>
            </w:r>
          </w:p>
        </w:tc>
        <w:tc>
          <w:tcPr>
            <w:tcW w:w="2175" w:type="dxa"/>
          </w:tcPr>
          <w:p w14:paraId="17D7A969" w14:textId="77777777" w:rsidR="00B16E11" w:rsidRPr="000A26E7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B16E11" w:rsidRPr="00BF7A2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3861EB6E" w:rsidR="00B16E11" w:rsidRDefault="00B16E1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yanjuns@qti.qualcomm.com</w:t>
            </w:r>
          </w:p>
        </w:tc>
      </w:tr>
      <w:tr w:rsidR="00CC0161" w:rsidRPr="00CC2C3C" w14:paraId="74E36DE6" w14:textId="77777777" w:rsidTr="00E547CE">
        <w:trPr>
          <w:jc w:val="center"/>
        </w:trPr>
        <w:tc>
          <w:tcPr>
            <w:tcW w:w="1705" w:type="dxa"/>
            <w:vAlign w:val="center"/>
          </w:tcPr>
          <w:p w14:paraId="3E079F68" w14:textId="5A017DE7" w:rsidR="00CC0161" w:rsidRDefault="00CC016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Payam Torab</w:t>
            </w:r>
          </w:p>
        </w:tc>
        <w:tc>
          <w:tcPr>
            <w:tcW w:w="1695" w:type="dxa"/>
            <w:vAlign w:val="center"/>
          </w:tcPr>
          <w:p w14:paraId="457B213D" w14:textId="0D4F6781" w:rsidR="00CC0161" w:rsidRDefault="00CC016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175" w:type="dxa"/>
          </w:tcPr>
          <w:p w14:paraId="1FB6ED71" w14:textId="77777777" w:rsidR="00CC0161" w:rsidRPr="000A26E7" w:rsidRDefault="00CC016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BFB814" w14:textId="77777777" w:rsidR="00CC0161" w:rsidRPr="00BF7A21" w:rsidRDefault="00CC016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105C1AA" w14:textId="65D98D8A" w:rsidR="00CC0161" w:rsidRDefault="00CC016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torab@ieee.org</w:t>
            </w: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1511ECB6" w14:textId="35268353" w:rsidR="00532160" w:rsidRDefault="00467E8A" w:rsidP="004C6CD4">
      <w:pPr>
        <w:suppressAutoHyphens/>
        <w:jc w:val="both"/>
        <w:rPr>
          <w:rFonts w:ascii="Times New Roman" w:eastAsia="Malgun Gothic" w:hAnsi="Times New Roman" w:cs="Times New Roman"/>
          <w:sz w:val="18"/>
          <w:szCs w:val="20"/>
          <w:lang w:val="en-GB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607318">
        <w:rPr>
          <w:rFonts w:cs="Times New Roman"/>
          <w:sz w:val="18"/>
          <w:szCs w:val="18"/>
          <w:lang w:eastAsia="ko-KR"/>
        </w:rPr>
        <w:t xml:space="preserve"> </w:t>
      </w:r>
      <w:r>
        <w:rPr>
          <w:rFonts w:cs="Times New Roman"/>
          <w:sz w:val="18"/>
          <w:szCs w:val="18"/>
          <w:lang w:eastAsia="ko-KR"/>
        </w:rPr>
        <w:t xml:space="preserve">CID </w:t>
      </w:r>
      <w:r w:rsidRPr="00D140D7">
        <w:rPr>
          <w:rFonts w:cs="Times New Roman"/>
          <w:sz w:val="18"/>
          <w:szCs w:val="18"/>
          <w:lang w:eastAsia="ko-KR"/>
        </w:rPr>
        <w:t xml:space="preserve">received for </w:t>
      </w:r>
      <w:proofErr w:type="spellStart"/>
      <w:r w:rsidRPr="00D140D7">
        <w:rPr>
          <w:rFonts w:cs="Times New Roman"/>
          <w:sz w:val="18"/>
          <w:szCs w:val="18"/>
          <w:lang w:eastAsia="ko-KR"/>
        </w:rPr>
        <w:t>TG</w:t>
      </w:r>
      <w:r w:rsidR="00EB5BC1">
        <w:rPr>
          <w:rFonts w:cs="Times New Roman"/>
          <w:sz w:val="18"/>
          <w:szCs w:val="18"/>
          <w:lang w:eastAsia="ko-KR"/>
        </w:rPr>
        <w:t>be</w:t>
      </w:r>
      <w:proofErr w:type="spellEnd"/>
      <w:r w:rsidR="00EB5BC1">
        <w:rPr>
          <w:rFonts w:cs="Times New Roman"/>
          <w:sz w:val="18"/>
          <w:szCs w:val="18"/>
          <w:lang w:eastAsia="ko-KR"/>
        </w:rPr>
        <w:t xml:space="preserve"> CC</w:t>
      </w:r>
      <w:r w:rsidR="00C46986">
        <w:rPr>
          <w:rFonts w:cs="Times New Roman"/>
          <w:sz w:val="18"/>
          <w:szCs w:val="18"/>
          <w:lang w:eastAsia="ko-KR"/>
        </w:rPr>
        <w:t>34</w:t>
      </w:r>
      <w:r>
        <w:rPr>
          <w:rFonts w:cs="Times New Roman"/>
          <w:sz w:val="18"/>
          <w:szCs w:val="18"/>
          <w:lang w:eastAsia="ko-KR"/>
        </w:rPr>
        <w:t>:</w:t>
      </w:r>
      <w:r w:rsidR="004C6CD4">
        <w:rPr>
          <w:rFonts w:cs="Times New Roman"/>
          <w:sz w:val="18"/>
          <w:szCs w:val="18"/>
          <w:lang w:eastAsia="ko-KR"/>
        </w:rPr>
        <w:t xml:space="preserve"> </w:t>
      </w:r>
      <w:bookmarkEnd w:id="0"/>
      <w:r w:rsidR="003A7C80">
        <w:rPr>
          <w:rFonts w:ascii="Times New Roman" w:hAnsi="Times New Roman" w:cs="Times New Roman"/>
          <w:color w:val="000000" w:themeColor="text1"/>
          <w:sz w:val="18"/>
          <w:szCs w:val="18"/>
          <w:lang w:eastAsia="ko-KR"/>
        </w:rPr>
        <w:t>2469</w:t>
      </w:r>
    </w:p>
    <w:p w14:paraId="4F0ECC3D" w14:textId="77777777" w:rsidR="00532160" w:rsidRPr="00CE1ADE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9C1B79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</w:pPr>
      <w:r w:rsidRPr="009C1B79"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  <w:t>Revisions:</w:t>
      </w:r>
    </w:p>
    <w:p w14:paraId="7838625F" w14:textId="72D59D48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Editing instructions formatted like this are intended to be copied into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173A95F7" w14:textId="52387F1F" w:rsidR="001344C7" w:rsidRDefault="001344C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AE92238" w14:textId="77777777" w:rsidR="008C7ACB" w:rsidRPr="00BA02B8" w:rsidRDefault="008C7ACB" w:rsidP="008C7ACB">
      <w:pPr>
        <w:pStyle w:val="T"/>
        <w:spacing w:after="0" w:line="240" w:lineRule="auto"/>
        <w:rPr>
          <w:b/>
        </w:rPr>
      </w:pPr>
      <w:r w:rsidRPr="00BA02B8">
        <w:rPr>
          <w:b/>
        </w:rPr>
        <w:t>Discussion</w:t>
      </w:r>
    </w:p>
    <w:p w14:paraId="1CD28681" w14:textId="5E2406F1" w:rsidR="008C7ACB" w:rsidRDefault="005C1B77" w:rsidP="008C7ACB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</w:t>
      </w:r>
      <w:r w:rsidR="00850894">
        <w:rPr>
          <w:bCs/>
        </w:rPr>
        <w:t>11be draft 0.</w:t>
      </w:r>
      <w:r w:rsidR="005C00C3">
        <w:rPr>
          <w:bCs/>
        </w:rPr>
        <w:t>4</w:t>
      </w:r>
      <w:r w:rsidR="00850894">
        <w:rPr>
          <w:bCs/>
        </w:rPr>
        <w:t xml:space="preserve"> </w:t>
      </w:r>
      <w:r w:rsidR="00B74605">
        <w:rPr>
          <w:bCs/>
        </w:rPr>
        <w:t>states the following about</w:t>
      </w:r>
      <w:r w:rsidR="00850894">
        <w:rPr>
          <w:bCs/>
        </w:rPr>
        <w:t xml:space="preserve"> “Link ID”</w:t>
      </w:r>
      <w:r w:rsidR="008C7ACB">
        <w:rPr>
          <w:bCs/>
        </w:rPr>
        <w:t>:</w:t>
      </w:r>
    </w:p>
    <w:p w14:paraId="111845A4" w14:textId="66B90273" w:rsidR="00850894" w:rsidRDefault="00850894" w:rsidP="00B74605">
      <w:pPr>
        <w:pStyle w:val="T"/>
        <w:numPr>
          <w:ilvl w:val="0"/>
          <w:numId w:val="34"/>
        </w:numPr>
        <w:spacing w:after="0" w:line="240" w:lineRule="auto"/>
        <w:rPr>
          <w:bCs/>
        </w:rPr>
      </w:pPr>
      <w:r>
        <w:rPr>
          <w:bCs/>
        </w:rPr>
        <w:t>P</w:t>
      </w:r>
      <w:r w:rsidR="00C91B48">
        <w:rPr>
          <w:bCs/>
        </w:rPr>
        <w:t xml:space="preserve">age </w:t>
      </w:r>
      <w:r w:rsidR="00F251D0">
        <w:rPr>
          <w:bCs/>
        </w:rPr>
        <w:t>11</w:t>
      </w:r>
      <w:r w:rsidR="00C91B48">
        <w:rPr>
          <w:bCs/>
        </w:rPr>
        <w:t xml:space="preserve">3, </w:t>
      </w:r>
      <w:r w:rsidR="00CE09C7">
        <w:rPr>
          <w:bCs/>
        </w:rPr>
        <w:t>l</w:t>
      </w:r>
      <w:r w:rsidR="00C91B48">
        <w:rPr>
          <w:bCs/>
        </w:rPr>
        <w:t xml:space="preserve">ine </w:t>
      </w:r>
      <w:r w:rsidR="00F251D0">
        <w:rPr>
          <w:bCs/>
        </w:rPr>
        <w:t>6</w:t>
      </w:r>
      <w:r w:rsidR="00C91B48">
        <w:rPr>
          <w:bCs/>
        </w:rPr>
        <w:t>: “</w:t>
      </w:r>
      <w:r w:rsidR="00B74605" w:rsidRPr="00A06F63">
        <w:rPr>
          <w:rFonts w:eastAsia="Times New Roman"/>
          <w:sz w:val="18"/>
          <w:szCs w:val="18"/>
        </w:rPr>
        <w:t>NOTE 2—The link identifier is unique to an AP within an AP</w:t>
      </w:r>
      <w:r w:rsidR="00B74605" w:rsidRPr="00A06F63">
        <w:rPr>
          <w:rFonts w:eastAsia="Times New Roman"/>
          <w:spacing w:val="-21"/>
          <w:sz w:val="18"/>
          <w:szCs w:val="18"/>
        </w:rPr>
        <w:t xml:space="preserve"> </w:t>
      </w:r>
      <w:r w:rsidR="00B74605" w:rsidRPr="00A06F63">
        <w:rPr>
          <w:rFonts w:eastAsia="Times New Roman"/>
          <w:sz w:val="18"/>
          <w:szCs w:val="18"/>
        </w:rPr>
        <w:t>MLD.</w:t>
      </w:r>
      <w:r w:rsidR="00C91B48">
        <w:rPr>
          <w:bCs/>
        </w:rPr>
        <w:t>”</w:t>
      </w:r>
    </w:p>
    <w:p w14:paraId="35976565" w14:textId="2FD20E63" w:rsidR="00B74605" w:rsidRDefault="00AC1688" w:rsidP="00AC1688">
      <w:pPr>
        <w:pStyle w:val="T"/>
        <w:spacing w:after="0" w:line="240" w:lineRule="auto"/>
        <w:rPr>
          <w:bCs/>
        </w:rPr>
      </w:pPr>
      <w:r>
        <w:rPr>
          <w:bCs/>
        </w:rPr>
        <w:t xml:space="preserve">Further, </w:t>
      </w:r>
      <w:r w:rsidR="00ED3402">
        <w:rPr>
          <w:bCs/>
        </w:rPr>
        <w:t xml:space="preserve">draft 0.4 also has the </w:t>
      </w:r>
      <w:r w:rsidR="007E7377">
        <w:rPr>
          <w:bCs/>
        </w:rPr>
        <w:t>following</w:t>
      </w:r>
      <w:r w:rsidR="00ED3402">
        <w:rPr>
          <w:bCs/>
        </w:rPr>
        <w:t xml:space="preserve"> statement</w:t>
      </w:r>
      <w:r w:rsidR="007E7377">
        <w:rPr>
          <w:bCs/>
        </w:rPr>
        <w:t>:</w:t>
      </w:r>
    </w:p>
    <w:p w14:paraId="147FA210" w14:textId="183E8741" w:rsidR="007E7377" w:rsidRDefault="00ED3402" w:rsidP="007E7377">
      <w:pPr>
        <w:pStyle w:val="T"/>
        <w:numPr>
          <w:ilvl w:val="0"/>
          <w:numId w:val="34"/>
        </w:numPr>
        <w:spacing w:after="0" w:line="240" w:lineRule="auto"/>
        <w:rPr>
          <w:bCs/>
        </w:rPr>
      </w:pPr>
      <w:r>
        <w:rPr>
          <w:bCs/>
        </w:rPr>
        <w:t xml:space="preserve">Page </w:t>
      </w:r>
      <w:r w:rsidR="00CE09C7">
        <w:rPr>
          <w:bCs/>
        </w:rPr>
        <w:t xml:space="preserve">197, lines 8-9: </w:t>
      </w:r>
      <w:r w:rsidR="00B71AB9">
        <w:rPr>
          <w:bCs/>
        </w:rPr>
        <w:t>“</w:t>
      </w:r>
      <w:r w:rsidR="007E7377" w:rsidRPr="007E7377">
        <w:rPr>
          <w:bCs/>
        </w:rPr>
        <w:t>An AP of an AP MLD shall have a unique Link ID that shall not change during the lifetime of the AP MLD</w:t>
      </w:r>
      <w:r w:rsidR="00680BC1">
        <w:rPr>
          <w:bCs/>
        </w:rPr>
        <w:t>.</w:t>
      </w:r>
      <w:r w:rsidR="00B71AB9">
        <w:rPr>
          <w:bCs/>
        </w:rPr>
        <w:t>”</w:t>
      </w:r>
    </w:p>
    <w:p w14:paraId="3EB01E94" w14:textId="5D5DB195" w:rsidR="008C7ACB" w:rsidRDefault="008C7ACB" w:rsidP="008C7ACB">
      <w:pPr>
        <w:pStyle w:val="T"/>
        <w:spacing w:after="0" w:line="240" w:lineRule="auto"/>
        <w:rPr>
          <w:bCs/>
        </w:rPr>
      </w:pPr>
      <w:r>
        <w:rPr>
          <w:bCs/>
        </w:rPr>
        <w:t>Considering th</w:t>
      </w:r>
      <w:r w:rsidR="00680BC1">
        <w:rPr>
          <w:bCs/>
        </w:rPr>
        <w:t>e above statements</w:t>
      </w:r>
      <w:r>
        <w:rPr>
          <w:bCs/>
        </w:rPr>
        <w:t xml:space="preserve">, </w:t>
      </w:r>
      <w:r w:rsidR="00680BC1">
        <w:rPr>
          <w:bCs/>
        </w:rPr>
        <w:t>the use of the term “AP ID” in place of “Link ID” seems more appropriate</w:t>
      </w:r>
      <w:ins w:id="1" w:author="Payam Torab" w:date="2021-03-22T17:59:00Z">
        <w:r w:rsidR="00CC0161">
          <w:rPr>
            <w:bCs/>
          </w:rPr>
          <w:t>,</w:t>
        </w:r>
      </w:ins>
      <w:r w:rsidR="00680BC1">
        <w:rPr>
          <w:bCs/>
        </w:rPr>
        <w:t xml:space="preserve"> as </w:t>
      </w:r>
      <w:r w:rsidR="00D81516">
        <w:rPr>
          <w:bCs/>
        </w:rPr>
        <w:t xml:space="preserve">it </w:t>
      </w:r>
      <w:r w:rsidR="0012113B">
        <w:rPr>
          <w:bCs/>
        </w:rPr>
        <w:t xml:space="preserve">is used to uniquely identify an AP </w:t>
      </w:r>
      <w:r w:rsidR="00680BC1">
        <w:rPr>
          <w:bCs/>
        </w:rPr>
        <w:t>affiliated with an AP MLD</w:t>
      </w:r>
      <w:r>
        <w:rPr>
          <w:bCs/>
        </w:rPr>
        <w:t>.</w:t>
      </w:r>
      <w:r w:rsidR="0038642E">
        <w:rPr>
          <w:bCs/>
        </w:rPr>
        <w:t xml:space="preserve"> This replacement also shortens and simplifies several statements as shown in the following pages of this document. For example:</w:t>
      </w:r>
    </w:p>
    <w:p w14:paraId="2C7B4FB1" w14:textId="749DAA08" w:rsidR="0038642E" w:rsidRDefault="00260CB9" w:rsidP="0038642E">
      <w:pPr>
        <w:pStyle w:val="T"/>
        <w:numPr>
          <w:ilvl w:val="0"/>
          <w:numId w:val="34"/>
        </w:numPr>
        <w:spacing w:after="0" w:line="240" w:lineRule="auto"/>
        <w:rPr>
          <w:bCs/>
        </w:rPr>
      </w:pPr>
      <w:r>
        <w:rPr>
          <w:bCs/>
        </w:rPr>
        <w:t>(</w:t>
      </w:r>
      <w:r w:rsidRPr="00260CB9">
        <w:rPr>
          <w:bCs/>
        </w:rPr>
        <w:t>9.6.13.20</w:t>
      </w:r>
      <w:r>
        <w:rPr>
          <w:bCs/>
        </w:rPr>
        <w:t>(</w:t>
      </w:r>
      <w:r w:rsidRPr="00260CB9">
        <w:rPr>
          <w:bCs/>
        </w:rPr>
        <w:t>WNM Sleep Mode Response frame format</w:t>
      </w:r>
      <w:r>
        <w:rPr>
          <w:bCs/>
        </w:rPr>
        <w:t>))</w:t>
      </w:r>
      <w:r w:rsidRPr="00260CB9">
        <w:rPr>
          <w:bCs/>
        </w:rPr>
        <w:t xml:space="preserve"> </w:t>
      </w:r>
      <w:r w:rsidR="0038642E">
        <w:rPr>
          <w:bCs/>
        </w:rPr>
        <w:t xml:space="preserve">“The Key field is the IGTK being distributed for the AP operating on the link identified by the Link ID subfield.” </w:t>
      </w:r>
      <w:r>
        <w:rPr>
          <w:bCs/>
        </w:rPr>
        <w:t xml:space="preserve">will simplify to </w:t>
      </w:r>
      <w:r w:rsidR="0038642E">
        <w:rPr>
          <w:bCs/>
        </w:rPr>
        <w:t>“The Key field is the IGTK being distributed for the AP identified by the AP ID subfield.”</w:t>
      </w:r>
    </w:p>
    <w:p w14:paraId="07BA93A5" w14:textId="3506552F" w:rsidR="00BA177A" w:rsidRDefault="00BA177A" w:rsidP="0038642E">
      <w:pPr>
        <w:pStyle w:val="T"/>
        <w:numPr>
          <w:ilvl w:val="0"/>
          <w:numId w:val="34"/>
        </w:numPr>
        <w:spacing w:after="0" w:line="240" w:lineRule="auto"/>
        <w:rPr>
          <w:bCs/>
        </w:rPr>
      </w:pPr>
      <w:r>
        <w:rPr>
          <w:bCs/>
        </w:rPr>
        <w:t>(35.3.4.2 (Use of ML probe request</w:t>
      </w:r>
      <w:r w:rsidR="008A7D43">
        <w:rPr>
          <w:bCs/>
        </w:rPr>
        <w:t xml:space="preserve"> and response</w:t>
      </w:r>
      <w:r>
        <w:rPr>
          <w:bCs/>
        </w:rPr>
        <w:t>)) “</w:t>
      </w:r>
      <w:r w:rsidRPr="00BA177A">
        <w:rPr>
          <w:bCs/>
        </w:rPr>
        <w:t xml:space="preserve">the Link ID of the AP </w:t>
      </w:r>
      <w:r w:rsidR="001F05A0">
        <w:rPr>
          <w:bCs/>
        </w:rPr>
        <w:t>is equal to the value in</w:t>
      </w:r>
      <w:r w:rsidRPr="00BA177A">
        <w:rPr>
          <w:bCs/>
        </w:rPr>
        <w:t xml:space="preserve"> the Link ID field in a </w:t>
      </w:r>
      <w:r w:rsidR="00A3354D">
        <w:rPr>
          <w:bCs/>
        </w:rPr>
        <w:t>P</w:t>
      </w:r>
      <w:r w:rsidRPr="00BA177A">
        <w:rPr>
          <w:bCs/>
        </w:rPr>
        <w:t xml:space="preserve">er-STA </w:t>
      </w:r>
      <w:r w:rsidR="00A3354D">
        <w:rPr>
          <w:bCs/>
        </w:rPr>
        <w:t>P</w:t>
      </w:r>
      <w:r w:rsidRPr="00BA177A">
        <w:rPr>
          <w:bCs/>
        </w:rPr>
        <w:t xml:space="preserve">rofile </w:t>
      </w:r>
      <w:proofErr w:type="spellStart"/>
      <w:r w:rsidR="00A3354D">
        <w:rPr>
          <w:bCs/>
        </w:rPr>
        <w:t>subelement</w:t>
      </w:r>
      <w:proofErr w:type="spellEnd"/>
      <w:r w:rsidR="00A3354D">
        <w:rPr>
          <w:bCs/>
        </w:rPr>
        <w:t xml:space="preserve"> </w:t>
      </w:r>
      <w:r w:rsidRPr="00BA177A">
        <w:rPr>
          <w:bCs/>
        </w:rPr>
        <w:t>in the Multi-Link element in the Probe Request frame</w:t>
      </w:r>
      <w:r w:rsidR="00A3354D">
        <w:rPr>
          <w:bCs/>
        </w:rPr>
        <w:t>.</w:t>
      </w:r>
      <w:r>
        <w:rPr>
          <w:bCs/>
        </w:rPr>
        <w:t xml:space="preserve">” </w:t>
      </w:r>
      <w:r w:rsidR="00260CB9">
        <w:rPr>
          <w:bCs/>
        </w:rPr>
        <w:t>will simplify to</w:t>
      </w:r>
      <w:r>
        <w:rPr>
          <w:bCs/>
        </w:rPr>
        <w:t xml:space="preserve"> “</w:t>
      </w:r>
      <w:r w:rsidR="004D4C25">
        <w:rPr>
          <w:bCs/>
        </w:rPr>
        <w:t>the A</w:t>
      </w:r>
      <w:r>
        <w:rPr>
          <w:bCs/>
        </w:rPr>
        <w:t xml:space="preserve">P </w:t>
      </w:r>
      <w:r w:rsidR="004D4C25">
        <w:rPr>
          <w:bCs/>
        </w:rPr>
        <w:t>ID of the AP matches</w:t>
      </w:r>
      <w:r>
        <w:rPr>
          <w:bCs/>
        </w:rPr>
        <w:t xml:space="preserve"> the AP ID field in a </w:t>
      </w:r>
      <w:r w:rsidR="00A3354D">
        <w:rPr>
          <w:bCs/>
        </w:rPr>
        <w:t>P</w:t>
      </w:r>
      <w:r>
        <w:rPr>
          <w:bCs/>
        </w:rPr>
        <w:t xml:space="preserve">er-STA </w:t>
      </w:r>
      <w:r w:rsidR="00A3354D">
        <w:rPr>
          <w:bCs/>
        </w:rPr>
        <w:t>P</w:t>
      </w:r>
      <w:r>
        <w:rPr>
          <w:bCs/>
        </w:rPr>
        <w:t>rofile”</w:t>
      </w:r>
    </w:p>
    <w:p w14:paraId="58AF8625" w14:textId="64FCDFC5" w:rsidR="00C8222E" w:rsidRDefault="00C8222E" w:rsidP="008C7ACB">
      <w:pPr>
        <w:pStyle w:val="T"/>
        <w:spacing w:after="0" w:line="240" w:lineRule="auto"/>
        <w:rPr>
          <w:bCs/>
        </w:rPr>
      </w:pPr>
      <w:r>
        <w:rPr>
          <w:bCs/>
        </w:rPr>
        <w:t xml:space="preserve">In addition, the term </w:t>
      </w:r>
      <w:r w:rsidR="00CC0161">
        <w:rPr>
          <w:bCs/>
        </w:rPr>
        <w:t>“</w:t>
      </w:r>
      <w:r>
        <w:rPr>
          <w:bCs/>
        </w:rPr>
        <w:t>link</w:t>
      </w:r>
      <w:r w:rsidR="00CC0161">
        <w:rPr>
          <w:bCs/>
        </w:rPr>
        <w:t>”</w:t>
      </w:r>
      <w:r>
        <w:rPr>
          <w:bCs/>
        </w:rPr>
        <w:t xml:space="preserve"> is often used </w:t>
      </w:r>
      <w:r w:rsidR="00CC0161">
        <w:rPr>
          <w:bCs/>
        </w:rPr>
        <w:t>for an entity</w:t>
      </w:r>
      <w:r>
        <w:rPr>
          <w:bCs/>
        </w:rPr>
        <w:t xml:space="preserve"> </w:t>
      </w:r>
      <w:r w:rsidR="00CC0161">
        <w:rPr>
          <w:bCs/>
        </w:rPr>
        <w:t xml:space="preserve">that </w:t>
      </w:r>
      <w:r>
        <w:rPr>
          <w:bCs/>
        </w:rPr>
        <w:t xml:space="preserve">connect two endpoints, and from that perspective an AP can terminate several links, which makes the phrase “the link” in sentences such as the following weak: </w:t>
      </w:r>
    </w:p>
    <w:p w14:paraId="606261B8" w14:textId="1124EB29" w:rsidR="00C8222E" w:rsidRDefault="00C8222E" w:rsidP="00CC0161">
      <w:pPr>
        <w:pStyle w:val="T"/>
        <w:spacing w:after="0" w:line="240" w:lineRule="auto"/>
        <w:ind w:left="720"/>
        <w:rPr>
          <w:bCs/>
        </w:rPr>
      </w:pPr>
      <w:r w:rsidRPr="00C8222E">
        <w:rPr>
          <w:bCs/>
        </w:rPr>
        <w:t xml:space="preserve">The Key field is the IGTK being distributed for the AP operating on </w:t>
      </w:r>
      <w:r w:rsidRPr="00CC0161">
        <w:rPr>
          <w:bCs/>
          <w:highlight w:val="yellow"/>
        </w:rPr>
        <w:t>the link</w:t>
      </w:r>
      <w:r w:rsidRPr="00C8222E">
        <w:rPr>
          <w:bCs/>
        </w:rPr>
        <w:t xml:space="preserve"> identified by the Link ID subfield.</w:t>
      </w:r>
    </w:p>
    <w:p w14:paraId="505E3951" w14:textId="7E6FA864" w:rsidR="00995249" w:rsidRDefault="00995249" w:rsidP="00995249">
      <w:pPr>
        <w:pStyle w:val="T"/>
        <w:spacing w:after="0" w:line="240" w:lineRule="auto"/>
        <w:rPr>
          <w:bCs/>
        </w:rPr>
      </w:pPr>
      <w:r>
        <w:rPr>
          <w:bCs/>
        </w:rPr>
        <w:t xml:space="preserve">In contrast, the revised statement </w:t>
      </w:r>
      <w:r w:rsidR="0083706B">
        <w:rPr>
          <w:bCs/>
        </w:rPr>
        <w:t>reads much clearer.</w:t>
      </w:r>
    </w:p>
    <w:p w14:paraId="1C9BEE0E" w14:textId="19CC7651" w:rsidR="0083706B" w:rsidRDefault="0083706B" w:rsidP="00995249">
      <w:pPr>
        <w:pStyle w:val="T"/>
        <w:spacing w:after="0" w:line="240" w:lineRule="auto"/>
        <w:rPr>
          <w:bCs/>
        </w:rPr>
      </w:pPr>
      <w:r>
        <w:rPr>
          <w:bCs/>
        </w:rPr>
        <w:tab/>
        <w:t>The Key field is the IGTK being distributed for the AP identified by the AP ID subfield.</w:t>
      </w:r>
    </w:p>
    <w:p w14:paraId="52EE3456" w14:textId="77777777" w:rsidR="00463D54" w:rsidRDefault="00463D54" w:rsidP="008C7ACB">
      <w:pPr>
        <w:pStyle w:val="T"/>
        <w:spacing w:before="0" w:after="0" w:line="240" w:lineRule="auto"/>
        <w:rPr>
          <w:b/>
        </w:rPr>
      </w:pPr>
    </w:p>
    <w:p w14:paraId="4C96EAFC" w14:textId="3D7F2D00" w:rsidR="008C7ACB" w:rsidRDefault="008C7ACB" w:rsidP="008C7ACB">
      <w:pPr>
        <w:pStyle w:val="T"/>
        <w:spacing w:before="0" w:after="0" w:line="240" w:lineRule="auto"/>
        <w:rPr>
          <w:b/>
        </w:rPr>
      </w:pPr>
      <w:r w:rsidRPr="00B71A0D">
        <w:rPr>
          <w:b/>
        </w:rPr>
        <w:t>SP</w:t>
      </w:r>
      <w:r w:rsidR="008F26D1">
        <w:rPr>
          <w:b/>
        </w:rPr>
        <w:t>1</w:t>
      </w:r>
      <w:r w:rsidRPr="00B71A0D">
        <w:rPr>
          <w:b/>
        </w:rPr>
        <w:t>: Do you agree to replace the field Link ID with AP ID in the 11be draft?</w:t>
      </w:r>
    </w:p>
    <w:p w14:paraId="22334C04" w14:textId="77777777" w:rsidR="00260CB9" w:rsidRPr="00B71A0D" w:rsidRDefault="00260CB9" w:rsidP="008C7ACB">
      <w:pPr>
        <w:pStyle w:val="T"/>
        <w:spacing w:before="0" w:after="0" w:line="240" w:lineRule="auto"/>
        <w:rPr>
          <w:b/>
        </w:rPr>
      </w:pPr>
    </w:p>
    <w:p w14:paraId="54C1AE98" w14:textId="77777777" w:rsidR="008C7ACB" w:rsidRDefault="008C7ACB" w:rsidP="008C7ACB">
      <w:pPr>
        <w:pStyle w:val="T"/>
        <w:numPr>
          <w:ilvl w:val="0"/>
          <w:numId w:val="33"/>
        </w:numPr>
        <w:spacing w:before="0" w:after="0" w:line="240" w:lineRule="auto"/>
        <w:rPr>
          <w:bCs/>
        </w:rPr>
      </w:pPr>
      <w:r>
        <w:rPr>
          <w:bCs/>
        </w:rPr>
        <w:t>Yes</w:t>
      </w:r>
    </w:p>
    <w:p w14:paraId="2553F063" w14:textId="77777777" w:rsidR="008C7ACB" w:rsidRDefault="008C7ACB" w:rsidP="008C7ACB">
      <w:pPr>
        <w:pStyle w:val="T"/>
        <w:numPr>
          <w:ilvl w:val="0"/>
          <w:numId w:val="33"/>
        </w:numPr>
        <w:spacing w:before="0" w:after="0" w:line="240" w:lineRule="auto"/>
        <w:rPr>
          <w:bCs/>
        </w:rPr>
      </w:pPr>
      <w:r>
        <w:rPr>
          <w:bCs/>
        </w:rPr>
        <w:t>No</w:t>
      </w:r>
    </w:p>
    <w:p w14:paraId="2039C069" w14:textId="77777777" w:rsidR="008C7ACB" w:rsidRDefault="008C7ACB" w:rsidP="008C7ACB">
      <w:pPr>
        <w:pStyle w:val="T"/>
        <w:numPr>
          <w:ilvl w:val="0"/>
          <w:numId w:val="33"/>
        </w:numPr>
        <w:spacing w:before="0" w:after="0" w:line="240" w:lineRule="auto"/>
        <w:rPr>
          <w:bCs/>
        </w:rPr>
      </w:pPr>
      <w:r>
        <w:rPr>
          <w:bCs/>
        </w:rPr>
        <w:t>Abstain</w:t>
      </w:r>
    </w:p>
    <w:p w14:paraId="78AFCAD3" w14:textId="310E9233" w:rsidR="008C7ACB" w:rsidRDefault="008C7ACB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70B8D04" w14:textId="312D87CE" w:rsidR="002565AC" w:rsidRDefault="002565AC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ABFA9E6" w14:textId="65E5C201" w:rsidR="002565AC" w:rsidRDefault="002565AC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6B628EB" w14:textId="60E43481" w:rsidR="002565AC" w:rsidRPr="00D04AE5" w:rsidRDefault="00D81FD8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70849">
        <w:rPr>
          <w:b/>
          <w:i/>
          <w:iCs/>
          <w:highlight w:val="yellow"/>
        </w:rPr>
        <w:lastRenderedPageBreak/>
        <w:t>NOTE</w:t>
      </w:r>
      <w:r w:rsidRPr="00AE37E9">
        <w:rPr>
          <w:b/>
          <w:i/>
          <w:iCs/>
        </w:rPr>
        <w:t xml:space="preserve">: </w:t>
      </w:r>
      <w:r>
        <w:rPr>
          <w:b/>
          <w:i/>
          <w:iCs/>
        </w:rPr>
        <w:t>The following changes apply only if SP1 receives majority support</w:t>
      </w: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1080"/>
        <w:gridCol w:w="2370"/>
        <w:gridCol w:w="2400"/>
        <w:gridCol w:w="2700"/>
      </w:tblGrid>
      <w:tr w:rsidR="00EE4BBB" w:rsidRPr="007E587A" w14:paraId="31FE4390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2D4F374C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53091D53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1FB6D444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43FA09BF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Section</w:t>
            </w:r>
          </w:p>
        </w:tc>
        <w:tc>
          <w:tcPr>
            <w:tcW w:w="2370" w:type="dxa"/>
            <w:shd w:val="clear" w:color="auto" w:fill="BFBFBF" w:themeFill="background1" w:themeFillShade="BF"/>
            <w:noWrap/>
            <w:vAlign w:val="bottom"/>
            <w:hideMark/>
          </w:tcPr>
          <w:p w14:paraId="6A54C471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400" w:type="dxa"/>
            <w:shd w:val="clear" w:color="auto" w:fill="BFBFBF" w:themeFill="background1" w:themeFillShade="BF"/>
            <w:noWrap/>
            <w:vAlign w:val="bottom"/>
            <w:hideMark/>
          </w:tcPr>
          <w:p w14:paraId="51011E02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700" w:type="dxa"/>
            <w:shd w:val="clear" w:color="auto" w:fill="BFBFBF" w:themeFill="background1" w:themeFillShade="BF"/>
            <w:vAlign w:val="center"/>
            <w:hideMark/>
          </w:tcPr>
          <w:p w14:paraId="32E90F57" w14:textId="77777777" w:rsidR="001344C7" w:rsidRPr="007E587A" w:rsidRDefault="001344C7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EA3890" w:rsidRPr="008B0293" w14:paraId="207B2C72" w14:textId="77777777" w:rsidTr="007010B0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4AE2678" w14:textId="60A57DEC" w:rsidR="00EA3890" w:rsidRPr="001154BC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F1572">
              <w:rPr>
                <w:rFonts w:ascii="Times New Roman" w:hAnsi="Times New Roman" w:cs="Times New Roman"/>
                <w:sz w:val="16"/>
                <w:szCs w:val="16"/>
              </w:rPr>
              <w:t>469</w:t>
            </w:r>
          </w:p>
        </w:tc>
        <w:tc>
          <w:tcPr>
            <w:tcW w:w="1080" w:type="dxa"/>
          </w:tcPr>
          <w:p w14:paraId="48068397" w14:textId="6A1BE615" w:rsidR="00EA3890" w:rsidRPr="001154BC" w:rsidRDefault="001F1572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Payam Torab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Jahromi</w:t>
            </w:r>
            <w:proofErr w:type="spellEnd"/>
          </w:p>
        </w:tc>
        <w:tc>
          <w:tcPr>
            <w:tcW w:w="720" w:type="dxa"/>
            <w:shd w:val="clear" w:color="auto" w:fill="auto"/>
            <w:noWrap/>
          </w:tcPr>
          <w:p w14:paraId="3CF301F6" w14:textId="2EEBAEED" w:rsidR="00EA3890" w:rsidRPr="001154BC" w:rsidRDefault="001F1572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75/45</w:t>
            </w:r>
          </w:p>
        </w:tc>
        <w:tc>
          <w:tcPr>
            <w:tcW w:w="1080" w:type="dxa"/>
          </w:tcPr>
          <w:p w14:paraId="519F067E" w14:textId="0AA6C1DC" w:rsidR="00EA3890" w:rsidRPr="001154BC" w:rsidRDefault="001F1572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9.4.2.295b.2</w:t>
            </w:r>
          </w:p>
        </w:tc>
        <w:tc>
          <w:tcPr>
            <w:tcW w:w="2370" w:type="dxa"/>
            <w:shd w:val="clear" w:color="auto" w:fill="auto"/>
            <w:noWrap/>
          </w:tcPr>
          <w:p w14:paraId="5CC8FE97" w14:textId="61A92ACF" w:rsidR="00EA3890" w:rsidRPr="001154BC" w:rsidRDefault="00EE2D43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E2D43">
              <w:rPr>
                <w:rFonts w:ascii="Times New Roman" w:hAnsi="Times New Roman" w:cs="Times New Roman"/>
                <w:sz w:val="16"/>
                <w:szCs w:val="16"/>
              </w:rPr>
              <w:t>The field currently labeled as "Link ID" actually specifies an AP STA within an AP MLD, with the AP STA terminating several links (link is a non-AP/client concept)</w:t>
            </w:r>
          </w:p>
        </w:tc>
        <w:tc>
          <w:tcPr>
            <w:tcW w:w="2400" w:type="dxa"/>
            <w:shd w:val="clear" w:color="auto" w:fill="auto"/>
            <w:noWrap/>
          </w:tcPr>
          <w:p w14:paraId="25DBD97F" w14:textId="6164C013" w:rsidR="00EA3890" w:rsidRPr="001154BC" w:rsidRDefault="00EE2D43" w:rsidP="00EA3890">
            <w:pPr>
              <w:suppressAutoHyphens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E2D43">
              <w:rPr>
                <w:rFonts w:ascii="Times New Roman" w:hAnsi="Times New Roman" w:cs="Times New Roman"/>
                <w:sz w:val="16"/>
                <w:szCs w:val="16"/>
              </w:rPr>
              <w:t>Rename Link ID to AP ID in ML element and all related references to this field including similarly na</w:t>
            </w:r>
            <w:r w:rsidR="00260CB9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EE2D43">
              <w:rPr>
                <w:rFonts w:ascii="Times New Roman" w:hAnsi="Times New Roman" w:cs="Times New Roman"/>
                <w:sz w:val="16"/>
                <w:szCs w:val="16"/>
              </w:rPr>
              <w:t>ed in other elements.</w:t>
            </w:r>
          </w:p>
        </w:tc>
        <w:tc>
          <w:tcPr>
            <w:tcW w:w="2700" w:type="dxa"/>
            <w:shd w:val="clear" w:color="auto" w:fill="auto"/>
          </w:tcPr>
          <w:p w14:paraId="6EC9BDF5" w14:textId="253372D5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4C895724" w14:textId="77777777" w:rsidR="00EA3890" w:rsidRDefault="00EA3890" w:rsidP="00EA3890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BE0D2B9" w14:textId="7DADDD64" w:rsidR="00EA3890" w:rsidRDefault="00B54E4A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r w:rsidR="0009463A">
              <w:rPr>
                <w:rFonts w:ascii="Times New Roman" w:hAnsi="Times New Roman" w:cs="Times New Roman"/>
                <w:bCs/>
                <w:sz w:val="16"/>
                <w:szCs w:val="16"/>
              </w:rPr>
              <w:t>gree with the commenter</w:t>
            </w:r>
            <w:r w:rsidR="003C6E24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09463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If the members agree to the change, the list of changes </w:t>
            </w:r>
            <w:r w:rsidR="00DB52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to be made in the current draft </w:t>
            </w:r>
            <w:r w:rsidR="00395D6D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r w:rsidR="00B1008F">
              <w:rPr>
                <w:rFonts w:ascii="Times New Roman" w:hAnsi="Times New Roman" w:cs="Times New Roman"/>
                <w:bCs/>
                <w:sz w:val="16"/>
                <w:szCs w:val="16"/>
              </w:rPr>
              <w:t>D</w:t>
            </w:r>
            <w:r w:rsidR="00395D6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0.4) </w:t>
            </w:r>
            <w:r w:rsidR="00DB52D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have been identified. A note to the editor has been inserted to replace all remaining instances of Link ID </w:t>
            </w:r>
            <w:r w:rsidR="00197A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in the draft </w:t>
            </w:r>
            <w:r w:rsidR="00DB52DB">
              <w:rPr>
                <w:rFonts w:ascii="Times New Roman" w:hAnsi="Times New Roman" w:cs="Times New Roman"/>
                <w:bCs/>
                <w:sz w:val="16"/>
                <w:szCs w:val="16"/>
              </w:rPr>
              <w:t>with AP ID.</w:t>
            </w:r>
            <w:r w:rsidR="003C6E2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14:paraId="38FC4474" w14:textId="77777777" w:rsidR="00B54E4A" w:rsidRDefault="00B54E4A" w:rsidP="00EA3890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E33B387" w14:textId="54A332C3" w:rsidR="00051F69" w:rsidRDefault="00EA3890" w:rsidP="00835946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</w:t>
            </w:r>
            <w:r w:rsidR="00260CB9">
              <w:rPr>
                <w:rFonts w:ascii="Times New Roman" w:hAnsi="Times New Roman" w:cs="Times New Roman"/>
                <w:b/>
                <w:sz w:val="16"/>
                <w:szCs w:val="16"/>
              </w:rPr>
              <w:t>G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editor please implement changes as shown in doc 11-</w:t>
            </w:r>
            <w:r w:rsidR="00812ED8">
              <w:rPr>
                <w:rFonts w:ascii="Times New Roman" w:hAnsi="Times New Roman" w:cs="Times New Roman"/>
                <w:b/>
                <w:sz w:val="16"/>
                <w:szCs w:val="16"/>
              </w:rPr>
              <w:t>21/xxxr0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tagged as 2</w:t>
            </w:r>
            <w:r w:rsidR="00C71713">
              <w:rPr>
                <w:rFonts w:ascii="Times New Roman" w:hAnsi="Times New Roman" w:cs="Times New Roman"/>
                <w:b/>
                <w:sz w:val="16"/>
                <w:szCs w:val="16"/>
              </w:rPr>
              <w:t>469</w:t>
            </w:r>
            <w:r w:rsidR="00D96E41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</w:tbl>
    <w:p w14:paraId="539057BF" w14:textId="0237B665" w:rsidR="00747376" w:rsidRDefault="00747376" w:rsidP="00747376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note </w:t>
      </w:r>
      <w:r w:rsidR="00516352">
        <w:rPr>
          <w:b/>
          <w:i/>
          <w:iCs/>
          <w:highlight w:val="yellow"/>
        </w:rPr>
        <w:t>that the b</w:t>
      </w:r>
      <w:r>
        <w:rPr>
          <w:b/>
          <w:i/>
          <w:iCs/>
          <w:highlight w:val="yellow"/>
        </w:rPr>
        <w:t>aseline</w:t>
      </w:r>
      <w:r w:rsidR="00516352">
        <w:rPr>
          <w:b/>
          <w:i/>
          <w:iCs/>
          <w:highlight w:val="yellow"/>
        </w:rPr>
        <w:t xml:space="preserve"> for this document</w:t>
      </w:r>
      <w:r>
        <w:rPr>
          <w:b/>
          <w:i/>
          <w:iCs/>
          <w:highlight w:val="yellow"/>
        </w:rPr>
        <w:t xml:space="preserve"> is 11be D0</w:t>
      </w:r>
      <w:r w:rsidRPr="00F24F4A">
        <w:rPr>
          <w:b/>
          <w:i/>
          <w:iCs/>
          <w:highlight w:val="yellow"/>
        </w:rPr>
        <w:t>.</w:t>
      </w:r>
      <w:r w:rsidR="00E50D52">
        <w:rPr>
          <w:b/>
          <w:i/>
          <w:iCs/>
          <w:highlight w:val="yellow"/>
        </w:rPr>
        <w:t>4</w:t>
      </w:r>
    </w:p>
    <w:p w14:paraId="64B86C53" w14:textId="384590EF" w:rsidR="00383D69" w:rsidRDefault="0069613D" w:rsidP="00747376">
      <w:pPr>
        <w:pStyle w:val="T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9.4.2.170.2 Neighbor AP Information field</w:t>
      </w:r>
    </w:p>
    <w:p w14:paraId="4A5C5708" w14:textId="08AAFE8C" w:rsidR="00F24F4A" w:rsidRDefault="00F24F4A" w:rsidP="00F24F4A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="000D6FEA">
        <w:rPr>
          <w:b/>
          <w:i/>
          <w:iCs/>
          <w:highlight w:val="yellow"/>
        </w:rPr>
        <w:t xml:space="preserve">following </w:t>
      </w:r>
      <w:r w:rsidRPr="00F24F4A">
        <w:rPr>
          <w:b/>
          <w:i/>
          <w:iCs/>
          <w:highlight w:val="yellow"/>
        </w:rPr>
        <w:t xml:space="preserve">text </w:t>
      </w:r>
      <w:r w:rsidR="00196270">
        <w:rPr>
          <w:b/>
          <w:i/>
          <w:iCs/>
          <w:highlight w:val="yellow"/>
        </w:rPr>
        <w:t xml:space="preserve">on page 113, line 1 </w:t>
      </w:r>
      <w:r>
        <w:rPr>
          <w:b/>
          <w:i/>
          <w:iCs/>
          <w:highlight w:val="yellow"/>
        </w:rPr>
        <w:t xml:space="preserve">as </w:t>
      </w:r>
      <w:r w:rsidR="00196270">
        <w:rPr>
          <w:b/>
          <w:i/>
          <w:iCs/>
          <w:highlight w:val="yellow"/>
        </w:rPr>
        <w:t>shown below</w:t>
      </w:r>
    </w:p>
    <w:p w14:paraId="10F03648" w14:textId="77777777" w:rsidR="00D937A8" w:rsidRDefault="00D937A8" w:rsidP="00D937A8">
      <w:pPr>
        <w:pStyle w:val="T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</w:t>
      </w:r>
    </w:p>
    <w:p w14:paraId="3950270A" w14:textId="09A3908F" w:rsidR="00F45688" w:rsidRDefault="00B54BA6" w:rsidP="00747376">
      <w:pPr>
        <w:pStyle w:val="T"/>
        <w:spacing w:after="0" w:line="240" w:lineRule="auto"/>
        <w:rPr>
          <w:ins w:id="2" w:author="Gaurang Naik" w:date="2021-03-17T16:11:00Z"/>
          <w:bCs/>
        </w:rPr>
      </w:pPr>
      <w:r w:rsidRPr="00B54BA6">
        <w:rPr>
          <w:bCs/>
        </w:rPr>
        <w:t xml:space="preserve">The </w:t>
      </w:r>
      <w:del w:id="3" w:author="Gaurang Naik" w:date="2021-03-17T16:10:00Z">
        <w:r w:rsidRPr="00B54BA6" w:rsidDel="00A7319F">
          <w:rPr>
            <w:bCs/>
          </w:rPr>
          <w:delText xml:space="preserve">Link </w:delText>
        </w:r>
      </w:del>
      <w:ins w:id="4" w:author="Gaurang Naik" w:date="2021-03-17T16:10:00Z">
        <w:r w:rsidR="00A7319F">
          <w:rPr>
            <w:bCs/>
          </w:rPr>
          <w:t>AP</w:t>
        </w:r>
        <w:r w:rsidR="00A7319F" w:rsidRPr="00B54BA6">
          <w:rPr>
            <w:bCs/>
          </w:rPr>
          <w:t xml:space="preserve"> </w:t>
        </w:r>
      </w:ins>
      <w:r w:rsidRPr="00B54BA6">
        <w:rPr>
          <w:bCs/>
        </w:rPr>
        <w:t xml:space="preserve">ID subfield </w:t>
      </w:r>
      <w:del w:id="5" w:author="Gaurang Naik" w:date="2021-03-23T08:51:00Z">
        <w:r w:rsidR="008122D0" w:rsidDel="008122D0">
          <w:rPr>
            <w:bCs/>
          </w:rPr>
          <w:delText xml:space="preserve">indicates the link identifier of </w:delText>
        </w:r>
      </w:del>
      <w:ins w:id="6" w:author="Gaurang Naik" w:date="2021-03-23T08:51:00Z">
        <w:r w:rsidR="008122D0">
          <w:rPr>
            <w:bCs/>
          </w:rPr>
          <w:t>id</w:t>
        </w:r>
      </w:ins>
      <w:ins w:id="7" w:author="Gaurang Naik" w:date="2021-03-23T08:52:00Z">
        <w:r w:rsidR="008122D0">
          <w:rPr>
            <w:bCs/>
          </w:rPr>
          <w:t xml:space="preserve">entifies </w:t>
        </w:r>
      </w:ins>
      <w:r w:rsidRPr="00B54BA6">
        <w:rPr>
          <w:bCs/>
        </w:rPr>
        <w:t>the reported AP within the AP MLD to which the reported AP is affiliated. The</w:t>
      </w:r>
      <w:r w:rsidR="00710F59">
        <w:rPr>
          <w:bCs/>
        </w:rPr>
        <w:t xml:space="preserve"> </w:t>
      </w:r>
      <w:del w:id="8" w:author="Gaurang Naik" w:date="2021-03-17T16:11:00Z">
        <w:r w:rsidRPr="00B54BA6" w:rsidDel="00D11CCB">
          <w:rPr>
            <w:bCs/>
          </w:rPr>
          <w:delText xml:space="preserve">Link </w:delText>
        </w:r>
      </w:del>
      <w:ins w:id="9" w:author="Gaurang Naik" w:date="2021-03-17T16:11:00Z">
        <w:r w:rsidR="00D11CCB">
          <w:rPr>
            <w:bCs/>
          </w:rPr>
          <w:t>AP</w:t>
        </w:r>
        <w:r w:rsidR="00D11CCB" w:rsidRPr="00B54BA6">
          <w:rPr>
            <w:bCs/>
          </w:rPr>
          <w:t xml:space="preserve"> </w:t>
        </w:r>
      </w:ins>
      <w:r w:rsidRPr="00B54BA6">
        <w:rPr>
          <w:bCs/>
        </w:rPr>
        <w:t xml:space="preserve">ID subfield is set to 15 if the reported AP is not part of an AP MLD, </w:t>
      </w:r>
      <w:r w:rsidR="00571D99">
        <w:rPr>
          <w:bCs/>
        </w:rPr>
        <w:t xml:space="preserve">or </w:t>
      </w:r>
      <w:r w:rsidRPr="00B54BA6">
        <w:rPr>
          <w:bCs/>
        </w:rPr>
        <w:t>if the reporting AP does not have that information.</w:t>
      </w:r>
    </w:p>
    <w:p w14:paraId="0D823478" w14:textId="2EA0309A" w:rsidR="00C444A0" w:rsidRDefault="00C444A0" w:rsidP="00747376">
      <w:pPr>
        <w:pStyle w:val="T"/>
        <w:spacing w:after="0" w:line="240" w:lineRule="auto"/>
        <w:rPr>
          <w:bCs/>
          <w:sz w:val="16"/>
          <w:szCs w:val="16"/>
        </w:rPr>
      </w:pPr>
      <w:r w:rsidRPr="00C444A0">
        <w:rPr>
          <w:bCs/>
          <w:sz w:val="16"/>
          <w:szCs w:val="16"/>
        </w:rPr>
        <w:t xml:space="preserve">NOTE 2 – The </w:t>
      </w:r>
      <w:del w:id="10" w:author="Gaurang Naik" w:date="2021-03-17T16:12:00Z">
        <w:r w:rsidRPr="00C444A0" w:rsidDel="00C444A0">
          <w:rPr>
            <w:bCs/>
            <w:sz w:val="16"/>
            <w:szCs w:val="16"/>
          </w:rPr>
          <w:delText xml:space="preserve">link </w:delText>
        </w:r>
      </w:del>
      <w:ins w:id="11" w:author="Gaurang Naik" w:date="2021-03-17T16:12:00Z">
        <w:r>
          <w:rPr>
            <w:bCs/>
            <w:sz w:val="16"/>
            <w:szCs w:val="16"/>
          </w:rPr>
          <w:t>AP</w:t>
        </w:r>
        <w:r w:rsidRPr="00C444A0">
          <w:rPr>
            <w:bCs/>
            <w:sz w:val="16"/>
            <w:szCs w:val="16"/>
          </w:rPr>
          <w:t xml:space="preserve"> </w:t>
        </w:r>
      </w:ins>
      <w:r w:rsidRPr="00C444A0">
        <w:rPr>
          <w:bCs/>
          <w:sz w:val="16"/>
          <w:szCs w:val="16"/>
        </w:rPr>
        <w:t>identifier is unique to an AP within an AP MLD.</w:t>
      </w:r>
    </w:p>
    <w:p w14:paraId="527556E4" w14:textId="2CCEFAEB" w:rsidR="001139CC" w:rsidRDefault="001139CC" w:rsidP="00747376">
      <w:pPr>
        <w:pStyle w:val="T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9.4.2.</w:t>
      </w:r>
      <w:r w:rsidR="00B6160A">
        <w:rPr>
          <w:rFonts w:ascii="Arial" w:hAnsi="Arial" w:cs="Arial"/>
          <w:b/>
        </w:rPr>
        <w:t>295b</w:t>
      </w:r>
      <w:r>
        <w:rPr>
          <w:rFonts w:ascii="Arial" w:hAnsi="Arial" w:cs="Arial"/>
          <w:b/>
        </w:rPr>
        <w:t xml:space="preserve">.2 </w:t>
      </w:r>
      <w:r w:rsidR="00B6160A">
        <w:rPr>
          <w:rFonts w:ascii="Arial" w:hAnsi="Arial" w:cs="Arial"/>
          <w:b/>
        </w:rPr>
        <w:t>Basic variant Multi-Link element</w:t>
      </w:r>
    </w:p>
    <w:p w14:paraId="1B7CE370" w14:textId="2AADD32A" w:rsidR="00B6160A" w:rsidRDefault="00867656" w:rsidP="00747376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 w:rsidR="00886131">
        <w:rPr>
          <w:b/>
          <w:i/>
          <w:iCs/>
          <w:highlight w:val="yellow"/>
        </w:rPr>
        <w:t>below Figure 9-788ej (Per-STA Control field format)</w:t>
      </w:r>
      <w:r>
        <w:rPr>
          <w:b/>
          <w:i/>
          <w:iCs/>
          <w:highlight w:val="yellow"/>
        </w:rPr>
        <w:t xml:space="preserve"> as follows</w:t>
      </w:r>
    </w:p>
    <w:p w14:paraId="698ACDF8" w14:textId="5A3B6673" w:rsidR="00886131" w:rsidRDefault="00653017" w:rsidP="00747376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</w:t>
      </w:r>
      <w:del w:id="12" w:author="Gaurang Naik" w:date="2021-03-17T16:16:00Z">
        <w:r w:rsidDel="00A141CC">
          <w:rPr>
            <w:bCs/>
          </w:rPr>
          <w:delText xml:space="preserve">Link </w:delText>
        </w:r>
      </w:del>
      <w:ins w:id="13" w:author="Gaurang Naik" w:date="2021-03-17T16:16:00Z">
        <w:r w:rsidR="00A141CC">
          <w:rPr>
            <w:bCs/>
          </w:rPr>
          <w:t xml:space="preserve">AP </w:t>
        </w:r>
      </w:ins>
      <w:r>
        <w:rPr>
          <w:bCs/>
        </w:rPr>
        <w:t xml:space="preserve">ID subfield specifies a value that uniquely identifies the </w:t>
      </w:r>
      <w:del w:id="14" w:author="Gaurang Naik" w:date="2021-03-17T16:23:00Z">
        <w:r w:rsidDel="00B12171">
          <w:rPr>
            <w:bCs/>
          </w:rPr>
          <w:delText xml:space="preserve">link </w:delText>
        </w:r>
      </w:del>
      <w:ins w:id="15" w:author="Gaurang Naik" w:date="2021-03-17T16:23:00Z">
        <w:r w:rsidR="00B12171">
          <w:rPr>
            <w:bCs/>
          </w:rPr>
          <w:t>AP that o</w:t>
        </w:r>
      </w:ins>
      <w:ins w:id="16" w:author="Gaurang Naik" w:date="2021-03-17T16:24:00Z">
        <w:r w:rsidR="00B12171">
          <w:rPr>
            <w:bCs/>
          </w:rPr>
          <w:t>perates on the link</w:t>
        </w:r>
      </w:ins>
      <w:ins w:id="17" w:author="Gaurang Naik" w:date="2021-03-17T16:23:00Z">
        <w:r w:rsidR="00B12171">
          <w:rPr>
            <w:bCs/>
          </w:rPr>
          <w:t xml:space="preserve"> </w:t>
        </w:r>
      </w:ins>
      <w:r>
        <w:rPr>
          <w:bCs/>
        </w:rPr>
        <w:t>where the reported STA is operating on.</w:t>
      </w:r>
    </w:p>
    <w:p w14:paraId="33D62770" w14:textId="6C06D64D" w:rsidR="00436339" w:rsidRDefault="00436339" w:rsidP="00747376">
      <w:pPr>
        <w:pStyle w:val="T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9.6.13.20 WNM Sleep Mode Response frame format</w:t>
      </w:r>
    </w:p>
    <w:p w14:paraId="5D582C00" w14:textId="4A5D2AF3" w:rsidR="00436339" w:rsidRDefault="00436339" w:rsidP="00747376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>
        <w:rPr>
          <w:b/>
          <w:i/>
          <w:iCs/>
          <w:highlight w:val="yellow"/>
        </w:rPr>
        <w:t xml:space="preserve">below Table 9-429 (Operational </w:t>
      </w:r>
      <w:proofErr w:type="spellStart"/>
      <w:r>
        <w:rPr>
          <w:b/>
          <w:i/>
          <w:iCs/>
          <w:highlight w:val="yellow"/>
        </w:rPr>
        <w:t>subelement</w:t>
      </w:r>
      <w:proofErr w:type="spellEnd"/>
      <w:r>
        <w:rPr>
          <w:b/>
          <w:i/>
          <w:iCs/>
          <w:highlight w:val="yellow"/>
        </w:rPr>
        <w:t xml:space="preserve"> IDs for WNM Sleep Mode parameters) as follows</w:t>
      </w:r>
    </w:p>
    <w:p w14:paraId="73458E6E" w14:textId="6AB1AFAF" w:rsidR="00436339" w:rsidRDefault="002325D0" w:rsidP="00747376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MLO GTK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 contains the GTK for the AP </w:t>
      </w:r>
      <w:del w:id="18" w:author="Gaurang Naik" w:date="2021-03-19T14:04:00Z">
        <w:r w:rsidDel="00CB5F65">
          <w:rPr>
            <w:bCs/>
          </w:rPr>
          <w:delText xml:space="preserve">operating on the link </w:delText>
        </w:r>
      </w:del>
      <w:r>
        <w:rPr>
          <w:bCs/>
        </w:rPr>
        <w:t xml:space="preserve">identified by the </w:t>
      </w:r>
      <w:del w:id="19" w:author="Gaurang Naik" w:date="2021-03-19T14:04:00Z">
        <w:r w:rsidDel="00CB5F65">
          <w:rPr>
            <w:bCs/>
          </w:rPr>
          <w:delText xml:space="preserve">Link </w:delText>
        </w:r>
      </w:del>
      <w:ins w:id="20" w:author="Gaurang Naik" w:date="2021-03-19T14:04:00Z">
        <w:r w:rsidR="00CB5F65">
          <w:rPr>
            <w:bCs/>
          </w:rPr>
          <w:t xml:space="preserve">AP </w:t>
        </w:r>
      </w:ins>
      <w:r>
        <w:rPr>
          <w:bCs/>
        </w:rPr>
        <w:t xml:space="preserve">ID subfield carried in the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. The format of the MLO GTK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 is shown in Figure 9-941a (WNM Sleep Mode MLO GTK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 format).</w:t>
      </w:r>
    </w:p>
    <w:p w14:paraId="3DADCD00" w14:textId="34132700" w:rsidR="002D366E" w:rsidRDefault="002D366E" w:rsidP="00747376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>
        <w:rPr>
          <w:b/>
          <w:i/>
          <w:iCs/>
          <w:highlight w:val="yellow"/>
        </w:rPr>
        <w:t>below Figure 9-941b (</w:t>
      </w:r>
      <w:r w:rsidR="00252FFE">
        <w:rPr>
          <w:b/>
          <w:i/>
          <w:iCs/>
          <w:highlight w:val="yellow"/>
        </w:rPr>
        <w:t>Link Info field format</w:t>
      </w:r>
      <w:r>
        <w:rPr>
          <w:b/>
          <w:i/>
          <w:iCs/>
          <w:highlight w:val="yellow"/>
        </w:rPr>
        <w:t>) as follows</w:t>
      </w:r>
    </w:p>
    <w:p w14:paraId="5DCBF926" w14:textId="50F0953D" w:rsidR="00252FFE" w:rsidRDefault="00A56E35" w:rsidP="00747376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</w:t>
      </w:r>
      <w:del w:id="21" w:author="Gaurang Naik" w:date="2021-03-19T14:06:00Z">
        <w:r w:rsidDel="0084646D">
          <w:rPr>
            <w:bCs/>
          </w:rPr>
          <w:delText xml:space="preserve">Link </w:delText>
        </w:r>
      </w:del>
      <w:ins w:id="22" w:author="Gaurang Naik" w:date="2021-03-19T14:06:00Z">
        <w:r w:rsidR="0084646D">
          <w:rPr>
            <w:bCs/>
          </w:rPr>
          <w:t xml:space="preserve">AP </w:t>
        </w:r>
      </w:ins>
      <w:r>
        <w:rPr>
          <w:bCs/>
        </w:rPr>
        <w:t xml:space="preserve">ID subfield identifies the </w:t>
      </w:r>
      <w:del w:id="23" w:author="Gaurang Naik" w:date="2021-03-19T14:06:00Z">
        <w:r w:rsidDel="0084646D">
          <w:rPr>
            <w:bCs/>
          </w:rPr>
          <w:delText xml:space="preserve">link </w:delText>
        </w:r>
      </w:del>
      <w:ins w:id="24" w:author="Gaurang Naik" w:date="2021-03-19T14:06:00Z">
        <w:r w:rsidR="0084646D">
          <w:rPr>
            <w:bCs/>
          </w:rPr>
          <w:t xml:space="preserve">AP </w:t>
        </w:r>
      </w:ins>
      <w:r>
        <w:rPr>
          <w:bCs/>
        </w:rPr>
        <w:t xml:space="preserve">of the AP MLD. </w:t>
      </w:r>
    </w:p>
    <w:p w14:paraId="389A2BBD" w14:textId="6642A332" w:rsidR="005013AC" w:rsidRDefault="00141F6F" w:rsidP="00747376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Key Info, Key Length, and RSC fields are as defined for GTK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>.</w:t>
      </w:r>
    </w:p>
    <w:p w14:paraId="257BA51C" w14:textId="7115580A" w:rsidR="00141F6F" w:rsidRDefault="00141F6F" w:rsidP="00747376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Key field is the GTK being distributed for the AP </w:t>
      </w:r>
      <w:del w:id="25" w:author="Gaurang Naik" w:date="2021-03-19T14:14:00Z">
        <w:r w:rsidDel="00AE500F">
          <w:rPr>
            <w:bCs/>
          </w:rPr>
          <w:delText xml:space="preserve">operating on the link </w:delText>
        </w:r>
      </w:del>
      <w:r>
        <w:rPr>
          <w:bCs/>
        </w:rPr>
        <w:t xml:space="preserve">identified by the </w:t>
      </w:r>
      <w:del w:id="26" w:author="Gaurang Naik" w:date="2021-03-19T14:14:00Z">
        <w:r w:rsidDel="00AE500F">
          <w:rPr>
            <w:bCs/>
          </w:rPr>
          <w:delText xml:space="preserve">Link </w:delText>
        </w:r>
      </w:del>
      <w:ins w:id="27" w:author="Gaurang Naik" w:date="2021-03-19T14:14:00Z">
        <w:r w:rsidR="00AE500F">
          <w:rPr>
            <w:bCs/>
          </w:rPr>
          <w:t xml:space="preserve">AP </w:t>
        </w:r>
      </w:ins>
      <w:r>
        <w:rPr>
          <w:bCs/>
        </w:rPr>
        <w:t xml:space="preserve">ID subfield. </w:t>
      </w:r>
    </w:p>
    <w:p w14:paraId="316DE75F" w14:textId="592B52CA" w:rsidR="001975DD" w:rsidRDefault="00141F6F" w:rsidP="00747376">
      <w:pPr>
        <w:pStyle w:val="T"/>
        <w:spacing w:after="0" w:line="240" w:lineRule="auto"/>
        <w:rPr>
          <w:bCs/>
        </w:rPr>
      </w:pPr>
      <w:r>
        <w:rPr>
          <w:bCs/>
        </w:rPr>
        <w:lastRenderedPageBreak/>
        <w:t xml:space="preserve">The </w:t>
      </w:r>
      <w:r w:rsidR="00116A50">
        <w:rPr>
          <w:bCs/>
        </w:rPr>
        <w:t xml:space="preserve">MLO IGTK </w:t>
      </w:r>
      <w:proofErr w:type="spellStart"/>
      <w:r w:rsidR="00116A50">
        <w:rPr>
          <w:bCs/>
        </w:rPr>
        <w:t>subelement</w:t>
      </w:r>
      <w:proofErr w:type="spellEnd"/>
      <w:r w:rsidR="00116A50">
        <w:rPr>
          <w:bCs/>
        </w:rPr>
        <w:t xml:space="preserve"> contains the IGTK for the AP </w:t>
      </w:r>
      <w:del w:id="28" w:author="Gaurang Naik" w:date="2021-03-19T14:14:00Z">
        <w:r w:rsidR="00116A50" w:rsidDel="00AE500F">
          <w:rPr>
            <w:bCs/>
          </w:rPr>
          <w:delText xml:space="preserve">operating on the link </w:delText>
        </w:r>
      </w:del>
      <w:r w:rsidR="00116A50">
        <w:rPr>
          <w:bCs/>
        </w:rPr>
        <w:t xml:space="preserve">identified by the </w:t>
      </w:r>
      <w:del w:id="29" w:author="Gaurang Naik" w:date="2021-03-19T14:14:00Z">
        <w:r w:rsidR="00116A50" w:rsidDel="00AE500F">
          <w:rPr>
            <w:bCs/>
          </w:rPr>
          <w:delText xml:space="preserve">Link </w:delText>
        </w:r>
      </w:del>
      <w:ins w:id="30" w:author="Gaurang Naik" w:date="2021-03-19T14:14:00Z">
        <w:r w:rsidR="00AE500F">
          <w:rPr>
            <w:bCs/>
          </w:rPr>
          <w:t xml:space="preserve">AP </w:t>
        </w:r>
      </w:ins>
      <w:r w:rsidR="00116A50">
        <w:rPr>
          <w:bCs/>
        </w:rPr>
        <w:t xml:space="preserve">ID subfield carried in the </w:t>
      </w:r>
      <w:proofErr w:type="spellStart"/>
      <w:r w:rsidR="00116A50">
        <w:rPr>
          <w:bCs/>
        </w:rPr>
        <w:t>subelement</w:t>
      </w:r>
      <w:proofErr w:type="spellEnd"/>
      <w:r w:rsidR="00116A50">
        <w:rPr>
          <w:bCs/>
        </w:rPr>
        <w:t xml:space="preserve">. The format of the MLO IGTK </w:t>
      </w:r>
      <w:proofErr w:type="spellStart"/>
      <w:r w:rsidR="00116A50">
        <w:rPr>
          <w:bCs/>
        </w:rPr>
        <w:t>subelement</w:t>
      </w:r>
      <w:proofErr w:type="spellEnd"/>
      <w:r w:rsidR="00116A50">
        <w:rPr>
          <w:bCs/>
        </w:rPr>
        <w:t xml:space="preserve"> is shown in Figure 9-941c (WNM Sleep Mode MLO IGTK </w:t>
      </w:r>
      <w:proofErr w:type="spellStart"/>
      <w:r w:rsidR="00116A50">
        <w:rPr>
          <w:bCs/>
        </w:rPr>
        <w:t>subelement</w:t>
      </w:r>
      <w:proofErr w:type="spellEnd"/>
      <w:r w:rsidR="00116A50">
        <w:rPr>
          <w:bCs/>
        </w:rPr>
        <w:t xml:space="preserve"> format).</w:t>
      </w:r>
    </w:p>
    <w:p w14:paraId="16001B68" w14:textId="1CDBCCC3" w:rsidR="005C7212" w:rsidRDefault="005C7212" w:rsidP="00747376">
      <w:pPr>
        <w:pStyle w:val="T"/>
        <w:spacing w:after="0" w:line="240" w:lineRule="auto"/>
        <w:rPr>
          <w:b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>
        <w:rPr>
          <w:b/>
          <w:i/>
          <w:iCs/>
          <w:highlight w:val="yellow"/>
        </w:rPr>
        <w:t>on page 133, lines 41-</w:t>
      </w:r>
      <w:r w:rsidR="00426083">
        <w:rPr>
          <w:b/>
          <w:i/>
          <w:iCs/>
          <w:highlight w:val="yellow"/>
        </w:rPr>
        <w:t>47</w:t>
      </w:r>
      <w:r>
        <w:rPr>
          <w:b/>
          <w:i/>
          <w:iCs/>
          <w:highlight w:val="yellow"/>
        </w:rPr>
        <w:t xml:space="preserve"> as follows</w:t>
      </w:r>
    </w:p>
    <w:p w14:paraId="1F138DCC" w14:textId="6FC5E924" w:rsidR="001975DD" w:rsidRDefault="001975DD" w:rsidP="00747376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Key field is the IGTK being distributed for the AP </w:t>
      </w:r>
      <w:del w:id="31" w:author="Gaurang Naik" w:date="2021-03-19T14:15:00Z">
        <w:r w:rsidDel="00AE500F">
          <w:rPr>
            <w:bCs/>
          </w:rPr>
          <w:delText xml:space="preserve">operating on the </w:delText>
        </w:r>
        <w:r w:rsidR="004807B2" w:rsidDel="00AE500F">
          <w:rPr>
            <w:bCs/>
          </w:rPr>
          <w:delText xml:space="preserve">link </w:delText>
        </w:r>
      </w:del>
      <w:r w:rsidR="004807B2">
        <w:rPr>
          <w:bCs/>
        </w:rPr>
        <w:t xml:space="preserve">identified by the </w:t>
      </w:r>
      <w:del w:id="32" w:author="Gaurang Naik" w:date="2021-03-19T14:15:00Z">
        <w:r w:rsidR="004807B2" w:rsidDel="00AE500F">
          <w:rPr>
            <w:bCs/>
          </w:rPr>
          <w:delText xml:space="preserve">Link </w:delText>
        </w:r>
      </w:del>
      <w:ins w:id="33" w:author="Gaurang Naik" w:date="2021-03-19T14:15:00Z">
        <w:r w:rsidR="00AE500F">
          <w:rPr>
            <w:bCs/>
          </w:rPr>
          <w:t xml:space="preserve">AP </w:t>
        </w:r>
      </w:ins>
      <w:r w:rsidR="004807B2">
        <w:rPr>
          <w:bCs/>
        </w:rPr>
        <w:t xml:space="preserve">ID subfield. </w:t>
      </w:r>
    </w:p>
    <w:p w14:paraId="19D8289F" w14:textId="171170C2" w:rsidR="0031724C" w:rsidRDefault="0031724C" w:rsidP="00747376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MLO BIGTK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 contains the BIGTK for the AP </w:t>
      </w:r>
      <w:del w:id="34" w:author="Gaurang Naik" w:date="2021-03-19T14:15:00Z">
        <w:r w:rsidDel="00AE500F">
          <w:rPr>
            <w:bCs/>
          </w:rPr>
          <w:delText xml:space="preserve">operating on the link </w:delText>
        </w:r>
      </w:del>
      <w:r>
        <w:rPr>
          <w:bCs/>
        </w:rPr>
        <w:t xml:space="preserve">identified by the </w:t>
      </w:r>
      <w:del w:id="35" w:author="Gaurang Naik" w:date="2021-03-19T14:15:00Z">
        <w:r w:rsidDel="00AE500F">
          <w:rPr>
            <w:bCs/>
          </w:rPr>
          <w:delText xml:space="preserve">Link </w:delText>
        </w:r>
      </w:del>
      <w:ins w:id="36" w:author="Gaurang Naik" w:date="2021-03-19T14:15:00Z">
        <w:r w:rsidR="00AE500F">
          <w:rPr>
            <w:bCs/>
          </w:rPr>
          <w:t xml:space="preserve">AP </w:t>
        </w:r>
      </w:ins>
      <w:r>
        <w:rPr>
          <w:bCs/>
        </w:rPr>
        <w:t xml:space="preserve">ID subfield carried in the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. The format of the MLO BIGTK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 is shown in Figure 9-941d (WNM Sleep Mode MLO BIGTK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 format).</w:t>
      </w:r>
    </w:p>
    <w:p w14:paraId="4D16D439" w14:textId="14ACEDF0" w:rsidR="00674BA6" w:rsidRDefault="00674BA6" w:rsidP="00674BA6">
      <w:pPr>
        <w:pStyle w:val="T"/>
        <w:spacing w:after="0" w:line="240" w:lineRule="auto"/>
        <w:rPr>
          <w:b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>
        <w:rPr>
          <w:b/>
          <w:i/>
          <w:iCs/>
          <w:highlight w:val="yellow"/>
        </w:rPr>
        <w:t>on page 133, lines 64-65 as follows</w:t>
      </w:r>
    </w:p>
    <w:p w14:paraId="7FD85C41" w14:textId="044093E9" w:rsidR="00674BA6" w:rsidRDefault="00674BA6" w:rsidP="00674BA6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Key field is the BIGTK being distributed for the AP </w:t>
      </w:r>
      <w:del w:id="37" w:author="Gaurang Naik" w:date="2021-03-19T14:15:00Z">
        <w:r w:rsidDel="00D15392">
          <w:rPr>
            <w:bCs/>
          </w:rPr>
          <w:delText xml:space="preserve">operating on the link </w:delText>
        </w:r>
      </w:del>
      <w:r>
        <w:rPr>
          <w:bCs/>
        </w:rPr>
        <w:t xml:space="preserve">identified by the </w:t>
      </w:r>
      <w:del w:id="38" w:author="Gaurang Naik" w:date="2021-03-19T14:15:00Z">
        <w:r w:rsidDel="00D15392">
          <w:rPr>
            <w:bCs/>
          </w:rPr>
          <w:delText xml:space="preserve">Link </w:delText>
        </w:r>
      </w:del>
      <w:ins w:id="39" w:author="Gaurang Naik" w:date="2021-03-19T14:15:00Z">
        <w:r w:rsidR="00D15392">
          <w:rPr>
            <w:bCs/>
          </w:rPr>
          <w:t xml:space="preserve">AP </w:t>
        </w:r>
      </w:ins>
      <w:r>
        <w:rPr>
          <w:bCs/>
        </w:rPr>
        <w:t xml:space="preserve">ID subfield. </w:t>
      </w:r>
    </w:p>
    <w:p w14:paraId="3482D7A5" w14:textId="431D902D" w:rsidR="00674BA6" w:rsidRDefault="00674BA6" w:rsidP="00747376">
      <w:pPr>
        <w:pStyle w:val="T"/>
        <w:spacing w:after="0" w:line="240" w:lineRule="auto"/>
        <w:rPr>
          <w:bCs/>
          <w:sz w:val="18"/>
          <w:szCs w:val="18"/>
        </w:rPr>
      </w:pPr>
      <w:r w:rsidRPr="00AC5DD1">
        <w:rPr>
          <w:bCs/>
          <w:sz w:val="18"/>
          <w:szCs w:val="18"/>
        </w:rPr>
        <w:t xml:space="preserve">NOTE 3-There might be multiple MLO GTK, multiple MLO IGTK, and multiple MLO BIGTK </w:t>
      </w:r>
      <w:proofErr w:type="spellStart"/>
      <w:r w:rsidRPr="00AC5DD1">
        <w:rPr>
          <w:bCs/>
          <w:sz w:val="18"/>
          <w:szCs w:val="18"/>
        </w:rPr>
        <w:t>subelements</w:t>
      </w:r>
      <w:proofErr w:type="spellEnd"/>
      <w:r w:rsidRPr="00AC5DD1">
        <w:rPr>
          <w:bCs/>
          <w:sz w:val="18"/>
          <w:szCs w:val="18"/>
        </w:rPr>
        <w:t xml:space="preserve"> if a group rekeying is in process</w:t>
      </w:r>
      <w:r w:rsidR="00AC5DD1" w:rsidRPr="00AC5DD1">
        <w:rPr>
          <w:bCs/>
          <w:sz w:val="18"/>
          <w:szCs w:val="18"/>
        </w:rPr>
        <w:t xml:space="preserve"> for one or more links when the non-AP MLD wakes up from WNM sleep mode. The </w:t>
      </w:r>
      <w:proofErr w:type="spellStart"/>
      <w:r w:rsidR="00AC5DD1" w:rsidRPr="00AC5DD1">
        <w:rPr>
          <w:bCs/>
          <w:sz w:val="18"/>
          <w:szCs w:val="18"/>
        </w:rPr>
        <w:t>Subelement</w:t>
      </w:r>
      <w:proofErr w:type="spellEnd"/>
      <w:r w:rsidR="00AC5DD1" w:rsidRPr="00AC5DD1">
        <w:rPr>
          <w:bCs/>
          <w:sz w:val="18"/>
          <w:szCs w:val="18"/>
        </w:rPr>
        <w:t xml:space="preserve"> ID field and </w:t>
      </w:r>
      <w:del w:id="40" w:author="Gaurang Naik" w:date="2021-03-19T14:15:00Z">
        <w:r w:rsidR="00AC5DD1" w:rsidRPr="00AC5DD1" w:rsidDel="00D15392">
          <w:rPr>
            <w:bCs/>
            <w:sz w:val="18"/>
            <w:szCs w:val="18"/>
          </w:rPr>
          <w:delText xml:space="preserve">Link </w:delText>
        </w:r>
      </w:del>
      <w:ins w:id="41" w:author="Gaurang Naik" w:date="2021-03-19T14:15:00Z">
        <w:r w:rsidR="00D15392">
          <w:rPr>
            <w:bCs/>
            <w:sz w:val="18"/>
            <w:szCs w:val="18"/>
          </w:rPr>
          <w:t>AP</w:t>
        </w:r>
        <w:r w:rsidR="00D15392" w:rsidRPr="00AC5DD1">
          <w:rPr>
            <w:bCs/>
            <w:sz w:val="18"/>
            <w:szCs w:val="18"/>
          </w:rPr>
          <w:t xml:space="preserve"> </w:t>
        </w:r>
      </w:ins>
      <w:r w:rsidR="00AC5DD1" w:rsidRPr="00AC5DD1">
        <w:rPr>
          <w:bCs/>
          <w:sz w:val="18"/>
          <w:szCs w:val="18"/>
        </w:rPr>
        <w:t>ID subfield identifies the key type and the link to which the key(s) apply.</w:t>
      </w:r>
    </w:p>
    <w:p w14:paraId="6030DBD2" w14:textId="77777777" w:rsidR="002737CF" w:rsidRPr="00AC5DD1" w:rsidRDefault="002737CF" w:rsidP="00747376">
      <w:pPr>
        <w:pStyle w:val="T"/>
        <w:spacing w:after="0" w:line="240" w:lineRule="auto"/>
        <w:rPr>
          <w:bCs/>
          <w:sz w:val="18"/>
          <w:szCs w:val="18"/>
        </w:rPr>
      </w:pPr>
    </w:p>
    <w:p w14:paraId="6E06CC38" w14:textId="55ECA480" w:rsidR="000F0D33" w:rsidRDefault="00C85D66" w:rsidP="000F0D33">
      <w:pPr>
        <w:pStyle w:val="T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12.7</w:t>
      </w:r>
      <w:r w:rsidR="000F0D33">
        <w:rPr>
          <w:rFonts w:ascii="Arial" w:hAnsi="Arial" w:cs="Arial"/>
          <w:b/>
        </w:rPr>
        <w:t xml:space="preserve">.2 </w:t>
      </w:r>
      <w:r>
        <w:rPr>
          <w:rFonts w:ascii="Arial" w:hAnsi="Arial" w:cs="Arial"/>
          <w:b/>
        </w:rPr>
        <w:t>EAPOL-Key frames</w:t>
      </w:r>
    </w:p>
    <w:p w14:paraId="05FDA099" w14:textId="52CB5A97" w:rsidR="000F0D33" w:rsidRDefault="000F0D33" w:rsidP="000F0D33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>
        <w:rPr>
          <w:b/>
          <w:i/>
          <w:iCs/>
          <w:highlight w:val="yellow"/>
        </w:rPr>
        <w:t xml:space="preserve">below Figure </w:t>
      </w:r>
      <w:r w:rsidR="00C85D66">
        <w:rPr>
          <w:b/>
          <w:i/>
          <w:iCs/>
          <w:highlight w:val="yellow"/>
        </w:rPr>
        <w:t>12-36a</w:t>
      </w:r>
      <w:r>
        <w:rPr>
          <w:b/>
          <w:i/>
          <w:iCs/>
          <w:highlight w:val="yellow"/>
        </w:rPr>
        <w:t xml:space="preserve"> (</w:t>
      </w:r>
      <w:r w:rsidR="00C85D66">
        <w:rPr>
          <w:b/>
          <w:i/>
          <w:iCs/>
          <w:highlight w:val="yellow"/>
        </w:rPr>
        <w:t>MLO GTK KDE</w:t>
      </w:r>
      <w:r>
        <w:rPr>
          <w:b/>
          <w:i/>
          <w:iCs/>
          <w:highlight w:val="yellow"/>
        </w:rPr>
        <w:t xml:space="preserve"> format) as follows</w:t>
      </w:r>
    </w:p>
    <w:p w14:paraId="5E5F3B14" w14:textId="1A132741" w:rsidR="00C85D66" w:rsidRDefault="004B732C" w:rsidP="000F0D33">
      <w:pPr>
        <w:pStyle w:val="T"/>
        <w:spacing w:after="0" w:line="240" w:lineRule="auto"/>
        <w:rPr>
          <w:bCs/>
        </w:rPr>
      </w:pPr>
      <w:r>
        <w:rPr>
          <w:bCs/>
        </w:rPr>
        <w:t>…</w:t>
      </w:r>
    </w:p>
    <w:p w14:paraId="6BD59B0A" w14:textId="50B063C8" w:rsidR="004B732C" w:rsidRDefault="0013751C" w:rsidP="000F0D33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</w:t>
      </w:r>
      <w:del w:id="42" w:author="Gaurang Naik" w:date="2021-03-17T16:22:00Z">
        <w:r w:rsidDel="002360E3">
          <w:rPr>
            <w:bCs/>
          </w:rPr>
          <w:delText xml:space="preserve">LinkID </w:delText>
        </w:r>
      </w:del>
      <w:ins w:id="43" w:author="Gaurang Naik" w:date="2021-03-17T16:22:00Z">
        <w:r w:rsidR="002360E3">
          <w:rPr>
            <w:bCs/>
          </w:rPr>
          <w:t xml:space="preserve">AP ID </w:t>
        </w:r>
      </w:ins>
      <w:r>
        <w:rPr>
          <w:bCs/>
        </w:rPr>
        <w:t xml:space="preserve">field contains the </w:t>
      </w:r>
      <w:del w:id="44" w:author="Gaurang Naik" w:date="2021-03-17T16:23:00Z">
        <w:r w:rsidDel="00806932">
          <w:rPr>
            <w:bCs/>
          </w:rPr>
          <w:delText xml:space="preserve">link </w:delText>
        </w:r>
      </w:del>
      <w:r>
        <w:rPr>
          <w:bCs/>
        </w:rPr>
        <w:t xml:space="preserve">identifier </w:t>
      </w:r>
      <w:ins w:id="45" w:author="Gaurang Naik" w:date="2021-03-17T16:23:00Z">
        <w:r w:rsidR="00806932">
          <w:rPr>
            <w:bCs/>
          </w:rPr>
          <w:t xml:space="preserve">of the AP </w:t>
        </w:r>
      </w:ins>
      <w:r>
        <w:rPr>
          <w:bCs/>
        </w:rPr>
        <w:t xml:space="preserve">that </w:t>
      </w:r>
      <w:del w:id="46" w:author="Gaurang Naik" w:date="2021-03-17T16:30:00Z">
        <w:r w:rsidDel="007A158E">
          <w:rPr>
            <w:bCs/>
          </w:rPr>
          <w:delText>corresponds to</w:delText>
        </w:r>
      </w:del>
      <w:ins w:id="47" w:author="Gaurang Naik" w:date="2021-03-17T16:30:00Z">
        <w:r w:rsidR="007A158E">
          <w:rPr>
            <w:bCs/>
          </w:rPr>
          <w:t>operates on</w:t>
        </w:r>
      </w:ins>
      <w:r>
        <w:rPr>
          <w:bCs/>
        </w:rPr>
        <w:t xml:space="preserve"> the link this GTK applies.</w:t>
      </w:r>
    </w:p>
    <w:p w14:paraId="37D6C536" w14:textId="5FC09A47" w:rsidR="00134860" w:rsidRPr="00134860" w:rsidRDefault="00134860" w:rsidP="00134860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>
        <w:rPr>
          <w:b/>
          <w:i/>
          <w:iCs/>
          <w:highlight w:val="yellow"/>
        </w:rPr>
        <w:t>below Figure 12-42a (MLO IGTK KDE format) as follows</w:t>
      </w:r>
    </w:p>
    <w:p w14:paraId="455873C5" w14:textId="4120DFDE" w:rsidR="00134860" w:rsidRDefault="00134860" w:rsidP="00134860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</w:t>
      </w:r>
      <w:del w:id="48" w:author="Gaurang Naik" w:date="2021-03-17T16:22:00Z">
        <w:r w:rsidDel="002360E3">
          <w:rPr>
            <w:bCs/>
          </w:rPr>
          <w:delText xml:space="preserve">LinkID </w:delText>
        </w:r>
      </w:del>
      <w:ins w:id="49" w:author="Gaurang Naik" w:date="2021-03-17T16:22:00Z">
        <w:r w:rsidR="002360E3">
          <w:rPr>
            <w:bCs/>
          </w:rPr>
          <w:t xml:space="preserve">AP ID </w:t>
        </w:r>
      </w:ins>
      <w:r>
        <w:rPr>
          <w:bCs/>
        </w:rPr>
        <w:t xml:space="preserve">field contains the </w:t>
      </w:r>
      <w:del w:id="50" w:author="Gaurang Naik" w:date="2021-03-17T16:23:00Z">
        <w:r w:rsidDel="00806932">
          <w:rPr>
            <w:bCs/>
          </w:rPr>
          <w:delText xml:space="preserve">link </w:delText>
        </w:r>
      </w:del>
      <w:r>
        <w:rPr>
          <w:bCs/>
        </w:rPr>
        <w:t xml:space="preserve">identifier </w:t>
      </w:r>
      <w:ins w:id="51" w:author="Gaurang Naik" w:date="2021-03-17T16:23:00Z">
        <w:r w:rsidR="00806932">
          <w:rPr>
            <w:bCs/>
          </w:rPr>
          <w:t xml:space="preserve">of the AP </w:t>
        </w:r>
      </w:ins>
      <w:r>
        <w:rPr>
          <w:bCs/>
        </w:rPr>
        <w:t xml:space="preserve">that </w:t>
      </w:r>
      <w:del w:id="52" w:author="Gaurang Naik" w:date="2021-03-17T16:30:00Z">
        <w:r w:rsidDel="007A158E">
          <w:rPr>
            <w:bCs/>
          </w:rPr>
          <w:delText>corresponds to</w:delText>
        </w:r>
      </w:del>
      <w:ins w:id="53" w:author="Gaurang Naik" w:date="2021-03-17T16:30:00Z">
        <w:r w:rsidR="007A158E">
          <w:rPr>
            <w:bCs/>
          </w:rPr>
          <w:t>operates on</w:t>
        </w:r>
      </w:ins>
      <w:r>
        <w:rPr>
          <w:bCs/>
        </w:rPr>
        <w:t xml:space="preserve"> the link this IGTK applies.</w:t>
      </w:r>
    </w:p>
    <w:p w14:paraId="326F8A03" w14:textId="3C00668C" w:rsidR="00166F09" w:rsidRPr="00134860" w:rsidRDefault="00166F09" w:rsidP="00166F09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>
        <w:rPr>
          <w:b/>
          <w:i/>
          <w:iCs/>
          <w:highlight w:val="yellow"/>
        </w:rPr>
        <w:t>below Figure 12-4</w:t>
      </w:r>
      <w:r w:rsidR="00F44D1B">
        <w:rPr>
          <w:b/>
          <w:i/>
          <w:iCs/>
          <w:highlight w:val="yellow"/>
        </w:rPr>
        <w:t>7b</w:t>
      </w:r>
      <w:r>
        <w:rPr>
          <w:b/>
          <w:i/>
          <w:iCs/>
          <w:highlight w:val="yellow"/>
        </w:rPr>
        <w:t xml:space="preserve"> (MLO </w:t>
      </w:r>
      <w:r w:rsidR="00F44D1B">
        <w:rPr>
          <w:b/>
          <w:i/>
          <w:iCs/>
          <w:highlight w:val="yellow"/>
        </w:rPr>
        <w:t>BIGTK K</w:t>
      </w:r>
      <w:r>
        <w:rPr>
          <w:b/>
          <w:i/>
          <w:iCs/>
          <w:highlight w:val="yellow"/>
        </w:rPr>
        <w:t>DE) as follows</w:t>
      </w:r>
    </w:p>
    <w:p w14:paraId="47572C1B" w14:textId="647B6E5A" w:rsidR="006A5510" w:rsidRDefault="006A5510" w:rsidP="00166F09">
      <w:pPr>
        <w:pStyle w:val="T"/>
        <w:spacing w:after="0" w:line="240" w:lineRule="auto"/>
        <w:rPr>
          <w:bCs/>
        </w:rPr>
      </w:pPr>
      <w:r>
        <w:rPr>
          <w:bCs/>
        </w:rPr>
        <w:t xml:space="preserve">… </w:t>
      </w:r>
    </w:p>
    <w:p w14:paraId="056FF0A4" w14:textId="12134F76" w:rsidR="00166F09" w:rsidRDefault="00166F09" w:rsidP="00166F09">
      <w:pPr>
        <w:pStyle w:val="T"/>
        <w:spacing w:after="0" w:line="240" w:lineRule="auto"/>
        <w:rPr>
          <w:bCs/>
        </w:rPr>
      </w:pPr>
      <w:r>
        <w:rPr>
          <w:bCs/>
        </w:rPr>
        <w:t xml:space="preserve">The </w:t>
      </w:r>
      <w:del w:id="54" w:author="Gaurang Naik" w:date="2021-03-17T16:22:00Z">
        <w:r w:rsidDel="00895EB3">
          <w:rPr>
            <w:bCs/>
          </w:rPr>
          <w:delText xml:space="preserve">LinkID </w:delText>
        </w:r>
      </w:del>
      <w:ins w:id="55" w:author="Gaurang Naik" w:date="2021-03-17T16:22:00Z">
        <w:r w:rsidR="00895EB3">
          <w:rPr>
            <w:bCs/>
          </w:rPr>
          <w:t xml:space="preserve">AP ID </w:t>
        </w:r>
      </w:ins>
      <w:r>
        <w:rPr>
          <w:bCs/>
        </w:rPr>
        <w:t xml:space="preserve">field contains the </w:t>
      </w:r>
      <w:del w:id="56" w:author="Gaurang Naik" w:date="2021-03-17T16:23:00Z">
        <w:r w:rsidDel="00806932">
          <w:rPr>
            <w:bCs/>
          </w:rPr>
          <w:delText xml:space="preserve">link </w:delText>
        </w:r>
      </w:del>
      <w:r>
        <w:rPr>
          <w:bCs/>
        </w:rPr>
        <w:t xml:space="preserve">identifier </w:t>
      </w:r>
      <w:ins w:id="57" w:author="Gaurang Naik" w:date="2021-03-17T16:23:00Z">
        <w:r w:rsidR="00806932">
          <w:rPr>
            <w:bCs/>
          </w:rPr>
          <w:t xml:space="preserve">of the AP </w:t>
        </w:r>
      </w:ins>
      <w:r>
        <w:rPr>
          <w:bCs/>
        </w:rPr>
        <w:t xml:space="preserve">that </w:t>
      </w:r>
      <w:del w:id="58" w:author="Gaurang Naik" w:date="2021-03-17T16:30:00Z">
        <w:r w:rsidDel="007165E4">
          <w:rPr>
            <w:bCs/>
          </w:rPr>
          <w:delText>corresponds to</w:delText>
        </w:r>
      </w:del>
      <w:ins w:id="59" w:author="Gaurang Naik" w:date="2021-03-17T16:30:00Z">
        <w:r w:rsidR="007165E4">
          <w:rPr>
            <w:bCs/>
          </w:rPr>
          <w:t>operates on</w:t>
        </w:r>
      </w:ins>
      <w:r>
        <w:rPr>
          <w:bCs/>
        </w:rPr>
        <w:t xml:space="preserve"> the link this </w:t>
      </w:r>
      <w:r w:rsidR="00F44D1B">
        <w:rPr>
          <w:bCs/>
        </w:rPr>
        <w:t>BI</w:t>
      </w:r>
      <w:r>
        <w:rPr>
          <w:bCs/>
        </w:rPr>
        <w:t>GTK applies.</w:t>
      </w:r>
    </w:p>
    <w:p w14:paraId="09DC22FC" w14:textId="04CEA6BC" w:rsidR="00B1008F" w:rsidRDefault="00B1008F" w:rsidP="00166F09">
      <w:pPr>
        <w:pStyle w:val="T"/>
        <w:spacing w:after="0" w:line="240" w:lineRule="auto"/>
        <w:rPr>
          <w:bCs/>
          <w:sz w:val="16"/>
          <w:szCs w:val="16"/>
        </w:rPr>
      </w:pPr>
    </w:p>
    <w:p w14:paraId="3AAFA65E" w14:textId="3AE342F5" w:rsidR="006C74E3" w:rsidRDefault="006C74E3" w:rsidP="006C74E3">
      <w:pPr>
        <w:pStyle w:val="T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35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4.2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Use of ML probe request and response</w:t>
      </w:r>
    </w:p>
    <w:p w14:paraId="614067DD" w14:textId="1C00804B" w:rsidR="00511628" w:rsidRDefault="00511628" w:rsidP="00511628">
      <w:pPr>
        <w:pStyle w:val="T"/>
        <w:spacing w:after="0" w:line="240" w:lineRule="auto"/>
        <w:rPr>
          <w:b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>
        <w:rPr>
          <w:b/>
          <w:i/>
          <w:iCs/>
          <w:highlight w:val="yellow"/>
        </w:rPr>
        <w:t>on page 1</w:t>
      </w:r>
      <w:r>
        <w:rPr>
          <w:b/>
          <w:i/>
          <w:iCs/>
          <w:highlight w:val="yellow"/>
        </w:rPr>
        <w:t>95</w:t>
      </w:r>
      <w:r>
        <w:rPr>
          <w:b/>
          <w:i/>
          <w:iCs/>
          <w:highlight w:val="yellow"/>
        </w:rPr>
        <w:t xml:space="preserve">, lines </w:t>
      </w:r>
      <w:r>
        <w:rPr>
          <w:b/>
          <w:i/>
          <w:iCs/>
          <w:highlight w:val="yellow"/>
        </w:rPr>
        <w:t>1-2</w:t>
      </w:r>
      <w:r>
        <w:rPr>
          <w:b/>
          <w:i/>
          <w:iCs/>
          <w:highlight w:val="yellow"/>
        </w:rPr>
        <w:t xml:space="preserve"> as follows</w:t>
      </w:r>
    </w:p>
    <w:p w14:paraId="06DF35DE" w14:textId="5878CCF8" w:rsidR="006C74E3" w:rsidRPr="00867BAB" w:rsidRDefault="00867BAB" w:rsidP="004472C3">
      <w:pPr>
        <w:pStyle w:val="T"/>
        <w:numPr>
          <w:ilvl w:val="0"/>
          <w:numId w:val="2"/>
        </w:numPr>
        <w:spacing w:after="0" w:line="240" w:lineRule="auto"/>
        <w:rPr>
          <w:bCs/>
          <w:sz w:val="16"/>
          <w:szCs w:val="16"/>
        </w:rPr>
      </w:pPr>
      <w:r w:rsidRPr="00867BAB">
        <w:rPr>
          <w:bCs/>
        </w:rPr>
        <w:t xml:space="preserve">the </w:t>
      </w:r>
      <w:del w:id="60" w:author="Gaurang Naik" w:date="2021-03-23T10:12:00Z">
        <w:r w:rsidRPr="00867BAB" w:rsidDel="00867BAB">
          <w:rPr>
            <w:bCs/>
          </w:rPr>
          <w:delText xml:space="preserve">link </w:delText>
        </w:r>
      </w:del>
      <w:ins w:id="61" w:author="Gaurang Naik" w:date="2021-03-23T10:12:00Z">
        <w:r>
          <w:rPr>
            <w:bCs/>
          </w:rPr>
          <w:t>AP</w:t>
        </w:r>
        <w:r w:rsidRPr="00867BAB">
          <w:rPr>
            <w:bCs/>
          </w:rPr>
          <w:t xml:space="preserve"> </w:t>
        </w:r>
      </w:ins>
      <w:r w:rsidRPr="00867BAB">
        <w:rPr>
          <w:bCs/>
        </w:rPr>
        <w:t xml:space="preserve">ID of the AP </w:t>
      </w:r>
      <w:del w:id="62" w:author="Gaurang Naik" w:date="2021-03-23T10:16:00Z">
        <w:r w:rsidRPr="00867BAB" w:rsidDel="00A334E9">
          <w:rPr>
            <w:bCs/>
          </w:rPr>
          <w:delText xml:space="preserve">is </w:delText>
        </w:r>
      </w:del>
      <w:del w:id="63" w:author="Gaurang Naik" w:date="2021-03-23T10:12:00Z">
        <w:r w:rsidRPr="00867BAB" w:rsidDel="00867BAB">
          <w:rPr>
            <w:bCs/>
          </w:rPr>
          <w:delText>equal to the value in the Link</w:delText>
        </w:r>
      </w:del>
      <w:ins w:id="64" w:author="Gaurang Naik" w:date="2021-03-23T10:12:00Z">
        <w:r>
          <w:rPr>
            <w:bCs/>
          </w:rPr>
          <w:t>matches the AP</w:t>
        </w:r>
      </w:ins>
      <w:r w:rsidRPr="00867BAB">
        <w:rPr>
          <w:bCs/>
        </w:rPr>
        <w:t xml:space="preserve"> ID field in a Per-STA Profile </w:t>
      </w:r>
      <w:proofErr w:type="spellStart"/>
      <w:r w:rsidRPr="00867BAB">
        <w:rPr>
          <w:bCs/>
        </w:rPr>
        <w:t>subelement</w:t>
      </w:r>
      <w:proofErr w:type="spellEnd"/>
      <w:r w:rsidRPr="00867BAB">
        <w:rPr>
          <w:bCs/>
        </w:rPr>
        <w:t xml:space="preserve"> in the Multi-Link element in the Probe Request frame.</w:t>
      </w:r>
    </w:p>
    <w:p w14:paraId="0A495788" w14:textId="37955D89" w:rsidR="006C74E3" w:rsidRDefault="002F5870" w:rsidP="00166F09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revise the </w:t>
      </w:r>
      <w:r w:rsidRPr="00F24F4A">
        <w:rPr>
          <w:b/>
          <w:i/>
          <w:iCs/>
          <w:highlight w:val="yellow"/>
        </w:rPr>
        <w:t xml:space="preserve">text </w:t>
      </w:r>
      <w:r>
        <w:rPr>
          <w:b/>
          <w:i/>
          <w:iCs/>
          <w:highlight w:val="yellow"/>
        </w:rPr>
        <w:t xml:space="preserve">on page 195, lines </w:t>
      </w:r>
      <w:r>
        <w:rPr>
          <w:b/>
          <w:i/>
          <w:iCs/>
          <w:highlight w:val="yellow"/>
        </w:rPr>
        <w:t>21-26</w:t>
      </w:r>
      <w:r>
        <w:rPr>
          <w:b/>
          <w:i/>
          <w:iCs/>
          <w:highlight w:val="yellow"/>
        </w:rPr>
        <w:t xml:space="preserve"> as follows</w:t>
      </w:r>
    </w:p>
    <w:p w14:paraId="7832133A" w14:textId="36051088" w:rsidR="002F5870" w:rsidRDefault="00097A73" w:rsidP="00166F09">
      <w:pPr>
        <w:pStyle w:val="T"/>
        <w:spacing w:after="0" w:line="240" w:lineRule="auto"/>
        <w:rPr>
          <w:bCs/>
        </w:rPr>
      </w:pPr>
      <w:r>
        <w:rPr>
          <w:bCs/>
        </w:rPr>
        <w:t xml:space="preserve">If the (Extended) Request element is present in a Per-STA Profile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 xml:space="preserve"> of a Probe Request variant Multi-Link element of a Probe Request frame, then the (Extended) Request element requests the partial information for the reported AP that </w:t>
      </w:r>
      <w:del w:id="65" w:author="Gaurang Naik" w:date="2021-03-23T10:20:00Z">
        <w:r w:rsidDel="001C6D74">
          <w:rPr>
            <w:bCs/>
          </w:rPr>
          <w:delText>corresponds to the</w:delText>
        </w:r>
      </w:del>
      <w:ins w:id="66" w:author="Gaurang Naik" w:date="2021-03-23T10:20:00Z">
        <w:r w:rsidR="001C6D74">
          <w:rPr>
            <w:bCs/>
          </w:rPr>
          <w:t>is identified by the</w:t>
        </w:r>
      </w:ins>
      <w:r>
        <w:rPr>
          <w:bCs/>
        </w:rPr>
        <w:t xml:space="preserve"> </w:t>
      </w:r>
      <w:del w:id="67" w:author="Gaurang Naik" w:date="2021-03-23T10:20:00Z">
        <w:r w:rsidDel="001C6D74">
          <w:rPr>
            <w:bCs/>
          </w:rPr>
          <w:delText xml:space="preserve">Link </w:delText>
        </w:r>
      </w:del>
      <w:ins w:id="68" w:author="Gaurang Naik" w:date="2021-03-23T10:20:00Z">
        <w:r w:rsidR="001C6D74">
          <w:rPr>
            <w:bCs/>
          </w:rPr>
          <w:t>AP</w:t>
        </w:r>
        <w:r w:rsidR="001C6D74">
          <w:rPr>
            <w:bCs/>
          </w:rPr>
          <w:t xml:space="preserve"> </w:t>
        </w:r>
      </w:ins>
      <w:r>
        <w:rPr>
          <w:bCs/>
        </w:rPr>
        <w:t xml:space="preserve">ID field of the Per-STA Control field in the Per-STA </w:t>
      </w:r>
      <w:r>
        <w:rPr>
          <w:bCs/>
        </w:rPr>
        <w:lastRenderedPageBreak/>
        <w:t xml:space="preserve">Profile </w:t>
      </w:r>
      <w:proofErr w:type="spellStart"/>
      <w:r>
        <w:rPr>
          <w:bCs/>
        </w:rPr>
        <w:t>subelement</w:t>
      </w:r>
      <w:proofErr w:type="spellEnd"/>
      <w:r>
        <w:rPr>
          <w:bCs/>
        </w:rPr>
        <w:t>. In this case, the Complete Profile subfield of the Per-STA Control field in the Per-S</w:t>
      </w:r>
      <w:r w:rsidR="000C108F">
        <w:rPr>
          <w:bCs/>
        </w:rPr>
        <w:t xml:space="preserve">TA Profile </w:t>
      </w:r>
      <w:proofErr w:type="spellStart"/>
      <w:r w:rsidR="000C108F">
        <w:rPr>
          <w:bCs/>
        </w:rPr>
        <w:t>subelement</w:t>
      </w:r>
      <w:proofErr w:type="spellEnd"/>
      <w:r w:rsidR="000C108F">
        <w:rPr>
          <w:bCs/>
        </w:rPr>
        <w:t xml:space="preserve"> is set to 0.</w:t>
      </w:r>
    </w:p>
    <w:p w14:paraId="2A342EBF" w14:textId="1AA562FC" w:rsidR="00DA27EA" w:rsidRDefault="00747376" w:rsidP="00CA0E4D">
      <w:pPr>
        <w:pStyle w:val="T"/>
        <w:spacing w:after="0" w:line="240" w:lineRule="auto"/>
        <w:rPr>
          <w:b/>
          <w:i/>
          <w:iCs/>
        </w:rPr>
      </w:pPr>
      <w:proofErr w:type="spellStart"/>
      <w:r>
        <w:rPr>
          <w:b/>
          <w:i/>
          <w:iCs/>
          <w:highlight w:val="yellow"/>
        </w:rPr>
        <w:t>TGbe</w:t>
      </w:r>
      <w:proofErr w:type="spellEnd"/>
      <w:r>
        <w:rPr>
          <w:b/>
          <w:i/>
          <w:iCs/>
          <w:highlight w:val="yellow"/>
        </w:rPr>
        <w:t xml:space="preserve"> editor: Please replace all </w:t>
      </w:r>
      <w:r w:rsidR="0026380B">
        <w:rPr>
          <w:b/>
          <w:i/>
          <w:iCs/>
          <w:highlight w:val="yellow"/>
        </w:rPr>
        <w:t xml:space="preserve">other </w:t>
      </w:r>
      <w:r>
        <w:rPr>
          <w:b/>
          <w:i/>
          <w:iCs/>
          <w:highlight w:val="yellow"/>
        </w:rPr>
        <w:t>instances of “Link ID”</w:t>
      </w:r>
      <w:r w:rsidR="00457D55">
        <w:rPr>
          <w:b/>
          <w:i/>
          <w:iCs/>
          <w:highlight w:val="yellow"/>
        </w:rPr>
        <w:t xml:space="preserve"> or “link ID”</w:t>
      </w:r>
      <w:r>
        <w:rPr>
          <w:b/>
          <w:i/>
          <w:iCs/>
          <w:highlight w:val="yellow"/>
        </w:rPr>
        <w:t xml:space="preserve"> in D0.</w:t>
      </w:r>
      <w:r w:rsidR="00E6510C">
        <w:rPr>
          <w:b/>
          <w:i/>
          <w:iCs/>
          <w:highlight w:val="yellow"/>
        </w:rPr>
        <w:t>4</w:t>
      </w:r>
      <w:r>
        <w:rPr>
          <w:b/>
          <w:i/>
          <w:iCs/>
          <w:highlight w:val="yellow"/>
        </w:rPr>
        <w:t xml:space="preserve"> with “AP ID</w:t>
      </w:r>
      <w:r w:rsidR="002755F4">
        <w:rPr>
          <w:b/>
          <w:i/>
          <w:iCs/>
          <w:highlight w:val="yellow"/>
        </w:rPr>
        <w:t xml:space="preserve">” including in Figure </w:t>
      </w:r>
      <w:r w:rsidR="001422E1">
        <w:rPr>
          <w:b/>
          <w:i/>
          <w:iCs/>
          <w:highlight w:val="yellow"/>
        </w:rPr>
        <w:t xml:space="preserve">9-632b, 9-788ej, </w:t>
      </w:r>
      <w:r w:rsidR="00027224">
        <w:rPr>
          <w:b/>
          <w:i/>
          <w:iCs/>
          <w:highlight w:val="yellow"/>
        </w:rPr>
        <w:t xml:space="preserve">9-941b, </w:t>
      </w:r>
      <w:r w:rsidR="001B50B8">
        <w:rPr>
          <w:b/>
          <w:i/>
          <w:iCs/>
          <w:highlight w:val="yellow"/>
        </w:rPr>
        <w:t xml:space="preserve">12-36a, 12-42a, 12-47b, </w:t>
      </w:r>
      <w:r w:rsidR="001422E1">
        <w:rPr>
          <w:b/>
          <w:i/>
          <w:iCs/>
          <w:highlight w:val="yellow"/>
        </w:rPr>
        <w:t xml:space="preserve">and </w:t>
      </w:r>
      <w:r w:rsidR="002755F4">
        <w:rPr>
          <w:b/>
          <w:i/>
          <w:iCs/>
          <w:highlight w:val="yellow"/>
        </w:rPr>
        <w:t>35-1</w:t>
      </w:r>
    </w:p>
    <w:p w14:paraId="6ED0398E" w14:textId="77777777" w:rsidR="00410694" w:rsidRDefault="00410694" w:rsidP="00410694">
      <w:pPr>
        <w:pStyle w:val="T"/>
        <w:spacing w:before="0" w:after="0" w:line="240" w:lineRule="auto"/>
        <w:rPr>
          <w:b/>
        </w:rPr>
      </w:pPr>
    </w:p>
    <w:p w14:paraId="47ACDF64" w14:textId="30868137" w:rsidR="00410694" w:rsidRPr="00B71A0D" w:rsidRDefault="00410694" w:rsidP="00410694">
      <w:pPr>
        <w:pStyle w:val="T"/>
        <w:spacing w:before="0" w:after="0" w:line="240" w:lineRule="auto"/>
        <w:rPr>
          <w:b/>
        </w:rPr>
      </w:pPr>
      <w:r w:rsidRPr="00B71A0D">
        <w:rPr>
          <w:b/>
        </w:rPr>
        <w:t>SP</w:t>
      </w:r>
      <w:r>
        <w:rPr>
          <w:b/>
        </w:rPr>
        <w:t>2</w:t>
      </w:r>
      <w:r w:rsidRPr="00B71A0D">
        <w:rPr>
          <w:b/>
        </w:rPr>
        <w:t xml:space="preserve">: Do you agree to </w:t>
      </w:r>
      <w:r w:rsidR="009C489D">
        <w:rPr>
          <w:b/>
        </w:rPr>
        <w:t>the proposed resolution for CID 2469</w:t>
      </w:r>
      <w:r w:rsidRPr="00B71A0D">
        <w:rPr>
          <w:b/>
        </w:rPr>
        <w:t>?</w:t>
      </w:r>
    </w:p>
    <w:p w14:paraId="4E02E275" w14:textId="77777777" w:rsidR="00410694" w:rsidRDefault="00410694" w:rsidP="00410694">
      <w:pPr>
        <w:pStyle w:val="T"/>
        <w:numPr>
          <w:ilvl w:val="0"/>
          <w:numId w:val="33"/>
        </w:numPr>
        <w:spacing w:before="0" w:after="0" w:line="240" w:lineRule="auto"/>
        <w:rPr>
          <w:bCs/>
        </w:rPr>
      </w:pPr>
      <w:r>
        <w:rPr>
          <w:bCs/>
        </w:rPr>
        <w:t>Yes</w:t>
      </w:r>
    </w:p>
    <w:p w14:paraId="5FB68841" w14:textId="77777777" w:rsidR="00410694" w:rsidRDefault="00410694" w:rsidP="00410694">
      <w:pPr>
        <w:pStyle w:val="T"/>
        <w:numPr>
          <w:ilvl w:val="0"/>
          <w:numId w:val="33"/>
        </w:numPr>
        <w:spacing w:before="0" w:after="0" w:line="240" w:lineRule="auto"/>
        <w:rPr>
          <w:bCs/>
        </w:rPr>
      </w:pPr>
      <w:r>
        <w:rPr>
          <w:bCs/>
        </w:rPr>
        <w:t>No</w:t>
      </w:r>
    </w:p>
    <w:p w14:paraId="78961913" w14:textId="77777777" w:rsidR="00410694" w:rsidRDefault="00410694" w:rsidP="00410694">
      <w:pPr>
        <w:pStyle w:val="T"/>
        <w:numPr>
          <w:ilvl w:val="0"/>
          <w:numId w:val="33"/>
        </w:numPr>
        <w:spacing w:before="0" w:after="0" w:line="240" w:lineRule="auto"/>
        <w:rPr>
          <w:bCs/>
        </w:rPr>
      </w:pPr>
      <w:r>
        <w:rPr>
          <w:bCs/>
        </w:rPr>
        <w:t>Abstain</w:t>
      </w:r>
    </w:p>
    <w:p w14:paraId="71726D12" w14:textId="77777777" w:rsidR="0046106C" w:rsidRDefault="0046106C" w:rsidP="00CA0E4D">
      <w:pPr>
        <w:pStyle w:val="T"/>
        <w:spacing w:after="0" w:line="240" w:lineRule="auto"/>
        <w:rPr>
          <w:rFonts w:ascii="Arial" w:hAnsi="Arial" w:cs="Arial"/>
          <w:b/>
          <w:bCs/>
        </w:rPr>
      </w:pPr>
    </w:p>
    <w:sectPr w:rsidR="0046106C" w:rsidSect="006D4666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CD6F5" w14:textId="77777777" w:rsidR="00D57EBA" w:rsidRDefault="00D57EBA">
      <w:pPr>
        <w:spacing w:after="0" w:line="240" w:lineRule="auto"/>
      </w:pPr>
      <w:r>
        <w:separator/>
      </w:r>
    </w:p>
  </w:endnote>
  <w:endnote w:type="continuationSeparator" w:id="0">
    <w:p w14:paraId="7A8C5CA4" w14:textId="77777777" w:rsidR="00D57EBA" w:rsidRDefault="00D57EBA">
      <w:pPr>
        <w:spacing w:after="0" w:line="240" w:lineRule="auto"/>
      </w:pPr>
      <w:r>
        <w:continuationSeparator/>
      </w:r>
    </w:p>
  </w:endnote>
  <w:endnote w:type="continuationNotice" w:id="1">
    <w:p w14:paraId="05EC029E" w14:textId="77777777" w:rsidR="00D57EBA" w:rsidRDefault="00D57E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9FB5C" w14:textId="733A0BD1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CD7DDC">
      <w:rPr>
        <w:rFonts w:ascii="Times New Roman" w:eastAsia="Malgun Gothic" w:hAnsi="Times New Roman" w:cs="Times New Roman"/>
        <w:sz w:val="24"/>
        <w:szCs w:val="20"/>
        <w:lang w:val="en-GB" w:eastAsia="ko-KR"/>
      </w:rPr>
      <w:t>Gaurang Naik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  <w:p w14:paraId="19EBCC28" w14:textId="77777777" w:rsidR="00543FFE" w:rsidRDefault="00543F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51693" w14:textId="1550EE93" w:rsidR="00BF026D" w:rsidRPr="00CB5571" w:rsidRDefault="00BF026D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CD7DDC">
      <w:rPr>
        <w:rFonts w:ascii="Times New Roman" w:eastAsia="Malgun Gothic" w:hAnsi="Times New Roman" w:cs="Times New Roman"/>
        <w:sz w:val="24"/>
        <w:szCs w:val="20"/>
        <w:lang w:val="en-GB" w:eastAsia="ko-KR"/>
      </w:rPr>
      <w:t>Gaurang Naik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  <w:p w14:paraId="1FF07DF2" w14:textId="77777777" w:rsidR="00543FFE" w:rsidRDefault="00543F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E56E6" w14:textId="77777777" w:rsidR="00D57EBA" w:rsidRDefault="00D57EBA">
      <w:pPr>
        <w:spacing w:after="0" w:line="240" w:lineRule="auto"/>
      </w:pPr>
      <w:r>
        <w:separator/>
      </w:r>
    </w:p>
  </w:footnote>
  <w:footnote w:type="continuationSeparator" w:id="0">
    <w:p w14:paraId="439A88E0" w14:textId="77777777" w:rsidR="00D57EBA" w:rsidRDefault="00D57EBA">
      <w:pPr>
        <w:spacing w:after="0" w:line="240" w:lineRule="auto"/>
      </w:pPr>
      <w:r>
        <w:continuationSeparator/>
      </w:r>
    </w:p>
  </w:footnote>
  <w:footnote w:type="continuationNotice" w:id="1">
    <w:p w14:paraId="0384E027" w14:textId="77777777" w:rsidR="00D57EBA" w:rsidRDefault="00D57E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6309" w14:textId="3E5535BC" w:rsidR="00BF026D" w:rsidRPr="002D636E" w:rsidRDefault="001A6140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D11553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 w:rsidR="00EA365F">
      <w:rPr>
        <w:rFonts w:ascii="Times New Roman" w:eastAsia="Malgun Gothic" w:hAnsi="Times New Roman" w:cs="Times New Roman"/>
        <w:b/>
        <w:sz w:val="28"/>
        <w:szCs w:val="20"/>
      </w:rPr>
      <w:t>1</w:t>
    </w:r>
    <w:r w:rsidR="00D11553">
      <w:rPr>
        <w:rFonts w:ascii="Times New Roman" w:eastAsia="Malgun Gothic" w:hAnsi="Times New Roman" w:cs="Times New Roman"/>
        <w:b/>
        <w:sz w:val="28"/>
        <w:szCs w:val="20"/>
      </w:rPr>
      <w:tab/>
    </w:r>
    <w:r w:rsidR="00D11553">
      <w:rPr>
        <w:rFonts w:ascii="Times New Roman" w:eastAsia="Malgun Gothic" w:hAnsi="Times New Roman" w:cs="Times New Roman"/>
        <w:b/>
        <w:sz w:val="28"/>
        <w:szCs w:val="20"/>
      </w:rPr>
      <w:tab/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D1155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5E39B8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D1155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B21FFC">
      <w:rPr>
        <w:rFonts w:ascii="Times New Roman" w:eastAsia="Malgun Gothic" w:hAnsi="Times New Roman" w:cs="Times New Roman"/>
        <w:b/>
        <w:sz w:val="28"/>
        <w:szCs w:val="20"/>
        <w:lang w:val="en-GB"/>
      </w:rPr>
      <w:t>0526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5E39B8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BAA" w14:textId="1C1AAC12" w:rsidR="00BF026D" w:rsidRPr="00DE6B44" w:rsidRDefault="00CD7DDC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BF026D">
      <w:rPr>
        <w:rFonts w:ascii="Times New Roman" w:eastAsia="Malgun Gothic" w:hAnsi="Times New Roman" w:cs="Times New Roman"/>
        <w:b/>
        <w:sz w:val="28"/>
        <w:szCs w:val="20"/>
      </w:rPr>
      <w:t xml:space="preserve"> 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</w:rPr>
      <w:t>1</w:t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670742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5B2D2F">
      <w:rPr>
        <w:rFonts w:ascii="Times New Roman" w:eastAsia="Malgun Gothic" w:hAnsi="Times New Roman" w:cs="Times New Roman"/>
        <w:b/>
        <w:sz w:val="28"/>
        <w:szCs w:val="20"/>
        <w:lang w:val="en-GB"/>
      </w:rPr>
      <w:t>/0</w:t>
    </w:r>
    <w:r w:rsidR="00B21FFC">
      <w:rPr>
        <w:rFonts w:ascii="Times New Roman" w:eastAsia="Malgun Gothic" w:hAnsi="Times New Roman" w:cs="Times New Roman"/>
        <w:b/>
        <w:sz w:val="28"/>
        <w:szCs w:val="20"/>
        <w:lang w:val="en-GB"/>
      </w:rPr>
      <w:t>526</w:t>
    </w:r>
    <w:r w:rsidR="00BF026D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670742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" w15:restartNumberingAfterBreak="0">
    <w:nsid w:val="0000048A"/>
    <w:multiLevelType w:val="hybridMultilevel"/>
    <w:tmpl w:val="0000090D"/>
    <w:lvl w:ilvl="0" w:tplc="8FA89ACA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 w:tplc="D390B60C">
      <w:numFmt w:val="bullet"/>
      <w:lvlText w:val="•"/>
      <w:lvlJc w:val="left"/>
      <w:pPr>
        <w:ind w:left="1628" w:hanging="554"/>
      </w:pPr>
    </w:lvl>
    <w:lvl w:ilvl="2" w:tplc="6A6C0A42">
      <w:numFmt w:val="bullet"/>
      <w:lvlText w:val="•"/>
      <w:lvlJc w:val="left"/>
      <w:pPr>
        <w:ind w:left="2496" w:hanging="554"/>
      </w:pPr>
    </w:lvl>
    <w:lvl w:ilvl="3" w:tplc="D55CAAF0">
      <w:numFmt w:val="bullet"/>
      <w:lvlText w:val="•"/>
      <w:lvlJc w:val="left"/>
      <w:pPr>
        <w:ind w:left="3364" w:hanging="554"/>
      </w:pPr>
    </w:lvl>
    <w:lvl w:ilvl="4" w:tplc="31E0D854">
      <w:numFmt w:val="bullet"/>
      <w:lvlText w:val="•"/>
      <w:lvlJc w:val="left"/>
      <w:pPr>
        <w:ind w:left="4232" w:hanging="554"/>
      </w:pPr>
    </w:lvl>
    <w:lvl w:ilvl="5" w:tplc="B23084E4">
      <w:numFmt w:val="bullet"/>
      <w:lvlText w:val="•"/>
      <w:lvlJc w:val="left"/>
      <w:pPr>
        <w:ind w:left="5100" w:hanging="554"/>
      </w:pPr>
    </w:lvl>
    <w:lvl w:ilvl="6" w:tplc="89645FE6">
      <w:numFmt w:val="bullet"/>
      <w:lvlText w:val="•"/>
      <w:lvlJc w:val="left"/>
      <w:pPr>
        <w:ind w:left="5968" w:hanging="554"/>
      </w:pPr>
    </w:lvl>
    <w:lvl w:ilvl="7" w:tplc="83721B5E">
      <w:numFmt w:val="bullet"/>
      <w:lvlText w:val="•"/>
      <w:lvlJc w:val="left"/>
      <w:pPr>
        <w:ind w:left="6836" w:hanging="554"/>
      </w:pPr>
    </w:lvl>
    <w:lvl w:ilvl="8" w:tplc="48400B08">
      <w:numFmt w:val="bullet"/>
      <w:lvlText w:val="•"/>
      <w:lvlJc w:val="left"/>
      <w:pPr>
        <w:ind w:left="7704" w:hanging="554"/>
      </w:pPr>
    </w:lvl>
  </w:abstractNum>
  <w:abstractNum w:abstractNumId="3" w15:restartNumberingAfterBreak="0">
    <w:nsid w:val="068A1201"/>
    <w:multiLevelType w:val="hybridMultilevel"/>
    <w:tmpl w:val="AE64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83BCB"/>
    <w:multiLevelType w:val="hybridMultilevel"/>
    <w:tmpl w:val="1F1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E3A1D"/>
    <w:multiLevelType w:val="hybridMultilevel"/>
    <w:tmpl w:val="7D92BC02"/>
    <w:lvl w:ilvl="0" w:tplc="38C89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DCB5CFA"/>
    <w:multiLevelType w:val="hybridMultilevel"/>
    <w:tmpl w:val="23586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10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5"/>
  </w:num>
  <w:num w:numId="28">
    <w:abstractNumId w:val="7"/>
  </w:num>
  <w:num w:numId="29">
    <w:abstractNumId w:val="2"/>
  </w:num>
  <w:num w:numId="30">
    <w:abstractNumId w:val="1"/>
  </w:num>
  <w:num w:numId="31">
    <w:abstractNumId w:val="9"/>
  </w:num>
  <w:num w:numId="32">
    <w:abstractNumId w:val="3"/>
  </w:num>
  <w:num w:numId="33">
    <w:abstractNumId w:val="4"/>
  </w:num>
  <w:num w:numId="34">
    <w:abstractNumId w:val="11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aurang Naik">
    <w15:presenceInfo w15:providerId="AD" w15:userId="S::gnaik@qti.qualcomm.com::095fd180-9166-4a3e-8ca1-a5959fa5cd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109D"/>
    <w:rsid w:val="0000137F"/>
    <w:rsid w:val="00001A6D"/>
    <w:rsid w:val="00001B0E"/>
    <w:rsid w:val="00001C13"/>
    <w:rsid w:val="00001D4E"/>
    <w:rsid w:val="000021B7"/>
    <w:rsid w:val="00002965"/>
    <w:rsid w:val="00002B02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10861"/>
    <w:rsid w:val="0001100D"/>
    <w:rsid w:val="00011A2D"/>
    <w:rsid w:val="00011B1D"/>
    <w:rsid w:val="00011C44"/>
    <w:rsid w:val="000129D2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246"/>
    <w:rsid w:val="0001563D"/>
    <w:rsid w:val="00015B87"/>
    <w:rsid w:val="00015D87"/>
    <w:rsid w:val="000164BA"/>
    <w:rsid w:val="000169EF"/>
    <w:rsid w:val="0001765A"/>
    <w:rsid w:val="00017A85"/>
    <w:rsid w:val="00017C2B"/>
    <w:rsid w:val="0002058A"/>
    <w:rsid w:val="0002066B"/>
    <w:rsid w:val="00020C64"/>
    <w:rsid w:val="00020DC3"/>
    <w:rsid w:val="00020EFB"/>
    <w:rsid w:val="0002104D"/>
    <w:rsid w:val="00021DBE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D4D"/>
    <w:rsid w:val="00024ABC"/>
    <w:rsid w:val="00024C30"/>
    <w:rsid w:val="00024CF1"/>
    <w:rsid w:val="00024E44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224"/>
    <w:rsid w:val="00027A49"/>
    <w:rsid w:val="0003003F"/>
    <w:rsid w:val="000303AB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5125"/>
    <w:rsid w:val="00035235"/>
    <w:rsid w:val="000353CF"/>
    <w:rsid w:val="00035573"/>
    <w:rsid w:val="000355E5"/>
    <w:rsid w:val="000358EF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96E"/>
    <w:rsid w:val="00040FD6"/>
    <w:rsid w:val="000416C2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5CF"/>
    <w:rsid w:val="00045796"/>
    <w:rsid w:val="00045CE6"/>
    <w:rsid w:val="0004636A"/>
    <w:rsid w:val="00046D39"/>
    <w:rsid w:val="00047550"/>
    <w:rsid w:val="0004789D"/>
    <w:rsid w:val="000501BC"/>
    <w:rsid w:val="00050C6B"/>
    <w:rsid w:val="000512E7"/>
    <w:rsid w:val="00051343"/>
    <w:rsid w:val="00051C02"/>
    <w:rsid w:val="00051CA1"/>
    <w:rsid w:val="00051E3A"/>
    <w:rsid w:val="00051F69"/>
    <w:rsid w:val="00051FC8"/>
    <w:rsid w:val="00052084"/>
    <w:rsid w:val="000520BF"/>
    <w:rsid w:val="00052A2F"/>
    <w:rsid w:val="00052A6E"/>
    <w:rsid w:val="00052F1D"/>
    <w:rsid w:val="00052FE3"/>
    <w:rsid w:val="00053124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CD5"/>
    <w:rsid w:val="00056FC9"/>
    <w:rsid w:val="000572FD"/>
    <w:rsid w:val="00057420"/>
    <w:rsid w:val="00057C0F"/>
    <w:rsid w:val="00057E27"/>
    <w:rsid w:val="0006032A"/>
    <w:rsid w:val="000606B9"/>
    <w:rsid w:val="000607C7"/>
    <w:rsid w:val="00060B99"/>
    <w:rsid w:val="000610C1"/>
    <w:rsid w:val="000611CD"/>
    <w:rsid w:val="00061786"/>
    <w:rsid w:val="0006181A"/>
    <w:rsid w:val="0006193E"/>
    <w:rsid w:val="00061D28"/>
    <w:rsid w:val="00062A16"/>
    <w:rsid w:val="00062C23"/>
    <w:rsid w:val="00062EA1"/>
    <w:rsid w:val="00063139"/>
    <w:rsid w:val="0006337F"/>
    <w:rsid w:val="0006361F"/>
    <w:rsid w:val="0006369A"/>
    <w:rsid w:val="00063F61"/>
    <w:rsid w:val="00063F77"/>
    <w:rsid w:val="000642BF"/>
    <w:rsid w:val="000646C9"/>
    <w:rsid w:val="00064B9E"/>
    <w:rsid w:val="00064EB1"/>
    <w:rsid w:val="00064F6E"/>
    <w:rsid w:val="0006523F"/>
    <w:rsid w:val="00065739"/>
    <w:rsid w:val="00065954"/>
    <w:rsid w:val="000664AD"/>
    <w:rsid w:val="0006653E"/>
    <w:rsid w:val="000666D6"/>
    <w:rsid w:val="00066889"/>
    <w:rsid w:val="000668B3"/>
    <w:rsid w:val="00066A5D"/>
    <w:rsid w:val="00066CF5"/>
    <w:rsid w:val="00066F7A"/>
    <w:rsid w:val="000672C0"/>
    <w:rsid w:val="0006734C"/>
    <w:rsid w:val="0006790E"/>
    <w:rsid w:val="00067BAC"/>
    <w:rsid w:val="00070027"/>
    <w:rsid w:val="00070776"/>
    <w:rsid w:val="00071047"/>
    <w:rsid w:val="0007131E"/>
    <w:rsid w:val="00071714"/>
    <w:rsid w:val="00071798"/>
    <w:rsid w:val="000719D0"/>
    <w:rsid w:val="00071AD5"/>
    <w:rsid w:val="00072C8D"/>
    <w:rsid w:val="00072D2E"/>
    <w:rsid w:val="00073065"/>
    <w:rsid w:val="00073074"/>
    <w:rsid w:val="0007328E"/>
    <w:rsid w:val="00073658"/>
    <w:rsid w:val="000740AE"/>
    <w:rsid w:val="00074761"/>
    <w:rsid w:val="00074968"/>
    <w:rsid w:val="0007496C"/>
    <w:rsid w:val="00074A84"/>
    <w:rsid w:val="000750A6"/>
    <w:rsid w:val="000752FF"/>
    <w:rsid w:val="000753E8"/>
    <w:rsid w:val="000754CA"/>
    <w:rsid w:val="00075991"/>
    <w:rsid w:val="0007630E"/>
    <w:rsid w:val="0007648D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3A9"/>
    <w:rsid w:val="0008099E"/>
    <w:rsid w:val="00080C79"/>
    <w:rsid w:val="00080CAC"/>
    <w:rsid w:val="000810B1"/>
    <w:rsid w:val="00081606"/>
    <w:rsid w:val="00081AD0"/>
    <w:rsid w:val="00081D53"/>
    <w:rsid w:val="00081E0F"/>
    <w:rsid w:val="0008200B"/>
    <w:rsid w:val="000820B1"/>
    <w:rsid w:val="000820EE"/>
    <w:rsid w:val="0008215B"/>
    <w:rsid w:val="000822ED"/>
    <w:rsid w:val="000823F7"/>
    <w:rsid w:val="00082744"/>
    <w:rsid w:val="0008351A"/>
    <w:rsid w:val="000837FA"/>
    <w:rsid w:val="0008394E"/>
    <w:rsid w:val="00083B0A"/>
    <w:rsid w:val="00083B74"/>
    <w:rsid w:val="000843B2"/>
    <w:rsid w:val="0008442C"/>
    <w:rsid w:val="00084493"/>
    <w:rsid w:val="0008566E"/>
    <w:rsid w:val="00086127"/>
    <w:rsid w:val="00086779"/>
    <w:rsid w:val="00086A2F"/>
    <w:rsid w:val="00086F24"/>
    <w:rsid w:val="00086F31"/>
    <w:rsid w:val="000870A1"/>
    <w:rsid w:val="00087766"/>
    <w:rsid w:val="00087874"/>
    <w:rsid w:val="00087AE0"/>
    <w:rsid w:val="00090083"/>
    <w:rsid w:val="00090447"/>
    <w:rsid w:val="000905CA"/>
    <w:rsid w:val="00090A94"/>
    <w:rsid w:val="00090F51"/>
    <w:rsid w:val="0009101D"/>
    <w:rsid w:val="00091573"/>
    <w:rsid w:val="00091772"/>
    <w:rsid w:val="00091C8D"/>
    <w:rsid w:val="00091E1B"/>
    <w:rsid w:val="00091FBB"/>
    <w:rsid w:val="000920CA"/>
    <w:rsid w:val="000921D8"/>
    <w:rsid w:val="0009220C"/>
    <w:rsid w:val="000922C2"/>
    <w:rsid w:val="0009251D"/>
    <w:rsid w:val="0009273D"/>
    <w:rsid w:val="00092DB7"/>
    <w:rsid w:val="00092E90"/>
    <w:rsid w:val="00093047"/>
    <w:rsid w:val="0009317B"/>
    <w:rsid w:val="00093812"/>
    <w:rsid w:val="00094010"/>
    <w:rsid w:val="0009408D"/>
    <w:rsid w:val="0009463A"/>
    <w:rsid w:val="0009471E"/>
    <w:rsid w:val="00094733"/>
    <w:rsid w:val="000948F5"/>
    <w:rsid w:val="00094914"/>
    <w:rsid w:val="000949F2"/>
    <w:rsid w:val="00094B7C"/>
    <w:rsid w:val="00094B87"/>
    <w:rsid w:val="00094DC0"/>
    <w:rsid w:val="00094EA5"/>
    <w:rsid w:val="00095363"/>
    <w:rsid w:val="0009596C"/>
    <w:rsid w:val="00095C1E"/>
    <w:rsid w:val="00095CB6"/>
    <w:rsid w:val="000960C9"/>
    <w:rsid w:val="000960E6"/>
    <w:rsid w:val="000967F9"/>
    <w:rsid w:val="00096AF7"/>
    <w:rsid w:val="00096FAC"/>
    <w:rsid w:val="00096FD6"/>
    <w:rsid w:val="00097504"/>
    <w:rsid w:val="00097A73"/>
    <w:rsid w:val="000A0610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F16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3F93"/>
    <w:rsid w:val="000A412F"/>
    <w:rsid w:val="000A41C6"/>
    <w:rsid w:val="000A4286"/>
    <w:rsid w:val="000A4A75"/>
    <w:rsid w:val="000A58BE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09BF"/>
    <w:rsid w:val="000B10B8"/>
    <w:rsid w:val="000B1AAB"/>
    <w:rsid w:val="000B1C77"/>
    <w:rsid w:val="000B3024"/>
    <w:rsid w:val="000B3334"/>
    <w:rsid w:val="000B35BA"/>
    <w:rsid w:val="000B3897"/>
    <w:rsid w:val="000B4007"/>
    <w:rsid w:val="000B47A1"/>
    <w:rsid w:val="000B47D6"/>
    <w:rsid w:val="000B481C"/>
    <w:rsid w:val="000B4DE9"/>
    <w:rsid w:val="000B58E6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352"/>
    <w:rsid w:val="000B73E1"/>
    <w:rsid w:val="000B7681"/>
    <w:rsid w:val="000C00ED"/>
    <w:rsid w:val="000C030D"/>
    <w:rsid w:val="000C066C"/>
    <w:rsid w:val="000C0A65"/>
    <w:rsid w:val="000C0C77"/>
    <w:rsid w:val="000C0D90"/>
    <w:rsid w:val="000C108F"/>
    <w:rsid w:val="000C126F"/>
    <w:rsid w:val="000C1B3F"/>
    <w:rsid w:val="000C1C76"/>
    <w:rsid w:val="000C20F5"/>
    <w:rsid w:val="000C21DD"/>
    <w:rsid w:val="000C26C5"/>
    <w:rsid w:val="000C28DE"/>
    <w:rsid w:val="000C2E2D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C36"/>
    <w:rsid w:val="000C5C41"/>
    <w:rsid w:val="000C5EBD"/>
    <w:rsid w:val="000C6254"/>
    <w:rsid w:val="000C6722"/>
    <w:rsid w:val="000C725F"/>
    <w:rsid w:val="000C7367"/>
    <w:rsid w:val="000C738D"/>
    <w:rsid w:val="000C739B"/>
    <w:rsid w:val="000C761A"/>
    <w:rsid w:val="000C7773"/>
    <w:rsid w:val="000C778B"/>
    <w:rsid w:val="000C78EF"/>
    <w:rsid w:val="000C7B78"/>
    <w:rsid w:val="000C7EEE"/>
    <w:rsid w:val="000D0D4C"/>
    <w:rsid w:val="000D0FE2"/>
    <w:rsid w:val="000D120A"/>
    <w:rsid w:val="000D1281"/>
    <w:rsid w:val="000D1477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B8F"/>
    <w:rsid w:val="000D41D4"/>
    <w:rsid w:val="000D455E"/>
    <w:rsid w:val="000D45A9"/>
    <w:rsid w:val="000D487F"/>
    <w:rsid w:val="000D4CA3"/>
    <w:rsid w:val="000D4D31"/>
    <w:rsid w:val="000D4F07"/>
    <w:rsid w:val="000D533F"/>
    <w:rsid w:val="000D5342"/>
    <w:rsid w:val="000D64FE"/>
    <w:rsid w:val="000D6FEA"/>
    <w:rsid w:val="000D70DA"/>
    <w:rsid w:val="000D74A8"/>
    <w:rsid w:val="000D74F1"/>
    <w:rsid w:val="000D756C"/>
    <w:rsid w:val="000D7C90"/>
    <w:rsid w:val="000D7F13"/>
    <w:rsid w:val="000E0323"/>
    <w:rsid w:val="000E0370"/>
    <w:rsid w:val="000E0495"/>
    <w:rsid w:val="000E0AE8"/>
    <w:rsid w:val="000E0DA3"/>
    <w:rsid w:val="000E118F"/>
    <w:rsid w:val="000E168F"/>
    <w:rsid w:val="000E1771"/>
    <w:rsid w:val="000E1A34"/>
    <w:rsid w:val="000E1AEB"/>
    <w:rsid w:val="000E1BBA"/>
    <w:rsid w:val="000E203E"/>
    <w:rsid w:val="000E227D"/>
    <w:rsid w:val="000E2BC6"/>
    <w:rsid w:val="000E2D86"/>
    <w:rsid w:val="000E2E4A"/>
    <w:rsid w:val="000E301C"/>
    <w:rsid w:val="000E3834"/>
    <w:rsid w:val="000E3D4E"/>
    <w:rsid w:val="000E4102"/>
    <w:rsid w:val="000E4154"/>
    <w:rsid w:val="000E45BA"/>
    <w:rsid w:val="000E4802"/>
    <w:rsid w:val="000E50B8"/>
    <w:rsid w:val="000E5365"/>
    <w:rsid w:val="000E53AF"/>
    <w:rsid w:val="000E5501"/>
    <w:rsid w:val="000E55F5"/>
    <w:rsid w:val="000E566B"/>
    <w:rsid w:val="000E5887"/>
    <w:rsid w:val="000E588B"/>
    <w:rsid w:val="000E5CC7"/>
    <w:rsid w:val="000E5E88"/>
    <w:rsid w:val="000E5F88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F0154"/>
    <w:rsid w:val="000F0260"/>
    <w:rsid w:val="000F07AF"/>
    <w:rsid w:val="000F0D33"/>
    <w:rsid w:val="000F0E70"/>
    <w:rsid w:val="000F101E"/>
    <w:rsid w:val="000F1520"/>
    <w:rsid w:val="000F182E"/>
    <w:rsid w:val="000F184F"/>
    <w:rsid w:val="000F1A1F"/>
    <w:rsid w:val="000F1B16"/>
    <w:rsid w:val="000F1B4D"/>
    <w:rsid w:val="000F22A4"/>
    <w:rsid w:val="000F247A"/>
    <w:rsid w:val="000F256B"/>
    <w:rsid w:val="000F2BC6"/>
    <w:rsid w:val="000F2C22"/>
    <w:rsid w:val="000F2EE3"/>
    <w:rsid w:val="000F30DC"/>
    <w:rsid w:val="000F30EE"/>
    <w:rsid w:val="000F3111"/>
    <w:rsid w:val="000F35C8"/>
    <w:rsid w:val="000F3987"/>
    <w:rsid w:val="000F3A6B"/>
    <w:rsid w:val="000F456D"/>
    <w:rsid w:val="000F45A8"/>
    <w:rsid w:val="000F470D"/>
    <w:rsid w:val="000F4D1D"/>
    <w:rsid w:val="000F522E"/>
    <w:rsid w:val="000F542A"/>
    <w:rsid w:val="000F589B"/>
    <w:rsid w:val="000F5E7C"/>
    <w:rsid w:val="000F5E96"/>
    <w:rsid w:val="000F6922"/>
    <w:rsid w:val="000F69F4"/>
    <w:rsid w:val="000F6FBF"/>
    <w:rsid w:val="000F7D1E"/>
    <w:rsid w:val="001012BD"/>
    <w:rsid w:val="001012D5"/>
    <w:rsid w:val="001012F7"/>
    <w:rsid w:val="001015AD"/>
    <w:rsid w:val="00101AC8"/>
    <w:rsid w:val="00102168"/>
    <w:rsid w:val="001026AE"/>
    <w:rsid w:val="001028D0"/>
    <w:rsid w:val="00102E85"/>
    <w:rsid w:val="00102E9A"/>
    <w:rsid w:val="001031ED"/>
    <w:rsid w:val="001035A9"/>
    <w:rsid w:val="00103977"/>
    <w:rsid w:val="00103C03"/>
    <w:rsid w:val="00104047"/>
    <w:rsid w:val="00104208"/>
    <w:rsid w:val="00104C1C"/>
    <w:rsid w:val="00104C89"/>
    <w:rsid w:val="00104CFA"/>
    <w:rsid w:val="001051FB"/>
    <w:rsid w:val="00105450"/>
    <w:rsid w:val="00105729"/>
    <w:rsid w:val="00105C21"/>
    <w:rsid w:val="00106039"/>
    <w:rsid w:val="00106191"/>
    <w:rsid w:val="00106648"/>
    <w:rsid w:val="0010674F"/>
    <w:rsid w:val="00106918"/>
    <w:rsid w:val="00106930"/>
    <w:rsid w:val="00106C1D"/>
    <w:rsid w:val="00107099"/>
    <w:rsid w:val="0010716B"/>
    <w:rsid w:val="001075C6"/>
    <w:rsid w:val="001105D0"/>
    <w:rsid w:val="0011067D"/>
    <w:rsid w:val="00111191"/>
    <w:rsid w:val="001113EF"/>
    <w:rsid w:val="001119AA"/>
    <w:rsid w:val="00111B43"/>
    <w:rsid w:val="00111C94"/>
    <w:rsid w:val="001121D5"/>
    <w:rsid w:val="001129CC"/>
    <w:rsid w:val="00112D64"/>
    <w:rsid w:val="00112F5F"/>
    <w:rsid w:val="00112F6B"/>
    <w:rsid w:val="001139CC"/>
    <w:rsid w:val="00114D06"/>
    <w:rsid w:val="00115A92"/>
    <w:rsid w:val="00115CBD"/>
    <w:rsid w:val="00116A31"/>
    <w:rsid w:val="00116A50"/>
    <w:rsid w:val="001171D4"/>
    <w:rsid w:val="00117B02"/>
    <w:rsid w:val="00117D70"/>
    <w:rsid w:val="00117DBA"/>
    <w:rsid w:val="00117F02"/>
    <w:rsid w:val="001200EE"/>
    <w:rsid w:val="00120244"/>
    <w:rsid w:val="0012039D"/>
    <w:rsid w:val="001203D1"/>
    <w:rsid w:val="001205C8"/>
    <w:rsid w:val="00120674"/>
    <w:rsid w:val="00120CCA"/>
    <w:rsid w:val="0012113B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337"/>
    <w:rsid w:val="0012678B"/>
    <w:rsid w:val="001275AD"/>
    <w:rsid w:val="00127FB3"/>
    <w:rsid w:val="001303B7"/>
    <w:rsid w:val="00130B9A"/>
    <w:rsid w:val="00130C65"/>
    <w:rsid w:val="00130C74"/>
    <w:rsid w:val="00130E77"/>
    <w:rsid w:val="00131A80"/>
    <w:rsid w:val="00131CA5"/>
    <w:rsid w:val="0013202E"/>
    <w:rsid w:val="0013231A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4860"/>
    <w:rsid w:val="00135119"/>
    <w:rsid w:val="00135268"/>
    <w:rsid w:val="00135286"/>
    <w:rsid w:val="0013555C"/>
    <w:rsid w:val="001358D9"/>
    <w:rsid w:val="00135B45"/>
    <w:rsid w:val="00135D70"/>
    <w:rsid w:val="00135EA7"/>
    <w:rsid w:val="0013604E"/>
    <w:rsid w:val="0013641C"/>
    <w:rsid w:val="00136F3D"/>
    <w:rsid w:val="001372D6"/>
    <w:rsid w:val="0013751C"/>
    <w:rsid w:val="00137A2B"/>
    <w:rsid w:val="00137D96"/>
    <w:rsid w:val="00137DB8"/>
    <w:rsid w:val="0014012D"/>
    <w:rsid w:val="0014014E"/>
    <w:rsid w:val="001402E2"/>
    <w:rsid w:val="00140417"/>
    <w:rsid w:val="00140662"/>
    <w:rsid w:val="00140874"/>
    <w:rsid w:val="00140977"/>
    <w:rsid w:val="001419A4"/>
    <w:rsid w:val="00141AE6"/>
    <w:rsid w:val="00141F6F"/>
    <w:rsid w:val="001422E1"/>
    <w:rsid w:val="00142587"/>
    <w:rsid w:val="0014302E"/>
    <w:rsid w:val="00143233"/>
    <w:rsid w:val="00143240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4D"/>
    <w:rsid w:val="0014797A"/>
    <w:rsid w:val="001479D6"/>
    <w:rsid w:val="00150501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807"/>
    <w:rsid w:val="00152961"/>
    <w:rsid w:val="00153648"/>
    <w:rsid w:val="00153658"/>
    <w:rsid w:val="00153775"/>
    <w:rsid w:val="001538A6"/>
    <w:rsid w:val="00153A09"/>
    <w:rsid w:val="00153F7B"/>
    <w:rsid w:val="001541B2"/>
    <w:rsid w:val="001542C4"/>
    <w:rsid w:val="0015443E"/>
    <w:rsid w:val="0015498F"/>
    <w:rsid w:val="00154A6D"/>
    <w:rsid w:val="00155B05"/>
    <w:rsid w:val="001560F6"/>
    <w:rsid w:val="0015752F"/>
    <w:rsid w:val="00157DBC"/>
    <w:rsid w:val="00157E3B"/>
    <w:rsid w:val="0016007D"/>
    <w:rsid w:val="00160249"/>
    <w:rsid w:val="001603D5"/>
    <w:rsid w:val="001607DC"/>
    <w:rsid w:val="00160B6B"/>
    <w:rsid w:val="00160BC6"/>
    <w:rsid w:val="00161259"/>
    <w:rsid w:val="0016156F"/>
    <w:rsid w:val="00161C7D"/>
    <w:rsid w:val="00161D3A"/>
    <w:rsid w:val="00162076"/>
    <w:rsid w:val="001624E2"/>
    <w:rsid w:val="00162500"/>
    <w:rsid w:val="00162C5F"/>
    <w:rsid w:val="00162E05"/>
    <w:rsid w:val="001631BB"/>
    <w:rsid w:val="001632E0"/>
    <w:rsid w:val="00163554"/>
    <w:rsid w:val="001635C6"/>
    <w:rsid w:val="00163802"/>
    <w:rsid w:val="001644C5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DC"/>
    <w:rsid w:val="001664B5"/>
    <w:rsid w:val="001668AD"/>
    <w:rsid w:val="0016690E"/>
    <w:rsid w:val="00166F09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FF2"/>
    <w:rsid w:val="00171229"/>
    <w:rsid w:val="0017136C"/>
    <w:rsid w:val="001713AD"/>
    <w:rsid w:val="00171499"/>
    <w:rsid w:val="00171AD6"/>
    <w:rsid w:val="0017215D"/>
    <w:rsid w:val="00172276"/>
    <w:rsid w:val="00172740"/>
    <w:rsid w:val="00172F7C"/>
    <w:rsid w:val="0017367D"/>
    <w:rsid w:val="00173AA4"/>
    <w:rsid w:val="00173CF0"/>
    <w:rsid w:val="00174426"/>
    <w:rsid w:val="00174A6A"/>
    <w:rsid w:val="00174FA8"/>
    <w:rsid w:val="001751B1"/>
    <w:rsid w:val="001753C9"/>
    <w:rsid w:val="001753D2"/>
    <w:rsid w:val="00176D17"/>
    <w:rsid w:val="00176E00"/>
    <w:rsid w:val="001779F4"/>
    <w:rsid w:val="00180038"/>
    <w:rsid w:val="0018012D"/>
    <w:rsid w:val="0018083C"/>
    <w:rsid w:val="001809BE"/>
    <w:rsid w:val="00180D0A"/>
    <w:rsid w:val="00181217"/>
    <w:rsid w:val="001812BC"/>
    <w:rsid w:val="00181BA4"/>
    <w:rsid w:val="00182973"/>
    <w:rsid w:val="00182F9F"/>
    <w:rsid w:val="001830A2"/>
    <w:rsid w:val="001833D1"/>
    <w:rsid w:val="00183413"/>
    <w:rsid w:val="00183559"/>
    <w:rsid w:val="001836C6"/>
    <w:rsid w:val="001837D7"/>
    <w:rsid w:val="0018438C"/>
    <w:rsid w:val="001844B0"/>
    <w:rsid w:val="0018612C"/>
    <w:rsid w:val="00186D8C"/>
    <w:rsid w:val="0018762F"/>
    <w:rsid w:val="00187D57"/>
    <w:rsid w:val="001901F0"/>
    <w:rsid w:val="001902FA"/>
    <w:rsid w:val="001905E8"/>
    <w:rsid w:val="00191016"/>
    <w:rsid w:val="00191019"/>
    <w:rsid w:val="0019104C"/>
    <w:rsid w:val="0019169A"/>
    <w:rsid w:val="00191A15"/>
    <w:rsid w:val="0019228E"/>
    <w:rsid w:val="00192341"/>
    <w:rsid w:val="0019239A"/>
    <w:rsid w:val="0019256F"/>
    <w:rsid w:val="0019258E"/>
    <w:rsid w:val="00192AE6"/>
    <w:rsid w:val="00192C78"/>
    <w:rsid w:val="00192D38"/>
    <w:rsid w:val="00192DD9"/>
    <w:rsid w:val="001931D2"/>
    <w:rsid w:val="001932DA"/>
    <w:rsid w:val="0019379E"/>
    <w:rsid w:val="00193C8C"/>
    <w:rsid w:val="00194197"/>
    <w:rsid w:val="001945AA"/>
    <w:rsid w:val="001947FB"/>
    <w:rsid w:val="0019587D"/>
    <w:rsid w:val="00195CD7"/>
    <w:rsid w:val="00195D29"/>
    <w:rsid w:val="00195FCA"/>
    <w:rsid w:val="00196270"/>
    <w:rsid w:val="001962BC"/>
    <w:rsid w:val="001965D3"/>
    <w:rsid w:val="001965DB"/>
    <w:rsid w:val="001970F0"/>
    <w:rsid w:val="001971C7"/>
    <w:rsid w:val="001975DD"/>
    <w:rsid w:val="00197A46"/>
    <w:rsid w:val="00197E28"/>
    <w:rsid w:val="00197E8B"/>
    <w:rsid w:val="00197EE4"/>
    <w:rsid w:val="001A0A47"/>
    <w:rsid w:val="001A0AE5"/>
    <w:rsid w:val="001A0B4A"/>
    <w:rsid w:val="001A0E22"/>
    <w:rsid w:val="001A1DB8"/>
    <w:rsid w:val="001A214C"/>
    <w:rsid w:val="001A2C2C"/>
    <w:rsid w:val="001A331F"/>
    <w:rsid w:val="001A3C13"/>
    <w:rsid w:val="001A3FDA"/>
    <w:rsid w:val="001A434A"/>
    <w:rsid w:val="001A4797"/>
    <w:rsid w:val="001A4B4E"/>
    <w:rsid w:val="001A54F6"/>
    <w:rsid w:val="001A5DA1"/>
    <w:rsid w:val="001A5ECD"/>
    <w:rsid w:val="001A5FAD"/>
    <w:rsid w:val="001A6140"/>
    <w:rsid w:val="001A62E6"/>
    <w:rsid w:val="001A6365"/>
    <w:rsid w:val="001A7163"/>
    <w:rsid w:val="001A7638"/>
    <w:rsid w:val="001A785B"/>
    <w:rsid w:val="001A787F"/>
    <w:rsid w:val="001B0759"/>
    <w:rsid w:val="001B0A5E"/>
    <w:rsid w:val="001B0F53"/>
    <w:rsid w:val="001B161F"/>
    <w:rsid w:val="001B1ADF"/>
    <w:rsid w:val="001B1E43"/>
    <w:rsid w:val="001B1EF2"/>
    <w:rsid w:val="001B263C"/>
    <w:rsid w:val="001B2851"/>
    <w:rsid w:val="001B2D78"/>
    <w:rsid w:val="001B2ED9"/>
    <w:rsid w:val="001B376F"/>
    <w:rsid w:val="001B37A4"/>
    <w:rsid w:val="001B37C7"/>
    <w:rsid w:val="001B3C30"/>
    <w:rsid w:val="001B446D"/>
    <w:rsid w:val="001B47C3"/>
    <w:rsid w:val="001B481C"/>
    <w:rsid w:val="001B4A97"/>
    <w:rsid w:val="001B4B16"/>
    <w:rsid w:val="001B4F84"/>
    <w:rsid w:val="001B50B8"/>
    <w:rsid w:val="001B5139"/>
    <w:rsid w:val="001B526A"/>
    <w:rsid w:val="001B5342"/>
    <w:rsid w:val="001B5E3B"/>
    <w:rsid w:val="001B60B2"/>
    <w:rsid w:val="001B6359"/>
    <w:rsid w:val="001B63A3"/>
    <w:rsid w:val="001B641F"/>
    <w:rsid w:val="001B650B"/>
    <w:rsid w:val="001B6A7A"/>
    <w:rsid w:val="001B6A8A"/>
    <w:rsid w:val="001B6B5C"/>
    <w:rsid w:val="001B6F18"/>
    <w:rsid w:val="001B7034"/>
    <w:rsid w:val="001B720C"/>
    <w:rsid w:val="001B738D"/>
    <w:rsid w:val="001B7B1C"/>
    <w:rsid w:val="001B7E14"/>
    <w:rsid w:val="001C002F"/>
    <w:rsid w:val="001C0686"/>
    <w:rsid w:val="001C06EE"/>
    <w:rsid w:val="001C0708"/>
    <w:rsid w:val="001C0986"/>
    <w:rsid w:val="001C09FC"/>
    <w:rsid w:val="001C0EBF"/>
    <w:rsid w:val="001C15A5"/>
    <w:rsid w:val="001C1A34"/>
    <w:rsid w:val="001C1DAE"/>
    <w:rsid w:val="001C1F38"/>
    <w:rsid w:val="001C21D3"/>
    <w:rsid w:val="001C23A4"/>
    <w:rsid w:val="001C23D9"/>
    <w:rsid w:val="001C2CE8"/>
    <w:rsid w:val="001C2D43"/>
    <w:rsid w:val="001C2EE9"/>
    <w:rsid w:val="001C2F11"/>
    <w:rsid w:val="001C3084"/>
    <w:rsid w:val="001C33B3"/>
    <w:rsid w:val="001C37DF"/>
    <w:rsid w:val="001C3B5F"/>
    <w:rsid w:val="001C442D"/>
    <w:rsid w:val="001C4FF5"/>
    <w:rsid w:val="001C51FA"/>
    <w:rsid w:val="001C55F0"/>
    <w:rsid w:val="001C5637"/>
    <w:rsid w:val="001C5E51"/>
    <w:rsid w:val="001C619A"/>
    <w:rsid w:val="001C699E"/>
    <w:rsid w:val="001C6AAE"/>
    <w:rsid w:val="001C6D74"/>
    <w:rsid w:val="001C6E56"/>
    <w:rsid w:val="001C6E5F"/>
    <w:rsid w:val="001C6EF0"/>
    <w:rsid w:val="001C720C"/>
    <w:rsid w:val="001C7513"/>
    <w:rsid w:val="001C7BB6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5EC"/>
    <w:rsid w:val="001D4BF9"/>
    <w:rsid w:val="001D50B7"/>
    <w:rsid w:val="001D5BEE"/>
    <w:rsid w:val="001D5E08"/>
    <w:rsid w:val="001D5E81"/>
    <w:rsid w:val="001D6AA4"/>
    <w:rsid w:val="001D70EC"/>
    <w:rsid w:val="001D742C"/>
    <w:rsid w:val="001D7A5D"/>
    <w:rsid w:val="001D7D4C"/>
    <w:rsid w:val="001E0321"/>
    <w:rsid w:val="001E0410"/>
    <w:rsid w:val="001E0914"/>
    <w:rsid w:val="001E0D06"/>
    <w:rsid w:val="001E0EAC"/>
    <w:rsid w:val="001E0FB3"/>
    <w:rsid w:val="001E12CD"/>
    <w:rsid w:val="001E14E8"/>
    <w:rsid w:val="001E1855"/>
    <w:rsid w:val="001E1AE0"/>
    <w:rsid w:val="001E2596"/>
    <w:rsid w:val="001E320E"/>
    <w:rsid w:val="001E353F"/>
    <w:rsid w:val="001E35C7"/>
    <w:rsid w:val="001E362A"/>
    <w:rsid w:val="001E36A7"/>
    <w:rsid w:val="001E3755"/>
    <w:rsid w:val="001E3810"/>
    <w:rsid w:val="001E3BC1"/>
    <w:rsid w:val="001E3DAB"/>
    <w:rsid w:val="001E3F29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F0073"/>
    <w:rsid w:val="001F021A"/>
    <w:rsid w:val="001F044E"/>
    <w:rsid w:val="001F057F"/>
    <w:rsid w:val="001F058C"/>
    <w:rsid w:val="001F05A0"/>
    <w:rsid w:val="001F0821"/>
    <w:rsid w:val="001F0888"/>
    <w:rsid w:val="001F0983"/>
    <w:rsid w:val="001F0A04"/>
    <w:rsid w:val="001F0A1B"/>
    <w:rsid w:val="001F0A64"/>
    <w:rsid w:val="001F0C3A"/>
    <w:rsid w:val="001F0F55"/>
    <w:rsid w:val="001F1572"/>
    <w:rsid w:val="001F1AB9"/>
    <w:rsid w:val="001F1CEC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4255"/>
    <w:rsid w:val="001F443E"/>
    <w:rsid w:val="001F4600"/>
    <w:rsid w:val="001F4610"/>
    <w:rsid w:val="001F4982"/>
    <w:rsid w:val="001F4E0B"/>
    <w:rsid w:val="001F4E7D"/>
    <w:rsid w:val="001F5787"/>
    <w:rsid w:val="001F5E7A"/>
    <w:rsid w:val="001F6B05"/>
    <w:rsid w:val="001F6D13"/>
    <w:rsid w:val="001F6D2B"/>
    <w:rsid w:val="001F6FA0"/>
    <w:rsid w:val="001F70AB"/>
    <w:rsid w:val="001F74DA"/>
    <w:rsid w:val="0020010A"/>
    <w:rsid w:val="00200136"/>
    <w:rsid w:val="00200563"/>
    <w:rsid w:val="002005D5"/>
    <w:rsid w:val="0020091E"/>
    <w:rsid w:val="00201328"/>
    <w:rsid w:val="00201757"/>
    <w:rsid w:val="00201EC4"/>
    <w:rsid w:val="0020337A"/>
    <w:rsid w:val="002048D9"/>
    <w:rsid w:val="00204DB0"/>
    <w:rsid w:val="00205097"/>
    <w:rsid w:val="002050A2"/>
    <w:rsid w:val="0020528D"/>
    <w:rsid w:val="00205CD0"/>
    <w:rsid w:val="00205E73"/>
    <w:rsid w:val="00205EF2"/>
    <w:rsid w:val="002061BE"/>
    <w:rsid w:val="00206490"/>
    <w:rsid w:val="00206575"/>
    <w:rsid w:val="00206E4B"/>
    <w:rsid w:val="00207025"/>
    <w:rsid w:val="002078BF"/>
    <w:rsid w:val="002079A0"/>
    <w:rsid w:val="00210230"/>
    <w:rsid w:val="002103BB"/>
    <w:rsid w:val="002104BB"/>
    <w:rsid w:val="002107B5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4358"/>
    <w:rsid w:val="00214CED"/>
    <w:rsid w:val="00214F53"/>
    <w:rsid w:val="00215107"/>
    <w:rsid w:val="00215256"/>
    <w:rsid w:val="002153D6"/>
    <w:rsid w:val="00215A3A"/>
    <w:rsid w:val="002162FE"/>
    <w:rsid w:val="00216B95"/>
    <w:rsid w:val="00216B98"/>
    <w:rsid w:val="00217BE5"/>
    <w:rsid w:val="002204E1"/>
    <w:rsid w:val="00220574"/>
    <w:rsid w:val="0022063D"/>
    <w:rsid w:val="00220BFD"/>
    <w:rsid w:val="00221492"/>
    <w:rsid w:val="0022261B"/>
    <w:rsid w:val="00222B50"/>
    <w:rsid w:val="00222DA3"/>
    <w:rsid w:val="00222EB6"/>
    <w:rsid w:val="00223288"/>
    <w:rsid w:val="00223787"/>
    <w:rsid w:val="002238C7"/>
    <w:rsid w:val="00223954"/>
    <w:rsid w:val="00223E72"/>
    <w:rsid w:val="00223FA8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96D"/>
    <w:rsid w:val="00226B33"/>
    <w:rsid w:val="00226EA1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E3E"/>
    <w:rsid w:val="00230F01"/>
    <w:rsid w:val="00231198"/>
    <w:rsid w:val="00231496"/>
    <w:rsid w:val="002315A1"/>
    <w:rsid w:val="00231A84"/>
    <w:rsid w:val="00231F20"/>
    <w:rsid w:val="0023222A"/>
    <w:rsid w:val="00232588"/>
    <w:rsid w:val="002325D0"/>
    <w:rsid w:val="002329F0"/>
    <w:rsid w:val="00232B39"/>
    <w:rsid w:val="0023305C"/>
    <w:rsid w:val="002334C3"/>
    <w:rsid w:val="002335A7"/>
    <w:rsid w:val="00233623"/>
    <w:rsid w:val="00233974"/>
    <w:rsid w:val="002339C3"/>
    <w:rsid w:val="00233F6F"/>
    <w:rsid w:val="00234645"/>
    <w:rsid w:val="002346A8"/>
    <w:rsid w:val="00234A1D"/>
    <w:rsid w:val="00234A7A"/>
    <w:rsid w:val="00234DDA"/>
    <w:rsid w:val="002352AB"/>
    <w:rsid w:val="002353F1"/>
    <w:rsid w:val="00235B6C"/>
    <w:rsid w:val="002360E3"/>
    <w:rsid w:val="00236212"/>
    <w:rsid w:val="00236650"/>
    <w:rsid w:val="00236AF9"/>
    <w:rsid w:val="00236B8D"/>
    <w:rsid w:val="00237234"/>
    <w:rsid w:val="0023744E"/>
    <w:rsid w:val="0023758F"/>
    <w:rsid w:val="002378C3"/>
    <w:rsid w:val="00237BB7"/>
    <w:rsid w:val="00237E6D"/>
    <w:rsid w:val="00240874"/>
    <w:rsid w:val="00240A39"/>
    <w:rsid w:val="00240F91"/>
    <w:rsid w:val="002413F6"/>
    <w:rsid w:val="00241455"/>
    <w:rsid w:val="00241964"/>
    <w:rsid w:val="002419B5"/>
    <w:rsid w:val="00241D0E"/>
    <w:rsid w:val="00242233"/>
    <w:rsid w:val="00242707"/>
    <w:rsid w:val="0024278C"/>
    <w:rsid w:val="0024297C"/>
    <w:rsid w:val="00242CBF"/>
    <w:rsid w:val="00242F87"/>
    <w:rsid w:val="002439E0"/>
    <w:rsid w:val="00243B58"/>
    <w:rsid w:val="0024420D"/>
    <w:rsid w:val="002442A5"/>
    <w:rsid w:val="002443A3"/>
    <w:rsid w:val="002451E5"/>
    <w:rsid w:val="002452C4"/>
    <w:rsid w:val="002459D2"/>
    <w:rsid w:val="00245C63"/>
    <w:rsid w:val="00245D5C"/>
    <w:rsid w:val="00245EEE"/>
    <w:rsid w:val="0024602B"/>
    <w:rsid w:val="002461CC"/>
    <w:rsid w:val="00246325"/>
    <w:rsid w:val="002468F4"/>
    <w:rsid w:val="002469AC"/>
    <w:rsid w:val="00246C42"/>
    <w:rsid w:val="00247394"/>
    <w:rsid w:val="00247553"/>
    <w:rsid w:val="0024774D"/>
    <w:rsid w:val="0025045B"/>
    <w:rsid w:val="00250489"/>
    <w:rsid w:val="00250BD0"/>
    <w:rsid w:val="002516E2"/>
    <w:rsid w:val="002517B6"/>
    <w:rsid w:val="002518AE"/>
    <w:rsid w:val="0025198E"/>
    <w:rsid w:val="00251B72"/>
    <w:rsid w:val="00251FFD"/>
    <w:rsid w:val="00252C32"/>
    <w:rsid w:val="00252FAA"/>
    <w:rsid w:val="00252FFE"/>
    <w:rsid w:val="0025320D"/>
    <w:rsid w:val="00253222"/>
    <w:rsid w:val="00253308"/>
    <w:rsid w:val="00253464"/>
    <w:rsid w:val="00253C98"/>
    <w:rsid w:val="00253D38"/>
    <w:rsid w:val="00254840"/>
    <w:rsid w:val="0025499A"/>
    <w:rsid w:val="00254DE1"/>
    <w:rsid w:val="002550A7"/>
    <w:rsid w:val="002550AA"/>
    <w:rsid w:val="002556BC"/>
    <w:rsid w:val="0025590B"/>
    <w:rsid w:val="00255A2D"/>
    <w:rsid w:val="00255E26"/>
    <w:rsid w:val="002565AC"/>
    <w:rsid w:val="00256638"/>
    <w:rsid w:val="002566D3"/>
    <w:rsid w:val="00256C07"/>
    <w:rsid w:val="00256E56"/>
    <w:rsid w:val="00257BE1"/>
    <w:rsid w:val="00260388"/>
    <w:rsid w:val="00260567"/>
    <w:rsid w:val="0026086D"/>
    <w:rsid w:val="00260ADB"/>
    <w:rsid w:val="00260CB9"/>
    <w:rsid w:val="0026104E"/>
    <w:rsid w:val="002610BD"/>
    <w:rsid w:val="0026125D"/>
    <w:rsid w:val="00261645"/>
    <w:rsid w:val="002616E3"/>
    <w:rsid w:val="00262BBF"/>
    <w:rsid w:val="0026380B"/>
    <w:rsid w:val="002638A1"/>
    <w:rsid w:val="00263A7C"/>
    <w:rsid w:val="00263D7A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C0E"/>
    <w:rsid w:val="00266E4D"/>
    <w:rsid w:val="00267AE6"/>
    <w:rsid w:val="00270152"/>
    <w:rsid w:val="00270370"/>
    <w:rsid w:val="00270BA1"/>
    <w:rsid w:val="002710A0"/>
    <w:rsid w:val="00271548"/>
    <w:rsid w:val="00271B12"/>
    <w:rsid w:val="00272438"/>
    <w:rsid w:val="00272738"/>
    <w:rsid w:val="002727D8"/>
    <w:rsid w:val="00272A8D"/>
    <w:rsid w:val="00272B0C"/>
    <w:rsid w:val="00272B3B"/>
    <w:rsid w:val="00272D52"/>
    <w:rsid w:val="00272DCF"/>
    <w:rsid w:val="002737CF"/>
    <w:rsid w:val="00273925"/>
    <w:rsid w:val="0027396A"/>
    <w:rsid w:val="00273AC6"/>
    <w:rsid w:val="002746A4"/>
    <w:rsid w:val="002746F0"/>
    <w:rsid w:val="00274851"/>
    <w:rsid w:val="0027502F"/>
    <w:rsid w:val="00275233"/>
    <w:rsid w:val="00275393"/>
    <w:rsid w:val="002755F4"/>
    <w:rsid w:val="0027572F"/>
    <w:rsid w:val="00275787"/>
    <w:rsid w:val="00276560"/>
    <w:rsid w:val="00276C7B"/>
    <w:rsid w:val="00276DE1"/>
    <w:rsid w:val="00276E37"/>
    <w:rsid w:val="00276F0C"/>
    <w:rsid w:val="00276FD8"/>
    <w:rsid w:val="00277049"/>
    <w:rsid w:val="002770F3"/>
    <w:rsid w:val="002771AB"/>
    <w:rsid w:val="002777C1"/>
    <w:rsid w:val="00277A80"/>
    <w:rsid w:val="00277CE3"/>
    <w:rsid w:val="00280809"/>
    <w:rsid w:val="00280B2E"/>
    <w:rsid w:val="00280B55"/>
    <w:rsid w:val="00280C62"/>
    <w:rsid w:val="0028199D"/>
    <w:rsid w:val="00281A45"/>
    <w:rsid w:val="002820BE"/>
    <w:rsid w:val="0028286C"/>
    <w:rsid w:val="00282B60"/>
    <w:rsid w:val="00282E46"/>
    <w:rsid w:val="00283173"/>
    <w:rsid w:val="00283CB6"/>
    <w:rsid w:val="00283D06"/>
    <w:rsid w:val="00284063"/>
    <w:rsid w:val="002844A1"/>
    <w:rsid w:val="0028455A"/>
    <w:rsid w:val="00284A5F"/>
    <w:rsid w:val="00285DC3"/>
    <w:rsid w:val="002864ED"/>
    <w:rsid w:val="002867A8"/>
    <w:rsid w:val="00286840"/>
    <w:rsid w:val="00286A80"/>
    <w:rsid w:val="0028720E"/>
    <w:rsid w:val="00287641"/>
    <w:rsid w:val="00287A51"/>
    <w:rsid w:val="00287B89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5FA"/>
    <w:rsid w:val="00291A58"/>
    <w:rsid w:val="0029274A"/>
    <w:rsid w:val="00292C2E"/>
    <w:rsid w:val="00292CBC"/>
    <w:rsid w:val="00293490"/>
    <w:rsid w:val="002937ED"/>
    <w:rsid w:val="00293A5A"/>
    <w:rsid w:val="00293CB0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7350"/>
    <w:rsid w:val="00297409"/>
    <w:rsid w:val="002A01AE"/>
    <w:rsid w:val="002A0E94"/>
    <w:rsid w:val="002A1183"/>
    <w:rsid w:val="002A2A44"/>
    <w:rsid w:val="002A2AB2"/>
    <w:rsid w:val="002A2CFC"/>
    <w:rsid w:val="002A3970"/>
    <w:rsid w:val="002A3A53"/>
    <w:rsid w:val="002A3F92"/>
    <w:rsid w:val="002A5306"/>
    <w:rsid w:val="002A530C"/>
    <w:rsid w:val="002A5395"/>
    <w:rsid w:val="002A5E18"/>
    <w:rsid w:val="002A6025"/>
    <w:rsid w:val="002A68EF"/>
    <w:rsid w:val="002A7603"/>
    <w:rsid w:val="002A7A63"/>
    <w:rsid w:val="002A7B60"/>
    <w:rsid w:val="002B0303"/>
    <w:rsid w:val="002B071E"/>
    <w:rsid w:val="002B082A"/>
    <w:rsid w:val="002B1614"/>
    <w:rsid w:val="002B219B"/>
    <w:rsid w:val="002B3401"/>
    <w:rsid w:val="002B3611"/>
    <w:rsid w:val="002B37A3"/>
    <w:rsid w:val="002B437C"/>
    <w:rsid w:val="002B46F2"/>
    <w:rsid w:val="002B4C0D"/>
    <w:rsid w:val="002B4E90"/>
    <w:rsid w:val="002B4F39"/>
    <w:rsid w:val="002B57BF"/>
    <w:rsid w:val="002B5B78"/>
    <w:rsid w:val="002B5C2F"/>
    <w:rsid w:val="002B5D91"/>
    <w:rsid w:val="002B720C"/>
    <w:rsid w:val="002B737C"/>
    <w:rsid w:val="002B78F1"/>
    <w:rsid w:val="002B7D70"/>
    <w:rsid w:val="002C0009"/>
    <w:rsid w:val="002C00EA"/>
    <w:rsid w:val="002C068F"/>
    <w:rsid w:val="002C0B0B"/>
    <w:rsid w:val="002C0D6B"/>
    <w:rsid w:val="002C0EF6"/>
    <w:rsid w:val="002C105C"/>
    <w:rsid w:val="002C1195"/>
    <w:rsid w:val="002C1BAA"/>
    <w:rsid w:val="002C22A6"/>
    <w:rsid w:val="002C2708"/>
    <w:rsid w:val="002C294A"/>
    <w:rsid w:val="002C2ECF"/>
    <w:rsid w:val="002C326C"/>
    <w:rsid w:val="002C380A"/>
    <w:rsid w:val="002C40B7"/>
    <w:rsid w:val="002C4387"/>
    <w:rsid w:val="002C4A05"/>
    <w:rsid w:val="002C4DD6"/>
    <w:rsid w:val="002C50CF"/>
    <w:rsid w:val="002C5367"/>
    <w:rsid w:val="002C56AE"/>
    <w:rsid w:val="002C64B6"/>
    <w:rsid w:val="002C6968"/>
    <w:rsid w:val="002C6E1C"/>
    <w:rsid w:val="002C6EF1"/>
    <w:rsid w:val="002C712B"/>
    <w:rsid w:val="002C7353"/>
    <w:rsid w:val="002C7848"/>
    <w:rsid w:val="002C7CC5"/>
    <w:rsid w:val="002C7DDB"/>
    <w:rsid w:val="002D019F"/>
    <w:rsid w:val="002D050E"/>
    <w:rsid w:val="002D0783"/>
    <w:rsid w:val="002D09F4"/>
    <w:rsid w:val="002D19E1"/>
    <w:rsid w:val="002D1FAB"/>
    <w:rsid w:val="002D2ED1"/>
    <w:rsid w:val="002D32AE"/>
    <w:rsid w:val="002D366E"/>
    <w:rsid w:val="002D3E6A"/>
    <w:rsid w:val="002D3F20"/>
    <w:rsid w:val="002D3FFC"/>
    <w:rsid w:val="002D44D8"/>
    <w:rsid w:val="002D49C2"/>
    <w:rsid w:val="002D4BA3"/>
    <w:rsid w:val="002D4EFC"/>
    <w:rsid w:val="002D5328"/>
    <w:rsid w:val="002D542A"/>
    <w:rsid w:val="002D54AF"/>
    <w:rsid w:val="002D5882"/>
    <w:rsid w:val="002D5896"/>
    <w:rsid w:val="002D5FCC"/>
    <w:rsid w:val="002D6007"/>
    <w:rsid w:val="002D636E"/>
    <w:rsid w:val="002D64F1"/>
    <w:rsid w:val="002D667B"/>
    <w:rsid w:val="002D6A2A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88F"/>
    <w:rsid w:val="002E0B37"/>
    <w:rsid w:val="002E0D41"/>
    <w:rsid w:val="002E18B1"/>
    <w:rsid w:val="002E1EE4"/>
    <w:rsid w:val="002E2C4F"/>
    <w:rsid w:val="002E2CAF"/>
    <w:rsid w:val="002E2F12"/>
    <w:rsid w:val="002E2FC0"/>
    <w:rsid w:val="002E330F"/>
    <w:rsid w:val="002E36E4"/>
    <w:rsid w:val="002E3731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571B"/>
    <w:rsid w:val="002E5744"/>
    <w:rsid w:val="002E5974"/>
    <w:rsid w:val="002E5FE1"/>
    <w:rsid w:val="002E6794"/>
    <w:rsid w:val="002E6A7B"/>
    <w:rsid w:val="002E72F4"/>
    <w:rsid w:val="002E7653"/>
    <w:rsid w:val="002E79CE"/>
    <w:rsid w:val="002E7C99"/>
    <w:rsid w:val="002E7F8C"/>
    <w:rsid w:val="002F0316"/>
    <w:rsid w:val="002F0324"/>
    <w:rsid w:val="002F0746"/>
    <w:rsid w:val="002F07F3"/>
    <w:rsid w:val="002F15A2"/>
    <w:rsid w:val="002F1797"/>
    <w:rsid w:val="002F1863"/>
    <w:rsid w:val="002F1A62"/>
    <w:rsid w:val="002F2202"/>
    <w:rsid w:val="002F232D"/>
    <w:rsid w:val="002F2502"/>
    <w:rsid w:val="002F2FD5"/>
    <w:rsid w:val="002F304F"/>
    <w:rsid w:val="002F382D"/>
    <w:rsid w:val="002F3ABB"/>
    <w:rsid w:val="002F3D84"/>
    <w:rsid w:val="002F3D9A"/>
    <w:rsid w:val="002F4048"/>
    <w:rsid w:val="002F464A"/>
    <w:rsid w:val="002F4A4D"/>
    <w:rsid w:val="002F4BC3"/>
    <w:rsid w:val="002F4D07"/>
    <w:rsid w:val="002F5267"/>
    <w:rsid w:val="002F5615"/>
    <w:rsid w:val="002F56BB"/>
    <w:rsid w:val="002F5870"/>
    <w:rsid w:val="002F58A7"/>
    <w:rsid w:val="002F5CA5"/>
    <w:rsid w:val="002F5F59"/>
    <w:rsid w:val="002F620D"/>
    <w:rsid w:val="002F6253"/>
    <w:rsid w:val="002F691E"/>
    <w:rsid w:val="002F6D09"/>
    <w:rsid w:val="002F6E35"/>
    <w:rsid w:val="002F6F58"/>
    <w:rsid w:val="002F6F6F"/>
    <w:rsid w:val="002F70F8"/>
    <w:rsid w:val="002F7918"/>
    <w:rsid w:val="002F7B40"/>
    <w:rsid w:val="002F7D72"/>
    <w:rsid w:val="003000DF"/>
    <w:rsid w:val="0030035F"/>
    <w:rsid w:val="0030099C"/>
    <w:rsid w:val="00300C57"/>
    <w:rsid w:val="00300D70"/>
    <w:rsid w:val="00302A56"/>
    <w:rsid w:val="00302F58"/>
    <w:rsid w:val="00303140"/>
    <w:rsid w:val="003033C0"/>
    <w:rsid w:val="003034C6"/>
    <w:rsid w:val="00303CE6"/>
    <w:rsid w:val="00304054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5CE"/>
    <w:rsid w:val="003072A0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AC3"/>
    <w:rsid w:val="00313AE8"/>
    <w:rsid w:val="00313B11"/>
    <w:rsid w:val="003142FA"/>
    <w:rsid w:val="003146AF"/>
    <w:rsid w:val="00314D6A"/>
    <w:rsid w:val="0031507A"/>
    <w:rsid w:val="003152B5"/>
    <w:rsid w:val="003155B0"/>
    <w:rsid w:val="00315BD5"/>
    <w:rsid w:val="00315BF9"/>
    <w:rsid w:val="00315FD7"/>
    <w:rsid w:val="003163E1"/>
    <w:rsid w:val="00316591"/>
    <w:rsid w:val="003166CF"/>
    <w:rsid w:val="003166D6"/>
    <w:rsid w:val="003166F2"/>
    <w:rsid w:val="00316874"/>
    <w:rsid w:val="00316B07"/>
    <w:rsid w:val="00317191"/>
    <w:rsid w:val="0031724C"/>
    <w:rsid w:val="00317274"/>
    <w:rsid w:val="00317834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D66"/>
    <w:rsid w:val="00322DDA"/>
    <w:rsid w:val="003233EB"/>
    <w:rsid w:val="003233F2"/>
    <w:rsid w:val="003240DF"/>
    <w:rsid w:val="0032411F"/>
    <w:rsid w:val="003242A8"/>
    <w:rsid w:val="003244AA"/>
    <w:rsid w:val="00324705"/>
    <w:rsid w:val="003248FC"/>
    <w:rsid w:val="00324C3D"/>
    <w:rsid w:val="00324D17"/>
    <w:rsid w:val="00324F1E"/>
    <w:rsid w:val="003252A3"/>
    <w:rsid w:val="003255FC"/>
    <w:rsid w:val="00325838"/>
    <w:rsid w:val="00325E50"/>
    <w:rsid w:val="003268A1"/>
    <w:rsid w:val="00326B4F"/>
    <w:rsid w:val="0032702B"/>
    <w:rsid w:val="0033052D"/>
    <w:rsid w:val="00330BB7"/>
    <w:rsid w:val="00330BF4"/>
    <w:rsid w:val="00330C03"/>
    <w:rsid w:val="00330F12"/>
    <w:rsid w:val="003313A1"/>
    <w:rsid w:val="00331DB5"/>
    <w:rsid w:val="00332168"/>
    <w:rsid w:val="003327FF"/>
    <w:rsid w:val="00332FAD"/>
    <w:rsid w:val="00333105"/>
    <w:rsid w:val="00333AA1"/>
    <w:rsid w:val="00333B54"/>
    <w:rsid w:val="00333B8C"/>
    <w:rsid w:val="00334118"/>
    <w:rsid w:val="00334135"/>
    <w:rsid w:val="003347A9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DA5"/>
    <w:rsid w:val="00337EF9"/>
    <w:rsid w:val="00337FD3"/>
    <w:rsid w:val="00340417"/>
    <w:rsid w:val="003405E4"/>
    <w:rsid w:val="00340940"/>
    <w:rsid w:val="0034099E"/>
    <w:rsid w:val="00340B14"/>
    <w:rsid w:val="00340D6B"/>
    <w:rsid w:val="00340FD0"/>
    <w:rsid w:val="003410C8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9C8"/>
    <w:rsid w:val="00344171"/>
    <w:rsid w:val="003445AA"/>
    <w:rsid w:val="003448CF"/>
    <w:rsid w:val="00344935"/>
    <w:rsid w:val="003449CD"/>
    <w:rsid w:val="00345128"/>
    <w:rsid w:val="00345201"/>
    <w:rsid w:val="00345353"/>
    <w:rsid w:val="003458C3"/>
    <w:rsid w:val="00345BCE"/>
    <w:rsid w:val="003461F1"/>
    <w:rsid w:val="00346576"/>
    <w:rsid w:val="00346614"/>
    <w:rsid w:val="003466B5"/>
    <w:rsid w:val="00346CAD"/>
    <w:rsid w:val="003474B4"/>
    <w:rsid w:val="0035031E"/>
    <w:rsid w:val="00350867"/>
    <w:rsid w:val="00351052"/>
    <w:rsid w:val="0035116C"/>
    <w:rsid w:val="003512EF"/>
    <w:rsid w:val="003516A3"/>
    <w:rsid w:val="00351A74"/>
    <w:rsid w:val="00351ABE"/>
    <w:rsid w:val="00351E0F"/>
    <w:rsid w:val="0035265C"/>
    <w:rsid w:val="00352DEC"/>
    <w:rsid w:val="00352FD1"/>
    <w:rsid w:val="00352FF0"/>
    <w:rsid w:val="00353114"/>
    <w:rsid w:val="00353A56"/>
    <w:rsid w:val="00353A6B"/>
    <w:rsid w:val="00353FA3"/>
    <w:rsid w:val="0035482E"/>
    <w:rsid w:val="00354981"/>
    <w:rsid w:val="00355202"/>
    <w:rsid w:val="0035584B"/>
    <w:rsid w:val="00355C0D"/>
    <w:rsid w:val="00355F3C"/>
    <w:rsid w:val="0035656F"/>
    <w:rsid w:val="0035676A"/>
    <w:rsid w:val="00356BEC"/>
    <w:rsid w:val="0035730A"/>
    <w:rsid w:val="00357400"/>
    <w:rsid w:val="00357646"/>
    <w:rsid w:val="00357A26"/>
    <w:rsid w:val="00357D04"/>
    <w:rsid w:val="00357D59"/>
    <w:rsid w:val="0036046E"/>
    <w:rsid w:val="00360554"/>
    <w:rsid w:val="00360763"/>
    <w:rsid w:val="003613AB"/>
    <w:rsid w:val="003618E9"/>
    <w:rsid w:val="00361B52"/>
    <w:rsid w:val="00361FB5"/>
    <w:rsid w:val="00362497"/>
    <w:rsid w:val="00362634"/>
    <w:rsid w:val="0036275E"/>
    <w:rsid w:val="00362AC2"/>
    <w:rsid w:val="00362C70"/>
    <w:rsid w:val="00362F1B"/>
    <w:rsid w:val="003635F3"/>
    <w:rsid w:val="00363BF9"/>
    <w:rsid w:val="00363CC3"/>
    <w:rsid w:val="003640BA"/>
    <w:rsid w:val="003644D9"/>
    <w:rsid w:val="00364753"/>
    <w:rsid w:val="00364960"/>
    <w:rsid w:val="00364ACB"/>
    <w:rsid w:val="00365DA9"/>
    <w:rsid w:val="00365E85"/>
    <w:rsid w:val="00366588"/>
    <w:rsid w:val="00366A85"/>
    <w:rsid w:val="00366BBD"/>
    <w:rsid w:val="00367066"/>
    <w:rsid w:val="003670F2"/>
    <w:rsid w:val="0036719F"/>
    <w:rsid w:val="0036773C"/>
    <w:rsid w:val="003678E4"/>
    <w:rsid w:val="00367CBF"/>
    <w:rsid w:val="00367D39"/>
    <w:rsid w:val="00367E3A"/>
    <w:rsid w:val="00370462"/>
    <w:rsid w:val="0037068D"/>
    <w:rsid w:val="00370A1D"/>
    <w:rsid w:val="00370A93"/>
    <w:rsid w:val="0037108C"/>
    <w:rsid w:val="0037129B"/>
    <w:rsid w:val="003718C0"/>
    <w:rsid w:val="00371ACB"/>
    <w:rsid w:val="00371BBB"/>
    <w:rsid w:val="00371E33"/>
    <w:rsid w:val="00372073"/>
    <w:rsid w:val="003720A5"/>
    <w:rsid w:val="003720FB"/>
    <w:rsid w:val="00372171"/>
    <w:rsid w:val="0037246D"/>
    <w:rsid w:val="00372BBA"/>
    <w:rsid w:val="0037308D"/>
    <w:rsid w:val="0037317C"/>
    <w:rsid w:val="003742E2"/>
    <w:rsid w:val="0037455F"/>
    <w:rsid w:val="00374716"/>
    <w:rsid w:val="003747DD"/>
    <w:rsid w:val="00374969"/>
    <w:rsid w:val="003749D0"/>
    <w:rsid w:val="00374C9F"/>
    <w:rsid w:val="00374E6E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857"/>
    <w:rsid w:val="00377963"/>
    <w:rsid w:val="00377ABF"/>
    <w:rsid w:val="00377AEE"/>
    <w:rsid w:val="00377CD9"/>
    <w:rsid w:val="003803FB"/>
    <w:rsid w:val="00380617"/>
    <w:rsid w:val="003807B6"/>
    <w:rsid w:val="00380E37"/>
    <w:rsid w:val="0038151B"/>
    <w:rsid w:val="0038166B"/>
    <w:rsid w:val="003819CC"/>
    <w:rsid w:val="00381EC5"/>
    <w:rsid w:val="003824E2"/>
    <w:rsid w:val="0038286A"/>
    <w:rsid w:val="00382B05"/>
    <w:rsid w:val="0038334D"/>
    <w:rsid w:val="003834BE"/>
    <w:rsid w:val="00383ABF"/>
    <w:rsid w:val="00383AFD"/>
    <w:rsid w:val="00383C3F"/>
    <w:rsid w:val="00383CA5"/>
    <w:rsid w:val="00383D69"/>
    <w:rsid w:val="00383EA0"/>
    <w:rsid w:val="00383F12"/>
    <w:rsid w:val="0038462A"/>
    <w:rsid w:val="00384733"/>
    <w:rsid w:val="00384B8E"/>
    <w:rsid w:val="00384C96"/>
    <w:rsid w:val="0038642E"/>
    <w:rsid w:val="00386AEB"/>
    <w:rsid w:val="00386CBD"/>
    <w:rsid w:val="0038735F"/>
    <w:rsid w:val="00387412"/>
    <w:rsid w:val="00387541"/>
    <w:rsid w:val="003877B8"/>
    <w:rsid w:val="003879D4"/>
    <w:rsid w:val="00387E1D"/>
    <w:rsid w:val="00390739"/>
    <w:rsid w:val="003907EF"/>
    <w:rsid w:val="00390964"/>
    <w:rsid w:val="00390F40"/>
    <w:rsid w:val="0039173F"/>
    <w:rsid w:val="00391BCE"/>
    <w:rsid w:val="00391BEA"/>
    <w:rsid w:val="003928F9"/>
    <w:rsid w:val="00392972"/>
    <w:rsid w:val="00392A1B"/>
    <w:rsid w:val="003936BF"/>
    <w:rsid w:val="00393F55"/>
    <w:rsid w:val="00394584"/>
    <w:rsid w:val="00394875"/>
    <w:rsid w:val="00394B8D"/>
    <w:rsid w:val="00394DC9"/>
    <w:rsid w:val="00394F64"/>
    <w:rsid w:val="00394FD1"/>
    <w:rsid w:val="00395545"/>
    <w:rsid w:val="00395719"/>
    <w:rsid w:val="00395D41"/>
    <w:rsid w:val="00395D6D"/>
    <w:rsid w:val="0039619C"/>
    <w:rsid w:val="00396552"/>
    <w:rsid w:val="00396853"/>
    <w:rsid w:val="0039693E"/>
    <w:rsid w:val="00396E58"/>
    <w:rsid w:val="003973D6"/>
    <w:rsid w:val="003977CD"/>
    <w:rsid w:val="00397976"/>
    <w:rsid w:val="00397D4E"/>
    <w:rsid w:val="00397E09"/>
    <w:rsid w:val="00397E14"/>
    <w:rsid w:val="003A0051"/>
    <w:rsid w:val="003A0495"/>
    <w:rsid w:val="003A0597"/>
    <w:rsid w:val="003A0C99"/>
    <w:rsid w:val="003A0F92"/>
    <w:rsid w:val="003A1010"/>
    <w:rsid w:val="003A1266"/>
    <w:rsid w:val="003A12A7"/>
    <w:rsid w:val="003A12DC"/>
    <w:rsid w:val="003A131A"/>
    <w:rsid w:val="003A149D"/>
    <w:rsid w:val="003A17D6"/>
    <w:rsid w:val="003A223E"/>
    <w:rsid w:val="003A25E9"/>
    <w:rsid w:val="003A2688"/>
    <w:rsid w:val="003A2B4D"/>
    <w:rsid w:val="003A2BEC"/>
    <w:rsid w:val="003A2C8A"/>
    <w:rsid w:val="003A2D4B"/>
    <w:rsid w:val="003A3154"/>
    <w:rsid w:val="003A3411"/>
    <w:rsid w:val="003A3443"/>
    <w:rsid w:val="003A4C56"/>
    <w:rsid w:val="003A54EC"/>
    <w:rsid w:val="003A56AE"/>
    <w:rsid w:val="003A60AD"/>
    <w:rsid w:val="003A614B"/>
    <w:rsid w:val="003A6299"/>
    <w:rsid w:val="003A665E"/>
    <w:rsid w:val="003A6E1C"/>
    <w:rsid w:val="003A72C1"/>
    <w:rsid w:val="003A7473"/>
    <w:rsid w:val="003A79CF"/>
    <w:rsid w:val="003A7C80"/>
    <w:rsid w:val="003A7DCB"/>
    <w:rsid w:val="003B07F6"/>
    <w:rsid w:val="003B0881"/>
    <w:rsid w:val="003B092D"/>
    <w:rsid w:val="003B0A1B"/>
    <w:rsid w:val="003B150B"/>
    <w:rsid w:val="003B154C"/>
    <w:rsid w:val="003B1C84"/>
    <w:rsid w:val="003B22C7"/>
    <w:rsid w:val="003B24D4"/>
    <w:rsid w:val="003B296F"/>
    <w:rsid w:val="003B2F12"/>
    <w:rsid w:val="003B33B2"/>
    <w:rsid w:val="003B3AA2"/>
    <w:rsid w:val="003B40E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E90"/>
    <w:rsid w:val="003B6C0D"/>
    <w:rsid w:val="003B6DC6"/>
    <w:rsid w:val="003B7117"/>
    <w:rsid w:val="003B7215"/>
    <w:rsid w:val="003B7262"/>
    <w:rsid w:val="003C020D"/>
    <w:rsid w:val="003C07DD"/>
    <w:rsid w:val="003C0FF5"/>
    <w:rsid w:val="003C1549"/>
    <w:rsid w:val="003C17F0"/>
    <w:rsid w:val="003C18E4"/>
    <w:rsid w:val="003C1BF8"/>
    <w:rsid w:val="003C2055"/>
    <w:rsid w:val="003C26B9"/>
    <w:rsid w:val="003C26D9"/>
    <w:rsid w:val="003C2D4B"/>
    <w:rsid w:val="003C321E"/>
    <w:rsid w:val="003C349E"/>
    <w:rsid w:val="003C34DB"/>
    <w:rsid w:val="003C356B"/>
    <w:rsid w:val="003C35A6"/>
    <w:rsid w:val="003C3CE0"/>
    <w:rsid w:val="003C4083"/>
    <w:rsid w:val="003C4A4F"/>
    <w:rsid w:val="003C4BF2"/>
    <w:rsid w:val="003C506B"/>
    <w:rsid w:val="003C55BA"/>
    <w:rsid w:val="003C5BF2"/>
    <w:rsid w:val="003C5CBB"/>
    <w:rsid w:val="003C5D55"/>
    <w:rsid w:val="003C602D"/>
    <w:rsid w:val="003C6699"/>
    <w:rsid w:val="003C67AC"/>
    <w:rsid w:val="003C6813"/>
    <w:rsid w:val="003C6E24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E4"/>
    <w:rsid w:val="003D13F6"/>
    <w:rsid w:val="003D17DD"/>
    <w:rsid w:val="003D1F5B"/>
    <w:rsid w:val="003D20D1"/>
    <w:rsid w:val="003D2776"/>
    <w:rsid w:val="003D2912"/>
    <w:rsid w:val="003D2AA2"/>
    <w:rsid w:val="003D2FA3"/>
    <w:rsid w:val="003D303E"/>
    <w:rsid w:val="003D31CD"/>
    <w:rsid w:val="003D3921"/>
    <w:rsid w:val="003D3FC7"/>
    <w:rsid w:val="003D431B"/>
    <w:rsid w:val="003D454F"/>
    <w:rsid w:val="003D46A5"/>
    <w:rsid w:val="003D46B3"/>
    <w:rsid w:val="003D4793"/>
    <w:rsid w:val="003D4B25"/>
    <w:rsid w:val="003D4BE3"/>
    <w:rsid w:val="003D5302"/>
    <w:rsid w:val="003D61C7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43C"/>
    <w:rsid w:val="003E2812"/>
    <w:rsid w:val="003E293C"/>
    <w:rsid w:val="003E33FC"/>
    <w:rsid w:val="003E3939"/>
    <w:rsid w:val="003E4017"/>
    <w:rsid w:val="003E45C8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75D7"/>
    <w:rsid w:val="003E7F5A"/>
    <w:rsid w:val="003F0328"/>
    <w:rsid w:val="003F03AC"/>
    <w:rsid w:val="003F03B8"/>
    <w:rsid w:val="003F0772"/>
    <w:rsid w:val="003F0916"/>
    <w:rsid w:val="003F09FB"/>
    <w:rsid w:val="003F0F6B"/>
    <w:rsid w:val="003F1464"/>
    <w:rsid w:val="003F1653"/>
    <w:rsid w:val="003F1713"/>
    <w:rsid w:val="003F18FC"/>
    <w:rsid w:val="003F19E0"/>
    <w:rsid w:val="003F1BCD"/>
    <w:rsid w:val="003F1D1B"/>
    <w:rsid w:val="003F1DEE"/>
    <w:rsid w:val="003F1E39"/>
    <w:rsid w:val="003F25DD"/>
    <w:rsid w:val="003F29DF"/>
    <w:rsid w:val="003F2CB0"/>
    <w:rsid w:val="003F2E6D"/>
    <w:rsid w:val="003F35D8"/>
    <w:rsid w:val="003F365C"/>
    <w:rsid w:val="003F38DB"/>
    <w:rsid w:val="003F3B8E"/>
    <w:rsid w:val="003F3D2F"/>
    <w:rsid w:val="003F3DFA"/>
    <w:rsid w:val="003F54FA"/>
    <w:rsid w:val="003F5C4F"/>
    <w:rsid w:val="003F6027"/>
    <w:rsid w:val="003F6116"/>
    <w:rsid w:val="003F62F5"/>
    <w:rsid w:val="003F645B"/>
    <w:rsid w:val="003F648E"/>
    <w:rsid w:val="003F6AB7"/>
    <w:rsid w:val="003F6BEC"/>
    <w:rsid w:val="003F6C9A"/>
    <w:rsid w:val="003F7113"/>
    <w:rsid w:val="003F7753"/>
    <w:rsid w:val="003F77C2"/>
    <w:rsid w:val="003F781B"/>
    <w:rsid w:val="003F78F8"/>
    <w:rsid w:val="003F7A9D"/>
    <w:rsid w:val="0040063A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476"/>
    <w:rsid w:val="0040280C"/>
    <w:rsid w:val="00402834"/>
    <w:rsid w:val="004028AE"/>
    <w:rsid w:val="00402BC6"/>
    <w:rsid w:val="004032F0"/>
    <w:rsid w:val="004032FD"/>
    <w:rsid w:val="00403A25"/>
    <w:rsid w:val="00403DB5"/>
    <w:rsid w:val="00403E78"/>
    <w:rsid w:val="00403F85"/>
    <w:rsid w:val="0040453E"/>
    <w:rsid w:val="004049DA"/>
    <w:rsid w:val="00404ACF"/>
    <w:rsid w:val="00404B62"/>
    <w:rsid w:val="004053D7"/>
    <w:rsid w:val="004055C2"/>
    <w:rsid w:val="00405C3C"/>
    <w:rsid w:val="00406202"/>
    <w:rsid w:val="00406761"/>
    <w:rsid w:val="00406A42"/>
    <w:rsid w:val="00407028"/>
    <w:rsid w:val="0040714B"/>
    <w:rsid w:val="00407196"/>
    <w:rsid w:val="004071A5"/>
    <w:rsid w:val="00407921"/>
    <w:rsid w:val="00407A46"/>
    <w:rsid w:val="00407ADD"/>
    <w:rsid w:val="0041026F"/>
    <w:rsid w:val="00410694"/>
    <w:rsid w:val="00410D3F"/>
    <w:rsid w:val="00411765"/>
    <w:rsid w:val="00411992"/>
    <w:rsid w:val="00412057"/>
    <w:rsid w:val="004120CD"/>
    <w:rsid w:val="00412361"/>
    <w:rsid w:val="00412608"/>
    <w:rsid w:val="0041260A"/>
    <w:rsid w:val="00412670"/>
    <w:rsid w:val="00412AE3"/>
    <w:rsid w:val="00412B22"/>
    <w:rsid w:val="00412F1D"/>
    <w:rsid w:val="0041311A"/>
    <w:rsid w:val="004133B2"/>
    <w:rsid w:val="00414904"/>
    <w:rsid w:val="00414938"/>
    <w:rsid w:val="00414DB7"/>
    <w:rsid w:val="00414F13"/>
    <w:rsid w:val="004152B5"/>
    <w:rsid w:val="00415D62"/>
    <w:rsid w:val="004165DD"/>
    <w:rsid w:val="00416DE2"/>
    <w:rsid w:val="00416FBF"/>
    <w:rsid w:val="004173CD"/>
    <w:rsid w:val="00417DAA"/>
    <w:rsid w:val="0042011C"/>
    <w:rsid w:val="00420602"/>
    <w:rsid w:val="0042086D"/>
    <w:rsid w:val="00420B0B"/>
    <w:rsid w:val="00420DA6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2BF"/>
    <w:rsid w:val="00424357"/>
    <w:rsid w:val="004243B5"/>
    <w:rsid w:val="004249DC"/>
    <w:rsid w:val="00424F47"/>
    <w:rsid w:val="00425977"/>
    <w:rsid w:val="00425D04"/>
    <w:rsid w:val="00425D82"/>
    <w:rsid w:val="00425E7E"/>
    <w:rsid w:val="00426083"/>
    <w:rsid w:val="0042627F"/>
    <w:rsid w:val="00426322"/>
    <w:rsid w:val="00426880"/>
    <w:rsid w:val="00426F9D"/>
    <w:rsid w:val="0042711A"/>
    <w:rsid w:val="00427387"/>
    <w:rsid w:val="00427408"/>
    <w:rsid w:val="00427780"/>
    <w:rsid w:val="004308CB"/>
    <w:rsid w:val="00430A7C"/>
    <w:rsid w:val="00430B5D"/>
    <w:rsid w:val="00430D46"/>
    <w:rsid w:val="004315FB"/>
    <w:rsid w:val="00431A25"/>
    <w:rsid w:val="00431DAA"/>
    <w:rsid w:val="00431F8A"/>
    <w:rsid w:val="00432650"/>
    <w:rsid w:val="00432DA9"/>
    <w:rsid w:val="00432EEB"/>
    <w:rsid w:val="0043305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339"/>
    <w:rsid w:val="00436C9A"/>
    <w:rsid w:val="00437118"/>
    <w:rsid w:val="004374BE"/>
    <w:rsid w:val="0043765C"/>
    <w:rsid w:val="00437A68"/>
    <w:rsid w:val="00437A6D"/>
    <w:rsid w:val="00437C35"/>
    <w:rsid w:val="004404B8"/>
    <w:rsid w:val="00440C66"/>
    <w:rsid w:val="0044109F"/>
    <w:rsid w:val="00441321"/>
    <w:rsid w:val="00441436"/>
    <w:rsid w:val="00441A8C"/>
    <w:rsid w:val="00441D98"/>
    <w:rsid w:val="00441EE7"/>
    <w:rsid w:val="00441F22"/>
    <w:rsid w:val="00442102"/>
    <w:rsid w:val="004428E9"/>
    <w:rsid w:val="00442A34"/>
    <w:rsid w:val="00442F31"/>
    <w:rsid w:val="00443904"/>
    <w:rsid w:val="00443B55"/>
    <w:rsid w:val="00443E8C"/>
    <w:rsid w:val="004441F3"/>
    <w:rsid w:val="0044445E"/>
    <w:rsid w:val="0044446B"/>
    <w:rsid w:val="00444497"/>
    <w:rsid w:val="00444961"/>
    <w:rsid w:val="0044501A"/>
    <w:rsid w:val="0044501C"/>
    <w:rsid w:val="00445054"/>
    <w:rsid w:val="004453A4"/>
    <w:rsid w:val="00445491"/>
    <w:rsid w:val="00445A4F"/>
    <w:rsid w:val="00445B53"/>
    <w:rsid w:val="00445DA8"/>
    <w:rsid w:val="0044639E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3E1"/>
    <w:rsid w:val="004519FA"/>
    <w:rsid w:val="00451A52"/>
    <w:rsid w:val="00451CBD"/>
    <w:rsid w:val="00451EB7"/>
    <w:rsid w:val="00452520"/>
    <w:rsid w:val="00452600"/>
    <w:rsid w:val="004527EC"/>
    <w:rsid w:val="00452BEA"/>
    <w:rsid w:val="00452C66"/>
    <w:rsid w:val="00453613"/>
    <w:rsid w:val="00453FCE"/>
    <w:rsid w:val="004543C2"/>
    <w:rsid w:val="0045475B"/>
    <w:rsid w:val="0045477B"/>
    <w:rsid w:val="00454C15"/>
    <w:rsid w:val="004553B0"/>
    <w:rsid w:val="0045627D"/>
    <w:rsid w:val="004566A1"/>
    <w:rsid w:val="004573B9"/>
    <w:rsid w:val="00457499"/>
    <w:rsid w:val="00457D55"/>
    <w:rsid w:val="00457FE9"/>
    <w:rsid w:val="00460471"/>
    <w:rsid w:val="004606D1"/>
    <w:rsid w:val="00460E21"/>
    <w:rsid w:val="0046106C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2E40"/>
    <w:rsid w:val="00463276"/>
    <w:rsid w:val="00463CBB"/>
    <w:rsid w:val="00463D54"/>
    <w:rsid w:val="00464360"/>
    <w:rsid w:val="004643F9"/>
    <w:rsid w:val="00464790"/>
    <w:rsid w:val="004648FF"/>
    <w:rsid w:val="00464DF8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78D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1080"/>
    <w:rsid w:val="00471E64"/>
    <w:rsid w:val="00471F87"/>
    <w:rsid w:val="00472ACB"/>
    <w:rsid w:val="00472C9B"/>
    <w:rsid w:val="00472DC9"/>
    <w:rsid w:val="00472E15"/>
    <w:rsid w:val="004733FE"/>
    <w:rsid w:val="004734A2"/>
    <w:rsid w:val="00473652"/>
    <w:rsid w:val="004739CC"/>
    <w:rsid w:val="00473A71"/>
    <w:rsid w:val="00473D86"/>
    <w:rsid w:val="00473E59"/>
    <w:rsid w:val="00474138"/>
    <w:rsid w:val="004742CE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384"/>
    <w:rsid w:val="00476A1A"/>
    <w:rsid w:val="00476B67"/>
    <w:rsid w:val="00476EFC"/>
    <w:rsid w:val="00477055"/>
    <w:rsid w:val="00477138"/>
    <w:rsid w:val="004779DF"/>
    <w:rsid w:val="00477B2C"/>
    <w:rsid w:val="00480113"/>
    <w:rsid w:val="00480279"/>
    <w:rsid w:val="004807B2"/>
    <w:rsid w:val="00480E8E"/>
    <w:rsid w:val="004816DA"/>
    <w:rsid w:val="00481952"/>
    <w:rsid w:val="00482097"/>
    <w:rsid w:val="00482134"/>
    <w:rsid w:val="00482A50"/>
    <w:rsid w:val="00482DEC"/>
    <w:rsid w:val="0048305D"/>
    <w:rsid w:val="00483125"/>
    <w:rsid w:val="004834E5"/>
    <w:rsid w:val="0048368A"/>
    <w:rsid w:val="004836E0"/>
    <w:rsid w:val="00483CB7"/>
    <w:rsid w:val="00483CE4"/>
    <w:rsid w:val="004843FD"/>
    <w:rsid w:val="004847CA"/>
    <w:rsid w:val="00484F49"/>
    <w:rsid w:val="00485498"/>
    <w:rsid w:val="00485C11"/>
    <w:rsid w:val="00485C33"/>
    <w:rsid w:val="00485FA0"/>
    <w:rsid w:val="00485FBA"/>
    <w:rsid w:val="004865EB"/>
    <w:rsid w:val="00486818"/>
    <w:rsid w:val="00487297"/>
    <w:rsid w:val="00487676"/>
    <w:rsid w:val="004877DF"/>
    <w:rsid w:val="00487B8D"/>
    <w:rsid w:val="00487C54"/>
    <w:rsid w:val="00487C9E"/>
    <w:rsid w:val="00487F9C"/>
    <w:rsid w:val="00490094"/>
    <w:rsid w:val="0049047B"/>
    <w:rsid w:val="00490A47"/>
    <w:rsid w:val="00490B66"/>
    <w:rsid w:val="00491160"/>
    <w:rsid w:val="0049150E"/>
    <w:rsid w:val="00491E44"/>
    <w:rsid w:val="00491EA0"/>
    <w:rsid w:val="00491F16"/>
    <w:rsid w:val="004920E2"/>
    <w:rsid w:val="004920E6"/>
    <w:rsid w:val="00492215"/>
    <w:rsid w:val="0049241A"/>
    <w:rsid w:val="00492586"/>
    <w:rsid w:val="00492621"/>
    <w:rsid w:val="00492706"/>
    <w:rsid w:val="004928E6"/>
    <w:rsid w:val="00492BDF"/>
    <w:rsid w:val="00492E55"/>
    <w:rsid w:val="0049302A"/>
    <w:rsid w:val="00493158"/>
    <w:rsid w:val="004931FF"/>
    <w:rsid w:val="004935C4"/>
    <w:rsid w:val="004936C5"/>
    <w:rsid w:val="00493BD9"/>
    <w:rsid w:val="00494700"/>
    <w:rsid w:val="00494A63"/>
    <w:rsid w:val="004951DC"/>
    <w:rsid w:val="00495A7E"/>
    <w:rsid w:val="00495D54"/>
    <w:rsid w:val="00496709"/>
    <w:rsid w:val="004967B3"/>
    <w:rsid w:val="00496EC2"/>
    <w:rsid w:val="00497934"/>
    <w:rsid w:val="00497ACA"/>
    <w:rsid w:val="00497B26"/>
    <w:rsid w:val="004A015D"/>
    <w:rsid w:val="004A0670"/>
    <w:rsid w:val="004A12C0"/>
    <w:rsid w:val="004A12DA"/>
    <w:rsid w:val="004A1603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F09"/>
    <w:rsid w:val="004A519E"/>
    <w:rsid w:val="004A51EA"/>
    <w:rsid w:val="004A5E8D"/>
    <w:rsid w:val="004A6558"/>
    <w:rsid w:val="004A6830"/>
    <w:rsid w:val="004A719C"/>
    <w:rsid w:val="004A71E7"/>
    <w:rsid w:val="004A72BC"/>
    <w:rsid w:val="004A7382"/>
    <w:rsid w:val="004A7401"/>
    <w:rsid w:val="004A7C41"/>
    <w:rsid w:val="004A7CF2"/>
    <w:rsid w:val="004B025C"/>
    <w:rsid w:val="004B0774"/>
    <w:rsid w:val="004B0F49"/>
    <w:rsid w:val="004B0F4A"/>
    <w:rsid w:val="004B0FF4"/>
    <w:rsid w:val="004B1180"/>
    <w:rsid w:val="004B1304"/>
    <w:rsid w:val="004B1362"/>
    <w:rsid w:val="004B16FD"/>
    <w:rsid w:val="004B19B7"/>
    <w:rsid w:val="004B1B2F"/>
    <w:rsid w:val="004B1E32"/>
    <w:rsid w:val="004B21CF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4C9C"/>
    <w:rsid w:val="004B5170"/>
    <w:rsid w:val="004B537E"/>
    <w:rsid w:val="004B53EB"/>
    <w:rsid w:val="004B5D42"/>
    <w:rsid w:val="004B69BF"/>
    <w:rsid w:val="004B6E6F"/>
    <w:rsid w:val="004B6EE6"/>
    <w:rsid w:val="004B6FF5"/>
    <w:rsid w:val="004B732C"/>
    <w:rsid w:val="004B75C2"/>
    <w:rsid w:val="004B7F18"/>
    <w:rsid w:val="004C0044"/>
    <w:rsid w:val="004C0261"/>
    <w:rsid w:val="004C0630"/>
    <w:rsid w:val="004C0665"/>
    <w:rsid w:val="004C0693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3BD3"/>
    <w:rsid w:val="004C4733"/>
    <w:rsid w:val="004C47A6"/>
    <w:rsid w:val="004C4811"/>
    <w:rsid w:val="004C4BC9"/>
    <w:rsid w:val="004C4CDE"/>
    <w:rsid w:val="004C4DC7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92F"/>
    <w:rsid w:val="004C6CD4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0F7B"/>
    <w:rsid w:val="004D1035"/>
    <w:rsid w:val="004D182D"/>
    <w:rsid w:val="004D1CC6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43C8"/>
    <w:rsid w:val="004D4C25"/>
    <w:rsid w:val="004D4C2E"/>
    <w:rsid w:val="004D4F8F"/>
    <w:rsid w:val="004D516D"/>
    <w:rsid w:val="004D5753"/>
    <w:rsid w:val="004D583B"/>
    <w:rsid w:val="004D5C3C"/>
    <w:rsid w:val="004D5D62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496"/>
    <w:rsid w:val="004D7731"/>
    <w:rsid w:val="004D7B45"/>
    <w:rsid w:val="004D7B59"/>
    <w:rsid w:val="004E004F"/>
    <w:rsid w:val="004E0CA3"/>
    <w:rsid w:val="004E0ECE"/>
    <w:rsid w:val="004E1279"/>
    <w:rsid w:val="004E14A9"/>
    <w:rsid w:val="004E1680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9B7"/>
    <w:rsid w:val="004E4B07"/>
    <w:rsid w:val="004E5204"/>
    <w:rsid w:val="004E543B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9B8"/>
    <w:rsid w:val="004F2B1F"/>
    <w:rsid w:val="004F3889"/>
    <w:rsid w:val="004F46DE"/>
    <w:rsid w:val="004F4D50"/>
    <w:rsid w:val="004F4F0B"/>
    <w:rsid w:val="004F52B6"/>
    <w:rsid w:val="004F5612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B7F"/>
    <w:rsid w:val="00501066"/>
    <w:rsid w:val="005013AC"/>
    <w:rsid w:val="00502440"/>
    <w:rsid w:val="005029E1"/>
    <w:rsid w:val="00502FE4"/>
    <w:rsid w:val="00503220"/>
    <w:rsid w:val="00503381"/>
    <w:rsid w:val="005033D2"/>
    <w:rsid w:val="00503521"/>
    <w:rsid w:val="0050373B"/>
    <w:rsid w:val="00504417"/>
    <w:rsid w:val="0050443D"/>
    <w:rsid w:val="005045D1"/>
    <w:rsid w:val="00504879"/>
    <w:rsid w:val="005049BE"/>
    <w:rsid w:val="00504A47"/>
    <w:rsid w:val="00504B70"/>
    <w:rsid w:val="0050517C"/>
    <w:rsid w:val="00505BD8"/>
    <w:rsid w:val="00505BE6"/>
    <w:rsid w:val="005060D3"/>
    <w:rsid w:val="005062DA"/>
    <w:rsid w:val="00506408"/>
    <w:rsid w:val="00506653"/>
    <w:rsid w:val="00506849"/>
    <w:rsid w:val="00506C4D"/>
    <w:rsid w:val="00506C94"/>
    <w:rsid w:val="00507204"/>
    <w:rsid w:val="005076A0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1628"/>
    <w:rsid w:val="00512849"/>
    <w:rsid w:val="00512A80"/>
    <w:rsid w:val="00512AB9"/>
    <w:rsid w:val="00512BD3"/>
    <w:rsid w:val="00512E6B"/>
    <w:rsid w:val="00512F7C"/>
    <w:rsid w:val="0051360C"/>
    <w:rsid w:val="0051367C"/>
    <w:rsid w:val="005139C5"/>
    <w:rsid w:val="00513FAB"/>
    <w:rsid w:val="005148C7"/>
    <w:rsid w:val="00514FE0"/>
    <w:rsid w:val="005152B6"/>
    <w:rsid w:val="005152FC"/>
    <w:rsid w:val="00515650"/>
    <w:rsid w:val="005157F5"/>
    <w:rsid w:val="00515F5C"/>
    <w:rsid w:val="00516352"/>
    <w:rsid w:val="00516500"/>
    <w:rsid w:val="005165BF"/>
    <w:rsid w:val="00516E88"/>
    <w:rsid w:val="005179E3"/>
    <w:rsid w:val="00517D76"/>
    <w:rsid w:val="00517E09"/>
    <w:rsid w:val="00520187"/>
    <w:rsid w:val="0052021D"/>
    <w:rsid w:val="005206A8"/>
    <w:rsid w:val="005213C9"/>
    <w:rsid w:val="00521496"/>
    <w:rsid w:val="00521A3F"/>
    <w:rsid w:val="00521C02"/>
    <w:rsid w:val="00521EAC"/>
    <w:rsid w:val="005220AD"/>
    <w:rsid w:val="005229D5"/>
    <w:rsid w:val="005229E8"/>
    <w:rsid w:val="00522EFE"/>
    <w:rsid w:val="00523001"/>
    <w:rsid w:val="00523229"/>
    <w:rsid w:val="005233DF"/>
    <w:rsid w:val="00523965"/>
    <w:rsid w:val="00523CFA"/>
    <w:rsid w:val="00523FF8"/>
    <w:rsid w:val="005241A6"/>
    <w:rsid w:val="005244F8"/>
    <w:rsid w:val="00524B07"/>
    <w:rsid w:val="00525428"/>
    <w:rsid w:val="005255A8"/>
    <w:rsid w:val="005255B6"/>
    <w:rsid w:val="0052585E"/>
    <w:rsid w:val="00525EA5"/>
    <w:rsid w:val="005262F0"/>
    <w:rsid w:val="005268A7"/>
    <w:rsid w:val="005276EA"/>
    <w:rsid w:val="00527A2D"/>
    <w:rsid w:val="00527BA3"/>
    <w:rsid w:val="00527D82"/>
    <w:rsid w:val="00527DD2"/>
    <w:rsid w:val="00527E78"/>
    <w:rsid w:val="00530264"/>
    <w:rsid w:val="00530982"/>
    <w:rsid w:val="00530B6E"/>
    <w:rsid w:val="00530B9F"/>
    <w:rsid w:val="005313D9"/>
    <w:rsid w:val="005318B7"/>
    <w:rsid w:val="00531BFD"/>
    <w:rsid w:val="00532012"/>
    <w:rsid w:val="00532160"/>
    <w:rsid w:val="005329FB"/>
    <w:rsid w:val="00532D79"/>
    <w:rsid w:val="0053313A"/>
    <w:rsid w:val="0053322F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B0"/>
    <w:rsid w:val="0053532A"/>
    <w:rsid w:val="00535D2A"/>
    <w:rsid w:val="00535DC8"/>
    <w:rsid w:val="00535E9F"/>
    <w:rsid w:val="00535EDB"/>
    <w:rsid w:val="00536007"/>
    <w:rsid w:val="00536683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EBB"/>
    <w:rsid w:val="005421D7"/>
    <w:rsid w:val="005421F5"/>
    <w:rsid w:val="0054295A"/>
    <w:rsid w:val="00542B85"/>
    <w:rsid w:val="00542C5D"/>
    <w:rsid w:val="0054321C"/>
    <w:rsid w:val="005433E7"/>
    <w:rsid w:val="00543A74"/>
    <w:rsid w:val="00543E14"/>
    <w:rsid w:val="00543FFE"/>
    <w:rsid w:val="0054438F"/>
    <w:rsid w:val="005444BB"/>
    <w:rsid w:val="005444C6"/>
    <w:rsid w:val="005444F1"/>
    <w:rsid w:val="0054466A"/>
    <w:rsid w:val="00544B8F"/>
    <w:rsid w:val="00544E17"/>
    <w:rsid w:val="00544ECC"/>
    <w:rsid w:val="0054593B"/>
    <w:rsid w:val="00545AB8"/>
    <w:rsid w:val="00545B74"/>
    <w:rsid w:val="00545C33"/>
    <w:rsid w:val="005466B2"/>
    <w:rsid w:val="005468B9"/>
    <w:rsid w:val="00546A70"/>
    <w:rsid w:val="00546F64"/>
    <w:rsid w:val="005470EA"/>
    <w:rsid w:val="00547216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34D"/>
    <w:rsid w:val="005524A9"/>
    <w:rsid w:val="0055275B"/>
    <w:rsid w:val="00552A25"/>
    <w:rsid w:val="00552DC7"/>
    <w:rsid w:val="005530B5"/>
    <w:rsid w:val="005530F4"/>
    <w:rsid w:val="00553A05"/>
    <w:rsid w:val="00553CF6"/>
    <w:rsid w:val="00553E26"/>
    <w:rsid w:val="00554385"/>
    <w:rsid w:val="0055452E"/>
    <w:rsid w:val="0055482C"/>
    <w:rsid w:val="005549B6"/>
    <w:rsid w:val="00555192"/>
    <w:rsid w:val="0055597C"/>
    <w:rsid w:val="005562DE"/>
    <w:rsid w:val="005563F1"/>
    <w:rsid w:val="0055668F"/>
    <w:rsid w:val="00556744"/>
    <w:rsid w:val="00556C10"/>
    <w:rsid w:val="005572EF"/>
    <w:rsid w:val="00557B91"/>
    <w:rsid w:val="00557E4B"/>
    <w:rsid w:val="00557FE4"/>
    <w:rsid w:val="00560029"/>
    <w:rsid w:val="00560274"/>
    <w:rsid w:val="00560911"/>
    <w:rsid w:val="00560BCC"/>
    <w:rsid w:val="005612FA"/>
    <w:rsid w:val="00561323"/>
    <w:rsid w:val="005613BF"/>
    <w:rsid w:val="00561623"/>
    <w:rsid w:val="0056162A"/>
    <w:rsid w:val="00561C12"/>
    <w:rsid w:val="005627D8"/>
    <w:rsid w:val="00562E81"/>
    <w:rsid w:val="0056374C"/>
    <w:rsid w:val="00563B0D"/>
    <w:rsid w:val="00563B88"/>
    <w:rsid w:val="00563C9F"/>
    <w:rsid w:val="00563F15"/>
    <w:rsid w:val="00564820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0E9"/>
    <w:rsid w:val="0056726C"/>
    <w:rsid w:val="0056727D"/>
    <w:rsid w:val="0056761C"/>
    <w:rsid w:val="00567740"/>
    <w:rsid w:val="0057033E"/>
    <w:rsid w:val="00570432"/>
    <w:rsid w:val="00570737"/>
    <w:rsid w:val="00570A59"/>
    <w:rsid w:val="00570E3E"/>
    <w:rsid w:val="00570E40"/>
    <w:rsid w:val="0057102A"/>
    <w:rsid w:val="00571481"/>
    <w:rsid w:val="0057168E"/>
    <w:rsid w:val="0057170A"/>
    <w:rsid w:val="00571753"/>
    <w:rsid w:val="00571B21"/>
    <w:rsid w:val="00571D99"/>
    <w:rsid w:val="00571DF0"/>
    <w:rsid w:val="0057250B"/>
    <w:rsid w:val="005726A5"/>
    <w:rsid w:val="005727DE"/>
    <w:rsid w:val="00572978"/>
    <w:rsid w:val="005731AA"/>
    <w:rsid w:val="00573507"/>
    <w:rsid w:val="0057366A"/>
    <w:rsid w:val="005739A1"/>
    <w:rsid w:val="00573A33"/>
    <w:rsid w:val="00573C7C"/>
    <w:rsid w:val="005743E4"/>
    <w:rsid w:val="005744B6"/>
    <w:rsid w:val="005744D5"/>
    <w:rsid w:val="00574603"/>
    <w:rsid w:val="00574615"/>
    <w:rsid w:val="005748D3"/>
    <w:rsid w:val="00574AC0"/>
    <w:rsid w:val="00574F6D"/>
    <w:rsid w:val="00575744"/>
    <w:rsid w:val="00575FF2"/>
    <w:rsid w:val="00576926"/>
    <w:rsid w:val="00576F58"/>
    <w:rsid w:val="00577246"/>
    <w:rsid w:val="00577490"/>
    <w:rsid w:val="005775E4"/>
    <w:rsid w:val="0057766F"/>
    <w:rsid w:val="005776F7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CF"/>
    <w:rsid w:val="005817E2"/>
    <w:rsid w:val="005820E0"/>
    <w:rsid w:val="00582200"/>
    <w:rsid w:val="00582373"/>
    <w:rsid w:val="00582421"/>
    <w:rsid w:val="005828D1"/>
    <w:rsid w:val="0058303A"/>
    <w:rsid w:val="005836F1"/>
    <w:rsid w:val="0058375F"/>
    <w:rsid w:val="00583944"/>
    <w:rsid w:val="005839EA"/>
    <w:rsid w:val="00584853"/>
    <w:rsid w:val="0058508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579"/>
    <w:rsid w:val="005865CA"/>
    <w:rsid w:val="00586738"/>
    <w:rsid w:val="00586771"/>
    <w:rsid w:val="005867DA"/>
    <w:rsid w:val="00587781"/>
    <w:rsid w:val="00587A13"/>
    <w:rsid w:val="00587A62"/>
    <w:rsid w:val="0059013E"/>
    <w:rsid w:val="005910EB"/>
    <w:rsid w:val="00591441"/>
    <w:rsid w:val="0059144E"/>
    <w:rsid w:val="00591465"/>
    <w:rsid w:val="00591558"/>
    <w:rsid w:val="00591580"/>
    <w:rsid w:val="00591BB5"/>
    <w:rsid w:val="00592446"/>
    <w:rsid w:val="00592FC6"/>
    <w:rsid w:val="00593665"/>
    <w:rsid w:val="0059366F"/>
    <w:rsid w:val="00593A5F"/>
    <w:rsid w:val="00593C7D"/>
    <w:rsid w:val="00593F98"/>
    <w:rsid w:val="00594240"/>
    <w:rsid w:val="005942BF"/>
    <w:rsid w:val="005943C8"/>
    <w:rsid w:val="00594C86"/>
    <w:rsid w:val="00594FE8"/>
    <w:rsid w:val="005950F2"/>
    <w:rsid w:val="0059538D"/>
    <w:rsid w:val="00595534"/>
    <w:rsid w:val="005957BC"/>
    <w:rsid w:val="005961AB"/>
    <w:rsid w:val="005962DE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D5B"/>
    <w:rsid w:val="005A2E29"/>
    <w:rsid w:val="005A347B"/>
    <w:rsid w:val="005A34C3"/>
    <w:rsid w:val="005A36C3"/>
    <w:rsid w:val="005A3A84"/>
    <w:rsid w:val="005A407A"/>
    <w:rsid w:val="005A4250"/>
    <w:rsid w:val="005A4503"/>
    <w:rsid w:val="005A45F3"/>
    <w:rsid w:val="005A4BA9"/>
    <w:rsid w:val="005A5044"/>
    <w:rsid w:val="005A552F"/>
    <w:rsid w:val="005A55AC"/>
    <w:rsid w:val="005A5A13"/>
    <w:rsid w:val="005A5D13"/>
    <w:rsid w:val="005A5E31"/>
    <w:rsid w:val="005A5E55"/>
    <w:rsid w:val="005A5F59"/>
    <w:rsid w:val="005A6133"/>
    <w:rsid w:val="005A6152"/>
    <w:rsid w:val="005A68DA"/>
    <w:rsid w:val="005A6DCC"/>
    <w:rsid w:val="005A6F2F"/>
    <w:rsid w:val="005A6F5B"/>
    <w:rsid w:val="005A7156"/>
    <w:rsid w:val="005A71F4"/>
    <w:rsid w:val="005A7762"/>
    <w:rsid w:val="005A7ABF"/>
    <w:rsid w:val="005B00BE"/>
    <w:rsid w:val="005B0156"/>
    <w:rsid w:val="005B02F3"/>
    <w:rsid w:val="005B05B4"/>
    <w:rsid w:val="005B08F3"/>
    <w:rsid w:val="005B09E4"/>
    <w:rsid w:val="005B0DE2"/>
    <w:rsid w:val="005B14F2"/>
    <w:rsid w:val="005B1604"/>
    <w:rsid w:val="005B2308"/>
    <w:rsid w:val="005B2498"/>
    <w:rsid w:val="005B280B"/>
    <w:rsid w:val="005B2D2F"/>
    <w:rsid w:val="005B315C"/>
    <w:rsid w:val="005B38A1"/>
    <w:rsid w:val="005B39AE"/>
    <w:rsid w:val="005B3A88"/>
    <w:rsid w:val="005B3BDB"/>
    <w:rsid w:val="005B3E73"/>
    <w:rsid w:val="005B4900"/>
    <w:rsid w:val="005B5534"/>
    <w:rsid w:val="005B61DC"/>
    <w:rsid w:val="005B62D7"/>
    <w:rsid w:val="005B6921"/>
    <w:rsid w:val="005B6D62"/>
    <w:rsid w:val="005B6E7B"/>
    <w:rsid w:val="005B6F34"/>
    <w:rsid w:val="005B7104"/>
    <w:rsid w:val="005B713B"/>
    <w:rsid w:val="005C00C3"/>
    <w:rsid w:val="005C01D0"/>
    <w:rsid w:val="005C0300"/>
    <w:rsid w:val="005C0F9C"/>
    <w:rsid w:val="005C1B77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0C2"/>
    <w:rsid w:val="005C3255"/>
    <w:rsid w:val="005C34AB"/>
    <w:rsid w:val="005C3585"/>
    <w:rsid w:val="005C370B"/>
    <w:rsid w:val="005C40D6"/>
    <w:rsid w:val="005C49FC"/>
    <w:rsid w:val="005C4AB0"/>
    <w:rsid w:val="005C5AC4"/>
    <w:rsid w:val="005C5DBB"/>
    <w:rsid w:val="005C5F0B"/>
    <w:rsid w:val="005C5F21"/>
    <w:rsid w:val="005C60E1"/>
    <w:rsid w:val="005C6264"/>
    <w:rsid w:val="005C702B"/>
    <w:rsid w:val="005C7212"/>
    <w:rsid w:val="005C75A6"/>
    <w:rsid w:val="005C767A"/>
    <w:rsid w:val="005C79FD"/>
    <w:rsid w:val="005D0268"/>
    <w:rsid w:val="005D0418"/>
    <w:rsid w:val="005D0621"/>
    <w:rsid w:val="005D0C84"/>
    <w:rsid w:val="005D0CA9"/>
    <w:rsid w:val="005D14F4"/>
    <w:rsid w:val="005D1BAE"/>
    <w:rsid w:val="005D1BF8"/>
    <w:rsid w:val="005D2179"/>
    <w:rsid w:val="005D2233"/>
    <w:rsid w:val="005D2363"/>
    <w:rsid w:val="005D289D"/>
    <w:rsid w:val="005D28D6"/>
    <w:rsid w:val="005D2A65"/>
    <w:rsid w:val="005D2BDA"/>
    <w:rsid w:val="005D3DF4"/>
    <w:rsid w:val="005D41D4"/>
    <w:rsid w:val="005D44C6"/>
    <w:rsid w:val="005D46CB"/>
    <w:rsid w:val="005D4D74"/>
    <w:rsid w:val="005D55C5"/>
    <w:rsid w:val="005D561C"/>
    <w:rsid w:val="005D57D9"/>
    <w:rsid w:val="005D5CBD"/>
    <w:rsid w:val="005D61CE"/>
    <w:rsid w:val="005D66E1"/>
    <w:rsid w:val="005D6BA3"/>
    <w:rsid w:val="005D6CB0"/>
    <w:rsid w:val="005D737B"/>
    <w:rsid w:val="005D737E"/>
    <w:rsid w:val="005D756E"/>
    <w:rsid w:val="005D7804"/>
    <w:rsid w:val="005D7D93"/>
    <w:rsid w:val="005D7FC2"/>
    <w:rsid w:val="005E047C"/>
    <w:rsid w:val="005E0653"/>
    <w:rsid w:val="005E0726"/>
    <w:rsid w:val="005E0AF2"/>
    <w:rsid w:val="005E125C"/>
    <w:rsid w:val="005E167B"/>
    <w:rsid w:val="005E1D7E"/>
    <w:rsid w:val="005E2735"/>
    <w:rsid w:val="005E33DC"/>
    <w:rsid w:val="005E39B8"/>
    <w:rsid w:val="005E39C8"/>
    <w:rsid w:val="005E3C75"/>
    <w:rsid w:val="005E46EB"/>
    <w:rsid w:val="005E4CB7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D7A"/>
    <w:rsid w:val="005E7E78"/>
    <w:rsid w:val="005E7E88"/>
    <w:rsid w:val="005F01A7"/>
    <w:rsid w:val="005F0B73"/>
    <w:rsid w:val="005F0EF4"/>
    <w:rsid w:val="005F1023"/>
    <w:rsid w:val="005F1781"/>
    <w:rsid w:val="005F19E6"/>
    <w:rsid w:val="005F1F49"/>
    <w:rsid w:val="005F1FA1"/>
    <w:rsid w:val="005F228E"/>
    <w:rsid w:val="005F2640"/>
    <w:rsid w:val="005F296E"/>
    <w:rsid w:val="005F2ACE"/>
    <w:rsid w:val="005F2ED3"/>
    <w:rsid w:val="005F2F60"/>
    <w:rsid w:val="005F3551"/>
    <w:rsid w:val="005F369E"/>
    <w:rsid w:val="005F3B63"/>
    <w:rsid w:val="005F421E"/>
    <w:rsid w:val="005F4449"/>
    <w:rsid w:val="005F4893"/>
    <w:rsid w:val="005F4A5D"/>
    <w:rsid w:val="005F525B"/>
    <w:rsid w:val="005F54F6"/>
    <w:rsid w:val="005F5FA7"/>
    <w:rsid w:val="005F6011"/>
    <w:rsid w:val="005F68E0"/>
    <w:rsid w:val="005F6973"/>
    <w:rsid w:val="005F6985"/>
    <w:rsid w:val="005F6C0C"/>
    <w:rsid w:val="005F6CD4"/>
    <w:rsid w:val="005F6DEF"/>
    <w:rsid w:val="005F6ED3"/>
    <w:rsid w:val="005F74F5"/>
    <w:rsid w:val="005F753D"/>
    <w:rsid w:val="00600554"/>
    <w:rsid w:val="006008B0"/>
    <w:rsid w:val="00600966"/>
    <w:rsid w:val="00600A46"/>
    <w:rsid w:val="00601C20"/>
    <w:rsid w:val="0060228C"/>
    <w:rsid w:val="00602616"/>
    <w:rsid w:val="00602FEC"/>
    <w:rsid w:val="00603109"/>
    <w:rsid w:val="006033AC"/>
    <w:rsid w:val="00603AE6"/>
    <w:rsid w:val="00603E46"/>
    <w:rsid w:val="00604A7A"/>
    <w:rsid w:val="00604CB4"/>
    <w:rsid w:val="0060566B"/>
    <w:rsid w:val="00605975"/>
    <w:rsid w:val="00605F32"/>
    <w:rsid w:val="00606558"/>
    <w:rsid w:val="00606FCD"/>
    <w:rsid w:val="00607318"/>
    <w:rsid w:val="00607ABE"/>
    <w:rsid w:val="00607B18"/>
    <w:rsid w:val="006106EB"/>
    <w:rsid w:val="006112CB"/>
    <w:rsid w:val="0061143D"/>
    <w:rsid w:val="00611ACA"/>
    <w:rsid w:val="00611BD5"/>
    <w:rsid w:val="00611D86"/>
    <w:rsid w:val="00611FB6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9DC"/>
    <w:rsid w:val="00615A76"/>
    <w:rsid w:val="00616227"/>
    <w:rsid w:val="006169DE"/>
    <w:rsid w:val="0061730F"/>
    <w:rsid w:val="00617552"/>
    <w:rsid w:val="00617E32"/>
    <w:rsid w:val="00620605"/>
    <w:rsid w:val="00620785"/>
    <w:rsid w:val="006208F6"/>
    <w:rsid w:val="00620AC5"/>
    <w:rsid w:val="0062118E"/>
    <w:rsid w:val="00621736"/>
    <w:rsid w:val="006218D5"/>
    <w:rsid w:val="00621D32"/>
    <w:rsid w:val="00621DCF"/>
    <w:rsid w:val="006225F3"/>
    <w:rsid w:val="00622661"/>
    <w:rsid w:val="006228DC"/>
    <w:rsid w:val="006228E2"/>
    <w:rsid w:val="00622D72"/>
    <w:rsid w:val="0062307E"/>
    <w:rsid w:val="00623DC9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FA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1F48"/>
    <w:rsid w:val="00632188"/>
    <w:rsid w:val="006324F7"/>
    <w:rsid w:val="006329B5"/>
    <w:rsid w:val="00633188"/>
    <w:rsid w:val="00633222"/>
    <w:rsid w:val="0063349C"/>
    <w:rsid w:val="00633522"/>
    <w:rsid w:val="00633642"/>
    <w:rsid w:val="0063374B"/>
    <w:rsid w:val="00633D17"/>
    <w:rsid w:val="00633E7A"/>
    <w:rsid w:val="00634020"/>
    <w:rsid w:val="006341EC"/>
    <w:rsid w:val="00634817"/>
    <w:rsid w:val="00634F66"/>
    <w:rsid w:val="006354D7"/>
    <w:rsid w:val="0063597E"/>
    <w:rsid w:val="00635B9B"/>
    <w:rsid w:val="00635C20"/>
    <w:rsid w:val="006364C0"/>
    <w:rsid w:val="00636B8A"/>
    <w:rsid w:val="00636D1D"/>
    <w:rsid w:val="006377EC"/>
    <w:rsid w:val="00637810"/>
    <w:rsid w:val="00637C08"/>
    <w:rsid w:val="006403F4"/>
    <w:rsid w:val="00640817"/>
    <w:rsid w:val="00640DCD"/>
    <w:rsid w:val="006418B6"/>
    <w:rsid w:val="00641922"/>
    <w:rsid w:val="00642EC2"/>
    <w:rsid w:val="006438C6"/>
    <w:rsid w:val="006439F5"/>
    <w:rsid w:val="00643A97"/>
    <w:rsid w:val="00643F9D"/>
    <w:rsid w:val="00644B31"/>
    <w:rsid w:val="006454B4"/>
    <w:rsid w:val="00645AC7"/>
    <w:rsid w:val="00645DAB"/>
    <w:rsid w:val="00645E6B"/>
    <w:rsid w:val="0064662B"/>
    <w:rsid w:val="0064682B"/>
    <w:rsid w:val="00647CF5"/>
    <w:rsid w:val="00647E4D"/>
    <w:rsid w:val="00647F60"/>
    <w:rsid w:val="00647FCC"/>
    <w:rsid w:val="006500C3"/>
    <w:rsid w:val="00650870"/>
    <w:rsid w:val="00650879"/>
    <w:rsid w:val="00650919"/>
    <w:rsid w:val="00650984"/>
    <w:rsid w:val="0065133A"/>
    <w:rsid w:val="0065182F"/>
    <w:rsid w:val="006519D0"/>
    <w:rsid w:val="006519FE"/>
    <w:rsid w:val="00651C01"/>
    <w:rsid w:val="00651DA9"/>
    <w:rsid w:val="0065227A"/>
    <w:rsid w:val="0065232F"/>
    <w:rsid w:val="00652D8C"/>
    <w:rsid w:val="00652FB0"/>
    <w:rsid w:val="00653017"/>
    <w:rsid w:val="006532AF"/>
    <w:rsid w:val="006536F4"/>
    <w:rsid w:val="00653B41"/>
    <w:rsid w:val="00653C9F"/>
    <w:rsid w:val="00654009"/>
    <w:rsid w:val="006543F4"/>
    <w:rsid w:val="00654780"/>
    <w:rsid w:val="00654849"/>
    <w:rsid w:val="00654AAC"/>
    <w:rsid w:val="00654BC1"/>
    <w:rsid w:val="00654F09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7D82"/>
    <w:rsid w:val="006601B6"/>
    <w:rsid w:val="0066033B"/>
    <w:rsid w:val="00660476"/>
    <w:rsid w:val="00660959"/>
    <w:rsid w:val="00660C7F"/>
    <w:rsid w:val="00660FB7"/>
    <w:rsid w:val="006612CF"/>
    <w:rsid w:val="00661A64"/>
    <w:rsid w:val="00661B55"/>
    <w:rsid w:val="00662446"/>
    <w:rsid w:val="0066286B"/>
    <w:rsid w:val="006628E8"/>
    <w:rsid w:val="00662D8A"/>
    <w:rsid w:val="00662F9D"/>
    <w:rsid w:val="006638F9"/>
    <w:rsid w:val="00664462"/>
    <w:rsid w:val="00664871"/>
    <w:rsid w:val="00664B69"/>
    <w:rsid w:val="00664BCD"/>
    <w:rsid w:val="00664ED2"/>
    <w:rsid w:val="00665351"/>
    <w:rsid w:val="00665472"/>
    <w:rsid w:val="006657CA"/>
    <w:rsid w:val="006658E0"/>
    <w:rsid w:val="00665BF0"/>
    <w:rsid w:val="00665BFC"/>
    <w:rsid w:val="00665DA1"/>
    <w:rsid w:val="00665F57"/>
    <w:rsid w:val="006670E8"/>
    <w:rsid w:val="00667938"/>
    <w:rsid w:val="00667ADA"/>
    <w:rsid w:val="00667BFC"/>
    <w:rsid w:val="006703AD"/>
    <w:rsid w:val="006703D0"/>
    <w:rsid w:val="0067041D"/>
    <w:rsid w:val="00670686"/>
    <w:rsid w:val="00670742"/>
    <w:rsid w:val="006707DF"/>
    <w:rsid w:val="00670E46"/>
    <w:rsid w:val="00670FC3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DFA"/>
    <w:rsid w:val="00674232"/>
    <w:rsid w:val="0067472C"/>
    <w:rsid w:val="00674BA6"/>
    <w:rsid w:val="00674C59"/>
    <w:rsid w:val="0067501C"/>
    <w:rsid w:val="00675173"/>
    <w:rsid w:val="0067534F"/>
    <w:rsid w:val="006757B1"/>
    <w:rsid w:val="00675B13"/>
    <w:rsid w:val="00675EC9"/>
    <w:rsid w:val="006774F7"/>
    <w:rsid w:val="00677549"/>
    <w:rsid w:val="006775B6"/>
    <w:rsid w:val="00677DDD"/>
    <w:rsid w:val="00680133"/>
    <w:rsid w:val="00680224"/>
    <w:rsid w:val="0068030C"/>
    <w:rsid w:val="00680806"/>
    <w:rsid w:val="00680A59"/>
    <w:rsid w:val="00680BC1"/>
    <w:rsid w:val="00681FCA"/>
    <w:rsid w:val="006825D4"/>
    <w:rsid w:val="00682A4A"/>
    <w:rsid w:val="0068313F"/>
    <w:rsid w:val="00683255"/>
    <w:rsid w:val="006832B2"/>
    <w:rsid w:val="006835DC"/>
    <w:rsid w:val="00684532"/>
    <w:rsid w:val="0068471D"/>
    <w:rsid w:val="00684F79"/>
    <w:rsid w:val="006850A9"/>
    <w:rsid w:val="00685674"/>
    <w:rsid w:val="00685723"/>
    <w:rsid w:val="006858F3"/>
    <w:rsid w:val="00685CD8"/>
    <w:rsid w:val="0068618D"/>
    <w:rsid w:val="0068628A"/>
    <w:rsid w:val="006867BE"/>
    <w:rsid w:val="00687AAE"/>
    <w:rsid w:val="00687C17"/>
    <w:rsid w:val="00687DAE"/>
    <w:rsid w:val="006908AC"/>
    <w:rsid w:val="00690A20"/>
    <w:rsid w:val="0069114D"/>
    <w:rsid w:val="0069198C"/>
    <w:rsid w:val="00691B5E"/>
    <w:rsid w:val="00691F49"/>
    <w:rsid w:val="006920AC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13D"/>
    <w:rsid w:val="006962B6"/>
    <w:rsid w:val="00696DD3"/>
    <w:rsid w:val="006970A5"/>
    <w:rsid w:val="00697304"/>
    <w:rsid w:val="006975FF"/>
    <w:rsid w:val="006977E2"/>
    <w:rsid w:val="00697BAE"/>
    <w:rsid w:val="006A00C9"/>
    <w:rsid w:val="006A05A9"/>
    <w:rsid w:val="006A082B"/>
    <w:rsid w:val="006A087E"/>
    <w:rsid w:val="006A0C84"/>
    <w:rsid w:val="006A0CA6"/>
    <w:rsid w:val="006A0DD7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672"/>
    <w:rsid w:val="006A39F1"/>
    <w:rsid w:val="006A40F3"/>
    <w:rsid w:val="006A435C"/>
    <w:rsid w:val="006A4493"/>
    <w:rsid w:val="006A4CE1"/>
    <w:rsid w:val="006A5510"/>
    <w:rsid w:val="006A57DA"/>
    <w:rsid w:val="006A62CA"/>
    <w:rsid w:val="006A6574"/>
    <w:rsid w:val="006A6F57"/>
    <w:rsid w:val="006A7269"/>
    <w:rsid w:val="006A74B7"/>
    <w:rsid w:val="006A74CD"/>
    <w:rsid w:val="006A75FA"/>
    <w:rsid w:val="006A76B3"/>
    <w:rsid w:val="006A77AE"/>
    <w:rsid w:val="006A7BAE"/>
    <w:rsid w:val="006A7C61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DDC"/>
    <w:rsid w:val="006B0F1B"/>
    <w:rsid w:val="006B1024"/>
    <w:rsid w:val="006B107B"/>
    <w:rsid w:val="006B10DB"/>
    <w:rsid w:val="006B10FB"/>
    <w:rsid w:val="006B1711"/>
    <w:rsid w:val="006B2704"/>
    <w:rsid w:val="006B326E"/>
    <w:rsid w:val="006B3739"/>
    <w:rsid w:val="006B377F"/>
    <w:rsid w:val="006B3C76"/>
    <w:rsid w:val="006B3CB8"/>
    <w:rsid w:val="006B418E"/>
    <w:rsid w:val="006B4313"/>
    <w:rsid w:val="006B45E4"/>
    <w:rsid w:val="006B4954"/>
    <w:rsid w:val="006B4B08"/>
    <w:rsid w:val="006B5043"/>
    <w:rsid w:val="006B5229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760"/>
    <w:rsid w:val="006B77B1"/>
    <w:rsid w:val="006B7883"/>
    <w:rsid w:val="006B7BB5"/>
    <w:rsid w:val="006B7DD4"/>
    <w:rsid w:val="006B7F29"/>
    <w:rsid w:val="006C0607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9FD"/>
    <w:rsid w:val="006C2B5E"/>
    <w:rsid w:val="006C2CCE"/>
    <w:rsid w:val="006C3122"/>
    <w:rsid w:val="006C36A6"/>
    <w:rsid w:val="006C3AE9"/>
    <w:rsid w:val="006C3B17"/>
    <w:rsid w:val="006C40A9"/>
    <w:rsid w:val="006C4330"/>
    <w:rsid w:val="006C48BA"/>
    <w:rsid w:val="006C4952"/>
    <w:rsid w:val="006C4C5B"/>
    <w:rsid w:val="006C5158"/>
    <w:rsid w:val="006C5163"/>
    <w:rsid w:val="006C5356"/>
    <w:rsid w:val="006C5391"/>
    <w:rsid w:val="006C5472"/>
    <w:rsid w:val="006C5941"/>
    <w:rsid w:val="006C5A81"/>
    <w:rsid w:val="006C5D88"/>
    <w:rsid w:val="006C61C2"/>
    <w:rsid w:val="006C6B6F"/>
    <w:rsid w:val="006C6F1A"/>
    <w:rsid w:val="006C6FD8"/>
    <w:rsid w:val="006C71CB"/>
    <w:rsid w:val="006C74E3"/>
    <w:rsid w:val="006C7829"/>
    <w:rsid w:val="006C7915"/>
    <w:rsid w:val="006D021A"/>
    <w:rsid w:val="006D03B6"/>
    <w:rsid w:val="006D0428"/>
    <w:rsid w:val="006D056B"/>
    <w:rsid w:val="006D0B09"/>
    <w:rsid w:val="006D1382"/>
    <w:rsid w:val="006D1AB3"/>
    <w:rsid w:val="006D1AD2"/>
    <w:rsid w:val="006D1D2A"/>
    <w:rsid w:val="006D2238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134"/>
    <w:rsid w:val="006D5983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775A"/>
    <w:rsid w:val="006D77EF"/>
    <w:rsid w:val="006D78C4"/>
    <w:rsid w:val="006D7AB5"/>
    <w:rsid w:val="006D7BB5"/>
    <w:rsid w:val="006D7D29"/>
    <w:rsid w:val="006D7D88"/>
    <w:rsid w:val="006D7E61"/>
    <w:rsid w:val="006D7F67"/>
    <w:rsid w:val="006E0322"/>
    <w:rsid w:val="006E0678"/>
    <w:rsid w:val="006E0807"/>
    <w:rsid w:val="006E0941"/>
    <w:rsid w:val="006E0970"/>
    <w:rsid w:val="006E09D4"/>
    <w:rsid w:val="006E0B0F"/>
    <w:rsid w:val="006E0F66"/>
    <w:rsid w:val="006E178E"/>
    <w:rsid w:val="006E1AEF"/>
    <w:rsid w:val="006E2126"/>
    <w:rsid w:val="006E2207"/>
    <w:rsid w:val="006E2230"/>
    <w:rsid w:val="006E2316"/>
    <w:rsid w:val="006E251F"/>
    <w:rsid w:val="006E279A"/>
    <w:rsid w:val="006E2E9B"/>
    <w:rsid w:val="006E2F14"/>
    <w:rsid w:val="006E3033"/>
    <w:rsid w:val="006E3313"/>
    <w:rsid w:val="006E3323"/>
    <w:rsid w:val="006E3687"/>
    <w:rsid w:val="006E3E43"/>
    <w:rsid w:val="006E4118"/>
    <w:rsid w:val="006E4AF6"/>
    <w:rsid w:val="006E4C96"/>
    <w:rsid w:val="006E4D30"/>
    <w:rsid w:val="006E4FB0"/>
    <w:rsid w:val="006E5245"/>
    <w:rsid w:val="006E53CD"/>
    <w:rsid w:val="006E5673"/>
    <w:rsid w:val="006E5BE9"/>
    <w:rsid w:val="006E5D37"/>
    <w:rsid w:val="006E5EE4"/>
    <w:rsid w:val="006E6306"/>
    <w:rsid w:val="006E68C3"/>
    <w:rsid w:val="006E6CF1"/>
    <w:rsid w:val="006E706D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2799"/>
    <w:rsid w:val="006F2E5F"/>
    <w:rsid w:val="006F331D"/>
    <w:rsid w:val="006F3918"/>
    <w:rsid w:val="006F393A"/>
    <w:rsid w:val="006F3B7C"/>
    <w:rsid w:val="006F3E99"/>
    <w:rsid w:val="006F4347"/>
    <w:rsid w:val="006F475F"/>
    <w:rsid w:val="006F4C5E"/>
    <w:rsid w:val="006F4CF0"/>
    <w:rsid w:val="006F50BF"/>
    <w:rsid w:val="006F5142"/>
    <w:rsid w:val="006F5152"/>
    <w:rsid w:val="006F529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10B0"/>
    <w:rsid w:val="00701664"/>
    <w:rsid w:val="00701FD7"/>
    <w:rsid w:val="0070200B"/>
    <w:rsid w:val="00702652"/>
    <w:rsid w:val="0070288F"/>
    <w:rsid w:val="00702BEC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425E"/>
    <w:rsid w:val="0070495E"/>
    <w:rsid w:val="00705146"/>
    <w:rsid w:val="0070520E"/>
    <w:rsid w:val="00705562"/>
    <w:rsid w:val="007055B9"/>
    <w:rsid w:val="0070583A"/>
    <w:rsid w:val="00705B27"/>
    <w:rsid w:val="00705B42"/>
    <w:rsid w:val="00705B70"/>
    <w:rsid w:val="00706171"/>
    <w:rsid w:val="00706594"/>
    <w:rsid w:val="0070661F"/>
    <w:rsid w:val="00706E83"/>
    <w:rsid w:val="0070759B"/>
    <w:rsid w:val="00707A5B"/>
    <w:rsid w:val="00707DEB"/>
    <w:rsid w:val="007100D5"/>
    <w:rsid w:val="0071030C"/>
    <w:rsid w:val="00710310"/>
    <w:rsid w:val="007108BB"/>
    <w:rsid w:val="00710EB4"/>
    <w:rsid w:val="00710F59"/>
    <w:rsid w:val="0071104F"/>
    <w:rsid w:val="00711159"/>
    <w:rsid w:val="00711582"/>
    <w:rsid w:val="00712274"/>
    <w:rsid w:val="007126E4"/>
    <w:rsid w:val="00712B10"/>
    <w:rsid w:val="00712D48"/>
    <w:rsid w:val="00713444"/>
    <w:rsid w:val="00713570"/>
    <w:rsid w:val="00713972"/>
    <w:rsid w:val="00713BF4"/>
    <w:rsid w:val="00713C49"/>
    <w:rsid w:val="00713C77"/>
    <w:rsid w:val="00713F35"/>
    <w:rsid w:val="0071404B"/>
    <w:rsid w:val="007141E5"/>
    <w:rsid w:val="007146E3"/>
    <w:rsid w:val="0071508A"/>
    <w:rsid w:val="007152FA"/>
    <w:rsid w:val="00715366"/>
    <w:rsid w:val="00715424"/>
    <w:rsid w:val="007155F2"/>
    <w:rsid w:val="00715E7B"/>
    <w:rsid w:val="00715FAF"/>
    <w:rsid w:val="00716027"/>
    <w:rsid w:val="007162BE"/>
    <w:rsid w:val="007165E4"/>
    <w:rsid w:val="00716656"/>
    <w:rsid w:val="007167CF"/>
    <w:rsid w:val="00716885"/>
    <w:rsid w:val="00716FAB"/>
    <w:rsid w:val="0071703D"/>
    <w:rsid w:val="00717856"/>
    <w:rsid w:val="007201C1"/>
    <w:rsid w:val="007202B0"/>
    <w:rsid w:val="00720344"/>
    <w:rsid w:val="007204F7"/>
    <w:rsid w:val="007205A9"/>
    <w:rsid w:val="0072090D"/>
    <w:rsid w:val="00720A17"/>
    <w:rsid w:val="00720B8E"/>
    <w:rsid w:val="007221FD"/>
    <w:rsid w:val="007223F1"/>
    <w:rsid w:val="00722AEC"/>
    <w:rsid w:val="00722D75"/>
    <w:rsid w:val="00723A7A"/>
    <w:rsid w:val="00723AD7"/>
    <w:rsid w:val="00723CBA"/>
    <w:rsid w:val="00723F67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F"/>
    <w:rsid w:val="007270C9"/>
    <w:rsid w:val="00727791"/>
    <w:rsid w:val="00727964"/>
    <w:rsid w:val="00727AF4"/>
    <w:rsid w:val="00730020"/>
    <w:rsid w:val="00730276"/>
    <w:rsid w:val="00730401"/>
    <w:rsid w:val="00730601"/>
    <w:rsid w:val="00730B70"/>
    <w:rsid w:val="00730F57"/>
    <w:rsid w:val="007310D0"/>
    <w:rsid w:val="00731409"/>
    <w:rsid w:val="0073142D"/>
    <w:rsid w:val="00731B02"/>
    <w:rsid w:val="00731CB6"/>
    <w:rsid w:val="00731FDD"/>
    <w:rsid w:val="007320A8"/>
    <w:rsid w:val="00732177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44C"/>
    <w:rsid w:val="00736A65"/>
    <w:rsid w:val="00736B02"/>
    <w:rsid w:val="00736C36"/>
    <w:rsid w:val="00737182"/>
    <w:rsid w:val="0073735D"/>
    <w:rsid w:val="00737B01"/>
    <w:rsid w:val="00737BD5"/>
    <w:rsid w:val="0074028E"/>
    <w:rsid w:val="00740396"/>
    <w:rsid w:val="007404E9"/>
    <w:rsid w:val="007406B0"/>
    <w:rsid w:val="007408FD"/>
    <w:rsid w:val="00740E4B"/>
    <w:rsid w:val="00741AEA"/>
    <w:rsid w:val="00741B17"/>
    <w:rsid w:val="00741B74"/>
    <w:rsid w:val="00741B8B"/>
    <w:rsid w:val="00741C8C"/>
    <w:rsid w:val="00741F5F"/>
    <w:rsid w:val="007424D4"/>
    <w:rsid w:val="0074261B"/>
    <w:rsid w:val="007427C8"/>
    <w:rsid w:val="00742A18"/>
    <w:rsid w:val="00742CD2"/>
    <w:rsid w:val="007430F7"/>
    <w:rsid w:val="00743408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50B"/>
    <w:rsid w:val="00747376"/>
    <w:rsid w:val="007474B0"/>
    <w:rsid w:val="007477E5"/>
    <w:rsid w:val="0074798D"/>
    <w:rsid w:val="007502DB"/>
    <w:rsid w:val="007502FE"/>
    <w:rsid w:val="007503B3"/>
    <w:rsid w:val="007505CE"/>
    <w:rsid w:val="00750830"/>
    <w:rsid w:val="007509C7"/>
    <w:rsid w:val="00750D07"/>
    <w:rsid w:val="00750D4A"/>
    <w:rsid w:val="007511C6"/>
    <w:rsid w:val="007516A6"/>
    <w:rsid w:val="00751774"/>
    <w:rsid w:val="007517B3"/>
    <w:rsid w:val="00751A26"/>
    <w:rsid w:val="00752409"/>
    <w:rsid w:val="0075278F"/>
    <w:rsid w:val="00752C3E"/>
    <w:rsid w:val="00752E69"/>
    <w:rsid w:val="00752F02"/>
    <w:rsid w:val="00753481"/>
    <w:rsid w:val="00753528"/>
    <w:rsid w:val="0075352E"/>
    <w:rsid w:val="00753635"/>
    <w:rsid w:val="00753B43"/>
    <w:rsid w:val="0075408F"/>
    <w:rsid w:val="0075414A"/>
    <w:rsid w:val="007541F7"/>
    <w:rsid w:val="00754237"/>
    <w:rsid w:val="0075431D"/>
    <w:rsid w:val="00754645"/>
    <w:rsid w:val="007549AA"/>
    <w:rsid w:val="00755176"/>
    <w:rsid w:val="00755BEB"/>
    <w:rsid w:val="00755D84"/>
    <w:rsid w:val="00755E38"/>
    <w:rsid w:val="0075603E"/>
    <w:rsid w:val="00756043"/>
    <w:rsid w:val="007562DB"/>
    <w:rsid w:val="007563E4"/>
    <w:rsid w:val="00756576"/>
    <w:rsid w:val="00756AE3"/>
    <w:rsid w:val="00756CB7"/>
    <w:rsid w:val="00756D5B"/>
    <w:rsid w:val="00756F5D"/>
    <w:rsid w:val="00757B28"/>
    <w:rsid w:val="00757D23"/>
    <w:rsid w:val="00757F8A"/>
    <w:rsid w:val="007609EA"/>
    <w:rsid w:val="00760DAC"/>
    <w:rsid w:val="0076122C"/>
    <w:rsid w:val="0076240D"/>
    <w:rsid w:val="00762624"/>
    <w:rsid w:val="00762A1C"/>
    <w:rsid w:val="00762F58"/>
    <w:rsid w:val="007637DB"/>
    <w:rsid w:val="00763B6A"/>
    <w:rsid w:val="00763BDD"/>
    <w:rsid w:val="00764A8D"/>
    <w:rsid w:val="007652C2"/>
    <w:rsid w:val="0076566F"/>
    <w:rsid w:val="007662B7"/>
    <w:rsid w:val="00766437"/>
    <w:rsid w:val="0076663A"/>
    <w:rsid w:val="007667A9"/>
    <w:rsid w:val="00766EB0"/>
    <w:rsid w:val="0076730E"/>
    <w:rsid w:val="007673D1"/>
    <w:rsid w:val="007675EB"/>
    <w:rsid w:val="007678F1"/>
    <w:rsid w:val="00770130"/>
    <w:rsid w:val="00770561"/>
    <w:rsid w:val="0077069E"/>
    <w:rsid w:val="007716A5"/>
    <w:rsid w:val="00771AFE"/>
    <w:rsid w:val="00771BC1"/>
    <w:rsid w:val="00771E0A"/>
    <w:rsid w:val="00771E5C"/>
    <w:rsid w:val="007721F8"/>
    <w:rsid w:val="0077229B"/>
    <w:rsid w:val="0077238E"/>
    <w:rsid w:val="007729F6"/>
    <w:rsid w:val="00772B85"/>
    <w:rsid w:val="0077303F"/>
    <w:rsid w:val="00773574"/>
    <w:rsid w:val="007739D1"/>
    <w:rsid w:val="00773A6F"/>
    <w:rsid w:val="00773DFD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E79"/>
    <w:rsid w:val="00776E91"/>
    <w:rsid w:val="007775A4"/>
    <w:rsid w:val="007775E6"/>
    <w:rsid w:val="0077775E"/>
    <w:rsid w:val="007800BA"/>
    <w:rsid w:val="007800DB"/>
    <w:rsid w:val="007803C8"/>
    <w:rsid w:val="00780B4F"/>
    <w:rsid w:val="00780BBC"/>
    <w:rsid w:val="00780D0C"/>
    <w:rsid w:val="00780D35"/>
    <w:rsid w:val="00781499"/>
    <w:rsid w:val="007815BD"/>
    <w:rsid w:val="00781A6C"/>
    <w:rsid w:val="007822D7"/>
    <w:rsid w:val="00782303"/>
    <w:rsid w:val="0078240C"/>
    <w:rsid w:val="007832AC"/>
    <w:rsid w:val="00783533"/>
    <w:rsid w:val="007836FF"/>
    <w:rsid w:val="00783C57"/>
    <w:rsid w:val="00784040"/>
    <w:rsid w:val="0078422A"/>
    <w:rsid w:val="00784468"/>
    <w:rsid w:val="00784A07"/>
    <w:rsid w:val="0078587E"/>
    <w:rsid w:val="00785B51"/>
    <w:rsid w:val="00785B69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90669"/>
    <w:rsid w:val="0079068A"/>
    <w:rsid w:val="00790950"/>
    <w:rsid w:val="00790B16"/>
    <w:rsid w:val="00790CAD"/>
    <w:rsid w:val="00791125"/>
    <w:rsid w:val="007911DD"/>
    <w:rsid w:val="007913EC"/>
    <w:rsid w:val="00791635"/>
    <w:rsid w:val="00791756"/>
    <w:rsid w:val="00791D5B"/>
    <w:rsid w:val="00791F99"/>
    <w:rsid w:val="007920BA"/>
    <w:rsid w:val="00792372"/>
    <w:rsid w:val="00792872"/>
    <w:rsid w:val="00792AB5"/>
    <w:rsid w:val="00792E27"/>
    <w:rsid w:val="00793725"/>
    <w:rsid w:val="0079392A"/>
    <w:rsid w:val="00793FAF"/>
    <w:rsid w:val="007943C0"/>
    <w:rsid w:val="00794958"/>
    <w:rsid w:val="00794A81"/>
    <w:rsid w:val="007951A2"/>
    <w:rsid w:val="00795E70"/>
    <w:rsid w:val="0079617F"/>
    <w:rsid w:val="00796564"/>
    <w:rsid w:val="00796C9D"/>
    <w:rsid w:val="00797037"/>
    <w:rsid w:val="00797351"/>
    <w:rsid w:val="007974FB"/>
    <w:rsid w:val="007978B6"/>
    <w:rsid w:val="00797E73"/>
    <w:rsid w:val="007A01BB"/>
    <w:rsid w:val="007A03D7"/>
    <w:rsid w:val="007A0871"/>
    <w:rsid w:val="007A0CAB"/>
    <w:rsid w:val="007A1175"/>
    <w:rsid w:val="007A12E1"/>
    <w:rsid w:val="007A12ED"/>
    <w:rsid w:val="007A158E"/>
    <w:rsid w:val="007A161E"/>
    <w:rsid w:val="007A188D"/>
    <w:rsid w:val="007A1AEF"/>
    <w:rsid w:val="007A2011"/>
    <w:rsid w:val="007A2058"/>
    <w:rsid w:val="007A21E6"/>
    <w:rsid w:val="007A3012"/>
    <w:rsid w:val="007A31F9"/>
    <w:rsid w:val="007A3312"/>
    <w:rsid w:val="007A3391"/>
    <w:rsid w:val="007A3417"/>
    <w:rsid w:val="007A3A95"/>
    <w:rsid w:val="007A3B95"/>
    <w:rsid w:val="007A3C2D"/>
    <w:rsid w:val="007A3F78"/>
    <w:rsid w:val="007A4053"/>
    <w:rsid w:val="007A44AB"/>
    <w:rsid w:val="007A4B38"/>
    <w:rsid w:val="007A4F3E"/>
    <w:rsid w:val="007A59B4"/>
    <w:rsid w:val="007A5F2B"/>
    <w:rsid w:val="007A6044"/>
    <w:rsid w:val="007A60F2"/>
    <w:rsid w:val="007A63CC"/>
    <w:rsid w:val="007A67E9"/>
    <w:rsid w:val="007A6BBD"/>
    <w:rsid w:val="007A7106"/>
    <w:rsid w:val="007A72B8"/>
    <w:rsid w:val="007A7E4F"/>
    <w:rsid w:val="007B0400"/>
    <w:rsid w:val="007B08B0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2411"/>
    <w:rsid w:val="007B247D"/>
    <w:rsid w:val="007B2B08"/>
    <w:rsid w:val="007B2F98"/>
    <w:rsid w:val="007B38C1"/>
    <w:rsid w:val="007B3D4E"/>
    <w:rsid w:val="007B4679"/>
    <w:rsid w:val="007B46D6"/>
    <w:rsid w:val="007B46EE"/>
    <w:rsid w:val="007B4F94"/>
    <w:rsid w:val="007B5258"/>
    <w:rsid w:val="007B544F"/>
    <w:rsid w:val="007B547D"/>
    <w:rsid w:val="007B5872"/>
    <w:rsid w:val="007B589D"/>
    <w:rsid w:val="007B59B2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CF7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8FE"/>
    <w:rsid w:val="007C2C9B"/>
    <w:rsid w:val="007C2DF9"/>
    <w:rsid w:val="007C2E59"/>
    <w:rsid w:val="007C315C"/>
    <w:rsid w:val="007C3316"/>
    <w:rsid w:val="007C344B"/>
    <w:rsid w:val="007C42EA"/>
    <w:rsid w:val="007C4537"/>
    <w:rsid w:val="007C47F9"/>
    <w:rsid w:val="007C55AD"/>
    <w:rsid w:val="007C5673"/>
    <w:rsid w:val="007C5DB6"/>
    <w:rsid w:val="007C633B"/>
    <w:rsid w:val="007C6793"/>
    <w:rsid w:val="007C69C0"/>
    <w:rsid w:val="007C69E5"/>
    <w:rsid w:val="007C70DD"/>
    <w:rsid w:val="007C71C0"/>
    <w:rsid w:val="007C7439"/>
    <w:rsid w:val="007C7573"/>
    <w:rsid w:val="007C75C6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914"/>
    <w:rsid w:val="007D19DF"/>
    <w:rsid w:val="007D1B09"/>
    <w:rsid w:val="007D1BBB"/>
    <w:rsid w:val="007D1C84"/>
    <w:rsid w:val="007D1C98"/>
    <w:rsid w:val="007D2015"/>
    <w:rsid w:val="007D24A0"/>
    <w:rsid w:val="007D26E8"/>
    <w:rsid w:val="007D2A69"/>
    <w:rsid w:val="007D36F2"/>
    <w:rsid w:val="007D38DD"/>
    <w:rsid w:val="007D3CB1"/>
    <w:rsid w:val="007D422E"/>
    <w:rsid w:val="007D433A"/>
    <w:rsid w:val="007D487A"/>
    <w:rsid w:val="007D4C7E"/>
    <w:rsid w:val="007D510D"/>
    <w:rsid w:val="007D56AD"/>
    <w:rsid w:val="007D5F5F"/>
    <w:rsid w:val="007D6CEC"/>
    <w:rsid w:val="007D6EBB"/>
    <w:rsid w:val="007D71AF"/>
    <w:rsid w:val="007D7EED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81D"/>
    <w:rsid w:val="007E3876"/>
    <w:rsid w:val="007E38DD"/>
    <w:rsid w:val="007E39E8"/>
    <w:rsid w:val="007E3A0B"/>
    <w:rsid w:val="007E3FB2"/>
    <w:rsid w:val="007E4054"/>
    <w:rsid w:val="007E4204"/>
    <w:rsid w:val="007E4458"/>
    <w:rsid w:val="007E53FE"/>
    <w:rsid w:val="007E57C2"/>
    <w:rsid w:val="007E5862"/>
    <w:rsid w:val="007E587A"/>
    <w:rsid w:val="007E6037"/>
    <w:rsid w:val="007E6C69"/>
    <w:rsid w:val="007E6E49"/>
    <w:rsid w:val="007E7377"/>
    <w:rsid w:val="007E74DA"/>
    <w:rsid w:val="007E7BF2"/>
    <w:rsid w:val="007F0C07"/>
    <w:rsid w:val="007F0E3D"/>
    <w:rsid w:val="007F0F24"/>
    <w:rsid w:val="007F182B"/>
    <w:rsid w:val="007F1833"/>
    <w:rsid w:val="007F1DBB"/>
    <w:rsid w:val="007F23D7"/>
    <w:rsid w:val="007F273D"/>
    <w:rsid w:val="007F2835"/>
    <w:rsid w:val="007F28EE"/>
    <w:rsid w:val="007F2C51"/>
    <w:rsid w:val="007F30BE"/>
    <w:rsid w:val="007F32B8"/>
    <w:rsid w:val="007F3437"/>
    <w:rsid w:val="007F36C9"/>
    <w:rsid w:val="007F3AAC"/>
    <w:rsid w:val="007F3E37"/>
    <w:rsid w:val="007F3EB5"/>
    <w:rsid w:val="007F47E2"/>
    <w:rsid w:val="007F4BBF"/>
    <w:rsid w:val="007F4EA6"/>
    <w:rsid w:val="007F4F61"/>
    <w:rsid w:val="007F52FE"/>
    <w:rsid w:val="007F5725"/>
    <w:rsid w:val="007F57B8"/>
    <w:rsid w:val="007F61F7"/>
    <w:rsid w:val="007F6528"/>
    <w:rsid w:val="007F742B"/>
    <w:rsid w:val="007F7992"/>
    <w:rsid w:val="007F7B5B"/>
    <w:rsid w:val="00800436"/>
    <w:rsid w:val="008004B1"/>
    <w:rsid w:val="0080090D"/>
    <w:rsid w:val="0080119F"/>
    <w:rsid w:val="0080180C"/>
    <w:rsid w:val="00802104"/>
    <w:rsid w:val="0080223E"/>
    <w:rsid w:val="008023F5"/>
    <w:rsid w:val="00802CB5"/>
    <w:rsid w:val="00803123"/>
    <w:rsid w:val="008034BE"/>
    <w:rsid w:val="00803742"/>
    <w:rsid w:val="008040CD"/>
    <w:rsid w:val="008049FD"/>
    <w:rsid w:val="00804DE5"/>
    <w:rsid w:val="00805573"/>
    <w:rsid w:val="00805A35"/>
    <w:rsid w:val="00805C50"/>
    <w:rsid w:val="00805EB4"/>
    <w:rsid w:val="0080603C"/>
    <w:rsid w:val="00806458"/>
    <w:rsid w:val="00806932"/>
    <w:rsid w:val="00806B32"/>
    <w:rsid w:val="00806D68"/>
    <w:rsid w:val="00806D7C"/>
    <w:rsid w:val="00807B25"/>
    <w:rsid w:val="00810237"/>
    <w:rsid w:val="00810273"/>
    <w:rsid w:val="008106C0"/>
    <w:rsid w:val="00810728"/>
    <w:rsid w:val="00810739"/>
    <w:rsid w:val="0081084C"/>
    <w:rsid w:val="00810C91"/>
    <w:rsid w:val="008116A1"/>
    <w:rsid w:val="00811F97"/>
    <w:rsid w:val="008122D0"/>
    <w:rsid w:val="008125AF"/>
    <w:rsid w:val="0081267F"/>
    <w:rsid w:val="00812D6C"/>
    <w:rsid w:val="00812ED8"/>
    <w:rsid w:val="0081392E"/>
    <w:rsid w:val="00813B4D"/>
    <w:rsid w:val="0081512A"/>
    <w:rsid w:val="00815A9B"/>
    <w:rsid w:val="00816437"/>
    <w:rsid w:val="008165C7"/>
    <w:rsid w:val="00816970"/>
    <w:rsid w:val="00816F68"/>
    <w:rsid w:val="00817053"/>
    <w:rsid w:val="008171AF"/>
    <w:rsid w:val="0081799D"/>
    <w:rsid w:val="00820A39"/>
    <w:rsid w:val="00820E0C"/>
    <w:rsid w:val="008213A9"/>
    <w:rsid w:val="008215CB"/>
    <w:rsid w:val="00821758"/>
    <w:rsid w:val="00821881"/>
    <w:rsid w:val="008219BD"/>
    <w:rsid w:val="00821B05"/>
    <w:rsid w:val="00821B73"/>
    <w:rsid w:val="008225B0"/>
    <w:rsid w:val="00822800"/>
    <w:rsid w:val="00822AC7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642"/>
    <w:rsid w:val="00824890"/>
    <w:rsid w:val="00824E80"/>
    <w:rsid w:val="00824E83"/>
    <w:rsid w:val="008254C3"/>
    <w:rsid w:val="00825533"/>
    <w:rsid w:val="0082582A"/>
    <w:rsid w:val="00825A89"/>
    <w:rsid w:val="0082604A"/>
    <w:rsid w:val="0082617E"/>
    <w:rsid w:val="008264BA"/>
    <w:rsid w:val="0082650F"/>
    <w:rsid w:val="00826755"/>
    <w:rsid w:val="00827C1E"/>
    <w:rsid w:val="00827DD2"/>
    <w:rsid w:val="00827E8F"/>
    <w:rsid w:val="00830557"/>
    <w:rsid w:val="008306EB"/>
    <w:rsid w:val="00830808"/>
    <w:rsid w:val="00830E20"/>
    <w:rsid w:val="00830FC7"/>
    <w:rsid w:val="0083195A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946"/>
    <w:rsid w:val="00835B5E"/>
    <w:rsid w:val="00836000"/>
    <w:rsid w:val="008361CF"/>
    <w:rsid w:val="0083623D"/>
    <w:rsid w:val="0083670E"/>
    <w:rsid w:val="00836904"/>
    <w:rsid w:val="00836A39"/>
    <w:rsid w:val="0083706B"/>
    <w:rsid w:val="0083725A"/>
    <w:rsid w:val="0083739A"/>
    <w:rsid w:val="00837768"/>
    <w:rsid w:val="00837CFD"/>
    <w:rsid w:val="00837FD2"/>
    <w:rsid w:val="00840070"/>
    <w:rsid w:val="008401B0"/>
    <w:rsid w:val="00840667"/>
    <w:rsid w:val="00840807"/>
    <w:rsid w:val="008408D3"/>
    <w:rsid w:val="00840C9B"/>
    <w:rsid w:val="00841B16"/>
    <w:rsid w:val="00841DD6"/>
    <w:rsid w:val="00842B1E"/>
    <w:rsid w:val="00842CFC"/>
    <w:rsid w:val="00842D7D"/>
    <w:rsid w:val="00842E54"/>
    <w:rsid w:val="0084317C"/>
    <w:rsid w:val="0084359C"/>
    <w:rsid w:val="00843A01"/>
    <w:rsid w:val="0084405A"/>
    <w:rsid w:val="00844391"/>
    <w:rsid w:val="00844AB5"/>
    <w:rsid w:val="00845DB0"/>
    <w:rsid w:val="00845DC2"/>
    <w:rsid w:val="0084646D"/>
    <w:rsid w:val="008464D7"/>
    <w:rsid w:val="00846601"/>
    <w:rsid w:val="0084664B"/>
    <w:rsid w:val="0084671E"/>
    <w:rsid w:val="00846BFF"/>
    <w:rsid w:val="00847672"/>
    <w:rsid w:val="0084782A"/>
    <w:rsid w:val="00847B25"/>
    <w:rsid w:val="00850011"/>
    <w:rsid w:val="0085019B"/>
    <w:rsid w:val="0085029F"/>
    <w:rsid w:val="0085042F"/>
    <w:rsid w:val="008507C4"/>
    <w:rsid w:val="00850894"/>
    <w:rsid w:val="008508A8"/>
    <w:rsid w:val="00850E7D"/>
    <w:rsid w:val="0085145C"/>
    <w:rsid w:val="0085147F"/>
    <w:rsid w:val="008516BA"/>
    <w:rsid w:val="008517BB"/>
    <w:rsid w:val="00851FDB"/>
    <w:rsid w:val="008524E1"/>
    <w:rsid w:val="008524F8"/>
    <w:rsid w:val="00853158"/>
    <w:rsid w:val="00853890"/>
    <w:rsid w:val="008539D4"/>
    <w:rsid w:val="00853A22"/>
    <w:rsid w:val="00853B3B"/>
    <w:rsid w:val="00853BD4"/>
    <w:rsid w:val="00853E00"/>
    <w:rsid w:val="00854317"/>
    <w:rsid w:val="00854319"/>
    <w:rsid w:val="008549D0"/>
    <w:rsid w:val="00854AE8"/>
    <w:rsid w:val="0085520D"/>
    <w:rsid w:val="008552CA"/>
    <w:rsid w:val="0085587E"/>
    <w:rsid w:val="00855A99"/>
    <w:rsid w:val="00856035"/>
    <w:rsid w:val="00856140"/>
    <w:rsid w:val="008564A5"/>
    <w:rsid w:val="0085698A"/>
    <w:rsid w:val="00856C39"/>
    <w:rsid w:val="00856F9E"/>
    <w:rsid w:val="00857B4E"/>
    <w:rsid w:val="00857B68"/>
    <w:rsid w:val="00857DC7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AA2"/>
    <w:rsid w:val="00864ABC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7000"/>
    <w:rsid w:val="008672DD"/>
    <w:rsid w:val="00867656"/>
    <w:rsid w:val="008676F4"/>
    <w:rsid w:val="0086796E"/>
    <w:rsid w:val="008679BD"/>
    <w:rsid w:val="00867A72"/>
    <w:rsid w:val="00867AF1"/>
    <w:rsid w:val="00867B61"/>
    <w:rsid w:val="00867BAB"/>
    <w:rsid w:val="00867BBE"/>
    <w:rsid w:val="0087025C"/>
    <w:rsid w:val="00870849"/>
    <w:rsid w:val="00870AF5"/>
    <w:rsid w:val="00870BAC"/>
    <w:rsid w:val="00870BC9"/>
    <w:rsid w:val="00870E15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FE1"/>
    <w:rsid w:val="00873A45"/>
    <w:rsid w:val="00873A60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AEC"/>
    <w:rsid w:val="00875EE7"/>
    <w:rsid w:val="00875F9D"/>
    <w:rsid w:val="00876356"/>
    <w:rsid w:val="0087691A"/>
    <w:rsid w:val="00876D75"/>
    <w:rsid w:val="00876EBF"/>
    <w:rsid w:val="00876F97"/>
    <w:rsid w:val="008771C9"/>
    <w:rsid w:val="00877414"/>
    <w:rsid w:val="00877442"/>
    <w:rsid w:val="00877463"/>
    <w:rsid w:val="00877691"/>
    <w:rsid w:val="00877A44"/>
    <w:rsid w:val="0088006F"/>
    <w:rsid w:val="008800D3"/>
    <w:rsid w:val="00880239"/>
    <w:rsid w:val="008806CE"/>
    <w:rsid w:val="008808EF"/>
    <w:rsid w:val="00880AC5"/>
    <w:rsid w:val="00880B31"/>
    <w:rsid w:val="00880B35"/>
    <w:rsid w:val="008811FD"/>
    <w:rsid w:val="00881AA1"/>
    <w:rsid w:val="00881FE3"/>
    <w:rsid w:val="00882142"/>
    <w:rsid w:val="0088242D"/>
    <w:rsid w:val="00882C39"/>
    <w:rsid w:val="00883BAD"/>
    <w:rsid w:val="00883C42"/>
    <w:rsid w:val="00883DF4"/>
    <w:rsid w:val="00883F5C"/>
    <w:rsid w:val="0088416A"/>
    <w:rsid w:val="00884370"/>
    <w:rsid w:val="00884B0A"/>
    <w:rsid w:val="00884C2D"/>
    <w:rsid w:val="00884DC7"/>
    <w:rsid w:val="0088533B"/>
    <w:rsid w:val="00885342"/>
    <w:rsid w:val="00885C3A"/>
    <w:rsid w:val="0088605C"/>
    <w:rsid w:val="00886131"/>
    <w:rsid w:val="0088634E"/>
    <w:rsid w:val="00886478"/>
    <w:rsid w:val="008865D1"/>
    <w:rsid w:val="00886605"/>
    <w:rsid w:val="008866C5"/>
    <w:rsid w:val="00886785"/>
    <w:rsid w:val="00886B79"/>
    <w:rsid w:val="008870EF"/>
    <w:rsid w:val="00887430"/>
    <w:rsid w:val="0088756C"/>
    <w:rsid w:val="008875D8"/>
    <w:rsid w:val="00887660"/>
    <w:rsid w:val="00887C01"/>
    <w:rsid w:val="00887D02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ED6"/>
    <w:rsid w:val="00892052"/>
    <w:rsid w:val="008920EB"/>
    <w:rsid w:val="00893C4E"/>
    <w:rsid w:val="00893C5E"/>
    <w:rsid w:val="00893CBE"/>
    <w:rsid w:val="0089482A"/>
    <w:rsid w:val="00894C27"/>
    <w:rsid w:val="00894DE2"/>
    <w:rsid w:val="00895D9A"/>
    <w:rsid w:val="00895E3C"/>
    <w:rsid w:val="00895EB3"/>
    <w:rsid w:val="00896574"/>
    <w:rsid w:val="0089663F"/>
    <w:rsid w:val="0089665D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DE2"/>
    <w:rsid w:val="008A2038"/>
    <w:rsid w:val="008A22D7"/>
    <w:rsid w:val="008A2AB9"/>
    <w:rsid w:val="008A2C58"/>
    <w:rsid w:val="008A2F09"/>
    <w:rsid w:val="008A332C"/>
    <w:rsid w:val="008A3B15"/>
    <w:rsid w:val="008A43EE"/>
    <w:rsid w:val="008A4814"/>
    <w:rsid w:val="008A4C44"/>
    <w:rsid w:val="008A547C"/>
    <w:rsid w:val="008A5B46"/>
    <w:rsid w:val="008A5D47"/>
    <w:rsid w:val="008A5F35"/>
    <w:rsid w:val="008A7207"/>
    <w:rsid w:val="008A7D43"/>
    <w:rsid w:val="008B00A6"/>
    <w:rsid w:val="008B0148"/>
    <w:rsid w:val="008B0293"/>
    <w:rsid w:val="008B037C"/>
    <w:rsid w:val="008B03B1"/>
    <w:rsid w:val="008B073A"/>
    <w:rsid w:val="008B0F9D"/>
    <w:rsid w:val="008B1475"/>
    <w:rsid w:val="008B1761"/>
    <w:rsid w:val="008B1D70"/>
    <w:rsid w:val="008B26E8"/>
    <w:rsid w:val="008B27CF"/>
    <w:rsid w:val="008B2FCF"/>
    <w:rsid w:val="008B30BA"/>
    <w:rsid w:val="008B3512"/>
    <w:rsid w:val="008B3619"/>
    <w:rsid w:val="008B4018"/>
    <w:rsid w:val="008B437A"/>
    <w:rsid w:val="008B46BD"/>
    <w:rsid w:val="008B4A46"/>
    <w:rsid w:val="008B4AA1"/>
    <w:rsid w:val="008B4B30"/>
    <w:rsid w:val="008B510F"/>
    <w:rsid w:val="008B5357"/>
    <w:rsid w:val="008B5456"/>
    <w:rsid w:val="008B57B6"/>
    <w:rsid w:val="008B5C01"/>
    <w:rsid w:val="008B6309"/>
    <w:rsid w:val="008B69F4"/>
    <w:rsid w:val="008B6D88"/>
    <w:rsid w:val="008B6F27"/>
    <w:rsid w:val="008B7480"/>
    <w:rsid w:val="008B761C"/>
    <w:rsid w:val="008B7882"/>
    <w:rsid w:val="008C0058"/>
    <w:rsid w:val="008C0155"/>
    <w:rsid w:val="008C0281"/>
    <w:rsid w:val="008C08E9"/>
    <w:rsid w:val="008C0ECA"/>
    <w:rsid w:val="008C10AC"/>
    <w:rsid w:val="008C1580"/>
    <w:rsid w:val="008C1E12"/>
    <w:rsid w:val="008C2241"/>
    <w:rsid w:val="008C380D"/>
    <w:rsid w:val="008C38C0"/>
    <w:rsid w:val="008C3E20"/>
    <w:rsid w:val="008C48A7"/>
    <w:rsid w:val="008C490E"/>
    <w:rsid w:val="008C4ED6"/>
    <w:rsid w:val="008C4FC5"/>
    <w:rsid w:val="008C5DAB"/>
    <w:rsid w:val="008C6BC8"/>
    <w:rsid w:val="008C7865"/>
    <w:rsid w:val="008C7ACB"/>
    <w:rsid w:val="008C7EA1"/>
    <w:rsid w:val="008D023B"/>
    <w:rsid w:val="008D098D"/>
    <w:rsid w:val="008D0DA4"/>
    <w:rsid w:val="008D0DE1"/>
    <w:rsid w:val="008D0EEA"/>
    <w:rsid w:val="008D0FB3"/>
    <w:rsid w:val="008D1072"/>
    <w:rsid w:val="008D1248"/>
    <w:rsid w:val="008D1B6A"/>
    <w:rsid w:val="008D21C5"/>
    <w:rsid w:val="008D226B"/>
    <w:rsid w:val="008D23D1"/>
    <w:rsid w:val="008D246E"/>
    <w:rsid w:val="008D2E69"/>
    <w:rsid w:val="008D3483"/>
    <w:rsid w:val="008D35B5"/>
    <w:rsid w:val="008D38E8"/>
    <w:rsid w:val="008D4316"/>
    <w:rsid w:val="008D433B"/>
    <w:rsid w:val="008D49C6"/>
    <w:rsid w:val="008D4F0F"/>
    <w:rsid w:val="008D4F3D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71"/>
    <w:rsid w:val="008D794A"/>
    <w:rsid w:val="008D7E22"/>
    <w:rsid w:val="008E0A3E"/>
    <w:rsid w:val="008E0A41"/>
    <w:rsid w:val="008E0E46"/>
    <w:rsid w:val="008E1669"/>
    <w:rsid w:val="008E19B9"/>
    <w:rsid w:val="008E1AD8"/>
    <w:rsid w:val="008E1CFE"/>
    <w:rsid w:val="008E1E01"/>
    <w:rsid w:val="008E1F83"/>
    <w:rsid w:val="008E2169"/>
    <w:rsid w:val="008E2A87"/>
    <w:rsid w:val="008E451E"/>
    <w:rsid w:val="008E49DD"/>
    <w:rsid w:val="008E4D2D"/>
    <w:rsid w:val="008E4ED4"/>
    <w:rsid w:val="008E50D3"/>
    <w:rsid w:val="008E51DB"/>
    <w:rsid w:val="008E5929"/>
    <w:rsid w:val="008E5975"/>
    <w:rsid w:val="008E5EDD"/>
    <w:rsid w:val="008E681B"/>
    <w:rsid w:val="008E68CC"/>
    <w:rsid w:val="008E6A06"/>
    <w:rsid w:val="008E6D5F"/>
    <w:rsid w:val="008E72EB"/>
    <w:rsid w:val="008E73E7"/>
    <w:rsid w:val="008E75CE"/>
    <w:rsid w:val="008E77E9"/>
    <w:rsid w:val="008E7D13"/>
    <w:rsid w:val="008F0009"/>
    <w:rsid w:val="008F08D7"/>
    <w:rsid w:val="008F0BBF"/>
    <w:rsid w:val="008F0F76"/>
    <w:rsid w:val="008F0F99"/>
    <w:rsid w:val="008F15F3"/>
    <w:rsid w:val="008F1C3F"/>
    <w:rsid w:val="008F25ED"/>
    <w:rsid w:val="008F26D1"/>
    <w:rsid w:val="008F2775"/>
    <w:rsid w:val="008F2BC4"/>
    <w:rsid w:val="008F2EBD"/>
    <w:rsid w:val="008F315E"/>
    <w:rsid w:val="008F392E"/>
    <w:rsid w:val="008F4149"/>
    <w:rsid w:val="008F4379"/>
    <w:rsid w:val="008F45FA"/>
    <w:rsid w:val="008F4C01"/>
    <w:rsid w:val="008F52ED"/>
    <w:rsid w:val="008F59C0"/>
    <w:rsid w:val="008F5A85"/>
    <w:rsid w:val="008F5CDB"/>
    <w:rsid w:val="008F5F22"/>
    <w:rsid w:val="008F679B"/>
    <w:rsid w:val="008F68C7"/>
    <w:rsid w:val="008F723B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408"/>
    <w:rsid w:val="009006D4"/>
    <w:rsid w:val="00900C77"/>
    <w:rsid w:val="00901360"/>
    <w:rsid w:val="0090199A"/>
    <w:rsid w:val="00901DB5"/>
    <w:rsid w:val="0090242B"/>
    <w:rsid w:val="0090327D"/>
    <w:rsid w:val="0090400D"/>
    <w:rsid w:val="009046A0"/>
    <w:rsid w:val="00904CE5"/>
    <w:rsid w:val="0090588F"/>
    <w:rsid w:val="00905E5E"/>
    <w:rsid w:val="00906349"/>
    <w:rsid w:val="0090635B"/>
    <w:rsid w:val="0090680B"/>
    <w:rsid w:val="00906AA5"/>
    <w:rsid w:val="00906CF0"/>
    <w:rsid w:val="009072B9"/>
    <w:rsid w:val="00907879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964"/>
    <w:rsid w:val="00912B87"/>
    <w:rsid w:val="00912C31"/>
    <w:rsid w:val="00913006"/>
    <w:rsid w:val="00913463"/>
    <w:rsid w:val="00913535"/>
    <w:rsid w:val="00914BC3"/>
    <w:rsid w:val="009156E5"/>
    <w:rsid w:val="00916054"/>
    <w:rsid w:val="00916301"/>
    <w:rsid w:val="009164A4"/>
    <w:rsid w:val="00916676"/>
    <w:rsid w:val="009166C5"/>
    <w:rsid w:val="00916C93"/>
    <w:rsid w:val="00916E52"/>
    <w:rsid w:val="00916F8A"/>
    <w:rsid w:val="00917867"/>
    <w:rsid w:val="00917E91"/>
    <w:rsid w:val="009207FD"/>
    <w:rsid w:val="00920AF4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B47"/>
    <w:rsid w:val="00922EF5"/>
    <w:rsid w:val="009235B7"/>
    <w:rsid w:val="00923667"/>
    <w:rsid w:val="009239C9"/>
    <w:rsid w:val="00923A00"/>
    <w:rsid w:val="00923B80"/>
    <w:rsid w:val="00923C0A"/>
    <w:rsid w:val="00923F2B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30860"/>
    <w:rsid w:val="00930EA4"/>
    <w:rsid w:val="0093130C"/>
    <w:rsid w:val="0093149A"/>
    <w:rsid w:val="009314D0"/>
    <w:rsid w:val="0093153C"/>
    <w:rsid w:val="00931DD9"/>
    <w:rsid w:val="00932376"/>
    <w:rsid w:val="00932878"/>
    <w:rsid w:val="009328B0"/>
    <w:rsid w:val="00932ED6"/>
    <w:rsid w:val="00932F5F"/>
    <w:rsid w:val="00932F91"/>
    <w:rsid w:val="00932F92"/>
    <w:rsid w:val="009333DD"/>
    <w:rsid w:val="00933DC3"/>
    <w:rsid w:val="00934ED0"/>
    <w:rsid w:val="009353D7"/>
    <w:rsid w:val="00935749"/>
    <w:rsid w:val="009359C5"/>
    <w:rsid w:val="00935D7F"/>
    <w:rsid w:val="00935E80"/>
    <w:rsid w:val="00936299"/>
    <w:rsid w:val="009368DC"/>
    <w:rsid w:val="009369C2"/>
    <w:rsid w:val="00936CE1"/>
    <w:rsid w:val="00936FAF"/>
    <w:rsid w:val="00937190"/>
    <w:rsid w:val="009374A2"/>
    <w:rsid w:val="00937803"/>
    <w:rsid w:val="00937D4B"/>
    <w:rsid w:val="00937F13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31DD"/>
    <w:rsid w:val="0094446D"/>
    <w:rsid w:val="009445E4"/>
    <w:rsid w:val="00945169"/>
    <w:rsid w:val="00945378"/>
    <w:rsid w:val="00945623"/>
    <w:rsid w:val="00945917"/>
    <w:rsid w:val="00945A0F"/>
    <w:rsid w:val="009460E4"/>
    <w:rsid w:val="0094743D"/>
    <w:rsid w:val="00947AE6"/>
    <w:rsid w:val="00947B4F"/>
    <w:rsid w:val="00947DC7"/>
    <w:rsid w:val="00950077"/>
    <w:rsid w:val="00950102"/>
    <w:rsid w:val="0095043D"/>
    <w:rsid w:val="00950587"/>
    <w:rsid w:val="00950A10"/>
    <w:rsid w:val="00950A20"/>
    <w:rsid w:val="0095197A"/>
    <w:rsid w:val="00952069"/>
    <w:rsid w:val="009520B3"/>
    <w:rsid w:val="00952519"/>
    <w:rsid w:val="00952559"/>
    <w:rsid w:val="009534DE"/>
    <w:rsid w:val="009538A9"/>
    <w:rsid w:val="00953E01"/>
    <w:rsid w:val="00953FB9"/>
    <w:rsid w:val="0095405B"/>
    <w:rsid w:val="0095490B"/>
    <w:rsid w:val="00954A66"/>
    <w:rsid w:val="00954C34"/>
    <w:rsid w:val="00954FDD"/>
    <w:rsid w:val="0095526E"/>
    <w:rsid w:val="009553FE"/>
    <w:rsid w:val="009556DC"/>
    <w:rsid w:val="009558EB"/>
    <w:rsid w:val="00955AA9"/>
    <w:rsid w:val="00955AE4"/>
    <w:rsid w:val="00956310"/>
    <w:rsid w:val="00956415"/>
    <w:rsid w:val="009564F0"/>
    <w:rsid w:val="00956714"/>
    <w:rsid w:val="00956EE3"/>
    <w:rsid w:val="009573E7"/>
    <w:rsid w:val="009576C8"/>
    <w:rsid w:val="00957702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D4F"/>
    <w:rsid w:val="009617A1"/>
    <w:rsid w:val="00961AA5"/>
    <w:rsid w:val="00961CDC"/>
    <w:rsid w:val="009627C1"/>
    <w:rsid w:val="009629D5"/>
    <w:rsid w:val="00962DA3"/>
    <w:rsid w:val="00962E07"/>
    <w:rsid w:val="00963167"/>
    <w:rsid w:val="00963244"/>
    <w:rsid w:val="00963860"/>
    <w:rsid w:val="00963BB5"/>
    <w:rsid w:val="00963BD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1AA"/>
    <w:rsid w:val="009661DC"/>
    <w:rsid w:val="009662CE"/>
    <w:rsid w:val="009664C5"/>
    <w:rsid w:val="00966571"/>
    <w:rsid w:val="009669D0"/>
    <w:rsid w:val="009670E3"/>
    <w:rsid w:val="009673AD"/>
    <w:rsid w:val="009676D1"/>
    <w:rsid w:val="00967943"/>
    <w:rsid w:val="00970779"/>
    <w:rsid w:val="00971013"/>
    <w:rsid w:val="00971083"/>
    <w:rsid w:val="009710D5"/>
    <w:rsid w:val="00971155"/>
    <w:rsid w:val="00971372"/>
    <w:rsid w:val="009719F6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C95"/>
    <w:rsid w:val="00974010"/>
    <w:rsid w:val="00974806"/>
    <w:rsid w:val="0097498F"/>
    <w:rsid w:val="00974A5A"/>
    <w:rsid w:val="0097536D"/>
    <w:rsid w:val="00975459"/>
    <w:rsid w:val="009758C3"/>
    <w:rsid w:val="00975BE6"/>
    <w:rsid w:val="00975CA0"/>
    <w:rsid w:val="00975D94"/>
    <w:rsid w:val="00976851"/>
    <w:rsid w:val="00976AAC"/>
    <w:rsid w:val="00976DCE"/>
    <w:rsid w:val="0097703D"/>
    <w:rsid w:val="00977A2E"/>
    <w:rsid w:val="00977D44"/>
    <w:rsid w:val="00977EC9"/>
    <w:rsid w:val="0098019C"/>
    <w:rsid w:val="00980657"/>
    <w:rsid w:val="00980A01"/>
    <w:rsid w:val="0098110B"/>
    <w:rsid w:val="009813D0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34E"/>
    <w:rsid w:val="009837E7"/>
    <w:rsid w:val="0098383F"/>
    <w:rsid w:val="00983B11"/>
    <w:rsid w:val="00983ED1"/>
    <w:rsid w:val="009846DE"/>
    <w:rsid w:val="00985058"/>
    <w:rsid w:val="0098576C"/>
    <w:rsid w:val="00985989"/>
    <w:rsid w:val="0098691C"/>
    <w:rsid w:val="00987074"/>
    <w:rsid w:val="009871AF"/>
    <w:rsid w:val="00987507"/>
    <w:rsid w:val="009876FE"/>
    <w:rsid w:val="0098785C"/>
    <w:rsid w:val="009878B5"/>
    <w:rsid w:val="00987BF4"/>
    <w:rsid w:val="00987C92"/>
    <w:rsid w:val="00990698"/>
    <w:rsid w:val="009907D7"/>
    <w:rsid w:val="00990B76"/>
    <w:rsid w:val="00991068"/>
    <w:rsid w:val="009915B6"/>
    <w:rsid w:val="009915C2"/>
    <w:rsid w:val="009917E9"/>
    <w:rsid w:val="009921E5"/>
    <w:rsid w:val="009921F7"/>
    <w:rsid w:val="00992241"/>
    <w:rsid w:val="009923A0"/>
    <w:rsid w:val="0099250F"/>
    <w:rsid w:val="00992625"/>
    <w:rsid w:val="00992F45"/>
    <w:rsid w:val="009936F4"/>
    <w:rsid w:val="00993806"/>
    <w:rsid w:val="009938DA"/>
    <w:rsid w:val="00993A45"/>
    <w:rsid w:val="009942B6"/>
    <w:rsid w:val="00994839"/>
    <w:rsid w:val="00994D72"/>
    <w:rsid w:val="00994DBC"/>
    <w:rsid w:val="00995249"/>
    <w:rsid w:val="009955CA"/>
    <w:rsid w:val="009957EC"/>
    <w:rsid w:val="00995BAF"/>
    <w:rsid w:val="0099613A"/>
    <w:rsid w:val="009962C0"/>
    <w:rsid w:val="009964CD"/>
    <w:rsid w:val="00996A96"/>
    <w:rsid w:val="00996B43"/>
    <w:rsid w:val="00996F08"/>
    <w:rsid w:val="0099739C"/>
    <w:rsid w:val="009974A0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1AD8"/>
    <w:rsid w:val="009A1AEE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F4A"/>
    <w:rsid w:val="009A5023"/>
    <w:rsid w:val="009A5433"/>
    <w:rsid w:val="009A5489"/>
    <w:rsid w:val="009A54F9"/>
    <w:rsid w:val="009A5C73"/>
    <w:rsid w:val="009A6091"/>
    <w:rsid w:val="009A657B"/>
    <w:rsid w:val="009A6ABC"/>
    <w:rsid w:val="009A6BA3"/>
    <w:rsid w:val="009A707A"/>
    <w:rsid w:val="009A789F"/>
    <w:rsid w:val="009B0B98"/>
    <w:rsid w:val="009B10A2"/>
    <w:rsid w:val="009B1514"/>
    <w:rsid w:val="009B1919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5D17"/>
    <w:rsid w:val="009B6302"/>
    <w:rsid w:val="009B633D"/>
    <w:rsid w:val="009B6D0C"/>
    <w:rsid w:val="009B6EE9"/>
    <w:rsid w:val="009B70A7"/>
    <w:rsid w:val="009B71F7"/>
    <w:rsid w:val="009B735E"/>
    <w:rsid w:val="009B73A4"/>
    <w:rsid w:val="009B784E"/>
    <w:rsid w:val="009B7E1F"/>
    <w:rsid w:val="009C0675"/>
    <w:rsid w:val="009C0B42"/>
    <w:rsid w:val="009C0B65"/>
    <w:rsid w:val="009C0E7D"/>
    <w:rsid w:val="009C10BE"/>
    <w:rsid w:val="009C12AD"/>
    <w:rsid w:val="009C142A"/>
    <w:rsid w:val="009C1579"/>
    <w:rsid w:val="009C1B1F"/>
    <w:rsid w:val="009C1B79"/>
    <w:rsid w:val="009C1D99"/>
    <w:rsid w:val="009C1DC1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89D"/>
    <w:rsid w:val="009C4BB5"/>
    <w:rsid w:val="009C50BE"/>
    <w:rsid w:val="009C5372"/>
    <w:rsid w:val="009C537E"/>
    <w:rsid w:val="009C636C"/>
    <w:rsid w:val="009C6440"/>
    <w:rsid w:val="009C6568"/>
    <w:rsid w:val="009C66F2"/>
    <w:rsid w:val="009C67DE"/>
    <w:rsid w:val="009C725E"/>
    <w:rsid w:val="009C72CE"/>
    <w:rsid w:val="009C78EC"/>
    <w:rsid w:val="009C792B"/>
    <w:rsid w:val="009C7DD2"/>
    <w:rsid w:val="009C7E5E"/>
    <w:rsid w:val="009D05F8"/>
    <w:rsid w:val="009D0919"/>
    <w:rsid w:val="009D0CB6"/>
    <w:rsid w:val="009D0CC7"/>
    <w:rsid w:val="009D0CD6"/>
    <w:rsid w:val="009D0E19"/>
    <w:rsid w:val="009D104B"/>
    <w:rsid w:val="009D10D5"/>
    <w:rsid w:val="009D10EE"/>
    <w:rsid w:val="009D1392"/>
    <w:rsid w:val="009D1427"/>
    <w:rsid w:val="009D149D"/>
    <w:rsid w:val="009D1BC1"/>
    <w:rsid w:val="009D2197"/>
    <w:rsid w:val="009D23C4"/>
    <w:rsid w:val="009D259B"/>
    <w:rsid w:val="009D2943"/>
    <w:rsid w:val="009D2BCE"/>
    <w:rsid w:val="009D2D28"/>
    <w:rsid w:val="009D3034"/>
    <w:rsid w:val="009D30F6"/>
    <w:rsid w:val="009D32B3"/>
    <w:rsid w:val="009D363D"/>
    <w:rsid w:val="009D3D8E"/>
    <w:rsid w:val="009D44D4"/>
    <w:rsid w:val="009D4FE7"/>
    <w:rsid w:val="009D54C2"/>
    <w:rsid w:val="009D54FE"/>
    <w:rsid w:val="009D5C5C"/>
    <w:rsid w:val="009D5C9A"/>
    <w:rsid w:val="009D6DB3"/>
    <w:rsid w:val="009D7102"/>
    <w:rsid w:val="009D75A0"/>
    <w:rsid w:val="009D76D8"/>
    <w:rsid w:val="009D787B"/>
    <w:rsid w:val="009D7D9C"/>
    <w:rsid w:val="009E0494"/>
    <w:rsid w:val="009E081C"/>
    <w:rsid w:val="009E0898"/>
    <w:rsid w:val="009E0DEE"/>
    <w:rsid w:val="009E1216"/>
    <w:rsid w:val="009E1707"/>
    <w:rsid w:val="009E1849"/>
    <w:rsid w:val="009E18E0"/>
    <w:rsid w:val="009E1EF1"/>
    <w:rsid w:val="009E2473"/>
    <w:rsid w:val="009E2CFB"/>
    <w:rsid w:val="009E31DD"/>
    <w:rsid w:val="009E340B"/>
    <w:rsid w:val="009E3879"/>
    <w:rsid w:val="009E3C00"/>
    <w:rsid w:val="009E49AC"/>
    <w:rsid w:val="009E4C35"/>
    <w:rsid w:val="009E53EA"/>
    <w:rsid w:val="009E542D"/>
    <w:rsid w:val="009E5A06"/>
    <w:rsid w:val="009E62E2"/>
    <w:rsid w:val="009E62EA"/>
    <w:rsid w:val="009E6858"/>
    <w:rsid w:val="009F0194"/>
    <w:rsid w:val="009F0459"/>
    <w:rsid w:val="009F053F"/>
    <w:rsid w:val="009F096A"/>
    <w:rsid w:val="009F0A37"/>
    <w:rsid w:val="009F0CF9"/>
    <w:rsid w:val="009F0E97"/>
    <w:rsid w:val="009F10AB"/>
    <w:rsid w:val="009F1F3A"/>
    <w:rsid w:val="009F1F79"/>
    <w:rsid w:val="009F22EE"/>
    <w:rsid w:val="009F2500"/>
    <w:rsid w:val="009F25FA"/>
    <w:rsid w:val="009F26C9"/>
    <w:rsid w:val="009F27DE"/>
    <w:rsid w:val="009F2E57"/>
    <w:rsid w:val="009F38A9"/>
    <w:rsid w:val="009F38F6"/>
    <w:rsid w:val="009F46B2"/>
    <w:rsid w:val="009F4954"/>
    <w:rsid w:val="009F4B87"/>
    <w:rsid w:val="009F4C5D"/>
    <w:rsid w:val="009F5CA5"/>
    <w:rsid w:val="009F625D"/>
    <w:rsid w:val="009F6497"/>
    <w:rsid w:val="009F6E1D"/>
    <w:rsid w:val="009F7173"/>
    <w:rsid w:val="009F74D2"/>
    <w:rsid w:val="009F79DD"/>
    <w:rsid w:val="009F7F96"/>
    <w:rsid w:val="009F7FE3"/>
    <w:rsid w:val="00A001E0"/>
    <w:rsid w:val="00A00A6E"/>
    <w:rsid w:val="00A00D27"/>
    <w:rsid w:val="00A010D5"/>
    <w:rsid w:val="00A010F0"/>
    <w:rsid w:val="00A014BC"/>
    <w:rsid w:val="00A01701"/>
    <w:rsid w:val="00A0170A"/>
    <w:rsid w:val="00A01DAF"/>
    <w:rsid w:val="00A01F3E"/>
    <w:rsid w:val="00A02A87"/>
    <w:rsid w:val="00A02B6B"/>
    <w:rsid w:val="00A038C0"/>
    <w:rsid w:val="00A03C1F"/>
    <w:rsid w:val="00A03F3B"/>
    <w:rsid w:val="00A04EAE"/>
    <w:rsid w:val="00A04F78"/>
    <w:rsid w:val="00A0556B"/>
    <w:rsid w:val="00A0578F"/>
    <w:rsid w:val="00A0596A"/>
    <w:rsid w:val="00A059D7"/>
    <w:rsid w:val="00A06B4B"/>
    <w:rsid w:val="00A06E5F"/>
    <w:rsid w:val="00A072AA"/>
    <w:rsid w:val="00A07502"/>
    <w:rsid w:val="00A10302"/>
    <w:rsid w:val="00A10FB8"/>
    <w:rsid w:val="00A11254"/>
    <w:rsid w:val="00A1136F"/>
    <w:rsid w:val="00A11772"/>
    <w:rsid w:val="00A11EAF"/>
    <w:rsid w:val="00A1275F"/>
    <w:rsid w:val="00A12886"/>
    <w:rsid w:val="00A12D4F"/>
    <w:rsid w:val="00A131FF"/>
    <w:rsid w:val="00A132C2"/>
    <w:rsid w:val="00A13FDE"/>
    <w:rsid w:val="00A141CC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34E"/>
    <w:rsid w:val="00A15923"/>
    <w:rsid w:val="00A15BEB"/>
    <w:rsid w:val="00A15CA2"/>
    <w:rsid w:val="00A1619C"/>
    <w:rsid w:val="00A16A45"/>
    <w:rsid w:val="00A16BCB"/>
    <w:rsid w:val="00A16EBD"/>
    <w:rsid w:val="00A175DB"/>
    <w:rsid w:val="00A1790F"/>
    <w:rsid w:val="00A207BC"/>
    <w:rsid w:val="00A20A56"/>
    <w:rsid w:val="00A21A3C"/>
    <w:rsid w:val="00A21B66"/>
    <w:rsid w:val="00A21E50"/>
    <w:rsid w:val="00A22378"/>
    <w:rsid w:val="00A22CFB"/>
    <w:rsid w:val="00A231E9"/>
    <w:rsid w:val="00A2363B"/>
    <w:rsid w:val="00A23E79"/>
    <w:rsid w:val="00A245F2"/>
    <w:rsid w:val="00A24DA4"/>
    <w:rsid w:val="00A25776"/>
    <w:rsid w:val="00A263CA"/>
    <w:rsid w:val="00A2678F"/>
    <w:rsid w:val="00A2680A"/>
    <w:rsid w:val="00A26D04"/>
    <w:rsid w:val="00A2702B"/>
    <w:rsid w:val="00A27903"/>
    <w:rsid w:val="00A30251"/>
    <w:rsid w:val="00A30377"/>
    <w:rsid w:val="00A3083F"/>
    <w:rsid w:val="00A30ACA"/>
    <w:rsid w:val="00A30B63"/>
    <w:rsid w:val="00A30C63"/>
    <w:rsid w:val="00A30F87"/>
    <w:rsid w:val="00A317D6"/>
    <w:rsid w:val="00A31A1E"/>
    <w:rsid w:val="00A31A8D"/>
    <w:rsid w:val="00A3250E"/>
    <w:rsid w:val="00A3261B"/>
    <w:rsid w:val="00A3271C"/>
    <w:rsid w:val="00A32FAF"/>
    <w:rsid w:val="00A334E9"/>
    <w:rsid w:val="00A3354D"/>
    <w:rsid w:val="00A33572"/>
    <w:rsid w:val="00A3370A"/>
    <w:rsid w:val="00A339D3"/>
    <w:rsid w:val="00A33AB5"/>
    <w:rsid w:val="00A33FF2"/>
    <w:rsid w:val="00A34F6F"/>
    <w:rsid w:val="00A353B9"/>
    <w:rsid w:val="00A353D7"/>
    <w:rsid w:val="00A35462"/>
    <w:rsid w:val="00A354EA"/>
    <w:rsid w:val="00A35A43"/>
    <w:rsid w:val="00A35AAF"/>
    <w:rsid w:val="00A36264"/>
    <w:rsid w:val="00A3652E"/>
    <w:rsid w:val="00A36926"/>
    <w:rsid w:val="00A369B5"/>
    <w:rsid w:val="00A36A2C"/>
    <w:rsid w:val="00A36EE7"/>
    <w:rsid w:val="00A37469"/>
    <w:rsid w:val="00A37B26"/>
    <w:rsid w:val="00A37EB4"/>
    <w:rsid w:val="00A4061F"/>
    <w:rsid w:val="00A407E0"/>
    <w:rsid w:val="00A4081C"/>
    <w:rsid w:val="00A40F32"/>
    <w:rsid w:val="00A41197"/>
    <w:rsid w:val="00A41326"/>
    <w:rsid w:val="00A41368"/>
    <w:rsid w:val="00A41413"/>
    <w:rsid w:val="00A41513"/>
    <w:rsid w:val="00A415AA"/>
    <w:rsid w:val="00A41A68"/>
    <w:rsid w:val="00A41C73"/>
    <w:rsid w:val="00A4253D"/>
    <w:rsid w:val="00A42849"/>
    <w:rsid w:val="00A429CE"/>
    <w:rsid w:val="00A42D46"/>
    <w:rsid w:val="00A42E74"/>
    <w:rsid w:val="00A435F1"/>
    <w:rsid w:val="00A4366B"/>
    <w:rsid w:val="00A43716"/>
    <w:rsid w:val="00A43F5B"/>
    <w:rsid w:val="00A44292"/>
    <w:rsid w:val="00A447CF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A14"/>
    <w:rsid w:val="00A46E1C"/>
    <w:rsid w:val="00A46EFA"/>
    <w:rsid w:val="00A4780B"/>
    <w:rsid w:val="00A47850"/>
    <w:rsid w:val="00A478A1"/>
    <w:rsid w:val="00A47E36"/>
    <w:rsid w:val="00A5072C"/>
    <w:rsid w:val="00A5108D"/>
    <w:rsid w:val="00A51452"/>
    <w:rsid w:val="00A51908"/>
    <w:rsid w:val="00A519C2"/>
    <w:rsid w:val="00A51AB4"/>
    <w:rsid w:val="00A521AD"/>
    <w:rsid w:val="00A5244C"/>
    <w:rsid w:val="00A52BE7"/>
    <w:rsid w:val="00A52D87"/>
    <w:rsid w:val="00A53044"/>
    <w:rsid w:val="00A5348A"/>
    <w:rsid w:val="00A53B37"/>
    <w:rsid w:val="00A53D08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71E"/>
    <w:rsid w:val="00A5591A"/>
    <w:rsid w:val="00A5592C"/>
    <w:rsid w:val="00A5598D"/>
    <w:rsid w:val="00A55CBA"/>
    <w:rsid w:val="00A55F0B"/>
    <w:rsid w:val="00A564F1"/>
    <w:rsid w:val="00A56914"/>
    <w:rsid w:val="00A56D96"/>
    <w:rsid w:val="00A56E35"/>
    <w:rsid w:val="00A56E75"/>
    <w:rsid w:val="00A57165"/>
    <w:rsid w:val="00A573FE"/>
    <w:rsid w:val="00A57428"/>
    <w:rsid w:val="00A5786B"/>
    <w:rsid w:val="00A60474"/>
    <w:rsid w:val="00A6062B"/>
    <w:rsid w:val="00A6063F"/>
    <w:rsid w:val="00A60689"/>
    <w:rsid w:val="00A607E3"/>
    <w:rsid w:val="00A608F3"/>
    <w:rsid w:val="00A6108C"/>
    <w:rsid w:val="00A61286"/>
    <w:rsid w:val="00A612F6"/>
    <w:rsid w:val="00A61F0E"/>
    <w:rsid w:val="00A624C9"/>
    <w:rsid w:val="00A6253D"/>
    <w:rsid w:val="00A62607"/>
    <w:rsid w:val="00A62E92"/>
    <w:rsid w:val="00A6306B"/>
    <w:rsid w:val="00A63121"/>
    <w:rsid w:val="00A632BC"/>
    <w:rsid w:val="00A6390A"/>
    <w:rsid w:val="00A6398C"/>
    <w:rsid w:val="00A63A59"/>
    <w:rsid w:val="00A6432C"/>
    <w:rsid w:val="00A6458F"/>
    <w:rsid w:val="00A648C0"/>
    <w:rsid w:val="00A649D5"/>
    <w:rsid w:val="00A64DD4"/>
    <w:rsid w:val="00A64EFE"/>
    <w:rsid w:val="00A65149"/>
    <w:rsid w:val="00A654D5"/>
    <w:rsid w:val="00A6561F"/>
    <w:rsid w:val="00A65AA0"/>
    <w:rsid w:val="00A65D0D"/>
    <w:rsid w:val="00A65EDF"/>
    <w:rsid w:val="00A65FF1"/>
    <w:rsid w:val="00A661BD"/>
    <w:rsid w:val="00A6632A"/>
    <w:rsid w:val="00A663B0"/>
    <w:rsid w:val="00A66488"/>
    <w:rsid w:val="00A666ED"/>
    <w:rsid w:val="00A6672D"/>
    <w:rsid w:val="00A66858"/>
    <w:rsid w:val="00A66B8B"/>
    <w:rsid w:val="00A66C78"/>
    <w:rsid w:val="00A675AB"/>
    <w:rsid w:val="00A700AD"/>
    <w:rsid w:val="00A702A0"/>
    <w:rsid w:val="00A7055A"/>
    <w:rsid w:val="00A706E2"/>
    <w:rsid w:val="00A70882"/>
    <w:rsid w:val="00A70962"/>
    <w:rsid w:val="00A70B1C"/>
    <w:rsid w:val="00A70D5C"/>
    <w:rsid w:val="00A70F77"/>
    <w:rsid w:val="00A7133C"/>
    <w:rsid w:val="00A71357"/>
    <w:rsid w:val="00A71496"/>
    <w:rsid w:val="00A71913"/>
    <w:rsid w:val="00A71F64"/>
    <w:rsid w:val="00A723CD"/>
    <w:rsid w:val="00A72689"/>
    <w:rsid w:val="00A72DEE"/>
    <w:rsid w:val="00A72E78"/>
    <w:rsid w:val="00A72FEF"/>
    <w:rsid w:val="00A7319F"/>
    <w:rsid w:val="00A737C0"/>
    <w:rsid w:val="00A73AE7"/>
    <w:rsid w:val="00A73B2A"/>
    <w:rsid w:val="00A73B83"/>
    <w:rsid w:val="00A73BF4"/>
    <w:rsid w:val="00A73D3D"/>
    <w:rsid w:val="00A747FB"/>
    <w:rsid w:val="00A74E68"/>
    <w:rsid w:val="00A7502C"/>
    <w:rsid w:val="00A75160"/>
    <w:rsid w:val="00A7520C"/>
    <w:rsid w:val="00A7574D"/>
    <w:rsid w:val="00A75889"/>
    <w:rsid w:val="00A75B3C"/>
    <w:rsid w:val="00A75DDC"/>
    <w:rsid w:val="00A76DD7"/>
    <w:rsid w:val="00A77CD5"/>
    <w:rsid w:val="00A77EAF"/>
    <w:rsid w:val="00A77FA2"/>
    <w:rsid w:val="00A80056"/>
    <w:rsid w:val="00A8016B"/>
    <w:rsid w:val="00A80515"/>
    <w:rsid w:val="00A80E4C"/>
    <w:rsid w:val="00A80EC8"/>
    <w:rsid w:val="00A813EC"/>
    <w:rsid w:val="00A81776"/>
    <w:rsid w:val="00A8268D"/>
    <w:rsid w:val="00A8298B"/>
    <w:rsid w:val="00A829A5"/>
    <w:rsid w:val="00A82E30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E38"/>
    <w:rsid w:val="00A90019"/>
    <w:rsid w:val="00A90272"/>
    <w:rsid w:val="00A90673"/>
    <w:rsid w:val="00A90FBD"/>
    <w:rsid w:val="00A91021"/>
    <w:rsid w:val="00A9107C"/>
    <w:rsid w:val="00A91372"/>
    <w:rsid w:val="00A914A6"/>
    <w:rsid w:val="00A91868"/>
    <w:rsid w:val="00A91C33"/>
    <w:rsid w:val="00A926E5"/>
    <w:rsid w:val="00A92B43"/>
    <w:rsid w:val="00A92CC1"/>
    <w:rsid w:val="00A936C1"/>
    <w:rsid w:val="00A9398A"/>
    <w:rsid w:val="00A93B46"/>
    <w:rsid w:val="00A942AD"/>
    <w:rsid w:val="00A9468A"/>
    <w:rsid w:val="00A94F99"/>
    <w:rsid w:val="00A9508E"/>
    <w:rsid w:val="00A953E1"/>
    <w:rsid w:val="00A95924"/>
    <w:rsid w:val="00A9606E"/>
    <w:rsid w:val="00A963A7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1018"/>
    <w:rsid w:val="00AA107F"/>
    <w:rsid w:val="00AA1552"/>
    <w:rsid w:val="00AA16EF"/>
    <w:rsid w:val="00AA18BD"/>
    <w:rsid w:val="00AA1903"/>
    <w:rsid w:val="00AA23EE"/>
    <w:rsid w:val="00AA2DBB"/>
    <w:rsid w:val="00AA31DB"/>
    <w:rsid w:val="00AA3290"/>
    <w:rsid w:val="00AA349F"/>
    <w:rsid w:val="00AA3534"/>
    <w:rsid w:val="00AA3B8B"/>
    <w:rsid w:val="00AA3BEC"/>
    <w:rsid w:val="00AA4297"/>
    <w:rsid w:val="00AA4557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A70"/>
    <w:rsid w:val="00AA5C45"/>
    <w:rsid w:val="00AA60B9"/>
    <w:rsid w:val="00AA6168"/>
    <w:rsid w:val="00AA62F9"/>
    <w:rsid w:val="00AA649F"/>
    <w:rsid w:val="00AA6740"/>
    <w:rsid w:val="00AA6FC4"/>
    <w:rsid w:val="00AA7175"/>
    <w:rsid w:val="00AA7D9A"/>
    <w:rsid w:val="00AA7FA3"/>
    <w:rsid w:val="00AB014C"/>
    <w:rsid w:val="00AB024E"/>
    <w:rsid w:val="00AB0665"/>
    <w:rsid w:val="00AB0F82"/>
    <w:rsid w:val="00AB10F4"/>
    <w:rsid w:val="00AB140C"/>
    <w:rsid w:val="00AB1432"/>
    <w:rsid w:val="00AB1E06"/>
    <w:rsid w:val="00AB2259"/>
    <w:rsid w:val="00AB31BD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D87"/>
    <w:rsid w:val="00AB4D90"/>
    <w:rsid w:val="00AB4DEE"/>
    <w:rsid w:val="00AB4E8D"/>
    <w:rsid w:val="00AB54A8"/>
    <w:rsid w:val="00AB59E3"/>
    <w:rsid w:val="00AB5C42"/>
    <w:rsid w:val="00AB5C97"/>
    <w:rsid w:val="00AB5E1E"/>
    <w:rsid w:val="00AB5FFE"/>
    <w:rsid w:val="00AB6718"/>
    <w:rsid w:val="00AB67FB"/>
    <w:rsid w:val="00AB69B1"/>
    <w:rsid w:val="00AB6BA9"/>
    <w:rsid w:val="00AB6CA1"/>
    <w:rsid w:val="00AB6CFA"/>
    <w:rsid w:val="00AB6D93"/>
    <w:rsid w:val="00AB6DBA"/>
    <w:rsid w:val="00AB6EFF"/>
    <w:rsid w:val="00AB74CA"/>
    <w:rsid w:val="00AB74F2"/>
    <w:rsid w:val="00AB75B5"/>
    <w:rsid w:val="00AB7D0F"/>
    <w:rsid w:val="00AB7ED6"/>
    <w:rsid w:val="00AC1409"/>
    <w:rsid w:val="00AC1688"/>
    <w:rsid w:val="00AC17BC"/>
    <w:rsid w:val="00AC1DAD"/>
    <w:rsid w:val="00AC25EE"/>
    <w:rsid w:val="00AC288D"/>
    <w:rsid w:val="00AC2F7F"/>
    <w:rsid w:val="00AC3195"/>
    <w:rsid w:val="00AC324A"/>
    <w:rsid w:val="00AC4A2C"/>
    <w:rsid w:val="00AC4BA3"/>
    <w:rsid w:val="00AC4CFB"/>
    <w:rsid w:val="00AC4F85"/>
    <w:rsid w:val="00AC52B5"/>
    <w:rsid w:val="00AC57C9"/>
    <w:rsid w:val="00AC57D2"/>
    <w:rsid w:val="00AC59C0"/>
    <w:rsid w:val="00AC5DD1"/>
    <w:rsid w:val="00AC6131"/>
    <w:rsid w:val="00AC61CF"/>
    <w:rsid w:val="00AC6494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A4C"/>
    <w:rsid w:val="00AD0DC5"/>
    <w:rsid w:val="00AD0EAA"/>
    <w:rsid w:val="00AD16E5"/>
    <w:rsid w:val="00AD1716"/>
    <w:rsid w:val="00AD1E6C"/>
    <w:rsid w:val="00AD20B4"/>
    <w:rsid w:val="00AD22B0"/>
    <w:rsid w:val="00AD2504"/>
    <w:rsid w:val="00AD2E12"/>
    <w:rsid w:val="00AD344D"/>
    <w:rsid w:val="00AD35C6"/>
    <w:rsid w:val="00AD3F18"/>
    <w:rsid w:val="00AD4079"/>
    <w:rsid w:val="00AD4299"/>
    <w:rsid w:val="00AD4338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2DE"/>
    <w:rsid w:val="00AE039A"/>
    <w:rsid w:val="00AE03F6"/>
    <w:rsid w:val="00AE0870"/>
    <w:rsid w:val="00AE18C1"/>
    <w:rsid w:val="00AE1912"/>
    <w:rsid w:val="00AE1E11"/>
    <w:rsid w:val="00AE1E52"/>
    <w:rsid w:val="00AE1F2F"/>
    <w:rsid w:val="00AE1FD7"/>
    <w:rsid w:val="00AE2430"/>
    <w:rsid w:val="00AE26BE"/>
    <w:rsid w:val="00AE2F7D"/>
    <w:rsid w:val="00AE37E9"/>
    <w:rsid w:val="00AE3FC4"/>
    <w:rsid w:val="00AE49A5"/>
    <w:rsid w:val="00AE4ABF"/>
    <w:rsid w:val="00AE500F"/>
    <w:rsid w:val="00AE5080"/>
    <w:rsid w:val="00AE52FE"/>
    <w:rsid w:val="00AE548F"/>
    <w:rsid w:val="00AE5DB8"/>
    <w:rsid w:val="00AE5FD2"/>
    <w:rsid w:val="00AE6318"/>
    <w:rsid w:val="00AE6788"/>
    <w:rsid w:val="00AE6D33"/>
    <w:rsid w:val="00AE72D1"/>
    <w:rsid w:val="00AE741C"/>
    <w:rsid w:val="00AE7484"/>
    <w:rsid w:val="00AE7F2E"/>
    <w:rsid w:val="00AF0A4A"/>
    <w:rsid w:val="00AF0FD2"/>
    <w:rsid w:val="00AF1B10"/>
    <w:rsid w:val="00AF1B8C"/>
    <w:rsid w:val="00AF1DCF"/>
    <w:rsid w:val="00AF20E1"/>
    <w:rsid w:val="00AF238C"/>
    <w:rsid w:val="00AF23DC"/>
    <w:rsid w:val="00AF2A7B"/>
    <w:rsid w:val="00AF2E64"/>
    <w:rsid w:val="00AF2E88"/>
    <w:rsid w:val="00AF35B0"/>
    <w:rsid w:val="00AF3C52"/>
    <w:rsid w:val="00AF44E4"/>
    <w:rsid w:val="00AF44F4"/>
    <w:rsid w:val="00AF4A12"/>
    <w:rsid w:val="00AF4BB2"/>
    <w:rsid w:val="00AF4CE5"/>
    <w:rsid w:val="00AF5023"/>
    <w:rsid w:val="00AF5297"/>
    <w:rsid w:val="00AF533D"/>
    <w:rsid w:val="00AF582A"/>
    <w:rsid w:val="00AF609D"/>
    <w:rsid w:val="00AF6702"/>
    <w:rsid w:val="00AF692A"/>
    <w:rsid w:val="00AF696C"/>
    <w:rsid w:val="00AF6B62"/>
    <w:rsid w:val="00AF7738"/>
    <w:rsid w:val="00AF79C8"/>
    <w:rsid w:val="00AF7B5C"/>
    <w:rsid w:val="00AF7B81"/>
    <w:rsid w:val="00AF7C93"/>
    <w:rsid w:val="00B003D7"/>
    <w:rsid w:val="00B01192"/>
    <w:rsid w:val="00B01517"/>
    <w:rsid w:val="00B016AC"/>
    <w:rsid w:val="00B019C1"/>
    <w:rsid w:val="00B01B77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E9C"/>
    <w:rsid w:val="00B0547A"/>
    <w:rsid w:val="00B0550E"/>
    <w:rsid w:val="00B05553"/>
    <w:rsid w:val="00B0587F"/>
    <w:rsid w:val="00B05EC9"/>
    <w:rsid w:val="00B05F31"/>
    <w:rsid w:val="00B064D3"/>
    <w:rsid w:val="00B067C2"/>
    <w:rsid w:val="00B06991"/>
    <w:rsid w:val="00B07645"/>
    <w:rsid w:val="00B077CD"/>
    <w:rsid w:val="00B07CFD"/>
    <w:rsid w:val="00B07D16"/>
    <w:rsid w:val="00B07D1A"/>
    <w:rsid w:val="00B1008F"/>
    <w:rsid w:val="00B104AC"/>
    <w:rsid w:val="00B1088E"/>
    <w:rsid w:val="00B1091D"/>
    <w:rsid w:val="00B10E90"/>
    <w:rsid w:val="00B11CC5"/>
    <w:rsid w:val="00B11D88"/>
    <w:rsid w:val="00B11E8C"/>
    <w:rsid w:val="00B11FB3"/>
    <w:rsid w:val="00B12171"/>
    <w:rsid w:val="00B1218A"/>
    <w:rsid w:val="00B121C7"/>
    <w:rsid w:val="00B12514"/>
    <w:rsid w:val="00B1309A"/>
    <w:rsid w:val="00B1318D"/>
    <w:rsid w:val="00B1345C"/>
    <w:rsid w:val="00B1355D"/>
    <w:rsid w:val="00B13796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E11"/>
    <w:rsid w:val="00B16ED0"/>
    <w:rsid w:val="00B16FF3"/>
    <w:rsid w:val="00B1734F"/>
    <w:rsid w:val="00B17849"/>
    <w:rsid w:val="00B17A27"/>
    <w:rsid w:val="00B2052A"/>
    <w:rsid w:val="00B20D83"/>
    <w:rsid w:val="00B20FD7"/>
    <w:rsid w:val="00B2193A"/>
    <w:rsid w:val="00B21B6B"/>
    <w:rsid w:val="00B21F0C"/>
    <w:rsid w:val="00B21FFC"/>
    <w:rsid w:val="00B2221D"/>
    <w:rsid w:val="00B2224F"/>
    <w:rsid w:val="00B222FA"/>
    <w:rsid w:val="00B22422"/>
    <w:rsid w:val="00B22A8B"/>
    <w:rsid w:val="00B22D2A"/>
    <w:rsid w:val="00B233E9"/>
    <w:rsid w:val="00B2390B"/>
    <w:rsid w:val="00B23AAA"/>
    <w:rsid w:val="00B23F4E"/>
    <w:rsid w:val="00B24A2F"/>
    <w:rsid w:val="00B24C14"/>
    <w:rsid w:val="00B24D68"/>
    <w:rsid w:val="00B24FB2"/>
    <w:rsid w:val="00B25333"/>
    <w:rsid w:val="00B25632"/>
    <w:rsid w:val="00B25762"/>
    <w:rsid w:val="00B257A1"/>
    <w:rsid w:val="00B26562"/>
    <w:rsid w:val="00B26A33"/>
    <w:rsid w:val="00B26B34"/>
    <w:rsid w:val="00B26FAA"/>
    <w:rsid w:val="00B273B9"/>
    <w:rsid w:val="00B30010"/>
    <w:rsid w:val="00B3037C"/>
    <w:rsid w:val="00B30616"/>
    <w:rsid w:val="00B3089E"/>
    <w:rsid w:val="00B30AF9"/>
    <w:rsid w:val="00B30DD5"/>
    <w:rsid w:val="00B3111E"/>
    <w:rsid w:val="00B31567"/>
    <w:rsid w:val="00B316C5"/>
    <w:rsid w:val="00B31A3B"/>
    <w:rsid w:val="00B32297"/>
    <w:rsid w:val="00B3233B"/>
    <w:rsid w:val="00B32401"/>
    <w:rsid w:val="00B325DF"/>
    <w:rsid w:val="00B3292F"/>
    <w:rsid w:val="00B32EF0"/>
    <w:rsid w:val="00B33109"/>
    <w:rsid w:val="00B33FFC"/>
    <w:rsid w:val="00B34485"/>
    <w:rsid w:val="00B355F7"/>
    <w:rsid w:val="00B35859"/>
    <w:rsid w:val="00B35A5C"/>
    <w:rsid w:val="00B35EFA"/>
    <w:rsid w:val="00B365A0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E9"/>
    <w:rsid w:val="00B40B5B"/>
    <w:rsid w:val="00B40D22"/>
    <w:rsid w:val="00B41060"/>
    <w:rsid w:val="00B411D3"/>
    <w:rsid w:val="00B41470"/>
    <w:rsid w:val="00B4163B"/>
    <w:rsid w:val="00B41766"/>
    <w:rsid w:val="00B418FE"/>
    <w:rsid w:val="00B41980"/>
    <w:rsid w:val="00B41FD7"/>
    <w:rsid w:val="00B422C2"/>
    <w:rsid w:val="00B427AE"/>
    <w:rsid w:val="00B42FD3"/>
    <w:rsid w:val="00B43918"/>
    <w:rsid w:val="00B439E4"/>
    <w:rsid w:val="00B4427B"/>
    <w:rsid w:val="00B44AE6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5EE"/>
    <w:rsid w:val="00B47770"/>
    <w:rsid w:val="00B47FC2"/>
    <w:rsid w:val="00B5004F"/>
    <w:rsid w:val="00B502EF"/>
    <w:rsid w:val="00B5078A"/>
    <w:rsid w:val="00B50ABA"/>
    <w:rsid w:val="00B510BB"/>
    <w:rsid w:val="00B515FB"/>
    <w:rsid w:val="00B51738"/>
    <w:rsid w:val="00B51BCB"/>
    <w:rsid w:val="00B51D3C"/>
    <w:rsid w:val="00B52078"/>
    <w:rsid w:val="00B522AC"/>
    <w:rsid w:val="00B523FC"/>
    <w:rsid w:val="00B52684"/>
    <w:rsid w:val="00B52B18"/>
    <w:rsid w:val="00B52D7E"/>
    <w:rsid w:val="00B5331E"/>
    <w:rsid w:val="00B53888"/>
    <w:rsid w:val="00B53EA5"/>
    <w:rsid w:val="00B546A5"/>
    <w:rsid w:val="00B547BB"/>
    <w:rsid w:val="00B54BA6"/>
    <w:rsid w:val="00B54E4A"/>
    <w:rsid w:val="00B55612"/>
    <w:rsid w:val="00B558BE"/>
    <w:rsid w:val="00B55BB6"/>
    <w:rsid w:val="00B55FEE"/>
    <w:rsid w:val="00B5679D"/>
    <w:rsid w:val="00B56881"/>
    <w:rsid w:val="00B56CB7"/>
    <w:rsid w:val="00B5732F"/>
    <w:rsid w:val="00B575AC"/>
    <w:rsid w:val="00B57973"/>
    <w:rsid w:val="00B5797E"/>
    <w:rsid w:val="00B579D7"/>
    <w:rsid w:val="00B57E98"/>
    <w:rsid w:val="00B601E6"/>
    <w:rsid w:val="00B6025A"/>
    <w:rsid w:val="00B6032F"/>
    <w:rsid w:val="00B608FF"/>
    <w:rsid w:val="00B6099C"/>
    <w:rsid w:val="00B60BAE"/>
    <w:rsid w:val="00B60CD9"/>
    <w:rsid w:val="00B60F6C"/>
    <w:rsid w:val="00B61397"/>
    <w:rsid w:val="00B6160A"/>
    <w:rsid w:val="00B6162E"/>
    <w:rsid w:val="00B61DA8"/>
    <w:rsid w:val="00B61E30"/>
    <w:rsid w:val="00B62C0E"/>
    <w:rsid w:val="00B62C51"/>
    <w:rsid w:val="00B63001"/>
    <w:rsid w:val="00B6352B"/>
    <w:rsid w:val="00B63A35"/>
    <w:rsid w:val="00B64CB6"/>
    <w:rsid w:val="00B65679"/>
    <w:rsid w:val="00B65E55"/>
    <w:rsid w:val="00B66226"/>
    <w:rsid w:val="00B6638B"/>
    <w:rsid w:val="00B668AB"/>
    <w:rsid w:val="00B668E6"/>
    <w:rsid w:val="00B66A55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70AA0"/>
    <w:rsid w:val="00B70C6B"/>
    <w:rsid w:val="00B71008"/>
    <w:rsid w:val="00B712D5"/>
    <w:rsid w:val="00B71A0D"/>
    <w:rsid w:val="00B71A1E"/>
    <w:rsid w:val="00B71AB9"/>
    <w:rsid w:val="00B71BCA"/>
    <w:rsid w:val="00B71BE9"/>
    <w:rsid w:val="00B71C5A"/>
    <w:rsid w:val="00B72BC3"/>
    <w:rsid w:val="00B72CBA"/>
    <w:rsid w:val="00B72ECC"/>
    <w:rsid w:val="00B73666"/>
    <w:rsid w:val="00B74605"/>
    <w:rsid w:val="00B74BB6"/>
    <w:rsid w:val="00B74C44"/>
    <w:rsid w:val="00B74FB1"/>
    <w:rsid w:val="00B75209"/>
    <w:rsid w:val="00B75C63"/>
    <w:rsid w:val="00B75CC9"/>
    <w:rsid w:val="00B765F6"/>
    <w:rsid w:val="00B76AFF"/>
    <w:rsid w:val="00B76C9F"/>
    <w:rsid w:val="00B77333"/>
    <w:rsid w:val="00B7751F"/>
    <w:rsid w:val="00B777F7"/>
    <w:rsid w:val="00B77BB9"/>
    <w:rsid w:val="00B801E2"/>
    <w:rsid w:val="00B8088A"/>
    <w:rsid w:val="00B80B80"/>
    <w:rsid w:val="00B80B90"/>
    <w:rsid w:val="00B80CC6"/>
    <w:rsid w:val="00B8103E"/>
    <w:rsid w:val="00B8173F"/>
    <w:rsid w:val="00B819DB"/>
    <w:rsid w:val="00B81BC4"/>
    <w:rsid w:val="00B81CF9"/>
    <w:rsid w:val="00B826E7"/>
    <w:rsid w:val="00B82939"/>
    <w:rsid w:val="00B82975"/>
    <w:rsid w:val="00B8297F"/>
    <w:rsid w:val="00B833B6"/>
    <w:rsid w:val="00B83650"/>
    <w:rsid w:val="00B8386F"/>
    <w:rsid w:val="00B839A3"/>
    <w:rsid w:val="00B84284"/>
    <w:rsid w:val="00B844F3"/>
    <w:rsid w:val="00B84804"/>
    <w:rsid w:val="00B84E8D"/>
    <w:rsid w:val="00B84F73"/>
    <w:rsid w:val="00B85000"/>
    <w:rsid w:val="00B855BA"/>
    <w:rsid w:val="00B85765"/>
    <w:rsid w:val="00B85979"/>
    <w:rsid w:val="00B85E24"/>
    <w:rsid w:val="00B86477"/>
    <w:rsid w:val="00B867D9"/>
    <w:rsid w:val="00B86BEA"/>
    <w:rsid w:val="00B87009"/>
    <w:rsid w:val="00B873A3"/>
    <w:rsid w:val="00B87989"/>
    <w:rsid w:val="00B87F4A"/>
    <w:rsid w:val="00B9009E"/>
    <w:rsid w:val="00B901D0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45D"/>
    <w:rsid w:val="00B93635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2B8"/>
    <w:rsid w:val="00BA03AB"/>
    <w:rsid w:val="00BA08F8"/>
    <w:rsid w:val="00BA0FB9"/>
    <w:rsid w:val="00BA1333"/>
    <w:rsid w:val="00BA15B8"/>
    <w:rsid w:val="00BA177A"/>
    <w:rsid w:val="00BA19FD"/>
    <w:rsid w:val="00BA1B00"/>
    <w:rsid w:val="00BA1D1D"/>
    <w:rsid w:val="00BA2295"/>
    <w:rsid w:val="00BA2751"/>
    <w:rsid w:val="00BA2A13"/>
    <w:rsid w:val="00BA2DC0"/>
    <w:rsid w:val="00BA2FA9"/>
    <w:rsid w:val="00BA3550"/>
    <w:rsid w:val="00BA3851"/>
    <w:rsid w:val="00BA3BE0"/>
    <w:rsid w:val="00BA3C76"/>
    <w:rsid w:val="00BA4254"/>
    <w:rsid w:val="00BA43CA"/>
    <w:rsid w:val="00BA46A0"/>
    <w:rsid w:val="00BA4BC3"/>
    <w:rsid w:val="00BA5BA4"/>
    <w:rsid w:val="00BA5CAC"/>
    <w:rsid w:val="00BA60BE"/>
    <w:rsid w:val="00BA61AF"/>
    <w:rsid w:val="00BA6212"/>
    <w:rsid w:val="00BA647E"/>
    <w:rsid w:val="00BA6856"/>
    <w:rsid w:val="00BA6C78"/>
    <w:rsid w:val="00BA6E51"/>
    <w:rsid w:val="00BA77E9"/>
    <w:rsid w:val="00BA78F1"/>
    <w:rsid w:val="00BB000B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416B"/>
    <w:rsid w:val="00BB4344"/>
    <w:rsid w:val="00BB4438"/>
    <w:rsid w:val="00BB4544"/>
    <w:rsid w:val="00BB45D8"/>
    <w:rsid w:val="00BB4AC3"/>
    <w:rsid w:val="00BB5353"/>
    <w:rsid w:val="00BB5736"/>
    <w:rsid w:val="00BB59B1"/>
    <w:rsid w:val="00BB5EE8"/>
    <w:rsid w:val="00BB6008"/>
    <w:rsid w:val="00BB6148"/>
    <w:rsid w:val="00BB64F2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98"/>
    <w:rsid w:val="00BC069F"/>
    <w:rsid w:val="00BC092E"/>
    <w:rsid w:val="00BC0B19"/>
    <w:rsid w:val="00BC10EB"/>
    <w:rsid w:val="00BC127C"/>
    <w:rsid w:val="00BC134D"/>
    <w:rsid w:val="00BC1747"/>
    <w:rsid w:val="00BC2088"/>
    <w:rsid w:val="00BC26F8"/>
    <w:rsid w:val="00BC2AF2"/>
    <w:rsid w:val="00BC2C2A"/>
    <w:rsid w:val="00BC2DFD"/>
    <w:rsid w:val="00BC2FC7"/>
    <w:rsid w:val="00BC2FD2"/>
    <w:rsid w:val="00BC3A87"/>
    <w:rsid w:val="00BC3C64"/>
    <w:rsid w:val="00BC3CC7"/>
    <w:rsid w:val="00BC43C6"/>
    <w:rsid w:val="00BC4EDC"/>
    <w:rsid w:val="00BC4F19"/>
    <w:rsid w:val="00BC5148"/>
    <w:rsid w:val="00BC51E1"/>
    <w:rsid w:val="00BC55B4"/>
    <w:rsid w:val="00BC5FA6"/>
    <w:rsid w:val="00BC6258"/>
    <w:rsid w:val="00BC650F"/>
    <w:rsid w:val="00BC6E01"/>
    <w:rsid w:val="00BC72EF"/>
    <w:rsid w:val="00BC7A91"/>
    <w:rsid w:val="00BC7BCF"/>
    <w:rsid w:val="00BC7CEC"/>
    <w:rsid w:val="00BD03B9"/>
    <w:rsid w:val="00BD0431"/>
    <w:rsid w:val="00BD0882"/>
    <w:rsid w:val="00BD08B0"/>
    <w:rsid w:val="00BD0CA2"/>
    <w:rsid w:val="00BD151D"/>
    <w:rsid w:val="00BD162E"/>
    <w:rsid w:val="00BD178B"/>
    <w:rsid w:val="00BD17E2"/>
    <w:rsid w:val="00BD1809"/>
    <w:rsid w:val="00BD1B9A"/>
    <w:rsid w:val="00BD207D"/>
    <w:rsid w:val="00BD20CB"/>
    <w:rsid w:val="00BD2881"/>
    <w:rsid w:val="00BD2999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82E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9A5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4368"/>
    <w:rsid w:val="00BE4619"/>
    <w:rsid w:val="00BE47C7"/>
    <w:rsid w:val="00BE4878"/>
    <w:rsid w:val="00BE4BBE"/>
    <w:rsid w:val="00BE4D31"/>
    <w:rsid w:val="00BE4D3D"/>
    <w:rsid w:val="00BE524A"/>
    <w:rsid w:val="00BE537C"/>
    <w:rsid w:val="00BE5856"/>
    <w:rsid w:val="00BE594C"/>
    <w:rsid w:val="00BE5BAA"/>
    <w:rsid w:val="00BE632C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AB"/>
    <w:rsid w:val="00BF0C24"/>
    <w:rsid w:val="00BF111E"/>
    <w:rsid w:val="00BF1F8C"/>
    <w:rsid w:val="00BF2269"/>
    <w:rsid w:val="00BF2404"/>
    <w:rsid w:val="00BF2479"/>
    <w:rsid w:val="00BF2BCA"/>
    <w:rsid w:val="00BF2D33"/>
    <w:rsid w:val="00BF302E"/>
    <w:rsid w:val="00BF378B"/>
    <w:rsid w:val="00BF3D23"/>
    <w:rsid w:val="00BF3E83"/>
    <w:rsid w:val="00BF41A9"/>
    <w:rsid w:val="00BF46CF"/>
    <w:rsid w:val="00BF4DBC"/>
    <w:rsid w:val="00BF4EAD"/>
    <w:rsid w:val="00BF4F2D"/>
    <w:rsid w:val="00BF504C"/>
    <w:rsid w:val="00BF5687"/>
    <w:rsid w:val="00BF5758"/>
    <w:rsid w:val="00BF5C34"/>
    <w:rsid w:val="00BF5D17"/>
    <w:rsid w:val="00BF5F56"/>
    <w:rsid w:val="00BF65C6"/>
    <w:rsid w:val="00BF6811"/>
    <w:rsid w:val="00BF6FDA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A34"/>
    <w:rsid w:val="00C00BA8"/>
    <w:rsid w:val="00C00CA2"/>
    <w:rsid w:val="00C00CB2"/>
    <w:rsid w:val="00C01111"/>
    <w:rsid w:val="00C019C2"/>
    <w:rsid w:val="00C01A37"/>
    <w:rsid w:val="00C01CC3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25D"/>
    <w:rsid w:val="00C06BB9"/>
    <w:rsid w:val="00C0728D"/>
    <w:rsid w:val="00C072EA"/>
    <w:rsid w:val="00C073E8"/>
    <w:rsid w:val="00C07812"/>
    <w:rsid w:val="00C0795D"/>
    <w:rsid w:val="00C07AB0"/>
    <w:rsid w:val="00C1000A"/>
    <w:rsid w:val="00C10613"/>
    <w:rsid w:val="00C10793"/>
    <w:rsid w:val="00C10B19"/>
    <w:rsid w:val="00C10F7B"/>
    <w:rsid w:val="00C11540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4165"/>
    <w:rsid w:val="00C14C1E"/>
    <w:rsid w:val="00C14E50"/>
    <w:rsid w:val="00C15713"/>
    <w:rsid w:val="00C1592E"/>
    <w:rsid w:val="00C160F5"/>
    <w:rsid w:val="00C178DC"/>
    <w:rsid w:val="00C1798B"/>
    <w:rsid w:val="00C17EA5"/>
    <w:rsid w:val="00C17FDE"/>
    <w:rsid w:val="00C20291"/>
    <w:rsid w:val="00C20298"/>
    <w:rsid w:val="00C20401"/>
    <w:rsid w:val="00C204D8"/>
    <w:rsid w:val="00C2076D"/>
    <w:rsid w:val="00C20F62"/>
    <w:rsid w:val="00C214C7"/>
    <w:rsid w:val="00C219E4"/>
    <w:rsid w:val="00C22C9F"/>
    <w:rsid w:val="00C22E64"/>
    <w:rsid w:val="00C233DB"/>
    <w:rsid w:val="00C23A33"/>
    <w:rsid w:val="00C23C4C"/>
    <w:rsid w:val="00C23EFF"/>
    <w:rsid w:val="00C24966"/>
    <w:rsid w:val="00C24FDF"/>
    <w:rsid w:val="00C252FB"/>
    <w:rsid w:val="00C256E1"/>
    <w:rsid w:val="00C26285"/>
    <w:rsid w:val="00C262EB"/>
    <w:rsid w:val="00C265A5"/>
    <w:rsid w:val="00C266A7"/>
    <w:rsid w:val="00C2695B"/>
    <w:rsid w:val="00C26BC5"/>
    <w:rsid w:val="00C26F26"/>
    <w:rsid w:val="00C26F92"/>
    <w:rsid w:val="00C2740D"/>
    <w:rsid w:val="00C27D40"/>
    <w:rsid w:val="00C309F8"/>
    <w:rsid w:val="00C30B1C"/>
    <w:rsid w:val="00C30B32"/>
    <w:rsid w:val="00C31078"/>
    <w:rsid w:val="00C314F5"/>
    <w:rsid w:val="00C31AFC"/>
    <w:rsid w:val="00C31E23"/>
    <w:rsid w:val="00C3233C"/>
    <w:rsid w:val="00C327D6"/>
    <w:rsid w:val="00C32A22"/>
    <w:rsid w:val="00C32A93"/>
    <w:rsid w:val="00C32F25"/>
    <w:rsid w:val="00C33668"/>
    <w:rsid w:val="00C33675"/>
    <w:rsid w:val="00C336AB"/>
    <w:rsid w:val="00C33B5C"/>
    <w:rsid w:val="00C34113"/>
    <w:rsid w:val="00C34203"/>
    <w:rsid w:val="00C34539"/>
    <w:rsid w:val="00C34DF0"/>
    <w:rsid w:val="00C34FDB"/>
    <w:rsid w:val="00C354EC"/>
    <w:rsid w:val="00C35A75"/>
    <w:rsid w:val="00C35B88"/>
    <w:rsid w:val="00C35BB6"/>
    <w:rsid w:val="00C369B4"/>
    <w:rsid w:val="00C36C04"/>
    <w:rsid w:val="00C36C3D"/>
    <w:rsid w:val="00C3743C"/>
    <w:rsid w:val="00C3746A"/>
    <w:rsid w:val="00C37D4E"/>
    <w:rsid w:val="00C37DE9"/>
    <w:rsid w:val="00C402CF"/>
    <w:rsid w:val="00C405B9"/>
    <w:rsid w:val="00C4074C"/>
    <w:rsid w:val="00C409C4"/>
    <w:rsid w:val="00C40A33"/>
    <w:rsid w:val="00C41257"/>
    <w:rsid w:val="00C4143D"/>
    <w:rsid w:val="00C41717"/>
    <w:rsid w:val="00C41740"/>
    <w:rsid w:val="00C4184D"/>
    <w:rsid w:val="00C418EB"/>
    <w:rsid w:val="00C41A3E"/>
    <w:rsid w:val="00C41E2F"/>
    <w:rsid w:val="00C421AB"/>
    <w:rsid w:val="00C4250F"/>
    <w:rsid w:val="00C425BC"/>
    <w:rsid w:val="00C4293A"/>
    <w:rsid w:val="00C42AB9"/>
    <w:rsid w:val="00C43608"/>
    <w:rsid w:val="00C43A0D"/>
    <w:rsid w:val="00C43A21"/>
    <w:rsid w:val="00C43D5C"/>
    <w:rsid w:val="00C44169"/>
    <w:rsid w:val="00C444A0"/>
    <w:rsid w:val="00C447CE"/>
    <w:rsid w:val="00C448EA"/>
    <w:rsid w:val="00C44A84"/>
    <w:rsid w:val="00C44CF8"/>
    <w:rsid w:val="00C44D02"/>
    <w:rsid w:val="00C4531F"/>
    <w:rsid w:val="00C457B3"/>
    <w:rsid w:val="00C457F6"/>
    <w:rsid w:val="00C46759"/>
    <w:rsid w:val="00C4686E"/>
    <w:rsid w:val="00C46986"/>
    <w:rsid w:val="00C46D8A"/>
    <w:rsid w:val="00C46E25"/>
    <w:rsid w:val="00C47331"/>
    <w:rsid w:val="00C475A6"/>
    <w:rsid w:val="00C479C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881"/>
    <w:rsid w:val="00C51B4B"/>
    <w:rsid w:val="00C51B7F"/>
    <w:rsid w:val="00C52C84"/>
    <w:rsid w:val="00C52D8A"/>
    <w:rsid w:val="00C52EA6"/>
    <w:rsid w:val="00C52F45"/>
    <w:rsid w:val="00C52FD9"/>
    <w:rsid w:val="00C5318F"/>
    <w:rsid w:val="00C5336B"/>
    <w:rsid w:val="00C53B82"/>
    <w:rsid w:val="00C53D12"/>
    <w:rsid w:val="00C53FF0"/>
    <w:rsid w:val="00C540E8"/>
    <w:rsid w:val="00C54492"/>
    <w:rsid w:val="00C547F1"/>
    <w:rsid w:val="00C54B59"/>
    <w:rsid w:val="00C555FE"/>
    <w:rsid w:val="00C55919"/>
    <w:rsid w:val="00C55C62"/>
    <w:rsid w:val="00C55DDD"/>
    <w:rsid w:val="00C56922"/>
    <w:rsid w:val="00C56B17"/>
    <w:rsid w:val="00C57599"/>
    <w:rsid w:val="00C57F17"/>
    <w:rsid w:val="00C600EE"/>
    <w:rsid w:val="00C602DC"/>
    <w:rsid w:val="00C6069B"/>
    <w:rsid w:val="00C60B88"/>
    <w:rsid w:val="00C60DEE"/>
    <w:rsid w:val="00C61037"/>
    <w:rsid w:val="00C6106B"/>
    <w:rsid w:val="00C61129"/>
    <w:rsid w:val="00C61BB8"/>
    <w:rsid w:val="00C61FD5"/>
    <w:rsid w:val="00C620DF"/>
    <w:rsid w:val="00C62127"/>
    <w:rsid w:val="00C62506"/>
    <w:rsid w:val="00C6255B"/>
    <w:rsid w:val="00C625DF"/>
    <w:rsid w:val="00C62602"/>
    <w:rsid w:val="00C62749"/>
    <w:rsid w:val="00C62A03"/>
    <w:rsid w:val="00C62AD6"/>
    <w:rsid w:val="00C62CE9"/>
    <w:rsid w:val="00C6304C"/>
    <w:rsid w:val="00C630A0"/>
    <w:rsid w:val="00C633E6"/>
    <w:rsid w:val="00C6340A"/>
    <w:rsid w:val="00C6378E"/>
    <w:rsid w:val="00C637EF"/>
    <w:rsid w:val="00C63A3A"/>
    <w:rsid w:val="00C63CD4"/>
    <w:rsid w:val="00C64778"/>
    <w:rsid w:val="00C64AB1"/>
    <w:rsid w:val="00C64B2B"/>
    <w:rsid w:val="00C64C2C"/>
    <w:rsid w:val="00C651FF"/>
    <w:rsid w:val="00C65A47"/>
    <w:rsid w:val="00C65A9F"/>
    <w:rsid w:val="00C65B47"/>
    <w:rsid w:val="00C65B50"/>
    <w:rsid w:val="00C66053"/>
    <w:rsid w:val="00C6633B"/>
    <w:rsid w:val="00C667D9"/>
    <w:rsid w:val="00C6694A"/>
    <w:rsid w:val="00C669F9"/>
    <w:rsid w:val="00C66CB0"/>
    <w:rsid w:val="00C66ED4"/>
    <w:rsid w:val="00C70391"/>
    <w:rsid w:val="00C710CC"/>
    <w:rsid w:val="00C71713"/>
    <w:rsid w:val="00C7193E"/>
    <w:rsid w:val="00C71955"/>
    <w:rsid w:val="00C71AC5"/>
    <w:rsid w:val="00C71B88"/>
    <w:rsid w:val="00C71E52"/>
    <w:rsid w:val="00C71F50"/>
    <w:rsid w:val="00C7212C"/>
    <w:rsid w:val="00C72139"/>
    <w:rsid w:val="00C722C9"/>
    <w:rsid w:val="00C724A6"/>
    <w:rsid w:val="00C72EA1"/>
    <w:rsid w:val="00C72F9E"/>
    <w:rsid w:val="00C73097"/>
    <w:rsid w:val="00C734C6"/>
    <w:rsid w:val="00C73579"/>
    <w:rsid w:val="00C73BA0"/>
    <w:rsid w:val="00C73D64"/>
    <w:rsid w:val="00C73DC8"/>
    <w:rsid w:val="00C74385"/>
    <w:rsid w:val="00C74539"/>
    <w:rsid w:val="00C74925"/>
    <w:rsid w:val="00C74DB9"/>
    <w:rsid w:val="00C74E68"/>
    <w:rsid w:val="00C7517D"/>
    <w:rsid w:val="00C75269"/>
    <w:rsid w:val="00C75629"/>
    <w:rsid w:val="00C75799"/>
    <w:rsid w:val="00C75A24"/>
    <w:rsid w:val="00C75F57"/>
    <w:rsid w:val="00C75FFF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80081"/>
    <w:rsid w:val="00C805C9"/>
    <w:rsid w:val="00C805E4"/>
    <w:rsid w:val="00C819CF"/>
    <w:rsid w:val="00C8222E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86"/>
    <w:rsid w:val="00C839A3"/>
    <w:rsid w:val="00C83C5A"/>
    <w:rsid w:val="00C83E31"/>
    <w:rsid w:val="00C84083"/>
    <w:rsid w:val="00C843AE"/>
    <w:rsid w:val="00C8479E"/>
    <w:rsid w:val="00C8491E"/>
    <w:rsid w:val="00C8497C"/>
    <w:rsid w:val="00C84A7C"/>
    <w:rsid w:val="00C8530E"/>
    <w:rsid w:val="00C85D66"/>
    <w:rsid w:val="00C85E17"/>
    <w:rsid w:val="00C86784"/>
    <w:rsid w:val="00C86FBB"/>
    <w:rsid w:val="00C86FD7"/>
    <w:rsid w:val="00C8712E"/>
    <w:rsid w:val="00C87147"/>
    <w:rsid w:val="00C87D59"/>
    <w:rsid w:val="00C904F1"/>
    <w:rsid w:val="00C9089F"/>
    <w:rsid w:val="00C9090F"/>
    <w:rsid w:val="00C90C9B"/>
    <w:rsid w:val="00C9143E"/>
    <w:rsid w:val="00C9144F"/>
    <w:rsid w:val="00C91B48"/>
    <w:rsid w:val="00C92171"/>
    <w:rsid w:val="00C92312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7BB"/>
    <w:rsid w:val="00C94A5F"/>
    <w:rsid w:val="00C94C2A"/>
    <w:rsid w:val="00C94C6D"/>
    <w:rsid w:val="00C94F12"/>
    <w:rsid w:val="00C951E6"/>
    <w:rsid w:val="00C95460"/>
    <w:rsid w:val="00C959E3"/>
    <w:rsid w:val="00C95AEB"/>
    <w:rsid w:val="00C95D73"/>
    <w:rsid w:val="00C966AD"/>
    <w:rsid w:val="00C96730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F43"/>
    <w:rsid w:val="00C97F70"/>
    <w:rsid w:val="00CA03AF"/>
    <w:rsid w:val="00CA03B6"/>
    <w:rsid w:val="00CA0BAE"/>
    <w:rsid w:val="00CA0CDA"/>
    <w:rsid w:val="00CA0CFF"/>
    <w:rsid w:val="00CA0E4D"/>
    <w:rsid w:val="00CA11D2"/>
    <w:rsid w:val="00CA1A59"/>
    <w:rsid w:val="00CA214A"/>
    <w:rsid w:val="00CA233E"/>
    <w:rsid w:val="00CA27E9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579B"/>
    <w:rsid w:val="00CA5B0E"/>
    <w:rsid w:val="00CA5FDB"/>
    <w:rsid w:val="00CA63C8"/>
    <w:rsid w:val="00CA64EF"/>
    <w:rsid w:val="00CA6693"/>
    <w:rsid w:val="00CA67EF"/>
    <w:rsid w:val="00CB064B"/>
    <w:rsid w:val="00CB06A5"/>
    <w:rsid w:val="00CB06DF"/>
    <w:rsid w:val="00CB08CB"/>
    <w:rsid w:val="00CB0FBA"/>
    <w:rsid w:val="00CB0FDA"/>
    <w:rsid w:val="00CB1009"/>
    <w:rsid w:val="00CB145D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9C3"/>
    <w:rsid w:val="00CB4BF9"/>
    <w:rsid w:val="00CB4FA5"/>
    <w:rsid w:val="00CB5571"/>
    <w:rsid w:val="00CB572A"/>
    <w:rsid w:val="00CB5F65"/>
    <w:rsid w:val="00CB603B"/>
    <w:rsid w:val="00CB6068"/>
    <w:rsid w:val="00CB63A2"/>
    <w:rsid w:val="00CB63FF"/>
    <w:rsid w:val="00CB661B"/>
    <w:rsid w:val="00CB6631"/>
    <w:rsid w:val="00CB6A3A"/>
    <w:rsid w:val="00CB6BA1"/>
    <w:rsid w:val="00CB6D20"/>
    <w:rsid w:val="00CB6D87"/>
    <w:rsid w:val="00CB71ED"/>
    <w:rsid w:val="00CC0161"/>
    <w:rsid w:val="00CC03DB"/>
    <w:rsid w:val="00CC03F7"/>
    <w:rsid w:val="00CC0499"/>
    <w:rsid w:val="00CC089D"/>
    <w:rsid w:val="00CC08A3"/>
    <w:rsid w:val="00CC0ED6"/>
    <w:rsid w:val="00CC10A8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4EEF"/>
    <w:rsid w:val="00CC5BCB"/>
    <w:rsid w:val="00CC5DCB"/>
    <w:rsid w:val="00CC6424"/>
    <w:rsid w:val="00CC6C56"/>
    <w:rsid w:val="00CC6FC0"/>
    <w:rsid w:val="00CC7263"/>
    <w:rsid w:val="00CC798B"/>
    <w:rsid w:val="00CC7C8E"/>
    <w:rsid w:val="00CC7CE1"/>
    <w:rsid w:val="00CD00D8"/>
    <w:rsid w:val="00CD0616"/>
    <w:rsid w:val="00CD1262"/>
    <w:rsid w:val="00CD128C"/>
    <w:rsid w:val="00CD2344"/>
    <w:rsid w:val="00CD27F6"/>
    <w:rsid w:val="00CD2B0B"/>
    <w:rsid w:val="00CD2D7C"/>
    <w:rsid w:val="00CD337C"/>
    <w:rsid w:val="00CD3451"/>
    <w:rsid w:val="00CD409B"/>
    <w:rsid w:val="00CD43B0"/>
    <w:rsid w:val="00CD44C2"/>
    <w:rsid w:val="00CD4806"/>
    <w:rsid w:val="00CD55FE"/>
    <w:rsid w:val="00CD56AC"/>
    <w:rsid w:val="00CD5766"/>
    <w:rsid w:val="00CD61CA"/>
    <w:rsid w:val="00CD70AE"/>
    <w:rsid w:val="00CD7175"/>
    <w:rsid w:val="00CD7B15"/>
    <w:rsid w:val="00CD7DDC"/>
    <w:rsid w:val="00CE03C6"/>
    <w:rsid w:val="00CE05D8"/>
    <w:rsid w:val="00CE07FB"/>
    <w:rsid w:val="00CE0824"/>
    <w:rsid w:val="00CE0959"/>
    <w:rsid w:val="00CE09C7"/>
    <w:rsid w:val="00CE0D79"/>
    <w:rsid w:val="00CE0E28"/>
    <w:rsid w:val="00CE0FA9"/>
    <w:rsid w:val="00CE102A"/>
    <w:rsid w:val="00CE131C"/>
    <w:rsid w:val="00CE1DEF"/>
    <w:rsid w:val="00CE25D5"/>
    <w:rsid w:val="00CE2C30"/>
    <w:rsid w:val="00CE2C6E"/>
    <w:rsid w:val="00CE2FAB"/>
    <w:rsid w:val="00CE36D6"/>
    <w:rsid w:val="00CE3739"/>
    <w:rsid w:val="00CE3BC1"/>
    <w:rsid w:val="00CE42D5"/>
    <w:rsid w:val="00CE43ED"/>
    <w:rsid w:val="00CE4483"/>
    <w:rsid w:val="00CE4893"/>
    <w:rsid w:val="00CE4BD5"/>
    <w:rsid w:val="00CE528D"/>
    <w:rsid w:val="00CE5E19"/>
    <w:rsid w:val="00CE6122"/>
    <w:rsid w:val="00CE639E"/>
    <w:rsid w:val="00CE643B"/>
    <w:rsid w:val="00CE6491"/>
    <w:rsid w:val="00CE6CD4"/>
    <w:rsid w:val="00CE749A"/>
    <w:rsid w:val="00CE763A"/>
    <w:rsid w:val="00CE7760"/>
    <w:rsid w:val="00CE7A1B"/>
    <w:rsid w:val="00CE7CB1"/>
    <w:rsid w:val="00CE7DCA"/>
    <w:rsid w:val="00CE7FD1"/>
    <w:rsid w:val="00CF0578"/>
    <w:rsid w:val="00CF063E"/>
    <w:rsid w:val="00CF0704"/>
    <w:rsid w:val="00CF1279"/>
    <w:rsid w:val="00CF18B4"/>
    <w:rsid w:val="00CF1EE1"/>
    <w:rsid w:val="00CF2093"/>
    <w:rsid w:val="00CF20A3"/>
    <w:rsid w:val="00CF2A79"/>
    <w:rsid w:val="00CF3940"/>
    <w:rsid w:val="00CF3B58"/>
    <w:rsid w:val="00CF3F50"/>
    <w:rsid w:val="00CF43A3"/>
    <w:rsid w:val="00CF4AC1"/>
    <w:rsid w:val="00CF4E2D"/>
    <w:rsid w:val="00CF5074"/>
    <w:rsid w:val="00CF5B33"/>
    <w:rsid w:val="00CF5C5C"/>
    <w:rsid w:val="00CF63FC"/>
    <w:rsid w:val="00CF6653"/>
    <w:rsid w:val="00CF6985"/>
    <w:rsid w:val="00CF69AA"/>
    <w:rsid w:val="00D0016E"/>
    <w:rsid w:val="00D005AD"/>
    <w:rsid w:val="00D00B18"/>
    <w:rsid w:val="00D00F9E"/>
    <w:rsid w:val="00D01B02"/>
    <w:rsid w:val="00D01F6F"/>
    <w:rsid w:val="00D020EC"/>
    <w:rsid w:val="00D021A7"/>
    <w:rsid w:val="00D02D6F"/>
    <w:rsid w:val="00D02E78"/>
    <w:rsid w:val="00D0308C"/>
    <w:rsid w:val="00D03407"/>
    <w:rsid w:val="00D03A80"/>
    <w:rsid w:val="00D03DBC"/>
    <w:rsid w:val="00D04618"/>
    <w:rsid w:val="00D0477C"/>
    <w:rsid w:val="00D04AE5"/>
    <w:rsid w:val="00D04B2E"/>
    <w:rsid w:val="00D04D1A"/>
    <w:rsid w:val="00D0574D"/>
    <w:rsid w:val="00D0576A"/>
    <w:rsid w:val="00D05882"/>
    <w:rsid w:val="00D05D08"/>
    <w:rsid w:val="00D060D1"/>
    <w:rsid w:val="00D0643F"/>
    <w:rsid w:val="00D06740"/>
    <w:rsid w:val="00D0681D"/>
    <w:rsid w:val="00D068CB"/>
    <w:rsid w:val="00D076BF"/>
    <w:rsid w:val="00D07737"/>
    <w:rsid w:val="00D07EDE"/>
    <w:rsid w:val="00D10041"/>
    <w:rsid w:val="00D10327"/>
    <w:rsid w:val="00D10C7E"/>
    <w:rsid w:val="00D10CC3"/>
    <w:rsid w:val="00D10CF7"/>
    <w:rsid w:val="00D10D92"/>
    <w:rsid w:val="00D10DFF"/>
    <w:rsid w:val="00D110F1"/>
    <w:rsid w:val="00D11553"/>
    <w:rsid w:val="00D11CCB"/>
    <w:rsid w:val="00D11F14"/>
    <w:rsid w:val="00D12651"/>
    <w:rsid w:val="00D12B0B"/>
    <w:rsid w:val="00D12D0E"/>
    <w:rsid w:val="00D13973"/>
    <w:rsid w:val="00D139FB"/>
    <w:rsid w:val="00D13CC4"/>
    <w:rsid w:val="00D13E13"/>
    <w:rsid w:val="00D13F5F"/>
    <w:rsid w:val="00D140D7"/>
    <w:rsid w:val="00D143D3"/>
    <w:rsid w:val="00D14610"/>
    <w:rsid w:val="00D14944"/>
    <w:rsid w:val="00D149A7"/>
    <w:rsid w:val="00D14D8A"/>
    <w:rsid w:val="00D14E9E"/>
    <w:rsid w:val="00D15392"/>
    <w:rsid w:val="00D153FB"/>
    <w:rsid w:val="00D1563E"/>
    <w:rsid w:val="00D1642F"/>
    <w:rsid w:val="00D16A08"/>
    <w:rsid w:val="00D171C2"/>
    <w:rsid w:val="00D1780A"/>
    <w:rsid w:val="00D17C37"/>
    <w:rsid w:val="00D17D66"/>
    <w:rsid w:val="00D202BC"/>
    <w:rsid w:val="00D203A9"/>
    <w:rsid w:val="00D206BA"/>
    <w:rsid w:val="00D2072B"/>
    <w:rsid w:val="00D20BCC"/>
    <w:rsid w:val="00D20D78"/>
    <w:rsid w:val="00D20F35"/>
    <w:rsid w:val="00D214A1"/>
    <w:rsid w:val="00D2168F"/>
    <w:rsid w:val="00D21C75"/>
    <w:rsid w:val="00D21F97"/>
    <w:rsid w:val="00D2233D"/>
    <w:rsid w:val="00D22D6C"/>
    <w:rsid w:val="00D23315"/>
    <w:rsid w:val="00D235FE"/>
    <w:rsid w:val="00D23969"/>
    <w:rsid w:val="00D23E3D"/>
    <w:rsid w:val="00D24065"/>
    <w:rsid w:val="00D24704"/>
    <w:rsid w:val="00D24803"/>
    <w:rsid w:val="00D24835"/>
    <w:rsid w:val="00D24E0F"/>
    <w:rsid w:val="00D24E27"/>
    <w:rsid w:val="00D251C7"/>
    <w:rsid w:val="00D253C8"/>
    <w:rsid w:val="00D258B0"/>
    <w:rsid w:val="00D25C24"/>
    <w:rsid w:val="00D25EEE"/>
    <w:rsid w:val="00D2610F"/>
    <w:rsid w:val="00D26378"/>
    <w:rsid w:val="00D26408"/>
    <w:rsid w:val="00D26D15"/>
    <w:rsid w:val="00D26F16"/>
    <w:rsid w:val="00D26FBB"/>
    <w:rsid w:val="00D27375"/>
    <w:rsid w:val="00D2750E"/>
    <w:rsid w:val="00D27CCB"/>
    <w:rsid w:val="00D27D0A"/>
    <w:rsid w:val="00D27D96"/>
    <w:rsid w:val="00D3084E"/>
    <w:rsid w:val="00D30F85"/>
    <w:rsid w:val="00D31746"/>
    <w:rsid w:val="00D318FE"/>
    <w:rsid w:val="00D3192B"/>
    <w:rsid w:val="00D31954"/>
    <w:rsid w:val="00D319EF"/>
    <w:rsid w:val="00D32A51"/>
    <w:rsid w:val="00D330CC"/>
    <w:rsid w:val="00D334C7"/>
    <w:rsid w:val="00D3358D"/>
    <w:rsid w:val="00D3362D"/>
    <w:rsid w:val="00D33702"/>
    <w:rsid w:val="00D337B7"/>
    <w:rsid w:val="00D33A85"/>
    <w:rsid w:val="00D33E08"/>
    <w:rsid w:val="00D342EA"/>
    <w:rsid w:val="00D34435"/>
    <w:rsid w:val="00D3455B"/>
    <w:rsid w:val="00D34640"/>
    <w:rsid w:val="00D34FDE"/>
    <w:rsid w:val="00D35B98"/>
    <w:rsid w:val="00D35FD8"/>
    <w:rsid w:val="00D360D5"/>
    <w:rsid w:val="00D360F6"/>
    <w:rsid w:val="00D361E5"/>
    <w:rsid w:val="00D36616"/>
    <w:rsid w:val="00D367A7"/>
    <w:rsid w:val="00D36ABE"/>
    <w:rsid w:val="00D36F92"/>
    <w:rsid w:val="00D372C5"/>
    <w:rsid w:val="00D37708"/>
    <w:rsid w:val="00D37731"/>
    <w:rsid w:val="00D37E8B"/>
    <w:rsid w:val="00D4049B"/>
    <w:rsid w:val="00D408D6"/>
    <w:rsid w:val="00D40AED"/>
    <w:rsid w:val="00D4113F"/>
    <w:rsid w:val="00D414BF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C2F"/>
    <w:rsid w:val="00D42E25"/>
    <w:rsid w:val="00D431C6"/>
    <w:rsid w:val="00D43B46"/>
    <w:rsid w:val="00D441DC"/>
    <w:rsid w:val="00D44238"/>
    <w:rsid w:val="00D447FB"/>
    <w:rsid w:val="00D4511C"/>
    <w:rsid w:val="00D4559E"/>
    <w:rsid w:val="00D457AE"/>
    <w:rsid w:val="00D45CB2"/>
    <w:rsid w:val="00D46D96"/>
    <w:rsid w:val="00D46DC3"/>
    <w:rsid w:val="00D46DEC"/>
    <w:rsid w:val="00D46F82"/>
    <w:rsid w:val="00D476D9"/>
    <w:rsid w:val="00D477F7"/>
    <w:rsid w:val="00D47D27"/>
    <w:rsid w:val="00D47F5A"/>
    <w:rsid w:val="00D5021B"/>
    <w:rsid w:val="00D5036D"/>
    <w:rsid w:val="00D506EB"/>
    <w:rsid w:val="00D50A7C"/>
    <w:rsid w:val="00D50F45"/>
    <w:rsid w:val="00D512CC"/>
    <w:rsid w:val="00D513D9"/>
    <w:rsid w:val="00D5184C"/>
    <w:rsid w:val="00D519AD"/>
    <w:rsid w:val="00D51C3A"/>
    <w:rsid w:val="00D51CFE"/>
    <w:rsid w:val="00D51D49"/>
    <w:rsid w:val="00D51EEC"/>
    <w:rsid w:val="00D5245B"/>
    <w:rsid w:val="00D52D63"/>
    <w:rsid w:val="00D5306A"/>
    <w:rsid w:val="00D533B3"/>
    <w:rsid w:val="00D53533"/>
    <w:rsid w:val="00D536B0"/>
    <w:rsid w:val="00D53C20"/>
    <w:rsid w:val="00D53FB5"/>
    <w:rsid w:val="00D53FC5"/>
    <w:rsid w:val="00D541A6"/>
    <w:rsid w:val="00D554A9"/>
    <w:rsid w:val="00D55531"/>
    <w:rsid w:val="00D55543"/>
    <w:rsid w:val="00D55D43"/>
    <w:rsid w:val="00D561AF"/>
    <w:rsid w:val="00D5644B"/>
    <w:rsid w:val="00D56484"/>
    <w:rsid w:val="00D56F91"/>
    <w:rsid w:val="00D574A7"/>
    <w:rsid w:val="00D57D2C"/>
    <w:rsid w:val="00D57D61"/>
    <w:rsid w:val="00D57EBA"/>
    <w:rsid w:val="00D606C9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D46"/>
    <w:rsid w:val="00D6364F"/>
    <w:rsid w:val="00D6379A"/>
    <w:rsid w:val="00D63805"/>
    <w:rsid w:val="00D639B5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A67"/>
    <w:rsid w:val="00D66B23"/>
    <w:rsid w:val="00D66CE3"/>
    <w:rsid w:val="00D67438"/>
    <w:rsid w:val="00D674B1"/>
    <w:rsid w:val="00D674BA"/>
    <w:rsid w:val="00D677DB"/>
    <w:rsid w:val="00D6790D"/>
    <w:rsid w:val="00D67B54"/>
    <w:rsid w:val="00D70664"/>
    <w:rsid w:val="00D70EB5"/>
    <w:rsid w:val="00D70FB0"/>
    <w:rsid w:val="00D718D1"/>
    <w:rsid w:val="00D71E71"/>
    <w:rsid w:val="00D724A8"/>
    <w:rsid w:val="00D72745"/>
    <w:rsid w:val="00D73116"/>
    <w:rsid w:val="00D73608"/>
    <w:rsid w:val="00D739F0"/>
    <w:rsid w:val="00D73E8B"/>
    <w:rsid w:val="00D740A5"/>
    <w:rsid w:val="00D742CF"/>
    <w:rsid w:val="00D74646"/>
    <w:rsid w:val="00D74ADF"/>
    <w:rsid w:val="00D75271"/>
    <w:rsid w:val="00D7563F"/>
    <w:rsid w:val="00D7579A"/>
    <w:rsid w:val="00D7589C"/>
    <w:rsid w:val="00D75C90"/>
    <w:rsid w:val="00D75FA0"/>
    <w:rsid w:val="00D7640E"/>
    <w:rsid w:val="00D76ADD"/>
    <w:rsid w:val="00D76B34"/>
    <w:rsid w:val="00D77208"/>
    <w:rsid w:val="00D7794B"/>
    <w:rsid w:val="00D77B57"/>
    <w:rsid w:val="00D77BD1"/>
    <w:rsid w:val="00D806F9"/>
    <w:rsid w:val="00D807EF"/>
    <w:rsid w:val="00D809E2"/>
    <w:rsid w:val="00D80AAF"/>
    <w:rsid w:val="00D81516"/>
    <w:rsid w:val="00D81595"/>
    <w:rsid w:val="00D815E5"/>
    <w:rsid w:val="00D81BF2"/>
    <w:rsid w:val="00D81D5B"/>
    <w:rsid w:val="00D81E85"/>
    <w:rsid w:val="00D81FD8"/>
    <w:rsid w:val="00D82006"/>
    <w:rsid w:val="00D8245C"/>
    <w:rsid w:val="00D82B55"/>
    <w:rsid w:val="00D82E51"/>
    <w:rsid w:val="00D82F92"/>
    <w:rsid w:val="00D831BF"/>
    <w:rsid w:val="00D832D6"/>
    <w:rsid w:val="00D83666"/>
    <w:rsid w:val="00D8429C"/>
    <w:rsid w:val="00D845C4"/>
    <w:rsid w:val="00D8492B"/>
    <w:rsid w:val="00D849BA"/>
    <w:rsid w:val="00D84FC5"/>
    <w:rsid w:val="00D8538F"/>
    <w:rsid w:val="00D853FE"/>
    <w:rsid w:val="00D85764"/>
    <w:rsid w:val="00D85D69"/>
    <w:rsid w:val="00D85F27"/>
    <w:rsid w:val="00D85FE6"/>
    <w:rsid w:val="00D8635B"/>
    <w:rsid w:val="00D86959"/>
    <w:rsid w:val="00D86CAC"/>
    <w:rsid w:val="00D87043"/>
    <w:rsid w:val="00D87500"/>
    <w:rsid w:val="00D87608"/>
    <w:rsid w:val="00D878D1"/>
    <w:rsid w:val="00D87EBA"/>
    <w:rsid w:val="00D9050E"/>
    <w:rsid w:val="00D9069A"/>
    <w:rsid w:val="00D90B53"/>
    <w:rsid w:val="00D90E1B"/>
    <w:rsid w:val="00D90FC7"/>
    <w:rsid w:val="00D91668"/>
    <w:rsid w:val="00D9181F"/>
    <w:rsid w:val="00D92017"/>
    <w:rsid w:val="00D9204A"/>
    <w:rsid w:val="00D92D9E"/>
    <w:rsid w:val="00D92EBA"/>
    <w:rsid w:val="00D937A8"/>
    <w:rsid w:val="00D9385E"/>
    <w:rsid w:val="00D94114"/>
    <w:rsid w:val="00D94207"/>
    <w:rsid w:val="00D944F3"/>
    <w:rsid w:val="00D9497B"/>
    <w:rsid w:val="00D95136"/>
    <w:rsid w:val="00D952F4"/>
    <w:rsid w:val="00D95341"/>
    <w:rsid w:val="00D95BFF"/>
    <w:rsid w:val="00D95FB1"/>
    <w:rsid w:val="00D961F3"/>
    <w:rsid w:val="00D96452"/>
    <w:rsid w:val="00D96E41"/>
    <w:rsid w:val="00D973FB"/>
    <w:rsid w:val="00D97522"/>
    <w:rsid w:val="00D97A79"/>
    <w:rsid w:val="00D97AD7"/>
    <w:rsid w:val="00DA04EA"/>
    <w:rsid w:val="00DA07FD"/>
    <w:rsid w:val="00DA09A1"/>
    <w:rsid w:val="00DA0BFE"/>
    <w:rsid w:val="00DA0DD7"/>
    <w:rsid w:val="00DA0E02"/>
    <w:rsid w:val="00DA132F"/>
    <w:rsid w:val="00DA25C1"/>
    <w:rsid w:val="00DA2654"/>
    <w:rsid w:val="00DA27EA"/>
    <w:rsid w:val="00DA2F2F"/>
    <w:rsid w:val="00DA3B7D"/>
    <w:rsid w:val="00DA3C25"/>
    <w:rsid w:val="00DA482D"/>
    <w:rsid w:val="00DA4B62"/>
    <w:rsid w:val="00DA54AB"/>
    <w:rsid w:val="00DA54C0"/>
    <w:rsid w:val="00DA5BE8"/>
    <w:rsid w:val="00DA5C3B"/>
    <w:rsid w:val="00DA5C8D"/>
    <w:rsid w:val="00DA6578"/>
    <w:rsid w:val="00DA69BA"/>
    <w:rsid w:val="00DA6B89"/>
    <w:rsid w:val="00DA6EA2"/>
    <w:rsid w:val="00DA76A1"/>
    <w:rsid w:val="00DA790E"/>
    <w:rsid w:val="00DA7BC1"/>
    <w:rsid w:val="00DB03AE"/>
    <w:rsid w:val="00DB0F44"/>
    <w:rsid w:val="00DB10A4"/>
    <w:rsid w:val="00DB1437"/>
    <w:rsid w:val="00DB1EBB"/>
    <w:rsid w:val="00DB255B"/>
    <w:rsid w:val="00DB28E4"/>
    <w:rsid w:val="00DB2D0C"/>
    <w:rsid w:val="00DB3011"/>
    <w:rsid w:val="00DB3100"/>
    <w:rsid w:val="00DB310B"/>
    <w:rsid w:val="00DB324A"/>
    <w:rsid w:val="00DB391B"/>
    <w:rsid w:val="00DB39B2"/>
    <w:rsid w:val="00DB3A17"/>
    <w:rsid w:val="00DB3A5E"/>
    <w:rsid w:val="00DB41FA"/>
    <w:rsid w:val="00DB4B90"/>
    <w:rsid w:val="00DB4D46"/>
    <w:rsid w:val="00DB4D69"/>
    <w:rsid w:val="00DB5004"/>
    <w:rsid w:val="00DB5243"/>
    <w:rsid w:val="00DB52DB"/>
    <w:rsid w:val="00DB589F"/>
    <w:rsid w:val="00DB5CE8"/>
    <w:rsid w:val="00DB5F88"/>
    <w:rsid w:val="00DB637D"/>
    <w:rsid w:val="00DB6573"/>
    <w:rsid w:val="00DB75AA"/>
    <w:rsid w:val="00DB762E"/>
    <w:rsid w:val="00DB785E"/>
    <w:rsid w:val="00DB7CD6"/>
    <w:rsid w:val="00DB7DD6"/>
    <w:rsid w:val="00DB7ECA"/>
    <w:rsid w:val="00DC046F"/>
    <w:rsid w:val="00DC05F4"/>
    <w:rsid w:val="00DC13DF"/>
    <w:rsid w:val="00DC1815"/>
    <w:rsid w:val="00DC192E"/>
    <w:rsid w:val="00DC2627"/>
    <w:rsid w:val="00DC2BA9"/>
    <w:rsid w:val="00DC2C06"/>
    <w:rsid w:val="00DC2EF3"/>
    <w:rsid w:val="00DC345F"/>
    <w:rsid w:val="00DC3D3E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54A"/>
    <w:rsid w:val="00DC55D9"/>
    <w:rsid w:val="00DC55DE"/>
    <w:rsid w:val="00DC5A9D"/>
    <w:rsid w:val="00DC5B77"/>
    <w:rsid w:val="00DC5F3A"/>
    <w:rsid w:val="00DC6048"/>
    <w:rsid w:val="00DC60F8"/>
    <w:rsid w:val="00DC61A5"/>
    <w:rsid w:val="00DC6F1C"/>
    <w:rsid w:val="00DC784F"/>
    <w:rsid w:val="00DC7851"/>
    <w:rsid w:val="00DD0193"/>
    <w:rsid w:val="00DD0E00"/>
    <w:rsid w:val="00DD1271"/>
    <w:rsid w:val="00DD1EAA"/>
    <w:rsid w:val="00DD2B16"/>
    <w:rsid w:val="00DD2C03"/>
    <w:rsid w:val="00DD2FA6"/>
    <w:rsid w:val="00DD2FCE"/>
    <w:rsid w:val="00DD31E4"/>
    <w:rsid w:val="00DD3D89"/>
    <w:rsid w:val="00DD3FBC"/>
    <w:rsid w:val="00DD4221"/>
    <w:rsid w:val="00DD4371"/>
    <w:rsid w:val="00DD4E2C"/>
    <w:rsid w:val="00DD5423"/>
    <w:rsid w:val="00DD563B"/>
    <w:rsid w:val="00DD57D2"/>
    <w:rsid w:val="00DD5889"/>
    <w:rsid w:val="00DD5FC6"/>
    <w:rsid w:val="00DD6620"/>
    <w:rsid w:val="00DD6B1E"/>
    <w:rsid w:val="00DD6BCB"/>
    <w:rsid w:val="00DD70C5"/>
    <w:rsid w:val="00DD71E8"/>
    <w:rsid w:val="00DD762B"/>
    <w:rsid w:val="00DD7653"/>
    <w:rsid w:val="00DD7992"/>
    <w:rsid w:val="00DD7B25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2185"/>
    <w:rsid w:val="00DE21D7"/>
    <w:rsid w:val="00DE27DA"/>
    <w:rsid w:val="00DE2B8A"/>
    <w:rsid w:val="00DE2CE7"/>
    <w:rsid w:val="00DE3251"/>
    <w:rsid w:val="00DE3B32"/>
    <w:rsid w:val="00DE3F03"/>
    <w:rsid w:val="00DE4719"/>
    <w:rsid w:val="00DE4C12"/>
    <w:rsid w:val="00DE4E7F"/>
    <w:rsid w:val="00DE541F"/>
    <w:rsid w:val="00DE5674"/>
    <w:rsid w:val="00DE57ED"/>
    <w:rsid w:val="00DE59DD"/>
    <w:rsid w:val="00DE5C2E"/>
    <w:rsid w:val="00DE64CE"/>
    <w:rsid w:val="00DE66F3"/>
    <w:rsid w:val="00DE6B44"/>
    <w:rsid w:val="00DE6FD5"/>
    <w:rsid w:val="00DE7564"/>
    <w:rsid w:val="00DE7A51"/>
    <w:rsid w:val="00DF078A"/>
    <w:rsid w:val="00DF0B6B"/>
    <w:rsid w:val="00DF1074"/>
    <w:rsid w:val="00DF10DD"/>
    <w:rsid w:val="00DF15E7"/>
    <w:rsid w:val="00DF1E3A"/>
    <w:rsid w:val="00DF2AE4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8A7"/>
    <w:rsid w:val="00E008C5"/>
    <w:rsid w:val="00E009B4"/>
    <w:rsid w:val="00E00CC2"/>
    <w:rsid w:val="00E01419"/>
    <w:rsid w:val="00E01440"/>
    <w:rsid w:val="00E01EA0"/>
    <w:rsid w:val="00E01F1C"/>
    <w:rsid w:val="00E021B5"/>
    <w:rsid w:val="00E022E8"/>
    <w:rsid w:val="00E034C4"/>
    <w:rsid w:val="00E041E6"/>
    <w:rsid w:val="00E04244"/>
    <w:rsid w:val="00E042DB"/>
    <w:rsid w:val="00E04393"/>
    <w:rsid w:val="00E0458B"/>
    <w:rsid w:val="00E045D3"/>
    <w:rsid w:val="00E049A1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CC"/>
    <w:rsid w:val="00E06BAF"/>
    <w:rsid w:val="00E0721B"/>
    <w:rsid w:val="00E07C42"/>
    <w:rsid w:val="00E10183"/>
    <w:rsid w:val="00E10202"/>
    <w:rsid w:val="00E1020F"/>
    <w:rsid w:val="00E10364"/>
    <w:rsid w:val="00E105C4"/>
    <w:rsid w:val="00E10C9B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AC4"/>
    <w:rsid w:val="00E12E4A"/>
    <w:rsid w:val="00E13ED5"/>
    <w:rsid w:val="00E13FDB"/>
    <w:rsid w:val="00E1403D"/>
    <w:rsid w:val="00E14278"/>
    <w:rsid w:val="00E14487"/>
    <w:rsid w:val="00E14836"/>
    <w:rsid w:val="00E14ACD"/>
    <w:rsid w:val="00E14BFC"/>
    <w:rsid w:val="00E1518A"/>
    <w:rsid w:val="00E152BB"/>
    <w:rsid w:val="00E153FB"/>
    <w:rsid w:val="00E168B1"/>
    <w:rsid w:val="00E16D6A"/>
    <w:rsid w:val="00E173DB"/>
    <w:rsid w:val="00E1797A"/>
    <w:rsid w:val="00E200A4"/>
    <w:rsid w:val="00E202D0"/>
    <w:rsid w:val="00E20682"/>
    <w:rsid w:val="00E2089E"/>
    <w:rsid w:val="00E2105E"/>
    <w:rsid w:val="00E2118A"/>
    <w:rsid w:val="00E212DB"/>
    <w:rsid w:val="00E21673"/>
    <w:rsid w:val="00E229E5"/>
    <w:rsid w:val="00E22C97"/>
    <w:rsid w:val="00E22CA4"/>
    <w:rsid w:val="00E22EF6"/>
    <w:rsid w:val="00E23733"/>
    <w:rsid w:val="00E237F0"/>
    <w:rsid w:val="00E24966"/>
    <w:rsid w:val="00E24B2B"/>
    <w:rsid w:val="00E2530E"/>
    <w:rsid w:val="00E25420"/>
    <w:rsid w:val="00E254D2"/>
    <w:rsid w:val="00E2560D"/>
    <w:rsid w:val="00E258B3"/>
    <w:rsid w:val="00E25D72"/>
    <w:rsid w:val="00E25DDB"/>
    <w:rsid w:val="00E2649F"/>
    <w:rsid w:val="00E2753D"/>
    <w:rsid w:val="00E275AF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463A"/>
    <w:rsid w:val="00E34724"/>
    <w:rsid w:val="00E34910"/>
    <w:rsid w:val="00E34934"/>
    <w:rsid w:val="00E34FE1"/>
    <w:rsid w:val="00E35BA4"/>
    <w:rsid w:val="00E35BE2"/>
    <w:rsid w:val="00E360B8"/>
    <w:rsid w:val="00E36313"/>
    <w:rsid w:val="00E365E3"/>
    <w:rsid w:val="00E36A3C"/>
    <w:rsid w:val="00E36C0F"/>
    <w:rsid w:val="00E36FEA"/>
    <w:rsid w:val="00E370D1"/>
    <w:rsid w:val="00E373AB"/>
    <w:rsid w:val="00E374B1"/>
    <w:rsid w:val="00E375E9"/>
    <w:rsid w:val="00E37727"/>
    <w:rsid w:val="00E37772"/>
    <w:rsid w:val="00E37A50"/>
    <w:rsid w:val="00E37A5C"/>
    <w:rsid w:val="00E37B5A"/>
    <w:rsid w:val="00E40D5C"/>
    <w:rsid w:val="00E4172C"/>
    <w:rsid w:val="00E42728"/>
    <w:rsid w:val="00E42799"/>
    <w:rsid w:val="00E430BA"/>
    <w:rsid w:val="00E43106"/>
    <w:rsid w:val="00E43112"/>
    <w:rsid w:val="00E435E8"/>
    <w:rsid w:val="00E43843"/>
    <w:rsid w:val="00E43972"/>
    <w:rsid w:val="00E43AEB"/>
    <w:rsid w:val="00E43BC7"/>
    <w:rsid w:val="00E4504A"/>
    <w:rsid w:val="00E457A9"/>
    <w:rsid w:val="00E459B4"/>
    <w:rsid w:val="00E45C1B"/>
    <w:rsid w:val="00E45C1C"/>
    <w:rsid w:val="00E45CC0"/>
    <w:rsid w:val="00E46374"/>
    <w:rsid w:val="00E465FC"/>
    <w:rsid w:val="00E46660"/>
    <w:rsid w:val="00E467CA"/>
    <w:rsid w:val="00E46801"/>
    <w:rsid w:val="00E469C3"/>
    <w:rsid w:val="00E46EB0"/>
    <w:rsid w:val="00E470AC"/>
    <w:rsid w:val="00E473D8"/>
    <w:rsid w:val="00E47852"/>
    <w:rsid w:val="00E478F7"/>
    <w:rsid w:val="00E47BEB"/>
    <w:rsid w:val="00E47D35"/>
    <w:rsid w:val="00E5001A"/>
    <w:rsid w:val="00E50075"/>
    <w:rsid w:val="00E5028E"/>
    <w:rsid w:val="00E50467"/>
    <w:rsid w:val="00E504CC"/>
    <w:rsid w:val="00E50D52"/>
    <w:rsid w:val="00E50EE4"/>
    <w:rsid w:val="00E511C1"/>
    <w:rsid w:val="00E512F9"/>
    <w:rsid w:val="00E519D7"/>
    <w:rsid w:val="00E519E1"/>
    <w:rsid w:val="00E51EEA"/>
    <w:rsid w:val="00E5219B"/>
    <w:rsid w:val="00E52DBB"/>
    <w:rsid w:val="00E52E22"/>
    <w:rsid w:val="00E52F4B"/>
    <w:rsid w:val="00E53036"/>
    <w:rsid w:val="00E53078"/>
    <w:rsid w:val="00E535FA"/>
    <w:rsid w:val="00E536A3"/>
    <w:rsid w:val="00E5383F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1DE"/>
    <w:rsid w:val="00E55712"/>
    <w:rsid w:val="00E5572D"/>
    <w:rsid w:val="00E55761"/>
    <w:rsid w:val="00E55D67"/>
    <w:rsid w:val="00E5600B"/>
    <w:rsid w:val="00E5610B"/>
    <w:rsid w:val="00E5615D"/>
    <w:rsid w:val="00E56381"/>
    <w:rsid w:val="00E56BA1"/>
    <w:rsid w:val="00E56BC4"/>
    <w:rsid w:val="00E56CBF"/>
    <w:rsid w:val="00E56D82"/>
    <w:rsid w:val="00E56F7B"/>
    <w:rsid w:val="00E57429"/>
    <w:rsid w:val="00E57726"/>
    <w:rsid w:val="00E57AB9"/>
    <w:rsid w:val="00E57E35"/>
    <w:rsid w:val="00E57FB9"/>
    <w:rsid w:val="00E60C18"/>
    <w:rsid w:val="00E61690"/>
    <w:rsid w:val="00E61DBA"/>
    <w:rsid w:val="00E61F7C"/>
    <w:rsid w:val="00E62064"/>
    <w:rsid w:val="00E62753"/>
    <w:rsid w:val="00E62963"/>
    <w:rsid w:val="00E63BEF"/>
    <w:rsid w:val="00E63E7A"/>
    <w:rsid w:val="00E63F51"/>
    <w:rsid w:val="00E642A4"/>
    <w:rsid w:val="00E643C0"/>
    <w:rsid w:val="00E6498E"/>
    <w:rsid w:val="00E64C84"/>
    <w:rsid w:val="00E65035"/>
    <w:rsid w:val="00E6510C"/>
    <w:rsid w:val="00E6529D"/>
    <w:rsid w:val="00E65A6F"/>
    <w:rsid w:val="00E65B32"/>
    <w:rsid w:val="00E65F29"/>
    <w:rsid w:val="00E65FF2"/>
    <w:rsid w:val="00E66A90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FAC"/>
    <w:rsid w:val="00E720F4"/>
    <w:rsid w:val="00E72473"/>
    <w:rsid w:val="00E7277F"/>
    <w:rsid w:val="00E72B5F"/>
    <w:rsid w:val="00E72D58"/>
    <w:rsid w:val="00E72EC9"/>
    <w:rsid w:val="00E7328E"/>
    <w:rsid w:val="00E73688"/>
    <w:rsid w:val="00E73705"/>
    <w:rsid w:val="00E7379C"/>
    <w:rsid w:val="00E73A00"/>
    <w:rsid w:val="00E73ED5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77BE5"/>
    <w:rsid w:val="00E80341"/>
    <w:rsid w:val="00E806DA"/>
    <w:rsid w:val="00E80789"/>
    <w:rsid w:val="00E808CD"/>
    <w:rsid w:val="00E808EE"/>
    <w:rsid w:val="00E809B0"/>
    <w:rsid w:val="00E80B37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BB9"/>
    <w:rsid w:val="00E84CD8"/>
    <w:rsid w:val="00E85CAC"/>
    <w:rsid w:val="00E86839"/>
    <w:rsid w:val="00E868FF"/>
    <w:rsid w:val="00E86BA0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99A"/>
    <w:rsid w:val="00E90DE2"/>
    <w:rsid w:val="00E912F0"/>
    <w:rsid w:val="00E91504"/>
    <w:rsid w:val="00E9151E"/>
    <w:rsid w:val="00E91C9D"/>
    <w:rsid w:val="00E92027"/>
    <w:rsid w:val="00E920EA"/>
    <w:rsid w:val="00E92397"/>
    <w:rsid w:val="00E92E21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BA3"/>
    <w:rsid w:val="00E96CF8"/>
    <w:rsid w:val="00E96F6B"/>
    <w:rsid w:val="00E9711C"/>
    <w:rsid w:val="00E974BA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10E5"/>
    <w:rsid w:val="00EA14DF"/>
    <w:rsid w:val="00EA1948"/>
    <w:rsid w:val="00EA1B14"/>
    <w:rsid w:val="00EA1B71"/>
    <w:rsid w:val="00EA1E7D"/>
    <w:rsid w:val="00EA2544"/>
    <w:rsid w:val="00EA2A79"/>
    <w:rsid w:val="00EA31BE"/>
    <w:rsid w:val="00EA32FF"/>
    <w:rsid w:val="00EA333B"/>
    <w:rsid w:val="00EA365F"/>
    <w:rsid w:val="00EA3890"/>
    <w:rsid w:val="00EA3C93"/>
    <w:rsid w:val="00EA3DB4"/>
    <w:rsid w:val="00EA43C6"/>
    <w:rsid w:val="00EA44F7"/>
    <w:rsid w:val="00EA4D4F"/>
    <w:rsid w:val="00EA566A"/>
    <w:rsid w:val="00EA56E7"/>
    <w:rsid w:val="00EA5EA5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1473"/>
    <w:rsid w:val="00EB18CD"/>
    <w:rsid w:val="00EB2DD2"/>
    <w:rsid w:val="00EB2F4D"/>
    <w:rsid w:val="00EB2F5B"/>
    <w:rsid w:val="00EB31E0"/>
    <w:rsid w:val="00EB3C79"/>
    <w:rsid w:val="00EB3CA7"/>
    <w:rsid w:val="00EB3E16"/>
    <w:rsid w:val="00EB4087"/>
    <w:rsid w:val="00EB42CC"/>
    <w:rsid w:val="00EB4892"/>
    <w:rsid w:val="00EB48EA"/>
    <w:rsid w:val="00EB4AF7"/>
    <w:rsid w:val="00EB5118"/>
    <w:rsid w:val="00EB5822"/>
    <w:rsid w:val="00EB5BC1"/>
    <w:rsid w:val="00EB5CC3"/>
    <w:rsid w:val="00EB5DC8"/>
    <w:rsid w:val="00EB627F"/>
    <w:rsid w:val="00EB676D"/>
    <w:rsid w:val="00EB701C"/>
    <w:rsid w:val="00EB70DE"/>
    <w:rsid w:val="00EB72BE"/>
    <w:rsid w:val="00EB72FD"/>
    <w:rsid w:val="00EC12D1"/>
    <w:rsid w:val="00EC134B"/>
    <w:rsid w:val="00EC1482"/>
    <w:rsid w:val="00EC1880"/>
    <w:rsid w:val="00EC193F"/>
    <w:rsid w:val="00EC1C37"/>
    <w:rsid w:val="00EC27B3"/>
    <w:rsid w:val="00EC2C33"/>
    <w:rsid w:val="00EC3078"/>
    <w:rsid w:val="00EC31A6"/>
    <w:rsid w:val="00EC3285"/>
    <w:rsid w:val="00EC3449"/>
    <w:rsid w:val="00EC3D53"/>
    <w:rsid w:val="00EC406E"/>
    <w:rsid w:val="00EC42D6"/>
    <w:rsid w:val="00EC4C8F"/>
    <w:rsid w:val="00EC5078"/>
    <w:rsid w:val="00EC5121"/>
    <w:rsid w:val="00EC5535"/>
    <w:rsid w:val="00EC56EA"/>
    <w:rsid w:val="00EC58F7"/>
    <w:rsid w:val="00EC6577"/>
    <w:rsid w:val="00EC7388"/>
    <w:rsid w:val="00EC73D2"/>
    <w:rsid w:val="00ED0003"/>
    <w:rsid w:val="00ED036A"/>
    <w:rsid w:val="00ED05D6"/>
    <w:rsid w:val="00ED0B9D"/>
    <w:rsid w:val="00ED0C3A"/>
    <w:rsid w:val="00ED1742"/>
    <w:rsid w:val="00ED1DB4"/>
    <w:rsid w:val="00ED1F33"/>
    <w:rsid w:val="00ED202D"/>
    <w:rsid w:val="00ED2152"/>
    <w:rsid w:val="00ED259F"/>
    <w:rsid w:val="00ED2736"/>
    <w:rsid w:val="00ED3402"/>
    <w:rsid w:val="00ED3638"/>
    <w:rsid w:val="00ED3764"/>
    <w:rsid w:val="00ED3909"/>
    <w:rsid w:val="00ED3F55"/>
    <w:rsid w:val="00ED3FA2"/>
    <w:rsid w:val="00ED4821"/>
    <w:rsid w:val="00ED4841"/>
    <w:rsid w:val="00ED4A9B"/>
    <w:rsid w:val="00ED4ACA"/>
    <w:rsid w:val="00ED4D25"/>
    <w:rsid w:val="00ED4D66"/>
    <w:rsid w:val="00ED5009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E41"/>
    <w:rsid w:val="00EE000D"/>
    <w:rsid w:val="00EE0423"/>
    <w:rsid w:val="00EE04D2"/>
    <w:rsid w:val="00EE0CCD"/>
    <w:rsid w:val="00EE0E87"/>
    <w:rsid w:val="00EE10CE"/>
    <w:rsid w:val="00EE1E8E"/>
    <w:rsid w:val="00EE208A"/>
    <w:rsid w:val="00EE2377"/>
    <w:rsid w:val="00EE2645"/>
    <w:rsid w:val="00EE2BD3"/>
    <w:rsid w:val="00EE2D43"/>
    <w:rsid w:val="00EE2D53"/>
    <w:rsid w:val="00EE2DB3"/>
    <w:rsid w:val="00EE3019"/>
    <w:rsid w:val="00EE33A7"/>
    <w:rsid w:val="00EE3656"/>
    <w:rsid w:val="00EE3695"/>
    <w:rsid w:val="00EE3934"/>
    <w:rsid w:val="00EE3AF7"/>
    <w:rsid w:val="00EE3B51"/>
    <w:rsid w:val="00EE3CD3"/>
    <w:rsid w:val="00EE3F45"/>
    <w:rsid w:val="00EE45D0"/>
    <w:rsid w:val="00EE4639"/>
    <w:rsid w:val="00EE4BBB"/>
    <w:rsid w:val="00EE4C63"/>
    <w:rsid w:val="00EE4D0E"/>
    <w:rsid w:val="00EE5054"/>
    <w:rsid w:val="00EE52AA"/>
    <w:rsid w:val="00EE5AE9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815"/>
    <w:rsid w:val="00EF0959"/>
    <w:rsid w:val="00EF0FB9"/>
    <w:rsid w:val="00EF1ACE"/>
    <w:rsid w:val="00EF1C1D"/>
    <w:rsid w:val="00EF1E58"/>
    <w:rsid w:val="00EF1EFC"/>
    <w:rsid w:val="00EF1F5D"/>
    <w:rsid w:val="00EF2241"/>
    <w:rsid w:val="00EF2438"/>
    <w:rsid w:val="00EF2AA9"/>
    <w:rsid w:val="00EF2E13"/>
    <w:rsid w:val="00EF3505"/>
    <w:rsid w:val="00EF382F"/>
    <w:rsid w:val="00EF3845"/>
    <w:rsid w:val="00EF3914"/>
    <w:rsid w:val="00EF3D55"/>
    <w:rsid w:val="00EF3F66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FDA"/>
    <w:rsid w:val="00EF6181"/>
    <w:rsid w:val="00EF658A"/>
    <w:rsid w:val="00EF69EA"/>
    <w:rsid w:val="00EF6E44"/>
    <w:rsid w:val="00EF70B2"/>
    <w:rsid w:val="00EF7631"/>
    <w:rsid w:val="00EF7A92"/>
    <w:rsid w:val="00EF7B9D"/>
    <w:rsid w:val="00EF7FE1"/>
    <w:rsid w:val="00F00273"/>
    <w:rsid w:val="00F005F3"/>
    <w:rsid w:val="00F00651"/>
    <w:rsid w:val="00F0092B"/>
    <w:rsid w:val="00F01181"/>
    <w:rsid w:val="00F01201"/>
    <w:rsid w:val="00F012F5"/>
    <w:rsid w:val="00F01C61"/>
    <w:rsid w:val="00F02077"/>
    <w:rsid w:val="00F021E4"/>
    <w:rsid w:val="00F02391"/>
    <w:rsid w:val="00F0253E"/>
    <w:rsid w:val="00F029E6"/>
    <w:rsid w:val="00F02E23"/>
    <w:rsid w:val="00F03099"/>
    <w:rsid w:val="00F03167"/>
    <w:rsid w:val="00F039A8"/>
    <w:rsid w:val="00F039B0"/>
    <w:rsid w:val="00F03A4E"/>
    <w:rsid w:val="00F03BDD"/>
    <w:rsid w:val="00F03D2E"/>
    <w:rsid w:val="00F03EB0"/>
    <w:rsid w:val="00F0427A"/>
    <w:rsid w:val="00F042E6"/>
    <w:rsid w:val="00F04B12"/>
    <w:rsid w:val="00F04C3D"/>
    <w:rsid w:val="00F05B40"/>
    <w:rsid w:val="00F06172"/>
    <w:rsid w:val="00F0653F"/>
    <w:rsid w:val="00F06853"/>
    <w:rsid w:val="00F0706E"/>
    <w:rsid w:val="00F072DA"/>
    <w:rsid w:val="00F07558"/>
    <w:rsid w:val="00F07622"/>
    <w:rsid w:val="00F07BF3"/>
    <w:rsid w:val="00F07F82"/>
    <w:rsid w:val="00F1009A"/>
    <w:rsid w:val="00F10334"/>
    <w:rsid w:val="00F10ED4"/>
    <w:rsid w:val="00F110E6"/>
    <w:rsid w:val="00F114CA"/>
    <w:rsid w:val="00F1151A"/>
    <w:rsid w:val="00F115AC"/>
    <w:rsid w:val="00F11F0B"/>
    <w:rsid w:val="00F11F9C"/>
    <w:rsid w:val="00F120C3"/>
    <w:rsid w:val="00F12575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65B1"/>
    <w:rsid w:val="00F17840"/>
    <w:rsid w:val="00F1788B"/>
    <w:rsid w:val="00F179AE"/>
    <w:rsid w:val="00F17D71"/>
    <w:rsid w:val="00F20D5E"/>
    <w:rsid w:val="00F20E89"/>
    <w:rsid w:val="00F21012"/>
    <w:rsid w:val="00F218D5"/>
    <w:rsid w:val="00F219E3"/>
    <w:rsid w:val="00F222B0"/>
    <w:rsid w:val="00F22431"/>
    <w:rsid w:val="00F231A9"/>
    <w:rsid w:val="00F232A1"/>
    <w:rsid w:val="00F238A7"/>
    <w:rsid w:val="00F2391B"/>
    <w:rsid w:val="00F23C8B"/>
    <w:rsid w:val="00F2410E"/>
    <w:rsid w:val="00F241EB"/>
    <w:rsid w:val="00F2425B"/>
    <w:rsid w:val="00F243EE"/>
    <w:rsid w:val="00F24808"/>
    <w:rsid w:val="00F2483A"/>
    <w:rsid w:val="00F24D12"/>
    <w:rsid w:val="00F24F4A"/>
    <w:rsid w:val="00F2509A"/>
    <w:rsid w:val="00F251D0"/>
    <w:rsid w:val="00F25591"/>
    <w:rsid w:val="00F25E5E"/>
    <w:rsid w:val="00F267A5"/>
    <w:rsid w:val="00F267B4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63C"/>
    <w:rsid w:val="00F3168C"/>
    <w:rsid w:val="00F31BE9"/>
    <w:rsid w:val="00F3203D"/>
    <w:rsid w:val="00F32232"/>
    <w:rsid w:val="00F325EB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432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213B"/>
    <w:rsid w:val="00F4214D"/>
    <w:rsid w:val="00F42219"/>
    <w:rsid w:val="00F42275"/>
    <w:rsid w:val="00F425AB"/>
    <w:rsid w:val="00F42676"/>
    <w:rsid w:val="00F42896"/>
    <w:rsid w:val="00F42A02"/>
    <w:rsid w:val="00F42B5A"/>
    <w:rsid w:val="00F42E29"/>
    <w:rsid w:val="00F42FB7"/>
    <w:rsid w:val="00F4301A"/>
    <w:rsid w:val="00F430CF"/>
    <w:rsid w:val="00F432E2"/>
    <w:rsid w:val="00F433E5"/>
    <w:rsid w:val="00F43B0A"/>
    <w:rsid w:val="00F4411F"/>
    <w:rsid w:val="00F44547"/>
    <w:rsid w:val="00F4495B"/>
    <w:rsid w:val="00F44D1B"/>
    <w:rsid w:val="00F450A6"/>
    <w:rsid w:val="00F45269"/>
    <w:rsid w:val="00F45630"/>
    <w:rsid w:val="00F45688"/>
    <w:rsid w:val="00F463B4"/>
    <w:rsid w:val="00F46483"/>
    <w:rsid w:val="00F46536"/>
    <w:rsid w:val="00F46A0C"/>
    <w:rsid w:val="00F46BAD"/>
    <w:rsid w:val="00F46C07"/>
    <w:rsid w:val="00F46F12"/>
    <w:rsid w:val="00F470C2"/>
    <w:rsid w:val="00F47950"/>
    <w:rsid w:val="00F502B2"/>
    <w:rsid w:val="00F503B5"/>
    <w:rsid w:val="00F506D9"/>
    <w:rsid w:val="00F50ECC"/>
    <w:rsid w:val="00F50F85"/>
    <w:rsid w:val="00F51212"/>
    <w:rsid w:val="00F512D4"/>
    <w:rsid w:val="00F51ACE"/>
    <w:rsid w:val="00F520B3"/>
    <w:rsid w:val="00F52700"/>
    <w:rsid w:val="00F52F2A"/>
    <w:rsid w:val="00F5312C"/>
    <w:rsid w:val="00F53318"/>
    <w:rsid w:val="00F546AE"/>
    <w:rsid w:val="00F5495E"/>
    <w:rsid w:val="00F54969"/>
    <w:rsid w:val="00F54E14"/>
    <w:rsid w:val="00F55182"/>
    <w:rsid w:val="00F5558E"/>
    <w:rsid w:val="00F55A33"/>
    <w:rsid w:val="00F56061"/>
    <w:rsid w:val="00F56A08"/>
    <w:rsid w:val="00F56A85"/>
    <w:rsid w:val="00F56D59"/>
    <w:rsid w:val="00F57618"/>
    <w:rsid w:val="00F576E2"/>
    <w:rsid w:val="00F579BF"/>
    <w:rsid w:val="00F57A0B"/>
    <w:rsid w:val="00F6005F"/>
    <w:rsid w:val="00F60162"/>
    <w:rsid w:val="00F6033C"/>
    <w:rsid w:val="00F609A2"/>
    <w:rsid w:val="00F611EC"/>
    <w:rsid w:val="00F615C2"/>
    <w:rsid w:val="00F6196E"/>
    <w:rsid w:val="00F61AC2"/>
    <w:rsid w:val="00F61C1C"/>
    <w:rsid w:val="00F61E75"/>
    <w:rsid w:val="00F63039"/>
    <w:rsid w:val="00F632BE"/>
    <w:rsid w:val="00F637EB"/>
    <w:rsid w:val="00F639E6"/>
    <w:rsid w:val="00F64833"/>
    <w:rsid w:val="00F64B52"/>
    <w:rsid w:val="00F65AB5"/>
    <w:rsid w:val="00F65EE6"/>
    <w:rsid w:val="00F66088"/>
    <w:rsid w:val="00F6626C"/>
    <w:rsid w:val="00F66415"/>
    <w:rsid w:val="00F66460"/>
    <w:rsid w:val="00F667C6"/>
    <w:rsid w:val="00F66DD5"/>
    <w:rsid w:val="00F66DEC"/>
    <w:rsid w:val="00F67624"/>
    <w:rsid w:val="00F67A08"/>
    <w:rsid w:val="00F67D77"/>
    <w:rsid w:val="00F67F9E"/>
    <w:rsid w:val="00F70211"/>
    <w:rsid w:val="00F7042A"/>
    <w:rsid w:val="00F70C03"/>
    <w:rsid w:val="00F70FE0"/>
    <w:rsid w:val="00F7124B"/>
    <w:rsid w:val="00F713F5"/>
    <w:rsid w:val="00F71C6C"/>
    <w:rsid w:val="00F7218D"/>
    <w:rsid w:val="00F7222A"/>
    <w:rsid w:val="00F725D0"/>
    <w:rsid w:val="00F72AAA"/>
    <w:rsid w:val="00F72AED"/>
    <w:rsid w:val="00F72B05"/>
    <w:rsid w:val="00F72BBB"/>
    <w:rsid w:val="00F733CB"/>
    <w:rsid w:val="00F73582"/>
    <w:rsid w:val="00F73B2B"/>
    <w:rsid w:val="00F7433E"/>
    <w:rsid w:val="00F743AE"/>
    <w:rsid w:val="00F745EC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61FF"/>
    <w:rsid w:val="00F76268"/>
    <w:rsid w:val="00F76535"/>
    <w:rsid w:val="00F766CF"/>
    <w:rsid w:val="00F76BED"/>
    <w:rsid w:val="00F771A6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2017"/>
    <w:rsid w:val="00F82813"/>
    <w:rsid w:val="00F82D34"/>
    <w:rsid w:val="00F83BE9"/>
    <w:rsid w:val="00F83D3D"/>
    <w:rsid w:val="00F840CB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601E"/>
    <w:rsid w:val="00F863D4"/>
    <w:rsid w:val="00F86764"/>
    <w:rsid w:val="00F869C8"/>
    <w:rsid w:val="00F86A42"/>
    <w:rsid w:val="00F86BCA"/>
    <w:rsid w:val="00F871BD"/>
    <w:rsid w:val="00F87559"/>
    <w:rsid w:val="00F877CE"/>
    <w:rsid w:val="00F879F2"/>
    <w:rsid w:val="00F87F33"/>
    <w:rsid w:val="00F87F61"/>
    <w:rsid w:val="00F87F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28CE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433"/>
    <w:rsid w:val="00F94435"/>
    <w:rsid w:val="00F9464B"/>
    <w:rsid w:val="00F94BAD"/>
    <w:rsid w:val="00F94BF0"/>
    <w:rsid w:val="00F958D7"/>
    <w:rsid w:val="00F95CD5"/>
    <w:rsid w:val="00F95CFE"/>
    <w:rsid w:val="00F95D95"/>
    <w:rsid w:val="00F95E8C"/>
    <w:rsid w:val="00F96F30"/>
    <w:rsid w:val="00F97188"/>
    <w:rsid w:val="00F973E2"/>
    <w:rsid w:val="00F979EC"/>
    <w:rsid w:val="00F97D96"/>
    <w:rsid w:val="00FA051B"/>
    <w:rsid w:val="00FA074C"/>
    <w:rsid w:val="00FA082B"/>
    <w:rsid w:val="00FA0831"/>
    <w:rsid w:val="00FA0F79"/>
    <w:rsid w:val="00FA0FDE"/>
    <w:rsid w:val="00FA11F0"/>
    <w:rsid w:val="00FA1B9E"/>
    <w:rsid w:val="00FA26FE"/>
    <w:rsid w:val="00FA2802"/>
    <w:rsid w:val="00FA2CC4"/>
    <w:rsid w:val="00FA2F25"/>
    <w:rsid w:val="00FA3081"/>
    <w:rsid w:val="00FA365F"/>
    <w:rsid w:val="00FA37FF"/>
    <w:rsid w:val="00FA3872"/>
    <w:rsid w:val="00FA3BA4"/>
    <w:rsid w:val="00FA404E"/>
    <w:rsid w:val="00FA4131"/>
    <w:rsid w:val="00FA451C"/>
    <w:rsid w:val="00FA515A"/>
    <w:rsid w:val="00FA5187"/>
    <w:rsid w:val="00FA5359"/>
    <w:rsid w:val="00FA5ACE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16"/>
    <w:rsid w:val="00FB075C"/>
    <w:rsid w:val="00FB0F3F"/>
    <w:rsid w:val="00FB12E8"/>
    <w:rsid w:val="00FB1371"/>
    <w:rsid w:val="00FB1828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8B"/>
    <w:rsid w:val="00FB4172"/>
    <w:rsid w:val="00FB45F4"/>
    <w:rsid w:val="00FB55D1"/>
    <w:rsid w:val="00FB5613"/>
    <w:rsid w:val="00FB569C"/>
    <w:rsid w:val="00FB5775"/>
    <w:rsid w:val="00FB58C5"/>
    <w:rsid w:val="00FB591D"/>
    <w:rsid w:val="00FB5B72"/>
    <w:rsid w:val="00FB5E3C"/>
    <w:rsid w:val="00FB6B35"/>
    <w:rsid w:val="00FB6C9E"/>
    <w:rsid w:val="00FB707C"/>
    <w:rsid w:val="00FB715B"/>
    <w:rsid w:val="00FB7ED3"/>
    <w:rsid w:val="00FC0214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F2D"/>
    <w:rsid w:val="00FC3125"/>
    <w:rsid w:val="00FC3178"/>
    <w:rsid w:val="00FC325C"/>
    <w:rsid w:val="00FC3A62"/>
    <w:rsid w:val="00FC3C01"/>
    <w:rsid w:val="00FC3F5E"/>
    <w:rsid w:val="00FC4503"/>
    <w:rsid w:val="00FC4946"/>
    <w:rsid w:val="00FC4FF1"/>
    <w:rsid w:val="00FC5072"/>
    <w:rsid w:val="00FC5168"/>
    <w:rsid w:val="00FC5796"/>
    <w:rsid w:val="00FC58CC"/>
    <w:rsid w:val="00FC6658"/>
    <w:rsid w:val="00FC6999"/>
    <w:rsid w:val="00FC6A42"/>
    <w:rsid w:val="00FC6A54"/>
    <w:rsid w:val="00FC716B"/>
    <w:rsid w:val="00FC71B4"/>
    <w:rsid w:val="00FC7892"/>
    <w:rsid w:val="00FC7D9F"/>
    <w:rsid w:val="00FC7E01"/>
    <w:rsid w:val="00FD021B"/>
    <w:rsid w:val="00FD0644"/>
    <w:rsid w:val="00FD09CF"/>
    <w:rsid w:val="00FD0CD8"/>
    <w:rsid w:val="00FD0D35"/>
    <w:rsid w:val="00FD11C6"/>
    <w:rsid w:val="00FD146E"/>
    <w:rsid w:val="00FD1614"/>
    <w:rsid w:val="00FD16AE"/>
    <w:rsid w:val="00FD186B"/>
    <w:rsid w:val="00FD1B38"/>
    <w:rsid w:val="00FD1C0D"/>
    <w:rsid w:val="00FD2922"/>
    <w:rsid w:val="00FD2B76"/>
    <w:rsid w:val="00FD2E19"/>
    <w:rsid w:val="00FD30C7"/>
    <w:rsid w:val="00FD31F0"/>
    <w:rsid w:val="00FD3379"/>
    <w:rsid w:val="00FD3434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D7F84"/>
    <w:rsid w:val="00FE0203"/>
    <w:rsid w:val="00FE0444"/>
    <w:rsid w:val="00FE0626"/>
    <w:rsid w:val="00FE0DF3"/>
    <w:rsid w:val="00FE0FB9"/>
    <w:rsid w:val="00FE0FC3"/>
    <w:rsid w:val="00FE1121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69"/>
    <w:rsid w:val="00FE2176"/>
    <w:rsid w:val="00FE2399"/>
    <w:rsid w:val="00FE3576"/>
    <w:rsid w:val="00FE3B73"/>
    <w:rsid w:val="00FE3F52"/>
    <w:rsid w:val="00FE420E"/>
    <w:rsid w:val="00FE472C"/>
    <w:rsid w:val="00FE550D"/>
    <w:rsid w:val="00FE5EDE"/>
    <w:rsid w:val="00FE61B4"/>
    <w:rsid w:val="00FE631D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D68"/>
    <w:rsid w:val="00FF0FA5"/>
    <w:rsid w:val="00FF1A5C"/>
    <w:rsid w:val="00FF1BFB"/>
    <w:rsid w:val="00FF20BA"/>
    <w:rsid w:val="00FF219D"/>
    <w:rsid w:val="00FF2B00"/>
    <w:rsid w:val="00FF36A4"/>
    <w:rsid w:val="00FF37CE"/>
    <w:rsid w:val="00FF42AC"/>
    <w:rsid w:val="00FF4518"/>
    <w:rsid w:val="00FF4A4B"/>
    <w:rsid w:val="00FF4E23"/>
    <w:rsid w:val="00FF506F"/>
    <w:rsid w:val="00FF50CA"/>
    <w:rsid w:val="00FF50E2"/>
    <w:rsid w:val="00FF54F4"/>
    <w:rsid w:val="00FF5ED7"/>
    <w:rsid w:val="00FF5F1D"/>
    <w:rsid w:val="00FF5F49"/>
    <w:rsid w:val="00FF68DB"/>
    <w:rsid w:val="00FF6D61"/>
    <w:rsid w:val="00FF6DEB"/>
    <w:rsid w:val="00FF7194"/>
    <w:rsid w:val="00FF7289"/>
    <w:rsid w:val="00FF74B6"/>
    <w:rsid w:val="00FF7A85"/>
    <w:rsid w:val="00FF7E58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A670B22"/>
  <w14:defaultImageDpi w14:val="0"/>
  <w15:docId w15:val="{B0613EF8-9906-4C15-AE94-A2CFFB35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4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1387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Links>
    <vt:vector size="18" baseType="variant">
      <vt:variant>
        <vt:i4>3670054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bookmark46</vt:lpwstr>
      </vt:variant>
      <vt:variant>
        <vt:i4>3670054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bookmark46</vt:lpwstr>
      </vt:variant>
      <vt:variant>
        <vt:i4>2883664</vt:i4>
      </vt:variant>
      <vt:variant>
        <vt:i4>0</vt:i4>
      </vt:variant>
      <vt:variant>
        <vt:i4>0</vt:i4>
      </vt:variant>
      <vt:variant>
        <vt:i4>5</vt:i4>
      </vt:variant>
      <vt:variant>
        <vt:lpwstr>mailto:appatil@qti.qualcomm.com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Gaurang Naik</cp:lastModifiedBy>
  <cp:revision>44</cp:revision>
  <dcterms:created xsi:type="dcterms:W3CDTF">2021-03-23T15:50:00Z</dcterms:created>
  <dcterms:modified xsi:type="dcterms:W3CDTF">2021-03-23T17:43:00Z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