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4A25DEB" w:rsidR="00A353D7" w:rsidRPr="00CC2C3C" w:rsidRDefault="00DD6D97" w:rsidP="00DD6D97">
            <w:pPr>
              <w:pStyle w:val="T2"/>
              <w:suppressAutoHyphens/>
              <w:spacing w:before="120" w:after="120"/>
              <w:ind w:left="0"/>
              <w:rPr>
                <w:b w:val="0"/>
              </w:rPr>
            </w:pPr>
            <w:r>
              <w:rPr>
                <w:b w:val="0"/>
              </w:rPr>
              <w:t>CR for 35.3.5.4</w:t>
            </w:r>
            <w:r w:rsidR="00346586" w:rsidRPr="00346586">
              <w:rPr>
                <w:b w:val="0"/>
              </w:rPr>
              <w:t xml:space="preserve"> Multi-link </w:t>
            </w:r>
            <w:r>
              <w:rPr>
                <w:b w:val="0"/>
              </w:rPr>
              <w:t>Setup - IE</w:t>
            </w:r>
            <w:r w:rsidR="00346586" w:rsidRPr="00346586">
              <w:rPr>
                <w:b w:val="0"/>
              </w:rPr>
              <w:t xml:space="preserve"> usage</w:t>
            </w:r>
          </w:p>
        </w:tc>
      </w:tr>
      <w:tr w:rsidR="00A353D7" w:rsidRPr="00CC2C3C" w14:paraId="5101EAE9" w14:textId="77777777" w:rsidTr="007836FF">
        <w:trPr>
          <w:trHeight w:val="269"/>
          <w:jc w:val="center"/>
        </w:trPr>
        <w:tc>
          <w:tcPr>
            <w:tcW w:w="9576" w:type="dxa"/>
            <w:gridSpan w:val="5"/>
            <w:vAlign w:val="center"/>
          </w:tcPr>
          <w:p w14:paraId="3704DF93" w14:textId="16E4A770" w:rsidR="00A353D7" w:rsidRPr="00CC2C3C" w:rsidRDefault="00CA0CDA" w:rsidP="00DD6D9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D6D97">
              <w:rPr>
                <w:b w:val="0"/>
                <w:sz w:val="20"/>
              </w:rPr>
              <w:t>Mar.</w:t>
            </w:r>
            <w:r>
              <w:rPr>
                <w:b w:val="0"/>
                <w:sz w:val="20"/>
              </w:rPr>
              <w:t xml:space="preserve"> </w:t>
            </w:r>
            <w:r w:rsidR="00DD6D97">
              <w:rPr>
                <w:b w:val="0"/>
                <w:sz w:val="20"/>
              </w:rPr>
              <w:t>22</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36013D">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36013D">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36013D">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36013D">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36013D">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C6C8FE3"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07318" w:rsidRPr="00C65641">
        <w:rPr>
          <w:rFonts w:cs="Times New Roman"/>
          <w:sz w:val="18"/>
          <w:szCs w:val="18"/>
          <w:lang w:eastAsia="ko-KR"/>
        </w:rPr>
        <w:t xml:space="preserve"> </w:t>
      </w:r>
      <w:r w:rsidR="00DD6D97">
        <w:rPr>
          <w:rFonts w:cs="Times New Roman"/>
          <w:sz w:val="18"/>
          <w:szCs w:val="18"/>
          <w:lang w:eastAsia="ko-KR"/>
        </w:rPr>
        <w:t>4</w:t>
      </w:r>
      <w:r w:rsidR="00CD5766" w:rsidRPr="00C65641">
        <w:rPr>
          <w:rFonts w:cs="Times New Roman"/>
          <w:sz w:val="18"/>
          <w:szCs w:val="18"/>
          <w:lang w:eastAsia="ko-KR"/>
        </w:rPr>
        <w:t xml:space="preserve"> </w:t>
      </w:r>
      <w:r w:rsidRPr="00C65641">
        <w:rPr>
          <w:rFonts w:cs="Times New Roman"/>
          <w:sz w:val="18"/>
          <w:szCs w:val="18"/>
          <w:lang w:eastAsia="ko-KR"/>
        </w:rPr>
        <w:t xml:space="preserve">CIDs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63A5801B" w14:textId="14DBC687" w:rsidR="00EF03E1" w:rsidRDefault="00DD6D97" w:rsidP="00E83BB8">
      <w:pPr>
        <w:suppressAutoHyphens/>
        <w:spacing w:after="0" w:line="240" w:lineRule="auto"/>
        <w:rPr>
          <w:rFonts w:ascii="Times New Roman" w:hAnsi="Times New Roman" w:cs="Times New Roman"/>
          <w:sz w:val="18"/>
          <w:szCs w:val="18"/>
          <w:lang w:eastAsia="ko-KR"/>
        </w:rPr>
      </w:pPr>
      <w:r w:rsidRPr="00324BBB">
        <w:rPr>
          <w:rFonts w:ascii="Times New Roman" w:hAnsi="Times New Roman" w:cs="Times New Roman"/>
          <w:sz w:val="18"/>
          <w:szCs w:val="18"/>
          <w:lang w:eastAsia="ko-KR"/>
        </w:rPr>
        <w:t>1194</w:t>
      </w:r>
      <w:r>
        <w:rPr>
          <w:rFonts w:ascii="Times New Roman" w:hAnsi="Times New Roman" w:cs="Times New Roman"/>
          <w:sz w:val="18"/>
          <w:szCs w:val="18"/>
          <w:lang w:eastAsia="ko-KR"/>
        </w:rPr>
        <w:t xml:space="preserve"> </w:t>
      </w:r>
      <w:r w:rsidRPr="00324BBB">
        <w:rPr>
          <w:rFonts w:ascii="Times New Roman" w:hAnsi="Times New Roman" w:cs="Times New Roman"/>
          <w:sz w:val="18"/>
          <w:szCs w:val="18"/>
          <w:lang w:eastAsia="ko-KR"/>
        </w:rPr>
        <w:t>1714</w:t>
      </w:r>
      <w:r>
        <w:rPr>
          <w:rFonts w:ascii="Times New Roman" w:hAnsi="Times New Roman" w:cs="Times New Roman"/>
          <w:sz w:val="18"/>
          <w:szCs w:val="18"/>
          <w:lang w:eastAsia="ko-KR"/>
        </w:rPr>
        <w:t xml:space="preserve"> 2318 3253</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Layout w:type="fixed"/>
        <w:tblLook w:val="04A0" w:firstRow="1" w:lastRow="0" w:firstColumn="1" w:lastColumn="0" w:noHBand="0" w:noVBand="1"/>
      </w:tblPr>
      <w:tblGrid>
        <w:gridCol w:w="662"/>
        <w:gridCol w:w="756"/>
        <w:gridCol w:w="732"/>
        <w:gridCol w:w="851"/>
        <w:gridCol w:w="1994"/>
        <w:gridCol w:w="1833"/>
        <w:gridCol w:w="2479"/>
      </w:tblGrid>
      <w:tr w:rsidR="005C150E" w:rsidRPr="005C150E" w14:paraId="67A89138" w14:textId="77777777" w:rsidTr="00E83BB8">
        <w:trPr>
          <w:trHeight w:val="867"/>
        </w:trPr>
        <w:tc>
          <w:tcPr>
            <w:tcW w:w="662" w:type="dxa"/>
            <w:tcBorders>
              <w:top w:val="single" w:sz="4" w:space="0" w:color="333300"/>
              <w:left w:val="single" w:sz="4" w:space="0" w:color="333300"/>
              <w:bottom w:val="single" w:sz="4" w:space="0" w:color="333300"/>
              <w:right w:val="single" w:sz="4" w:space="0" w:color="333300"/>
            </w:tcBorders>
            <w:shd w:val="clear" w:color="auto" w:fill="auto"/>
            <w:hideMark/>
          </w:tcPr>
          <w:p w14:paraId="2AA7E215"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CID</w:t>
            </w:r>
          </w:p>
        </w:tc>
        <w:tc>
          <w:tcPr>
            <w:tcW w:w="756" w:type="dxa"/>
            <w:tcBorders>
              <w:top w:val="single" w:sz="4" w:space="0" w:color="333300"/>
              <w:left w:val="nil"/>
              <w:bottom w:val="single" w:sz="4" w:space="0" w:color="333300"/>
              <w:right w:val="single" w:sz="4" w:space="0" w:color="333300"/>
            </w:tcBorders>
            <w:shd w:val="clear" w:color="auto" w:fill="auto"/>
            <w:hideMark/>
          </w:tcPr>
          <w:p w14:paraId="0599005F" w14:textId="2596B1ED" w:rsidR="005C150E" w:rsidRPr="005C150E" w:rsidRDefault="00E83BB8" w:rsidP="005C150E">
            <w:pPr>
              <w:spacing w:after="0" w:line="240" w:lineRule="auto"/>
              <w:rPr>
                <w:rFonts w:ascii="Calibri" w:eastAsia="宋体" w:hAnsi="Calibri" w:cs="Calibri"/>
                <w:b/>
                <w:bCs/>
                <w:lang w:eastAsia="zh-CN"/>
              </w:rPr>
            </w:pPr>
            <w:r>
              <w:rPr>
                <w:rFonts w:ascii="Calibri" w:eastAsia="宋体" w:hAnsi="Calibri" w:cs="Calibri"/>
                <w:b/>
                <w:bCs/>
                <w:lang w:eastAsia="zh-CN"/>
              </w:rPr>
              <w:t>Co</w:t>
            </w:r>
            <w:r w:rsidR="00AE6EE9">
              <w:rPr>
                <w:rFonts w:ascii="Calibri" w:eastAsia="宋体" w:hAnsi="Calibri" w:cs="Calibri"/>
                <w:b/>
                <w:bCs/>
                <w:lang w:eastAsia="zh-CN"/>
              </w:rPr>
              <w:t>m</w:t>
            </w:r>
            <w:r w:rsidR="005C150E" w:rsidRPr="005C150E">
              <w:rPr>
                <w:rFonts w:ascii="Calibri" w:eastAsia="宋体" w:hAnsi="Calibri" w:cs="Calibri"/>
                <w:b/>
                <w:bCs/>
                <w:lang w:eastAsia="zh-CN"/>
              </w:rPr>
              <w:t>menter</w:t>
            </w:r>
          </w:p>
        </w:tc>
        <w:tc>
          <w:tcPr>
            <w:tcW w:w="732" w:type="dxa"/>
            <w:tcBorders>
              <w:top w:val="single" w:sz="4" w:space="0" w:color="333300"/>
              <w:left w:val="nil"/>
              <w:bottom w:val="single" w:sz="4" w:space="0" w:color="333300"/>
              <w:right w:val="single" w:sz="4" w:space="0" w:color="333300"/>
            </w:tcBorders>
            <w:shd w:val="clear" w:color="auto" w:fill="auto"/>
            <w:hideMark/>
          </w:tcPr>
          <w:p w14:paraId="59AFED97"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Page</w:t>
            </w:r>
          </w:p>
        </w:tc>
        <w:tc>
          <w:tcPr>
            <w:tcW w:w="851" w:type="dxa"/>
            <w:tcBorders>
              <w:top w:val="single" w:sz="4" w:space="0" w:color="333300"/>
              <w:left w:val="nil"/>
              <w:bottom w:val="single" w:sz="4" w:space="0" w:color="333300"/>
              <w:right w:val="single" w:sz="4" w:space="0" w:color="333300"/>
            </w:tcBorders>
            <w:shd w:val="clear" w:color="auto" w:fill="auto"/>
            <w:hideMark/>
          </w:tcPr>
          <w:p w14:paraId="4D3A92B8"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Clause</w:t>
            </w:r>
          </w:p>
        </w:tc>
        <w:tc>
          <w:tcPr>
            <w:tcW w:w="1994" w:type="dxa"/>
            <w:tcBorders>
              <w:top w:val="single" w:sz="4" w:space="0" w:color="333300"/>
              <w:left w:val="nil"/>
              <w:bottom w:val="single" w:sz="4" w:space="0" w:color="333300"/>
              <w:right w:val="single" w:sz="4" w:space="0" w:color="333300"/>
            </w:tcBorders>
            <w:shd w:val="clear" w:color="auto" w:fill="auto"/>
            <w:hideMark/>
          </w:tcPr>
          <w:p w14:paraId="5B1B8704"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Comment</w:t>
            </w:r>
          </w:p>
        </w:tc>
        <w:tc>
          <w:tcPr>
            <w:tcW w:w="1833" w:type="dxa"/>
            <w:tcBorders>
              <w:top w:val="single" w:sz="4" w:space="0" w:color="333300"/>
              <w:left w:val="nil"/>
              <w:bottom w:val="single" w:sz="4" w:space="0" w:color="333300"/>
              <w:right w:val="single" w:sz="4" w:space="0" w:color="333300"/>
            </w:tcBorders>
            <w:shd w:val="clear" w:color="auto" w:fill="auto"/>
            <w:hideMark/>
          </w:tcPr>
          <w:p w14:paraId="4A178D0D"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Proposed Change</w:t>
            </w:r>
          </w:p>
        </w:tc>
        <w:tc>
          <w:tcPr>
            <w:tcW w:w="2479" w:type="dxa"/>
            <w:tcBorders>
              <w:top w:val="single" w:sz="4" w:space="0" w:color="333300"/>
              <w:left w:val="nil"/>
              <w:bottom w:val="single" w:sz="4" w:space="0" w:color="333300"/>
              <w:right w:val="single" w:sz="4" w:space="0" w:color="333300"/>
            </w:tcBorders>
            <w:shd w:val="clear" w:color="auto" w:fill="auto"/>
            <w:hideMark/>
          </w:tcPr>
          <w:p w14:paraId="048B1B72"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Resolution</w:t>
            </w:r>
          </w:p>
        </w:tc>
      </w:tr>
      <w:tr w:rsidR="005C150E" w:rsidRPr="005C150E" w14:paraId="5132C6CF" w14:textId="77777777" w:rsidTr="00E83BB8">
        <w:trPr>
          <w:trHeight w:val="4177"/>
        </w:trPr>
        <w:tc>
          <w:tcPr>
            <w:tcW w:w="662" w:type="dxa"/>
            <w:tcBorders>
              <w:top w:val="nil"/>
              <w:left w:val="single" w:sz="4" w:space="0" w:color="333300"/>
              <w:bottom w:val="single" w:sz="4" w:space="0" w:color="333300"/>
              <w:right w:val="single" w:sz="4" w:space="0" w:color="333300"/>
            </w:tcBorders>
            <w:shd w:val="clear" w:color="auto" w:fill="auto"/>
            <w:hideMark/>
          </w:tcPr>
          <w:p w14:paraId="48D80302" w14:textId="7744D7D0" w:rsidR="005C150E" w:rsidRPr="005C150E" w:rsidRDefault="00DD6D97" w:rsidP="005C150E">
            <w:pPr>
              <w:spacing w:after="0" w:line="240" w:lineRule="auto"/>
              <w:rPr>
                <w:rFonts w:ascii="Arial" w:eastAsia="宋体" w:hAnsi="Arial" w:cs="Arial"/>
                <w:sz w:val="18"/>
                <w:szCs w:val="18"/>
                <w:lang w:eastAsia="zh-CN"/>
              </w:rPr>
            </w:pPr>
            <w:r w:rsidRPr="00FA1674">
              <w:rPr>
                <w:rFonts w:ascii="Arial" w:eastAsia="宋体" w:hAnsi="Arial" w:cs="Arial"/>
                <w:sz w:val="18"/>
                <w:szCs w:val="18"/>
                <w:lang w:eastAsia="zh-CN"/>
              </w:rPr>
              <w:t>1194</w:t>
            </w:r>
          </w:p>
        </w:tc>
        <w:tc>
          <w:tcPr>
            <w:tcW w:w="756" w:type="dxa"/>
            <w:tcBorders>
              <w:top w:val="nil"/>
              <w:left w:val="nil"/>
              <w:bottom w:val="single" w:sz="4" w:space="0" w:color="333300"/>
              <w:right w:val="single" w:sz="4" w:space="0" w:color="333300"/>
            </w:tcBorders>
            <w:shd w:val="clear" w:color="auto" w:fill="auto"/>
            <w:hideMark/>
          </w:tcPr>
          <w:p w14:paraId="21F8529F" w14:textId="77777777" w:rsidR="005C150E" w:rsidRPr="005C150E" w:rsidRDefault="005C150E" w:rsidP="005C150E">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Arik Klein</w:t>
            </w:r>
          </w:p>
        </w:tc>
        <w:tc>
          <w:tcPr>
            <w:tcW w:w="732" w:type="dxa"/>
            <w:tcBorders>
              <w:top w:val="nil"/>
              <w:left w:val="nil"/>
              <w:bottom w:val="single" w:sz="4" w:space="0" w:color="333300"/>
              <w:right w:val="single" w:sz="4" w:space="0" w:color="333300"/>
            </w:tcBorders>
            <w:shd w:val="clear" w:color="auto" w:fill="auto"/>
            <w:hideMark/>
          </w:tcPr>
          <w:p w14:paraId="4E867102" w14:textId="7725CEA4" w:rsidR="005C150E" w:rsidRPr="005C150E" w:rsidRDefault="00DD6D9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132.50</w:t>
            </w:r>
          </w:p>
        </w:tc>
        <w:tc>
          <w:tcPr>
            <w:tcW w:w="851" w:type="dxa"/>
            <w:tcBorders>
              <w:top w:val="nil"/>
              <w:left w:val="nil"/>
              <w:bottom w:val="single" w:sz="4" w:space="0" w:color="333300"/>
              <w:right w:val="single" w:sz="4" w:space="0" w:color="333300"/>
            </w:tcBorders>
            <w:shd w:val="clear" w:color="auto" w:fill="auto"/>
            <w:hideMark/>
          </w:tcPr>
          <w:p w14:paraId="16AA2C00" w14:textId="50EA59A8" w:rsidR="005C150E" w:rsidRPr="005C150E" w:rsidRDefault="00DD6D97" w:rsidP="005C150E">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35.3.5.4</w:t>
            </w:r>
          </w:p>
        </w:tc>
        <w:tc>
          <w:tcPr>
            <w:tcW w:w="1994" w:type="dxa"/>
            <w:tcBorders>
              <w:top w:val="nil"/>
              <w:left w:val="nil"/>
              <w:bottom w:val="single" w:sz="4" w:space="0" w:color="333300"/>
              <w:right w:val="single" w:sz="4" w:space="0" w:color="333300"/>
            </w:tcBorders>
            <w:shd w:val="clear" w:color="auto" w:fill="auto"/>
            <w:hideMark/>
          </w:tcPr>
          <w:p w14:paraId="3D2C9126" w14:textId="77777777" w:rsidR="00DD6D97" w:rsidRPr="00DD6D97"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 xml:space="preserve">According to 802.11be D0.3 "The Basic variant Multi-Link element carried in the (Re-)Association Response frame shall include one or more STA profile </w:t>
            </w:r>
            <w:proofErr w:type="spellStart"/>
            <w:r w:rsidRPr="00DD6D97">
              <w:rPr>
                <w:rFonts w:ascii="Arial" w:eastAsia="宋体" w:hAnsi="Arial" w:cs="Arial"/>
                <w:sz w:val="18"/>
                <w:szCs w:val="18"/>
                <w:lang w:eastAsia="zh-CN"/>
              </w:rPr>
              <w:t>subelement</w:t>
            </w:r>
            <w:proofErr w:type="spellEnd"/>
            <w:r w:rsidRPr="00DD6D97">
              <w:rPr>
                <w:rFonts w:ascii="Arial" w:eastAsia="宋体" w:hAnsi="Arial" w:cs="Arial"/>
                <w:sz w:val="18"/>
                <w:szCs w:val="18"/>
                <w:lang w:eastAsia="zh-CN"/>
              </w:rPr>
              <w:t>(s), each of which contains the complete information (such as capabilities and operational parameters) of an AP affiliated with the AP MLD and corresponding to a link *that is accepted by the AP MLD* and requested by the non-AP MLD"</w:t>
            </w:r>
          </w:p>
          <w:p w14:paraId="71C9380B" w14:textId="77777777" w:rsidR="00DD6D97" w:rsidRPr="00DD6D97"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1. The association response of any AP affiliated with the AP MLD shall refer to all requested links by the corresponding non-AP STAs within the non-AP MLD (as indicated in the soliciting Association Request).</w:t>
            </w:r>
          </w:p>
          <w:p w14:paraId="1966C06A" w14:textId="4F77E4A6" w:rsidR="005C150E" w:rsidRPr="005C150E"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 xml:space="preserve">2. Consequently, the Per STA </w:t>
            </w:r>
            <w:proofErr w:type="spellStart"/>
            <w:r w:rsidRPr="00DD6D97">
              <w:rPr>
                <w:rFonts w:ascii="Arial" w:eastAsia="宋体" w:hAnsi="Arial" w:cs="Arial"/>
                <w:sz w:val="18"/>
                <w:szCs w:val="18"/>
                <w:lang w:eastAsia="zh-CN"/>
              </w:rPr>
              <w:t>subelement</w:t>
            </w:r>
            <w:proofErr w:type="spellEnd"/>
            <w:r w:rsidRPr="00DD6D97">
              <w:rPr>
                <w:rFonts w:ascii="Arial" w:eastAsia="宋体" w:hAnsi="Arial" w:cs="Arial"/>
                <w:sz w:val="18"/>
                <w:szCs w:val="18"/>
                <w:lang w:eastAsia="zh-CN"/>
              </w:rPr>
              <w:t xml:space="preserve"> used in MLD Association Response shall include the Status Code (accept / Reject, etc.) for the preceding MLD association request (as in regular Association Request frame).</w:t>
            </w:r>
          </w:p>
        </w:tc>
        <w:tc>
          <w:tcPr>
            <w:tcW w:w="1833" w:type="dxa"/>
            <w:tcBorders>
              <w:top w:val="nil"/>
              <w:left w:val="nil"/>
              <w:bottom w:val="single" w:sz="4" w:space="0" w:color="333300"/>
              <w:right w:val="single" w:sz="4" w:space="0" w:color="333300"/>
            </w:tcBorders>
            <w:shd w:val="clear" w:color="auto" w:fill="auto"/>
            <w:hideMark/>
          </w:tcPr>
          <w:p w14:paraId="3FBBF35F" w14:textId="77777777" w:rsidR="00DD6D97" w:rsidRPr="00DD6D97"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In case of MLD Association Response (</w:t>
            </w:r>
            <w:proofErr w:type="spellStart"/>
            <w:r w:rsidRPr="00DD6D97">
              <w:rPr>
                <w:rFonts w:ascii="Arial" w:eastAsia="宋体" w:hAnsi="Arial" w:cs="Arial"/>
                <w:sz w:val="18"/>
                <w:szCs w:val="18"/>
                <w:lang w:eastAsia="zh-CN"/>
              </w:rPr>
              <w:t>i.e</w:t>
            </w:r>
            <w:proofErr w:type="spellEnd"/>
            <w:r w:rsidRPr="00DD6D97">
              <w:rPr>
                <w:rFonts w:ascii="Arial" w:eastAsia="宋体" w:hAnsi="Arial" w:cs="Arial"/>
                <w:sz w:val="18"/>
                <w:szCs w:val="18"/>
                <w:lang w:eastAsia="zh-CN"/>
              </w:rPr>
              <w:t xml:space="preserve"> using the Association Response with MLE): the Per-STA </w:t>
            </w:r>
            <w:proofErr w:type="spellStart"/>
            <w:r w:rsidRPr="00DD6D97">
              <w:rPr>
                <w:rFonts w:ascii="Arial" w:eastAsia="宋体" w:hAnsi="Arial" w:cs="Arial"/>
                <w:sz w:val="18"/>
                <w:szCs w:val="18"/>
                <w:lang w:eastAsia="zh-CN"/>
              </w:rPr>
              <w:t>subelement</w:t>
            </w:r>
            <w:proofErr w:type="spellEnd"/>
            <w:r w:rsidRPr="00DD6D97">
              <w:rPr>
                <w:rFonts w:ascii="Arial" w:eastAsia="宋体" w:hAnsi="Arial" w:cs="Arial"/>
                <w:sz w:val="18"/>
                <w:szCs w:val="18"/>
                <w:lang w:eastAsia="zh-CN"/>
              </w:rPr>
              <w:t xml:space="preserve"> shall include:</w:t>
            </w:r>
          </w:p>
          <w:p w14:paraId="2874666B" w14:textId="77777777" w:rsidR="00DD6D97" w:rsidRPr="00DD6D97"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1. Remove the words "accepted by the AP MLD and" from the cited text (so the modified text shall be "AP affiliated with the AP MLD and corresponding to a link that is accepted by the AP MLD and requested by the non-AP MLD")</w:t>
            </w:r>
          </w:p>
          <w:p w14:paraId="15F04FC4" w14:textId="1489E7B9" w:rsidR="005C150E" w:rsidRPr="005C150E" w:rsidRDefault="00DD6D97" w:rsidP="00DD6D97">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 xml:space="preserve">2. The Per STA </w:t>
            </w:r>
            <w:proofErr w:type="spellStart"/>
            <w:r w:rsidRPr="00DD6D97">
              <w:rPr>
                <w:rFonts w:ascii="Arial" w:eastAsia="宋体" w:hAnsi="Arial" w:cs="Arial"/>
                <w:sz w:val="18"/>
                <w:szCs w:val="18"/>
                <w:lang w:eastAsia="zh-CN"/>
              </w:rPr>
              <w:t>subelement</w:t>
            </w:r>
            <w:proofErr w:type="spellEnd"/>
            <w:r w:rsidRPr="00DD6D97">
              <w:rPr>
                <w:rFonts w:ascii="Arial" w:eastAsia="宋体" w:hAnsi="Arial" w:cs="Arial"/>
                <w:sz w:val="18"/>
                <w:szCs w:val="18"/>
                <w:lang w:eastAsia="zh-CN"/>
              </w:rPr>
              <w:t xml:space="preserve"> used in MLD Association Response shall include the Status Code (accept / Reject, etc.) for the preceding MLD association request (as in regular Association Request frame).</w:t>
            </w:r>
          </w:p>
        </w:tc>
        <w:tc>
          <w:tcPr>
            <w:tcW w:w="2479" w:type="dxa"/>
            <w:tcBorders>
              <w:top w:val="nil"/>
              <w:left w:val="nil"/>
              <w:bottom w:val="single" w:sz="4" w:space="0" w:color="333300"/>
              <w:right w:val="single" w:sz="4" w:space="0" w:color="333300"/>
            </w:tcBorders>
            <w:shd w:val="clear" w:color="auto" w:fill="auto"/>
            <w:hideMark/>
          </w:tcPr>
          <w:p w14:paraId="3F30E0F4" w14:textId="693EC9E6" w:rsidR="005C150E" w:rsidRPr="005C150E" w:rsidRDefault="005C150E" w:rsidP="00324BBB">
            <w:pPr>
              <w:spacing w:after="24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t>Agree</w:t>
            </w:r>
            <w:r w:rsidR="00BB2543">
              <w:rPr>
                <w:rFonts w:ascii="Arial" w:eastAsia="宋体" w:hAnsi="Arial" w:cs="Arial"/>
                <w:sz w:val="18"/>
                <w:szCs w:val="18"/>
                <w:lang w:eastAsia="zh-CN"/>
              </w:rPr>
              <w:t xml:space="preserve"> in general</w:t>
            </w:r>
            <w:r w:rsidRPr="005C150E">
              <w:rPr>
                <w:rFonts w:ascii="Arial" w:eastAsia="宋体" w:hAnsi="Arial" w:cs="Arial"/>
                <w:sz w:val="18"/>
                <w:szCs w:val="18"/>
                <w:lang w:eastAsia="zh-CN"/>
              </w:rPr>
              <w:t xml:space="preserve"> with the comment. </w:t>
            </w:r>
            <w:r w:rsidR="00BB2543" w:rsidRPr="00FA1674">
              <w:rPr>
                <w:rFonts w:ascii="Arial" w:eastAsia="宋体" w:hAnsi="Arial" w:cs="Arial"/>
                <w:sz w:val="18"/>
                <w:szCs w:val="18"/>
                <w:lang w:eastAsia="zh-CN"/>
              </w:rPr>
              <w:t xml:space="preserve">A separate </w:t>
            </w:r>
            <w:r w:rsidR="00FA1674">
              <w:rPr>
                <w:rFonts w:ascii="Arial" w:eastAsia="宋体" w:hAnsi="Arial" w:cs="Arial"/>
                <w:sz w:val="18"/>
                <w:szCs w:val="18"/>
                <w:lang w:eastAsia="zh-CN"/>
              </w:rPr>
              <w:t>CR</w:t>
            </w:r>
            <w:r w:rsidR="00BB2543" w:rsidRPr="00FA1674">
              <w:rPr>
                <w:rFonts w:ascii="Arial" w:eastAsia="宋体" w:hAnsi="Arial" w:cs="Arial"/>
                <w:sz w:val="18"/>
                <w:szCs w:val="18"/>
                <w:lang w:eastAsia="zh-CN"/>
              </w:rPr>
              <w:t xml:space="preserve"> doc </w:t>
            </w:r>
            <w:r w:rsidR="00FA1674">
              <w:rPr>
                <w:rFonts w:ascii="Arial" w:eastAsia="宋体" w:hAnsi="Arial" w:cs="Arial"/>
                <w:sz w:val="18"/>
                <w:szCs w:val="18"/>
                <w:lang w:eastAsia="zh-CN"/>
              </w:rPr>
              <w:t>21/</w:t>
            </w:r>
            <w:r w:rsidR="00324BBB">
              <w:rPr>
                <w:rFonts w:ascii="Arial" w:eastAsia="宋体" w:hAnsi="Arial" w:cs="Arial"/>
                <w:sz w:val="18"/>
                <w:szCs w:val="18"/>
                <w:lang w:eastAsia="zh-CN"/>
              </w:rPr>
              <w:t>0</w:t>
            </w:r>
            <w:r w:rsidR="00FA1674">
              <w:rPr>
                <w:rFonts w:ascii="Arial" w:eastAsia="宋体" w:hAnsi="Arial" w:cs="Arial"/>
                <w:sz w:val="18"/>
                <w:szCs w:val="18"/>
                <w:lang w:eastAsia="zh-CN"/>
              </w:rPr>
              <w:t>390</w:t>
            </w:r>
            <w:r w:rsidR="00324BBB">
              <w:rPr>
                <w:rFonts w:ascii="Arial" w:eastAsia="宋体" w:hAnsi="Arial" w:cs="Arial"/>
                <w:sz w:val="18"/>
                <w:szCs w:val="18"/>
                <w:lang w:eastAsia="zh-CN"/>
              </w:rPr>
              <w:t>r1</w:t>
            </w:r>
            <w:r w:rsidR="00BB2543">
              <w:rPr>
                <w:rFonts w:ascii="Arial" w:eastAsia="宋体" w:hAnsi="Arial" w:cs="Arial"/>
                <w:sz w:val="18"/>
                <w:szCs w:val="18"/>
                <w:lang w:eastAsia="zh-CN"/>
              </w:rPr>
              <w:t xml:space="preserve"> </w:t>
            </w:r>
            <w:r w:rsidR="00324BBB">
              <w:rPr>
                <w:rFonts w:ascii="Arial" w:eastAsia="宋体" w:hAnsi="Arial" w:cs="Arial"/>
                <w:sz w:val="18"/>
                <w:szCs w:val="18"/>
                <w:lang w:eastAsia="zh-CN"/>
              </w:rPr>
              <w:t>has addressed</w:t>
            </w:r>
            <w:r w:rsidR="00BB2543">
              <w:rPr>
                <w:rFonts w:ascii="Arial" w:eastAsia="宋体" w:hAnsi="Arial" w:cs="Arial"/>
                <w:sz w:val="18"/>
                <w:szCs w:val="18"/>
                <w:lang w:eastAsia="zh-CN"/>
              </w:rPr>
              <w:t xml:space="preserve"> this comment</w:t>
            </w:r>
            <w:r w:rsidR="00FA1674">
              <w:rPr>
                <w:rFonts w:ascii="Arial" w:eastAsia="宋体" w:hAnsi="Arial" w:cs="Arial"/>
                <w:sz w:val="18"/>
                <w:szCs w:val="18"/>
                <w:lang w:eastAsia="zh-CN"/>
              </w:rPr>
              <w:t xml:space="preserve">. Please refer to the contents tagged </w:t>
            </w:r>
            <w:r w:rsidR="00960D2C">
              <w:rPr>
                <w:rFonts w:ascii="Arial" w:eastAsia="宋体" w:hAnsi="Arial" w:cs="Arial"/>
                <w:sz w:val="18"/>
                <w:szCs w:val="18"/>
                <w:lang w:eastAsia="zh-CN"/>
              </w:rPr>
              <w:t>as</w:t>
            </w:r>
            <w:r w:rsidR="00FA1674">
              <w:rPr>
                <w:rFonts w:ascii="Arial" w:eastAsia="宋体" w:hAnsi="Arial" w:cs="Arial"/>
                <w:sz w:val="18"/>
                <w:szCs w:val="18"/>
                <w:lang w:eastAsia="zh-CN"/>
              </w:rPr>
              <w:t xml:space="preserve"> 3251</w:t>
            </w:r>
            <w:r w:rsidR="00960D2C">
              <w:rPr>
                <w:rFonts w:ascii="Arial" w:eastAsia="宋体" w:hAnsi="Arial" w:cs="Arial"/>
                <w:sz w:val="18"/>
                <w:szCs w:val="18"/>
                <w:lang w:eastAsia="zh-CN"/>
              </w:rPr>
              <w:t xml:space="preserve"> in doc. </w:t>
            </w:r>
            <w:r w:rsidR="00324BBB" w:rsidRPr="00324BBB">
              <w:rPr>
                <w:rFonts w:ascii="Arial" w:eastAsia="宋体" w:hAnsi="Arial" w:cs="Arial"/>
                <w:sz w:val="18"/>
                <w:szCs w:val="18"/>
                <w:lang w:eastAsia="zh-CN"/>
              </w:rPr>
              <w:t>21/0390r1 (https://mentor.ieee.org/802.11/dcn/21/11-21-0390-01-00be-cr-for-35-3-5.docx).</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t>No further changes are needed</w:t>
            </w:r>
            <w:r w:rsidR="00BB2543">
              <w:rPr>
                <w:rFonts w:ascii="Arial" w:eastAsia="宋体" w:hAnsi="Arial" w:cs="Arial"/>
                <w:sz w:val="18"/>
                <w:szCs w:val="18"/>
                <w:lang w:eastAsia="zh-CN"/>
              </w:rPr>
              <w:t xml:space="preserve"> in this document</w:t>
            </w:r>
            <w:r w:rsidRPr="005C150E">
              <w:rPr>
                <w:rFonts w:ascii="Arial" w:eastAsia="宋体" w:hAnsi="Arial" w:cs="Arial"/>
                <w:sz w:val="18"/>
                <w:szCs w:val="18"/>
                <w:lang w:eastAsia="zh-CN"/>
              </w:rPr>
              <w:t xml:space="preserve"> to address this comment.</w:t>
            </w:r>
            <w:r w:rsidRPr="005C150E">
              <w:rPr>
                <w:rFonts w:ascii="Arial" w:eastAsia="宋体" w:hAnsi="Arial" w:cs="Arial"/>
                <w:sz w:val="18"/>
                <w:szCs w:val="18"/>
                <w:lang w:eastAsia="zh-CN"/>
              </w:rPr>
              <w:br/>
            </w:r>
          </w:p>
        </w:tc>
      </w:tr>
      <w:tr w:rsidR="005C150E" w:rsidRPr="005C150E" w14:paraId="006FBF0F" w14:textId="77777777" w:rsidTr="00E83BB8">
        <w:trPr>
          <w:trHeight w:val="3440"/>
        </w:trPr>
        <w:tc>
          <w:tcPr>
            <w:tcW w:w="662" w:type="dxa"/>
            <w:tcBorders>
              <w:top w:val="nil"/>
              <w:left w:val="single" w:sz="4" w:space="0" w:color="333300"/>
              <w:bottom w:val="single" w:sz="4" w:space="0" w:color="333300"/>
              <w:right w:val="single" w:sz="4" w:space="0" w:color="333300"/>
            </w:tcBorders>
            <w:shd w:val="clear" w:color="auto" w:fill="auto"/>
            <w:hideMark/>
          </w:tcPr>
          <w:p w14:paraId="2401C8B2" w14:textId="33AF1492" w:rsidR="005C150E" w:rsidRPr="005C150E" w:rsidRDefault="00DD6D97" w:rsidP="005C150E">
            <w:pPr>
              <w:spacing w:after="0" w:line="240" w:lineRule="auto"/>
              <w:rPr>
                <w:rFonts w:ascii="Arial" w:eastAsia="宋体" w:hAnsi="Arial" w:cs="Arial"/>
                <w:sz w:val="18"/>
                <w:szCs w:val="18"/>
                <w:lang w:eastAsia="zh-CN"/>
              </w:rPr>
            </w:pPr>
            <w:r w:rsidRPr="00FA1674">
              <w:rPr>
                <w:rFonts w:ascii="Arial" w:eastAsia="宋体" w:hAnsi="Arial" w:cs="Arial"/>
                <w:sz w:val="18"/>
                <w:szCs w:val="18"/>
                <w:lang w:eastAsia="zh-CN"/>
              </w:rPr>
              <w:lastRenderedPageBreak/>
              <w:t>1714</w:t>
            </w:r>
          </w:p>
        </w:tc>
        <w:tc>
          <w:tcPr>
            <w:tcW w:w="756" w:type="dxa"/>
            <w:tcBorders>
              <w:top w:val="nil"/>
              <w:left w:val="nil"/>
              <w:bottom w:val="single" w:sz="4" w:space="0" w:color="333300"/>
              <w:right w:val="single" w:sz="4" w:space="0" w:color="333300"/>
            </w:tcBorders>
            <w:shd w:val="clear" w:color="auto" w:fill="auto"/>
            <w:hideMark/>
          </w:tcPr>
          <w:p w14:paraId="737D11CE" w14:textId="4B454F12" w:rsidR="005C150E" w:rsidRPr="005C150E" w:rsidRDefault="00C62DD7" w:rsidP="005C150E">
            <w:pPr>
              <w:spacing w:after="0" w:line="240" w:lineRule="auto"/>
              <w:rPr>
                <w:rFonts w:ascii="Arial" w:eastAsia="宋体" w:hAnsi="Arial" w:cs="Arial"/>
                <w:sz w:val="18"/>
                <w:szCs w:val="18"/>
                <w:lang w:eastAsia="zh-CN"/>
              </w:rPr>
            </w:pPr>
            <w:proofErr w:type="spellStart"/>
            <w:r w:rsidRPr="00C62DD7">
              <w:rPr>
                <w:rFonts w:ascii="Arial" w:eastAsia="宋体" w:hAnsi="Arial" w:cs="Arial"/>
                <w:sz w:val="18"/>
                <w:szCs w:val="18"/>
                <w:lang w:eastAsia="zh-CN"/>
              </w:rPr>
              <w:t>Guogang</w:t>
            </w:r>
            <w:proofErr w:type="spellEnd"/>
            <w:r w:rsidRPr="00C62DD7">
              <w:rPr>
                <w:rFonts w:ascii="Arial" w:eastAsia="宋体" w:hAnsi="Arial" w:cs="Arial"/>
                <w:sz w:val="18"/>
                <w:szCs w:val="18"/>
                <w:lang w:eastAsia="zh-CN"/>
              </w:rPr>
              <w:t xml:space="preserve">  Huang</w:t>
            </w:r>
          </w:p>
        </w:tc>
        <w:tc>
          <w:tcPr>
            <w:tcW w:w="732" w:type="dxa"/>
            <w:tcBorders>
              <w:top w:val="nil"/>
              <w:left w:val="nil"/>
              <w:bottom w:val="single" w:sz="4" w:space="0" w:color="333300"/>
              <w:right w:val="single" w:sz="4" w:space="0" w:color="333300"/>
            </w:tcBorders>
            <w:shd w:val="clear" w:color="auto" w:fill="auto"/>
            <w:hideMark/>
          </w:tcPr>
          <w:p w14:paraId="2020EE12" w14:textId="4279458A"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132.53</w:t>
            </w:r>
          </w:p>
        </w:tc>
        <w:tc>
          <w:tcPr>
            <w:tcW w:w="851" w:type="dxa"/>
            <w:tcBorders>
              <w:top w:val="nil"/>
              <w:left w:val="nil"/>
              <w:bottom w:val="single" w:sz="4" w:space="0" w:color="333300"/>
              <w:right w:val="single" w:sz="4" w:space="0" w:color="333300"/>
            </w:tcBorders>
            <w:shd w:val="clear" w:color="auto" w:fill="auto"/>
            <w:hideMark/>
          </w:tcPr>
          <w:p w14:paraId="2A59E11D" w14:textId="59271653" w:rsidR="005C150E" w:rsidRPr="005C150E" w:rsidRDefault="00C62DD7" w:rsidP="005C150E">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35.3.5.4</w:t>
            </w:r>
          </w:p>
        </w:tc>
        <w:tc>
          <w:tcPr>
            <w:tcW w:w="1994" w:type="dxa"/>
            <w:tcBorders>
              <w:top w:val="nil"/>
              <w:left w:val="nil"/>
              <w:bottom w:val="single" w:sz="4" w:space="0" w:color="333300"/>
              <w:right w:val="single" w:sz="4" w:space="0" w:color="333300"/>
            </w:tcBorders>
            <w:shd w:val="clear" w:color="auto" w:fill="auto"/>
            <w:hideMark/>
          </w:tcPr>
          <w:p w14:paraId="551DCE54" w14:textId="57297882" w:rsidR="005C150E" w:rsidRPr="005C150E" w:rsidRDefault="00C62DD7" w:rsidP="005C150E">
            <w:pPr>
              <w:spacing w:after="0" w:line="240" w:lineRule="auto"/>
              <w:rPr>
                <w:rFonts w:ascii="Arial" w:eastAsia="宋体" w:hAnsi="Arial" w:cs="Arial"/>
                <w:sz w:val="18"/>
                <w:szCs w:val="18"/>
                <w:lang w:eastAsia="zh-CN"/>
              </w:rPr>
            </w:pPr>
            <w:r w:rsidRPr="00C62DD7">
              <w:rPr>
                <w:rFonts w:ascii="Arial" w:eastAsia="宋体" w:hAnsi="Arial" w:cs="Arial"/>
                <w:sz w:val="18"/>
                <w:szCs w:val="18"/>
                <w:lang w:eastAsia="zh-CN"/>
              </w:rPr>
              <w:t xml:space="preserve">If some link is rejected by AP MLD, the non-AP MLD has no way to know </w:t>
            </w:r>
            <w:proofErr w:type="gramStart"/>
            <w:r w:rsidRPr="00C62DD7">
              <w:rPr>
                <w:rFonts w:ascii="Arial" w:eastAsia="宋体" w:hAnsi="Arial" w:cs="Arial"/>
                <w:sz w:val="18"/>
                <w:szCs w:val="18"/>
                <w:lang w:eastAsia="zh-CN"/>
              </w:rPr>
              <w:t>what's the reason</w:t>
            </w:r>
            <w:proofErr w:type="gramEnd"/>
            <w:r w:rsidRPr="00C62DD7">
              <w:rPr>
                <w:rFonts w:ascii="Arial" w:eastAsia="宋体" w:hAnsi="Arial" w:cs="Arial"/>
                <w:sz w:val="18"/>
                <w:szCs w:val="18"/>
                <w:lang w:eastAsia="zh-CN"/>
              </w:rPr>
              <w:t>. We need a status code field in the Per-STA profile of  Multi-link element to indicate whether each link is successfully setup or not, and the reason of failure</w:t>
            </w:r>
          </w:p>
        </w:tc>
        <w:tc>
          <w:tcPr>
            <w:tcW w:w="1833" w:type="dxa"/>
            <w:tcBorders>
              <w:top w:val="nil"/>
              <w:left w:val="nil"/>
              <w:bottom w:val="single" w:sz="4" w:space="0" w:color="333300"/>
              <w:right w:val="single" w:sz="4" w:space="0" w:color="333300"/>
            </w:tcBorders>
            <w:shd w:val="clear" w:color="auto" w:fill="auto"/>
            <w:hideMark/>
          </w:tcPr>
          <w:p w14:paraId="73816094" w14:textId="2BB15853" w:rsidR="005C150E" w:rsidRPr="005C150E" w:rsidRDefault="00C62DD7" w:rsidP="005C150E">
            <w:pPr>
              <w:spacing w:after="0" w:line="240" w:lineRule="auto"/>
              <w:rPr>
                <w:rFonts w:ascii="Arial" w:eastAsia="宋体" w:hAnsi="Arial" w:cs="Arial"/>
                <w:sz w:val="18"/>
                <w:szCs w:val="18"/>
                <w:lang w:eastAsia="zh-CN"/>
              </w:rPr>
            </w:pPr>
            <w:r w:rsidRPr="00C62DD7">
              <w:rPr>
                <w:rFonts w:ascii="Arial" w:eastAsia="宋体" w:hAnsi="Arial" w:cs="Arial"/>
                <w:sz w:val="18"/>
                <w:szCs w:val="18"/>
                <w:lang w:eastAsia="zh-CN"/>
              </w:rPr>
              <w:t>The solution is proposed in my presentation DCN1534</w:t>
            </w:r>
          </w:p>
        </w:tc>
        <w:tc>
          <w:tcPr>
            <w:tcW w:w="2479" w:type="dxa"/>
            <w:tcBorders>
              <w:top w:val="nil"/>
              <w:left w:val="nil"/>
              <w:bottom w:val="single" w:sz="4" w:space="0" w:color="333300"/>
              <w:right w:val="single" w:sz="4" w:space="0" w:color="333300"/>
            </w:tcBorders>
            <w:shd w:val="clear" w:color="auto" w:fill="auto"/>
            <w:hideMark/>
          </w:tcPr>
          <w:p w14:paraId="4562F577" w14:textId="06423625" w:rsidR="005C150E" w:rsidRPr="005C150E" w:rsidRDefault="00BB2543" w:rsidP="00185F28">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r w:rsidR="00324BBB" w:rsidRPr="00324BBB">
              <w:rPr>
                <w:rFonts w:ascii="Arial" w:eastAsia="宋体" w:hAnsi="Arial" w:cs="Arial"/>
                <w:sz w:val="18"/>
                <w:szCs w:val="18"/>
                <w:lang w:eastAsia="zh-CN"/>
              </w:rPr>
              <w:t>Agree in general with the comment. A separate CR doc 21/0390r1 has ad-dressed this comment. Please refer to the contents tagged as 3251 in doc. 21/0390r1 (https://mentor.ieee.org/802.11/dcn/21/11-21-0390-01-00be-cr-for-35-3-5.docx).</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t>No further changes are needed</w:t>
            </w:r>
            <w:r>
              <w:rPr>
                <w:rFonts w:ascii="Arial" w:eastAsia="宋体" w:hAnsi="Arial" w:cs="Arial"/>
                <w:sz w:val="18"/>
                <w:szCs w:val="18"/>
                <w:lang w:eastAsia="zh-CN"/>
              </w:rPr>
              <w:t xml:space="preserve"> in this document</w:t>
            </w:r>
            <w:r w:rsidRPr="005C150E">
              <w:rPr>
                <w:rFonts w:ascii="Arial" w:eastAsia="宋体" w:hAnsi="Arial" w:cs="Arial"/>
                <w:sz w:val="18"/>
                <w:szCs w:val="18"/>
                <w:lang w:eastAsia="zh-CN"/>
              </w:rPr>
              <w:t xml:space="preserve"> to address this comment.</w:t>
            </w:r>
          </w:p>
        </w:tc>
      </w:tr>
      <w:tr w:rsidR="005C150E" w:rsidRPr="005C150E" w14:paraId="14308E74" w14:textId="77777777" w:rsidTr="00E83BB8">
        <w:trPr>
          <w:trHeight w:val="3440"/>
        </w:trPr>
        <w:tc>
          <w:tcPr>
            <w:tcW w:w="662" w:type="dxa"/>
            <w:tcBorders>
              <w:top w:val="nil"/>
              <w:left w:val="single" w:sz="4" w:space="0" w:color="333300"/>
              <w:bottom w:val="single" w:sz="4" w:space="0" w:color="333300"/>
              <w:right w:val="single" w:sz="4" w:space="0" w:color="333300"/>
            </w:tcBorders>
            <w:shd w:val="clear" w:color="auto" w:fill="auto"/>
            <w:hideMark/>
          </w:tcPr>
          <w:p w14:paraId="5A015A58" w14:textId="7B3C6BF5"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2318</w:t>
            </w:r>
          </w:p>
        </w:tc>
        <w:tc>
          <w:tcPr>
            <w:tcW w:w="756" w:type="dxa"/>
            <w:tcBorders>
              <w:top w:val="nil"/>
              <w:left w:val="nil"/>
              <w:bottom w:val="single" w:sz="4" w:space="0" w:color="333300"/>
              <w:right w:val="single" w:sz="4" w:space="0" w:color="333300"/>
            </w:tcBorders>
            <w:shd w:val="clear" w:color="auto" w:fill="auto"/>
            <w:hideMark/>
          </w:tcPr>
          <w:p w14:paraId="00F3CF25" w14:textId="2CCAC01A"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Ming Gan</w:t>
            </w:r>
          </w:p>
        </w:tc>
        <w:tc>
          <w:tcPr>
            <w:tcW w:w="732" w:type="dxa"/>
            <w:tcBorders>
              <w:top w:val="nil"/>
              <w:left w:val="nil"/>
              <w:bottom w:val="single" w:sz="4" w:space="0" w:color="333300"/>
              <w:right w:val="single" w:sz="4" w:space="0" w:color="333300"/>
            </w:tcBorders>
            <w:shd w:val="clear" w:color="auto" w:fill="auto"/>
            <w:hideMark/>
          </w:tcPr>
          <w:p w14:paraId="245E6FF9" w14:textId="3AB8B12F"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132.56</w:t>
            </w:r>
          </w:p>
        </w:tc>
        <w:tc>
          <w:tcPr>
            <w:tcW w:w="851" w:type="dxa"/>
            <w:tcBorders>
              <w:top w:val="nil"/>
              <w:left w:val="nil"/>
              <w:bottom w:val="single" w:sz="4" w:space="0" w:color="333300"/>
              <w:right w:val="single" w:sz="4" w:space="0" w:color="333300"/>
            </w:tcBorders>
            <w:shd w:val="clear" w:color="auto" w:fill="auto"/>
            <w:hideMark/>
          </w:tcPr>
          <w:p w14:paraId="55FA5968" w14:textId="7A6E5E33" w:rsidR="005C150E" w:rsidRPr="005C150E" w:rsidRDefault="00C62DD7" w:rsidP="005C150E">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35.3.5.4</w:t>
            </w:r>
          </w:p>
        </w:tc>
        <w:tc>
          <w:tcPr>
            <w:tcW w:w="1994" w:type="dxa"/>
            <w:tcBorders>
              <w:top w:val="nil"/>
              <w:left w:val="nil"/>
              <w:bottom w:val="single" w:sz="4" w:space="0" w:color="333300"/>
              <w:right w:val="single" w:sz="4" w:space="0" w:color="333300"/>
            </w:tcBorders>
            <w:shd w:val="clear" w:color="auto" w:fill="auto"/>
            <w:hideMark/>
          </w:tcPr>
          <w:p w14:paraId="0044C7BC" w14:textId="3F1F65F0" w:rsidR="005C150E" w:rsidRPr="005C150E" w:rsidRDefault="00277172" w:rsidP="005C150E">
            <w:pPr>
              <w:spacing w:after="0" w:line="240" w:lineRule="auto"/>
              <w:rPr>
                <w:rFonts w:ascii="Arial" w:eastAsia="宋体" w:hAnsi="Arial" w:cs="Arial"/>
                <w:sz w:val="18"/>
                <w:szCs w:val="18"/>
                <w:lang w:eastAsia="zh-CN"/>
              </w:rPr>
            </w:pPr>
            <w:r w:rsidRPr="00277172">
              <w:rPr>
                <w:rFonts w:ascii="Arial" w:eastAsia="宋体" w:hAnsi="Arial" w:cs="Arial"/>
                <w:sz w:val="18"/>
                <w:szCs w:val="18"/>
                <w:lang w:eastAsia="zh-CN"/>
              </w:rPr>
              <w:t xml:space="preserve">It is not complete, need to add Multiple BSSID element. Moreover, it is redundant since this is mentioned in P126 L28 of </w:t>
            </w:r>
            <w:proofErr w:type="spellStart"/>
            <w:r w:rsidRPr="00277172">
              <w:rPr>
                <w:rFonts w:ascii="Arial" w:eastAsia="宋体" w:hAnsi="Arial" w:cs="Arial"/>
                <w:sz w:val="18"/>
                <w:szCs w:val="18"/>
                <w:lang w:eastAsia="zh-CN"/>
              </w:rPr>
              <w:t>subclause</w:t>
            </w:r>
            <w:proofErr w:type="spellEnd"/>
            <w:r w:rsidRPr="00277172">
              <w:rPr>
                <w:rFonts w:ascii="Arial" w:eastAsia="宋体" w:hAnsi="Arial" w:cs="Arial"/>
                <w:sz w:val="18"/>
                <w:szCs w:val="18"/>
                <w:lang w:eastAsia="zh-CN"/>
              </w:rPr>
              <w:t xml:space="preserve"> 35.3.2.1 General</w:t>
            </w:r>
          </w:p>
        </w:tc>
        <w:tc>
          <w:tcPr>
            <w:tcW w:w="1833" w:type="dxa"/>
            <w:tcBorders>
              <w:top w:val="nil"/>
              <w:left w:val="nil"/>
              <w:bottom w:val="single" w:sz="4" w:space="0" w:color="333300"/>
              <w:right w:val="single" w:sz="4" w:space="0" w:color="333300"/>
            </w:tcBorders>
            <w:shd w:val="clear" w:color="auto" w:fill="auto"/>
            <w:hideMark/>
          </w:tcPr>
          <w:p w14:paraId="69AF241A" w14:textId="3F03D395" w:rsidR="005C150E" w:rsidRPr="005C150E" w:rsidRDefault="00277172" w:rsidP="005C150E">
            <w:pPr>
              <w:spacing w:after="240" w:line="240" w:lineRule="auto"/>
              <w:rPr>
                <w:rFonts w:ascii="Arial" w:eastAsia="宋体" w:hAnsi="Arial" w:cs="Arial"/>
                <w:sz w:val="18"/>
                <w:szCs w:val="18"/>
                <w:lang w:eastAsia="zh-CN"/>
              </w:rPr>
            </w:pPr>
            <w:r w:rsidRPr="00277172">
              <w:rPr>
                <w:rFonts w:ascii="Arial" w:eastAsia="宋体" w:hAnsi="Arial" w:cs="Arial"/>
                <w:sz w:val="18"/>
                <w:szCs w:val="18"/>
                <w:lang w:eastAsia="zh-CN"/>
              </w:rPr>
              <w:t>As in comment</w:t>
            </w:r>
          </w:p>
        </w:tc>
        <w:tc>
          <w:tcPr>
            <w:tcW w:w="2479" w:type="dxa"/>
            <w:tcBorders>
              <w:top w:val="nil"/>
              <w:left w:val="nil"/>
              <w:bottom w:val="single" w:sz="4" w:space="0" w:color="333300"/>
              <w:right w:val="single" w:sz="4" w:space="0" w:color="333300"/>
            </w:tcBorders>
            <w:shd w:val="clear" w:color="auto" w:fill="auto"/>
            <w:hideMark/>
          </w:tcPr>
          <w:p w14:paraId="7F08EB1C" w14:textId="22BDE721" w:rsidR="005C150E" w:rsidRPr="005C150E" w:rsidRDefault="005C150E" w:rsidP="00185F28">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r w:rsidR="00CD2FE4" w:rsidRPr="00CD2FE4">
              <w:rPr>
                <w:rFonts w:ascii="Arial" w:eastAsia="宋体" w:hAnsi="Arial" w:cs="Arial"/>
                <w:sz w:val="18"/>
                <w:szCs w:val="18"/>
                <w:lang w:eastAsia="zh-CN"/>
              </w:rPr>
              <w:t>Agree with the comment</w:t>
            </w:r>
            <w:r w:rsidRPr="005C150E">
              <w:rPr>
                <w:rFonts w:ascii="Arial" w:eastAsia="宋体" w:hAnsi="Arial" w:cs="Arial"/>
                <w:sz w:val="18"/>
                <w:szCs w:val="18"/>
                <w:lang w:eastAsia="zh-CN"/>
              </w:rPr>
              <w:t xml:space="preserve">. </w:t>
            </w:r>
            <w:r w:rsidR="00CD2FE4">
              <w:rPr>
                <w:rFonts w:ascii="Arial" w:eastAsia="宋体" w:hAnsi="Arial" w:cs="Arial"/>
                <w:sz w:val="18"/>
                <w:szCs w:val="18"/>
                <w:lang w:eastAsia="zh-CN"/>
              </w:rPr>
              <w:t xml:space="preserve">Since the content of this paragraph has already been mentioned in 35.3.2.1, </w:t>
            </w:r>
            <w:r w:rsidR="0003477E">
              <w:rPr>
                <w:rFonts w:ascii="Arial" w:eastAsia="宋体" w:hAnsi="Arial" w:cs="Arial"/>
                <w:sz w:val="18"/>
                <w:szCs w:val="18"/>
                <w:lang w:eastAsia="zh-CN"/>
              </w:rPr>
              <w:t>and the Multiple BSSID element is also mentioned in 35.3.2.1, we don’t need this paragraph now.</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r>
            <w:r w:rsidR="0003477E" w:rsidRPr="005C150E">
              <w:rPr>
                <w:rFonts w:ascii="Arial" w:eastAsia="宋体" w:hAnsi="Arial" w:cs="Arial"/>
                <w:sz w:val="18"/>
                <w:szCs w:val="18"/>
                <w:lang w:eastAsia="zh-CN"/>
              </w:rPr>
              <w:t xml:space="preserve">Please implement changes as shown in </w:t>
            </w:r>
            <w:r w:rsidR="00185F28">
              <w:rPr>
                <w:rFonts w:ascii="Arial" w:eastAsia="宋体" w:hAnsi="Arial" w:cs="Arial"/>
                <w:sz w:val="18"/>
                <w:szCs w:val="18"/>
                <w:lang w:eastAsia="zh-CN"/>
              </w:rPr>
              <w:t>this document</w:t>
            </w:r>
            <w:r w:rsidR="0003477E">
              <w:rPr>
                <w:rFonts w:ascii="Arial" w:eastAsia="宋体" w:hAnsi="Arial" w:cs="Arial"/>
                <w:sz w:val="18"/>
                <w:szCs w:val="18"/>
                <w:lang w:eastAsia="zh-CN"/>
              </w:rPr>
              <w:t xml:space="preserve"> tagged as 2318</w:t>
            </w:r>
            <w:r w:rsidR="0003477E" w:rsidRPr="005C150E">
              <w:rPr>
                <w:rFonts w:ascii="Arial" w:eastAsia="宋体" w:hAnsi="Arial" w:cs="Arial"/>
                <w:sz w:val="18"/>
                <w:szCs w:val="18"/>
                <w:lang w:eastAsia="zh-CN"/>
              </w:rPr>
              <w:t>.</w:t>
            </w:r>
          </w:p>
        </w:tc>
      </w:tr>
      <w:tr w:rsidR="005C150E" w:rsidRPr="005C150E" w14:paraId="7DBE9992" w14:textId="77777777" w:rsidTr="00E83BB8">
        <w:trPr>
          <w:trHeight w:val="5405"/>
        </w:trPr>
        <w:tc>
          <w:tcPr>
            <w:tcW w:w="662" w:type="dxa"/>
            <w:tcBorders>
              <w:top w:val="nil"/>
              <w:left w:val="single" w:sz="4" w:space="0" w:color="333300"/>
              <w:bottom w:val="single" w:sz="4" w:space="0" w:color="333300"/>
              <w:right w:val="single" w:sz="4" w:space="0" w:color="333300"/>
            </w:tcBorders>
            <w:shd w:val="clear" w:color="auto" w:fill="auto"/>
            <w:hideMark/>
          </w:tcPr>
          <w:p w14:paraId="25D5C698" w14:textId="08A40CB4"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3253</w:t>
            </w:r>
          </w:p>
        </w:tc>
        <w:tc>
          <w:tcPr>
            <w:tcW w:w="756" w:type="dxa"/>
            <w:tcBorders>
              <w:top w:val="nil"/>
              <w:left w:val="nil"/>
              <w:bottom w:val="single" w:sz="4" w:space="0" w:color="333300"/>
              <w:right w:val="single" w:sz="4" w:space="0" w:color="333300"/>
            </w:tcBorders>
            <w:shd w:val="clear" w:color="auto" w:fill="auto"/>
            <w:hideMark/>
          </w:tcPr>
          <w:p w14:paraId="15306F84" w14:textId="2E432D39"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Yuchen Guo</w:t>
            </w:r>
          </w:p>
        </w:tc>
        <w:tc>
          <w:tcPr>
            <w:tcW w:w="732" w:type="dxa"/>
            <w:tcBorders>
              <w:top w:val="nil"/>
              <w:left w:val="nil"/>
              <w:bottom w:val="single" w:sz="4" w:space="0" w:color="333300"/>
              <w:right w:val="single" w:sz="4" w:space="0" w:color="333300"/>
            </w:tcBorders>
            <w:shd w:val="clear" w:color="auto" w:fill="auto"/>
            <w:hideMark/>
          </w:tcPr>
          <w:p w14:paraId="7E32DA90" w14:textId="497ADAC3" w:rsidR="005C150E" w:rsidRPr="005C150E" w:rsidRDefault="00C62DD7"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132.56</w:t>
            </w:r>
          </w:p>
        </w:tc>
        <w:tc>
          <w:tcPr>
            <w:tcW w:w="851" w:type="dxa"/>
            <w:tcBorders>
              <w:top w:val="nil"/>
              <w:left w:val="nil"/>
              <w:bottom w:val="single" w:sz="4" w:space="0" w:color="333300"/>
              <w:right w:val="single" w:sz="4" w:space="0" w:color="333300"/>
            </w:tcBorders>
            <w:shd w:val="clear" w:color="auto" w:fill="auto"/>
            <w:hideMark/>
          </w:tcPr>
          <w:p w14:paraId="7FF7CEAE" w14:textId="3E92CAC0" w:rsidR="005C150E" w:rsidRPr="005C150E" w:rsidRDefault="00C62DD7" w:rsidP="005C150E">
            <w:pPr>
              <w:spacing w:after="0" w:line="240" w:lineRule="auto"/>
              <w:rPr>
                <w:rFonts w:ascii="Arial" w:eastAsia="宋体" w:hAnsi="Arial" w:cs="Arial"/>
                <w:sz w:val="18"/>
                <w:szCs w:val="18"/>
                <w:lang w:eastAsia="zh-CN"/>
              </w:rPr>
            </w:pPr>
            <w:r w:rsidRPr="00DD6D97">
              <w:rPr>
                <w:rFonts w:ascii="Arial" w:eastAsia="宋体" w:hAnsi="Arial" w:cs="Arial"/>
                <w:sz w:val="18"/>
                <w:szCs w:val="18"/>
                <w:lang w:eastAsia="zh-CN"/>
              </w:rPr>
              <w:t>35.3.5.4</w:t>
            </w:r>
          </w:p>
        </w:tc>
        <w:tc>
          <w:tcPr>
            <w:tcW w:w="1994" w:type="dxa"/>
            <w:tcBorders>
              <w:top w:val="nil"/>
              <w:left w:val="nil"/>
              <w:bottom w:val="single" w:sz="4" w:space="0" w:color="333300"/>
              <w:right w:val="single" w:sz="4" w:space="0" w:color="333300"/>
            </w:tcBorders>
            <w:shd w:val="clear" w:color="auto" w:fill="auto"/>
            <w:hideMark/>
          </w:tcPr>
          <w:p w14:paraId="60C0D987" w14:textId="4202DDE6" w:rsidR="005C150E" w:rsidRPr="005C150E" w:rsidRDefault="00277172" w:rsidP="005C150E">
            <w:pPr>
              <w:spacing w:after="0" w:line="240" w:lineRule="auto"/>
              <w:rPr>
                <w:rFonts w:ascii="Arial" w:eastAsia="宋体" w:hAnsi="Arial" w:cs="Arial"/>
                <w:sz w:val="18"/>
                <w:szCs w:val="18"/>
                <w:lang w:eastAsia="zh-CN"/>
              </w:rPr>
            </w:pPr>
            <w:r w:rsidRPr="00277172">
              <w:rPr>
                <w:rFonts w:ascii="Arial" w:eastAsia="宋体" w:hAnsi="Arial" w:cs="Arial"/>
                <w:sz w:val="18"/>
                <w:szCs w:val="18"/>
                <w:lang w:eastAsia="zh-CN"/>
              </w:rPr>
              <w:t>This paragraph is redundant. Same contents as the last paragraph of 35.3.2.1</w:t>
            </w:r>
          </w:p>
        </w:tc>
        <w:tc>
          <w:tcPr>
            <w:tcW w:w="1833" w:type="dxa"/>
            <w:tcBorders>
              <w:top w:val="nil"/>
              <w:left w:val="nil"/>
              <w:bottom w:val="single" w:sz="4" w:space="0" w:color="333300"/>
              <w:right w:val="single" w:sz="4" w:space="0" w:color="333300"/>
            </w:tcBorders>
            <w:shd w:val="clear" w:color="auto" w:fill="auto"/>
            <w:hideMark/>
          </w:tcPr>
          <w:p w14:paraId="6165F4AC" w14:textId="386A8CDF" w:rsidR="005C150E" w:rsidRPr="005C150E" w:rsidRDefault="00277172" w:rsidP="005C150E">
            <w:pPr>
              <w:spacing w:after="0" w:line="240" w:lineRule="auto"/>
              <w:rPr>
                <w:rFonts w:ascii="Arial" w:eastAsia="宋体" w:hAnsi="Arial" w:cs="Arial"/>
                <w:sz w:val="18"/>
                <w:szCs w:val="18"/>
                <w:lang w:eastAsia="zh-CN"/>
              </w:rPr>
            </w:pPr>
            <w:r w:rsidRPr="00277172">
              <w:rPr>
                <w:rFonts w:ascii="Arial" w:eastAsia="宋体" w:hAnsi="Arial" w:cs="Arial"/>
                <w:sz w:val="18"/>
                <w:szCs w:val="18"/>
                <w:lang w:eastAsia="zh-CN"/>
              </w:rPr>
              <w:t>delete this paragraph</w:t>
            </w:r>
          </w:p>
        </w:tc>
        <w:tc>
          <w:tcPr>
            <w:tcW w:w="2479" w:type="dxa"/>
            <w:tcBorders>
              <w:top w:val="nil"/>
              <w:left w:val="nil"/>
              <w:bottom w:val="single" w:sz="4" w:space="0" w:color="333300"/>
              <w:right w:val="single" w:sz="4" w:space="0" w:color="333300"/>
            </w:tcBorders>
            <w:shd w:val="clear" w:color="auto" w:fill="auto"/>
            <w:hideMark/>
          </w:tcPr>
          <w:p w14:paraId="1F684227" w14:textId="78CE13A6" w:rsidR="005C150E" w:rsidRPr="005C150E" w:rsidRDefault="0003477E" w:rsidP="00324BBB">
            <w:pPr>
              <w:spacing w:after="0" w:line="240" w:lineRule="auto"/>
              <w:rPr>
                <w:rFonts w:ascii="Arial" w:eastAsia="宋体" w:hAnsi="Arial" w:cs="Arial"/>
                <w:sz w:val="18"/>
                <w:szCs w:val="18"/>
                <w:lang w:eastAsia="zh-CN"/>
              </w:rPr>
            </w:pPr>
            <w:r>
              <w:rPr>
                <w:rFonts w:ascii="Arial" w:eastAsia="宋体" w:hAnsi="Arial" w:cs="Arial"/>
                <w:sz w:val="18"/>
                <w:szCs w:val="18"/>
                <w:lang w:eastAsia="zh-CN"/>
              </w:rPr>
              <w:t>Accepted</w:t>
            </w:r>
            <w:r w:rsidR="00324BBB">
              <w:rPr>
                <w:rFonts w:ascii="Arial" w:eastAsia="宋体" w:hAnsi="Arial" w:cs="Arial"/>
                <w:sz w:val="18"/>
                <w:szCs w:val="18"/>
                <w:lang w:eastAsia="zh-CN"/>
              </w:rPr>
              <w:t>-</w:t>
            </w:r>
            <w:r w:rsidR="00324BBB">
              <w:rPr>
                <w:rFonts w:ascii="Arial" w:eastAsia="宋体" w:hAnsi="Arial" w:cs="Arial"/>
                <w:sz w:val="18"/>
                <w:szCs w:val="18"/>
                <w:lang w:eastAsia="zh-CN"/>
              </w:rPr>
              <w:br/>
            </w:r>
          </w:p>
        </w:tc>
      </w:tr>
    </w:tbl>
    <w:p w14:paraId="1E7FCD8C" w14:textId="77777777" w:rsidR="005C150E" w:rsidRDefault="005C150E" w:rsidP="00C75F57">
      <w:pPr>
        <w:pStyle w:val="T1"/>
        <w:suppressAutoHyphens/>
        <w:spacing w:after="120"/>
        <w:jc w:val="left"/>
        <w:rPr>
          <w:b w:val="0"/>
          <w:bCs/>
          <w:iCs/>
          <w:color w:val="000000"/>
          <w:sz w:val="20"/>
        </w:rPr>
      </w:pPr>
    </w:p>
    <w:p w14:paraId="27FD2DB5"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2B193ACD" w14:textId="055D0EE8" w:rsidR="0099739F" w:rsidRPr="00530B6E" w:rsidRDefault="0099739F" w:rsidP="0099739F">
      <w:pPr>
        <w:autoSpaceDE w:val="0"/>
        <w:autoSpaceDN w:val="0"/>
        <w:adjustRightInd w:val="0"/>
        <w:spacing w:before="240" w:after="240" w:line="240" w:lineRule="auto"/>
        <w:rPr>
          <w:rFonts w:ascii="Arial" w:hAnsi="Arial" w:cs="Arial"/>
          <w:color w:val="000000"/>
          <w:sz w:val="20"/>
          <w:szCs w:val="20"/>
        </w:rPr>
      </w:pPr>
      <w:r w:rsidRPr="00530B6E">
        <w:rPr>
          <w:rFonts w:ascii="Arial" w:hAnsi="Arial" w:cs="Arial"/>
          <w:b/>
          <w:bCs/>
          <w:color w:val="000000"/>
          <w:sz w:val="20"/>
          <w:szCs w:val="20"/>
        </w:rPr>
        <w:t>35.3.</w:t>
      </w:r>
      <w:r w:rsidR="00C9323F">
        <w:rPr>
          <w:rFonts w:ascii="Arial" w:hAnsi="Arial" w:cs="Arial"/>
          <w:b/>
          <w:bCs/>
          <w:color w:val="000000"/>
          <w:sz w:val="20"/>
          <w:szCs w:val="20"/>
        </w:rPr>
        <w:t>5</w:t>
      </w:r>
      <w:r w:rsidRPr="00530B6E">
        <w:rPr>
          <w:rFonts w:ascii="Arial" w:hAnsi="Arial" w:cs="Arial"/>
          <w:b/>
          <w:bCs/>
          <w:color w:val="000000"/>
          <w:sz w:val="20"/>
          <w:szCs w:val="20"/>
        </w:rPr>
        <w:t>.</w:t>
      </w:r>
      <w:r w:rsidR="00C9323F">
        <w:rPr>
          <w:rFonts w:ascii="Arial" w:hAnsi="Arial" w:cs="Arial"/>
          <w:b/>
          <w:bCs/>
          <w:color w:val="000000"/>
          <w:sz w:val="20"/>
          <w:szCs w:val="20"/>
        </w:rPr>
        <w:t>4</w:t>
      </w:r>
      <w:r w:rsidRPr="00530B6E">
        <w:rPr>
          <w:rFonts w:ascii="Arial" w:hAnsi="Arial" w:cs="Arial"/>
          <w:b/>
          <w:bCs/>
          <w:color w:val="000000"/>
          <w:sz w:val="20"/>
          <w:szCs w:val="20"/>
        </w:rPr>
        <w:t xml:space="preserve"> </w:t>
      </w:r>
      <w:r w:rsidR="00C9323F" w:rsidRPr="00C9323F">
        <w:rPr>
          <w:rFonts w:ascii="Arial" w:hAnsi="Arial" w:cs="Arial"/>
          <w:b/>
          <w:bCs/>
          <w:color w:val="000000"/>
          <w:sz w:val="20"/>
          <w:szCs w:val="20"/>
        </w:rPr>
        <w:t>Usage and rules of Basic variant Multi-link element in the context of multi-link</w:t>
      </w:r>
      <w:r w:rsidR="00C9323F">
        <w:rPr>
          <w:rFonts w:ascii="Arial" w:hAnsi="Arial" w:cs="Arial"/>
          <w:b/>
          <w:bCs/>
          <w:color w:val="000000"/>
          <w:sz w:val="20"/>
          <w:szCs w:val="20"/>
        </w:rPr>
        <w:t xml:space="preserve"> </w:t>
      </w:r>
      <w:r w:rsidR="00C9323F" w:rsidRPr="00C9323F">
        <w:rPr>
          <w:rFonts w:ascii="Arial" w:hAnsi="Arial" w:cs="Arial"/>
          <w:b/>
          <w:bCs/>
          <w:color w:val="000000"/>
          <w:sz w:val="20"/>
          <w:szCs w:val="20"/>
        </w:rPr>
        <w:t>setup</w:t>
      </w:r>
    </w:p>
    <w:p w14:paraId="01F19FBF" w14:textId="77777777" w:rsidR="0099739F" w:rsidRDefault="0099739F" w:rsidP="0099739F">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w:t>
      </w:r>
      <w:proofErr w:type="spellStart"/>
      <w:r>
        <w:rPr>
          <w:rFonts w:ascii="Times New Roman" w:hAnsi="Times New Roman" w:cs="Times New Roman"/>
          <w:b/>
          <w:bCs/>
          <w:i/>
          <w:iCs/>
          <w:sz w:val="20"/>
          <w:szCs w:val="20"/>
          <w:highlight w:val="yellow"/>
          <w:lang w:eastAsia="ko-KR"/>
        </w:rPr>
        <w:t>subclause</w:t>
      </w:r>
      <w:proofErr w:type="spellEnd"/>
      <w:r>
        <w:rPr>
          <w:rFonts w:ascii="Times New Roman" w:hAnsi="Times New Roman" w:cs="Times New Roman"/>
          <w:b/>
          <w:bCs/>
          <w:i/>
          <w:iCs/>
          <w:sz w:val="20"/>
          <w:szCs w:val="20"/>
          <w:highlight w:val="yellow"/>
          <w:lang w:eastAsia="ko-KR"/>
        </w:rPr>
        <w:t xml:space="preserv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1E0D6BFD" w14:textId="77777777"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Style w:val="fontstyle01"/>
          <w:rFonts w:ascii="Times New Roman" w:hAnsi="Times New Roman" w:cs="Times New Roman" w:hint="default"/>
        </w:rPr>
        <w:t>A non-AP MLD may initiate a multi-link setup with an AP MLD to setup more than one link with a subset of APs that are affiliated with the AP MLD. When a non-AP MLD initiates a multi-link setup with an AP MLD, a non-AP STA that is affiliated with the non-AP MLD shall transmit an (Re)Association Request frame on the link it is operating on. An AP that is affiliated with the AP MLD and that received the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Request frame shall transmit an (Re)Association Response frame.</w:t>
      </w:r>
    </w:p>
    <w:p w14:paraId="55071721" w14:textId="5D5F4A25"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non-AP STA shall include a Basic variant Multi-Link element in the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Request frame it transmits.</w:t>
      </w:r>
    </w:p>
    <w:p w14:paraId="3BAD8C0F" w14:textId="0B59E548"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Basic variant Multi-Link element carried in the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Request frame shall include the Common Info field and the Link Info field.</w:t>
      </w:r>
    </w:p>
    <w:p w14:paraId="1D8CC22F" w14:textId="49CD5977"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bookmarkStart w:id="1" w:name="_GoBack"/>
      <w:bookmarkEnd w:id="1"/>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Common Info field of the Basic variant Multi-Link element carried in the (Re)Association Request frame shall include the MLD MAC address of the MLD with which the non-AP STA is affiliated by setting the MLD MAC Address Present subfield of the Multi-Link Control field of the Basic variant Multi-Link element to 1.</w:t>
      </w:r>
    </w:p>
    <w:p w14:paraId="61448AFC" w14:textId="69B61CC9" w:rsidR="00C9323F" w:rsidRPr="00F1626E"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Link Info field of the Basic variant Multi-Link element carried in the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Request frame shall include one or more Per-STA Profile </w:t>
      </w:r>
      <w:proofErr w:type="spellStart"/>
      <w:r w:rsidRPr="00F1626E">
        <w:rPr>
          <w:rStyle w:val="fontstyle01"/>
          <w:rFonts w:ascii="Times New Roman" w:hAnsi="Times New Roman" w:cs="Times New Roman" w:hint="default"/>
        </w:rPr>
        <w:t>subelement</w:t>
      </w:r>
      <w:proofErr w:type="spellEnd"/>
      <w:r w:rsidRPr="00F1626E">
        <w:rPr>
          <w:rStyle w:val="fontstyle01"/>
          <w:rFonts w:ascii="Times New Roman" w:hAnsi="Times New Roman" w:cs="Times New Roman" w:hint="default"/>
        </w:rPr>
        <w:t>(s), each of which contains the complete information (such as capabilities) of a non-AP STA affiliated with the non-AP MLD and corresponding to a link that is requested for multi-link setup and shall set the Complete Profile subfield of the Multi-Link Control field of the Basic variant Multi-Link element to 1.</w:t>
      </w:r>
    </w:p>
    <w:p w14:paraId="4E13DB91" w14:textId="660D7A23"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Style w:val="fontstyle01"/>
          <w:rFonts w:ascii="Times New Roman" w:hAnsi="Times New Roman" w:cs="Times New Roman" w:hint="default"/>
        </w:rPr>
        <w:t xml:space="preserve">The Link ID subfield of the Per-STA Control field of the Per-STA Profile </w:t>
      </w:r>
      <w:proofErr w:type="spellStart"/>
      <w:r w:rsidRPr="00F1626E">
        <w:rPr>
          <w:rStyle w:val="fontstyle01"/>
          <w:rFonts w:ascii="Times New Roman" w:hAnsi="Times New Roman" w:cs="Times New Roman" w:hint="default"/>
        </w:rPr>
        <w:t>subelement</w:t>
      </w:r>
      <w:proofErr w:type="spellEnd"/>
      <w:r w:rsidRPr="00F1626E">
        <w:rPr>
          <w:rStyle w:val="fontstyle01"/>
          <w:rFonts w:ascii="Times New Roman" w:hAnsi="Times New Roman" w:cs="Times New Roman" w:hint="default"/>
        </w:rPr>
        <w:t xml:space="preserve"> for the corresponding non-AP STA that requests a link for multi-link setup with the AP MLD is set to the link ID of an AP MLD that is operating on that link. The link ID is obtained during discovery.</w:t>
      </w:r>
    </w:p>
    <w:p w14:paraId="76277704" w14:textId="3C5B5F32"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AP shall include a Basic variant Multi-Link element in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Response frame that it transmits.</w:t>
      </w:r>
    </w:p>
    <w:p w14:paraId="23061567" w14:textId="2E873C60"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Basic variant Multi-Link element carried in the (Re</w:t>
      </w:r>
      <w:proofErr w:type="gramStart"/>
      <w:r w:rsidRPr="00F1626E">
        <w:rPr>
          <w:rStyle w:val="fontstyle01"/>
          <w:rFonts w:ascii="Times New Roman" w:hAnsi="Times New Roman" w:cs="Times New Roman" w:hint="default"/>
        </w:rPr>
        <w:t>)Association</w:t>
      </w:r>
      <w:proofErr w:type="gramEnd"/>
      <w:r w:rsidRPr="00F1626E">
        <w:rPr>
          <w:rStyle w:val="fontstyle01"/>
          <w:rFonts w:ascii="Times New Roman" w:hAnsi="Times New Roman" w:cs="Times New Roman" w:hint="default"/>
        </w:rPr>
        <w:t xml:space="preserve"> Response frame shall include Common Info field and Link Info field.</w:t>
      </w:r>
    </w:p>
    <w:p w14:paraId="4D66EF93" w14:textId="44B3515E"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The Common Info field of the Basic variant Multi-Link element carried in the (Re)Association Response frame shall include the MLD MAC address of the MLD with which the AP is affiliated by setting MLD MAC Address Present subfield of the Multi-Link Control field of the Basic variant Multi-Link element to 1.</w:t>
      </w:r>
    </w:p>
    <w:p w14:paraId="38A06961" w14:textId="1FCDC950"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 xml:space="preserve">The Link Info field of the Basic variant Multi-Link element carried in the (Re)Association Response frame shall include one or more Per-STA Profile </w:t>
      </w:r>
      <w:proofErr w:type="spellStart"/>
      <w:r w:rsidRPr="00F1626E">
        <w:rPr>
          <w:rStyle w:val="fontstyle01"/>
          <w:rFonts w:ascii="Times New Roman" w:hAnsi="Times New Roman" w:cs="Times New Roman" w:hint="default"/>
        </w:rPr>
        <w:t>subelement</w:t>
      </w:r>
      <w:proofErr w:type="spellEnd"/>
      <w:r w:rsidRPr="00F1626E">
        <w:rPr>
          <w:rStyle w:val="fontstyle01"/>
          <w:rFonts w:ascii="Times New Roman" w:hAnsi="Times New Roman" w:cs="Times New Roman" w:hint="default"/>
        </w:rPr>
        <w:t>(s), each of which contains the complete information (such as capabilities and operational parameters) of an AP affiliated with the AP MLD and corresponding to a link that is accepted by the AP MLD and requested by the non-AP MLD and shall set the Complete Profile subfield of the Multi-Link Control field of the Basic variant Multi-Link element to 1.</w:t>
      </w:r>
    </w:p>
    <w:p w14:paraId="1D94D1E5" w14:textId="1705CF48" w:rsidR="00C9323F" w:rsidRPr="00F1626E"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1626E">
        <w:rPr>
          <w:rFonts w:ascii="Times New Roman" w:eastAsia="TimesNewRomanPSMT" w:hAnsi="Times New Roman" w:cs="Times New Roman"/>
          <w:color w:val="000000"/>
          <w:sz w:val="20"/>
          <w:szCs w:val="20"/>
        </w:rPr>
        <w:lastRenderedPageBreak/>
        <w:br/>
      </w:r>
      <w:r w:rsidRPr="00F1626E">
        <w:rPr>
          <w:rStyle w:val="fontstyle01"/>
          <w:rFonts w:ascii="Times New Roman" w:hAnsi="Times New Roman" w:cs="Times New Roman" w:hint="default"/>
        </w:rPr>
        <w:t xml:space="preserve">The Link ID subfield of the Per-STA Control field of the Per-STA Profile </w:t>
      </w:r>
      <w:proofErr w:type="spellStart"/>
      <w:r w:rsidRPr="00F1626E">
        <w:rPr>
          <w:rStyle w:val="fontstyle01"/>
          <w:rFonts w:ascii="Times New Roman" w:hAnsi="Times New Roman" w:cs="Times New Roman" w:hint="default"/>
        </w:rPr>
        <w:t>subelement</w:t>
      </w:r>
      <w:proofErr w:type="spellEnd"/>
      <w:r w:rsidRPr="00F1626E">
        <w:rPr>
          <w:rStyle w:val="fontstyle01"/>
          <w:rFonts w:ascii="Times New Roman" w:hAnsi="Times New Roman" w:cs="Times New Roman" w:hint="default"/>
        </w:rPr>
        <w:t xml:space="preserve"> for the corresponding AP that accepts a link requested by an STA of non-AP MLD with a non-AP MLD is set to the link ID of the AP of the AP MLD that is operating on that link.</w:t>
      </w:r>
    </w:p>
    <w:p w14:paraId="2C5A31EE" w14:textId="3627EE0D" w:rsidR="00C9323F" w:rsidRPr="00F1626E" w:rsidDel="0081040C" w:rsidRDefault="00C9323F" w:rsidP="0099739F">
      <w:pPr>
        <w:suppressAutoHyphens/>
        <w:autoSpaceDE w:val="0"/>
        <w:autoSpaceDN w:val="0"/>
        <w:adjustRightInd w:val="0"/>
        <w:spacing w:before="240" w:after="0" w:line="240" w:lineRule="auto"/>
        <w:jc w:val="both"/>
        <w:rPr>
          <w:del w:id="2" w:author="Guoyuchen (Jason Yuchen Guo)" w:date="2021-03-23T14:38:00Z"/>
          <w:rStyle w:val="fontstyle01"/>
          <w:rFonts w:ascii="Times New Roman" w:hAnsi="Times New Roman" w:cs="Times New Roman" w:hint="default"/>
        </w:rPr>
      </w:pPr>
      <w:del w:id="3" w:author="Guoyuchen (Jason Yuchen Guo)" w:date="2021-03-23T14:38:00Z">
        <w:r w:rsidRPr="00F1626E" w:rsidDel="0081040C">
          <w:rPr>
            <w:rStyle w:val="fontstyle01"/>
            <w:rFonts w:ascii="Times New Roman" w:hAnsi="Times New Roman" w:cs="Times New Roman" w:hint="default"/>
          </w:rPr>
          <w:delText>Each Per-STA Profile subelement included in the Basic variant Multi-Link element carried in the (Re)Association Request frame and the (Re)Association Response frame shall not include another Basic variant Multi-Link element.</w:delText>
        </w:r>
      </w:del>
      <w:ins w:id="4" w:author="Guoyuchen (Jason Yuchen Guo)" w:date="2021-03-23T14:40:00Z">
        <w:r w:rsidR="0081040C" w:rsidRPr="00F1626E">
          <w:rPr>
            <w:rStyle w:val="fontstyle01"/>
            <w:rFonts w:ascii="Times New Roman" w:hAnsi="Times New Roman" w:cs="Times New Roman" w:hint="default"/>
          </w:rPr>
          <w:t xml:space="preserve"> </w:t>
        </w:r>
      </w:ins>
      <w:ins w:id="5" w:author="Guoyuchen (Jason Yuchen Guo)" w:date="2021-03-23T14:39:00Z">
        <w:r w:rsidR="0081040C" w:rsidRPr="00F1626E">
          <w:rPr>
            <w:rStyle w:val="fontstyle01"/>
            <w:rFonts w:ascii="Times New Roman" w:hAnsi="Times New Roman" w:cs="Times New Roman" w:hint="default"/>
          </w:rPr>
          <w:t>(#2318, #32</w:t>
        </w:r>
      </w:ins>
      <w:ins w:id="6" w:author="Guoyuchen (Jason Yuchen Guo)" w:date="2021-03-23T14:40:00Z">
        <w:r w:rsidR="0081040C" w:rsidRPr="00F1626E">
          <w:rPr>
            <w:rStyle w:val="fontstyle01"/>
            <w:rFonts w:ascii="Times New Roman" w:hAnsi="Times New Roman" w:cs="Times New Roman" w:hint="default"/>
          </w:rPr>
          <w:t>53</w:t>
        </w:r>
      </w:ins>
      <w:ins w:id="7" w:author="Guoyuchen (Jason Yuchen Guo)" w:date="2021-03-23T14:39:00Z">
        <w:r w:rsidR="0081040C" w:rsidRPr="00F1626E">
          <w:rPr>
            <w:rStyle w:val="fontstyle01"/>
            <w:rFonts w:ascii="Times New Roman" w:hAnsi="Times New Roman" w:cs="Times New Roman" w:hint="default"/>
          </w:rPr>
          <w:t>)</w:t>
        </w:r>
      </w:ins>
    </w:p>
    <w:p w14:paraId="22432E37" w14:textId="7AF3ADFF" w:rsidR="00C9323F" w:rsidRPr="00F1626E" w:rsidRDefault="00C9323F" w:rsidP="0099739F">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An STA affiliated with an MLD shall include a Basic variant Multi-Link element containing the MLD MAC address of the MLD with which the STA is affiliated in the Authentication frame that it transmits.</w:t>
      </w:r>
    </w:p>
    <w:p w14:paraId="71450AB1" w14:textId="1BC026DF" w:rsidR="00C9323F" w:rsidRPr="00F1626E"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1626E">
        <w:rPr>
          <w:rFonts w:ascii="Times New Roman" w:eastAsia="TimesNewRomanPSMT" w:hAnsi="Times New Roman" w:cs="Times New Roman"/>
          <w:color w:val="000000"/>
          <w:sz w:val="20"/>
          <w:szCs w:val="20"/>
        </w:rPr>
        <w:br/>
      </w:r>
      <w:r w:rsidRPr="00F1626E">
        <w:rPr>
          <w:rStyle w:val="fontstyle01"/>
          <w:rFonts w:ascii="Times New Roman" w:hAnsi="Times New Roman" w:cs="Times New Roman" w:hint="default"/>
        </w:rPr>
        <w:t>An STA, which is affiliated with an MLD, may select and manage its operating parameters independently from the other STA(s) affiliated with the same MLD, unless specified otherwise.</w:t>
      </w:r>
    </w:p>
    <w:p w14:paraId="00B8139A"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0D4B29E"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AD52FAA"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F92710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007CB54"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10138E"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1CB17B6"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17598287"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0ED1FB62"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532B4D">
        <w:rPr>
          <w:b/>
          <w:color w:val="FF0000"/>
          <w:sz w:val="20"/>
          <w:lang w:eastAsia="ko-KR"/>
        </w:rPr>
        <w:t>0523</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Pr>
          <w:b/>
          <w:color w:val="FF0000"/>
          <w:sz w:val="20"/>
          <w:lang w:eastAsia="ko-KR"/>
        </w:rPr>
        <w:t xml:space="preserve"> Draft 0.4</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2C8DC" w14:textId="77777777" w:rsidR="00604597" w:rsidRDefault="00604597">
      <w:pPr>
        <w:spacing w:after="0" w:line="240" w:lineRule="auto"/>
      </w:pPr>
      <w:r>
        <w:separator/>
      </w:r>
    </w:p>
  </w:endnote>
  <w:endnote w:type="continuationSeparator" w:id="0">
    <w:p w14:paraId="7E829D0D" w14:textId="77777777" w:rsidR="00604597" w:rsidRDefault="00604597">
      <w:pPr>
        <w:spacing w:after="0" w:line="240" w:lineRule="auto"/>
      </w:pPr>
      <w:r>
        <w:continuationSeparator/>
      </w:r>
    </w:p>
  </w:endnote>
  <w:endnote w:type="continuationNotice" w:id="1">
    <w:p w14:paraId="0CB2E844" w14:textId="77777777" w:rsidR="00604597" w:rsidRDefault="006045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3" w:usb1="080F0000" w:usb2="00000010" w:usb3="00000000" w:csb0="001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CD2FE4">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00CD2FE4" w:rsidRPr="00CB5571">
      <w:rPr>
        <w:rFonts w:ascii="Times New Roman" w:eastAsia="Malgun Gothic" w:hAnsi="Times New Roman" w:cs="Times New Roman"/>
        <w:sz w:val="24"/>
        <w:szCs w:val="20"/>
        <w:lang w:val="en-GB"/>
      </w:rPr>
      <w:t xml:space="preserve">, </w:t>
    </w:r>
    <w:r w:rsidR="00CD2FE4">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F1626E">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sidR="00E83BB8">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07FE9" w14:textId="77777777" w:rsidR="00604597" w:rsidRDefault="00604597">
      <w:pPr>
        <w:spacing w:after="0" w:line="240" w:lineRule="auto"/>
      </w:pPr>
      <w:r>
        <w:separator/>
      </w:r>
    </w:p>
  </w:footnote>
  <w:footnote w:type="continuationSeparator" w:id="0">
    <w:p w14:paraId="4A8EAD32" w14:textId="77777777" w:rsidR="00604597" w:rsidRDefault="00604597">
      <w:pPr>
        <w:spacing w:after="0" w:line="240" w:lineRule="auto"/>
      </w:pPr>
      <w:r>
        <w:continuationSeparator/>
      </w:r>
    </w:p>
  </w:footnote>
  <w:footnote w:type="continuationNotice" w:id="1">
    <w:p w14:paraId="6B08D078" w14:textId="77777777" w:rsidR="00604597" w:rsidRDefault="0060459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6C3AE3" w:rsidRPr="002D636E" w:rsidRDefault="006C3AE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sidR="00CD2FE4">
      <w:rPr>
        <w:rFonts w:ascii="Times New Roman" w:eastAsia="Malgun Gothic" w:hAnsi="Times New Roman" w:cs="Times New Roman"/>
        <w:b/>
        <w:sz w:val="28"/>
        <w:szCs w:val="20"/>
        <w:lang w:val="en-GB"/>
      </w:rPr>
      <w:t>xxxx</w:t>
    </w:r>
    <w:r>
      <w:rPr>
        <w:rFonts w:ascii="Times New Roman" w:eastAsia="Malgun Gothic" w:hAnsi="Times New Roman" w:cs="Times New Roman"/>
        <w:b/>
        <w:sz w:val="28"/>
        <w:szCs w:val="20"/>
        <w:lang w:val="en-GB"/>
      </w:rPr>
      <w:t>r</w:t>
    </w:r>
    <w:r w:rsidR="00CD2FE4">
      <w:rPr>
        <w:rFonts w:ascii="Times New Roman" w:eastAsia="Malgun Gothic" w:hAnsi="Times New Roman" w:cs="Times New Roman"/>
        <w:b/>
        <w:sz w:val="28"/>
        <w:szCs w:val="20"/>
        <w:lang w:val="en-GB"/>
      </w:rPr>
      <w:t>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3EC52E48" w:rsidR="006C3AE3" w:rsidRPr="00DE6B44" w:rsidRDefault="0034658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6C3AE3">
      <w:rPr>
        <w:rFonts w:ascii="Times New Roman" w:eastAsia="Malgun Gothic" w:hAnsi="Times New Roman" w:cs="Times New Roman"/>
        <w:b/>
        <w:sz w:val="28"/>
        <w:szCs w:val="20"/>
      </w:rPr>
      <w:t xml:space="preserve"> 2021</w:t>
    </w:r>
    <w:r w:rsidR="006C3AE3">
      <w:rPr>
        <w:rFonts w:ascii="Times New Roman" w:eastAsia="Malgun Gothic" w:hAnsi="Times New Roman" w:cs="Times New Roman"/>
        <w:b/>
        <w:sz w:val="28"/>
        <w:szCs w:val="20"/>
      </w:rPr>
      <w:tab/>
    </w:r>
    <w:r w:rsidR="006C3AE3">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6C3AE3" w:rsidRPr="00B31A3B">
      <w:rPr>
        <w:rFonts w:ascii="Times New Roman" w:eastAsia="Malgun Gothic" w:hAnsi="Times New Roman" w:cs="Times New Roman"/>
        <w:b/>
        <w:sz w:val="28"/>
        <w:szCs w:val="20"/>
        <w:lang w:val="en-GB"/>
      </w:rPr>
      <w:t>doc.: IEEE 802.11-</w:t>
    </w:r>
    <w:r w:rsidR="006C3AE3">
      <w:rPr>
        <w:rFonts w:ascii="Times New Roman" w:eastAsia="Malgun Gothic" w:hAnsi="Times New Roman" w:cs="Times New Roman"/>
        <w:b/>
        <w:sz w:val="28"/>
        <w:szCs w:val="20"/>
        <w:lang w:val="en-GB"/>
      </w:rPr>
      <w:t>21/</w:t>
    </w:r>
    <w:r w:rsidR="00185F28">
      <w:rPr>
        <w:rFonts w:ascii="Times New Roman" w:eastAsia="Malgun Gothic" w:hAnsi="Times New Roman" w:cs="Times New Roman"/>
        <w:b/>
        <w:sz w:val="28"/>
        <w:szCs w:val="20"/>
        <w:lang w:val="en-GB"/>
      </w:rPr>
      <w:t>0523</w:t>
    </w:r>
    <w:r w:rsidR="000F32AA">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BBB"/>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6744"/>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181"/>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B4D"/>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597"/>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88"/>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2C"/>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4036"/>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26E"/>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674"/>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034E3E6-1E6A-454A-95A0-E5F02F27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1526</TotalTime>
  <Pages>6</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18</cp:revision>
  <dcterms:created xsi:type="dcterms:W3CDTF">2021-03-18T09:26:00Z</dcterms:created>
  <dcterms:modified xsi:type="dcterms:W3CDTF">2021-04-27T08:08:00Z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(3)EJxd1YLa7i2dqczPp19qR+cdk4EAn45ZpLxOPgx6z23gokAMfe3SQZhb+BMiyv6wkfWENdPZ
gCUAQ393i5NAHhAZKFdoCI/p1zJy7Rrn9iVEmPe/8fYIvezYj2gX2w2Mell64F92Dki5iboU
I8aDowg+rlCWDHYmiYcXvCdW2RzDj2E0zZBcIrANV7srxp2XDgdX0WmeL0COHt04Ktwh//JH
CZT7p0RyFTRHkXh+cs</vt:lpwstr>
  </property>
  <property fmtid="{D5CDD505-2E9C-101B-9397-08002B2CF9AE}" pid="6" name="_2015_ms_pID_7253431">
    <vt:lpwstr>+RQQFncJ0o099j/n0Vz+IZxbh6fB6QfPpSihezxGCQAnlqn4kTK6/Y
XF7qvHcANjgV7Jp9mck3vwyycvKk9x0ulx0QWO2dvjZQSaiD6Ldko89x66kuZIgR1fTwUihs
Fz2HjbRxbN7q7RKIY1FGRCa5eJhiQp5OCMf1hlAYB2QCMSGGdCv1fx3OCk3U5E9x9G8aHPGP
w8xw41BxBaUvOZZvpX8HFfTZ6XMbuf0tXQ6A</vt:lpwstr>
  </property>
  <property fmtid="{D5CDD505-2E9C-101B-9397-08002B2CF9AE}" pid="7" name="_2015_ms_pID_7253432">
    <vt:lpwstr>XA==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1619316108</vt:lpwstr>
  </property>
</Properties>
</file>