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A643E" w14:textId="77777777" w:rsidR="009C40EE" w:rsidRDefault="009C40EE">
      <w:pPr>
        <w:pStyle w:val="T1"/>
        <w:pBdr>
          <w:bottom w:val="single" w:sz="6" w:space="0" w:color="auto"/>
        </w:pBdr>
        <w:spacing w:after="240"/>
      </w:pPr>
    </w:p>
    <w:p w14:paraId="64F23E7A" w14:textId="22DC7969"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3144DA89" w:rsidR="008717CE" w:rsidRPr="00183F4C" w:rsidRDefault="001C3094" w:rsidP="00B57C88">
            <w:pPr>
              <w:pStyle w:val="T2"/>
              <w:rPr>
                <w:lang w:eastAsia="ko-KR"/>
              </w:rPr>
            </w:pPr>
            <w:r>
              <w:rPr>
                <w:lang w:eastAsia="ko-KR"/>
              </w:rPr>
              <w:t xml:space="preserve">CC34 Comment Resolution for </w:t>
            </w:r>
            <w:r w:rsidR="006525A9">
              <w:rPr>
                <w:lang w:eastAsia="ko-KR"/>
              </w:rPr>
              <w:t>Sync PPDU start time</w:t>
            </w:r>
          </w:p>
        </w:tc>
      </w:tr>
      <w:tr w:rsidR="00DE584F" w:rsidRPr="00183F4C" w14:paraId="2321CEA9" w14:textId="77777777" w:rsidTr="00E37786">
        <w:trPr>
          <w:trHeight w:val="359"/>
          <w:jc w:val="center"/>
        </w:trPr>
        <w:tc>
          <w:tcPr>
            <w:tcW w:w="9576" w:type="dxa"/>
            <w:gridSpan w:val="5"/>
            <w:vAlign w:val="center"/>
          </w:tcPr>
          <w:p w14:paraId="380E9974" w14:textId="005244A6"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r w:rsidR="006525A9">
              <w:rPr>
                <w:b w:val="0"/>
                <w:sz w:val="20"/>
              </w:rPr>
              <w:t>3</w:t>
            </w:r>
            <w:r>
              <w:rPr>
                <w:rFonts w:hint="eastAsia"/>
                <w:b w:val="0"/>
                <w:sz w:val="20"/>
                <w:lang w:eastAsia="ko-KR"/>
              </w:rPr>
              <w:t>-</w:t>
            </w:r>
            <w:r w:rsidR="006525A9">
              <w:rPr>
                <w:b w:val="0"/>
                <w:sz w:val="20"/>
                <w:lang w:eastAsia="ko-KR"/>
              </w:rPr>
              <w:t>22</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560BFB53" w:rsidR="00DE584F" w:rsidRDefault="00C62D70" w:rsidP="00E37786">
            <w:pPr>
              <w:pStyle w:val="T2"/>
              <w:spacing w:after="0"/>
              <w:ind w:left="0" w:right="0"/>
              <w:jc w:val="left"/>
              <w:rPr>
                <w:b w:val="0"/>
                <w:sz w:val="18"/>
                <w:szCs w:val="18"/>
                <w:lang w:eastAsia="ko-KR"/>
              </w:rPr>
            </w:pPr>
            <w:r>
              <w:rPr>
                <w:b w:val="0"/>
                <w:sz w:val="18"/>
                <w:szCs w:val="18"/>
                <w:lang w:eastAsia="ko-KR"/>
              </w:rPr>
              <w:t>Dmitry Akhmetov</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09CF0B46" w:rsidR="00DE584F" w:rsidRDefault="00C62D70" w:rsidP="00E37786">
            <w:pPr>
              <w:pStyle w:val="T2"/>
              <w:spacing w:after="0"/>
              <w:ind w:left="0" w:right="0"/>
              <w:jc w:val="left"/>
              <w:rPr>
                <w:b w:val="0"/>
                <w:sz w:val="18"/>
                <w:szCs w:val="18"/>
                <w:lang w:eastAsia="ko-KR"/>
              </w:rPr>
            </w:pPr>
            <w:r>
              <w:rPr>
                <w:b w:val="0"/>
                <w:sz w:val="18"/>
                <w:szCs w:val="18"/>
                <w:lang w:eastAsia="ko-KR"/>
              </w:rPr>
              <w:t>Dmitry.akhmetov</w:t>
            </w:r>
            <w:r w:rsidR="00EB50D7">
              <w:rPr>
                <w:b w:val="0"/>
                <w:sz w:val="18"/>
                <w:szCs w:val="18"/>
                <w:lang w:eastAsia="ko-KR"/>
              </w:rPr>
              <w:t>@intel.com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75655DC4"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related to </w:t>
      </w:r>
      <w:proofErr w:type="spellStart"/>
      <w:r w:rsidR="00062C5D">
        <w:rPr>
          <w:sz w:val="20"/>
          <w:szCs w:val="22"/>
          <w:lang w:eastAsia="ko-KR"/>
        </w:rPr>
        <w:t>SyncPPDU</w:t>
      </w:r>
      <w:proofErr w:type="spellEnd"/>
      <w:r w:rsidR="00062C5D">
        <w:rPr>
          <w:sz w:val="20"/>
          <w:szCs w:val="22"/>
          <w:lang w:eastAsia="ko-KR"/>
        </w:rPr>
        <w:t xml:space="preserve"> </w:t>
      </w:r>
      <w:proofErr w:type="spellStart"/>
      <w:r w:rsidR="00062C5D">
        <w:rPr>
          <w:sz w:val="20"/>
          <w:szCs w:val="22"/>
          <w:lang w:eastAsia="ko-KR"/>
        </w:rPr>
        <w:t>nSTR</w:t>
      </w:r>
      <w:proofErr w:type="spellEnd"/>
      <w:r w:rsidR="00062C5D">
        <w:rPr>
          <w:sz w:val="20"/>
          <w:szCs w:val="22"/>
          <w:lang w:eastAsia="ko-KR"/>
        </w:rPr>
        <w:t xml:space="preserve"> channel access</w:t>
      </w:r>
      <w:r w:rsidR="00AC6336">
        <w:rPr>
          <w:sz w:val="20"/>
          <w:szCs w:val="22"/>
          <w:lang w:eastAsia="ko-KR"/>
        </w:rPr>
        <w:t xml:space="preserve"> </w:t>
      </w:r>
      <w:r w:rsidRPr="001C3094">
        <w:rPr>
          <w:sz w:val="20"/>
          <w:szCs w:val="22"/>
          <w:lang w:eastAsia="ko-KR"/>
        </w:rPr>
        <w:t>in CC34:</w:t>
      </w: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05AF97AD" w:rsidR="003E4403" w:rsidRPr="006C6E5B"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047C7509" w14:textId="77777777" w:rsidR="00156F86" w:rsidRPr="002757C1" w:rsidRDefault="00156F86" w:rsidP="00C44DF6">
      <w:pPr>
        <w:jc w:val="both"/>
        <w:rPr>
          <w:sz w:val="20"/>
          <w:szCs w:val="22"/>
          <w:lang w:eastAsia="ko-KR"/>
        </w:rPr>
      </w:pPr>
      <w:r w:rsidRPr="002A4024">
        <w:rPr>
          <w:sz w:val="20"/>
          <w:szCs w:val="22"/>
          <w:highlight w:val="green"/>
          <w:lang w:eastAsia="ko-KR"/>
        </w:rPr>
        <w:t>1439</w:t>
      </w:r>
    </w:p>
    <w:p w14:paraId="35A2965D" w14:textId="77777777" w:rsidR="00156F86" w:rsidRPr="00E058C3" w:rsidRDefault="00156F86" w:rsidP="00C44DF6">
      <w:pPr>
        <w:jc w:val="both"/>
        <w:rPr>
          <w:sz w:val="20"/>
          <w:szCs w:val="22"/>
          <w:highlight w:val="green"/>
          <w:lang w:eastAsia="ko-KR"/>
        </w:rPr>
      </w:pPr>
      <w:r w:rsidRPr="00E058C3">
        <w:rPr>
          <w:sz w:val="20"/>
          <w:szCs w:val="22"/>
          <w:highlight w:val="green"/>
          <w:lang w:eastAsia="ko-KR"/>
        </w:rPr>
        <w:t>1501</w:t>
      </w:r>
    </w:p>
    <w:p w14:paraId="396F3B30" w14:textId="77777777" w:rsidR="00156F86" w:rsidRPr="00C44DF6" w:rsidRDefault="00156F86" w:rsidP="00C44DF6">
      <w:pPr>
        <w:jc w:val="both"/>
        <w:rPr>
          <w:sz w:val="20"/>
          <w:szCs w:val="22"/>
          <w:lang w:eastAsia="ko-KR"/>
        </w:rPr>
      </w:pPr>
      <w:r w:rsidRPr="00A347F5">
        <w:rPr>
          <w:sz w:val="20"/>
          <w:szCs w:val="22"/>
          <w:highlight w:val="green"/>
          <w:lang w:eastAsia="ko-KR"/>
        </w:rPr>
        <w:t>1502</w:t>
      </w:r>
    </w:p>
    <w:p w14:paraId="7B3E6C43" w14:textId="77777777" w:rsidR="00156F86" w:rsidRPr="00C44DF6" w:rsidRDefault="00156F86" w:rsidP="00C44DF6">
      <w:pPr>
        <w:pStyle w:val="ListParagraph"/>
        <w:ind w:leftChars="0" w:left="0"/>
        <w:jc w:val="both"/>
        <w:rPr>
          <w:sz w:val="20"/>
          <w:szCs w:val="22"/>
          <w:lang w:eastAsia="ko-KR"/>
        </w:rPr>
      </w:pPr>
      <w:r w:rsidRPr="002757C1">
        <w:rPr>
          <w:sz w:val="20"/>
          <w:szCs w:val="22"/>
          <w:highlight w:val="yellow"/>
          <w:lang w:eastAsia="ko-KR"/>
        </w:rPr>
        <w:t>1507</w:t>
      </w:r>
    </w:p>
    <w:p w14:paraId="24CC3FA7" w14:textId="77777777" w:rsidR="00156F86" w:rsidRPr="00C44DF6" w:rsidRDefault="00156F86" w:rsidP="00C44DF6">
      <w:pPr>
        <w:pStyle w:val="ListParagraph"/>
        <w:ind w:leftChars="0" w:left="0"/>
        <w:jc w:val="both"/>
        <w:rPr>
          <w:sz w:val="20"/>
          <w:szCs w:val="22"/>
          <w:lang w:eastAsia="ko-KR"/>
        </w:rPr>
      </w:pPr>
      <w:r w:rsidRPr="00B51C4E">
        <w:rPr>
          <w:sz w:val="20"/>
          <w:szCs w:val="22"/>
          <w:highlight w:val="green"/>
          <w:lang w:eastAsia="ko-KR"/>
        </w:rPr>
        <w:t>1509</w:t>
      </w:r>
    </w:p>
    <w:p w14:paraId="4AB2A024" w14:textId="77777777" w:rsidR="00156F86" w:rsidRPr="00C44DF6" w:rsidRDefault="00156F86" w:rsidP="00C44DF6">
      <w:pPr>
        <w:pStyle w:val="ListParagraph"/>
        <w:ind w:leftChars="0" w:left="0"/>
        <w:jc w:val="both"/>
        <w:rPr>
          <w:sz w:val="20"/>
          <w:szCs w:val="22"/>
          <w:lang w:eastAsia="ko-KR"/>
        </w:rPr>
      </w:pPr>
      <w:r w:rsidRPr="00E058C3">
        <w:rPr>
          <w:sz w:val="20"/>
          <w:szCs w:val="22"/>
          <w:highlight w:val="green"/>
          <w:lang w:eastAsia="ko-KR"/>
        </w:rPr>
        <w:t>1510</w:t>
      </w:r>
    </w:p>
    <w:p w14:paraId="41B660F1" w14:textId="77777777" w:rsidR="00156F86" w:rsidRPr="00C44DF6" w:rsidRDefault="00156F86" w:rsidP="00C44DF6">
      <w:pPr>
        <w:pStyle w:val="ListParagraph"/>
        <w:ind w:leftChars="0" w:left="0"/>
        <w:jc w:val="both"/>
        <w:rPr>
          <w:sz w:val="20"/>
          <w:szCs w:val="22"/>
          <w:lang w:eastAsia="ko-KR"/>
        </w:rPr>
      </w:pPr>
      <w:r w:rsidRPr="00ED6CB4">
        <w:rPr>
          <w:sz w:val="20"/>
          <w:szCs w:val="22"/>
          <w:highlight w:val="green"/>
          <w:lang w:eastAsia="ko-KR"/>
        </w:rPr>
        <w:t>1511</w:t>
      </w:r>
    </w:p>
    <w:p w14:paraId="0CB1CB8E" w14:textId="77777777" w:rsidR="00156F86" w:rsidRPr="00C44DF6" w:rsidRDefault="00156F86" w:rsidP="00C44DF6">
      <w:pPr>
        <w:pStyle w:val="ListParagraph"/>
        <w:ind w:leftChars="0" w:left="0"/>
        <w:jc w:val="both"/>
        <w:rPr>
          <w:sz w:val="20"/>
          <w:szCs w:val="22"/>
          <w:lang w:eastAsia="ko-KR"/>
        </w:rPr>
      </w:pPr>
      <w:r w:rsidRPr="00A14A67">
        <w:rPr>
          <w:sz w:val="20"/>
          <w:szCs w:val="22"/>
          <w:highlight w:val="green"/>
          <w:lang w:eastAsia="ko-KR"/>
        </w:rPr>
        <w:t>1512</w:t>
      </w:r>
    </w:p>
    <w:p w14:paraId="1BDABD70" w14:textId="77777777" w:rsidR="00156F86" w:rsidRPr="00C44DF6" w:rsidRDefault="00156F86" w:rsidP="00C44DF6">
      <w:pPr>
        <w:pStyle w:val="ListParagraph"/>
        <w:ind w:leftChars="0" w:left="0"/>
        <w:jc w:val="both"/>
        <w:rPr>
          <w:sz w:val="20"/>
          <w:szCs w:val="22"/>
          <w:lang w:eastAsia="ko-KR"/>
        </w:rPr>
      </w:pPr>
      <w:r w:rsidRPr="00E058C3">
        <w:rPr>
          <w:sz w:val="20"/>
          <w:szCs w:val="22"/>
          <w:highlight w:val="yellow"/>
          <w:lang w:eastAsia="ko-KR"/>
        </w:rPr>
        <w:t>1513</w:t>
      </w:r>
    </w:p>
    <w:p w14:paraId="31A223AA" w14:textId="77777777" w:rsidR="00156F86" w:rsidRPr="00C44DF6" w:rsidRDefault="00156F86" w:rsidP="00C44DF6">
      <w:pPr>
        <w:pStyle w:val="ListParagraph"/>
        <w:ind w:leftChars="0" w:left="0"/>
        <w:jc w:val="both"/>
        <w:rPr>
          <w:sz w:val="20"/>
          <w:szCs w:val="22"/>
          <w:lang w:eastAsia="ko-KR"/>
        </w:rPr>
      </w:pPr>
      <w:r w:rsidRPr="00F26D73">
        <w:rPr>
          <w:sz w:val="20"/>
          <w:szCs w:val="22"/>
          <w:highlight w:val="green"/>
          <w:lang w:eastAsia="ko-KR"/>
        </w:rPr>
        <w:t>1514</w:t>
      </w:r>
    </w:p>
    <w:p w14:paraId="343F1084" w14:textId="77777777" w:rsidR="00156F86" w:rsidRPr="00C44DF6" w:rsidRDefault="00156F86" w:rsidP="00C44DF6">
      <w:pPr>
        <w:pStyle w:val="ListParagraph"/>
        <w:ind w:leftChars="0" w:left="0"/>
        <w:jc w:val="both"/>
        <w:rPr>
          <w:sz w:val="20"/>
          <w:szCs w:val="22"/>
          <w:lang w:eastAsia="ko-KR"/>
        </w:rPr>
      </w:pPr>
      <w:r w:rsidRPr="002757C1">
        <w:rPr>
          <w:sz w:val="20"/>
          <w:szCs w:val="22"/>
          <w:highlight w:val="yellow"/>
          <w:lang w:eastAsia="ko-KR"/>
        </w:rPr>
        <w:t>1703</w:t>
      </w:r>
    </w:p>
    <w:p w14:paraId="72697709" w14:textId="77777777" w:rsidR="00156F86" w:rsidRPr="00C44DF6" w:rsidRDefault="00156F86" w:rsidP="00C44DF6">
      <w:pPr>
        <w:pStyle w:val="ListParagraph"/>
        <w:ind w:leftChars="0" w:left="0"/>
        <w:jc w:val="both"/>
        <w:rPr>
          <w:sz w:val="20"/>
          <w:szCs w:val="22"/>
          <w:lang w:eastAsia="ko-KR"/>
        </w:rPr>
      </w:pPr>
      <w:r w:rsidRPr="00E058C3">
        <w:rPr>
          <w:sz w:val="20"/>
          <w:szCs w:val="22"/>
          <w:highlight w:val="green"/>
          <w:lang w:eastAsia="ko-KR"/>
        </w:rPr>
        <w:t>1757</w:t>
      </w:r>
    </w:p>
    <w:p w14:paraId="5308815D" w14:textId="1EECFD22" w:rsidR="00156F86" w:rsidRDefault="00156F86" w:rsidP="00C44DF6">
      <w:pPr>
        <w:pStyle w:val="ListParagraph"/>
        <w:ind w:leftChars="0" w:left="0"/>
        <w:jc w:val="both"/>
        <w:rPr>
          <w:sz w:val="20"/>
          <w:szCs w:val="22"/>
          <w:lang w:eastAsia="ko-KR"/>
        </w:rPr>
      </w:pPr>
      <w:r w:rsidRPr="0035193B">
        <w:rPr>
          <w:sz w:val="20"/>
          <w:szCs w:val="22"/>
          <w:highlight w:val="green"/>
          <w:lang w:eastAsia="ko-KR"/>
        </w:rPr>
        <w:t>1797</w:t>
      </w:r>
    </w:p>
    <w:p w14:paraId="66F072E7" w14:textId="2BBFECC4" w:rsidR="00E058C3" w:rsidRPr="00F440D2" w:rsidRDefault="00E058C3" w:rsidP="00E058C3">
      <w:pPr>
        <w:rPr>
          <w:sz w:val="20"/>
          <w:szCs w:val="22"/>
          <w:lang w:eastAsia="ko-KR"/>
        </w:rPr>
      </w:pPr>
      <w:r w:rsidRPr="00F450BF">
        <w:rPr>
          <w:sz w:val="20"/>
          <w:szCs w:val="22"/>
          <w:highlight w:val="green"/>
          <w:lang w:eastAsia="ko-KR"/>
        </w:rPr>
        <w:t>2211.1</w:t>
      </w:r>
      <w:r w:rsidR="00E60AA9">
        <w:rPr>
          <w:sz w:val="20"/>
          <w:szCs w:val="22"/>
          <w:lang w:eastAsia="ko-KR"/>
        </w:rPr>
        <w:t xml:space="preserve"> – the comment #2211 has two questions than </w:t>
      </w:r>
      <w:r w:rsidR="00717BD3">
        <w:rPr>
          <w:sz w:val="20"/>
          <w:szCs w:val="22"/>
          <w:lang w:eastAsia="ko-KR"/>
        </w:rPr>
        <w:t>was easier to split in two CRs</w:t>
      </w:r>
    </w:p>
    <w:p w14:paraId="3174E475" w14:textId="77777777" w:rsidR="00E058C3" w:rsidRPr="00F440D2" w:rsidRDefault="00E058C3" w:rsidP="00E058C3">
      <w:pPr>
        <w:rPr>
          <w:sz w:val="20"/>
          <w:szCs w:val="22"/>
          <w:lang w:eastAsia="ko-KR"/>
        </w:rPr>
      </w:pPr>
      <w:r w:rsidRPr="00643F1F">
        <w:rPr>
          <w:sz w:val="20"/>
          <w:szCs w:val="22"/>
          <w:highlight w:val="green"/>
          <w:lang w:eastAsia="ko-KR"/>
        </w:rPr>
        <w:t>2211.2</w:t>
      </w:r>
    </w:p>
    <w:p w14:paraId="0857B89C" w14:textId="6BC393D8" w:rsidR="00156F86" w:rsidRDefault="00156F86" w:rsidP="00C44DF6">
      <w:pPr>
        <w:pStyle w:val="ListParagraph"/>
        <w:ind w:leftChars="0" w:left="0"/>
        <w:jc w:val="both"/>
        <w:rPr>
          <w:sz w:val="20"/>
          <w:szCs w:val="22"/>
          <w:lang w:eastAsia="ko-KR"/>
        </w:rPr>
      </w:pPr>
      <w:r w:rsidRPr="00E058C3">
        <w:rPr>
          <w:sz w:val="20"/>
          <w:szCs w:val="22"/>
          <w:highlight w:val="green"/>
          <w:lang w:eastAsia="ko-KR"/>
        </w:rPr>
        <w:t>2142</w:t>
      </w:r>
    </w:p>
    <w:p w14:paraId="2BA09058" w14:textId="77777777" w:rsidR="00E058C3" w:rsidRPr="00F440D2" w:rsidRDefault="00E058C3" w:rsidP="00E058C3">
      <w:pPr>
        <w:rPr>
          <w:sz w:val="20"/>
          <w:szCs w:val="22"/>
          <w:lang w:eastAsia="ko-KR"/>
        </w:rPr>
      </w:pPr>
      <w:r w:rsidRPr="00282B4E">
        <w:rPr>
          <w:sz w:val="20"/>
          <w:szCs w:val="22"/>
          <w:highlight w:val="green"/>
          <w:lang w:eastAsia="ko-KR"/>
        </w:rPr>
        <w:t>2434</w:t>
      </w:r>
    </w:p>
    <w:p w14:paraId="49CE3BB0" w14:textId="77777777" w:rsidR="00E058C3" w:rsidRPr="00F440D2" w:rsidRDefault="00E058C3" w:rsidP="00E058C3">
      <w:pPr>
        <w:rPr>
          <w:sz w:val="20"/>
          <w:szCs w:val="22"/>
          <w:lang w:eastAsia="ko-KR"/>
        </w:rPr>
      </w:pPr>
      <w:r w:rsidRPr="00643F1F">
        <w:rPr>
          <w:sz w:val="20"/>
          <w:szCs w:val="22"/>
          <w:highlight w:val="green"/>
          <w:lang w:eastAsia="ko-KR"/>
        </w:rPr>
        <w:t>2435</w:t>
      </w:r>
    </w:p>
    <w:p w14:paraId="2851FAC3" w14:textId="744E2108" w:rsidR="00156F86" w:rsidRDefault="00156F86" w:rsidP="00C44DF6">
      <w:pPr>
        <w:pStyle w:val="ListParagraph"/>
        <w:ind w:leftChars="0" w:left="0"/>
        <w:jc w:val="both"/>
        <w:rPr>
          <w:sz w:val="20"/>
          <w:szCs w:val="22"/>
          <w:lang w:eastAsia="ko-KR"/>
        </w:rPr>
      </w:pPr>
      <w:r w:rsidRPr="00E058C3">
        <w:rPr>
          <w:sz w:val="20"/>
          <w:szCs w:val="22"/>
          <w:highlight w:val="green"/>
          <w:lang w:eastAsia="ko-KR"/>
        </w:rPr>
        <w:t>2712</w:t>
      </w:r>
    </w:p>
    <w:p w14:paraId="7456211F" w14:textId="27D7B3A4" w:rsidR="00E058C3" w:rsidRDefault="00E058C3" w:rsidP="00C44DF6">
      <w:pPr>
        <w:pStyle w:val="ListParagraph"/>
        <w:ind w:leftChars="0" w:left="0"/>
        <w:jc w:val="both"/>
        <w:rPr>
          <w:sz w:val="20"/>
          <w:szCs w:val="22"/>
          <w:lang w:eastAsia="ko-KR"/>
        </w:rPr>
      </w:pPr>
      <w:r w:rsidRPr="00643F1F">
        <w:rPr>
          <w:sz w:val="20"/>
          <w:szCs w:val="22"/>
          <w:highlight w:val="green"/>
          <w:lang w:eastAsia="ko-KR"/>
        </w:rPr>
        <w:t>2718</w:t>
      </w:r>
    </w:p>
    <w:p w14:paraId="19135A58" w14:textId="590EE8F0" w:rsidR="00E058C3" w:rsidRDefault="00E058C3" w:rsidP="00C44DF6">
      <w:pPr>
        <w:pStyle w:val="ListParagraph"/>
        <w:ind w:leftChars="0" w:left="0"/>
        <w:jc w:val="both"/>
        <w:rPr>
          <w:sz w:val="20"/>
          <w:szCs w:val="22"/>
          <w:lang w:eastAsia="ko-KR"/>
        </w:rPr>
      </w:pPr>
      <w:r w:rsidRPr="00643F1F">
        <w:rPr>
          <w:sz w:val="20"/>
          <w:szCs w:val="22"/>
          <w:highlight w:val="green"/>
          <w:lang w:eastAsia="ko-KR"/>
        </w:rPr>
        <w:t>2740</w:t>
      </w:r>
    </w:p>
    <w:p w14:paraId="2C0B2491" w14:textId="55037FD6" w:rsidR="00E058C3" w:rsidRPr="00C44DF6" w:rsidRDefault="00E058C3" w:rsidP="00C44DF6">
      <w:pPr>
        <w:pStyle w:val="ListParagraph"/>
        <w:ind w:leftChars="0" w:left="0"/>
        <w:jc w:val="both"/>
        <w:rPr>
          <w:sz w:val="20"/>
          <w:szCs w:val="22"/>
          <w:lang w:eastAsia="ko-KR"/>
        </w:rPr>
      </w:pPr>
      <w:r w:rsidRPr="002757C1">
        <w:rPr>
          <w:sz w:val="20"/>
          <w:szCs w:val="22"/>
          <w:highlight w:val="green"/>
          <w:lang w:eastAsia="ko-KR"/>
        </w:rPr>
        <w:t>2741</w:t>
      </w:r>
    </w:p>
    <w:p w14:paraId="6C0DC641" w14:textId="77777777" w:rsidR="00156F86" w:rsidRPr="00C44DF6" w:rsidRDefault="00156F86" w:rsidP="00C44DF6">
      <w:pPr>
        <w:pStyle w:val="ListParagraph"/>
        <w:ind w:leftChars="0" w:left="0"/>
        <w:jc w:val="both"/>
        <w:rPr>
          <w:sz w:val="20"/>
          <w:szCs w:val="22"/>
          <w:lang w:eastAsia="ko-KR"/>
        </w:rPr>
      </w:pPr>
      <w:r w:rsidRPr="00E058C3">
        <w:rPr>
          <w:sz w:val="20"/>
          <w:szCs w:val="22"/>
          <w:highlight w:val="green"/>
          <w:lang w:eastAsia="ko-KR"/>
        </w:rPr>
        <w:t>3141</w:t>
      </w:r>
    </w:p>
    <w:p w14:paraId="677BAD63" w14:textId="77777777" w:rsidR="00156F86" w:rsidRPr="00C44DF6" w:rsidRDefault="00156F86" w:rsidP="00C44DF6">
      <w:pPr>
        <w:pStyle w:val="ListParagraph"/>
        <w:ind w:leftChars="0" w:left="0"/>
        <w:jc w:val="both"/>
        <w:rPr>
          <w:sz w:val="20"/>
          <w:szCs w:val="22"/>
          <w:lang w:eastAsia="ko-KR"/>
        </w:rPr>
      </w:pPr>
      <w:r w:rsidRPr="00E058C3">
        <w:rPr>
          <w:sz w:val="20"/>
          <w:szCs w:val="22"/>
          <w:highlight w:val="green"/>
          <w:lang w:eastAsia="ko-KR"/>
        </w:rPr>
        <w:t>3142</w:t>
      </w:r>
    </w:p>
    <w:p w14:paraId="0EB79FE3" w14:textId="77777777" w:rsidR="00156F86" w:rsidRPr="00C44DF6" w:rsidRDefault="00156F86" w:rsidP="00C44DF6">
      <w:pPr>
        <w:pStyle w:val="ListParagraph"/>
        <w:ind w:leftChars="0" w:left="0"/>
        <w:jc w:val="both"/>
        <w:rPr>
          <w:sz w:val="20"/>
          <w:szCs w:val="22"/>
          <w:lang w:eastAsia="ko-KR"/>
        </w:rPr>
      </w:pPr>
      <w:r w:rsidRPr="00E058C3">
        <w:rPr>
          <w:sz w:val="20"/>
          <w:szCs w:val="22"/>
          <w:highlight w:val="green"/>
          <w:lang w:eastAsia="ko-KR"/>
        </w:rPr>
        <w:t>3143</w:t>
      </w:r>
    </w:p>
    <w:p w14:paraId="357D70AD" w14:textId="77777777" w:rsidR="00156F86" w:rsidRPr="00C44DF6" w:rsidRDefault="00156F86" w:rsidP="00C44DF6">
      <w:pPr>
        <w:pStyle w:val="ListParagraph"/>
        <w:ind w:leftChars="0" w:left="0"/>
        <w:jc w:val="both"/>
        <w:rPr>
          <w:sz w:val="20"/>
          <w:szCs w:val="22"/>
          <w:lang w:eastAsia="ko-KR"/>
        </w:rPr>
      </w:pPr>
      <w:r w:rsidRPr="00E058C3">
        <w:rPr>
          <w:sz w:val="20"/>
          <w:szCs w:val="22"/>
          <w:highlight w:val="green"/>
          <w:lang w:eastAsia="ko-KR"/>
        </w:rPr>
        <w:t>3145</w:t>
      </w:r>
    </w:p>
    <w:p w14:paraId="285872F1" w14:textId="77777777" w:rsidR="00156F86" w:rsidRPr="00C44DF6" w:rsidRDefault="00156F86" w:rsidP="00C44DF6">
      <w:pPr>
        <w:pStyle w:val="ListParagraph"/>
        <w:ind w:leftChars="0" w:left="0"/>
        <w:jc w:val="both"/>
        <w:rPr>
          <w:sz w:val="20"/>
          <w:szCs w:val="22"/>
          <w:lang w:eastAsia="ko-KR"/>
        </w:rPr>
      </w:pPr>
      <w:r w:rsidRPr="00E058C3">
        <w:rPr>
          <w:sz w:val="20"/>
          <w:szCs w:val="22"/>
          <w:highlight w:val="green"/>
          <w:lang w:eastAsia="ko-KR"/>
        </w:rPr>
        <w:t>3205</w:t>
      </w:r>
    </w:p>
    <w:p w14:paraId="643E5613" w14:textId="77777777" w:rsidR="00156F86" w:rsidRPr="00C44DF6" w:rsidRDefault="00156F86" w:rsidP="00C44DF6">
      <w:pPr>
        <w:pStyle w:val="ListParagraph"/>
        <w:ind w:leftChars="0" w:left="0"/>
        <w:jc w:val="both"/>
        <w:rPr>
          <w:sz w:val="20"/>
          <w:szCs w:val="22"/>
          <w:lang w:eastAsia="ko-KR"/>
        </w:rPr>
      </w:pPr>
      <w:r w:rsidRPr="00E058C3">
        <w:rPr>
          <w:sz w:val="20"/>
          <w:szCs w:val="22"/>
          <w:highlight w:val="green"/>
          <w:lang w:eastAsia="ko-KR"/>
        </w:rPr>
        <w:t>3323</w:t>
      </w:r>
    </w:p>
    <w:p w14:paraId="4678FE87" w14:textId="77777777" w:rsidR="00156F86" w:rsidRPr="00C44DF6" w:rsidRDefault="00156F86" w:rsidP="00C44DF6">
      <w:pPr>
        <w:pStyle w:val="ListParagraph"/>
        <w:ind w:leftChars="0" w:left="0"/>
        <w:jc w:val="both"/>
        <w:rPr>
          <w:sz w:val="20"/>
          <w:szCs w:val="22"/>
          <w:lang w:eastAsia="ko-KR"/>
        </w:rPr>
      </w:pPr>
      <w:r w:rsidRPr="002757C1">
        <w:rPr>
          <w:sz w:val="20"/>
          <w:szCs w:val="22"/>
          <w:highlight w:val="yellow"/>
          <w:lang w:eastAsia="ko-KR"/>
        </w:rPr>
        <w:t>3398</w:t>
      </w:r>
    </w:p>
    <w:p w14:paraId="09AF490C" w14:textId="77309AB5" w:rsidR="005E768D" w:rsidRPr="00C44DF6" w:rsidRDefault="00156F86" w:rsidP="00C44DF6">
      <w:pPr>
        <w:rPr>
          <w:sz w:val="20"/>
          <w:szCs w:val="22"/>
          <w:lang w:eastAsia="ko-KR"/>
        </w:rPr>
      </w:pPr>
      <w:r w:rsidRPr="002757C1">
        <w:rPr>
          <w:sz w:val="20"/>
          <w:szCs w:val="22"/>
          <w:highlight w:val="green"/>
          <w:lang w:eastAsia="ko-KR"/>
        </w:rPr>
        <w:t>3399</w:t>
      </w:r>
    </w:p>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715"/>
        <w:gridCol w:w="1170"/>
        <w:gridCol w:w="900"/>
        <w:gridCol w:w="810"/>
        <w:gridCol w:w="2340"/>
        <w:gridCol w:w="2070"/>
        <w:gridCol w:w="2072"/>
      </w:tblGrid>
      <w:tr w:rsidR="00E61BBC" w:rsidRPr="00AC6336" w14:paraId="5AAF6618" w14:textId="34E7C75B" w:rsidTr="000404CA">
        <w:tc>
          <w:tcPr>
            <w:tcW w:w="715" w:type="dxa"/>
          </w:tcPr>
          <w:p w14:paraId="3A183C69" w14:textId="2AB5ADD7"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lastRenderedPageBreak/>
              <w:t>CID</w:t>
            </w:r>
          </w:p>
        </w:tc>
        <w:tc>
          <w:tcPr>
            <w:tcW w:w="1170" w:type="dxa"/>
          </w:tcPr>
          <w:p w14:paraId="4ED2680D" w14:textId="16DAEB3F"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t>Commenter</w:t>
            </w:r>
          </w:p>
        </w:tc>
        <w:tc>
          <w:tcPr>
            <w:tcW w:w="900" w:type="dxa"/>
          </w:tcPr>
          <w:p w14:paraId="78EEA7BD" w14:textId="1E75DFEE"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t>Clause Number</w:t>
            </w:r>
          </w:p>
        </w:tc>
        <w:tc>
          <w:tcPr>
            <w:tcW w:w="810" w:type="dxa"/>
          </w:tcPr>
          <w:p w14:paraId="59B612DB" w14:textId="77777777" w:rsidR="00E61BBC" w:rsidRPr="00AC6336" w:rsidRDefault="00E61BBC" w:rsidP="00E61BBC">
            <w:pPr>
              <w:rPr>
                <w:rFonts w:ascii="Arial" w:hAnsi="Arial" w:cs="Arial"/>
                <w:b/>
                <w:bCs/>
                <w:szCs w:val="18"/>
              </w:rPr>
            </w:pPr>
            <w:r w:rsidRPr="00AC6336">
              <w:rPr>
                <w:rFonts w:ascii="Arial" w:hAnsi="Arial" w:cs="Arial"/>
                <w:b/>
                <w:bCs/>
                <w:szCs w:val="18"/>
              </w:rPr>
              <w:t>Page.</w:t>
            </w:r>
          </w:p>
          <w:p w14:paraId="314739D0" w14:textId="114330DC"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t>Line</w:t>
            </w:r>
          </w:p>
        </w:tc>
        <w:tc>
          <w:tcPr>
            <w:tcW w:w="2340" w:type="dxa"/>
          </w:tcPr>
          <w:p w14:paraId="1292EC48" w14:textId="4BC8B6E8" w:rsidR="00E61BBC" w:rsidRPr="00AC6336" w:rsidRDefault="00E61BBC" w:rsidP="00E61BBC">
            <w:pPr>
              <w:rPr>
                <w:rFonts w:ascii="Arial" w:hAnsi="Arial" w:cs="Arial"/>
                <w:b/>
                <w:bCs/>
                <w:szCs w:val="18"/>
              </w:rPr>
            </w:pPr>
            <w:r w:rsidRPr="00AC6336">
              <w:rPr>
                <w:rFonts w:ascii="Arial" w:hAnsi="Arial" w:cs="Arial"/>
                <w:b/>
                <w:bCs/>
                <w:szCs w:val="18"/>
              </w:rPr>
              <w:t>Comment</w:t>
            </w:r>
          </w:p>
        </w:tc>
        <w:tc>
          <w:tcPr>
            <w:tcW w:w="2070" w:type="dxa"/>
          </w:tcPr>
          <w:p w14:paraId="2D207D9D" w14:textId="6E1DCD93" w:rsidR="00E61BBC" w:rsidRPr="00AC6336" w:rsidRDefault="00E61BBC" w:rsidP="00E61BBC">
            <w:pPr>
              <w:rPr>
                <w:rFonts w:ascii="Arial" w:hAnsi="Arial" w:cs="Arial"/>
                <w:b/>
                <w:bCs/>
                <w:szCs w:val="18"/>
              </w:rPr>
            </w:pPr>
            <w:r w:rsidRPr="00AC6336">
              <w:rPr>
                <w:rFonts w:ascii="Arial" w:hAnsi="Arial" w:cs="Arial"/>
                <w:b/>
                <w:bCs/>
                <w:szCs w:val="18"/>
              </w:rPr>
              <w:t>Proposed Change</w:t>
            </w:r>
          </w:p>
        </w:tc>
        <w:tc>
          <w:tcPr>
            <w:tcW w:w="2072" w:type="dxa"/>
          </w:tcPr>
          <w:p w14:paraId="4ED595CF" w14:textId="77777777" w:rsidR="00E61BBC" w:rsidRPr="00AC6336" w:rsidRDefault="00E61BBC" w:rsidP="00E61BBC">
            <w:pPr>
              <w:rPr>
                <w:rFonts w:ascii="Arial" w:hAnsi="Arial" w:cs="Arial"/>
                <w:b/>
                <w:bCs/>
                <w:szCs w:val="18"/>
              </w:rPr>
            </w:pPr>
            <w:r w:rsidRPr="00AC6336">
              <w:rPr>
                <w:rFonts w:ascii="Arial" w:hAnsi="Arial" w:cs="Arial"/>
                <w:b/>
                <w:bCs/>
                <w:szCs w:val="18"/>
              </w:rPr>
              <w:t>Resolution</w:t>
            </w:r>
          </w:p>
          <w:p w14:paraId="3AD7CF3E" w14:textId="24CFB167" w:rsidR="00E61BBC" w:rsidRPr="00AC6336" w:rsidRDefault="00E61BBC" w:rsidP="00E61BBC">
            <w:pPr>
              <w:rPr>
                <w:rFonts w:ascii="Arial" w:hAnsi="Arial" w:cs="Arial"/>
                <w:b/>
                <w:bCs/>
                <w:szCs w:val="18"/>
              </w:rPr>
            </w:pPr>
          </w:p>
        </w:tc>
      </w:tr>
      <w:tr w:rsidR="00EC6E2F" w:rsidRPr="00AC6336" w14:paraId="48879F95" w14:textId="77777777" w:rsidTr="00257775">
        <w:tc>
          <w:tcPr>
            <w:tcW w:w="715" w:type="dxa"/>
            <w:shd w:val="clear" w:color="auto" w:fill="FFFFFF" w:themeFill="background1"/>
          </w:tcPr>
          <w:p w14:paraId="33E1930D" w14:textId="77777777" w:rsidR="00EC6E2F" w:rsidRPr="004B20BC" w:rsidRDefault="00EC6E2F" w:rsidP="001A50A1">
            <w:pPr>
              <w:rPr>
                <w:rFonts w:ascii="Calibri" w:hAnsi="Calibri" w:cs="Calibri"/>
                <w:szCs w:val="18"/>
              </w:rPr>
            </w:pPr>
            <w:r w:rsidRPr="004B20BC">
              <w:rPr>
                <w:rFonts w:ascii="Calibri" w:hAnsi="Calibri" w:cs="Calibri"/>
                <w:szCs w:val="18"/>
              </w:rPr>
              <w:t>1797</w:t>
            </w:r>
          </w:p>
        </w:tc>
        <w:tc>
          <w:tcPr>
            <w:tcW w:w="1170" w:type="dxa"/>
          </w:tcPr>
          <w:p w14:paraId="6FD32B2B" w14:textId="77777777" w:rsidR="00EC6E2F" w:rsidRPr="004B20BC" w:rsidRDefault="00EC6E2F" w:rsidP="001A50A1">
            <w:pPr>
              <w:rPr>
                <w:rFonts w:ascii="Calibri" w:hAnsi="Calibri" w:cs="Calibri"/>
                <w:szCs w:val="18"/>
              </w:rPr>
            </w:pPr>
            <w:proofErr w:type="spellStart"/>
            <w:r w:rsidRPr="004B20BC">
              <w:rPr>
                <w:rFonts w:ascii="Calibri" w:hAnsi="Calibri" w:cs="Calibri"/>
                <w:szCs w:val="18"/>
              </w:rPr>
              <w:t>Insun</w:t>
            </w:r>
            <w:proofErr w:type="spellEnd"/>
            <w:r w:rsidRPr="004B20BC">
              <w:rPr>
                <w:rFonts w:ascii="Calibri" w:hAnsi="Calibri" w:cs="Calibri"/>
                <w:szCs w:val="18"/>
              </w:rPr>
              <w:t xml:space="preserve"> Jang</w:t>
            </w:r>
          </w:p>
        </w:tc>
        <w:tc>
          <w:tcPr>
            <w:tcW w:w="900" w:type="dxa"/>
          </w:tcPr>
          <w:p w14:paraId="132BFB79" w14:textId="77777777" w:rsidR="00EC6E2F" w:rsidRPr="004B20BC" w:rsidRDefault="00EC6E2F" w:rsidP="001A50A1">
            <w:pPr>
              <w:rPr>
                <w:rFonts w:ascii="Calibri" w:hAnsi="Calibri" w:cs="Calibri"/>
                <w:szCs w:val="18"/>
              </w:rPr>
            </w:pPr>
            <w:r w:rsidRPr="004B20BC">
              <w:rPr>
                <w:rFonts w:ascii="Calibri" w:hAnsi="Calibri" w:cs="Calibri"/>
                <w:szCs w:val="18"/>
              </w:rPr>
              <w:t> 35.3.13.6</w:t>
            </w:r>
          </w:p>
        </w:tc>
        <w:tc>
          <w:tcPr>
            <w:tcW w:w="810" w:type="dxa"/>
          </w:tcPr>
          <w:p w14:paraId="195B0556" w14:textId="77777777" w:rsidR="00EC6E2F" w:rsidRPr="004B20BC" w:rsidRDefault="00EC6E2F" w:rsidP="001A50A1">
            <w:pPr>
              <w:rPr>
                <w:rFonts w:ascii="Calibri" w:hAnsi="Calibri" w:cs="Calibri"/>
                <w:szCs w:val="18"/>
              </w:rPr>
            </w:pPr>
            <w:r w:rsidRPr="004B20BC">
              <w:rPr>
                <w:rFonts w:ascii="Calibri" w:hAnsi="Calibri" w:cs="Calibri"/>
                <w:szCs w:val="18"/>
              </w:rPr>
              <w:t>144.26.6</w:t>
            </w:r>
          </w:p>
        </w:tc>
        <w:tc>
          <w:tcPr>
            <w:tcW w:w="2340" w:type="dxa"/>
          </w:tcPr>
          <w:p w14:paraId="53E86671" w14:textId="77777777" w:rsidR="00EC6E2F" w:rsidRPr="004B20BC" w:rsidRDefault="00EC6E2F" w:rsidP="001A50A1">
            <w:pPr>
              <w:rPr>
                <w:rFonts w:ascii="Calibri" w:hAnsi="Calibri" w:cs="Calibri"/>
                <w:szCs w:val="18"/>
              </w:rPr>
            </w:pPr>
            <w:r w:rsidRPr="004B20BC">
              <w:rPr>
                <w:rFonts w:ascii="Calibri" w:hAnsi="Calibri" w:cs="Calibri"/>
                <w:szCs w:val="18"/>
              </w:rPr>
              <w:t>A TXOP holder is an STA (i.e., STA-level). However, the sentence is mentioning that a non-STR MLD can be a TXOP holder, which is not clear. Each STA of the non-STR MLD would be a TXOP holder on the corresponding link.</w:t>
            </w:r>
          </w:p>
        </w:tc>
        <w:tc>
          <w:tcPr>
            <w:tcW w:w="2070" w:type="dxa"/>
          </w:tcPr>
          <w:p w14:paraId="15AEF1B8" w14:textId="77777777" w:rsidR="00EC6E2F" w:rsidRPr="004B20BC" w:rsidRDefault="00EC6E2F" w:rsidP="001A50A1">
            <w:pPr>
              <w:rPr>
                <w:rFonts w:ascii="Calibri" w:hAnsi="Calibri" w:cs="Calibri"/>
                <w:szCs w:val="18"/>
              </w:rPr>
            </w:pPr>
            <w:r w:rsidRPr="004B20BC">
              <w:rPr>
                <w:rFonts w:ascii="Calibri" w:hAnsi="Calibri" w:cs="Calibri"/>
                <w:szCs w:val="18"/>
              </w:rPr>
              <w:t xml:space="preserve">Based on the comment, please change the sentence as follows: Each STA </w:t>
            </w:r>
            <w:proofErr w:type="spellStart"/>
            <w:r w:rsidRPr="004B20BC">
              <w:rPr>
                <w:rFonts w:ascii="Calibri" w:hAnsi="Calibri" w:cs="Calibri"/>
                <w:szCs w:val="18"/>
              </w:rPr>
              <w:t>affilaited</w:t>
            </w:r>
            <w:proofErr w:type="spellEnd"/>
            <w:r w:rsidRPr="004B20BC">
              <w:rPr>
                <w:rFonts w:ascii="Calibri" w:hAnsi="Calibri" w:cs="Calibri"/>
                <w:szCs w:val="18"/>
              </w:rPr>
              <w:t xml:space="preserve"> with a non-STR MLD contending for their WM to become TXOP holders and that aligns the start times of the PPDUs scheduled for transmission on their operating links shall ensure that the EDCA count down procedure is completed in all the links.</w:t>
            </w:r>
          </w:p>
        </w:tc>
        <w:tc>
          <w:tcPr>
            <w:tcW w:w="2072" w:type="dxa"/>
          </w:tcPr>
          <w:p w14:paraId="737BCC33" w14:textId="77777777" w:rsidR="00EC6E2F" w:rsidRPr="004B20BC" w:rsidRDefault="00EC6E2F" w:rsidP="001A50A1">
            <w:pPr>
              <w:ind w:hanging="1"/>
              <w:rPr>
                <w:rFonts w:ascii="Calibri" w:hAnsi="Calibri" w:cs="Calibri"/>
                <w:color w:val="000000"/>
                <w:szCs w:val="18"/>
              </w:rPr>
            </w:pPr>
            <w:r>
              <w:rPr>
                <w:rFonts w:ascii="Calibri" w:hAnsi="Calibri" w:cs="Calibri"/>
                <w:color w:val="000000"/>
                <w:szCs w:val="18"/>
              </w:rPr>
              <w:t>Revised</w:t>
            </w:r>
          </w:p>
          <w:p w14:paraId="6F55AEBF" w14:textId="56B27B98" w:rsidR="00EC6E2F" w:rsidRDefault="00A1013E" w:rsidP="001A50A1">
            <w:pPr>
              <w:ind w:hanging="1"/>
              <w:rPr>
                <w:rFonts w:ascii="Calibri" w:hAnsi="Calibri" w:cs="Calibri"/>
                <w:color w:val="000000"/>
                <w:szCs w:val="18"/>
              </w:rPr>
            </w:pPr>
            <w:r>
              <w:rPr>
                <w:rFonts w:ascii="Calibri" w:hAnsi="Calibri" w:cs="Calibri"/>
                <w:color w:val="000000"/>
                <w:szCs w:val="18"/>
              </w:rPr>
              <w:t>Agree, made changes following this and other commenters on this topic</w:t>
            </w:r>
          </w:p>
          <w:p w14:paraId="52A9A03C" w14:textId="77777777" w:rsidR="00A1013E" w:rsidRPr="004B20BC" w:rsidRDefault="00A1013E" w:rsidP="001A50A1">
            <w:pPr>
              <w:ind w:hanging="1"/>
              <w:rPr>
                <w:rFonts w:ascii="Calibri" w:hAnsi="Calibri" w:cs="Calibri"/>
                <w:color w:val="000000"/>
                <w:szCs w:val="18"/>
              </w:rPr>
            </w:pPr>
          </w:p>
          <w:p w14:paraId="764B3059" w14:textId="6B4019D9" w:rsidR="00EC6E2F" w:rsidRPr="004B20BC" w:rsidRDefault="00EC6E2F" w:rsidP="001A50A1">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(#1797) in </w:t>
            </w:r>
            <w:sdt>
              <w:sdtPr>
                <w:rPr>
                  <w:rFonts w:ascii="Calibri" w:hAnsi="Calibri" w:cs="Calibri"/>
                  <w:color w:val="000000"/>
                  <w:szCs w:val="18"/>
                </w:rPr>
                <w:alias w:val="Title"/>
                <w:tag w:val=""/>
                <w:id w:val="280628869"/>
                <w:placeholder>
                  <w:docPart w:val="AE1CDD1923FC4E8E90D2C9083A53CF0B"/>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3D8AB5E7" w14:textId="77777777" w:rsidR="00EC6E2F" w:rsidRPr="004B20BC" w:rsidRDefault="00F42984" w:rsidP="001A50A1">
            <w:pPr>
              <w:rPr>
                <w:rFonts w:ascii="Calibri" w:hAnsi="Calibri" w:cs="Calibri"/>
                <w:color w:val="000000"/>
                <w:szCs w:val="18"/>
              </w:rPr>
            </w:pPr>
            <w:sdt>
              <w:sdtPr>
                <w:rPr>
                  <w:rFonts w:ascii="Calibri" w:hAnsi="Calibri" w:cs="Calibri"/>
                  <w:color w:val="000000"/>
                  <w:szCs w:val="18"/>
                </w:rPr>
                <w:alias w:val="Comments"/>
                <w:tag w:val=""/>
                <w:id w:val="1413976289"/>
                <w:placeholder>
                  <w:docPart w:val="3ACEB1E72E82477BB7FC529B762998D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C6E2F" w:rsidRPr="004B20BC">
                  <w:rPr>
                    <w:rFonts w:ascii="Calibri" w:hAnsi="Calibri" w:cs="Calibri"/>
                    <w:color w:val="000000"/>
                    <w:szCs w:val="18"/>
                  </w:rPr>
                  <w:t>[https://mentor.ieee.org/802.11/dcn/21/11-21-0xxx</w:t>
                </w:r>
                <w:r w:rsidR="00EC6E2F" w:rsidRPr="004B20BC">
                  <w:rPr>
                    <w:rFonts w:ascii="Calibri" w:hAnsi="Calibri" w:cs="Calibri"/>
                    <w:color w:val="000000"/>
                    <w:szCs w:val="18"/>
                  </w:rPr>
                  <w:br/>
                  <w:t>-00-00be-cc34-cr-sync.docx]</w:t>
                </w:r>
              </w:sdtContent>
            </w:sdt>
          </w:p>
          <w:p w14:paraId="0D71243B" w14:textId="77777777" w:rsidR="00EC6E2F" w:rsidRPr="004B20BC" w:rsidRDefault="00EC6E2F" w:rsidP="001A50A1">
            <w:pPr>
              <w:ind w:hanging="1"/>
              <w:rPr>
                <w:rFonts w:ascii="Calibri" w:hAnsi="Calibri" w:cs="Calibri"/>
                <w:color w:val="000000"/>
                <w:szCs w:val="18"/>
              </w:rPr>
            </w:pPr>
          </w:p>
        </w:tc>
      </w:tr>
      <w:tr w:rsidR="00EC6E2F" w:rsidRPr="00AC6336" w14:paraId="42CA3276" w14:textId="77777777" w:rsidTr="00257775">
        <w:tc>
          <w:tcPr>
            <w:tcW w:w="715" w:type="dxa"/>
            <w:shd w:val="clear" w:color="auto" w:fill="FFFFFF" w:themeFill="background1"/>
          </w:tcPr>
          <w:p w14:paraId="47D01A41" w14:textId="77777777" w:rsidR="00EC6E2F" w:rsidRPr="004B20BC" w:rsidRDefault="00EC6E2F" w:rsidP="001A50A1">
            <w:pPr>
              <w:rPr>
                <w:rFonts w:ascii="Calibri" w:hAnsi="Calibri" w:cs="Calibri"/>
                <w:szCs w:val="18"/>
              </w:rPr>
            </w:pPr>
            <w:r w:rsidRPr="004B20BC">
              <w:rPr>
                <w:rFonts w:ascii="Calibri" w:hAnsi="Calibri" w:cs="Calibri"/>
                <w:szCs w:val="18"/>
              </w:rPr>
              <w:t>2142</w:t>
            </w:r>
          </w:p>
        </w:tc>
        <w:tc>
          <w:tcPr>
            <w:tcW w:w="1170" w:type="dxa"/>
          </w:tcPr>
          <w:p w14:paraId="158BFF91" w14:textId="77777777" w:rsidR="00EC6E2F" w:rsidRPr="004B20BC" w:rsidRDefault="00EC6E2F" w:rsidP="001A50A1">
            <w:pPr>
              <w:rPr>
                <w:rFonts w:ascii="Calibri" w:hAnsi="Calibri" w:cs="Calibri"/>
                <w:szCs w:val="18"/>
              </w:rPr>
            </w:pPr>
            <w:r w:rsidRPr="004B20BC">
              <w:rPr>
                <w:rFonts w:ascii="Calibri" w:hAnsi="Calibri" w:cs="Calibri"/>
                <w:szCs w:val="18"/>
              </w:rPr>
              <w:t>Laurent Cariou</w:t>
            </w:r>
          </w:p>
        </w:tc>
        <w:tc>
          <w:tcPr>
            <w:tcW w:w="900" w:type="dxa"/>
          </w:tcPr>
          <w:p w14:paraId="36D809E2" w14:textId="77777777" w:rsidR="00EC6E2F" w:rsidRPr="004B20BC" w:rsidRDefault="00EC6E2F" w:rsidP="001A50A1">
            <w:pPr>
              <w:rPr>
                <w:rFonts w:ascii="Calibri" w:hAnsi="Calibri" w:cs="Calibri"/>
                <w:szCs w:val="18"/>
              </w:rPr>
            </w:pPr>
            <w:r w:rsidRPr="004B20BC">
              <w:rPr>
                <w:rFonts w:ascii="Calibri" w:hAnsi="Calibri" w:cs="Calibri"/>
                <w:szCs w:val="18"/>
              </w:rPr>
              <w:t> 35.3.13.6</w:t>
            </w:r>
          </w:p>
        </w:tc>
        <w:tc>
          <w:tcPr>
            <w:tcW w:w="810" w:type="dxa"/>
          </w:tcPr>
          <w:p w14:paraId="19000363" w14:textId="77777777" w:rsidR="00EC6E2F" w:rsidRPr="004B20BC" w:rsidRDefault="00EC6E2F" w:rsidP="001A50A1">
            <w:pPr>
              <w:rPr>
                <w:rFonts w:ascii="Calibri" w:hAnsi="Calibri" w:cs="Calibri"/>
                <w:szCs w:val="18"/>
              </w:rPr>
            </w:pPr>
            <w:r w:rsidRPr="004B20BC">
              <w:rPr>
                <w:rFonts w:ascii="Calibri" w:hAnsi="Calibri" w:cs="Calibri"/>
                <w:szCs w:val="18"/>
              </w:rPr>
              <w:t>144.26</w:t>
            </w:r>
          </w:p>
        </w:tc>
        <w:tc>
          <w:tcPr>
            <w:tcW w:w="2340" w:type="dxa"/>
          </w:tcPr>
          <w:p w14:paraId="308EB01A" w14:textId="77777777" w:rsidR="00EC6E2F" w:rsidRPr="004B20BC" w:rsidRDefault="00EC6E2F" w:rsidP="001A50A1">
            <w:pPr>
              <w:rPr>
                <w:rFonts w:ascii="Calibri" w:hAnsi="Calibri" w:cs="Calibri"/>
                <w:szCs w:val="18"/>
              </w:rPr>
            </w:pPr>
            <w:r w:rsidRPr="004B20BC">
              <w:rPr>
                <w:rFonts w:ascii="Calibri" w:hAnsi="Calibri" w:cs="Calibri"/>
                <w:szCs w:val="18"/>
              </w:rPr>
              <w:t xml:space="preserve">first sentence: STA of MLD becomes </w:t>
            </w:r>
            <w:proofErr w:type="spellStart"/>
            <w:r w:rsidRPr="004B20BC">
              <w:rPr>
                <w:rFonts w:ascii="Calibri" w:hAnsi="Calibri" w:cs="Calibri"/>
                <w:szCs w:val="18"/>
              </w:rPr>
              <w:t>TxOP</w:t>
            </w:r>
            <w:proofErr w:type="spellEnd"/>
            <w:r w:rsidRPr="004B20BC">
              <w:rPr>
                <w:rFonts w:ascii="Calibri" w:hAnsi="Calibri" w:cs="Calibri"/>
                <w:szCs w:val="18"/>
              </w:rPr>
              <w:t xml:space="preserve"> holder, not the MLD</w:t>
            </w:r>
          </w:p>
        </w:tc>
        <w:tc>
          <w:tcPr>
            <w:tcW w:w="2070" w:type="dxa"/>
          </w:tcPr>
          <w:p w14:paraId="6D06A5B1" w14:textId="77777777" w:rsidR="00EC6E2F" w:rsidRPr="004B20BC" w:rsidRDefault="00EC6E2F" w:rsidP="001A50A1">
            <w:pPr>
              <w:rPr>
                <w:rFonts w:ascii="Calibri" w:hAnsi="Calibri" w:cs="Calibri"/>
                <w:szCs w:val="18"/>
              </w:rPr>
            </w:pPr>
            <w:r w:rsidRPr="004B20BC">
              <w:rPr>
                <w:rFonts w:ascii="Calibri" w:hAnsi="Calibri" w:cs="Calibri"/>
                <w:szCs w:val="18"/>
              </w:rPr>
              <w:t>as in comment</w:t>
            </w:r>
          </w:p>
        </w:tc>
        <w:tc>
          <w:tcPr>
            <w:tcW w:w="2072" w:type="dxa"/>
          </w:tcPr>
          <w:p w14:paraId="330F65BF" w14:textId="77777777" w:rsidR="00EC6E2F" w:rsidRPr="004B20BC" w:rsidRDefault="00EC6E2F" w:rsidP="001A50A1">
            <w:pPr>
              <w:ind w:hanging="1"/>
              <w:rPr>
                <w:rFonts w:ascii="Calibri" w:hAnsi="Calibri" w:cs="Calibri"/>
                <w:szCs w:val="18"/>
              </w:rPr>
            </w:pPr>
            <w:r w:rsidRPr="004B20BC">
              <w:rPr>
                <w:rFonts w:ascii="Calibri" w:hAnsi="Calibri" w:cs="Calibri"/>
                <w:szCs w:val="18"/>
              </w:rPr>
              <w:t>Revised.</w:t>
            </w:r>
          </w:p>
          <w:p w14:paraId="70BF2055" w14:textId="77777777" w:rsidR="00EC6E2F" w:rsidRPr="004B20BC" w:rsidRDefault="00EC6E2F" w:rsidP="001A50A1">
            <w:pPr>
              <w:ind w:hanging="1"/>
              <w:rPr>
                <w:rFonts w:ascii="Calibri" w:hAnsi="Calibri" w:cs="Calibri"/>
                <w:color w:val="000000"/>
                <w:szCs w:val="18"/>
              </w:rPr>
            </w:pPr>
          </w:p>
          <w:p w14:paraId="0A853626" w14:textId="77777777" w:rsidR="00A1013E" w:rsidRDefault="00A1013E" w:rsidP="00A1013E">
            <w:pPr>
              <w:ind w:hanging="1"/>
              <w:rPr>
                <w:rFonts w:ascii="Calibri" w:hAnsi="Calibri" w:cs="Calibri"/>
                <w:color w:val="000000"/>
                <w:szCs w:val="18"/>
              </w:rPr>
            </w:pPr>
            <w:r>
              <w:rPr>
                <w:rFonts w:ascii="Calibri" w:hAnsi="Calibri" w:cs="Calibri"/>
                <w:color w:val="000000"/>
                <w:szCs w:val="18"/>
              </w:rPr>
              <w:t>Agree, made changes following this and other commenters on this topic</w:t>
            </w:r>
          </w:p>
          <w:p w14:paraId="4510ECFF" w14:textId="77777777" w:rsidR="00EC6E2F" w:rsidRPr="004B20BC" w:rsidRDefault="00EC6E2F" w:rsidP="001A50A1">
            <w:pPr>
              <w:ind w:hanging="1"/>
              <w:rPr>
                <w:rFonts w:ascii="Calibri" w:hAnsi="Calibri" w:cs="Calibri"/>
                <w:color w:val="000000"/>
                <w:szCs w:val="18"/>
              </w:rPr>
            </w:pPr>
          </w:p>
          <w:p w14:paraId="3560C3C9" w14:textId="2D4B9F98" w:rsidR="00EC6E2F" w:rsidRPr="004B20BC" w:rsidRDefault="00EC6E2F" w:rsidP="001A50A1">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(#2142) in </w:t>
            </w:r>
            <w:sdt>
              <w:sdtPr>
                <w:rPr>
                  <w:rFonts w:ascii="Calibri" w:hAnsi="Calibri" w:cs="Calibri"/>
                  <w:color w:val="000000"/>
                  <w:szCs w:val="18"/>
                </w:rPr>
                <w:alias w:val="Title"/>
                <w:tag w:val=""/>
                <w:id w:val="-1866818293"/>
                <w:placeholder>
                  <w:docPart w:val="9B64ED184ABF4F74B9D31CEFD0CB9ABB"/>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5C43C4FE" w14:textId="77777777" w:rsidR="00EC6E2F" w:rsidRPr="004B20BC" w:rsidRDefault="00F42984" w:rsidP="001A50A1">
            <w:pPr>
              <w:rPr>
                <w:rFonts w:ascii="Calibri" w:hAnsi="Calibri" w:cs="Calibri"/>
                <w:color w:val="000000"/>
                <w:szCs w:val="18"/>
              </w:rPr>
            </w:pPr>
            <w:sdt>
              <w:sdtPr>
                <w:rPr>
                  <w:rFonts w:ascii="Calibri" w:hAnsi="Calibri" w:cs="Calibri"/>
                  <w:color w:val="000000"/>
                  <w:szCs w:val="18"/>
                </w:rPr>
                <w:alias w:val="Comments"/>
                <w:tag w:val=""/>
                <w:id w:val="310371090"/>
                <w:placeholder>
                  <w:docPart w:val="134DE1AB7C81430CBA566F7F02C6E66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C6E2F" w:rsidRPr="004B20BC">
                  <w:rPr>
                    <w:rFonts w:ascii="Calibri" w:hAnsi="Calibri" w:cs="Calibri"/>
                    <w:color w:val="000000"/>
                    <w:szCs w:val="18"/>
                  </w:rPr>
                  <w:t>[https://mentor.ieee.org/802.11/dcn/21/11-21-0xxx</w:t>
                </w:r>
                <w:r w:rsidR="00EC6E2F" w:rsidRPr="004B20BC">
                  <w:rPr>
                    <w:rFonts w:ascii="Calibri" w:hAnsi="Calibri" w:cs="Calibri"/>
                    <w:color w:val="000000"/>
                    <w:szCs w:val="18"/>
                  </w:rPr>
                  <w:br/>
                  <w:t>-00-00be-cc34-cr-sync.docx]</w:t>
                </w:r>
              </w:sdtContent>
            </w:sdt>
          </w:p>
          <w:p w14:paraId="2EE92F59" w14:textId="77777777" w:rsidR="00EC6E2F" w:rsidRPr="004B20BC" w:rsidRDefault="00EC6E2F" w:rsidP="001A50A1">
            <w:pPr>
              <w:ind w:hanging="1"/>
              <w:rPr>
                <w:rFonts w:ascii="Calibri" w:hAnsi="Calibri" w:cs="Calibri"/>
                <w:color w:val="000000"/>
                <w:szCs w:val="18"/>
              </w:rPr>
            </w:pPr>
          </w:p>
        </w:tc>
      </w:tr>
      <w:tr w:rsidR="005D77F9" w:rsidRPr="00AC6336" w14:paraId="1D6921F9" w14:textId="77777777" w:rsidTr="00257775">
        <w:tc>
          <w:tcPr>
            <w:tcW w:w="715" w:type="dxa"/>
            <w:shd w:val="clear" w:color="auto" w:fill="FFFFFF" w:themeFill="background1"/>
          </w:tcPr>
          <w:p w14:paraId="0146B04C" w14:textId="51B198F7" w:rsidR="005D77F9" w:rsidRPr="004B20BC" w:rsidRDefault="005D77F9" w:rsidP="005D77F9">
            <w:pPr>
              <w:rPr>
                <w:rFonts w:ascii="Calibri" w:hAnsi="Calibri" w:cs="Calibri"/>
                <w:szCs w:val="18"/>
              </w:rPr>
            </w:pPr>
            <w:r w:rsidRPr="004B20BC">
              <w:rPr>
                <w:rFonts w:ascii="Calibri" w:hAnsi="Calibri" w:cs="Calibri"/>
                <w:szCs w:val="18"/>
              </w:rPr>
              <w:t>3323</w:t>
            </w:r>
          </w:p>
        </w:tc>
        <w:tc>
          <w:tcPr>
            <w:tcW w:w="1170" w:type="dxa"/>
          </w:tcPr>
          <w:p w14:paraId="0FE601FE" w14:textId="2546199E" w:rsidR="005D77F9" w:rsidRPr="004B20BC" w:rsidRDefault="005D77F9" w:rsidP="005D77F9">
            <w:pPr>
              <w:rPr>
                <w:rFonts w:ascii="Calibri" w:hAnsi="Calibri" w:cs="Calibri"/>
                <w:szCs w:val="18"/>
              </w:rPr>
            </w:pPr>
            <w:proofErr w:type="spellStart"/>
            <w:r w:rsidRPr="004B20BC">
              <w:rPr>
                <w:rFonts w:ascii="Calibri" w:hAnsi="Calibri" w:cs="Calibri"/>
                <w:szCs w:val="18"/>
              </w:rPr>
              <w:t>Yunbo</w:t>
            </w:r>
            <w:proofErr w:type="spellEnd"/>
            <w:r w:rsidRPr="004B20BC">
              <w:rPr>
                <w:rFonts w:ascii="Calibri" w:hAnsi="Calibri" w:cs="Calibri"/>
                <w:szCs w:val="18"/>
              </w:rPr>
              <w:t xml:space="preserve"> Li</w:t>
            </w:r>
          </w:p>
        </w:tc>
        <w:tc>
          <w:tcPr>
            <w:tcW w:w="900" w:type="dxa"/>
          </w:tcPr>
          <w:p w14:paraId="05E73177" w14:textId="583E4FC3" w:rsidR="005D77F9" w:rsidRPr="004B20BC" w:rsidRDefault="00F11DED" w:rsidP="005D77F9">
            <w:pPr>
              <w:rPr>
                <w:rFonts w:ascii="Calibri" w:hAnsi="Calibri" w:cs="Calibri"/>
                <w:szCs w:val="18"/>
              </w:rPr>
            </w:pPr>
            <w:r w:rsidRPr="004B20BC">
              <w:rPr>
                <w:rFonts w:ascii="Calibri" w:hAnsi="Calibri" w:cs="Calibri"/>
                <w:szCs w:val="18"/>
              </w:rPr>
              <w:t> 35.3.13.6</w:t>
            </w:r>
          </w:p>
        </w:tc>
        <w:tc>
          <w:tcPr>
            <w:tcW w:w="810" w:type="dxa"/>
          </w:tcPr>
          <w:p w14:paraId="11614616" w14:textId="16D0D4FC" w:rsidR="005D77F9" w:rsidRPr="004B20BC" w:rsidRDefault="004D10F5" w:rsidP="005D77F9">
            <w:pPr>
              <w:rPr>
                <w:rFonts w:ascii="Calibri" w:hAnsi="Calibri" w:cs="Calibri"/>
                <w:szCs w:val="18"/>
              </w:rPr>
            </w:pPr>
            <w:r w:rsidRPr="004B20BC">
              <w:rPr>
                <w:rFonts w:ascii="Calibri" w:hAnsi="Calibri" w:cs="Calibri"/>
                <w:szCs w:val="18"/>
              </w:rPr>
              <w:t>144.26</w:t>
            </w:r>
          </w:p>
        </w:tc>
        <w:tc>
          <w:tcPr>
            <w:tcW w:w="2340" w:type="dxa"/>
          </w:tcPr>
          <w:p w14:paraId="5BCA7D64" w14:textId="22D4A267" w:rsidR="005D77F9" w:rsidRPr="004B20BC" w:rsidRDefault="005D77F9" w:rsidP="005D77F9">
            <w:pPr>
              <w:rPr>
                <w:rFonts w:ascii="Calibri" w:hAnsi="Calibri" w:cs="Calibri"/>
                <w:szCs w:val="18"/>
              </w:rPr>
            </w:pPr>
            <w:r w:rsidRPr="004B20BC">
              <w:rPr>
                <w:rFonts w:ascii="Calibri" w:hAnsi="Calibri" w:cs="Calibri"/>
                <w:szCs w:val="18"/>
              </w:rPr>
              <w:t>because the non-STR MLD transmit on more than one link, "become a TXOP holder" should be changed "become TXOP holders"</w:t>
            </w:r>
          </w:p>
        </w:tc>
        <w:tc>
          <w:tcPr>
            <w:tcW w:w="2070" w:type="dxa"/>
          </w:tcPr>
          <w:p w14:paraId="02393ACA" w14:textId="526716D1" w:rsidR="005D77F9" w:rsidRPr="004B20BC" w:rsidRDefault="005D77F9" w:rsidP="005D77F9">
            <w:pPr>
              <w:rPr>
                <w:rFonts w:ascii="Calibri" w:hAnsi="Calibri" w:cs="Calibri"/>
                <w:szCs w:val="18"/>
              </w:rPr>
            </w:pPr>
            <w:r w:rsidRPr="004B20BC">
              <w:rPr>
                <w:rFonts w:ascii="Calibri" w:hAnsi="Calibri" w:cs="Calibri"/>
                <w:szCs w:val="18"/>
              </w:rPr>
              <w:t>as in comment.</w:t>
            </w:r>
          </w:p>
        </w:tc>
        <w:tc>
          <w:tcPr>
            <w:tcW w:w="2072" w:type="dxa"/>
          </w:tcPr>
          <w:p w14:paraId="57E3421E" w14:textId="6D19D162" w:rsidR="005D77F9" w:rsidRDefault="00F05695" w:rsidP="005D77F9">
            <w:pPr>
              <w:ind w:hanging="1"/>
              <w:rPr>
                <w:rFonts w:ascii="Calibri" w:hAnsi="Calibri" w:cs="Calibri"/>
                <w:szCs w:val="18"/>
              </w:rPr>
            </w:pPr>
            <w:r w:rsidRPr="004B20BC">
              <w:rPr>
                <w:rFonts w:ascii="Calibri" w:hAnsi="Calibri" w:cs="Calibri"/>
                <w:szCs w:val="18"/>
              </w:rPr>
              <w:t>Revised</w:t>
            </w:r>
            <w:r w:rsidR="005D77F9" w:rsidRPr="004B20BC">
              <w:rPr>
                <w:rFonts w:ascii="Calibri" w:hAnsi="Calibri" w:cs="Calibri"/>
                <w:szCs w:val="18"/>
              </w:rPr>
              <w:t>.</w:t>
            </w:r>
          </w:p>
          <w:p w14:paraId="12829829" w14:textId="77777777" w:rsidR="007068FA" w:rsidRPr="004B20BC" w:rsidRDefault="007068FA" w:rsidP="005D77F9">
            <w:pPr>
              <w:ind w:hanging="1"/>
              <w:rPr>
                <w:rFonts w:ascii="Calibri" w:hAnsi="Calibri" w:cs="Calibri"/>
                <w:szCs w:val="18"/>
              </w:rPr>
            </w:pPr>
          </w:p>
          <w:p w14:paraId="56B94A42" w14:textId="3D84BCE5" w:rsidR="00A1013E" w:rsidRDefault="00A1013E" w:rsidP="00A1013E">
            <w:pPr>
              <w:ind w:hanging="1"/>
              <w:rPr>
                <w:rFonts w:ascii="Calibri" w:hAnsi="Calibri" w:cs="Calibri"/>
                <w:color w:val="000000"/>
                <w:szCs w:val="18"/>
              </w:rPr>
            </w:pPr>
            <w:r>
              <w:rPr>
                <w:rFonts w:ascii="Calibri" w:hAnsi="Calibri" w:cs="Calibri"/>
                <w:color w:val="000000"/>
                <w:szCs w:val="18"/>
              </w:rPr>
              <w:t>Made changes following this and other commenters on this topic</w:t>
            </w:r>
          </w:p>
          <w:p w14:paraId="52ABFE54" w14:textId="15069698" w:rsidR="005D77F9" w:rsidRPr="004B20BC" w:rsidRDefault="005D77F9" w:rsidP="005D77F9">
            <w:pPr>
              <w:ind w:hanging="1"/>
              <w:rPr>
                <w:rFonts w:ascii="Calibri" w:hAnsi="Calibri" w:cs="Calibri"/>
                <w:szCs w:val="18"/>
              </w:rPr>
            </w:pPr>
          </w:p>
          <w:p w14:paraId="015000A8" w14:textId="347383DD" w:rsidR="003B185E" w:rsidRPr="004B20BC" w:rsidRDefault="003B185E" w:rsidP="003B185E">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w:t>
            </w:r>
            <w:r w:rsidR="000308C6" w:rsidRPr="004B20BC">
              <w:rPr>
                <w:rFonts w:ascii="Calibri" w:hAnsi="Calibri" w:cs="Calibri"/>
                <w:color w:val="000000"/>
                <w:szCs w:val="18"/>
              </w:rPr>
              <w:t>3323</w:t>
            </w:r>
            <w:r w:rsidRPr="004B20BC">
              <w:rPr>
                <w:rFonts w:ascii="Calibri" w:hAnsi="Calibri" w:cs="Calibri"/>
                <w:color w:val="000000"/>
                <w:szCs w:val="18"/>
              </w:rPr>
              <w:t xml:space="preserve">) in </w:t>
            </w:r>
            <w:sdt>
              <w:sdtPr>
                <w:rPr>
                  <w:rFonts w:ascii="Calibri" w:hAnsi="Calibri" w:cs="Calibri"/>
                  <w:color w:val="000000"/>
                  <w:szCs w:val="18"/>
                </w:rPr>
                <w:alias w:val="Title"/>
                <w:tag w:val=""/>
                <w:id w:val="205691904"/>
                <w:placeholder>
                  <w:docPart w:val="982A48CE227145C586A4ECB3514C5A9D"/>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7535EDFE" w14:textId="0AC616B3" w:rsidR="003B185E" w:rsidRPr="004B20BC" w:rsidRDefault="00F42984" w:rsidP="003B185E">
            <w:pPr>
              <w:rPr>
                <w:rFonts w:ascii="Calibri" w:hAnsi="Calibri" w:cs="Calibri"/>
                <w:color w:val="000000"/>
                <w:szCs w:val="18"/>
              </w:rPr>
            </w:pPr>
            <w:sdt>
              <w:sdtPr>
                <w:rPr>
                  <w:rFonts w:ascii="Calibri" w:hAnsi="Calibri" w:cs="Calibri"/>
                  <w:color w:val="000000"/>
                  <w:szCs w:val="18"/>
                </w:rPr>
                <w:alias w:val="Comments"/>
                <w:tag w:val=""/>
                <w:id w:val="-66656888"/>
                <w:placeholder>
                  <w:docPart w:val="2D5316C7A0B942B78651F57A7BAFAF9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p w14:paraId="38CC067B" w14:textId="77777777" w:rsidR="003B185E" w:rsidRPr="004B20BC" w:rsidRDefault="003B185E" w:rsidP="005D77F9">
            <w:pPr>
              <w:ind w:hanging="1"/>
              <w:rPr>
                <w:rFonts w:ascii="Calibri" w:hAnsi="Calibri" w:cs="Calibri"/>
                <w:szCs w:val="18"/>
              </w:rPr>
            </w:pPr>
          </w:p>
          <w:p w14:paraId="6890FDE5" w14:textId="77777777" w:rsidR="005D77F9" w:rsidRPr="004B20BC" w:rsidRDefault="005D77F9" w:rsidP="003B185E">
            <w:pPr>
              <w:ind w:hanging="1"/>
              <w:rPr>
                <w:rFonts w:ascii="Calibri" w:hAnsi="Calibri" w:cs="Calibri"/>
                <w:color w:val="000000"/>
                <w:szCs w:val="18"/>
              </w:rPr>
            </w:pPr>
          </w:p>
        </w:tc>
      </w:tr>
      <w:tr w:rsidR="005D77F9" w:rsidRPr="00AC6336" w14:paraId="647516B6" w14:textId="5E5886F6" w:rsidTr="00257775">
        <w:tc>
          <w:tcPr>
            <w:tcW w:w="715" w:type="dxa"/>
            <w:shd w:val="clear" w:color="auto" w:fill="FFFFFF" w:themeFill="background1"/>
          </w:tcPr>
          <w:p w14:paraId="15EC9624" w14:textId="335C257F" w:rsidR="005D77F9" w:rsidRPr="004B20BC" w:rsidRDefault="005D77F9" w:rsidP="005D77F9">
            <w:pPr>
              <w:rPr>
                <w:rFonts w:ascii="Calibri" w:hAnsi="Calibri" w:cs="Calibri"/>
                <w:color w:val="000000"/>
                <w:szCs w:val="18"/>
              </w:rPr>
            </w:pPr>
            <w:r w:rsidRPr="004B20BC">
              <w:rPr>
                <w:rFonts w:ascii="Calibri" w:hAnsi="Calibri" w:cs="Calibri"/>
                <w:szCs w:val="18"/>
              </w:rPr>
              <w:t>1439</w:t>
            </w:r>
          </w:p>
        </w:tc>
        <w:tc>
          <w:tcPr>
            <w:tcW w:w="1170" w:type="dxa"/>
          </w:tcPr>
          <w:p w14:paraId="30489A60" w14:textId="033CB51C" w:rsidR="005D77F9" w:rsidRPr="004B20BC" w:rsidRDefault="005D77F9" w:rsidP="005D77F9">
            <w:pPr>
              <w:rPr>
                <w:rFonts w:ascii="Calibri" w:hAnsi="Calibri" w:cs="Calibri"/>
                <w:color w:val="000000"/>
                <w:szCs w:val="18"/>
              </w:rPr>
            </w:pPr>
            <w:proofErr w:type="spellStart"/>
            <w:r w:rsidRPr="004B20BC">
              <w:rPr>
                <w:rFonts w:ascii="Calibri" w:hAnsi="Calibri" w:cs="Calibri"/>
                <w:szCs w:val="18"/>
              </w:rPr>
              <w:t>Chien</w:t>
            </w:r>
            <w:proofErr w:type="spellEnd"/>
            <w:r w:rsidRPr="004B20BC">
              <w:rPr>
                <w:rFonts w:ascii="Calibri" w:hAnsi="Calibri" w:cs="Calibri"/>
                <w:szCs w:val="18"/>
              </w:rPr>
              <w:t>-Fang Hsu</w:t>
            </w:r>
          </w:p>
        </w:tc>
        <w:tc>
          <w:tcPr>
            <w:tcW w:w="900" w:type="dxa"/>
          </w:tcPr>
          <w:p w14:paraId="6C5730A9" w14:textId="31B96F9C" w:rsidR="005D77F9" w:rsidRPr="004B20BC" w:rsidRDefault="005D77F9" w:rsidP="005D77F9">
            <w:pPr>
              <w:rPr>
                <w:rFonts w:ascii="Calibri" w:hAnsi="Calibri" w:cs="Calibri"/>
                <w:color w:val="000000"/>
                <w:szCs w:val="18"/>
              </w:rPr>
            </w:pPr>
            <w:r w:rsidRPr="004B20BC">
              <w:rPr>
                <w:rFonts w:ascii="Calibri" w:hAnsi="Calibri" w:cs="Calibri"/>
                <w:szCs w:val="18"/>
              </w:rPr>
              <w:t>35.3.13.6</w:t>
            </w:r>
          </w:p>
        </w:tc>
        <w:tc>
          <w:tcPr>
            <w:tcW w:w="810" w:type="dxa"/>
          </w:tcPr>
          <w:p w14:paraId="58CCC5B1" w14:textId="189C97E6" w:rsidR="005D77F9" w:rsidRPr="004B20BC" w:rsidRDefault="005D77F9" w:rsidP="005D77F9">
            <w:pPr>
              <w:rPr>
                <w:rFonts w:ascii="Calibri" w:hAnsi="Calibri" w:cs="Calibri"/>
                <w:color w:val="000000"/>
                <w:szCs w:val="18"/>
              </w:rPr>
            </w:pPr>
            <w:r w:rsidRPr="004B20BC">
              <w:rPr>
                <w:rFonts w:ascii="Calibri" w:hAnsi="Calibri" w:cs="Calibri"/>
                <w:szCs w:val="18"/>
              </w:rPr>
              <w:t>144.45</w:t>
            </w:r>
          </w:p>
        </w:tc>
        <w:tc>
          <w:tcPr>
            <w:tcW w:w="2340" w:type="dxa"/>
          </w:tcPr>
          <w:p w14:paraId="0D8B62D4" w14:textId="77B48310" w:rsidR="005D77F9" w:rsidRPr="004B20BC" w:rsidRDefault="005D77F9" w:rsidP="005D77F9">
            <w:pPr>
              <w:rPr>
                <w:rFonts w:ascii="Calibri" w:hAnsi="Calibri" w:cs="Calibri"/>
                <w:color w:val="000000"/>
                <w:szCs w:val="18"/>
              </w:rPr>
            </w:pPr>
            <w:r w:rsidRPr="004B20BC">
              <w:rPr>
                <w:rFonts w:ascii="Calibri" w:hAnsi="Calibri" w:cs="Calibri"/>
                <w:szCs w:val="18"/>
              </w:rPr>
              <w:t xml:space="preserve">When the STA decides to perform a new </w:t>
            </w:r>
            <w:proofErr w:type="spellStart"/>
            <w:r w:rsidRPr="004B20BC">
              <w:rPr>
                <w:rFonts w:ascii="Calibri" w:hAnsi="Calibri" w:cs="Calibri"/>
                <w:szCs w:val="18"/>
              </w:rPr>
              <w:t>backoff</w:t>
            </w:r>
            <w:proofErr w:type="spellEnd"/>
            <w:r w:rsidRPr="004B20BC">
              <w:rPr>
                <w:rFonts w:ascii="Calibri" w:hAnsi="Calibri" w:cs="Calibri"/>
                <w:szCs w:val="18"/>
              </w:rPr>
              <w:t xml:space="preserve"> procedure, should it wait AIFS[AC] again?</w:t>
            </w:r>
          </w:p>
        </w:tc>
        <w:tc>
          <w:tcPr>
            <w:tcW w:w="2070" w:type="dxa"/>
          </w:tcPr>
          <w:p w14:paraId="0EAACC7B" w14:textId="72B4089F" w:rsidR="005D77F9" w:rsidRPr="004B20BC" w:rsidRDefault="005D77F9" w:rsidP="005D77F9">
            <w:pPr>
              <w:rPr>
                <w:rFonts w:ascii="Calibri" w:hAnsi="Calibri" w:cs="Calibri"/>
                <w:color w:val="000000"/>
                <w:szCs w:val="18"/>
              </w:rPr>
            </w:pPr>
            <w:r w:rsidRPr="004B20BC">
              <w:rPr>
                <w:rFonts w:ascii="Calibri" w:hAnsi="Calibri" w:cs="Calibri"/>
                <w:szCs w:val="18"/>
              </w:rPr>
              <w:t>Clarify it</w:t>
            </w:r>
          </w:p>
        </w:tc>
        <w:tc>
          <w:tcPr>
            <w:tcW w:w="2072" w:type="dxa"/>
          </w:tcPr>
          <w:p w14:paraId="07157EFA" w14:textId="217BBF3E" w:rsidR="005D77F9" w:rsidRPr="004B20BC" w:rsidRDefault="005D77F9" w:rsidP="005D77F9">
            <w:pPr>
              <w:rPr>
                <w:rFonts w:ascii="Calibri" w:hAnsi="Calibri" w:cs="Calibri"/>
                <w:color w:val="000000"/>
                <w:szCs w:val="18"/>
              </w:rPr>
            </w:pPr>
            <w:r w:rsidRPr="004B20BC">
              <w:rPr>
                <w:rFonts w:ascii="Calibri" w:hAnsi="Calibri" w:cs="Calibri"/>
                <w:color w:val="000000"/>
                <w:szCs w:val="18"/>
              </w:rPr>
              <w:t>Revised</w:t>
            </w:r>
          </w:p>
          <w:p w14:paraId="5FD21580" w14:textId="77777777" w:rsidR="005D77F9" w:rsidRPr="004B20BC" w:rsidRDefault="005D77F9" w:rsidP="005D77F9">
            <w:pPr>
              <w:rPr>
                <w:rFonts w:ascii="Calibri" w:hAnsi="Calibri" w:cs="Calibri"/>
                <w:color w:val="000000"/>
                <w:szCs w:val="18"/>
              </w:rPr>
            </w:pPr>
          </w:p>
          <w:p w14:paraId="0F46C909" w14:textId="6199D7C6" w:rsidR="005D77F9" w:rsidRPr="004B20BC" w:rsidRDefault="005D77F9" w:rsidP="005D77F9">
            <w:pPr>
              <w:rPr>
                <w:rFonts w:ascii="Calibri" w:hAnsi="Calibri" w:cs="Calibri"/>
                <w:color w:val="000000"/>
                <w:szCs w:val="18"/>
              </w:rPr>
            </w:pPr>
            <w:r w:rsidRPr="004B20BC">
              <w:rPr>
                <w:rFonts w:ascii="Calibri" w:hAnsi="Calibri" w:cs="Calibri"/>
                <w:color w:val="000000"/>
                <w:szCs w:val="18"/>
              </w:rPr>
              <w:t>Added clarification note</w:t>
            </w:r>
            <w:r w:rsidR="00A1013E">
              <w:rPr>
                <w:rFonts w:ascii="Calibri" w:hAnsi="Calibri" w:cs="Calibri"/>
                <w:color w:val="000000"/>
                <w:szCs w:val="18"/>
              </w:rPr>
              <w:t xml:space="preserve"> following this and other </w:t>
            </w:r>
            <w:proofErr w:type="spellStart"/>
            <w:r w:rsidR="00A1013E">
              <w:rPr>
                <w:rFonts w:ascii="Calibri" w:hAnsi="Calibri" w:cs="Calibri"/>
                <w:color w:val="000000"/>
                <w:szCs w:val="18"/>
              </w:rPr>
              <w:t>commeters</w:t>
            </w:r>
            <w:proofErr w:type="spellEnd"/>
            <w:r w:rsidR="00A1013E">
              <w:rPr>
                <w:rFonts w:ascii="Calibri" w:hAnsi="Calibri" w:cs="Calibri"/>
                <w:color w:val="000000"/>
                <w:szCs w:val="18"/>
              </w:rPr>
              <w:t xml:space="preserve"> on this topic</w:t>
            </w:r>
            <w:r w:rsidRPr="004B20BC">
              <w:rPr>
                <w:rFonts w:ascii="Calibri" w:hAnsi="Calibri" w:cs="Calibri"/>
                <w:color w:val="000000"/>
                <w:szCs w:val="18"/>
              </w:rPr>
              <w:t>.</w:t>
            </w:r>
          </w:p>
          <w:p w14:paraId="2A8AB154" w14:textId="77777777" w:rsidR="005D77F9" w:rsidRPr="004B20BC" w:rsidRDefault="005D77F9" w:rsidP="005D77F9">
            <w:pPr>
              <w:rPr>
                <w:rFonts w:ascii="Calibri" w:hAnsi="Calibri" w:cs="Calibri"/>
                <w:color w:val="000000"/>
                <w:szCs w:val="18"/>
              </w:rPr>
            </w:pPr>
          </w:p>
          <w:p w14:paraId="3D214698" w14:textId="496443B5" w:rsidR="005D77F9" w:rsidRPr="004B20BC" w:rsidRDefault="005D77F9" w:rsidP="005D77F9">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w:t>
            </w:r>
            <w:r w:rsidRPr="004B20BC">
              <w:rPr>
                <w:rFonts w:ascii="Calibri" w:hAnsi="Calibri" w:cs="Calibri"/>
                <w:color w:val="000000"/>
                <w:szCs w:val="18"/>
              </w:rPr>
              <w:lastRenderedPageBreak/>
              <w:t xml:space="preserve">(#1439) in </w:t>
            </w:r>
            <w:sdt>
              <w:sdtPr>
                <w:rPr>
                  <w:rFonts w:ascii="Calibri" w:hAnsi="Calibri" w:cs="Calibri"/>
                  <w:color w:val="000000"/>
                  <w:szCs w:val="18"/>
                </w:rPr>
                <w:alias w:val="Title"/>
                <w:tag w:val=""/>
                <w:id w:val="-1606186259"/>
                <w:placeholder>
                  <w:docPart w:val="88B932D0381A45298E5AB858E5C7B3B8"/>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409DFD00" w14:textId="56A1CEAB" w:rsidR="005D77F9" w:rsidRPr="004B20BC" w:rsidRDefault="00F42984" w:rsidP="005D77F9">
            <w:pPr>
              <w:rPr>
                <w:rFonts w:ascii="Calibri" w:hAnsi="Calibri" w:cs="Calibri"/>
                <w:color w:val="000000"/>
                <w:szCs w:val="18"/>
              </w:rPr>
            </w:pPr>
            <w:sdt>
              <w:sdtPr>
                <w:rPr>
                  <w:rFonts w:ascii="Calibri" w:hAnsi="Calibri" w:cs="Calibri"/>
                  <w:color w:val="000000"/>
                  <w:szCs w:val="18"/>
                </w:rPr>
                <w:alias w:val="Comments"/>
                <w:tag w:val=""/>
                <w:id w:val="78263878"/>
                <w:placeholder>
                  <w:docPart w:val="744F7365CB0046AFB399E5610766189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p w14:paraId="2AAFA098" w14:textId="77777777" w:rsidR="005D77F9" w:rsidRPr="004B20BC" w:rsidRDefault="005D77F9" w:rsidP="005D77F9">
            <w:pPr>
              <w:rPr>
                <w:rFonts w:ascii="Calibri" w:hAnsi="Calibri" w:cs="Calibri"/>
                <w:color w:val="000000"/>
                <w:szCs w:val="18"/>
              </w:rPr>
            </w:pPr>
          </w:p>
          <w:p w14:paraId="1404604C" w14:textId="77777777" w:rsidR="005D77F9" w:rsidRPr="004B20BC" w:rsidRDefault="005D77F9" w:rsidP="005D77F9">
            <w:pPr>
              <w:rPr>
                <w:rFonts w:ascii="Calibri" w:hAnsi="Calibri" w:cs="Calibri"/>
                <w:color w:val="000000"/>
                <w:szCs w:val="18"/>
              </w:rPr>
            </w:pPr>
          </w:p>
          <w:p w14:paraId="053E7DA3" w14:textId="2F7B4B58" w:rsidR="005D77F9" w:rsidRPr="004B20BC" w:rsidRDefault="005D77F9" w:rsidP="005D77F9">
            <w:pPr>
              <w:rPr>
                <w:rFonts w:ascii="Calibri" w:hAnsi="Calibri" w:cs="Calibri"/>
                <w:color w:val="000000"/>
                <w:szCs w:val="18"/>
              </w:rPr>
            </w:pPr>
            <w:r w:rsidRPr="004B20BC">
              <w:rPr>
                <w:rFonts w:ascii="Calibri" w:hAnsi="Calibri" w:cs="Calibri"/>
                <w:color w:val="000000"/>
                <w:szCs w:val="18"/>
              </w:rPr>
              <w:t>.</w:t>
            </w:r>
          </w:p>
        </w:tc>
      </w:tr>
      <w:tr w:rsidR="005D77F9" w:rsidRPr="00AC6336" w14:paraId="5CDF754F" w14:textId="4953BFBD" w:rsidTr="00257775">
        <w:tc>
          <w:tcPr>
            <w:tcW w:w="715" w:type="dxa"/>
            <w:shd w:val="clear" w:color="auto" w:fill="FFFFFF" w:themeFill="background1"/>
          </w:tcPr>
          <w:p w14:paraId="7AF54271" w14:textId="0604E532" w:rsidR="005D77F9" w:rsidRPr="004B20BC" w:rsidRDefault="005D51BF" w:rsidP="005D77F9">
            <w:pPr>
              <w:rPr>
                <w:rFonts w:ascii="Calibri" w:hAnsi="Calibri" w:cs="Calibri"/>
                <w:color w:val="000000"/>
                <w:szCs w:val="18"/>
              </w:rPr>
            </w:pPr>
            <w:r w:rsidRPr="004B20BC">
              <w:rPr>
                <w:rFonts w:ascii="Calibri" w:hAnsi="Calibri" w:cs="Calibri"/>
                <w:color w:val="000000"/>
                <w:szCs w:val="18"/>
              </w:rPr>
              <w:lastRenderedPageBreak/>
              <w:t>1509</w:t>
            </w:r>
          </w:p>
        </w:tc>
        <w:tc>
          <w:tcPr>
            <w:tcW w:w="1170" w:type="dxa"/>
          </w:tcPr>
          <w:p w14:paraId="2E02F2B2" w14:textId="118EB474" w:rsidR="005D77F9" w:rsidRPr="004B20BC" w:rsidRDefault="005D77F9" w:rsidP="005D77F9">
            <w:pPr>
              <w:rPr>
                <w:rFonts w:ascii="Calibri" w:hAnsi="Calibri" w:cs="Calibri"/>
                <w:color w:val="000000"/>
                <w:szCs w:val="18"/>
              </w:rPr>
            </w:pPr>
            <w:r w:rsidRPr="004B20BC">
              <w:rPr>
                <w:rFonts w:ascii="Calibri" w:hAnsi="Calibri" w:cs="Calibri"/>
                <w:szCs w:val="18"/>
              </w:rPr>
              <w:t>Dmitry Akhmetov</w:t>
            </w:r>
          </w:p>
        </w:tc>
        <w:tc>
          <w:tcPr>
            <w:tcW w:w="900" w:type="dxa"/>
          </w:tcPr>
          <w:p w14:paraId="42256411" w14:textId="54F2A8BB" w:rsidR="005D77F9" w:rsidRPr="004B20BC" w:rsidRDefault="005D77F9" w:rsidP="005D77F9">
            <w:pPr>
              <w:rPr>
                <w:rFonts w:ascii="Calibri" w:hAnsi="Calibri" w:cs="Calibri"/>
                <w:color w:val="000000"/>
                <w:szCs w:val="18"/>
              </w:rPr>
            </w:pPr>
            <w:r w:rsidRPr="004B20BC">
              <w:rPr>
                <w:rFonts w:ascii="Calibri" w:hAnsi="Calibri" w:cs="Calibri"/>
                <w:szCs w:val="18"/>
              </w:rPr>
              <w:t>35.3.13.6</w:t>
            </w:r>
          </w:p>
        </w:tc>
        <w:tc>
          <w:tcPr>
            <w:tcW w:w="810" w:type="dxa"/>
          </w:tcPr>
          <w:p w14:paraId="4EDD5BEC" w14:textId="01F48B8F" w:rsidR="005D77F9" w:rsidRPr="004B20BC" w:rsidRDefault="005D77F9" w:rsidP="005D77F9">
            <w:pPr>
              <w:rPr>
                <w:rFonts w:ascii="Calibri" w:hAnsi="Calibri" w:cs="Calibri"/>
                <w:color w:val="000000"/>
                <w:szCs w:val="18"/>
              </w:rPr>
            </w:pPr>
            <w:r w:rsidRPr="004B20BC">
              <w:rPr>
                <w:rFonts w:ascii="Calibri" w:hAnsi="Calibri" w:cs="Calibri"/>
                <w:szCs w:val="18"/>
              </w:rPr>
              <w:t>145.45</w:t>
            </w:r>
          </w:p>
        </w:tc>
        <w:tc>
          <w:tcPr>
            <w:tcW w:w="2340" w:type="dxa"/>
          </w:tcPr>
          <w:p w14:paraId="69D7932A" w14:textId="263D7FAA" w:rsidR="005D77F9" w:rsidRPr="004B20BC" w:rsidRDefault="00D44CF9" w:rsidP="005D77F9">
            <w:pPr>
              <w:rPr>
                <w:rFonts w:ascii="Calibri" w:hAnsi="Calibri" w:cs="Calibri"/>
                <w:color w:val="000000"/>
                <w:szCs w:val="18"/>
              </w:rPr>
            </w:pPr>
            <w:r w:rsidRPr="004B20BC">
              <w:rPr>
                <w:rFonts w:ascii="Calibri" w:hAnsi="Calibri" w:cs="Calibri"/>
                <w:color w:val="000000"/>
                <w:szCs w:val="18"/>
              </w:rPr>
              <w:t>i</w:t>
            </w:r>
            <w:r w:rsidR="005D77F9" w:rsidRPr="004B20BC">
              <w:rPr>
                <w:rFonts w:ascii="Calibri" w:hAnsi="Calibri" w:cs="Calibri"/>
                <w:color w:val="000000"/>
                <w:szCs w:val="18"/>
              </w:rPr>
              <w:t xml:space="preserve">f the </w:t>
            </w:r>
            <w:proofErr w:type="spellStart"/>
            <w:r w:rsidR="005D77F9" w:rsidRPr="004B20BC">
              <w:rPr>
                <w:rFonts w:ascii="Calibri" w:hAnsi="Calibri" w:cs="Calibri"/>
                <w:color w:val="000000"/>
                <w:szCs w:val="18"/>
              </w:rPr>
              <w:t>backoff</w:t>
            </w:r>
            <w:proofErr w:type="spellEnd"/>
            <w:r w:rsidR="005D77F9" w:rsidRPr="004B20BC">
              <w:rPr>
                <w:rFonts w:ascii="Calibri" w:hAnsi="Calibri" w:cs="Calibri"/>
                <w:color w:val="000000"/>
                <w:szCs w:val="18"/>
              </w:rPr>
              <w:t xml:space="preserve"> counter of the STA has already reached zero, it may perform a new </w:t>
            </w:r>
            <w:proofErr w:type="spellStart"/>
            <w:r w:rsidR="005D77F9" w:rsidRPr="004B20BC">
              <w:rPr>
                <w:rFonts w:ascii="Calibri" w:hAnsi="Calibri" w:cs="Calibri"/>
                <w:color w:val="000000"/>
                <w:szCs w:val="18"/>
              </w:rPr>
              <w:t>backoff</w:t>
            </w:r>
            <w:proofErr w:type="spellEnd"/>
            <w:r w:rsidR="005D77F9" w:rsidRPr="004B20BC">
              <w:rPr>
                <w:rFonts w:ascii="Calibri" w:hAnsi="Calibri" w:cs="Calibri"/>
                <w:color w:val="000000"/>
                <w:szCs w:val="18"/>
              </w:rPr>
              <w:t xml:space="preserve"> procedure.</w:t>
            </w:r>
          </w:p>
          <w:p w14:paraId="0E3592B2" w14:textId="77777777" w:rsidR="005D77F9" w:rsidRPr="004B20BC" w:rsidRDefault="005D77F9" w:rsidP="005D77F9">
            <w:pPr>
              <w:rPr>
                <w:rFonts w:ascii="Calibri" w:hAnsi="Calibri" w:cs="Calibri"/>
                <w:color w:val="000000"/>
                <w:szCs w:val="18"/>
              </w:rPr>
            </w:pPr>
            <w:r w:rsidRPr="004B20BC">
              <w:rPr>
                <w:rFonts w:ascii="Calibri" w:hAnsi="Calibri" w:cs="Calibri"/>
                <w:color w:val="000000"/>
                <w:szCs w:val="18"/>
              </w:rPr>
              <w:t>CW[AC] and QSRC[AC] are left unchanged.</w:t>
            </w:r>
          </w:p>
          <w:p w14:paraId="38496160" w14:textId="77777777" w:rsidR="005D77F9" w:rsidRPr="004B20BC" w:rsidRDefault="005D77F9" w:rsidP="005D77F9">
            <w:pPr>
              <w:rPr>
                <w:rFonts w:ascii="Calibri" w:hAnsi="Calibri" w:cs="Calibri"/>
                <w:color w:val="000000"/>
                <w:szCs w:val="18"/>
              </w:rPr>
            </w:pPr>
          </w:p>
          <w:p w14:paraId="36A0D027" w14:textId="722967E1" w:rsidR="005D77F9" w:rsidRPr="004B20BC" w:rsidRDefault="005D77F9" w:rsidP="005D77F9">
            <w:pPr>
              <w:rPr>
                <w:rFonts w:ascii="Calibri" w:hAnsi="Calibri" w:cs="Calibri"/>
                <w:color w:val="000000"/>
                <w:szCs w:val="18"/>
              </w:rPr>
            </w:pPr>
            <w:r w:rsidRPr="004B20BC">
              <w:rPr>
                <w:rFonts w:ascii="Calibri" w:hAnsi="Calibri" w:cs="Calibri"/>
                <w:color w:val="000000"/>
                <w:szCs w:val="18"/>
              </w:rPr>
              <w:t xml:space="preserve">Normally the STA perform new </w:t>
            </w:r>
            <w:proofErr w:type="spellStart"/>
            <w:r w:rsidRPr="004B20BC">
              <w:rPr>
                <w:rFonts w:ascii="Calibri" w:hAnsi="Calibri" w:cs="Calibri"/>
                <w:color w:val="000000"/>
                <w:szCs w:val="18"/>
              </w:rPr>
              <w:t>backoff</w:t>
            </w:r>
            <w:proofErr w:type="spellEnd"/>
            <w:r w:rsidRPr="004B20BC">
              <w:rPr>
                <w:rFonts w:ascii="Calibri" w:hAnsi="Calibri" w:cs="Calibri"/>
                <w:color w:val="000000"/>
                <w:szCs w:val="18"/>
              </w:rPr>
              <w:t xml:space="preserve"> procedure when it detect medium change from BUSY to IDLE starting with EIFS/DIFS/AIFSN after change of medium status. In case of SYNC access STA may decide to perform new </w:t>
            </w:r>
            <w:proofErr w:type="spellStart"/>
            <w:r w:rsidRPr="004B20BC">
              <w:rPr>
                <w:rFonts w:ascii="Calibri" w:hAnsi="Calibri" w:cs="Calibri"/>
                <w:color w:val="000000"/>
                <w:szCs w:val="18"/>
              </w:rPr>
              <w:t>backoff</w:t>
            </w:r>
            <w:proofErr w:type="spellEnd"/>
            <w:r w:rsidRPr="004B20BC">
              <w:rPr>
                <w:rFonts w:ascii="Calibri" w:hAnsi="Calibri" w:cs="Calibri"/>
                <w:color w:val="000000"/>
                <w:szCs w:val="18"/>
              </w:rPr>
              <w:t xml:space="preserve"> procedure even when medium on that link is IDLE. Clarification needed on STA </w:t>
            </w:r>
            <w:proofErr w:type="spellStart"/>
            <w:r w:rsidRPr="004B20BC">
              <w:rPr>
                <w:rFonts w:ascii="Calibri" w:hAnsi="Calibri" w:cs="Calibri"/>
                <w:color w:val="000000"/>
                <w:szCs w:val="18"/>
              </w:rPr>
              <w:t>behavior</w:t>
            </w:r>
            <w:proofErr w:type="spellEnd"/>
            <w:r w:rsidRPr="004B20BC">
              <w:rPr>
                <w:rFonts w:ascii="Calibri" w:hAnsi="Calibri" w:cs="Calibri"/>
                <w:color w:val="000000"/>
                <w:szCs w:val="18"/>
              </w:rPr>
              <w:t xml:space="preserve"> in such case</w:t>
            </w:r>
          </w:p>
        </w:tc>
        <w:tc>
          <w:tcPr>
            <w:tcW w:w="2070" w:type="dxa"/>
          </w:tcPr>
          <w:p w14:paraId="79B50282" w14:textId="3C41298D" w:rsidR="005D77F9" w:rsidRPr="004B20BC" w:rsidRDefault="005D77F9" w:rsidP="005D77F9">
            <w:pPr>
              <w:rPr>
                <w:rFonts w:ascii="Calibri" w:hAnsi="Calibri" w:cs="Calibri"/>
                <w:color w:val="000000"/>
                <w:szCs w:val="18"/>
              </w:rPr>
            </w:pPr>
            <w:r w:rsidRPr="004B20BC">
              <w:rPr>
                <w:rFonts w:ascii="Calibri" w:hAnsi="Calibri" w:cs="Calibri"/>
                <w:szCs w:val="18"/>
              </w:rPr>
              <w:t>clarify</w:t>
            </w:r>
          </w:p>
        </w:tc>
        <w:tc>
          <w:tcPr>
            <w:tcW w:w="2072" w:type="dxa"/>
          </w:tcPr>
          <w:p w14:paraId="2A39F79E" w14:textId="77777777" w:rsidR="005D77F9" w:rsidRPr="004B20BC" w:rsidRDefault="005D77F9" w:rsidP="005D77F9">
            <w:pPr>
              <w:rPr>
                <w:rFonts w:ascii="Calibri" w:hAnsi="Calibri" w:cs="Calibri"/>
                <w:color w:val="000000"/>
                <w:szCs w:val="18"/>
              </w:rPr>
            </w:pPr>
            <w:r w:rsidRPr="004B20BC">
              <w:rPr>
                <w:rFonts w:ascii="Calibri" w:hAnsi="Calibri" w:cs="Calibri"/>
                <w:color w:val="000000"/>
                <w:szCs w:val="18"/>
              </w:rPr>
              <w:t>Revised</w:t>
            </w:r>
          </w:p>
          <w:p w14:paraId="0CDD3A00" w14:textId="77777777" w:rsidR="005D77F9" w:rsidRPr="004B20BC" w:rsidRDefault="005D77F9" w:rsidP="005D77F9">
            <w:pPr>
              <w:rPr>
                <w:rFonts w:ascii="Calibri" w:hAnsi="Calibri" w:cs="Calibri"/>
                <w:color w:val="000000"/>
                <w:szCs w:val="18"/>
              </w:rPr>
            </w:pPr>
          </w:p>
          <w:p w14:paraId="1E06BE0F" w14:textId="77777777" w:rsidR="005D77F9" w:rsidRPr="004B20BC" w:rsidRDefault="005D77F9" w:rsidP="005D77F9">
            <w:pPr>
              <w:rPr>
                <w:rFonts w:ascii="Calibri" w:hAnsi="Calibri" w:cs="Calibri"/>
                <w:color w:val="000000"/>
                <w:szCs w:val="18"/>
              </w:rPr>
            </w:pPr>
            <w:r w:rsidRPr="004B20BC">
              <w:rPr>
                <w:rFonts w:ascii="Calibri" w:hAnsi="Calibri" w:cs="Calibri"/>
                <w:color w:val="000000"/>
                <w:szCs w:val="18"/>
              </w:rPr>
              <w:t>Added clarification note.</w:t>
            </w:r>
          </w:p>
          <w:p w14:paraId="03B617CD" w14:textId="77777777" w:rsidR="005D77F9" w:rsidRPr="004B20BC" w:rsidRDefault="005D77F9" w:rsidP="005D77F9">
            <w:pPr>
              <w:rPr>
                <w:rFonts w:ascii="Calibri" w:hAnsi="Calibri" w:cs="Calibri"/>
                <w:color w:val="000000"/>
                <w:szCs w:val="18"/>
              </w:rPr>
            </w:pPr>
          </w:p>
          <w:p w14:paraId="7BBBB87C" w14:textId="02E5AF08" w:rsidR="005D77F9" w:rsidRPr="004B20BC" w:rsidRDefault="005D77F9" w:rsidP="005D77F9">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(#1</w:t>
            </w:r>
            <w:r w:rsidR="005D51BF" w:rsidRPr="004B20BC">
              <w:rPr>
                <w:rFonts w:ascii="Calibri" w:hAnsi="Calibri" w:cs="Calibri"/>
                <w:color w:val="000000"/>
                <w:szCs w:val="18"/>
              </w:rPr>
              <w:t>509</w:t>
            </w:r>
            <w:r w:rsidRPr="004B20BC">
              <w:rPr>
                <w:rFonts w:ascii="Calibri" w:hAnsi="Calibri" w:cs="Calibri"/>
                <w:color w:val="000000"/>
                <w:szCs w:val="18"/>
              </w:rPr>
              <w:t xml:space="preserve">) in </w:t>
            </w:r>
            <w:sdt>
              <w:sdtPr>
                <w:rPr>
                  <w:rFonts w:ascii="Calibri" w:hAnsi="Calibri" w:cs="Calibri"/>
                  <w:color w:val="000000"/>
                  <w:szCs w:val="18"/>
                </w:rPr>
                <w:alias w:val="Title"/>
                <w:tag w:val=""/>
                <w:id w:val="1773049450"/>
                <w:placeholder>
                  <w:docPart w:val="EA58B76D5EB64080A96E3708D46058A2"/>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6BA162E8" w14:textId="33116875" w:rsidR="005D77F9" w:rsidRPr="004B20BC" w:rsidRDefault="00F42984" w:rsidP="005D77F9">
            <w:pPr>
              <w:rPr>
                <w:rFonts w:ascii="Calibri" w:hAnsi="Calibri" w:cs="Calibri"/>
                <w:color w:val="000000"/>
                <w:szCs w:val="18"/>
              </w:rPr>
            </w:pPr>
            <w:sdt>
              <w:sdtPr>
                <w:rPr>
                  <w:rFonts w:ascii="Calibri" w:hAnsi="Calibri" w:cs="Calibri"/>
                  <w:color w:val="000000"/>
                  <w:szCs w:val="18"/>
                </w:rPr>
                <w:alias w:val="Comments"/>
                <w:tag w:val=""/>
                <w:id w:val="-996186219"/>
                <w:placeholder>
                  <w:docPart w:val="E2F2ED7837424B7395F7D9E816ED343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p w14:paraId="295C53D8" w14:textId="77777777" w:rsidR="005D77F9" w:rsidRPr="004B20BC" w:rsidRDefault="005D77F9" w:rsidP="005D77F9">
            <w:pPr>
              <w:rPr>
                <w:rFonts w:ascii="Calibri" w:hAnsi="Calibri" w:cs="Calibri"/>
                <w:color w:val="000000"/>
                <w:szCs w:val="18"/>
              </w:rPr>
            </w:pPr>
          </w:p>
          <w:p w14:paraId="2CEF8469" w14:textId="22C7F8FF" w:rsidR="005D77F9" w:rsidRPr="004B20BC" w:rsidRDefault="005D77F9" w:rsidP="005D77F9">
            <w:pPr>
              <w:rPr>
                <w:rFonts w:ascii="Calibri" w:hAnsi="Calibri" w:cs="Calibri"/>
                <w:color w:val="000000"/>
                <w:szCs w:val="18"/>
              </w:rPr>
            </w:pPr>
          </w:p>
        </w:tc>
      </w:tr>
      <w:tr w:rsidR="005D77F9" w:rsidRPr="00AC6336" w14:paraId="121015C1" w14:textId="3D58AB2B" w:rsidTr="00257775">
        <w:tc>
          <w:tcPr>
            <w:tcW w:w="715" w:type="dxa"/>
            <w:shd w:val="clear" w:color="auto" w:fill="FFFFFF" w:themeFill="background1"/>
          </w:tcPr>
          <w:p w14:paraId="03A43477" w14:textId="5DBED0FA" w:rsidR="005D77F9" w:rsidRPr="004B20BC" w:rsidRDefault="005D77F9" w:rsidP="005D77F9">
            <w:pPr>
              <w:rPr>
                <w:rFonts w:ascii="Calibri" w:hAnsi="Calibri" w:cs="Calibri"/>
                <w:color w:val="000000"/>
                <w:szCs w:val="18"/>
              </w:rPr>
            </w:pPr>
            <w:r w:rsidRPr="004B20BC">
              <w:rPr>
                <w:rFonts w:ascii="Calibri" w:hAnsi="Calibri" w:cs="Calibri"/>
                <w:color w:val="000000"/>
                <w:szCs w:val="18"/>
              </w:rPr>
              <w:t>3141</w:t>
            </w:r>
          </w:p>
        </w:tc>
        <w:tc>
          <w:tcPr>
            <w:tcW w:w="1170" w:type="dxa"/>
          </w:tcPr>
          <w:p w14:paraId="4D7D67C3" w14:textId="17891BAD" w:rsidR="005D77F9" w:rsidRPr="004B20BC" w:rsidRDefault="005D77F9" w:rsidP="005D77F9">
            <w:pPr>
              <w:rPr>
                <w:rFonts w:ascii="Calibri" w:hAnsi="Calibri" w:cs="Calibri"/>
                <w:color w:val="000000"/>
                <w:szCs w:val="18"/>
              </w:rPr>
            </w:pPr>
            <w:r w:rsidRPr="004B20BC">
              <w:rPr>
                <w:rFonts w:ascii="Calibri" w:hAnsi="Calibri" w:cs="Calibri"/>
                <w:szCs w:val="18"/>
              </w:rPr>
              <w:t>Yongho Kim</w:t>
            </w:r>
          </w:p>
        </w:tc>
        <w:tc>
          <w:tcPr>
            <w:tcW w:w="900" w:type="dxa"/>
          </w:tcPr>
          <w:p w14:paraId="5F0275F6" w14:textId="60930BA6" w:rsidR="005D77F9" w:rsidRPr="004B20BC" w:rsidRDefault="005D77F9" w:rsidP="005D77F9">
            <w:pPr>
              <w:rPr>
                <w:rFonts w:ascii="Calibri" w:hAnsi="Calibri" w:cs="Calibri"/>
                <w:color w:val="000000"/>
                <w:szCs w:val="18"/>
              </w:rPr>
            </w:pPr>
            <w:r w:rsidRPr="004B20BC">
              <w:rPr>
                <w:rFonts w:ascii="Calibri" w:hAnsi="Calibri" w:cs="Calibri"/>
                <w:szCs w:val="18"/>
              </w:rPr>
              <w:t>35.</w:t>
            </w:r>
            <w:r w:rsidR="00F42984">
              <w:rPr>
                <w:rFonts w:ascii="Calibri" w:hAnsi="Calibri" w:cs="Calibri"/>
                <w:szCs w:val="18"/>
              </w:rPr>
              <w:t>3.13.6</w:t>
            </w:r>
          </w:p>
        </w:tc>
        <w:tc>
          <w:tcPr>
            <w:tcW w:w="810" w:type="dxa"/>
          </w:tcPr>
          <w:p w14:paraId="135EA510" w14:textId="15E43C99" w:rsidR="005D77F9" w:rsidRPr="004B20BC" w:rsidRDefault="005D77F9" w:rsidP="005D77F9">
            <w:pPr>
              <w:rPr>
                <w:rFonts w:ascii="Calibri" w:hAnsi="Calibri" w:cs="Calibri"/>
                <w:color w:val="000000"/>
                <w:szCs w:val="18"/>
              </w:rPr>
            </w:pPr>
            <w:r w:rsidRPr="004B20BC">
              <w:rPr>
                <w:rFonts w:ascii="Calibri" w:hAnsi="Calibri" w:cs="Calibri"/>
                <w:szCs w:val="18"/>
              </w:rPr>
              <w:t>145.27</w:t>
            </w:r>
          </w:p>
        </w:tc>
        <w:tc>
          <w:tcPr>
            <w:tcW w:w="2340" w:type="dxa"/>
          </w:tcPr>
          <w:p w14:paraId="00068BF3" w14:textId="05C6EE23" w:rsidR="005D77F9" w:rsidRPr="004B20BC" w:rsidRDefault="005D77F9" w:rsidP="005D77F9">
            <w:pPr>
              <w:rPr>
                <w:rFonts w:ascii="Calibri" w:hAnsi="Calibri" w:cs="Calibri"/>
                <w:color w:val="000000"/>
                <w:szCs w:val="18"/>
              </w:rPr>
            </w:pPr>
            <w:r w:rsidRPr="004B20BC">
              <w:rPr>
                <w:rFonts w:ascii="Calibri" w:hAnsi="Calibri" w:cs="Calibri"/>
                <w:szCs w:val="18"/>
              </w:rPr>
              <w:t>"EDCA count down procedure" is not defined in IEEE Std 802.11(TM) -2020. In IEEE Std 802.11(TM) -2020, EDCA TXOP and EDCAF are used to define the procedure. Please define the procedure using the terminologies in IEEE Std 802.11(TM) -2020</w:t>
            </w:r>
          </w:p>
        </w:tc>
        <w:tc>
          <w:tcPr>
            <w:tcW w:w="2070" w:type="dxa"/>
          </w:tcPr>
          <w:p w14:paraId="3ECC5CBC" w14:textId="3C7E3228" w:rsidR="005D77F9" w:rsidRPr="004B20BC" w:rsidRDefault="005D77F9" w:rsidP="005D77F9">
            <w:pPr>
              <w:rPr>
                <w:rFonts w:ascii="Calibri" w:hAnsi="Calibri" w:cs="Calibri"/>
                <w:color w:val="000000"/>
                <w:szCs w:val="18"/>
              </w:rPr>
            </w:pPr>
            <w:r w:rsidRPr="004B20BC">
              <w:rPr>
                <w:rFonts w:ascii="Calibri" w:hAnsi="Calibri" w:cs="Calibri"/>
                <w:szCs w:val="18"/>
              </w:rPr>
              <w:t>As in comment</w:t>
            </w:r>
          </w:p>
        </w:tc>
        <w:tc>
          <w:tcPr>
            <w:tcW w:w="2072" w:type="dxa"/>
          </w:tcPr>
          <w:p w14:paraId="3F8CBD2C" w14:textId="3DD285E2" w:rsidR="005D77F9" w:rsidRPr="004B20BC" w:rsidRDefault="007211EC" w:rsidP="005D77F9">
            <w:pPr>
              <w:rPr>
                <w:rFonts w:ascii="Calibri" w:hAnsi="Calibri" w:cs="Calibri"/>
                <w:color w:val="000000"/>
                <w:szCs w:val="18"/>
              </w:rPr>
            </w:pPr>
            <w:r>
              <w:rPr>
                <w:rFonts w:ascii="Calibri" w:hAnsi="Calibri" w:cs="Calibri"/>
                <w:color w:val="000000"/>
                <w:szCs w:val="18"/>
              </w:rPr>
              <w:t>Revised</w:t>
            </w:r>
          </w:p>
          <w:p w14:paraId="03DDE680" w14:textId="77777777" w:rsidR="005D77F9" w:rsidRPr="004B20BC" w:rsidRDefault="005D77F9" w:rsidP="005D77F9">
            <w:pPr>
              <w:rPr>
                <w:rFonts w:ascii="Calibri" w:hAnsi="Calibri" w:cs="Calibri"/>
                <w:color w:val="000000"/>
                <w:szCs w:val="18"/>
              </w:rPr>
            </w:pPr>
          </w:p>
          <w:p w14:paraId="5CC53857" w14:textId="35AD2C9F" w:rsidR="005D77F9" w:rsidRPr="004B20BC" w:rsidRDefault="005D77F9" w:rsidP="005D77F9">
            <w:pPr>
              <w:rPr>
                <w:rFonts w:ascii="Calibri" w:hAnsi="Calibri" w:cs="Calibri"/>
                <w:color w:val="000000"/>
                <w:szCs w:val="18"/>
              </w:rPr>
            </w:pPr>
            <w:r w:rsidRPr="004B20BC">
              <w:rPr>
                <w:rFonts w:ascii="Calibri" w:hAnsi="Calibri" w:cs="Calibri"/>
                <w:color w:val="000000"/>
                <w:szCs w:val="18"/>
              </w:rPr>
              <w:t>A non-STR MLD contending for the WM to become a TXOP holder and that aligns the start times of the PPDUs scheduled for transmission on more than one link shall obtain TXOP in all the links</w:t>
            </w:r>
          </w:p>
          <w:p w14:paraId="061A6290" w14:textId="77777777" w:rsidR="005D77F9" w:rsidRPr="004B20BC" w:rsidRDefault="005D77F9" w:rsidP="005D77F9">
            <w:pPr>
              <w:rPr>
                <w:rFonts w:ascii="Calibri" w:hAnsi="Calibri" w:cs="Calibri"/>
                <w:color w:val="000000"/>
                <w:szCs w:val="18"/>
              </w:rPr>
            </w:pPr>
          </w:p>
          <w:p w14:paraId="6E198D71" w14:textId="41055DA0" w:rsidR="005D77F9" w:rsidRPr="004B20BC" w:rsidRDefault="005D77F9" w:rsidP="005D77F9">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(#3141) in </w:t>
            </w:r>
            <w:sdt>
              <w:sdtPr>
                <w:rPr>
                  <w:rFonts w:ascii="Calibri" w:hAnsi="Calibri" w:cs="Calibri"/>
                  <w:color w:val="000000"/>
                  <w:szCs w:val="18"/>
                </w:rPr>
                <w:alias w:val="Title"/>
                <w:tag w:val=""/>
                <w:id w:val="2055724486"/>
                <w:placeholder>
                  <w:docPart w:val="845758989F25413BA6A7F8D5929EF98D"/>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65540EED" w14:textId="444FA5A0" w:rsidR="005D77F9" w:rsidRPr="004B20BC" w:rsidRDefault="00F42984" w:rsidP="005D77F9">
            <w:pPr>
              <w:rPr>
                <w:rFonts w:ascii="Calibri" w:hAnsi="Calibri" w:cs="Calibri"/>
                <w:color w:val="000000"/>
                <w:szCs w:val="18"/>
              </w:rPr>
            </w:pPr>
            <w:sdt>
              <w:sdtPr>
                <w:rPr>
                  <w:rFonts w:ascii="Calibri" w:hAnsi="Calibri" w:cs="Calibri"/>
                  <w:color w:val="000000"/>
                  <w:szCs w:val="18"/>
                </w:rPr>
                <w:alias w:val="Comments"/>
                <w:tag w:val=""/>
                <w:id w:val="1704670166"/>
                <w:placeholder>
                  <w:docPart w:val="607932E41A654F88A566055A9455C26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p w14:paraId="0DAB5376" w14:textId="150F46C3" w:rsidR="005D77F9" w:rsidRPr="004B20BC" w:rsidRDefault="005D77F9" w:rsidP="005D77F9">
            <w:pPr>
              <w:rPr>
                <w:rFonts w:ascii="Calibri" w:hAnsi="Calibri" w:cs="Calibri"/>
                <w:color w:val="000000"/>
                <w:szCs w:val="18"/>
              </w:rPr>
            </w:pPr>
          </w:p>
        </w:tc>
      </w:tr>
      <w:tr w:rsidR="005D77F9" w:rsidRPr="00AC6336" w14:paraId="78E04A56" w14:textId="587051A8" w:rsidTr="00257775">
        <w:tc>
          <w:tcPr>
            <w:tcW w:w="715" w:type="dxa"/>
            <w:shd w:val="clear" w:color="auto" w:fill="FFFFFF" w:themeFill="background1"/>
          </w:tcPr>
          <w:p w14:paraId="0E1F5B44" w14:textId="04E71028" w:rsidR="005D77F9" w:rsidRPr="004B20BC" w:rsidRDefault="005D77F9" w:rsidP="005D77F9">
            <w:pPr>
              <w:rPr>
                <w:rFonts w:ascii="Calibri" w:hAnsi="Calibri" w:cs="Calibri"/>
                <w:color w:val="000000"/>
                <w:szCs w:val="18"/>
              </w:rPr>
            </w:pPr>
            <w:r w:rsidRPr="004B20BC">
              <w:rPr>
                <w:rFonts w:ascii="Calibri" w:hAnsi="Calibri" w:cs="Calibri"/>
                <w:szCs w:val="18"/>
              </w:rPr>
              <w:t>3142</w:t>
            </w:r>
          </w:p>
        </w:tc>
        <w:tc>
          <w:tcPr>
            <w:tcW w:w="1170" w:type="dxa"/>
          </w:tcPr>
          <w:p w14:paraId="63FD047C" w14:textId="1700DE17" w:rsidR="005D77F9" w:rsidRPr="004B20BC" w:rsidRDefault="005D77F9" w:rsidP="005D77F9">
            <w:pPr>
              <w:rPr>
                <w:rFonts w:ascii="Calibri" w:hAnsi="Calibri" w:cs="Calibri"/>
                <w:color w:val="000000"/>
                <w:szCs w:val="18"/>
              </w:rPr>
            </w:pPr>
            <w:r w:rsidRPr="004B20BC">
              <w:rPr>
                <w:rFonts w:ascii="Calibri" w:hAnsi="Calibri" w:cs="Calibri"/>
                <w:szCs w:val="18"/>
              </w:rPr>
              <w:t>Yongho Kim</w:t>
            </w:r>
          </w:p>
        </w:tc>
        <w:tc>
          <w:tcPr>
            <w:tcW w:w="900" w:type="dxa"/>
          </w:tcPr>
          <w:p w14:paraId="7CA1FF81" w14:textId="1F9C6A36" w:rsidR="005D77F9" w:rsidRPr="004B20BC" w:rsidRDefault="005D77F9" w:rsidP="005D77F9">
            <w:pPr>
              <w:rPr>
                <w:rFonts w:ascii="Calibri" w:hAnsi="Calibri" w:cs="Calibri"/>
                <w:color w:val="000000"/>
                <w:szCs w:val="18"/>
              </w:rPr>
            </w:pPr>
            <w:r w:rsidRPr="004B20BC">
              <w:rPr>
                <w:rFonts w:ascii="Calibri" w:hAnsi="Calibri" w:cs="Calibri"/>
                <w:color w:val="000000"/>
                <w:szCs w:val="18"/>
              </w:rPr>
              <w:t>35.</w:t>
            </w:r>
            <w:r w:rsidR="00F42984">
              <w:rPr>
                <w:rFonts w:ascii="Calibri" w:hAnsi="Calibri" w:cs="Calibri"/>
                <w:color w:val="000000"/>
                <w:szCs w:val="18"/>
              </w:rPr>
              <w:t>3.13.6</w:t>
            </w:r>
          </w:p>
        </w:tc>
        <w:tc>
          <w:tcPr>
            <w:tcW w:w="810" w:type="dxa"/>
          </w:tcPr>
          <w:p w14:paraId="02E1FE50" w14:textId="576A5A42" w:rsidR="005D77F9" w:rsidRPr="004B20BC" w:rsidRDefault="005D77F9" w:rsidP="005D77F9">
            <w:pPr>
              <w:rPr>
                <w:rFonts w:ascii="Calibri" w:hAnsi="Calibri" w:cs="Calibri"/>
                <w:color w:val="000000"/>
                <w:szCs w:val="18"/>
              </w:rPr>
            </w:pPr>
            <w:r w:rsidRPr="004B20BC">
              <w:rPr>
                <w:rFonts w:ascii="Calibri" w:hAnsi="Calibri" w:cs="Calibri"/>
                <w:color w:val="000000"/>
                <w:szCs w:val="18"/>
              </w:rPr>
              <w:t>144.30</w:t>
            </w:r>
          </w:p>
        </w:tc>
        <w:tc>
          <w:tcPr>
            <w:tcW w:w="2340" w:type="dxa"/>
          </w:tcPr>
          <w:p w14:paraId="47D26386" w14:textId="5E86BCF4" w:rsidR="005D77F9" w:rsidRPr="004B20BC" w:rsidRDefault="005D77F9" w:rsidP="005D77F9">
            <w:pPr>
              <w:rPr>
                <w:rFonts w:ascii="Calibri" w:hAnsi="Calibri" w:cs="Calibri"/>
                <w:color w:val="000000"/>
                <w:szCs w:val="18"/>
              </w:rPr>
            </w:pPr>
            <w:r w:rsidRPr="004B20BC">
              <w:rPr>
                <w:rFonts w:ascii="Calibri" w:hAnsi="Calibri" w:cs="Calibri"/>
                <w:szCs w:val="18"/>
              </w:rPr>
              <w:t xml:space="preserve">NOTE1 suggests to follow 10.23.2.4. However, 10.23.2.4 EDCAF is defined for the primary channel. Description shall be changed to include multi-link </w:t>
            </w:r>
            <w:proofErr w:type="spellStart"/>
            <w:r w:rsidRPr="004B20BC">
              <w:rPr>
                <w:rFonts w:ascii="Calibri" w:hAnsi="Calibri" w:cs="Calibri"/>
                <w:szCs w:val="18"/>
              </w:rPr>
              <w:t>operatio</w:t>
            </w:r>
            <w:proofErr w:type="spellEnd"/>
          </w:p>
        </w:tc>
        <w:tc>
          <w:tcPr>
            <w:tcW w:w="2070" w:type="dxa"/>
          </w:tcPr>
          <w:p w14:paraId="10546DDD" w14:textId="46B4DABC" w:rsidR="005D77F9" w:rsidRPr="004B20BC" w:rsidRDefault="005D77F9" w:rsidP="005D77F9">
            <w:pPr>
              <w:rPr>
                <w:rFonts w:ascii="Calibri" w:hAnsi="Calibri" w:cs="Calibri"/>
                <w:color w:val="000000"/>
                <w:szCs w:val="18"/>
              </w:rPr>
            </w:pPr>
            <w:r w:rsidRPr="004B20BC">
              <w:rPr>
                <w:rFonts w:ascii="Calibri" w:hAnsi="Calibri" w:cs="Calibri"/>
                <w:szCs w:val="18"/>
              </w:rPr>
              <w:t>As in comment</w:t>
            </w:r>
          </w:p>
        </w:tc>
        <w:tc>
          <w:tcPr>
            <w:tcW w:w="2072" w:type="dxa"/>
          </w:tcPr>
          <w:p w14:paraId="3EB7696C" w14:textId="27B95D05" w:rsidR="005D77F9" w:rsidRPr="004B20BC" w:rsidRDefault="005D77F9" w:rsidP="005D77F9">
            <w:pPr>
              <w:autoSpaceDE w:val="0"/>
              <w:autoSpaceDN w:val="0"/>
              <w:adjustRightInd w:val="0"/>
              <w:rPr>
                <w:rFonts w:ascii="Calibri" w:hAnsi="Calibri" w:cs="Calibri"/>
                <w:szCs w:val="18"/>
              </w:rPr>
            </w:pPr>
            <w:r w:rsidRPr="004B20BC">
              <w:rPr>
                <w:rFonts w:ascii="Calibri" w:hAnsi="Calibri" w:cs="Calibri"/>
                <w:szCs w:val="18"/>
              </w:rPr>
              <w:t>Rejected</w:t>
            </w:r>
          </w:p>
          <w:p w14:paraId="40982AA9" w14:textId="591E223B" w:rsidR="005D77F9" w:rsidRPr="004B20BC" w:rsidRDefault="005D77F9" w:rsidP="005D77F9">
            <w:pPr>
              <w:autoSpaceDE w:val="0"/>
              <w:autoSpaceDN w:val="0"/>
              <w:adjustRightInd w:val="0"/>
              <w:rPr>
                <w:rFonts w:ascii="Calibri" w:hAnsi="Calibri" w:cs="Calibri"/>
                <w:szCs w:val="18"/>
              </w:rPr>
            </w:pPr>
          </w:p>
          <w:p w14:paraId="67F97840" w14:textId="0CFB74B5" w:rsidR="005D77F9" w:rsidRPr="004B20BC" w:rsidRDefault="00E45D62" w:rsidP="00E45D62">
            <w:pPr>
              <w:autoSpaceDE w:val="0"/>
              <w:autoSpaceDN w:val="0"/>
              <w:adjustRightInd w:val="0"/>
              <w:rPr>
                <w:rFonts w:ascii="Calibri" w:hAnsi="Calibri" w:cs="Calibri"/>
                <w:color w:val="000000"/>
                <w:szCs w:val="18"/>
              </w:rPr>
            </w:pPr>
            <w:r w:rsidRPr="004B20BC">
              <w:rPr>
                <w:rFonts w:ascii="Calibri" w:hAnsi="Calibri" w:cs="Calibri"/>
                <w:szCs w:val="18"/>
              </w:rPr>
              <w:t>The description is for channel access on a link. At each link, t</w:t>
            </w:r>
            <w:r w:rsidR="005D77F9" w:rsidRPr="004B20BC">
              <w:rPr>
                <w:rFonts w:ascii="Calibri" w:hAnsi="Calibri" w:cs="Calibri"/>
                <w:szCs w:val="18"/>
              </w:rPr>
              <w:t xml:space="preserve">he channel access is performed on a primary channel of </w:t>
            </w:r>
            <w:r w:rsidR="00001EF8">
              <w:rPr>
                <w:rFonts w:ascii="Calibri" w:hAnsi="Calibri" w:cs="Calibri"/>
                <w:szCs w:val="18"/>
              </w:rPr>
              <w:t xml:space="preserve">that </w:t>
            </w:r>
            <w:r w:rsidR="005D77F9" w:rsidRPr="004B20BC">
              <w:rPr>
                <w:rFonts w:ascii="Calibri" w:hAnsi="Calibri" w:cs="Calibri"/>
                <w:szCs w:val="18"/>
              </w:rPr>
              <w:t>link</w:t>
            </w:r>
            <w:r w:rsidR="005D0C65">
              <w:rPr>
                <w:rFonts w:ascii="Calibri" w:hAnsi="Calibri" w:cs="Calibri"/>
                <w:szCs w:val="18"/>
              </w:rPr>
              <w:t xml:space="preserve"> and follow </w:t>
            </w:r>
            <w:r w:rsidR="005D77F9" w:rsidRPr="004B20BC">
              <w:rPr>
                <w:rFonts w:ascii="Calibri" w:hAnsi="Calibri" w:cs="Calibri"/>
                <w:szCs w:val="18"/>
              </w:rPr>
              <w:t xml:space="preserve">procedures described in 10.23.2.4. After </w:t>
            </w:r>
            <w:r w:rsidR="005D77F9" w:rsidRPr="004B20BC">
              <w:rPr>
                <w:rFonts w:ascii="Calibri" w:hAnsi="Calibri" w:cs="Calibri"/>
                <w:szCs w:val="18"/>
              </w:rPr>
              <w:lastRenderedPageBreak/>
              <w:t xml:space="preserve">obtaining TXOP on a primary channel a STA follow procedures described in 10.23.2.5 to transmit a wider mask PPDU </w:t>
            </w:r>
          </w:p>
        </w:tc>
      </w:tr>
      <w:tr w:rsidR="005D77F9" w:rsidRPr="00AC6336" w14:paraId="6012C70A" w14:textId="7F2CD5DE" w:rsidTr="00257775">
        <w:tc>
          <w:tcPr>
            <w:tcW w:w="715" w:type="dxa"/>
            <w:shd w:val="clear" w:color="auto" w:fill="FFFFFF" w:themeFill="background1"/>
          </w:tcPr>
          <w:p w14:paraId="4F90AF91" w14:textId="38EF1F29" w:rsidR="005D77F9" w:rsidRPr="004B20BC" w:rsidRDefault="005D77F9" w:rsidP="005D77F9">
            <w:pPr>
              <w:rPr>
                <w:rFonts w:ascii="Calibri" w:hAnsi="Calibri" w:cs="Calibri"/>
                <w:color w:val="000000"/>
                <w:szCs w:val="18"/>
              </w:rPr>
            </w:pPr>
            <w:r w:rsidRPr="004B20BC">
              <w:rPr>
                <w:rFonts w:ascii="Calibri" w:hAnsi="Calibri" w:cs="Calibri"/>
                <w:szCs w:val="18"/>
              </w:rPr>
              <w:lastRenderedPageBreak/>
              <w:t>1757</w:t>
            </w:r>
          </w:p>
        </w:tc>
        <w:tc>
          <w:tcPr>
            <w:tcW w:w="1170" w:type="dxa"/>
          </w:tcPr>
          <w:p w14:paraId="7CAC1DEC" w14:textId="20D021B2" w:rsidR="005D77F9" w:rsidRPr="004B20BC" w:rsidRDefault="005D77F9" w:rsidP="005D77F9">
            <w:pPr>
              <w:rPr>
                <w:rFonts w:ascii="Calibri" w:hAnsi="Calibri" w:cs="Calibri"/>
                <w:color w:val="000000"/>
                <w:szCs w:val="18"/>
              </w:rPr>
            </w:pPr>
            <w:proofErr w:type="spellStart"/>
            <w:r w:rsidRPr="004B20BC">
              <w:rPr>
                <w:rFonts w:ascii="Calibri" w:hAnsi="Calibri" w:cs="Calibri"/>
                <w:szCs w:val="18"/>
              </w:rPr>
              <w:t>Hanseul</w:t>
            </w:r>
            <w:proofErr w:type="spellEnd"/>
            <w:r w:rsidRPr="004B20BC">
              <w:rPr>
                <w:rFonts w:ascii="Calibri" w:hAnsi="Calibri" w:cs="Calibri"/>
                <w:szCs w:val="18"/>
              </w:rPr>
              <w:t xml:space="preserve"> Hong</w:t>
            </w:r>
          </w:p>
        </w:tc>
        <w:tc>
          <w:tcPr>
            <w:tcW w:w="900" w:type="dxa"/>
          </w:tcPr>
          <w:p w14:paraId="7204D52D" w14:textId="6C667760" w:rsidR="005D77F9" w:rsidRPr="004B20BC" w:rsidRDefault="005D77F9" w:rsidP="005D77F9">
            <w:pPr>
              <w:rPr>
                <w:rFonts w:ascii="Calibri" w:hAnsi="Calibri" w:cs="Calibri"/>
                <w:color w:val="000000"/>
                <w:szCs w:val="18"/>
              </w:rPr>
            </w:pPr>
            <w:r w:rsidRPr="004B20BC">
              <w:rPr>
                <w:rFonts w:ascii="Calibri" w:hAnsi="Calibri" w:cs="Calibri"/>
                <w:szCs w:val="18"/>
              </w:rPr>
              <w:t>35.3.13.6</w:t>
            </w:r>
          </w:p>
        </w:tc>
        <w:tc>
          <w:tcPr>
            <w:tcW w:w="810" w:type="dxa"/>
          </w:tcPr>
          <w:p w14:paraId="1F4613C9" w14:textId="0B3E343B" w:rsidR="005D77F9" w:rsidRPr="004B20BC" w:rsidRDefault="005D77F9" w:rsidP="005D77F9">
            <w:pPr>
              <w:rPr>
                <w:rFonts w:ascii="Calibri" w:hAnsi="Calibri" w:cs="Calibri"/>
                <w:color w:val="000000"/>
                <w:szCs w:val="18"/>
              </w:rPr>
            </w:pPr>
            <w:r w:rsidRPr="004B20BC">
              <w:rPr>
                <w:rFonts w:ascii="Calibri" w:hAnsi="Calibri" w:cs="Calibri"/>
                <w:color w:val="000000"/>
                <w:szCs w:val="18"/>
              </w:rPr>
              <w:t>144.35</w:t>
            </w:r>
          </w:p>
        </w:tc>
        <w:tc>
          <w:tcPr>
            <w:tcW w:w="2340" w:type="dxa"/>
          </w:tcPr>
          <w:p w14:paraId="23A0A058" w14:textId="017675E8" w:rsidR="005D77F9" w:rsidRPr="004B20BC" w:rsidRDefault="005D77F9" w:rsidP="005D77F9">
            <w:pPr>
              <w:rPr>
                <w:rFonts w:ascii="Calibri" w:hAnsi="Calibri" w:cs="Calibri"/>
                <w:color w:val="000000"/>
                <w:szCs w:val="18"/>
              </w:rPr>
            </w:pPr>
            <w:r w:rsidRPr="004B20BC">
              <w:rPr>
                <w:rFonts w:ascii="Calibri" w:hAnsi="Calibri" w:cs="Calibri"/>
                <w:szCs w:val="18"/>
              </w:rPr>
              <w:t xml:space="preserve">Following this operation, a frame may be transmitted when it is a slot boundary on which the </w:t>
            </w:r>
            <w:proofErr w:type="spellStart"/>
            <w:r w:rsidRPr="004B20BC">
              <w:rPr>
                <w:rFonts w:ascii="Calibri" w:hAnsi="Calibri" w:cs="Calibri"/>
                <w:szCs w:val="18"/>
              </w:rPr>
              <w:t>backoff</w:t>
            </w:r>
            <w:proofErr w:type="spellEnd"/>
            <w:r w:rsidRPr="004B20BC">
              <w:rPr>
                <w:rFonts w:ascii="Calibri" w:hAnsi="Calibri" w:cs="Calibri"/>
                <w:szCs w:val="18"/>
              </w:rPr>
              <w:t xml:space="preserve"> counter is </w:t>
            </w:r>
            <w:proofErr w:type="spellStart"/>
            <w:r w:rsidRPr="004B20BC">
              <w:rPr>
                <w:rFonts w:ascii="Calibri" w:hAnsi="Calibri" w:cs="Calibri"/>
                <w:szCs w:val="18"/>
              </w:rPr>
              <w:t>decremeted</w:t>
            </w:r>
            <w:proofErr w:type="spellEnd"/>
            <w:r w:rsidRPr="004B20BC">
              <w:rPr>
                <w:rFonts w:ascii="Calibri" w:hAnsi="Calibri" w:cs="Calibri"/>
                <w:szCs w:val="18"/>
              </w:rPr>
              <w:t xml:space="preserve"> from 1 to 0. However, the current EDCA operation actually transmits a frame when it is already 0 at the slot boundary(one slot boundary later). It is not clear why it should transmit one slot boundary earlier.</w:t>
            </w:r>
          </w:p>
        </w:tc>
        <w:tc>
          <w:tcPr>
            <w:tcW w:w="2070" w:type="dxa"/>
          </w:tcPr>
          <w:p w14:paraId="11E2A082" w14:textId="6AD9EEA4" w:rsidR="005D77F9" w:rsidRPr="004B20BC" w:rsidRDefault="005D77F9" w:rsidP="005D77F9">
            <w:pPr>
              <w:rPr>
                <w:rFonts w:ascii="Calibri" w:hAnsi="Calibri" w:cs="Calibri"/>
                <w:color w:val="000000"/>
                <w:szCs w:val="18"/>
              </w:rPr>
            </w:pPr>
            <w:r w:rsidRPr="004B20BC">
              <w:rPr>
                <w:rFonts w:ascii="Calibri" w:hAnsi="Calibri" w:cs="Calibri"/>
                <w:szCs w:val="18"/>
              </w:rPr>
              <w:t>Modify the transmission time so that it is aligned with current EDCA operation</w:t>
            </w:r>
          </w:p>
        </w:tc>
        <w:tc>
          <w:tcPr>
            <w:tcW w:w="2072" w:type="dxa"/>
          </w:tcPr>
          <w:p w14:paraId="656FA6AE" w14:textId="77777777" w:rsidR="005D77F9" w:rsidRPr="004B20BC" w:rsidRDefault="005D77F9" w:rsidP="005D77F9">
            <w:pPr>
              <w:autoSpaceDE w:val="0"/>
              <w:autoSpaceDN w:val="0"/>
              <w:adjustRightInd w:val="0"/>
              <w:rPr>
                <w:rFonts w:ascii="Calibri" w:hAnsi="Calibri" w:cs="Calibri"/>
                <w:szCs w:val="18"/>
              </w:rPr>
            </w:pPr>
            <w:r w:rsidRPr="004B20BC">
              <w:rPr>
                <w:rFonts w:ascii="Calibri" w:hAnsi="Calibri" w:cs="Calibri"/>
                <w:szCs w:val="18"/>
              </w:rPr>
              <w:t xml:space="preserve">Revised. </w:t>
            </w:r>
          </w:p>
          <w:p w14:paraId="075A4E76" w14:textId="73BA7082" w:rsidR="005D77F9" w:rsidRPr="004B20BC" w:rsidRDefault="005D77F9" w:rsidP="005D77F9">
            <w:pPr>
              <w:autoSpaceDE w:val="0"/>
              <w:autoSpaceDN w:val="0"/>
              <w:adjustRightInd w:val="0"/>
              <w:rPr>
                <w:rFonts w:ascii="Calibri" w:hAnsi="Calibri" w:cs="Calibri"/>
                <w:szCs w:val="18"/>
              </w:rPr>
            </w:pPr>
          </w:p>
          <w:p w14:paraId="4220D114" w14:textId="5BFE0782" w:rsidR="005D77F9" w:rsidRPr="004B20BC" w:rsidRDefault="0019232E" w:rsidP="005D77F9">
            <w:pPr>
              <w:autoSpaceDE w:val="0"/>
              <w:autoSpaceDN w:val="0"/>
              <w:adjustRightInd w:val="0"/>
              <w:rPr>
                <w:rFonts w:ascii="Calibri" w:hAnsi="Calibri" w:cs="Calibri"/>
                <w:szCs w:val="18"/>
              </w:rPr>
            </w:pPr>
            <w:r w:rsidRPr="004B20BC">
              <w:rPr>
                <w:rFonts w:ascii="Calibri" w:hAnsi="Calibri" w:cs="Calibri"/>
                <w:szCs w:val="18"/>
              </w:rPr>
              <w:t xml:space="preserve">Changed text to reflect </w:t>
            </w:r>
            <w:r w:rsidR="006B7753" w:rsidRPr="004B20BC">
              <w:rPr>
                <w:rFonts w:ascii="Calibri" w:hAnsi="Calibri" w:cs="Calibri"/>
                <w:szCs w:val="18"/>
              </w:rPr>
              <w:t xml:space="preserve">intended </w:t>
            </w:r>
            <w:proofErr w:type="spellStart"/>
            <w:r w:rsidR="006B7753" w:rsidRPr="004B20BC">
              <w:rPr>
                <w:rFonts w:ascii="Calibri" w:hAnsi="Calibri" w:cs="Calibri"/>
                <w:szCs w:val="18"/>
              </w:rPr>
              <w:t>behavior</w:t>
            </w:r>
            <w:proofErr w:type="spellEnd"/>
          </w:p>
          <w:p w14:paraId="2E8EF1DA" w14:textId="3CE109DE" w:rsidR="005D77F9" w:rsidRPr="004B20BC" w:rsidRDefault="005D77F9" w:rsidP="005D77F9">
            <w:pPr>
              <w:autoSpaceDE w:val="0"/>
              <w:autoSpaceDN w:val="0"/>
              <w:adjustRightInd w:val="0"/>
              <w:rPr>
                <w:rFonts w:ascii="Calibri" w:hAnsi="Calibri" w:cs="Calibri"/>
                <w:szCs w:val="18"/>
              </w:rPr>
            </w:pPr>
          </w:p>
          <w:p w14:paraId="0D92B42F" w14:textId="70177ADE" w:rsidR="005D77F9" w:rsidRPr="004B20BC" w:rsidRDefault="005D77F9" w:rsidP="005D77F9">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w:t>
            </w:r>
            <w:r w:rsidR="001F7D44" w:rsidRPr="004B20BC">
              <w:rPr>
                <w:rFonts w:ascii="Calibri" w:hAnsi="Calibri" w:cs="Calibri"/>
                <w:color w:val="000000"/>
                <w:szCs w:val="18"/>
              </w:rPr>
              <w:t>1757</w:t>
            </w:r>
            <w:r w:rsidRPr="004B20BC">
              <w:rPr>
                <w:rFonts w:ascii="Calibri" w:hAnsi="Calibri" w:cs="Calibri"/>
                <w:color w:val="000000"/>
                <w:szCs w:val="18"/>
              </w:rPr>
              <w:t xml:space="preserve">) in </w:t>
            </w:r>
            <w:sdt>
              <w:sdtPr>
                <w:rPr>
                  <w:rFonts w:ascii="Calibri" w:hAnsi="Calibri" w:cs="Calibri"/>
                  <w:color w:val="000000"/>
                  <w:szCs w:val="18"/>
                </w:rPr>
                <w:alias w:val="Title"/>
                <w:tag w:val=""/>
                <w:id w:val="-181437140"/>
                <w:placeholder>
                  <w:docPart w:val="4A37DDBBE9004BF9B844253E4DE5023C"/>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50171EBA" w14:textId="06E845C6" w:rsidR="005D77F9" w:rsidRPr="004B20BC" w:rsidRDefault="00F42984" w:rsidP="005D77F9">
            <w:pPr>
              <w:rPr>
                <w:rFonts w:ascii="Calibri" w:hAnsi="Calibri" w:cs="Calibri"/>
                <w:color w:val="000000"/>
                <w:szCs w:val="18"/>
              </w:rPr>
            </w:pPr>
            <w:sdt>
              <w:sdtPr>
                <w:rPr>
                  <w:rFonts w:ascii="Calibri" w:hAnsi="Calibri" w:cs="Calibri"/>
                  <w:color w:val="000000"/>
                  <w:szCs w:val="18"/>
                </w:rPr>
                <w:alias w:val="Comments"/>
                <w:tag w:val=""/>
                <w:id w:val="1525904668"/>
                <w:placeholder>
                  <w:docPart w:val="3A5E86B13A684FA0B2CE1F166CC5ADB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p w14:paraId="2044630A" w14:textId="0C20858D" w:rsidR="005D77F9" w:rsidRPr="004B20BC" w:rsidRDefault="005D77F9" w:rsidP="005D77F9">
            <w:pPr>
              <w:autoSpaceDE w:val="0"/>
              <w:autoSpaceDN w:val="0"/>
              <w:adjustRightInd w:val="0"/>
              <w:rPr>
                <w:rFonts w:ascii="Calibri" w:hAnsi="Calibri" w:cs="Calibri"/>
                <w:szCs w:val="18"/>
              </w:rPr>
            </w:pPr>
          </w:p>
          <w:p w14:paraId="1A35A4C4" w14:textId="7411CDB9" w:rsidR="005D77F9" w:rsidRPr="004B20BC" w:rsidRDefault="005D77F9" w:rsidP="002413EC">
            <w:pPr>
              <w:autoSpaceDE w:val="0"/>
              <w:autoSpaceDN w:val="0"/>
              <w:adjustRightInd w:val="0"/>
              <w:rPr>
                <w:rFonts w:ascii="Calibri" w:hAnsi="Calibri" w:cs="Calibri"/>
                <w:szCs w:val="18"/>
              </w:rPr>
            </w:pPr>
          </w:p>
          <w:p w14:paraId="7615AFBD" w14:textId="61CD1E59" w:rsidR="005D77F9" w:rsidRPr="004B20BC" w:rsidRDefault="005D77F9" w:rsidP="005D77F9">
            <w:pPr>
              <w:rPr>
                <w:rFonts w:ascii="Calibri" w:hAnsi="Calibri" w:cs="Calibri"/>
                <w:color w:val="000000"/>
                <w:szCs w:val="18"/>
              </w:rPr>
            </w:pPr>
          </w:p>
        </w:tc>
      </w:tr>
      <w:tr w:rsidR="00110654" w:rsidRPr="00AC6336" w14:paraId="60338225" w14:textId="77777777" w:rsidTr="00257775">
        <w:tc>
          <w:tcPr>
            <w:tcW w:w="715" w:type="dxa"/>
            <w:shd w:val="clear" w:color="auto" w:fill="FFFFFF" w:themeFill="background1"/>
          </w:tcPr>
          <w:p w14:paraId="12B222F0" w14:textId="19C8BD63" w:rsidR="00110654" w:rsidRPr="004B20BC" w:rsidRDefault="00395791" w:rsidP="00110654">
            <w:pPr>
              <w:rPr>
                <w:rFonts w:ascii="Calibri" w:hAnsi="Calibri" w:cs="Calibri"/>
                <w:color w:val="000000"/>
                <w:szCs w:val="18"/>
              </w:rPr>
            </w:pPr>
            <w:r w:rsidRPr="004B20BC">
              <w:rPr>
                <w:rFonts w:ascii="Calibri" w:hAnsi="Calibri" w:cs="Calibri"/>
                <w:color w:val="000000"/>
                <w:szCs w:val="18"/>
              </w:rPr>
              <w:t>1510</w:t>
            </w:r>
          </w:p>
        </w:tc>
        <w:tc>
          <w:tcPr>
            <w:tcW w:w="1170" w:type="dxa"/>
          </w:tcPr>
          <w:p w14:paraId="56F316B8" w14:textId="3715206B" w:rsidR="00110654" w:rsidRPr="004B20BC" w:rsidRDefault="00395791" w:rsidP="00110654">
            <w:pPr>
              <w:rPr>
                <w:rFonts w:ascii="Calibri" w:hAnsi="Calibri" w:cs="Calibri"/>
                <w:color w:val="000000"/>
                <w:szCs w:val="18"/>
              </w:rPr>
            </w:pPr>
            <w:proofErr w:type="spellStart"/>
            <w:r w:rsidRPr="004B20BC">
              <w:rPr>
                <w:rFonts w:ascii="Calibri" w:hAnsi="Calibri" w:cs="Calibri"/>
                <w:color w:val="000000"/>
                <w:szCs w:val="18"/>
              </w:rPr>
              <w:t>DmitryAkhmetov</w:t>
            </w:r>
            <w:proofErr w:type="spellEnd"/>
          </w:p>
        </w:tc>
        <w:tc>
          <w:tcPr>
            <w:tcW w:w="900" w:type="dxa"/>
          </w:tcPr>
          <w:p w14:paraId="46BB8043" w14:textId="781B35C7" w:rsidR="00110654" w:rsidRPr="004B20BC" w:rsidRDefault="00512E05" w:rsidP="00110654">
            <w:pPr>
              <w:rPr>
                <w:rFonts w:ascii="Calibri" w:hAnsi="Calibri" w:cs="Calibri"/>
                <w:color w:val="000000"/>
                <w:szCs w:val="18"/>
              </w:rPr>
            </w:pPr>
            <w:r w:rsidRPr="004B20BC">
              <w:rPr>
                <w:rFonts w:ascii="Calibri" w:hAnsi="Calibri" w:cs="Calibri"/>
                <w:color w:val="000000"/>
                <w:szCs w:val="18"/>
              </w:rPr>
              <w:t>35.3.13.6</w:t>
            </w:r>
          </w:p>
        </w:tc>
        <w:tc>
          <w:tcPr>
            <w:tcW w:w="810" w:type="dxa"/>
          </w:tcPr>
          <w:p w14:paraId="22346801" w14:textId="67B23A9C" w:rsidR="00110654" w:rsidRPr="004B20BC" w:rsidRDefault="00512E05" w:rsidP="00110654">
            <w:pPr>
              <w:rPr>
                <w:rFonts w:ascii="Calibri" w:hAnsi="Calibri" w:cs="Calibri"/>
                <w:color w:val="000000"/>
                <w:szCs w:val="18"/>
              </w:rPr>
            </w:pPr>
            <w:r w:rsidRPr="004B20BC">
              <w:rPr>
                <w:rFonts w:ascii="Calibri" w:hAnsi="Calibri" w:cs="Calibri"/>
                <w:color w:val="000000"/>
                <w:szCs w:val="18"/>
              </w:rPr>
              <w:t>146.40</w:t>
            </w:r>
          </w:p>
        </w:tc>
        <w:tc>
          <w:tcPr>
            <w:tcW w:w="2340" w:type="dxa"/>
          </w:tcPr>
          <w:p w14:paraId="454AC0A8" w14:textId="77777777" w:rsidR="00512E05" w:rsidRPr="004B20BC" w:rsidRDefault="00512E05" w:rsidP="00512E05">
            <w:pPr>
              <w:rPr>
                <w:rFonts w:ascii="Calibri" w:hAnsi="Calibri" w:cs="Calibri"/>
                <w:color w:val="000000"/>
                <w:szCs w:val="18"/>
              </w:rPr>
            </w:pPr>
            <w:r w:rsidRPr="004B20BC">
              <w:rPr>
                <w:rFonts w:ascii="Calibri" w:hAnsi="Calibri" w:cs="Calibri"/>
                <w:color w:val="000000"/>
                <w:szCs w:val="18"/>
              </w:rPr>
              <w:t>-- The STA may initiate transmission on a link when the medium is idle and one of the following</w:t>
            </w:r>
          </w:p>
          <w:p w14:paraId="5FCDD2B5" w14:textId="77777777" w:rsidR="00512E05" w:rsidRPr="004B20BC" w:rsidRDefault="00512E05" w:rsidP="00512E05">
            <w:pPr>
              <w:rPr>
                <w:rFonts w:ascii="Calibri" w:hAnsi="Calibri" w:cs="Calibri"/>
                <w:color w:val="000000"/>
                <w:szCs w:val="18"/>
              </w:rPr>
            </w:pPr>
            <w:r w:rsidRPr="004B20BC">
              <w:rPr>
                <w:rFonts w:ascii="Calibri" w:hAnsi="Calibri" w:cs="Calibri"/>
                <w:color w:val="000000"/>
                <w:szCs w:val="18"/>
              </w:rPr>
              <w:t>conditions is met:</w:t>
            </w:r>
          </w:p>
          <w:p w14:paraId="7619563F" w14:textId="77777777" w:rsidR="00512E05" w:rsidRPr="004B20BC" w:rsidRDefault="00512E05" w:rsidP="00512E05">
            <w:pPr>
              <w:rPr>
                <w:rFonts w:ascii="Calibri" w:hAnsi="Calibri" w:cs="Calibri"/>
                <w:color w:val="000000"/>
                <w:szCs w:val="18"/>
              </w:rPr>
            </w:pPr>
            <w:r w:rsidRPr="004B20BC">
              <w:rPr>
                <w:rFonts w:ascii="Calibri" w:hAnsi="Calibri" w:cs="Calibri"/>
                <w:color w:val="000000"/>
                <w:szCs w:val="18"/>
              </w:rPr>
              <w:t xml:space="preserve">* The </w:t>
            </w:r>
            <w:proofErr w:type="spellStart"/>
            <w:r w:rsidRPr="004B20BC">
              <w:rPr>
                <w:rFonts w:ascii="Calibri" w:hAnsi="Calibri" w:cs="Calibri"/>
                <w:color w:val="000000"/>
                <w:szCs w:val="18"/>
              </w:rPr>
              <w:t>backoff</w:t>
            </w:r>
            <w:proofErr w:type="spellEnd"/>
            <w:r w:rsidRPr="004B20BC">
              <w:rPr>
                <w:rFonts w:ascii="Calibri" w:hAnsi="Calibri" w:cs="Calibri"/>
                <w:color w:val="000000"/>
                <w:szCs w:val="18"/>
              </w:rPr>
              <w:t xml:space="preserve"> counter of the STA reaches zero on a slot boundary of that link.</w:t>
            </w:r>
          </w:p>
          <w:p w14:paraId="6E23BFC2" w14:textId="77777777" w:rsidR="00512E05" w:rsidRPr="004B20BC" w:rsidRDefault="00512E05" w:rsidP="00512E05">
            <w:pPr>
              <w:rPr>
                <w:rFonts w:ascii="Calibri" w:hAnsi="Calibri" w:cs="Calibri"/>
                <w:color w:val="000000"/>
                <w:szCs w:val="18"/>
              </w:rPr>
            </w:pPr>
            <w:r w:rsidRPr="004B20BC">
              <w:rPr>
                <w:rFonts w:ascii="Calibri" w:hAnsi="Calibri" w:cs="Calibri"/>
                <w:color w:val="000000"/>
                <w:szCs w:val="18"/>
              </w:rPr>
              <w:t xml:space="preserve"> The </w:t>
            </w:r>
            <w:proofErr w:type="spellStart"/>
            <w:r w:rsidRPr="004B20BC">
              <w:rPr>
                <w:rFonts w:ascii="Calibri" w:hAnsi="Calibri" w:cs="Calibri"/>
                <w:color w:val="000000"/>
                <w:szCs w:val="18"/>
              </w:rPr>
              <w:t>backoff</w:t>
            </w:r>
            <w:proofErr w:type="spellEnd"/>
            <w:r w:rsidRPr="004B20BC">
              <w:rPr>
                <w:rFonts w:ascii="Calibri" w:hAnsi="Calibri" w:cs="Calibri"/>
                <w:color w:val="000000"/>
                <w:szCs w:val="18"/>
              </w:rPr>
              <w:t xml:space="preserve"> counter of the STA is already zero, and the </w:t>
            </w:r>
            <w:proofErr w:type="spellStart"/>
            <w:r w:rsidRPr="004B20BC">
              <w:rPr>
                <w:rFonts w:ascii="Calibri" w:hAnsi="Calibri" w:cs="Calibri"/>
                <w:color w:val="000000"/>
                <w:szCs w:val="18"/>
              </w:rPr>
              <w:t>backoff</w:t>
            </w:r>
            <w:proofErr w:type="spellEnd"/>
            <w:r w:rsidRPr="004B20BC">
              <w:rPr>
                <w:rFonts w:ascii="Calibri" w:hAnsi="Calibri" w:cs="Calibri"/>
                <w:color w:val="000000"/>
                <w:szCs w:val="18"/>
              </w:rPr>
              <w:t xml:space="preserve"> counter of another STA of the affiliated MLD reaches zero on a slot boundary of the link that the other STA operates.</w:t>
            </w:r>
          </w:p>
          <w:p w14:paraId="4F86A3C9" w14:textId="6C805D53" w:rsidR="00110654" w:rsidRPr="004B20BC" w:rsidRDefault="00512E05" w:rsidP="00512E05">
            <w:pPr>
              <w:rPr>
                <w:rFonts w:ascii="Calibri" w:hAnsi="Calibri" w:cs="Calibri"/>
                <w:color w:val="000000"/>
                <w:szCs w:val="18"/>
              </w:rPr>
            </w:pPr>
            <w:r w:rsidRPr="004B20BC">
              <w:rPr>
                <w:rFonts w:ascii="Calibri" w:hAnsi="Calibri" w:cs="Calibri"/>
                <w:color w:val="000000"/>
                <w:szCs w:val="18"/>
              </w:rPr>
              <w:t>Medium idle normally refers to physical medium status. A STA in WAIT state may have its NAV set by some other transmission and still be in WAIT state.</w:t>
            </w:r>
          </w:p>
        </w:tc>
        <w:tc>
          <w:tcPr>
            <w:tcW w:w="2070" w:type="dxa"/>
          </w:tcPr>
          <w:p w14:paraId="7B464369" w14:textId="7785AD4C" w:rsidR="00110654" w:rsidRPr="004B20BC" w:rsidRDefault="000114A5" w:rsidP="00110654">
            <w:pPr>
              <w:rPr>
                <w:rFonts w:ascii="Calibri" w:hAnsi="Calibri" w:cs="Calibri"/>
                <w:color w:val="000000"/>
                <w:szCs w:val="18"/>
              </w:rPr>
            </w:pPr>
            <w:r w:rsidRPr="004B20BC">
              <w:rPr>
                <w:rFonts w:ascii="Calibri" w:hAnsi="Calibri" w:cs="Calibri"/>
                <w:color w:val="000000"/>
                <w:szCs w:val="18"/>
              </w:rPr>
              <w:t>clarify</w:t>
            </w:r>
          </w:p>
        </w:tc>
        <w:tc>
          <w:tcPr>
            <w:tcW w:w="2072" w:type="dxa"/>
          </w:tcPr>
          <w:p w14:paraId="5FFC10E5" w14:textId="6EE25DA2" w:rsidR="00357A76" w:rsidRDefault="00641E2F" w:rsidP="00110654">
            <w:pPr>
              <w:rPr>
                <w:rFonts w:ascii="Calibri" w:hAnsi="Calibri" w:cs="Calibri"/>
                <w:color w:val="000000"/>
                <w:szCs w:val="18"/>
              </w:rPr>
            </w:pPr>
            <w:r>
              <w:rPr>
                <w:rFonts w:ascii="Calibri" w:hAnsi="Calibri" w:cs="Calibri"/>
                <w:color w:val="000000"/>
                <w:szCs w:val="18"/>
              </w:rPr>
              <w:t>Revised</w:t>
            </w:r>
          </w:p>
          <w:p w14:paraId="2E625550" w14:textId="77777777" w:rsidR="00641E2F" w:rsidRDefault="00641E2F" w:rsidP="00110654">
            <w:pPr>
              <w:rPr>
                <w:rFonts w:ascii="Calibri" w:hAnsi="Calibri" w:cs="Calibri"/>
                <w:color w:val="000000"/>
                <w:szCs w:val="18"/>
              </w:rPr>
            </w:pPr>
          </w:p>
          <w:p w14:paraId="7C9ADD9D" w14:textId="6030B83E" w:rsidR="00110654" w:rsidRPr="004B20BC" w:rsidRDefault="00641E2F" w:rsidP="00110654">
            <w:pPr>
              <w:rPr>
                <w:rFonts w:ascii="Calibri" w:hAnsi="Calibri" w:cs="Calibri"/>
                <w:color w:val="000000"/>
                <w:szCs w:val="18"/>
              </w:rPr>
            </w:pPr>
            <w:r>
              <w:rPr>
                <w:rFonts w:ascii="Calibri" w:hAnsi="Calibri" w:cs="Calibri"/>
                <w:color w:val="000000"/>
                <w:szCs w:val="18"/>
              </w:rPr>
              <w:t>added</w:t>
            </w:r>
            <w:r w:rsidRPr="004B20BC">
              <w:rPr>
                <w:rFonts w:ascii="Calibri" w:hAnsi="Calibri" w:cs="Calibri"/>
                <w:color w:val="000000"/>
                <w:szCs w:val="18"/>
              </w:rPr>
              <w:t xml:space="preserve"> </w:t>
            </w:r>
            <w:r w:rsidR="00FC34B7" w:rsidRPr="004B20BC">
              <w:rPr>
                <w:rFonts w:ascii="Calibri" w:hAnsi="Calibri" w:cs="Calibri"/>
                <w:color w:val="000000"/>
                <w:szCs w:val="18"/>
              </w:rPr>
              <w:t xml:space="preserve">“as indicated by the physical </w:t>
            </w:r>
            <w:r w:rsidR="004563D0" w:rsidRPr="004B20BC">
              <w:rPr>
                <w:rFonts w:ascii="Calibri" w:hAnsi="Calibri" w:cs="Calibri"/>
                <w:color w:val="000000"/>
                <w:szCs w:val="18"/>
              </w:rPr>
              <w:t>and</w:t>
            </w:r>
            <w:r w:rsidR="00FC34B7" w:rsidRPr="004B20BC">
              <w:rPr>
                <w:rFonts w:ascii="Calibri" w:hAnsi="Calibri" w:cs="Calibri"/>
                <w:color w:val="000000"/>
                <w:szCs w:val="18"/>
              </w:rPr>
              <w:t xml:space="preserve"> virtual CS m</w:t>
            </w:r>
            <w:r w:rsidR="00725CED" w:rsidRPr="004B20BC">
              <w:rPr>
                <w:rFonts w:ascii="Calibri" w:hAnsi="Calibri" w:cs="Calibri"/>
                <w:color w:val="000000"/>
                <w:szCs w:val="18"/>
              </w:rPr>
              <w:t>e</w:t>
            </w:r>
            <w:r w:rsidR="00FC34B7" w:rsidRPr="004B20BC">
              <w:rPr>
                <w:rFonts w:ascii="Calibri" w:hAnsi="Calibri" w:cs="Calibri"/>
                <w:color w:val="000000"/>
                <w:szCs w:val="18"/>
              </w:rPr>
              <w:t>chanisms"</w:t>
            </w:r>
          </w:p>
          <w:p w14:paraId="7216FB0A" w14:textId="77777777" w:rsidR="00FC34B7" w:rsidRPr="004B20BC" w:rsidRDefault="00FC34B7" w:rsidP="00110654">
            <w:pPr>
              <w:rPr>
                <w:rFonts w:ascii="Calibri" w:hAnsi="Calibri" w:cs="Calibri"/>
                <w:color w:val="000000"/>
                <w:szCs w:val="18"/>
              </w:rPr>
            </w:pPr>
          </w:p>
          <w:p w14:paraId="01F24862" w14:textId="56593E76" w:rsidR="00FC34B7" w:rsidRPr="004B20BC" w:rsidRDefault="00FC34B7" w:rsidP="00FC34B7">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(#1</w:t>
            </w:r>
            <w:r w:rsidR="00EF34DB" w:rsidRPr="004B20BC">
              <w:rPr>
                <w:rFonts w:ascii="Calibri" w:hAnsi="Calibri" w:cs="Calibri"/>
                <w:color w:val="000000"/>
                <w:szCs w:val="18"/>
              </w:rPr>
              <w:t>510</w:t>
            </w:r>
            <w:r w:rsidRPr="004B20BC">
              <w:rPr>
                <w:rFonts w:ascii="Calibri" w:hAnsi="Calibri" w:cs="Calibri"/>
                <w:color w:val="000000"/>
                <w:szCs w:val="18"/>
              </w:rPr>
              <w:t xml:space="preserve">) in </w:t>
            </w:r>
            <w:sdt>
              <w:sdtPr>
                <w:rPr>
                  <w:rFonts w:ascii="Calibri" w:hAnsi="Calibri" w:cs="Calibri"/>
                  <w:color w:val="000000"/>
                  <w:szCs w:val="18"/>
                </w:rPr>
                <w:alias w:val="Title"/>
                <w:tag w:val=""/>
                <w:id w:val="-313340168"/>
                <w:placeholder>
                  <w:docPart w:val="22A789579AE048ED8DA29513671458F3"/>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51951AD7" w14:textId="3EEBDA27" w:rsidR="00FC34B7" w:rsidRPr="004B20BC" w:rsidRDefault="00F42984" w:rsidP="00FC34B7">
            <w:pPr>
              <w:rPr>
                <w:rFonts w:ascii="Calibri" w:hAnsi="Calibri" w:cs="Calibri"/>
                <w:color w:val="000000"/>
                <w:szCs w:val="18"/>
              </w:rPr>
            </w:pPr>
            <w:sdt>
              <w:sdtPr>
                <w:rPr>
                  <w:rFonts w:ascii="Calibri" w:hAnsi="Calibri" w:cs="Calibri"/>
                  <w:color w:val="000000"/>
                  <w:szCs w:val="18"/>
                </w:rPr>
                <w:alias w:val="Comments"/>
                <w:tag w:val=""/>
                <w:id w:val="1793481923"/>
                <w:placeholder>
                  <w:docPart w:val="D7435B651B4D410F8643E631C3C611D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tc>
      </w:tr>
      <w:tr w:rsidR="00110654" w:rsidRPr="00AC6336" w14:paraId="6888B8F5" w14:textId="77777777" w:rsidTr="00257775">
        <w:tc>
          <w:tcPr>
            <w:tcW w:w="715" w:type="dxa"/>
            <w:shd w:val="clear" w:color="auto" w:fill="FFFFFF" w:themeFill="background1"/>
          </w:tcPr>
          <w:p w14:paraId="26BE3841" w14:textId="64EA7B88" w:rsidR="00110654" w:rsidRPr="004B20BC" w:rsidRDefault="00395791" w:rsidP="00110654">
            <w:pPr>
              <w:rPr>
                <w:rFonts w:ascii="Calibri" w:hAnsi="Calibri" w:cs="Calibri"/>
                <w:color w:val="000000"/>
                <w:szCs w:val="18"/>
              </w:rPr>
            </w:pPr>
            <w:r w:rsidRPr="004B20BC">
              <w:rPr>
                <w:rFonts w:ascii="Calibri" w:hAnsi="Calibri" w:cs="Calibri"/>
                <w:color w:val="000000"/>
                <w:szCs w:val="18"/>
              </w:rPr>
              <w:t>1511</w:t>
            </w:r>
          </w:p>
        </w:tc>
        <w:tc>
          <w:tcPr>
            <w:tcW w:w="1170" w:type="dxa"/>
          </w:tcPr>
          <w:p w14:paraId="6A80E6D5" w14:textId="51CB0A5A" w:rsidR="00110654" w:rsidRPr="004B20BC" w:rsidRDefault="00395791" w:rsidP="00110654">
            <w:pPr>
              <w:rPr>
                <w:rFonts w:ascii="Calibri" w:hAnsi="Calibri" w:cs="Calibri"/>
                <w:color w:val="000000"/>
                <w:szCs w:val="18"/>
              </w:rPr>
            </w:pPr>
            <w:r w:rsidRPr="004B20BC">
              <w:rPr>
                <w:rFonts w:ascii="Calibri" w:hAnsi="Calibri" w:cs="Calibri"/>
                <w:color w:val="000000"/>
                <w:szCs w:val="18"/>
              </w:rPr>
              <w:t>Dmitry Akhmetov</w:t>
            </w:r>
          </w:p>
        </w:tc>
        <w:tc>
          <w:tcPr>
            <w:tcW w:w="900" w:type="dxa"/>
          </w:tcPr>
          <w:p w14:paraId="6E2475AF" w14:textId="468B85AE" w:rsidR="00110654" w:rsidRPr="004B20BC" w:rsidRDefault="00512E05" w:rsidP="00110654">
            <w:pPr>
              <w:rPr>
                <w:rFonts w:ascii="Calibri" w:hAnsi="Calibri" w:cs="Calibri"/>
                <w:color w:val="000000"/>
                <w:szCs w:val="18"/>
              </w:rPr>
            </w:pPr>
            <w:r w:rsidRPr="004B20BC">
              <w:rPr>
                <w:rFonts w:ascii="Calibri" w:hAnsi="Calibri" w:cs="Calibri"/>
                <w:color w:val="000000"/>
                <w:szCs w:val="18"/>
              </w:rPr>
              <w:t>35.3.13.6</w:t>
            </w:r>
          </w:p>
        </w:tc>
        <w:tc>
          <w:tcPr>
            <w:tcW w:w="810" w:type="dxa"/>
          </w:tcPr>
          <w:p w14:paraId="07C3A188" w14:textId="2D87CAEF" w:rsidR="00110654" w:rsidRPr="004B20BC" w:rsidRDefault="00512E05" w:rsidP="00110654">
            <w:pPr>
              <w:rPr>
                <w:rFonts w:ascii="Calibri" w:hAnsi="Calibri" w:cs="Calibri"/>
                <w:color w:val="000000"/>
                <w:szCs w:val="18"/>
              </w:rPr>
            </w:pPr>
            <w:r w:rsidRPr="004B20BC">
              <w:rPr>
                <w:rFonts w:ascii="Calibri" w:hAnsi="Calibri" w:cs="Calibri"/>
                <w:color w:val="000000"/>
                <w:szCs w:val="18"/>
              </w:rPr>
              <w:t>146.40</w:t>
            </w:r>
          </w:p>
        </w:tc>
        <w:tc>
          <w:tcPr>
            <w:tcW w:w="2340" w:type="dxa"/>
          </w:tcPr>
          <w:p w14:paraId="2EFF7484" w14:textId="77777777" w:rsidR="008479E5" w:rsidRPr="004B20BC" w:rsidRDefault="008479E5" w:rsidP="008479E5">
            <w:pPr>
              <w:rPr>
                <w:rFonts w:ascii="Calibri" w:hAnsi="Calibri" w:cs="Calibri"/>
                <w:szCs w:val="18"/>
              </w:rPr>
            </w:pPr>
            <w:r w:rsidRPr="004B20BC">
              <w:rPr>
                <w:rFonts w:ascii="Calibri" w:hAnsi="Calibri" w:cs="Calibri"/>
                <w:szCs w:val="18"/>
              </w:rPr>
              <w:t>-- The STA may initiate transmission on a link when the medium is idle and one of the following</w:t>
            </w:r>
          </w:p>
          <w:p w14:paraId="1925C50C" w14:textId="77777777" w:rsidR="008479E5" w:rsidRPr="004B20BC" w:rsidRDefault="008479E5" w:rsidP="008479E5">
            <w:pPr>
              <w:rPr>
                <w:rFonts w:ascii="Calibri" w:hAnsi="Calibri" w:cs="Calibri"/>
                <w:szCs w:val="18"/>
              </w:rPr>
            </w:pPr>
            <w:r w:rsidRPr="004B20BC">
              <w:rPr>
                <w:rFonts w:ascii="Calibri" w:hAnsi="Calibri" w:cs="Calibri"/>
                <w:szCs w:val="18"/>
              </w:rPr>
              <w:t>conditions is met:</w:t>
            </w:r>
          </w:p>
          <w:p w14:paraId="59050FB6" w14:textId="77777777" w:rsidR="008479E5" w:rsidRPr="004B20BC" w:rsidRDefault="008479E5" w:rsidP="008479E5">
            <w:pPr>
              <w:rPr>
                <w:rFonts w:ascii="Calibri" w:hAnsi="Calibri" w:cs="Calibri"/>
                <w:szCs w:val="18"/>
              </w:rPr>
            </w:pPr>
            <w:r w:rsidRPr="004B20BC">
              <w:rPr>
                <w:rFonts w:ascii="Calibri" w:hAnsi="Calibri" w:cs="Calibri"/>
                <w:szCs w:val="18"/>
              </w:rPr>
              <w:t xml:space="preserve">* The </w:t>
            </w:r>
            <w:proofErr w:type="spellStart"/>
            <w:r w:rsidRPr="004B20BC">
              <w:rPr>
                <w:rFonts w:ascii="Calibri" w:hAnsi="Calibri" w:cs="Calibri"/>
                <w:szCs w:val="18"/>
              </w:rPr>
              <w:t>backoff</w:t>
            </w:r>
            <w:proofErr w:type="spellEnd"/>
            <w:r w:rsidRPr="004B20BC">
              <w:rPr>
                <w:rFonts w:ascii="Calibri" w:hAnsi="Calibri" w:cs="Calibri"/>
                <w:szCs w:val="18"/>
              </w:rPr>
              <w:t xml:space="preserve"> counter of the STA reaches zero on a slot boundary of that link.</w:t>
            </w:r>
          </w:p>
          <w:p w14:paraId="771881B2" w14:textId="3238955B" w:rsidR="00110654" w:rsidRPr="004B20BC" w:rsidRDefault="008479E5" w:rsidP="008479E5">
            <w:pPr>
              <w:rPr>
                <w:rFonts w:ascii="Calibri" w:hAnsi="Calibri" w:cs="Calibri"/>
                <w:szCs w:val="18"/>
              </w:rPr>
            </w:pPr>
            <w:r w:rsidRPr="004B20BC">
              <w:rPr>
                <w:rFonts w:ascii="Calibri" w:hAnsi="Calibri" w:cs="Calibri"/>
                <w:szCs w:val="18"/>
              </w:rPr>
              <w:t xml:space="preserve">* The </w:t>
            </w:r>
            <w:proofErr w:type="spellStart"/>
            <w:r w:rsidRPr="004B20BC">
              <w:rPr>
                <w:rFonts w:ascii="Calibri" w:hAnsi="Calibri" w:cs="Calibri"/>
                <w:szCs w:val="18"/>
              </w:rPr>
              <w:t>backoff</w:t>
            </w:r>
            <w:proofErr w:type="spellEnd"/>
            <w:r w:rsidRPr="004B20BC">
              <w:rPr>
                <w:rFonts w:ascii="Calibri" w:hAnsi="Calibri" w:cs="Calibri"/>
                <w:szCs w:val="18"/>
              </w:rPr>
              <w:t xml:space="preserve"> counter of the STA is already zero, and the </w:t>
            </w:r>
            <w:proofErr w:type="spellStart"/>
            <w:r w:rsidRPr="004B20BC">
              <w:rPr>
                <w:rFonts w:ascii="Calibri" w:hAnsi="Calibri" w:cs="Calibri"/>
                <w:szCs w:val="18"/>
              </w:rPr>
              <w:t>backoff</w:t>
            </w:r>
            <w:proofErr w:type="spellEnd"/>
            <w:r w:rsidRPr="004B20BC">
              <w:rPr>
                <w:rFonts w:ascii="Calibri" w:hAnsi="Calibri" w:cs="Calibri"/>
                <w:szCs w:val="18"/>
              </w:rPr>
              <w:t xml:space="preserve"> counter of another STA of the affiliated MLD reaches zero on a slot boundary of the link that the other STA operates.                                                                             A STA in WAIT state may observe change of the medium from BUSY to IDLE </w:t>
            </w:r>
            <w:r w:rsidRPr="004B20BC">
              <w:rPr>
                <w:rFonts w:ascii="Calibri" w:hAnsi="Calibri" w:cs="Calibri"/>
                <w:szCs w:val="18"/>
              </w:rPr>
              <w:lastRenderedPageBreak/>
              <w:t>from 3rd party transmission which might be followed by a response frame SIFS after. In case of recovery the retransmission may happen PIFS. In case of erroneous reception shall use EIFS before starting contention. STA in WAIT state shall not transmit during this times even if it observe medium IDLE and NAV is not set</w:t>
            </w:r>
          </w:p>
        </w:tc>
        <w:tc>
          <w:tcPr>
            <w:tcW w:w="2070" w:type="dxa"/>
          </w:tcPr>
          <w:p w14:paraId="023478B6" w14:textId="162D28E8" w:rsidR="00110654" w:rsidRPr="004B20BC" w:rsidRDefault="000114A5" w:rsidP="00110654">
            <w:pPr>
              <w:rPr>
                <w:rFonts w:ascii="Calibri" w:hAnsi="Calibri" w:cs="Calibri"/>
                <w:color w:val="000000"/>
                <w:szCs w:val="18"/>
              </w:rPr>
            </w:pPr>
            <w:r w:rsidRPr="004B20BC">
              <w:rPr>
                <w:rFonts w:ascii="Calibri" w:hAnsi="Calibri" w:cs="Calibri"/>
                <w:color w:val="000000"/>
                <w:szCs w:val="18"/>
              </w:rPr>
              <w:lastRenderedPageBreak/>
              <w:t>clarify</w:t>
            </w:r>
          </w:p>
        </w:tc>
        <w:tc>
          <w:tcPr>
            <w:tcW w:w="2072" w:type="dxa"/>
          </w:tcPr>
          <w:p w14:paraId="2362BF51" w14:textId="0C1AAF1B" w:rsidR="00357A76" w:rsidRDefault="00641E2F" w:rsidP="00110654">
            <w:pPr>
              <w:rPr>
                <w:rFonts w:ascii="Calibri" w:hAnsi="Calibri" w:cs="Calibri"/>
                <w:color w:val="000000"/>
                <w:szCs w:val="18"/>
              </w:rPr>
            </w:pPr>
            <w:r>
              <w:rPr>
                <w:rFonts w:ascii="Calibri" w:hAnsi="Calibri" w:cs="Calibri"/>
                <w:color w:val="000000"/>
                <w:szCs w:val="18"/>
              </w:rPr>
              <w:t>Revised</w:t>
            </w:r>
          </w:p>
          <w:p w14:paraId="6037901A" w14:textId="77777777" w:rsidR="00357A76" w:rsidRDefault="00357A76" w:rsidP="00110654">
            <w:pPr>
              <w:rPr>
                <w:rFonts w:ascii="Calibri" w:hAnsi="Calibri" w:cs="Calibri"/>
                <w:color w:val="000000"/>
                <w:szCs w:val="18"/>
              </w:rPr>
            </w:pPr>
          </w:p>
          <w:p w14:paraId="132300AF" w14:textId="570985E6" w:rsidR="00CB3671" w:rsidRPr="004B20BC" w:rsidRDefault="006F1B83" w:rsidP="00110654">
            <w:pPr>
              <w:rPr>
                <w:rFonts w:ascii="Calibri" w:hAnsi="Calibri" w:cs="Calibri"/>
                <w:color w:val="000000"/>
                <w:szCs w:val="18"/>
              </w:rPr>
            </w:pPr>
            <w:r w:rsidRPr="004B20BC">
              <w:rPr>
                <w:rFonts w:ascii="Calibri" w:hAnsi="Calibri" w:cs="Calibri"/>
                <w:color w:val="000000"/>
                <w:szCs w:val="18"/>
              </w:rPr>
              <w:t>A STA</w:t>
            </w:r>
            <w:r w:rsidR="00D64602" w:rsidRPr="004B20BC">
              <w:rPr>
                <w:rFonts w:ascii="Calibri" w:hAnsi="Calibri" w:cs="Calibri"/>
                <w:color w:val="000000"/>
                <w:szCs w:val="18"/>
              </w:rPr>
              <w:t xml:space="preserve"> with bk already at zero and that is </w:t>
            </w:r>
            <w:r w:rsidRPr="004B20BC">
              <w:rPr>
                <w:rFonts w:ascii="Calibri" w:hAnsi="Calibri" w:cs="Calibri"/>
                <w:color w:val="000000"/>
                <w:szCs w:val="18"/>
              </w:rPr>
              <w:t xml:space="preserve">that is triggered for transmission </w:t>
            </w:r>
            <w:r w:rsidR="00C34E6C" w:rsidRPr="004B20BC">
              <w:rPr>
                <w:rFonts w:ascii="Calibri" w:hAnsi="Calibri" w:cs="Calibri"/>
                <w:color w:val="000000"/>
                <w:szCs w:val="18"/>
              </w:rPr>
              <w:t xml:space="preserve">shall ensure that </w:t>
            </w:r>
            <w:proofErr w:type="spellStart"/>
            <w:r w:rsidR="00C34E6C" w:rsidRPr="004B20BC">
              <w:rPr>
                <w:rFonts w:ascii="Calibri" w:hAnsi="Calibri" w:cs="Calibri"/>
                <w:color w:val="000000"/>
                <w:szCs w:val="18"/>
              </w:rPr>
              <w:t>medioum</w:t>
            </w:r>
            <w:proofErr w:type="spellEnd"/>
            <w:r w:rsidR="00C34E6C" w:rsidRPr="004B20BC">
              <w:rPr>
                <w:rFonts w:ascii="Calibri" w:hAnsi="Calibri" w:cs="Calibri"/>
                <w:color w:val="000000"/>
                <w:szCs w:val="18"/>
              </w:rPr>
              <w:t xml:space="preserve"> is idle for sufficient time subject to 10.23.2.4 and </w:t>
            </w:r>
            <w:r w:rsidR="00CB3671" w:rsidRPr="004B20BC">
              <w:rPr>
                <w:rFonts w:ascii="Calibri" w:hAnsi="Calibri" w:cs="Calibri"/>
                <w:color w:val="000000"/>
                <w:szCs w:val="18"/>
              </w:rPr>
              <w:t>10.3.4.2</w:t>
            </w:r>
          </w:p>
          <w:p w14:paraId="2CBEFE3F" w14:textId="059646AC" w:rsidR="00110654" w:rsidRPr="004B20BC" w:rsidRDefault="00110654" w:rsidP="00110654">
            <w:pPr>
              <w:rPr>
                <w:rFonts w:ascii="Calibri" w:hAnsi="Calibri" w:cs="Calibri"/>
                <w:color w:val="000000"/>
                <w:szCs w:val="18"/>
              </w:rPr>
            </w:pPr>
          </w:p>
          <w:p w14:paraId="66C76098" w14:textId="77777777" w:rsidR="006F1B83" w:rsidRPr="004B20BC" w:rsidRDefault="006F1B83" w:rsidP="00110654">
            <w:pPr>
              <w:rPr>
                <w:rFonts w:ascii="Calibri" w:hAnsi="Calibri" w:cs="Calibri"/>
                <w:color w:val="000000"/>
                <w:szCs w:val="18"/>
              </w:rPr>
            </w:pPr>
          </w:p>
          <w:p w14:paraId="7BCE0B2E" w14:textId="450614D5" w:rsidR="006F1B83" w:rsidRPr="004B20BC" w:rsidRDefault="006F1B83" w:rsidP="006F1B83">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(#151</w:t>
            </w:r>
            <w:r w:rsidR="00B31399" w:rsidRPr="004B20BC">
              <w:rPr>
                <w:rFonts w:ascii="Calibri" w:hAnsi="Calibri" w:cs="Calibri"/>
                <w:color w:val="000000"/>
                <w:szCs w:val="18"/>
              </w:rPr>
              <w:t>1</w:t>
            </w:r>
            <w:r w:rsidRPr="004B20BC">
              <w:rPr>
                <w:rFonts w:ascii="Calibri" w:hAnsi="Calibri" w:cs="Calibri"/>
                <w:color w:val="000000"/>
                <w:szCs w:val="18"/>
              </w:rPr>
              <w:t xml:space="preserve">) in </w:t>
            </w:r>
            <w:sdt>
              <w:sdtPr>
                <w:rPr>
                  <w:rFonts w:ascii="Calibri" w:hAnsi="Calibri" w:cs="Calibri"/>
                  <w:color w:val="000000"/>
                  <w:szCs w:val="18"/>
                </w:rPr>
                <w:alias w:val="Title"/>
                <w:tag w:val=""/>
                <w:id w:val="329486289"/>
                <w:placeholder>
                  <w:docPart w:val="42BBE6BDCC45434A8CC6A5B73B402E8E"/>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32079916" w14:textId="73456F12" w:rsidR="006F1B83" w:rsidRPr="004B20BC" w:rsidRDefault="00F42984" w:rsidP="006F1B83">
            <w:pPr>
              <w:rPr>
                <w:rFonts w:ascii="Calibri" w:hAnsi="Calibri" w:cs="Calibri"/>
                <w:color w:val="000000"/>
                <w:szCs w:val="18"/>
              </w:rPr>
            </w:pPr>
            <w:sdt>
              <w:sdtPr>
                <w:rPr>
                  <w:rFonts w:ascii="Calibri" w:hAnsi="Calibri" w:cs="Calibri"/>
                  <w:color w:val="000000"/>
                  <w:szCs w:val="18"/>
                </w:rPr>
                <w:alias w:val="Comments"/>
                <w:tag w:val=""/>
                <w:id w:val="-1666547037"/>
                <w:placeholder>
                  <w:docPart w:val="61CCAC1DFFC04120A60D44BB12A1690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r>
                <w:r w:rsidR="005A0038" w:rsidRPr="004B20BC">
                  <w:rPr>
                    <w:rFonts w:ascii="Calibri" w:hAnsi="Calibri" w:cs="Calibri"/>
                    <w:color w:val="000000"/>
                    <w:szCs w:val="18"/>
                  </w:rPr>
                  <w:lastRenderedPageBreak/>
                  <w:t>-00-00be-cc34-cr-sync.docx]</w:t>
                </w:r>
              </w:sdtContent>
            </w:sdt>
          </w:p>
        </w:tc>
      </w:tr>
      <w:tr w:rsidR="00CD259F" w:rsidRPr="00AC6336" w14:paraId="0F6268BA" w14:textId="77777777" w:rsidTr="00257775">
        <w:tc>
          <w:tcPr>
            <w:tcW w:w="715" w:type="dxa"/>
            <w:shd w:val="clear" w:color="auto" w:fill="FFFFFF" w:themeFill="background1"/>
          </w:tcPr>
          <w:p w14:paraId="7282EAC3" w14:textId="7BFB83D5" w:rsidR="00CD259F" w:rsidRPr="004B20BC" w:rsidRDefault="00CD259F" w:rsidP="00CD259F">
            <w:pPr>
              <w:rPr>
                <w:rFonts w:ascii="Calibri" w:hAnsi="Calibri" w:cs="Calibri"/>
                <w:color w:val="000000"/>
                <w:szCs w:val="18"/>
              </w:rPr>
            </w:pPr>
            <w:r w:rsidRPr="004B20BC">
              <w:rPr>
                <w:rFonts w:ascii="Calibri" w:hAnsi="Calibri" w:cs="Calibri"/>
                <w:szCs w:val="18"/>
              </w:rPr>
              <w:lastRenderedPageBreak/>
              <w:t>1501</w:t>
            </w:r>
          </w:p>
        </w:tc>
        <w:tc>
          <w:tcPr>
            <w:tcW w:w="1170" w:type="dxa"/>
          </w:tcPr>
          <w:p w14:paraId="23752EAE" w14:textId="3A4CA6C9" w:rsidR="00CD259F" w:rsidRPr="004B20BC" w:rsidRDefault="00CD259F" w:rsidP="00CD259F">
            <w:pPr>
              <w:rPr>
                <w:rFonts w:ascii="Calibri" w:hAnsi="Calibri" w:cs="Calibri"/>
                <w:color w:val="000000"/>
                <w:szCs w:val="18"/>
              </w:rPr>
            </w:pPr>
            <w:r w:rsidRPr="004B20BC">
              <w:rPr>
                <w:rFonts w:ascii="Calibri" w:hAnsi="Calibri" w:cs="Calibri"/>
                <w:szCs w:val="18"/>
              </w:rPr>
              <w:t>Dibakar Das</w:t>
            </w:r>
          </w:p>
        </w:tc>
        <w:tc>
          <w:tcPr>
            <w:tcW w:w="900" w:type="dxa"/>
          </w:tcPr>
          <w:p w14:paraId="618C9C28" w14:textId="197776AF" w:rsidR="00CD259F" w:rsidRPr="004B20BC" w:rsidRDefault="00CD259F" w:rsidP="00CD259F">
            <w:pPr>
              <w:rPr>
                <w:rFonts w:ascii="Calibri" w:hAnsi="Calibri" w:cs="Calibri"/>
                <w:color w:val="000000"/>
                <w:szCs w:val="18"/>
              </w:rPr>
            </w:pPr>
            <w:r w:rsidRPr="004B20BC">
              <w:rPr>
                <w:rFonts w:ascii="Calibri" w:hAnsi="Calibri" w:cs="Calibri"/>
                <w:szCs w:val="18"/>
              </w:rPr>
              <w:t>35.3.13.6</w:t>
            </w:r>
          </w:p>
        </w:tc>
        <w:tc>
          <w:tcPr>
            <w:tcW w:w="810" w:type="dxa"/>
          </w:tcPr>
          <w:p w14:paraId="6A4F874A" w14:textId="191B4D5B" w:rsidR="00CD259F" w:rsidRPr="004B20BC" w:rsidRDefault="00CD259F" w:rsidP="00CD259F">
            <w:pPr>
              <w:rPr>
                <w:rFonts w:ascii="Calibri" w:hAnsi="Calibri" w:cs="Calibri"/>
                <w:color w:val="000000"/>
                <w:szCs w:val="18"/>
              </w:rPr>
            </w:pPr>
            <w:r w:rsidRPr="004B20BC">
              <w:rPr>
                <w:rFonts w:ascii="Calibri" w:hAnsi="Calibri" w:cs="Calibri"/>
                <w:color w:val="000000"/>
                <w:szCs w:val="18"/>
              </w:rPr>
              <w:t>144.35</w:t>
            </w:r>
          </w:p>
        </w:tc>
        <w:tc>
          <w:tcPr>
            <w:tcW w:w="2340" w:type="dxa"/>
          </w:tcPr>
          <w:p w14:paraId="08061D25" w14:textId="6B05488E" w:rsidR="00CD259F" w:rsidRPr="004B20BC" w:rsidRDefault="00CD259F" w:rsidP="00CD259F">
            <w:pPr>
              <w:rPr>
                <w:rFonts w:ascii="Calibri" w:hAnsi="Calibri" w:cs="Calibri"/>
                <w:szCs w:val="18"/>
              </w:rPr>
            </w:pPr>
            <w:r w:rsidRPr="004B20BC">
              <w:rPr>
                <w:rFonts w:ascii="Calibri" w:hAnsi="Calibri" w:cs="Calibri"/>
                <w:szCs w:val="18"/>
              </w:rPr>
              <w:t xml:space="preserve">Even though an EDCAF corresponding to AC_BE_ finishes contending earlier than AC_VO_, it </w:t>
            </w:r>
            <w:proofErr w:type="spellStart"/>
            <w:r w:rsidRPr="004B20BC">
              <w:rPr>
                <w:rFonts w:ascii="Calibri" w:hAnsi="Calibri" w:cs="Calibri"/>
                <w:szCs w:val="18"/>
              </w:rPr>
              <w:t>wont</w:t>
            </w:r>
            <w:proofErr w:type="spellEnd"/>
            <w:r w:rsidRPr="004B20BC">
              <w:rPr>
                <w:rFonts w:ascii="Calibri" w:hAnsi="Calibri" w:cs="Calibri"/>
                <w:szCs w:val="18"/>
              </w:rPr>
              <w:t xml:space="preserve"> be allowed to transmit if both are waiting at zero. This may create an unfairness issue</w:t>
            </w:r>
          </w:p>
        </w:tc>
        <w:tc>
          <w:tcPr>
            <w:tcW w:w="2070" w:type="dxa"/>
          </w:tcPr>
          <w:p w14:paraId="6D98C032" w14:textId="6273C2D8" w:rsidR="00CD259F" w:rsidRPr="004B20BC" w:rsidRDefault="00CD259F" w:rsidP="00CD259F">
            <w:pPr>
              <w:rPr>
                <w:rFonts w:ascii="Calibri" w:hAnsi="Calibri" w:cs="Calibri"/>
                <w:color w:val="000000"/>
                <w:szCs w:val="18"/>
              </w:rPr>
            </w:pPr>
            <w:r w:rsidRPr="004B20BC">
              <w:rPr>
                <w:rFonts w:ascii="Calibri" w:hAnsi="Calibri" w:cs="Calibri"/>
                <w:szCs w:val="18"/>
              </w:rPr>
              <w:t>Allow transmission from either AC in an implementation-specific way and allow the other AC to encounter an internal collision.</w:t>
            </w:r>
          </w:p>
        </w:tc>
        <w:tc>
          <w:tcPr>
            <w:tcW w:w="2072" w:type="dxa"/>
          </w:tcPr>
          <w:p w14:paraId="0AA014B6" w14:textId="5746A546" w:rsidR="003D2D85" w:rsidRPr="004B20BC" w:rsidRDefault="003D2D85" w:rsidP="003D2D85">
            <w:pPr>
              <w:rPr>
                <w:rFonts w:ascii="Calibri" w:hAnsi="Calibri" w:cs="Calibri"/>
                <w:color w:val="000000"/>
                <w:szCs w:val="18"/>
              </w:rPr>
            </w:pPr>
            <w:r w:rsidRPr="004B20BC">
              <w:rPr>
                <w:rFonts w:ascii="Calibri" w:hAnsi="Calibri" w:cs="Calibri"/>
                <w:color w:val="000000"/>
                <w:szCs w:val="18"/>
              </w:rPr>
              <w:t xml:space="preserve">Revised </w:t>
            </w:r>
          </w:p>
          <w:p w14:paraId="06C43418" w14:textId="528FED03" w:rsidR="00984C20" w:rsidRPr="00984C20" w:rsidRDefault="00491846" w:rsidP="00984C20">
            <w:pPr>
              <w:rPr>
                <w:rFonts w:ascii="Calibri" w:hAnsi="Calibri" w:cs="Calibri"/>
                <w:color w:val="000000"/>
                <w:szCs w:val="18"/>
              </w:rPr>
            </w:pPr>
            <w:r>
              <w:rPr>
                <w:rFonts w:ascii="Calibri" w:hAnsi="Calibri" w:cs="Calibri"/>
                <w:color w:val="000000"/>
                <w:szCs w:val="18"/>
              </w:rPr>
              <w:t>Following this and other commenters on this topic , a</w:t>
            </w:r>
            <w:r w:rsidR="00984C20" w:rsidRPr="00984C20">
              <w:rPr>
                <w:rFonts w:ascii="Calibri" w:hAnsi="Calibri" w:cs="Calibri"/>
                <w:color w:val="000000"/>
                <w:szCs w:val="18"/>
              </w:rPr>
              <w:t xml:space="preserve">dded corresponding paragraph </w:t>
            </w:r>
          </w:p>
          <w:p w14:paraId="31EF9297" w14:textId="77777777" w:rsidR="003D2D85" w:rsidRPr="004B20BC" w:rsidRDefault="003D2D85" w:rsidP="003D2D85">
            <w:pPr>
              <w:rPr>
                <w:rFonts w:ascii="Calibri" w:hAnsi="Calibri" w:cs="Calibri"/>
                <w:color w:val="000000"/>
                <w:szCs w:val="18"/>
              </w:rPr>
            </w:pPr>
          </w:p>
          <w:p w14:paraId="3A474888" w14:textId="13BEC365" w:rsidR="003D2D85" w:rsidRPr="004B20BC" w:rsidRDefault="003D2D85" w:rsidP="003D2D85">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(#1501) in </w:t>
            </w:r>
            <w:sdt>
              <w:sdtPr>
                <w:rPr>
                  <w:rFonts w:ascii="Calibri" w:hAnsi="Calibri" w:cs="Calibri"/>
                  <w:color w:val="000000"/>
                  <w:szCs w:val="18"/>
                </w:rPr>
                <w:alias w:val="Title"/>
                <w:tag w:val=""/>
                <w:id w:val="-1344088288"/>
                <w:placeholder>
                  <w:docPart w:val="84B8849601FD4B9B9CE17E6C0C2495AD"/>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1812415E" w14:textId="77C0EB90" w:rsidR="00CD259F" w:rsidRPr="004B20BC" w:rsidRDefault="00F42984" w:rsidP="003D2D85">
            <w:pPr>
              <w:rPr>
                <w:rFonts w:ascii="Calibri" w:hAnsi="Calibri" w:cs="Calibri"/>
                <w:color w:val="000000"/>
                <w:szCs w:val="18"/>
              </w:rPr>
            </w:pPr>
            <w:sdt>
              <w:sdtPr>
                <w:rPr>
                  <w:rFonts w:ascii="Calibri" w:hAnsi="Calibri" w:cs="Calibri"/>
                  <w:color w:val="000000"/>
                  <w:szCs w:val="18"/>
                </w:rPr>
                <w:alias w:val="Comments"/>
                <w:tag w:val=""/>
                <w:id w:val="1110785851"/>
                <w:placeholder>
                  <w:docPart w:val="4C7D821B3D9047F2A3022A0A2A9FFCD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tc>
      </w:tr>
      <w:tr w:rsidR="003D2D85" w:rsidRPr="00AC6336" w14:paraId="2C520203" w14:textId="77777777" w:rsidTr="00257775">
        <w:tc>
          <w:tcPr>
            <w:tcW w:w="715" w:type="dxa"/>
            <w:shd w:val="clear" w:color="auto" w:fill="FFFFFF" w:themeFill="background1"/>
          </w:tcPr>
          <w:p w14:paraId="2F9C5BE6" w14:textId="7AFD7949" w:rsidR="003D2D85" w:rsidRPr="004B20BC" w:rsidRDefault="003D2D85" w:rsidP="003D2D85">
            <w:pPr>
              <w:rPr>
                <w:rFonts w:ascii="Calibri" w:hAnsi="Calibri" w:cs="Calibri"/>
                <w:color w:val="000000"/>
                <w:szCs w:val="18"/>
              </w:rPr>
            </w:pPr>
            <w:r w:rsidRPr="004B20BC">
              <w:rPr>
                <w:rFonts w:ascii="Calibri" w:hAnsi="Calibri" w:cs="Calibri"/>
                <w:szCs w:val="18"/>
              </w:rPr>
              <w:t>1502</w:t>
            </w:r>
          </w:p>
        </w:tc>
        <w:tc>
          <w:tcPr>
            <w:tcW w:w="1170" w:type="dxa"/>
          </w:tcPr>
          <w:p w14:paraId="1C7E414D" w14:textId="29A73CF8" w:rsidR="003D2D85" w:rsidRPr="004B20BC" w:rsidRDefault="003D2D85" w:rsidP="003D2D85">
            <w:pPr>
              <w:rPr>
                <w:rFonts w:ascii="Calibri" w:hAnsi="Calibri" w:cs="Calibri"/>
                <w:color w:val="000000"/>
                <w:szCs w:val="18"/>
              </w:rPr>
            </w:pPr>
            <w:r w:rsidRPr="004B20BC">
              <w:rPr>
                <w:rFonts w:ascii="Calibri" w:hAnsi="Calibri" w:cs="Calibri"/>
                <w:szCs w:val="18"/>
              </w:rPr>
              <w:t>Dibakar Das</w:t>
            </w:r>
          </w:p>
        </w:tc>
        <w:tc>
          <w:tcPr>
            <w:tcW w:w="900" w:type="dxa"/>
          </w:tcPr>
          <w:p w14:paraId="329BEA09" w14:textId="1710CC67" w:rsidR="003D2D85" w:rsidRPr="004B20BC" w:rsidRDefault="003D2D85" w:rsidP="003D2D85">
            <w:pPr>
              <w:rPr>
                <w:rFonts w:ascii="Calibri" w:hAnsi="Calibri" w:cs="Calibri"/>
                <w:color w:val="000000"/>
                <w:szCs w:val="18"/>
              </w:rPr>
            </w:pPr>
            <w:r w:rsidRPr="004B20BC">
              <w:rPr>
                <w:rFonts w:ascii="Calibri" w:hAnsi="Calibri" w:cs="Calibri"/>
                <w:szCs w:val="18"/>
              </w:rPr>
              <w:t>35.3.13.6</w:t>
            </w:r>
          </w:p>
        </w:tc>
        <w:tc>
          <w:tcPr>
            <w:tcW w:w="810" w:type="dxa"/>
          </w:tcPr>
          <w:p w14:paraId="226E248D" w14:textId="6778985A" w:rsidR="003D2D85" w:rsidRPr="004B20BC" w:rsidRDefault="003D2D85" w:rsidP="003D2D85">
            <w:pPr>
              <w:rPr>
                <w:rFonts w:ascii="Calibri" w:hAnsi="Calibri" w:cs="Calibri"/>
                <w:color w:val="000000"/>
                <w:szCs w:val="18"/>
              </w:rPr>
            </w:pPr>
            <w:r w:rsidRPr="004B20BC">
              <w:rPr>
                <w:rFonts w:ascii="Calibri" w:hAnsi="Calibri" w:cs="Calibri"/>
                <w:color w:val="000000"/>
                <w:szCs w:val="18"/>
              </w:rPr>
              <w:t>144.43</w:t>
            </w:r>
          </w:p>
        </w:tc>
        <w:tc>
          <w:tcPr>
            <w:tcW w:w="2340" w:type="dxa"/>
          </w:tcPr>
          <w:p w14:paraId="767D016C" w14:textId="44BD5710" w:rsidR="003D2D85" w:rsidRPr="004B20BC" w:rsidRDefault="003D2D85" w:rsidP="003D2D85">
            <w:pPr>
              <w:rPr>
                <w:rFonts w:ascii="Calibri" w:hAnsi="Calibri" w:cs="Calibri"/>
                <w:szCs w:val="18"/>
              </w:rPr>
            </w:pPr>
            <w:r w:rsidRPr="004B20BC">
              <w:rPr>
                <w:rFonts w:ascii="Calibri" w:hAnsi="Calibri" w:cs="Calibri"/>
                <w:szCs w:val="18"/>
              </w:rPr>
              <w:t>Suppose, an EDCAF for AC_BE counts down to zero on two links. Does the transmission start immediately ? If not, while waiting at zero, some other EDCAF also counts down to zero on one or both links. Which EDCAFs shall transmit ?</w:t>
            </w:r>
          </w:p>
        </w:tc>
        <w:tc>
          <w:tcPr>
            <w:tcW w:w="2070" w:type="dxa"/>
          </w:tcPr>
          <w:p w14:paraId="34AC8206" w14:textId="0E06CD49" w:rsidR="003D2D85" w:rsidRPr="004B20BC" w:rsidRDefault="003D2D85" w:rsidP="003D2D85">
            <w:pPr>
              <w:rPr>
                <w:rFonts w:ascii="Calibri" w:hAnsi="Calibri" w:cs="Calibri"/>
                <w:color w:val="000000"/>
                <w:szCs w:val="18"/>
              </w:rPr>
            </w:pPr>
            <w:r w:rsidRPr="004B20BC">
              <w:rPr>
                <w:rFonts w:ascii="Calibri" w:hAnsi="Calibri" w:cs="Calibri"/>
                <w:szCs w:val="18"/>
              </w:rPr>
              <w:t>Clarify.</w:t>
            </w:r>
          </w:p>
        </w:tc>
        <w:tc>
          <w:tcPr>
            <w:tcW w:w="2072" w:type="dxa"/>
          </w:tcPr>
          <w:p w14:paraId="732C8FE4" w14:textId="77777777" w:rsidR="003D2D85" w:rsidRPr="004B20BC" w:rsidRDefault="003D2D85" w:rsidP="003D2D85">
            <w:pPr>
              <w:rPr>
                <w:rFonts w:ascii="Calibri" w:hAnsi="Calibri" w:cs="Calibri"/>
                <w:color w:val="000000"/>
                <w:szCs w:val="18"/>
              </w:rPr>
            </w:pPr>
            <w:r w:rsidRPr="004B20BC">
              <w:rPr>
                <w:rFonts w:ascii="Calibri" w:hAnsi="Calibri" w:cs="Calibri"/>
                <w:color w:val="000000"/>
                <w:szCs w:val="18"/>
              </w:rPr>
              <w:t xml:space="preserve">Revised </w:t>
            </w:r>
          </w:p>
          <w:p w14:paraId="0CAF8F10" w14:textId="77777777" w:rsidR="00491846" w:rsidRPr="00984C20" w:rsidRDefault="00491846" w:rsidP="00491846">
            <w:pPr>
              <w:rPr>
                <w:rFonts w:ascii="Calibri" w:hAnsi="Calibri" w:cs="Calibri"/>
                <w:color w:val="000000"/>
                <w:szCs w:val="18"/>
              </w:rPr>
            </w:pPr>
            <w:r>
              <w:rPr>
                <w:rFonts w:ascii="Calibri" w:hAnsi="Calibri" w:cs="Calibri"/>
                <w:color w:val="000000"/>
                <w:szCs w:val="18"/>
              </w:rPr>
              <w:t>Following this and other commenters on this topic , a</w:t>
            </w:r>
            <w:r w:rsidRPr="00984C20">
              <w:rPr>
                <w:rFonts w:ascii="Calibri" w:hAnsi="Calibri" w:cs="Calibri"/>
                <w:color w:val="000000"/>
                <w:szCs w:val="18"/>
              </w:rPr>
              <w:t xml:space="preserve">dded corresponding paragraph </w:t>
            </w:r>
          </w:p>
          <w:p w14:paraId="7BFD3A72" w14:textId="77777777" w:rsidR="003D2D85" w:rsidRPr="004B20BC" w:rsidRDefault="003D2D85" w:rsidP="003D2D85">
            <w:pPr>
              <w:rPr>
                <w:rFonts w:ascii="Calibri" w:hAnsi="Calibri" w:cs="Calibri"/>
                <w:color w:val="000000"/>
                <w:szCs w:val="18"/>
              </w:rPr>
            </w:pPr>
          </w:p>
          <w:p w14:paraId="3CB8273E" w14:textId="103A0F22" w:rsidR="003D2D85" w:rsidRPr="004B20BC" w:rsidRDefault="003D2D85" w:rsidP="003D2D85">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(#1502) in </w:t>
            </w:r>
            <w:sdt>
              <w:sdtPr>
                <w:rPr>
                  <w:rFonts w:ascii="Calibri" w:hAnsi="Calibri" w:cs="Calibri"/>
                  <w:color w:val="000000"/>
                  <w:szCs w:val="18"/>
                </w:rPr>
                <w:alias w:val="Title"/>
                <w:tag w:val=""/>
                <w:id w:val="-1864429509"/>
                <w:placeholder>
                  <w:docPart w:val="D86286ECA969441988FAC9841308CB33"/>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5904E856" w14:textId="20253B3D" w:rsidR="003D2D85" w:rsidRPr="004B20BC" w:rsidRDefault="00F42984" w:rsidP="003D2D85">
            <w:pPr>
              <w:rPr>
                <w:rFonts w:ascii="Calibri" w:hAnsi="Calibri" w:cs="Calibri"/>
                <w:color w:val="000000"/>
                <w:szCs w:val="18"/>
              </w:rPr>
            </w:pPr>
            <w:sdt>
              <w:sdtPr>
                <w:rPr>
                  <w:rFonts w:ascii="Calibri" w:hAnsi="Calibri" w:cs="Calibri"/>
                  <w:color w:val="000000"/>
                  <w:szCs w:val="18"/>
                </w:rPr>
                <w:alias w:val="Comments"/>
                <w:tag w:val=""/>
                <w:id w:val="-512216425"/>
                <w:placeholder>
                  <w:docPart w:val="9D7C8EBBAEA44B5489E3EE752C7B725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tc>
      </w:tr>
      <w:tr w:rsidR="003D2D85" w:rsidRPr="00AC6336" w14:paraId="672B27D1" w14:textId="77777777" w:rsidTr="00257775">
        <w:tc>
          <w:tcPr>
            <w:tcW w:w="715" w:type="dxa"/>
            <w:shd w:val="clear" w:color="auto" w:fill="FFFFFF" w:themeFill="background1"/>
          </w:tcPr>
          <w:p w14:paraId="17E98C86" w14:textId="6922EFE9" w:rsidR="003D2D85" w:rsidRPr="004B20BC" w:rsidRDefault="003D2D85" w:rsidP="003D2D85">
            <w:pPr>
              <w:rPr>
                <w:rFonts w:ascii="Calibri" w:hAnsi="Calibri" w:cs="Calibri"/>
                <w:color w:val="000000"/>
                <w:szCs w:val="18"/>
              </w:rPr>
            </w:pPr>
            <w:r w:rsidRPr="004B20BC">
              <w:rPr>
                <w:rFonts w:ascii="Calibri" w:hAnsi="Calibri" w:cs="Calibri"/>
                <w:szCs w:val="18"/>
              </w:rPr>
              <w:t>1512</w:t>
            </w:r>
          </w:p>
        </w:tc>
        <w:tc>
          <w:tcPr>
            <w:tcW w:w="1170" w:type="dxa"/>
          </w:tcPr>
          <w:p w14:paraId="75C0A7E6" w14:textId="0FDAC8AB" w:rsidR="003D2D85" w:rsidRPr="004B20BC" w:rsidRDefault="003D2D85" w:rsidP="003D2D85">
            <w:pPr>
              <w:rPr>
                <w:rFonts w:ascii="Calibri" w:hAnsi="Calibri" w:cs="Calibri"/>
                <w:color w:val="000000"/>
                <w:szCs w:val="18"/>
              </w:rPr>
            </w:pPr>
            <w:r w:rsidRPr="004B20BC">
              <w:rPr>
                <w:rFonts w:ascii="Calibri" w:hAnsi="Calibri" w:cs="Calibri"/>
                <w:szCs w:val="18"/>
              </w:rPr>
              <w:t>Dmitry Akhmetov</w:t>
            </w:r>
          </w:p>
        </w:tc>
        <w:tc>
          <w:tcPr>
            <w:tcW w:w="900" w:type="dxa"/>
          </w:tcPr>
          <w:p w14:paraId="7AF61DBC" w14:textId="7A7E4110" w:rsidR="003D2D85" w:rsidRPr="004B20BC" w:rsidRDefault="003D2D85" w:rsidP="003D2D85">
            <w:pPr>
              <w:rPr>
                <w:rFonts w:ascii="Calibri" w:hAnsi="Calibri" w:cs="Calibri"/>
                <w:color w:val="000000"/>
                <w:szCs w:val="18"/>
              </w:rPr>
            </w:pPr>
            <w:r w:rsidRPr="004B20BC">
              <w:rPr>
                <w:rFonts w:ascii="Calibri" w:hAnsi="Calibri" w:cs="Calibri"/>
                <w:szCs w:val="18"/>
              </w:rPr>
              <w:t>35.13.3.6</w:t>
            </w:r>
          </w:p>
        </w:tc>
        <w:tc>
          <w:tcPr>
            <w:tcW w:w="810" w:type="dxa"/>
          </w:tcPr>
          <w:p w14:paraId="4EDFA6D0" w14:textId="77777777" w:rsidR="003D2D85" w:rsidRPr="004B20BC" w:rsidRDefault="003D2D85" w:rsidP="003D2D85">
            <w:pPr>
              <w:rPr>
                <w:rFonts w:ascii="Calibri" w:hAnsi="Calibri" w:cs="Calibri"/>
                <w:color w:val="000000"/>
                <w:szCs w:val="18"/>
              </w:rPr>
            </w:pPr>
          </w:p>
        </w:tc>
        <w:tc>
          <w:tcPr>
            <w:tcW w:w="2340" w:type="dxa"/>
          </w:tcPr>
          <w:p w14:paraId="750F5A97" w14:textId="2EC1D4CF" w:rsidR="003D2D85" w:rsidRPr="004B20BC" w:rsidRDefault="003D2D85" w:rsidP="003D2D85">
            <w:pPr>
              <w:rPr>
                <w:rFonts w:ascii="Calibri" w:hAnsi="Calibri" w:cs="Calibri"/>
                <w:szCs w:val="18"/>
              </w:rPr>
            </w:pPr>
            <w:r w:rsidRPr="004B20BC">
              <w:rPr>
                <w:rFonts w:ascii="Calibri" w:hAnsi="Calibri" w:cs="Calibri"/>
                <w:szCs w:val="18"/>
              </w:rPr>
              <w:t xml:space="preserve">Subclause 35.3.13.6 does not clarify </w:t>
            </w:r>
            <w:proofErr w:type="spellStart"/>
            <w:r w:rsidRPr="004B20BC">
              <w:rPr>
                <w:rFonts w:ascii="Calibri" w:hAnsi="Calibri" w:cs="Calibri"/>
                <w:szCs w:val="18"/>
              </w:rPr>
              <w:t>behavior</w:t>
            </w:r>
            <w:proofErr w:type="spellEnd"/>
            <w:r w:rsidRPr="004B20BC">
              <w:rPr>
                <w:rFonts w:ascii="Calibri" w:hAnsi="Calibri" w:cs="Calibri"/>
                <w:szCs w:val="18"/>
              </w:rPr>
              <w:t xml:space="preserve"> when a STA on a link have more than one EDCAF is WAIT state. Example1: EDCAF[VO] of link 1 win contention but STA decide to enter WAIT state. Later EDCAF[BE] win contention on link1 and decide to WAIT as well. </w:t>
            </w:r>
            <w:proofErr w:type="spellStart"/>
            <w:r w:rsidRPr="004B20BC">
              <w:rPr>
                <w:rFonts w:ascii="Calibri" w:hAnsi="Calibri" w:cs="Calibri"/>
                <w:szCs w:val="18"/>
              </w:rPr>
              <w:t>Afetr</w:t>
            </w:r>
            <w:proofErr w:type="spellEnd"/>
            <w:r w:rsidRPr="004B20BC">
              <w:rPr>
                <w:rFonts w:ascii="Calibri" w:hAnsi="Calibri" w:cs="Calibri"/>
                <w:szCs w:val="18"/>
              </w:rPr>
              <w:t xml:space="preserve"> that EDCAF[BE] of a STA on link 2 finish </w:t>
            </w:r>
            <w:proofErr w:type="spellStart"/>
            <w:r w:rsidRPr="004B20BC">
              <w:rPr>
                <w:rFonts w:ascii="Calibri" w:hAnsi="Calibri" w:cs="Calibri"/>
                <w:szCs w:val="18"/>
              </w:rPr>
              <w:t>coundown</w:t>
            </w:r>
            <w:proofErr w:type="spellEnd"/>
            <w:r w:rsidRPr="004B20BC">
              <w:rPr>
                <w:rFonts w:ascii="Calibri" w:hAnsi="Calibri" w:cs="Calibri"/>
                <w:szCs w:val="18"/>
              </w:rPr>
              <w:t xml:space="preserve"> and decide to transmit triggering STA on link 1 for transmission. Example 2:  EDCAF[VO] of link 1 win contention and decide to WAIT. Later EDCAF[BE] win contention on link1 and decide to transmit.</w:t>
            </w:r>
          </w:p>
        </w:tc>
        <w:tc>
          <w:tcPr>
            <w:tcW w:w="2070" w:type="dxa"/>
          </w:tcPr>
          <w:p w14:paraId="69135BAC" w14:textId="35FE23D1" w:rsidR="003D2D85" w:rsidRPr="004B20BC" w:rsidRDefault="003D2D85" w:rsidP="003D2D85">
            <w:pPr>
              <w:rPr>
                <w:rFonts w:ascii="Calibri" w:hAnsi="Calibri" w:cs="Calibri"/>
                <w:color w:val="000000"/>
                <w:szCs w:val="18"/>
              </w:rPr>
            </w:pPr>
            <w:r w:rsidRPr="004B20BC">
              <w:rPr>
                <w:rFonts w:ascii="Calibri" w:hAnsi="Calibri" w:cs="Calibri"/>
                <w:szCs w:val="18"/>
              </w:rPr>
              <w:t xml:space="preserve">Specify </w:t>
            </w:r>
            <w:proofErr w:type="spellStart"/>
            <w:r w:rsidRPr="004B20BC">
              <w:rPr>
                <w:rFonts w:ascii="Calibri" w:hAnsi="Calibri" w:cs="Calibri"/>
                <w:szCs w:val="18"/>
              </w:rPr>
              <w:t>behavior</w:t>
            </w:r>
            <w:proofErr w:type="spellEnd"/>
            <w:r w:rsidRPr="004B20BC">
              <w:rPr>
                <w:rFonts w:ascii="Calibri" w:hAnsi="Calibri" w:cs="Calibri"/>
                <w:szCs w:val="18"/>
              </w:rPr>
              <w:t xml:space="preserve"> when more than one EDCAF that </w:t>
            </w:r>
            <w:proofErr w:type="spellStart"/>
            <w:r w:rsidRPr="004B20BC">
              <w:rPr>
                <w:rFonts w:ascii="Calibri" w:hAnsi="Calibri" w:cs="Calibri"/>
                <w:szCs w:val="18"/>
              </w:rPr>
              <w:t>finishe</w:t>
            </w:r>
            <w:proofErr w:type="spellEnd"/>
            <w:r w:rsidRPr="004B20BC">
              <w:rPr>
                <w:rFonts w:ascii="Calibri" w:hAnsi="Calibri" w:cs="Calibri"/>
                <w:szCs w:val="18"/>
              </w:rPr>
              <w:t xml:space="preserve"> countdown at a different time and initiate TXOP on a link. Potential candidates are sections 10.23.2.3 (EDCA TXOPs) and 10.23.2.4 (Obtaining EDCA TXOP)</w:t>
            </w:r>
          </w:p>
        </w:tc>
        <w:tc>
          <w:tcPr>
            <w:tcW w:w="2072" w:type="dxa"/>
          </w:tcPr>
          <w:p w14:paraId="1D54CCC9" w14:textId="77777777" w:rsidR="003D2D85" w:rsidRPr="004B20BC" w:rsidRDefault="003D2D85" w:rsidP="003D2D85">
            <w:pPr>
              <w:rPr>
                <w:rFonts w:ascii="Calibri" w:hAnsi="Calibri" w:cs="Calibri"/>
                <w:color w:val="000000"/>
                <w:szCs w:val="18"/>
              </w:rPr>
            </w:pPr>
            <w:r w:rsidRPr="004B20BC">
              <w:rPr>
                <w:rFonts w:ascii="Calibri" w:hAnsi="Calibri" w:cs="Calibri"/>
                <w:color w:val="000000"/>
                <w:szCs w:val="18"/>
              </w:rPr>
              <w:t xml:space="preserve">Revised </w:t>
            </w:r>
          </w:p>
          <w:p w14:paraId="2BC429DD" w14:textId="77777777" w:rsidR="000D5B15" w:rsidRDefault="000D5B15" w:rsidP="003D2D85">
            <w:pPr>
              <w:rPr>
                <w:rFonts w:ascii="Calibri" w:hAnsi="Calibri" w:cs="Calibri"/>
                <w:color w:val="000000"/>
                <w:szCs w:val="18"/>
              </w:rPr>
            </w:pPr>
          </w:p>
          <w:p w14:paraId="3A4D650E" w14:textId="77777777" w:rsidR="00491846" w:rsidRPr="00984C20" w:rsidRDefault="00491846" w:rsidP="00491846">
            <w:pPr>
              <w:rPr>
                <w:rFonts w:ascii="Calibri" w:hAnsi="Calibri" w:cs="Calibri"/>
                <w:color w:val="000000"/>
                <w:szCs w:val="18"/>
              </w:rPr>
            </w:pPr>
            <w:r>
              <w:rPr>
                <w:rFonts w:ascii="Calibri" w:hAnsi="Calibri" w:cs="Calibri"/>
                <w:color w:val="000000"/>
                <w:szCs w:val="18"/>
              </w:rPr>
              <w:t>Following this and other commenters on this topic , a</w:t>
            </w:r>
            <w:r w:rsidRPr="00984C20">
              <w:rPr>
                <w:rFonts w:ascii="Calibri" w:hAnsi="Calibri" w:cs="Calibri"/>
                <w:color w:val="000000"/>
                <w:szCs w:val="18"/>
              </w:rPr>
              <w:t xml:space="preserve">dded corresponding paragraph </w:t>
            </w:r>
          </w:p>
          <w:p w14:paraId="2B802A82" w14:textId="77777777" w:rsidR="003D2D85" w:rsidRPr="004B20BC" w:rsidRDefault="003D2D85" w:rsidP="003D2D85">
            <w:pPr>
              <w:rPr>
                <w:rFonts w:ascii="Calibri" w:hAnsi="Calibri" w:cs="Calibri"/>
                <w:color w:val="000000"/>
                <w:szCs w:val="18"/>
              </w:rPr>
            </w:pPr>
          </w:p>
          <w:p w14:paraId="6EEB871A" w14:textId="7C4C4C58" w:rsidR="003D2D85" w:rsidRPr="004B20BC" w:rsidRDefault="003D2D85" w:rsidP="003D2D85">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(#1512) in </w:t>
            </w:r>
            <w:sdt>
              <w:sdtPr>
                <w:rPr>
                  <w:rFonts w:ascii="Calibri" w:hAnsi="Calibri" w:cs="Calibri"/>
                  <w:color w:val="000000"/>
                  <w:szCs w:val="18"/>
                </w:rPr>
                <w:alias w:val="Title"/>
                <w:tag w:val=""/>
                <w:id w:val="1650403801"/>
                <w:placeholder>
                  <w:docPart w:val="A112730A6A284C71892C5B20BD3A616D"/>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26B0C966" w14:textId="6CD92ABA" w:rsidR="003D2D85" w:rsidRPr="004B20BC" w:rsidRDefault="00F42984" w:rsidP="003D2D85">
            <w:pPr>
              <w:rPr>
                <w:rFonts w:ascii="Calibri" w:hAnsi="Calibri" w:cs="Calibri"/>
                <w:color w:val="000000"/>
                <w:szCs w:val="18"/>
              </w:rPr>
            </w:pPr>
            <w:sdt>
              <w:sdtPr>
                <w:rPr>
                  <w:rFonts w:ascii="Calibri" w:hAnsi="Calibri" w:cs="Calibri"/>
                  <w:color w:val="000000"/>
                  <w:szCs w:val="18"/>
                </w:rPr>
                <w:alias w:val="Comments"/>
                <w:tag w:val=""/>
                <w:id w:val="-1339690821"/>
                <w:placeholder>
                  <w:docPart w:val="714A86B437284BD3ABE3E4DEEF97CF5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tc>
      </w:tr>
      <w:tr w:rsidR="003D2D85" w:rsidRPr="00AC6336" w14:paraId="3967E8A8" w14:textId="77777777" w:rsidTr="000404CA">
        <w:tc>
          <w:tcPr>
            <w:tcW w:w="715" w:type="dxa"/>
          </w:tcPr>
          <w:p w14:paraId="5E7E6474" w14:textId="5CBFA446" w:rsidR="003D2D85" w:rsidRPr="00643F1F" w:rsidRDefault="003D2D85" w:rsidP="003D2D85">
            <w:pPr>
              <w:rPr>
                <w:rFonts w:ascii="Calibri" w:hAnsi="Calibri" w:cs="Calibri"/>
                <w:color w:val="000000"/>
                <w:szCs w:val="18"/>
                <w:highlight w:val="yellow"/>
              </w:rPr>
            </w:pPr>
            <w:r w:rsidRPr="00643F1F">
              <w:rPr>
                <w:rFonts w:ascii="Calibri" w:hAnsi="Calibri" w:cs="Calibri"/>
                <w:szCs w:val="18"/>
                <w:highlight w:val="yellow"/>
              </w:rPr>
              <w:lastRenderedPageBreak/>
              <w:t>1513</w:t>
            </w:r>
          </w:p>
        </w:tc>
        <w:tc>
          <w:tcPr>
            <w:tcW w:w="1170" w:type="dxa"/>
          </w:tcPr>
          <w:p w14:paraId="31E09FF1" w14:textId="3F0E093E" w:rsidR="003D2D85" w:rsidRPr="00643F1F" w:rsidRDefault="003D2D85" w:rsidP="003D2D85">
            <w:pPr>
              <w:rPr>
                <w:rFonts w:ascii="Calibri" w:hAnsi="Calibri" w:cs="Calibri"/>
                <w:color w:val="000000"/>
                <w:szCs w:val="18"/>
                <w:highlight w:val="yellow"/>
              </w:rPr>
            </w:pPr>
            <w:r w:rsidRPr="00643F1F">
              <w:rPr>
                <w:rFonts w:ascii="Calibri" w:hAnsi="Calibri" w:cs="Calibri"/>
                <w:szCs w:val="18"/>
                <w:highlight w:val="yellow"/>
              </w:rPr>
              <w:t>Dmitry Akhmetov</w:t>
            </w:r>
          </w:p>
        </w:tc>
        <w:tc>
          <w:tcPr>
            <w:tcW w:w="900" w:type="dxa"/>
          </w:tcPr>
          <w:p w14:paraId="1164A650" w14:textId="77777777" w:rsidR="003D2D85" w:rsidRPr="00643F1F" w:rsidRDefault="003D2D85" w:rsidP="003D2D85">
            <w:pPr>
              <w:rPr>
                <w:rFonts w:ascii="Calibri" w:hAnsi="Calibri" w:cs="Calibri"/>
                <w:color w:val="000000"/>
                <w:szCs w:val="18"/>
                <w:highlight w:val="yellow"/>
              </w:rPr>
            </w:pPr>
          </w:p>
        </w:tc>
        <w:tc>
          <w:tcPr>
            <w:tcW w:w="810" w:type="dxa"/>
          </w:tcPr>
          <w:p w14:paraId="5D4D02A8" w14:textId="77777777" w:rsidR="003D2D85" w:rsidRPr="00643F1F" w:rsidRDefault="003D2D85" w:rsidP="003D2D85">
            <w:pPr>
              <w:rPr>
                <w:rFonts w:ascii="Calibri" w:hAnsi="Calibri" w:cs="Calibri"/>
                <w:color w:val="000000"/>
                <w:szCs w:val="18"/>
                <w:highlight w:val="yellow"/>
              </w:rPr>
            </w:pPr>
          </w:p>
        </w:tc>
        <w:tc>
          <w:tcPr>
            <w:tcW w:w="2340" w:type="dxa"/>
          </w:tcPr>
          <w:p w14:paraId="6E6BDEB0" w14:textId="4A0ACD56" w:rsidR="003D2D85" w:rsidRPr="00643F1F" w:rsidRDefault="003D2D85" w:rsidP="003D2D85">
            <w:pPr>
              <w:rPr>
                <w:rFonts w:ascii="Calibri" w:hAnsi="Calibri" w:cs="Calibri"/>
                <w:szCs w:val="18"/>
                <w:highlight w:val="yellow"/>
              </w:rPr>
            </w:pPr>
            <w:r w:rsidRPr="00643F1F">
              <w:rPr>
                <w:rFonts w:ascii="Calibri" w:hAnsi="Calibri" w:cs="Calibri"/>
                <w:szCs w:val="18"/>
                <w:highlight w:val="yellow"/>
              </w:rPr>
              <w:t xml:space="preserve">10.23.2.2. (EDCA </w:t>
            </w:r>
            <w:proofErr w:type="spellStart"/>
            <w:r w:rsidRPr="00643F1F">
              <w:rPr>
                <w:rFonts w:ascii="Calibri" w:hAnsi="Calibri" w:cs="Calibri"/>
                <w:szCs w:val="18"/>
                <w:highlight w:val="yellow"/>
              </w:rPr>
              <w:t>backoff</w:t>
            </w:r>
            <w:proofErr w:type="spellEnd"/>
            <w:r w:rsidRPr="00643F1F">
              <w:rPr>
                <w:rFonts w:ascii="Calibri" w:hAnsi="Calibri" w:cs="Calibri"/>
                <w:szCs w:val="18"/>
                <w:highlight w:val="yellow"/>
              </w:rPr>
              <w:t xml:space="preserve"> procedure) contain requirement to invoke EDCA procedure. Need to be updated to include SYNC access case</w:t>
            </w:r>
          </w:p>
        </w:tc>
        <w:tc>
          <w:tcPr>
            <w:tcW w:w="2070" w:type="dxa"/>
          </w:tcPr>
          <w:p w14:paraId="3B4B0936" w14:textId="77777777" w:rsidR="003D2D85" w:rsidRPr="004B20BC" w:rsidRDefault="003D2D85" w:rsidP="003D2D85">
            <w:pPr>
              <w:rPr>
                <w:rFonts w:ascii="Calibri" w:hAnsi="Calibri" w:cs="Calibri"/>
                <w:color w:val="000000"/>
                <w:szCs w:val="18"/>
              </w:rPr>
            </w:pPr>
          </w:p>
        </w:tc>
        <w:tc>
          <w:tcPr>
            <w:tcW w:w="2072" w:type="dxa"/>
          </w:tcPr>
          <w:p w14:paraId="48AD3F73" w14:textId="13235147" w:rsidR="003D2D85" w:rsidRPr="004B20BC" w:rsidRDefault="003D2D85" w:rsidP="003D2D85">
            <w:pPr>
              <w:rPr>
                <w:rFonts w:ascii="Calibri" w:hAnsi="Calibri" w:cs="Calibri"/>
                <w:color w:val="000000"/>
                <w:szCs w:val="18"/>
              </w:rPr>
            </w:pPr>
          </w:p>
        </w:tc>
      </w:tr>
      <w:tr w:rsidR="003D2D85" w:rsidRPr="00AC6336" w14:paraId="407AA003" w14:textId="77777777" w:rsidTr="000404CA">
        <w:tc>
          <w:tcPr>
            <w:tcW w:w="715" w:type="dxa"/>
          </w:tcPr>
          <w:p w14:paraId="5A09CF72" w14:textId="18855403" w:rsidR="003D2D85" w:rsidRPr="004B20BC" w:rsidRDefault="003D2D85" w:rsidP="003D2D85">
            <w:pPr>
              <w:rPr>
                <w:rFonts w:ascii="Calibri" w:hAnsi="Calibri" w:cs="Calibri"/>
                <w:color w:val="000000"/>
                <w:szCs w:val="18"/>
              </w:rPr>
            </w:pPr>
            <w:r w:rsidRPr="004B20BC">
              <w:rPr>
                <w:rFonts w:ascii="Calibri" w:hAnsi="Calibri" w:cs="Calibri"/>
                <w:szCs w:val="18"/>
              </w:rPr>
              <w:t>1514</w:t>
            </w:r>
          </w:p>
        </w:tc>
        <w:tc>
          <w:tcPr>
            <w:tcW w:w="1170" w:type="dxa"/>
          </w:tcPr>
          <w:p w14:paraId="45683942" w14:textId="4DF4AB50" w:rsidR="003D2D85" w:rsidRPr="004B20BC" w:rsidRDefault="003D2D85" w:rsidP="003D2D85">
            <w:pPr>
              <w:rPr>
                <w:rFonts w:ascii="Calibri" w:hAnsi="Calibri" w:cs="Calibri"/>
                <w:color w:val="000000"/>
                <w:szCs w:val="18"/>
              </w:rPr>
            </w:pPr>
            <w:r w:rsidRPr="004B20BC">
              <w:rPr>
                <w:rFonts w:ascii="Calibri" w:hAnsi="Calibri" w:cs="Calibri"/>
                <w:szCs w:val="18"/>
              </w:rPr>
              <w:t>Dmitry Akhmetov</w:t>
            </w:r>
          </w:p>
        </w:tc>
        <w:tc>
          <w:tcPr>
            <w:tcW w:w="900" w:type="dxa"/>
          </w:tcPr>
          <w:p w14:paraId="4A696195" w14:textId="77777777" w:rsidR="003D2D85" w:rsidRPr="004B20BC" w:rsidRDefault="003D2D85" w:rsidP="003D2D85">
            <w:pPr>
              <w:rPr>
                <w:rFonts w:ascii="Calibri" w:hAnsi="Calibri" w:cs="Calibri"/>
                <w:color w:val="000000"/>
                <w:szCs w:val="18"/>
              </w:rPr>
            </w:pPr>
          </w:p>
        </w:tc>
        <w:tc>
          <w:tcPr>
            <w:tcW w:w="810" w:type="dxa"/>
          </w:tcPr>
          <w:p w14:paraId="47D16B58" w14:textId="77777777" w:rsidR="003D2D85" w:rsidRPr="004B20BC" w:rsidRDefault="003D2D85" w:rsidP="003D2D85">
            <w:pPr>
              <w:rPr>
                <w:rFonts w:ascii="Calibri" w:hAnsi="Calibri" w:cs="Calibri"/>
                <w:color w:val="000000"/>
                <w:szCs w:val="18"/>
              </w:rPr>
            </w:pPr>
          </w:p>
        </w:tc>
        <w:tc>
          <w:tcPr>
            <w:tcW w:w="2340" w:type="dxa"/>
          </w:tcPr>
          <w:p w14:paraId="480FDD1E" w14:textId="1B743D5A" w:rsidR="003D2D85" w:rsidRPr="004B20BC" w:rsidRDefault="003D2D85" w:rsidP="003D2D85">
            <w:pPr>
              <w:rPr>
                <w:rFonts w:ascii="Calibri" w:hAnsi="Calibri" w:cs="Calibri"/>
                <w:szCs w:val="18"/>
              </w:rPr>
            </w:pPr>
            <w:r w:rsidRPr="004B20BC">
              <w:rPr>
                <w:rFonts w:ascii="Calibri" w:hAnsi="Calibri" w:cs="Calibri"/>
                <w:szCs w:val="18"/>
              </w:rPr>
              <w:t>10.23.2.9 TXOP Limits. Needs to be updated to address the case when more than one EDCAF finish countdown in SYNC access case</w:t>
            </w:r>
          </w:p>
        </w:tc>
        <w:tc>
          <w:tcPr>
            <w:tcW w:w="2070" w:type="dxa"/>
          </w:tcPr>
          <w:p w14:paraId="23A2B30C" w14:textId="77777777" w:rsidR="003D2D85" w:rsidRPr="004B20BC" w:rsidRDefault="003D2D85" w:rsidP="003D2D85">
            <w:pPr>
              <w:rPr>
                <w:rFonts w:ascii="Calibri" w:hAnsi="Calibri" w:cs="Calibri"/>
                <w:color w:val="000000"/>
                <w:szCs w:val="18"/>
              </w:rPr>
            </w:pPr>
          </w:p>
        </w:tc>
        <w:tc>
          <w:tcPr>
            <w:tcW w:w="2072" w:type="dxa"/>
          </w:tcPr>
          <w:p w14:paraId="5409D084" w14:textId="77777777" w:rsidR="003D2D85" w:rsidRPr="004B20BC" w:rsidRDefault="00C63405" w:rsidP="003D2D85">
            <w:pPr>
              <w:rPr>
                <w:rFonts w:ascii="Calibri" w:hAnsi="Calibri" w:cs="Calibri"/>
                <w:color w:val="000000"/>
                <w:szCs w:val="18"/>
              </w:rPr>
            </w:pPr>
            <w:r w:rsidRPr="004B20BC">
              <w:rPr>
                <w:rFonts w:ascii="Calibri" w:hAnsi="Calibri" w:cs="Calibri"/>
                <w:color w:val="000000"/>
                <w:szCs w:val="18"/>
              </w:rPr>
              <w:t>Rejected.</w:t>
            </w:r>
          </w:p>
          <w:p w14:paraId="34778E75" w14:textId="77777777" w:rsidR="00C63405" w:rsidRPr="004B20BC" w:rsidRDefault="00C63405" w:rsidP="003D2D85">
            <w:pPr>
              <w:rPr>
                <w:rFonts w:ascii="Calibri" w:hAnsi="Calibri" w:cs="Calibri"/>
                <w:color w:val="000000"/>
                <w:szCs w:val="18"/>
              </w:rPr>
            </w:pPr>
          </w:p>
          <w:p w14:paraId="33BBA375" w14:textId="02C2DE41" w:rsidR="001E633F" w:rsidRPr="004B20BC" w:rsidRDefault="001E633F" w:rsidP="003D2D85">
            <w:pPr>
              <w:rPr>
                <w:rFonts w:ascii="Calibri" w:hAnsi="Calibri" w:cs="Calibri"/>
                <w:color w:val="000000"/>
                <w:szCs w:val="18"/>
              </w:rPr>
            </w:pPr>
            <w:r w:rsidRPr="004B20BC">
              <w:rPr>
                <w:rFonts w:ascii="Calibri" w:hAnsi="Calibri" w:cs="Calibri"/>
                <w:color w:val="000000"/>
                <w:szCs w:val="18"/>
              </w:rPr>
              <w:t xml:space="preserve">Per </w:t>
            </w:r>
            <w:r w:rsidR="00491846">
              <w:rPr>
                <w:rFonts w:ascii="Calibri" w:hAnsi="Calibri" w:cs="Calibri"/>
                <w:color w:val="000000"/>
                <w:szCs w:val="18"/>
              </w:rPr>
              <w:t xml:space="preserve">proposed </w:t>
            </w:r>
            <w:r w:rsidRPr="004B20BC">
              <w:rPr>
                <w:rFonts w:ascii="Calibri" w:hAnsi="Calibri" w:cs="Calibri"/>
                <w:color w:val="000000"/>
                <w:szCs w:val="18"/>
              </w:rPr>
              <w:t>#1512 resolution</w:t>
            </w:r>
            <w:r w:rsidR="00491846">
              <w:rPr>
                <w:rFonts w:ascii="Calibri" w:hAnsi="Calibri" w:cs="Calibri"/>
                <w:color w:val="000000"/>
                <w:szCs w:val="18"/>
              </w:rPr>
              <w:t xml:space="preserve"> no need to</w:t>
            </w:r>
            <w:r w:rsidR="00734F8F">
              <w:rPr>
                <w:rFonts w:ascii="Calibri" w:hAnsi="Calibri" w:cs="Calibri"/>
                <w:color w:val="000000"/>
                <w:szCs w:val="18"/>
              </w:rPr>
              <w:t xml:space="preserve"> update this subclause</w:t>
            </w:r>
          </w:p>
        </w:tc>
      </w:tr>
      <w:tr w:rsidR="00A33255" w:rsidRPr="00AC6336" w14:paraId="05C16C70" w14:textId="77777777" w:rsidTr="001A50A1">
        <w:tc>
          <w:tcPr>
            <w:tcW w:w="715" w:type="dxa"/>
          </w:tcPr>
          <w:p w14:paraId="73C05EB6" w14:textId="77777777" w:rsidR="00A33255" w:rsidRPr="004B20BC" w:rsidRDefault="00A33255" w:rsidP="001A50A1">
            <w:pPr>
              <w:rPr>
                <w:rFonts w:ascii="Calibri" w:hAnsi="Calibri" w:cs="Calibri"/>
                <w:color w:val="FF0000"/>
                <w:szCs w:val="18"/>
              </w:rPr>
            </w:pPr>
            <w:r w:rsidRPr="004B20BC">
              <w:rPr>
                <w:rFonts w:ascii="Calibri" w:hAnsi="Calibri" w:cs="Calibri"/>
                <w:szCs w:val="18"/>
              </w:rPr>
              <w:t>3205</w:t>
            </w:r>
          </w:p>
        </w:tc>
        <w:tc>
          <w:tcPr>
            <w:tcW w:w="1170" w:type="dxa"/>
          </w:tcPr>
          <w:p w14:paraId="35FE746A" w14:textId="77777777" w:rsidR="00A33255" w:rsidRPr="004B20BC" w:rsidRDefault="00A33255" w:rsidP="001A50A1">
            <w:pPr>
              <w:rPr>
                <w:rFonts w:ascii="Calibri" w:hAnsi="Calibri" w:cs="Calibri"/>
                <w:color w:val="FF0000"/>
                <w:szCs w:val="18"/>
              </w:rPr>
            </w:pPr>
            <w:r w:rsidRPr="004B20BC">
              <w:rPr>
                <w:rFonts w:ascii="Calibri" w:hAnsi="Calibri" w:cs="Calibri"/>
                <w:szCs w:val="18"/>
              </w:rPr>
              <w:t>Young Hoon Kwon</w:t>
            </w:r>
          </w:p>
        </w:tc>
        <w:tc>
          <w:tcPr>
            <w:tcW w:w="900" w:type="dxa"/>
          </w:tcPr>
          <w:p w14:paraId="7DC4C991" w14:textId="77777777" w:rsidR="00A33255" w:rsidRPr="004B20BC" w:rsidRDefault="00A33255" w:rsidP="001A50A1">
            <w:pPr>
              <w:rPr>
                <w:rFonts w:ascii="Calibri" w:hAnsi="Calibri" w:cs="Calibri"/>
                <w:color w:val="FF0000"/>
                <w:szCs w:val="18"/>
              </w:rPr>
            </w:pPr>
            <w:r w:rsidRPr="004B20BC">
              <w:rPr>
                <w:rFonts w:ascii="Calibri" w:hAnsi="Calibri" w:cs="Calibri"/>
                <w:szCs w:val="18"/>
              </w:rPr>
              <w:t>35.3.13.6</w:t>
            </w:r>
          </w:p>
        </w:tc>
        <w:tc>
          <w:tcPr>
            <w:tcW w:w="810" w:type="dxa"/>
          </w:tcPr>
          <w:p w14:paraId="0175AF53" w14:textId="77777777" w:rsidR="00A33255" w:rsidRPr="004B20BC" w:rsidRDefault="00A33255" w:rsidP="001A50A1">
            <w:pPr>
              <w:rPr>
                <w:rFonts w:ascii="Calibri" w:hAnsi="Calibri" w:cs="Calibri"/>
                <w:color w:val="FF0000"/>
                <w:szCs w:val="18"/>
              </w:rPr>
            </w:pPr>
            <w:r w:rsidRPr="004B20BC">
              <w:rPr>
                <w:rFonts w:ascii="Calibri" w:hAnsi="Calibri" w:cs="Calibri"/>
                <w:szCs w:val="18"/>
              </w:rPr>
              <w:t>144.40</w:t>
            </w:r>
          </w:p>
        </w:tc>
        <w:tc>
          <w:tcPr>
            <w:tcW w:w="2340" w:type="dxa"/>
          </w:tcPr>
          <w:p w14:paraId="1AD3A925" w14:textId="77777777" w:rsidR="00A33255" w:rsidRPr="004B20BC" w:rsidRDefault="00A33255" w:rsidP="001A50A1">
            <w:pPr>
              <w:rPr>
                <w:rFonts w:ascii="Calibri" w:hAnsi="Calibri" w:cs="Calibri"/>
                <w:szCs w:val="18"/>
              </w:rPr>
            </w:pPr>
            <w:r w:rsidRPr="004B20BC">
              <w:rPr>
                <w:rFonts w:ascii="Calibri" w:hAnsi="Calibri" w:cs="Calibri"/>
                <w:szCs w:val="18"/>
              </w:rPr>
              <w:t xml:space="preserve">Based on baseline rule, a STA shall invoke a </w:t>
            </w:r>
            <w:proofErr w:type="spellStart"/>
            <w:r w:rsidRPr="004B20BC">
              <w:rPr>
                <w:rFonts w:ascii="Calibri" w:hAnsi="Calibri" w:cs="Calibri"/>
                <w:szCs w:val="18"/>
              </w:rPr>
              <w:t>backoff</w:t>
            </w:r>
            <w:proofErr w:type="spellEnd"/>
            <w:r w:rsidRPr="004B20BC">
              <w:rPr>
                <w:rFonts w:ascii="Calibri" w:hAnsi="Calibri" w:cs="Calibri"/>
                <w:szCs w:val="18"/>
              </w:rPr>
              <w:t xml:space="preserve"> procedure if the transmission of the final PPDU transmitted by the TXOP holder during the TXOP has completed and the TXNAV timer has expired. And, in this case, if there's nothing to transmit, the </w:t>
            </w:r>
            <w:proofErr w:type="spellStart"/>
            <w:r w:rsidRPr="004B20BC">
              <w:rPr>
                <w:rFonts w:ascii="Calibri" w:hAnsi="Calibri" w:cs="Calibri"/>
                <w:szCs w:val="18"/>
              </w:rPr>
              <w:t>backoff</w:t>
            </w:r>
            <w:proofErr w:type="spellEnd"/>
            <w:r w:rsidRPr="004B20BC">
              <w:rPr>
                <w:rFonts w:ascii="Calibri" w:hAnsi="Calibri" w:cs="Calibri"/>
                <w:szCs w:val="18"/>
              </w:rPr>
              <w:t xml:space="preserve"> counter will stay at zero. If this happens on link1, and later when the non-STR MLD wants to transmit frames on both link1 and link2, the non-STR MLD can only initiate a </w:t>
            </w:r>
            <w:proofErr w:type="spellStart"/>
            <w:r w:rsidRPr="004B20BC">
              <w:rPr>
                <w:rFonts w:ascii="Calibri" w:hAnsi="Calibri" w:cs="Calibri"/>
                <w:szCs w:val="18"/>
              </w:rPr>
              <w:t>backoff</w:t>
            </w:r>
            <w:proofErr w:type="spellEnd"/>
            <w:r w:rsidRPr="004B20BC">
              <w:rPr>
                <w:rFonts w:ascii="Calibri" w:hAnsi="Calibri" w:cs="Calibri"/>
                <w:szCs w:val="18"/>
              </w:rPr>
              <w:t xml:space="preserve"> on link2 and can transmit on both link1 and link2 simultaneously as the </w:t>
            </w:r>
            <w:proofErr w:type="spellStart"/>
            <w:r w:rsidRPr="004B20BC">
              <w:rPr>
                <w:rFonts w:ascii="Calibri" w:hAnsi="Calibri" w:cs="Calibri"/>
                <w:szCs w:val="18"/>
              </w:rPr>
              <w:t>backoff</w:t>
            </w:r>
            <w:proofErr w:type="spellEnd"/>
            <w:r w:rsidRPr="004B20BC">
              <w:rPr>
                <w:rFonts w:ascii="Calibri" w:hAnsi="Calibri" w:cs="Calibri"/>
                <w:szCs w:val="18"/>
              </w:rPr>
              <w:t xml:space="preserve"> counter of the STA on link1 has already reached zero, which is not the intended </w:t>
            </w:r>
            <w:proofErr w:type="spellStart"/>
            <w:r w:rsidRPr="004B20BC">
              <w:rPr>
                <w:rFonts w:ascii="Calibri" w:hAnsi="Calibri" w:cs="Calibri"/>
                <w:szCs w:val="18"/>
              </w:rPr>
              <w:t>behavior</w:t>
            </w:r>
            <w:proofErr w:type="spellEnd"/>
            <w:r w:rsidRPr="004B20BC">
              <w:rPr>
                <w:rFonts w:ascii="Calibri" w:hAnsi="Calibri" w:cs="Calibri"/>
                <w:szCs w:val="18"/>
              </w:rPr>
              <w:t>. Further clarification is needed to resolve this.</w:t>
            </w:r>
          </w:p>
        </w:tc>
        <w:tc>
          <w:tcPr>
            <w:tcW w:w="2070" w:type="dxa"/>
          </w:tcPr>
          <w:p w14:paraId="450CA771" w14:textId="77777777" w:rsidR="00A33255" w:rsidRPr="004B20BC" w:rsidRDefault="00A33255" w:rsidP="001A50A1">
            <w:pPr>
              <w:rPr>
                <w:rFonts w:ascii="Calibri" w:hAnsi="Calibri" w:cs="Calibri"/>
                <w:color w:val="FF0000"/>
                <w:szCs w:val="18"/>
              </w:rPr>
            </w:pPr>
            <w:r w:rsidRPr="004B20BC">
              <w:rPr>
                <w:rFonts w:ascii="Calibri" w:hAnsi="Calibri" w:cs="Calibri"/>
                <w:szCs w:val="18"/>
              </w:rPr>
              <w:t>As shown in the comment.</w:t>
            </w:r>
          </w:p>
        </w:tc>
        <w:tc>
          <w:tcPr>
            <w:tcW w:w="2072" w:type="dxa"/>
          </w:tcPr>
          <w:p w14:paraId="6D16BC29" w14:textId="5E0AED79" w:rsidR="00A33255" w:rsidRDefault="00AA779E" w:rsidP="001A50A1">
            <w:pPr>
              <w:rPr>
                <w:rFonts w:ascii="Calibri" w:hAnsi="Calibri" w:cs="Calibri"/>
                <w:color w:val="000000"/>
                <w:szCs w:val="18"/>
              </w:rPr>
            </w:pPr>
            <w:r>
              <w:rPr>
                <w:rFonts w:ascii="Calibri" w:hAnsi="Calibri" w:cs="Calibri"/>
                <w:color w:val="000000"/>
                <w:szCs w:val="18"/>
              </w:rPr>
              <w:t xml:space="preserve">Revised </w:t>
            </w:r>
          </w:p>
          <w:p w14:paraId="62546D18" w14:textId="0810B5B8" w:rsidR="00AA779E" w:rsidRDefault="00AA779E" w:rsidP="001A50A1">
            <w:pPr>
              <w:rPr>
                <w:rFonts w:ascii="Calibri" w:hAnsi="Calibri" w:cs="Calibri"/>
                <w:color w:val="000000"/>
                <w:szCs w:val="18"/>
              </w:rPr>
            </w:pPr>
          </w:p>
          <w:p w14:paraId="0B6FF359" w14:textId="421F9EF6" w:rsidR="00AE00A6" w:rsidRDefault="00D663EB" w:rsidP="001A50A1">
            <w:pPr>
              <w:rPr>
                <w:rFonts w:ascii="Calibri" w:hAnsi="Calibri" w:cs="Calibri"/>
                <w:color w:val="000000"/>
                <w:szCs w:val="18"/>
              </w:rPr>
            </w:pPr>
            <w:proofErr w:type="spellStart"/>
            <w:r>
              <w:rPr>
                <w:rFonts w:ascii="Calibri" w:hAnsi="Calibri" w:cs="Calibri"/>
                <w:color w:val="000000"/>
                <w:szCs w:val="18"/>
              </w:rPr>
              <w:t>Behavior</w:t>
            </w:r>
            <w:proofErr w:type="spellEnd"/>
            <w:r>
              <w:rPr>
                <w:rFonts w:ascii="Calibri" w:hAnsi="Calibri" w:cs="Calibri"/>
                <w:color w:val="000000"/>
                <w:szCs w:val="18"/>
              </w:rPr>
              <w:t xml:space="preserve"> in clause 35 </w:t>
            </w:r>
            <w:r w:rsidR="003C3F3F">
              <w:rPr>
                <w:rFonts w:ascii="Calibri" w:hAnsi="Calibri" w:cs="Calibri"/>
                <w:color w:val="000000"/>
                <w:szCs w:val="18"/>
              </w:rPr>
              <w:t xml:space="preserve">provide a STA flexibility not to initiate </w:t>
            </w:r>
            <w:proofErr w:type="spellStart"/>
            <w:r w:rsidR="003C3F3F">
              <w:rPr>
                <w:rFonts w:ascii="Calibri" w:hAnsi="Calibri" w:cs="Calibri"/>
                <w:color w:val="000000"/>
                <w:szCs w:val="18"/>
              </w:rPr>
              <w:t>backoff</w:t>
            </w:r>
            <w:proofErr w:type="spellEnd"/>
            <w:r w:rsidR="003C3F3F">
              <w:rPr>
                <w:rFonts w:ascii="Calibri" w:hAnsi="Calibri" w:cs="Calibri"/>
                <w:color w:val="000000"/>
                <w:szCs w:val="18"/>
              </w:rPr>
              <w:t xml:space="preserve"> procedure after the STA with </w:t>
            </w:r>
            <w:proofErr w:type="spellStart"/>
            <w:r w:rsidR="003C3F3F">
              <w:rPr>
                <w:rFonts w:ascii="Calibri" w:hAnsi="Calibri" w:cs="Calibri"/>
                <w:color w:val="000000"/>
                <w:szCs w:val="18"/>
              </w:rPr>
              <w:t>backoff</w:t>
            </w:r>
            <w:proofErr w:type="spellEnd"/>
            <w:r w:rsidR="003C3F3F">
              <w:rPr>
                <w:rFonts w:ascii="Calibri" w:hAnsi="Calibri" w:cs="Calibri"/>
                <w:color w:val="000000"/>
                <w:szCs w:val="18"/>
              </w:rPr>
              <w:t xml:space="preserve"> counter that has already </w:t>
            </w:r>
            <w:r w:rsidR="00DB01AD">
              <w:rPr>
                <w:rFonts w:ascii="Calibri" w:hAnsi="Calibri" w:cs="Calibri"/>
                <w:color w:val="000000"/>
                <w:szCs w:val="18"/>
              </w:rPr>
              <w:t>zero and has available data for transmission</w:t>
            </w:r>
            <w:r w:rsidR="00AE00A6">
              <w:rPr>
                <w:rFonts w:ascii="Calibri" w:hAnsi="Calibri" w:cs="Calibri"/>
                <w:color w:val="000000"/>
                <w:szCs w:val="18"/>
              </w:rPr>
              <w:t xml:space="preserve"> detected medium transition from BUSY to IDLE.</w:t>
            </w:r>
          </w:p>
          <w:p w14:paraId="52220946" w14:textId="77777777" w:rsidR="00AE00A6" w:rsidRDefault="00AE00A6" w:rsidP="001A50A1">
            <w:pPr>
              <w:rPr>
                <w:rFonts w:ascii="Calibri" w:hAnsi="Calibri" w:cs="Calibri"/>
                <w:color w:val="000000"/>
                <w:szCs w:val="18"/>
              </w:rPr>
            </w:pPr>
          </w:p>
          <w:p w14:paraId="22188A03" w14:textId="283AB56E" w:rsidR="009369B4" w:rsidRDefault="000C4C59" w:rsidP="001A50A1">
            <w:pPr>
              <w:rPr>
                <w:rFonts w:ascii="Calibri" w:hAnsi="Calibri" w:cs="Calibri"/>
                <w:color w:val="000000"/>
                <w:szCs w:val="18"/>
              </w:rPr>
            </w:pPr>
            <w:r>
              <w:rPr>
                <w:rFonts w:ascii="Calibri" w:hAnsi="Calibri" w:cs="Calibri"/>
                <w:color w:val="000000"/>
                <w:szCs w:val="18"/>
              </w:rPr>
              <w:t xml:space="preserve">Clause-10 mandate a STA to perform </w:t>
            </w:r>
            <w:proofErr w:type="spellStart"/>
            <w:r>
              <w:rPr>
                <w:rFonts w:ascii="Calibri" w:hAnsi="Calibri" w:cs="Calibri"/>
                <w:color w:val="000000"/>
                <w:szCs w:val="18"/>
              </w:rPr>
              <w:t>backoff</w:t>
            </w:r>
            <w:proofErr w:type="spellEnd"/>
            <w:r>
              <w:rPr>
                <w:rFonts w:ascii="Calibri" w:hAnsi="Calibri" w:cs="Calibri"/>
                <w:color w:val="000000"/>
                <w:szCs w:val="18"/>
              </w:rPr>
              <w:t xml:space="preserve"> procedure in such cases.</w:t>
            </w:r>
          </w:p>
          <w:p w14:paraId="403B02BB" w14:textId="77777777" w:rsidR="00F93D13" w:rsidRDefault="00F93D13" w:rsidP="001A50A1">
            <w:pPr>
              <w:rPr>
                <w:rFonts w:ascii="Calibri" w:hAnsi="Calibri" w:cs="Calibri"/>
                <w:color w:val="000000"/>
                <w:szCs w:val="18"/>
              </w:rPr>
            </w:pPr>
          </w:p>
          <w:p w14:paraId="408493AF" w14:textId="64D711EE" w:rsidR="00AA779E" w:rsidRPr="004B20BC" w:rsidRDefault="00F93D13" w:rsidP="001A50A1">
            <w:pPr>
              <w:rPr>
                <w:rFonts w:ascii="Calibri" w:hAnsi="Calibri" w:cs="Calibri"/>
                <w:color w:val="000000"/>
                <w:szCs w:val="18"/>
              </w:rPr>
            </w:pPr>
            <w:r>
              <w:rPr>
                <w:rFonts w:ascii="Calibri" w:hAnsi="Calibri" w:cs="Calibri"/>
                <w:color w:val="000000"/>
                <w:szCs w:val="18"/>
              </w:rPr>
              <w:t xml:space="preserve">To remove such </w:t>
            </w:r>
            <w:r w:rsidR="0061287A">
              <w:rPr>
                <w:rFonts w:ascii="Calibri" w:hAnsi="Calibri" w:cs="Calibri"/>
                <w:color w:val="000000"/>
                <w:szCs w:val="18"/>
              </w:rPr>
              <w:t>ambiguity,</w:t>
            </w:r>
            <w:r>
              <w:rPr>
                <w:rFonts w:ascii="Calibri" w:hAnsi="Calibri" w:cs="Calibri"/>
                <w:color w:val="000000"/>
                <w:szCs w:val="18"/>
              </w:rPr>
              <w:t xml:space="preserve"> </w:t>
            </w:r>
            <w:r w:rsidR="00727112">
              <w:rPr>
                <w:rFonts w:ascii="Calibri" w:hAnsi="Calibri" w:cs="Calibri"/>
                <w:color w:val="000000"/>
                <w:szCs w:val="18"/>
              </w:rPr>
              <w:t xml:space="preserve">we propose to </w:t>
            </w:r>
            <w:r w:rsidR="0061287A">
              <w:rPr>
                <w:rFonts w:ascii="Calibri" w:hAnsi="Calibri" w:cs="Calibri"/>
                <w:color w:val="000000"/>
                <w:szCs w:val="18"/>
              </w:rPr>
              <w:t xml:space="preserve">follow </w:t>
            </w:r>
            <w:r>
              <w:rPr>
                <w:rFonts w:ascii="Calibri" w:hAnsi="Calibri" w:cs="Calibri"/>
                <w:color w:val="000000"/>
                <w:szCs w:val="18"/>
              </w:rPr>
              <w:t xml:space="preserve">baseline </w:t>
            </w:r>
            <w:proofErr w:type="spellStart"/>
            <w:r>
              <w:rPr>
                <w:rFonts w:ascii="Calibri" w:hAnsi="Calibri" w:cs="Calibri"/>
                <w:color w:val="000000"/>
                <w:szCs w:val="18"/>
              </w:rPr>
              <w:t>behavior</w:t>
            </w:r>
            <w:proofErr w:type="spellEnd"/>
            <w:r>
              <w:rPr>
                <w:rFonts w:ascii="Calibri" w:hAnsi="Calibri" w:cs="Calibri"/>
                <w:color w:val="000000"/>
                <w:szCs w:val="18"/>
              </w:rPr>
              <w:t xml:space="preserve"> </w:t>
            </w:r>
            <w:r w:rsidR="00727112">
              <w:rPr>
                <w:rFonts w:ascii="Calibri" w:hAnsi="Calibri" w:cs="Calibri"/>
                <w:color w:val="000000"/>
                <w:szCs w:val="18"/>
              </w:rPr>
              <w:t xml:space="preserve">in such cases </w:t>
            </w:r>
          </w:p>
          <w:p w14:paraId="37A00217" w14:textId="594D6A6B" w:rsidR="003E4105" w:rsidRDefault="003E4105" w:rsidP="001A50A1">
            <w:pPr>
              <w:rPr>
                <w:rFonts w:ascii="Calibri" w:hAnsi="Calibri" w:cs="Calibri"/>
                <w:color w:val="000000"/>
                <w:szCs w:val="18"/>
              </w:rPr>
            </w:pPr>
          </w:p>
          <w:p w14:paraId="60F8A0DB" w14:textId="78A0B119" w:rsidR="00BF3E12" w:rsidRPr="004B20BC" w:rsidRDefault="00BF3E12" w:rsidP="00BF3E12">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w:t>
            </w:r>
            <w:r>
              <w:rPr>
                <w:rFonts w:ascii="Calibri" w:hAnsi="Calibri" w:cs="Calibri"/>
                <w:color w:val="000000"/>
                <w:szCs w:val="18"/>
              </w:rPr>
              <w:t>3205</w:t>
            </w:r>
            <w:r w:rsidRPr="004B20BC">
              <w:rPr>
                <w:rFonts w:ascii="Calibri" w:hAnsi="Calibri" w:cs="Calibri"/>
                <w:color w:val="000000"/>
                <w:szCs w:val="18"/>
              </w:rPr>
              <w:t xml:space="preserve">) in </w:t>
            </w:r>
            <w:sdt>
              <w:sdtPr>
                <w:rPr>
                  <w:rFonts w:ascii="Calibri" w:hAnsi="Calibri" w:cs="Calibri"/>
                  <w:color w:val="000000"/>
                  <w:szCs w:val="18"/>
                </w:rPr>
                <w:alias w:val="Title"/>
                <w:tag w:val=""/>
                <w:id w:val="-1620138255"/>
                <w:placeholder>
                  <w:docPart w:val="C01232481FAC44E3B1EA0F5D444EB161"/>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09F87C17" w14:textId="3D3FD943" w:rsidR="00BF3E12" w:rsidRPr="004B20BC" w:rsidRDefault="00F42984" w:rsidP="00BF3E12">
            <w:pPr>
              <w:rPr>
                <w:rFonts w:ascii="Calibri" w:hAnsi="Calibri" w:cs="Calibri"/>
                <w:color w:val="000000"/>
                <w:szCs w:val="18"/>
              </w:rPr>
            </w:pPr>
            <w:sdt>
              <w:sdtPr>
                <w:rPr>
                  <w:rFonts w:ascii="Calibri" w:hAnsi="Calibri" w:cs="Calibri"/>
                  <w:color w:val="000000"/>
                  <w:szCs w:val="18"/>
                </w:rPr>
                <w:alias w:val="Comments"/>
                <w:tag w:val=""/>
                <w:id w:val="-670557115"/>
                <w:placeholder>
                  <w:docPart w:val="30531B62E2414C5C803B2C729625D65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F3E12" w:rsidRPr="004B20BC">
                  <w:rPr>
                    <w:rFonts w:ascii="Calibri" w:hAnsi="Calibri" w:cs="Calibri"/>
                    <w:color w:val="000000"/>
                    <w:szCs w:val="18"/>
                  </w:rPr>
                  <w:t>[https://mentor.ieee.org/802.11/dcn/21/11-21-0xxx</w:t>
                </w:r>
                <w:r w:rsidR="00BF3E12" w:rsidRPr="004B20BC">
                  <w:rPr>
                    <w:rFonts w:ascii="Calibri" w:hAnsi="Calibri" w:cs="Calibri"/>
                    <w:color w:val="000000"/>
                    <w:szCs w:val="18"/>
                  </w:rPr>
                  <w:br/>
                  <w:t>-00-00be-cc34-cr-sync.docx]</w:t>
                </w:r>
              </w:sdtContent>
            </w:sdt>
          </w:p>
          <w:p w14:paraId="11806578" w14:textId="690EFF1E" w:rsidR="00994D41" w:rsidRPr="004B20BC" w:rsidRDefault="00DD5B29" w:rsidP="001A50A1">
            <w:pPr>
              <w:rPr>
                <w:rFonts w:ascii="Calibri" w:hAnsi="Calibri" w:cs="Calibri"/>
                <w:color w:val="000000"/>
                <w:szCs w:val="18"/>
              </w:rPr>
            </w:pPr>
            <w:r w:rsidRPr="004B20BC">
              <w:rPr>
                <w:rFonts w:ascii="Calibri" w:hAnsi="Calibri" w:cs="Calibri"/>
                <w:color w:val="000000"/>
                <w:szCs w:val="18"/>
              </w:rPr>
              <w:t xml:space="preserve"> </w:t>
            </w:r>
          </w:p>
        </w:tc>
      </w:tr>
      <w:tr w:rsidR="003D2D85" w:rsidRPr="00AC6336" w14:paraId="16F4D719" w14:textId="77777777" w:rsidTr="000404CA">
        <w:tc>
          <w:tcPr>
            <w:tcW w:w="715" w:type="dxa"/>
          </w:tcPr>
          <w:p w14:paraId="4773BE8C" w14:textId="716260E5" w:rsidR="003D2D85" w:rsidRPr="00257775" w:rsidRDefault="003D2D85" w:rsidP="003D2D85">
            <w:pPr>
              <w:rPr>
                <w:rFonts w:ascii="Calibri" w:hAnsi="Calibri" w:cs="Calibri"/>
                <w:szCs w:val="18"/>
              </w:rPr>
            </w:pPr>
            <w:r w:rsidRPr="00257775">
              <w:rPr>
                <w:rFonts w:ascii="Calibri" w:hAnsi="Calibri" w:cs="Calibri"/>
                <w:szCs w:val="18"/>
              </w:rPr>
              <w:t>3143</w:t>
            </w:r>
          </w:p>
        </w:tc>
        <w:tc>
          <w:tcPr>
            <w:tcW w:w="1170" w:type="dxa"/>
          </w:tcPr>
          <w:p w14:paraId="3E61DC6C" w14:textId="662C2DCC" w:rsidR="003D2D85" w:rsidRPr="00257775" w:rsidRDefault="003D2D85" w:rsidP="003D2D85">
            <w:pPr>
              <w:rPr>
                <w:rFonts w:ascii="Calibri" w:hAnsi="Calibri" w:cs="Calibri"/>
                <w:szCs w:val="18"/>
              </w:rPr>
            </w:pPr>
            <w:r w:rsidRPr="00257775">
              <w:rPr>
                <w:rFonts w:ascii="Calibri" w:hAnsi="Calibri" w:cs="Calibri"/>
                <w:szCs w:val="18"/>
              </w:rPr>
              <w:t>Yongho Kim</w:t>
            </w:r>
          </w:p>
        </w:tc>
        <w:tc>
          <w:tcPr>
            <w:tcW w:w="900" w:type="dxa"/>
          </w:tcPr>
          <w:p w14:paraId="4B51F3B9" w14:textId="7D820DA5" w:rsidR="003D2D85" w:rsidRPr="00257775" w:rsidRDefault="003D2D85" w:rsidP="003D2D85">
            <w:pPr>
              <w:rPr>
                <w:rFonts w:ascii="Calibri" w:hAnsi="Calibri" w:cs="Calibri"/>
                <w:szCs w:val="18"/>
              </w:rPr>
            </w:pPr>
            <w:r w:rsidRPr="00257775">
              <w:rPr>
                <w:rFonts w:ascii="Calibri" w:hAnsi="Calibri" w:cs="Calibri"/>
                <w:szCs w:val="18"/>
              </w:rPr>
              <w:t>35.3.13.6</w:t>
            </w:r>
          </w:p>
        </w:tc>
        <w:tc>
          <w:tcPr>
            <w:tcW w:w="810" w:type="dxa"/>
          </w:tcPr>
          <w:p w14:paraId="21FFEDE7" w14:textId="1D7FB873" w:rsidR="003D2D85" w:rsidRPr="00257775" w:rsidRDefault="003D2D85" w:rsidP="003D2D85">
            <w:pPr>
              <w:rPr>
                <w:rFonts w:ascii="Calibri" w:hAnsi="Calibri" w:cs="Calibri"/>
                <w:szCs w:val="18"/>
              </w:rPr>
            </w:pPr>
            <w:r w:rsidRPr="00257775">
              <w:rPr>
                <w:rFonts w:ascii="Calibri" w:hAnsi="Calibri" w:cs="Calibri"/>
                <w:szCs w:val="18"/>
              </w:rPr>
              <w:t>144.46</w:t>
            </w:r>
          </w:p>
        </w:tc>
        <w:tc>
          <w:tcPr>
            <w:tcW w:w="2340" w:type="dxa"/>
          </w:tcPr>
          <w:p w14:paraId="72568DC2" w14:textId="5358A661" w:rsidR="003D2D85" w:rsidRPr="004C67C2" w:rsidRDefault="003D2D85" w:rsidP="003D2D85">
            <w:pPr>
              <w:rPr>
                <w:rFonts w:ascii="Calibri" w:hAnsi="Calibri" w:cs="Calibri"/>
                <w:szCs w:val="18"/>
              </w:rPr>
            </w:pPr>
            <w:r w:rsidRPr="004C67C2">
              <w:rPr>
                <w:rFonts w:ascii="Calibri" w:hAnsi="Calibri" w:cs="Calibri"/>
                <w:szCs w:val="18"/>
              </w:rPr>
              <w:t xml:space="preserve">This procedure does not cover the case where the channel (link) is idle and a </w:t>
            </w:r>
            <w:proofErr w:type="spellStart"/>
            <w:r w:rsidRPr="004C67C2">
              <w:rPr>
                <w:rFonts w:ascii="Calibri" w:hAnsi="Calibri" w:cs="Calibri"/>
                <w:szCs w:val="18"/>
              </w:rPr>
              <w:t>backoff</w:t>
            </w:r>
            <w:proofErr w:type="spellEnd"/>
            <w:r w:rsidRPr="004C67C2">
              <w:rPr>
                <w:rFonts w:ascii="Calibri" w:hAnsi="Calibri" w:cs="Calibri"/>
                <w:szCs w:val="18"/>
              </w:rPr>
              <w:t xml:space="preserve"> procedure is not initiated.</w:t>
            </w:r>
          </w:p>
        </w:tc>
        <w:tc>
          <w:tcPr>
            <w:tcW w:w="2070" w:type="dxa"/>
          </w:tcPr>
          <w:p w14:paraId="7D893951" w14:textId="0AF3C90F" w:rsidR="003D2D85" w:rsidRPr="00257775" w:rsidRDefault="003D2D85" w:rsidP="003D2D85">
            <w:pPr>
              <w:rPr>
                <w:rFonts w:ascii="Calibri" w:hAnsi="Calibri" w:cs="Calibri"/>
                <w:szCs w:val="18"/>
              </w:rPr>
            </w:pPr>
            <w:r w:rsidRPr="00257775">
              <w:rPr>
                <w:rFonts w:ascii="Calibri" w:hAnsi="Calibri" w:cs="Calibri"/>
                <w:szCs w:val="18"/>
              </w:rPr>
              <w:t>As in the comment.</w:t>
            </w:r>
          </w:p>
        </w:tc>
        <w:tc>
          <w:tcPr>
            <w:tcW w:w="2072" w:type="dxa"/>
          </w:tcPr>
          <w:p w14:paraId="1718CA74" w14:textId="77419813" w:rsidR="00EF6FEB" w:rsidRDefault="00EF6FEB" w:rsidP="00EF6FEB">
            <w:pPr>
              <w:rPr>
                <w:rFonts w:ascii="Calibri" w:hAnsi="Calibri" w:cs="Calibri"/>
                <w:color w:val="000000"/>
                <w:szCs w:val="18"/>
              </w:rPr>
            </w:pPr>
            <w:r>
              <w:rPr>
                <w:rFonts w:ascii="Calibri" w:hAnsi="Calibri" w:cs="Calibri"/>
                <w:color w:val="000000"/>
                <w:szCs w:val="18"/>
              </w:rPr>
              <w:t xml:space="preserve">Rejected </w:t>
            </w:r>
          </w:p>
          <w:p w14:paraId="10C325D8" w14:textId="77777777" w:rsidR="00EF6FEB" w:rsidRDefault="00EF6FEB" w:rsidP="00EF6FEB">
            <w:pPr>
              <w:rPr>
                <w:rFonts w:ascii="Calibri" w:hAnsi="Calibri" w:cs="Calibri"/>
                <w:color w:val="000000"/>
                <w:szCs w:val="18"/>
              </w:rPr>
            </w:pPr>
          </w:p>
          <w:p w14:paraId="5320374E" w14:textId="0C32E21B" w:rsidR="00EF6FEB" w:rsidRPr="00EF6FEB" w:rsidRDefault="00EF6FEB" w:rsidP="00EF6FEB">
            <w:pPr>
              <w:rPr>
                <w:rFonts w:ascii="Calibri" w:hAnsi="Calibri" w:cs="Calibri"/>
                <w:color w:val="000000"/>
                <w:szCs w:val="18"/>
              </w:rPr>
            </w:pPr>
            <w:r w:rsidRPr="00EF6FEB">
              <w:rPr>
                <w:rFonts w:ascii="Calibri" w:hAnsi="Calibri" w:cs="Calibri"/>
                <w:color w:val="000000"/>
                <w:szCs w:val="18"/>
              </w:rPr>
              <w:t>Existing rules already cover this case</w:t>
            </w:r>
          </w:p>
          <w:p w14:paraId="15F69CDB" w14:textId="77777777" w:rsidR="00EF6FEB" w:rsidRPr="00EF6FEB" w:rsidRDefault="00EF6FEB" w:rsidP="00EF6FEB">
            <w:pPr>
              <w:rPr>
                <w:rFonts w:ascii="Calibri" w:hAnsi="Calibri" w:cs="Calibri"/>
                <w:color w:val="000000"/>
                <w:szCs w:val="18"/>
              </w:rPr>
            </w:pPr>
          </w:p>
          <w:p w14:paraId="30EC3827" w14:textId="77777777" w:rsidR="00EF6FEB" w:rsidRPr="00EF6FEB" w:rsidRDefault="00EF6FEB" w:rsidP="00EF6FEB">
            <w:pPr>
              <w:rPr>
                <w:rFonts w:ascii="Calibri" w:hAnsi="Calibri" w:cs="Calibri"/>
                <w:color w:val="000000"/>
                <w:szCs w:val="18"/>
              </w:rPr>
            </w:pPr>
            <w:r w:rsidRPr="00EF6FEB">
              <w:rPr>
                <w:rFonts w:ascii="Calibri" w:hAnsi="Calibri" w:cs="Calibri"/>
                <w:color w:val="000000"/>
                <w:szCs w:val="18"/>
              </w:rPr>
              <w:t>10.3.4.1. Basic Access “A STA may transmit an MPDU when it is operating under the DCF access method, when the STA determines that the medium is idle when a frame is queued for transmission, and remains idle for a period of a DIFS, or an EIFS …“</w:t>
            </w:r>
          </w:p>
          <w:p w14:paraId="71330BA7" w14:textId="77777777" w:rsidR="00EF6FEB" w:rsidRPr="00EF6FEB" w:rsidRDefault="00EF6FEB" w:rsidP="00EF6FEB">
            <w:pPr>
              <w:rPr>
                <w:rFonts w:ascii="Calibri" w:hAnsi="Calibri" w:cs="Calibri"/>
                <w:color w:val="000000"/>
                <w:szCs w:val="18"/>
              </w:rPr>
            </w:pPr>
          </w:p>
          <w:p w14:paraId="4E52FD8D" w14:textId="77777777" w:rsidR="00EF6FEB" w:rsidRPr="00EF6FEB" w:rsidRDefault="00EF6FEB" w:rsidP="00EF6FEB">
            <w:pPr>
              <w:rPr>
                <w:rFonts w:ascii="Calibri" w:hAnsi="Calibri" w:cs="Calibri"/>
                <w:color w:val="000000"/>
                <w:szCs w:val="18"/>
              </w:rPr>
            </w:pPr>
            <w:r w:rsidRPr="00EF6FEB">
              <w:rPr>
                <w:rFonts w:ascii="Calibri" w:hAnsi="Calibri" w:cs="Calibri"/>
                <w:color w:val="000000"/>
                <w:szCs w:val="18"/>
              </w:rPr>
              <w:lastRenderedPageBreak/>
              <w:t xml:space="preserve">If there is an ongoing </w:t>
            </w:r>
            <w:proofErr w:type="spellStart"/>
            <w:r w:rsidRPr="00EF6FEB">
              <w:rPr>
                <w:rFonts w:ascii="Calibri" w:hAnsi="Calibri" w:cs="Calibri"/>
                <w:color w:val="000000"/>
                <w:szCs w:val="18"/>
              </w:rPr>
              <w:t>backoff</w:t>
            </w:r>
            <w:proofErr w:type="spellEnd"/>
            <w:r w:rsidRPr="00EF6FEB">
              <w:rPr>
                <w:rFonts w:ascii="Calibri" w:hAnsi="Calibri" w:cs="Calibri"/>
                <w:color w:val="000000"/>
                <w:szCs w:val="18"/>
              </w:rPr>
              <w:t xml:space="preserve">/MEDIUM_BUSY observed on link2 and link 2 has buffered units available for </w:t>
            </w:r>
            <w:proofErr w:type="spellStart"/>
            <w:r w:rsidRPr="00EF6FEB">
              <w:rPr>
                <w:rFonts w:ascii="Calibri" w:hAnsi="Calibri" w:cs="Calibri"/>
                <w:color w:val="000000"/>
                <w:szCs w:val="18"/>
              </w:rPr>
              <w:t>tranmsission</w:t>
            </w:r>
            <w:proofErr w:type="spellEnd"/>
            <w:r w:rsidRPr="00EF6FEB">
              <w:rPr>
                <w:rFonts w:ascii="Calibri" w:hAnsi="Calibri" w:cs="Calibri"/>
                <w:color w:val="000000"/>
                <w:szCs w:val="18"/>
              </w:rPr>
              <w:t>, STA of link 1may decide not to transmit 1 and wait for link2.</w:t>
            </w:r>
          </w:p>
          <w:p w14:paraId="64FC2321" w14:textId="2E7485D4" w:rsidR="001B361C" w:rsidRPr="004B20BC" w:rsidRDefault="00EF6FEB" w:rsidP="003D2D85">
            <w:pPr>
              <w:rPr>
                <w:rFonts w:ascii="Calibri" w:hAnsi="Calibri" w:cs="Calibri"/>
                <w:color w:val="000000"/>
                <w:szCs w:val="18"/>
              </w:rPr>
            </w:pPr>
            <w:r w:rsidRPr="00EF6FEB">
              <w:rPr>
                <w:rFonts w:ascii="Calibri" w:hAnsi="Calibri" w:cs="Calibri"/>
                <w:color w:val="000000"/>
                <w:szCs w:val="18"/>
              </w:rPr>
              <w:t>If link 2 has no buffered data than it is not clear why or how sync transmission can happen.</w:t>
            </w:r>
          </w:p>
          <w:p w14:paraId="1468E3B8" w14:textId="45AB541D" w:rsidR="003E4105" w:rsidRPr="004B20BC" w:rsidRDefault="003E4105" w:rsidP="003D2D85">
            <w:pPr>
              <w:rPr>
                <w:rFonts w:ascii="Calibri" w:hAnsi="Calibri" w:cs="Calibri"/>
                <w:color w:val="000000"/>
                <w:szCs w:val="18"/>
              </w:rPr>
            </w:pPr>
          </w:p>
        </w:tc>
      </w:tr>
      <w:tr w:rsidR="003D2D85" w:rsidRPr="00AC6336" w14:paraId="35DEF3A3" w14:textId="77777777" w:rsidTr="000404CA">
        <w:tc>
          <w:tcPr>
            <w:tcW w:w="715" w:type="dxa"/>
          </w:tcPr>
          <w:p w14:paraId="2BE16AB9" w14:textId="5528EB4B" w:rsidR="003D2D85" w:rsidRPr="00257775" w:rsidRDefault="003D2D85" w:rsidP="003D2D85">
            <w:pPr>
              <w:rPr>
                <w:rFonts w:ascii="Calibri" w:hAnsi="Calibri" w:cs="Calibri"/>
                <w:szCs w:val="18"/>
              </w:rPr>
            </w:pPr>
            <w:r w:rsidRPr="00257775">
              <w:rPr>
                <w:rFonts w:ascii="Calibri" w:hAnsi="Calibri" w:cs="Calibri"/>
                <w:szCs w:val="18"/>
              </w:rPr>
              <w:lastRenderedPageBreak/>
              <w:t>3145</w:t>
            </w:r>
          </w:p>
        </w:tc>
        <w:tc>
          <w:tcPr>
            <w:tcW w:w="1170" w:type="dxa"/>
          </w:tcPr>
          <w:p w14:paraId="01C80F95" w14:textId="1DD77ABC" w:rsidR="003D2D85" w:rsidRPr="00257775" w:rsidRDefault="003D2D85" w:rsidP="003D2D85">
            <w:pPr>
              <w:rPr>
                <w:rFonts w:ascii="Calibri" w:hAnsi="Calibri" w:cs="Calibri"/>
                <w:szCs w:val="18"/>
              </w:rPr>
            </w:pPr>
            <w:r w:rsidRPr="00257775">
              <w:rPr>
                <w:rFonts w:ascii="Calibri" w:hAnsi="Calibri" w:cs="Calibri"/>
                <w:szCs w:val="18"/>
              </w:rPr>
              <w:t>Yongho Kim</w:t>
            </w:r>
          </w:p>
        </w:tc>
        <w:tc>
          <w:tcPr>
            <w:tcW w:w="900" w:type="dxa"/>
          </w:tcPr>
          <w:p w14:paraId="730A6878" w14:textId="535D2115" w:rsidR="003D2D85" w:rsidRPr="00257775" w:rsidRDefault="003D2D85" w:rsidP="003D2D85">
            <w:pPr>
              <w:rPr>
                <w:rFonts w:ascii="Calibri" w:hAnsi="Calibri" w:cs="Calibri"/>
                <w:szCs w:val="18"/>
              </w:rPr>
            </w:pPr>
            <w:r w:rsidRPr="00257775">
              <w:rPr>
                <w:rFonts w:ascii="Calibri" w:hAnsi="Calibri" w:cs="Calibri"/>
                <w:szCs w:val="18"/>
              </w:rPr>
              <w:t>35.3.13.6</w:t>
            </w:r>
          </w:p>
        </w:tc>
        <w:tc>
          <w:tcPr>
            <w:tcW w:w="810" w:type="dxa"/>
          </w:tcPr>
          <w:p w14:paraId="7156BD47" w14:textId="754DB97F" w:rsidR="003D2D85" w:rsidRPr="00257775" w:rsidRDefault="003D2D85" w:rsidP="003D2D85">
            <w:pPr>
              <w:rPr>
                <w:rFonts w:ascii="Calibri" w:hAnsi="Calibri" w:cs="Calibri"/>
                <w:szCs w:val="18"/>
              </w:rPr>
            </w:pPr>
            <w:r w:rsidRPr="00257775">
              <w:rPr>
                <w:rFonts w:ascii="Calibri" w:hAnsi="Calibri" w:cs="Calibri"/>
                <w:szCs w:val="18"/>
              </w:rPr>
              <w:t>144.46</w:t>
            </w:r>
          </w:p>
        </w:tc>
        <w:tc>
          <w:tcPr>
            <w:tcW w:w="2340" w:type="dxa"/>
          </w:tcPr>
          <w:p w14:paraId="27A83D1D" w14:textId="4574F48E" w:rsidR="003D2D85" w:rsidRPr="004C67C2" w:rsidRDefault="003D2D85" w:rsidP="003D2D85">
            <w:pPr>
              <w:rPr>
                <w:rFonts w:ascii="Calibri" w:hAnsi="Calibri" w:cs="Calibri"/>
                <w:szCs w:val="18"/>
              </w:rPr>
            </w:pPr>
            <w:r w:rsidRPr="004C67C2">
              <w:rPr>
                <w:rFonts w:ascii="Calibri" w:hAnsi="Calibri" w:cs="Calibri"/>
                <w:szCs w:val="18"/>
              </w:rPr>
              <w:t xml:space="preserve">What if the </w:t>
            </w:r>
            <w:proofErr w:type="spellStart"/>
            <w:r w:rsidRPr="004C67C2">
              <w:rPr>
                <w:rFonts w:ascii="Calibri" w:hAnsi="Calibri" w:cs="Calibri"/>
                <w:szCs w:val="18"/>
              </w:rPr>
              <w:t>backoff</w:t>
            </w:r>
            <w:proofErr w:type="spellEnd"/>
            <w:r w:rsidRPr="004C67C2">
              <w:rPr>
                <w:rFonts w:ascii="Calibri" w:hAnsi="Calibri" w:cs="Calibri"/>
                <w:szCs w:val="18"/>
              </w:rPr>
              <w:t xml:space="preserve"> procedure was not performed because of idle channel status, is the </w:t>
            </w:r>
            <w:proofErr w:type="spellStart"/>
            <w:r w:rsidRPr="004C67C2">
              <w:rPr>
                <w:rFonts w:ascii="Calibri" w:hAnsi="Calibri" w:cs="Calibri"/>
                <w:szCs w:val="18"/>
              </w:rPr>
              <w:t>backoff</w:t>
            </w:r>
            <w:proofErr w:type="spellEnd"/>
            <w:r w:rsidRPr="004C67C2">
              <w:rPr>
                <w:rFonts w:ascii="Calibri" w:hAnsi="Calibri" w:cs="Calibri"/>
                <w:szCs w:val="18"/>
              </w:rPr>
              <w:t xml:space="preserve"> counter value 0 without the initiation of </w:t>
            </w:r>
            <w:proofErr w:type="spellStart"/>
            <w:r w:rsidRPr="004C67C2">
              <w:rPr>
                <w:rFonts w:ascii="Calibri" w:hAnsi="Calibri" w:cs="Calibri"/>
                <w:szCs w:val="18"/>
              </w:rPr>
              <w:t>backoff</w:t>
            </w:r>
            <w:proofErr w:type="spellEnd"/>
            <w:r w:rsidRPr="004C67C2">
              <w:rPr>
                <w:rFonts w:ascii="Calibri" w:hAnsi="Calibri" w:cs="Calibri"/>
                <w:szCs w:val="18"/>
              </w:rPr>
              <w:t xml:space="preserve"> procedure ? The description does not cover the case where the link was idle without </w:t>
            </w:r>
            <w:proofErr w:type="spellStart"/>
            <w:r w:rsidRPr="004C67C2">
              <w:rPr>
                <w:rFonts w:ascii="Calibri" w:hAnsi="Calibri" w:cs="Calibri"/>
                <w:szCs w:val="18"/>
              </w:rPr>
              <w:t>backoff</w:t>
            </w:r>
            <w:proofErr w:type="spellEnd"/>
            <w:r w:rsidRPr="004C67C2">
              <w:rPr>
                <w:rFonts w:ascii="Calibri" w:hAnsi="Calibri" w:cs="Calibri"/>
                <w:szCs w:val="18"/>
              </w:rPr>
              <w:t xml:space="preserve"> procedure and the other link became busy while waiting for the other link's </w:t>
            </w:r>
            <w:proofErr w:type="spellStart"/>
            <w:r w:rsidRPr="004C67C2">
              <w:rPr>
                <w:rFonts w:ascii="Calibri" w:hAnsi="Calibri" w:cs="Calibri"/>
                <w:szCs w:val="18"/>
              </w:rPr>
              <w:t>backoff</w:t>
            </w:r>
            <w:proofErr w:type="spellEnd"/>
            <w:r w:rsidRPr="004C67C2">
              <w:rPr>
                <w:rFonts w:ascii="Calibri" w:hAnsi="Calibri" w:cs="Calibri"/>
                <w:szCs w:val="18"/>
              </w:rPr>
              <w:t xml:space="preserve"> countdown. It is necessary to define the sync PPDU transmission procedure where one link is idle from the beginning and the other link has to perform </w:t>
            </w:r>
            <w:proofErr w:type="spellStart"/>
            <w:r w:rsidRPr="004C67C2">
              <w:rPr>
                <w:rFonts w:ascii="Calibri" w:hAnsi="Calibri" w:cs="Calibri"/>
                <w:szCs w:val="18"/>
              </w:rPr>
              <w:t>backoff</w:t>
            </w:r>
            <w:proofErr w:type="spellEnd"/>
            <w:r w:rsidRPr="004C67C2">
              <w:rPr>
                <w:rFonts w:ascii="Calibri" w:hAnsi="Calibri" w:cs="Calibri"/>
                <w:szCs w:val="18"/>
              </w:rPr>
              <w:t xml:space="preserve"> procedure.</w:t>
            </w:r>
          </w:p>
        </w:tc>
        <w:tc>
          <w:tcPr>
            <w:tcW w:w="2070" w:type="dxa"/>
          </w:tcPr>
          <w:p w14:paraId="7C3D3FCC" w14:textId="32D6B697" w:rsidR="003D2D85" w:rsidRPr="00257775" w:rsidRDefault="003D2D85" w:rsidP="003D2D85">
            <w:pPr>
              <w:rPr>
                <w:rFonts w:ascii="Calibri" w:hAnsi="Calibri" w:cs="Calibri"/>
                <w:szCs w:val="18"/>
              </w:rPr>
            </w:pPr>
            <w:r w:rsidRPr="00257775">
              <w:rPr>
                <w:rFonts w:ascii="Calibri" w:hAnsi="Calibri" w:cs="Calibri"/>
                <w:szCs w:val="18"/>
              </w:rPr>
              <w:t>As in the comment.</w:t>
            </w:r>
          </w:p>
        </w:tc>
        <w:tc>
          <w:tcPr>
            <w:tcW w:w="2072" w:type="dxa"/>
          </w:tcPr>
          <w:p w14:paraId="1E14C1CF" w14:textId="77777777" w:rsidR="003D2D85" w:rsidRPr="004B20BC" w:rsidRDefault="00396866" w:rsidP="003D2D85">
            <w:pPr>
              <w:rPr>
                <w:rFonts w:ascii="Calibri" w:hAnsi="Calibri" w:cs="Calibri"/>
                <w:color w:val="000000"/>
                <w:szCs w:val="18"/>
              </w:rPr>
            </w:pPr>
            <w:r w:rsidRPr="004B20BC">
              <w:rPr>
                <w:rFonts w:ascii="Calibri" w:hAnsi="Calibri" w:cs="Calibri"/>
                <w:color w:val="000000"/>
                <w:szCs w:val="18"/>
              </w:rPr>
              <w:t>Rejected.</w:t>
            </w:r>
          </w:p>
          <w:p w14:paraId="67DBF71C" w14:textId="5DFF55A7" w:rsidR="00396866" w:rsidRPr="004B20BC" w:rsidRDefault="00396866" w:rsidP="003D2D85">
            <w:pPr>
              <w:rPr>
                <w:rFonts w:ascii="Calibri" w:hAnsi="Calibri" w:cs="Calibri"/>
                <w:color w:val="000000"/>
                <w:szCs w:val="18"/>
              </w:rPr>
            </w:pPr>
          </w:p>
          <w:p w14:paraId="2785C8ED" w14:textId="23E243C1" w:rsidR="00213AD6" w:rsidRPr="004B20BC" w:rsidRDefault="00213AD6" w:rsidP="003D2D85">
            <w:pPr>
              <w:rPr>
                <w:rFonts w:ascii="Calibri" w:hAnsi="Calibri" w:cs="Calibri"/>
                <w:color w:val="000000"/>
                <w:szCs w:val="18"/>
              </w:rPr>
            </w:pPr>
            <w:r w:rsidRPr="004B20BC">
              <w:rPr>
                <w:rFonts w:ascii="Calibri" w:hAnsi="Calibri" w:cs="Calibri"/>
                <w:color w:val="000000"/>
                <w:szCs w:val="18"/>
              </w:rPr>
              <w:t>From provided description/example, it is not clear what specific use case commenter is trying to address</w:t>
            </w:r>
            <w:r w:rsidR="00AA0A51" w:rsidRPr="004B20BC">
              <w:rPr>
                <w:rFonts w:ascii="Calibri" w:hAnsi="Calibri" w:cs="Calibri"/>
                <w:color w:val="000000"/>
                <w:szCs w:val="18"/>
              </w:rPr>
              <w:t xml:space="preserve"> or resolve</w:t>
            </w:r>
          </w:p>
          <w:p w14:paraId="54C57323" w14:textId="1D5BDA8C" w:rsidR="00396866" w:rsidRPr="004B20BC" w:rsidRDefault="00396866" w:rsidP="003D2D85">
            <w:pPr>
              <w:rPr>
                <w:rFonts w:ascii="Calibri" w:hAnsi="Calibri" w:cs="Calibri"/>
                <w:color w:val="000000"/>
                <w:szCs w:val="18"/>
              </w:rPr>
            </w:pPr>
          </w:p>
        </w:tc>
      </w:tr>
      <w:tr w:rsidR="00326F0A" w:rsidRPr="00AC6336" w14:paraId="2EA998DD" w14:textId="77777777" w:rsidTr="000404CA">
        <w:tc>
          <w:tcPr>
            <w:tcW w:w="715" w:type="dxa"/>
          </w:tcPr>
          <w:p w14:paraId="24F60791" w14:textId="05BDE35F" w:rsidR="00326F0A" w:rsidRPr="004B20BC" w:rsidRDefault="00326F0A" w:rsidP="00326F0A">
            <w:pPr>
              <w:rPr>
                <w:rFonts w:ascii="Calibri" w:hAnsi="Calibri" w:cs="Calibri"/>
                <w:color w:val="000000"/>
                <w:szCs w:val="18"/>
              </w:rPr>
            </w:pPr>
            <w:r w:rsidRPr="004B20BC">
              <w:rPr>
                <w:rFonts w:ascii="Calibri" w:hAnsi="Calibri" w:cs="Calibri"/>
                <w:szCs w:val="18"/>
              </w:rPr>
              <w:t>2712</w:t>
            </w:r>
          </w:p>
        </w:tc>
        <w:tc>
          <w:tcPr>
            <w:tcW w:w="1170" w:type="dxa"/>
          </w:tcPr>
          <w:p w14:paraId="0D8D0E36" w14:textId="60C85B26" w:rsidR="00326F0A" w:rsidRPr="004B20BC" w:rsidRDefault="00326F0A" w:rsidP="00326F0A">
            <w:pPr>
              <w:rPr>
                <w:rFonts w:ascii="Calibri" w:hAnsi="Calibri" w:cs="Calibri"/>
                <w:color w:val="000000"/>
                <w:szCs w:val="18"/>
              </w:rPr>
            </w:pPr>
            <w:r w:rsidRPr="004B20BC">
              <w:rPr>
                <w:rFonts w:ascii="Calibri" w:hAnsi="Calibri" w:cs="Calibri"/>
                <w:szCs w:val="18"/>
              </w:rPr>
              <w:t>Ryuichi Hirata</w:t>
            </w:r>
          </w:p>
        </w:tc>
        <w:tc>
          <w:tcPr>
            <w:tcW w:w="900" w:type="dxa"/>
          </w:tcPr>
          <w:p w14:paraId="7766DA7F" w14:textId="44754D47" w:rsidR="00326F0A" w:rsidRPr="004B20BC" w:rsidRDefault="00326F0A" w:rsidP="00326F0A">
            <w:pPr>
              <w:rPr>
                <w:rFonts w:ascii="Calibri" w:hAnsi="Calibri" w:cs="Calibri"/>
                <w:color w:val="000000"/>
                <w:szCs w:val="18"/>
              </w:rPr>
            </w:pPr>
            <w:r w:rsidRPr="004B20BC">
              <w:rPr>
                <w:rFonts w:ascii="Calibri" w:hAnsi="Calibri" w:cs="Calibri"/>
                <w:szCs w:val="18"/>
              </w:rPr>
              <w:t>35.3.13.6</w:t>
            </w:r>
          </w:p>
        </w:tc>
        <w:tc>
          <w:tcPr>
            <w:tcW w:w="810" w:type="dxa"/>
          </w:tcPr>
          <w:p w14:paraId="3FD932C6" w14:textId="294C1414" w:rsidR="00326F0A" w:rsidRPr="004B20BC" w:rsidRDefault="00326F0A" w:rsidP="00326F0A">
            <w:pPr>
              <w:rPr>
                <w:rFonts w:ascii="Calibri" w:hAnsi="Calibri" w:cs="Calibri"/>
                <w:color w:val="000000"/>
                <w:szCs w:val="18"/>
              </w:rPr>
            </w:pPr>
            <w:r w:rsidRPr="004B20BC">
              <w:rPr>
                <w:rFonts w:ascii="Calibri" w:hAnsi="Calibri" w:cs="Calibri"/>
                <w:szCs w:val="18"/>
              </w:rPr>
              <w:t>144.35</w:t>
            </w:r>
          </w:p>
        </w:tc>
        <w:tc>
          <w:tcPr>
            <w:tcW w:w="2340" w:type="dxa"/>
          </w:tcPr>
          <w:p w14:paraId="0A7D9A7E" w14:textId="50F3AE89" w:rsidR="00326F0A" w:rsidRPr="004B20BC" w:rsidRDefault="00326F0A" w:rsidP="00326F0A">
            <w:pPr>
              <w:rPr>
                <w:rFonts w:ascii="Calibri" w:hAnsi="Calibri" w:cs="Calibri"/>
                <w:szCs w:val="18"/>
              </w:rPr>
            </w:pPr>
            <w:r w:rsidRPr="004B20BC">
              <w:rPr>
                <w:rFonts w:ascii="Calibri" w:hAnsi="Calibri" w:cs="Calibri"/>
                <w:szCs w:val="18"/>
              </w:rPr>
              <w:t xml:space="preserve">11be D0.3 says an MLD shall wait for expiration of the largest number of </w:t>
            </w:r>
            <w:proofErr w:type="spellStart"/>
            <w:r w:rsidRPr="004B20BC">
              <w:rPr>
                <w:rFonts w:ascii="Calibri" w:hAnsi="Calibri" w:cs="Calibri"/>
                <w:szCs w:val="18"/>
              </w:rPr>
              <w:t>backoff</w:t>
            </w:r>
            <w:proofErr w:type="spellEnd"/>
            <w:r w:rsidRPr="004B20BC">
              <w:rPr>
                <w:rFonts w:ascii="Calibri" w:hAnsi="Calibri" w:cs="Calibri"/>
                <w:szCs w:val="18"/>
              </w:rPr>
              <w:t xml:space="preserve"> counters of STAs. This may cause long delay to start transmission of the PPDUs and may lead STA to </w:t>
            </w:r>
            <w:proofErr w:type="spellStart"/>
            <w:r w:rsidRPr="004B20BC">
              <w:rPr>
                <w:rFonts w:ascii="Calibri" w:hAnsi="Calibri" w:cs="Calibri"/>
                <w:szCs w:val="18"/>
              </w:rPr>
              <w:t>loose</w:t>
            </w:r>
            <w:proofErr w:type="spellEnd"/>
            <w:r w:rsidRPr="004B20BC">
              <w:rPr>
                <w:rFonts w:ascii="Calibri" w:hAnsi="Calibri" w:cs="Calibri"/>
                <w:szCs w:val="18"/>
              </w:rPr>
              <w:t xml:space="preserve"> its transmission opportunity.</w:t>
            </w:r>
          </w:p>
        </w:tc>
        <w:tc>
          <w:tcPr>
            <w:tcW w:w="2070" w:type="dxa"/>
          </w:tcPr>
          <w:p w14:paraId="0F9C8EF8" w14:textId="0E8293DF" w:rsidR="00326F0A" w:rsidRPr="004B20BC" w:rsidRDefault="00326F0A" w:rsidP="00326F0A">
            <w:pPr>
              <w:rPr>
                <w:rFonts w:ascii="Calibri" w:hAnsi="Calibri" w:cs="Calibri"/>
                <w:color w:val="000000"/>
                <w:szCs w:val="18"/>
              </w:rPr>
            </w:pPr>
            <w:r w:rsidRPr="004B20BC">
              <w:rPr>
                <w:rFonts w:ascii="Calibri" w:hAnsi="Calibri" w:cs="Calibri"/>
                <w:szCs w:val="18"/>
              </w:rPr>
              <w:t xml:space="preserve">Solve this issue. This could be solved by defining mechanism to improve transmission opportunity for start time sync such as same random </w:t>
            </w:r>
            <w:proofErr w:type="spellStart"/>
            <w:r w:rsidRPr="004B20BC">
              <w:rPr>
                <w:rFonts w:ascii="Calibri" w:hAnsi="Calibri" w:cs="Calibri"/>
                <w:szCs w:val="18"/>
              </w:rPr>
              <w:t>backoff</w:t>
            </w:r>
            <w:proofErr w:type="spellEnd"/>
            <w:r w:rsidRPr="004B20BC">
              <w:rPr>
                <w:rFonts w:ascii="Calibri" w:hAnsi="Calibri" w:cs="Calibri"/>
                <w:szCs w:val="18"/>
              </w:rPr>
              <w:t xml:space="preserve"> proposed in 11-20/0974r4.</w:t>
            </w:r>
          </w:p>
        </w:tc>
        <w:tc>
          <w:tcPr>
            <w:tcW w:w="2072" w:type="dxa"/>
          </w:tcPr>
          <w:p w14:paraId="10E2E9E1" w14:textId="77777777" w:rsidR="00417232" w:rsidRPr="004B20BC" w:rsidRDefault="00326F0A" w:rsidP="00326F0A">
            <w:pPr>
              <w:rPr>
                <w:rFonts w:ascii="Calibri" w:hAnsi="Calibri" w:cs="Calibri"/>
                <w:color w:val="000000"/>
                <w:szCs w:val="18"/>
              </w:rPr>
            </w:pPr>
            <w:r w:rsidRPr="004B20BC">
              <w:rPr>
                <w:rFonts w:ascii="Calibri" w:hAnsi="Calibri" w:cs="Calibri"/>
                <w:color w:val="000000"/>
                <w:szCs w:val="18"/>
              </w:rPr>
              <w:t>Rejected</w:t>
            </w:r>
            <w:r w:rsidR="00417232" w:rsidRPr="004B20BC">
              <w:rPr>
                <w:rFonts w:ascii="Calibri" w:hAnsi="Calibri" w:cs="Calibri"/>
                <w:color w:val="000000"/>
                <w:szCs w:val="18"/>
              </w:rPr>
              <w:t>.</w:t>
            </w:r>
          </w:p>
          <w:p w14:paraId="476491AD" w14:textId="77777777" w:rsidR="00417232" w:rsidRPr="004B20BC" w:rsidRDefault="00417232" w:rsidP="00326F0A">
            <w:pPr>
              <w:rPr>
                <w:rFonts w:ascii="Calibri" w:hAnsi="Calibri" w:cs="Calibri"/>
                <w:color w:val="000000"/>
                <w:szCs w:val="18"/>
              </w:rPr>
            </w:pPr>
          </w:p>
          <w:p w14:paraId="0425869B" w14:textId="20ED006B" w:rsidR="00326F0A" w:rsidRPr="004B20BC" w:rsidRDefault="00417232" w:rsidP="00326F0A">
            <w:pPr>
              <w:rPr>
                <w:rFonts w:ascii="Calibri" w:hAnsi="Calibri" w:cs="Calibri"/>
                <w:color w:val="000000"/>
                <w:szCs w:val="18"/>
              </w:rPr>
            </w:pPr>
            <w:r w:rsidRPr="004B20BC">
              <w:rPr>
                <w:rFonts w:ascii="Calibri" w:hAnsi="Calibri" w:cs="Calibri"/>
                <w:color w:val="000000"/>
                <w:szCs w:val="18"/>
              </w:rPr>
              <w:t xml:space="preserve">The group </w:t>
            </w:r>
            <w:r w:rsidR="00B020F5" w:rsidRPr="004B20BC">
              <w:rPr>
                <w:rFonts w:ascii="Calibri" w:hAnsi="Calibri" w:cs="Calibri"/>
                <w:color w:val="000000"/>
                <w:szCs w:val="18"/>
              </w:rPr>
              <w:t>discussed the issues</w:t>
            </w:r>
            <w:r w:rsidR="00B5766C" w:rsidRPr="004B20BC">
              <w:rPr>
                <w:rFonts w:ascii="Calibri" w:hAnsi="Calibri" w:cs="Calibri"/>
                <w:color w:val="000000"/>
                <w:szCs w:val="18"/>
              </w:rPr>
              <w:t xml:space="preserve"> described in CID 2712</w:t>
            </w:r>
            <w:r w:rsidR="00B020F5" w:rsidRPr="004B20BC">
              <w:rPr>
                <w:rFonts w:ascii="Calibri" w:hAnsi="Calibri" w:cs="Calibri"/>
                <w:color w:val="000000"/>
                <w:szCs w:val="18"/>
              </w:rPr>
              <w:t xml:space="preserve"> and </w:t>
            </w:r>
            <w:r w:rsidR="00632B54" w:rsidRPr="004B20BC">
              <w:rPr>
                <w:rFonts w:ascii="Calibri" w:hAnsi="Calibri" w:cs="Calibri"/>
                <w:color w:val="000000"/>
                <w:szCs w:val="18"/>
              </w:rPr>
              <w:t xml:space="preserve">proposed solution discussed in </w:t>
            </w:r>
            <w:r w:rsidR="00A40C89" w:rsidRPr="004B20BC">
              <w:rPr>
                <w:rFonts w:ascii="Calibri" w:hAnsi="Calibri" w:cs="Calibri"/>
                <w:color w:val="000000"/>
                <w:szCs w:val="18"/>
              </w:rPr>
              <w:t>11-20/0974r4</w:t>
            </w:r>
            <w:r w:rsidR="00B020F5" w:rsidRPr="004B20BC">
              <w:rPr>
                <w:rFonts w:ascii="Calibri" w:hAnsi="Calibri" w:cs="Calibri"/>
                <w:color w:val="000000"/>
                <w:szCs w:val="18"/>
              </w:rPr>
              <w:t xml:space="preserve"> and reached no conclusion</w:t>
            </w:r>
          </w:p>
        </w:tc>
      </w:tr>
      <w:tr w:rsidR="00D44CF9" w:rsidRPr="00AC6336" w14:paraId="73E802CF" w14:textId="77777777" w:rsidTr="001A50A1">
        <w:tc>
          <w:tcPr>
            <w:tcW w:w="715" w:type="dxa"/>
          </w:tcPr>
          <w:p w14:paraId="2F5AC5F8" w14:textId="77777777" w:rsidR="00D44CF9" w:rsidRPr="004B20BC" w:rsidRDefault="00D44CF9" w:rsidP="001A50A1">
            <w:pPr>
              <w:rPr>
                <w:rFonts w:ascii="Calibri" w:hAnsi="Calibri" w:cs="Calibri"/>
                <w:szCs w:val="18"/>
                <w:highlight w:val="yellow"/>
              </w:rPr>
            </w:pPr>
            <w:r w:rsidRPr="004B20BC">
              <w:rPr>
                <w:rFonts w:ascii="Calibri" w:hAnsi="Calibri" w:cs="Calibri"/>
                <w:szCs w:val="18"/>
                <w:highlight w:val="yellow"/>
              </w:rPr>
              <w:t>1507</w:t>
            </w:r>
          </w:p>
        </w:tc>
        <w:tc>
          <w:tcPr>
            <w:tcW w:w="1170" w:type="dxa"/>
          </w:tcPr>
          <w:p w14:paraId="4869948F" w14:textId="77777777" w:rsidR="00D44CF9" w:rsidRPr="004B20BC" w:rsidRDefault="00D44CF9" w:rsidP="001A50A1">
            <w:pPr>
              <w:rPr>
                <w:rFonts w:ascii="Calibri" w:hAnsi="Calibri" w:cs="Calibri"/>
                <w:szCs w:val="18"/>
                <w:highlight w:val="yellow"/>
              </w:rPr>
            </w:pPr>
            <w:r w:rsidRPr="004B20BC">
              <w:rPr>
                <w:rFonts w:ascii="Calibri" w:hAnsi="Calibri" w:cs="Calibri"/>
                <w:szCs w:val="18"/>
                <w:highlight w:val="yellow"/>
              </w:rPr>
              <w:t>Dmitry Akhmetov</w:t>
            </w:r>
          </w:p>
        </w:tc>
        <w:tc>
          <w:tcPr>
            <w:tcW w:w="900" w:type="dxa"/>
          </w:tcPr>
          <w:p w14:paraId="15750725" w14:textId="77777777" w:rsidR="00D44CF9" w:rsidRPr="004B20BC" w:rsidRDefault="00D44CF9" w:rsidP="001A50A1">
            <w:pPr>
              <w:rPr>
                <w:rFonts w:ascii="Calibri" w:hAnsi="Calibri" w:cs="Calibri"/>
                <w:szCs w:val="18"/>
                <w:highlight w:val="yellow"/>
              </w:rPr>
            </w:pPr>
            <w:r w:rsidRPr="004B20BC">
              <w:rPr>
                <w:rFonts w:ascii="Calibri" w:hAnsi="Calibri" w:cs="Calibri"/>
                <w:szCs w:val="18"/>
                <w:highlight w:val="yellow"/>
              </w:rPr>
              <w:t>35.3.13.6</w:t>
            </w:r>
          </w:p>
        </w:tc>
        <w:tc>
          <w:tcPr>
            <w:tcW w:w="810" w:type="dxa"/>
          </w:tcPr>
          <w:p w14:paraId="459FDE13" w14:textId="77777777" w:rsidR="00D44CF9" w:rsidRPr="004B20BC" w:rsidRDefault="00D44CF9" w:rsidP="001A50A1">
            <w:pPr>
              <w:rPr>
                <w:rFonts w:ascii="Calibri" w:hAnsi="Calibri" w:cs="Calibri"/>
                <w:szCs w:val="18"/>
                <w:highlight w:val="yellow"/>
              </w:rPr>
            </w:pPr>
            <w:r w:rsidRPr="004B20BC">
              <w:rPr>
                <w:rFonts w:ascii="Calibri" w:hAnsi="Calibri" w:cs="Calibri"/>
                <w:szCs w:val="18"/>
                <w:highlight w:val="yellow"/>
              </w:rPr>
              <w:t>144.32</w:t>
            </w:r>
          </w:p>
        </w:tc>
        <w:tc>
          <w:tcPr>
            <w:tcW w:w="2340" w:type="dxa"/>
          </w:tcPr>
          <w:p w14:paraId="21174B42" w14:textId="77777777" w:rsidR="00D44CF9" w:rsidRPr="004B20BC" w:rsidRDefault="00D44CF9" w:rsidP="001A50A1">
            <w:pPr>
              <w:rPr>
                <w:rFonts w:ascii="Calibri" w:hAnsi="Calibri" w:cs="Calibri"/>
                <w:szCs w:val="18"/>
                <w:highlight w:val="yellow"/>
              </w:rPr>
            </w:pPr>
            <w:r w:rsidRPr="004B20BC">
              <w:rPr>
                <w:rFonts w:ascii="Calibri" w:hAnsi="Calibri" w:cs="Calibri"/>
                <w:szCs w:val="18"/>
                <w:highlight w:val="yellow"/>
              </w:rPr>
              <w:t xml:space="preserve">SYNC </w:t>
            </w:r>
            <w:proofErr w:type="spellStart"/>
            <w:r w:rsidRPr="004B20BC">
              <w:rPr>
                <w:rFonts w:ascii="Calibri" w:hAnsi="Calibri" w:cs="Calibri"/>
                <w:szCs w:val="18"/>
                <w:highlight w:val="yellow"/>
              </w:rPr>
              <w:t>channe</w:t>
            </w:r>
            <w:proofErr w:type="spellEnd"/>
            <w:r w:rsidRPr="004B20BC">
              <w:rPr>
                <w:rFonts w:ascii="Calibri" w:hAnsi="Calibri" w:cs="Calibri"/>
                <w:szCs w:val="18"/>
                <w:highlight w:val="yellow"/>
              </w:rPr>
              <w:t xml:space="preserve"> access is not dependent on any </w:t>
            </w:r>
            <w:proofErr w:type="spellStart"/>
            <w:r w:rsidRPr="004B20BC">
              <w:rPr>
                <w:rFonts w:ascii="Calibri" w:hAnsi="Calibri" w:cs="Calibri"/>
                <w:szCs w:val="18"/>
                <w:highlight w:val="yellow"/>
              </w:rPr>
              <w:t>nSTR</w:t>
            </w:r>
            <w:proofErr w:type="spellEnd"/>
            <w:r w:rsidRPr="004B20BC">
              <w:rPr>
                <w:rFonts w:ascii="Calibri" w:hAnsi="Calibri" w:cs="Calibri"/>
                <w:szCs w:val="18"/>
                <w:highlight w:val="yellow"/>
              </w:rPr>
              <w:t xml:space="preserve"> specific characteristics, a device is not mandated to be </w:t>
            </w:r>
            <w:proofErr w:type="spellStart"/>
            <w:r w:rsidRPr="004B20BC">
              <w:rPr>
                <w:rFonts w:ascii="Calibri" w:hAnsi="Calibri" w:cs="Calibri"/>
                <w:szCs w:val="18"/>
                <w:highlight w:val="yellow"/>
              </w:rPr>
              <w:t>nSTR</w:t>
            </w:r>
            <w:proofErr w:type="spellEnd"/>
            <w:r w:rsidRPr="004B20BC">
              <w:rPr>
                <w:rFonts w:ascii="Calibri" w:hAnsi="Calibri" w:cs="Calibri"/>
                <w:szCs w:val="18"/>
                <w:highlight w:val="yellow"/>
              </w:rPr>
              <w:t xml:space="preserve"> to perform SYNC channel access as described in this clause. It is safe to extend the mechanism to both STR and </w:t>
            </w:r>
            <w:proofErr w:type="spellStart"/>
            <w:r w:rsidRPr="004B20BC">
              <w:rPr>
                <w:rFonts w:ascii="Calibri" w:hAnsi="Calibri" w:cs="Calibri"/>
                <w:szCs w:val="18"/>
                <w:highlight w:val="yellow"/>
              </w:rPr>
              <w:t>nSTR</w:t>
            </w:r>
            <w:proofErr w:type="spellEnd"/>
            <w:r w:rsidRPr="004B20BC">
              <w:rPr>
                <w:rFonts w:ascii="Calibri" w:hAnsi="Calibri" w:cs="Calibri"/>
                <w:szCs w:val="18"/>
                <w:highlight w:val="yellow"/>
              </w:rPr>
              <w:t xml:space="preserve"> cases</w:t>
            </w:r>
          </w:p>
        </w:tc>
        <w:tc>
          <w:tcPr>
            <w:tcW w:w="2070" w:type="dxa"/>
          </w:tcPr>
          <w:p w14:paraId="15AED9FA" w14:textId="77777777" w:rsidR="00D44CF9" w:rsidRPr="004B20BC" w:rsidRDefault="00D44CF9" w:rsidP="001A50A1">
            <w:pPr>
              <w:rPr>
                <w:rFonts w:ascii="Calibri" w:hAnsi="Calibri" w:cs="Calibri"/>
                <w:szCs w:val="18"/>
                <w:highlight w:val="yellow"/>
                <w:lang w:val="en-US"/>
              </w:rPr>
            </w:pPr>
            <w:r w:rsidRPr="004B20BC">
              <w:rPr>
                <w:rFonts w:ascii="Calibri" w:hAnsi="Calibri" w:cs="Calibri"/>
                <w:szCs w:val="18"/>
                <w:highlight w:val="yellow"/>
              </w:rPr>
              <w:t>Remove Note 2 and remove  "non-STR" from line 35</w:t>
            </w:r>
          </w:p>
        </w:tc>
        <w:tc>
          <w:tcPr>
            <w:tcW w:w="2072" w:type="dxa"/>
          </w:tcPr>
          <w:p w14:paraId="6FED0BBB" w14:textId="09AB5FD2" w:rsidR="00740CC1" w:rsidRPr="004B20BC" w:rsidRDefault="00740CC1" w:rsidP="00746578">
            <w:pPr>
              <w:rPr>
                <w:rFonts w:ascii="Calibri" w:hAnsi="Calibri" w:cs="Calibri"/>
                <w:color w:val="000000"/>
                <w:szCs w:val="18"/>
                <w:highlight w:val="yellow"/>
              </w:rPr>
            </w:pPr>
          </w:p>
        </w:tc>
      </w:tr>
      <w:tr w:rsidR="00D44CF9" w:rsidRPr="00AC6336" w14:paraId="254B73DC" w14:textId="77777777" w:rsidTr="001A50A1">
        <w:tc>
          <w:tcPr>
            <w:tcW w:w="715" w:type="dxa"/>
          </w:tcPr>
          <w:p w14:paraId="26C0C566" w14:textId="77777777" w:rsidR="00D44CF9" w:rsidRPr="004B20BC" w:rsidRDefault="00D44CF9" w:rsidP="001A50A1">
            <w:pPr>
              <w:rPr>
                <w:rFonts w:ascii="Calibri" w:hAnsi="Calibri" w:cs="Calibri"/>
                <w:color w:val="000000"/>
                <w:szCs w:val="18"/>
                <w:highlight w:val="yellow"/>
              </w:rPr>
            </w:pPr>
            <w:r w:rsidRPr="004B20BC">
              <w:rPr>
                <w:rFonts w:ascii="Calibri" w:hAnsi="Calibri" w:cs="Calibri"/>
                <w:szCs w:val="18"/>
                <w:highlight w:val="yellow"/>
              </w:rPr>
              <w:t>1703</w:t>
            </w:r>
          </w:p>
        </w:tc>
        <w:tc>
          <w:tcPr>
            <w:tcW w:w="1170" w:type="dxa"/>
          </w:tcPr>
          <w:p w14:paraId="4C6199D1" w14:textId="77777777" w:rsidR="00D44CF9" w:rsidRPr="004B20BC" w:rsidRDefault="00D44CF9" w:rsidP="001A50A1">
            <w:pPr>
              <w:rPr>
                <w:rFonts w:ascii="Calibri" w:hAnsi="Calibri" w:cs="Calibri"/>
                <w:color w:val="000000"/>
                <w:szCs w:val="18"/>
                <w:highlight w:val="yellow"/>
              </w:rPr>
            </w:pPr>
            <w:r w:rsidRPr="004B20BC">
              <w:rPr>
                <w:rFonts w:ascii="Calibri" w:hAnsi="Calibri" w:cs="Calibri"/>
                <w:szCs w:val="18"/>
                <w:highlight w:val="yellow"/>
              </w:rPr>
              <w:t>GEORGE CHERIAN</w:t>
            </w:r>
          </w:p>
        </w:tc>
        <w:tc>
          <w:tcPr>
            <w:tcW w:w="900" w:type="dxa"/>
          </w:tcPr>
          <w:p w14:paraId="5756D6DE" w14:textId="77777777" w:rsidR="00D44CF9" w:rsidRPr="004B20BC" w:rsidRDefault="00D44CF9" w:rsidP="001A50A1">
            <w:pPr>
              <w:rPr>
                <w:rFonts w:ascii="Calibri" w:hAnsi="Calibri" w:cs="Calibri"/>
                <w:color w:val="000000"/>
                <w:szCs w:val="18"/>
                <w:highlight w:val="yellow"/>
              </w:rPr>
            </w:pPr>
            <w:r w:rsidRPr="004B20BC">
              <w:rPr>
                <w:rFonts w:ascii="Calibri" w:hAnsi="Calibri" w:cs="Calibri"/>
                <w:szCs w:val="18"/>
                <w:highlight w:val="yellow"/>
              </w:rPr>
              <w:t>35.3.13.6</w:t>
            </w:r>
          </w:p>
        </w:tc>
        <w:tc>
          <w:tcPr>
            <w:tcW w:w="810" w:type="dxa"/>
          </w:tcPr>
          <w:p w14:paraId="397DEAB9" w14:textId="77777777" w:rsidR="00D44CF9" w:rsidRPr="004B20BC" w:rsidRDefault="00D44CF9" w:rsidP="001A50A1">
            <w:pPr>
              <w:rPr>
                <w:rFonts w:ascii="Calibri" w:hAnsi="Calibri" w:cs="Calibri"/>
                <w:color w:val="000000"/>
                <w:szCs w:val="18"/>
                <w:highlight w:val="yellow"/>
              </w:rPr>
            </w:pPr>
            <w:r w:rsidRPr="004B20BC">
              <w:rPr>
                <w:rFonts w:ascii="Calibri" w:hAnsi="Calibri" w:cs="Calibri"/>
                <w:color w:val="000000"/>
                <w:szCs w:val="18"/>
                <w:highlight w:val="yellow"/>
              </w:rPr>
              <w:t>144.32</w:t>
            </w:r>
          </w:p>
        </w:tc>
        <w:tc>
          <w:tcPr>
            <w:tcW w:w="2340" w:type="dxa"/>
          </w:tcPr>
          <w:p w14:paraId="2EA2A083" w14:textId="77777777" w:rsidR="00D44CF9" w:rsidRPr="004B20BC" w:rsidRDefault="00D44CF9" w:rsidP="001A50A1">
            <w:pPr>
              <w:rPr>
                <w:rFonts w:ascii="Calibri" w:hAnsi="Calibri" w:cs="Calibri"/>
                <w:szCs w:val="18"/>
                <w:highlight w:val="yellow"/>
              </w:rPr>
            </w:pPr>
            <w:r w:rsidRPr="004B20BC">
              <w:rPr>
                <w:rFonts w:ascii="Calibri" w:hAnsi="Calibri" w:cs="Calibri"/>
                <w:szCs w:val="18"/>
                <w:highlight w:val="yellow"/>
              </w:rPr>
              <w:t>"NOTE 2--Whether to extend this mechanism to STR MLD is TBD"</w:t>
            </w:r>
            <w:r w:rsidRPr="004B20BC">
              <w:rPr>
                <w:rFonts w:ascii="Calibri" w:hAnsi="Calibri" w:cs="Calibri"/>
                <w:szCs w:val="18"/>
                <w:highlight w:val="yellow"/>
              </w:rPr>
              <w:br/>
            </w:r>
            <w:r w:rsidRPr="004B20BC">
              <w:rPr>
                <w:rFonts w:ascii="Calibri" w:hAnsi="Calibri" w:cs="Calibri"/>
                <w:szCs w:val="18"/>
                <w:highlight w:val="yellow"/>
              </w:rPr>
              <w:br/>
              <w:t>Remove the NOTE 2. No need to extend to STR cases</w:t>
            </w:r>
          </w:p>
        </w:tc>
        <w:tc>
          <w:tcPr>
            <w:tcW w:w="2070" w:type="dxa"/>
          </w:tcPr>
          <w:p w14:paraId="2FF48B3F" w14:textId="77777777" w:rsidR="00D44CF9" w:rsidRPr="004B20BC" w:rsidRDefault="00D44CF9" w:rsidP="001A50A1">
            <w:pPr>
              <w:rPr>
                <w:rFonts w:ascii="Calibri" w:hAnsi="Calibri" w:cs="Calibri"/>
                <w:color w:val="000000"/>
                <w:szCs w:val="18"/>
                <w:highlight w:val="yellow"/>
              </w:rPr>
            </w:pPr>
            <w:r w:rsidRPr="004B20BC">
              <w:rPr>
                <w:rFonts w:ascii="Calibri" w:hAnsi="Calibri" w:cs="Calibri"/>
                <w:szCs w:val="18"/>
                <w:highlight w:val="yellow"/>
              </w:rPr>
              <w:t>As in the comment</w:t>
            </w:r>
          </w:p>
        </w:tc>
        <w:tc>
          <w:tcPr>
            <w:tcW w:w="2072" w:type="dxa"/>
          </w:tcPr>
          <w:p w14:paraId="538EB891" w14:textId="489F1A60" w:rsidR="00D44CF9" w:rsidRPr="004B20BC" w:rsidRDefault="00D44CF9" w:rsidP="001A50A1">
            <w:pPr>
              <w:rPr>
                <w:rFonts w:ascii="Calibri" w:hAnsi="Calibri" w:cs="Calibri"/>
                <w:color w:val="000000"/>
                <w:szCs w:val="18"/>
                <w:highlight w:val="yellow"/>
              </w:rPr>
            </w:pPr>
          </w:p>
        </w:tc>
      </w:tr>
      <w:tr w:rsidR="00D44CF9" w:rsidRPr="00AC6336" w14:paraId="0F7D5BA1" w14:textId="77777777" w:rsidTr="001A50A1">
        <w:tc>
          <w:tcPr>
            <w:tcW w:w="715" w:type="dxa"/>
          </w:tcPr>
          <w:p w14:paraId="5AA888F3" w14:textId="77777777" w:rsidR="00D44CF9" w:rsidRPr="004B20BC" w:rsidRDefault="00D44CF9" w:rsidP="001A50A1">
            <w:pPr>
              <w:rPr>
                <w:rFonts w:ascii="Calibri" w:hAnsi="Calibri" w:cs="Calibri"/>
                <w:color w:val="000000"/>
                <w:szCs w:val="18"/>
                <w:highlight w:val="yellow"/>
              </w:rPr>
            </w:pPr>
            <w:r w:rsidRPr="004B20BC">
              <w:rPr>
                <w:rFonts w:ascii="Calibri" w:hAnsi="Calibri" w:cs="Calibri"/>
                <w:szCs w:val="18"/>
                <w:highlight w:val="yellow"/>
              </w:rPr>
              <w:t>3398</w:t>
            </w:r>
          </w:p>
        </w:tc>
        <w:tc>
          <w:tcPr>
            <w:tcW w:w="1170" w:type="dxa"/>
          </w:tcPr>
          <w:p w14:paraId="0E9ABDCE" w14:textId="77777777" w:rsidR="00D44CF9" w:rsidRPr="004B20BC" w:rsidRDefault="00D44CF9" w:rsidP="001A50A1">
            <w:pPr>
              <w:rPr>
                <w:rFonts w:ascii="Calibri" w:hAnsi="Calibri" w:cs="Calibri"/>
                <w:color w:val="000000"/>
                <w:szCs w:val="18"/>
                <w:highlight w:val="yellow"/>
              </w:rPr>
            </w:pPr>
            <w:r w:rsidRPr="004B20BC">
              <w:rPr>
                <w:rFonts w:ascii="Calibri" w:hAnsi="Calibri" w:cs="Calibri"/>
                <w:szCs w:val="18"/>
                <w:highlight w:val="yellow"/>
              </w:rPr>
              <w:t>Zhou Lan</w:t>
            </w:r>
          </w:p>
        </w:tc>
        <w:tc>
          <w:tcPr>
            <w:tcW w:w="900" w:type="dxa"/>
          </w:tcPr>
          <w:p w14:paraId="61702E0C" w14:textId="7A666284" w:rsidR="00D44CF9" w:rsidRPr="004B20BC" w:rsidRDefault="00D44CF9" w:rsidP="001A50A1">
            <w:pPr>
              <w:rPr>
                <w:rFonts w:ascii="Calibri" w:hAnsi="Calibri" w:cs="Calibri"/>
                <w:color w:val="000000"/>
                <w:szCs w:val="18"/>
                <w:highlight w:val="yellow"/>
              </w:rPr>
            </w:pPr>
            <w:r w:rsidRPr="004B20BC">
              <w:rPr>
                <w:rFonts w:ascii="Calibri" w:hAnsi="Calibri" w:cs="Calibri"/>
                <w:szCs w:val="18"/>
                <w:highlight w:val="yellow"/>
              </w:rPr>
              <w:t>35.</w:t>
            </w:r>
            <w:r w:rsidR="00262030">
              <w:rPr>
                <w:rFonts w:ascii="Calibri" w:hAnsi="Calibri" w:cs="Calibri"/>
                <w:szCs w:val="18"/>
                <w:highlight w:val="yellow"/>
              </w:rPr>
              <w:t>3.</w:t>
            </w:r>
            <w:r w:rsidRPr="004B20BC">
              <w:rPr>
                <w:rFonts w:ascii="Calibri" w:hAnsi="Calibri" w:cs="Calibri"/>
                <w:szCs w:val="18"/>
                <w:highlight w:val="yellow"/>
              </w:rPr>
              <w:t>13.6</w:t>
            </w:r>
          </w:p>
        </w:tc>
        <w:tc>
          <w:tcPr>
            <w:tcW w:w="810" w:type="dxa"/>
          </w:tcPr>
          <w:p w14:paraId="27A374A0" w14:textId="77777777" w:rsidR="00D44CF9" w:rsidRPr="004B20BC" w:rsidRDefault="00D44CF9" w:rsidP="001A50A1">
            <w:pPr>
              <w:rPr>
                <w:rFonts w:ascii="Calibri" w:hAnsi="Calibri" w:cs="Calibri"/>
                <w:color w:val="000000"/>
                <w:szCs w:val="18"/>
                <w:highlight w:val="yellow"/>
              </w:rPr>
            </w:pPr>
            <w:r w:rsidRPr="004B20BC">
              <w:rPr>
                <w:rFonts w:ascii="Calibri" w:hAnsi="Calibri" w:cs="Calibri"/>
                <w:color w:val="000000"/>
                <w:szCs w:val="18"/>
                <w:highlight w:val="yellow"/>
              </w:rPr>
              <w:t>144.32</w:t>
            </w:r>
          </w:p>
        </w:tc>
        <w:tc>
          <w:tcPr>
            <w:tcW w:w="2340" w:type="dxa"/>
          </w:tcPr>
          <w:p w14:paraId="44BDF80A" w14:textId="77777777" w:rsidR="00D44CF9" w:rsidRPr="004B20BC" w:rsidRDefault="00D44CF9" w:rsidP="001A50A1">
            <w:pPr>
              <w:rPr>
                <w:rFonts w:ascii="Calibri" w:hAnsi="Calibri" w:cs="Calibri"/>
                <w:szCs w:val="18"/>
                <w:highlight w:val="yellow"/>
              </w:rPr>
            </w:pPr>
            <w:r w:rsidRPr="004B20BC">
              <w:rPr>
                <w:rFonts w:ascii="Calibri" w:hAnsi="Calibri" w:cs="Calibri"/>
                <w:szCs w:val="18"/>
                <w:highlight w:val="yellow"/>
              </w:rPr>
              <w:t xml:space="preserve">no </w:t>
            </w:r>
            <w:proofErr w:type="spellStart"/>
            <w:r w:rsidRPr="004B20BC">
              <w:rPr>
                <w:rFonts w:ascii="Calibri" w:hAnsi="Calibri" w:cs="Calibri"/>
                <w:szCs w:val="18"/>
                <w:highlight w:val="yellow"/>
              </w:rPr>
              <w:t>techinical</w:t>
            </w:r>
            <w:proofErr w:type="spellEnd"/>
            <w:r w:rsidRPr="004B20BC">
              <w:rPr>
                <w:rFonts w:ascii="Calibri" w:hAnsi="Calibri" w:cs="Calibri"/>
                <w:szCs w:val="18"/>
                <w:highlight w:val="yellow"/>
              </w:rPr>
              <w:t xml:space="preserve"> reason to limit this </w:t>
            </w:r>
            <w:proofErr w:type="spellStart"/>
            <w:r w:rsidRPr="004B20BC">
              <w:rPr>
                <w:rFonts w:ascii="Calibri" w:hAnsi="Calibri" w:cs="Calibri"/>
                <w:szCs w:val="18"/>
                <w:highlight w:val="yellow"/>
              </w:rPr>
              <w:t>mechansim</w:t>
            </w:r>
            <w:proofErr w:type="spellEnd"/>
            <w:r w:rsidRPr="004B20BC">
              <w:rPr>
                <w:rFonts w:ascii="Calibri" w:hAnsi="Calibri" w:cs="Calibri"/>
                <w:szCs w:val="18"/>
                <w:highlight w:val="yellow"/>
              </w:rPr>
              <w:t xml:space="preserve"> to NSTR </w:t>
            </w:r>
            <w:r w:rsidRPr="004B20BC">
              <w:rPr>
                <w:rFonts w:ascii="Calibri" w:hAnsi="Calibri" w:cs="Calibri"/>
                <w:szCs w:val="18"/>
                <w:highlight w:val="yellow"/>
              </w:rPr>
              <w:lastRenderedPageBreak/>
              <w:t>MLD only. There are benefit for a STR MLD to use this mechanism. Will submit a contribution.</w:t>
            </w:r>
          </w:p>
        </w:tc>
        <w:tc>
          <w:tcPr>
            <w:tcW w:w="2070" w:type="dxa"/>
          </w:tcPr>
          <w:p w14:paraId="46E17046" w14:textId="77777777" w:rsidR="00D44CF9" w:rsidRPr="004B20BC" w:rsidRDefault="00D44CF9" w:rsidP="001A50A1">
            <w:pPr>
              <w:rPr>
                <w:rFonts w:ascii="Calibri" w:hAnsi="Calibri" w:cs="Calibri"/>
                <w:color w:val="000000"/>
                <w:szCs w:val="18"/>
                <w:highlight w:val="yellow"/>
              </w:rPr>
            </w:pPr>
            <w:r w:rsidRPr="004B20BC">
              <w:rPr>
                <w:rFonts w:ascii="Calibri" w:hAnsi="Calibri" w:cs="Calibri"/>
                <w:szCs w:val="18"/>
                <w:highlight w:val="yellow"/>
              </w:rPr>
              <w:lastRenderedPageBreak/>
              <w:t>As stated in the comment</w:t>
            </w:r>
          </w:p>
        </w:tc>
        <w:tc>
          <w:tcPr>
            <w:tcW w:w="2072" w:type="dxa"/>
          </w:tcPr>
          <w:p w14:paraId="519D02B3" w14:textId="4B5B34AD" w:rsidR="00D44CF9" w:rsidRPr="004B20BC" w:rsidRDefault="00D44CF9" w:rsidP="001A50A1">
            <w:pPr>
              <w:rPr>
                <w:rFonts w:ascii="Calibri" w:hAnsi="Calibri" w:cs="Calibri"/>
                <w:color w:val="000000"/>
                <w:szCs w:val="18"/>
                <w:highlight w:val="yellow"/>
              </w:rPr>
            </w:pPr>
          </w:p>
        </w:tc>
      </w:tr>
      <w:tr w:rsidR="005A23CB" w:rsidRPr="00AC6336" w14:paraId="7D9EB041" w14:textId="77777777" w:rsidTr="000404CA">
        <w:tc>
          <w:tcPr>
            <w:tcW w:w="715" w:type="dxa"/>
          </w:tcPr>
          <w:p w14:paraId="24FD2447" w14:textId="29E497DD" w:rsidR="005A23CB" w:rsidRPr="004B20BC" w:rsidRDefault="005A23CB" w:rsidP="005A23CB">
            <w:pPr>
              <w:rPr>
                <w:rFonts w:ascii="Calibri" w:hAnsi="Calibri" w:cs="Calibri"/>
                <w:color w:val="000000"/>
                <w:szCs w:val="18"/>
              </w:rPr>
            </w:pPr>
            <w:r w:rsidRPr="004B20BC">
              <w:rPr>
                <w:rFonts w:ascii="Calibri" w:hAnsi="Calibri" w:cs="Calibri"/>
                <w:szCs w:val="18"/>
              </w:rPr>
              <w:t>3399</w:t>
            </w:r>
          </w:p>
        </w:tc>
        <w:tc>
          <w:tcPr>
            <w:tcW w:w="1170" w:type="dxa"/>
          </w:tcPr>
          <w:p w14:paraId="1E6579F5" w14:textId="41A2D06D" w:rsidR="005A23CB" w:rsidRPr="004B20BC" w:rsidRDefault="005A23CB" w:rsidP="005A23CB">
            <w:pPr>
              <w:rPr>
                <w:rFonts w:ascii="Calibri" w:hAnsi="Calibri" w:cs="Calibri"/>
                <w:color w:val="000000"/>
                <w:szCs w:val="18"/>
              </w:rPr>
            </w:pPr>
            <w:r w:rsidRPr="004B20BC">
              <w:rPr>
                <w:rFonts w:ascii="Calibri" w:hAnsi="Calibri" w:cs="Calibri"/>
                <w:szCs w:val="18"/>
              </w:rPr>
              <w:t>Zhou Lan</w:t>
            </w:r>
          </w:p>
        </w:tc>
        <w:tc>
          <w:tcPr>
            <w:tcW w:w="900" w:type="dxa"/>
          </w:tcPr>
          <w:p w14:paraId="36046E64" w14:textId="6BF5487C" w:rsidR="005A23CB" w:rsidRPr="004C67C2" w:rsidRDefault="00461B35" w:rsidP="005A23CB">
            <w:pPr>
              <w:rPr>
                <w:rFonts w:ascii="Calibri" w:hAnsi="Calibri" w:cs="Calibri"/>
                <w:color w:val="000000"/>
                <w:szCs w:val="18"/>
              </w:rPr>
            </w:pPr>
            <w:r w:rsidRPr="00257775">
              <w:rPr>
                <w:rFonts w:ascii="Calibri" w:hAnsi="Calibri" w:cs="Calibri"/>
                <w:szCs w:val="18"/>
              </w:rPr>
              <w:t>35.</w:t>
            </w:r>
            <w:r w:rsidR="00262030" w:rsidRPr="00257775">
              <w:rPr>
                <w:rFonts w:ascii="Calibri" w:hAnsi="Calibri" w:cs="Calibri"/>
                <w:szCs w:val="18"/>
              </w:rPr>
              <w:t>3.</w:t>
            </w:r>
            <w:r w:rsidRPr="00257775">
              <w:rPr>
                <w:rFonts w:ascii="Calibri" w:hAnsi="Calibri" w:cs="Calibri"/>
                <w:szCs w:val="18"/>
              </w:rPr>
              <w:t>13.6</w:t>
            </w:r>
          </w:p>
        </w:tc>
        <w:tc>
          <w:tcPr>
            <w:tcW w:w="810" w:type="dxa"/>
          </w:tcPr>
          <w:p w14:paraId="630BC99E" w14:textId="46C724FB" w:rsidR="005A23CB" w:rsidRPr="004B20BC" w:rsidRDefault="00461B35" w:rsidP="005A23CB">
            <w:pPr>
              <w:rPr>
                <w:rFonts w:ascii="Calibri" w:hAnsi="Calibri" w:cs="Calibri"/>
                <w:color w:val="000000"/>
                <w:szCs w:val="18"/>
              </w:rPr>
            </w:pPr>
            <w:r w:rsidRPr="004B20BC">
              <w:rPr>
                <w:rFonts w:ascii="Calibri" w:hAnsi="Calibri" w:cs="Calibri"/>
                <w:color w:val="000000"/>
                <w:szCs w:val="18"/>
              </w:rPr>
              <w:t>144.45</w:t>
            </w:r>
          </w:p>
        </w:tc>
        <w:tc>
          <w:tcPr>
            <w:tcW w:w="2340" w:type="dxa"/>
          </w:tcPr>
          <w:p w14:paraId="5642A3B0" w14:textId="2097C789" w:rsidR="005A23CB" w:rsidRPr="004B20BC" w:rsidRDefault="00461B35" w:rsidP="005A23CB">
            <w:pPr>
              <w:rPr>
                <w:rFonts w:ascii="Calibri" w:hAnsi="Calibri" w:cs="Calibri"/>
                <w:color w:val="000000"/>
                <w:szCs w:val="18"/>
              </w:rPr>
            </w:pPr>
            <w:r w:rsidRPr="004B20BC">
              <w:rPr>
                <w:rFonts w:ascii="Calibri" w:hAnsi="Calibri" w:cs="Calibri"/>
                <w:color w:val="000000"/>
                <w:szCs w:val="18"/>
              </w:rPr>
              <w:t xml:space="preserve">Please specify the condition to use "If the </w:t>
            </w:r>
            <w:proofErr w:type="spellStart"/>
            <w:r w:rsidRPr="004B20BC">
              <w:rPr>
                <w:rFonts w:ascii="Calibri" w:hAnsi="Calibri" w:cs="Calibri"/>
                <w:color w:val="000000"/>
                <w:szCs w:val="18"/>
              </w:rPr>
              <w:t>backoff</w:t>
            </w:r>
            <w:proofErr w:type="spellEnd"/>
            <w:r w:rsidRPr="004B20BC">
              <w:rPr>
                <w:rFonts w:ascii="Calibri" w:hAnsi="Calibri" w:cs="Calibri"/>
                <w:color w:val="000000"/>
                <w:szCs w:val="18"/>
              </w:rPr>
              <w:t xml:space="preserve"> counter of the STA has already reached zero, it may perform a new </w:t>
            </w:r>
            <w:proofErr w:type="spellStart"/>
            <w:r w:rsidRPr="004B20BC">
              <w:rPr>
                <w:rFonts w:ascii="Calibri" w:hAnsi="Calibri" w:cs="Calibri"/>
                <w:color w:val="000000"/>
                <w:szCs w:val="18"/>
              </w:rPr>
              <w:t>backoff</w:t>
            </w:r>
            <w:proofErr w:type="spellEnd"/>
            <w:r w:rsidRPr="004B20BC">
              <w:rPr>
                <w:rFonts w:ascii="Calibri" w:hAnsi="Calibri" w:cs="Calibri"/>
                <w:color w:val="000000"/>
                <w:szCs w:val="18"/>
              </w:rPr>
              <w:t xml:space="preserve"> procedure. CW[AC] and QSRC[AC] are left unchanged."</w:t>
            </w:r>
          </w:p>
        </w:tc>
        <w:tc>
          <w:tcPr>
            <w:tcW w:w="2070" w:type="dxa"/>
          </w:tcPr>
          <w:p w14:paraId="558E895A" w14:textId="60799194" w:rsidR="005A23CB" w:rsidRPr="004B20BC" w:rsidRDefault="00103ECF" w:rsidP="005A23CB">
            <w:pPr>
              <w:rPr>
                <w:rFonts w:ascii="Calibri" w:hAnsi="Calibri" w:cs="Calibri"/>
                <w:color w:val="000000"/>
                <w:szCs w:val="18"/>
              </w:rPr>
            </w:pPr>
            <w:r w:rsidRPr="004B20BC">
              <w:rPr>
                <w:rFonts w:ascii="Calibri" w:hAnsi="Calibri" w:cs="Calibri"/>
                <w:color w:val="000000"/>
                <w:szCs w:val="18"/>
              </w:rPr>
              <w:t>As stated in the comment</w:t>
            </w:r>
          </w:p>
        </w:tc>
        <w:tc>
          <w:tcPr>
            <w:tcW w:w="2072" w:type="dxa"/>
          </w:tcPr>
          <w:p w14:paraId="53D99A37" w14:textId="77777777" w:rsidR="00C45B28" w:rsidRPr="004B20BC" w:rsidRDefault="00C45B28" w:rsidP="00C45B28">
            <w:pPr>
              <w:rPr>
                <w:rFonts w:ascii="Calibri" w:hAnsi="Calibri" w:cs="Calibri"/>
                <w:color w:val="000000"/>
                <w:szCs w:val="18"/>
              </w:rPr>
            </w:pPr>
            <w:r w:rsidRPr="004B20BC">
              <w:rPr>
                <w:rFonts w:ascii="Calibri" w:hAnsi="Calibri" w:cs="Calibri"/>
                <w:color w:val="000000"/>
                <w:szCs w:val="18"/>
              </w:rPr>
              <w:t>Revised</w:t>
            </w:r>
          </w:p>
          <w:p w14:paraId="5DFE009A" w14:textId="77777777" w:rsidR="00C45B28" w:rsidRPr="004B20BC" w:rsidRDefault="00C45B28" w:rsidP="00C45B28">
            <w:pPr>
              <w:rPr>
                <w:rFonts w:ascii="Calibri" w:hAnsi="Calibri" w:cs="Calibri"/>
                <w:color w:val="000000"/>
                <w:szCs w:val="18"/>
              </w:rPr>
            </w:pPr>
          </w:p>
          <w:p w14:paraId="7469FEDD" w14:textId="0AD03B7A" w:rsidR="00C45B28" w:rsidRDefault="00C45B28" w:rsidP="00C45B28">
            <w:pPr>
              <w:rPr>
                <w:rFonts w:ascii="Calibri" w:hAnsi="Calibri" w:cs="Calibri"/>
                <w:color w:val="000000"/>
                <w:szCs w:val="18"/>
              </w:rPr>
            </w:pPr>
            <w:r w:rsidRPr="004B20BC">
              <w:rPr>
                <w:rFonts w:ascii="Calibri" w:hAnsi="Calibri" w:cs="Calibri"/>
                <w:color w:val="000000"/>
                <w:szCs w:val="18"/>
              </w:rPr>
              <w:t xml:space="preserve">Added </w:t>
            </w:r>
            <w:r w:rsidR="00187C85">
              <w:rPr>
                <w:rFonts w:ascii="Calibri" w:hAnsi="Calibri" w:cs="Calibri"/>
                <w:color w:val="000000"/>
                <w:szCs w:val="18"/>
              </w:rPr>
              <w:t>clarification note</w:t>
            </w:r>
            <w:r w:rsidRPr="004B20BC">
              <w:rPr>
                <w:rFonts w:ascii="Calibri" w:hAnsi="Calibri" w:cs="Calibri"/>
                <w:color w:val="000000"/>
                <w:szCs w:val="18"/>
              </w:rPr>
              <w:t>.</w:t>
            </w:r>
          </w:p>
          <w:p w14:paraId="75E90796" w14:textId="685AED03" w:rsidR="00551DB9" w:rsidRPr="004B20BC" w:rsidRDefault="00717AC6" w:rsidP="00C45B28">
            <w:pPr>
              <w:rPr>
                <w:rFonts w:ascii="Calibri" w:hAnsi="Calibri" w:cs="Calibri"/>
                <w:color w:val="000000"/>
                <w:szCs w:val="18"/>
              </w:rPr>
            </w:pPr>
            <w:r>
              <w:rPr>
                <w:rFonts w:ascii="Calibri" w:hAnsi="Calibri" w:cs="Calibri"/>
                <w:color w:val="000000"/>
                <w:szCs w:val="18"/>
              </w:rPr>
              <w:t xml:space="preserve">Existing text imply </w:t>
            </w:r>
            <w:r w:rsidR="001378DA">
              <w:rPr>
                <w:rFonts w:ascii="Calibri" w:hAnsi="Calibri" w:cs="Calibri"/>
                <w:color w:val="000000"/>
                <w:szCs w:val="18"/>
              </w:rPr>
              <w:t xml:space="preserve">that </w:t>
            </w:r>
            <w:r>
              <w:rPr>
                <w:rFonts w:ascii="Calibri" w:hAnsi="Calibri" w:cs="Calibri"/>
                <w:color w:val="000000"/>
                <w:szCs w:val="18"/>
              </w:rPr>
              <w:t xml:space="preserve">a STA </w:t>
            </w:r>
            <w:r w:rsidR="001378DA">
              <w:rPr>
                <w:rFonts w:ascii="Calibri" w:hAnsi="Calibri" w:cs="Calibri"/>
                <w:color w:val="000000"/>
                <w:szCs w:val="18"/>
              </w:rPr>
              <w:t>to initiate transmission on a link shall met condition (a) or (b)</w:t>
            </w:r>
            <w:r w:rsidR="003A3401">
              <w:rPr>
                <w:rFonts w:ascii="Calibri" w:hAnsi="Calibri" w:cs="Calibri"/>
                <w:color w:val="000000"/>
                <w:szCs w:val="18"/>
              </w:rPr>
              <w:t>. If b</w:t>
            </w:r>
            <w:r w:rsidR="008A7A9A">
              <w:rPr>
                <w:rFonts w:ascii="Calibri" w:hAnsi="Calibri" w:cs="Calibri"/>
                <w:color w:val="000000"/>
                <w:szCs w:val="18"/>
              </w:rPr>
              <w:t xml:space="preserve">k counter </w:t>
            </w:r>
            <w:r w:rsidR="003A3401">
              <w:rPr>
                <w:rFonts w:ascii="Calibri" w:hAnsi="Calibri" w:cs="Calibri"/>
                <w:color w:val="000000"/>
                <w:szCs w:val="18"/>
              </w:rPr>
              <w:t xml:space="preserve">of a STA </w:t>
            </w:r>
            <w:r w:rsidR="008A7A9A">
              <w:rPr>
                <w:rFonts w:ascii="Calibri" w:hAnsi="Calibri" w:cs="Calibri"/>
                <w:color w:val="000000"/>
                <w:szCs w:val="18"/>
              </w:rPr>
              <w:t xml:space="preserve">already =0, it shall perform new </w:t>
            </w:r>
            <w:proofErr w:type="spellStart"/>
            <w:r w:rsidR="008A7A9A">
              <w:rPr>
                <w:rFonts w:ascii="Calibri" w:hAnsi="Calibri" w:cs="Calibri"/>
                <w:color w:val="000000"/>
                <w:szCs w:val="18"/>
              </w:rPr>
              <w:t>backoff</w:t>
            </w:r>
            <w:proofErr w:type="spellEnd"/>
            <w:r w:rsidR="008A7A9A">
              <w:rPr>
                <w:rFonts w:ascii="Calibri" w:hAnsi="Calibri" w:cs="Calibri"/>
                <w:color w:val="000000"/>
                <w:szCs w:val="18"/>
              </w:rPr>
              <w:t xml:space="preserve"> </w:t>
            </w:r>
            <w:r w:rsidR="00187C85">
              <w:rPr>
                <w:rFonts w:ascii="Calibri" w:hAnsi="Calibri" w:cs="Calibri"/>
                <w:color w:val="000000"/>
                <w:szCs w:val="18"/>
              </w:rPr>
              <w:t>to initiate transmission under rule (a)</w:t>
            </w:r>
          </w:p>
          <w:p w14:paraId="21636C35" w14:textId="77777777" w:rsidR="00C45B28" w:rsidRPr="004B20BC" w:rsidRDefault="00C45B28" w:rsidP="00C45B28">
            <w:pPr>
              <w:rPr>
                <w:rFonts w:ascii="Calibri" w:hAnsi="Calibri" w:cs="Calibri"/>
                <w:color w:val="000000"/>
                <w:szCs w:val="18"/>
              </w:rPr>
            </w:pPr>
          </w:p>
          <w:p w14:paraId="7E3AF3E8" w14:textId="2B0360DB" w:rsidR="00C45B28" w:rsidRPr="004B20BC" w:rsidRDefault="00C45B28" w:rsidP="00C45B28">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w:t>
            </w:r>
            <w:r w:rsidR="003A4FC3" w:rsidRPr="004B20BC">
              <w:rPr>
                <w:rFonts w:ascii="Calibri" w:hAnsi="Calibri" w:cs="Calibri"/>
                <w:color w:val="000000"/>
                <w:szCs w:val="18"/>
              </w:rPr>
              <w:t>3399</w:t>
            </w:r>
            <w:r w:rsidRPr="004B20BC">
              <w:rPr>
                <w:rFonts w:ascii="Calibri" w:hAnsi="Calibri" w:cs="Calibri"/>
                <w:color w:val="000000"/>
                <w:szCs w:val="18"/>
              </w:rPr>
              <w:t xml:space="preserve">) in </w:t>
            </w:r>
            <w:sdt>
              <w:sdtPr>
                <w:rPr>
                  <w:rFonts w:ascii="Calibri" w:hAnsi="Calibri" w:cs="Calibri"/>
                  <w:color w:val="000000"/>
                  <w:szCs w:val="18"/>
                </w:rPr>
                <w:alias w:val="Title"/>
                <w:tag w:val=""/>
                <w:id w:val="-511832682"/>
                <w:placeholder>
                  <w:docPart w:val="56B4968AEC9E4B8CB8560AA7317580CA"/>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36AC1680" w14:textId="547B3554" w:rsidR="00C45B28" w:rsidRPr="004B20BC" w:rsidRDefault="00F42984" w:rsidP="00C45B28">
            <w:pPr>
              <w:rPr>
                <w:rFonts w:ascii="Calibri" w:hAnsi="Calibri" w:cs="Calibri"/>
                <w:color w:val="000000"/>
                <w:szCs w:val="18"/>
              </w:rPr>
            </w:pPr>
            <w:sdt>
              <w:sdtPr>
                <w:rPr>
                  <w:rFonts w:ascii="Calibri" w:hAnsi="Calibri" w:cs="Calibri"/>
                  <w:color w:val="000000"/>
                  <w:szCs w:val="18"/>
                </w:rPr>
                <w:alias w:val="Comments"/>
                <w:tag w:val=""/>
                <w:id w:val="-2115122122"/>
                <w:placeholder>
                  <w:docPart w:val="FAB46E544B43469AA48F6224FC72C3F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A0038" w:rsidRPr="004B20BC">
                  <w:rPr>
                    <w:rFonts w:ascii="Calibri" w:hAnsi="Calibri" w:cs="Calibri"/>
                    <w:color w:val="000000"/>
                    <w:szCs w:val="18"/>
                  </w:rPr>
                  <w:t>[https://mentor.ieee.org/802.11/dcn/21/11-21-0xxx</w:t>
                </w:r>
                <w:r w:rsidR="005A0038" w:rsidRPr="004B20BC">
                  <w:rPr>
                    <w:rFonts w:ascii="Calibri" w:hAnsi="Calibri" w:cs="Calibri"/>
                    <w:color w:val="000000"/>
                    <w:szCs w:val="18"/>
                  </w:rPr>
                  <w:br/>
                  <w:t>-00-00be-cc34-cr-sync.docx]</w:t>
                </w:r>
              </w:sdtContent>
            </w:sdt>
          </w:p>
          <w:p w14:paraId="02E7F2DD" w14:textId="77777777" w:rsidR="00C45B28" w:rsidRPr="004B20BC" w:rsidRDefault="00C45B28" w:rsidP="00C45B28">
            <w:pPr>
              <w:rPr>
                <w:rFonts w:ascii="Calibri" w:hAnsi="Calibri" w:cs="Calibri"/>
                <w:color w:val="000000"/>
                <w:szCs w:val="18"/>
              </w:rPr>
            </w:pPr>
          </w:p>
          <w:p w14:paraId="5838298B" w14:textId="071C7526" w:rsidR="005A23CB" w:rsidRPr="004B20BC" w:rsidRDefault="005A23CB" w:rsidP="005A23CB">
            <w:pPr>
              <w:rPr>
                <w:rFonts w:ascii="Calibri" w:hAnsi="Calibri" w:cs="Calibri"/>
                <w:color w:val="000000"/>
                <w:szCs w:val="18"/>
              </w:rPr>
            </w:pPr>
          </w:p>
        </w:tc>
      </w:tr>
      <w:tr w:rsidR="006413DA" w:rsidRPr="00AC6336" w14:paraId="3D2D2672" w14:textId="77777777" w:rsidTr="001A50A1">
        <w:tc>
          <w:tcPr>
            <w:tcW w:w="715" w:type="dxa"/>
            <w:shd w:val="clear" w:color="auto" w:fill="auto"/>
          </w:tcPr>
          <w:p w14:paraId="34D5C2FD" w14:textId="56235069" w:rsidR="006413DA" w:rsidRPr="004B20BC" w:rsidRDefault="006413DA" w:rsidP="001A50A1">
            <w:pPr>
              <w:rPr>
                <w:rFonts w:ascii="Calibri" w:hAnsi="Calibri" w:cs="Calibri"/>
                <w:szCs w:val="18"/>
              </w:rPr>
            </w:pPr>
            <w:r>
              <w:rPr>
                <w:rFonts w:ascii="Arial" w:hAnsi="Arial" w:cs="Arial"/>
                <w:sz w:val="20"/>
              </w:rPr>
              <w:t>2211</w:t>
            </w:r>
            <w:r w:rsidR="00225A33">
              <w:rPr>
                <w:rFonts w:ascii="Arial" w:hAnsi="Arial" w:cs="Arial"/>
                <w:sz w:val="20"/>
              </w:rPr>
              <w:t>.2</w:t>
            </w:r>
          </w:p>
        </w:tc>
        <w:tc>
          <w:tcPr>
            <w:tcW w:w="1170" w:type="dxa"/>
            <w:shd w:val="clear" w:color="auto" w:fill="auto"/>
          </w:tcPr>
          <w:p w14:paraId="07A62999" w14:textId="77777777" w:rsidR="006413DA" w:rsidRPr="004B20BC" w:rsidRDefault="006413DA" w:rsidP="001A50A1">
            <w:pPr>
              <w:rPr>
                <w:rFonts w:ascii="Calibri" w:hAnsi="Calibri" w:cs="Calibri"/>
                <w:szCs w:val="18"/>
              </w:rPr>
            </w:pPr>
            <w:r>
              <w:rPr>
                <w:rFonts w:ascii="Arial" w:hAnsi="Arial" w:cs="Arial"/>
                <w:sz w:val="20"/>
              </w:rPr>
              <w:t>Liwen Chu</w:t>
            </w:r>
          </w:p>
        </w:tc>
        <w:tc>
          <w:tcPr>
            <w:tcW w:w="900" w:type="dxa"/>
            <w:shd w:val="clear" w:color="auto" w:fill="auto"/>
          </w:tcPr>
          <w:p w14:paraId="0C968337" w14:textId="73A2C893" w:rsidR="006413DA" w:rsidRPr="00257775" w:rsidRDefault="006413DA" w:rsidP="001A50A1">
            <w:pPr>
              <w:rPr>
                <w:rFonts w:ascii="Calibri" w:hAnsi="Calibri" w:cs="Calibri"/>
                <w:szCs w:val="18"/>
              </w:rPr>
            </w:pPr>
            <w:r w:rsidRPr="00257775">
              <w:rPr>
                <w:rFonts w:ascii="Calibri" w:hAnsi="Calibri" w:cs="Calibri"/>
                <w:szCs w:val="18"/>
              </w:rPr>
              <w:t>35.</w:t>
            </w:r>
            <w:r w:rsidR="00F42984">
              <w:rPr>
                <w:rFonts w:ascii="Calibri" w:hAnsi="Calibri" w:cs="Calibri"/>
                <w:szCs w:val="18"/>
              </w:rPr>
              <w:t>3.13.6</w:t>
            </w:r>
          </w:p>
        </w:tc>
        <w:tc>
          <w:tcPr>
            <w:tcW w:w="810" w:type="dxa"/>
            <w:shd w:val="clear" w:color="auto" w:fill="auto"/>
          </w:tcPr>
          <w:p w14:paraId="0534840A" w14:textId="77777777" w:rsidR="006413DA" w:rsidRPr="004B20BC" w:rsidRDefault="006413DA" w:rsidP="001A50A1">
            <w:pPr>
              <w:rPr>
                <w:rFonts w:ascii="Calibri" w:hAnsi="Calibri" w:cs="Calibri"/>
                <w:color w:val="000000"/>
                <w:szCs w:val="18"/>
              </w:rPr>
            </w:pPr>
            <w:r>
              <w:rPr>
                <w:rFonts w:ascii="Calibri" w:hAnsi="Calibri" w:cs="Calibri"/>
                <w:color w:val="000000"/>
                <w:szCs w:val="18"/>
              </w:rPr>
              <w:t>144.24</w:t>
            </w:r>
          </w:p>
        </w:tc>
        <w:tc>
          <w:tcPr>
            <w:tcW w:w="2340" w:type="dxa"/>
            <w:shd w:val="clear" w:color="auto" w:fill="auto"/>
          </w:tcPr>
          <w:p w14:paraId="4ABA29CE" w14:textId="7A11D850" w:rsidR="006413DA" w:rsidRPr="004B20BC" w:rsidRDefault="006413DA" w:rsidP="001A50A1">
            <w:pPr>
              <w:rPr>
                <w:rFonts w:ascii="Calibri" w:hAnsi="Calibri" w:cs="Calibri"/>
                <w:color w:val="000000"/>
                <w:szCs w:val="18"/>
              </w:rPr>
            </w:pPr>
            <w:r w:rsidRPr="00513314">
              <w:rPr>
                <w:rFonts w:ascii="Calibri" w:hAnsi="Calibri" w:cs="Calibri"/>
                <w:color w:val="000000"/>
                <w:szCs w:val="18"/>
              </w:rPr>
              <w:t xml:space="preserve">The following need to be clarified: 2) </w:t>
            </w:r>
            <w:proofErr w:type="spellStart"/>
            <w:r w:rsidRPr="00513314">
              <w:rPr>
                <w:rFonts w:ascii="Calibri" w:hAnsi="Calibri" w:cs="Calibri"/>
                <w:color w:val="000000"/>
                <w:szCs w:val="18"/>
              </w:rPr>
              <w:t>mutiple</w:t>
            </w:r>
            <w:proofErr w:type="spellEnd"/>
            <w:r w:rsidRPr="00513314">
              <w:rPr>
                <w:rFonts w:ascii="Calibri" w:hAnsi="Calibri" w:cs="Calibri"/>
                <w:color w:val="000000"/>
                <w:szCs w:val="18"/>
              </w:rPr>
              <w:t xml:space="preserve"> </w:t>
            </w:r>
            <w:proofErr w:type="spellStart"/>
            <w:r w:rsidRPr="00513314">
              <w:rPr>
                <w:rFonts w:ascii="Calibri" w:hAnsi="Calibri" w:cs="Calibri"/>
                <w:color w:val="000000"/>
                <w:szCs w:val="18"/>
              </w:rPr>
              <w:t>backoff</w:t>
            </w:r>
            <w:proofErr w:type="spellEnd"/>
            <w:r w:rsidRPr="00513314">
              <w:rPr>
                <w:rFonts w:ascii="Calibri" w:hAnsi="Calibri" w:cs="Calibri"/>
                <w:color w:val="000000"/>
                <w:szCs w:val="18"/>
              </w:rPr>
              <w:t xml:space="preserve"> counters become 0 when waiting for counting down to 0 of another link's </w:t>
            </w:r>
            <w:proofErr w:type="spellStart"/>
            <w:r w:rsidRPr="00513314">
              <w:rPr>
                <w:rFonts w:ascii="Calibri" w:hAnsi="Calibri" w:cs="Calibri"/>
                <w:color w:val="000000"/>
                <w:szCs w:val="18"/>
              </w:rPr>
              <w:t>backoff</w:t>
            </w:r>
            <w:proofErr w:type="spellEnd"/>
            <w:r w:rsidRPr="00513314">
              <w:rPr>
                <w:rFonts w:ascii="Calibri" w:hAnsi="Calibri" w:cs="Calibri"/>
                <w:color w:val="000000"/>
                <w:szCs w:val="18"/>
              </w:rPr>
              <w:t xml:space="preserve"> counter.</w:t>
            </w:r>
          </w:p>
        </w:tc>
        <w:tc>
          <w:tcPr>
            <w:tcW w:w="2070" w:type="dxa"/>
            <w:shd w:val="clear" w:color="auto" w:fill="auto"/>
          </w:tcPr>
          <w:p w14:paraId="62E2AA30" w14:textId="77777777" w:rsidR="006413DA" w:rsidRPr="004B20BC" w:rsidRDefault="006413DA" w:rsidP="001A50A1">
            <w:pPr>
              <w:rPr>
                <w:rFonts w:ascii="Calibri" w:hAnsi="Calibri" w:cs="Calibri"/>
                <w:color w:val="000000"/>
                <w:szCs w:val="18"/>
              </w:rPr>
            </w:pPr>
            <w:r w:rsidRPr="00513314">
              <w:rPr>
                <w:rFonts w:ascii="Calibri" w:hAnsi="Calibri" w:cs="Calibri"/>
                <w:color w:val="000000"/>
                <w:szCs w:val="18"/>
              </w:rPr>
              <w:t>as mentioned in the comment</w:t>
            </w:r>
          </w:p>
        </w:tc>
        <w:tc>
          <w:tcPr>
            <w:tcW w:w="2072" w:type="dxa"/>
            <w:shd w:val="clear" w:color="auto" w:fill="auto"/>
          </w:tcPr>
          <w:p w14:paraId="70035060" w14:textId="77777777" w:rsidR="006413DA" w:rsidRDefault="00EA77DE" w:rsidP="001A50A1">
            <w:pPr>
              <w:rPr>
                <w:rFonts w:ascii="Calibri" w:hAnsi="Calibri" w:cs="Calibri"/>
                <w:color w:val="000000"/>
                <w:szCs w:val="18"/>
              </w:rPr>
            </w:pPr>
            <w:r>
              <w:rPr>
                <w:rFonts w:ascii="Calibri" w:hAnsi="Calibri" w:cs="Calibri"/>
                <w:color w:val="000000"/>
                <w:szCs w:val="18"/>
              </w:rPr>
              <w:t xml:space="preserve">Revised </w:t>
            </w:r>
          </w:p>
          <w:p w14:paraId="2F55C9D1" w14:textId="77777777" w:rsidR="00EA77DE" w:rsidRDefault="00EA77DE" w:rsidP="001A50A1">
            <w:pPr>
              <w:rPr>
                <w:rFonts w:ascii="Calibri" w:hAnsi="Calibri" w:cs="Calibri"/>
                <w:color w:val="000000"/>
                <w:szCs w:val="18"/>
              </w:rPr>
            </w:pPr>
          </w:p>
          <w:p w14:paraId="2DAC0681" w14:textId="77777777" w:rsidR="00EA77DE" w:rsidRDefault="00EA77DE" w:rsidP="001A50A1">
            <w:pPr>
              <w:rPr>
                <w:rFonts w:ascii="Calibri" w:hAnsi="Calibri" w:cs="Calibri"/>
                <w:color w:val="000000"/>
                <w:szCs w:val="18"/>
              </w:rPr>
            </w:pPr>
            <w:r>
              <w:rPr>
                <w:rFonts w:ascii="Calibri" w:hAnsi="Calibri" w:cs="Calibri"/>
                <w:color w:val="000000"/>
                <w:szCs w:val="18"/>
              </w:rPr>
              <w:t>Added a paragraph with clarification</w:t>
            </w:r>
          </w:p>
          <w:p w14:paraId="01C55245" w14:textId="77777777" w:rsidR="00EA77DE" w:rsidRDefault="00EA77DE" w:rsidP="001A50A1">
            <w:pPr>
              <w:rPr>
                <w:rFonts w:ascii="Calibri" w:hAnsi="Calibri" w:cs="Calibri"/>
                <w:color w:val="000000"/>
                <w:szCs w:val="18"/>
              </w:rPr>
            </w:pPr>
          </w:p>
          <w:p w14:paraId="47F2B935" w14:textId="115E5C72" w:rsidR="00EA77DE" w:rsidRPr="004B20BC" w:rsidRDefault="00EA77DE" w:rsidP="00EA77DE">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w:t>
            </w:r>
            <w:r>
              <w:rPr>
                <w:rFonts w:ascii="Calibri" w:hAnsi="Calibri" w:cs="Calibri"/>
                <w:color w:val="000000"/>
                <w:szCs w:val="18"/>
              </w:rPr>
              <w:t>2211</w:t>
            </w:r>
            <w:r w:rsidRPr="004B20BC">
              <w:rPr>
                <w:rFonts w:ascii="Calibri" w:hAnsi="Calibri" w:cs="Calibri"/>
                <w:color w:val="000000"/>
                <w:szCs w:val="18"/>
              </w:rPr>
              <w:t xml:space="preserve">) in </w:t>
            </w:r>
            <w:sdt>
              <w:sdtPr>
                <w:rPr>
                  <w:rFonts w:ascii="Calibri" w:hAnsi="Calibri" w:cs="Calibri"/>
                  <w:color w:val="000000"/>
                  <w:szCs w:val="18"/>
                </w:rPr>
                <w:alias w:val="Title"/>
                <w:tag w:val=""/>
                <w:id w:val="830179636"/>
                <w:placeholder>
                  <w:docPart w:val="C77EDD4070354F628BB100E97F071441"/>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2CA7D1EC" w14:textId="45B7F707" w:rsidR="00EA77DE" w:rsidRPr="004B20BC" w:rsidRDefault="00F42984" w:rsidP="00EA77DE">
            <w:pPr>
              <w:rPr>
                <w:rFonts w:ascii="Calibri" w:hAnsi="Calibri" w:cs="Calibri"/>
                <w:color w:val="000000"/>
                <w:szCs w:val="18"/>
              </w:rPr>
            </w:pPr>
            <w:sdt>
              <w:sdtPr>
                <w:rPr>
                  <w:rFonts w:ascii="Calibri" w:hAnsi="Calibri" w:cs="Calibri"/>
                  <w:color w:val="000000"/>
                  <w:szCs w:val="18"/>
                </w:rPr>
                <w:alias w:val="Comments"/>
                <w:tag w:val=""/>
                <w:id w:val="-576512269"/>
                <w:placeholder>
                  <w:docPart w:val="DF17B735247B4122B05E598D0A1B822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A77DE" w:rsidRPr="004B20BC">
                  <w:rPr>
                    <w:rFonts w:ascii="Calibri" w:hAnsi="Calibri" w:cs="Calibri"/>
                    <w:color w:val="000000"/>
                    <w:szCs w:val="18"/>
                  </w:rPr>
                  <w:t>[https://mentor.ieee.org/802.11/dcn/21/11-21-0xxx</w:t>
                </w:r>
                <w:r w:rsidR="00EA77DE" w:rsidRPr="004B20BC">
                  <w:rPr>
                    <w:rFonts w:ascii="Calibri" w:hAnsi="Calibri" w:cs="Calibri"/>
                    <w:color w:val="000000"/>
                    <w:szCs w:val="18"/>
                  </w:rPr>
                  <w:br/>
                  <w:t>-00-00be-cc34-cr-sync.docx]</w:t>
                </w:r>
              </w:sdtContent>
            </w:sdt>
          </w:p>
        </w:tc>
      </w:tr>
      <w:tr w:rsidR="00447726" w:rsidRPr="00AC6336" w14:paraId="553AEA6E" w14:textId="77777777" w:rsidTr="00643F1F">
        <w:tc>
          <w:tcPr>
            <w:tcW w:w="715" w:type="dxa"/>
            <w:shd w:val="clear" w:color="auto" w:fill="auto"/>
          </w:tcPr>
          <w:p w14:paraId="4E670902" w14:textId="56D356BB" w:rsidR="00447726" w:rsidRPr="004B20BC" w:rsidRDefault="00447726" w:rsidP="00447726">
            <w:pPr>
              <w:rPr>
                <w:rFonts w:ascii="Calibri" w:hAnsi="Calibri" w:cs="Calibri"/>
                <w:szCs w:val="18"/>
              </w:rPr>
            </w:pPr>
            <w:r>
              <w:rPr>
                <w:rFonts w:ascii="Arial" w:hAnsi="Arial" w:cs="Arial"/>
                <w:sz w:val="20"/>
              </w:rPr>
              <w:t>2434</w:t>
            </w:r>
          </w:p>
        </w:tc>
        <w:tc>
          <w:tcPr>
            <w:tcW w:w="1170" w:type="dxa"/>
            <w:shd w:val="clear" w:color="auto" w:fill="auto"/>
          </w:tcPr>
          <w:p w14:paraId="61D15F80" w14:textId="04B332D5" w:rsidR="00447726" w:rsidRPr="004B20BC" w:rsidRDefault="00447726" w:rsidP="00447726">
            <w:pPr>
              <w:rPr>
                <w:rFonts w:ascii="Calibri" w:hAnsi="Calibri" w:cs="Calibri"/>
                <w:szCs w:val="18"/>
              </w:rPr>
            </w:pPr>
            <w:proofErr w:type="spellStart"/>
            <w:r>
              <w:rPr>
                <w:rFonts w:ascii="Arial" w:hAnsi="Arial" w:cs="Arial"/>
                <w:sz w:val="20"/>
              </w:rPr>
              <w:t>namyeong</w:t>
            </w:r>
            <w:proofErr w:type="spellEnd"/>
            <w:r>
              <w:rPr>
                <w:rFonts w:ascii="Arial" w:hAnsi="Arial" w:cs="Arial"/>
                <w:sz w:val="20"/>
              </w:rPr>
              <w:t xml:space="preserve"> </w:t>
            </w:r>
            <w:proofErr w:type="spellStart"/>
            <w:r>
              <w:rPr>
                <w:rFonts w:ascii="Arial" w:hAnsi="Arial" w:cs="Arial"/>
                <w:sz w:val="20"/>
              </w:rPr>
              <w:t>kim</w:t>
            </w:r>
            <w:proofErr w:type="spellEnd"/>
          </w:p>
        </w:tc>
        <w:tc>
          <w:tcPr>
            <w:tcW w:w="900" w:type="dxa"/>
            <w:shd w:val="clear" w:color="auto" w:fill="auto"/>
          </w:tcPr>
          <w:p w14:paraId="3849A02B" w14:textId="6A32998B" w:rsidR="00447726" w:rsidRPr="00257775" w:rsidRDefault="00447726" w:rsidP="00447726">
            <w:pPr>
              <w:rPr>
                <w:rFonts w:ascii="Calibri" w:hAnsi="Calibri" w:cs="Calibri"/>
                <w:szCs w:val="18"/>
              </w:rPr>
            </w:pPr>
            <w:r w:rsidRPr="00257775">
              <w:rPr>
                <w:rFonts w:ascii="Calibri" w:hAnsi="Calibri" w:cs="Calibri"/>
                <w:szCs w:val="18"/>
              </w:rPr>
              <w:t>35.</w:t>
            </w:r>
            <w:r w:rsidR="00F42984">
              <w:rPr>
                <w:rFonts w:ascii="Calibri" w:hAnsi="Calibri" w:cs="Calibri"/>
                <w:szCs w:val="18"/>
              </w:rPr>
              <w:t>3.13.6</w:t>
            </w:r>
          </w:p>
        </w:tc>
        <w:tc>
          <w:tcPr>
            <w:tcW w:w="810" w:type="dxa"/>
            <w:shd w:val="clear" w:color="auto" w:fill="auto"/>
          </w:tcPr>
          <w:p w14:paraId="7B927652" w14:textId="10B3CFB6" w:rsidR="00447726" w:rsidRPr="004B20BC" w:rsidRDefault="00447726" w:rsidP="00447726">
            <w:pPr>
              <w:rPr>
                <w:rFonts w:ascii="Calibri" w:hAnsi="Calibri" w:cs="Calibri"/>
                <w:color w:val="000000"/>
                <w:szCs w:val="18"/>
              </w:rPr>
            </w:pPr>
            <w:r>
              <w:rPr>
                <w:rFonts w:ascii="Calibri" w:hAnsi="Calibri" w:cs="Calibri"/>
                <w:color w:val="000000"/>
                <w:szCs w:val="18"/>
              </w:rPr>
              <w:t>144.26</w:t>
            </w:r>
          </w:p>
        </w:tc>
        <w:tc>
          <w:tcPr>
            <w:tcW w:w="2340" w:type="dxa"/>
            <w:shd w:val="clear" w:color="auto" w:fill="auto"/>
          </w:tcPr>
          <w:p w14:paraId="4A8D42C0" w14:textId="77777777" w:rsidR="00584E7D" w:rsidRPr="00584E7D" w:rsidRDefault="00584E7D" w:rsidP="00584E7D">
            <w:pPr>
              <w:rPr>
                <w:rFonts w:ascii="Calibri" w:hAnsi="Calibri" w:cs="Calibri"/>
                <w:color w:val="000000"/>
                <w:szCs w:val="18"/>
              </w:rPr>
            </w:pPr>
            <w:r w:rsidRPr="00584E7D">
              <w:rPr>
                <w:rFonts w:ascii="Calibri" w:hAnsi="Calibri" w:cs="Calibri"/>
                <w:color w:val="000000"/>
                <w:szCs w:val="18"/>
              </w:rPr>
              <w:t>we agreed that a pair of links that is not indicated as STR shall be indicated as NSTR.</w:t>
            </w:r>
          </w:p>
          <w:p w14:paraId="3CD22CCA" w14:textId="2846A188" w:rsidR="00447726" w:rsidRPr="004B20BC" w:rsidRDefault="00584E7D" w:rsidP="00584E7D">
            <w:pPr>
              <w:rPr>
                <w:rFonts w:ascii="Calibri" w:hAnsi="Calibri" w:cs="Calibri"/>
                <w:color w:val="000000"/>
                <w:szCs w:val="18"/>
              </w:rPr>
            </w:pPr>
            <w:r w:rsidRPr="00584E7D">
              <w:rPr>
                <w:rFonts w:ascii="Calibri" w:hAnsi="Calibri" w:cs="Calibri"/>
                <w:color w:val="000000"/>
                <w:szCs w:val="18"/>
              </w:rPr>
              <w:t>Modify "non-STR MLD" to "NSTR MLD".</w:t>
            </w:r>
          </w:p>
        </w:tc>
        <w:tc>
          <w:tcPr>
            <w:tcW w:w="2070" w:type="dxa"/>
            <w:shd w:val="clear" w:color="auto" w:fill="auto"/>
          </w:tcPr>
          <w:p w14:paraId="660D04BE" w14:textId="2D851722" w:rsidR="00447726" w:rsidRPr="004B20BC" w:rsidRDefault="00584E7D" w:rsidP="00447726">
            <w:pPr>
              <w:rPr>
                <w:rFonts w:ascii="Calibri" w:hAnsi="Calibri" w:cs="Calibri"/>
                <w:color w:val="000000"/>
                <w:szCs w:val="18"/>
              </w:rPr>
            </w:pPr>
            <w:r>
              <w:rPr>
                <w:rFonts w:ascii="Calibri" w:hAnsi="Calibri" w:cs="Calibri"/>
                <w:color w:val="000000"/>
                <w:szCs w:val="18"/>
              </w:rPr>
              <w:t>Please see comment</w:t>
            </w:r>
          </w:p>
        </w:tc>
        <w:tc>
          <w:tcPr>
            <w:tcW w:w="2072" w:type="dxa"/>
            <w:shd w:val="clear" w:color="auto" w:fill="auto"/>
          </w:tcPr>
          <w:p w14:paraId="108C5D38" w14:textId="60551DFE" w:rsidR="00447726" w:rsidRDefault="0040776C" w:rsidP="00447726">
            <w:pPr>
              <w:rPr>
                <w:rFonts w:ascii="Calibri" w:hAnsi="Calibri" w:cs="Calibri"/>
                <w:color w:val="000000"/>
                <w:szCs w:val="18"/>
              </w:rPr>
            </w:pPr>
            <w:r>
              <w:rPr>
                <w:rFonts w:ascii="Calibri" w:hAnsi="Calibri" w:cs="Calibri"/>
                <w:color w:val="000000"/>
                <w:szCs w:val="18"/>
              </w:rPr>
              <w:t>Revised</w:t>
            </w:r>
            <w:r w:rsidR="00A26CEC">
              <w:rPr>
                <w:rFonts w:ascii="Calibri" w:hAnsi="Calibri" w:cs="Calibri"/>
                <w:color w:val="000000"/>
                <w:szCs w:val="18"/>
              </w:rPr>
              <w:t>.</w:t>
            </w:r>
          </w:p>
          <w:p w14:paraId="3C6C79EE" w14:textId="77777777" w:rsidR="00A26CEC" w:rsidRDefault="00A26CEC" w:rsidP="00447726">
            <w:pPr>
              <w:rPr>
                <w:rFonts w:ascii="Calibri" w:hAnsi="Calibri" w:cs="Calibri"/>
                <w:color w:val="000000"/>
                <w:szCs w:val="18"/>
              </w:rPr>
            </w:pPr>
          </w:p>
          <w:p w14:paraId="520AFF49" w14:textId="0E44B3CF" w:rsidR="00A26CEC" w:rsidRDefault="00A26CEC" w:rsidP="00447726">
            <w:pPr>
              <w:rPr>
                <w:rFonts w:ascii="Calibri" w:hAnsi="Calibri" w:cs="Calibri"/>
                <w:color w:val="000000"/>
                <w:szCs w:val="18"/>
              </w:rPr>
            </w:pPr>
            <w:r>
              <w:rPr>
                <w:rFonts w:ascii="Calibri" w:hAnsi="Calibri" w:cs="Calibri"/>
                <w:color w:val="000000"/>
                <w:szCs w:val="18"/>
              </w:rPr>
              <w:t>We do not have NSTR MLD definition, instead we have an MLD operating on a pair on NSTR links</w:t>
            </w:r>
            <w:r w:rsidR="006252A6">
              <w:rPr>
                <w:rFonts w:ascii="Calibri" w:hAnsi="Calibri" w:cs="Calibri"/>
                <w:color w:val="000000"/>
                <w:szCs w:val="18"/>
              </w:rPr>
              <w:t>, changed accordingly</w:t>
            </w:r>
          </w:p>
          <w:p w14:paraId="2FABD69A" w14:textId="3FE7CFB5" w:rsidR="00CA5675" w:rsidRDefault="00CA5675" w:rsidP="00447726">
            <w:pPr>
              <w:rPr>
                <w:rFonts w:ascii="Calibri" w:hAnsi="Calibri" w:cs="Calibri"/>
                <w:color w:val="000000"/>
                <w:szCs w:val="18"/>
              </w:rPr>
            </w:pPr>
          </w:p>
          <w:p w14:paraId="47F51C89" w14:textId="3D2A0136" w:rsidR="00CA5675" w:rsidRPr="004B20BC" w:rsidRDefault="00CA5675" w:rsidP="00CA5675">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w:t>
            </w:r>
            <w:r>
              <w:rPr>
                <w:rFonts w:ascii="Calibri" w:hAnsi="Calibri" w:cs="Calibri"/>
                <w:color w:val="000000"/>
                <w:szCs w:val="18"/>
              </w:rPr>
              <w:t>2434</w:t>
            </w:r>
            <w:r w:rsidRPr="004B20BC">
              <w:rPr>
                <w:rFonts w:ascii="Calibri" w:hAnsi="Calibri" w:cs="Calibri"/>
                <w:color w:val="000000"/>
                <w:szCs w:val="18"/>
              </w:rPr>
              <w:t xml:space="preserve">) in </w:t>
            </w:r>
            <w:sdt>
              <w:sdtPr>
                <w:rPr>
                  <w:rFonts w:ascii="Calibri" w:hAnsi="Calibri" w:cs="Calibri"/>
                  <w:color w:val="000000"/>
                  <w:szCs w:val="18"/>
                </w:rPr>
                <w:alias w:val="Title"/>
                <w:tag w:val=""/>
                <w:id w:val="2138365207"/>
                <w:placeholder>
                  <w:docPart w:val="9D90FBE274D944F78598EF22B142B908"/>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3B183B6E" w14:textId="2154964D" w:rsidR="00CA5675" w:rsidRDefault="00F42984" w:rsidP="00CA5675">
            <w:pPr>
              <w:rPr>
                <w:rFonts w:ascii="Calibri" w:hAnsi="Calibri" w:cs="Calibri"/>
                <w:color w:val="000000"/>
                <w:szCs w:val="18"/>
              </w:rPr>
            </w:pPr>
            <w:sdt>
              <w:sdtPr>
                <w:rPr>
                  <w:rFonts w:ascii="Calibri" w:hAnsi="Calibri" w:cs="Calibri"/>
                  <w:color w:val="000000"/>
                  <w:szCs w:val="18"/>
                </w:rPr>
                <w:alias w:val="Comments"/>
                <w:tag w:val=""/>
                <w:id w:val="422765483"/>
                <w:placeholder>
                  <w:docPart w:val="0910078342434BACBC5D5040F8123A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A5675" w:rsidRPr="004B20BC">
                  <w:rPr>
                    <w:rFonts w:ascii="Calibri" w:hAnsi="Calibri" w:cs="Calibri"/>
                    <w:color w:val="000000"/>
                    <w:szCs w:val="18"/>
                  </w:rPr>
                  <w:t>[https://mentor.ieee.org/802.11/dcn/21/11-21-0xxx</w:t>
                </w:r>
                <w:r w:rsidR="00CA5675" w:rsidRPr="004B20BC">
                  <w:rPr>
                    <w:rFonts w:ascii="Calibri" w:hAnsi="Calibri" w:cs="Calibri"/>
                    <w:color w:val="000000"/>
                    <w:szCs w:val="18"/>
                  </w:rPr>
                  <w:br/>
                  <w:t>-00-00be-cc34-cr-sync.docx]</w:t>
                </w:r>
              </w:sdtContent>
            </w:sdt>
          </w:p>
          <w:p w14:paraId="1C7BD22E" w14:textId="30F56AB2" w:rsidR="00A26CEC" w:rsidRPr="004B20BC" w:rsidRDefault="00A26CEC" w:rsidP="00447726">
            <w:pPr>
              <w:rPr>
                <w:rFonts w:ascii="Calibri" w:hAnsi="Calibri" w:cs="Calibri"/>
                <w:color w:val="000000"/>
                <w:szCs w:val="18"/>
              </w:rPr>
            </w:pPr>
          </w:p>
        </w:tc>
      </w:tr>
      <w:tr w:rsidR="00447726" w:rsidRPr="00AC6336" w14:paraId="620106B6" w14:textId="77777777" w:rsidTr="00643F1F">
        <w:tc>
          <w:tcPr>
            <w:tcW w:w="715" w:type="dxa"/>
            <w:shd w:val="clear" w:color="auto" w:fill="auto"/>
          </w:tcPr>
          <w:p w14:paraId="196965C0" w14:textId="69B1C242" w:rsidR="00447726" w:rsidRPr="004B20BC" w:rsidRDefault="00447726" w:rsidP="00447726">
            <w:pPr>
              <w:rPr>
                <w:rFonts w:ascii="Calibri" w:hAnsi="Calibri" w:cs="Calibri"/>
                <w:szCs w:val="18"/>
              </w:rPr>
            </w:pPr>
            <w:r>
              <w:rPr>
                <w:rFonts w:ascii="Arial" w:hAnsi="Arial" w:cs="Arial"/>
                <w:sz w:val="20"/>
              </w:rPr>
              <w:lastRenderedPageBreak/>
              <w:t>2435</w:t>
            </w:r>
          </w:p>
        </w:tc>
        <w:tc>
          <w:tcPr>
            <w:tcW w:w="1170" w:type="dxa"/>
            <w:shd w:val="clear" w:color="auto" w:fill="auto"/>
          </w:tcPr>
          <w:p w14:paraId="7B713204" w14:textId="6376569C" w:rsidR="00447726" w:rsidRPr="004B20BC" w:rsidRDefault="00447726" w:rsidP="00447726">
            <w:pPr>
              <w:rPr>
                <w:rFonts w:ascii="Calibri" w:hAnsi="Calibri" w:cs="Calibri"/>
                <w:szCs w:val="18"/>
              </w:rPr>
            </w:pPr>
            <w:proofErr w:type="spellStart"/>
            <w:r>
              <w:rPr>
                <w:rFonts w:ascii="Arial" w:hAnsi="Arial" w:cs="Arial"/>
                <w:sz w:val="20"/>
              </w:rPr>
              <w:t>namyeong</w:t>
            </w:r>
            <w:proofErr w:type="spellEnd"/>
            <w:r>
              <w:rPr>
                <w:rFonts w:ascii="Arial" w:hAnsi="Arial" w:cs="Arial"/>
                <w:sz w:val="20"/>
              </w:rPr>
              <w:t xml:space="preserve"> </w:t>
            </w:r>
            <w:proofErr w:type="spellStart"/>
            <w:r>
              <w:rPr>
                <w:rFonts w:ascii="Arial" w:hAnsi="Arial" w:cs="Arial"/>
                <w:sz w:val="20"/>
              </w:rPr>
              <w:t>kim</w:t>
            </w:r>
            <w:proofErr w:type="spellEnd"/>
          </w:p>
        </w:tc>
        <w:tc>
          <w:tcPr>
            <w:tcW w:w="900" w:type="dxa"/>
            <w:shd w:val="clear" w:color="auto" w:fill="auto"/>
          </w:tcPr>
          <w:p w14:paraId="4098B74B" w14:textId="0BD4F051" w:rsidR="00447726" w:rsidRPr="00257775" w:rsidRDefault="00447726" w:rsidP="00447726">
            <w:pPr>
              <w:rPr>
                <w:rFonts w:ascii="Calibri" w:hAnsi="Calibri" w:cs="Calibri"/>
                <w:szCs w:val="18"/>
              </w:rPr>
            </w:pPr>
            <w:r w:rsidRPr="00257775">
              <w:rPr>
                <w:rFonts w:ascii="Calibri" w:hAnsi="Calibri" w:cs="Calibri"/>
                <w:szCs w:val="18"/>
              </w:rPr>
              <w:t>35.</w:t>
            </w:r>
            <w:r w:rsidR="00F42984">
              <w:rPr>
                <w:rFonts w:ascii="Calibri" w:hAnsi="Calibri" w:cs="Calibri"/>
                <w:szCs w:val="18"/>
              </w:rPr>
              <w:t>3.13.6</w:t>
            </w:r>
          </w:p>
        </w:tc>
        <w:tc>
          <w:tcPr>
            <w:tcW w:w="810" w:type="dxa"/>
            <w:shd w:val="clear" w:color="auto" w:fill="auto"/>
          </w:tcPr>
          <w:p w14:paraId="3DBC8B31" w14:textId="4F20172A" w:rsidR="00447726" w:rsidRPr="004B20BC" w:rsidRDefault="00447726" w:rsidP="00447726">
            <w:pPr>
              <w:rPr>
                <w:rFonts w:ascii="Calibri" w:hAnsi="Calibri" w:cs="Calibri"/>
                <w:color w:val="000000"/>
                <w:szCs w:val="18"/>
              </w:rPr>
            </w:pPr>
            <w:r>
              <w:rPr>
                <w:rFonts w:ascii="Calibri" w:hAnsi="Calibri" w:cs="Calibri"/>
                <w:color w:val="000000"/>
                <w:szCs w:val="18"/>
              </w:rPr>
              <w:t>144.45</w:t>
            </w:r>
          </w:p>
        </w:tc>
        <w:tc>
          <w:tcPr>
            <w:tcW w:w="2340" w:type="dxa"/>
            <w:shd w:val="clear" w:color="auto" w:fill="auto"/>
          </w:tcPr>
          <w:p w14:paraId="297DA495" w14:textId="77777777" w:rsidR="00584E7D" w:rsidRPr="00584E7D" w:rsidRDefault="00584E7D" w:rsidP="00584E7D">
            <w:pPr>
              <w:rPr>
                <w:rFonts w:ascii="Calibri" w:hAnsi="Calibri" w:cs="Calibri"/>
                <w:color w:val="000000"/>
                <w:szCs w:val="18"/>
              </w:rPr>
            </w:pPr>
            <w:r w:rsidRPr="00584E7D">
              <w:rPr>
                <w:rFonts w:ascii="Calibri" w:hAnsi="Calibri" w:cs="Calibri"/>
                <w:color w:val="000000"/>
                <w:szCs w:val="18"/>
              </w:rPr>
              <w:t>we agreed that a pair of links that is not indicated as STR shall be indicated as NSTR.</w:t>
            </w:r>
          </w:p>
          <w:p w14:paraId="0534B391" w14:textId="541FB3E1" w:rsidR="00447726" w:rsidRPr="004B20BC" w:rsidRDefault="00584E7D" w:rsidP="00584E7D">
            <w:pPr>
              <w:rPr>
                <w:rFonts w:ascii="Calibri" w:hAnsi="Calibri" w:cs="Calibri"/>
                <w:color w:val="000000"/>
                <w:szCs w:val="18"/>
              </w:rPr>
            </w:pPr>
            <w:r w:rsidRPr="00584E7D">
              <w:rPr>
                <w:rFonts w:ascii="Calibri" w:hAnsi="Calibri" w:cs="Calibri"/>
                <w:color w:val="000000"/>
                <w:szCs w:val="18"/>
              </w:rPr>
              <w:t>Modify "non-STR MLD" to "NSTR MLD".</w:t>
            </w:r>
          </w:p>
        </w:tc>
        <w:tc>
          <w:tcPr>
            <w:tcW w:w="2070" w:type="dxa"/>
            <w:shd w:val="clear" w:color="auto" w:fill="auto"/>
          </w:tcPr>
          <w:p w14:paraId="51D97035" w14:textId="46C5D9C0" w:rsidR="00447726" w:rsidRPr="004B20BC" w:rsidRDefault="00584E7D" w:rsidP="00447726">
            <w:pPr>
              <w:rPr>
                <w:rFonts w:ascii="Calibri" w:hAnsi="Calibri" w:cs="Calibri"/>
                <w:color w:val="000000"/>
                <w:szCs w:val="18"/>
              </w:rPr>
            </w:pPr>
            <w:r>
              <w:rPr>
                <w:rFonts w:ascii="Calibri" w:hAnsi="Calibri" w:cs="Calibri"/>
                <w:color w:val="000000"/>
                <w:szCs w:val="18"/>
              </w:rPr>
              <w:t>Please see comment</w:t>
            </w:r>
          </w:p>
        </w:tc>
        <w:tc>
          <w:tcPr>
            <w:tcW w:w="2072" w:type="dxa"/>
            <w:shd w:val="clear" w:color="auto" w:fill="auto"/>
          </w:tcPr>
          <w:p w14:paraId="0846B828" w14:textId="77777777" w:rsidR="00CA5675" w:rsidRDefault="00CA5675" w:rsidP="00CA5675">
            <w:pPr>
              <w:rPr>
                <w:rFonts w:ascii="Calibri" w:hAnsi="Calibri" w:cs="Calibri"/>
                <w:color w:val="000000"/>
                <w:szCs w:val="18"/>
              </w:rPr>
            </w:pPr>
            <w:r>
              <w:rPr>
                <w:rFonts w:ascii="Calibri" w:hAnsi="Calibri" w:cs="Calibri"/>
                <w:color w:val="000000"/>
                <w:szCs w:val="18"/>
              </w:rPr>
              <w:t>Revised.</w:t>
            </w:r>
          </w:p>
          <w:p w14:paraId="1C1388E3" w14:textId="77777777" w:rsidR="00CA5675" w:rsidRDefault="00CA5675" w:rsidP="00CA5675">
            <w:pPr>
              <w:rPr>
                <w:rFonts w:ascii="Calibri" w:hAnsi="Calibri" w:cs="Calibri"/>
                <w:color w:val="000000"/>
                <w:szCs w:val="18"/>
              </w:rPr>
            </w:pPr>
          </w:p>
          <w:p w14:paraId="34772257" w14:textId="5A9C4D7E" w:rsidR="00CA5675" w:rsidRDefault="00CA5675" w:rsidP="00CA5675">
            <w:pPr>
              <w:rPr>
                <w:rFonts w:ascii="Calibri" w:hAnsi="Calibri" w:cs="Calibri"/>
                <w:color w:val="000000"/>
                <w:szCs w:val="18"/>
              </w:rPr>
            </w:pPr>
            <w:r>
              <w:rPr>
                <w:rFonts w:ascii="Calibri" w:hAnsi="Calibri" w:cs="Calibri"/>
                <w:color w:val="000000"/>
                <w:szCs w:val="18"/>
              </w:rPr>
              <w:t>We do not have NSTR MLD definition, instead we have an MLD operating on a pair on NSTR links</w:t>
            </w:r>
          </w:p>
          <w:p w14:paraId="3955B91C" w14:textId="37B4AB73" w:rsidR="00CA5675" w:rsidRDefault="00CA5675" w:rsidP="00CA5675">
            <w:pPr>
              <w:rPr>
                <w:rFonts w:ascii="Calibri" w:hAnsi="Calibri" w:cs="Calibri"/>
                <w:color w:val="000000"/>
                <w:szCs w:val="18"/>
              </w:rPr>
            </w:pPr>
          </w:p>
          <w:p w14:paraId="33C54596" w14:textId="251409C5" w:rsidR="00CA5675" w:rsidRPr="004B20BC" w:rsidRDefault="00CA5675" w:rsidP="00CA5675">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w:t>
            </w:r>
            <w:r>
              <w:rPr>
                <w:rFonts w:ascii="Calibri" w:hAnsi="Calibri" w:cs="Calibri"/>
                <w:color w:val="000000"/>
                <w:szCs w:val="18"/>
              </w:rPr>
              <w:t>2435</w:t>
            </w:r>
            <w:r w:rsidRPr="004B20BC">
              <w:rPr>
                <w:rFonts w:ascii="Calibri" w:hAnsi="Calibri" w:cs="Calibri"/>
                <w:color w:val="000000"/>
                <w:szCs w:val="18"/>
              </w:rPr>
              <w:t xml:space="preserve">) in </w:t>
            </w:r>
            <w:sdt>
              <w:sdtPr>
                <w:rPr>
                  <w:rFonts w:ascii="Calibri" w:hAnsi="Calibri" w:cs="Calibri"/>
                  <w:color w:val="000000"/>
                  <w:szCs w:val="18"/>
                </w:rPr>
                <w:alias w:val="Title"/>
                <w:tag w:val=""/>
                <w:id w:val="-1638489291"/>
                <w:placeholder>
                  <w:docPart w:val="567D258F9B034F658D093F9D66E4345B"/>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2922209D" w14:textId="320B61BC" w:rsidR="00CA5675" w:rsidRDefault="00F42984" w:rsidP="00CA5675">
            <w:pPr>
              <w:rPr>
                <w:rFonts w:ascii="Calibri" w:hAnsi="Calibri" w:cs="Calibri"/>
                <w:color w:val="000000"/>
                <w:szCs w:val="18"/>
              </w:rPr>
            </w:pPr>
            <w:sdt>
              <w:sdtPr>
                <w:rPr>
                  <w:rFonts w:ascii="Calibri" w:hAnsi="Calibri" w:cs="Calibri"/>
                  <w:color w:val="000000"/>
                  <w:szCs w:val="18"/>
                </w:rPr>
                <w:alias w:val="Comments"/>
                <w:tag w:val=""/>
                <w:id w:val="2119023808"/>
                <w:placeholder>
                  <w:docPart w:val="590D3B54403E4200963373D28E51DB9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A5675" w:rsidRPr="004B20BC">
                  <w:rPr>
                    <w:rFonts w:ascii="Calibri" w:hAnsi="Calibri" w:cs="Calibri"/>
                    <w:color w:val="000000"/>
                    <w:szCs w:val="18"/>
                  </w:rPr>
                  <w:t>[https://mentor.ieee.org/802.11/dcn/21/11-21-0xxx</w:t>
                </w:r>
                <w:r w:rsidR="00CA5675" w:rsidRPr="004B20BC">
                  <w:rPr>
                    <w:rFonts w:ascii="Calibri" w:hAnsi="Calibri" w:cs="Calibri"/>
                    <w:color w:val="000000"/>
                    <w:szCs w:val="18"/>
                  </w:rPr>
                  <w:br/>
                  <w:t>-00-00be-cc34-cr-sync.docx]</w:t>
                </w:r>
              </w:sdtContent>
            </w:sdt>
          </w:p>
          <w:p w14:paraId="1DB27361" w14:textId="77777777" w:rsidR="00447726" w:rsidRPr="004B20BC" w:rsidRDefault="00447726" w:rsidP="00447726">
            <w:pPr>
              <w:rPr>
                <w:rFonts w:ascii="Calibri" w:hAnsi="Calibri" w:cs="Calibri"/>
                <w:color w:val="000000"/>
                <w:szCs w:val="18"/>
              </w:rPr>
            </w:pPr>
          </w:p>
        </w:tc>
      </w:tr>
      <w:tr w:rsidR="0029471C" w:rsidRPr="00AC6336" w14:paraId="5CEC2AEE" w14:textId="77777777" w:rsidTr="00643F1F">
        <w:tc>
          <w:tcPr>
            <w:tcW w:w="715" w:type="dxa"/>
            <w:shd w:val="clear" w:color="auto" w:fill="auto"/>
          </w:tcPr>
          <w:p w14:paraId="07872623" w14:textId="2BA962EC" w:rsidR="0029471C" w:rsidRPr="004B20BC" w:rsidRDefault="0029471C" w:rsidP="0029471C">
            <w:pPr>
              <w:rPr>
                <w:rFonts w:ascii="Calibri" w:hAnsi="Calibri" w:cs="Calibri"/>
                <w:szCs w:val="18"/>
              </w:rPr>
            </w:pPr>
            <w:r>
              <w:rPr>
                <w:rFonts w:ascii="Arial" w:hAnsi="Arial" w:cs="Arial"/>
                <w:sz w:val="20"/>
              </w:rPr>
              <w:t>2718</w:t>
            </w:r>
          </w:p>
        </w:tc>
        <w:tc>
          <w:tcPr>
            <w:tcW w:w="1170" w:type="dxa"/>
            <w:shd w:val="clear" w:color="auto" w:fill="auto"/>
          </w:tcPr>
          <w:p w14:paraId="66CEC6EF" w14:textId="1C44B614" w:rsidR="0029471C" w:rsidRPr="004B20BC" w:rsidRDefault="0029471C" w:rsidP="0029471C">
            <w:pPr>
              <w:rPr>
                <w:rFonts w:ascii="Calibri" w:hAnsi="Calibri" w:cs="Calibri"/>
                <w:szCs w:val="18"/>
              </w:rPr>
            </w:pPr>
            <w:r>
              <w:rPr>
                <w:rFonts w:ascii="Arial" w:hAnsi="Arial" w:cs="Arial"/>
                <w:sz w:val="20"/>
              </w:rPr>
              <w:t>Ryuichi Hirata</w:t>
            </w:r>
          </w:p>
        </w:tc>
        <w:tc>
          <w:tcPr>
            <w:tcW w:w="900" w:type="dxa"/>
            <w:shd w:val="clear" w:color="auto" w:fill="auto"/>
          </w:tcPr>
          <w:p w14:paraId="25B29DD6" w14:textId="736CB9C0" w:rsidR="0029471C" w:rsidRPr="00257775" w:rsidRDefault="0029471C" w:rsidP="0029471C">
            <w:pPr>
              <w:rPr>
                <w:rFonts w:ascii="Calibri" w:hAnsi="Calibri" w:cs="Calibri"/>
                <w:szCs w:val="18"/>
              </w:rPr>
            </w:pPr>
            <w:r w:rsidRPr="00257775">
              <w:rPr>
                <w:rFonts w:ascii="Calibri" w:hAnsi="Calibri" w:cs="Calibri"/>
                <w:szCs w:val="18"/>
              </w:rPr>
              <w:t>35.</w:t>
            </w:r>
            <w:r w:rsidR="00F42984">
              <w:rPr>
                <w:rFonts w:ascii="Calibri" w:hAnsi="Calibri" w:cs="Calibri"/>
                <w:szCs w:val="18"/>
              </w:rPr>
              <w:t>3.13.6</w:t>
            </w:r>
          </w:p>
        </w:tc>
        <w:tc>
          <w:tcPr>
            <w:tcW w:w="810" w:type="dxa"/>
            <w:shd w:val="clear" w:color="auto" w:fill="auto"/>
          </w:tcPr>
          <w:p w14:paraId="505DDA81" w14:textId="47B83344" w:rsidR="0029471C" w:rsidRPr="004B20BC" w:rsidRDefault="0029471C" w:rsidP="0029471C">
            <w:pPr>
              <w:rPr>
                <w:rFonts w:ascii="Calibri" w:hAnsi="Calibri" w:cs="Calibri"/>
                <w:color w:val="000000"/>
                <w:szCs w:val="18"/>
              </w:rPr>
            </w:pPr>
            <w:r>
              <w:rPr>
                <w:rFonts w:ascii="Calibri" w:hAnsi="Calibri" w:cs="Calibri"/>
                <w:color w:val="000000"/>
                <w:szCs w:val="18"/>
              </w:rPr>
              <w:t>144.26</w:t>
            </w:r>
          </w:p>
        </w:tc>
        <w:tc>
          <w:tcPr>
            <w:tcW w:w="2340" w:type="dxa"/>
            <w:shd w:val="clear" w:color="auto" w:fill="auto"/>
          </w:tcPr>
          <w:p w14:paraId="3B9476CF" w14:textId="1E21F5D3" w:rsidR="0029471C" w:rsidRPr="004B20BC" w:rsidRDefault="0029471C" w:rsidP="0029471C">
            <w:pPr>
              <w:rPr>
                <w:rFonts w:ascii="Calibri" w:hAnsi="Calibri" w:cs="Calibri"/>
                <w:color w:val="000000"/>
                <w:szCs w:val="18"/>
              </w:rPr>
            </w:pPr>
            <w:r>
              <w:rPr>
                <w:rFonts w:ascii="Arial" w:hAnsi="Arial" w:cs="Arial"/>
                <w:sz w:val="20"/>
              </w:rPr>
              <w:t>"STR MLD" and "non-STR MLD" are not defined.</w:t>
            </w:r>
          </w:p>
        </w:tc>
        <w:tc>
          <w:tcPr>
            <w:tcW w:w="2070" w:type="dxa"/>
            <w:shd w:val="clear" w:color="auto" w:fill="auto"/>
          </w:tcPr>
          <w:p w14:paraId="499EA4E9" w14:textId="17E05F7E" w:rsidR="0029471C" w:rsidRPr="004B20BC" w:rsidRDefault="0029471C" w:rsidP="0029471C">
            <w:pPr>
              <w:rPr>
                <w:rFonts w:ascii="Calibri" w:hAnsi="Calibri" w:cs="Calibri"/>
                <w:color w:val="000000"/>
                <w:szCs w:val="18"/>
              </w:rPr>
            </w:pPr>
            <w:r>
              <w:rPr>
                <w:rFonts w:ascii="Arial" w:hAnsi="Arial" w:cs="Arial"/>
                <w:sz w:val="20"/>
              </w:rPr>
              <w:t>Define "STR MLD" and "non-STR MLD"</w:t>
            </w:r>
          </w:p>
        </w:tc>
        <w:tc>
          <w:tcPr>
            <w:tcW w:w="2072" w:type="dxa"/>
            <w:shd w:val="clear" w:color="auto" w:fill="auto"/>
          </w:tcPr>
          <w:p w14:paraId="267ECCD9" w14:textId="1C7D427F" w:rsidR="00EF1C43" w:rsidRDefault="00583CEB" w:rsidP="00221115">
            <w:pPr>
              <w:rPr>
                <w:rFonts w:ascii="Calibri" w:hAnsi="Calibri" w:cs="Calibri"/>
                <w:color w:val="000000"/>
                <w:szCs w:val="18"/>
              </w:rPr>
            </w:pPr>
            <w:r>
              <w:rPr>
                <w:rFonts w:ascii="Calibri" w:hAnsi="Calibri" w:cs="Calibri"/>
                <w:color w:val="000000"/>
                <w:szCs w:val="18"/>
              </w:rPr>
              <w:t>Revised</w:t>
            </w:r>
          </w:p>
          <w:p w14:paraId="0C6CCB7F" w14:textId="31545A44" w:rsidR="00583CEB" w:rsidRDefault="00583CEB" w:rsidP="00221115">
            <w:pPr>
              <w:rPr>
                <w:rFonts w:ascii="Calibri" w:hAnsi="Calibri" w:cs="Calibri"/>
                <w:color w:val="000000"/>
                <w:szCs w:val="18"/>
              </w:rPr>
            </w:pPr>
          </w:p>
          <w:p w14:paraId="0C17A744" w14:textId="023B95CD" w:rsidR="00583CEB" w:rsidRDefault="00D5650F" w:rsidP="00221115">
            <w:pPr>
              <w:rPr>
                <w:rFonts w:ascii="Calibri" w:hAnsi="Calibri" w:cs="Calibri"/>
                <w:color w:val="000000"/>
                <w:szCs w:val="18"/>
              </w:rPr>
            </w:pPr>
            <w:r>
              <w:rPr>
                <w:rFonts w:ascii="Calibri" w:hAnsi="Calibri" w:cs="Calibri"/>
                <w:color w:val="000000"/>
                <w:szCs w:val="18"/>
              </w:rPr>
              <w:t xml:space="preserve">replaced non-STR </w:t>
            </w:r>
            <w:proofErr w:type="spellStart"/>
            <w:r>
              <w:rPr>
                <w:rFonts w:ascii="Calibri" w:hAnsi="Calibri" w:cs="Calibri"/>
                <w:color w:val="000000"/>
                <w:szCs w:val="18"/>
              </w:rPr>
              <w:t>mld</w:t>
            </w:r>
            <w:proofErr w:type="spellEnd"/>
            <w:r>
              <w:rPr>
                <w:rFonts w:ascii="Calibri" w:hAnsi="Calibri" w:cs="Calibri"/>
                <w:color w:val="000000"/>
                <w:szCs w:val="18"/>
              </w:rPr>
              <w:t xml:space="preserve"> with an MLD operating on </w:t>
            </w:r>
            <w:r w:rsidR="006E39A4">
              <w:rPr>
                <w:rFonts w:ascii="Calibri" w:hAnsi="Calibri" w:cs="Calibri"/>
                <w:color w:val="000000"/>
                <w:szCs w:val="18"/>
              </w:rPr>
              <w:t>a pair of NSTR links</w:t>
            </w:r>
          </w:p>
          <w:p w14:paraId="16880E52" w14:textId="6CDE60EA" w:rsidR="00221115" w:rsidRDefault="00221115" w:rsidP="00221115">
            <w:pPr>
              <w:rPr>
                <w:rFonts w:ascii="Calibri" w:hAnsi="Calibri" w:cs="Calibri"/>
                <w:color w:val="000000"/>
                <w:szCs w:val="18"/>
              </w:rPr>
            </w:pPr>
          </w:p>
          <w:p w14:paraId="0E2D86D4" w14:textId="7706765C" w:rsidR="006E39A4" w:rsidRPr="004B20BC" w:rsidRDefault="006E39A4" w:rsidP="006E39A4">
            <w:pPr>
              <w:rPr>
                <w:rFonts w:ascii="Calibri" w:hAnsi="Calibri" w:cs="Calibri"/>
                <w:color w:val="000000"/>
                <w:szCs w:val="18"/>
              </w:rPr>
            </w:pPr>
            <w:proofErr w:type="spellStart"/>
            <w:r w:rsidRPr="004B20BC">
              <w:rPr>
                <w:rFonts w:ascii="Calibri" w:hAnsi="Calibri" w:cs="Calibri"/>
                <w:color w:val="000000"/>
                <w:szCs w:val="18"/>
              </w:rPr>
              <w:t>TGbe</w:t>
            </w:r>
            <w:proofErr w:type="spellEnd"/>
            <w:r w:rsidRPr="004B20BC">
              <w:rPr>
                <w:rFonts w:ascii="Calibri" w:hAnsi="Calibri" w:cs="Calibri"/>
                <w:color w:val="000000"/>
                <w:szCs w:val="18"/>
              </w:rPr>
              <w:t xml:space="preserve"> editor to make the changes with the CID tag (#</w:t>
            </w:r>
            <w:r>
              <w:rPr>
                <w:rFonts w:ascii="Calibri" w:hAnsi="Calibri" w:cs="Calibri"/>
                <w:color w:val="000000"/>
                <w:szCs w:val="18"/>
              </w:rPr>
              <w:t>2718</w:t>
            </w:r>
            <w:r w:rsidRPr="004B20BC">
              <w:rPr>
                <w:rFonts w:ascii="Calibri" w:hAnsi="Calibri" w:cs="Calibri"/>
                <w:color w:val="000000"/>
                <w:szCs w:val="18"/>
              </w:rPr>
              <w:t xml:space="preserve">) in </w:t>
            </w:r>
            <w:sdt>
              <w:sdtPr>
                <w:rPr>
                  <w:rFonts w:ascii="Calibri" w:hAnsi="Calibri" w:cs="Calibri"/>
                  <w:color w:val="000000"/>
                  <w:szCs w:val="18"/>
                </w:rPr>
                <w:alias w:val="Title"/>
                <w:tag w:val=""/>
                <w:id w:val="681247646"/>
                <w:placeholder>
                  <w:docPart w:val="715B03E947224FE8A6CC7D059A9C8749"/>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039A218D" w14:textId="77777777" w:rsidR="006E39A4" w:rsidRDefault="00F42984" w:rsidP="006E39A4">
            <w:pPr>
              <w:rPr>
                <w:rFonts w:ascii="Calibri" w:hAnsi="Calibri" w:cs="Calibri"/>
                <w:color w:val="000000"/>
                <w:szCs w:val="18"/>
              </w:rPr>
            </w:pPr>
            <w:sdt>
              <w:sdtPr>
                <w:rPr>
                  <w:rFonts w:ascii="Calibri" w:hAnsi="Calibri" w:cs="Calibri"/>
                  <w:color w:val="000000"/>
                  <w:szCs w:val="18"/>
                </w:rPr>
                <w:alias w:val="Comments"/>
                <w:tag w:val=""/>
                <w:id w:val="410509307"/>
                <w:placeholder>
                  <w:docPart w:val="A0F98BDBDFB946ECB9C65EA00B6BB87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E39A4" w:rsidRPr="004B20BC">
                  <w:rPr>
                    <w:rFonts w:ascii="Calibri" w:hAnsi="Calibri" w:cs="Calibri"/>
                    <w:color w:val="000000"/>
                    <w:szCs w:val="18"/>
                  </w:rPr>
                  <w:t>[https://mentor.ieee.org/802.11/dcn/21/11-21-0xxx</w:t>
                </w:r>
                <w:r w:rsidR="006E39A4" w:rsidRPr="004B20BC">
                  <w:rPr>
                    <w:rFonts w:ascii="Calibri" w:hAnsi="Calibri" w:cs="Calibri"/>
                    <w:color w:val="000000"/>
                    <w:szCs w:val="18"/>
                  </w:rPr>
                  <w:br/>
                  <w:t>-00-00be-cc34-cr-sync.docx]</w:t>
                </w:r>
              </w:sdtContent>
            </w:sdt>
          </w:p>
          <w:p w14:paraId="5D170966" w14:textId="77777777" w:rsidR="008F0931" w:rsidRDefault="008F0931" w:rsidP="0029471C">
            <w:pPr>
              <w:rPr>
                <w:rFonts w:ascii="Calibri" w:hAnsi="Calibri" w:cs="Calibri"/>
                <w:color w:val="000000"/>
                <w:szCs w:val="18"/>
              </w:rPr>
            </w:pPr>
          </w:p>
          <w:p w14:paraId="662963F2" w14:textId="5DD20502" w:rsidR="008F0931" w:rsidRPr="004B20BC" w:rsidRDefault="008F0931" w:rsidP="0029471C">
            <w:pPr>
              <w:rPr>
                <w:rFonts w:ascii="Calibri" w:hAnsi="Calibri" w:cs="Calibri"/>
                <w:color w:val="000000"/>
                <w:szCs w:val="18"/>
              </w:rPr>
            </w:pPr>
          </w:p>
        </w:tc>
      </w:tr>
      <w:tr w:rsidR="009E01EC" w:rsidRPr="00AC6336" w14:paraId="56C3B4AC" w14:textId="77777777" w:rsidTr="00643F1F">
        <w:tc>
          <w:tcPr>
            <w:tcW w:w="715" w:type="dxa"/>
            <w:shd w:val="clear" w:color="auto" w:fill="auto"/>
          </w:tcPr>
          <w:p w14:paraId="42A93F3D" w14:textId="2F6721A6" w:rsidR="009E01EC" w:rsidRPr="00192D48" w:rsidRDefault="009E01EC" w:rsidP="009E01EC">
            <w:pPr>
              <w:rPr>
                <w:rFonts w:ascii="Calibri" w:hAnsi="Calibri" w:cs="Calibri"/>
                <w:szCs w:val="18"/>
              </w:rPr>
            </w:pPr>
            <w:r w:rsidRPr="00192D48">
              <w:rPr>
                <w:rFonts w:ascii="Arial" w:hAnsi="Arial" w:cs="Arial"/>
                <w:sz w:val="20"/>
              </w:rPr>
              <w:t>2740</w:t>
            </w:r>
          </w:p>
        </w:tc>
        <w:tc>
          <w:tcPr>
            <w:tcW w:w="1170" w:type="dxa"/>
            <w:shd w:val="clear" w:color="auto" w:fill="auto"/>
          </w:tcPr>
          <w:p w14:paraId="71EBDEE6" w14:textId="2282A3D0" w:rsidR="009E01EC" w:rsidRPr="00192D48" w:rsidRDefault="009E01EC" w:rsidP="009E01EC">
            <w:pPr>
              <w:rPr>
                <w:rFonts w:ascii="Calibri" w:hAnsi="Calibri" w:cs="Calibri"/>
                <w:szCs w:val="18"/>
              </w:rPr>
            </w:pPr>
            <w:proofErr w:type="spellStart"/>
            <w:r w:rsidRPr="00192D48">
              <w:rPr>
                <w:rFonts w:ascii="Arial" w:hAnsi="Arial" w:cs="Arial"/>
                <w:sz w:val="20"/>
              </w:rPr>
              <w:t>Sanghyun</w:t>
            </w:r>
            <w:proofErr w:type="spellEnd"/>
            <w:r w:rsidRPr="00192D48">
              <w:rPr>
                <w:rFonts w:ascii="Arial" w:hAnsi="Arial" w:cs="Arial"/>
                <w:sz w:val="20"/>
              </w:rPr>
              <w:t xml:space="preserve"> Kim</w:t>
            </w:r>
          </w:p>
        </w:tc>
        <w:tc>
          <w:tcPr>
            <w:tcW w:w="900" w:type="dxa"/>
            <w:shd w:val="clear" w:color="auto" w:fill="auto"/>
          </w:tcPr>
          <w:p w14:paraId="00D3124C" w14:textId="187DA741" w:rsidR="009E01EC" w:rsidRPr="00201A04" w:rsidRDefault="009E01EC" w:rsidP="009E01EC">
            <w:pPr>
              <w:rPr>
                <w:rFonts w:ascii="Calibri" w:hAnsi="Calibri" w:cs="Calibri"/>
                <w:szCs w:val="18"/>
              </w:rPr>
            </w:pPr>
            <w:r w:rsidRPr="00201A04">
              <w:rPr>
                <w:rFonts w:ascii="Calibri" w:hAnsi="Calibri" w:cs="Calibri"/>
                <w:szCs w:val="18"/>
              </w:rPr>
              <w:t>35.</w:t>
            </w:r>
            <w:r w:rsidR="00F42984">
              <w:rPr>
                <w:rFonts w:ascii="Calibri" w:hAnsi="Calibri" w:cs="Calibri"/>
                <w:szCs w:val="18"/>
              </w:rPr>
              <w:t>3.13.6</w:t>
            </w:r>
          </w:p>
        </w:tc>
        <w:tc>
          <w:tcPr>
            <w:tcW w:w="810" w:type="dxa"/>
            <w:shd w:val="clear" w:color="auto" w:fill="auto"/>
          </w:tcPr>
          <w:p w14:paraId="3C71A116" w14:textId="10473ED4" w:rsidR="009E01EC" w:rsidRPr="00192D48" w:rsidRDefault="009E01EC" w:rsidP="009E01EC">
            <w:pPr>
              <w:rPr>
                <w:rFonts w:ascii="Calibri" w:hAnsi="Calibri" w:cs="Calibri"/>
                <w:color w:val="000000"/>
                <w:szCs w:val="18"/>
              </w:rPr>
            </w:pPr>
            <w:r w:rsidRPr="00192D48">
              <w:rPr>
                <w:rFonts w:ascii="Calibri" w:hAnsi="Calibri" w:cs="Calibri"/>
                <w:color w:val="000000"/>
                <w:szCs w:val="18"/>
              </w:rPr>
              <w:t>144.40</w:t>
            </w:r>
          </w:p>
        </w:tc>
        <w:tc>
          <w:tcPr>
            <w:tcW w:w="2340" w:type="dxa"/>
            <w:shd w:val="clear" w:color="auto" w:fill="auto"/>
          </w:tcPr>
          <w:p w14:paraId="6E3D9AAA" w14:textId="10A51B2B" w:rsidR="009E01EC" w:rsidRPr="00192D48" w:rsidRDefault="009E01EC" w:rsidP="009E01EC">
            <w:pPr>
              <w:rPr>
                <w:rFonts w:ascii="Calibri" w:hAnsi="Calibri" w:cs="Calibri"/>
                <w:color w:val="000000"/>
                <w:szCs w:val="18"/>
              </w:rPr>
            </w:pPr>
            <w:r w:rsidRPr="00192D48">
              <w:rPr>
                <w:rFonts w:ascii="Arial" w:hAnsi="Arial" w:cs="Arial"/>
                <w:sz w:val="20"/>
              </w:rPr>
              <w:t xml:space="preserve">It is expected that the cross link information exchange delay of an MLD might be not very small. A STA of an MLD may not know CCA result of the other STA of the same MLD in real-time. So, a STA of an MLD may not know exact slot boundary that the other STA's </w:t>
            </w:r>
            <w:proofErr w:type="spellStart"/>
            <w:r w:rsidRPr="00192D48">
              <w:rPr>
                <w:rFonts w:ascii="Arial" w:hAnsi="Arial" w:cs="Arial"/>
                <w:sz w:val="20"/>
              </w:rPr>
              <w:t>backoff</w:t>
            </w:r>
            <w:proofErr w:type="spellEnd"/>
            <w:r w:rsidRPr="00192D48">
              <w:rPr>
                <w:rFonts w:ascii="Arial" w:hAnsi="Arial" w:cs="Arial"/>
                <w:sz w:val="20"/>
              </w:rPr>
              <w:t xml:space="preserve"> counter reaches to zero. (The STA may not know whether the CCA result is idle or not at the last slot in the other STA.)</w:t>
            </w:r>
            <w:r w:rsidRPr="00192D48">
              <w:rPr>
                <w:rFonts w:ascii="Arial" w:hAnsi="Arial" w:cs="Arial"/>
                <w:sz w:val="20"/>
              </w:rPr>
              <w:br/>
            </w:r>
            <w:r w:rsidRPr="00192D48">
              <w:rPr>
                <w:rFonts w:ascii="Arial" w:hAnsi="Arial" w:cs="Arial"/>
                <w:sz w:val="20"/>
              </w:rPr>
              <w:br/>
              <w:t xml:space="preserve">Sync channel access procedure of the STA that has already zero </w:t>
            </w:r>
            <w:proofErr w:type="spellStart"/>
            <w:r w:rsidRPr="00192D48">
              <w:rPr>
                <w:rFonts w:ascii="Arial" w:hAnsi="Arial" w:cs="Arial"/>
                <w:sz w:val="20"/>
              </w:rPr>
              <w:t>backoff</w:t>
            </w:r>
            <w:proofErr w:type="spellEnd"/>
            <w:r w:rsidRPr="00192D48">
              <w:rPr>
                <w:rFonts w:ascii="Arial" w:hAnsi="Arial" w:cs="Arial"/>
                <w:sz w:val="20"/>
              </w:rPr>
              <w:t xml:space="preserve"> counter should be expressed as a </w:t>
            </w:r>
            <w:r w:rsidRPr="00192D48">
              <w:rPr>
                <w:rFonts w:ascii="Arial" w:hAnsi="Arial" w:cs="Arial"/>
                <w:sz w:val="20"/>
              </w:rPr>
              <w:lastRenderedPageBreak/>
              <w:t>prediction-based operation.</w:t>
            </w:r>
          </w:p>
        </w:tc>
        <w:tc>
          <w:tcPr>
            <w:tcW w:w="2070" w:type="dxa"/>
            <w:shd w:val="clear" w:color="auto" w:fill="auto"/>
          </w:tcPr>
          <w:p w14:paraId="4C63509C" w14:textId="290FF586" w:rsidR="009E01EC" w:rsidRPr="00192D48" w:rsidRDefault="009E01EC" w:rsidP="009E01EC">
            <w:pPr>
              <w:rPr>
                <w:rFonts w:ascii="Calibri" w:hAnsi="Calibri" w:cs="Calibri"/>
                <w:color w:val="000000"/>
                <w:szCs w:val="18"/>
              </w:rPr>
            </w:pPr>
            <w:r w:rsidRPr="00192D48">
              <w:rPr>
                <w:rFonts w:ascii="Arial" w:hAnsi="Arial" w:cs="Arial"/>
                <w:sz w:val="20"/>
              </w:rPr>
              <w:lastRenderedPageBreak/>
              <w:t>Change "another STA of the affiliated MLD reaches zero" to "another STA of the affiliated MLD is expected to reach zero"</w:t>
            </w:r>
          </w:p>
        </w:tc>
        <w:tc>
          <w:tcPr>
            <w:tcW w:w="2072" w:type="dxa"/>
            <w:shd w:val="clear" w:color="auto" w:fill="auto"/>
          </w:tcPr>
          <w:p w14:paraId="3442414B" w14:textId="77777777" w:rsidR="009E01EC" w:rsidRPr="00192D48" w:rsidRDefault="00851B36" w:rsidP="009E01EC">
            <w:pPr>
              <w:rPr>
                <w:rFonts w:ascii="Calibri" w:hAnsi="Calibri" w:cs="Calibri"/>
                <w:color w:val="000000"/>
                <w:szCs w:val="18"/>
              </w:rPr>
            </w:pPr>
            <w:r w:rsidRPr="00192D48">
              <w:rPr>
                <w:rFonts w:ascii="Calibri" w:hAnsi="Calibri" w:cs="Calibri"/>
                <w:color w:val="000000"/>
                <w:szCs w:val="18"/>
              </w:rPr>
              <w:t>Rejected.</w:t>
            </w:r>
          </w:p>
          <w:p w14:paraId="5EE6D9D1" w14:textId="5B5B2F39" w:rsidR="00851B36" w:rsidRPr="00192D48" w:rsidRDefault="00851B36" w:rsidP="009E01EC">
            <w:pPr>
              <w:rPr>
                <w:rFonts w:ascii="Calibri" w:hAnsi="Calibri" w:cs="Calibri"/>
                <w:color w:val="000000"/>
                <w:szCs w:val="18"/>
              </w:rPr>
            </w:pPr>
          </w:p>
          <w:p w14:paraId="542F7BD1" w14:textId="476C729E" w:rsidR="00C74900" w:rsidRPr="00192D48" w:rsidRDefault="00F11AE7" w:rsidP="009E01EC">
            <w:pPr>
              <w:rPr>
                <w:rFonts w:ascii="Calibri" w:hAnsi="Calibri" w:cs="Calibri"/>
                <w:color w:val="000000"/>
                <w:szCs w:val="18"/>
              </w:rPr>
            </w:pPr>
            <w:r w:rsidRPr="00192D48">
              <w:rPr>
                <w:rFonts w:ascii="Calibri" w:hAnsi="Calibri" w:cs="Calibri"/>
                <w:color w:val="000000"/>
                <w:szCs w:val="18"/>
              </w:rPr>
              <w:t xml:space="preserve">The STA of an MLD </w:t>
            </w:r>
            <w:r w:rsidR="007E40C8" w:rsidRPr="00192D48">
              <w:rPr>
                <w:rFonts w:ascii="Calibri" w:hAnsi="Calibri" w:cs="Calibri"/>
                <w:color w:val="000000"/>
                <w:szCs w:val="18"/>
              </w:rPr>
              <w:t xml:space="preserve">with </w:t>
            </w:r>
            <w:proofErr w:type="spellStart"/>
            <w:r w:rsidR="007E40C8" w:rsidRPr="00192D48">
              <w:rPr>
                <w:rFonts w:ascii="Calibri" w:hAnsi="Calibri" w:cs="Calibri"/>
                <w:color w:val="000000"/>
                <w:szCs w:val="18"/>
              </w:rPr>
              <w:t>backoff</w:t>
            </w:r>
            <w:proofErr w:type="spellEnd"/>
            <w:r w:rsidR="007E40C8" w:rsidRPr="00192D48">
              <w:rPr>
                <w:rFonts w:ascii="Calibri" w:hAnsi="Calibri" w:cs="Calibri"/>
                <w:color w:val="000000"/>
                <w:szCs w:val="18"/>
              </w:rPr>
              <w:t xml:space="preserve"> counter that </w:t>
            </w:r>
            <w:r w:rsidRPr="00192D48">
              <w:rPr>
                <w:rFonts w:ascii="Calibri" w:hAnsi="Calibri" w:cs="Calibri"/>
                <w:color w:val="000000"/>
                <w:szCs w:val="18"/>
              </w:rPr>
              <w:t xml:space="preserve">already </w:t>
            </w:r>
            <w:r w:rsidR="007E40C8" w:rsidRPr="00192D48">
              <w:rPr>
                <w:rFonts w:ascii="Calibri" w:hAnsi="Calibri" w:cs="Calibri"/>
                <w:color w:val="000000"/>
                <w:szCs w:val="18"/>
              </w:rPr>
              <w:t xml:space="preserve">has </w:t>
            </w:r>
            <w:r w:rsidRPr="00192D48">
              <w:rPr>
                <w:rFonts w:ascii="Calibri" w:hAnsi="Calibri" w:cs="Calibri"/>
                <w:color w:val="000000"/>
                <w:szCs w:val="18"/>
              </w:rPr>
              <w:t xml:space="preserve">reached </w:t>
            </w:r>
            <w:r w:rsidR="007E40C8" w:rsidRPr="00192D48">
              <w:rPr>
                <w:rFonts w:ascii="Calibri" w:hAnsi="Calibri" w:cs="Calibri"/>
                <w:color w:val="000000"/>
                <w:szCs w:val="18"/>
              </w:rPr>
              <w:t xml:space="preserve">zero </w:t>
            </w:r>
            <w:r w:rsidR="00960299" w:rsidRPr="00192D48">
              <w:rPr>
                <w:rFonts w:ascii="Calibri" w:hAnsi="Calibri" w:cs="Calibri"/>
                <w:color w:val="000000"/>
                <w:szCs w:val="18"/>
              </w:rPr>
              <w:t xml:space="preserve">make no prediction </w:t>
            </w:r>
            <w:r w:rsidR="008B66F7" w:rsidRPr="00192D48">
              <w:rPr>
                <w:rFonts w:ascii="Calibri" w:hAnsi="Calibri" w:cs="Calibri"/>
                <w:color w:val="000000"/>
                <w:szCs w:val="18"/>
              </w:rPr>
              <w:t xml:space="preserve">when </w:t>
            </w:r>
            <w:r w:rsidR="007A1BF5" w:rsidRPr="00192D48">
              <w:rPr>
                <w:rFonts w:ascii="Calibri" w:hAnsi="Calibri" w:cs="Calibri"/>
                <w:color w:val="000000"/>
                <w:szCs w:val="18"/>
              </w:rPr>
              <w:t>another STA reach or expected to reach zero</w:t>
            </w:r>
            <w:r w:rsidR="008B66F7" w:rsidRPr="00192D48">
              <w:rPr>
                <w:rFonts w:ascii="Calibri" w:hAnsi="Calibri" w:cs="Calibri"/>
                <w:color w:val="000000"/>
                <w:szCs w:val="18"/>
              </w:rPr>
              <w:t>.</w:t>
            </w:r>
            <w:r w:rsidR="005C56B7" w:rsidRPr="00192D48">
              <w:rPr>
                <w:rFonts w:ascii="Calibri" w:hAnsi="Calibri" w:cs="Calibri"/>
                <w:color w:val="000000"/>
                <w:szCs w:val="18"/>
              </w:rPr>
              <w:t xml:space="preserve"> Instead, a STA that bk counter already reached zero </w:t>
            </w:r>
            <w:r w:rsidR="008B66F7" w:rsidRPr="00192D48">
              <w:rPr>
                <w:rFonts w:ascii="Calibri" w:hAnsi="Calibri" w:cs="Calibri"/>
                <w:color w:val="000000"/>
                <w:szCs w:val="18"/>
              </w:rPr>
              <w:t>will transmit when another STA reaches bk=0</w:t>
            </w:r>
          </w:p>
          <w:p w14:paraId="19185D65" w14:textId="5E0AC9A6" w:rsidR="00851B36" w:rsidRPr="00192D48" w:rsidRDefault="00851B36" w:rsidP="009E01EC">
            <w:pPr>
              <w:rPr>
                <w:rFonts w:ascii="Calibri" w:hAnsi="Calibri" w:cs="Calibri"/>
                <w:color w:val="000000"/>
                <w:szCs w:val="18"/>
              </w:rPr>
            </w:pPr>
          </w:p>
        </w:tc>
      </w:tr>
      <w:tr w:rsidR="006875F9" w:rsidRPr="00AC6336" w14:paraId="5770BD3F" w14:textId="77777777" w:rsidTr="00643F1F">
        <w:tc>
          <w:tcPr>
            <w:tcW w:w="715" w:type="dxa"/>
            <w:shd w:val="clear" w:color="auto" w:fill="auto"/>
          </w:tcPr>
          <w:p w14:paraId="223AEE4D" w14:textId="46D52838" w:rsidR="006875F9" w:rsidRPr="00201A04" w:rsidRDefault="006875F9" w:rsidP="006875F9">
            <w:pPr>
              <w:rPr>
                <w:rFonts w:ascii="Calibri" w:hAnsi="Calibri" w:cs="Calibri"/>
                <w:szCs w:val="18"/>
              </w:rPr>
            </w:pPr>
            <w:r w:rsidRPr="00201A04">
              <w:rPr>
                <w:rFonts w:ascii="Arial" w:hAnsi="Arial" w:cs="Arial"/>
                <w:sz w:val="20"/>
              </w:rPr>
              <w:t>2741</w:t>
            </w:r>
          </w:p>
        </w:tc>
        <w:tc>
          <w:tcPr>
            <w:tcW w:w="1170" w:type="dxa"/>
            <w:shd w:val="clear" w:color="auto" w:fill="auto"/>
          </w:tcPr>
          <w:p w14:paraId="49D4C4AE" w14:textId="7A74BF83" w:rsidR="006875F9" w:rsidRPr="00201A04" w:rsidRDefault="006875F9" w:rsidP="006875F9">
            <w:pPr>
              <w:rPr>
                <w:rFonts w:ascii="Calibri" w:hAnsi="Calibri" w:cs="Calibri"/>
                <w:szCs w:val="18"/>
              </w:rPr>
            </w:pPr>
            <w:proofErr w:type="spellStart"/>
            <w:r w:rsidRPr="00201A04">
              <w:rPr>
                <w:rFonts w:ascii="Arial" w:hAnsi="Arial" w:cs="Arial"/>
                <w:sz w:val="20"/>
              </w:rPr>
              <w:t>Sanghyun</w:t>
            </w:r>
            <w:proofErr w:type="spellEnd"/>
            <w:r w:rsidRPr="00201A04">
              <w:rPr>
                <w:rFonts w:ascii="Arial" w:hAnsi="Arial" w:cs="Arial"/>
                <w:sz w:val="20"/>
              </w:rPr>
              <w:t xml:space="preserve"> Kim</w:t>
            </w:r>
          </w:p>
        </w:tc>
        <w:tc>
          <w:tcPr>
            <w:tcW w:w="900" w:type="dxa"/>
            <w:shd w:val="clear" w:color="auto" w:fill="auto"/>
          </w:tcPr>
          <w:p w14:paraId="028A36B5" w14:textId="67A8B49D" w:rsidR="006875F9" w:rsidRPr="00201A04" w:rsidRDefault="006875F9" w:rsidP="006875F9">
            <w:pPr>
              <w:rPr>
                <w:rFonts w:ascii="Calibri" w:hAnsi="Calibri" w:cs="Calibri"/>
                <w:szCs w:val="18"/>
              </w:rPr>
            </w:pPr>
            <w:r w:rsidRPr="00201A04">
              <w:rPr>
                <w:rFonts w:ascii="Calibri" w:hAnsi="Calibri" w:cs="Calibri"/>
                <w:szCs w:val="18"/>
              </w:rPr>
              <w:t>35.3.1</w:t>
            </w:r>
            <w:r w:rsidR="00F42984">
              <w:rPr>
                <w:rFonts w:ascii="Calibri" w:hAnsi="Calibri" w:cs="Calibri"/>
                <w:szCs w:val="18"/>
              </w:rPr>
              <w:t>3</w:t>
            </w:r>
            <w:r w:rsidRPr="00201A04">
              <w:rPr>
                <w:rFonts w:ascii="Calibri" w:hAnsi="Calibri" w:cs="Calibri"/>
                <w:szCs w:val="18"/>
              </w:rPr>
              <w:t>.</w:t>
            </w:r>
            <w:r w:rsidR="00F42984">
              <w:rPr>
                <w:rFonts w:ascii="Calibri" w:hAnsi="Calibri" w:cs="Calibri"/>
                <w:szCs w:val="18"/>
              </w:rPr>
              <w:t>6</w:t>
            </w:r>
          </w:p>
        </w:tc>
        <w:tc>
          <w:tcPr>
            <w:tcW w:w="810" w:type="dxa"/>
            <w:shd w:val="clear" w:color="auto" w:fill="auto"/>
          </w:tcPr>
          <w:p w14:paraId="0B617C06" w14:textId="22B3A785" w:rsidR="006875F9" w:rsidRPr="00201A04" w:rsidRDefault="006875F9" w:rsidP="006875F9">
            <w:pPr>
              <w:rPr>
                <w:rFonts w:ascii="Calibri" w:hAnsi="Calibri" w:cs="Calibri"/>
                <w:color w:val="000000"/>
                <w:szCs w:val="18"/>
              </w:rPr>
            </w:pPr>
            <w:r w:rsidRPr="00201A04">
              <w:rPr>
                <w:rFonts w:ascii="Calibri" w:hAnsi="Calibri" w:cs="Calibri"/>
                <w:color w:val="000000"/>
                <w:szCs w:val="18"/>
              </w:rPr>
              <w:t>144.40</w:t>
            </w:r>
          </w:p>
        </w:tc>
        <w:tc>
          <w:tcPr>
            <w:tcW w:w="2340" w:type="dxa"/>
            <w:shd w:val="clear" w:color="auto" w:fill="auto"/>
          </w:tcPr>
          <w:p w14:paraId="35DFA37C" w14:textId="398D10C8" w:rsidR="006875F9" w:rsidRPr="00201A04" w:rsidRDefault="006875F9" w:rsidP="006875F9">
            <w:pPr>
              <w:rPr>
                <w:rFonts w:ascii="Calibri" w:hAnsi="Calibri" w:cs="Calibri"/>
                <w:color w:val="000000"/>
                <w:szCs w:val="18"/>
              </w:rPr>
            </w:pPr>
            <w:r w:rsidRPr="00201A04">
              <w:rPr>
                <w:rFonts w:ascii="Arial" w:hAnsi="Arial" w:cs="Arial"/>
                <w:sz w:val="20"/>
              </w:rPr>
              <w:t>If a STA initiates its transmission at the slot boundary of the other link, the STA's transmission may not aligned with a slot boundary of its link.</w:t>
            </w:r>
            <w:r w:rsidRPr="00201A04">
              <w:rPr>
                <w:rFonts w:ascii="Arial" w:hAnsi="Arial" w:cs="Arial"/>
                <w:sz w:val="20"/>
              </w:rPr>
              <w:br/>
            </w:r>
            <w:r w:rsidRPr="00201A04">
              <w:rPr>
                <w:rFonts w:ascii="Arial" w:hAnsi="Arial" w:cs="Arial"/>
                <w:sz w:val="20"/>
              </w:rPr>
              <w:br/>
              <w:t>All STAs of an MLD shall follow EDCAF rule of baseline, so each STA of an MLD shall initiate its transmission at a slot boundary of that link.</w:t>
            </w:r>
            <w:r w:rsidRPr="00201A04">
              <w:rPr>
                <w:rFonts w:ascii="Arial" w:hAnsi="Arial" w:cs="Arial"/>
                <w:sz w:val="20"/>
              </w:rPr>
              <w:br/>
            </w:r>
            <w:r w:rsidRPr="00201A04">
              <w:rPr>
                <w:rFonts w:ascii="Arial" w:hAnsi="Arial" w:cs="Arial"/>
                <w:sz w:val="20"/>
              </w:rPr>
              <w:br/>
              <w:t>It is recommended to revise the described channel access procedure following baseline. (Regarding the slot boundary)</w:t>
            </w:r>
          </w:p>
        </w:tc>
        <w:tc>
          <w:tcPr>
            <w:tcW w:w="2070" w:type="dxa"/>
            <w:shd w:val="clear" w:color="auto" w:fill="auto"/>
          </w:tcPr>
          <w:p w14:paraId="5F8FAA72" w14:textId="73C9A87D" w:rsidR="006875F9" w:rsidRPr="00201A04" w:rsidRDefault="006875F9" w:rsidP="006875F9">
            <w:pPr>
              <w:rPr>
                <w:rFonts w:ascii="Calibri" w:hAnsi="Calibri" w:cs="Calibri"/>
                <w:color w:val="000000"/>
                <w:szCs w:val="18"/>
              </w:rPr>
            </w:pPr>
            <w:r w:rsidRPr="00201A04">
              <w:rPr>
                <w:rFonts w:ascii="Arial" w:hAnsi="Arial" w:cs="Arial"/>
                <w:sz w:val="20"/>
              </w:rPr>
              <w:t>Revise transmission slot boundary of a STA to a slot boundary of its link.</w:t>
            </w:r>
            <w:r w:rsidRPr="00201A04">
              <w:rPr>
                <w:rFonts w:ascii="Arial" w:hAnsi="Arial" w:cs="Arial"/>
                <w:sz w:val="20"/>
              </w:rPr>
              <w:br/>
            </w:r>
            <w:r w:rsidRPr="00201A04">
              <w:rPr>
                <w:rFonts w:ascii="Arial" w:hAnsi="Arial" w:cs="Arial"/>
                <w:sz w:val="20"/>
              </w:rPr>
              <w:br/>
              <w:t xml:space="preserve">- STA1 (already zero) may initiate its transmission on a slot boundary that adjacent to a slot boundary of another link. The slot boundary of another link is a slot boundary that </w:t>
            </w:r>
            <w:proofErr w:type="spellStart"/>
            <w:r w:rsidRPr="00201A04">
              <w:rPr>
                <w:rFonts w:ascii="Arial" w:hAnsi="Arial" w:cs="Arial"/>
                <w:sz w:val="20"/>
              </w:rPr>
              <w:t>backoff</w:t>
            </w:r>
            <w:proofErr w:type="spellEnd"/>
            <w:r w:rsidRPr="00201A04">
              <w:rPr>
                <w:rFonts w:ascii="Arial" w:hAnsi="Arial" w:cs="Arial"/>
                <w:sz w:val="20"/>
              </w:rPr>
              <w:t xml:space="preserve"> counter of STA2 of the affiliated MLD reaches zero.</w:t>
            </w:r>
          </w:p>
        </w:tc>
        <w:tc>
          <w:tcPr>
            <w:tcW w:w="2072" w:type="dxa"/>
            <w:shd w:val="clear" w:color="auto" w:fill="auto"/>
          </w:tcPr>
          <w:p w14:paraId="3B8D60CC" w14:textId="34B62967" w:rsidR="000038F6" w:rsidRPr="00201A04" w:rsidRDefault="00C21841" w:rsidP="006875F9">
            <w:pPr>
              <w:rPr>
                <w:rFonts w:ascii="Calibri" w:hAnsi="Calibri" w:cs="Calibri"/>
                <w:color w:val="000000"/>
                <w:szCs w:val="18"/>
              </w:rPr>
            </w:pPr>
            <w:r w:rsidRPr="00201A04">
              <w:rPr>
                <w:rFonts w:ascii="Calibri" w:hAnsi="Calibri" w:cs="Calibri"/>
                <w:color w:val="000000"/>
                <w:szCs w:val="18"/>
              </w:rPr>
              <w:t>Revised</w:t>
            </w:r>
          </w:p>
          <w:p w14:paraId="3DCBF7ED" w14:textId="77777777" w:rsidR="00827D7C" w:rsidRPr="00201A04" w:rsidRDefault="00827D7C" w:rsidP="006875F9">
            <w:pPr>
              <w:rPr>
                <w:rFonts w:ascii="Calibri" w:hAnsi="Calibri" w:cs="Calibri"/>
                <w:color w:val="000000"/>
                <w:szCs w:val="18"/>
              </w:rPr>
            </w:pPr>
          </w:p>
          <w:p w14:paraId="1C9BE940" w14:textId="0CEB78C8" w:rsidR="00F65C69" w:rsidRPr="00201A04" w:rsidRDefault="00F65C69" w:rsidP="006875F9">
            <w:pPr>
              <w:rPr>
                <w:rFonts w:ascii="Calibri" w:hAnsi="Calibri" w:cs="Calibri"/>
                <w:color w:val="000000"/>
                <w:szCs w:val="18"/>
              </w:rPr>
            </w:pPr>
            <w:r w:rsidRPr="00201A04">
              <w:rPr>
                <w:rFonts w:ascii="Calibri" w:hAnsi="Calibri" w:cs="Calibri"/>
                <w:color w:val="000000"/>
                <w:szCs w:val="18"/>
              </w:rPr>
              <w:t>There is no expect</w:t>
            </w:r>
            <w:r w:rsidR="006F2776" w:rsidRPr="00201A04">
              <w:rPr>
                <w:rFonts w:ascii="Calibri" w:hAnsi="Calibri" w:cs="Calibri"/>
                <w:color w:val="000000"/>
                <w:szCs w:val="18"/>
              </w:rPr>
              <w:t xml:space="preserve">ation on </w:t>
            </w:r>
            <w:r w:rsidR="00560826" w:rsidRPr="00201A04">
              <w:rPr>
                <w:rFonts w:ascii="Calibri" w:hAnsi="Calibri" w:cs="Calibri"/>
                <w:color w:val="000000"/>
                <w:szCs w:val="18"/>
              </w:rPr>
              <w:t xml:space="preserve">slot alignment between links. </w:t>
            </w:r>
          </w:p>
          <w:p w14:paraId="07188C76" w14:textId="1D858537" w:rsidR="003B3B3D" w:rsidRPr="00201A04" w:rsidRDefault="00560826" w:rsidP="00E136FE">
            <w:pPr>
              <w:rPr>
                <w:rFonts w:ascii="Calibri" w:hAnsi="Calibri" w:cs="Calibri"/>
                <w:color w:val="000000"/>
                <w:szCs w:val="18"/>
              </w:rPr>
            </w:pPr>
            <w:r w:rsidRPr="00201A04">
              <w:rPr>
                <w:rFonts w:ascii="Calibri" w:hAnsi="Calibri" w:cs="Calibri"/>
                <w:color w:val="000000"/>
                <w:szCs w:val="18"/>
              </w:rPr>
              <w:t xml:space="preserve">The STA </w:t>
            </w:r>
            <w:r w:rsidR="000E52CB" w:rsidRPr="00201A04">
              <w:rPr>
                <w:rFonts w:ascii="Calibri" w:hAnsi="Calibri" w:cs="Calibri"/>
                <w:color w:val="000000"/>
                <w:szCs w:val="18"/>
              </w:rPr>
              <w:t xml:space="preserve">with bk that already zero </w:t>
            </w:r>
            <w:r w:rsidRPr="00201A04">
              <w:rPr>
                <w:rFonts w:ascii="Calibri" w:hAnsi="Calibri" w:cs="Calibri"/>
                <w:color w:val="000000"/>
                <w:szCs w:val="18"/>
              </w:rPr>
              <w:t xml:space="preserve">is expected to perform CCA </w:t>
            </w:r>
            <w:r w:rsidR="003B3B3D" w:rsidRPr="00201A04">
              <w:rPr>
                <w:rFonts w:ascii="Calibri" w:hAnsi="Calibri" w:cs="Calibri"/>
                <w:color w:val="000000"/>
                <w:szCs w:val="18"/>
              </w:rPr>
              <w:t>on-slot</w:t>
            </w:r>
            <w:r w:rsidRPr="00201A04">
              <w:rPr>
                <w:rFonts w:ascii="Calibri" w:hAnsi="Calibri" w:cs="Calibri"/>
                <w:color w:val="000000"/>
                <w:szCs w:val="18"/>
              </w:rPr>
              <w:t xml:space="preserve"> boundaries</w:t>
            </w:r>
            <w:r w:rsidR="00E136FE" w:rsidRPr="00201A04">
              <w:rPr>
                <w:rFonts w:ascii="Calibri" w:hAnsi="Calibri" w:cs="Calibri"/>
                <w:color w:val="000000"/>
                <w:szCs w:val="18"/>
              </w:rPr>
              <w:t xml:space="preserve"> of the link it operates. As such STA </w:t>
            </w:r>
            <w:r w:rsidR="003E6692">
              <w:rPr>
                <w:rFonts w:ascii="Calibri" w:hAnsi="Calibri" w:cs="Calibri"/>
                <w:color w:val="000000"/>
                <w:szCs w:val="18"/>
              </w:rPr>
              <w:t xml:space="preserve">may </w:t>
            </w:r>
            <w:r w:rsidR="003B3B3D" w:rsidRPr="00201A04">
              <w:rPr>
                <w:rFonts w:ascii="Calibri" w:hAnsi="Calibri" w:cs="Calibri"/>
                <w:color w:val="000000"/>
                <w:szCs w:val="18"/>
              </w:rPr>
              <w:t xml:space="preserve">initiate transmission on a </w:t>
            </w:r>
            <w:r w:rsidR="00712EA4" w:rsidRPr="00201A04">
              <w:rPr>
                <w:rFonts w:ascii="Calibri" w:hAnsi="Calibri" w:cs="Calibri"/>
                <w:color w:val="000000"/>
                <w:szCs w:val="18"/>
              </w:rPr>
              <w:t xml:space="preserve">its respective </w:t>
            </w:r>
            <w:r w:rsidR="003B3B3D" w:rsidRPr="00201A04">
              <w:rPr>
                <w:rFonts w:ascii="Calibri" w:hAnsi="Calibri" w:cs="Calibri"/>
                <w:color w:val="000000"/>
                <w:szCs w:val="18"/>
              </w:rPr>
              <w:t xml:space="preserve">slot </w:t>
            </w:r>
            <w:r w:rsidR="00E945F3" w:rsidRPr="00201A04">
              <w:rPr>
                <w:rFonts w:ascii="Calibri" w:hAnsi="Calibri" w:cs="Calibri"/>
                <w:color w:val="000000"/>
                <w:szCs w:val="18"/>
              </w:rPr>
              <w:t xml:space="preserve">boundary </w:t>
            </w:r>
            <w:r w:rsidR="00D75D7D" w:rsidRPr="00201A04">
              <w:rPr>
                <w:rFonts w:ascii="Calibri" w:hAnsi="Calibri" w:cs="Calibri"/>
                <w:color w:val="000000"/>
                <w:szCs w:val="18"/>
              </w:rPr>
              <w:t xml:space="preserve">on that link after </w:t>
            </w:r>
            <w:r w:rsidR="002A6FBF" w:rsidRPr="00201A04">
              <w:rPr>
                <w:rFonts w:ascii="Calibri" w:hAnsi="Calibri" w:cs="Calibri"/>
                <w:color w:val="000000"/>
                <w:szCs w:val="18"/>
              </w:rPr>
              <w:t xml:space="preserve">completion of </w:t>
            </w:r>
            <w:proofErr w:type="spellStart"/>
            <w:r w:rsidR="002A6FBF" w:rsidRPr="00201A04">
              <w:rPr>
                <w:rFonts w:ascii="Calibri" w:hAnsi="Calibri" w:cs="Calibri"/>
                <w:color w:val="000000"/>
                <w:szCs w:val="18"/>
              </w:rPr>
              <w:t>backoff</w:t>
            </w:r>
            <w:proofErr w:type="spellEnd"/>
            <w:r w:rsidR="002A6FBF" w:rsidRPr="00201A04">
              <w:rPr>
                <w:rFonts w:ascii="Calibri" w:hAnsi="Calibri" w:cs="Calibri"/>
                <w:color w:val="000000"/>
                <w:szCs w:val="18"/>
              </w:rPr>
              <w:t xml:space="preserve"> countdown of the other link</w:t>
            </w:r>
          </w:p>
          <w:p w14:paraId="0EDA933D" w14:textId="77777777" w:rsidR="003C0B8D" w:rsidRPr="00201A04" w:rsidRDefault="003C0B8D" w:rsidP="00E136FE">
            <w:pPr>
              <w:rPr>
                <w:rFonts w:ascii="Calibri" w:hAnsi="Calibri" w:cs="Calibri"/>
                <w:color w:val="000000"/>
                <w:szCs w:val="18"/>
              </w:rPr>
            </w:pPr>
          </w:p>
          <w:p w14:paraId="6C8660A0" w14:textId="4838FF88" w:rsidR="003C0B8D" w:rsidRPr="00201A04" w:rsidRDefault="003C0B8D" w:rsidP="00E136FE">
            <w:pPr>
              <w:rPr>
                <w:rFonts w:ascii="Calibri" w:hAnsi="Calibri" w:cs="Calibri"/>
                <w:color w:val="000000"/>
                <w:szCs w:val="18"/>
              </w:rPr>
            </w:pPr>
          </w:p>
          <w:p w14:paraId="1D16F268" w14:textId="6648D629" w:rsidR="003C0B8D" w:rsidRPr="00192D48" w:rsidRDefault="003C0B8D" w:rsidP="003C0B8D">
            <w:pPr>
              <w:rPr>
                <w:rFonts w:ascii="Calibri" w:hAnsi="Calibri" w:cs="Calibri"/>
                <w:color w:val="000000"/>
                <w:szCs w:val="18"/>
              </w:rPr>
            </w:pPr>
            <w:proofErr w:type="spellStart"/>
            <w:r w:rsidRPr="00192D48">
              <w:rPr>
                <w:rFonts w:ascii="Calibri" w:hAnsi="Calibri" w:cs="Calibri"/>
                <w:color w:val="000000"/>
                <w:szCs w:val="18"/>
              </w:rPr>
              <w:t>TGbe</w:t>
            </w:r>
            <w:proofErr w:type="spellEnd"/>
            <w:r w:rsidRPr="00192D48">
              <w:rPr>
                <w:rFonts w:ascii="Calibri" w:hAnsi="Calibri" w:cs="Calibri"/>
                <w:color w:val="000000"/>
                <w:szCs w:val="18"/>
              </w:rPr>
              <w:t xml:space="preserve"> editor to make the changes with the CID tag (#2741) in </w:t>
            </w:r>
            <w:sdt>
              <w:sdtPr>
                <w:rPr>
                  <w:rFonts w:ascii="Calibri" w:hAnsi="Calibri" w:cs="Calibri"/>
                  <w:color w:val="000000"/>
                  <w:szCs w:val="18"/>
                </w:rPr>
                <w:alias w:val="Title"/>
                <w:tag w:val=""/>
                <w:id w:val="1675837935"/>
                <w:placeholder>
                  <w:docPart w:val="1F3205AD804C4D4983261D66539BED6D"/>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258AC33D" w14:textId="145E301D" w:rsidR="003C0B8D" w:rsidRPr="00201A04" w:rsidRDefault="00F42984" w:rsidP="003C0B8D">
            <w:pPr>
              <w:rPr>
                <w:rFonts w:ascii="Calibri" w:hAnsi="Calibri" w:cs="Calibri"/>
                <w:color w:val="000000"/>
                <w:szCs w:val="18"/>
              </w:rPr>
            </w:pPr>
            <w:sdt>
              <w:sdtPr>
                <w:rPr>
                  <w:rFonts w:ascii="Calibri" w:hAnsi="Calibri" w:cs="Calibri"/>
                  <w:color w:val="000000"/>
                  <w:szCs w:val="18"/>
                </w:rPr>
                <w:alias w:val="Comments"/>
                <w:tag w:val=""/>
                <w:id w:val="-784184625"/>
                <w:placeholder>
                  <w:docPart w:val="43AB1AEC856645A98F4AFD40DE25471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C0B8D" w:rsidRPr="00192D48">
                  <w:rPr>
                    <w:rFonts w:ascii="Calibri" w:hAnsi="Calibri" w:cs="Calibri"/>
                    <w:color w:val="000000"/>
                    <w:szCs w:val="18"/>
                  </w:rPr>
                  <w:t>[https://mentor.ieee.org/802.11/dcn/21/11-21-0xxx</w:t>
                </w:r>
                <w:r w:rsidR="003C0B8D" w:rsidRPr="00192D48">
                  <w:rPr>
                    <w:rFonts w:ascii="Calibri" w:hAnsi="Calibri" w:cs="Calibri"/>
                    <w:color w:val="000000"/>
                    <w:szCs w:val="18"/>
                  </w:rPr>
                  <w:br/>
                  <w:t>-00-00be-cc34-cr-sync.docx]</w:t>
                </w:r>
              </w:sdtContent>
            </w:sdt>
          </w:p>
        </w:tc>
      </w:tr>
      <w:tr w:rsidR="00D443B9" w:rsidRPr="00AC6336" w14:paraId="5C146EA8" w14:textId="77777777" w:rsidTr="001A50A1">
        <w:tc>
          <w:tcPr>
            <w:tcW w:w="715" w:type="dxa"/>
            <w:shd w:val="clear" w:color="auto" w:fill="auto"/>
          </w:tcPr>
          <w:p w14:paraId="35F8BCE8" w14:textId="77777777" w:rsidR="00D443B9" w:rsidRPr="00192D48" w:rsidRDefault="00D443B9" w:rsidP="001A50A1">
            <w:pPr>
              <w:rPr>
                <w:rFonts w:ascii="Calibri" w:hAnsi="Calibri" w:cs="Calibri"/>
                <w:szCs w:val="18"/>
              </w:rPr>
            </w:pPr>
            <w:r w:rsidRPr="00192D48">
              <w:rPr>
                <w:rFonts w:ascii="Arial" w:hAnsi="Arial" w:cs="Arial"/>
                <w:sz w:val="20"/>
              </w:rPr>
              <w:t>2211.1</w:t>
            </w:r>
          </w:p>
        </w:tc>
        <w:tc>
          <w:tcPr>
            <w:tcW w:w="1170" w:type="dxa"/>
            <w:shd w:val="clear" w:color="auto" w:fill="auto"/>
          </w:tcPr>
          <w:p w14:paraId="2273E6FA" w14:textId="77777777" w:rsidR="00D443B9" w:rsidRPr="00192D48" w:rsidRDefault="00D443B9" w:rsidP="001A50A1">
            <w:pPr>
              <w:rPr>
                <w:rFonts w:ascii="Calibri" w:hAnsi="Calibri" w:cs="Calibri"/>
                <w:szCs w:val="18"/>
              </w:rPr>
            </w:pPr>
            <w:r w:rsidRPr="00192D48">
              <w:rPr>
                <w:rFonts w:ascii="Arial" w:hAnsi="Arial" w:cs="Arial"/>
                <w:sz w:val="20"/>
              </w:rPr>
              <w:t>Liwen Chu</w:t>
            </w:r>
          </w:p>
        </w:tc>
        <w:tc>
          <w:tcPr>
            <w:tcW w:w="900" w:type="dxa"/>
            <w:shd w:val="clear" w:color="auto" w:fill="auto"/>
          </w:tcPr>
          <w:p w14:paraId="5370BE5D" w14:textId="788416E8" w:rsidR="00D443B9" w:rsidRPr="00192D48" w:rsidRDefault="00D443B9" w:rsidP="001A50A1">
            <w:pPr>
              <w:rPr>
                <w:rFonts w:ascii="Calibri" w:hAnsi="Calibri" w:cs="Calibri"/>
                <w:szCs w:val="18"/>
              </w:rPr>
            </w:pPr>
            <w:r w:rsidRPr="00192D48">
              <w:rPr>
                <w:rFonts w:ascii="Calibri" w:hAnsi="Calibri" w:cs="Calibri"/>
                <w:szCs w:val="18"/>
              </w:rPr>
              <w:t>35.</w:t>
            </w:r>
            <w:r w:rsidR="00F42984">
              <w:rPr>
                <w:rFonts w:ascii="Calibri" w:hAnsi="Calibri" w:cs="Calibri"/>
                <w:szCs w:val="18"/>
              </w:rPr>
              <w:t>3.13.6</w:t>
            </w:r>
          </w:p>
        </w:tc>
        <w:tc>
          <w:tcPr>
            <w:tcW w:w="810" w:type="dxa"/>
            <w:shd w:val="clear" w:color="auto" w:fill="auto"/>
          </w:tcPr>
          <w:p w14:paraId="2743E2CF" w14:textId="77777777" w:rsidR="00D443B9" w:rsidRPr="00192D48" w:rsidRDefault="00D443B9" w:rsidP="001A50A1">
            <w:pPr>
              <w:rPr>
                <w:rFonts w:ascii="Calibri" w:hAnsi="Calibri" w:cs="Calibri"/>
                <w:color w:val="000000"/>
                <w:szCs w:val="18"/>
              </w:rPr>
            </w:pPr>
            <w:r w:rsidRPr="00192D48">
              <w:rPr>
                <w:rFonts w:ascii="Calibri" w:hAnsi="Calibri" w:cs="Calibri"/>
                <w:color w:val="000000"/>
                <w:szCs w:val="18"/>
              </w:rPr>
              <w:t>144.24</w:t>
            </w:r>
          </w:p>
        </w:tc>
        <w:tc>
          <w:tcPr>
            <w:tcW w:w="2340" w:type="dxa"/>
            <w:shd w:val="clear" w:color="auto" w:fill="auto"/>
          </w:tcPr>
          <w:p w14:paraId="7260DDB0" w14:textId="0CB70001" w:rsidR="00D443B9" w:rsidRPr="00192D48" w:rsidRDefault="00D443B9" w:rsidP="001A50A1">
            <w:pPr>
              <w:rPr>
                <w:rFonts w:ascii="Calibri" w:hAnsi="Calibri" w:cs="Calibri"/>
                <w:color w:val="000000"/>
                <w:szCs w:val="18"/>
              </w:rPr>
            </w:pPr>
            <w:r w:rsidRPr="00192D48">
              <w:rPr>
                <w:rFonts w:ascii="Calibri" w:hAnsi="Calibri" w:cs="Calibri"/>
                <w:color w:val="000000"/>
                <w:szCs w:val="18"/>
              </w:rPr>
              <w:t>The following need to be clarified: 1), the resolution of same start time.</w:t>
            </w:r>
          </w:p>
        </w:tc>
        <w:tc>
          <w:tcPr>
            <w:tcW w:w="2070" w:type="dxa"/>
            <w:shd w:val="clear" w:color="auto" w:fill="auto"/>
          </w:tcPr>
          <w:p w14:paraId="09259583" w14:textId="77777777" w:rsidR="00D443B9" w:rsidRPr="00192D48" w:rsidRDefault="00D443B9" w:rsidP="001A50A1">
            <w:pPr>
              <w:rPr>
                <w:rFonts w:ascii="Calibri" w:hAnsi="Calibri" w:cs="Calibri"/>
                <w:color w:val="000000"/>
                <w:szCs w:val="18"/>
              </w:rPr>
            </w:pPr>
            <w:r w:rsidRPr="00192D48">
              <w:rPr>
                <w:rFonts w:ascii="Calibri" w:hAnsi="Calibri" w:cs="Calibri"/>
                <w:color w:val="000000"/>
                <w:szCs w:val="18"/>
              </w:rPr>
              <w:t>as mentioned in the comment</w:t>
            </w:r>
          </w:p>
        </w:tc>
        <w:tc>
          <w:tcPr>
            <w:tcW w:w="2072" w:type="dxa"/>
            <w:shd w:val="clear" w:color="auto" w:fill="auto"/>
          </w:tcPr>
          <w:p w14:paraId="35F8B889" w14:textId="77777777" w:rsidR="000A0653" w:rsidRDefault="000A0653" w:rsidP="000A0653">
            <w:pPr>
              <w:rPr>
                <w:rFonts w:ascii="Calibri" w:hAnsi="Calibri" w:cs="Calibri"/>
                <w:color w:val="000000"/>
                <w:szCs w:val="18"/>
              </w:rPr>
            </w:pPr>
            <w:r>
              <w:rPr>
                <w:rFonts w:ascii="Calibri" w:hAnsi="Calibri" w:cs="Calibri"/>
                <w:color w:val="000000"/>
                <w:szCs w:val="18"/>
              </w:rPr>
              <w:t xml:space="preserve">Revised </w:t>
            </w:r>
          </w:p>
          <w:p w14:paraId="21CC3E7B" w14:textId="77777777" w:rsidR="000A0653" w:rsidRDefault="000A0653" w:rsidP="000A0653">
            <w:pPr>
              <w:rPr>
                <w:rFonts w:ascii="Calibri" w:hAnsi="Calibri" w:cs="Calibri"/>
                <w:color w:val="000000"/>
                <w:szCs w:val="18"/>
              </w:rPr>
            </w:pPr>
          </w:p>
          <w:p w14:paraId="3385BEF0" w14:textId="4FB2813B" w:rsidR="000A0653" w:rsidRDefault="000A0653" w:rsidP="000A0653">
            <w:pPr>
              <w:rPr>
                <w:rFonts w:ascii="Calibri" w:hAnsi="Calibri" w:cs="Calibri"/>
                <w:color w:val="000000"/>
                <w:szCs w:val="18"/>
              </w:rPr>
            </w:pPr>
            <w:r>
              <w:rPr>
                <w:rFonts w:ascii="Calibri" w:hAnsi="Calibri" w:cs="Calibri"/>
                <w:color w:val="000000"/>
                <w:szCs w:val="18"/>
              </w:rPr>
              <w:t xml:space="preserve">STA 1 and STA2 transmit on a slot boundary of each respective </w:t>
            </w:r>
            <w:r w:rsidR="00EC6375">
              <w:rPr>
                <w:rFonts w:ascii="Calibri" w:hAnsi="Calibri" w:cs="Calibri"/>
                <w:color w:val="000000"/>
                <w:szCs w:val="18"/>
              </w:rPr>
              <w:t>link,</w:t>
            </w:r>
            <w:r>
              <w:rPr>
                <w:rFonts w:ascii="Calibri" w:hAnsi="Calibri" w:cs="Calibri"/>
                <w:color w:val="000000"/>
                <w:szCs w:val="18"/>
              </w:rPr>
              <w:t xml:space="preserve"> If slot boundaries misaligned too much, the link that start TX first (link 1</w:t>
            </w:r>
            <w:r w:rsidR="00EC6375">
              <w:rPr>
                <w:rFonts w:ascii="Calibri" w:hAnsi="Calibri" w:cs="Calibri"/>
                <w:color w:val="000000"/>
                <w:szCs w:val="18"/>
              </w:rPr>
              <w:t>) may</w:t>
            </w:r>
            <w:r>
              <w:rPr>
                <w:rFonts w:ascii="Calibri" w:hAnsi="Calibri" w:cs="Calibri"/>
                <w:color w:val="000000"/>
                <w:szCs w:val="18"/>
              </w:rPr>
              <w:t xml:space="preserve"> cause CCA of the other link (link2) to indicate </w:t>
            </w:r>
            <w:r w:rsidR="003F3C2E">
              <w:rPr>
                <w:rFonts w:ascii="Calibri" w:hAnsi="Calibri" w:cs="Calibri"/>
                <w:color w:val="000000"/>
                <w:szCs w:val="18"/>
              </w:rPr>
              <w:t>medium BUSY depending on start time</w:t>
            </w:r>
            <w:r>
              <w:rPr>
                <w:rFonts w:ascii="Calibri" w:hAnsi="Calibri" w:cs="Calibri"/>
                <w:color w:val="000000"/>
                <w:szCs w:val="18"/>
              </w:rPr>
              <w:t xml:space="preserve"> </w:t>
            </w:r>
          </w:p>
          <w:p w14:paraId="2CFAD741" w14:textId="77777777" w:rsidR="000A0653" w:rsidRDefault="000A0653" w:rsidP="000A0653">
            <w:pPr>
              <w:rPr>
                <w:rFonts w:ascii="Calibri" w:hAnsi="Calibri" w:cs="Calibri"/>
                <w:color w:val="000000"/>
                <w:szCs w:val="18"/>
              </w:rPr>
            </w:pPr>
          </w:p>
          <w:p w14:paraId="2E2098D4" w14:textId="77777777" w:rsidR="000A0653" w:rsidRDefault="000A0653" w:rsidP="000A0653">
            <w:pPr>
              <w:rPr>
                <w:rFonts w:ascii="Calibri" w:hAnsi="Calibri" w:cs="Calibri"/>
                <w:color w:val="000000"/>
                <w:szCs w:val="18"/>
              </w:rPr>
            </w:pPr>
            <w:r>
              <w:rPr>
                <w:rFonts w:ascii="Calibri" w:hAnsi="Calibri" w:cs="Calibri"/>
                <w:color w:val="000000"/>
                <w:szCs w:val="18"/>
              </w:rPr>
              <w:t>Propose to make this implementation dependent and not to mandate initiation of transmission on link 2 under rule (b) to be slot aligned.</w:t>
            </w:r>
          </w:p>
          <w:p w14:paraId="3393CA0B" w14:textId="77777777" w:rsidR="000A0653" w:rsidRDefault="000A0653" w:rsidP="000A0653">
            <w:pPr>
              <w:rPr>
                <w:rFonts w:ascii="Calibri" w:hAnsi="Calibri" w:cs="Calibri"/>
                <w:color w:val="000000"/>
                <w:szCs w:val="18"/>
              </w:rPr>
            </w:pPr>
          </w:p>
          <w:p w14:paraId="47BAD758" w14:textId="2351B2F6" w:rsidR="000A0653" w:rsidRPr="00192D48" w:rsidRDefault="000A0653" w:rsidP="000A0653">
            <w:pPr>
              <w:rPr>
                <w:rFonts w:ascii="Calibri" w:hAnsi="Calibri" w:cs="Calibri"/>
                <w:color w:val="000000"/>
                <w:szCs w:val="18"/>
              </w:rPr>
            </w:pPr>
            <w:proofErr w:type="spellStart"/>
            <w:r w:rsidRPr="00192D48">
              <w:rPr>
                <w:rFonts w:ascii="Calibri" w:hAnsi="Calibri" w:cs="Calibri"/>
                <w:color w:val="000000"/>
                <w:szCs w:val="18"/>
              </w:rPr>
              <w:t>TGbe</w:t>
            </w:r>
            <w:proofErr w:type="spellEnd"/>
            <w:r w:rsidRPr="00192D48">
              <w:rPr>
                <w:rFonts w:ascii="Calibri" w:hAnsi="Calibri" w:cs="Calibri"/>
                <w:color w:val="000000"/>
                <w:szCs w:val="18"/>
              </w:rPr>
              <w:t xml:space="preserve"> editor to make the changes with the CID tag (#2</w:t>
            </w:r>
            <w:r>
              <w:rPr>
                <w:rFonts w:ascii="Calibri" w:hAnsi="Calibri" w:cs="Calibri"/>
                <w:color w:val="000000"/>
                <w:szCs w:val="18"/>
              </w:rPr>
              <w:t>211.1</w:t>
            </w:r>
            <w:r w:rsidRPr="00192D48">
              <w:rPr>
                <w:rFonts w:ascii="Calibri" w:hAnsi="Calibri" w:cs="Calibri"/>
                <w:color w:val="000000"/>
                <w:szCs w:val="18"/>
              </w:rPr>
              <w:t xml:space="preserve">) in </w:t>
            </w:r>
            <w:sdt>
              <w:sdtPr>
                <w:rPr>
                  <w:rFonts w:ascii="Calibri" w:hAnsi="Calibri" w:cs="Calibri"/>
                  <w:color w:val="000000"/>
                  <w:szCs w:val="18"/>
                </w:rPr>
                <w:alias w:val="Title"/>
                <w:tag w:val=""/>
                <w:id w:val="648098294"/>
                <w:placeholder>
                  <w:docPart w:val="1C7B235E4C0043D9AE50FC94A76B3EF1"/>
                </w:placeholder>
                <w:dataBinding w:prefixMappings="xmlns:ns0='http://purl.org/dc/elements/1.1/' xmlns:ns1='http://schemas.openxmlformats.org/package/2006/metadata/core-properties' " w:xpath="/ns1:coreProperties[1]/ns0:title[1]" w:storeItemID="{6C3C8BC8-F283-45AE-878A-BAB7291924A1}"/>
                <w:text/>
              </w:sdtPr>
              <w:sdtEndPr/>
              <w:sdtContent>
                <w:r w:rsidR="004F4C93">
                  <w:rPr>
                    <w:rFonts w:ascii="Calibri" w:hAnsi="Calibri" w:cs="Calibri"/>
                    <w:color w:val="000000"/>
                    <w:szCs w:val="18"/>
                  </w:rPr>
                  <w:t>doc.: IEEE 802.11-20/0514r0</w:t>
                </w:r>
              </w:sdtContent>
            </w:sdt>
          </w:p>
          <w:p w14:paraId="01E57DB6" w14:textId="187519D7" w:rsidR="00CB70BC" w:rsidRPr="00192D48" w:rsidRDefault="000A0653" w:rsidP="001A50A1">
            <w:pPr>
              <w:rPr>
                <w:rFonts w:ascii="Calibri" w:hAnsi="Calibri" w:cs="Calibri"/>
                <w:color w:val="000000"/>
                <w:szCs w:val="18"/>
              </w:rPr>
            </w:pPr>
            <w:r w:rsidRPr="00192D48">
              <w:rPr>
                <w:rFonts w:ascii="Calibri" w:hAnsi="Calibri" w:cs="Calibri"/>
                <w:color w:val="000000"/>
                <w:szCs w:val="18"/>
              </w:rPr>
              <w:t>[https://mentor.ieee.org/802.11/dcn/21/11-21-0xxx</w:t>
            </w:r>
            <w:r w:rsidRPr="00192D48">
              <w:rPr>
                <w:rFonts w:ascii="Calibri" w:hAnsi="Calibri" w:cs="Calibri"/>
                <w:color w:val="000000"/>
                <w:szCs w:val="18"/>
              </w:rPr>
              <w:br/>
              <w:t>-00-00be-cc34-cr-sync.docx</w:t>
            </w:r>
            <w:r>
              <w:rPr>
                <w:rFonts w:ascii="Calibri" w:hAnsi="Calibri" w:cs="Calibri"/>
                <w:color w:val="000000"/>
                <w:szCs w:val="18"/>
              </w:rPr>
              <w:t xml:space="preserve"> </w:t>
            </w:r>
            <w:r w:rsidRPr="00192D48">
              <w:rPr>
                <w:rFonts w:ascii="Calibri" w:hAnsi="Calibri" w:cs="Calibri"/>
                <w:color w:val="000000"/>
                <w:szCs w:val="18"/>
              </w:rPr>
              <w:t>l</w:t>
            </w:r>
          </w:p>
        </w:tc>
      </w:tr>
      <w:tr w:rsidR="00447726" w:rsidRPr="00AC6336" w14:paraId="0C15B9B1" w14:textId="77777777" w:rsidTr="00643F1F">
        <w:tc>
          <w:tcPr>
            <w:tcW w:w="715" w:type="dxa"/>
            <w:shd w:val="clear" w:color="auto" w:fill="auto"/>
          </w:tcPr>
          <w:p w14:paraId="58D756AA" w14:textId="77777777" w:rsidR="00447726" w:rsidRPr="004B20BC" w:rsidRDefault="00447726" w:rsidP="00447726">
            <w:pPr>
              <w:rPr>
                <w:rFonts w:ascii="Calibri" w:hAnsi="Calibri" w:cs="Calibri"/>
                <w:szCs w:val="18"/>
              </w:rPr>
            </w:pPr>
          </w:p>
        </w:tc>
        <w:tc>
          <w:tcPr>
            <w:tcW w:w="1170" w:type="dxa"/>
            <w:shd w:val="clear" w:color="auto" w:fill="auto"/>
          </w:tcPr>
          <w:p w14:paraId="5824A0F5" w14:textId="77777777" w:rsidR="00447726" w:rsidRPr="004B20BC" w:rsidRDefault="00447726" w:rsidP="00447726">
            <w:pPr>
              <w:rPr>
                <w:rFonts w:ascii="Calibri" w:hAnsi="Calibri" w:cs="Calibri"/>
                <w:szCs w:val="18"/>
              </w:rPr>
            </w:pPr>
          </w:p>
        </w:tc>
        <w:tc>
          <w:tcPr>
            <w:tcW w:w="900" w:type="dxa"/>
            <w:shd w:val="clear" w:color="auto" w:fill="auto"/>
          </w:tcPr>
          <w:p w14:paraId="103FB1BF" w14:textId="77777777" w:rsidR="00447726" w:rsidRPr="004B20BC" w:rsidRDefault="00447726" w:rsidP="00447726">
            <w:pPr>
              <w:rPr>
                <w:rFonts w:ascii="Calibri" w:hAnsi="Calibri" w:cs="Calibri"/>
                <w:szCs w:val="18"/>
                <w:highlight w:val="yellow"/>
              </w:rPr>
            </w:pPr>
          </w:p>
        </w:tc>
        <w:tc>
          <w:tcPr>
            <w:tcW w:w="810" w:type="dxa"/>
            <w:shd w:val="clear" w:color="auto" w:fill="auto"/>
          </w:tcPr>
          <w:p w14:paraId="76929E96" w14:textId="77777777" w:rsidR="00447726" w:rsidRPr="004B20BC" w:rsidRDefault="00447726" w:rsidP="00447726">
            <w:pPr>
              <w:rPr>
                <w:rFonts w:ascii="Calibri" w:hAnsi="Calibri" w:cs="Calibri"/>
                <w:color w:val="000000"/>
                <w:szCs w:val="18"/>
              </w:rPr>
            </w:pPr>
          </w:p>
        </w:tc>
        <w:tc>
          <w:tcPr>
            <w:tcW w:w="2340" w:type="dxa"/>
            <w:shd w:val="clear" w:color="auto" w:fill="auto"/>
          </w:tcPr>
          <w:p w14:paraId="71DAD527" w14:textId="77777777" w:rsidR="00447726" w:rsidRPr="004B20BC" w:rsidRDefault="00447726" w:rsidP="00447726">
            <w:pPr>
              <w:rPr>
                <w:rFonts w:ascii="Calibri" w:hAnsi="Calibri" w:cs="Calibri"/>
                <w:color w:val="000000"/>
                <w:szCs w:val="18"/>
              </w:rPr>
            </w:pPr>
          </w:p>
        </w:tc>
        <w:tc>
          <w:tcPr>
            <w:tcW w:w="2070" w:type="dxa"/>
            <w:shd w:val="clear" w:color="auto" w:fill="auto"/>
          </w:tcPr>
          <w:p w14:paraId="73303253" w14:textId="77777777" w:rsidR="00447726" w:rsidRPr="004B20BC" w:rsidRDefault="00447726" w:rsidP="00447726">
            <w:pPr>
              <w:rPr>
                <w:rFonts w:ascii="Calibri" w:hAnsi="Calibri" w:cs="Calibri"/>
                <w:color w:val="000000"/>
                <w:szCs w:val="18"/>
              </w:rPr>
            </w:pPr>
          </w:p>
        </w:tc>
        <w:tc>
          <w:tcPr>
            <w:tcW w:w="2072" w:type="dxa"/>
            <w:shd w:val="clear" w:color="auto" w:fill="auto"/>
          </w:tcPr>
          <w:p w14:paraId="1B078F6B" w14:textId="77777777" w:rsidR="00447726" w:rsidRPr="004B20BC" w:rsidRDefault="00447726" w:rsidP="00447726">
            <w:pPr>
              <w:rPr>
                <w:rFonts w:ascii="Calibri" w:hAnsi="Calibri" w:cs="Calibri"/>
                <w:color w:val="000000"/>
                <w:szCs w:val="18"/>
              </w:rPr>
            </w:pPr>
          </w:p>
        </w:tc>
      </w:tr>
      <w:tr w:rsidR="00447726" w:rsidRPr="00AC6336" w14:paraId="5AAA2D59" w14:textId="77777777" w:rsidTr="00643F1F">
        <w:tc>
          <w:tcPr>
            <w:tcW w:w="715" w:type="dxa"/>
            <w:shd w:val="clear" w:color="auto" w:fill="auto"/>
          </w:tcPr>
          <w:p w14:paraId="1BB7CFCC" w14:textId="77777777" w:rsidR="00447726" w:rsidRPr="004B20BC" w:rsidRDefault="00447726" w:rsidP="00447726">
            <w:pPr>
              <w:rPr>
                <w:rFonts w:ascii="Calibri" w:hAnsi="Calibri" w:cs="Calibri"/>
                <w:szCs w:val="18"/>
              </w:rPr>
            </w:pPr>
          </w:p>
        </w:tc>
        <w:tc>
          <w:tcPr>
            <w:tcW w:w="1170" w:type="dxa"/>
            <w:shd w:val="clear" w:color="auto" w:fill="auto"/>
          </w:tcPr>
          <w:p w14:paraId="75AB77D5" w14:textId="77777777" w:rsidR="00447726" w:rsidRPr="004B20BC" w:rsidRDefault="00447726" w:rsidP="00447726">
            <w:pPr>
              <w:rPr>
                <w:rFonts w:ascii="Calibri" w:hAnsi="Calibri" w:cs="Calibri"/>
                <w:szCs w:val="18"/>
              </w:rPr>
            </w:pPr>
          </w:p>
        </w:tc>
        <w:tc>
          <w:tcPr>
            <w:tcW w:w="900" w:type="dxa"/>
            <w:shd w:val="clear" w:color="auto" w:fill="auto"/>
          </w:tcPr>
          <w:p w14:paraId="4E212575" w14:textId="77777777" w:rsidR="00447726" w:rsidRPr="004B20BC" w:rsidRDefault="00447726" w:rsidP="00447726">
            <w:pPr>
              <w:rPr>
                <w:rFonts w:ascii="Calibri" w:hAnsi="Calibri" w:cs="Calibri"/>
                <w:szCs w:val="18"/>
                <w:highlight w:val="yellow"/>
              </w:rPr>
            </w:pPr>
          </w:p>
        </w:tc>
        <w:tc>
          <w:tcPr>
            <w:tcW w:w="810" w:type="dxa"/>
            <w:shd w:val="clear" w:color="auto" w:fill="auto"/>
          </w:tcPr>
          <w:p w14:paraId="68A6D5BD" w14:textId="77777777" w:rsidR="00447726" w:rsidRPr="004B20BC" w:rsidRDefault="00447726" w:rsidP="00447726">
            <w:pPr>
              <w:rPr>
                <w:rFonts w:ascii="Calibri" w:hAnsi="Calibri" w:cs="Calibri"/>
                <w:color w:val="000000"/>
                <w:szCs w:val="18"/>
              </w:rPr>
            </w:pPr>
          </w:p>
        </w:tc>
        <w:tc>
          <w:tcPr>
            <w:tcW w:w="2340" w:type="dxa"/>
            <w:shd w:val="clear" w:color="auto" w:fill="auto"/>
          </w:tcPr>
          <w:p w14:paraId="6362A480" w14:textId="77777777" w:rsidR="00447726" w:rsidRPr="004B20BC" w:rsidRDefault="00447726" w:rsidP="00447726">
            <w:pPr>
              <w:rPr>
                <w:rFonts w:ascii="Calibri" w:hAnsi="Calibri" w:cs="Calibri"/>
                <w:color w:val="000000"/>
                <w:szCs w:val="18"/>
              </w:rPr>
            </w:pPr>
          </w:p>
        </w:tc>
        <w:tc>
          <w:tcPr>
            <w:tcW w:w="2070" w:type="dxa"/>
            <w:shd w:val="clear" w:color="auto" w:fill="auto"/>
          </w:tcPr>
          <w:p w14:paraId="5A4DB178" w14:textId="77777777" w:rsidR="00447726" w:rsidRPr="004B20BC" w:rsidRDefault="00447726" w:rsidP="00447726">
            <w:pPr>
              <w:rPr>
                <w:rFonts w:ascii="Calibri" w:hAnsi="Calibri" w:cs="Calibri"/>
                <w:color w:val="000000"/>
                <w:szCs w:val="18"/>
              </w:rPr>
            </w:pPr>
          </w:p>
        </w:tc>
        <w:tc>
          <w:tcPr>
            <w:tcW w:w="2072" w:type="dxa"/>
            <w:shd w:val="clear" w:color="auto" w:fill="auto"/>
          </w:tcPr>
          <w:p w14:paraId="719E22CE" w14:textId="77777777" w:rsidR="00447726" w:rsidRPr="004B20BC" w:rsidRDefault="00447726" w:rsidP="00447726">
            <w:pPr>
              <w:rPr>
                <w:rFonts w:ascii="Calibri" w:hAnsi="Calibri" w:cs="Calibri"/>
                <w:color w:val="000000"/>
                <w:szCs w:val="18"/>
              </w:rPr>
            </w:pPr>
          </w:p>
        </w:tc>
      </w:tr>
      <w:tr w:rsidR="00447726" w:rsidRPr="00AC6336" w14:paraId="7539E2F2" w14:textId="77777777" w:rsidTr="00643F1F">
        <w:tc>
          <w:tcPr>
            <w:tcW w:w="715" w:type="dxa"/>
            <w:shd w:val="clear" w:color="auto" w:fill="auto"/>
          </w:tcPr>
          <w:p w14:paraId="7E958E4D" w14:textId="2A847CC7" w:rsidR="00447726" w:rsidRPr="004B20BC" w:rsidRDefault="00447726" w:rsidP="00447726">
            <w:pPr>
              <w:rPr>
                <w:rFonts w:ascii="Calibri" w:hAnsi="Calibri" w:cs="Calibri"/>
                <w:szCs w:val="18"/>
              </w:rPr>
            </w:pPr>
          </w:p>
        </w:tc>
        <w:tc>
          <w:tcPr>
            <w:tcW w:w="1170" w:type="dxa"/>
            <w:shd w:val="clear" w:color="auto" w:fill="auto"/>
          </w:tcPr>
          <w:p w14:paraId="4A811D07" w14:textId="77777777" w:rsidR="00447726" w:rsidRPr="004B20BC" w:rsidRDefault="00447726" w:rsidP="00447726">
            <w:pPr>
              <w:rPr>
                <w:rFonts w:ascii="Calibri" w:hAnsi="Calibri" w:cs="Calibri"/>
                <w:szCs w:val="18"/>
              </w:rPr>
            </w:pPr>
          </w:p>
        </w:tc>
        <w:tc>
          <w:tcPr>
            <w:tcW w:w="900" w:type="dxa"/>
            <w:shd w:val="clear" w:color="auto" w:fill="auto"/>
          </w:tcPr>
          <w:p w14:paraId="56437586" w14:textId="77777777" w:rsidR="00447726" w:rsidRPr="004B20BC" w:rsidRDefault="00447726" w:rsidP="00447726">
            <w:pPr>
              <w:rPr>
                <w:rFonts w:ascii="Calibri" w:hAnsi="Calibri" w:cs="Calibri"/>
                <w:szCs w:val="18"/>
                <w:highlight w:val="yellow"/>
              </w:rPr>
            </w:pPr>
          </w:p>
        </w:tc>
        <w:tc>
          <w:tcPr>
            <w:tcW w:w="810" w:type="dxa"/>
            <w:shd w:val="clear" w:color="auto" w:fill="auto"/>
          </w:tcPr>
          <w:p w14:paraId="750089AA" w14:textId="77777777" w:rsidR="00447726" w:rsidRPr="004B20BC" w:rsidRDefault="00447726" w:rsidP="00447726">
            <w:pPr>
              <w:rPr>
                <w:rFonts w:ascii="Calibri" w:hAnsi="Calibri" w:cs="Calibri"/>
                <w:color w:val="000000"/>
                <w:szCs w:val="18"/>
              </w:rPr>
            </w:pPr>
          </w:p>
        </w:tc>
        <w:tc>
          <w:tcPr>
            <w:tcW w:w="2340" w:type="dxa"/>
            <w:shd w:val="clear" w:color="auto" w:fill="auto"/>
          </w:tcPr>
          <w:p w14:paraId="30AE45DB" w14:textId="77777777" w:rsidR="00447726" w:rsidRPr="004B20BC" w:rsidRDefault="00447726" w:rsidP="00447726">
            <w:pPr>
              <w:rPr>
                <w:rFonts w:ascii="Calibri" w:hAnsi="Calibri" w:cs="Calibri"/>
                <w:color w:val="000000"/>
                <w:szCs w:val="18"/>
              </w:rPr>
            </w:pPr>
          </w:p>
        </w:tc>
        <w:tc>
          <w:tcPr>
            <w:tcW w:w="2070" w:type="dxa"/>
            <w:shd w:val="clear" w:color="auto" w:fill="auto"/>
          </w:tcPr>
          <w:p w14:paraId="28BAA938" w14:textId="77777777" w:rsidR="00447726" w:rsidRPr="004B20BC" w:rsidRDefault="00447726" w:rsidP="00447726">
            <w:pPr>
              <w:rPr>
                <w:rFonts w:ascii="Calibri" w:hAnsi="Calibri" w:cs="Calibri"/>
                <w:color w:val="000000"/>
                <w:szCs w:val="18"/>
              </w:rPr>
            </w:pPr>
          </w:p>
        </w:tc>
        <w:tc>
          <w:tcPr>
            <w:tcW w:w="2072" w:type="dxa"/>
            <w:shd w:val="clear" w:color="auto" w:fill="auto"/>
          </w:tcPr>
          <w:p w14:paraId="1BFA87D6" w14:textId="77777777" w:rsidR="00447726" w:rsidRPr="004B20BC" w:rsidRDefault="00447726" w:rsidP="00447726">
            <w:pPr>
              <w:rPr>
                <w:rFonts w:ascii="Calibri" w:hAnsi="Calibri" w:cs="Calibri"/>
                <w:color w:val="000000"/>
                <w:szCs w:val="18"/>
              </w:rPr>
            </w:pPr>
          </w:p>
        </w:tc>
      </w:tr>
    </w:tbl>
    <w:p w14:paraId="034B40A2" w14:textId="673E7AD4" w:rsidR="00470772" w:rsidRDefault="00470772" w:rsidP="00CE4BAA">
      <w:pPr>
        <w:rPr>
          <w:ins w:id="0" w:author="Akhmetov, Dmitry" w:date="2021-03-03T11:35:00Z"/>
          <w:rFonts w:ascii="Arial-BoldMT" w:hAnsi="Arial-BoldMT" w:hint="eastAsia"/>
          <w:b/>
          <w:bCs/>
          <w:color w:val="000000"/>
          <w:sz w:val="20"/>
        </w:rPr>
      </w:pPr>
    </w:p>
    <w:p w14:paraId="24415E13" w14:textId="54531269" w:rsidR="00EC4259" w:rsidRDefault="00EC4259">
      <w:pPr>
        <w:rPr>
          <w:ins w:id="1" w:author="Akhmetov, Dmitry" w:date="2021-03-03T11:35:00Z"/>
          <w:rFonts w:ascii="Arial-BoldMT" w:hAnsi="Arial-BoldMT" w:hint="eastAsia"/>
          <w:b/>
          <w:bCs/>
          <w:color w:val="000000"/>
          <w:sz w:val="20"/>
        </w:rPr>
      </w:pPr>
      <w:ins w:id="2" w:author="Akhmetov, Dmitry" w:date="2021-03-03T11:35:00Z">
        <w:r>
          <w:rPr>
            <w:rFonts w:ascii="Arial-BoldMT" w:hAnsi="Arial-BoldMT"/>
            <w:b/>
            <w:bCs/>
            <w:color w:val="000000"/>
            <w:sz w:val="20"/>
          </w:rPr>
          <w:br w:type="page"/>
        </w:r>
      </w:ins>
    </w:p>
    <w:p w14:paraId="1492767F" w14:textId="335DF761" w:rsidR="00A66FD7" w:rsidRDefault="00A66FD7" w:rsidP="00A66FD7">
      <w:pPr>
        <w:rPr>
          <w:rFonts w:ascii="Arial-BoldMT" w:hAnsi="Arial-BoldMT" w:hint="eastAsia"/>
          <w:b/>
          <w:bCs/>
          <w:color w:val="000000"/>
          <w:sz w:val="20"/>
        </w:rPr>
      </w:pPr>
      <w:proofErr w:type="spellStart"/>
      <w:r w:rsidRPr="00DC5E4C">
        <w:rPr>
          <w:rFonts w:ascii="Arial-BoldMT" w:hAnsi="Arial-BoldMT"/>
          <w:b/>
          <w:bCs/>
          <w:color w:val="000000"/>
          <w:sz w:val="20"/>
          <w:highlight w:val="yellow"/>
        </w:rPr>
        <w:lastRenderedPageBreak/>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Subclause 35.3.14</w:t>
      </w:r>
      <w:r w:rsidRPr="00DC5E4C">
        <w:rPr>
          <w:rFonts w:ascii="Arial-BoldMT" w:hAnsi="Arial-BoldMT"/>
          <w:b/>
          <w:bCs/>
          <w:color w:val="000000"/>
          <w:sz w:val="20"/>
          <w:highlight w:val="yellow"/>
        </w:rPr>
        <w:t>:</w:t>
      </w:r>
    </w:p>
    <w:p w14:paraId="36CB1453" w14:textId="27D784A1" w:rsidR="00E61BBC" w:rsidRDefault="00E61BBC" w:rsidP="00CE4BAA">
      <w:pPr>
        <w:rPr>
          <w:rFonts w:ascii="Arial-BoldMT" w:hAnsi="Arial-BoldMT" w:hint="eastAsia"/>
          <w:b/>
          <w:bCs/>
          <w:color w:val="000000"/>
          <w:sz w:val="20"/>
        </w:rPr>
      </w:pPr>
    </w:p>
    <w:p w14:paraId="13A8CD69" w14:textId="4F384488" w:rsidR="00226264" w:rsidRDefault="00D65249" w:rsidP="00860DF1">
      <w:pPr>
        <w:rPr>
          <w:rFonts w:ascii="Arial-BoldMT" w:hAnsi="Arial-BoldMT" w:hint="eastAsia"/>
          <w:b/>
          <w:bCs/>
          <w:color w:val="000000"/>
          <w:sz w:val="20"/>
        </w:rPr>
      </w:pPr>
      <w:r w:rsidRPr="00D65249">
        <w:rPr>
          <w:rFonts w:ascii="Arial-BoldMT" w:hAnsi="Arial-BoldMT"/>
          <w:b/>
          <w:bCs/>
          <w:color w:val="000000"/>
          <w:sz w:val="20"/>
        </w:rPr>
        <w:t>35.3.</w:t>
      </w:r>
      <w:r w:rsidR="006A481A">
        <w:rPr>
          <w:rFonts w:ascii="Arial-BoldMT" w:hAnsi="Arial-BoldMT"/>
          <w:b/>
          <w:bCs/>
          <w:color w:val="000000"/>
          <w:sz w:val="20"/>
        </w:rPr>
        <w:t>1</w:t>
      </w:r>
      <w:r w:rsidR="006A481A">
        <w:rPr>
          <w:rFonts w:ascii="Arial-BoldMT" w:hAnsi="Arial-BoldMT"/>
          <w:b/>
          <w:bCs/>
          <w:color w:val="000000"/>
          <w:sz w:val="20"/>
        </w:rPr>
        <w:t>3</w:t>
      </w:r>
      <w:r w:rsidR="002939A8">
        <w:rPr>
          <w:rFonts w:ascii="Arial-BoldMT" w:hAnsi="Arial-BoldMT"/>
          <w:b/>
          <w:bCs/>
          <w:color w:val="000000"/>
          <w:sz w:val="20"/>
        </w:rPr>
        <w:t>.</w:t>
      </w:r>
      <w:r w:rsidR="006A481A">
        <w:rPr>
          <w:rFonts w:ascii="Arial-BoldMT" w:hAnsi="Arial-BoldMT"/>
          <w:b/>
          <w:bCs/>
          <w:color w:val="000000"/>
          <w:sz w:val="20"/>
        </w:rPr>
        <w:t>6</w:t>
      </w:r>
      <w:r w:rsidR="006A481A" w:rsidRPr="00D65249">
        <w:rPr>
          <w:rFonts w:ascii="Arial-BoldMT" w:hAnsi="Arial-BoldMT"/>
          <w:b/>
          <w:bCs/>
          <w:color w:val="000000"/>
          <w:sz w:val="20"/>
        </w:rPr>
        <w:t xml:space="preserve"> </w:t>
      </w:r>
      <w:r w:rsidR="003649E6" w:rsidRPr="003649E6">
        <w:rPr>
          <w:rFonts w:ascii="Arial-BoldMT" w:hAnsi="Arial-BoldMT"/>
          <w:b/>
          <w:bCs/>
          <w:color w:val="000000"/>
          <w:sz w:val="20"/>
        </w:rPr>
        <w:t>Start time sync PPDUs medium access</w:t>
      </w:r>
    </w:p>
    <w:p w14:paraId="695EA0EC" w14:textId="77777777" w:rsidR="00ED6B46" w:rsidRDefault="00ED6B46" w:rsidP="003649E6">
      <w:pPr>
        <w:rPr>
          <w:rFonts w:ascii="TimesNewRomanPSMT" w:hAnsi="TimesNewRomanPSMT"/>
          <w:color w:val="000000"/>
          <w:sz w:val="20"/>
        </w:rPr>
      </w:pPr>
    </w:p>
    <w:p w14:paraId="63F71964" w14:textId="12180509" w:rsidR="007E74C5" w:rsidRDefault="00BE2552" w:rsidP="003649E6">
      <w:pPr>
        <w:rPr>
          <w:rFonts w:ascii="TimesNewRomanPSMT" w:hAnsi="TimesNewRomanPSMT"/>
          <w:color w:val="000000"/>
          <w:sz w:val="20"/>
        </w:rPr>
      </w:pPr>
      <w:del w:id="3" w:author="Akhmetov, Dmitry" w:date="2021-03-22T13:22:00Z">
        <w:r w:rsidRPr="00231C96" w:rsidDel="000671D7">
          <w:rPr>
            <w:rFonts w:ascii="TimesNewRomanPSMT" w:hAnsi="TimesNewRomanPSMT"/>
            <w:color w:val="000000"/>
            <w:sz w:val="20"/>
          </w:rPr>
          <w:delText xml:space="preserve">A non-STR MLD contending for the WM to become a TXOP holder and </w:delText>
        </w:r>
      </w:del>
      <w:ins w:id="4" w:author="Akhmetov, Dmitry" w:date="2021-03-10T12:00:00Z">
        <w:r w:rsidR="003515CF">
          <w:rPr>
            <w:rFonts w:ascii="TimesNewRomanPSMT" w:hAnsi="TimesNewRomanPSMT"/>
            <w:color w:val="000000"/>
            <w:sz w:val="20"/>
          </w:rPr>
          <w:t xml:space="preserve">Each STA of an MLD </w:t>
        </w:r>
      </w:ins>
      <w:ins w:id="5" w:author="Akhmetov, Dmitry" w:date="2021-03-03T11:34:00Z">
        <w:r w:rsidR="00114ABD">
          <w:rPr>
            <w:rFonts w:ascii="TimesNewRomanPSMT" w:hAnsi="TimesNewRomanPSMT"/>
            <w:color w:val="000000"/>
            <w:sz w:val="20"/>
          </w:rPr>
          <w:t>operating on a pair of NSTR links (#3323, 2142, 1797, 2434</w:t>
        </w:r>
      </w:ins>
      <w:ins w:id="6" w:author="Akhmetov, Dmitry" w:date="2021-03-03T13:21:00Z">
        <w:r w:rsidR="006E39A4">
          <w:rPr>
            <w:rFonts w:ascii="TimesNewRomanPSMT" w:hAnsi="TimesNewRomanPSMT"/>
            <w:color w:val="000000"/>
            <w:sz w:val="20"/>
          </w:rPr>
          <w:t>,</w:t>
        </w:r>
      </w:ins>
      <w:ins w:id="7" w:author="Akhmetov, Dmitry" w:date="2021-03-22T13:29:00Z">
        <w:r w:rsidR="00703B09">
          <w:rPr>
            <w:rFonts w:ascii="TimesNewRomanPSMT" w:hAnsi="TimesNewRomanPSMT"/>
            <w:color w:val="000000"/>
            <w:sz w:val="20"/>
          </w:rPr>
          <w:t xml:space="preserve"> </w:t>
        </w:r>
      </w:ins>
      <w:ins w:id="8" w:author="Akhmetov, Dmitry" w:date="2021-03-03T13:21:00Z">
        <w:r w:rsidR="006E39A4">
          <w:rPr>
            <w:rFonts w:ascii="TimesNewRomanPSMT" w:hAnsi="TimesNewRomanPSMT"/>
            <w:color w:val="000000"/>
            <w:sz w:val="20"/>
          </w:rPr>
          <w:t>2718</w:t>
        </w:r>
      </w:ins>
      <w:ins w:id="9" w:author="Akhmetov, Dmitry" w:date="2021-03-03T11:34:00Z">
        <w:r w:rsidR="00114ABD">
          <w:rPr>
            <w:rFonts w:ascii="TimesNewRomanPSMT" w:hAnsi="TimesNewRomanPSMT"/>
            <w:color w:val="000000"/>
            <w:sz w:val="20"/>
          </w:rPr>
          <w:t>)</w:t>
        </w:r>
      </w:ins>
      <w:ins w:id="10" w:author="Akhmetov, Dmitry" w:date="2021-03-03T11:35:00Z">
        <w:r w:rsidR="005413B3">
          <w:rPr>
            <w:rFonts w:ascii="TimesNewRomanPSMT" w:hAnsi="TimesNewRomanPSMT"/>
            <w:color w:val="000000"/>
            <w:sz w:val="20"/>
          </w:rPr>
          <w:t xml:space="preserve"> </w:t>
        </w:r>
      </w:ins>
      <w:r w:rsidRPr="00BE2552">
        <w:rPr>
          <w:rFonts w:ascii="TimesNewRomanPSMT" w:hAnsi="TimesNewRomanPSMT"/>
          <w:color w:val="000000"/>
          <w:sz w:val="20"/>
        </w:rPr>
        <w:t>that aligns the start times of PPDUs scheduled for transmission on more than one link shall ensure</w:t>
      </w:r>
      <w:del w:id="11" w:author="Akhmetov, Dmitry" w:date="2021-03-22T13:22:00Z">
        <w:r w:rsidRPr="00E86C1F" w:rsidDel="00E86C1F">
          <w:rPr>
            <w:rFonts w:ascii="TimesNewRomanPSMT" w:hAnsi="TimesNewRomanPSMT"/>
            <w:color w:val="000000"/>
            <w:sz w:val="20"/>
          </w:rPr>
          <w:delText xml:space="preserve"> </w:delText>
        </w:r>
        <w:r w:rsidRPr="00E86C1F" w:rsidDel="00E86C1F">
          <w:rPr>
            <w:rFonts w:ascii="TimesNewRomanPSMT" w:hAnsi="TimesNewRomanPSMT"/>
            <w:color w:val="000000"/>
            <w:sz w:val="20"/>
            <w:rPrChange w:id="12" w:author="Akhmetov, Dmitry" w:date="2021-03-22T13:22:00Z">
              <w:rPr>
                <w:rFonts w:ascii="TimesNewRomanPSMT" w:hAnsi="TimesNewRomanPSMT"/>
                <w:strike/>
                <w:color w:val="000000"/>
                <w:sz w:val="20"/>
              </w:rPr>
            </w:rPrChange>
          </w:rPr>
          <w:delText>that the EDCA count down procedure is completed</w:delText>
        </w:r>
      </w:del>
      <w:r w:rsidRPr="00BE2552">
        <w:rPr>
          <w:rFonts w:ascii="TimesNewRomanPSMT" w:hAnsi="TimesNewRomanPSMT"/>
          <w:color w:val="000000"/>
          <w:sz w:val="20"/>
        </w:rPr>
        <w:t xml:space="preserve"> </w:t>
      </w:r>
      <w:ins w:id="13" w:author="Akhmetov, Dmitry" w:date="2021-03-03T15:45:00Z">
        <w:r w:rsidR="00B16BD1">
          <w:rPr>
            <w:rFonts w:ascii="TimesNewRomanPSMT" w:hAnsi="TimesNewRomanPSMT"/>
            <w:color w:val="000000"/>
            <w:sz w:val="20"/>
          </w:rPr>
          <w:t>that</w:t>
        </w:r>
      </w:ins>
      <w:ins w:id="14" w:author="Akhmetov, Dmitry" w:date="2021-03-22T13:22:00Z">
        <w:r w:rsidR="00E86C1F">
          <w:rPr>
            <w:rFonts w:ascii="TimesNewRomanPSMT" w:hAnsi="TimesNewRomanPSMT"/>
            <w:color w:val="000000"/>
            <w:sz w:val="20"/>
          </w:rPr>
          <w:t xml:space="preserve"> the </w:t>
        </w:r>
      </w:ins>
      <w:ins w:id="15" w:author="Akhmetov, Dmitry" w:date="2021-03-03T11:34:00Z">
        <w:r w:rsidR="00EC4259">
          <w:rPr>
            <w:rFonts w:ascii="TimesNewRomanPSMT" w:hAnsi="TimesNewRomanPSMT"/>
            <w:color w:val="000000"/>
            <w:sz w:val="20"/>
          </w:rPr>
          <w:t>EDCA rules</w:t>
        </w:r>
      </w:ins>
      <w:ins w:id="16" w:author="Akhmetov, Dmitry" w:date="2021-03-04T11:20:00Z">
        <w:r w:rsidR="00AD72B3">
          <w:rPr>
            <w:rFonts w:ascii="TimesNewRomanPSMT" w:hAnsi="TimesNewRomanPSMT"/>
            <w:color w:val="000000"/>
            <w:sz w:val="20"/>
          </w:rPr>
          <w:t xml:space="preserve"> </w:t>
        </w:r>
      </w:ins>
      <w:ins w:id="17" w:author="Akhmetov, Dmitry" w:date="2021-03-22T13:27:00Z">
        <w:r w:rsidR="00224A65">
          <w:rPr>
            <w:rFonts w:ascii="TimesNewRomanPSMT" w:hAnsi="TimesNewRomanPSMT"/>
            <w:color w:val="000000"/>
            <w:sz w:val="20"/>
          </w:rPr>
          <w:t xml:space="preserve">on each link </w:t>
        </w:r>
      </w:ins>
      <w:ins w:id="18" w:author="Akhmetov, Dmitry" w:date="2021-03-04T11:20:00Z">
        <w:r w:rsidR="00AD72B3">
          <w:rPr>
            <w:rFonts w:ascii="TimesNewRomanPSMT" w:hAnsi="TimesNewRomanPSMT"/>
            <w:color w:val="000000"/>
            <w:sz w:val="20"/>
          </w:rPr>
          <w:t>permit</w:t>
        </w:r>
      </w:ins>
      <w:ins w:id="19" w:author="Akhmetov, Dmitry" w:date="2021-03-22T13:27:00Z">
        <w:r w:rsidR="00224A65">
          <w:rPr>
            <w:rFonts w:ascii="TimesNewRomanPSMT" w:hAnsi="TimesNewRomanPSMT"/>
            <w:color w:val="000000"/>
            <w:sz w:val="20"/>
          </w:rPr>
          <w:t>s</w:t>
        </w:r>
      </w:ins>
      <w:ins w:id="20" w:author="Akhmetov, Dmitry" w:date="2021-03-04T11:20:00Z">
        <w:r w:rsidR="00AD72B3">
          <w:rPr>
            <w:rFonts w:ascii="TimesNewRomanPSMT" w:hAnsi="TimesNewRomanPSMT"/>
            <w:color w:val="000000"/>
            <w:sz w:val="20"/>
          </w:rPr>
          <w:t xml:space="preserve"> </w:t>
        </w:r>
      </w:ins>
      <w:r w:rsidR="00EC4259">
        <w:rPr>
          <w:rFonts w:ascii="TimesNewRomanPSMT" w:hAnsi="TimesNewRomanPSMT"/>
          <w:color w:val="000000"/>
          <w:sz w:val="20"/>
        </w:rPr>
        <w:t xml:space="preserve"> </w:t>
      </w:r>
      <w:ins w:id="21" w:author="Akhmetov, Dmitry" w:date="2021-03-03T11:34:00Z">
        <w:r w:rsidR="00EC4259">
          <w:rPr>
            <w:rFonts w:ascii="TimesNewRomanPSMT" w:hAnsi="TimesNewRomanPSMT"/>
            <w:color w:val="000000"/>
            <w:sz w:val="20"/>
          </w:rPr>
          <w:t xml:space="preserve">access to the medium (#3141) </w:t>
        </w:r>
      </w:ins>
      <w:ins w:id="22" w:author="Akhmetov, Dmitry" w:date="2021-03-22T13:27:00Z">
        <w:r w:rsidR="00353132">
          <w:rPr>
            <w:rFonts w:ascii="TimesNewRomanPSMT" w:hAnsi="TimesNewRomanPSMT"/>
            <w:color w:val="000000"/>
            <w:sz w:val="20"/>
          </w:rPr>
          <w:t>on</w:t>
        </w:r>
      </w:ins>
      <w:r w:rsidRPr="00BE2552">
        <w:rPr>
          <w:rFonts w:ascii="TimesNewRomanPSMT" w:hAnsi="TimesNewRomanPSMT"/>
          <w:color w:val="000000"/>
          <w:sz w:val="20"/>
        </w:rPr>
        <w:t xml:space="preserve"> all the links</w:t>
      </w:r>
      <w:ins w:id="23" w:author="Akhmetov, Dmitry" w:date="2021-03-22T13:27:00Z">
        <w:r w:rsidR="00353132">
          <w:rPr>
            <w:rFonts w:ascii="TimesNewRomanPSMT" w:hAnsi="TimesNewRomanPSMT"/>
            <w:color w:val="000000"/>
            <w:sz w:val="20"/>
          </w:rPr>
          <w:t xml:space="preserve"> at the time of issua</w:t>
        </w:r>
      </w:ins>
      <w:ins w:id="24" w:author="Akhmetov, Dmitry" w:date="2021-03-22T13:28:00Z">
        <w:r w:rsidR="00353132">
          <w:rPr>
            <w:rFonts w:ascii="TimesNewRomanPSMT" w:hAnsi="TimesNewRomanPSMT"/>
            <w:color w:val="000000"/>
            <w:sz w:val="20"/>
          </w:rPr>
          <w:t>nce of the PHY-</w:t>
        </w:r>
        <w:proofErr w:type="spellStart"/>
        <w:r w:rsidR="00353132">
          <w:rPr>
            <w:rFonts w:ascii="TimesNewRomanPSMT" w:hAnsi="TimesNewRomanPSMT"/>
            <w:color w:val="000000"/>
            <w:sz w:val="20"/>
          </w:rPr>
          <w:t>TXSTART.request</w:t>
        </w:r>
        <w:proofErr w:type="spellEnd"/>
        <w:r w:rsidR="00353132">
          <w:rPr>
            <w:rFonts w:ascii="TimesNewRomanPSMT" w:hAnsi="TimesNewRomanPSMT"/>
            <w:color w:val="000000"/>
            <w:sz w:val="20"/>
          </w:rPr>
          <w:t xml:space="preserve"> for each link</w:t>
        </w:r>
      </w:ins>
      <w:r w:rsidR="007E74C5" w:rsidRPr="003649E6">
        <w:rPr>
          <w:rFonts w:ascii="TimesNewRomanPSMT" w:hAnsi="TimesNewRomanPSMT"/>
          <w:color w:val="000000"/>
          <w:sz w:val="20"/>
        </w:rPr>
        <w:t>.</w:t>
      </w:r>
    </w:p>
    <w:p w14:paraId="03442B57" w14:textId="77777777" w:rsidR="00ED6B46" w:rsidRDefault="00ED6B46" w:rsidP="003649E6">
      <w:pPr>
        <w:rPr>
          <w:rFonts w:ascii="TimesNewRomanPSMT" w:hAnsi="TimesNewRomanPSMT"/>
          <w:color w:val="000000"/>
          <w:sz w:val="20"/>
        </w:rPr>
      </w:pPr>
    </w:p>
    <w:p w14:paraId="4674D8EA" w14:textId="77777777" w:rsidR="00ED6B46" w:rsidRDefault="003649E6" w:rsidP="003649E6">
      <w:pPr>
        <w:rPr>
          <w:rFonts w:ascii="TimesNewRomanPSMT" w:hAnsi="TimesNewRomanPSMT"/>
          <w:color w:val="000000"/>
          <w:sz w:val="20"/>
          <w:szCs w:val="18"/>
        </w:rPr>
      </w:pPr>
      <w:r w:rsidRPr="003649E6">
        <w:rPr>
          <w:rFonts w:ascii="TimesNewRomanPSMT" w:hAnsi="TimesNewRomanPSMT"/>
          <w:color w:val="000000"/>
          <w:sz w:val="20"/>
          <w:szCs w:val="18"/>
        </w:rPr>
        <w:t xml:space="preserve">NOTE 1—The </w:t>
      </w:r>
      <w:proofErr w:type="spellStart"/>
      <w:r w:rsidRPr="003649E6">
        <w:rPr>
          <w:rFonts w:ascii="TimesNewRomanPSMT" w:hAnsi="TimesNewRomanPSMT"/>
          <w:color w:val="000000"/>
          <w:sz w:val="20"/>
          <w:szCs w:val="18"/>
        </w:rPr>
        <w:t>backoff</w:t>
      </w:r>
      <w:proofErr w:type="spellEnd"/>
      <w:r w:rsidRPr="003649E6">
        <w:rPr>
          <w:rFonts w:ascii="TimesNewRomanPSMT" w:hAnsi="TimesNewRomanPSMT"/>
          <w:color w:val="000000"/>
          <w:sz w:val="20"/>
          <w:szCs w:val="18"/>
        </w:rPr>
        <w:t xml:space="preserve"> counters for each link count down as specified in 10.23.2.4 (Obtaining an EDCA TXOP).</w:t>
      </w:r>
    </w:p>
    <w:p w14:paraId="30D08D94" w14:textId="77777777" w:rsidR="005F6FA6" w:rsidRDefault="005F6FA6" w:rsidP="003649E6">
      <w:pPr>
        <w:rPr>
          <w:ins w:id="25" w:author="Akhmetov, Dmitry" w:date="2021-03-03T11:36:00Z"/>
          <w:rFonts w:ascii="TimesNewRomanPSMT" w:hAnsi="TimesNewRomanPSMT"/>
          <w:color w:val="000000"/>
          <w:sz w:val="20"/>
          <w:szCs w:val="18"/>
        </w:rPr>
      </w:pPr>
    </w:p>
    <w:p w14:paraId="78577E51" w14:textId="0B80BA13" w:rsidR="00ED6B46" w:rsidRDefault="003649E6" w:rsidP="003649E6">
      <w:pPr>
        <w:rPr>
          <w:ins w:id="26" w:author="Akhmetov, Dmitry" w:date="2021-03-03T11:36:00Z"/>
          <w:rFonts w:ascii="TimesNewRomanPSMT" w:hAnsi="TimesNewRomanPSMT"/>
          <w:color w:val="000000"/>
          <w:sz w:val="20"/>
          <w:szCs w:val="18"/>
        </w:rPr>
      </w:pPr>
      <w:r w:rsidRPr="003649E6">
        <w:rPr>
          <w:rFonts w:ascii="TimesNewRomanPSMT" w:hAnsi="TimesNewRomanPSMT"/>
          <w:color w:val="000000"/>
          <w:sz w:val="20"/>
          <w:szCs w:val="18"/>
        </w:rPr>
        <w:t xml:space="preserve">NOTE 2—Whether to extend this mechanism to STR MLD is </w:t>
      </w:r>
      <w:r w:rsidRPr="003649E6">
        <w:rPr>
          <w:rFonts w:ascii="TimesNewRomanPSMT" w:hAnsi="TimesNewRomanPSMT"/>
          <w:color w:val="FF0000"/>
          <w:sz w:val="20"/>
          <w:szCs w:val="18"/>
        </w:rPr>
        <w:t>TBD</w:t>
      </w:r>
      <w:r w:rsidRPr="003649E6">
        <w:rPr>
          <w:rFonts w:ascii="TimesNewRomanPSMT" w:hAnsi="TimesNewRomanPSMT"/>
          <w:color w:val="000000"/>
          <w:sz w:val="20"/>
          <w:szCs w:val="18"/>
        </w:rPr>
        <w:t>.</w:t>
      </w:r>
    </w:p>
    <w:p w14:paraId="3F113819" w14:textId="77777777" w:rsidR="008014FA" w:rsidRDefault="008014FA" w:rsidP="003649E6">
      <w:pPr>
        <w:rPr>
          <w:rFonts w:ascii="TimesNewRomanPSMT" w:hAnsi="TimesNewRomanPSMT"/>
          <w:color w:val="000000"/>
          <w:sz w:val="20"/>
          <w:szCs w:val="18"/>
        </w:rPr>
      </w:pPr>
    </w:p>
    <w:p w14:paraId="1484330F" w14:textId="226B96E3" w:rsidR="00D52F43" w:rsidRDefault="003649E6" w:rsidP="003649E6">
      <w:pPr>
        <w:rPr>
          <w:rFonts w:ascii="TimesNewRomanPSMT" w:hAnsi="TimesNewRomanPSMT"/>
          <w:color w:val="000000"/>
          <w:sz w:val="20"/>
        </w:rPr>
      </w:pPr>
      <w:r w:rsidRPr="003649E6">
        <w:rPr>
          <w:rFonts w:ascii="TimesNewRomanPSMT" w:hAnsi="TimesNewRomanPSMT"/>
          <w:color w:val="000000"/>
          <w:sz w:val="20"/>
        </w:rPr>
        <w:t xml:space="preserve">A STA </w:t>
      </w:r>
      <w:del w:id="27" w:author="Akhmetov, Dmitry" w:date="2021-03-22T13:31:00Z">
        <w:r w:rsidR="003F5FCB" w:rsidRPr="003F5FCB" w:rsidDel="002F634E">
          <w:rPr>
            <w:rFonts w:ascii="TimesNewRomanPSMT" w:hAnsi="TimesNewRomanPSMT"/>
            <w:color w:val="000000"/>
            <w:sz w:val="20"/>
          </w:rPr>
          <w:delText>that is affiliated with a non-STR MLD</w:delText>
        </w:r>
      </w:del>
      <w:ins w:id="28" w:author="Akhmetov, Dmitry" w:date="2021-03-04T10:55:00Z">
        <w:r w:rsidR="00340B50">
          <w:rPr>
            <w:rFonts w:ascii="TimesNewRomanPSMT" w:hAnsi="TimesNewRomanPSMT"/>
            <w:color w:val="000000"/>
            <w:sz w:val="20"/>
          </w:rPr>
          <w:t xml:space="preserve">of an MLD </w:t>
        </w:r>
      </w:ins>
      <w:ins w:id="29" w:author="Akhmetov, Dmitry" w:date="2021-03-04T10:54:00Z">
        <w:r w:rsidR="00DE35E5">
          <w:rPr>
            <w:rFonts w:ascii="TimesNewRomanPSMT" w:hAnsi="TimesNewRomanPSMT"/>
            <w:color w:val="000000"/>
            <w:sz w:val="20"/>
          </w:rPr>
          <w:t xml:space="preserve">operating on a link that is a part of </w:t>
        </w:r>
      </w:ins>
      <w:ins w:id="30" w:author="Akhmetov, Dmitry" w:date="2021-03-22T13:29:00Z">
        <w:r w:rsidR="00E52155">
          <w:rPr>
            <w:rFonts w:ascii="TimesNewRomanPSMT" w:hAnsi="TimesNewRomanPSMT"/>
            <w:color w:val="000000"/>
            <w:sz w:val="20"/>
          </w:rPr>
          <w:t>an</w:t>
        </w:r>
      </w:ins>
      <w:ins w:id="31" w:author="Matthew Fischer" w:date="2021-03-15T18:20:00Z">
        <w:r w:rsidR="004952C7">
          <w:rPr>
            <w:rFonts w:ascii="TimesNewRomanPSMT" w:hAnsi="TimesNewRomanPSMT"/>
            <w:color w:val="000000"/>
            <w:sz w:val="20"/>
          </w:rPr>
          <w:t xml:space="preserve"> </w:t>
        </w:r>
      </w:ins>
      <w:ins w:id="32" w:author="Akhmetov, Dmitry" w:date="2021-03-04T10:54:00Z">
        <w:r w:rsidR="00297202">
          <w:rPr>
            <w:rFonts w:ascii="TimesNewRomanPSMT" w:hAnsi="TimesNewRomanPSMT"/>
            <w:color w:val="000000"/>
            <w:sz w:val="20"/>
          </w:rPr>
          <w:t xml:space="preserve">NSTR link pair for </w:t>
        </w:r>
      </w:ins>
      <w:ins w:id="33" w:author="Akhmetov, Dmitry" w:date="2021-03-04T10:56:00Z">
        <w:r w:rsidR="005913BD">
          <w:rPr>
            <w:rFonts w:ascii="TimesNewRomanPSMT" w:hAnsi="TimesNewRomanPSMT"/>
            <w:color w:val="000000"/>
            <w:sz w:val="20"/>
          </w:rPr>
          <w:t>that</w:t>
        </w:r>
      </w:ins>
      <w:ins w:id="34" w:author="Akhmetov, Dmitry" w:date="2021-03-04T10:54:00Z">
        <w:r w:rsidR="00297202">
          <w:rPr>
            <w:rFonts w:ascii="TimesNewRomanPSMT" w:hAnsi="TimesNewRomanPSMT"/>
            <w:color w:val="000000"/>
            <w:sz w:val="20"/>
          </w:rPr>
          <w:t xml:space="preserve"> non-AP MLD </w:t>
        </w:r>
      </w:ins>
      <w:ins w:id="35" w:author="Akhmetov, Dmitry" w:date="2021-03-02T19:52:00Z">
        <w:r w:rsidR="00FE7A6B">
          <w:rPr>
            <w:rFonts w:ascii="TimesNewRomanPSMT" w:hAnsi="TimesNewRomanPSMT"/>
            <w:color w:val="000000"/>
            <w:sz w:val="20"/>
          </w:rPr>
          <w:t>(#243</w:t>
        </w:r>
      </w:ins>
      <w:ins w:id="36" w:author="Akhmetov, Dmitry" w:date="2021-03-03T13:18:00Z">
        <w:r w:rsidR="00F103A6">
          <w:rPr>
            <w:rFonts w:ascii="TimesNewRomanPSMT" w:hAnsi="TimesNewRomanPSMT"/>
            <w:color w:val="000000"/>
            <w:sz w:val="20"/>
          </w:rPr>
          <w:t>5</w:t>
        </w:r>
      </w:ins>
      <w:ins w:id="37" w:author="Akhmetov, Dmitry" w:date="2021-03-03T13:21:00Z">
        <w:r w:rsidR="006E39A4">
          <w:rPr>
            <w:rFonts w:ascii="TimesNewRomanPSMT" w:hAnsi="TimesNewRomanPSMT"/>
            <w:color w:val="000000"/>
            <w:sz w:val="20"/>
          </w:rPr>
          <w:t>, 2718</w:t>
        </w:r>
      </w:ins>
      <w:ins w:id="38" w:author="Akhmetov, Dmitry" w:date="2021-03-02T19:52:00Z">
        <w:r w:rsidR="00FE7A6B">
          <w:rPr>
            <w:rFonts w:ascii="TimesNewRomanPSMT" w:hAnsi="TimesNewRomanPSMT"/>
            <w:color w:val="000000"/>
            <w:sz w:val="20"/>
          </w:rPr>
          <w:t xml:space="preserve">) </w:t>
        </w:r>
      </w:ins>
      <w:r w:rsidR="00FE7A6B" w:rsidRPr="003649E6">
        <w:rPr>
          <w:rFonts w:ascii="TimesNewRomanPSMT" w:hAnsi="TimesNewRomanPSMT"/>
          <w:color w:val="000000"/>
          <w:sz w:val="20"/>
        </w:rPr>
        <w:t>shall</w:t>
      </w:r>
      <w:r w:rsidRPr="003649E6">
        <w:rPr>
          <w:rFonts w:ascii="TimesNewRomanPSMT" w:hAnsi="TimesNewRomanPSMT"/>
          <w:color w:val="000000"/>
          <w:sz w:val="20"/>
        </w:rPr>
        <w:t xml:space="preserve"> follow the channel access procedure described below:</w:t>
      </w:r>
      <w:r w:rsidR="00D52F43">
        <w:rPr>
          <w:rFonts w:ascii="TimesNewRomanPSMT" w:hAnsi="TimesNewRomanPSMT"/>
          <w:color w:val="000000"/>
          <w:sz w:val="20"/>
        </w:rPr>
        <w:t xml:space="preserve"> </w:t>
      </w:r>
    </w:p>
    <w:p w14:paraId="26746189" w14:textId="0B22D0DB" w:rsidR="00D52F43" w:rsidRPr="00185DBD" w:rsidRDefault="002A16A2" w:rsidP="00185DBD">
      <w:pPr>
        <w:pStyle w:val="ListParagraph"/>
        <w:numPr>
          <w:ilvl w:val="0"/>
          <w:numId w:val="20"/>
        </w:numPr>
        <w:ind w:leftChars="0"/>
        <w:rPr>
          <w:rFonts w:ascii="TimesNewRomanPSMT" w:hAnsi="TimesNewRomanPSMT"/>
          <w:color w:val="000000"/>
          <w:sz w:val="20"/>
        </w:rPr>
      </w:pPr>
      <w:ins w:id="39" w:author="Akhmetov, Dmitry" w:date="2021-03-22T15:33:00Z">
        <w:r>
          <w:rPr>
            <w:rFonts w:ascii="TimesNewRomanPSMT" w:hAnsi="TimesNewRomanPSMT"/>
            <w:color w:val="000000"/>
            <w:sz w:val="20"/>
          </w:rPr>
          <w:t>(</w:t>
        </w:r>
      </w:ins>
      <w:ins w:id="40" w:author="Akhmetov, Dmitry" w:date="2021-03-05T17:32:00Z">
        <w:r w:rsidR="000B58F3">
          <w:rPr>
            <w:rFonts w:ascii="TimesNewRomanPSMT" w:hAnsi="TimesNewRomanPSMT"/>
            <w:color w:val="000000"/>
            <w:sz w:val="20"/>
          </w:rPr>
          <w:t>1)</w:t>
        </w:r>
        <w:r w:rsidR="000B58F3" w:rsidRPr="00185DBD">
          <w:rPr>
            <w:rFonts w:ascii="TimesNewRomanPSMT" w:hAnsi="TimesNewRomanPSMT"/>
            <w:color w:val="000000"/>
            <w:sz w:val="20"/>
          </w:rPr>
          <w:t xml:space="preserve"> The</w:t>
        </w:r>
      </w:ins>
      <w:r w:rsidR="003649E6" w:rsidRPr="00185DBD">
        <w:rPr>
          <w:rFonts w:ascii="TimesNewRomanPSMT" w:hAnsi="TimesNewRomanPSMT"/>
          <w:color w:val="000000"/>
          <w:sz w:val="20"/>
        </w:rPr>
        <w:t xml:space="preserve"> STA may initiate transmission on a link when the medium is idle</w:t>
      </w:r>
      <w:ins w:id="41" w:author="Akhmetov, Dmitry" w:date="2021-03-01T18:36:00Z">
        <w:r w:rsidR="00725CED">
          <w:rPr>
            <w:rFonts w:ascii="TimesNewRomanPSMT" w:hAnsi="TimesNewRomanPSMT"/>
            <w:color w:val="000000"/>
            <w:sz w:val="20"/>
          </w:rPr>
          <w:t xml:space="preserve"> </w:t>
        </w:r>
        <w:r w:rsidR="00725CED" w:rsidRPr="00FC34B7">
          <w:rPr>
            <w:rFonts w:ascii="Arial-BoldMT" w:hAnsi="Arial-BoldMT"/>
            <w:color w:val="000000"/>
            <w:szCs w:val="18"/>
          </w:rPr>
          <w:t>as indicated by</w:t>
        </w:r>
        <w:r w:rsidR="00725CED">
          <w:rPr>
            <w:rFonts w:ascii="Arial-BoldMT" w:hAnsi="Arial-BoldMT"/>
            <w:color w:val="000000"/>
            <w:szCs w:val="18"/>
          </w:rPr>
          <w:t xml:space="preserve"> </w:t>
        </w:r>
        <w:r w:rsidR="00725CED" w:rsidRPr="00FC34B7">
          <w:rPr>
            <w:rFonts w:ascii="Arial-BoldMT" w:hAnsi="Arial-BoldMT"/>
            <w:color w:val="000000"/>
            <w:szCs w:val="18"/>
          </w:rPr>
          <w:t xml:space="preserve">the physical </w:t>
        </w:r>
        <w:r w:rsidR="00D554DC">
          <w:rPr>
            <w:rFonts w:ascii="Arial-BoldMT" w:hAnsi="Arial-BoldMT"/>
            <w:color w:val="000000"/>
            <w:szCs w:val="18"/>
          </w:rPr>
          <w:t>and</w:t>
        </w:r>
        <w:r w:rsidR="00725CED" w:rsidRPr="00FC34B7">
          <w:rPr>
            <w:rFonts w:ascii="Arial-BoldMT" w:hAnsi="Arial-BoldMT"/>
            <w:color w:val="000000"/>
            <w:szCs w:val="18"/>
          </w:rPr>
          <w:t xml:space="preserve"> virtual CS m</w:t>
        </w:r>
        <w:r w:rsidR="00D554DC">
          <w:rPr>
            <w:rFonts w:ascii="Arial-BoldMT" w:hAnsi="Arial-BoldMT"/>
            <w:color w:val="000000"/>
            <w:szCs w:val="18"/>
          </w:rPr>
          <w:t>e</w:t>
        </w:r>
        <w:r w:rsidR="00725CED" w:rsidRPr="00FC34B7">
          <w:rPr>
            <w:rFonts w:ascii="Arial-BoldMT" w:hAnsi="Arial-BoldMT"/>
            <w:color w:val="000000"/>
            <w:szCs w:val="18"/>
          </w:rPr>
          <w:t>chanism</w:t>
        </w:r>
        <w:r w:rsidR="00725CED">
          <w:rPr>
            <w:rFonts w:ascii="Arial-BoldMT" w:hAnsi="Arial-BoldMT"/>
            <w:color w:val="000000"/>
            <w:szCs w:val="18"/>
          </w:rPr>
          <w:t>s</w:t>
        </w:r>
        <w:r w:rsidR="00D554DC">
          <w:rPr>
            <w:rFonts w:ascii="Arial-BoldMT" w:hAnsi="Arial-BoldMT"/>
            <w:color w:val="000000"/>
            <w:szCs w:val="18"/>
          </w:rPr>
          <w:t xml:space="preserve"> (#1510)</w:t>
        </w:r>
      </w:ins>
      <w:r w:rsidR="003649E6" w:rsidRPr="00185DBD">
        <w:rPr>
          <w:rFonts w:ascii="TimesNewRomanPSMT" w:hAnsi="TimesNewRomanPSMT"/>
          <w:color w:val="000000"/>
          <w:sz w:val="20"/>
        </w:rPr>
        <w:t xml:space="preserve"> and one of the following</w:t>
      </w:r>
      <w:r w:rsidR="00D52F43" w:rsidRPr="00185DBD">
        <w:rPr>
          <w:rFonts w:ascii="TimesNewRomanPSMT" w:hAnsi="TimesNewRomanPSMT"/>
          <w:color w:val="000000"/>
          <w:sz w:val="20"/>
        </w:rPr>
        <w:t xml:space="preserve"> </w:t>
      </w:r>
      <w:r w:rsidR="003649E6" w:rsidRPr="00185DBD">
        <w:rPr>
          <w:rFonts w:ascii="TimesNewRomanPSMT" w:hAnsi="TimesNewRomanPSMT"/>
          <w:color w:val="000000"/>
          <w:sz w:val="20"/>
        </w:rPr>
        <w:t>conditions is met:</w:t>
      </w:r>
      <w:r w:rsidR="00D52F43" w:rsidRPr="00185DBD">
        <w:rPr>
          <w:rFonts w:ascii="TimesNewRomanPSMT" w:hAnsi="TimesNewRomanPSMT"/>
          <w:color w:val="000000"/>
          <w:sz w:val="20"/>
        </w:rPr>
        <w:t xml:space="preserve"> </w:t>
      </w:r>
    </w:p>
    <w:p w14:paraId="17ADE798" w14:textId="4274BC46" w:rsidR="00D52F43" w:rsidRPr="0014506D" w:rsidRDefault="00B57520" w:rsidP="00C03D63">
      <w:pPr>
        <w:pStyle w:val="ListParagraph"/>
        <w:numPr>
          <w:ilvl w:val="0"/>
          <w:numId w:val="19"/>
        </w:numPr>
        <w:ind w:leftChars="0"/>
        <w:rPr>
          <w:rFonts w:ascii="TimesNewRomanPSMT" w:hAnsi="TimesNewRomanPSMT"/>
          <w:color w:val="000000"/>
          <w:sz w:val="20"/>
        </w:rPr>
      </w:pPr>
      <w:ins w:id="42" w:author="Akhmetov, Dmitry" w:date="2021-03-02T17:41:00Z">
        <w:r w:rsidRPr="00E83746">
          <w:rPr>
            <w:rFonts w:ascii="TimesNewRomanPSMT" w:hAnsi="TimesNewRomanPSMT"/>
            <w:color w:val="000000"/>
            <w:sz w:val="20"/>
          </w:rPr>
          <w:t>(a)</w:t>
        </w:r>
      </w:ins>
      <w:del w:id="43" w:author="Akhmetov, Dmitry" w:date="2021-03-22T13:33:00Z">
        <w:r w:rsidR="003649E6" w:rsidRPr="00B842A3" w:rsidDel="00B842A3">
          <w:rPr>
            <w:rFonts w:ascii="TimesNewRomanPSMT" w:hAnsi="TimesNewRomanPSMT"/>
            <w:color w:val="000000"/>
            <w:sz w:val="20"/>
          </w:rPr>
          <w:delText>The backoff counter of the STA reaches zero on a slot boundary of that link</w:delText>
        </w:r>
        <w:r w:rsidR="003649E6" w:rsidRPr="0014506D" w:rsidDel="00B842A3">
          <w:rPr>
            <w:rFonts w:ascii="TimesNewRomanPSMT" w:hAnsi="TimesNewRomanPSMT"/>
            <w:color w:val="000000"/>
            <w:sz w:val="20"/>
          </w:rPr>
          <w:delText>.</w:delText>
        </w:r>
      </w:del>
      <w:ins w:id="44" w:author="Akhmetov, Dmitry" w:date="2021-03-10T12:02:00Z">
        <w:r w:rsidR="0080186A">
          <w:rPr>
            <w:rFonts w:ascii="TimesNewRomanPSMT" w:hAnsi="TimesNewRomanPSMT"/>
            <w:color w:val="000000"/>
            <w:sz w:val="20"/>
          </w:rPr>
          <w:t>T</w:t>
        </w:r>
      </w:ins>
      <w:ins w:id="45" w:author="Akhmetov, Dmitry" w:date="2021-03-05T17:33:00Z">
        <w:r w:rsidR="000B58F3">
          <w:rPr>
            <w:rFonts w:ascii="TimesNewRomanPSMT" w:hAnsi="TimesNewRomanPSMT"/>
            <w:color w:val="000000"/>
            <w:sz w:val="20"/>
          </w:rPr>
          <w:t>he</w:t>
        </w:r>
      </w:ins>
      <w:ins w:id="46" w:author="Akhmetov, Dmitry" w:date="2021-03-01T18:14:00Z">
        <w:r w:rsidR="00DD1CB9" w:rsidRPr="0014506D">
          <w:rPr>
            <w:rFonts w:ascii="TimesNewRomanPSMT" w:hAnsi="TimesNewRomanPSMT"/>
            <w:color w:val="000000"/>
            <w:sz w:val="20"/>
          </w:rPr>
          <w:t xml:space="preserve"> STA </w:t>
        </w:r>
      </w:ins>
      <w:ins w:id="47" w:author="Akhmetov, Dmitry" w:date="2021-03-01T18:15:00Z">
        <w:r w:rsidR="00E5415B" w:rsidRPr="0014506D">
          <w:rPr>
            <w:rFonts w:ascii="TimesNewRomanPSMT" w:hAnsi="TimesNewRomanPSMT"/>
            <w:color w:val="000000"/>
            <w:sz w:val="20"/>
          </w:rPr>
          <w:t xml:space="preserve">obtained </w:t>
        </w:r>
      </w:ins>
      <w:ins w:id="48" w:author="Akhmetov, Dmitry" w:date="2021-03-22T13:33:00Z">
        <w:r w:rsidR="00B842A3">
          <w:rPr>
            <w:rFonts w:ascii="TimesNewRomanPSMT" w:hAnsi="TimesNewRomanPSMT"/>
            <w:color w:val="000000"/>
            <w:sz w:val="20"/>
          </w:rPr>
          <w:t>an</w:t>
        </w:r>
      </w:ins>
      <w:ins w:id="49" w:author="Akhmetov, Dmitry" w:date="2021-03-22T15:31:00Z">
        <w:r w:rsidR="004B7150">
          <w:rPr>
            <w:rFonts w:ascii="TimesNewRomanPSMT" w:hAnsi="TimesNewRomanPSMT"/>
            <w:color w:val="000000"/>
            <w:sz w:val="20"/>
          </w:rPr>
          <w:t xml:space="preserve"> </w:t>
        </w:r>
      </w:ins>
      <w:ins w:id="50" w:author="Akhmetov, Dmitry" w:date="2021-03-01T18:15:00Z">
        <w:r w:rsidR="00E5415B" w:rsidRPr="0014506D">
          <w:rPr>
            <w:rFonts w:ascii="TimesNewRomanPSMT" w:hAnsi="TimesNewRomanPSMT"/>
            <w:color w:val="000000"/>
            <w:sz w:val="20"/>
          </w:rPr>
          <w:t>EDCA TXOP</w:t>
        </w:r>
      </w:ins>
      <w:ins w:id="51" w:author="Cariou, Laurent" w:date="2021-03-04T19:02:00Z">
        <w:r w:rsidR="00E5415B" w:rsidRPr="0014506D">
          <w:rPr>
            <w:rFonts w:ascii="TimesNewRomanPSMT" w:hAnsi="TimesNewRomanPSMT"/>
            <w:color w:val="000000"/>
            <w:sz w:val="20"/>
          </w:rPr>
          <w:t xml:space="preserve"> </w:t>
        </w:r>
      </w:ins>
      <w:ins w:id="52" w:author="Akhmetov, Dmitry" w:date="2021-03-05T17:33:00Z">
        <w:r w:rsidR="000B58F3">
          <w:rPr>
            <w:rFonts w:ascii="TimesNewRomanPSMT" w:hAnsi="TimesNewRomanPSMT"/>
            <w:color w:val="000000"/>
            <w:sz w:val="20"/>
          </w:rPr>
          <w:t>following procedure in 10.23.2.4 (Obtaining an EDCA TXOP</w:t>
        </w:r>
      </w:ins>
      <w:ins w:id="53" w:author="Akhmetov, Dmitry" w:date="2021-03-01T18:18:00Z">
        <w:r w:rsidR="003609CF" w:rsidRPr="0014506D">
          <w:rPr>
            <w:rFonts w:ascii="TimesNewRomanPSMT" w:hAnsi="TimesNewRomanPSMT"/>
            <w:color w:val="000000"/>
            <w:sz w:val="20"/>
          </w:rPr>
          <w:t xml:space="preserve"> (#1757)</w:t>
        </w:r>
      </w:ins>
    </w:p>
    <w:p w14:paraId="70FC7E98" w14:textId="72552309" w:rsidR="00D52F43" w:rsidRPr="00C03D63" w:rsidRDefault="00B57520" w:rsidP="00C03D63">
      <w:pPr>
        <w:pStyle w:val="ListParagraph"/>
        <w:numPr>
          <w:ilvl w:val="0"/>
          <w:numId w:val="19"/>
        </w:numPr>
        <w:ind w:leftChars="0"/>
        <w:rPr>
          <w:rFonts w:ascii="TimesNewRomanPSMT" w:hAnsi="TimesNewRomanPSMT"/>
          <w:color w:val="000000"/>
          <w:sz w:val="20"/>
        </w:rPr>
      </w:pPr>
      <w:ins w:id="54" w:author="Akhmetov, Dmitry" w:date="2021-03-02T17:41:00Z">
        <w:r w:rsidRPr="0014506D">
          <w:rPr>
            <w:rFonts w:ascii="TimesNewRomanPSMT" w:hAnsi="TimesNewRomanPSMT"/>
            <w:color w:val="000000"/>
            <w:sz w:val="20"/>
          </w:rPr>
          <w:t xml:space="preserve">(b) </w:t>
        </w:r>
      </w:ins>
      <w:r w:rsidR="003649E6" w:rsidRPr="0014506D">
        <w:rPr>
          <w:rFonts w:ascii="TimesNewRomanPSMT" w:hAnsi="TimesNewRomanPSMT"/>
          <w:color w:val="000000"/>
          <w:sz w:val="20"/>
        </w:rPr>
        <w:t xml:space="preserve">The </w:t>
      </w:r>
      <w:proofErr w:type="spellStart"/>
      <w:r w:rsidR="003649E6" w:rsidRPr="0014506D">
        <w:rPr>
          <w:rFonts w:ascii="TimesNewRomanPSMT" w:hAnsi="TimesNewRomanPSMT"/>
          <w:color w:val="000000"/>
          <w:sz w:val="20"/>
        </w:rPr>
        <w:t>backoff</w:t>
      </w:r>
      <w:proofErr w:type="spellEnd"/>
      <w:r w:rsidR="003649E6" w:rsidRPr="0014506D">
        <w:rPr>
          <w:rFonts w:ascii="TimesNewRomanPSMT" w:hAnsi="TimesNewRomanPSMT"/>
          <w:color w:val="000000"/>
          <w:sz w:val="20"/>
        </w:rPr>
        <w:t xml:space="preserve"> counter of the STA is already zero, and </w:t>
      </w:r>
      <w:r w:rsidR="005B6508">
        <w:rPr>
          <w:rFonts w:ascii="TimesNewRomanPSMT" w:hAnsi="TimesNewRomanPSMT"/>
          <w:color w:val="000000"/>
          <w:sz w:val="20"/>
        </w:rPr>
        <w:t>the</w:t>
      </w:r>
      <w:ins w:id="55" w:author="Akhmetov, Dmitry" w:date="2021-03-22T13:39:00Z">
        <w:r w:rsidR="005B6508">
          <w:rPr>
            <w:rFonts w:ascii="TimesNewRomanPSMT" w:hAnsi="TimesNewRomanPSMT"/>
            <w:color w:val="000000"/>
            <w:sz w:val="20"/>
          </w:rPr>
          <w:t xml:space="preserve"> </w:t>
        </w:r>
      </w:ins>
      <w:del w:id="56" w:author="Akhmetov, Dmitry" w:date="2021-03-22T13:36:00Z">
        <w:r w:rsidR="003649E6" w:rsidRPr="008D7103" w:rsidDel="00116368">
          <w:rPr>
            <w:rFonts w:ascii="TimesNewRomanPSMT" w:hAnsi="TimesNewRomanPSMT"/>
            <w:color w:val="000000"/>
            <w:sz w:val="20"/>
          </w:rPr>
          <w:delText xml:space="preserve">the backoff counter of </w:delText>
        </w:r>
        <w:r w:rsidR="003649E6" w:rsidRPr="0014506D" w:rsidDel="00116368">
          <w:rPr>
            <w:rFonts w:ascii="TimesNewRomanPSMT" w:hAnsi="TimesNewRomanPSMT"/>
            <w:color w:val="000000"/>
            <w:sz w:val="20"/>
          </w:rPr>
          <w:delText xml:space="preserve">another </w:delText>
        </w:r>
      </w:del>
      <w:ins w:id="57" w:author="Matthew Fischer" w:date="2021-03-15T18:22:00Z">
        <w:del w:id="58" w:author="Akhmetov, Dmitry" w:date="2021-03-22T13:36:00Z">
          <w:r w:rsidR="004952C7" w:rsidDel="00116368">
            <w:rPr>
              <w:rFonts w:ascii="TimesNewRomanPSMT" w:hAnsi="TimesNewRomanPSMT"/>
              <w:color w:val="000000"/>
              <w:sz w:val="20"/>
            </w:rPr>
            <w:delText>the</w:delText>
          </w:r>
        </w:del>
        <w:del w:id="59" w:author="Akhmetov, Dmitry" w:date="2021-03-22T13:38:00Z">
          <w:r w:rsidR="004952C7" w:rsidDel="005B6508">
            <w:rPr>
              <w:rFonts w:ascii="TimesNewRomanPSMT" w:hAnsi="TimesNewRomanPSMT"/>
              <w:color w:val="000000"/>
              <w:sz w:val="20"/>
            </w:rPr>
            <w:delText xml:space="preserve"> </w:delText>
          </w:r>
        </w:del>
      </w:ins>
      <w:r w:rsidR="003649E6" w:rsidRPr="0014506D">
        <w:rPr>
          <w:rFonts w:ascii="TimesNewRomanPSMT" w:hAnsi="TimesNewRomanPSMT"/>
          <w:color w:val="000000"/>
          <w:sz w:val="20"/>
        </w:rPr>
        <w:t xml:space="preserve">STA </w:t>
      </w:r>
      <w:ins w:id="60" w:author="Akhmetov, Dmitry" w:date="2021-03-22T13:37:00Z">
        <w:r w:rsidR="009813FB">
          <w:rPr>
            <w:rFonts w:ascii="TimesNewRomanPSMT" w:hAnsi="TimesNewRomanPSMT"/>
            <w:color w:val="000000"/>
            <w:sz w:val="20"/>
          </w:rPr>
          <w:t xml:space="preserve">operating on the other link </w:t>
        </w:r>
        <w:r w:rsidR="009B6658">
          <w:rPr>
            <w:rFonts w:ascii="TimesNewRomanPSMT" w:hAnsi="TimesNewRomanPSMT"/>
            <w:color w:val="000000"/>
            <w:sz w:val="20"/>
          </w:rPr>
          <w:t xml:space="preserve">of NSTR link pair </w:t>
        </w:r>
      </w:ins>
      <w:r w:rsidR="003649E6" w:rsidRPr="0014506D">
        <w:rPr>
          <w:rFonts w:ascii="TimesNewRomanPSMT" w:hAnsi="TimesNewRomanPSMT"/>
          <w:color w:val="000000"/>
          <w:sz w:val="20"/>
        </w:rPr>
        <w:t>of the</w:t>
      </w:r>
      <w:r w:rsidR="00D52F43" w:rsidRPr="0014506D">
        <w:rPr>
          <w:rFonts w:ascii="TimesNewRomanPSMT" w:hAnsi="TimesNewRomanPSMT"/>
          <w:color w:val="000000"/>
          <w:sz w:val="20"/>
        </w:rPr>
        <w:t xml:space="preserve"> </w:t>
      </w:r>
      <w:r w:rsidR="003649E6" w:rsidRPr="0014506D">
        <w:rPr>
          <w:rFonts w:ascii="TimesNewRomanPSMT" w:hAnsi="TimesNewRomanPSMT"/>
          <w:color w:val="000000"/>
          <w:sz w:val="20"/>
        </w:rPr>
        <w:t>affiliated MLD</w:t>
      </w:r>
      <w:del w:id="61" w:author="Akhmetov, Dmitry" w:date="2021-03-22T13:39:00Z">
        <w:r w:rsidR="00DA0E70" w:rsidDel="0031565E">
          <w:rPr>
            <w:rFonts w:ascii="TimesNewRomanPSMT" w:hAnsi="TimesNewRomanPSMT"/>
            <w:color w:val="000000"/>
            <w:sz w:val="20"/>
          </w:rPr>
          <w:delText xml:space="preserve"> reaches zero on a slot boundary of the link the the other STA operates</w:delText>
        </w:r>
      </w:del>
      <w:r w:rsidR="003649E6" w:rsidRPr="0014506D">
        <w:rPr>
          <w:rFonts w:ascii="TimesNewRomanPSMT" w:hAnsi="TimesNewRomanPSMT"/>
          <w:color w:val="000000"/>
          <w:sz w:val="20"/>
        </w:rPr>
        <w:t xml:space="preserve"> </w:t>
      </w:r>
      <w:ins w:id="62" w:author="Akhmetov, Dmitry" w:date="2021-03-04T12:44:00Z">
        <w:r w:rsidR="00D912C6">
          <w:rPr>
            <w:rFonts w:ascii="TimesNewRomanPSMT" w:hAnsi="TimesNewRomanPSMT"/>
            <w:color w:val="000000"/>
            <w:sz w:val="20"/>
          </w:rPr>
          <w:t>o</w:t>
        </w:r>
      </w:ins>
      <w:ins w:id="63" w:author="Akhmetov, Dmitry" w:date="2021-03-04T11:24:00Z">
        <w:r w:rsidR="007C6405" w:rsidRPr="0014506D">
          <w:rPr>
            <w:rFonts w:ascii="TimesNewRomanPSMT" w:hAnsi="TimesNewRomanPSMT"/>
            <w:color w:val="000000"/>
            <w:sz w:val="20"/>
          </w:rPr>
          <w:t xml:space="preserve">btained </w:t>
        </w:r>
      </w:ins>
      <w:ins w:id="64" w:author="Akhmetov, Dmitry" w:date="2021-03-22T13:38:00Z">
        <w:r w:rsidR="009B6658">
          <w:rPr>
            <w:rFonts w:ascii="TimesNewRomanPSMT" w:hAnsi="TimesNewRomanPSMT"/>
            <w:color w:val="000000"/>
            <w:sz w:val="20"/>
          </w:rPr>
          <w:t>an</w:t>
        </w:r>
      </w:ins>
      <w:ins w:id="65" w:author="Akhmetov, Dmitry" w:date="2021-03-22T15:32:00Z">
        <w:r w:rsidR="00482AC9">
          <w:rPr>
            <w:rFonts w:ascii="TimesNewRomanPSMT" w:hAnsi="TimesNewRomanPSMT"/>
            <w:color w:val="000000"/>
            <w:sz w:val="20"/>
          </w:rPr>
          <w:t xml:space="preserve"> </w:t>
        </w:r>
      </w:ins>
      <w:ins w:id="66" w:author="Akhmetov, Dmitry" w:date="2021-03-04T11:24:00Z">
        <w:r w:rsidR="007C6405" w:rsidRPr="0014506D">
          <w:rPr>
            <w:rFonts w:ascii="TimesNewRomanPSMT" w:hAnsi="TimesNewRomanPSMT"/>
            <w:color w:val="000000"/>
            <w:sz w:val="20"/>
          </w:rPr>
          <w:t xml:space="preserve">EDCA TXOP </w:t>
        </w:r>
        <w:r w:rsidR="007C6405">
          <w:rPr>
            <w:rFonts w:ascii="TimesNewRomanPSMT" w:hAnsi="TimesNewRomanPSMT"/>
            <w:color w:val="000000"/>
            <w:sz w:val="20"/>
          </w:rPr>
          <w:t xml:space="preserve">following </w:t>
        </w:r>
      </w:ins>
      <w:ins w:id="67" w:author="Akhmetov, Dmitry" w:date="2021-03-22T13:38:00Z">
        <w:r w:rsidR="009B6658">
          <w:rPr>
            <w:rFonts w:ascii="TimesNewRomanPSMT" w:hAnsi="TimesNewRomanPSMT"/>
            <w:color w:val="000000"/>
            <w:sz w:val="20"/>
          </w:rPr>
          <w:t>the</w:t>
        </w:r>
        <w:r w:rsidR="009B6658">
          <w:rPr>
            <w:rFonts w:ascii="TimesNewRomanPSMT" w:hAnsi="TimesNewRomanPSMT"/>
            <w:color w:val="000000"/>
            <w:sz w:val="20"/>
          </w:rPr>
          <w:t xml:space="preserve"> </w:t>
        </w:r>
      </w:ins>
      <w:ins w:id="68" w:author="Akhmetov, Dmitry" w:date="2021-03-04T11:24:00Z">
        <w:r w:rsidR="007C6405">
          <w:rPr>
            <w:rFonts w:ascii="TimesNewRomanPSMT" w:hAnsi="TimesNewRomanPSMT"/>
            <w:color w:val="000000"/>
            <w:sz w:val="20"/>
          </w:rPr>
          <w:t xml:space="preserve">procedure in 10.23.2.4 (Obtaining an EDCA </w:t>
        </w:r>
        <w:proofErr w:type="spellStart"/>
        <w:r w:rsidR="007C6405">
          <w:rPr>
            <w:rFonts w:ascii="TimesNewRomanPSMT" w:hAnsi="TimesNewRomanPSMT"/>
            <w:color w:val="000000"/>
            <w:sz w:val="20"/>
          </w:rPr>
          <w:t>TxOP</w:t>
        </w:r>
        <w:proofErr w:type="spellEnd"/>
        <w:r w:rsidR="007C6405">
          <w:rPr>
            <w:rFonts w:ascii="TimesNewRomanPSMT" w:hAnsi="TimesNewRomanPSMT"/>
            <w:color w:val="000000"/>
            <w:sz w:val="20"/>
          </w:rPr>
          <w:t>)</w:t>
        </w:r>
      </w:ins>
      <w:r w:rsidR="003649E6" w:rsidRPr="0014506D">
        <w:rPr>
          <w:rFonts w:ascii="TimesNewRomanPSMT" w:hAnsi="TimesNewRomanPSMT"/>
          <w:color w:val="000000"/>
          <w:sz w:val="20"/>
        </w:rPr>
        <w:t xml:space="preserve"> </w:t>
      </w:r>
      <w:ins w:id="69" w:author="Akhmetov, Dmitry" w:date="2021-03-01T18:19:00Z">
        <w:r w:rsidR="009D345D" w:rsidRPr="0014506D">
          <w:rPr>
            <w:rFonts w:ascii="TimesNewRomanPSMT" w:hAnsi="TimesNewRomanPSMT"/>
            <w:color w:val="000000"/>
            <w:sz w:val="20"/>
          </w:rPr>
          <w:t>(#1757)</w:t>
        </w:r>
      </w:ins>
      <w:ins w:id="70" w:author="Matthew Fischer" w:date="2021-03-15T18:25:00Z">
        <w:del w:id="71" w:author="Akhmetov, Dmitry" w:date="2021-03-19T17:40:00Z">
          <w:r w:rsidR="00FF344B" w:rsidDel="0040526C">
            <w:rPr>
              <w:rFonts w:ascii="TimesNewRomanPSMT" w:hAnsi="TimesNewRomanPSMT"/>
              <w:color w:val="000000"/>
              <w:sz w:val="20"/>
            </w:rPr>
            <w:delText xml:space="preserve"> </w:delText>
          </w:r>
        </w:del>
      </w:ins>
      <w:del w:id="72" w:author="Akhmetov, Dmitry" w:date="2021-03-19T17:40:00Z">
        <w:r w:rsidR="003649E6" w:rsidRPr="0014506D" w:rsidDel="0040526C">
          <w:rPr>
            <w:rFonts w:ascii="TimesNewRomanPSMT" w:hAnsi="TimesNewRomanPSMT"/>
            <w:color w:val="000000"/>
            <w:sz w:val="20"/>
          </w:rPr>
          <w:delText>on a slot</w:delText>
        </w:r>
        <w:r w:rsidR="003649E6" w:rsidRPr="00C03D63" w:rsidDel="0040526C">
          <w:rPr>
            <w:rFonts w:ascii="TimesNewRomanPSMT" w:hAnsi="TimesNewRomanPSMT"/>
            <w:color w:val="000000"/>
            <w:sz w:val="20"/>
          </w:rPr>
          <w:delText xml:space="preserve"> boundary of the link </w:delText>
        </w:r>
        <w:r w:rsidR="009E6488" w:rsidDel="0040526C">
          <w:rPr>
            <w:rFonts w:ascii="TimesNewRomanPSMT" w:hAnsi="TimesNewRomanPSMT"/>
            <w:color w:val="000000"/>
            <w:sz w:val="20"/>
          </w:rPr>
          <w:delText xml:space="preserve"> </w:delText>
        </w:r>
        <w:r w:rsidR="003649E6" w:rsidRPr="00C03D63" w:rsidDel="0040526C">
          <w:rPr>
            <w:rFonts w:ascii="TimesNewRomanPSMT" w:hAnsi="TimesNewRomanPSMT"/>
            <w:color w:val="000000"/>
            <w:sz w:val="20"/>
          </w:rPr>
          <w:delText>the other STA operates</w:delText>
        </w:r>
      </w:del>
      <w:r w:rsidR="003649E6" w:rsidRPr="00C03D63">
        <w:rPr>
          <w:rFonts w:ascii="TimesNewRomanPSMT" w:hAnsi="TimesNewRomanPSMT"/>
          <w:color w:val="000000"/>
          <w:sz w:val="20"/>
        </w:rPr>
        <w:t>.</w:t>
      </w:r>
    </w:p>
    <w:p w14:paraId="1135645E" w14:textId="2E33AFD2" w:rsidR="00185DBD" w:rsidRDefault="002A16A2" w:rsidP="00185DBD">
      <w:pPr>
        <w:pStyle w:val="ListParagraph"/>
        <w:numPr>
          <w:ilvl w:val="0"/>
          <w:numId w:val="21"/>
        </w:numPr>
        <w:ind w:leftChars="0"/>
        <w:rPr>
          <w:rFonts w:ascii="TimesNewRomanPSMT" w:hAnsi="TimesNewRomanPSMT"/>
          <w:color w:val="000000"/>
          <w:sz w:val="20"/>
        </w:rPr>
      </w:pPr>
      <w:ins w:id="73" w:author="Akhmetov, Dmitry" w:date="2021-03-22T15:32:00Z">
        <w:r>
          <w:rPr>
            <w:rFonts w:ascii="TimesNewRomanPSMT" w:hAnsi="TimesNewRomanPSMT"/>
            <w:color w:val="000000"/>
            <w:sz w:val="20"/>
          </w:rPr>
          <w:t xml:space="preserve">(2) </w:t>
        </w:r>
      </w:ins>
      <w:r w:rsidR="003649E6" w:rsidRPr="00185DBD">
        <w:rPr>
          <w:rFonts w:ascii="TimesNewRomanPSMT" w:hAnsi="TimesNewRomanPSMT"/>
          <w:color w:val="000000"/>
          <w:sz w:val="20"/>
        </w:rPr>
        <w:t xml:space="preserve">When the </w:t>
      </w:r>
      <w:proofErr w:type="spellStart"/>
      <w:r w:rsidR="003649E6" w:rsidRPr="00185DBD">
        <w:rPr>
          <w:rFonts w:ascii="TimesNewRomanPSMT" w:hAnsi="TimesNewRomanPSMT"/>
          <w:color w:val="000000"/>
          <w:sz w:val="20"/>
        </w:rPr>
        <w:t>backoff</w:t>
      </w:r>
      <w:proofErr w:type="spellEnd"/>
      <w:r w:rsidR="003649E6" w:rsidRPr="00185DBD">
        <w:rPr>
          <w:rFonts w:ascii="TimesNewRomanPSMT" w:hAnsi="TimesNewRomanPSMT"/>
          <w:color w:val="000000"/>
          <w:sz w:val="20"/>
        </w:rPr>
        <w:t xml:space="preserve"> counter of the STA reaches zero, it may choose to not transmit and keep its</w:t>
      </w:r>
      <w:r w:rsidR="00185DBD" w:rsidRPr="00185DBD">
        <w:rPr>
          <w:rFonts w:ascii="TimesNewRomanPSMT" w:hAnsi="TimesNewRomanPSMT"/>
          <w:color w:val="000000"/>
          <w:sz w:val="20"/>
        </w:rPr>
        <w:t xml:space="preserve"> </w:t>
      </w:r>
      <w:proofErr w:type="spellStart"/>
      <w:r w:rsidR="003649E6" w:rsidRPr="00185DBD">
        <w:rPr>
          <w:rFonts w:ascii="TimesNewRomanPSMT" w:hAnsi="TimesNewRomanPSMT"/>
          <w:color w:val="000000"/>
          <w:sz w:val="20"/>
        </w:rPr>
        <w:t>backoff</w:t>
      </w:r>
      <w:proofErr w:type="spellEnd"/>
      <w:r w:rsidR="003649E6" w:rsidRPr="00185DBD">
        <w:rPr>
          <w:rFonts w:ascii="TimesNewRomanPSMT" w:hAnsi="TimesNewRomanPSMT"/>
          <w:color w:val="000000"/>
          <w:sz w:val="20"/>
        </w:rPr>
        <w:t xml:space="preserve"> counter at zero.</w:t>
      </w:r>
      <w:r w:rsidR="00185DBD" w:rsidRPr="00185DBD">
        <w:rPr>
          <w:rFonts w:ascii="TimesNewRomanPSMT" w:hAnsi="TimesNewRomanPSMT"/>
          <w:color w:val="000000"/>
          <w:sz w:val="20"/>
        </w:rPr>
        <w:t xml:space="preserve"> </w:t>
      </w:r>
    </w:p>
    <w:p w14:paraId="4E30E061" w14:textId="390FFA88" w:rsidR="0008683B" w:rsidRDefault="002A16A2" w:rsidP="00397B69">
      <w:pPr>
        <w:pStyle w:val="ListParagraph"/>
        <w:numPr>
          <w:ilvl w:val="0"/>
          <w:numId w:val="21"/>
        </w:numPr>
        <w:ind w:leftChars="0"/>
        <w:rPr>
          <w:ins w:id="74" w:author="Akhmetov, Dmitry" w:date="2021-03-01T18:16:00Z"/>
          <w:rFonts w:ascii="TimesNewRomanPSMT" w:hAnsi="TimesNewRomanPSMT"/>
          <w:color w:val="000000"/>
          <w:sz w:val="20"/>
        </w:rPr>
      </w:pPr>
      <w:ins w:id="75" w:author="Akhmetov, Dmitry" w:date="2021-03-22T15:32:00Z">
        <w:r>
          <w:rPr>
            <w:rFonts w:ascii="TimesNewRomanPSMT" w:hAnsi="TimesNewRomanPSMT"/>
            <w:color w:val="000000"/>
            <w:sz w:val="20"/>
          </w:rPr>
          <w:t>(3</w:t>
        </w:r>
      </w:ins>
      <w:ins w:id="76" w:author="Akhmetov, Dmitry" w:date="2021-03-22T15:33:00Z">
        <w:r>
          <w:rPr>
            <w:rFonts w:ascii="TimesNewRomanPSMT" w:hAnsi="TimesNewRomanPSMT"/>
            <w:color w:val="000000"/>
            <w:sz w:val="20"/>
          </w:rPr>
          <w:t>)</w:t>
        </w:r>
      </w:ins>
      <w:r w:rsidR="00185DBD" w:rsidRPr="00185DBD">
        <w:rPr>
          <w:rFonts w:ascii="TimesNewRomanPSMT" w:hAnsi="TimesNewRomanPSMT"/>
          <w:color w:val="000000"/>
          <w:sz w:val="20"/>
        </w:rPr>
        <w:t xml:space="preserve"> </w:t>
      </w:r>
      <w:r w:rsidR="003649E6" w:rsidRPr="00185DBD">
        <w:rPr>
          <w:rFonts w:ascii="TimesNewRomanPSMT" w:hAnsi="TimesNewRomanPSMT"/>
          <w:color w:val="000000"/>
          <w:sz w:val="20"/>
        </w:rPr>
        <w:t xml:space="preserve">If the </w:t>
      </w:r>
      <w:proofErr w:type="spellStart"/>
      <w:r w:rsidR="003649E6" w:rsidRPr="00185DBD">
        <w:rPr>
          <w:rFonts w:ascii="TimesNewRomanPSMT" w:hAnsi="TimesNewRomanPSMT"/>
          <w:color w:val="000000"/>
          <w:sz w:val="20"/>
        </w:rPr>
        <w:t>backoff</w:t>
      </w:r>
      <w:proofErr w:type="spellEnd"/>
      <w:r w:rsidR="003649E6" w:rsidRPr="00185DBD">
        <w:rPr>
          <w:rFonts w:ascii="TimesNewRomanPSMT" w:hAnsi="TimesNewRomanPSMT"/>
          <w:color w:val="000000"/>
          <w:sz w:val="20"/>
        </w:rPr>
        <w:t xml:space="preserve"> counter of the STA has already reached zero, it may perform a new </w:t>
      </w:r>
      <w:proofErr w:type="spellStart"/>
      <w:r w:rsidR="003649E6" w:rsidRPr="00185DBD">
        <w:rPr>
          <w:rFonts w:ascii="TimesNewRomanPSMT" w:hAnsi="TimesNewRomanPSMT"/>
          <w:color w:val="000000"/>
          <w:sz w:val="20"/>
        </w:rPr>
        <w:t>backoff</w:t>
      </w:r>
      <w:proofErr w:type="spellEnd"/>
      <w:r w:rsidR="003649E6" w:rsidRPr="00185DBD">
        <w:rPr>
          <w:rFonts w:ascii="TimesNewRomanPSMT" w:hAnsi="TimesNewRomanPSMT"/>
          <w:color w:val="000000"/>
          <w:sz w:val="20"/>
        </w:rPr>
        <w:t xml:space="preserve"> procedure.</w:t>
      </w:r>
      <w:r w:rsidR="003649E6" w:rsidRPr="00185DBD">
        <w:rPr>
          <w:rFonts w:ascii="TimesNewRomanPSMT" w:hAnsi="TimesNewRomanPSMT"/>
          <w:color w:val="000000"/>
          <w:sz w:val="20"/>
        </w:rPr>
        <w:br/>
        <w:t>CW[AC] and QSRC[AC] are left unchanged.</w:t>
      </w:r>
    </w:p>
    <w:p w14:paraId="645C88CB" w14:textId="77777777" w:rsidR="000B2EB5" w:rsidRDefault="000B2EB5" w:rsidP="005A4262">
      <w:pPr>
        <w:rPr>
          <w:ins w:id="77" w:author="Akhmetov, Dmitry" w:date="2021-03-01T18:18:00Z"/>
          <w:rFonts w:ascii="Arial-BoldMT" w:hAnsi="Arial-BoldMT" w:hint="eastAsia"/>
          <w:b/>
          <w:bCs/>
          <w:color w:val="000000"/>
          <w:sz w:val="20"/>
          <w:highlight w:val="yellow"/>
        </w:rPr>
      </w:pPr>
    </w:p>
    <w:p w14:paraId="523D2EC8" w14:textId="07171A7B" w:rsidR="005A4262" w:rsidRDefault="005A4262" w:rsidP="005A4262">
      <w:pPr>
        <w:rPr>
          <w:ins w:id="78" w:author="Akhmetov, Dmitry" w:date="2021-03-01T18:16:00Z"/>
          <w:rFonts w:ascii="Arial-BoldMT" w:hAnsi="Arial-BoldMT" w:hint="eastAsia"/>
          <w:b/>
          <w:bCs/>
          <w:color w:val="000000"/>
          <w:sz w:val="20"/>
        </w:rPr>
      </w:pPr>
      <w:proofErr w:type="spellStart"/>
      <w:ins w:id="79" w:author="Akhmetov, Dmitry" w:date="2021-03-01T18:16:00Z">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Pr="00DC5E4C">
          <w:rPr>
            <w:rFonts w:ascii="Arial-BoldMT" w:hAnsi="Arial-BoldMT"/>
            <w:b/>
            <w:bCs/>
            <w:color w:val="000000"/>
            <w:sz w:val="20"/>
            <w:highlight w:val="yellow"/>
          </w:rPr>
          <w:t xml:space="preserve"> the following </w:t>
        </w:r>
        <w:r>
          <w:rPr>
            <w:rFonts w:ascii="Arial-BoldMT" w:hAnsi="Arial-BoldMT"/>
            <w:b/>
            <w:bCs/>
            <w:color w:val="000000"/>
            <w:sz w:val="20"/>
            <w:highlight w:val="yellow"/>
          </w:rPr>
          <w:t>Note</w:t>
        </w:r>
      </w:ins>
      <w:ins w:id="80" w:author="Akhmetov, Dmitry" w:date="2021-03-02T17:43:00Z">
        <w:r w:rsidR="00E94D2B">
          <w:rPr>
            <w:rFonts w:ascii="Arial-BoldMT" w:hAnsi="Arial-BoldMT"/>
            <w:b/>
            <w:bCs/>
            <w:color w:val="000000"/>
            <w:sz w:val="20"/>
            <w:highlight w:val="yellow"/>
          </w:rPr>
          <w:t>s</w:t>
        </w:r>
      </w:ins>
      <w:ins w:id="81" w:author="Akhmetov, Dmitry" w:date="2021-03-01T18:16:00Z">
        <w:r>
          <w:rPr>
            <w:rFonts w:ascii="Arial-BoldMT" w:hAnsi="Arial-BoldMT"/>
            <w:b/>
            <w:bCs/>
            <w:color w:val="000000"/>
            <w:sz w:val="20"/>
            <w:highlight w:val="yellow"/>
          </w:rPr>
          <w:t xml:space="preserve"> </w:t>
        </w:r>
      </w:ins>
      <w:ins w:id="82" w:author="Akhmetov, Dmitry" w:date="2021-03-04T11:24:00Z">
        <w:r w:rsidR="008051EC">
          <w:rPr>
            <w:rFonts w:ascii="Arial-BoldMT" w:hAnsi="Arial-BoldMT"/>
            <w:b/>
            <w:bCs/>
            <w:color w:val="000000"/>
            <w:sz w:val="20"/>
            <w:highlight w:val="yellow"/>
          </w:rPr>
          <w:t xml:space="preserve">following </w:t>
        </w:r>
      </w:ins>
      <w:ins w:id="83" w:author="Akhmetov, Dmitry" w:date="2021-03-01T18:16:00Z">
        <w:r>
          <w:rPr>
            <w:rFonts w:ascii="Arial-BoldMT" w:hAnsi="Arial-BoldMT"/>
            <w:b/>
            <w:bCs/>
            <w:color w:val="000000"/>
            <w:sz w:val="20"/>
            <w:highlight w:val="yellow"/>
          </w:rPr>
          <w:t>P14</w:t>
        </w:r>
      </w:ins>
      <w:ins w:id="84" w:author="Akhmetov, Dmitry" w:date="2021-03-01T18:17:00Z">
        <w:r w:rsidR="00EF2364">
          <w:rPr>
            <w:rFonts w:ascii="Arial-BoldMT" w:hAnsi="Arial-BoldMT"/>
            <w:b/>
            <w:bCs/>
            <w:color w:val="000000"/>
            <w:sz w:val="20"/>
            <w:highlight w:val="yellow"/>
          </w:rPr>
          <w:t>4</w:t>
        </w:r>
      </w:ins>
      <w:ins w:id="85" w:author="Akhmetov, Dmitry" w:date="2021-03-01T18:16:00Z">
        <w:r>
          <w:rPr>
            <w:rFonts w:ascii="Arial-BoldMT" w:hAnsi="Arial-BoldMT"/>
            <w:b/>
            <w:bCs/>
            <w:color w:val="000000"/>
            <w:sz w:val="20"/>
            <w:highlight w:val="yellow"/>
          </w:rPr>
          <w:t>L</w:t>
        </w:r>
      </w:ins>
      <w:ins w:id="86" w:author="Akhmetov, Dmitry" w:date="2021-03-01T18:17:00Z">
        <w:r w:rsidR="00EF2364">
          <w:rPr>
            <w:rFonts w:ascii="Arial-BoldMT" w:hAnsi="Arial-BoldMT"/>
            <w:b/>
            <w:bCs/>
            <w:color w:val="000000"/>
            <w:sz w:val="20"/>
            <w:highlight w:val="yellow"/>
          </w:rPr>
          <w:t>49</w:t>
        </w:r>
      </w:ins>
      <w:ins w:id="87" w:author="Akhmetov, Dmitry" w:date="2021-03-01T18:16:00Z">
        <w:r>
          <w:rPr>
            <w:rFonts w:ascii="Arial-BoldMT" w:hAnsi="Arial-BoldMT"/>
            <w:b/>
            <w:bCs/>
            <w:color w:val="000000"/>
            <w:sz w:val="20"/>
            <w:highlight w:val="yellow"/>
          </w:rPr>
          <w:t xml:space="preserve"> </w:t>
        </w:r>
        <w:r w:rsidRPr="00DC5E4C">
          <w:rPr>
            <w:rFonts w:ascii="Arial-BoldMT" w:hAnsi="Arial-BoldMT"/>
            <w:b/>
            <w:bCs/>
            <w:color w:val="000000"/>
            <w:sz w:val="20"/>
            <w:highlight w:val="yellow"/>
          </w:rPr>
          <w:t xml:space="preserve">in </w:t>
        </w:r>
        <w:r>
          <w:rPr>
            <w:rFonts w:ascii="Arial-BoldMT" w:hAnsi="Arial-BoldMT"/>
            <w:b/>
            <w:bCs/>
            <w:color w:val="000000"/>
            <w:sz w:val="20"/>
            <w:highlight w:val="yellow"/>
          </w:rPr>
          <w:t>Subclause 35.3.</w:t>
        </w:r>
      </w:ins>
      <w:ins w:id="88" w:author="Akhmetov, Dmitry" w:date="2021-03-22T15:34:00Z">
        <w:r w:rsidR="006A481A">
          <w:rPr>
            <w:rFonts w:ascii="Arial-BoldMT" w:hAnsi="Arial-BoldMT"/>
            <w:b/>
            <w:bCs/>
            <w:color w:val="000000"/>
            <w:sz w:val="20"/>
            <w:highlight w:val="yellow"/>
          </w:rPr>
          <w:t>13</w:t>
        </w:r>
      </w:ins>
      <w:ins w:id="89" w:author="Akhmetov, Dmitry" w:date="2021-03-01T18:17:00Z">
        <w:r w:rsidR="000B2EB5">
          <w:rPr>
            <w:rFonts w:ascii="Arial-BoldMT" w:hAnsi="Arial-BoldMT"/>
            <w:b/>
            <w:bCs/>
            <w:color w:val="000000"/>
            <w:sz w:val="20"/>
            <w:highlight w:val="yellow"/>
          </w:rPr>
          <w:t>.</w:t>
        </w:r>
      </w:ins>
      <w:ins w:id="90" w:author="Akhmetov, Dmitry" w:date="2021-03-22T15:34:00Z">
        <w:r w:rsidR="006A481A">
          <w:rPr>
            <w:rFonts w:ascii="Arial-BoldMT" w:hAnsi="Arial-BoldMT"/>
            <w:b/>
            <w:bCs/>
            <w:color w:val="000000"/>
            <w:sz w:val="20"/>
            <w:highlight w:val="yellow"/>
          </w:rPr>
          <w:t>6</w:t>
        </w:r>
      </w:ins>
      <w:ins w:id="91" w:author="Akhmetov, Dmitry" w:date="2021-03-01T18:16:00Z">
        <w:r w:rsidRPr="00C72B2A">
          <w:rPr>
            <w:rFonts w:ascii="Arial-BoldMT" w:hAnsi="Arial-BoldMT"/>
            <w:b/>
            <w:bCs/>
            <w:color w:val="000000"/>
            <w:sz w:val="20"/>
            <w:highlight w:val="yellow"/>
          </w:rPr>
          <w:t>:</w:t>
        </w:r>
      </w:ins>
    </w:p>
    <w:p w14:paraId="12DEE5C0" w14:textId="77777777" w:rsidR="005A4262" w:rsidRPr="000B2EB5" w:rsidRDefault="005A4262" w:rsidP="005A4262">
      <w:pPr>
        <w:rPr>
          <w:ins w:id="92" w:author="Akhmetov, Dmitry" w:date="2021-03-01T18:09:00Z"/>
          <w:rFonts w:ascii="TimesNewRomanPSMT" w:hAnsi="TimesNewRomanPSMT"/>
          <w:color w:val="000000"/>
          <w:sz w:val="20"/>
        </w:rPr>
      </w:pPr>
    </w:p>
    <w:p w14:paraId="267C2C9C" w14:textId="2884F68B" w:rsidR="00947B05" w:rsidRDefault="00A30E36" w:rsidP="00A30E36">
      <w:pPr>
        <w:rPr>
          <w:ins w:id="93" w:author="Cariou, Laurent" w:date="2021-03-04T18:58:00Z"/>
          <w:rFonts w:ascii="TimesNewRomanPSMT" w:hAnsi="TimesNewRomanPSMT"/>
          <w:color w:val="000000"/>
          <w:sz w:val="20"/>
        </w:rPr>
      </w:pPr>
      <w:ins w:id="94" w:author="Akhmetov, Dmitry" w:date="2021-03-01T18:10:00Z">
        <w:r w:rsidRPr="00917986">
          <w:rPr>
            <w:rFonts w:ascii="TimesNewRomanPSMT" w:hAnsi="TimesNewRomanPSMT"/>
            <w:color w:val="000000"/>
            <w:sz w:val="20"/>
          </w:rPr>
          <w:t>Note 1:</w:t>
        </w:r>
      </w:ins>
      <w:ins w:id="95" w:author="Akhmetov, Dmitry" w:date="2021-03-02T18:27:00Z">
        <w:r w:rsidR="002156D1">
          <w:rPr>
            <w:rFonts w:ascii="TimesNewRomanPSMT" w:hAnsi="TimesNewRomanPSMT"/>
            <w:color w:val="000000"/>
            <w:sz w:val="20"/>
          </w:rPr>
          <w:t xml:space="preserve"> </w:t>
        </w:r>
      </w:ins>
      <w:ins w:id="96" w:author="Akhmetov, Dmitry" w:date="2021-03-04T10:45:00Z">
        <w:r w:rsidR="005A2812">
          <w:rPr>
            <w:rFonts w:ascii="TimesNewRomanPSMT" w:hAnsi="TimesNewRomanPSMT"/>
            <w:color w:val="000000"/>
            <w:sz w:val="20"/>
          </w:rPr>
          <w:t xml:space="preserve">A STA with </w:t>
        </w:r>
        <w:proofErr w:type="spellStart"/>
        <w:r w:rsidR="005A2812">
          <w:rPr>
            <w:rFonts w:ascii="TimesNewRomanPSMT" w:hAnsi="TimesNewRomanPSMT"/>
            <w:color w:val="000000"/>
            <w:sz w:val="20"/>
          </w:rPr>
          <w:t>backoff</w:t>
        </w:r>
        <w:proofErr w:type="spellEnd"/>
        <w:r w:rsidR="005A2812">
          <w:rPr>
            <w:rFonts w:ascii="TimesNewRomanPSMT" w:hAnsi="TimesNewRomanPSMT"/>
            <w:color w:val="000000"/>
            <w:sz w:val="20"/>
          </w:rPr>
          <w:t xml:space="preserve"> counter that has already reached zero performs a new </w:t>
        </w:r>
        <w:proofErr w:type="spellStart"/>
        <w:r w:rsidR="005A2812">
          <w:rPr>
            <w:rFonts w:ascii="TimesNewRomanPSMT" w:hAnsi="TimesNewRomanPSMT"/>
            <w:color w:val="000000"/>
            <w:sz w:val="20"/>
          </w:rPr>
          <w:t>backoff</w:t>
        </w:r>
        <w:proofErr w:type="spellEnd"/>
        <w:r w:rsidR="005A2812">
          <w:rPr>
            <w:rFonts w:ascii="TimesNewRomanPSMT" w:hAnsi="TimesNewRomanPSMT"/>
            <w:color w:val="000000"/>
            <w:sz w:val="20"/>
          </w:rPr>
          <w:t xml:space="preserve"> procedure before being allowed to initiate transmission on a link following condition (a) (#3399)</w:t>
        </w:r>
      </w:ins>
    </w:p>
    <w:p w14:paraId="71A81BBC" w14:textId="77777777" w:rsidR="00925F06" w:rsidRDefault="00925F06" w:rsidP="00A30E36">
      <w:pPr>
        <w:rPr>
          <w:ins w:id="97" w:author="Akhmetov, Dmitry" w:date="2021-03-02T19:21:00Z"/>
          <w:rFonts w:ascii="TimesNewRomanPSMT" w:hAnsi="TimesNewRomanPSMT"/>
          <w:color w:val="000000"/>
          <w:sz w:val="20"/>
        </w:rPr>
      </w:pPr>
    </w:p>
    <w:p w14:paraId="7FF653C7" w14:textId="15849CC8" w:rsidR="00A30E36" w:rsidRDefault="00947B05" w:rsidP="00A30E36">
      <w:pPr>
        <w:rPr>
          <w:ins w:id="98" w:author="Akhmetov, Dmitry" w:date="2021-03-03T14:07:00Z"/>
          <w:rFonts w:ascii="TimesNewRomanPSMT" w:hAnsi="TimesNewRomanPSMT"/>
          <w:color w:val="000000"/>
          <w:sz w:val="20"/>
        </w:rPr>
      </w:pPr>
      <w:ins w:id="99" w:author="Akhmetov, Dmitry" w:date="2021-03-02T19:21:00Z">
        <w:r>
          <w:rPr>
            <w:rFonts w:ascii="TimesNewRomanPSMT" w:hAnsi="TimesNewRomanPSMT"/>
            <w:color w:val="000000"/>
            <w:sz w:val="20"/>
          </w:rPr>
          <w:t xml:space="preserve">Note 2: </w:t>
        </w:r>
      </w:ins>
      <w:ins w:id="100" w:author="Akhmetov, Dmitry" w:date="2021-03-01T18:10:00Z">
        <w:r w:rsidR="00A30E36" w:rsidRPr="00917986">
          <w:rPr>
            <w:rFonts w:ascii="TimesNewRomanPSMT" w:hAnsi="TimesNewRomanPSMT"/>
            <w:color w:val="000000"/>
            <w:sz w:val="20"/>
          </w:rPr>
          <w:t xml:space="preserve">To initiate a new </w:t>
        </w:r>
        <w:proofErr w:type="spellStart"/>
        <w:r w:rsidR="00A30E36" w:rsidRPr="00917986">
          <w:rPr>
            <w:rFonts w:ascii="TimesNewRomanPSMT" w:hAnsi="TimesNewRomanPSMT"/>
            <w:color w:val="000000"/>
            <w:sz w:val="20"/>
          </w:rPr>
          <w:t>backoff</w:t>
        </w:r>
        <w:proofErr w:type="spellEnd"/>
        <w:r w:rsidR="00A30E36" w:rsidRPr="00917986">
          <w:rPr>
            <w:rFonts w:ascii="TimesNewRomanPSMT" w:hAnsi="TimesNewRomanPSMT"/>
            <w:color w:val="000000"/>
            <w:sz w:val="20"/>
          </w:rPr>
          <w:t xml:space="preserve"> procedure for EDCAF </w:t>
        </w:r>
      </w:ins>
      <w:ins w:id="101" w:author="Akhmetov, Dmitry" w:date="2021-03-22T13:41:00Z">
        <w:r w:rsidR="00FF2C78">
          <w:rPr>
            <w:rFonts w:ascii="TimesNewRomanPSMT" w:hAnsi="TimesNewRomanPSMT"/>
            <w:color w:val="000000"/>
            <w:sz w:val="20"/>
          </w:rPr>
          <w:t>as in (3)</w:t>
        </w:r>
      </w:ins>
      <w:ins w:id="102" w:author="Cariou, Laurent" w:date="2021-03-04T19:06:00Z">
        <w:r w:rsidR="000C7265">
          <w:rPr>
            <w:rFonts w:ascii="TimesNewRomanPSMT" w:hAnsi="TimesNewRomanPSMT"/>
            <w:color w:val="000000"/>
            <w:sz w:val="20"/>
          </w:rPr>
          <w:t xml:space="preserve"> </w:t>
        </w:r>
      </w:ins>
      <w:ins w:id="103" w:author="Akhmetov, Dmitry" w:date="2021-03-01T18:10:00Z">
        <w:r w:rsidR="00A30E36" w:rsidRPr="00917986">
          <w:rPr>
            <w:rFonts w:ascii="TimesNewRomanPSMT" w:hAnsi="TimesNewRomanPSMT"/>
            <w:color w:val="000000"/>
            <w:sz w:val="20"/>
          </w:rPr>
          <w:t>with</w:t>
        </w:r>
      </w:ins>
      <w:ins w:id="104" w:author="Akhmetov, Dmitry" w:date="2021-03-22T13:41:00Z">
        <w:r w:rsidR="00FF2C78">
          <w:rPr>
            <w:rFonts w:ascii="TimesNewRomanPSMT" w:hAnsi="TimesNewRomanPSMT"/>
            <w:color w:val="000000"/>
            <w:sz w:val="20"/>
          </w:rPr>
          <w:t xml:space="preserve"> a</w:t>
        </w:r>
      </w:ins>
      <w:ins w:id="105" w:author="Matthew Fischer" w:date="2021-03-15T18:28:00Z">
        <w:r w:rsidR="00FF344B">
          <w:rPr>
            <w:rFonts w:ascii="TimesNewRomanPSMT" w:hAnsi="TimesNewRomanPSMT"/>
            <w:color w:val="000000"/>
            <w:sz w:val="20"/>
          </w:rPr>
          <w:t xml:space="preserve"> </w:t>
        </w:r>
      </w:ins>
      <w:proofErr w:type="spellStart"/>
      <w:ins w:id="106" w:author="Akhmetov, Dmitry" w:date="2021-03-01T18:10:00Z">
        <w:r w:rsidR="00A30E36" w:rsidRPr="00917986">
          <w:rPr>
            <w:rFonts w:ascii="TimesNewRomanPSMT" w:hAnsi="TimesNewRomanPSMT"/>
            <w:color w:val="000000"/>
            <w:sz w:val="20"/>
          </w:rPr>
          <w:t>backoff</w:t>
        </w:r>
        <w:proofErr w:type="spellEnd"/>
        <w:r w:rsidR="00A30E36" w:rsidRPr="00917986">
          <w:rPr>
            <w:rFonts w:ascii="TimesNewRomanPSMT" w:hAnsi="TimesNewRomanPSMT"/>
            <w:color w:val="000000"/>
            <w:sz w:val="20"/>
          </w:rPr>
          <w:t xml:space="preserve"> counter</w:t>
        </w:r>
      </w:ins>
      <w:ins w:id="107" w:author="Cariou, Laurent" w:date="2021-03-04T18:53:00Z">
        <w:r w:rsidR="00A30E36" w:rsidRPr="00917986">
          <w:rPr>
            <w:rFonts w:ascii="TimesNewRomanPSMT" w:hAnsi="TimesNewRomanPSMT"/>
            <w:color w:val="000000"/>
            <w:sz w:val="20"/>
          </w:rPr>
          <w:t xml:space="preserve"> </w:t>
        </w:r>
      </w:ins>
      <w:ins w:id="108" w:author="Akhmetov, Dmitry" w:date="2021-03-01T18:10:00Z">
        <w:r w:rsidR="00A30E36" w:rsidRPr="00917986">
          <w:rPr>
            <w:rFonts w:ascii="TimesNewRomanPSMT" w:hAnsi="TimesNewRomanPSMT"/>
            <w:color w:val="000000"/>
            <w:sz w:val="20"/>
          </w:rPr>
          <w:t xml:space="preserve">that already reached zero a STA </w:t>
        </w:r>
      </w:ins>
      <w:ins w:id="109" w:author="Akhmetov, Dmitry" w:date="2021-03-22T13:41:00Z">
        <w:r w:rsidR="008C1EFF">
          <w:rPr>
            <w:rFonts w:ascii="TimesNewRomanPSMT" w:hAnsi="TimesNewRomanPSMT"/>
            <w:color w:val="000000"/>
            <w:sz w:val="20"/>
          </w:rPr>
          <w:t>obeys</w:t>
        </w:r>
      </w:ins>
      <w:ins w:id="110" w:author="Akhmetov, Dmitry" w:date="2021-03-04T10:49:00Z">
        <w:r w:rsidR="005A4E51">
          <w:rPr>
            <w:rFonts w:ascii="TimesNewRomanPSMT" w:hAnsi="TimesNewRomanPSMT"/>
            <w:color w:val="000000"/>
            <w:sz w:val="20"/>
          </w:rPr>
          <w:t xml:space="preserve"> deferral procedures </w:t>
        </w:r>
        <w:r w:rsidR="006517C8">
          <w:rPr>
            <w:rFonts w:ascii="TimesNewRomanPSMT" w:hAnsi="TimesNewRomanPSMT"/>
            <w:color w:val="000000"/>
            <w:sz w:val="20"/>
          </w:rPr>
          <w:t xml:space="preserve">following </w:t>
        </w:r>
      </w:ins>
      <w:ins w:id="111" w:author="Akhmetov, Dmitry" w:date="2021-03-04T10:50:00Z">
        <w:r w:rsidR="009220C2">
          <w:rPr>
            <w:rFonts w:ascii="TimesNewRomanPSMT" w:hAnsi="TimesNewRomanPSMT"/>
            <w:color w:val="000000"/>
            <w:sz w:val="20"/>
          </w:rPr>
          <w:t xml:space="preserve">the last </w:t>
        </w:r>
        <w:r w:rsidR="00300D21">
          <w:rPr>
            <w:rFonts w:ascii="TimesNewRomanPSMT" w:hAnsi="TimesNewRomanPSMT"/>
            <w:color w:val="000000"/>
            <w:sz w:val="20"/>
          </w:rPr>
          <w:t xml:space="preserve">medium transition </w:t>
        </w:r>
        <w:r w:rsidR="009E4FC5">
          <w:rPr>
            <w:rFonts w:ascii="TimesNewRomanPSMT" w:hAnsi="TimesNewRomanPSMT"/>
            <w:color w:val="000000"/>
            <w:sz w:val="20"/>
          </w:rPr>
          <w:t xml:space="preserve">to idle as described </w:t>
        </w:r>
      </w:ins>
      <w:ins w:id="112" w:author="Akhmetov, Dmitry" w:date="2021-03-04T10:49:00Z">
        <w:r w:rsidR="005A4E51">
          <w:rPr>
            <w:rFonts w:ascii="TimesNewRomanPSMT" w:hAnsi="TimesNewRomanPSMT"/>
            <w:color w:val="000000"/>
            <w:sz w:val="20"/>
          </w:rPr>
          <w:t xml:space="preserve">in </w:t>
        </w:r>
      </w:ins>
      <w:ins w:id="113" w:author="Akhmetov, Dmitry" w:date="2021-03-01T18:10:00Z">
        <w:r w:rsidR="00A30E36" w:rsidRPr="00917986">
          <w:rPr>
            <w:rFonts w:ascii="TimesNewRomanPSMT" w:hAnsi="TimesNewRomanPSMT"/>
            <w:color w:val="000000"/>
            <w:sz w:val="20"/>
          </w:rPr>
          <w:t>10.23.2.</w:t>
        </w:r>
      </w:ins>
      <w:ins w:id="114" w:author="Akhmetov, Dmitry" w:date="2021-03-01T18:45:00Z">
        <w:r w:rsidR="00F15233">
          <w:rPr>
            <w:rFonts w:ascii="TimesNewRomanPSMT" w:hAnsi="TimesNewRomanPSMT"/>
            <w:color w:val="000000"/>
            <w:sz w:val="20"/>
          </w:rPr>
          <w:t>4</w:t>
        </w:r>
      </w:ins>
      <w:ins w:id="115" w:author="Akhmetov, Dmitry" w:date="2021-03-01T18:10:00Z">
        <w:r w:rsidR="00A30E36" w:rsidRPr="00917986">
          <w:rPr>
            <w:rFonts w:ascii="TimesNewRomanPSMT" w:hAnsi="TimesNewRomanPSMT"/>
            <w:color w:val="000000"/>
            <w:sz w:val="20"/>
          </w:rPr>
          <w:t xml:space="preserve"> and 10.3.4.3</w:t>
        </w:r>
      </w:ins>
      <w:ins w:id="116" w:author="Akhmetov, Dmitry" w:date="2021-03-02T18:26:00Z">
        <w:r w:rsidR="0041698E">
          <w:rPr>
            <w:rFonts w:ascii="TimesNewRomanPSMT" w:hAnsi="TimesNewRomanPSMT"/>
            <w:color w:val="000000"/>
            <w:sz w:val="20"/>
          </w:rPr>
          <w:t xml:space="preserve">. </w:t>
        </w:r>
      </w:ins>
      <w:ins w:id="117" w:author="Akhmetov, Dmitry" w:date="2021-03-01T18:11:00Z">
        <w:r w:rsidR="001101EA" w:rsidRPr="003609CF">
          <w:rPr>
            <w:rFonts w:ascii="TimesNewRomanPSMT" w:hAnsi="TimesNewRomanPSMT"/>
            <w:color w:val="000000"/>
            <w:sz w:val="20"/>
          </w:rPr>
          <w:t>(</w:t>
        </w:r>
      </w:ins>
      <w:ins w:id="118" w:author="Akhmetov, Dmitry" w:date="2021-03-01T18:12:00Z">
        <w:r w:rsidR="001101EA" w:rsidRPr="00362954">
          <w:rPr>
            <w:rFonts w:ascii="TimesNewRomanPSMT" w:hAnsi="TimesNewRomanPSMT"/>
            <w:color w:val="000000"/>
            <w:sz w:val="20"/>
          </w:rPr>
          <w:t>#1439, 1509</w:t>
        </w:r>
      </w:ins>
      <w:ins w:id="119" w:author="Akhmetov, Dmitry" w:date="2021-03-03T11:40:00Z">
        <w:r w:rsidR="00DE24FD">
          <w:rPr>
            <w:rFonts w:ascii="TimesNewRomanPSMT" w:hAnsi="TimesNewRomanPSMT"/>
            <w:color w:val="000000"/>
            <w:sz w:val="20"/>
          </w:rPr>
          <w:t>)</w:t>
        </w:r>
      </w:ins>
    </w:p>
    <w:p w14:paraId="75DEBEB7" w14:textId="03020E7F" w:rsidR="00CC17C9" w:rsidRDefault="00CC17C9" w:rsidP="00CC17C9">
      <w:pPr>
        <w:rPr>
          <w:ins w:id="120" w:author="Akhmetov, Dmitry" w:date="2021-03-03T14:07:00Z"/>
          <w:rFonts w:ascii="Calibri" w:hAnsi="Calibri" w:cs="Calibri"/>
          <w:color w:val="000000"/>
          <w:szCs w:val="18"/>
          <w:highlight w:val="yellow"/>
        </w:rPr>
      </w:pPr>
    </w:p>
    <w:p w14:paraId="0426464F" w14:textId="7D476917" w:rsidR="00CC17C9" w:rsidRDefault="00CC17C9" w:rsidP="00A30E36">
      <w:pPr>
        <w:rPr>
          <w:ins w:id="121" w:author="Akhmetov, Dmitry" w:date="2021-03-01T18:40:00Z"/>
          <w:rFonts w:ascii="TimesNewRomanPSMT" w:hAnsi="TimesNewRomanPSMT"/>
          <w:color w:val="000000"/>
          <w:sz w:val="20"/>
        </w:rPr>
      </w:pPr>
    </w:p>
    <w:p w14:paraId="544A9286" w14:textId="4BE40123" w:rsidR="00F122A9" w:rsidRDefault="00F122A9" w:rsidP="00860DF1">
      <w:pPr>
        <w:rPr>
          <w:rFonts w:ascii="TimesNewRomanPSMT" w:hAnsi="TimesNewRomanPSMT"/>
          <w:color w:val="000000"/>
          <w:sz w:val="20"/>
        </w:rPr>
      </w:pPr>
    </w:p>
    <w:p w14:paraId="6A02DB4F" w14:textId="43828B40" w:rsidR="00EE1481" w:rsidRDefault="00EE1481" w:rsidP="00EE1481">
      <w:pPr>
        <w:rPr>
          <w:ins w:id="122" w:author="Akhmetov, Dmitry" w:date="2021-03-02T17:46:00Z"/>
          <w:rFonts w:ascii="Arial-BoldMT" w:hAnsi="Arial-BoldMT" w:hint="eastAsia"/>
          <w:b/>
          <w:bCs/>
          <w:color w:val="000000"/>
          <w:sz w:val="20"/>
        </w:rPr>
      </w:pPr>
      <w:proofErr w:type="spellStart"/>
      <w:ins w:id="123" w:author="Akhmetov, Dmitry" w:date="2021-03-02T17:46:00Z">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Pr="00DC5E4C">
          <w:rPr>
            <w:rFonts w:ascii="Arial-BoldMT" w:hAnsi="Arial-BoldMT"/>
            <w:b/>
            <w:bCs/>
            <w:color w:val="000000"/>
            <w:sz w:val="20"/>
            <w:highlight w:val="yellow"/>
          </w:rPr>
          <w:t xml:space="preserve"> the following </w:t>
        </w:r>
        <w:r>
          <w:rPr>
            <w:rFonts w:ascii="Arial-BoldMT" w:hAnsi="Arial-BoldMT"/>
            <w:b/>
            <w:bCs/>
            <w:color w:val="000000"/>
            <w:sz w:val="20"/>
            <w:highlight w:val="yellow"/>
          </w:rPr>
          <w:t>paragraph</w:t>
        </w:r>
      </w:ins>
      <w:ins w:id="124" w:author="Akhmetov, Dmitry" w:date="2021-03-02T18:31:00Z">
        <w:r w:rsidR="00DB4CDD">
          <w:rPr>
            <w:rFonts w:ascii="Arial-BoldMT" w:hAnsi="Arial-BoldMT"/>
            <w:b/>
            <w:bCs/>
            <w:color w:val="000000"/>
            <w:sz w:val="20"/>
            <w:highlight w:val="yellow"/>
          </w:rPr>
          <w:t>s</w:t>
        </w:r>
      </w:ins>
      <w:ins w:id="125" w:author="Akhmetov, Dmitry" w:date="2021-03-02T17:46:00Z">
        <w:r>
          <w:rPr>
            <w:rFonts w:ascii="Arial-BoldMT" w:hAnsi="Arial-BoldMT"/>
            <w:b/>
            <w:bCs/>
            <w:color w:val="000000"/>
            <w:sz w:val="20"/>
            <w:highlight w:val="yellow"/>
          </w:rPr>
          <w:t xml:space="preserve"> after Notes </w:t>
        </w:r>
        <w:r w:rsidRPr="00DC5E4C">
          <w:rPr>
            <w:rFonts w:ascii="Arial-BoldMT" w:hAnsi="Arial-BoldMT"/>
            <w:b/>
            <w:bCs/>
            <w:color w:val="000000"/>
            <w:sz w:val="20"/>
            <w:highlight w:val="yellow"/>
          </w:rPr>
          <w:t xml:space="preserve">in </w:t>
        </w:r>
        <w:r>
          <w:rPr>
            <w:rFonts w:ascii="Arial-BoldMT" w:hAnsi="Arial-BoldMT"/>
            <w:b/>
            <w:bCs/>
            <w:color w:val="000000"/>
            <w:sz w:val="20"/>
            <w:highlight w:val="yellow"/>
          </w:rPr>
          <w:t>Subclause 35.3.1</w:t>
        </w:r>
      </w:ins>
      <w:ins w:id="126" w:author="Akhmetov, Dmitry" w:date="2021-03-22T15:34:00Z">
        <w:r w:rsidR="006A481A">
          <w:rPr>
            <w:rFonts w:ascii="Arial-BoldMT" w:hAnsi="Arial-BoldMT"/>
            <w:b/>
            <w:bCs/>
            <w:color w:val="000000"/>
            <w:sz w:val="20"/>
            <w:highlight w:val="yellow"/>
          </w:rPr>
          <w:t>3</w:t>
        </w:r>
      </w:ins>
      <w:ins w:id="127" w:author="Akhmetov, Dmitry" w:date="2021-03-02T17:46:00Z">
        <w:r>
          <w:rPr>
            <w:rFonts w:ascii="Arial-BoldMT" w:hAnsi="Arial-BoldMT"/>
            <w:b/>
            <w:bCs/>
            <w:color w:val="000000"/>
            <w:sz w:val="20"/>
            <w:highlight w:val="yellow"/>
          </w:rPr>
          <w:t>.</w:t>
        </w:r>
      </w:ins>
      <w:ins w:id="128" w:author="Akhmetov, Dmitry" w:date="2021-03-22T15:34:00Z">
        <w:r w:rsidR="006A481A">
          <w:rPr>
            <w:rFonts w:ascii="Arial-BoldMT" w:hAnsi="Arial-BoldMT"/>
            <w:b/>
            <w:bCs/>
            <w:color w:val="000000"/>
            <w:sz w:val="20"/>
            <w:highlight w:val="yellow"/>
          </w:rPr>
          <w:t>6</w:t>
        </w:r>
      </w:ins>
      <w:ins w:id="129" w:author="Akhmetov, Dmitry" w:date="2021-03-02T17:46:00Z">
        <w:r w:rsidRPr="00C72B2A">
          <w:rPr>
            <w:rFonts w:ascii="Arial-BoldMT" w:hAnsi="Arial-BoldMT"/>
            <w:b/>
            <w:bCs/>
            <w:color w:val="000000"/>
            <w:sz w:val="20"/>
            <w:highlight w:val="yellow"/>
          </w:rPr>
          <w:t>:</w:t>
        </w:r>
      </w:ins>
    </w:p>
    <w:p w14:paraId="78B00583" w14:textId="054FEBE0" w:rsidR="00F122A9" w:rsidRDefault="00F122A9" w:rsidP="00860DF1">
      <w:pPr>
        <w:rPr>
          <w:ins w:id="130" w:author="Akhmetov, Dmitry" w:date="2021-03-02T18:29:00Z"/>
          <w:rFonts w:ascii="TimesNewRomanPSMT" w:hAnsi="TimesNewRomanPSMT"/>
          <w:color w:val="000000"/>
          <w:sz w:val="20"/>
        </w:rPr>
      </w:pPr>
    </w:p>
    <w:p w14:paraId="6618922A" w14:textId="3A8642E7" w:rsidR="001070FC" w:rsidRDefault="00F82F18" w:rsidP="00860DF1">
      <w:pPr>
        <w:rPr>
          <w:ins w:id="131" w:author="Akhmetov, Dmitry" w:date="2021-03-02T18:29:00Z"/>
          <w:rFonts w:ascii="TimesNewRomanPSMT" w:hAnsi="TimesNewRomanPSMT"/>
          <w:color w:val="000000"/>
          <w:sz w:val="20"/>
        </w:rPr>
      </w:pPr>
      <w:ins w:id="132" w:author="Akhmetov, Dmitry" w:date="2021-03-03T11:51:00Z">
        <w:r>
          <w:rPr>
            <w:rFonts w:ascii="TimesNewRomanPSMT" w:hAnsi="TimesNewRomanPSMT"/>
            <w:color w:val="000000"/>
            <w:sz w:val="20"/>
          </w:rPr>
          <w:t>A</w:t>
        </w:r>
      </w:ins>
      <w:ins w:id="133" w:author="Akhmetov, Dmitry" w:date="2021-03-02T18:29:00Z">
        <w:r w:rsidR="001070FC">
          <w:rPr>
            <w:rFonts w:ascii="TimesNewRomanPSMT" w:hAnsi="TimesNewRomanPSMT"/>
            <w:color w:val="000000"/>
            <w:sz w:val="20"/>
          </w:rPr>
          <w:t xml:space="preserve"> STA that choose</w:t>
        </w:r>
      </w:ins>
      <w:ins w:id="134" w:author="Akhmetov, Dmitry" w:date="2021-03-10T12:04:00Z">
        <w:r w:rsidR="00396BD3">
          <w:rPr>
            <w:rFonts w:ascii="TimesNewRomanPSMT" w:hAnsi="TimesNewRomanPSMT"/>
            <w:color w:val="000000"/>
            <w:sz w:val="20"/>
          </w:rPr>
          <w:t>s</w:t>
        </w:r>
      </w:ins>
      <w:ins w:id="135" w:author="Akhmetov, Dmitry" w:date="2021-03-02T18:29:00Z">
        <w:r w:rsidR="001070FC">
          <w:rPr>
            <w:rFonts w:ascii="TimesNewRomanPSMT" w:hAnsi="TimesNewRomanPSMT"/>
            <w:color w:val="000000"/>
            <w:sz w:val="20"/>
          </w:rPr>
          <w:t xml:space="preserve"> not to transmit after the </w:t>
        </w:r>
        <w:proofErr w:type="spellStart"/>
        <w:r w:rsidR="001070FC">
          <w:rPr>
            <w:rFonts w:ascii="TimesNewRomanPSMT" w:hAnsi="TimesNewRomanPSMT"/>
            <w:color w:val="000000"/>
            <w:sz w:val="20"/>
          </w:rPr>
          <w:t>backoff</w:t>
        </w:r>
        <w:proofErr w:type="spellEnd"/>
        <w:r w:rsidR="001070FC">
          <w:rPr>
            <w:rFonts w:ascii="TimesNewRomanPSMT" w:hAnsi="TimesNewRomanPSMT"/>
            <w:color w:val="000000"/>
            <w:sz w:val="20"/>
          </w:rPr>
          <w:t xml:space="preserve"> counter reache</w:t>
        </w:r>
      </w:ins>
      <w:ins w:id="136" w:author="Akhmetov, Dmitry" w:date="2021-03-03T15:42:00Z">
        <w:r w:rsidR="00E63597">
          <w:rPr>
            <w:rFonts w:ascii="TimesNewRomanPSMT" w:hAnsi="TimesNewRomanPSMT"/>
            <w:color w:val="000000"/>
            <w:sz w:val="20"/>
          </w:rPr>
          <w:t>d</w:t>
        </w:r>
      </w:ins>
      <w:ins w:id="137" w:author="Akhmetov, Dmitry" w:date="2021-03-02T18:29:00Z">
        <w:r w:rsidR="001070FC">
          <w:rPr>
            <w:rFonts w:ascii="TimesNewRomanPSMT" w:hAnsi="TimesNewRomanPSMT"/>
            <w:color w:val="000000"/>
            <w:sz w:val="20"/>
          </w:rPr>
          <w:t xml:space="preserve"> zero </w:t>
        </w:r>
      </w:ins>
      <w:ins w:id="138" w:author="Akhmetov, Dmitry" w:date="2021-03-22T13:44:00Z">
        <w:r w:rsidR="00CA4DB7">
          <w:rPr>
            <w:rFonts w:ascii="TimesNewRomanPSMT" w:hAnsi="TimesNewRomanPSMT"/>
            <w:color w:val="000000"/>
            <w:sz w:val="20"/>
          </w:rPr>
          <w:t xml:space="preserve">on a link of NSTR link pair </w:t>
        </w:r>
      </w:ins>
      <w:ins w:id="139" w:author="Akhmetov, Dmitry" w:date="2021-03-02T18:29:00Z">
        <w:r w:rsidR="001070FC">
          <w:rPr>
            <w:rFonts w:ascii="TimesNewRomanPSMT" w:hAnsi="TimesNewRomanPSMT"/>
            <w:color w:val="000000"/>
            <w:sz w:val="20"/>
          </w:rPr>
          <w:t xml:space="preserve">may have </w:t>
        </w:r>
      </w:ins>
      <w:ins w:id="140" w:author="Akhmetov, Dmitry" w:date="2021-03-03T11:50:00Z">
        <w:r w:rsidR="007F170B">
          <w:rPr>
            <w:rFonts w:ascii="TimesNewRomanPSMT" w:hAnsi="TimesNewRomanPSMT"/>
            <w:color w:val="000000"/>
            <w:sz w:val="20"/>
          </w:rPr>
          <w:t xml:space="preserve">one or </w:t>
        </w:r>
      </w:ins>
      <w:ins w:id="141" w:author="Akhmetov, Dmitry" w:date="2021-03-02T18:29:00Z">
        <w:r w:rsidR="001070FC">
          <w:rPr>
            <w:rFonts w:ascii="TimesNewRomanPSMT" w:hAnsi="TimesNewRomanPSMT"/>
            <w:color w:val="000000"/>
            <w:sz w:val="20"/>
          </w:rPr>
          <w:t xml:space="preserve">more EDCAF </w:t>
        </w:r>
        <w:proofErr w:type="spellStart"/>
        <w:r w:rsidR="001070FC">
          <w:rPr>
            <w:rFonts w:ascii="TimesNewRomanPSMT" w:hAnsi="TimesNewRomanPSMT"/>
            <w:color w:val="000000"/>
            <w:sz w:val="20"/>
          </w:rPr>
          <w:t>backoff</w:t>
        </w:r>
        <w:proofErr w:type="spellEnd"/>
        <w:r w:rsidR="001070FC">
          <w:rPr>
            <w:rFonts w:ascii="TimesNewRomanPSMT" w:hAnsi="TimesNewRomanPSMT"/>
            <w:color w:val="000000"/>
            <w:sz w:val="20"/>
          </w:rPr>
          <w:t xml:space="preserve"> counter</w:t>
        </w:r>
      </w:ins>
      <w:ins w:id="142" w:author="Akhmetov, Dmitry" w:date="2021-03-10T12:04:00Z">
        <w:r w:rsidR="002C77C7">
          <w:rPr>
            <w:rFonts w:ascii="TimesNewRomanPSMT" w:hAnsi="TimesNewRomanPSMT"/>
            <w:color w:val="000000"/>
            <w:sz w:val="20"/>
          </w:rPr>
          <w:t>s</w:t>
        </w:r>
      </w:ins>
      <w:ins w:id="143" w:author="Akhmetov, Dmitry" w:date="2021-03-02T18:29:00Z">
        <w:r w:rsidR="001070FC">
          <w:rPr>
            <w:rFonts w:ascii="TimesNewRomanPSMT" w:hAnsi="TimesNewRomanPSMT"/>
            <w:color w:val="000000"/>
            <w:sz w:val="20"/>
          </w:rPr>
          <w:t xml:space="preserve"> with value zero</w:t>
        </w:r>
      </w:ins>
      <w:ins w:id="144" w:author="Akhmetov, Dmitry" w:date="2021-03-22T13:44:00Z">
        <w:r w:rsidR="00543F84">
          <w:rPr>
            <w:rFonts w:ascii="TimesNewRomanPSMT" w:hAnsi="TimesNewRomanPSMT"/>
            <w:color w:val="000000"/>
            <w:sz w:val="20"/>
          </w:rPr>
          <w:t xml:space="preserve"> on that link</w:t>
        </w:r>
      </w:ins>
      <w:ins w:id="145" w:author="Akhmetov, Dmitry" w:date="2021-03-02T18:29:00Z">
        <w:r w:rsidR="001070FC">
          <w:rPr>
            <w:rFonts w:ascii="TimesNewRomanPSMT" w:hAnsi="TimesNewRomanPSMT"/>
            <w:color w:val="000000"/>
            <w:sz w:val="20"/>
          </w:rPr>
          <w:t xml:space="preserve">. </w:t>
        </w:r>
      </w:ins>
      <w:ins w:id="146" w:author="Akhmetov, Dmitry" w:date="2021-03-03T14:16:00Z">
        <w:r w:rsidR="00B140DC">
          <w:rPr>
            <w:rFonts w:ascii="TimesNewRomanPSMT" w:hAnsi="TimesNewRomanPSMT"/>
            <w:color w:val="000000"/>
            <w:sz w:val="20"/>
          </w:rPr>
          <w:t xml:space="preserve">The </w:t>
        </w:r>
      </w:ins>
      <w:ins w:id="147" w:author="Akhmetov, Dmitry" w:date="2021-03-02T18:29:00Z">
        <w:r w:rsidR="001070FC">
          <w:rPr>
            <w:rFonts w:ascii="TimesNewRomanPSMT" w:hAnsi="TimesNewRomanPSMT"/>
            <w:color w:val="000000"/>
            <w:sz w:val="20"/>
          </w:rPr>
          <w:t xml:space="preserve">STA </w:t>
        </w:r>
      </w:ins>
      <w:ins w:id="148" w:author="Akhmetov, Dmitry" w:date="2021-03-03T14:17:00Z">
        <w:r w:rsidR="00FC4B07">
          <w:rPr>
            <w:rFonts w:ascii="TimesNewRomanPSMT" w:hAnsi="TimesNewRomanPSMT"/>
            <w:color w:val="000000"/>
            <w:sz w:val="20"/>
          </w:rPr>
          <w:t xml:space="preserve">that </w:t>
        </w:r>
      </w:ins>
      <w:ins w:id="149" w:author="Akhmetov, Dmitry" w:date="2021-03-02T18:29:00Z">
        <w:r w:rsidR="001070FC">
          <w:rPr>
            <w:rFonts w:ascii="TimesNewRomanPSMT" w:hAnsi="TimesNewRomanPSMT"/>
            <w:color w:val="000000"/>
            <w:sz w:val="20"/>
          </w:rPr>
          <w:t>initiate</w:t>
        </w:r>
      </w:ins>
      <w:ins w:id="150" w:author="Akhmetov, Dmitry" w:date="2021-03-10T12:04:00Z">
        <w:r w:rsidR="002C77C7">
          <w:rPr>
            <w:rFonts w:ascii="TimesNewRomanPSMT" w:hAnsi="TimesNewRomanPSMT"/>
            <w:color w:val="000000"/>
            <w:sz w:val="20"/>
          </w:rPr>
          <w:t>s</w:t>
        </w:r>
      </w:ins>
      <w:ins w:id="151" w:author="Akhmetov, Dmitry" w:date="2021-03-02T18:29:00Z">
        <w:r w:rsidR="001070FC">
          <w:rPr>
            <w:rFonts w:ascii="TimesNewRomanPSMT" w:hAnsi="TimesNewRomanPSMT"/>
            <w:color w:val="000000"/>
            <w:sz w:val="20"/>
          </w:rPr>
          <w:t xml:space="preserve"> transmission </w:t>
        </w:r>
      </w:ins>
      <w:ins w:id="152" w:author="Akhmetov, Dmitry" w:date="2021-03-03T11:52:00Z">
        <w:r w:rsidR="00051D62">
          <w:rPr>
            <w:rFonts w:ascii="TimesNewRomanPSMT" w:hAnsi="TimesNewRomanPSMT"/>
            <w:color w:val="000000"/>
            <w:sz w:val="20"/>
          </w:rPr>
          <w:t xml:space="preserve">on that link </w:t>
        </w:r>
      </w:ins>
      <w:ins w:id="153" w:author="Akhmetov, Dmitry" w:date="2021-03-02T18:29:00Z">
        <w:r w:rsidR="001070FC">
          <w:rPr>
            <w:rFonts w:ascii="TimesNewRomanPSMT" w:hAnsi="TimesNewRomanPSMT"/>
            <w:color w:val="000000"/>
            <w:sz w:val="20"/>
          </w:rPr>
          <w:t xml:space="preserve">following condition (a) or (b), </w:t>
        </w:r>
      </w:ins>
      <w:ins w:id="154" w:author="Akhmetov, Dmitry" w:date="2021-03-03T14:17:00Z">
        <w:r w:rsidR="002D3054">
          <w:rPr>
            <w:rFonts w:ascii="TimesNewRomanPSMT" w:hAnsi="TimesNewRomanPSMT"/>
            <w:color w:val="000000"/>
            <w:sz w:val="20"/>
          </w:rPr>
          <w:t xml:space="preserve">and has </w:t>
        </w:r>
        <w:r w:rsidR="00FC4B07">
          <w:rPr>
            <w:rFonts w:ascii="TimesNewRomanPSMT" w:hAnsi="TimesNewRomanPSMT"/>
            <w:color w:val="000000"/>
            <w:sz w:val="20"/>
          </w:rPr>
          <w:t xml:space="preserve">one or more EDCAF </w:t>
        </w:r>
        <w:proofErr w:type="spellStart"/>
        <w:r w:rsidR="00FC4B07">
          <w:rPr>
            <w:rFonts w:ascii="TimesNewRomanPSMT" w:hAnsi="TimesNewRomanPSMT"/>
            <w:color w:val="000000"/>
            <w:sz w:val="20"/>
          </w:rPr>
          <w:t>backoff</w:t>
        </w:r>
        <w:proofErr w:type="spellEnd"/>
        <w:r w:rsidR="00FC4B07">
          <w:rPr>
            <w:rFonts w:ascii="TimesNewRomanPSMT" w:hAnsi="TimesNewRomanPSMT"/>
            <w:color w:val="000000"/>
            <w:sz w:val="20"/>
          </w:rPr>
          <w:t xml:space="preserve"> counter </w:t>
        </w:r>
      </w:ins>
      <w:ins w:id="155" w:author="Akhmetov, Dmitry" w:date="2021-03-03T14:18:00Z">
        <w:r w:rsidR="007556BA">
          <w:rPr>
            <w:rFonts w:ascii="TimesNewRomanPSMT" w:hAnsi="TimesNewRomanPSMT"/>
            <w:color w:val="000000"/>
            <w:sz w:val="20"/>
          </w:rPr>
          <w:t xml:space="preserve">that already reached zero </w:t>
        </w:r>
      </w:ins>
      <w:ins w:id="156" w:author="Akhmetov, Dmitry" w:date="2021-03-02T18:29:00Z">
        <w:r w:rsidR="001070FC">
          <w:rPr>
            <w:rFonts w:ascii="TimesNewRomanPSMT" w:hAnsi="TimesNewRomanPSMT"/>
            <w:color w:val="000000"/>
            <w:sz w:val="20"/>
          </w:rPr>
          <w:t xml:space="preserve">shall </w:t>
        </w:r>
      </w:ins>
      <w:ins w:id="157" w:author="Akhmetov, Dmitry" w:date="2021-03-03T14:18:00Z">
        <w:r w:rsidR="007556BA">
          <w:rPr>
            <w:rFonts w:ascii="TimesNewRomanPSMT" w:hAnsi="TimesNewRomanPSMT"/>
            <w:color w:val="000000"/>
            <w:sz w:val="20"/>
          </w:rPr>
          <w:t xml:space="preserve">choose </w:t>
        </w:r>
      </w:ins>
      <w:ins w:id="158" w:author="Akhmetov, Dmitry" w:date="2021-03-02T18:29:00Z">
        <w:r w:rsidR="001070FC">
          <w:rPr>
            <w:rFonts w:ascii="TimesNewRomanPSMT" w:hAnsi="TimesNewRomanPSMT"/>
            <w:color w:val="000000"/>
            <w:sz w:val="20"/>
          </w:rPr>
          <w:t>only one implementation specific EDCAF</w:t>
        </w:r>
      </w:ins>
      <w:ins w:id="159" w:author="Akhmetov, Dmitry" w:date="2021-03-03T14:18:00Z">
        <w:r w:rsidR="007556BA">
          <w:rPr>
            <w:rFonts w:ascii="TimesNewRomanPSMT" w:hAnsi="TimesNewRomanPSMT"/>
            <w:color w:val="000000"/>
            <w:sz w:val="20"/>
          </w:rPr>
          <w:t xml:space="preserve"> </w:t>
        </w:r>
      </w:ins>
      <w:ins w:id="160" w:author="Akhmetov, Dmitry" w:date="2021-03-02T18:29:00Z">
        <w:r w:rsidR="001070FC">
          <w:rPr>
            <w:rFonts w:ascii="TimesNewRomanPSMT" w:hAnsi="TimesNewRomanPSMT"/>
            <w:color w:val="000000"/>
            <w:sz w:val="20"/>
          </w:rPr>
          <w:t>for the transmission (#1501, 1502, 1512</w:t>
        </w:r>
      </w:ins>
      <w:ins w:id="161" w:author="Akhmetov, Dmitry" w:date="2021-03-02T22:14:00Z">
        <w:r w:rsidR="00DE2103">
          <w:rPr>
            <w:rFonts w:ascii="TimesNewRomanPSMT" w:hAnsi="TimesNewRomanPSMT"/>
            <w:color w:val="000000"/>
            <w:sz w:val="20"/>
          </w:rPr>
          <w:t>, 2211</w:t>
        </w:r>
      </w:ins>
      <w:ins w:id="162" w:author="Akhmetov, Dmitry" w:date="2021-03-03T13:13:00Z">
        <w:r w:rsidR="00DC63D7">
          <w:rPr>
            <w:rFonts w:ascii="TimesNewRomanPSMT" w:hAnsi="TimesNewRomanPSMT"/>
            <w:color w:val="000000"/>
            <w:sz w:val="20"/>
          </w:rPr>
          <w:t>.2</w:t>
        </w:r>
      </w:ins>
      <w:ins w:id="163" w:author="Akhmetov, Dmitry" w:date="2021-03-02T18:29:00Z">
        <w:r w:rsidR="001070FC">
          <w:rPr>
            <w:rFonts w:ascii="TimesNewRomanPSMT" w:hAnsi="TimesNewRomanPSMT"/>
            <w:color w:val="000000"/>
            <w:sz w:val="20"/>
          </w:rPr>
          <w:t>)</w:t>
        </w:r>
      </w:ins>
    </w:p>
    <w:p w14:paraId="6EB0D6E3" w14:textId="7267F157" w:rsidR="00582390" w:rsidRDefault="00582390" w:rsidP="00F53465">
      <w:pPr>
        <w:rPr>
          <w:ins w:id="164" w:author="Akhmetov, Dmitry" w:date="2021-03-10T12:07:00Z"/>
          <w:rFonts w:ascii="TimesNewRomanPSMT" w:hAnsi="TimesNewRomanPSMT"/>
          <w:color w:val="000000"/>
          <w:sz w:val="20"/>
        </w:rPr>
      </w:pPr>
    </w:p>
    <w:p w14:paraId="17754175" w14:textId="77777777" w:rsidR="00C75601" w:rsidRDefault="00C75601" w:rsidP="00C75601">
      <w:pPr>
        <w:rPr>
          <w:ins w:id="165" w:author="Akhmetov, Dmitry" w:date="2021-03-19T18:26:00Z"/>
          <w:rFonts w:ascii="TimesNewRomanPSMT" w:hAnsi="TimesNewRomanPSMT"/>
          <w:color w:val="000000"/>
          <w:sz w:val="20"/>
        </w:rPr>
      </w:pPr>
    </w:p>
    <w:p w14:paraId="085CDE4E" w14:textId="044C0491" w:rsidR="00C75601" w:rsidRDefault="00C75601" w:rsidP="00C75601">
      <w:pPr>
        <w:rPr>
          <w:ins w:id="166" w:author="Akhmetov, Dmitry" w:date="2021-03-19T18:26:00Z"/>
          <w:rFonts w:ascii="TimesNewRomanPSMT" w:hAnsi="TimesNewRomanPSMT"/>
          <w:color w:val="000000"/>
          <w:sz w:val="20"/>
        </w:rPr>
      </w:pPr>
      <w:ins w:id="167" w:author="Akhmetov, Dmitry" w:date="2021-03-19T18:26:00Z">
        <w:r w:rsidRPr="00543F84">
          <w:rPr>
            <w:rFonts w:ascii="TimesNewRomanPSMT" w:hAnsi="TimesNewRomanPSMT"/>
            <w:color w:val="000000"/>
            <w:sz w:val="20"/>
          </w:rPr>
          <w:t xml:space="preserve">A STA with </w:t>
        </w:r>
        <w:proofErr w:type="spellStart"/>
        <w:r w:rsidRPr="00543F84">
          <w:rPr>
            <w:rFonts w:ascii="TimesNewRomanPSMT" w:hAnsi="TimesNewRomanPSMT"/>
            <w:color w:val="000000"/>
            <w:sz w:val="20"/>
          </w:rPr>
          <w:t>backoff</w:t>
        </w:r>
        <w:proofErr w:type="spellEnd"/>
        <w:r w:rsidRPr="00543F84">
          <w:rPr>
            <w:rFonts w:ascii="TimesNewRomanPSMT" w:hAnsi="TimesNewRomanPSMT"/>
            <w:color w:val="000000"/>
            <w:sz w:val="20"/>
          </w:rPr>
          <w:t xml:space="preserve"> counter that has already reached zero</w:t>
        </w:r>
      </w:ins>
      <w:ins w:id="168" w:author="Akhmetov, Dmitry" w:date="2021-03-22T13:45:00Z">
        <w:r w:rsidR="009B592B">
          <w:rPr>
            <w:rFonts w:ascii="TimesNewRomanPSMT" w:hAnsi="TimesNewRomanPSMT"/>
            <w:color w:val="000000"/>
            <w:sz w:val="20"/>
          </w:rPr>
          <w:t xml:space="preserve"> on a link</w:t>
        </w:r>
      </w:ins>
      <w:ins w:id="169" w:author="Akhmetov, Dmitry" w:date="2021-03-19T18:26:00Z">
        <w:r w:rsidRPr="00543F84">
          <w:rPr>
            <w:rFonts w:ascii="TimesNewRomanPSMT" w:hAnsi="TimesNewRomanPSMT"/>
            <w:color w:val="000000"/>
            <w:sz w:val="20"/>
          </w:rPr>
          <w:t xml:space="preserve"> and has a frame available for transmission shall follow channel access procedures described 10.23.2.4. (Obtaining an EDCA TXOP) after it detect medium transition </w:t>
        </w:r>
        <w:r w:rsidRPr="00543F84">
          <w:rPr>
            <w:color w:val="FF0000"/>
            <w:u w:val="single"/>
          </w:rPr>
          <w:t>from busy</w:t>
        </w:r>
        <w:r w:rsidRPr="00543F84">
          <w:rPr>
            <w:color w:val="FF0000"/>
          </w:rPr>
          <w:t xml:space="preserve"> to </w:t>
        </w:r>
        <w:r w:rsidRPr="00543F84">
          <w:rPr>
            <w:rFonts w:ascii="TimesNewRomanPSMT" w:hAnsi="TimesNewRomanPSMT"/>
            <w:color w:val="000000"/>
            <w:sz w:val="20"/>
          </w:rPr>
          <w:t>idle. (#1511, 3205)</w:t>
        </w:r>
      </w:ins>
    </w:p>
    <w:p w14:paraId="6DC8FDAC" w14:textId="77777777" w:rsidR="00C75601" w:rsidRDefault="00C75601" w:rsidP="00C75601">
      <w:pPr>
        <w:rPr>
          <w:ins w:id="170" w:author="Akhmetov, Dmitry" w:date="2021-03-19T18:26:00Z"/>
          <w:rFonts w:ascii="TimesNewRomanPSMT" w:hAnsi="TimesNewRomanPSMT"/>
          <w:color w:val="000000"/>
          <w:sz w:val="20"/>
        </w:rPr>
      </w:pPr>
    </w:p>
    <w:p w14:paraId="52B8972F" w14:textId="77777777" w:rsidR="00C75601" w:rsidRDefault="00C75601" w:rsidP="00C75601">
      <w:pPr>
        <w:rPr>
          <w:ins w:id="171" w:author="Akhmetov, Dmitry" w:date="2021-03-19T18:26:00Z"/>
          <w:rFonts w:ascii="TimesNewRomanPSMT" w:hAnsi="TimesNewRomanPSMT"/>
          <w:color w:val="000000"/>
          <w:sz w:val="20"/>
        </w:rPr>
      </w:pPr>
      <w:ins w:id="172" w:author="Akhmetov, Dmitry" w:date="2021-03-19T18:26:00Z">
        <w:r>
          <w:t xml:space="preserve">The STA with </w:t>
        </w:r>
        <w:proofErr w:type="spellStart"/>
        <w:r>
          <w:t>backoff</w:t>
        </w:r>
        <w:proofErr w:type="spellEnd"/>
        <w:r>
          <w:t xml:space="preserve"> counter that has already reached zero and is initiating transmission following condition (b) is not mandated to initiate transmission on a slot boundary of the link on which the STA operates (#2211.1, 2741). The STA that is initiating transmission following condition (b) shall commence the transmission no later than </w:t>
        </w:r>
        <w:proofErr w:type="spellStart"/>
        <w:r>
          <w:t>aSlotTime</w:t>
        </w:r>
        <w:proofErr w:type="spellEnd"/>
        <w:r>
          <w:t xml:space="preserve"> following slot boundary of the link on which the other STA whose </w:t>
        </w:r>
        <w:proofErr w:type="spellStart"/>
        <w:r>
          <w:t>backoff</w:t>
        </w:r>
        <w:proofErr w:type="spellEnd"/>
        <w:r>
          <w:t xml:space="preserve"> counter reaches zero operates.</w:t>
        </w:r>
      </w:ins>
    </w:p>
    <w:p w14:paraId="7C2C0EC0" w14:textId="0E261465" w:rsidR="00217FC8" w:rsidRPr="00545B99" w:rsidRDefault="00217FC8" w:rsidP="00C75601">
      <w:pPr>
        <w:rPr>
          <w:rFonts w:ascii="TimesNewRomanPSMT" w:hAnsi="TimesNewRomanPSMT"/>
          <w:color w:val="000000"/>
          <w:sz w:val="20"/>
          <w:lang w:val="en-US"/>
        </w:rPr>
      </w:pPr>
    </w:p>
    <w:sectPr w:rsidR="00217FC8" w:rsidRPr="00545B9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B955A" w14:textId="77777777" w:rsidR="0040526C" w:rsidRDefault="0040526C">
      <w:r>
        <w:separator/>
      </w:r>
    </w:p>
  </w:endnote>
  <w:endnote w:type="continuationSeparator" w:id="0">
    <w:p w14:paraId="2D5AB281" w14:textId="77777777" w:rsidR="0040526C" w:rsidRDefault="0040526C">
      <w:r>
        <w:continuationSeparator/>
      </w:r>
    </w:p>
  </w:endnote>
  <w:endnote w:type="continuationNotice" w:id="1">
    <w:p w14:paraId="18BA2C31" w14:textId="77777777" w:rsidR="0040526C" w:rsidRDefault="004052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7DDA3E2F" w:rsidR="0040526C" w:rsidRDefault="00F42984">
    <w:pPr>
      <w:pStyle w:val="Footer"/>
      <w:tabs>
        <w:tab w:val="clear" w:pos="6480"/>
        <w:tab w:val="center" w:pos="4680"/>
        <w:tab w:val="right" w:pos="9360"/>
      </w:tabs>
    </w:pPr>
    <w:r>
      <w:fldChar w:fldCharType="begin"/>
    </w:r>
    <w:r>
      <w:instrText xml:space="preserve"> SUBJECT  \* MERGEFORMAT </w:instrText>
    </w:r>
    <w:r>
      <w:fldChar w:fldCharType="separate"/>
    </w:r>
    <w:r w:rsidR="0040526C">
      <w:t>Submission</w:t>
    </w:r>
    <w:r>
      <w:fldChar w:fldCharType="end"/>
    </w:r>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D6EBDD" w14:textId="77777777" w:rsidR="0040526C" w:rsidRDefault="0040526C">
      <w:r>
        <w:separator/>
      </w:r>
    </w:p>
  </w:footnote>
  <w:footnote w:type="continuationSeparator" w:id="0">
    <w:p w14:paraId="138D66EA" w14:textId="77777777" w:rsidR="0040526C" w:rsidRDefault="0040526C">
      <w:r>
        <w:continuationSeparator/>
      </w:r>
    </w:p>
  </w:footnote>
  <w:footnote w:type="continuationNotice" w:id="1">
    <w:p w14:paraId="6B9F884F" w14:textId="77777777" w:rsidR="0040526C" w:rsidRDefault="004052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74FD9C21" w:rsidR="0040526C" w:rsidRDefault="00E01208">
    <w:pPr>
      <w:pStyle w:val="Header"/>
      <w:tabs>
        <w:tab w:val="clear" w:pos="6480"/>
        <w:tab w:val="center" w:pos="4680"/>
        <w:tab w:val="right" w:pos="9360"/>
      </w:tabs>
    </w:pPr>
    <w:r>
      <w:rPr>
        <w:lang w:eastAsia="ko-KR"/>
      </w:rPr>
      <w:t>March</w:t>
    </w:r>
    <w:r>
      <w:rPr>
        <w:lang w:eastAsia="ko-KR"/>
      </w:rPr>
      <w:t xml:space="preserve"> </w:t>
    </w:r>
    <w:r w:rsidR="0040526C">
      <w:rPr>
        <w:lang w:eastAsia="ko-KR"/>
      </w:rPr>
      <w:t>2021</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4F4C93">
          <w:t>doc.: IEEE 802.11-20/0514</w:t>
        </w:r>
        <w:r w:rsidR="004F4C93">
          <w:t>r</w:t>
        </w:r>
        <w:r w:rsidR="004F4C93">
          <w:t>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94035D"/>
    <w:multiLevelType w:val="hybridMultilevel"/>
    <w:tmpl w:val="537640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1"/>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8"/>
  </w:num>
  <w:num w:numId="14">
    <w:abstractNumId w:val="12"/>
  </w:num>
  <w:num w:numId="15">
    <w:abstractNumId w:val="7"/>
  </w:num>
  <w:num w:numId="16">
    <w:abstractNumId w:val="3"/>
  </w:num>
  <w:num w:numId="17">
    <w:abstractNumId w:val="5"/>
  </w:num>
  <w:num w:numId="18">
    <w:abstractNumId w:val="1"/>
  </w:num>
  <w:num w:numId="19">
    <w:abstractNumId w:val="4"/>
  </w:num>
  <w:num w:numId="20">
    <w:abstractNumId w:val="6"/>
  </w:num>
  <w:num w:numId="21">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metov, Dmitry">
    <w15:presenceInfo w15:providerId="AD" w15:userId="S::Dmitry.Akhmetov@intel.com::1d39d2a1-c911-49c8-99e8-36840f8b699a"/>
  </w15:person>
  <w15:person w15:author="Matthew Fischer">
    <w15:presenceInfo w15:providerId="None" w15:userId="Matthew Fischer"/>
  </w15:person>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EF8"/>
    <w:rsid w:val="000023C3"/>
    <w:rsid w:val="000023E8"/>
    <w:rsid w:val="000027A5"/>
    <w:rsid w:val="00002955"/>
    <w:rsid w:val="000038F6"/>
    <w:rsid w:val="000045FA"/>
    <w:rsid w:val="00004701"/>
    <w:rsid w:val="00006454"/>
    <w:rsid w:val="000067AA"/>
    <w:rsid w:val="000068FC"/>
    <w:rsid w:val="00006DBB"/>
    <w:rsid w:val="0000743C"/>
    <w:rsid w:val="0001027F"/>
    <w:rsid w:val="00010C23"/>
    <w:rsid w:val="00010F98"/>
    <w:rsid w:val="000114A5"/>
    <w:rsid w:val="00012B88"/>
    <w:rsid w:val="00012EC4"/>
    <w:rsid w:val="00013196"/>
    <w:rsid w:val="000137AD"/>
    <w:rsid w:val="00013F87"/>
    <w:rsid w:val="00014031"/>
    <w:rsid w:val="00014E98"/>
    <w:rsid w:val="00015030"/>
    <w:rsid w:val="000157CC"/>
    <w:rsid w:val="0001589F"/>
    <w:rsid w:val="000165C0"/>
    <w:rsid w:val="00016D9C"/>
    <w:rsid w:val="00017D25"/>
    <w:rsid w:val="0002029E"/>
    <w:rsid w:val="0002035A"/>
    <w:rsid w:val="00021A27"/>
    <w:rsid w:val="00023CD8"/>
    <w:rsid w:val="00024344"/>
    <w:rsid w:val="00024487"/>
    <w:rsid w:val="00025412"/>
    <w:rsid w:val="00026E13"/>
    <w:rsid w:val="00026F6E"/>
    <w:rsid w:val="000273E7"/>
    <w:rsid w:val="00027D05"/>
    <w:rsid w:val="000308C6"/>
    <w:rsid w:val="00030DE6"/>
    <w:rsid w:val="00031BFF"/>
    <w:rsid w:val="00031E68"/>
    <w:rsid w:val="000326D8"/>
    <w:rsid w:val="000332E8"/>
    <w:rsid w:val="00033B0A"/>
    <w:rsid w:val="000341CB"/>
    <w:rsid w:val="00034E6F"/>
    <w:rsid w:val="0003542F"/>
    <w:rsid w:val="000358B3"/>
    <w:rsid w:val="000404CA"/>
    <w:rsid w:val="000405C4"/>
    <w:rsid w:val="00041911"/>
    <w:rsid w:val="00043946"/>
    <w:rsid w:val="00044DC0"/>
    <w:rsid w:val="00045E2A"/>
    <w:rsid w:val="0004631D"/>
    <w:rsid w:val="000474B2"/>
    <w:rsid w:val="000478EE"/>
    <w:rsid w:val="000500BA"/>
    <w:rsid w:val="00050DDB"/>
    <w:rsid w:val="00051D62"/>
    <w:rsid w:val="00051E1B"/>
    <w:rsid w:val="00052123"/>
    <w:rsid w:val="00053519"/>
    <w:rsid w:val="00054F34"/>
    <w:rsid w:val="000551C6"/>
    <w:rsid w:val="00055942"/>
    <w:rsid w:val="000567DA"/>
    <w:rsid w:val="00057844"/>
    <w:rsid w:val="00057F62"/>
    <w:rsid w:val="000612DE"/>
    <w:rsid w:val="00062085"/>
    <w:rsid w:val="00062208"/>
    <w:rsid w:val="00062398"/>
    <w:rsid w:val="000623C2"/>
    <w:rsid w:val="00062C5D"/>
    <w:rsid w:val="000633F9"/>
    <w:rsid w:val="00063867"/>
    <w:rsid w:val="00063B99"/>
    <w:rsid w:val="0006427B"/>
    <w:rsid w:val="000642FC"/>
    <w:rsid w:val="0006469A"/>
    <w:rsid w:val="00064949"/>
    <w:rsid w:val="000653B8"/>
    <w:rsid w:val="00066421"/>
    <w:rsid w:val="0006703A"/>
    <w:rsid w:val="00067163"/>
    <w:rsid w:val="000671D7"/>
    <w:rsid w:val="0006732A"/>
    <w:rsid w:val="00067C42"/>
    <w:rsid w:val="0007129C"/>
    <w:rsid w:val="00071971"/>
    <w:rsid w:val="00072EBF"/>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CD6"/>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52FA"/>
    <w:rsid w:val="000865AA"/>
    <w:rsid w:val="00086780"/>
    <w:rsid w:val="0008683B"/>
    <w:rsid w:val="00086B53"/>
    <w:rsid w:val="0009041C"/>
    <w:rsid w:val="00090640"/>
    <w:rsid w:val="00091349"/>
    <w:rsid w:val="00091396"/>
    <w:rsid w:val="00091D3F"/>
    <w:rsid w:val="00092971"/>
    <w:rsid w:val="00092AC6"/>
    <w:rsid w:val="00092CAE"/>
    <w:rsid w:val="00093AD2"/>
    <w:rsid w:val="00093FB9"/>
    <w:rsid w:val="00094CD5"/>
    <w:rsid w:val="00094FFA"/>
    <w:rsid w:val="00095B90"/>
    <w:rsid w:val="0009661D"/>
    <w:rsid w:val="00096EEF"/>
    <w:rsid w:val="0009713F"/>
    <w:rsid w:val="00097398"/>
    <w:rsid w:val="000A0585"/>
    <w:rsid w:val="000A0653"/>
    <w:rsid w:val="000A12DB"/>
    <w:rsid w:val="000A1C31"/>
    <w:rsid w:val="000A1F25"/>
    <w:rsid w:val="000A3567"/>
    <w:rsid w:val="000A3C85"/>
    <w:rsid w:val="000A3CB1"/>
    <w:rsid w:val="000A563C"/>
    <w:rsid w:val="000A671D"/>
    <w:rsid w:val="000A7680"/>
    <w:rsid w:val="000A76AD"/>
    <w:rsid w:val="000B00C2"/>
    <w:rsid w:val="000B041A"/>
    <w:rsid w:val="000B083E"/>
    <w:rsid w:val="000B0DAF"/>
    <w:rsid w:val="000B2EB5"/>
    <w:rsid w:val="000B58F3"/>
    <w:rsid w:val="000B59FE"/>
    <w:rsid w:val="000B5D19"/>
    <w:rsid w:val="000B5F39"/>
    <w:rsid w:val="000B6758"/>
    <w:rsid w:val="000B689A"/>
    <w:rsid w:val="000B7BD8"/>
    <w:rsid w:val="000C01B0"/>
    <w:rsid w:val="000C0FBE"/>
    <w:rsid w:val="000C26CA"/>
    <w:rsid w:val="000C27D0"/>
    <w:rsid w:val="000C2B86"/>
    <w:rsid w:val="000C31D0"/>
    <w:rsid w:val="000C345D"/>
    <w:rsid w:val="000C3C16"/>
    <w:rsid w:val="000C451D"/>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1B"/>
    <w:rsid w:val="000D427C"/>
    <w:rsid w:val="000D4A8F"/>
    <w:rsid w:val="000D5B15"/>
    <w:rsid w:val="000D5EBD"/>
    <w:rsid w:val="000D674F"/>
    <w:rsid w:val="000E00E1"/>
    <w:rsid w:val="000E0494"/>
    <w:rsid w:val="000E1C37"/>
    <w:rsid w:val="000E1D7B"/>
    <w:rsid w:val="000E1E45"/>
    <w:rsid w:val="000E3386"/>
    <w:rsid w:val="000E4B82"/>
    <w:rsid w:val="000E52CB"/>
    <w:rsid w:val="000E53D1"/>
    <w:rsid w:val="000E6539"/>
    <w:rsid w:val="000E69CC"/>
    <w:rsid w:val="000E6BAE"/>
    <w:rsid w:val="000E701D"/>
    <w:rsid w:val="000E720C"/>
    <w:rsid w:val="000E752D"/>
    <w:rsid w:val="000E7644"/>
    <w:rsid w:val="000E7D79"/>
    <w:rsid w:val="000F238C"/>
    <w:rsid w:val="000F2C69"/>
    <w:rsid w:val="000F3EE1"/>
    <w:rsid w:val="000F46D9"/>
    <w:rsid w:val="000F4937"/>
    <w:rsid w:val="000F5088"/>
    <w:rsid w:val="000F573A"/>
    <w:rsid w:val="000F60DB"/>
    <w:rsid w:val="000F685B"/>
    <w:rsid w:val="000F6BB9"/>
    <w:rsid w:val="000F7449"/>
    <w:rsid w:val="000F76F6"/>
    <w:rsid w:val="000F79E9"/>
    <w:rsid w:val="000F7D6B"/>
    <w:rsid w:val="00100E3B"/>
    <w:rsid w:val="001015F8"/>
    <w:rsid w:val="00101851"/>
    <w:rsid w:val="00103721"/>
    <w:rsid w:val="00103ECF"/>
    <w:rsid w:val="0010469F"/>
    <w:rsid w:val="001046B1"/>
    <w:rsid w:val="00104C98"/>
    <w:rsid w:val="0010550E"/>
    <w:rsid w:val="00105918"/>
    <w:rsid w:val="001070FC"/>
    <w:rsid w:val="00107CA1"/>
    <w:rsid w:val="001101C2"/>
    <w:rsid w:val="001101EA"/>
    <w:rsid w:val="00110654"/>
    <w:rsid w:val="001109AA"/>
    <w:rsid w:val="00112C6A"/>
    <w:rsid w:val="0011302D"/>
    <w:rsid w:val="00113B5F"/>
    <w:rsid w:val="001143A0"/>
    <w:rsid w:val="00114ABD"/>
    <w:rsid w:val="00114FCA"/>
    <w:rsid w:val="00115A75"/>
    <w:rsid w:val="00115B7B"/>
    <w:rsid w:val="00116368"/>
    <w:rsid w:val="001165C6"/>
    <w:rsid w:val="00117299"/>
    <w:rsid w:val="00117860"/>
    <w:rsid w:val="001179C3"/>
    <w:rsid w:val="00120298"/>
    <w:rsid w:val="00120BD6"/>
    <w:rsid w:val="00120D2D"/>
    <w:rsid w:val="001215C0"/>
    <w:rsid w:val="00122191"/>
    <w:rsid w:val="00122D51"/>
    <w:rsid w:val="00123240"/>
    <w:rsid w:val="001250C2"/>
    <w:rsid w:val="00125456"/>
    <w:rsid w:val="00126052"/>
    <w:rsid w:val="00127219"/>
    <w:rsid w:val="001274A8"/>
    <w:rsid w:val="001275D7"/>
    <w:rsid w:val="00127723"/>
    <w:rsid w:val="00127DE2"/>
    <w:rsid w:val="00130101"/>
    <w:rsid w:val="001323DB"/>
    <w:rsid w:val="00132D1A"/>
    <w:rsid w:val="00132E61"/>
    <w:rsid w:val="00133EBD"/>
    <w:rsid w:val="00133F53"/>
    <w:rsid w:val="00134114"/>
    <w:rsid w:val="00135032"/>
    <w:rsid w:val="00135B4B"/>
    <w:rsid w:val="00135D0D"/>
    <w:rsid w:val="0013699E"/>
    <w:rsid w:val="00136F59"/>
    <w:rsid w:val="001378DA"/>
    <w:rsid w:val="00137BCF"/>
    <w:rsid w:val="0014198F"/>
    <w:rsid w:val="00141C64"/>
    <w:rsid w:val="00141EEF"/>
    <w:rsid w:val="001423A2"/>
    <w:rsid w:val="00142918"/>
    <w:rsid w:val="00142B50"/>
    <w:rsid w:val="00143833"/>
    <w:rsid w:val="001448D8"/>
    <w:rsid w:val="0014506D"/>
    <w:rsid w:val="001450BB"/>
    <w:rsid w:val="00145841"/>
    <w:rsid w:val="001459E7"/>
    <w:rsid w:val="00145C98"/>
    <w:rsid w:val="00146D19"/>
    <w:rsid w:val="001476C7"/>
    <w:rsid w:val="00147794"/>
    <w:rsid w:val="00150449"/>
    <w:rsid w:val="0015061C"/>
    <w:rsid w:val="00150F68"/>
    <w:rsid w:val="001513F1"/>
    <w:rsid w:val="00151BBE"/>
    <w:rsid w:val="00154791"/>
    <w:rsid w:val="00154B26"/>
    <w:rsid w:val="00154E43"/>
    <w:rsid w:val="001557CB"/>
    <w:rsid w:val="001559BB"/>
    <w:rsid w:val="00156F86"/>
    <w:rsid w:val="00157BB5"/>
    <w:rsid w:val="00162228"/>
    <w:rsid w:val="0016234C"/>
    <w:rsid w:val="0016428D"/>
    <w:rsid w:val="00165343"/>
    <w:rsid w:val="00165BE6"/>
    <w:rsid w:val="00167666"/>
    <w:rsid w:val="001702F1"/>
    <w:rsid w:val="001720A3"/>
    <w:rsid w:val="00172203"/>
    <w:rsid w:val="00172489"/>
    <w:rsid w:val="00172DD9"/>
    <w:rsid w:val="001738FD"/>
    <w:rsid w:val="001740A5"/>
    <w:rsid w:val="00175B2C"/>
    <w:rsid w:val="00175CDF"/>
    <w:rsid w:val="0017659B"/>
    <w:rsid w:val="00177BCE"/>
    <w:rsid w:val="00180315"/>
    <w:rsid w:val="00181014"/>
    <w:rsid w:val="001812B0"/>
    <w:rsid w:val="00181423"/>
    <w:rsid w:val="00181D08"/>
    <w:rsid w:val="00182814"/>
    <w:rsid w:val="001828A5"/>
    <w:rsid w:val="00182F90"/>
    <w:rsid w:val="00183698"/>
    <w:rsid w:val="00183F4C"/>
    <w:rsid w:val="0018418E"/>
    <w:rsid w:val="00185DBD"/>
    <w:rsid w:val="00186096"/>
    <w:rsid w:val="00187129"/>
    <w:rsid w:val="00187ABA"/>
    <w:rsid w:val="00187ACA"/>
    <w:rsid w:val="00187C85"/>
    <w:rsid w:val="00187EF1"/>
    <w:rsid w:val="00190171"/>
    <w:rsid w:val="001903AB"/>
    <w:rsid w:val="0019119A"/>
    <w:rsid w:val="001912D7"/>
    <w:rsid w:val="0019164F"/>
    <w:rsid w:val="00191D8F"/>
    <w:rsid w:val="0019232E"/>
    <w:rsid w:val="00192C6E"/>
    <w:rsid w:val="00192D48"/>
    <w:rsid w:val="00192F8D"/>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0A1"/>
    <w:rsid w:val="001A5A6E"/>
    <w:rsid w:val="001A77FD"/>
    <w:rsid w:val="001B0001"/>
    <w:rsid w:val="001B0C7C"/>
    <w:rsid w:val="001B194C"/>
    <w:rsid w:val="001B1E98"/>
    <w:rsid w:val="001B252D"/>
    <w:rsid w:val="001B27A9"/>
    <w:rsid w:val="001B2904"/>
    <w:rsid w:val="001B361C"/>
    <w:rsid w:val="001B3E3E"/>
    <w:rsid w:val="001B4387"/>
    <w:rsid w:val="001B5F15"/>
    <w:rsid w:val="001B61D3"/>
    <w:rsid w:val="001B63BC"/>
    <w:rsid w:val="001C20E9"/>
    <w:rsid w:val="001C2B08"/>
    <w:rsid w:val="001C3094"/>
    <w:rsid w:val="001C3850"/>
    <w:rsid w:val="001C3FCE"/>
    <w:rsid w:val="001C4460"/>
    <w:rsid w:val="001C45FA"/>
    <w:rsid w:val="001C47A5"/>
    <w:rsid w:val="001C501D"/>
    <w:rsid w:val="001C696D"/>
    <w:rsid w:val="001C7CCE"/>
    <w:rsid w:val="001D15ED"/>
    <w:rsid w:val="001D1A10"/>
    <w:rsid w:val="001D2A6C"/>
    <w:rsid w:val="001D328B"/>
    <w:rsid w:val="001D3A71"/>
    <w:rsid w:val="001D3CA6"/>
    <w:rsid w:val="001D4A93"/>
    <w:rsid w:val="001D59DB"/>
    <w:rsid w:val="001D5F28"/>
    <w:rsid w:val="001D7529"/>
    <w:rsid w:val="001D7948"/>
    <w:rsid w:val="001E037E"/>
    <w:rsid w:val="001E0946"/>
    <w:rsid w:val="001E0DC2"/>
    <w:rsid w:val="001E1001"/>
    <w:rsid w:val="001E13D1"/>
    <w:rsid w:val="001E15F8"/>
    <w:rsid w:val="001E1837"/>
    <w:rsid w:val="001E349E"/>
    <w:rsid w:val="001E399B"/>
    <w:rsid w:val="001E3D64"/>
    <w:rsid w:val="001E5FF6"/>
    <w:rsid w:val="001E6267"/>
    <w:rsid w:val="001E633F"/>
    <w:rsid w:val="001E63FA"/>
    <w:rsid w:val="001E649E"/>
    <w:rsid w:val="001E6EE9"/>
    <w:rsid w:val="001E7C32"/>
    <w:rsid w:val="001E7E53"/>
    <w:rsid w:val="001F0210"/>
    <w:rsid w:val="001F056A"/>
    <w:rsid w:val="001F058A"/>
    <w:rsid w:val="001F07C0"/>
    <w:rsid w:val="001F10F7"/>
    <w:rsid w:val="001F13CA"/>
    <w:rsid w:val="001F1CB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1F7D44"/>
    <w:rsid w:val="0020013A"/>
    <w:rsid w:val="002002A6"/>
    <w:rsid w:val="0020058A"/>
    <w:rsid w:val="00200A28"/>
    <w:rsid w:val="00200D37"/>
    <w:rsid w:val="0020124D"/>
    <w:rsid w:val="00201A04"/>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3AD6"/>
    <w:rsid w:val="0021419E"/>
    <w:rsid w:val="002141B2"/>
    <w:rsid w:val="00214B50"/>
    <w:rsid w:val="00214BA3"/>
    <w:rsid w:val="00215355"/>
    <w:rsid w:val="00215592"/>
    <w:rsid w:val="002156D1"/>
    <w:rsid w:val="00215A82"/>
    <w:rsid w:val="00215B85"/>
    <w:rsid w:val="00215E32"/>
    <w:rsid w:val="00215F36"/>
    <w:rsid w:val="00216771"/>
    <w:rsid w:val="002179B8"/>
    <w:rsid w:val="00217FC8"/>
    <w:rsid w:val="002208B9"/>
    <w:rsid w:val="00221115"/>
    <w:rsid w:val="00221117"/>
    <w:rsid w:val="0022139A"/>
    <w:rsid w:val="00221B8C"/>
    <w:rsid w:val="00221DCA"/>
    <w:rsid w:val="00222261"/>
    <w:rsid w:val="002239F2"/>
    <w:rsid w:val="00224133"/>
    <w:rsid w:val="00224586"/>
    <w:rsid w:val="00224A65"/>
    <w:rsid w:val="00224CBE"/>
    <w:rsid w:val="00225211"/>
    <w:rsid w:val="00225508"/>
    <w:rsid w:val="00225570"/>
    <w:rsid w:val="00225A33"/>
    <w:rsid w:val="00226264"/>
    <w:rsid w:val="0022664B"/>
    <w:rsid w:val="00227458"/>
    <w:rsid w:val="002308A4"/>
    <w:rsid w:val="00231C96"/>
    <w:rsid w:val="00231F3B"/>
    <w:rsid w:val="00232045"/>
    <w:rsid w:val="002321C7"/>
    <w:rsid w:val="002323FE"/>
    <w:rsid w:val="00232ADE"/>
    <w:rsid w:val="00234C13"/>
    <w:rsid w:val="002369FD"/>
    <w:rsid w:val="00236A7E"/>
    <w:rsid w:val="0023760F"/>
    <w:rsid w:val="00237985"/>
    <w:rsid w:val="00240895"/>
    <w:rsid w:val="002413EC"/>
    <w:rsid w:val="00241AD7"/>
    <w:rsid w:val="002445AA"/>
    <w:rsid w:val="002445CE"/>
    <w:rsid w:val="0024637A"/>
    <w:rsid w:val="002470AC"/>
    <w:rsid w:val="0024720B"/>
    <w:rsid w:val="00250730"/>
    <w:rsid w:val="0025098F"/>
    <w:rsid w:val="002515C7"/>
    <w:rsid w:val="002516CB"/>
    <w:rsid w:val="00251A9F"/>
    <w:rsid w:val="00252291"/>
    <w:rsid w:val="00252AF6"/>
    <w:rsid w:val="00252D47"/>
    <w:rsid w:val="002539AB"/>
    <w:rsid w:val="002545F7"/>
    <w:rsid w:val="00255A50"/>
    <w:rsid w:val="00255A8B"/>
    <w:rsid w:val="00255F31"/>
    <w:rsid w:val="00256376"/>
    <w:rsid w:val="00257775"/>
    <w:rsid w:val="00260902"/>
    <w:rsid w:val="00261B3A"/>
    <w:rsid w:val="00262030"/>
    <w:rsid w:val="00262D56"/>
    <w:rsid w:val="00263092"/>
    <w:rsid w:val="002662A5"/>
    <w:rsid w:val="00266D13"/>
    <w:rsid w:val="00266D63"/>
    <w:rsid w:val="002674D1"/>
    <w:rsid w:val="00267CDD"/>
    <w:rsid w:val="00270171"/>
    <w:rsid w:val="00270F31"/>
    <w:rsid w:val="00270F98"/>
    <w:rsid w:val="0027263F"/>
    <w:rsid w:val="00272E48"/>
    <w:rsid w:val="00273257"/>
    <w:rsid w:val="002739CD"/>
    <w:rsid w:val="00273FA9"/>
    <w:rsid w:val="002747BE"/>
    <w:rsid w:val="00274A4A"/>
    <w:rsid w:val="00275067"/>
    <w:rsid w:val="002757C1"/>
    <w:rsid w:val="00276480"/>
    <w:rsid w:val="002773F1"/>
    <w:rsid w:val="00280E4F"/>
    <w:rsid w:val="00281013"/>
    <w:rsid w:val="00281100"/>
    <w:rsid w:val="00281A5D"/>
    <w:rsid w:val="00281BFB"/>
    <w:rsid w:val="00281DBF"/>
    <w:rsid w:val="00282053"/>
    <w:rsid w:val="002823DD"/>
    <w:rsid w:val="00282753"/>
    <w:rsid w:val="00282B4E"/>
    <w:rsid w:val="00282EFB"/>
    <w:rsid w:val="00284C5E"/>
    <w:rsid w:val="00284E10"/>
    <w:rsid w:val="0028613A"/>
    <w:rsid w:val="00287B9F"/>
    <w:rsid w:val="00290A0B"/>
    <w:rsid w:val="0029181E"/>
    <w:rsid w:val="00291A10"/>
    <w:rsid w:val="002921F9"/>
    <w:rsid w:val="0029309B"/>
    <w:rsid w:val="002939A8"/>
    <w:rsid w:val="0029471C"/>
    <w:rsid w:val="0029475C"/>
    <w:rsid w:val="00294B37"/>
    <w:rsid w:val="00296722"/>
    <w:rsid w:val="00297202"/>
    <w:rsid w:val="00297F3F"/>
    <w:rsid w:val="002A0E95"/>
    <w:rsid w:val="002A16A2"/>
    <w:rsid w:val="002A195C"/>
    <w:rsid w:val="002A251F"/>
    <w:rsid w:val="002A3AAB"/>
    <w:rsid w:val="002A4024"/>
    <w:rsid w:val="002A4198"/>
    <w:rsid w:val="002A4A61"/>
    <w:rsid w:val="002A4C48"/>
    <w:rsid w:val="002A55B1"/>
    <w:rsid w:val="002A6C94"/>
    <w:rsid w:val="002A6D71"/>
    <w:rsid w:val="002A6FBF"/>
    <w:rsid w:val="002A79D4"/>
    <w:rsid w:val="002B0983"/>
    <w:rsid w:val="002B0B91"/>
    <w:rsid w:val="002B0CF5"/>
    <w:rsid w:val="002B43B3"/>
    <w:rsid w:val="002B4678"/>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3B"/>
    <w:rsid w:val="002C46CB"/>
    <w:rsid w:val="002C49D8"/>
    <w:rsid w:val="002C4A2E"/>
    <w:rsid w:val="002C61F7"/>
    <w:rsid w:val="002C6B4F"/>
    <w:rsid w:val="002C6CFB"/>
    <w:rsid w:val="002C72E1"/>
    <w:rsid w:val="002C77C7"/>
    <w:rsid w:val="002D001B"/>
    <w:rsid w:val="002D17FA"/>
    <w:rsid w:val="002D1D40"/>
    <w:rsid w:val="002D1EBA"/>
    <w:rsid w:val="002D3054"/>
    <w:rsid w:val="002D3073"/>
    <w:rsid w:val="002D3DEF"/>
    <w:rsid w:val="002D4FEE"/>
    <w:rsid w:val="002D518F"/>
    <w:rsid w:val="002D5D5C"/>
    <w:rsid w:val="002D6F6A"/>
    <w:rsid w:val="002D7ED5"/>
    <w:rsid w:val="002E0623"/>
    <w:rsid w:val="002E0BB7"/>
    <w:rsid w:val="002E0CC8"/>
    <w:rsid w:val="002E171F"/>
    <w:rsid w:val="002E1B18"/>
    <w:rsid w:val="002E2017"/>
    <w:rsid w:val="002E340A"/>
    <w:rsid w:val="002E3563"/>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634E"/>
    <w:rsid w:val="002F7199"/>
    <w:rsid w:val="002F7D11"/>
    <w:rsid w:val="0030081B"/>
    <w:rsid w:val="00300D21"/>
    <w:rsid w:val="003024ED"/>
    <w:rsid w:val="0030268D"/>
    <w:rsid w:val="00302E42"/>
    <w:rsid w:val="00302E7D"/>
    <w:rsid w:val="0030319E"/>
    <w:rsid w:val="003034B5"/>
    <w:rsid w:val="003035CC"/>
    <w:rsid w:val="0030382C"/>
    <w:rsid w:val="00304140"/>
    <w:rsid w:val="00304217"/>
    <w:rsid w:val="0030479E"/>
    <w:rsid w:val="00305D6E"/>
    <w:rsid w:val="00307343"/>
    <w:rsid w:val="0030782E"/>
    <w:rsid w:val="00307F5F"/>
    <w:rsid w:val="0031077C"/>
    <w:rsid w:val="00310DAB"/>
    <w:rsid w:val="00310DE8"/>
    <w:rsid w:val="00312542"/>
    <w:rsid w:val="00312E87"/>
    <w:rsid w:val="0031565E"/>
    <w:rsid w:val="00315B52"/>
    <w:rsid w:val="00315DE7"/>
    <w:rsid w:val="00317A7D"/>
    <w:rsid w:val="00320ED2"/>
    <w:rsid w:val="003214E2"/>
    <w:rsid w:val="003218E7"/>
    <w:rsid w:val="00321D2E"/>
    <w:rsid w:val="003222DD"/>
    <w:rsid w:val="00322760"/>
    <w:rsid w:val="00323F75"/>
    <w:rsid w:val="00324598"/>
    <w:rsid w:val="00324BB2"/>
    <w:rsid w:val="00325AB6"/>
    <w:rsid w:val="00325EB3"/>
    <w:rsid w:val="00326126"/>
    <w:rsid w:val="003266E8"/>
    <w:rsid w:val="003267C0"/>
    <w:rsid w:val="00326F0A"/>
    <w:rsid w:val="0033057A"/>
    <w:rsid w:val="003308A8"/>
    <w:rsid w:val="00331749"/>
    <w:rsid w:val="00331890"/>
    <w:rsid w:val="00331BEC"/>
    <w:rsid w:val="003320A5"/>
    <w:rsid w:val="00332A81"/>
    <w:rsid w:val="00334DEA"/>
    <w:rsid w:val="00335169"/>
    <w:rsid w:val="00336C04"/>
    <w:rsid w:val="00336F5F"/>
    <w:rsid w:val="003374BF"/>
    <w:rsid w:val="00337CEA"/>
    <w:rsid w:val="00340B50"/>
    <w:rsid w:val="00340ED6"/>
    <w:rsid w:val="00341BDD"/>
    <w:rsid w:val="00342A31"/>
    <w:rsid w:val="00342C7D"/>
    <w:rsid w:val="00343554"/>
    <w:rsid w:val="003449F9"/>
    <w:rsid w:val="00344B2C"/>
    <w:rsid w:val="00344DA5"/>
    <w:rsid w:val="0034581F"/>
    <w:rsid w:val="0034592B"/>
    <w:rsid w:val="003479E4"/>
    <w:rsid w:val="00347C43"/>
    <w:rsid w:val="00350CA7"/>
    <w:rsid w:val="003515CF"/>
    <w:rsid w:val="0035193B"/>
    <w:rsid w:val="00351ED2"/>
    <w:rsid w:val="0035213C"/>
    <w:rsid w:val="00352464"/>
    <w:rsid w:val="00352DC1"/>
    <w:rsid w:val="00353132"/>
    <w:rsid w:val="00355189"/>
    <w:rsid w:val="00355254"/>
    <w:rsid w:val="00355802"/>
    <w:rsid w:val="0035591D"/>
    <w:rsid w:val="00355F1F"/>
    <w:rsid w:val="00356265"/>
    <w:rsid w:val="0035662A"/>
    <w:rsid w:val="0035684B"/>
    <w:rsid w:val="00357A76"/>
    <w:rsid w:val="00357F36"/>
    <w:rsid w:val="00360777"/>
    <w:rsid w:val="003609CF"/>
    <w:rsid w:val="00360C87"/>
    <w:rsid w:val="00361C21"/>
    <w:rsid w:val="003622ED"/>
    <w:rsid w:val="00362954"/>
    <w:rsid w:val="00362C5B"/>
    <w:rsid w:val="003631B5"/>
    <w:rsid w:val="0036339F"/>
    <w:rsid w:val="00363F49"/>
    <w:rsid w:val="003644FB"/>
    <w:rsid w:val="003649E6"/>
    <w:rsid w:val="00366037"/>
    <w:rsid w:val="00366437"/>
    <w:rsid w:val="00366AF0"/>
    <w:rsid w:val="00366B5F"/>
    <w:rsid w:val="0036705A"/>
    <w:rsid w:val="003713CA"/>
    <w:rsid w:val="0037201A"/>
    <w:rsid w:val="003729FC"/>
    <w:rsid w:val="00372FCA"/>
    <w:rsid w:val="0037324A"/>
    <w:rsid w:val="00374C87"/>
    <w:rsid w:val="00374CBC"/>
    <w:rsid w:val="003759F9"/>
    <w:rsid w:val="00376291"/>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791"/>
    <w:rsid w:val="00395A50"/>
    <w:rsid w:val="00396866"/>
    <w:rsid w:val="00396BD3"/>
    <w:rsid w:val="0039787F"/>
    <w:rsid w:val="00397B69"/>
    <w:rsid w:val="003A07EA"/>
    <w:rsid w:val="003A161F"/>
    <w:rsid w:val="003A1693"/>
    <w:rsid w:val="003A1CC7"/>
    <w:rsid w:val="003A1CCA"/>
    <w:rsid w:val="003A22E2"/>
    <w:rsid w:val="003A29E6"/>
    <w:rsid w:val="003A2E15"/>
    <w:rsid w:val="003A3196"/>
    <w:rsid w:val="003A3401"/>
    <w:rsid w:val="003A36DB"/>
    <w:rsid w:val="003A478D"/>
    <w:rsid w:val="003A4F36"/>
    <w:rsid w:val="003A4FC3"/>
    <w:rsid w:val="003A5BFF"/>
    <w:rsid w:val="003A6244"/>
    <w:rsid w:val="003A657D"/>
    <w:rsid w:val="003A6AC1"/>
    <w:rsid w:val="003A74EB"/>
    <w:rsid w:val="003A7B64"/>
    <w:rsid w:val="003B03CE"/>
    <w:rsid w:val="003B04CC"/>
    <w:rsid w:val="003B185E"/>
    <w:rsid w:val="003B2B08"/>
    <w:rsid w:val="003B2C76"/>
    <w:rsid w:val="003B35EC"/>
    <w:rsid w:val="003B3B3D"/>
    <w:rsid w:val="003B4DAD"/>
    <w:rsid w:val="003B52F2"/>
    <w:rsid w:val="003B6084"/>
    <w:rsid w:val="003B6329"/>
    <w:rsid w:val="003B6F08"/>
    <w:rsid w:val="003B6F60"/>
    <w:rsid w:val="003B76BD"/>
    <w:rsid w:val="003C0B8D"/>
    <w:rsid w:val="003C0DBF"/>
    <w:rsid w:val="003C1447"/>
    <w:rsid w:val="003C1EC0"/>
    <w:rsid w:val="003C233F"/>
    <w:rsid w:val="003C2B82"/>
    <w:rsid w:val="003C315D"/>
    <w:rsid w:val="003C32E2"/>
    <w:rsid w:val="003C3476"/>
    <w:rsid w:val="003C3F3F"/>
    <w:rsid w:val="003C47A5"/>
    <w:rsid w:val="003C47D1"/>
    <w:rsid w:val="003C4BA8"/>
    <w:rsid w:val="003C4BF2"/>
    <w:rsid w:val="003C56D8"/>
    <w:rsid w:val="003C574F"/>
    <w:rsid w:val="003C58AE"/>
    <w:rsid w:val="003C74FF"/>
    <w:rsid w:val="003C7B46"/>
    <w:rsid w:val="003D1A46"/>
    <w:rsid w:val="003D1D90"/>
    <w:rsid w:val="003D26A5"/>
    <w:rsid w:val="003D2D85"/>
    <w:rsid w:val="003D3623"/>
    <w:rsid w:val="003D3634"/>
    <w:rsid w:val="003D3F93"/>
    <w:rsid w:val="003D4734"/>
    <w:rsid w:val="003D5013"/>
    <w:rsid w:val="003D559C"/>
    <w:rsid w:val="003D561E"/>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05"/>
    <w:rsid w:val="003E416D"/>
    <w:rsid w:val="003E4403"/>
    <w:rsid w:val="003E441D"/>
    <w:rsid w:val="003E5916"/>
    <w:rsid w:val="003E5C7F"/>
    <w:rsid w:val="003E5CD9"/>
    <w:rsid w:val="003E5DE7"/>
    <w:rsid w:val="003E667C"/>
    <w:rsid w:val="003E6692"/>
    <w:rsid w:val="003E73DC"/>
    <w:rsid w:val="003E7414"/>
    <w:rsid w:val="003E7F99"/>
    <w:rsid w:val="003F0C10"/>
    <w:rsid w:val="003F1281"/>
    <w:rsid w:val="003F1B36"/>
    <w:rsid w:val="003F2AEA"/>
    <w:rsid w:val="003F2B96"/>
    <w:rsid w:val="003F2D6C"/>
    <w:rsid w:val="003F3C2E"/>
    <w:rsid w:val="003F4C89"/>
    <w:rsid w:val="003F5FCB"/>
    <w:rsid w:val="003F6137"/>
    <w:rsid w:val="003F6B76"/>
    <w:rsid w:val="004002CB"/>
    <w:rsid w:val="004010D0"/>
    <w:rsid w:val="004014AE"/>
    <w:rsid w:val="004017B5"/>
    <w:rsid w:val="00401E3C"/>
    <w:rsid w:val="00403271"/>
    <w:rsid w:val="00403645"/>
    <w:rsid w:val="00403B13"/>
    <w:rsid w:val="004046F2"/>
    <w:rsid w:val="004051DF"/>
    <w:rsid w:val="004051EE"/>
    <w:rsid w:val="0040526C"/>
    <w:rsid w:val="004064D6"/>
    <w:rsid w:val="0040776C"/>
    <w:rsid w:val="0040790F"/>
    <w:rsid w:val="0040792F"/>
    <w:rsid w:val="00407C5B"/>
    <w:rsid w:val="00407EE1"/>
    <w:rsid w:val="00410460"/>
    <w:rsid w:val="004110BE"/>
    <w:rsid w:val="0041147F"/>
    <w:rsid w:val="00411A99"/>
    <w:rsid w:val="00411C03"/>
    <w:rsid w:val="00411E59"/>
    <w:rsid w:val="00412685"/>
    <w:rsid w:val="00412C86"/>
    <w:rsid w:val="00414288"/>
    <w:rsid w:val="00414FF0"/>
    <w:rsid w:val="0041562C"/>
    <w:rsid w:val="00415C55"/>
    <w:rsid w:val="0041698E"/>
    <w:rsid w:val="00416AC9"/>
    <w:rsid w:val="00417232"/>
    <w:rsid w:val="004174AF"/>
    <w:rsid w:val="0042002A"/>
    <w:rsid w:val="004205EB"/>
    <w:rsid w:val="004209D5"/>
    <w:rsid w:val="00421159"/>
    <w:rsid w:val="00421A46"/>
    <w:rsid w:val="00421F44"/>
    <w:rsid w:val="00422546"/>
    <w:rsid w:val="00422D5C"/>
    <w:rsid w:val="00423116"/>
    <w:rsid w:val="004234F0"/>
    <w:rsid w:val="00423634"/>
    <w:rsid w:val="00424814"/>
    <w:rsid w:val="0042720A"/>
    <w:rsid w:val="004276BE"/>
    <w:rsid w:val="00427715"/>
    <w:rsid w:val="0042794A"/>
    <w:rsid w:val="004304A6"/>
    <w:rsid w:val="00430648"/>
    <w:rsid w:val="00430E74"/>
    <w:rsid w:val="00431EBF"/>
    <w:rsid w:val="00432069"/>
    <w:rsid w:val="004321CA"/>
    <w:rsid w:val="004339CB"/>
    <w:rsid w:val="00435208"/>
    <w:rsid w:val="0043659B"/>
    <w:rsid w:val="0043677F"/>
    <w:rsid w:val="00437814"/>
    <w:rsid w:val="00437FA3"/>
    <w:rsid w:val="004402C9"/>
    <w:rsid w:val="00440576"/>
    <w:rsid w:val="00440754"/>
    <w:rsid w:val="00440FF1"/>
    <w:rsid w:val="004417F2"/>
    <w:rsid w:val="00441C39"/>
    <w:rsid w:val="00441EC5"/>
    <w:rsid w:val="00442799"/>
    <w:rsid w:val="00443F09"/>
    <w:rsid w:val="00443FBF"/>
    <w:rsid w:val="004452DF"/>
    <w:rsid w:val="00445573"/>
    <w:rsid w:val="00447726"/>
    <w:rsid w:val="004507E7"/>
    <w:rsid w:val="00450CC0"/>
    <w:rsid w:val="0045123A"/>
    <w:rsid w:val="0045288D"/>
    <w:rsid w:val="00453611"/>
    <w:rsid w:val="00453A44"/>
    <w:rsid w:val="00453E8C"/>
    <w:rsid w:val="004563D0"/>
    <w:rsid w:val="00457028"/>
    <w:rsid w:val="00457E3B"/>
    <w:rsid w:val="00457FA3"/>
    <w:rsid w:val="00461B35"/>
    <w:rsid w:val="00461C2E"/>
    <w:rsid w:val="00462172"/>
    <w:rsid w:val="00462989"/>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1D20"/>
    <w:rsid w:val="004821A5"/>
    <w:rsid w:val="004828D5"/>
    <w:rsid w:val="00482AC9"/>
    <w:rsid w:val="00482AD0"/>
    <w:rsid w:val="00482AF6"/>
    <w:rsid w:val="00484651"/>
    <w:rsid w:val="00484AB7"/>
    <w:rsid w:val="0048675C"/>
    <w:rsid w:val="00486C5C"/>
    <w:rsid w:val="00486EB3"/>
    <w:rsid w:val="00487778"/>
    <w:rsid w:val="00487816"/>
    <w:rsid w:val="00491846"/>
    <w:rsid w:val="00491CAF"/>
    <w:rsid w:val="00492A82"/>
    <w:rsid w:val="00492FC6"/>
    <w:rsid w:val="00493A39"/>
    <w:rsid w:val="0049468A"/>
    <w:rsid w:val="00494BE2"/>
    <w:rsid w:val="004952C7"/>
    <w:rsid w:val="00495DAB"/>
    <w:rsid w:val="00497B57"/>
    <w:rsid w:val="00497C65"/>
    <w:rsid w:val="004A07B2"/>
    <w:rsid w:val="004A0AF4"/>
    <w:rsid w:val="004A0FC9"/>
    <w:rsid w:val="004A176B"/>
    <w:rsid w:val="004A1D90"/>
    <w:rsid w:val="004A281F"/>
    <w:rsid w:val="004A3396"/>
    <w:rsid w:val="004A5537"/>
    <w:rsid w:val="004A6D81"/>
    <w:rsid w:val="004A7935"/>
    <w:rsid w:val="004B0213"/>
    <w:rsid w:val="004B05C9"/>
    <w:rsid w:val="004B20BC"/>
    <w:rsid w:val="004B2117"/>
    <w:rsid w:val="004B2127"/>
    <w:rsid w:val="004B3448"/>
    <w:rsid w:val="004B48B7"/>
    <w:rsid w:val="004B493F"/>
    <w:rsid w:val="004B4DC5"/>
    <w:rsid w:val="004B50D6"/>
    <w:rsid w:val="004B542F"/>
    <w:rsid w:val="004B653C"/>
    <w:rsid w:val="004B6D8E"/>
    <w:rsid w:val="004B7150"/>
    <w:rsid w:val="004B7780"/>
    <w:rsid w:val="004C0597"/>
    <w:rsid w:val="004C0BD8"/>
    <w:rsid w:val="004C0F0A"/>
    <w:rsid w:val="004C169C"/>
    <w:rsid w:val="004C1E9F"/>
    <w:rsid w:val="004C1F43"/>
    <w:rsid w:val="004C3411"/>
    <w:rsid w:val="004C3C2A"/>
    <w:rsid w:val="004C40E4"/>
    <w:rsid w:val="004C4A47"/>
    <w:rsid w:val="004C67C2"/>
    <w:rsid w:val="004C7CE0"/>
    <w:rsid w:val="004D03A1"/>
    <w:rsid w:val="004D071D"/>
    <w:rsid w:val="004D0E3E"/>
    <w:rsid w:val="004D0F1C"/>
    <w:rsid w:val="004D10F5"/>
    <w:rsid w:val="004D149B"/>
    <w:rsid w:val="004D192F"/>
    <w:rsid w:val="004D1BB3"/>
    <w:rsid w:val="004D1E49"/>
    <w:rsid w:val="004D1E7D"/>
    <w:rsid w:val="004D2D75"/>
    <w:rsid w:val="004D334F"/>
    <w:rsid w:val="004D5449"/>
    <w:rsid w:val="004D5F1F"/>
    <w:rsid w:val="004D628D"/>
    <w:rsid w:val="004D6AB7"/>
    <w:rsid w:val="004D6BE8"/>
    <w:rsid w:val="004D7188"/>
    <w:rsid w:val="004D7AC1"/>
    <w:rsid w:val="004E0097"/>
    <w:rsid w:val="004E0209"/>
    <w:rsid w:val="004E040B"/>
    <w:rsid w:val="004E163B"/>
    <w:rsid w:val="004E19B8"/>
    <w:rsid w:val="004E209A"/>
    <w:rsid w:val="004E2461"/>
    <w:rsid w:val="004E2A0B"/>
    <w:rsid w:val="004E36B8"/>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07CE9"/>
    <w:rsid w:val="0051035D"/>
    <w:rsid w:val="00512749"/>
    <w:rsid w:val="00512E05"/>
    <w:rsid w:val="00513314"/>
    <w:rsid w:val="00513528"/>
    <w:rsid w:val="00513675"/>
    <w:rsid w:val="00513C98"/>
    <w:rsid w:val="0051588E"/>
    <w:rsid w:val="005162AC"/>
    <w:rsid w:val="00516670"/>
    <w:rsid w:val="005171E4"/>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273C"/>
    <w:rsid w:val="0053382C"/>
    <w:rsid w:val="00534352"/>
    <w:rsid w:val="00534AB2"/>
    <w:rsid w:val="00534CF6"/>
    <w:rsid w:val="0053566B"/>
    <w:rsid w:val="00535EBE"/>
    <w:rsid w:val="005405FB"/>
    <w:rsid w:val="00540605"/>
    <w:rsid w:val="00540657"/>
    <w:rsid w:val="00540A28"/>
    <w:rsid w:val="005413B3"/>
    <w:rsid w:val="00541C8F"/>
    <w:rsid w:val="0054235E"/>
    <w:rsid w:val="00543055"/>
    <w:rsid w:val="00543546"/>
    <w:rsid w:val="00543DCD"/>
    <w:rsid w:val="00543F84"/>
    <w:rsid w:val="005441C0"/>
    <w:rsid w:val="0054425D"/>
    <w:rsid w:val="005442D3"/>
    <w:rsid w:val="0054483C"/>
    <w:rsid w:val="00544B61"/>
    <w:rsid w:val="00545A1F"/>
    <w:rsid w:val="00545B99"/>
    <w:rsid w:val="00546506"/>
    <w:rsid w:val="0054683D"/>
    <w:rsid w:val="00547B94"/>
    <w:rsid w:val="00551DB9"/>
    <w:rsid w:val="005533B0"/>
    <w:rsid w:val="00553B4F"/>
    <w:rsid w:val="00553C7D"/>
    <w:rsid w:val="0055459B"/>
    <w:rsid w:val="005546A4"/>
    <w:rsid w:val="00554995"/>
    <w:rsid w:val="00554A26"/>
    <w:rsid w:val="00554EEF"/>
    <w:rsid w:val="005555B2"/>
    <w:rsid w:val="00555968"/>
    <w:rsid w:val="0055632C"/>
    <w:rsid w:val="00556A7F"/>
    <w:rsid w:val="0055708F"/>
    <w:rsid w:val="005573A4"/>
    <w:rsid w:val="00557D96"/>
    <w:rsid w:val="0056081A"/>
    <w:rsid w:val="00560826"/>
    <w:rsid w:val="00562627"/>
    <w:rsid w:val="0056327A"/>
    <w:rsid w:val="00563B85"/>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578"/>
    <w:rsid w:val="00577D7A"/>
    <w:rsid w:val="00577F18"/>
    <w:rsid w:val="00580146"/>
    <w:rsid w:val="00582390"/>
    <w:rsid w:val="00582823"/>
    <w:rsid w:val="00583212"/>
    <w:rsid w:val="00583CEB"/>
    <w:rsid w:val="00583FA4"/>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D41"/>
    <w:rsid w:val="00592D7F"/>
    <w:rsid w:val="00595398"/>
    <w:rsid w:val="00596243"/>
    <w:rsid w:val="00596413"/>
    <w:rsid w:val="00596B6A"/>
    <w:rsid w:val="005A0038"/>
    <w:rsid w:val="005A129A"/>
    <w:rsid w:val="005A16CF"/>
    <w:rsid w:val="005A19C4"/>
    <w:rsid w:val="005A1A3D"/>
    <w:rsid w:val="005A23CB"/>
    <w:rsid w:val="005A23DB"/>
    <w:rsid w:val="005A2812"/>
    <w:rsid w:val="005A2ECA"/>
    <w:rsid w:val="005A3139"/>
    <w:rsid w:val="005A32F8"/>
    <w:rsid w:val="005A3320"/>
    <w:rsid w:val="005A4262"/>
    <w:rsid w:val="005A43C8"/>
    <w:rsid w:val="005A4504"/>
    <w:rsid w:val="005A4875"/>
    <w:rsid w:val="005A4E51"/>
    <w:rsid w:val="005A5369"/>
    <w:rsid w:val="005A553E"/>
    <w:rsid w:val="005A6BC3"/>
    <w:rsid w:val="005A7F25"/>
    <w:rsid w:val="005B151D"/>
    <w:rsid w:val="005B2B4E"/>
    <w:rsid w:val="005B2BA0"/>
    <w:rsid w:val="005B30F9"/>
    <w:rsid w:val="005B31EA"/>
    <w:rsid w:val="005B34A6"/>
    <w:rsid w:val="005B368E"/>
    <w:rsid w:val="005B3AE2"/>
    <w:rsid w:val="005B53A0"/>
    <w:rsid w:val="005B5487"/>
    <w:rsid w:val="005B55BC"/>
    <w:rsid w:val="005B55FB"/>
    <w:rsid w:val="005B6508"/>
    <w:rsid w:val="005B6C67"/>
    <w:rsid w:val="005B727A"/>
    <w:rsid w:val="005B7904"/>
    <w:rsid w:val="005C069A"/>
    <w:rsid w:val="005C0CBC"/>
    <w:rsid w:val="005C4204"/>
    <w:rsid w:val="005C45E7"/>
    <w:rsid w:val="005C5357"/>
    <w:rsid w:val="005C56B7"/>
    <w:rsid w:val="005C57D8"/>
    <w:rsid w:val="005C600C"/>
    <w:rsid w:val="005C6389"/>
    <w:rsid w:val="005C6823"/>
    <w:rsid w:val="005C6E9D"/>
    <w:rsid w:val="005C6FA0"/>
    <w:rsid w:val="005D0C43"/>
    <w:rsid w:val="005D0C65"/>
    <w:rsid w:val="005D1461"/>
    <w:rsid w:val="005D1F81"/>
    <w:rsid w:val="005D2805"/>
    <w:rsid w:val="005D33B5"/>
    <w:rsid w:val="005D395E"/>
    <w:rsid w:val="005D397D"/>
    <w:rsid w:val="005D3F28"/>
    <w:rsid w:val="005D51BF"/>
    <w:rsid w:val="005D5C6E"/>
    <w:rsid w:val="005D601A"/>
    <w:rsid w:val="005D6240"/>
    <w:rsid w:val="005D6740"/>
    <w:rsid w:val="005D6BF5"/>
    <w:rsid w:val="005D739E"/>
    <w:rsid w:val="005D74B0"/>
    <w:rsid w:val="005D77F9"/>
    <w:rsid w:val="005D7951"/>
    <w:rsid w:val="005E17D1"/>
    <w:rsid w:val="005E2305"/>
    <w:rsid w:val="005E2C38"/>
    <w:rsid w:val="005E3536"/>
    <w:rsid w:val="005E3E49"/>
    <w:rsid w:val="005E3FC7"/>
    <w:rsid w:val="005E4527"/>
    <w:rsid w:val="005E48D1"/>
    <w:rsid w:val="005E49E4"/>
    <w:rsid w:val="005E4E9C"/>
    <w:rsid w:val="005E521F"/>
    <w:rsid w:val="005E58D3"/>
    <w:rsid w:val="005E5C90"/>
    <w:rsid w:val="005E65B2"/>
    <w:rsid w:val="005E768D"/>
    <w:rsid w:val="005E7B13"/>
    <w:rsid w:val="005F00B1"/>
    <w:rsid w:val="005F00E7"/>
    <w:rsid w:val="005F19DD"/>
    <w:rsid w:val="005F23B2"/>
    <w:rsid w:val="005F27CB"/>
    <w:rsid w:val="005F426B"/>
    <w:rsid w:val="005F476B"/>
    <w:rsid w:val="005F4AD8"/>
    <w:rsid w:val="005F4D35"/>
    <w:rsid w:val="005F5578"/>
    <w:rsid w:val="005F5ADA"/>
    <w:rsid w:val="005F695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11B6"/>
    <w:rsid w:val="006117D4"/>
    <w:rsid w:val="00612605"/>
    <w:rsid w:val="0061287A"/>
    <w:rsid w:val="006145ED"/>
    <w:rsid w:val="00615E8C"/>
    <w:rsid w:val="00616288"/>
    <w:rsid w:val="00617BC9"/>
    <w:rsid w:val="00620398"/>
    <w:rsid w:val="00620F63"/>
    <w:rsid w:val="00621181"/>
    <w:rsid w:val="00621286"/>
    <w:rsid w:val="006216B5"/>
    <w:rsid w:val="0062184B"/>
    <w:rsid w:val="0062254C"/>
    <w:rsid w:val="0062298E"/>
    <w:rsid w:val="0062350A"/>
    <w:rsid w:val="006239FB"/>
    <w:rsid w:val="0062440B"/>
    <w:rsid w:val="006249B6"/>
    <w:rsid w:val="00624F1A"/>
    <w:rsid w:val="006252A6"/>
    <w:rsid w:val="006254B0"/>
    <w:rsid w:val="00625679"/>
    <w:rsid w:val="00625C33"/>
    <w:rsid w:val="006262B1"/>
    <w:rsid w:val="006264ED"/>
    <w:rsid w:val="00626D26"/>
    <w:rsid w:val="00626E5B"/>
    <w:rsid w:val="006302F7"/>
    <w:rsid w:val="00630341"/>
    <w:rsid w:val="00631D8F"/>
    <w:rsid w:val="00631EB7"/>
    <w:rsid w:val="006320EF"/>
    <w:rsid w:val="00632B54"/>
    <w:rsid w:val="00633A8F"/>
    <w:rsid w:val="006346CB"/>
    <w:rsid w:val="00634D3A"/>
    <w:rsid w:val="00635200"/>
    <w:rsid w:val="00635E5B"/>
    <w:rsid w:val="006362D2"/>
    <w:rsid w:val="00636633"/>
    <w:rsid w:val="00636A95"/>
    <w:rsid w:val="00637017"/>
    <w:rsid w:val="006372B9"/>
    <w:rsid w:val="006374C2"/>
    <w:rsid w:val="00637D47"/>
    <w:rsid w:val="006407AF"/>
    <w:rsid w:val="006413DA"/>
    <w:rsid w:val="006416FF"/>
    <w:rsid w:val="00641E2F"/>
    <w:rsid w:val="00641FE9"/>
    <w:rsid w:val="00643AAD"/>
    <w:rsid w:val="00643C1B"/>
    <w:rsid w:val="00643F1F"/>
    <w:rsid w:val="00644E29"/>
    <w:rsid w:val="006452BD"/>
    <w:rsid w:val="0064617E"/>
    <w:rsid w:val="00646871"/>
    <w:rsid w:val="00646DA5"/>
    <w:rsid w:val="00646FEF"/>
    <w:rsid w:val="00647186"/>
    <w:rsid w:val="0064755F"/>
    <w:rsid w:val="0065008D"/>
    <w:rsid w:val="006502DE"/>
    <w:rsid w:val="00650750"/>
    <w:rsid w:val="00650A0C"/>
    <w:rsid w:val="00651442"/>
    <w:rsid w:val="006517C8"/>
    <w:rsid w:val="00651FCD"/>
    <w:rsid w:val="00652165"/>
    <w:rsid w:val="006525A9"/>
    <w:rsid w:val="006548B7"/>
    <w:rsid w:val="00654B18"/>
    <w:rsid w:val="00654B3B"/>
    <w:rsid w:val="00656882"/>
    <w:rsid w:val="00657061"/>
    <w:rsid w:val="00657363"/>
    <w:rsid w:val="00657D18"/>
    <w:rsid w:val="00657DBD"/>
    <w:rsid w:val="00660ACE"/>
    <w:rsid w:val="00660C9C"/>
    <w:rsid w:val="00660F53"/>
    <w:rsid w:val="00660F9F"/>
    <w:rsid w:val="00661070"/>
    <w:rsid w:val="00662343"/>
    <w:rsid w:val="00663754"/>
    <w:rsid w:val="00663C57"/>
    <w:rsid w:val="006640A0"/>
    <w:rsid w:val="00664804"/>
    <w:rsid w:val="0066483B"/>
    <w:rsid w:val="00664CCC"/>
    <w:rsid w:val="00665241"/>
    <w:rsid w:val="00665C03"/>
    <w:rsid w:val="00665FC2"/>
    <w:rsid w:val="00666118"/>
    <w:rsid w:val="00666D82"/>
    <w:rsid w:val="00667A90"/>
    <w:rsid w:val="0067069C"/>
    <w:rsid w:val="00670C29"/>
    <w:rsid w:val="00671F29"/>
    <w:rsid w:val="0067205A"/>
    <w:rsid w:val="00672466"/>
    <w:rsid w:val="00672638"/>
    <w:rsid w:val="0067305F"/>
    <w:rsid w:val="00673409"/>
    <w:rsid w:val="00673BA7"/>
    <w:rsid w:val="00673E73"/>
    <w:rsid w:val="00673E88"/>
    <w:rsid w:val="00675EF1"/>
    <w:rsid w:val="0067634E"/>
    <w:rsid w:val="0067737F"/>
    <w:rsid w:val="00677D44"/>
    <w:rsid w:val="00680308"/>
    <w:rsid w:val="006803B9"/>
    <w:rsid w:val="006813E4"/>
    <w:rsid w:val="00681924"/>
    <w:rsid w:val="0068276E"/>
    <w:rsid w:val="00683136"/>
    <w:rsid w:val="00683DBF"/>
    <w:rsid w:val="00683E42"/>
    <w:rsid w:val="0068429C"/>
    <w:rsid w:val="0068504F"/>
    <w:rsid w:val="00685816"/>
    <w:rsid w:val="00685AA0"/>
    <w:rsid w:val="006860C6"/>
    <w:rsid w:val="006861D2"/>
    <w:rsid w:val="00687476"/>
    <w:rsid w:val="006875F9"/>
    <w:rsid w:val="00687873"/>
    <w:rsid w:val="00690307"/>
    <w:rsid w:val="0069038E"/>
    <w:rsid w:val="00690D79"/>
    <w:rsid w:val="00690EB5"/>
    <w:rsid w:val="006925B5"/>
    <w:rsid w:val="00692817"/>
    <w:rsid w:val="0069501E"/>
    <w:rsid w:val="006976B8"/>
    <w:rsid w:val="00697AF5"/>
    <w:rsid w:val="006A0739"/>
    <w:rsid w:val="006A0C8B"/>
    <w:rsid w:val="006A197F"/>
    <w:rsid w:val="006A1D74"/>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3E09"/>
    <w:rsid w:val="006B410C"/>
    <w:rsid w:val="006B65F1"/>
    <w:rsid w:val="006B743E"/>
    <w:rsid w:val="006B7753"/>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045F"/>
    <w:rsid w:val="006D1CE0"/>
    <w:rsid w:val="006D2474"/>
    <w:rsid w:val="006D3213"/>
    <w:rsid w:val="006D3377"/>
    <w:rsid w:val="006D3E5E"/>
    <w:rsid w:val="006D4C00"/>
    <w:rsid w:val="006D5362"/>
    <w:rsid w:val="006D59FD"/>
    <w:rsid w:val="006D6571"/>
    <w:rsid w:val="006D6A34"/>
    <w:rsid w:val="006D6ABF"/>
    <w:rsid w:val="006D6DCA"/>
    <w:rsid w:val="006E0CCF"/>
    <w:rsid w:val="006E181A"/>
    <w:rsid w:val="006E21CA"/>
    <w:rsid w:val="006E253F"/>
    <w:rsid w:val="006E2A5A"/>
    <w:rsid w:val="006E2D44"/>
    <w:rsid w:val="006E39A4"/>
    <w:rsid w:val="006E3B80"/>
    <w:rsid w:val="006E47CA"/>
    <w:rsid w:val="006E753D"/>
    <w:rsid w:val="006F1015"/>
    <w:rsid w:val="006F14CD"/>
    <w:rsid w:val="006F1B83"/>
    <w:rsid w:val="006F2776"/>
    <w:rsid w:val="006F36A8"/>
    <w:rsid w:val="006F3DD4"/>
    <w:rsid w:val="006F6E4C"/>
    <w:rsid w:val="006F6E9D"/>
    <w:rsid w:val="006F73E8"/>
    <w:rsid w:val="006F7ED7"/>
    <w:rsid w:val="007001C5"/>
    <w:rsid w:val="00700354"/>
    <w:rsid w:val="00702323"/>
    <w:rsid w:val="007027DC"/>
    <w:rsid w:val="00702CA2"/>
    <w:rsid w:val="00703B09"/>
    <w:rsid w:val="00703C51"/>
    <w:rsid w:val="007045BD"/>
    <w:rsid w:val="0070496F"/>
    <w:rsid w:val="00705766"/>
    <w:rsid w:val="007058A1"/>
    <w:rsid w:val="00705DA5"/>
    <w:rsid w:val="007068FA"/>
    <w:rsid w:val="00706960"/>
    <w:rsid w:val="00707F50"/>
    <w:rsid w:val="0071005E"/>
    <w:rsid w:val="007113EB"/>
    <w:rsid w:val="00711472"/>
    <w:rsid w:val="0071170F"/>
    <w:rsid w:val="007119CB"/>
    <w:rsid w:val="00711E05"/>
    <w:rsid w:val="007121E9"/>
    <w:rsid w:val="007122F0"/>
    <w:rsid w:val="0071245A"/>
    <w:rsid w:val="00712EA4"/>
    <w:rsid w:val="0071493D"/>
    <w:rsid w:val="00714DE0"/>
    <w:rsid w:val="00715148"/>
    <w:rsid w:val="007164A7"/>
    <w:rsid w:val="00716DFF"/>
    <w:rsid w:val="00717AC6"/>
    <w:rsid w:val="00717BD3"/>
    <w:rsid w:val="00720C99"/>
    <w:rsid w:val="007211EC"/>
    <w:rsid w:val="00721A60"/>
    <w:rsid w:val="007220CF"/>
    <w:rsid w:val="00722D1E"/>
    <w:rsid w:val="00722D21"/>
    <w:rsid w:val="00723821"/>
    <w:rsid w:val="00723D4E"/>
    <w:rsid w:val="00724942"/>
    <w:rsid w:val="00724DDB"/>
    <w:rsid w:val="00725CED"/>
    <w:rsid w:val="00727112"/>
    <w:rsid w:val="00727341"/>
    <w:rsid w:val="00727E1D"/>
    <w:rsid w:val="00730436"/>
    <w:rsid w:val="00730C8D"/>
    <w:rsid w:val="00730CE2"/>
    <w:rsid w:val="0073301F"/>
    <w:rsid w:val="00734913"/>
    <w:rsid w:val="00734AC1"/>
    <w:rsid w:val="00734C35"/>
    <w:rsid w:val="00734F1A"/>
    <w:rsid w:val="00734F8F"/>
    <w:rsid w:val="007358F9"/>
    <w:rsid w:val="00736065"/>
    <w:rsid w:val="00736C8F"/>
    <w:rsid w:val="0074006F"/>
    <w:rsid w:val="00740CC1"/>
    <w:rsid w:val="00741D75"/>
    <w:rsid w:val="007421CA"/>
    <w:rsid w:val="0074323D"/>
    <w:rsid w:val="00745DA8"/>
    <w:rsid w:val="0074621F"/>
    <w:rsid w:val="007463FB"/>
    <w:rsid w:val="00746578"/>
    <w:rsid w:val="007513CD"/>
    <w:rsid w:val="00751B3A"/>
    <w:rsid w:val="00751F14"/>
    <w:rsid w:val="00752D8F"/>
    <w:rsid w:val="00753B45"/>
    <w:rsid w:val="00753E61"/>
    <w:rsid w:val="007546E8"/>
    <w:rsid w:val="007555B8"/>
    <w:rsid w:val="007556BA"/>
    <w:rsid w:val="00755D22"/>
    <w:rsid w:val="00756FDB"/>
    <w:rsid w:val="007571C4"/>
    <w:rsid w:val="00760099"/>
    <w:rsid w:val="0076096A"/>
    <w:rsid w:val="00760E8D"/>
    <w:rsid w:val="00761266"/>
    <w:rsid w:val="0076196C"/>
    <w:rsid w:val="00762C0B"/>
    <w:rsid w:val="00763C7C"/>
    <w:rsid w:val="00763F94"/>
    <w:rsid w:val="00765B28"/>
    <w:rsid w:val="007667C9"/>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3B46"/>
    <w:rsid w:val="00784800"/>
    <w:rsid w:val="007865E3"/>
    <w:rsid w:val="007866EA"/>
    <w:rsid w:val="0078680C"/>
    <w:rsid w:val="007868A8"/>
    <w:rsid w:val="00786A15"/>
    <w:rsid w:val="007876AC"/>
    <w:rsid w:val="007877B0"/>
    <w:rsid w:val="00787899"/>
    <w:rsid w:val="00790157"/>
    <w:rsid w:val="007901ED"/>
    <w:rsid w:val="007914E4"/>
    <w:rsid w:val="007914F3"/>
    <w:rsid w:val="00791F2A"/>
    <w:rsid w:val="0079234B"/>
    <w:rsid w:val="00792549"/>
    <w:rsid w:val="007926D8"/>
    <w:rsid w:val="00792720"/>
    <w:rsid w:val="00792C44"/>
    <w:rsid w:val="0079373D"/>
    <w:rsid w:val="00794BC4"/>
    <w:rsid w:val="00794F1E"/>
    <w:rsid w:val="0079538C"/>
    <w:rsid w:val="007957FB"/>
    <w:rsid w:val="00795C50"/>
    <w:rsid w:val="00796F2B"/>
    <w:rsid w:val="00797CA7"/>
    <w:rsid w:val="007A098E"/>
    <w:rsid w:val="007A0CF9"/>
    <w:rsid w:val="007A1009"/>
    <w:rsid w:val="007A149D"/>
    <w:rsid w:val="007A1BF5"/>
    <w:rsid w:val="007A5765"/>
    <w:rsid w:val="007A5888"/>
    <w:rsid w:val="007A5B89"/>
    <w:rsid w:val="007A77FC"/>
    <w:rsid w:val="007B058E"/>
    <w:rsid w:val="007B0864"/>
    <w:rsid w:val="007B0E05"/>
    <w:rsid w:val="007B10ED"/>
    <w:rsid w:val="007B22C5"/>
    <w:rsid w:val="007B2BDF"/>
    <w:rsid w:val="007B53D9"/>
    <w:rsid w:val="007B5DB4"/>
    <w:rsid w:val="007C0360"/>
    <w:rsid w:val="007C0795"/>
    <w:rsid w:val="007C13AC"/>
    <w:rsid w:val="007C14AD"/>
    <w:rsid w:val="007C172D"/>
    <w:rsid w:val="007C1F34"/>
    <w:rsid w:val="007C272E"/>
    <w:rsid w:val="007C29A6"/>
    <w:rsid w:val="007C2CDE"/>
    <w:rsid w:val="007C3BE7"/>
    <w:rsid w:val="007C40A3"/>
    <w:rsid w:val="007C4476"/>
    <w:rsid w:val="007C6405"/>
    <w:rsid w:val="007C6C61"/>
    <w:rsid w:val="007C7DC7"/>
    <w:rsid w:val="007D06EC"/>
    <w:rsid w:val="007D083C"/>
    <w:rsid w:val="007D08BB"/>
    <w:rsid w:val="007D09C8"/>
    <w:rsid w:val="007D1085"/>
    <w:rsid w:val="007D18E1"/>
    <w:rsid w:val="007D1926"/>
    <w:rsid w:val="007D21CD"/>
    <w:rsid w:val="007D3668"/>
    <w:rsid w:val="007D3C15"/>
    <w:rsid w:val="007D4D44"/>
    <w:rsid w:val="007D50FF"/>
    <w:rsid w:val="007D58A9"/>
    <w:rsid w:val="007D6B5D"/>
    <w:rsid w:val="007D6EC7"/>
    <w:rsid w:val="007D7183"/>
    <w:rsid w:val="007D7381"/>
    <w:rsid w:val="007D7CB2"/>
    <w:rsid w:val="007D7FFC"/>
    <w:rsid w:val="007E21DF"/>
    <w:rsid w:val="007E2920"/>
    <w:rsid w:val="007E40C8"/>
    <w:rsid w:val="007E41CB"/>
    <w:rsid w:val="007E53ED"/>
    <w:rsid w:val="007E5479"/>
    <w:rsid w:val="007E5F8E"/>
    <w:rsid w:val="007E6033"/>
    <w:rsid w:val="007E611A"/>
    <w:rsid w:val="007E611D"/>
    <w:rsid w:val="007E74C5"/>
    <w:rsid w:val="007E79A4"/>
    <w:rsid w:val="007E7EE5"/>
    <w:rsid w:val="007F072E"/>
    <w:rsid w:val="007F170B"/>
    <w:rsid w:val="007F2112"/>
    <w:rsid w:val="007F2366"/>
    <w:rsid w:val="007F5C48"/>
    <w:rsid w:val="007F6EC7"/>
    <w:rsid w:val="007F75A8"/>
    <w:rsid w:val="007F7EA7"/>
    <w:rsid w:val="008007C7"/>
    <w:rsid w:val="008014FA"/>
    <w:rsid w:val="0080186A"/>
    <w:rsid w:val="008029D8"/>
    <w:rsid w:val="00802C13"/>
    <w:rsid w:val="00802FC5"/>
    <w:rsid w:val="00803E94"/>
    <w:rsid w:val="008051EC"/>
    <w:rsid w:val="00806590"/>
    <w:rsid w:val="0080711C"/>
    <w:rsid w:val="0080746C"/>
    <w:rsid w:val="008077DC"/>
    <w:rsid w:val="00807B3A"/>
    <w:rsid w:val="0081078F"/>
    <w:rsid w:val="008114A3"/>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4A2"/>
    <w:rsid w:val="008208CB"/>
    <w:rsid w:val="00820B60"/>
    <w:rsid w:val="00821363"/>
    <w:rsid w:val="00822070"/>
    <w:rsid w:val="00822142"/>
    <w:rsid w:val="00822EA3"/>
    <w:rsid w:val="00823EB1"/>
    <w:rsid w:val="0082437A"/>
    <w:rsid w:val="00825FED"/>
    <w:rsid w:val="00826D41"/>
    <w:rsid w:val="008277FA"/>
    <w:rsid w:val="00827D7C"/>
    <w:rsid w:val="00830ACB"/>
    <w:rsid w:val="0083127F"/>
    <w:rsid w:val="008312B9"/>
    <w:rsid w:val="00831EDC"/>
    <w:rsid w:val="00832700"/>
    <w:rsid w:val="00832898"/>
    <w:rsid w:val="00833187"/>
    <w:rsid w:val="00835499"/>
    <w:rsid w:val="0083556A"/>
    <w:rsid w:val="008357AF"/>
    <w:rsid w:val="00835A0A"/>
    <w:rsid w:val="00835ECD"/>
    <w:rsid w:val="008369E5"/>
    <w:rsid w:val="008377E3"/>
    <w:rsid w:val="008378E7"/>
    <w:rsid w:val="00837F9E"/>
    <w:rsid w:val="0084045A"/>
    <w:rsid w:val="00840667"/>
    <w:rsid w:val="008419BC"/>
    <w:rsid w:val="00841B07"/>
    <w:rsid w:val="00842C5E"/>
    <w:rsid w:val="00844345"/>
    <w:rsid w:val="0084449A"/>
    <w:rsid w:val="008449AF"/>
    <w:rsid w:val="008459EE"/>
    <w:rsid w:val="008479E5"/>
    <w:rsid w:val="00850365"/>
    <w:rsid w:val="00850566"/>
    <w:rsid w:val="008509F8"/>
    <w:rsid w:val="00851B36"/>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745D"/>
    <w:rsid w:val="00867846"/>
    <w:rsid w:val="00870BF0"/>
    <w:rsid w:val="008716D8"/>
    <w:rsid w:val="00871791"/>
    <w:rsid w:val="008717CE"/>
    <w:rsid w:val="00872AF7"/>
    <w:rsid w:val="0087408A"/>
    <w:rsid w:val="00875470"/>
    <w:rsid w:val="00875ABA"/>
    <w:rsid w:val="008771D6"/>
    <w:rsid w:val="008776B0"/>
    <w:rsid w:val="0088012D"/>
    <w:rsid w:val="00880858"/>
    <w:rsid w:val="00880D64"/>
    <w:rsid w:val="00880FBB"/>
    <w:rsid w:val="00881C47"/>
    <w:rsid w:val="00881DA0"/>
    <w:rsid w:val="00882586"/>
    <w:rsid w:val="008829E3"/>
    <w:rsid w:val="008831D9"/>
    <w:rsid w:val="00883883"/>
    <w:rsid w:val="00883E1F"/>
    <w:rsid w:val="00884237"/>
    <w:rsid w:val="008851AC"/>
    <w:rsid w:val="00886DEF"/>
    <w:rsid w:val="00887583"/>
    <w:rsid w:val="00887708"/>
    <w:rsid w:val="0088783B"/>
    <w:rsid w:val="00887BE4"/>
    <w:rsid w:val="008912E0"/>
    <w:rsid w:val="00891445"/>
    <w:rsid w:val="0089153D"/>
    <w:rsid w:val="00892781"/>
    <w:rsid w:val="00893604"/>
    <w:rsid w:val="008937C5"/>
    <w:rsid w:val="008939BF"/>
    <w:rsid w:val="00893FCA"/>
    <w:rsid w:val="00895A28"/>
    <w:rsid w:val="00897183"/>
    <w:rsid w:val="008A1B17"/>
    <w:rsid w:val="008A2528"/>
    <w:rsid w:val="008A2992"/>
    <w:rsid w:val="008A3647"/>
    <w:rsid w:val="008A4CB5"/>
    <w:rsid w:val="008A5AFD"/>
    <w:rsid w:val="008A6645"/>
    <w:rsid w:val="008A6CD4"/>
    <w:rsid w:val="008A788A"/>
    <w:rsid w:val="008A7A9A"/>
    <w:rsid w:val="008A7AE9"/>
    <w:rsid w:val="008B1164"/>
    <w:rsid w:val="008B47B4"/>
    <w:rsid w:val="008B5396"/>
    <w:rsid w:val="008B581F"/>
    <w:rsid w:val="008B6663"/>
    <w:rsid w:val="008B66F7"/>
    <w:rsid w:val="008B7949"/>
    <w:rsid w:val="008C03C0"/>
    <w:rsid w:val="008C0FD0"/>
    <w:rsid w:val="008C1A82"/>
    <w:rsid w:val="008C1EFF"/>
    <w:rsid w:val="008C3418"/>
    <w:rsid w:val="008C4913"/>
    <w:rsid w:val="008C4AB5"/>
    <w:rsid w:val="008C4B46"/>
    <w:rsid w:val="008C5478"/>
    <w:rsid w:val="008C5623"/>
    <w:rsid w:val="008C57E5"/>
    <w:rsid w:val="008C5AD6"/>
    <w:rsid w:val="008C5D4E"/>
    <w:rsid w:val="008C607E"/>
    <w:rsid w:val="008C7A4B"/>
    <w:rsid w:val="008D0C05"/>
    <w:rsid w:val="008D4031"/>
    <w:rsid w:val="008D57AD"/>
    <w:rsid w:val="008D5ADC"/>
    <w:rsid w:val="008D668D"/>
    <w:rsid w:val="008D7103"/>
    <w:rsid w:val="008D71CE"/>
    <w:rsid w:val="008E099E"/>
    <w:rsid w:val="008E09B2"/>
    <w:rsid w:val="008E0E94"/>
    <w:rsid w:val="008E1234"/>
    <w:rsid w:val="008E197A"/>
    <w:rsid w:val="008E235C"/>
    <w:rsid w:val="008E444B"/>
    <w:rsid w:val="008E47C6"/>
    <w:rsid w:val="008E4C45"/>
    <w:rsid w:val="008E5787"/>
    <w:rsid w:val="008E7204"/>
    <w:rsid w:val="008E75A3"/>
    <w:rsid w:val="008F039B"/>
    <w:rsid w:val="008F0931"/>
    <w:rsid w:val="008F1C67"/>
    <w:rsid w:val="008F203F"/>
    <w:rsid w:val="008F238D"/>
    <w:rsid w:val="008F2611"/>
    <w:rsid w:val="008F2A63"/>
    <w:rsid w:val="008F3544"/>
    <w:rsid w:val="008F42CB"/>
    <w:rsid w:val="008F42E6"/>
    <w:rsid w:val="008F4312"/>
    <w:rsid w:val="008F4568"/>
    <w:rsid w:val="008F4970"/>
    <w:rsid w:val="008F4DB4"/>
    <w:rsid w:val="008F53BE"/>
    <w:rsid w:val="008F57B7"/>
    <w:rsid w:val="008F6711"/>
    <w:rsid w:val="008F67B2"/>
    <w:rsid w:val="008F6B5A"/>
    <w:rsid w:val="008F731E"/>
    <w:rsid w:val="00900BB5"/>
    <w:rsid w:val="00900F6E"/>
    <w:rsid w:val="009014EF"/>
    <w:rsid w:val="00902B42"/>
    <w:rsid w:val="00903A59"/>
    <w:rsid w:val="00904D91"/>
    <w:rsid w:val="00905004"/>
    <w:rsid w:val="009057D2"/>
    <w:rsid w:val="00905A7F"/>
    <w:rsid w:val="00906247"/>
    <w:rsid w:val="00906272"/>
    <w:rsid w:val="009062C5"/>
    <w:rsid w:val="009064A2"/>
    <w:rsid w:val="00907599"/>
    <w:rsid w:val="00910F8F"/>
    <w:rsid w:val="0091118D"/>
    <w:rsid w:val="00911AC5"/>
    <w:rsid w:val="0091261A"/>
    <w:rsid w:val="0091385F"/>
    <w:rsid w:val="009142A7"/>
    <w:rsid w:val="009142B2"/>
    <w:rsid w:val="00914B92"/>
    <w:rsid w:val="00914C26"/>
    <w:rsid w:val="00915758"/>
    <w:rsid w:val="00915A9B"/>
    <w:rsid w:val="00917986"/>
    <w:rsid w:val="00917E88"/>
    <w:rsid w:val="00920173"/>
    <w:rsid w:val="00920677"/>
    <w:rsid w:val="00920771"/>
    <w:rsid w:val="00920C8A"/>
    <w:rsid w:val="009218C5"/>
    <w:rsid w:val="00921E02"/>
    <w:rsid w:val="009220C2"/>
    <w:rsid w:val="009225A7"/>
    <w:rsid w:val="0092354F"/>
    <w:rsid w:val="009235F0"/>
    <w:rsid w:val="00924D61"/>
    <w:rsid w:val="00925F06"/>
    <w:rsid w:val="009278D5"/>
    <w:rsid w:val="00927FEB"/>
    <w:rsid w:val="00930EC3"/>
    <w:rsid w:val="00931775"/>
    <w:rsid w:val="00932F94"/>
    <w:rsid w:val="00933E87"/>
    <w:rsid w:val="00934BB2"/>
    <w:rsid w:val="009362D1"/>
    <w:rsid w:val="009369B4"/>
    <w:rsid w:val="00936D66"/>
    <w:rsid w:val="0094033A"/>
    <w:rsid w:val="0094091B"/>
    <w:rsid w:val="009409F4"/>
    <w:rsid w:val="00940EA4"/>
    <w:rsid w:val="00941581"/>
    <w:rsid w:val="009417CC"/>
    <w:rsid w:val="00941A27"/>
    <w:rsid w:val="00943027"/>
    <w:rsid w:val="009441DB"/>
    <w:rsid w:val="00944591"/>
    <w:rsid w:val="00944CAA"/>
    <w:rsid w:val="00944EF3"/>
    <w:rsid w:val="009459D6"/>
    <w:rsid w:val="00945D55"/>
    <w:rsid w:val="009460BB"/>
    <w:rsid w:val="00946444"/>
    <w:rsid w:val="0094736E"/>
    <w:rsid w:val="00947B05"/>
    <w:rsid w:val="00947EDB"/>
    <w:rsid w:val="00947FF8"/>
    <w:rsid w:val="0095165A"/>
    <w:rsid w:val="00951CE8"/>
    <w:rsid w:val="00952D70"/>
    <w:rsid w:val="00953565"/>
    <w:rsid w:val="00953F50"/>
    <w:rsid w:val="00954C90"/>
    <w:rsid w:val="009555CA"/>
    <w:rsid w:val="00955A8E"/>
    <w:rsid w:val="00955CB6"/>
    <w:rsid w:val="0095758E"/>
    <w:rsid w:val="00957831"/>
    <w:rsid w:val="00957E42"/>
    <w:rsid w:val="00960299"/>
    <w:rsid w:val="00961347"/>
    <w:rsid w:val="00961A79"/>
    <w:rsid w:val="00962377"/>
    <w:rsid w:val="00962433"/>
    <w:rsid w:val="00962886"/>
    <w:rsid w:val="00963507"/>
    <w:rsid w:val="00963936"/>
    <w:rsid w:val="00963B87"/>
    <w:rsid w:val="00963FD8"/>
    <w:rsid w:val="00964681"/>
    <w:rsid w:val="009666C0"/>
    <w:rsid w:val="00966A05"/>
    <w:rsid w:val="00967E22"/>
    <w:rsid w:val="00967FC7"/>
    <w:rsid w:val="009704BC"/>
    <w:rsid w:val="009723A1"/>
    <w:rsid w:val="00972E97"/>
    <w:rsid w:val="00973614"/>
    <w:rsid w:val="00973CC2"/>
    <w:rsid w:val="009742AB"/>
    <w:rsid w:val="009742D1"/>
    <w:rsid w:val="009749B1"/>
    <w:rsid w:val="00975352"/>
    <w:rsid w:val="009766D4"/>
    <w:rsid w:val="00976C0B"/>
    <w:rsid w:val="0097724C"/>
    <w:rsid w:val="009776BB"/>
    <w:rsid w:val="00980866"/>
    <w:rsid w:val="00980D24"/>
    <w:rsid w:val="009813FB"/>
    <w:rsid w:val="00982037"/>
    <w:rsid w:val="009824DF"/>
    <w:rsid w:val="0098335A"/>
    <w:rsid w:val="0098358E"/>
    <w:rsid w:val="0098405A"/>
    <w:rsid w:val="0098426F"/>
    <w:rsid w:val="00984C20"/>
    <w:rsid w:val="0098518C"/>
    <w:rsid w:val="009877D2"/>
    <w:rsid w:val="00987845"/>
    <w:rsid w:val="00991A93"/>
    <w:rsid w:val="009933F3"/>
    <w:rsid w:val="009948C1"/>
    <w:rsid w:val="00994D41"/>
    <w:rsid w:val="00996772"/>
    <w:rsid w:val="009970BF"/>
    <w:rsid w:val="00997A7D"/>
    <w:rsid w:val="009A0062"/>
    <w:rsid w:val="009A0E5E"/>
    <w:rsid w:val="009A0F09"/>
    <w:rsid w:val="009A12F2"/>
    <w:rsid w:val="009A36A1"/>
    <w:rsid w:val="009A44FA"/>
    <w:rsid w:val="009A4689"/>
    <w:rsid w:val="009A49F5"/>
    <w:rsid w:val="009B09CD"/>
    <w:rsid w:val="009B1471"/>
    <w:rsid w:val="009B2086"/>
    <w:rsid w:val="009B2383"/>
    <w:rsid w:val="009B2958"/>
    <w:rsid w:val="009B2B91"/>
    <w:rsid w:val="009B3EC3"/>
    <w:rsid w:val="009B4356"/>
    <w:rsid w:val="009B4EE3"/>
    <w:rsid w:val="009B592B"/>
    <w:rsid w:val="009B5A5E"/>
    <w:rsid w:val="009B6658"/>
    <w:rsid w:val="009B6BA2"/>
    <w:rsid w:val="009B6FAB"/>
    <w:rsid w:val="009C0566"/>
    <w:rsid w:val="009C23A8"/>
    <w:rsid w:val="009C2AC9"/>
    <w:rsid w:val="009C2CEF"/>
    <w:rsid w:val="009C30AA"/>
    <w:rsid w:val="009C40EE"/>
    <w:rsid w:val="009C43D1"/>
    <w:rsid w:val="009C452C"/>
    <w:rsid w:val="009C46A4"/>
    <w:rsid w:val="009C5608"/>
    <w:rsid w:val="009C59A6"/>
    <w:rsid w:val="009C69CD"/>
    <w:rsid w:val="009C6A52"/>
    <w:rsid w:val="009C6C4B"/>
    <w:rsid w:val="009C6F80"/>
    <w:rsid w:val="009D0A30"/>
    <w:rsid w:val="009D0AB2"/>
    <w:rsid w:val="009D0C1F"/>
    <w:rsid w:val="009D0F04"/>
    <w:rsid w:val="009D3276"/>
    <w:rsid w:val="009D345D"/>
    <w:rsid w:val="009D444C"/>
    <w:rsid w:val="009D4525"/>
    <w:rsid w:val="009D473A"/>
    <w:rsid w:val="009D4B14"/>
    <w:rsid w:val="009D5063"/>
    <w:rsid w:val="009D5F93"/>
    <w:rsid w:val="009D7395"/>
    <w:rsid w:val="009E01EC"/>
    <w:rsid w:val="009E0367"/>
    <w:rsid w:val="009E03F1"/>
    <w:rsid w:val="009E0636"/>
    <w:rsid w:val="009E1169"/>
    <w:rsid w:val="009E1533"/>
    <w:rsid w:val="009E2715"/>
    <w:rsid w:val="009E2785"/>
    <w:rsid w:val="009E4550"/>
    <w:rsid w:val="009E48CC"/>
    <w:rsid w:val="009E4FC5"/>
    <w:rsid w:val="009E5870"/>
    <w:rsid w:val="009E5CE0"/>
    <w:rsid w:val="009E61C8"/>
    <w:rsid w:val="009E6488"/>
    <w:rsid w:val="009E6A46"/>
    <w:rsid w:val="009F08F6"/>
    <w:rsid w:val="009F0CDB"/>
    <w:rsid w:val="009F29E6"/>
    <w:rsid w:val="009F39CB"/>
    <w:rsid w:val="009F3F07"/>
    <w:rsid w:val="009F6F5A"/>
    <w:rsid w:val="009F7426"/>
    <w:rsid w:val="00A00323"/>
    <w:rsid w:val="00A00EE5"/>
    <w:rsid w:val="00A02D1F"/>
    <w:rsid w:val="00A031AE"/>
    <w:rsid w:val="00A031BA"/>
    <w:rsid w:val="00A03C20"/>
    <w:rsid w:val="00A03E68"/>
    <w:rsid w:val="00A049E2"/>
    <w:rsid w:val="00A05AE8"/>
    <w:rsid w:val="00A05EB9"/>
    <w:rsid w:val="00A06AE1"/>
    <w:rsid w:val="00A070C0"/>
    <w:rsid w:val="00A077D4"/>
    <w:rsid w:val="00A1013E"/>
    <w:rsid w:val="00A1180D"/>
    <w:rsid w:val="00A11D1E"/>
    <w:rsid w:val="00A11EE3"/>
    <w:rsid w:val="00A1204B"/>
    <w:rsid w:val="00A1219B"/>
    <w:rsid w:val="00A13337"/>
    <w:rsid w:val="00A1344B"/>
    <w:rsid w:val="00A13908"/>
    <w:rsid w:val="00A14A67"/>
    <w:rsid w:val="00A16A55"/>
    <w:rsid w:val="00A170C6"/>
    <w:rsid w:val="00A17B98"/>
    <w:rsid w:val="00A20076"/>
    <w:rsid w:val="00A2131A"/>
    <w:rsid w:val="00A219A9"/>
    <w:rsid w:val="00A219E7"/>
    <w:rsid w:val="00A21FD2"/>
    <w:rsid w:val="00A2290B"/>
    <w:rsid w:val="00A229E4"/>
    <w:rsid w:val="00A23AC0"/>
    <w:rsid w:val="00A2417A"/>
    <w:rsid w:val="00A246C2"/>
    <w:rsid w:val="00A256BB"/>
    <w:rsid w:val="00A26865"/>
    <w:rsid w:val="00A26CEC"/>
    <w:rsid w:val="00A26D8D"/>
    <w:rsid w:val="00A27200"/>
    <w:rsid w:val="00A27692"/>
    <w:rsid w:val="00A277DA"/>
    <w:rsid w:val="00A304FC"/>
    <w:rsid w:val="00A30E36"/>
    <w:rsid w:val="00A315C2"/>
    <w:rsid w:val="00A31643"/>
    <w:rsid w:val="00A33255"/>
    <w:rsid w:val="00A33FD1"/>
    <w:rsid w:val="00A347F5"/>
    <w:rsid w:val="00A3560F"/>
    <w:rsid w:val="00A35D4E"/>
    <w:rsid w:val="00A35DD1"/>
    <w:rsid w:val="00A36DC1"/>
    <w:rsid w:val="00A37391"/>
    <w:rsid w:val="00A40884"/>
    <w:rsid w:val="00A40C89"/>
    <w:rsid w:val="00A429D8"/>
    <w:rsid w:val="00A42A42"/>
    <w:rsid w:val="00A42AD3"/>
    <w:rsid w:val="00A42C28"/>
    <w:rsid w:val="00A434B9"/>
    <w:rsid w:val="00A43802"/>
    <w:rsid w:val="00A43B6B"/>
    <w:rsid w:val="00A43F0A"/>
    <w:rsid w:val="00A45963"/>
    <w:rsid w:val="00A459B5"/>
    <w:rsid w:val="00A45C7E"/>
    <w:rsid w:val="00A46AF0"/>
    <w:rsid w:val="00A4710E"/>
    <w:rsid w:val="00A477E6"/>
    <w:rsid w:val="00A4790E"/>
    <w:rsid w:val="00A47C1B"/>
    <w:rsid w:val="00A508AE"/>
    <w:rsid w:val="00A51BD6"/>
    <w:rsid w:val="00A530A3"/>
    <w:rsid w:val="00A5337D"/>
    <w:rsid w:val="00A535E1"/>
    <w:rsid w:val="00A53739"/>
    <w:rsid w:val="00A55079"/>
    <w:rsid w:val="00A5564B"/>
    <w:rsid w:val="00A5789E"/>
    <w:rsid w:val="00A57C2D"/>
    <w:rsid w:val="00A57C37"/>
    <w:rsid w:val="00A57CE8"/>
    <w:rsid w:val="00A60B92"/>
    <w:rsid w:val="00A60C82"/>
    <w:rsid w:val="00A6173D"/>
    <w:rsid w:val="00A61877"/>
    <w:rsid w:val="00A61F48"/>
    <w:rsid w:val="00A62DE2"/>
    <w:rsid w:val="00A62EA1"/>
    <w:rsid w:val="00A6389A"/>
    <w:rsid w:val="00A63DC8"/>
    <w:rsid w:val="00A641C6"/>
    <w:rsid w:val="00A642BC"/>
    <w:rsid w:val="00A642FC"/>
    <w:rsid w:val="00A65F41"/>
    <w:rsid w:val="00A664A1"/>
    <w:rsid w:val="00A66C6D"/>
    <w:rsid w:val="00A66CBC"/>
    <w:rsid w:val="00A66FD7"/>
    <w:rsid w:val="00A675B8"/>
    <w:rsid w:val="00A67F5E"/>
    <w:rsid w:val="00A7025D"/>
    <w:rsid w:val="00A70990"/>
    <w:rsid w:val="00A70C5A"/>
    <w:rsid w:val="00A72B84"/>
    <w:rsid w:val="00A7357D"/>
    <w:rsid w:val="00A74E09"/>
    <w:rsid w:val="00A750CC"/>
    <w:rsid w:val="00A75655"/>
    <w:rsid w:val="00A769C3"/>
    <w:rsid w:val="00A809AC"/>
    <w:rsid w:val="00A80BD1"/>
    <w:rsid w:val="00A80E2F"/>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4884"/>
    <w:rsid w:val="00A95E21"/>
    <w:rsid w:val="00A963A4"/>
    <w:rsid w:val="00A96595"/>
    <w:rsid w:val="00A96A5D"/>
    <w:rsid w:val="00A96DCC"/>
    <w:rsid w:val="00AA0740"/>
    <w:rsid w:val="00AA0A51"/>
    <w:rsid w:val="00AA162D"/>
    <w:rsid w:val="00AA188F"/>
    <w:rsid w:val="00AA1E1B"/>
    <w:rsid w:val="00AA2B9C"/>
    <w:rsid w:val="00AA3C3D"/>
    <w:rsid w:val="00AA3F33"/>
    <w:rsid w:val="00AA3F98"/>
    <w:rsid w:val="00AA486A"/>
    <w:rsid w:val="00AA53B0"/>
    <w:rsid w:val="00AA5809"/>
    <w:rsid w:val="00AA63A9"/>
    <w:rsid w:val="00AA6965"/>
    <w:rsid w:val="00AA6F19"/>
    <w:rsid w:val="00AA779E"/>
    <w:rsid w:val="00AA7E07"/>
    <w:rsid w:val="00AB0B3D"/>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26DD"/>
    <w:rsid w:val="00AC3A4B"/>
    <w:rsid w:val="00AC3A66"/>
    <w:rsid w:val="00AC439A"/>
    <w:rsid w:val="00AC4CE3"/>
    <w:rsid w:val="00AC60C2"/>
    <w:rsid w:val="00AC6336"/>
    <w:rsid w:val="00AC675D"/>
    <w:rsid w:val="00AC76C6"/>
    <w:rsid w:val="00AD268D"/>
    <w:rsid w:val="00AD3749"/>
    <w:rsid w:val="00AD3F85"/>
    <w:rsid w:val="00AD4F03"/>
    <w:rsid w:val="00AD644E"/>
    <w:rsid w:val="00AD64D8"/>
    <w:rsid w:val="00AD6723"/>
    <w:rsid w:val="00AD6AE6"/>
    <w:rsid w:val="00AD700C"/>
    <w:rsid w:val="00AD72B3"/>
    <w:rsid w:val="00AD7FBD"/>
    <w:rsid w:val="00AE00A6"/>
    <w:rsid w:val="00AE0C80"/>
    <w:rsid w:val="00AE185F"/>
    <w:rsid w:val="00AE1C11"/>
    <w:rsid w:val="00AE23BE"/>
    <w:rsid w:val="00AE43E1"/>
    <w:rsid w:val="00AE4D90"/>
    <w:rsid w:val="00AE4E6B"/>
    <w:rsid w:val="00AE4E8A"/>
    <w:rsid w:val="00AE54EB"/>
    <w:rsid w:val="00AE56A4"/>
    <w:rsid w:val="00AE7BCF"/>
    <w:rsid w:val="00AE7D6D"/>
    <w:rsid w:val="00AF1156"/>
    <w:rsid w:val="00AF1B15"/>
    <w:rsid w:val="00AF1C91"/>
    <w:rsid w:val="00AF1D18"/>
    <w:rsid w:val="00AF34E4"/>
    <w:rsid w:val="00AF46D1"/>
    <w:rsid w:val="00AF476B"/>
    <w:rsid w:val="00AF5F1D"/>
    <w:rsid w:val="00AF5FF7"/>
    <w:rsid w:val="00AF71D8"/>
    <w:rsid w:val="00AF794B"/>
    <w:rsid w:val="00B0051A"/>
    <w:rsid w:val="00B01D8F"/>
    <w:rsid w:val="00B020F5"/>
    <w:rsid w:val="00B02952"/>
    <w:rsid w:val="00B03DB7"/>
    <w:rsid w:val="00B04957"/>
    <w:rsid w:val="00B04CB8"/>
    <w:rsid w:val="00B05405"/>
    <w:rsid w:val="00B05435"/>
    <w:rsid w:val="00B05658"/>
    <w:rsid w:val="00B05B3B"/>
    <w:rsid w:val="00B05C4E"/>
    <w:rsid w:val="00B05F15"/>
    <w:rsid w:val="00B06E86"/>
    <w:rsid w:val="00B07F24"/>
    <w:rsid w:val="00B116A0"/>
    <w:rsid w:val="00B11981"/>
    <w:rsid w:val="00B12087"/>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2C00"/>
    <w:rsid w:val="00B22F18"/>
    <w:rsid w:val="00B2361F"/>
    <w:rsid w:val="00B23C2E"/>
    <w:rsid w:val="00B26572"/>
    <w:rsid w:val="00B2692B"/>
    <w:rsid w:val="00B2718B"/>
    <w:rsid w:val="00B27737"/>
    <w:rsid w:val="00B3030F"/>
    <w:rsid w:val="00B303A0"/>
    <w:rsid w:val="00B3040A"/>
    <w:rsid w:val="00B31399"/>
    <w:rsid w:val="00B348D8"/>
    <w:rsid w:val="00B350FD"/>
    <w:rsid w:val="00B35ECD"/>
    <w:rsid w:val="00B36EE9"/>
    <w:rsid w:val="00B400C2"/>
    <w:rsid w:val="00B40221"/>
    <w:rsid w:val="00B41ADF"/>
    <w:rsid w:val="00B41C74"/>
    <w:rsid w:val="00B41FC5"/>
    <w:rsid w:val="00B422A1"/>
    <w:rsid w:val="00B447D8"/>
    <w:rsid w:val="00B4574C"/>
    <w:rsid w:val="00B45A5E"/>
    <w:rsid w:val="00B4692D"/>
    <w:rsid w:val="00B51003"/>
    <w:rsid w:val="00B51194"/>
    <w:rsid w:val="00B5142C"/>
    <w:rsid w:val="00B51C4E"/>
    <w:rsid w:val="00B52374"/>
    <w:rsid w:val="00B5292B"/>
    <w:rsid w:val="00B54904"/>
    <w:rsid w:val="00B5499F"/>
    <w:rsid w:val="00B54B9B"/>
    <w:rsid w:val="00B54BCB"/>
    <w:rsid w:val="00B554D4"/>
    <w:rsid w:val="00B56B13"/>
    <w:rsid w:val="00B5710E"/>
    <w:rsid w:val="00B57520"/>
    <w:rsid w:val="00B5766C"/>
    <w:rsid w:val="00B5776D"/>
    <w:rsid w:val="00B57968"/>
    <w:rsid w:val="00B57C88"/>
    <w:rsid w:val="00B57E9D"/>
    <w:rsid w:val="00B57FDC"/>
    <w:rsid w:val="00B60DD2"/>
    <w:rsid w:val="00B6166F"/>
    <w:rsid w:val="00B618E1"/>
    <w:rsid w:val="00B62067"/>
    <w:rsid w:val="00B626F0"/>
    <w:rsid w:val="00B6295E"/>
    <w:rsid w:val="00B62B65"/>
    <w:rsid w:val="00B62DA7"/>
    <w:rsid w:val="00B636A7"/>
    <w:rsid w:val="00B637F9"/>
    <w:rsid w:val="00B63974"/>
    <w:rsid w:val="00B63977"/>
    <w:rsid w:val="00B63D2B"/>
    <w:rsid w:val="00B63F1C"/>
    <w:rsid w:val="00B6467B"/>
    <w:rsid w:val="00B64DAF"/>
    <w:rsid w:val="00B65F8D"/>
    <w:rsid w:val="00B661D7"/>
    <w:rsid w:val="00B67DB4"/>
    <w:rsid w:val="00B7006B"/>
    <w:rsid w:val="00B70F13"/>
    <w:rsid w:val="00B712F4"/>
    <w:rsid w:val="00B714BA"/>
    <w:rsid w:val="00B71596"/>
    <w:rsid w:val="00B71CC1"/>
    <w:rsid w:val="00B71E90"/>
    <w:rsid w:val="00B73C63"/>
    <w:rsid w:val="00B73F19"/>
    <w:rsid w:val="00B74E3D"/>
    <w:rsid w:val="00B753D1"/>
    <w:rsid w:val="00B779E0"/>
    <w:rsid w:val="00B77BB8"/>
    <w:rsid w:val="00B80775"/>
    <w:rsid w:val="00B81146"/>
    <w:rsid w:val="00B8242B"/>
    <w:rsid w:val="00B83455"/>
    <w:rsid w:val="00B834B6"/>
    <w:rsid w:val="00B842A3"/>
    <w:rsid w:val="00B844E8"/>
    <w:rsid w:val="00B84963"/>
    <w:rsid w:val="00B85089"/>
    <w:rsid w:val="00B853C6"/>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231F"/>
    <w:rsid w:val="00BA32BA"/>
    <w:rsid w:val="00BA32CA"/>
    <w:rsid w:val="00BA3549"/>
    <w:rsid w:val="00BA477A"/>
    <w:rsid w:val="00BA62CE"/>
    <w:rsid w:val="00BA6C7C"/>
    <w:rsid w:val="00BA7016"/>
    <w:rsid w:val="00BA7736"/>
    <w:rsid w:val="00BA787B"/>
    <w:rsid w:val="00BA7987"/>
    <w:rsid w:val="00BA7CE3"/>
    <w:rsid w:val="00BB06E5"/>
    <w:rsid w:val="00BB14F5"/>
    <w:rsid w:val="00BB1579"/>
    <w:rsid w:val="00BB20F2"/>
    <w:rsid w:val="00BB2903"/>
    <w:rsid w:val="00BB41E5"/>
    <w:rsid w:val="00BB4582"/>
    <w:rsid w:val="00BB45C2"/>
    <w:rsid w:val="00BB5178"/>
    <w:rsid w:val="00BB6626"/>
    <w:rsid w:val="00BB67AE"/>
    <w:rsid w:val="00BB6E42"/>
    <w:rsid w:val="00BB728B"/>
    <w:rsid w:val="00BB7702"/>
    <w:rsid w:val="00BB7718"/>
    <w:rsid w:val="00BC049F"/>
    <w:rsid w:val="00BC11E8"/>
    <w:rsid w:val="00BC1B54"/>
    <w:rsid w:val="00BC3609"/>
    <w:rsid w:val="00BC465F"/>
    <w:rsid w:val="00BC559F"/>
    <w:rsid w:val="00BC5869"/>
    <w:rsid w:val="00BC62F7"/>
    <w:rsid w:val="00BC6B01"/>
    <w:rsid w:val="00BC757F"/>
    <w:rsid w:val="00BD003A"/>
    <w:rsid w:val="00BD1817"/>
    <w:rsid w:val="00BD1D45"/>
    <w:rsid w:val="00BD2834"/>
    <w:rsid w:val="00BD3099"/>
    <w:rsid w:val="00BD3E62"/>
    <w:rsid w:val="00BD4185"/>
    <w:rsid w:val="00BD4DB5"/>
    <w:rsid w:val="00BD51A9"/>
    <w:rsid w:val="00BD686B"/>
    <w:rsid w:val="00BD73E6"/>
    <w:rsid w:val="00BE13C2"/>
    <w:rsid w:val="00BE1A8C"/>
    <w:rsid w:val="00BE21A9"/>
    <w:rsid w:val="00BE2552"/>
    <w:rsid w:val="00BE263E"/>
    <w:rsid w:val="00BE276D"/>
    <w:rsid w:val="00BE3A54"/>
    <w:rsid w:val="00BE3F11"/>
    <w:rsid w:val="00BE4275"/>
    <w:rsid w:val="00BE438D"/>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FC2"/>
    <w:rsid w:val="00BF4644"/>
    <w:rsid w:val="00BF4F27"/>
    <w:rsid w:val="00BF6269"/>
    <w:rsid w:val="00BF63AA"/>
    <w:rsid w:val="00C00D18"/>
    <w:rsid w:val="00C03B8D"/>
    <w:rsid w:val="00C03D63"/>
    <w:rsid w:val="00C0428C"/>
    <w:rsid w:val="00C04532"/>
    <w:rsid w:val="00C05112"/>
    <w:rsid w:val="00C052D3"/>
    <w:rsid w:val="00C06D1A"/>
    <w:rsid w:val="00C078F3"/>
    <w:rsid w:val="00C07FD6"/>
    <w:rsid w:val="00C11262"/>
    <w:rsid w:val="00C11B12"/>
    <w:rsid w:val="00C11B15"/>
    <w:rsid w:val="00C11CDA"/>
    <w:rsid w:val="00C12A01"/>
    <w:rsid w:val="00C12AEB"/>
    <w:rsid w:val="00C1356B"/>
    <w:rsid w:val="00C151D0"/>
    <w:rsid w:val="00C16388"/>
    <w:rsid w:val="00C16421"/>
    <w:rsid w:val="00C17C1B"/>
    <w:rsid w:val="00C20366"/>
    <w:rsid w:val="00C21841"/>
    <w:rsid w:val="00C235C1"/>
    <w:rsid w:val="00C237F5"/>
    <w:rsid w:val="00C23D48"/>
    <w:rsid w:val="00C23DC1"/>
    <w:rsid w:val="00C24241"/>
    <w:rsid w:val="00C247D2"/>
    <w:rsid w:val="00C24A70"/>
    <w:rsid w:val="00C24AB5"/>
    <w:rsid w:val="00C24DF6"/>
    <w:rsid w:val="00C26C88"/>
    <w:rsid w:val="00C2732D"/>
    <w:rsid w:val="00C3021E"/>
    <w:rsid w:val="00C31531"/>
    <w:rsid w:val="00C317AA"/>
    <w:rsid w:val="00C31EF2"/>
    <w:rsid w:val="00C325C5"/>
    <w:rsid w:val="00C328F2"/>
    <w:rsid w:val="00C34A7D"/>
    <w:rsid w:val="00C34B1A"/>
    <w:rsid w:val="00C34E6C"/>
    <w:rsid w:val="00C35570"/>
    <w:rsid w:val="00C3581E"/>
    <w:rsid w:val="00C3596F"/>
    <w:rsid w:val="00C35D56"/>
    <w:rsid w:val="00C36247"/>
    <w:rsid w:val="00C3671A"/>
    <w:rsid w:val="00C373F2"/>
    <w:rsid w:val="00C40424"/>
    <w:rsid w:val="00C4276C"/>
    <w:rsid w:val="00C4329D"/>
    <w:rsid w:val="00C43374"/>
    <w:rsid w:val="00C44DF6"/>
    <w:rsid w:val="00C45A69"/>
    <w:rsid w:val="00C45B28"/>
    <w:rsid w:val="00C462B1"/>
    <w:rsid w:val="00C46538"/>
    <w:rsid w:val="00C46AA2"/>
    <w:rsid w:val="00C46C48"/>
    <w:rsid w:val="00C47885"/>
    <w:rsid w:val="00C5056B"/>
    <w:rsid w:val="00C50BCF"/>
    <w:rsid w:val="00C51A87"/>
    <w:rsid w:val="00C51E3D"/>
    <w:rsid w:val="00C5217A"/>
    <w:rsid w:val="00C52699"/>
    <w:rsid w:val="00C52763"/>
    <w:rsid w:val="00C542F0"/>
    <w:rsid w:val="00C55F0E"/>
    <w:rsid w:val="00C5709A"/>
    <w:rsid w:val="00C57CDB"/>
    <w:rsid w:val="00C57F04"/>
    <w:rsid w:val="00C60A9B"/>
    <w:rsid w:val="00C60F8E"/>
    <w:rsid w:val="00C6108B"/>
    <w:rsid w:val="00C62D70"/>
    <w:rsid w:val="00C62F58"/>
    <w:rsid w:val="00C633AB"/>
    <w:rsid w:val="00C63405"/>
    <w:rsid w:val="00C637A0"/>
    <w:rsid w:val="00C6522B"/>
    <w:rsid w:val="00C66676"/>
    <w:rsid w:val="00C66B2F"/>
    <w:rsid w:val="00C66C8A"/>
    <w:rsid w:val="00C71C35"/>
    <w:rsid w:val="00C7233D"/>
    <w:rsid w:val="00C723BC"/>
    <w:rsid w:val="00C72B2A"/>
    <w:rsid w:val="00C73810"/>
    <w:rsid w:val="00C73F08"/>
    <w:rsid w:val="00C73F85"/>
    <w:rsid w:val="00C7480A"/>
    <w:rsid w:val="00C74900"/>
    <w:rsid w:val="00C74C2C"/>
    <w:rsid w:val="00C75601"/>
    <w:rsid w:val="00C76888"/>
    <w:rsid w:val="00C77876"/>
    <w:rsid w:val="00C80C9F"/>
    <w:rsid w:val="00C80D03"/>
    <w:rsid w:val="00C80D37"/>
    <w:rsid w:val="00C81304"/>
    <w:rsid w:val="00C8136D"/>
    <w:rsid w:val="00C8151A"/>
    <w:rsid w:val="00C81770"/>
    <w:rsid w:val="00C81C99"/>
    <w:rsid w:val="00C82355"/>
    <w:rsid w:val="00C824CE"/>
    <w:rsid w:val="00C82609"/>
    <w:rsid w:val="00C82804"/>
    <w:rsid w:val="00C8455A"/>
    <w:rsid w:val="00C84AA0"/>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4DB7"/>
    <w:rsid w:val="00CA5675"/>
    <w:rsid w:val="00CA6689"/>
    <w:rsid w:val="00CA6C7B"/>
    <w:rsid w:val="00CA73A0"/>
    <w:rsid w:val="00CA7E6D"/>
    <w:rsid w:val="00CB147A"/>
    <w:rsid w:val="00CB17C6"/>
    <w:rsid w:val="00CB285C"/>
    <w:rsid w:val="00CB3671"/>
    <w:rsid w:val="00CB392A"/>
    <w:rsid w:val="00CB4163"/>
    <w:rsid w:val="00CB47C1"/>
    <w:rsid w:val="00CB4B47"/>
    <w:rsid w:val="00CB6234"/>
    <w:rsid w:val="00CB62CB"/>
    <w:rsid w:val="00CB67DC"/>
    <w:rsid w:val="00CB6E99"/>
    <w:rsid w:val="00CB70BC"/>
    <w:rsid w:val="00CB70F1"/>
    <w:rsid w:val="00CB7A46"/>
    <w:rsid w:val="00CC0458"/>
    <w:rsid w:val="00CC0A9B"/>
    <w:rsid w:val="00CC17C9"/>
    <w:rsid w:val="00CC18CF"/>
    <w:rsid w:val="00CC251D"/>
    <w:rsid w:val="00CC30A3"/>
    <w:rsid w:val="00CC3806"/>
    <w:rsid w:val="00CC4281"/>
    <w:rsid w:val="00CC42F8"/>
    <w:rsid w:val="00CC4BC7"/>
    <w:rsid w:val="00CC4CD6"/>
    <w:rsid w:val="00CC568A"/>
    <w:rsid w:val="00CC5750"/>
    <w:rsid w:val="00CC648A"/>
    <w:rsid w:val="00CC71F9"/>
    <w:rsid w:val="00CC76CE"/>
    <w:rsid w:val="00CD0373"/>
    <w:rsid w:val="00CD0910"/>
    <w:rsid w:val="00CD0ABD"/>
    <w:rsid w:val="00CD0CDA"/>
    <w:rsid w:val="00CD2111"/>
    <w:rsid w:val="00CD259C"/>
    <w:rsid w:val="00CD259F"/>
    <w:rsid w:val="00CD480B"/>
    <w:rsid w:val="00CD4A93"/>
    <w:rsid w:val="00CD6F45"/>
    <w:rsid w:val="00CD7B6B"/>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0429"/>
    <w:rsid w:val="00CF16FB"/>
    <w:rsid w:val="00CF1911"/>
    <w:rsid w:val="00CF2295"/>
    <w:rsid w:val="00CF3BDE"/>
    <w:rsid w:val="00CF52F1"/>
    <w:rsid w:val="00CF6654"/>
    <w:rsid w:val="00CF6F66"/>
    <w:rsid w:val="00CF7E12"/>
    <w:rsid w:val="00D00106"/>
    <w:rsid w:val="00D020F4"/>
    <w:rsid w:val="00D0306E"/>
    <w:rsid w:val="00D04391"/>
    <w:rsid w:val="00D047DF"/>
    <w:rsid w:val="00D050C0"/>
    <w:rsid w:val="00D05DEB"/>
    <w:rsid w:val="00D05F32"/>
    <w:rsid w:val="00D07ABE"/>
    <w:rsid w:val="00D07D5B"/>
    <w:rsid w:val="00D10338"/>
    <w:rsid w:val="00D10CA4"/>
    <w:rsid w:val="00D10F21"/>
    <w:rsid w:val="00D13972"/>
    <w:rsid w:val="00D140F8"/>
    <w:rsid w:val="00D152E1"/>
    <w:rsid w:val="00D15DEC"/>
    <w:rsid w:val="00D174C9"/>
    <w:rsid w:val="00D17833"/>
    <w:rsid w:val="00D202C0"/>
    <w:rsid w:val="00D205D6"/>
    <w:rsid w:val="00D22352"/>
    <w:rsid w:val="00D2694A"/>
    <w:rsid w:val="00D26B31"/>
    <w:rsid w:val="00D26B68"/>
    <w:rsid w:val="00D277CF"/>
    <w:rsid w:val="00D30761"/>
    <w:rsid w:val="00D3079C"/>
    <w:rsid w:val="00D307A6"/>
    <w:rsid w:val="00D312F2"/>
    <w:rsid w:val="00D316C3"/>
    <w:rsid w:val="00D33692"/>
    <w:rsid w:val="00D33C85"/>
    <w:rsid w:val="00D35DAE"/>
    <w:rsid w:val="00D35EFF"/>
    <w:rsid w:val="00D36C35"/>
    <w:rsid w:val="00D37FA0"/>
    <w:rsid w:val="00D41C47"/>
    <w:rsid w:val="00D42073"/>
    <w:rsid w:val="00D443B9"/>
    <w:rsid w:val="00D44CF9"/>
    <w:rsid w:val="00D472B8"/>
    <w:rsid w:val="00D4733F"/>
    <w:rsid w:val="00D50618"/>
    <w:rsid w:val="00D50C35"/>
    <w:rsid w:val="00D5195A"/>
    <w:rsid w:val="00D528F4"/>
    <w:rsid w:val="00D52AAA"/>
    <w:rsid w:val="00D52E1D"/>
    <w:rsid w:val="00D52F43"/>
    <w:rsid w:val="00D53033"/>
    <w:rsid w:val="00D53054"/>
    <w:rsid w:val="00D53161"/>
    <w:rsid w:val="00D54038"/>
    <w:rsid w:val="00D5432B"/>
    <w:rsid w:val="00D5494D"/>
    <w:rsid w:val="00D54971"/>
    <w:rsid w:val="00D54B6B"/>
    <w:rsid w:val="00D54F10"/>
    <w:rsid w:val="00D552CD"/>
    <w:rsid w:val="00D554DC"/>
    <w:rsid w:val="00D55E83"/>
    <w:rsid w:val="00D5650F"/>
    <w:rsid w:val="00D574CA"/>
    <w:rsid w:val="00D57819"/>
    <w:rsid w:val="00D60332"/>
    <w:rsid w:val="00D6072C"/>
    <w:rsid w:val="00D60767"/>
    <w:rsid w:val="00D618A3"/>
    <w:rsid w:val="00D62195"/>
    <w:rsid w:val="00D62544"/>
    <w:rsid w:val="00D63CA3"/>
    <w:rsid w:val="00D64602"/>
    <w:rsid w:val="00D64DBC"/>
    <w:rsid w:val="00D65117"/>
    <w:rsid w:val="00D65249"/>
    <w:rsid w:val="00D65620"/>
    <w:rsid w:val="00D65FF8"/>
    <w:rsid w:val="00D663EB"/>
    <w:rsid w:val="00D6710D"/>
    <w:rsid w:val="00D671D6"/>
    <w:rsid w:val="00D72906"/>
    <w:rsid w:val="00D72BC8"/>
    <w:rsid w:val="00D72BCE"/>
    <w:rsid w:val="00D73CFB"/>
    <w:rsid w:val="00D73E07"/>
    <w:rsid w:val="00D740A7"/>
    <w:rsid w:val="00D74A52"/>
    <w:rsid w:val="00D74DE9"/>
    <w:rsid w:val="00D755EE"/>
    <w:rsid w:val="00D75D7D"/>
    <w:rsid w:val="00D76CDA"/>
    <w:rsid w:val="00D7707D"/>
    <w:rsid w:val="00D77E65"/>
    <w:rsid w:val="00D8147A"/>
    <w:rsid w:val="00D826B4"/>
    <w:rsid w:val="00D834B3"/>
    <w:rsid w:val="00D8422A"/>
    <w:rsid w:val="00D84566"/>
    <w:rsid w:val="00D853F4"/>
    <w:rsid w:val="00D86197"/>
    <w:rsid w:val="00D86499"/>
    <w:rsid w:val="00D8752F"/>
    <w:rsid w:val="00D87BD6"/>
    <w:rsid w:val="00D90A8E"/>
    <w:rsid w:val="00D912C6"/>
    <w:rsid w:val="00D91970"/>
    <w:rsid w:val="00D91FA4"/>
    <w:rsid w:val="00D92951"/>
    <w:rsid w:val="00D929ED"/>
    <w:rsid w:val="00D92C11"/>
    <w:rsid w:val="00D9485C"/>
    <w:rsid w:val="00D94B05"/>
    <w:rsid w:val="00D95BF4"/>
    <w:rsid w:val="00D9667F"/>
    <w:rsid w:val="00D96F0B"/>
    <w:rsid w:val="00D97318"/>
    <w:rsid w:val="00D97DF1"/>
    <w:rsid w:val="00DA0E70"/>
    <w:rsid w:val="00DA122F"/>
    <w:rsid w:val="00DA161E"/>
    <w:rsid w:val="00DA1EAF"/>
    <w:rsid w:val="00DA274C"/>
    <w:rsid w:val="00DA354F"/>
    <w:rsid w:val="00DA3576"/>
    <w:rsid w:val="00DA3D06"/>
    <w:rsid w:val="00DA3D0C"/>
    <w:rsid w:val="00DA3EDB"/>
    <w:rsid w:val="00DA4B55"/>
    <w:rsid w:val="00DA63CC"/>
    <w:rsid w:val="00DA7177"/>
    <w:rsid w:val="00DA7631"/>
    <w:rsid w:val="00DA7A97"/>
    <w:rsid w:val="00DA7F0D"/>
    <w:rsid w:val="00DB01AD"/>
    <w:rsid w:val="00DB222D"/>
    <w:rsid w:val="00DB2454"/>
    <w:rsid w:val="00DB4CDD"/>
    <w:rsid w:val="00DB4DB4"/>
    <w:rsid w:val="00DB5542"/>
    <w:rsid w:val="00DB55A0"/>
    <w:rsid w:val="00DB5AD9"/>
    <w:rsid w:val="00DB604F"/>
    <w:rsid w:val="00DB68BE"/>
    <w:rsid w:val="00DB6B0C"/>
    <w:rsid w:val="00DB70EB"/>
    <w:rsid w:val="00DB7227"/>
    <w:rsid w:val="00DB7D1B"/>
    <w:rsid w:val="00DC0CA2"/>
    <w:rsid w:val="00DC176F"/>
    <w:rsid w:val="00DC1C04"/>
    <w:rsid w:val="00DC1DF0"/>
    <w:rsid w:val="00DC2192"/>
    <w:rsid w:val="00DC21D3"/>
    <w:rsid w:val="00DC2B1D"/>
    <w:rsid w:val="00DC2FE8"/>
    <w:rsid w:val="00DC40E8"/>
    <w:rsid w:val="00DC63D7"/>
    <w:rsid w:val="00DC7028"/>
    <w:rsid w:val="00DC77AA"/>
    <w:rsid w:val="00DD08F5"/>
    <w:rsid w:val="00DD0980"/>
    <w:rsid w:val="00DD143B"/>
    <w:rsid w:val="00DD1CB9"/>
    <w:rsid w:val="00DD2764"/>
    <w:rsid w:val="00DD32A6"/>
    <w:rsid w:val="00DD369B"/>
    <w:rsid w:val="00DD3BD5"/>
    <w:rsid w:val="00DD4535"/>
    <w:rsid w:val="00DD5907"/>
    <w:rsid w:val="00DD5B29"/>
    <w:rsid w:val="00DD64AA"/>
    <w:rsid w:val="00DD6D84"/>
    <w:rsid w:val="00DD6EB7"/>
    <w:rsid w:val="00DD70FA"/>
    <w:rsid w:val="00DE0896"/>
    <w:rsid w:val="00DE1521"/>
    <w:rsid w:val="00DE2103"/>
    <w:rsid w:val="00DE24FD"/>
    <w:rsid w:val="00DE2E19"/>
    <w:rsid w:val="00DE3143"/>
    <w:rsid w:val="00DE35E5"/>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06D"/>
    <w:rsid w:val="00DF69A3"/>
    <w:rsid w:val="00DF6CC2"/>
    <w:rsid w:val="00E006E4"/>
    <w:rsid w:val="00E01208"/>
    <w:rsid w:val="00E0127D"/>
    <w:rsid w:val="00E01AAB"/>
    <w:rsid w:val="00E02800"/>
    <w:rsid w:val="00E02AAD"/>
    <w:rsid w:val="00E02D4E"/>
    <w:rsid w:val="00E03A4B"/>
    <w:rsid w:val="00E03C85"/>
    <w:rsid w:val="00E04621"/>
    <w:rsid w:val="00E051FD"/>
    <w:rsid w:val="00E058C3"/>
    <w:rsid w:val="00E06577"/>
    <w:rsid w:val="00E0769B"/>
    <w:rsid w:val="00E07E4A"/>
    <w:rsid w:val="00E10812"/>
    <w:rsid w:val="00E1095A"/>
    <w:rsid w:val="00E11083"/>
    <w:rsid w:val="00E11C34"/>
    <w:rsid w:val="00E11F55"/>
    <w:rsid w:val="00E136FE"/>
    <w:rsid w:val="00E13A84"/>
    <w:rsid w:val="00E13BDB"/>
    <w:rsid w:val="00E14AFB"/>
    <w:rsid w:val="00E163C0"/>
    <w:rsid w:val="00E16539"/>
    <w:rsid w:val="00E16650"/>
    <w:rsid w:val="00E17492"/>
    <w:rsid w:val="00E20D41"/>
    <w:rsid w:val="00E23171"/>
    <w:rsid w:val="00E2376B"/>
    <w:rsid w:val="00E239D6"/>
    <w:rsid w:val="00E245D5"/>
    <w:rsid w:val="00E2591C"/>
    <w:rsid w:val="00E26238"/>
    <w:rsid w:val="00E27220"/>
    <w:rsid w:val="00E30942"/>
    <w:rsid w:val="00E318FB"/>
    <w:rsid w:val="00E31C35"/>
    <w:rsid w:val="00E328D5"/>
    <w:rsid w:val="00E3319F"/>
    <w:rsid w:val="00E332E8"/>
    <w:rsid w:val="00E33B8F"/>
    <w:rsid w:val="00E34CFD"/>
    <w:rsid w:val="00E37786"/>
    <w:rsid w:val="00E40624"/>
    <w:rsid w:val="00E4073D"/>
    <w:rsid w:val="00E408BF"/>
    <w:rsid w:val="00E40DBF"/>
    <w:rsid w:val="00E41099"/>
    <w:rsid w:val="00E410E9"/>
    <w:rsid w:val="00E41D77"/>
    <w:rsid w:val="00E42D0E"/>
    <w:rsid w:val="00E4329F"/>
    <w:rsid w:val="00E435D7"/>
    <w:rsid w:val="00E45586"/>
    <w:rsid w:val="00E45D62"/>
    <w:rsid w:val="00E46837"/>
    <w:rsid w:val="00E468AF"/>
    <w:rsid w:val="00E46D15"/>
    <w:rsid w:val="00E477FE"/>
    <w:rsid w:val="00E50D2A"/>
    <w:rsid w:val="00E5213A"/>
    <w:rsid w:val="00E52155"/>
    <w:rsid w:val="00E522CE"/>
    <w:rsid w:val="00E52DC7"/>
    <w:rsid w:val="00E5338D"/>
    <w:rsid w:val="00E5374C"/>
    <w:rsid w:val="00E53C1B"/>
    <w:rsid w:val="00E5415B"/>
    <w:rsid w:val="00E544C1"/>
    <w:rsid w:val="00E54610"/>
    <w:rsid w:val="00E54D26"/>
    <w:rsid w:val="00E55A58"/>
    <w:rsid w:val="00E55D83"/>
    <w:rsid w:val="00E55DFC"/>
    <w:rsid w:val="00E55FF3"/>
    <w:rsid w:val="00E5635C"/>
    <w:rsid w:val="00E56720"/>
    <w:rsid w:val="00E56CF6"/>
    <w:rsid w:val="00E5708C"/>
    <w:rsid w:val="00E57F35"/>
    <w:rsid w:val="00E60AA9"/>
    <w:rsid w:val="00E610D6"/>
    <w:rsid w:val="00E61235"/>
    <w:rsid w:val="00E61BBC"/>
    <w:rsid w:val="00E62A4F"/>
    <w:rsid w:val="00E63447"/>
    <w:rsid w:val="00E63597"/>
    <w:rsid w:val="00E63B78"/>
    <w:rsid w:val="00E64650"/>
    <w:rsid w:val="00E65013"/>
    <w:rsid w:val="00E651DE"/>
    <w:rsid w:val="00E654B6"/>
    <w:rsid w:val="00E65B0E"/>
    <w:rsid w:val="00E7002F"/>
    <w:rsid w:val="00E70206"/>
    <w:rsid w:val="00E70E67"/>
    <w:rsid w:val="00E71C91"/>
    <w:rsid w:val="00E71E62"/>
    <w:rsid w:val="00E7236F"/>
    <w:rsid w:val="00E72A9F"/>
    <w:rsid w:val="00E72D22"/>
    <w:rsid w:val="00E7316D"/>
    <w:rsid w:val="00E74E87"/>
    <w:rsid w:val="00E74F55"/>
    <w:rsid w:val="00E76392"/>
    <w:rsid w:val="00E77407"/>
    <w:rsid w:val="00E80182"/>
    <w:rsid w:val="00E8027B"/>
    <w:rsid w:val="00E8027E"/>
    <w:rsid w:val="00E806D2"/>
    <w:rsid w:val="00E80D29"/>
    <w:rsid w:val="00E8132C"/>
    <w:rsid w:val="00E81437"/>
    <w:rsid w:val="00E816D2"/>
    <w:rsid w:val="00E819CB"/>
    <w:rsid w:val="00E82736"/>
    <w:rsid w:val="00E827FE"/>
    <w:rsid w:val="00E82AE4"/>
    <w:rsid w:val="00E83067"/>
    <w:rsid w:val="00E83746"/>
    <w:rsid w:val="00E83DF3"/>
    <w:rsid w:val="00E840E7"/>
    <w:rsid w:val="00E85FDE"/>
    <w:rsid w:val="00E86A5A"/>
    <w:rsid w:val="00E86C1F"/>
    <w:rsid w:val="00E87058"/>
    <w:rsid w:val="00E870F6"/>
    <w:rsid w:val="00E873C2"/>
    <w:rsid w:val="00E87C54"/>
    <w:rsid w:val="00E87CE2"/>
    <w:rsid w:val="00E900EA"/>
    <w:rsid w:val="00E90617"/>
    <w:rsid w:val="00E920E1"/>
    <w:rsid w:val="00E932E1"/>
    <w:rsid w:val="00E93E6B"/>
    <w:rsid w:val="00E945F3"/>
    <w:rsid w:val="00E94720"/>
    <w:rsid w:val="00E94A6B"/>
    <w:rsid w:val="00E94D2B"/>
    <w:rsid w:val="00E9535F"/>
    <w:rsid w:val="00E95B0F"/>
    <w:rsid w:val="00E95CC4"/>
    <w:rsid w:val="00E96E8E"/>
    <w:rsid w:val="00EA0A2D"/>
    <w:rsid w:val="00EA0BB5"/>
    <w:rsid w:val="00EA1F2A"/>
    <w:rsid w:val="00EA2CE4"/>
    <w:rsid w:val="00EA36C1"/>
    <w:rsid w:val="00EA38BD"/>
    <w:rsid w:val="00EA48D0"/>
    <w:rsid w:val="00EA525E"/>
    <w:rsid w:val="00EA678C"/>
    <w:rsid w:val="00EA6A6E"/>
    <w:rsid w:val="00EA6DCB"/>
    <w:rsid w:val="00EA6F87"/>
    <w:rsid w:val="00EA775A"/>
    <w:rsid w:val="00EA77DE"/>
    <w:rsid w:val="00EA7980"/>
    <w:rsid w:val="00EB0F3E"/>
    <w:rsid w:val="00EB0FB1"/>
    <w:rsid w:val="00EB2E0D"/>
    <w:rsid w:val="00EB41AE"/>
    <w:rsid w:val="00EB43AA"/>
    <w:rsid w:val="00EB4878"/>
    <w:rsid w:val="00EB50D7"/>
    <w:rsid w:val="00EB5ADB"/>
    <w:rsid w:val="00EB5D6D"/>
    <w:rsid w:val="00EB6218"/>
    <w:rsid w:val="00EB6834"/>
    <w:rsid w:val="00EB69EF"/>
    <w:rsid w:val="00EB6BDD"/>
    <w:rsid w:val="00EB7706"/>
    <w:rsid w:val="00EB780F"/>
    <w:rsid w:val="00EC08AE"/>
    <w:rsid w:val="00EC1F0C"/>
    <w:rsid w:val="00EC220A"/>
    <w:rsid w:val="00EC3A97"/>
    <w:rsid w:val="00EC4259"/>
    <w:rsid w:val="00EC4F39"/>
    <w:rsid w:val="00EC5043"/>
    <w:rsid w:val="00EC535E"/>
    <w:rsid w:val="00EC6022"/>
    <w:rsid w:val="00EC6375"/>
    <w:rsid w:val="00EC6E2F"/>
    <w:rsid w:val="00EC6E55"/>
    <w:rsid w:val="00EC70E0"/>
    <w:rsid w:val="00EC7772"/>
    <w:rsid w:val="00EC79C5"/>
    <w:rsid w:val="00EC7F69"/>
    <w:rsid w:val="00ED0747"/>
    <w:rsid w:val="00ED37C3"/>
    <w:rsid w:val="00ED3E1B"/>
    <w:rsid w:val="00ED5F52"/>
    <w:rsid w:val="00ED6892"/>
    <w:rsid w:val="00ED6B46"/>
    <w:rsid w:val="00ED6CB4"/>
    <w:rsid w:val="00ED6FC5"/>
    <w:rsid w:val="00EE0D31"/>
    <w:rsid w:val="00EE0FB0"/>
    <w:rsid w:val="00EE13AE"/>
    <w:rsid w:val="00EE1481"/>
    <w:rsid w:val="00EE25EA"/>
    <w:rsid w:val="00EE276D"/>
    <w:rsid w:val="00EE2AF3"/>
    <w:rsid w:val="00EE34B6"/>
    <w:rsid w:val="00EE4E7E"/>
    <w:rsid w:val="00EE55B2"/>
    <w:rsid w:val="00EE692A"/>
    <w:rsid w:val="00EE6B3C"/>
    <w:rsid w:val="00EE6DD2"/>
    <w:rsid w:val="00EE74D8"/>
    <w:rsid w:val="00EE7DA9"/>
    <w:rsid w:val="00EF14AF"/>
    <w:rsid w:val="00EF1C43"/>
    <w:rsid w:val="00EF214A"/>
    <w:rsid w:val="00EF2364"/>
    <w:rsid w:val="00EF34D3"/>
    <w:rsid w:val="00EF34DB"/>
    <w:rsid w:val="00EF38CF"/>
    <w:rsid w:val="00EF3C89"/>
    <w:rsid w:val="00EF51BB"/>
    <w:rsid w:val="00EF621C"/>
    <w:rsid w:val="00EF6813"/>
    <w:rsid w:val="00EF6B9E"/>
    <w:rsid w:val="00EF6FEB"/>
    <w:rsid w:val="00EF712C"/>
    <w:rsid w:val="00F02F18"/>
    <w:rsid w:val="00F0308F"/>
    <w:rsid w:val="00F03E6C"/>
    <w:rsid w:val="00F04632"/>
    <w:rsid w:val="00F047A1"/>
    <w:rsid w:val="00F04926"/>
    <w:rsid w:val="00F04FF6"/>
    <w:rsid w:val="00F0504C"/>
    <w:rsid w:val="00F05582"/>
    <w:rsid w:val="00F05695"/>
    <w:rsid w:val="00F06FF7"/>
    <w:rsid w:val="00F07277"/>
    <w:rsid w:val="00F100D0"/>
    <w:rsid w:val="00F103A6"/>
    <w:rsid w:val="00F109FC"/>
    <w:rsid w:val="00F11AE7"/>
    <w:rsid w:val="00F11DED"/>
    <w:rsid w:val="00F120D0"/>
    <w:rsid w:val="00F122A9"/>
    <w:rsid w:val="00F13775"/>
    <w:rsid w:val="00F13D95"/>
    <w:rsid w:val="00F15233"/>
    <w:rsid w:val="00F154AA"/>
    <w:rsid w:val="00F15834"/>
    <w:rsid w:val="00F15BA6"/>
    <w:rsid w:val="00F16057"/>
    <w:rsid w:val="00F1619A"/>
    <w:rsid w:val="00F162AA"/>
    <w:rsid w:val="00F16324"/>
    <w:rsid w:val="00F16FB2"/>
    <w:rsid w:val="00F175AB"/>
    <w:rsid w:val="00F205EB"/>
    <w:rsid w:val="00F233C0"/>
    <w:rsid w:val="00F2375B"/>
    <w:rsid w:val="00F23AE5"/>
    <w:rsid w:val="00F24F93"/>
    <w:rsid w:val="00F2561F"/>
    <w:rsid w:val="00F25715"/>
    <w:rsid w:val="00F2637D"/>
    <w:rsid w:val="00F26D73"/>
    <w:rsid w:val="00F301F5"/>
    <w:rsid w:val="00F30BCE"/>
    <w:rsid w:val="00F31334"/>
    <w:rsid w:val="00F31CA4"/>
    <w:rsid w:val="00F31EFB"/>
    <w:rsid w:val="00F322F6"/>
    <w:rsid w:val="00F327A8"/>
    <w:rsid w:val="00F33700"/>
    <w:rsid w:val="00F33998"/>
    <w:rsid w:val="00F342FD"/>
    <w:rsid w:val="00F34E9E"/>
    <w:rsid w:val="00F36D46"/>
    <w:rsid w:val="00F36DC0"/>
    <w:rsid w:val="00F36DEA"/>
    <w:rsid w:val="00F377F9"/>
    <w:rsid w:val="00F37E60"/>
    <w:rsid w:val="00F37ECD"/>
    <w:rsid w:val="00F400A1"/>
    <w:rsid w:val="00F41684"/>
    <w:rsid w:val="00F418ED"/>
    <w:rsid w:val="00F41B1A"/>
    <w:rsid w:val="00F42984"/>
    <w:rsid w:val="00F429F4"/>
    <w:rsid w:val="00F42EFD"/>
    <w:rsid w:val="00F43AD8"/>
    <w:rsid w:val="00F43EA8"/>
    <w:rsid w:val="00F440D2"/>
    <w:rsid w:val="00F44755"/>
    <w:rsid w:val="00F44A96"/>
    <w:rsid w:val="00F450BF"/>
    <w:rsid w:val="00F451CD"/>
    <w:rsid w:val="00F455E0"/>
    <w:rsid w:val="00F45822"/>
    <w:rsid w:val="00F45E7C"/>
    <w:rsid w:val="00F520A7"/>
    <w:rsid w:val="00F52E16"/>
    <w:rsid w:val="00F53465"/>
    <w:rsid w:val="00F541C1"/>
    <w:rsid w:val="00F5437C"/>
    <w:rsid w:val="00F5458D"/>
    <w:rsid w:val="00F54BE2"/>
    <w:rsid w:val="00F54F3A"/>
    <w:rsid w:val="00F55028"/>
    <w:rsid w:val="00F5550B"/>
    <w:rsid w:val="00F55C25"/>
    <w:rsid w:val="00F5670E"/>
    <w:rsid w:val="00F572F6"/>
    <w:rsid w:val="00F6065B"/>
    <w:rsid w:val="00F606AC"/>
    <w:rsid w:val="00F60892"/>
    <w:rsid w:val="00F61846"/>
    <w:rsid w:val="00F61E6F"/>
    <w:rsid w:val="00F6431B"/>
    <w:rsid w:val="00F653A1"/>
    <w:rsid w:val="00F659E1"/>
    <w:rsid w:val="00F65C69"/>
    <w:rsid w:val="00F65E6B"/>
    <w:rsid w:val="00F66537"/>
    <w:rsid w:val="00F668FF"/>
    <w:rsid w:val="00F670F7"/>
    <w:rsid w:val="00F70352"/>
    <w:rsid w:val="00F71BCF"/>
    <w:rsid w:val="00F71FAA"/>
    <w:rsid w:val="00F72A19"/>
    <w:rsid w:val="00F73385"/>
    <w:rsid w:val="00F738BC"/>
    <w:rsid w:val="00F75244"/>
    <w:rsid w:val="00F75FEE"/>
    <w:rsid w:val="00F76241"/>
    <w:rsid w:val="00F7677E"/>
    <w:rsid w:val="00F768C5"/>
    <w:rsid w:val="00F76F3C"/>
    <w:rsid w:val="00F808C5"/>
    <w:rsid w:val="00F81D0E"/>
    <w:rsid w:val="00F82F18"/>
    <w:rsid w:val="00F832E1"/>
    <w:rsid w:val="00F8369D"/>
    <w:rsid w:val="00F83A5F"/>
    <w:rsid w:val="00F842F9"/>
    <w:rsid w:val="00F84DD8"/>
    <w:rsid w:val="00F85369"/>
    <w:rsid w:val="00F858DD"/>
    <w:rsid w:val="00F862B3"/>
    <w:rsid w:val="00F865CC"/>
    <w:rsid w:val="00F916DE"/>
    <w:rsid w:val="00F93D13"/>
    <w:rsid w:val="00F93DC9"/>
    <w:rsid w:val="00F94452"/>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48A"/>
    <w:rsid w:val="00FA751A"/>
    <w:rsid w:val="00FA7AEE"/>
    <w:rsid w:val="00FB0152"/>
    <w:rsid w:val="00FB12A4"/>
    <w:rsid w:val="00FB1482"/>
    <w:rsid w:val="00FB1A63"/>
    <w:rsid w:val="00FB22B7"/>
    <w:rsid w:val="00FB29A4"/>
    <w:rsid w:val="00FB33E4"/>
    <w:rsid w:val="00FB3858"/>
    <w:rsid w:val="00FB3E79"/>
    <w:rsid w:val="00FB46BD"/>
    <w:rsid w:val="00FB5641"/>
    <w:rsid w:val="00FB63A1"/>
    <w:rsid w:val="00FB6C2B"/>
    <w:rsid w:val="00FB6F0C"/>
    <w:rsid w:val="00FB7C2C"/>
    <w:rsid w:val="00FC0874"/>
    <w:rsid w:val="00FC09D0"/>
    <w:rsid w:val="00FC11FE"/>
    <w:rsid w:val="00FC147C"/>
    <w:rsid w:val="00FC18E0"/>
    <w:rsid w:val="00FC1941"/>
    <w:rsid w:val="00FC19AE"/>
    <w:rsid w:val="00FC20C3"/>
    <w:rsid w:val="00FC29BA"/>
    <w:rsid w:val="00FC34B7"/>
    <w:rsid w:val="00FC3B63"/>
    <w:rsid w:val="00FC3CE3"/>
    <w:rsid w:val="00FC3E02"/>
    <w:rsid w:val="00FC4B07"/>
    <w:rsid w:val="00FC5A1A"/>
    <w:rsid w:val="00FC5CFA"/>
    <w:rsid w:val="00FC64E4"/>
    <w:rsid w:val="00FC6FAC"/>
    <w:rsid w:val="00FD31D4"/>
    <w:rsid w:val="00FD554D"/>
    <w:rsid w:val="00FD5B24"/>
    <w:rsid w:val="00FD5FE4"/>
    <w:rsid w:val="00FE04C8"/>
    <w:rsid w:val="00FE05E8"/>
    <w:rsid w:val="00FE1231"/>
    <w:rsid w:val="00FE30C5"/>
    <w:rsid w:val="00FE31E9"/>
    <w:rsid w:val="00FE362B"/>
    <w:rsid w:val="00FE37EF"/>
    <w:rsid w:val="00FE38BD"/>
    <w:rsid w:val="00FE4237"/>
    <w:rsid w:val="00FE4C63"/>
    <w:rsid w:val="00FE5C16"/>
    <w:rsid w:val="00FE6484"/>
    <w:rsid w:val="00FE7A6B"/>
    <w:rsid w:val="00FE7B97"/>
    <w:rsid w:val="00FF0D93"/>
    <w:rsid w:val="00FF27AF"/>
    <w:rsid w:val="00FF2AC8"/>
    <w:rsid w:val="00FF2C78"/>
    <w:rsid w:val="00FF322C"/>
    <w:rsid w:val="00FF32B1"/>
    <w:rsid w:val="00FF344B"/>
    <w:rsid w:val="00FF373C"/>
    <w:rsid w:val="00FF3EFF"/>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88B932D0381A45298E5AB858E5C7B3B8"/>
        <w:category>
          <w:name w:val="General"/>
          <w:gallery w:val="placeholder"/>
        </w:category>
        <w:types>
          <w:type w:val="bbPlcHdr"/>
        </w:types>
        <w:behaviors>
          <w:behavior w:val="content"/>
        </w:behaviors>
        <w:guid w:val="{4147E424-BF18-43C9-B0DE-4890D06D589F}"/>
      </w:docPartPr>
      <w:docPartBody>
        <w:p w:rsidR="00F917E8" w:rsidRDefault="009D3FC4" w:rsidP="009D3FC4">
          <w:pPr>
            <w:pStyle w:val="88B932D0381A45298E5AB858E5C7B3B8"/>
          </w:pPr>
          <w:r w:rsidRPr="0070652D">
            <w:rPr>
              <w:rStyle w:val="PlaceholderText"/>
            </w:rPr>
            <w:t>[Title]</w:t>
          </w:r>
        </w:p>
      </w:docPartBody>
    </w:docPart>
    <w:docPart>
      <w:docPartPr>
        <w:name w:val="744F7365CB0046AFB399E56107661897"/>
        <w:category>
          <w:name w:val="General"/>
          <w:gallery w:val="placeholder"/>
        </w:category>
        <w:types>
          <w:type w:val="bbPlcHdr"/>
        </w:types>
        <w:behaviors>
          <w:behavior w:val="content"/>
        </w:behaviors>
        <w:guid w:val="{2B9579A3-6D90-479F-8670-7307D0CB65F3}"/>
      </w:docPartPr>
      <w:docPartBody>
        <w:p w:rsidR="00F917E8" w:rsidRDefault="009D3FC4" w:rsidP="009D3FC4">
          <w:pPr>
            <w:pStyle w:val="744F7365CB0046AFB399E56107661897"/>
          </w:pPr>
          <w:r w:rsidRPr="0070652D">
            <w:rPr>
              <w:rStyle w:val="PlaceholderText"/>
            </w:rPr>
            <w:t>[Comments]</w:t>
          </w:r>
        </w:p>
      </w:docPartBody>
    </w:docPart>
    <w:docPart>
      <w:docPartPr>
        <w:name w:val="EA58B76D5EB64080A96E3708D46058A2"/>
        <w:category>
          <w:name w:val="General"/>
          <w:gallery w:val="placeholder"/>
        </w:category>
        <w:types>
          <w:type w:val="bbPlcHdr"/>
        </w:types>
        <w:behaviors>
          <w:behavior w:val="content"/>
        </w:behaviors>
        <w:guid w:val="{5DB9FD13-A621-46E9-9E13-EA77480726F9}"/>
      </w:docPartPr>
      <w:docPartBody>
        <w:p w:rsidR="00F917E8" w:rsidRDefault="009D3FC4" w:rsidP="009D3FC4">
          <w:pPr>
            <w:pStyle w:val="EA58B76D5EB64080A96E3708D46058A2"/>
          </w:pPr>
          <w:r w:rsidRPr="0070652D">
            <w:rPr>
              <w:rStyle w:val="PlaceholderText"/>
            </w:rPr>
            <w:t>[Title]</w:t>
          </w:r>
        </w:p>
      </w:docPartBody>
    </w:docPart>
    <w:docPart>
      <w:docPartPr>
        <w:name w:val="E2F2ED7837424B7395F7D9E816ED343F"/>
        <w:category>
          <w:name w:val="General"/>
          <w:gallery w:val="placeholder"/>
        </w:category>
        <w:types>
          <w:type w:val="bbPlcHdr"/>
        </w:types>
        <w:behaviors>
          <w:behavior w:val="content"/>
        </w:behaviors>
        <w:guid w:val="{B94742A7-CF67-4ADE-A1BC-1003E82E2196}"/>
      </w:docPartPr>
      <w:docPartBody>
        <w:p w:rsidR="00F917E8" w:rsidRDefault="009D3FC4" w:rsidP="009D3FC4">
          <w:pPr>
            <w:pStyle w:val="E2F2ED7837424B7395F7D9E816ED343F"/>
          </w:pPr>
          <w:r w:rsidRPr="0070652D">
            <w:rPr>
              <w:rStyle w:val="PlaceholderText"/>
            </w:rPr>
            <w:t>[Comments]</w:t>
          </w:r>
        </w:p>
      </w:docPartBody>
    </w:docPart>
    <w:docPart>
      <w:docPartPr>
        <w:name w:val="845758989F25413BA6A7F8D5929EF98D"/>
        <w:category>
          <w:name w:val="General"/>
          <w:gallery w:val="placeholder"/>
        </w:category>
        <w:types>
          <w:type w:val="bbPlcHdr"/>
        </w:types>
        <w:behaviors>
          <w:behavior w:val="content"/>
        </w:behaviors>
        <w:guid w:val="{921C73D9-6956-46FB-9275-F56300E97D9A}"/>
      </w:docPartPr>
      <w:docPartBody>
        <w:p w:rsidR="00F917E8" w:rsidRDefault="009D3FC4" w:rsidP="009D3FC4">
          <w:pPr>
            <w:pStyle w:val="845758989F25413BA6A7F8D5929EF98D"/>
          </w:pPr>
          <w:r w:rsidRPr="0070652D">
            <w:rPr>
              <w:rStyle w:val="PlaceholderText"/>
            </w:rPr>
            <w:t>[Title]</w:t>
          </w:r>
        </w:p>
      </w:docPartBody>
    </w:docPart>
    <w:docPart>
      <w:docPartPr>
        <w:name w:val="607932E41A654F88A566055A9455C267"/>
        <w:category>
          <w:name w:val="General"/>
          <w:gallery w:val="placeholder"/>
        </w:category>
        <w:types>
          <w:type w:val="bbPlcHdr"/>
        </w:types>
        <w:behaviors>
          <w:behavior w:val="content"/>
        </w:behaviors>
        <w:guid w:val="{C994B935-4EBE-45A0-A7C7-45295FA87D7D}"/>
      </w:docPartPr>
      <w:docPartBody>
        <w:p w:rsidR="00F917E8" w:rsidRDefault="009D3FC4" w:rsidP="009D3FC4">
          <w:pPr>
            <w:pStyle w:val="607932E41A654F88A566055A9455C267"/>
          </w:pPr>
          <w:r w:rsidRPr="0070652D">
            <w:rPr>
              <w:rStyle w:val="PlaceholderText"/>
            </w:rPr>
            <w:t>[Comments]</w:t>
          </w:r>
        </w:p>
      </w:docPartBody>
    </w:docPart>
    <w:docPart>
      <w:docPartPr>
        <w:name w:val="4A37DDBBE9004BF9B844253E4DE5023C"/>
        <w:category>
          <w:name w:val="General"/>
          <w:gallery w:val="placeholder"/>
        </w:category>
        <w:types>
          <w:type w:val="bbPlcHdr"/>
        </w:types>
        <w:behaviors>
          <w:behavior w:val="content"/>
        </w:behaviors>
        <w:guid w:val="{375C41F7-8A4B-4111-A5A4-AE783F0192D7}"/>
      </w:docPartPr>
      <w:docPartBody>
        <w:p w:rsidR="00F917E8" w:rsidRDefault="009D3FC4" w:rsidP="009D3FC4">
          <w:pPr>
            <w:pStyle w:val="4A37DDBBE9004BF9B844253E4DE5023C"/>
          </w:pPr>
          <w:r w:rsidRPr="0070652D">
            <w:rPr>
              <w:rStyle w:val="PlaceholderText"/>
            </w:rPr>
            <w:t>[Title]</w:t>
          </w:r>
        </w:p>
      </w:docPartBody>
    </w:docPart>
    <w:docPart>
      <w:docPartPr>
        <w:name w:val="3A5E86B13A684FA0B2CE1F166CC5ADB5"/>
        <w:category>
          <w:name w:val="General"/>
          <w:gallery w:val="placeholder"/>
        </w:category>
        <w:types>
          <w:type w:val="bbPlcHdr"/>
        </w:types>
        <w:behaviors>
          <w:behavior w:val="content"/>
        </w:behaviors>
        <w:guid w:val="{3FEFBA5A-2C0F-438A-9A5A-1167FCFE2081}"/>
      </w:docPartPr>
      <w:docPartBody>
        <w:p w:rsidR="00F917E8" w:rsidRDefault="009D3FC4" w:rsidP="009D3FC4">
          <w:pPr>
            <w:pStyle w:val="3A5E86B13A684FA0B2CE1F166CC5ADB5"/>
          </w:pPr>
          <w:r w:rsidRPr="0070652D">
            <w:rPr>
              <w:rStyle w:val="PlaceholderText"/>
            </w:rPr>
            <w:t>[Comments]</w:t>
          </w:r>
        </w:p>
      </w:docPartBody>
    </w:docPart>
    <w:docPart>
      <w:docPartPr>
        <w:name w:val="982A48CE227145C586A4ECB3514C5A9D"/>
        <w:category>
          <w:name w:val="General"/>
          <w:gallery w:val="placeholder"/>
        </w:category>
        <w:types>
          <w:type w:val="bbPlcHdr"/>
        </w:types>
        <w:behaviors>
          <w:behavior w:val="content"/>
        </w:behaviors>
        <w:guid w:val="{1A3260A1-4726-4E26-AFBF-A9C24DA4DC55}"/>
      </w:docPartPr>
      <w:docPartBody>
        <w:p w:rsidR="00F917E8" w:rsidRDefault="009D3FC4" w:rsidP="009D3FC4">
          <w:pPr>
            <w:pStyle w:val="982A48CE227145C586A4ECB3514C5A9D"/>
          </w:pPr>
          <w:r w:rsidRPr="0070652D">
            <w:rPr>
              <w:rStyle w:val="PlaceholderText"/>
            </w:rPr>
            <w:t>[Title]</w:t>
          </w:r>
        </w:p>
      </w:docPartBody>
    </w:docPart>
    <w:docPart>
      <w:docPartPr>
        <w:name w:val="2D5316C7A0B942B78651F57A7BAFAF90"/>
        <w:category>
          <w:name w:val="General"/>
          <w:gallery w:val="placeholder"/>
        </w:category>
        <w:types>
          <w:type w:val="bbPlcHdr"/>
        </w:types>
        <w:behaviors>
          <w:behavior w:val="content"/>
        </w:behaviors>
        <w:guid w:val="{3AC421A9-C08D-4716-A0CC-9DE2CE8CD9EC}"/>
      </w:docPartPr>
      <w:docPartBody>
        <w:p w:rsidR="00F917E8" w:rsidRDefault="009D3FC4" w:rsidP="009D3FC4">
          <w:pPr>
            <w:pStyle w:val="2D5316C7A0B942B78651F57A7BAFAF90"/>
          </w:pPr>
          <w:r w:rsidRPr="0070652D">
            <w:rPr>
              <w:rStyle w:val="PlaceholderText"/>
            </w:rPr>
            <w:t>[Comments]</w:t>
          </w:r>
        </w:p>
      </w:docPartBody>
    </w:docPart>
    <w:docPart>
      <w:docPartPr>
        <w:name w:val="22A789579AE048ED8DA29513671458F3"/>
        <w:category>
          <w:name w:val="General"/>
          <w:gallery w:val="placeholder"/>
        </w:category>
        <w:types>
          <w:type w:val="bbPlcHdr"/>
        </w:types>
        <w:behaviors>
          <w:behavior w:val="content"/>
        </w:behaviors>
        <w:guid w:val="{AFC8826E-16DE-4606-A18E-519F785E5284}"/>
      </w:docPartPr>
      <w:docPartBody>
        <w:p w:rsidR="00F917E8" w:rsidRDefault="009D3FC4" w:rsidP="009D3FC4">
          <w:pPr>
            <w:pStyle w:val="22A789579AE048ED8DA29513671458F3"/>
          </w:pPr>
          <w:r w:rsidRPr="0070652D">
            <w:rPr>
              <w:rStyle w:val="PlaceholderText"/>
            </w:rPr>
            <w:t>[Title]</w:t>
          </w:r>
        </w:p>
      </w:docPartBody>
    </w:docPart>
    <w:docPart>
      <w:docPartPr>
        <w:name w:val="D7435B651B4D410F8643E631C3C611D8"/>
        <w:category>
          <w:name w:val="General"/>
          <w:gallery w:val="placeholder"/>
        </w:category>
        <w:types>
          <w:type w:val="bbPlcHdr"/>
        </w:types>
        <w:behaviors>
          <w:behavior w:val="content"/>
        </w:behaviors>
        <w:guid w:val="{ED3B1DDB-58A8-4672-B9E0-6960F41A8C58}"/>
      </w:docPartPr>
      <w:docPartBody>
        <w:p w:rsidR="00F917E8" w:rsidRDefault="009D3FC4" w:rsidP="009D3FC4">
          <w:pPr>
            <w:pStyle w:val="D7435B651B4D410F8643E631C3C611D8"/>
          </w:pPr>
          <w:r w:rsidRPr="0070652D">
            <w:rPr>
              <w:rStyle w:val="PlaceholderText"/>
            </w:rPr>
            <w:t>[Comments]</w:t>
          </w:r>
        </w:p>
      </w:docPartBody>
    </w:docPart>
    <w:docPart>
      <w:docPartPr>
        <w:name w:val="42BBE6BDCC45434A8CC6A5B73B402E8E"/>
        <w:category>
          <w:name w:val="General"/>
          <w:gallery w:val="placeholder"/>
        </w:category>
        <w:types>
          <w:type w:val="bbPlcHdr"/>
        </w:types>
        <w:behaviors>
          <w:behavior w:val="content"/>
        </w:behaviors>
        <w:guid w:val="{822F44A7-1D36-4127-872C-22C47077AF16}"/>
      </w:docPartPr>
      <w:docPartBody>
        <w:p w:rsidR="00F917E8" w:rsidRDefault="009D3FC4" w:rsidP="009D3FC4">
          <w:pPr>
            <w:pStyle w:val="42BBE6BDCC45434A8CC6A5B73B402E8E"/>
          </w:pPr>
          <w:r w:rsidRPr="0070652D">
            <w:rPr>
              <w:rStyle w:val="PlaceholderText"/>
            </w:rPr>
            <w:t>[Title]</w:t>
          </w:r>
        </w:p>
      </w:docPartBody>
    </w:docPart>
    <w:docPart>
      <w:docPartPr>
        <w:name w:val="61CCAC1DFFC04120A60D44BB12A16903"/>
        <w:category>
          <w:name w:val="General"/>
          <w:gallery w:val="placeholder"/>
        </w:category>
        <w:types>
          <w:type w:val="bbPlcHdr"/>
        </w:types>
        <w:behaviors>
          <w:behavior w:val="content"/>
        </w:behaviors>
        <w:guid w:val="{83715663-CFFB-4A1F-AFB2-A5D069174098}"/>
      </w:docPartPr>
      <w:docPartBody>
        <w:p w:rsidR="00F917E8" w:rsidRDefault="009D3FC4" w:rsidP="009D3FC4">
          <w:pPr>
            <w:pStyle w:val="61CCAC1DFFC04120A60D44BB12A16903"/>
          </w:pPr>
          <w:r w:rsidRPr="0070652D">
            <w:rPr>
              <w:rStyle w:val="PlaceholderText"/>
            </w:rPr>
            <w:t>[Comments]</w:t>
          </w:r>
        </w:p>
      </w:docPartBody>
    </w:docPart>
    <w:docPart>
      <w:docPartPr>
        <w:name w:val="84B8849601FD4B9B9CE17E6C0C2495AD"/>
        <w:category>
          <w:name w:val="General"/>
          <w:gallery w:val="placeholder"/>
        </w:category>
        <w:types>
          <w:type w:val="bbPlcHdr"/>
        </w:types>
        <w:behaviors>
          <w:behavior w:val="content"/>
        </w:behaviors>
        <w:guid w:val="{97CFF313-E785-46C7-B739-E70C1124C198}"/>
      </w:docPartPr>
      <w:docPartBody>
        <w:p w:rsidR="00911F0C" w:rsidRDefault="00F917E8" w:rsidP="00F917E8">
          <w:pPr>
            <w:pStyle w:val="84B8849601FD4B9B9CE17E6C0C2495AD"/>
          </w:pPr>
          <w:r w:rsidRPr="0070652D">
            <w:rPr>
              <w:rStyle w:val="PlaceholderText"/>
            </w:rPr>
            <w:t>[Title]</w:t>
          </w:r>
        </w:p>
      </w:docPartBody>
    </w:docPart>
    <w:docPart>
      <w:docPartPr>
        <w:name w:val="4C7D821B3D9047F2A3022A0A2A9FFCD6"/>
        <w:category>
          <w:name w:val="General"/>
          <w:gallery w:val="placeholder"/>
        </w:category>
        <w:types>
          <w:type w:val="bbPlcHdr"/>
        </w:types>
        <w:behaviors>
          <w:behavior w:val="content"/>
        </w:behaviors>
        <w:guid w:val="{57BFE81B-EA5B-4353-8663-E17A76C28E55}"/>
      </w:docPartPr>
      <w:docPartBody>
        <w:p w:rsidR="00911F0C" w:rsidRDefault="00F917E8" w:rsidP="00F917E8">
          <w:pPr>
            <w:pStyle w:val="4C7D821B3D9047F2A3022A0A2A9FFCD6"/>
          </w:pPr>
          <w:r w:rsidRPr="0070652D">
            <w:rPr>
              <w:rStyle w:val="PlaceholderText"/>
            </w:rPr>
            <w:t>[Comments]</w:t>
          </w:r>
        </w:p>
      </w:docPartBody>
    </w:docPart>
    <w:docPart>
      <w:docPartPr>
        <w:name w:val="D86286ECA969441988FAC9841308CB33"/>
        <w:category>
          <w:name w:val="General"/>
          <w:gallery w:val="placeholder"/>
        </w:category>
        <w:types>
          <w:type w:val="bbPlcHdr"/>
        </w:types>
        <w:behaviors>
          <w:behavior w:val="content"/>
        </w:behaviors>
        <w:guid w:val="{2DAA1FF3-2B59-4245-AF81-99E327868AA3}"/>
      </w:docPartPr>
      <w:docPartBody>
        <w:p w:rsidR="00911F0C" w:rsidRDefault="00F917E8" w:rsidP="00F917E8">
          <w:pPr>
            <w:pStyle w:val="D86286ECA969441988FAC9841308CB33"/>
          </w:pPr>
          <w:r w:rsidRPr="0070652D">
            <w:rPr>
              <w:rStyle w:val="PlaceholderText"/>
            </w:rPr>
            <w:t>[Title]</w:t>
          </w:r>
        </w:p>
      </w:docPartBody>
    </w:docPart>
    <w:docPart>
      <w:docPartPr>
        <w:name w:val="9D7C8EBBAEA44B5489E3EE752C7B7258"/>
        <w:category>
          <w:name w:val="General"/>
          <w:gallery w:val="placeholder"/>
        </w:category>
        <w:types>
          <w:type w:val="bbPlcHdr"/>
        </w:types>
        <w:behaviors>
          <w:behavior w:val="content"/>
        </w:behaviors>
        <w:guid w:val="{3BEE16EE-8C4B-4128-B372-DA6C3CB41888}"/>
      </w:docPartPr>
      <w:docPartBody>
        <w:p w:rsidR="00911F0C" w:rsidRDefault="00F917E8" w:rsidP="00F917E8">
          <w:pPr>
            <w:pStyle w:val="9D7C8EBBAEA44B5489E3EE752C7B7258"/>
          </w:pPr>
          <w:r w:rsidRPr="0070652D">
            <w:rPr>
              <w:rStyle w:val="PlaceholderText"/>
            </w:rPr>
            <w:t>[Comments]</w:t>
          </w:r>
        </w:p>
      </w:docPartBody>
    </w:docPart>
    <w:docPart>
      <w:docPartPr>
        <w:name w:val="A112730A6A284C71892C5B20BD3A616D"/>
        <w:category>
          <w:name w:val="General"/>
          <w:gallery w:val="placeholder"/>
        </w:category>
        <w:types>
          <w:type w:val="bbPlcHdr"/>
        </w:types>
        <w:behaviors>
          <w:behavior w:val="content"/>
        </w:behaviors>
        <w:guid w:val="{86F8AFDF-926C-4D02-BEE1-E13ED2611B18}"/>
      </w:docPartPr>
      <w:docPartBody>
        <w:p w:rsidR="00911F0C" w:rsidRDefault="00F917E8" w:rsidP="00F917E8">
          <w:pPr>
            <w:pStyle w:val="A112730A6A284C71892C5B20BD3A616D"/>
          </w:pPr>
          <w:r w:rsidRPr="0070652D">
            <w:rPr>
              <w:rStyle w:val="PlaceholderText"/>
            </w:rPr>
            <w:t>[Title]</w:t>
          </w:r>
        </w:p>
      </w:docPartBody>
    </w:docPart>
    <w:docPart>
      <w:docPartPr>
        <w:name w:val="714A86B437284BD3ABE3E4DEEF97CF54"/>
        <w:category>
          <w:name w:val="General"/>
          <w:gallery w:val="placeholder"/>
        </w:category>
        <w:types>
          <w:type w:val="bbPlcHdr"/>
        </w:types>
        <w:behaviors>
          <w:behavior w:val="content"/>
        </w:behaviors>
        <w:guid w:val="{48B9B322-B6E6-4078-996D-8F21C697DC92}"/>
      </w:docPartPr>
      <w:docPartBody>
        <w:p w:rsidR="00911F0C" w:rsidRDefault="00F917E8" w:rsidP="00F917E8">
          <w:pPr>
            <w:pStyle w:val="714A86B437284BD3ABE3E4DEEF97CF54"/>
          </w:pPr>
          <w:r w:rsidRPr="0070652D">
            <w:rPr>
              <w:rStyle w:val="PlaceholderText"/>
            </w:rPr>
            <w:t>[Comments]</w:t>
          </w:r>
        </w:p>
      </w:docPartBody>
    </w:docPart>
    <w:docPart>
      <w:docPartPr>
        <w:name w:val="56B4968AEC9E4B8CB8560AA7317580CA"/>
        <w:category>
          <w:name w:val="General"/>
          <w:gallery w:val="placeholder"/>
        </w:category>
        <w:types>
          <w:type w:val="bbPlcHdr"/>
        </w:types>
        <w:behaviors>
          <w:behavior w:val="content"/>
        </w:behaviors>
        <w:guid w:val="{32021115-F0E1-473D-96B9-9D8DEA81AF2B}"/>
      </w:docPartPr>
      <w:docPartBody>
        <w:p w:rsidR="00911F0C" w:rsidRDefault="00F917E8" w:rsidP="00F917E8">
          <w:pPr>
            <w:pStyle w:val="56B4968AEC9E4B8CB8560AA7317580CA"/>
          </w:pPr>
          <w:r w:rsidRPr="0070652D">
            <w:rPr>
              <w:rStyle w:val="PlaceholderText"/>
            </w:rPr>
            <w:t>[Title]</w:t>
          </w:r>
        </w:p>
      </w:docPartBody>
    </w:docPart>
    <w:docPart>
      <w:docPartPr>
        <w:name w:val="FAB46E544B43469AA48F6224FC72C3FC"/>
        <w:category>
          <w:name w:val="General"/>
          <w:gallery w:val="placeholder"/>
        </w:category>
        <w:types>
          <w:type w:val="bbPlcHdr"/>
        </w:types>
        <w:behaviors>
          <w:behavior w:val="content"/>
        </w:behaviors>
        <w:guid w:val="{9B5803B2-D638-4812-A143-AC0843D75380}"/>
      </w:docPartPr>
      <w:docPartBody>
        <w:p w:rsidR="00911F0C" w:rsidRDefault="00F917E8" w:rsidP="00F917E8">
          <w:pPr>
            <w:pStyle w:val="FAB46E544B43469AA48F6224FC72C3FC"/>
          </w:pPr>
          <w:r w:rsidRPr="0070652D">
            <w:rPr>
              <w:rStyle w:val="PlaceholderText"/>
            </w:rPr>
            <w:t>[Comments]</w:t>
          </w:r>
        </w:p>
      </w:docPartBody>
    </w:docPart>
    <w:docPart>
      <w:docPartPr>
        <w:name w:val="9D90FBE274D944F78598EF22B142B908"/>
        <w:category>
          <w:name w:val="General"/>
          <w:gallery w:val="placeholder"/>
        </w:category>
        <w:types>
          <w:type w:val="bbPlcHdr"/>
        </w:types>
        <w:behaviors>
          <w:behavior w:val="content"/>
        </w:behaviors>
        <w:guid w:val="{E3066727-A7E0-4482-879C-B6397E345B32}"/>
      </w:docPartPr>
      <w:docPartBody>
        <w:p w:rsidR="00911F0C" w:rsidRDefault="00F917E8" w:rsidP="00F917E8">
          <w:pPr>
            <w:pStyle w:val="9D90FBE274D944F78598EF22B142B908"/>
          </w:pPr>
          <w:r w:rsidRPr="0070652D">
            <w:rPr>
              <w:rStyle w:val="PlaceholderText"/>
            </w:rPr>
            <w:t>[Title]</w:t>
          </w:r>
        </w:p>
      </w:docPartBody>
    </w:docPart>
    <w:docPart>
      <w:docPartPr>
        <w:name w:val="0910078342434BACBC5D5040F8123ADD"/>
        <w:category>
          <w:name w:val="General"/>
          <w:gallery w:val="placeholder"/>
        </w:category>
        <w:types>
          <w:type w:val="bbPlcHdr"/>
        </w:types>
        <w:behaviors>
          <w:behavior w:val="content"/>
        </w:behaviors>
        <w:guid w:val="{94171C8A-96A0-44DF-8122-FBEC53058912}"/>
      </w:docPartPr>
      <w:docPartBody>
        <w:p w:rsidR="00911F0C" w:rsidRDefault="00F917E8" w:rsidP="00F917E8">
          <w:pPr>
            <w:pStyle w:val="0910078342434BACBC5D5040F8123ADD"/>
          </w:pPr>
          <w:r w:rsidRPr="0070652D">
            <w:rPr>
              <w:rStyle w:val="PlaceholderText"/>
            </w:rPr>
            <w:t>[Comments]</w:t>
          </w:r>
        </w:p>
      </w:docPartBody>
    </w:docPart>
    <w:docPart>
      <w:docPartPr>
        <w:name w:val="567D258F9B034F658D093F9D66E4345B"/>
        <w:category>
          <w:name w:val="General"/>
          <w:gallery w:val="placeholder"/>
        </w:category>
        <w:types>
          <w:type w:val="bbPlcHdr"/>
        </w:types>
        <w:behaviors>
          <w:behavior w:val="content"/>
        </w:behaviors>
        <w:guid w:val="{6FD7F2B4-B9F1-4D6B-A9C9-A748A2839683}"/>
      </w:docPartPr>
      <w:docPartBody>
        <w:p w:rsidR="00911F0C" w:rsidRDefault="00F917E8" w:rsidP="00F917E8">
          <w:pPr>
            <w:pStyle w:val="567D258F9B034F658D093F9D66E4345B"/>
          </w:pPr>
          <w:r w:rsidRPr="0070652D">
            <w:rPr>
              <w:rStyle w:val="PlaceholderText"/>
            </w:rPr>
            <w:t>[Title]</w:t>
          </w:r>
        </w:p>
      </w:docPartBody>
    </w:docPart>
    <w:docPart>
      <w:docPartPr>
        <w:name w:val="590D3B54403E4200963373D28E51DB9F"/>
        <w:category>
          <w:name w:val="General"/>
          <w:gallery w:val="placeholder"/>
        </w:category>
        <w:types>
          <w:type w:val="bbPlcHdr"/>
        </w:types>
        <w:behaviors>
          <w:behavior w:val="content"/>
        </w:behaviors>
        <w:guid w:val="{C762D0C1-6D11-44DB-80A7-6A0C6DD43F72}"/>
      </w:docPartPr>
      <w:docPartBody>
        <w:p w:rsidR="00911F0C" w:rsidRDefault="00F917E8" w:rsidP="00F917E8">
          <w:pPr>
            <w:pStyle w:val="590D3B54403E4200963373D28E51DB9F"/>
          </w:pPr>
          <w:r w:rsidRPr="0070652D">
            <w:rPr>
              <w:rStyle w:val="PlaceholderText"/>
            </w:rPr>
            <w:t>[Comments]</w:t>
          </w:r>
        </w:p>
      </w:docPartBody>
    </w:docPart>
    <w:docPart>
      <w:docPartPr>
        <w:name w:val="C77EDD4070354F628BB100E97F071441"/>
        <w:category>
          <w:name w:val="General"/>
          <w:gallery w:val="placeholder"/>
        </w:category>
        <w:types>
          <w:type w:val="bbPlcHdr"/>
        </w:types>
        <w:behaviors>
          <w:behavior w:val="content"/>
        </w:behaviors>
        <w:guid w:val="{A74C0059-DE6B-48AE-9566-2EC466B7CDFC}"/>
      </w:docPartPr>
      <w:docPartBody>
        <w:p w:rsidR="00911F0C" w:rsidRDefault="00F917E8" w:rsidP="00F917E8">
          <w:pPr>
            <w:pStyle w:val="C77EDD4070354F628BB100E97F071441"/>
          </w:pPr>
          <w:r w:rsidRPr="0070652D">
            <w:rPr>
              <w:rStyle w:val="PlaceholderText"/>
            </w:rPr>
            <w:t>[Title]</w:t>
          </w:r>
        </w:p>
      </w:docPartBody>
    </w:docPart>
    <w:docPart>
      <w:docPartPr>
        <w:name w:val="DF17B735247B4122B05E598D0A1B822E"/>
        <w:category>
          <w:name w:val="General"/>
          <w:gallery w:val="placeholder"/>
        </w:category>
        <w:types>
          <w:type w:val="bbPlcHdr"/>
        </w:types>
        <w:behaviors>
          <w:behavior w:val="content"/>
        </w:behaviors>
        <w:guid w:val="{5D6C2EFA-FE31-4D2B-85DB-E9872862D32A}"/>
      </w:docPartPr>
      <w:docPartBody>
        <w:p w:rsidR="00911F0C" w:rsidRDefault="00F917E8" w:rsidP="00F917E8">
          <w:pPr>
            <w:pStyle w:val="DF17B735247B4122B05E598D0A1B822E"/>
          </w:pPr>
          <w:r w:rsidRPr="0070652D">
            <w:rPr>
              <w:rStyle w:val="PlaceholderText"/>
            </w:rPr>
            <w:t>[Comments]</w:t>
          </w:r>
        </w:p>
      </w:docPartBody>
    </w:docPart>
    <w:docPart>
      <w:docPartPr>
        <w:name w:val="9B64ED184ABF4F74B9D31CEFD0CB9ABB"/>
        <w:category>
          <w:name w:val="General"/>
          <w:gallery w:val="placeholder"/>
        </w:category>
        <w:types>
          <w:type w:val="bbPlcHdr"/>
        </w:types>
        <w:behaviors>
          <w:behavior w:val="content"/>
        </w:behaviors>
        <w:guid w:val="{54A3AB0E-7AA5-41D0-B4E2-6320BE83EC33}"/>
      </w:docPartPr>
      <w:docPartBody>
        <w:p w:rsidR="00911F0C" w:rsidRDefault="00F917E8" w:rsidP="00F917E8">
          <w:pPr>
            <w:pStyle w:val="9B64ED184ABF4F74B9D31CEFD0CB9ABB"/>
          </w:pPr>
          <w:r w:rsidRPr="0070652D">
            <w:rPr>
              <w:rStyle w:val="PlaceholderText"/>
            </w:rPr>
            <w:t>[Title]</w:t>
          </w:r>
        </w:p>
      </w:docPartBody>
    </w:docPart>
    <w:docPart>
      <w:docPartPr>
        <w:name w:val="134DE1AB7C81430CBA566F7F02C6E66A"/>
        <w:category>
          <w:name w:val="General"/>
          <w:gallery w:val="placeholder"/>
        </w:category>
        <w:types>
          <w:type w:val="bbPlcHdr"/>
        </w:types>
        <w:behaviors>
          <w:behavior w:val="content"/>
        </w:behaviors>
        <w:guid w:val="{0D42AA73-1204-4576-8E56-F212EF8C1043}"/>
      </w:docPartPr>
      <w:docPartBody>
        <w:p w:rsidR="00911F0C" w:rsidRDefault="00F917E8" w:rsidP="00F917E8">
          <w:pPr>
            <w:pStyle w:val="134DE1AB7C81430CBA566F7F02C6E66A"/>
          </w:pPr>
          <w:r w:rsidRPr="0070652D">
            <w:rPr>
              <w:rStyle w:val="PlaceholderText"/>
            </w:rPr>
            <w:t>[Comments]</w:t>
          </w:r>
        </w:p>
      </w:docPartBody>
    </w:docPart>
    <w:docPart>
      <w:docPartPr>
        <w:name w:val="AE1CDD1923FC4E8E90D2C9083A53CF0B"/>
        <w:category>
          <w:name w:val="General"/>
          <w:gallery w:val="placeholder"/>
        </w:category>
        <w:types>
          <w:type w:val="bbPlcHdr"/>
        </w:types>
        <w:behaviors>
          <w:behavior w:val="content"/>
        </w:behaviors>
        <w:guid w:val="{CFA3C64C-3CEE-4924-A777-89BF881DD0C8}"/>
      </w:docPartPr>
      <w:docPartBody>
        <w:p w:rsidR="00911F0C" w:rsidRDefault="00F917E8" w:rsidP="00F917E8">
          <w:pPr>
            <w:pStyle w:val="AE1CDD1923FC4E8E90D2C9083A53CF0B"/>
          </w:pPr>
          <w:r w:rsidRPr="0070652D">
            <w:rPr>
              <w:rStyle w:val="PlaceholderText"/>
            </w:rPr>
            <w:t>[Title]</w:t>
          </w:r>
        </w:p>
      </w:docPartBody>
    </w:docPart>
    <w:docPart>
      <w:docPartPr>
        <w:name w:val="3ACEB1E72E82477BB7FC529B762998D2"/>
        <w:category>
          <w:name w:val="General"/>
          <w:gallery w:val="placeholder"/>
        </w:category>
        <w:types>
          <w:type w:val="bbPlcHdr"/>
        </w:types>
        <w:behaviors>
          <w:behavior w:val="content"/>
        </w:behaviors>
        <w:guid w:val="{10A6A775-54DC-4CFC-B8BD-E85FA93FA8B8}"/>
      </w:docPartPr>
      <w:docPartBody>
        <w:p w:rsidR="00911F0C" w:rsidRDefault="00F917E8" w:rsidP="00F917E8">
          <w:pPr>
            <w:pStyle w:val="3ACEB1E72E82477BB7FC529B762998D2"/>
          </w:pPr>
          <w:r w:rsidRPr="0070652D">
            <w:rPr>
              <w:rStyle w:val="PlaceholderText"/>
            </w:rPr>
            <w:t>[Comments]</w:t>
          </w:r>
        </w:p>
      </w:docPartBody>
    </w:docPart>
    <w:docPart>
      <w:docPartPr>
        <w:name w:val="715B03E947224FE8A6CC7D059A9C8749"/>
        <w:category>
          <w:name w:val="General"/>
          <w:gallery w:val="placeholder"/>
        </w:category>
        <w:types>
          <w:type w:val="bbPlcHdr"/>
        </w:types>
        <w:behaviors>
          <w:behavior w:val="content"/>
        </w:behaviors>
        <w:guid w:val="{9DBE46F4-12C3-4128-8BBB-6609DA30A6DA}"/>
      </w:docPartPr>
      <w:docPartBody>
        <w:p w:rsidR="00911F0C" w:rsidRDefault="00F917E8" w:rsidP="00F917E8">
          <w:pPr>
            <w:pStyle w:val="715B03E947224FE8A6CC7D059A9C8749"/>
          </w:pPr>
          <w:r w:rsidRPr="0070652D">
            <w:rPr>
              <w:rStyle w:val="PlaceholderText"/>
            </w:rPr>
            <w:t>[Title]</w:t>
          </w:r>
        </w:p>
      </w:docPartBody>
    </w:docPart>
    <w:docPart>
      <w:docPartPr>
        <w:name w:val="A0F98BDBDFB946ECB9C65EA00B6BB878"/>
        <w:category>
          <w:name w:val="General"/>
          <w:gallery w:val="placeholder"/>
        </w:category>
        <w:types>
          <w:type w:val="bbPlcHdr"/>
        </w:types>
        <w:behaviors>
          <w:behavior w:val="content"/>
        </w:behaviors>
        <w:guid w:val="{37D0B09C-6DC4-42D6-B444-9D344779D90A}"/>
      </w:docPartPr>
      <w:docPartBody>
        <w:p w:rsidR="00911F0C" w:rsidRDefault="00F917E8" w:rsidP="00F917E8">
          <w:pPr>
            <w:pStyle w:val="A0F98BDBDFB946ECB9C65EA00B6BB878"/>
          </w:pPr>
          <w:r w:rsidRPr="0070652D">
            <w:rPr>
              <w:rStyle w:val="PlaceholderText"/>
            </w:rPr>
            <w:t>[Comments]</w:t>
          </w:r>
        </w:p>
      </w:docPartBody>
    </w:docPart>
    <w:docPart>
      <w:docPartPr>
        <w:name w:val="1F3205AD804C4D4983261D66539BED6D"/>
        <w:category>
          <w:name w:val="General"/>
          <w:gallery w:val="placeholder"/>
        </w:category>
        <w:types>
          <w:type w:val="bbPlcHdr"/>
        </w:types>
        <w:behaviors>
          <w:behavior w:val="content"/>
        </w:behaviors>
        <w:guid w:val="{7FA04DEF-7A9E-41CA-A761-92F2AD9E310D}"/>
      </w:docPartPr>
      <w:docPartBody>
        <w:p w:rsidR="00911F0C" w:rsidRDefault="00F917E8" w:rsidP="00F917E8">
          <w:pPr>
            <w:pStyle w:val="1F3205AD804C4D4983261D66539BED6D"/>
          </w:pPr>
          <w:r w:rsidRPr="0070652D">
            <w:rPr>
              <w:rStyle w:val="PlaceholderText"/>
            </w:rPr>
            <w:t>[Title]</w:t>
          </w:r>
        </w:p>
      </w:docPartBody>
    </w:docPart>
    <w:docPart>
      <w:docPartPr>
        <w:name w:val="43AB1AEC856645A98F4AFD40DE25471E"/>
        <w:category>
          <w:name w:val="General"/>
          <w:gallery w:val="placeholder"/>
        </w:category>
        <w:types>
          <w:type w:val="bbPlcHdr"/>
        </w:types>
        <w:behaviors>
          <w:behavior w:val="content"/>
        </w:behaviors>
        <w:guid w:val="{178AAC57-9D02-4C84-BF84-82761C6777F6}"/>
      </w:docPartPr>
      <w:docPartBody>
        <w:p w:rsidR="00911F0C" w:rsidRDefault="00F917E8" w:rsidP="00F917E8">
          <w:pPr>
            <w:pStyle w:val="43AB1AEC856645A98F4AFD40DE25471E"/>
          </w:pPr>
          <w:r w:rsidRPr="0070652D">
            <w:rPr>
              <w:rStyle w:val="PlaceholderText"/>
            </w:rPr>
            <w:t>[Comments]</w:t>
          </w:r>
        </w:p>
      </w:docPartBody>
    </w:docPart>
    <w:docPart>
      <w:docPartPr>
        <w:name w:val="1C7B235E4C0043D9AE50FC94A76B3EF1"/>
        <w:category>
          <w:name w:val="General"/>
          <w:gallery w:val="placeholder"/>
        </w:category>
        <w:types>
          <w:type w:val="bbPlcHdr"/>
        </w:types>
        <w:behaviors>
          <w:behavior w:val="content"/>
        </w:behaviors>
        <w:guid w:val="{D8929CAC-85E2-4FC4-B4BF-C7A625EF7699}"/>
      </w:docPartPr>
      <w:docPartBody>
        <w:p w:rsidR="00C87451" w:rsidRDefault="00683044" w:rsidP="00683044">
          <w:pPr>
            <w:pStyle w:val="1C7B235E4C0043D9AE50FC94A76B3EF1"/>
          </w:pPr>
          <w:r w:rsidRPr="0070652D">
            <w:rPr>
              <w:rStyle w:val="PlaceholderText"/>
            </w:rPr>
            <w:t>[Title]</w:t>
          </w:r>
        </w:p>
      </w:docPartBody>
    </w:docPart>
    <w:docPart>
      <w:docPartPr>
        <w:name w:val="C01232481FAC44E3B1EA0F5D444EB161"/>
        <w:category>
          <w:name w:val="General"/>
          <w:gallery w:val="placeholder"/>
        </w:category>
        <w:types>
          <w:type w:val="bbPlcHdr"/>
        </w:types>
        <w:behaviors>
          <w:behavior w:val="content"/>
        </w:behaviors>
        <w:guid w:val="{183B7860-AE1C-470F-AE28-9A975FB9748F}"/>
      </w:docPartPr>
      <w:docPartBody>
        <w:p w:rsidR="00CB55B8" w:rsidRDefault="00935A8F" w:rsidP="00935A8F">
          <w:pPr>
            <w:pStyle w:val="C01232481FAC44E3B1EA0F5D444EB161"/>
          </w:pPr>
          <w:r w:rsidRPr="0070652D">
            <w:rPr>
              <w:rStyle w:val="PlaceholderText"/>
            </w:rPr>
            <w:t>[Title]</w:t>
          </w:r>
        </w:p>
      </w:docPartBody>
    </w:docPart>
    <w:docPart>
      <w:docPartPr>
        <w:name w:val="30531B62E2414C5C803B2C729625D65B"/>
        <w:category>
          <w:name w:val="General"/>
          <w:gallery w:val="placeholder"/>
        </w:category>
        <w:types>
          <w:type w:val="bbPlcHdr"/>
        </w:types>
        <w:behaviors>
          <w:behavior w:val="content"/>
        </w:behaviors>
        <w:guid w:val="{3086CF89-A838-4BE8-A752-DE212F24E528}"/>
      </w:docPartPr>
      <w:docPartBody>
        <w:p w:rsidR="00CB55B8" w:rsidRDefault="00935A8F" w:rsidP="00935A8F">
          <w:pPr>
            <w:pStyle w:val="30531B62E2414C5C803B2C729625D65B"/>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51FBF"/>
    <w:rsid w:val="001A0139"/>
    <w:rsid w:val="00272637"/>
    <w:rsid w:val="0028322A"/>
    <w:rsid w:val="003B480F"/>
    <w:rsid w:val="00454D97"/>
    <w:rsid w:val="00481F5D"/>
    <w:rsid w:val="004E211E"/>
    <w:rsid w:val="006052A1"/>
    <w:rsid w:val="00661740"/>
    <w:rsid w:val="00677AB8"/>
    <w:rsid w:val="00683044"/>
    <w:rsid w:val="00690277"/>
    <w:rsid w:val="008561A6"/>
    <w:rsid w:val="00862B13"/>
    <w:rsid w:val="008869AC"/>
    <w:rsid w:val="008E3059"/>
    <w:rsid w:val="00911F0C"/>
    <w:rsid w:val="009203B1"/>
    <w:rsid w:val="00935A8F"/>
    <w:rsid w:val="00965608"/>
    <w:rsid w:val="00994B61"/>
    <w:rsid w:val="009D3FC4"/>
    <w:rsid w:val="00A43775"/>
    <w:rsid w:val="00B3759C"/>
    <w:rsid w:val="00C21573"/>
    <w:rsid w:val="00C66FB6"/>
    <w:rsid w:val="00C81BE1"/>
    <w:rsid w:val="00C87451"/>
    <w:rsid w:val="00CB55B8"/>
    <w:rsid w:val="00CC7741"/>
    <w:rsid w:val="00CD3A86"/>
    <w:rsid w:val="00D33F48"/>
    <w:rsid w:val="00D524B4"/>
    <w:rsid w:val="00DE4343"/>
    <w:rsid w:val="00E60AF1"/>
    <w:rsid w:val="00E74829"/>
    <w:rsid w:val="00F917E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5A8F"/>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30225223C65D478CBFA371AC9FE5AF59">
    <w:name w:val="30225223C65D478CBFA371AC9FE5AF59"/>
    <w:rsid w:val="00151FBF"/>
  </w:style>
  <w:style w:type="paragraph" w:customStyle="1" w:styleId="5B6182F3F0CE4D7FA7D3A56928B10F97">
    <w:name w:val="5B6182F3F0CE4D7FA7D3A56928B10F97"/>
    <w:rsid w:val="00151FBF"/>
  </w:style>
  <w:style w:type="paragraph" w:customStyle="1" w:styleId="3E55DA6622CC416BAD950926FF3E6C5A">
    <w:name w:val="3E55DA6622CC416BAD950926FF3E6C5A"/>
    <w:rsid w:val="00151FBF"/>
  </w:style>
  <w:style w:type="paragraph" w:customStyle="1" w:styleId="4AFEFB5E970A41EDA84AD616AE6A2048">
    <w:name w:val="4AFEFB5E970A41EDA84AD616AE6A2048"/>
    <w:rsid w:val="00151FBF"/>
  </w:style>
  <w:style w:type="paragraph" w:customStyle="1" w:styleId="37E913D4E9E34CE9BDDB6E005B9DF3B5">
    <w:name w:val="37E913D4E9E34CE9BDDB6E005B9DF3B5"/>
    <w:rsid w:val="00151FBF"/>
  </w:style>
  <w:style w:type="paragraph" w:customStyle="1" w:styleId="49F543F9D41E4F6FBC03B48C5182C7C6">
    <w:name w:val="49F543F9D41E4F6FBC03B48C5182C7C6"/>
    <w:rsid w:val="00151FBF"/>
  </w:style>
  <w:style w:type="paragraph" w:customStyle="1" w:styleId="9C6599B9242E43E3AB44EEF19FDC7C42">
    <w:name w:val="9C6599B9242E43E3AB44EEF19FDC7C42"/>
    <w:rsid w:val="00151FBF"/>
  </w:style>
  <w:style w:type="paragraph" w:customStyle="1" w:styleId="C9ED4E2E99D244ECBB539F982AD0F9E3">
    <w:name w:val="C9ED4E2E99D244ECBB539F982AD0F9E3"/>
    <w:rsid w:val="00151FBF"/>
  </w:style>
  <w:style w:type="paragraph" w:customStyle="1" w:styleId="A487E839C9C7411DB3528B7BAF901209">
    <w:name w:val="A487E839C9C7411DB3528B7BAF901209"/>
    <w:rsid w:val="00D524B4"/>
  </w:style>
  <w:style w:type="paragraph" w:customStyle="1" w:styleId="530FA9F842FC459088677692480D14B8">
    <w:name w:val="530FA9F842FC459088677692480D14B8"/>
    <w:rsid w:val="00D524B4"/>
  </w:style>
  <w:style w:type="paragraph" w:customStyle="1" w:styleId="6D687C821EE14333AD2070B5FF82A297">
    <w:name w:val="6D687C821EE14333AD2070B5FF82A297"/>
    <w:rsid w:val="00D524B4"/>
  </w:style>
  <w:style w:type="paragraph" w:customStyle="1" w:styleId="637D37892DD4422AA36A7878B45304E0">
    <w:name w:val="637D37892DD4422AA36A7878B45304E0"/>
    <w:rsid w:val="00D524B4"/>
  </w:style>
  <w:style w:type="paragraph" w:customStyle="1" w:styleId="0B991817F8654A2F88390C2A44F48176">
    <w:name w:val="0B991817F8654A2F88390C2A44F48176"/>
    <w:rsid w:val="00D524B4"/>
  </w:style>
  <w:style w:type="paragraph" w:customStyle="1" w:styleId="655D6A266C464424A845EB476E3BF97C">
    <w:name w:val="655D6A266C464424A845EB476E3BF97C"/>
    <w:rsid w:val="00D524B4"/>
  </w:style>
  <w:style w:type="paragraph" w:customStyle="1" w:styleId="0AE6934639B64305A667F30EF22D6A0B">
    <w:name w:val="0AE6934639B64305A667F30EF22D6A0B"/>
    <w:rsid w:val="009D3FC4"/>
    <w:rPr>
      <w:lang w:eastAsia="en-US"/>
    </w:rPr>
  </w:style>
  <w:style w:type="paragraph" w:customStyle="1" w:styleId="9390322BAB834A199443202ADEA7AD71">
    <w:name w:val="9390322BAB834A199443202ADEA7AD71"/>
    <w:rsid w:val="009D3FC4"/>
    <w:rPr>
      <w:lang w:eastAsia="en-US"/>
    </w:rPr>
  </w:style>
  <w:style w:type="paragraph" w:customStyle="1" w:styleId="2518A68254344E81A6CD1EC7593D631C">
    <w:name w:val="2518A68254344E81A6CD1EC7593D631C"/>
    <w:rsid w:val="009D3FC4"/>
    <w:rPr>
      <w:lang w:eastAsia="en-US"/>
    </w:rPr>
  </w:style>
  <w:style w:type="paragraph" w:customStyle="1" w:styleId="FE8883954DA744009F86E86EA05792CE">
    <w:name w:val="FE8883954DA744009F86E86EA05792CE"/>
    <w:rsid w:val="009D3FC4"/>
    <w:rPr>
      <w:lang w:eastAsia="en-US"/>
    </w:rPr>
  </w:style>
  <w:style w:type="paragraph" w:customStyle="1" w:styleId="AC1C251649DC4E81B142BC35B48D32EC">
    <w:name w:val="AC1C251649DC4E81B142BC35B48D32EC"/>
    <w:rsid w:val="009D3FC4"/>
    <w:rPr>
      <w:lang w:eastAsia="en-US"/>
    </w:rPr>
  </w:style>
  <w:style w:type="paragraph" w:customStyle="1" w:styleId="F5E9D08E1DB7497B85E1022262AB62AE">
    <w:name w:val="F5E9D08E1DB7497B85E1022262AB62AE"/>
    <w:rsid w:val="009D3FC4"/>
    <w:rPr>
      <w:lang w:eastAsia="en-US"/>
    </w:rPr>
  </w:style>
  <w:style w:type="paragraph" w:customStyle="1" w:styleId="98CA9E18749E4519864BA9A7C43DB96C">
    <w:name w:val="98CA9E18749E4519864BA9A7C43DB96C"/>
    <w:rsid w:val="009D3FC4"/>
    <w:rPr>
      <w:lang w:eastAsia="en-US"/>
    </w:rPr>
  </w:style>
  <w:style w:type="paragraph" w:customStyle="1" w:styleId="18D49233B5A14216AE252661AE8F5274">
    <w:name w:val="18D49233B5A14216AE252661AE8F5274"/>
    <w:rsid w:val="009D3FC4"/>
    <w:rPr>
      <w:lang w:eastAsia="en-US"/>
    </w:rPr>
  </w:style>
  <w:style w:type="paragraph" w:customStyle="1" w:styleId="C3DDC76484DC4D0DA11B81F4FB0A779C">
    <w:name w:val="C3DDC76484DC4D0DA11B81F4FB0A779C"/>
    <w:rsid w:val="009D3FC4"/>
    <w:rPr>
      <w:lang w:eastAsia="en-US"/>
    </w:rPr>
  </w:style>
  <w:style w:type="paragraph" w:customStyle="1" w:styleId="9DA1863FBDE749EE84C43A20482F3966">
    <w:name w:val="9DA1863FBDE749EE84C43A20482F3966"/>
    <w:rsid w:val="009D3FC4"/>
    <w:rPr>
      <w:lang w:eastAsia="en-US"/>
    </w:rPr>
  </w:style>
  <w:style w:type="paragraph" w:customStyle="1" w:styleId="88B932D0381A45298E5AB858E5C7B3B8">
    <w:name w:val="88B932D0381A45298E5AB858E5C7B3B8"/>
    <w:rsid w:val="009D3FC4"/>
    <w:rPr>
      <w:lang w:eastAsia="en-US"/>
    </w:rPr>
  </w:style>
  <w:style w:type="paragraph" w:customStyle="1" w:styleId="744F7365CB0046AFB399E56107661897">
    <w:name w:val="744F7365CB0046AFB399E56107661897"/>
    <w:rsid w:val="009D3FC4"/>
    <w:rPr>
      <w:lang w:eastAsia="en-US"/>
    </w:rPr>
  </w:style>
  <w:style w:type="paragraph" w:customStyle="1" w:styleId="EA58B76D5EB64080A96E3708D46058A2">
    <w:name w:val="EA58B76D5EB64080A96E3708D46058A2"/>
    <w:rsid w:val="009D3FC4"/>
    <w:rPr>
      <w:lang w:eastAsia="en-US"/>
    </w:rPr>
  </w:style>
  <w:style w:type="paragraph" w:customStyle="1" w:styleId="E2F2ED7837424B7395F7D9E816ED343F">
    <w:name w:val="E2F2ED7837424B7395F7D9E816ED343F"/>
    <w:rsid w:val="009D3FC4"/>
    <w:rPr>
      <w:lang w:eastAsia="en-US"/>
    </w:rPr>
  </w:style>
  <w:style w:type="paragraph" w:customStyle="1" w:styleId="845758989F25413BA6A7F8D5929EF98D">
    <w:name w:val="845758989F25413BA6A7F8D5929EF98D"/>
    <w:rsid w:val="009D3FC4"/>
    <w:rPr>
      <w:lang w:eastAsia="en-US"/>
    </w:rPr>
  </w:style>
  <w:style w:type="paragraph" w:customStyle="1" w:styleId="607932E41A654F88A566055A9455C267">
    <w:name w:val="607932E41A654F88A566055A9455C267"/>
    <w:rsid w:val="009D3FC4"/>
    <w:rPr>
      <w:lang w:eastAsia="en-US"/>
    </w:rPr>
  </w:style>
  <w:style w:type="paragraph" w:customStyle="1" w:styleId="4A37DDBBE9004BF9B844253E4DE5023C">
    <w:name w:val="4A37DDBBE9004BF9B844253E4DE5023C"/>
    <w:rsid w:val="009D3FC4"/>
    <w:rPr>
      <w:lang w:eastAsia="en-US"/>
    </w:rPr>
  </w:style>
  <w:style w:type="paragraph" w:customStyle="1" w:styleId="3A5E86B13A684FA0B2CE1F166CC5ADB5">
    <w:name w:val="3A5E86B13A684FA0B2CE1F166CC5ADB5"/>
    <w:rsid w:val="009D3FC4"/>
    <w:rPr>
      <w:lang w:eastAsia="en-US"/>
    </w:rPr>
  </w:style>
  <w:style w:type="paragraph" w:customStyle="1" w:styleId="6913AEACB985459E93AC3CFCD60B0DA2">
    <w:name w:val="6913AEACB985459E93AC3CFCD60B0DA2"/>
    <w:rsid w:val="009D3FC4"/>
    <w:rPr>
      <w:lang w:eastAsia="en-US"/>
    </w:rPr>
  </w:style>
  <w:style w:type="paragraph" w:customStyle="1" w:styleId="FB2D5264E07F4BD6BC68C0E84ECC2D00">
    <w:name w:val="FB2D5264E07F4BD6BC68C0E84ECC2D00"/>
    <w:rsid w:val="009D3FC4"/>
    <w:rPr>
      <w:lang w:eastAsia="en-US"/>
    </w:rPr>
  </w:style>
  <w:style w:type="paragraph" w:customStyle="1" w:styleId="E19F9AFA24B143E9A208458E81D62A2E">
    <w:name w:val="E19F9AFA24B143E9A208458E81D62A2E"/>
    <w:rsid w:val="009D3FC4"/>
    <w:rPr>
      <w:lang w:eastAsia="en-US"/>
    </w:rPr>
  </w:style>
  <w:style w:type="paragraph" w:customStyle="1" w:styleId="F67316903D74432EA8008661F483403B">
    <w:name w:val="F67316903D74432EA8008661F483403B"/>
    <w:rsid w:val="009D3FC4"/>
    <w:rPr>
      <w:lang w:eastAsia="en-US"/>
    </w:rPr>
  </w:style>
  <w:style w:type="paragraph" w:customStyle="1" w:styleId="064D0D39ACE4450C87B2E8E44F9D0387">
    <w:name w:val="064D0D39ACE4450C87B2E8E44F9D0387"/>
    <w:rsid w:val="009D3FC4"/>
    <w:rPr>
      <w:lang w:eastAsia="en-US"/>
    </w:rPr>
  </w:style>
  <w:style w:type="paragraph" w:customStyle="1" w:styleId="D30B3223AAD44BFE8EDF68082E07849C">
    <w:name w:val="D30B3223AAD44BFE8EDF68082E07849C"/>
    <w:rsid w:val="009D3FC4"/>
    <w:rPr>
      <w:lang w:eastAsia="en-US"/>
    </w:rPr>
  </w:style>
  <w:style w:type="paragraph" w:customStyle="1" w:styleId="982A48CE227145C586A4ECB3514C5A9D">
    <w:name w:val="982A48CE227145C586A4ECB3514C5A9D"/>
    <w:rsid w:val="009D3FC4"/>
    <w:rPr>
      <w:lang w:eastAsia="en-US"/>
    </w:rPr>
  </w:style>
  <w:style w:type="paragraph" w:customStyle="1" w:styleId="2D5316C7A0B942B78651F57A7BAFAF90">
    <w:name w:val="2D5316C7A0B942B78651F57A7BAFAF90"/>
    <w:rsid w:val="009D3FC4"/>
    <w:rPr>
      <w:lang w:eastAsia="en-US"/>
    </w:rPr>
  </w:style>
  <w:style w:type="paragraph" w:customStyle="1" w:styleId="19D4FAE6CC5F4C42BC8FE9D63B71A622">
    <w:name w:val="19D4FAE6CC5F4C42BC8FE9D63B71A622"/>
    <w:rsid w:val="009D3FC4"/>
    <w:rPr>
      <w:lang w:eastAsia="en-US"/>
    </w:rPr>
  </w:style>
  <w:style w:type="paragraph" w:customStyle="1" w:styleId="31F1F2A82A284147B4EB13F8FE1F5CD9">
    <w:name w:val="31F1F2A82A284147B4EB13F8FE1F5CD9"/>
    <w:rsid w:val="009D3FC4"/>
    <w:rPr>
      <w:lang w:eastAsia="en-US"/>
    </w:rPr>
  </w:style>
  <w:style w:type="paragraph" w:customStyle="1" w:styleId="2F982D65EEE14C8FA87A115BE3DB352F">
    <w:name w:val="2F982D65EEE14C8FA87A115BE3DB352F"/>
    <w:rsid w:val="009D3FC4"/>
    <w:rPr>
      <w:lang w:eastAsia="en-US"/>
    </w:rPr>
  </w:style>
  <w:style w:type="paragraph" w:customStyle="1" w:styleId="53B2A7578A3041DBBB848E8A5D820314">
    <w:name w:val="53B2A7578A3041DBBB848E8A5D820314"/>
    <w:rsid w:val="009D3FC4"/>
    <w:rPr>
      <w:lang w:eastAsia="en-US"/>
    </w:rPr>
  </w:style>
  <w:style w:type="paragraph" w:customStyle="1" w:styleId="22A789579AE048ED8DA29513671458F3">
    <w:name w:val="22A789579AE048ED8DA29513671458F3"/>
    <w:rsid w:val="009D3FC4"/>
    <w:rPr>
      <w:lang w:eastAsia="en-US"/>
    </w:rPr>
  </w:style>
  <w:style w:type="paragraph" w:customStyle="1" w:styleId="D7435B651B4D410F8643E631C3C611D8">
    <w:name w:val="D7435B651B4D410F8643E631C3C611D8"/>
    <w:rsid w:val="009D3FC4"/>
    <w:rPr>
      <w:lang w:eastAsia="en-US"/>
    </w:rPr>
  </w:style>
  <w:style w:type="paragraph" w:customStyle="1" w:styleId="42BBE6BDCC45434A8CC6A5B73B402E8E">
    <w:name w:val="42BBE6BDCC45434A8CC6A5B73B402E8E"/>
    <w:rsid w:val="009D3FC4"/>
    <w:rPr>
      <w:lang w:eastAsia="en-US"/>
    </w:rPr>
  </w:style>
  <w:style w:type="paragraph" w:customStyle="1" w:styleId="61CCAC1DFFC04120A60D44BB12A16903">
    <w:name w:val="61CCAC1DFFC04120A60D44BB12A16903"/>
    <w:rsid w:val="009D3FC4"/>
    <w:rPr>
      <w:lang w:eastAsia="en-US"/>
    </w:rPr>
  </w:style>
  <w:style w:type="paragraph" w:customStyle="1" w:styleId="9C2F33AD39324201B6F35AF6A8273483">
    <w:name w:val="9C2F33AD39324201B6F35AF6A8273483"/>
    <w:rsid w:val="00F917E8"/>
    <w:rPr>
      <w:lang w:eastAsia="en-US"/>
    </w:rPr>
  </w:style>
  <w:style w:type="paragraph" w:customStyle="1" w:styleId="EEDA8423962E4D18AA69F4895DB90BEF">
    <w:name w:val="EEDA8423962E4D18AA69F4895DB90BEF"/>
    <w:rsid w:val="00F917E8"/>
    <w:rPr>
      <w:lang w:eastAsia="en-US"/>
    </w:rPr>
  </w:style>
  <w:style w:type="paragraph" w:customStyle="1" w:styleId="84B8849601FD4B9B9CE17E6C0C2495AD">
    <w:name w:val="84B8849601FD4B9B9CE17E6C0C2495AD"/>
    <w:rsid w:val="00F917E8"/>
    <w:rPr>
      <w:lang w:eastAsia="en-US"/>
    </w:rPr>
  </w:style>
  <w:style w:type="paragraph" w:customStyle="1" w:styleId="4C7D821B3D9047F2A3022A0A2A9FFCD6">
    <w:name w:val="4C7D821B3D9047F2A3022A0A2A9FFCD6"/>
    <w:rsid w:val="00F917E8"/>
    <w:rPr>
      <w:lang w:eastAsia="en-US"/>
    </w:rPr>
  </w:style>
  <w:style w:type="paragraph" w:customStyle="1" w:styleId="D86286ECA969441988FAC9841308CB33">
    <w:name w:val="D86286ECA969441988FAC9841308CB33"/>
    <w:rsid w:val="00F917E8"/>
    <w:rPr>
      <w:lang w:eastAsia="en-US"/>
    </w:rPr>
  </w:style>
  <w:style w:type="paragraph" w:customStyle="1" w:styleId="9D7C8EBBAEA44B5489E3EE752C7B7258">
    <w:name w:val="9D7C8EBBAEA44B5489E3EE752C7B7258"/>
    <w:rsid w:val="00F917E8"/>
    <w:rPr>
      <w:lang w:eastAsia="en-US"/>
    </w:rPr>
  </w:style>
  <w:style w:type="paragraph" w:customStyle="1" w:styleId="A112730A6A284C71892C5B20BD3A616D">
    <w:name w:val="A112730A6A284C71892C5B20BD3A616D"/>
    <w:rsid w:val="00F917E8"/>
    <w:rPr>
      <w:lang w:eastAsia="en-US"/>
    </w:rPr>
  </w:style>
  <w:style w:type="paragraph" w:customStyle="1" w:styleId="714A86B437284BD3ABE3E4DEEF97CF54">
    <w:name w:val="714A86B437284BD3ABE3E4DEEF97CF54"/>
    <w:rsid w:val="00F917E8"/>
    <w:rPr>
      <w:lang w:eastAsia="en-US"/>
    </w:rPr>
  </w:style>
  <w:style w:type="paragraph" w:customStyle="1" w:styleId="56B4968AEC9E4B8CB8560AA7317580CA">
    <w:name w:val="56B4968AEC9E4B8CB8560AA7317580CA"/>
    <w:rsid w:val="00F917E8"/>
    <w:rPr>
      <w:lang w:eastAsia="en-US"/>
    </w:rPr>
  </w:style>
  <w:style w:type="paragraph" w:customStyle="1" w:styleId="FAB46E544B43469AA48F6224FC72C3FC">
    <w:name w:val="FAB46E544B43469AA48F6224FC72C3FC"/>
    <w:rsid w:val="00F917E8"/>
    <w:rPr>
      <w:lang w:eastAsia="en-US"/>
    </w:rPr>
  </w:style>
  <w:style w:type="paragraph" w:customStyle="1" w:styleId="9D90FBE274D944F78598EF22B142B908">
    <w:name w:val="9D90FBE274D944F78598EF22B142B908"/>
    <w:rsid w:val="00F917E8"/>
    <w:rPr>
      <w:lang w:eastAsia="en-US"/>
    </w:rPr>
  </w:style>
  <w:style w:type="paragraph" w:customStyle="1" w:styleId="0910078342434BACBC5D5040F8123ADD">
    <w:name w:val="0910078342434BACBC5D5040F8123ADD"/>
    <w:rsid w:val="00F917E8"/>
    <w:rPr>
      <w:lang w:eastAsia="en-US"/>
    </w:rPr>
  </w:style>
  <w:style w:type="paragraph" w:customStyle="1" w:styleId="567D258F9B034F658D093F9D66E4345B">
    <w:name w:val="567D258F9B034F658D093F9D66E4345B"/>
    <w:rsid w:val="00F917E8"/>
    <w:rPr>
      <w:lang w:eastAsia="en-US"/>
    </w:rPr>
  </w:style>
  <w:style w:type="paragraph" w:customStyle="1" w:styleId="590D3B54403E4200963373D28E51DB9F">
    <w:name w:val="590D3B54403E4200963373D28E51DB9F"/>
    <w:rsid w:val="00F917E8"/>
    <w:rPr>
      <w:lang w:eastAsia="en-US"/>
    </w:rPr>
  </w:style>
  <w:style w:type="paragraph" w:customStyle="1" w:styleId="C77EDD4070354F628BB100E97F071441">
    <w:name w:val="C77EDD4070354F628BB100E97F071441"/>
    <w:rsid w:val="00F917E8"/>
    <w:rPr>
      <w:lang w:eastAsia="en-US"/>
    </w:rPr>
  </w:style>
  <w:style w:type="paragraph" w:customStyle="1" w:styleId="DF17B735247B4122B05E598D0A1B822E">
    <w:name w:val="DF17B735247B4122B05E598D0A1B822E"/>
    <w:rsid w:val="00F917E8"/>
    <w:rPr>
      <w:lang w:eastAsia="en-US"/>
    </w:rPr>
  </w:style>
  <w:style w:type="paragraph" w:customStyle="1" w:styleId="72E60B37D2734FFD8DDBAF338E1DF915">
    <w:name w:val="72E60B37D2734FFD8DDBAF338E1DF915"/>
    <w:rsid w:val="00F917E8"/>
    <w:rPr>
      <w:lang w:eastAsia="en-US"/>
    </w:rPr>
  </w:style>
  <w:style w:type="paragraph" w:customStyle="1" w:styleId="200901ED3E0B46DDA0F67C1BF8A71E79">
    <w:name w:val="200901ED3E0B46DDA0F67C1BF8A71E79"/>
    <w:rsid w:val="00F917E8"/>
    <w:rPr>
      <w:lang w:eastAsia="en-US"/>
    </w:rPr>
  </w:style>
  <w:style w:type="paragraph" w:customStyle="1" w:styleId="9B64ED184ABF4F74B9D31CEFD0CB9ABB">
    <w:name w:val="9B64ED184ABF4F74B9D31CEFD0CB9ABB"/>
    <w:rsid w:val="00F917E8"/>
    <w:rPr>
      <w:lang w:eastAsia="en-US"/>
    </w:rPr>
  </w:style>
  <w:style w:type="paragraph" w:customStyle="1" w:styleId="134DE1AB7C81430CBA566F7F02C6E66A">
    <w:name w:val="134DE1AB7C81430CBA566F7F02C6E66A"/>
    <w:rsid w:val="00F917E8"/>
    <w:rPr>
      <w:lang w:eastAsia="en-US"/>
    </w:rPr>
  </w:style>
  <w:style w:type="paragraph" w:customStyle="1" w:styleId="AE1CDD1923FC4E8E90D2C9083A53CF0B">
    <w:name w:val="AE1CDD1923FC4E8E90D2C9083A53CF0B"/>
    <w:rsid w:val="00F917E8"/>
    <w:rPr>
      <w:lang w:eastAsia="en-US"/>
    </w:rPr>
  </w:style>
  <w:style w:type="paragraph" w:customStyle="1" w:styleId="3ACEB1E72E82477BB7FC529B762998D2">
    <w:name w:val="3ACEB1E72E82477BB7FC529B762998D2"/>
    <w:rsid w:val="00F917E8"/>
    <w:rPr>
      <w:lang w:eastAsia="en-US"/>
    </w:rPr>
  </w:style>
  <w:style w:type="paragraph" w:customStyle="1" w:styleId="715B03E947224FE8A6CC7D059A9C8749">
    <w:name w:val="715B03E947224FE8A6CC7D059A9C8749"/>
    <w:rsid w:val="00F917E8"/>
    <w:rPr>
      <w:lang w:eastAsia="en-US"/>
    </w:rPr>
  </w:style>
  <w:style w:type="paragraph" w:customStyle="1" w:styleId="A0F98BDBDFB946ECB9C65EA00B6BB878">
    <w:name w:val="A0F98BDBDFB946ECB9C65EA00B6BB878"/>
    <w:rsid w:val="00F917E8"/>
    <w:rPr>
      <w:lang w:eastAsia="en-US"/>
    </w:rPr>
  </w:style>
  <w:style w:type="paragraph" w:customStyle="1" w:styleId="1F3205AD804C4D4983261D66539BED6D">
    <w:name w:val="1F3205AD804C4D4983261D66539BED6D"/>
    <w:rsid w:val="00F917E8"/>
    <w:rPr>
      <w:lang w:eastAsia="en-US"/>
    </w:rPr>
  </w:style>
  <w:style w:type="paragraph" w:customStyle="1" w:styleId="43AB1AEC856645A98F4AFD40DE25471E">
    <w:name w:val="43AB1AEC856645A98F4AFD40DE25471E"/>
    <w:rsid w:val="00F917E8"/>
    <w:rPr>
      <w:lang w:eastAsia="en-US"/>
    </w:rPr>
  </w:style>
  <w:style w:type="paragraph" w:customStyle="1" w:styleId="1C7B235E4C0043D9AE50FC94A76B3EF1">
    <w:name w:val="1C7B235E4C0043D9AE50FC94A76B3EF1"/>
    <w:rsid w:val="00683044"/>
    <w:rPr>
      <w:lang w:eastAsia="en-US"/>
    </w:rPr>
  </w:style>
  <w:style w:type="paragraph" w:customStyle="1" w:styleId="C01232481FAC44E3B1EA0F5D444EB161">
    <w:name w:val="C01232481FAC44E3B1EA0F5D444EB161"/>
    <w:rsid w:val="00935A8F"/>
    <w:rPr>
      <w:lang w:eastAsia="en-US"/>
    </w:rPr>
  </w:style>
  <w:style w:type="paragraph" w:customStyle="1" w:styleId="30531B62E2414C5C803B2C729625D65B">
    <w:name w:val="30531B62E2414C5C803B2C729625D65B"/>
    <w:rsid w:val="00935A8F"/>
    <w:rPr>
      <w:lang w:eastAsia="en-US"/>
    </w:rPr>
  </w:style>
  <w:style w:type="paragraph" w:customStyle="1" w:styleId="7EB97339FAE04935A60A95E3A47D5DD5">
    <w:name w:val="7EB97339FAE04935A60A95E3A47D5DD5"/>
    <w:rsid w:val="00935A8F"/>
    <w:rPr>
      <w:lang w:eastAsia="en-US"/>
    </w:rPr>
  </w:style>
  <w:style w:type="paragraph" w:customStyle="1" w:styleId="8F17DFC8891F410BA5396301E5509DF3">
    <w:name w:val="8F17DFC8891F410BA5396301E5509DF3"/>
    <w:rsid w:val="00935A8F"/>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12</Pages>
  <Words>3523</Words>
  <Characters>19215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doc.: IEEE 802.11-20/xxxr0</vt:lpstr>
    </vt:vector>
  </TitlesOfParts>
  <Company>Intel Corporation</Company>
  <LinksUpToDate>false</LinksUpToDate>
  <CharactersWithSpaces>22693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802.11-20/0514r0</dc:title>
  <dc:subject>Submission</dc:subject>
  <dc:creator>dmitry.akhmetov@intel.com</dc:creator>
  <cp:keywords>CTPClassification=CTP_NT</cp:keywords>
  <dc:description>[https://mentor.ieee.org/802.11/dcn/21/11-21-0xxx
-00-00be-cc34-cr-sync.docx]</dc:description>
  <cp:lastModifiedBy>Akhmetov, Dmitry</cp:lastModifiedBy>
  <cp:revision>67</cp:revision>
  <cp:lastPrinted>2010-05-04T02:47:00Z</cp:lastPrinted>
  <dcterms:created xsi:type="dcterms:W3CDTF">2021-03-22T20:15:00Z</dcterms:created>
  <dcterms:modified xsi:type="dcterms:W3CDTF">2021-03-22T22:36:00Z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