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C169A" w14:textId="77777777" w:rsidR="00BB2F0B" w:rsidRPr="0015639B" w:rsidRDefault="00BB2F0B" w:rsidP="00BB2F0B">
      <w:pPr>
        <w:pStyle w:val="T1"/>
        <w:pBdr>
          <w:bottom w:val="single" w:sz="6" w:space="0" w:color="auto"/>
        </w:pBdr>
        <w:spacing w:after="240"/>
      </w:pPr>
      <w:r w:rsidRPr="0015639B">
        <w:t>IEEE P802.11</w:t>
      </w:r>
      <w:r w:rsidRPr="0015639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294"/>
        <w:gridCol w:w="2068"/>
      </w:tblGrid>
      <w:tr w:rsidR="00BB2F0B" w:rsidRPr="0015639B" w14:paraId="00191182" w14:textId="77777777" w:rsidTr="00FB0DC6">
        <w:trPr>
          <w:trHeight w:val="485"/>
          <w:jc w:val="center"/>
        </w:trPr>
        <w:tc>
          <w:tcPr>
            <w:tcW w:w="9576" w:type="dxa"/>
            <w:gridSpan w:val="5"/>
            <w:vAlign w:val="center"/>
          </w:tcPr>
          <w:p w14:paraId="0D6BEABD" w14:textId="19C732D8" w:rsidR="00BB2F0B" w:rsidRPr="0015639B" w:rsidRDefault="00FC4F90" w:rsidP="00A8423C">
            <w:pPr>
              <w:pStyle w:val="T2"/>
            </w:pPr>
            <w:r>
              <w:t xml:space="preserve">Proposed </w:t>
            </w:r>
            <w:r w:rsidR="00BC098A">
              <w:t xml:space="preserve">Comment Resolutions for </w:t>
            </w:r>
            <w:r w:rsidR="004F5E22">
              <w:t>NSEP</w:t>
            </w:r>
            <w:r>
              <w:t xml:space="preserve"> </w:t>
            </w:r>
            <w:r w:rsidR="004F5E22">
              <w:t xml:space="preserve">Priority Access </w:t>
            </w:r>
            <w:r>
              <w:t>(</w:t>
            </w:r>
            <w:r w:rsidR="00940625">
              <w:t>CC34</w:t>
            </w:r>
            <w:r>
              <w:t>)</w:t>
            </w:r>
          </w:p>
        </w:tc>
      </w:tr>
      <w:tr w:rsidR="00BB2F0B" w:rsidRPr="0015639B" w14:paraId="7DFC7BAF" w14:textId="77777777" w:rsidTr="00FB0DC6">
        <w:trPr>
          <w:trHeight w:val="359"/>
          <w:jc w:val="center"/>
        </w:trPr>
        <w:tc>
          <w:tcPr>
            <w:tcW w:w="9576" w:type="dxa"/>
            <w:gridSpan w:val="5"/>
            <w:vAlign w:val="center"/>
          </w:tcPr>
          <w:p w14:paraId="5CC14838" w14:textId="0C76A33F" w:rsidR="00BB2F0B" w:rsidRPr="0015639B" w:rsidRDefault="00BB2F0B" w:rsidP="00A8423C">
            <w:pPr>
              <w:pStyle w:val="T2"/>
              <w:ind w:left="0"/>
              <w:rPr>
                <w:sz w:val="20"/>
              </w:rPr>
            </w:pPr>
            <w:r w:rsidRPr="0015639B">
              <w:rPr>
                <w:sz w:val="20"/>
              </w:rPr>
              <w:t>Date:</w:t>
            </w:r>
            <w:r w:rsidRPr="0015639B">
              <w:rPr>
                <w:b w:val="0"/>
                <w:sz w:val="20"/>
              </w:rPr>
              <w:t xml:space="preserve">  </w:t>
            </w:r>
            <w:r>
              <w:rPr>
                <w:b w:val="0"/>
                <w:sz w:val="20"/>
              </w:rPr>
              <w:t>2021</w:t>
            </w:r>
            <w:r w:rsidRPr="0015639B">
              <w:rPr>
                <w:b w:val="0"/>
                <w:sz w:val="20"/>
              </w:rPr>
              <w:t>-</w:t>
            </w:r>
            <w:r>
              <w:rPr>
                <w:b w:val="0"/>
                <w:sz w:val="20"/>
              </w:rPr>
              <w:t>0</w:t>
            </w:r>
            <w:r w:rsidR="00937CA7">
              <w:rPr>
                <w:b w:val="0"/>
                <w:sz w:val="20"/>
              </w:rPr>
              <w:t>3-22</w:t>
            </w:r>
          </w:p>
        </w:tc>
      </w:tr>
      <w:tr w:rsidR="00BB2F0B" w:rsidRPr="0015639B" w14:paraId="637E59EF" w14:textId="77777777" w:rsidTr="00FB0DC6">
        <w:trPr>
          <w:cantSplit/>
          <w:jc w:val="center"/>
        </w:trPr>
        <w:tc>
          <w:tcPr>
            <w:tcW w:w="9576" w:type="dxa"/>
            <w:gridSpan w:val="5"/>
            <w:vAlign w:val="center"/>
          </w:tcPr>
          <w:p w14:paraId="5A21F344" w14:textId="77777777" w:rsidR="00BB2F0B" w:rsidRPr="0015639B" w:rsidRDefault="00BB2F0B" w:rsidP="00A8423C">
            <w:pPr>
              <w:pStyle w:val="T2"/>
              <w:spacing w:after="0"/>
              <w:ind w:left="0" w:right="0"/>
              <w:jc w:val="left"/>
              <w:rPr>
                <w:sz w:val="20"/>
              </w:rPr>
            </w:pPr>
            <w:r w:rsidRPr="0015639B">
              <w:rPr>
                <w:sz w:val="20"/>
              </w:rPr>
              <w:t>Author(s):</w:t>
            </w:r>
          </w:p>
        </w:tc>
      </w:tr>
      <w:tr w:rsidR="00BB2F0B" w:rsidRPr="0015639B" w14:paraId="1B7B060B" w14:textId="77777777" w:rsidTr="00FB0DC6">
        <w:trPr>
          <w:jc w:val="center"/>
        </w:trPr>
        <w:tc>
          <w:tcPr>
            <w:tcW w:w="1336" w:type="dxa"/>
            <w:vAlign w:val="center"/>
          </w:tcPr>
          <w:p w14:paraId="014D04B0" w14:textId="77777777" w:rsidR="00BB2F0B" w:rsidRPr="0015639B" w:rsidRDefault="00BB2F0B" w:rsidP="00A8423C">
            <w:pPr>
              <w:pStyle w:val="T2"/>
              <w:spacing w:after="0"/>
              <w:ind w:left="0" w:right="0"/>
              <w:jc w:val="left"/>
              <w:rPr>
                <w:sz w:val="20"/>
              </w:rPr>
            </w:pPr>
            <w:r w:rsidRPr="0015639B">
              <w:rPr>
                <w:sz w:val="20"/>
              </w:rPr>
              <w:t>Name</w:t>
            </w:r>
          </w:p>
        </w:tc>
        <w:tc>
          <w:tcPr>
            <w:tcW w:w="2064" w:type="dxa"/>
            <w:vAlign w:val="center"/>
          </w:tcPr>
          <w:p w14:paraId="02B985C5" w14:textId="77777777" w:rsidR="00BB2F0B" w:rsidRPr="0015639B" w:rsidRDefault="00BB2F0B" w:rsidP="00A8423C">
            <w:pPr>
              <w:pStyle w:val="T2"/>
              <w:spacing w:after="0"/>
              <w:ind w:left="0" w:right="0"/>
              <w:jc w:val="left"/>
              <w:rPr>
                <w:sz w:val="20"/>
              </w:rPr>
            </w:pPr>
            <w:r w:rsidRPr="0015639B">
              <w:rPr>
                <w:sz w:val="20"/>
              </w:rPr>
              <w:t>Company</w:t>
            </w:r>
          </w:p>
        </w:tc>
        <w:tc>
          <w:tcPr>
            <w:tcW w:w="2814" w:type="dxa"/>
            <w:vAlign w:val="center"/>
          </w:tcPr>
          <w:p w14:paraId="224D8207" w14:textId="77777777" w:rsidR="00BB2F0B" w:rsidRPr="0015639B" w:rsidRDefault="00BB2F0B" w:rsidP="00A8423C">
            <w:pPr>
              <w:pStyle w:val="T2"/>
              <w:spacing w:after="0"/>
              <w:ind w:left="0" w:right="0"/>
              <w:jc w:val="left"/>
              <w:rPr>
                <w:sz w:val="20"/>
              </w:rPr>
            </w:pPr>
            <w:r w:rsidRPr="0015639B">
              <w:rPr>
                <w:sz w:val="20"/>
              </w:rPr>
              <w:t>Address</w:t>
            </w:r>
          </w:p>
        </w:tc>
        <w:tc>
          <w:tcPr>
            <w:tcW w:w="1294" w:type="dxa"/>
            <w:vAlign w:val="center"/>
          </w:tcPr>
          <w:p w14:paraId="12821302" w14:textId="77777777" w:rsidR="00BB2F0B" w:rsidRPr="0015639B" w:rsidRDefault="00BB2F0B" w:rsidP="00A8423C">
            <w:pPr>
              <w:pStyle w:val="T2"/>
              <w:spacing w:after="0"/>
              <w:ind w:left="0" w:right="0"/>
              <w:jc w:val="left"/>
              <w:rPr>
                <w:sz w:val="20"/>
              </w:rPr>
            </w:pPr>
            <w:r w:rsidRPr="0015639B">
              <w:rPr>
                <w:sz w:val="20"/>
              </w:rPr>
              <w:t>Phone</w:t>
            </w:r>
          </w:p>
        </w:tc>
        <w:tc>
          <w:tcPr>
            <w:tcW w:w="2068" w:type="dxa"/>
            <w:vAlign w:val="center"/>
          </w:tcPr>
          <w:p w14:paraId="231FF15B" w14:textId="77777777" w:rsidR="00BB2F0B" w:rsidRPr="0015639B" w:rsidRDefault="00BB2F0B" w:rsidP="00A8423C">
            <w:pPr>
              <w:pStyle w:val="T2"/>
              <w:spacing w:after="0"/>
              <w:ind w:left="0" w:right="0"/>
              <w:jc w:val="left"/>
              <w:rPr>
                <w:sz w:val="20"/>
              </w:rPr>
            </w:pPr>
            <w:r w:rsidRPr="0015639B">
              <w:rPr>
                <w:sz w:val="20"/>
              </w:rPr>
              <w:t>email</w:t>
            </w:r>
          </w:p>
        </w:tc>
      </w:tr>
      <w:tr w:rsidR="00FB0DC6" w:rsidRPr="0015639B" w14:paraId="1799E396" w14:textId="77777777" w:rsidTr="00FB0DC6">
        <w:trPr>
          <w:jc w:val="center"/>
        </w:trPr>
        <w:tc>
          <w:tcPr>
            <w:tcW w:w="1336" w:type="dxa"/>
            <w:vAlign w:val="center"/>
          </w:tcPr>
          <w:p w14:paraId="7D2C3835" w14:textId="77777777" w:rsidR="00FB0DC6" w:rsidRDefault="00FB0DC6" w:rsidP="00FB0DC6">
            <w:pPr>
              <w:pStyle w:val="T2"/>
              <w:spacing w:after="0"/>
              <w:ind w:left="0" w:right="0"/>
              <w:jc w:val="left"/>
              <w:rPr>
                <w:b w:val="0"/>
                <w:sz w:val="18"/>
                <w:szCs w:val="18"/>
                <w:lang w:eastAsia="ko-KR"/>
              </w:rPr>
            </w:pPr>
            <w:r>
              <w:rPr>
                <w:b w:val="0"/>
                <w:sz w:val="18"/>
                <w:szCs w:val="18"/>
                <w:lang w:eastAsia="ko-KR"/>
              </w:rPr>
              <w:t>Subir Das</w:t>
            </w:r>
          </w:p>
          <w:p w14:paraId="247555F9" w14:textId="77777777" w:rsidR="00FB0DC6" w:rsidRDefault="00FB0DC6" w:rsidP="00FB0DC6">
            <w:pPr>
              <w:pStyle w:val="T2"/>
              <w:spacing w:after="0"/>
              <w:ind w:left="0" w:right="0"/>
              <w:jc w:val="left"/>
              <w:rPr>
                <w:b w:val="0"/>
                <w:sz w:val="18"/>
                <w:szCs w:val="18"/>
                <w:lang w:eastAsia="ko-KR"/>
              </w:rPr>
            </w:pPr>
            <w:r>
              <w:rPr>
                <w:b w:val="0"/>
                <w:sz w:val="18"/>
                <w:szCs w:val="18"/>
                <w:lang w:eastAsia="ko-KR"/>
              </w:rPr>
              <w:t>John Wullert</w:t>
            </w:r>
          </w:p>
          <w:p w14:paraId="59A384E3" w14:textId="446FE9BA" w:rsidR="00FB0DC6" w:rsidRPr="0015639B" w:rsidRDefault="00FB0DC6" w:rsidP="00FB0DC6">
            <w:pPr>
              <w:pStyle w:val="T2"/>
              <w:spacing w:after="0"/>
              <w:ind w:left="0" w:right="0"/>
              <w:rPr>
                <w:b w:val="0"/>
                <w:sz w:val="20"/>
              </w:rPr>
            </w:pPr>
            <w:r>
              <w:rPr>
                <w:b w:val="0"/>
                <w:sz w:val="18"/>
                <w:szCs w:val="18"/>
                <w:lang w:eastAsia="ko-KR"/>
              </w:rPr>
              <w:t>Kiran Rege</w:t>
            </w:r>
          </w:p>
        </w:tc>
        <w:tc>
          <w:tcPr>
            <w:tcW w:w="2064" w:type="dxa"/>
            <w:vAlign w:val="center"/>
          </w:tcPr>
          <w:p w14:paraId="712DD317" w14:textId="08E47C9E" w:rsidR="00FB0DC6" w:rsidRPr="0015639B" w:rsidRDefault="001956D4" w:rsidP="00FB0DC6">
            <w:pPr>
              <w:pStyle w:val="T2"/>
              <w:spacing w:after="0"/>
              <w:ind w:left="0" w:right="0"/>
              <w:rPr>
                <w:b w:val="0"/>
                <w:sz w:val="20"/>
              </w:rPr>
            </w:pPr>
            <w:ins w:id="0" w:author="Das, Subir" w:date="2021-06-02T08:47:00Z">
              <w:r>
                <w:rPr>
                  <w:b w:val="0"/>
                  <w:sz w:val="18"/>
                  <w:szCs w:val="18"/>
                  <w:lang w:eastAsia="ko-KR"/>
                </w:rPr>
                <w:t xml:space="preserve">Peraton </w:t>
              </w:r>
            </w:ins>
            <w:del w:id="1" w:author="Das, Subir" w:date="2021-06-02T08:47:00Z">
              <w:r w:rsidR="00FB0DC6" w:rsidDel="001956D4">
                <w:rPr>
                  <w:b w:val="0"/>
                  <w:sz w:val="18"/>
                  <w:szCs w:val="18"/>
                  <w:lang w:eastAsia="ko-KR"/>
                </w:rPr>
                <w:delText xml:space="preserve">Perspecta </w:delText>
              </w:r>
            </w:del>
            <w:r w:rsidR="00FB0DC6">
              <w:rPr>
                <w:b w:val="0"/>
                <w:sz w:val="18"/>
                <w:szCs w:val="18"/>
                <w:lang w:eastAsia="ko-KR"/>
              </w:rPr>
              <w:t>Labs</w:t>
            </w:r>
          </w:p>
        </w:tc>
        <w:tc>
          <w:tcPr>
            <w:tcW w:w="2814" w:type="dxa"/>
            <w:vAlign w:val="center"/>
          </w:tcPr>
          <w:p w14:paraId="0607FA9E" w14:textId="4F48793F" w:rsidR="00FB0DC6" w:rsidRPr="0015639B" w:rsidRDefault="00FB0DC6" w:rsidP="00FB0DC6">
            <w:pPr>
              <w:pStyle w:val="T2"/>
              <w:spacing w:after="0"/>
              <w:ind w:left="0" w:right="0"/>
              <w:rPr>
                <w:b w:val="0"/>
                <w:sz w:val="20"/>
              </w:rPr>
            </w:pPr>
          </w:p>
        </w:tc>
        <w:tc>
          <w:tcPr>
            <w:tcW w:w="1294" w:type="dxa"/>
            <w:vAlign w:val="center"/>
          </w:tcPr>
          <w:p w14:paraId="7B262A2E" w14:textId="77777777" w:rsidR="00FB0DC6" w:rsidRPr="0015639B" w:rsidRDefault="00FB0DC6" w:rsidP="00FB0DC6">
            <w:pPr>
              <w:pStyle w:val="T2"/>
              <w:spacing w:after="0"/>
              <w:ind w:left="0" w:right="0"/>
              <w:jc w:val="left"/>
              <w:rPr>
                <w:b w:val="0"/>
                <w:sz w:val="20"/>
              </w:rPr>
            </w:pPr>
          </w:p>
        </w:tc>
        <w:tc>
          <w:tcPr>
            <w:tcW w:w="2068" w:type="dxa"/>
            <w:vAlign w:val="center"/>
          </w:tcPr>
          <w:p w14:paraId="022D1C0E" w14:textId="6E74B707" w:rsidR="00FB0DC6" w:rsidRPr="0015639B" w:rsidRDefault="00FB0DC6" w:rsidP="00FB0DC6">
            <w:pPr>
              <w:pStyle w:val="T2"/>
              <w:spacing w:after="0"/>
              <w:ind w:left="0" w:right="0"/>
              <w:rPr>
                <w:b w:val="0"/>
                <w:sz w:val="16"/>
              </w:rPr>
            </w:pPr>
            <w:r w:rsidRPr="00DC0752">
              <w:rPr>
                <w:b w:val="0"/>
                <w:sz w:val="18"/>
                <w:szCs w:val="18"/>
                <w:lang w:eastAsia="ko-KR"/>
              </w:rPr>
              <w:t>(sdas,jwullert, krege) @per</w:t>
            </w:r>
            <w:ins w:id="2" w:author="Das, Subir" w:date="2021-06-02T08:47:00Z">
              <w:r w:rsidR="001956D4">
                <w:rPr>
                  <w:b w:val="0"/>
                  <w:sz w:val="18"/>
                  <w:szCs w:val="18"/>
                  <w:lang w:eastAsia="ko-KR"/>
                </w:rPr>
                <w:t>aton</w:t>
              </w:r>
            </w:ins>
            <w:del w:id="3" w:author="Das, Subir" w:date="2021-06-02T08:47:00Z">
              <w:r w:rsidRPr="00DC0752" w:rsidDel="001956D4">
                <w:rPr>
                  <w:b w:val="0"/>
                  <w:sz w:val="18"/>
                  <w:szCs w:val="18"/>
                  <w:lang w:eastAsia="ko-KR"/>
                </w:rPr>
                <w:delText>specta</w:delText>
              </w:r>
            </w:del>
            <w:r w:rsidRPr="00DC0752">
              <w:rPr>
                <w:b w:val="0"/>
                <w:sz w:val="18"/>
                <w:szCs w:val="18"/>
                <w:lang w:eastAsia="ko-KR"/>
              </w:rPr>
              <w:t>labs.com</w:t>
            </w:r>
          </w:p>
        </w:tc>
      </w:tr>
      <w:tr w:rsidR="00FB0DC6" w:rsidRPr="0015639B" w14:paraId="67F2ACAF" w14:textId="77777777" w:rsidTr="00FB0DC6">
        <w:trPr>
          <w:jc w:val="center"/>
        </w:trPr>
        <w:tc>
          <w:tcPr>
            <w:tcW w:w="1336" w:type="dxa"/>
            <w:vAlign w:val="center"/>
          </w:tcPr>
          <w:p w14:paraId="6E1D9D78" w14:textId="77777777" w:rsidR="00FB0DC6" w:rsidRDefault="00FB0DC6" w:rsidP="00FB0DC6">
            <w:pPr>
              <w:pStyle w:val="T2"/>
              <w:spacing w:after="0"/>
              <w:ind w:left="0" w:right="0"/>
              <w:jc w:val="left"/>
              <w:rPr>
                <w:b w:val="0"/>
                <w:sz w:val="18"/>
                <w:szCs w:val="18"/>
                <w:lang w:eastAsia="ko-KR"/>
              </w:rPr>
            </w:pPr>
            <w:r>
              <w:rPr>
                <w:b w:val="0"/>
                <w:sz w:val="18"/>
                <w:szCs w:val="18"/>
                <w:lang w:eastAsia="ko-KR"/>
              </w:rPr>
              <w:t xml:space="preserve">An Nguyen , </w:t>
            </w:r>
          </w:p>
          <w:p w14:paraId="70C1F4BE" w14:textId="012EF118" w:rsidR="00FB0DC6" w:rsidRPr="0015639B" w:rsidRDefault="00FB0DC6" w:rsidP="00FB0DC6">
            <w:pPr>
              <w:pStyle w:val="T2"/>
              <w:spacing w:after="0"/>
              <w:ind w:left="0" w:right="0"/>
              <w:rPr>
                <w:b w:val="0"/>
                <w:sz w:val="20"/>
              </w:rPr>
            </w:pPr>
            <w:r>
              <w:rPr>
                <w:b w:val="0"/>
                <w:sz w:val="18"/>
                <w:szCs w:val="18"/>
                <w:lang w:eastAsia="ko-KR"/>
              </w:rPr>
              <w:t>Frank Suraci</w:t>
            </w:r>
          </w:p>
        </w:tc>
        <w:tc>
          <w:tcPr>
            <w:tcW w:w="2064" w:type="dxa"/>
            <w:vAlign w:val="center"/>
          </w:tcPr>
          <w:p w14:paraId="5BD71BE0" w14:textId="00E3D9CC" w:rsidR="00FB0DC6" w:rsidRDefault="00FB0DC6" w:rsidP="00FB0DC6">
            <w:pPr>
              <w:pStyle w:val="T2"/>
              <w:spacing w:after="0"/>
              <w:ind w:left="0" w:right="0"/>
              <w:rPr>
                <w:b w:val="0"/>
                <w:sz w:val="20"/>
              </w:rPr>
            </w:pPr>
            <w:r w:rsidRPr="00DC0752">
              <w:rPr>
                <w:b w:val="0"/>
                <w:sz w:val="18"/>
                <w:szCs w:val="18"/>
                <w:lang w:eastAsia="ko-KR"/>
              </w:rPr>
              <w:t>DHS/CISA/ECD</w:t>
            </w:r>
          </w:p>
        </w:tc>
        <w:tc>
          <w:tcPr>
            <w:tcW w:w="2814" w:type="dxa"/>
            <w:vAlign w:val="center"/>
          </w:tcPr>
          <w:p w14:paraId="66554E25" w14:textId="77777777" w:rsidR="00FB0DC6" w:rsidRDefault="00FB0DC6" w:rsidP="00FB0DC6">
            <w:pPr>
              <w:pStyle w:val="T2"/>
              <w:spacing w:after="0"/>
              <w:ind w:left="0" w:right="0"/>
              <w:rPr>
                <w:b w:val="0"/>
                <w:sz w:val="20"/>
              </w:rPr>
            </w:pPr>
          </w:p>
        </w:tc>
        <w:tc>
          <w:tcPr>
            <w:tcW w:w="1294" w:type="dxa"/>
            <w:vAlign w:val="center"/>
          </w:tcPr>
          <w:p w14:paraId="71A3BF40" w14:textId="77777777" w:rsidR="00FB0DC6" w:rsidRPr="0015639B" w:rsidRDefault="00FB0DC6" w:rsidP="00FB0DC6">
            <w:pPr>
              <w:pStyle w:val="T2"/>
              <w:spacing w:after="0"/>
              <w:ind w:left="0" w:right="0"/>
              <w:jc w:val="left"/>
              <w:rPr>
                <w:b w:val="0"/>
                <w:sz w:val="20"/>
              </w:rPr>
            </w:pPr>
          </w:p>
        </w:tc>
        <w:tc>
          <w:tcPr>
            <w:tcW w:w="2068" w:type="dxa"/>
            <w:vAlign w:val="center"/>
          </w:tcPr>
          <w:p w14:paraId="31ECE3FA" w14:textId="402723CE" w:rsidR="00FB0DC6" w:rsidRDefault="00FB0DC6" w:rsidP="00FB0DC6">
            <w:pPr>
              <w:pStyle w:val="T2"/>
              <w:spacing w:after="0"/>
              <w:ind w:left="0" w:right="0"/>
            </w:pPr>
            <w:r w:rsidRPr="00DC0752">
              <w:rPr>
                <w:b w:val="0"/>
                <w:sz w:val="18"/>
                <w:szCs w:val="18"/>
                <w:lang w:eastAsia="ko-KR"/>
              </w:rPr>
              <w:t>(an.p.nguyen, frank.suraci) @cisa.dhs.gov</w:t>
            </w:r>
          </w:p>
        </w:tc>
      </w:tr>
      <w:tr w:rsidR="00793485" w:rsidRPr="0015639B" w14:paraId="34C62714" w14:textId="77777777" w:rsidTr="00FB0DC6">
        <w:trPr>
          <w:jc w:val="center"/>
        </w:trPr>
        <w:tc>
          <w:tcPr>
            <w:tcW w:w="1336" w:type="dxa"/>
            <w:vAlign w:val="center"/>
          </w:tcPr>
          <w:p w14:paraId="76E61502" w14:textId="15F32707" w:rsidR="00793485" w:rsidRDefault="00793485" w:rsidP="00FB0DC6">
            <w:pPr>
              <w:pStyle w:val="T2"/>
              <w:spacing w:after="0"/>
              <w:ind w:left="0" w:right="0"/>
              <w:jc w:val="left"/>
              <w:rPr>
                <w:b w:val="0"/>
                <w:sz w:val="18"/>
                <w:szCs w:val="18"/>
                <w:lang w:eastAsia="ko-KR"/>
              </w:rPr>
            </w:pPr>
            <w:r>
              <w:rPr>
                <w:b w:val="0"/>
                <w:sz w:val="18"/>
                <w:szCs w:val="18"/>
                <w:lang w:eastAsia="ko-KR"/>
              </w:rPr>
              <w:t xml:space="preserve">Dibakar Das </w:t>
            </w:r>
          </w:p>
        </w:tc>
        <w:tc>
          <w:tcPr>
            <w:tcW w:w="2064" w:type="dxa"/>
            <w:vAlign w:val="center"/>
          </w:tcPr>
          <w:p w14:paraId="73C0E3D0" w14:textId="3D891316" w:rsidR="00793485" w:rsidRPr="00DC0752" w:rsidRDefault="00793485" w:rsidP="00FB0DC6">
            <w:pPr>
              <w:pStyle w:val="T2"/>
              <w:spacing w:after="0"/>
              <w:ind w:left="0" w:right="0"/>
              <w:rPr>
                <w:b w:val="0"/>
                <w:sz w:val="18"/>
                <w:szCs w:val="18"/>
                <w:lang w:eastAsia="ko-KR"/>
              </w:rPr>
            </w:pPr>
            <w:r>
              <w:rPr>
                <w:b w:val="0"/>
                <w:sz w:val="18"/>
                <w:szCs w:val="18"/>
                <w:lang w:eastAsia="ko-KR"/>
              </w:rPr>
              <w:t xml:space="preserve">Intel </w:t>
            </w:r>
          </w:p>
        </w:tc>
        <w:tc>
          <w:tcPr>
            <w:tcW w:w="2814" w:type="dxa"/>
            <w:vAlign w:val="center"/>
          </w:tcPr>
          <w:p w14:paraId="49F08697" w14:textId="77777777" w:rsidR="00793485" w:rsidRDefault="00793485" w:rsidP="00FB0DC6">
            <w:pPr>
              <w:pStyle w:val="T2"/>
              <w:spacing w:after="0"/>
              <w:ind w:left="0" w:right="0"/>
              <w:rPr>
                <w:b w:val="0"/>
                <w:sz w:val="20"/>
              </w:rPr>
            </w:pPr>
          </w:p>
        </w:tc>
        <w:tc>
          <w:tcPr>
            <w:tcW w:w="1294" w:type="dxa"/>
            <w:vAlign w:val="center"/>
          </w:tcPr>
          <w:p w14:paraId="2B683B94" w14:textId="77777777" w:rsidR="00793485" w:rsidRPr="0015639B" w:rsidRDefault="00793485" w:rsidP="00FB0DC6">
            <w:pPr>
              <w:pStyle w:val="T2"/>
              <w:spacing w:after="0"/>
              <w:ind w:left="0" w:right="0"/>
              <w:jc w:val="left"/>
              <w:rPr>
                <w:b w:val="0"/>
                <w:sz w:val="20"/>
              </w:rPr>
            </w:pPr>
          </w:p>
        </w:tc>
        <w:tc>
          <w:tcPr>
            <w:tcW w:w="2068" w:type="dxa"/>
            <w:vAlign w:val="center"/>
          </w:tcPr>
          <w:p w14:paraId="58C265BF" w14:textId="0D1999FE" w:rsidR="00793485" w:rsidRPr="00DC0752" w:rsidRDefault="00793485" w:rsidP="00FB0DC6">
            <w:pPr>
              <w:pStyle w:val="T2"/>
              <w:spacing w:after="0"/>
              <w:ind w:left="0" w:right="0"/>
              <w:rPr>
                <w:b w:val="0"/>
                <w:sz w:val="18"/>
                <w:szCs w:val="18"/>
                <w:lang w:eastAsia="ko-KR"/>
              </w:rPr>
            </w:pPr>
            <w:r>
              <w:rPr>
                <w:b w:val="0"/>
                <w:sz w:val="18"/>
                <w:szCs w:val="18"/>
                <w:lang w:eastAsia="ko-KR"/>
              </w:rPr>
              <w:t>Dibakar.das@intel.com</w:t>
            </w:r>
          </w:p>
        </w:tc>
      </w:tr>
      <w:tr w:rsidR="00FB0DC6" w:rsidRPr="0015639B" w14:paraId="59AC94E5" w14:textId="77777777" w:rsidTr="00FB0DC6">
        <w:trPr>
          <w:jc w:val="center"/>
        </w:trPr>
        <w:tc>
          <w:tcPr>
            <w:tcW w:w="1336" w:type="dxa"/>
            <w:vAlign w:val="center"/>
          </w:tcPr>
          <w:p w14:paraId="5E5F2363" w14:textId="389559C2" w:rsidR="00FB0DC6" w:rsidRPr="0015639B" w:rsidRDefault="00FB0DC6" w:rsidP="00FB0DC6">
            <w:pPr>
              <w:pStyle w:val="T2"/>
              <w:spacing w:after="0"/>
              <w:ind w:left="0" w:right="0"/>
              <w:rPr>
                <w:b w:val="0"/>
                <w:sz w:val="20"/>
              </w:rPr>
            </w:pPr>
            <w:r>
              <w:rPr>
                <w:b w:val="0"/>
                <w:sz w:val="18"/>
                <w:szCs w:val="18"/>
                <w:lang w:eastAsia="ko-KR"/>
              </w:rPr>
              <w:t>Chittabrata Ghosh</w:t>
            </w:r>
          </w:p>
        </w:tc>
        <w:tc>
          <w:tcPr>
            <w:tcW w:w="2064" w:type="dxa"/>
            <w:vAlign w:val="center"/>
          </w:tcPr>
          <w:p w14:paraId="02DD6D40" w14:textId="368462D3" w:rsidR="00FB0DC6" w:rsidRPr="000509C2" w:rsidRDefault="000509C2" w:rsidP="00FB0DC6">
            <w:pPr>
              <w:pStyle w:val="T2"/>
              <w:spacing w:after="0"/>
              <w:ind w:left="0" w:right="0"/>
              <w:rPr>
                <w:b w:val="0"/>
                <w:sz w:val="20"/>
              </w:rPr>
            </w:pPr>
            <w:r>
              <w:rPr>
                <w:b w:val="0"/>
                <w:sz w:val="20"/>
              </w:rPr>
              <w:t>Facebook</w:t>
            </w:r>
          </w:p>
        </w:tc>
        <w:tc>
          <w:tcPr>
            <w:tcW w:w="2814" w:type="dxa"/>
            <w:vAlign w:val="center"/>
          </w:tcPr>
          <w:p w14:paraId="03B4F364" w14:textId="77777777" w:rsidR="00FB0DC6" w:rsidRPr="000509C2" w:rsidRDefault="00FB0DC6" w:rsidP="00FB0DC6">
            <w:pPr>
              <w:pStyle w:val="T2"/>
              <w:spacing w:after="0"/>
              <w:ind w:left="0" w:right="0"/>
              <w:rPr>
                <w:b w:val="0"/>
                <w:sz w:val="20"/>
              </w:rPr>
            </w:pPr>
          </w:p>
        </w:tc>
        <w:tc>
          <w:tcPr>
            <w:tcW w:w="1294" w:type="dxa"/>
            <w:vAlign w:val="center"/>
          </w:tcPr>
          <w:p w14:paraId="4FE9ED37" w14:textId="77777777" w:rsidR="00FB0DC6" w:rsidRPr="000509C2" w:rsidRDefault="00FB0DC6" w:rsidP="00FB0DC6">
            <w:pPr>
              <w:pStyle w:val="T2"/>
              <w:spacing w:after="0"/>
              <w:ind w:left="0" w:right="0"/>
              <w:jc w:val="left"/>
              <w:rPr>
                <w:b w:val="0"/>
                <w:sz w:val="20"/>
              </w:rPr>
            </w:pPr>
          </w:p>
        </w:tc>
        <w:tc>
          <w:tcPr>
            <w:tcW w:w="2068" w:type="dxa"/>
            <w:vAlign w:val="center"/>
          </w:tcPr>
          <w:p w14:paraId="5C3E360E" w14:textId="3D610633" w:rsidR="00FB0DC6" w:rsidRPr="000509C2" w:rsidRDefault="000509C2" w:rsidP="00FB0DC6">
            <w:pPr>
              <w:pStyle w:val="T2"/>
              <w:spacing w:after="0"/>
              <w:ind w:left="0" w:right="0"/>
            </w:pPr>
            <w:r>
              <w:rPr>
                <w:b w:val="0"/>
                <w:sz w:val="18"/>
                <w:szCs w:val="18"/>
                <w:lang w:eastAsia="ko-KR"/>
              </w:rPr>
              <w:t>Chittabrata@fb</w:t>
            </w:r>
            <w:r w:rsidR="00FB0DC6" w:rsidRPr="000509C2">
              <w:rPr>
                <w:b w:val="0"/>
                <w:sz w:val="18"/>
                <w:szCs w:val="18"/>
                <w:lang w:eastAsia="ko-KR"/>
              </w:rPr>
              <w:t>.com</w:t>
            </w:r>
          </w:p>
        </w:tc>
      </w:tr>
      <w:tr w:rsidR="00FB0DC6" w:rsidRPr="0015639B" w14:paraId="57E97D6C" w14:textId="77777777" w:rsidTr="00FB0DC6">
        <w:trPr>
          <w:jc w:val="center"/>
        </w:trPr>
        <w:tc>
          <w:tcPr>
            <w:tcW w:w="1336" w:type="dxa"/>
            <w:vAlign w:val="center"/>
          </w:tcPr>
          <w:p w14:paraId="2D5C0712" w14:textId="4BEF272E" w:rsidR="00FB0DC6" w:rsidRPr="0015639B" w:rsidRDefault="00FB0DC6" w:rsidP="00FB0DC6">
            <w:pPr>
              <w:pStyle w:val="T2"/>
              <w:spacing w:after="0"/>
              <w:ind w:left="0" w:right="0"/>
              <w:rPr>
                <w:b w:val="0"/>
                <w:sz w:val="20"/>
              </w:rPr>
            </w:pPr>
            <w:r w:rsidRPr="00DC0752">
              <w:rPr>
                <w:b w:val="0"/>
                <w:sz w:val="18"/>
                <w:szCs w:val="18"/>
                <w:lang w:eastAsia="ko-KR"/>
              </w:rPr>
              <w:t>Leif Wilhelmsson</w:t>
            </w:r>
          </w:p>
        </w:tc>
        <w:tc>
          <w:tcPr>
            <w:tcW w:w="2064" w:type="dxa"/>
            <w:vAlign w:val="center"/>
          </w:tcPr>
          <w:p w14:paraId="3E87FC7B" w14:textId="30BEFC5C" w:rsidR="00FB0DC6" w:rsidRDefault="00FB0DC6" w:rsidP="00FB0DC6">
            <w:pPr>
              <w:pStyle w:val="T2"/>
              <w:spacing w:after="0"/>
              <w:ind w:left="0" w:right="0"/>
              <w:rPr>
                <w:b w:val="0"/>
                <w:sz w:val="20"/>
              </w:rPr>
            </w:pPr>
            <w:r>
              <w:rPr>
                <w:b w:val="0"/>
                <w:sz w:val="18"/>
                <w:szCs w:val="18"/>
                <w:lang w:eastAsia="ko-KR"/>
              </w:rPr>
              <w:t>Ericsson</w:t>
            </w:r>
          </w:p>
        </w:tc>
        <w:tc>
          <w:tcPr>
            <w:tcW w:w="2814" w:type="dxa"/>
            <w:vAlign w:val="center"/>
          </w:tcPr>
          <w:p w14:paraId="01EDC458" w14:textId="77777777" w:rsidR="00FB0DC6" w:rsidRDefault="00FB0DC6" w:rsidP="00FB0DC6">
            <w:pPr>
              <w:pStyle w:val="T2"/>
              <w:spacing w:after="0"/>
              <w:ind w:left="0" w:right="0"/>
              <w:rPr>
                <w:b w:val="0"/>
                <w:sz w:val="20"/>
              </w:rPr>
            </w:pPr>
          </w:p>
        </w:tc>
        <w:tc>
          <w:tcPr>
            <w:tcW w:w="1294" w:type="dxa"/>
            <w:vAlign w:val="center"/>
          </w:tcPr>
          <w:p w14:paraId="1992064A" w14:textId="77777777" w:rsidR="00FB0DC6" w:rsidRPr="0015639B" w:rsidRDefault="00FB0DC6" w:rsidP="00FB0DC6">
            <w:pPr>
              <w:pStyle w:val="T2"/>
              <w:spacing w:after="0"/>
              <w:ind w:left="0" w:right="0"/>
              <w:jc w:val="left"/>
              <w:rPr>
                <w:b w:val="0"/>
                <w:sz w:val="20"/>
              </w:rPr>
            </w:pPr>
          </w:p>
        </w:tc>
        <w:tc>
          <w:tcPr>
            <w:tcW w:w="2068" w:type="dxa"/>
            <w:vAlign w:val="center"/>
          </w:tcPr>
          <w:p w14:paraId="1207FFB5" w14:textId="29E4176F" w:rsidR="00FB0DC6" w:rsidRDefault="00FB0DC6" w:rsidP="00FB0DC6">
            <w:pPr>
              <w:pStyle w:val="T2"/>
              <w:spacing w:after="0"/>
              <w:ind w:left="0" w:right="0"/>
            </w:pPr>
            <w:r w:rsidRPr="00F3491B">
              <w:rPr>
                <w:b w:val="0"/>
                <w:sz w:val="18"/>
                <w:szCs w:val="18"/>
                <w:lang w:eastAsia="ko-KR"/>
              </w:rPr>
              <w:t>leif.r.wilhelmsson@ericsson.com</w:t>
            </w:r>
          </w:p>
        </w:tc>
      </w:tr>
      <w:tr w:rsidR="00FB0DC6" w:rsidRPr="0015639B" w14:paraId="6873AE4C" w14:textId="77777777" w:rsidTr="00FB0DC6">
        <w:trPr>
          <w:jc w:val="center"/>
        </w:trPr>
        <w:tc>
          <w:tcPr>
            <w:tcW w:w="1336" w:type="dxa"/>
            <w:vAlign w:val="center"/>
          </w:tcPr>
          <w:p w14:paraId="378D448B" w14:textId="38F27878" w:rsidR="00FB0DC6" w:rsidRPr="00DC0752" w:rsidRDefault="00FB0DC6" w:rsidP="00FB0DC6">
            <w:pPr>
              <w:pStyle w:val="T2"/>
              <w:spacing w:after="0"/>
              <w:ind w:left="0" w:right="0"/>
              <w:rPr>
                <w:b w:val="0"/>
                <w:sz w:val="18"/>
                <w:szCs w:val="18"/>
                <w:lang w:eastAsia="ko-KR"/>
              </w:rPr>
            </w:pPr>
            <w:r>
              <w:rPr>
                <w:b w:val="0"/>
                <w:sz w:val="18"/>
                <w:szCs w:val="18"/>
                <w:lang w:eastAsia="ko-KR"/>
              </w:rPr>
              <w:t xml:space="preserve">Matthew Fischer </w:t>
            </w:r>
          </w:p>
        </w:tc>
        <w:tc>
          <w:tcPr>
            <w:tcW w:w="2064" w:type="dxa"/>
            <w:vAlign w:val="center"/>
          </w:tcPr>
          <w:p w14:paraId="418B573F" w14:textId="49046BC9" w:rsidR="00FB0DC6" w:rsidRDefault="00FB0DC6" w:rsidP="00FB0DC6">
            <w:pPr>
              <w:pStyle w:val="T2"/>
              <w:spacing w:after="0"/>
              <w:ind w:left="0" w:right="0"/>
              <w:rPr>
                <w:b w:val="0"/>
                <w:sz w:val="18"/>
                <w:szCs w:val="18"/>
                <w:lang w:eastAsia="ko-KR"/>
              </w:rPr>
            </w:pPr>
            <w:r>
              <w:rPr>
                <w:b w:val="0"/>
                <w:sz w:val="18"/>
                <w:szCs w:val="18"/>
                <w:lang w:eastAsia="ko-KR"/>
              </w:rPr>
              <w:t xml:space="preserve">Broadcom </w:t>
            </w:r>
          </w:p>
        </w:tc>
        <w:tc>
          <w:tcPr>
            <w:tcW w:w="2814" w:type="dxa"/>
            <w:vAlign w:val="center"/>
          </w:tcPr>
          <w:p w14:paraId="199EE20F" w14:textId="77777777" w:rsidR="00FB0DC6" w:rsidRDefault="00FB0DC6" w:rsidP="00FB0DC6">
            <w:pPr>
              <w:pStyle w:val="T2"/>
              <w:spacing w:after="0"/>
              <w:ind w:left="0" w:right="0"/>
              <w:rPr>
                <w:b w:val="0"/>
                <w:sz w:val="20"/>
              </w:rPr>
            </w:pPr>
          </w:p>
        </w:tc>
        <w:tc>
          <w:tcPr>
            <w:tcW w:w="1294" w:type="dxa"/>
            <w:vAlign w:val="center"/>
          </w:tcPr>
          <w:p w14:paraId="7F530893" w14:textId="77777777" w:rsidR="00FB0DC6" w:rsidRPr="0015639B" w:rsidRDefault="00FB0DC6" w:rsidP="00FB0DC6">
            <w:pPr>
              <w:pStyle w:val="T2"/>
              <w:spacing w:after="0"/>
              <w:ind w:left="0" w:right="0"/>
              <w:jc w:val="left"/>
              <w:rPr>
                <w:b w:val="0"/>
                <w:sz w:val="20"/>
              </w:rPr>
            </w:pPr>
          </w:p>
        </w:tc>
        <w:tc>
          <w:tcPr>
            <w:tcW w:w="2068" w:type="dxa"/>
            <w:vAlign w:val="center"/>
          </w:tcPr>
          <w:p w14:paraId="2F7CF946" w14:textId="49A7CFD7" w:rsidR="00FB0DC6" w:rsidRPr="00F3491B" w:rsidRDefault="00FB0DC6" w:rsidP="00FB0DC6">
            <w:pPr>
              <w:pStyle w:val="T2"/>
              <w:spacing w:after="0"/>
              <w:ind w:left="0" w:right="0"/>
              <w:rPr>
                <w:b w:val="0"/>
                <w:sz w:val="18"/>
                <w:szCs w:val="18"/>
                <w:lang w:eastAsia="ko-KR"/>
              </w:rPr>
            </w:pPr>
            <w:r>
              <w:rPr>
                <w:b w:val="0"/>
                <w:sz w:val="18"/>
                <w:szCs w:val="18"/>
                <w:lang w:eastAsia="ko-KR"/>
              </w:rPr>
              <w:t>matthew.fischer@BROADCOM.COM</w:t>
            </w:r>
          </w:p>
        </w:tc>
      </w:tr>
      <w:tr w:rsidR="00FB0DC6" w:rsidRPr="0015639B" w14:paraId="0AA0DD5A" w14:textId="77777777" w:rsidTr="00FB0DC6">
        <w:trPr>
          <w:jc w:val="center"/>
        </w:trPr>
        <w:tc>
          <w:tcPr>
            <w:tcW w:w="1336" w:type="dxa"/>
            <w:vAlign w:val="center"/>
          </w:tcPr>
          <w:p w14:paraId="40398C34" w14:textId="58588D40" w:rsidR="00FB0DC6" w:rsidRDefault="00FB0DC6" w:rsidP="00FB0DC6">
            <w:pPr>
              <w:pStyle w:val="T2"/>
              <w:spacing w:after="0"/>
              <w:ind w:left="0" w:right="0"/>
              <w:rPr>
                <w:b w:val="0"/>
                <w:sz w:val="18"/>
                <w:szCs w:val="18"/>
                <w:lang w:eastAsia="ko-KR"/>
              </w:rPr>
            </w:pPr>
            <w:r w:rsidRPr="00306ED1">
              <w:rPr>
                <w:b w:val="0"/>
                <w:sz w:val="18"/>
                <w:szCs w:val="18"/>
                <w:lang w:eastAsia="ko-KR"/>
              </w:rPr>
              <w:t>Gaurav Patwardhan</w:t>
            </w:r>
          </w:p>
        </w:tc>
        <w:tc>
          <w:tcPr>
            <w:tcW w:w="2064" w:type="dxa"/>
            <w:vAlign w:val="center"/>
          </w:tcPr>
          <w:p w14:paraId="7AC47FAD" w14:textId="582FBBFF" w:rsidR="00FB0DC6" w:rsidRDefault="00FB0DC6" w:rsidP="00FB0DC6">
            <w:pPr>
              <w:pStyle w:val="T2"/>
              <w:spacing w:after="0"/>
              <w:ind w:left="0" w:right="0"/>
              <w:rPr>
                <w:b w:val="0"/>
                <w:sz w:val="18"/>
                <w:szCs w:val="18"/>
                <w:lang w:eastAsia="ko-KR"/>
              </w:rPr>
            </w:pPr>
            <w:r w:rsidRPr="00306ED1">
              <w:rPr>
                <w:b w:val="0"/>
                <w:sz w:val="18"/>
                <w:szCs w:val="18"/>
                <w:lang w:eastAsia="ko-KR"/>
              </w:rPr>
              <w:t>Hewlett Packard Enterprise (HPE)</w:t>
            </w:r>
          </w:p>
        </w:tc>
        <w:tc>
          <w:tcPr>
            <w:tcW w:w="2814" w:type="dxa"/>
            <w:vAlign w:val="center"/>
          </w:tcPr>
          <w:p w14:paraId="5F63196A" w14:textId="77777777" w:rsidR="00FB0DC6" w:rsidRDefault="00FB0DC6" w:rsidP="00FB0DC6">
            <w:pPr>
              <w:pStyle w:val="T2"/>
              <w:spacing w:after="0"/>
              <w:ind w:left="0" w:right="0"/>
              <w:rPr>
                <w:b w:val="0"/>
                <w:sz w:val="20"/>
              </w:rPr>
            </w:pPr>
          </w:p>
        </w:tc>
        <w:tc>
          <w:tcPr>
            <w:tcW w:w="1294" w:type="dxa"/>
            <w:vAlign w:val="center"/>
          </w:tcPr>
          <w:p w14:paraId="77D2E43A" w14:textId="77777777" w:rsidR="00FB0DC6" w:rsidRPr="0015639B" w:rsidRDefault="00FB0DC6" w:rsidP="00FB0DC6">
            <w:pPr>
              <w:pStyle w:val="T2"/>
              <w:spacing w:after="0"/>
              <w:ind w:left="0" w:right="0"/>
              <w:jc w:val="left"/>
              <w:rPr>
                <w:b w:val="0"/>
                <w:sz w:val="20"/>
              </w:rPr>
            </w:pPr>
          </w:p>
        </w:tc>
        <w:tc>
          <w:tcPr>
            <w:tcW w:w="2068" w:type="dxa"/>
            <w:vAlign w:val="center"/>
          </w:tcPr>
          <w:p w14:paraId="708A7469" w14:textId="3A4C071E" w:rsidR="00FB0DC6" w:rsidRDefault="00FB0DC6" w:rsidP="00FB0DC6">
            <w:pPr>
              <w:pStyle w:val="T2"/>
              <w:spacing w:after="0"/>
              <w:ind w:left="0" w:right="0"/>
              <w:rPr>
                <w:b w:val="0"/>
                <w:sz w:val="18"/>
                <w:szCs w:val="18"/>
                <w:lang w:eastAsia="ko-KR"/>
              </w:rPr>
            </w:pPr>
            <w:r w:rsidRPr="00306ED1">
              <w:rPr>
                <w:b w:val="0"/>
                <w:sz w:val="18"/>
                <w:szCs w:val="18"/>
                <w:lang w:eastAsia="ko-KR"/>
              </w:rPr>
              <w:t>gaurav.patwardhan@hpe.com</w:t>
            </w:r>
          </w:p>
        </w:tc>
      </w:tr>
      <w:tr w:rsidR="008F30B4" w:rsidRPr="00306ED1" w14:paraId="5E76282B" w14:textId="77777777" w:rsidTr="00F92B94">
        <w:trPr>
          <w:jc w:val="center"/>
        </w:trPr>
        <w:tc>
          <w:tcPr>
            <w:tcW w:w="1336" w:type="dxa"/>
            <w:vAlign w:val="center"/>
          </w:tcPr>
          <w:p w14:paraId="44408EFA" w14:textId="77777777" w:rsidR="008F30B4" w:rsidRPr="00306ED1" w:rsidRDefault="008F30B4" w:rsidP="00F92B94">
            <w:pPr>
              <w:rPr>
                <w:sz w:val="18"/>
                <w:szCs w:val="18"/>
                <w:lang w:eastAsia="ko-KR"/>
              </w:rPr>
            </w:pPr>
            <w:r>
              <w:rPr>
                <w:sz w:val="18"/>
                <w:szCs w:val="18"/>
                <w:lang w:eastAsia="ko-KR"/>
              </w:rPr>
              <w:t>Sam Sambasivan</w:t>
            </w:r>
          </w:p>
        </w:tc>
        <w:tc>
          <w:tcPr>
            <w:tcW w:w="2064" w:type="dxa"/>
            <w:vAlign w:val="center"/>
          </w:tcPr>
          <w:p w14:paraId="7BB9E3F5" w14:textId="77777777" w:rsidR="008F30B4" w:rsidRPr="00306ED1" w:rsidRDefault="008F30B4" w:rsidP="00F92B94">
            <w:pPr>
              <w:pStyle w:val="T2"/>
              <w:spacing w:after="0"/>
              <w:ind w:left="0" w:right="0"/>
              <w:rPr>
                <w:b w:val="0"/>
                <w:sz w:val="18"/>
                <w:szCs w:val="18"/>
                <w:lang w:eastAsia="ko-KR"/>
              </w:rPr>
            </w:pPr>
            <w:r>
              <w:rPr>
                <w:b w:val="0"/>
                <w:sz w:val="18"/>
                <w:szCs w:val="18"/>
                <w:lang w:eastAsia="ko-KR"/>
              </w:rPr>
              <w:t xml:space="preserve">AT&amp;T </w:t>
            </w:r>
          </w:p>
        </w:tc>
        <w:tc>
          <w:tcPr>
            <w:tcW w:w="2814" w:type="dxa"/>
            <w:vAlign w:val="center"/>
          </w:tcPr>
          <w:p w14:paraId="256B37B9" w14:textId="77777777" w:rsidR="008F30B4" w:rsidRPr="0015639B" w:rsidRDefault="008F30B4" w:rsidP="00F92B94">
            <w:pPr>
              <w:pStyle w:val="T2"/>
              <w:spacing w:after="0"/>
              <w:ind w:left="0" w:right="0"/>
              <w:rPr>
                <w:b w:val="0"/>
                <w:sz w:val="20"/>
              </w:rPr>
            </w:pPr>
          </w:p>
        </w:tc>
        <w:tc>
          <w:tcPr>
            <w:tcW w:w="1294" w:type="dxa"/>
            <w:vAlign w:val="center"/>
          </w:tcPr>
          <w:p w14:paraId="1D4588A7" w14:textId="77777777" w:rsidR="008F30B4" w:rsidRPr="0015639B" w:rsidRDefault="008F30B4" w:rsidP="00F92B94">
            <w:pPr>
              <w:pStyle w:val="T2"/>
              <w:spacing w:after="0"/>
              <w:ind w:left="0" w:right="0"/>
              <w:jc w:val="left"/>
              <w:rPr>
                <w:b w:val="0"/>
                <w:sz w:val="20"/>
              </w:rPr>
            </w:pPr>
          </w:p>
        </w:tc>
        <w:tc>
          <w:tcPr>
            <w:tcW w:w="2068" w:type="dxa"/>
            <w:vAlign w:val="center"/>
          </w:tcPr>
          <w:p w14:paraId="0F983D59" w14:textId="77777777" w:rsidR="008F30B4" w:rsidRPr="00306ED1" w:rsidRDefault="008F30B4" w:rsidP="00F92B94">
            <w:pPr>
              <w:pStyle w:val="T2"/>
              <w:spacing w:after="0"/>
              <w:ind w:left="0" w:right="0"/>
              <w:rPr>
                <w:b w:val="0"/>
                <w:sz w:val="18"/>
                <w:szCs w:val="18"/>
                <w:lang w:eastAsia="ko-KR"/>
              </w:rPr>
            </w:pPr>
            <w:r>
              <w:rPr>
                <w:b w:val="0"/>
                <w:sz w:val="18"/>
                <w:szCs w:val="18"/>
                <w:lang w:eastAsia="ko-KR"/>
              </w:rPr>
              <w:t>Sam_Sambasivan@labs.att.com</w:t>
            </w:r>
          </w:p>
        </w:tc>
      </w:tr>
    </w:tbl>
    <w:p w14:paraId="05BCA234" w14:textId="7B0A9652" w:rsidR="00BB2F0B" w:rsidRPr="0015639B" w:rsidRDefault="00BB6E41" w:rsidP="00BB2F0B">
      <w:pPr>
        <w:pStyle w:val="T1"/>
        <w:spacing w:after="120"/>
        <w:jc w:val="left"/>
        <w:rPr>
          <w:sz w:val="22"/>
        </w:rPr>
      </w:pPr>
      <w:r>
        <w:rPr>
          <w:noProof/>
        </w:rPr>
        <mc:AlternateContent>
          <mc:Choice Requires="wps">
            <w:drawing>
              <wp:anchor distT="0" distB="0" distL="114300" distR="114300" simplePos="0" relativeHeight="251673600" behindDoc="0" locked="0" layoutInCell="1" allowOverlap="1" wp14:anchorId="12F1B93C" wp14:editId="06981084">
                <wp:simplePos x="0" y="0"/>
                <wp:positionH relativeFrom="column">
                  <wp:posOffset>71562</wp:posOffset>
                </wp:positionH>
                <wp:positionV relativeFrom="paragraph">
                  <wp:posOffset>173575</wp:posOffset>
                </wp:positionV>
                <wp:extent cx="5943600" cy="2643809"/>
                <wp:effectExtent l="0" t="0" r="0" b="4445"/>
                <wp:wrapNone/>
                <wp:docPr id="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43809"/>
                        </a:xfrm>
                        <a:prstGeom prst="rect">
                          <a:avLst/>
                        </a:prstGeom>
                        <a:solidFill>
                          <a:srgbClr val="FFFFFF"/>
                        </a:solidFill>
                        <a:ln>
                          <a:noFill/>
                        </a:ln>
                      </wps:spPr>
                      <wps:txbx>
                        <w:txbxContent>
                          <w:p w14:paraId="54B11FAC" w14:textId="77777777" w:rsidR="00485B50" w:rsidRDefault="00485B50" w:rsidP="00BB2F0B">
                            <w:pPr>
                              <w:pStyle w:val="T1"/>
                              <w:spacing w:after="120"/>
                            </w:pPr>
                            <w:r>
                              <w:t>Abstract</w:t>
                            </w:r>
                          </w:p>
                          <w:p w14:paraId="0A4CE64F" w14:textId="42B636D0" w:rsidR="00485B50" w:rsidRDefault="00485B50" w:rsidP="00BC098A">
                            <w:r>
                              <w:t xml:space="preserve">This document proposes comment resolutions for </w:t>
                            </w:r>
                            <w:r w:rsidR="00FB0DC6">
                              <w:t xml:space="preserve">the following CIDs (12) on </w:t>
                            </w:r>
                            <w:r w:rsidR="008D66F6">
                              <w:t xml:space="preserve">NSEP Priority Access from the </w:t>
                            </w:r>
                            <w:r w:rsidR="008C2F3E">
                              <w:t xml:space="preserve">IEEE </w:t>
                            </w:r>
                            <w:r w:rsidR="00FB0DC6">
                              <w:t>80</w:t>
                            </w:r>
                            <w:r w:rsidR="008C2F3E">
                              <w:t>2</w:t>
                            </w:r>
                            <w:r w:rsidR="00FB0DC6">
                              <w:t>.</w:t>
                            </w:r>
                            <w:r>
                              <w:t>11b</w:t>
                            </w:r>
                            <w:r w:rsidR="008D66F6">
                              <w:t>e</w:t>
                            </w:r>
                            <w:r>
                              <w:t xml:space="preserve"> D</w:t>
                            </w:r>
                            <w:r w:rsidR="008D66F6">
                              <w:t>0</w:t>
                            </w:r>
                            <w:r w:rsidR="00FB0DC6">
                              <w:t xml:space="preserve">.3 comment collection 34 (CC34): </w:t>
                            </w:r>
                          </w:p>
                          <w:p w14:paraId="28EB04DB" w14:textId="00E6D05B" w:rsidR="00FB0DC6" w:rsidRDefault="00FB0DC6" w:rsidP="00BC098A"/>
                          <w:p w14:paraId="31D3EB55" w14:textId="65C5FBCF" w:rsidR="00FB0DC6" w:rsidRDefault="00FB0DC6" w:rsidP="00FB0DC6">
                            <w:r>
                              <w:t>1110, 1112, 1721, 1722, 1820, 2257, 2258, 2264, 2265, 2266, 2274, 3345</w:t>
                            </w:r>
                          </w:p>
                          <w:p w14:paraId="775A239D" w14:textId="0C7A31BA" w:rsidR="00FB0DC6" w:rsidRDefault="00FB0DC6" w:rsidP="00FB0DC6"/>
                          <w:p w14:paraId="148D725D" w14:textId="77777777" w:rsidR="00FB0DC6" w:rsidRDefault="00FB0DC6" w:rsidP="00FB0DC6">
                            <w:r>
                              <w:t>Revisions:</w:t>
                            </w:r>
                          </w:p>
                          <w:p w14:paraId="591BEF69" w14:textId="7297556B" w:rsidR="006423ED" w:rsidRDefault="006423ED" w:rsidP="00FB0DC6">
                            <w:r>
                              <w:t xml:space="preserve">- </w:t>
                            </w:r>
                            <w:r w:rsidR="00FB0DC6">
                              <w:t>Rev 0: Initial version of the document.</w:t>
                            </w:r>
                          </w:p>
                          <w:p w14:paraId="3E204E11" w14:textId="77777777" w:rsidR="006423ED" w:rsidRDefault="006423ED" w:rsidP="00FB0DC6">
                            <w:r>
                              <w:t>- Rev 1: Update based on feedback received.</w:t>
                            </w:r>
                          </w:p>
                          <w:p w14:paraId="2D0454AA" w14:textId="4E1271AB" w:rsidR="006423ED" w:rsidRDefault="006423ED" w:rsidP="00FB0DC6">
                            <w:r>
                              <w:t xml:space="preserve">- Rev2: Update based on feedback received.     </w:t>
                            </w:r>
                          </w:p>
                          <w:p w14:paraId="349F9665" w14:textId="3A2DB1C1" w:rsidR="00937CA7" w:rsidRDefault="00937CA7" w:rsidP="00FB0DC6">
                            <w:pPr>
                              <w:rPr>
                                <w:ins w:id="4" w:author="Das, Subir" w:date="2021-06-01T15:43:00Z"/>
                              </w:rPr>
                            </w:pPr>
                            <w:r>
                              <w:t xml:space="preserve">- Rev3: Update based on feedback received. </w:t>
                            </w:r>
                          </w:p>
                          <w:p w14:paraId="0608F9EE" w14:textId="5B813CD5" w:rsidR="006B3883" w:rsidRPr="00BC098A" w:rsidRDefault="002B4178" w:rsidP="00FB0DC6">
                            <w:ins w:id="5" w:author="Das, Subir" w:date="2021-06-01T15:43:00Z">
                              <w:r>
                                <w:t xml:space="preserve">-Rev4 : Additional updates based on other approved CRs. </w:t>
                              </w:r>
                              <w:r w:rsidR="006B3883">
                                <w:t xml:space="preserve"> </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1B93C" id="_x0000_t202" coordsize="21600,21600" o:spt="202" path="m,l,21600r21600,l21600,xe">
                <v:stroke joinstyle="miter"/>
                <v:path gradientshapeok="t" o:connecttype="rect"/>
              </v:shapetype>
              <v:shape id="Text Box 2" o:spid="_x0000_s1026" type="#_x0000_t202" style="position:absolute;margin-left:5.65pt;margin-top:13.65pt;width:468pt;height:20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" stroked="f">
                <v:textbox>
                  <w:txbxContent>
                    <w:p w14:paraId="54B11FAC" w14:textId="77777777" w:rsidR="00485B50" w:rsidRDefault="00485B50" w:rsidP="00BB2F0B">
                      <w:pPr>
                        <w:pStyle w:val="T1"/>
                        <w:spacing w:after="120"/>
                      </w:pPr>
                      <w:r>
                        <w:t>Abstract</w:t>
                      </w:r>
                    </w:p>
                    <w:p w14:paraId="0A4CE64F" w14:textId="42B636D0" w:rsidR="00485B50" w:rsidRDefault="00485B50" w:rsidP="00BC098A">
                      <w:r>
                        <w:t xml:space="preserve">This document proposes comment resolutions for </w:t>
                      </w:r>
                      <w:r w:rsidR="00FB0DC6">
                        <w:t xml:space="preserve">the following CIDs (12) on </w:t>
                      </w:r>
                      <w:r w:rsidR="008D66F6">
                        <w:t xml:space="preserve">NSEP Priority Access from the </w:t>
                      </w:r>
                      <w:r w:rsidR="008C2F3E">
                        <w:t xml:space="preserve">IEEE </w:t>
                      </w:r>
                      <w:r w:rsidR="00FB0DC6">
                        <w:t>80</w:t>
                      </w:r>
                      <w:r w:rsidR="008C2F3E">
                        <w:t>2</w:t>
                      </w:r>
                      <w:r w:rsidR="00FB0DC6">
                        <w:t>.</w:t>
                      </w:r>
                      <w:r>
                        <w:t>11b</w:t>
                      </w:r>
                      <w:r w:rsidR="008D66F6">
                        <w:t>e</w:t>
                      </w:r>
                      <w:r>
                        <w:t xml:space="preserve"> D</w:t>
                      </w:r>
                      <w:r w:rsidR="008D66F6">
                        <w:t>0</w:t>
                      </w:r>
                      <w:r w:rsidR="00FB0DC6">
                        <w:t xml:space="preserve">.3 comment collection 34 (CC34): </w:t>
                      </w:r>
                    </w:p>
                    <w:p w14:paraId="28EB04DB" w14:textId="00E6D05B" w:rsidR="00FB0DC6" w:rsidRDefault="00FB0DC6" w:rsidP="00BC098A"/>
                    <w:p w14:paraId="31D3EB55" w14:textId="65C5FBCF" w:rsidR="00FB0DC6" w:rsidRDefault="00FB0DC6" w:rsidP="00FB0DC6">
                      <w:r>
                        <w:t>1110, 1112, 1721, 1722, 1820, 2257, 2258, 2264, 2265, 2266, 2274, 3345</w:t>
                      </w:r>
                    </w:p>
                    <w:p w14:paraId="775A239D" w14:textId="0C7A31BA" w:rsidR="00FB0DC6" w:rsidRDefault="00FB0DC6" w:rsidP="00FB0DC6"/>
                    <w:p w14:paraId="148D725D" w14:textId="77777777" w:rsidR="00FB0DC6" w:rsidRDefault="00FB0DC6" w:rsidP="00FB0DC6">
                      <w:r>
                        <w:t>Revisions:</w:t>
                      </w:r>
                    </w:p>
                    <w:p w14:paraId="591BEF69" w14:textId="7297556B" w:rsidR="006423ED" w:rsidRDefault="006423ED" w:rsidP="00FB0DC6">
                      <w:r>
                        <w:t xml:space="preserve">- </w:t>
                      </w:r>
                      <w:r w:rsidR="00FB0DC6">
                        <w:t>Rev 0: Initial version of the document.</w:t>
                      </w:r>
                    </w:p>
                    <w:p w14:paraId="3E204E11" w14:textId="77777777" w:rsidR="006423ED" w:rsidRDefault="006423ED" w:rsidP="00FB0DC6">
                      <w:r>
                        <w:t>- Rev 1: Update based on feedback received.</w:t>
                      </w:r>
                    </w:p>
                    <w:p w14:paraId="2D0454AA" w14:textId="4E1271AB" w:rsidR="006423ED" w:rsidRDefault="006423ED" w:rsidP="00FB0DC6">
                      <w:r>
                        <w:t xml:space="preserve">- Rev2: Update based on feedback received.     </w:t>
                      </w:r>
                    </w:p>
                    <w:p w14:paraId="349F9665" w14:textId="3A2DB1C1" w:rsidR="00937CA7" w:rsidRDefault="00937CA7" w:rsidP="00FB0DC6">
                      <w:pPr>
                        <w:rPr>
                          <w:ins w:id="6" w:author="Das, Subir" w:date="2021-06-01T15:43:00Z"/>
                        </w:rPr>
                      </w:pPr>
                      <w:r>
                        <w:t xml:space="preserve">- Rev3: Update based on feedback received. </w:t>
                      </w:r>
                    </w:p>
                    <w:p w14:paraId="0608F9EE" w14:textId="5B813CD5" w:rsidR="006B3883" w:rsidRPr="00BC098A" w:rsidRDefault="002B4178" w:rsidP="00FB0DC6">
                      <w:ins w:id="7" w:author="Das, Subir" w:date="2021-06-01T15:43:00Z">
                        <w:r>
                          <w:t xml:space="preserve">-Rev4 : Additional updates based on other approved CRs. </w:t>
                        </w:r>
                        <w:r w:rsidR="006B3883">
                          <w:t xml:space="preserve"> </w:t>
                        </w:r>
                      </w:ins>
                    </w:p>
                  </w:txbxContent>
                </v:textbox>
              </v:shape>
            </w:pict>
          </mc:Fallback>
        </mc:AlternateContent>
      </w:r>
    </w:p>
    <w:p w14:paraId="3880D4AB" w14:textId="55071029" w:rsidR="00A8423C" w:rsidRPr="00883397" w:rsidRDefault="00BB2F0B" w:rsidP="00883397">
      <w:pPr>
        <w:spacing w:before="120"/>
      </w:pPr>
      <w:r w:rsidRPr="0015639B">
        <w:br w:type="page"/>
      </w:r>
    </w:p>
    <w:p w14:paraId="7D64AAC7" w14:textId="77777777" w:rsidR="00FB0DC6" w:rsidRPr="00FB0DC6" w:rsidRDefault="00FB0DC6" w:rsidP="00FB0DC6">
      <w:pPr>
        <w:tabs>
          <w:tab w:val="left" w:pos="700"/>
        </w:tabs>
        <w:kinsoku w:val="0"/>
        <w:overflowPunct w:val="0"/>
        <w:rPr>
          <w:sz w:val="20"/>
          <w:szCs w:val="20"/>
        </w:rPr>
      </w:pPr>
      <w:r w:rsidRPr="00FB0DC6">
        <w:rPr>
          <w:sz w:val="20"/>
          <w:szCs w:val="20"/>
        </w:rPr>
        <w:lastRenderedPageBreak/>
        <w:t>Interpretation of a Motion to Adopt</w:t>
      </w:r>
    </w:p>
    <w:p w14:paraId="19F8854A" w14:textId="77777777" w:rsidR="00FB0DC6" w:rsidRPr="00FB0DC6" w:rsidRDefault="00FB0DC6" w:rsidP="00FB0DC6">
      <w:pPr>
        <w:tabs>
          <w:tab w:val="left" w:pos="700"/>
        </w:tabs>
        <w:kinsoku w:val="0"/>
        <w:overflowPunct w:val="0"/>
        <w:rPr>
          <w:sz w:val="20"/>
          <w:szCs w:val="20"/>
        </w:rPr>
      </w:pPr>
    </w:p>
    <w:p w14:paraId="6E1E180F" w14:textId="77777777" w:rsidR="00FB0DC6" w:rsidRPr="00FB0DC6" w:rsidRDefault="00FB0DC6" w:rsidP="00FB0DC6">
      <w:pPr>
        <w:tabs>
          <w:tab w:val="left" w:pos="700"/>
        </w:tabs>
        <w:kinsoku w:val="0"/>
        <w:overflowPunct w:val="0"/>
        <w:rPr>
          <w:sz w:val="20"/>
          <w:szCs w:val="20"/>
        </w:rPr>
      </w:pPr>
      <w:r w:rsidRPr="00FB0DC6">
        <w:rPr>
          <w:sz w:val="20"/>
          <w:szCs w:val="20"/>
        </w:rPr>
        <w:t>A motion to approve this submission means that the editing instructions and any changed or added material are actioned in the TGbe Draft. This introduction is not part of the adopted material.</w:t>
      </w:r>
    </w:p>
    <w:p w14:paraId="138DEFC9" w14:textId="77777777" w:rsidR="00FB0DC6" w:rsidRPr="00FB0DC6" w:rsidRDefault="00FB0DC6" w:rsidP="00FB0DC6">
      <w:pPr>
        <w:tabs>
          <w:tab w:val="left" w:pos="700"/>
        </w:tabs>
        <w:kinsoku w:val="0"/>
        <w:overflowPunct w:val="0"/>
        <w:rPr>
          <w:sz w:val="20"/>
          <w:szCs w:val="20"/>
        </w:rPr>
      </w:pPr>
    </w:p>
    <w:p w14:paraId="4734C112" w14:textId="77777777" w:rsidR="00FB0DC6" w:rsidRPr="00FB0DC6" w:rsidRDefault="00FB0DC6" w:rsidP="00FB0DC6">
      <w:pPr>
        <w:tabs>
          <w:tab w:val="left" w:pos="700"/>
        </w:tabs>
        <w:kinsoku w:val="0"/>
        <w:overflowPunct w:val="0"/>
        <w:rPr>
          <w:b/>
          <w:sz w:val="20"/>
          <w:szCs w:val="20"/>
        </w:rPr>
      </w:pPr>
      <w:r w:rsidRPr="00FB0DC6">
        <w:rPr>
          <w:b/>
          <w:sz w:val="20"/>
          <w:szCs w:val="20"/>
        </w:rPr>
        <w:t>Editing instructions formatted like this are intended to be copied into the TGbe Draft (i.e. they are instructions to the 802.11 editor on how to merge the text with the baseline documents).</w:t>
      </w:r>
    </w:p>
    <w:p w14:paraId="4DDF9B37" w14:textId="77777777" w:rsidR="00FB0DC6" w:rsidRPr="00FB0DC6" w:rsidRDefault="00FB0DC6" w:rsidP="00FB0DC6">
      <w:pPr>
        <w:tabs>
          <w:tab w:val="left" w:pos="700"/>
        </w:tabs>
        <w:kinsoku w:val="0"/>
        <w:overflowPunct w:val="0"/>
        <w:rPr>
          <w:sz w:val="20"/>
          <w:szCs w:val="20"/>
        </w:rPr>
      </w:pPr>
    </w:p>
    <w:p w14:paraId="34C21466" w14:textId="01A00098" w:rsidR="00C2179A" w:rsidRPr="00FB0DC6" w:rsidRDefault="00FB0DC6" w:rsidP="00FB0DC6">
      <w:pPr>
        <w:tabs>
          <w:tab w:val="left" w:pos="700"/>
        </w:tabs>
        <w:kinsoku w:val="0"/>
        <w:overflowPunct w:val="0"/>
        <w:rPr>
          <w:b/>
          <w:sz w:val="20"/>
          <w:szCs w:val="20"/>
        </w:rPr>
      </w:pPr>
      <w:r w:rsidRPr="00FB0DC6">
        <w:rPr>
          <w:b/>
          <w:sz w:val="20"/>
          <w:szCs w:val="20"/>
        </w:rPr>
        <w:t>TGbe Editor: Editing instructions preceded by “TGbe Edit</w:t>
      </w:r>
      <w:r>
        <w:rPr>
          <w:b/>
          <w:sz w:val="20"/>
          <w:szCs w:val="20"/>
        </w:rPr>
        <w:t>or” are instructions to the TG</w:t>
      </w:r>
      <w:r w:rsidRPr="00FB0DC6">
        <w:rPr>
          <w:b/>
          <w:sz w:val="20"/>
          <w:szCs w:val="20"/>
        </w:rPr>
        <w:t>be editor to modify existing material in the TGbe draft. As a result of adopting the changes, the TGbe editor will execute the instructions rather than copy them to the TGbe Draft.</w:t>
      </w:r>
    </w:p>
    <w:p w14:paraId="44FABEEA" w14:textId="09D238E6" w:rsidR="00FB0DC6" w:rsidRDefault="00FB0DC6" w:rsidP="004A1876">
      <w:pPr>
        <w:tabs>
          <w:tab w:val="left" w:pos="700"/>
        </w:tabs>
        <w:kinsoku w:val="0"/>
        <w:overflowPunct w:val="0"/>
        <w:rPr>
          <w:sz w:val="20"/>
          <w:szCs w:val="20"/>
        </w:rPr>
      </w:pPr>
    </w:p>
    <w:p w14:paraId="5973B536" w14:textId="6772C352" w:rsidR="00FB0DC6" w:rsidRDefault="00FB0DC6" w:rsidP="004A1876">
      <w:pPr>
        <w:tabs>
          <w:tab w:val="left" w:pos="700"/>
        </w:tabs>
        <w:kinsoku w:val="0"/>
        <w:overflowPunct w:val="0"/>
        <w:rPr>
          <w:sz w:val="20"/>
          <w:szCs w:val="20"/>
        </w:rPr>
      </w:pPr>
    </w:p>
    <w:tbl>
      <w:tblPr>
        <w:tblStyle w:val="TableGrid"/>
        <w:tblW w:w="0" w:type="auto"/>
        <w:tblLayout w:type="fixed"/>
        <w:tblLook w:val="04A0" w:firstRow="1" w:lastRow="0" w:firstColumn="1" w:lastColumn="0" w:noHBand="0" w:noVBand="1"/>
      </w:tblPr>
      <w:tblGrid>
        <w:gridCol w:w="625"/>
        <w:gridCol w:w="1080"/>
        <w:gridCol w:w="990"/>
        <w:gridCol w:w="720"/>
        <w:gridCol w:w="1620"/>
        <w:gridCol w:w="2880"/>
        <w:gridCol w:w="1435"/>
      </w:tblGrid>
      <w:tr w:rsidR="00C2179A" w:rsidRPr="00EB6978" w14:paraId="50CE2CAD" w14:textId="77777777" w:rsidTr="00EF72C7">
        <w:trPr>
          <w:trHeight w:val="413"/>
        </w:trPr>
        <w:tc>
          <w:tcPr>
            <w:tcW w:w="625" w:type="dxa"/>
            <w:hideMark/>
          </w:tcPr>
          <w:p w14:paraId="34C685B6" w14:textId="77777777" w:rsidR="00EB6978" w:rsidRPr="00A0238B" w:rsidRDefault="00EB6978" w:rsidP="00EB6978">
            <w:pPr>
              <w:tabs>
                <w:tab w:val="left" w:pos="700"/>
              </w:tabs>
              <w:kinsoku w:val="0"/>
              <w:overflowPunct w:val="0"/>
              <w:rPr>
                <w:b/>
                <w:bCs/>
                <w:sz w:val="16"/>
                <w:szCs w:val="20"/>
              </w:rPr>
            </w:pPr>
            <w:r w:rsidRPr="00A0238B">
              <w:rPr>
                <w:b/>
                <w:bCs/>
                <w:sz w:val="16"/>
                <w:szCs w:val="20"/>
              </w:rPr>
              <w:t>CID</w:t>
            </w:r>
          </w:p>
        </w:tc>
        <w:tc>
          <w:tcPr>
            <w:tcW w:w="1080" w:type="dxa"/>
            <w:hideMark/>
          </w:tcPr>
          <w:p w14:paraId="3F0476F3" w14:textId="77777777" w:rsidR="00EB6978" w:rsidRPr="00A0238B" w:rsidRDefault="00EB6978" w:rsidP="00EB6978">
            <w:pPr>
              <w:tabs>
                <w:tab w:val="left" w:pos="700"/>
              </w:tabs>
              <w:kinsoku w:val="0"/>
              <w:overflowPunct w:val="0"/>
              <w:rPr>
                <w:b/>
                <w:bCs/>
                <w:sz w:val="16"/>
                <w:szCs w:val="20"/>
              </w:rPr>
            </w:pPr>
            <w:r w:rsidRPr="00A0238B">
              <w:rPr>
                <w:b/>
                <w:bCs/>
                <w:sz w:val="16"/>
                <w:szCs w:val="20"/>
              </w:rPr>
              <w:t>Commenter</w:t>
            </w:r>
          </w:p>
        </w:tc>
        <w:tc>
          <w:tcPr>
            <w:tcW w:w="990" w:type="dxa"/>
            <w:hideMark/>
          </w:tcPr>
          <w:p w14:paraId="29542E55" w14:textId="182837F7" w:rsidR="00EB6978" w:rsidRPr="00A0238B" w:rsidRDefault="00C2179A" w:rsidP="00EB6978">
            <w:pPr>
              <w:tabs>
                <w:tab w:val="left" w:pos="700"/>
              </w:tabs>
              <w:kinsoku w:val="0"/>
              <w:overflowPunct w:val="0"/>
              <w:rPr>
                <w:b/>
                <w:bCs/>
                <w:sz w:val="16"/>
                <w:szCs w:val="20"/>
              </w:rPr>
            </w:pPr>
            <w:r w:rsidRPr="00A0238B">
              <w:rPr>
                <w:b/>
                <w:bCs/>
                <w:sz w:val="16"/>
                <w:szCs w:val="20"/>
              </w:rPr>
              <w:t>Clause Number</w:t>
            </w:r>
          </w:p>
        </w:tc>
        <w:tc>
          <w:tcPr>
            <w:tcW w:w="720" w:type="dxa"/>
            <w:hideMark/>
          </w:tcPr>
          <w:p w14:paraId="65ECEA5F" w14:textId="77777777" w:rsidR="00C2179A" w:rsidRPr="00A0238B" w:rsidRDefault="00EB6978" w:rsidP="00EB6978">
            <w:pPr>
              <w:tabs>
                <w:tab w:val="left" w:pos="700"/>
              </w:tabs>
              <w:kinsoku w:val="0"/>
              <w:overflowPunct w:val="0"/>
              <w:rPr>
                <w:b/>
                <w:bCs/>
                <w:sz w:val="16"/>
                <w:szCs w:val="20"/>
              </w:rPr>
            </w:pPr>
            <w:r w:rsidRPr="00A0238B">
              <w:rPr>
                <w:b/>
                <w:bCs/>
                <w:sz w:val="16"/>
                <w:szCs w:val="20"/>
              </w:rPr>
              <w:t>Page/</w:t>
            </w:r>
          </w:p>
          <w:p w14:paraId="1D82357E" w14:textId="47F39020" w:rsidR="00EB6978" w:rsidRPr="00A0238B" w:rsidRDefault="00EB6978" w:rsidP="00EB6978">
            <w:pPr>
              <w:tabs>
                <w:tab w:val="left" w:pos="700"/>
              </w:tabs>
              <w:kinsoku w:val="0"/>
              <w:overflowPunct w:val="0"/>
              <w:rPr>
                <w:b/>
                <w:bCs/>
                <w:sz w:val="16"/>
                <w:szCs w:val="20"/>
              </w:rPr>
            </w:pPr>
            <w:r w:rsidRPr="00A0238B">
              <w:rPr>
                <w:b/>
                <w:bCs/>
                <w:sz w:val="16"/>
                <w:szCs w:val="20"/>
              </w:rPr>
              <w:t>Line</w:t>
            </w:r>
          </w:p>
        </w:tc>
        <w:tc>
          <w:tcPr>
            <w:tcW w:w="1620" w:type="dxa"/>
            <w:hideMark/>
          </w:tcPr>
          <w:p w14:paraId="274AE89C" w14:textId="77777777" w:rsidR="00EB6978" w:rsidRPr="00A0238B" w:rsidRDefault="00EB6978" w:rsidP="00EB6978">
            <w:pPr>
              <w:tabs>
                <w:tab w:val="left" w:pos="700"/>
              </w:tabs>
              <w:kinsoku w:val="0"/>
              <w:overflowPunct w:val="0"/>
              <w:rPr>
                <w:b/>
                <w:bCs/>
                <w:sz w:val="16"/>
                <w:szCs w:val="20"/>
              </w:rPr>
            </w:pPr>
            <w:r w:rsidRPr="00A0238B">
              <w:rPr>
                <w:b/>
                <w:bCs/>
                <w:sz w:val="16"/>
                <w:szCs w:val="20"/>
              </w:rPr>
              <w:t>Comment</w:t>
            </w:r>
          </w:p>
        </w:tc>
        <w:tc>
          <w:tcPr>
            <w:tcW w:w="2880" w:type="dxa"/>
            <w:hideMark/>
          </w:tcPr>
          <w:p w14:paraId="7FCA673C" w14:textId="77777777" w:rsidR="00EB6978" w:rsidRPr="00A0238B" w:rsidRDefault="00EB6978" w:rsidP="00EB6978">
            <w:pPr>
              <w:tabs>
                <w:tab w:val="left" w:pos="700"/>
              </w:tabs>
              <w:kinsoku w:val="0"/>
              <w:overflowPunct w:val="0"/>
              <w:rPr>
                <w:b/>
                <w:bCs/>
                <w:sz w:val="16"/>
                <w:szCs w:val="20"/>
              </w:rPr>
            </w:pPr>
            <w:r w:rsidRPr="00A0238B">
              <w:rPr>
                <w:b/>
                <w:bCs/>
                <w:sz w:val="16"/>
                <w:szCs w:val="20"/>
              </w:rPr>
              <w:t>Proposed Change</w:t>
            </w:r>
          </w:p>
        </w:tc>
        <w:tc>
          <w:tcPr>
            <w:tcW w:w="1435" w:type="dxa"/>
            <w:hideMark/>
          </w:tcPr>
          <w:p w14:paraId="12E75C57" w14:textId="77777777" w:rsidR="00EB6978" w:rsidRPr="00A0238B" w:rsidRDefault="00EB6978" w:rsidP="00EB6978">
            <w:pPr>
              <w:tabs>
                <w:tab w:val="left" w:pos="700"/>
              </w:tabs>
              <w:kinsoku w:val="0"/>
              <w:overflowPunct w:val="0"/>
              <w:rPr>
                <w:b/>
                <w:bCs/>
                <w:sz w:val="16"/>
                <w:szCs w:val="20"/>
              </w:rPr>
            </w:pPr>
            <w:r w:rsidRPr="00A0238B">
              <w:rPr>
                <w:b/>
                <w:bCs/>
                <w:sz w:val="16"/>
                <w:szCs w:val="20"/>
              </w:rPr>
              <w:t>Resolution</w:t>
            </w:r>
          </w:p>
        </w:tc>
      </w:tr>
      <w:tr w:rsidR="00936119" w:rsidRPr="00EB6978" w14:paraId="58966BD6" w14:textId="77777777" w:rsidTr="00EF72C7">
        <w:trPr>
          <w:trHeight w:val="5610"/>
        </w:trPr>
        <w:tc>
          <w:tcPr>
            <w:tcW w:w="625" w:type="dxa"/>
            <w:hideMark/>
          </w:tcPr>
          <w:p w14:paraId="5C53B9A3" w14:textId="77777777" w:rsidR="00936119" w:rsidRPr="00883646" w:rsidRDefault="00936119" w:rsidP="00431303">
            <w:pPr>
              <w:tabs>
                <w:tab w:val="left" w:pos="700"/>
              </w:tabs>
              <w:kinsoku w:val="0"/>
              <w:overflowPunct w:val="0"/>
              <w:rPr>
                <w:sz w:val="20"/>
                <w:szCs w:val="20"/>
              </w:rPr>
            </w:pPr>
            <w:r w:rsidRPr="00056E7A">
              <w:rPr>
                <w:sz w:val="20"/>
                <w:szCs w:val="20"/>
              </w:rPr>
              <w:t>2264</w:t>
            </w:r>
          </w:p>
        </w:tc>
        <w:tc>
          <w:tcPr>
            <w:tcW w:w="1080" w:type="dxa"/>
            <w:hideMark/>
          </w:tcPr>
          <w:p w14:paraId="1305862D" w14:textId="77777777" w:rsidR="00936119" w:rsidRPr="00883646" w:rsidRDefault="00936119" w:rsidP="00431303">
            <w:pPr>
              <w:tabs>
                <w:tab w:val="left" w:pos="700"/>
              </w:tabs>
              <w:kinsoku w:val="0"/>
              <w:overflowPunct w:val="0"/>
              <w:rPr>
                <w:sz w:val="20"/>
                <w:szCs w:val="20"/>
              </w:rPr>
            </w:pPr>
            <w:r w:rsidRPr="00883646">
              <w:rPr>
                <w:sz w:val="20"/>
                <w:szCs w:val="20"/>
              </w:rPr>
              <w:t>Michael Montemurro</w:t>
            </w:r>
          </w:p>
        </w:tc>
        <w:tc>
          <w:tcPr>
            <w:tcW w:w="990" w:type="dxa"/>
            <w:hideMark/>
          </w:tcPr>
          <w:p w14:paraId="55F91C4D" w14:textId="77777777" w:rsidR="00936119" w:rsidRPr="00883646" w:rsidRDefault="00936119" w:rsidP="00431303">
            <w:pPr>
              <w:tabs>
                <w:tab w:val="left" w:pos="700"/>
              </w:tabs>
              <w:kinsoku w:val="0"/>
              <w:overflowPunct w:val="0"/>
              <w:rPr>
                <w:sz w:val="20"/>
                <w:szCs w:val="20"/>
              </w:rPr>
            </w:pPr>
            <w:r w:rsidRPr="00883646">
              <w:rPr>
                <w:sz w:val="20"/>
                <w:szCs w:val="20"/>
              </w:rPr>
              <w:t>4.5.11a</w:t>
            </w:r>
          </w:p>
        </w:tc>
        <w:tc>
          <w:tcPr>
            <w:tcW w:w="720" w:type="dxa"/>
            <w:hideMark/>
          </w:tcPr>
          <w:p w14:paraId="50BF9967" w14:textId="77777777" w:rsidR="00936119" w:rsidRPr="00883646" w:rsidRDefault="00936119" w:rsidP="00431303">
            <w:pPr>
              <w:tabs>
                <w:tab w:val="left" w:pos="700"/>
              </w:tabs>
              <w:kinsoku w:val="0"/>
              <w:overflowPunct w:val="0"/>
              <w:rPr>
                <w:sz w:val="20"/>
                <w:szCs w:val="20"/>
              </w:rPr>
            </w:pPr>
            <w:r w:rsidRPr="00883646">
              <w:rPr>
                <w:sz w:val="20"/>
                <w:szCs w:val="20"/>
              </w:rPr>
              <w:t>35.1</w:t>
            </w:r>
          </w:p>
        </w:tc>
        <w:tc>
          <w:tcPr>
            <w:tcW w:w="1620" w:type="dxa"/>
            <w:hideMark/>
          </w:tcPr>
          <w:p w14:paraId="616CDFAE" w14:textId="77777777" w:rsidR="00936119" w:rsidRPr="00883646" w:rsidRDefault="00936119" w:rsidP="00431303">
            <w:pPr>
              <w:tabs>
                <w:tab w:val="left" w:pos="700"/>
              </w:tabs>
              <w:kinsoku w:val="0"/>
              <w:overflowPunct w:val="0"/>
              <w:rPr>
                <w:sz w:val="20"/>
                <w:szCs w:val="20"/>
              </w:rPr>
            </w:pPr>
            <w:r w:rsidRPr="00883646">
              <w:rPr>
                <w:sz w:val="20"/>
                <w:szCs w:val="20"/>
              </w:rPr>
              <w:t>The text describing AP behavior is cumbersome for a Clause 4 description.</w:t>
            </w:r>
          </w:p>
        </w:tc>
        <w:tc>
          <w:tcPr>
            <w:tcW w:w="2880" w:type="dxa"/>
            <w:hideMark/>
          </w:tcPr>
          <w:p w14:paraId="28CDF931" w14:textId="77777777" w:rsidR="00936119" w:rsidRPr="00883646" w:rsidRDefault="00936119" w:rsidP="00431303">
            <w:pPr>
              <w:tabs>
                <w:tab w:val="left" w:pos="700"/>
              </w:tabs>
              <w:kinsoku w:val="0"/>
              <w:overflowPunct w:val="0"/>
              <w:rPr>
                <w:sz w:val="20"/>
                <w:szCs w:val="20"/>
              </w:rPr>
            </w:pPr>
            <w:r w:rsidRPr="00883646">
              <w:rPr>
                <w:sz w:val="20"/>
                <w:szCs w:val="20"/>
              </w:rPr>
              <w:t>change:</w:t>
            </w:r>
            <w:r w:rsidRPr="00883646">
              <w:rPr>
                <w:sz w:val="20"/>
                <w:szCs w:val="20"/>
              </w:rPr>
              <w:br/>
              <w:t>"APs that have NSEP priority access activated advertise this capability in Beacon and Probe Response frames. Non-AP STAs that intend to use NSEP priority access query APs that advertise NSEP priority access to gain additional details prior to association. During association, APs verify the authority of non-AP STAs to use NSEP priority access. This could be accomplished using a subscription service provider's authorization infrastructure via an SSPN interface. The AP might store the results of this authorization process locally to enable subsequent verification. AP might also use this information to confirm authority during (re)association."</w:t>
            </w:r>
            <w:r w:rsidRPr="00883646">
              <w:rPr>
                <w:sz w:val="20"/>
                <w:szCs w:val="20"/>
              </w:rPr>
              <w:br/>
              <w:t>to</w:t>
            </w:r>
            <w:r w:rsidRPr="00883646">
              <w:rPr>
                <w:sz w:val="20"/>
                <w:szCs w:val="20"/>
              </w:rPr>
              <w:br/>
              <w:t>"APs advertise this capability and authorize Non-AP STAs to use NSEP priority access. APs authorize non-AP STAs to use NSEP priority access based on locally available information or through a service provider's authorization infrastructure via an SSPN interface. The AP might cache results the authorization information locally to enable subsequent verification and use it to confirm authority during (re)association."</w:t>
            </w:r>
          </w:p>
        </w:tc>
        <w:tc>
          <w:tcPr>
            <w:tcW w:w="1435" w:type="dxa"/>
            <w:hideMark/>
          </w:tcPr>
          <w:p w14:paraId="00DDA49F" w14:textId="77777777" w:rsidR="00936119" w:rsidRPr="00883646" w:rsidRDefault="00936119" w:rsidP="00431303">
            <w:pPr>
              <w:tabs>
                <w:tab w:val="left" w:pos="700"/>
              </w:tabs>
              <w:kinsoku w:val="0"/>
              <w:overflowPunct w:val="0"/>
              <w:rPr>
                <w:b/>
                <w:sz w:val="20"/>
                <w:szCs w:val="20"/>
              </w:rPr>
            </w:pPr>
            <w:r w:rsidRPr="00883646">
              <w:rPr>
                <w:b/>
                <w:sz w:val="20"/>
                <w:szCs w:val="20"/>
              </w:rPr>
              <w:t>Revised:</w:t>
            </w:r>
          </w:p>
          <w:p w14:paraId="338EAB94" w14:textId="77777777" w:rsidR="00BE719B" w:rsidRDefault="00BE719B" w:rsidP="00431303">
            <w:pPr>
              <w:tabs>
                <w:tab w:val="left" w:pos="700"/>
              </w:tabs>
              <w:kinsoku w:val="0"/>
              <w:overflowPunct w:val="0"/>
              <w:rPr>
                <w:b/>
                <w:sz w:val="20"/>
                <w:szCs w:val="20"/>
              </w:rPr>
            </w:pPr>
          </w:p>
          <w:p w14:paraId="16E6F576" w14:textId="77777777" w:rsidR="00125D9B" w:rsidRDefault="00BE719B" w:rsidP="00431303">
            <w:pPr>
              <w:tabs>
                <w:tab w:val="left" w:pos="700"/>
              </w:tabs>
              <w:kinsoku w:val="0"/>
              <w:overflowPunct w:val="0"/>
              <w:rPr>
                <w:ins w:id="6" w:author="Das, Subir" w:date="2021-04-23T09:28:00Z"/>
                <w:b/>
                <w:sz w:val="20"/>
                <w:szCs w:val="20"/>
              </w:rPr>
            </w:pPr>
            <w:r w:rsidRPr="00BE719B">
              <w:rPr>
                <w:b/>
                <w:sz w:val="20"/>
                <w:szCs w:val="20"/>
              </w:rPr>
              <w:t xml:space="preserve">Editor: Please </w:t>
            </w:r>
          </w:p>
          <w:p w14:paraId="34D132CB" w14:textId="353130B3" w:rsidR="00BE719B" w:rsidRPr="00A0238B" w:rsidRDefault="00125D9B" w:rsidP="001E7EA7">
            <w:pPr>
              <w:tabs>
                <w:tab w:val="left" w:pos="700"/>
              </w:tabs>
              <w:kinsoku w:val="0"/>
              <w:overflowPunct w:val="0"/>
              <w:rPr>
                <w:sz w:val="20"/>
                <w:szCs w:val="20"/>
              </w:rPr>
            </w:pPr>
            <w:r>
              <w:rPr>
                <w:b/>
                <w:sz w:val="20"/>
                <w:szCs w:val="20"/>
              </w:rPr>
              <w:t xml:space="preserve">reflect the changes </w:t>
            </w:r>
            <w:del w:id="7" w:author="Das, Subir" w:date="2021-06-01T16:06:00Z">
              <w:r w:rsidR="00BE719B" w:rsidRPr="00BE719B" w:rsidDel="002B4178">
                <w:rPr>
                  <w:b/>
                  <w:sz w:val="20"/>
                  <w:szCs w:val="20"/>
                </w:rPr>
                <w:delText xml:space="preserve">replace the first </w:delText>
              </w:r>
            </w:del>
            <w:r w:rsidR="00BE719B" w:rsidRPr="00BE719B">
              <w:rPr>
                <w:b/>
                <w:sz w:val="20"/>
                <w:szCs w:val="20"/>
              </w:rPr>
              <w:t xml:space="preserve">in Clause 4.5. 11a </w:t>
            </w:r>
            <w:r w:rsidR="000A04C9">
              <w:rPr>
                <w:b/>
                <w:sz w:val="20"/>
                <w:szCs w:val="20"/>
              </w:rPr>
              <w:t xml:space="preserve">labelled </w:t>
            </w:r>
            <w:r w:rsidR="00BC1432">
              <w:rPr>
                <w:b/>
                <w:sz w:val="20"/>
                <w:szCs w:val="20"/>
              </w:rPr>
              <w:t xml:space="preserve">as </w:t>
            </w:r>
            <w:r w:rsidR="000A04C9">
              <w:rPr>
                <w:b/>
                <w:sz w:val="20"/>
                <w:szCs w:val="20"/>
              </w:rPr>
              <w:t xml:space="preserve">#2264, #1110 </w:t>
            </w:r>
          </w:p>
        </w:tc>
      </w:tr>
      <w:tr w:rsidR="00C2179A" w:rsidRPr="00EB6978" w14:paraId="08A72306" w14:textId="77777777" w:rsidTr="00EF72C7">
        <w:trPr>
          <w:trHeight w:val="1275"/>
        </w:trPr>
        <w:tc>
          <w:tcPr>
            <w:tcW w:w="625" w:type="dxa"/>
            <w:hideMark/>
          </w:tcPr>
          <w:p w14:paraId="1094D619" w14:textId="77777777" w:rsidR="00EB6978" w:rsidRPr="00A0238B" w:rsidRDefault="00EB6978" w:rsidP="00EB6978">
            <w:pPr>
              <w:tabs>
                <w:tab w:val="left" w:pos="700"/>
              </w:tabs>
              <w:kinsoku w:val="0"/>
              <w:overflowPunct w:val="0"/>
              <w:rPr>
                <w:sz w:val="20"/>
                <w:szCs w:val="20"/>
              </w:rPr>
            </w:pPr>
            <w:r w:rsidRPr="00A0238B">
              <w:rPr>
                <w:sz w:val="20"/>
                <w:szCs w:val="20"/>
              </w:rPr>
              <w:lastRenderedPageBreak/>
              <w:t>1110</w:t>
            </w:r>
          </w:p>
        </w:tc>
        <w:tc>
          <w:tcPr>
            <w:tcW w:w="1080" w:type="dxa"/>
            <w:hideMark/>
          </w:tcPr>
          <w:p w14:paraId="38E62A1D" w14:textId="77777777" w:rsidR="00EB6978" w:rsidRPr="00A0238B" w:rsidRDefault="00EB6978" w:rsidP="00EB6978">
            <w:pPr>
              <w:tabs>
                <w:tab w:val="left" w:pos="700"/>
              </w:tabs>
              <w:kinsoku w:val="0"/>
              <w:overflowPunct w:val="0"/>
              <w:rPr>
                <w:sz w:val="20"/>
                <w:szCs w:val="20"/>
              </w:rPr>
            </w:pPr>
            <w:r w:rsidRPr="00A0238B">
              <w:rPr>
                <w:sz w:val="20"/>
                <w:szCs w:val="20"/>
              </w:rPr>
              <w:t>Alfred Asterjadhi</w:t>
            </w:r>
          </w:p>
        </w:tc>
        <w:tc>
          <w:tcPr>
            <w:tcW w:w="990" w:type="dxa"/>
            <w:hideMark/>
          </w:tcPr>
          <w:p w14:paraId="70EA7ABE" w14:textId="77777777" w:rsidR="00EB6978" w:rsidRPr="00A0238B" w:rsidRDefault="00EB6978" w:rsidP="00EB6978">
            <w:pPr>
              <w:tabs>
                <w:tab w:val="left" w:pos="700"/>
              </w:tabs>
              <w:kinsoku w:val="0"/>
              <w:overflowPunct w:val="0"/>
              <w:rPr>
                <w:sz w:val="20"/>
                <w:szCs w:val="20"/>
              </w:rPr>
            </w:pPr>
            <w:r w:rsidRPr="00A0238B">
              <w:rPr>
                <w:sz w:val="20"/>
                <w:szCs w:val="20"/>
              </w:rPr>
              <w:t>4.5.11a</w:t>
            </w:r>
          </w:p>
        </w:tc>
        <w:tc>
          <w:tcPr>
            <w:tcW w:w="720" w:type="dxa"/>
            <w:hideMark/>
          </w:tcPr>
          <w:p w14:paraId="6E73AD8D" w14:textId="77777777" w:rsidR="00EB6978" w:rsidRPr="00A0238B" w:rsidRDefault="00EB6978" w:rsidP="00EB6978">
            <w:pPr>
              <w:tabs>
                <w:tab w:val="left" w:pos="700"/>
              </w:tabs>
              <w:kinsoku w:val="0"/>
              <w:overflowPunct w:val="0"/>
              <w:rPr>
                <w:sz w:val="20"/>
                <w:szCs w:val="20"/>
              </w:rPr>
            </w:pPr>
            <w:r w:rsidRPr="00A0238B">
              <w:rPr>
                <w:sz w:val="20"/>
                <w:szCs w:val="20"/>
              </w:rPr>
              <w:t>35.1</w:t>
            </w:r>
          </w:p>
        </w:tc>
        <w:tc>
          <w:tcPr>
            <w:tcW w:w="1620" w:type="dxa"/>
            <w:hideMark/>
          </w:tcPr>
          <w:p w14:paraId="66D5F507" w14:textId="77777777" w:rsidR="00EB6978" w:rsidRPr="00A0238B" w:rsidRDefault="00EB6978" w:rsidP="00EB6978">
            <w:pPr>
              <w:tabs>
                <w:tab w:val="left" w:pos="700"/>
              </w:tabs>
              <w:kinsoku w:val="0"/>
              <w:overflowPunct w:val="0"/>
              <w:rPr>
                <w:sz w:val="20"/>
                <w:szCs w:val="20"/>
              </w:rPr>
            </w:pPr>
            <w:r w:rsidRPr="00A0238B">
              <w:rPr>
                <w:sz w:val="20"/>
                <w:szCs w:val="20"/>
              </w:rPr>
              <w:t>Activation is different from capable. An AP may be capable but not activated the service yet. Suggest to clarify here.</w:t>
            </w:r>
          </w:p>
        </w:tc>
        <w:tc>
          <w:tcPr>
            <w:tcW w:w="2880" w:type="dxa"/>
            <w:hideMark/>
          </w:tcPr>
          <w:p w14:paraId="392602A8" w14:textId="77777777" w:rsidR="00EB6978" w:rsidRPr="00A0238B" w:rsidRDefault="00EB6978" w:rsidP="00EB6978">
            <w:pPr>
              <w:tabs>
                <w:tab w:val="left" w:pos="700"/>
              </w:tabs>
              <w:kinsoku w:val="0"/>
              <w:overflowPunct w:val="0"/>
              <w:rPr>
                <w:sz w:val="20"/>
                <w:szCs w:val="20"/>
              </w:rPr>
            </w:pPr>
            <w:r w:rsidRPr="00A0238B">
              <w:rPr>
                <w:sz w:val="20"/>
                <w:szCs w:val="20"/>
              </w:rPr>
              <w:t>As in comment.</w:t>
            </w:r>
          </w:p>
        </w:tc>
        <w:tc>
          <w:tcPr>
            <w:tcW w:w="1435" w:type="dxa"/>
            <w:hideMark/>
          </w:tcPr>
          <w:p w14:paraId="4124F08B" w14:textId="1E5479EE" w:rsidR="00936119" w:rsidRPr="00883646" w:rsidRDefault="00D301EE" w:rsidP="00883646">
            <w:pPr>
              <w:kinsoku w:val="0"/>
              <w:overflowPunct w:val="0"/>
              <w:ind w:left="-18"/>
              <w:rPr>
                <w:b/>
                <w:sz w:val="20"/>
                <w:szCs w:val="20"/>
              </w:rPr>
            </w:pPr>
            <w:r>
              <w:rPr>
                <w:b/>
                <w:sz w:val="20"/>
                <w:szCs w:val="20"/>
              </w:rPr>
              <w:t xml:space="preserve">Revised and addressed by CID </w:t>
            </w:r>
            <w:r w:rsidR="00936119" w:rsidRPr="00883646">
              <w:rPr>
                <w:b/>
                <w:sz w:val="20"/>
                <w:szCs w:val="20"/>
              </w:rPr>
              <w:t>#2264</w:t>
            </w:r>
          </w:p>
          <w:p w14:paraId="0240BD34" w14:textId="2047B17A" w:rsidR="009C51F0" w:rsidRPr="00883646" w:rsidRDefault="009C51F0" w:rsidP="00BE719B">
            <w:pPr>
              <w:kinsoku w:val="0"/>
              <w:overflowPunct w:val="0"/>
              <w:rPr>
                <w:sz w:val="20"/>
                <w:szCs w:val="20"/>
              </w:rPr>
            </w:pPr>
          </w:p>
        </w:tc>
      </w:tr>
      <w:tr w:rsidR="00C2179A" w:rsidRPr="00EB6978" w14:paraId="653FFA6B" w14:textId="77777777" w:rsidTr="00EF72C7">
        <w:trPr>
          <w:trHeight w:val="1785"/>
        </w:trPr>
        <w:tc>
          <w:tcPr>
            <w:tcW w:w="625" w:type="dxa"/>
            <w:hideMark/>
          </w:tcPr>
          <w:p w14:paraId="0EF75A54" w14:textId="77777777" w:rsidR="00EB6978" w:rsidRPr="00A0238B" w:rsidRDefault="00EB6978" w:rsidP="00EB6978">
            <w:pPr>
              <w:tabs>
                <w:tab w:val="left" w:pos="700"/>
              </w:tabs>
              <w:kinsoku w:val="0"/>
              <w:overflowPunct w:val="0"/>
              <w:rPr>
                <w:sz w:val="20"/>
                <w:szCs w:val="20"/>
              </w:rPr>
            </w:pPr>
            <w:r w:rsidRPr="00A0238B">
              <w:rPr>
                <w:sz w:val="20"/>
                <w:szCs w:val="20"/>
              </w:rPr>
              <w:t>1112</w:t>
            </w:r>
          </w:p>
        </w:tc>
        <w:tc>
          <w:tcPr>
            <w:tcW w:w="1080" w:type="dxa"/>
            <w:hideMark/>
          </w:tcPr>
          <w:p w14:paraId="4250F504" w14:textId="77777777" w:rsidR="00EB6978" w:rsidRPr="00A0238B" w:rsidRDefault="00EB6978" w:rsidP="00EB6978">
            <w:pPr>
              <w:tabs>
                <w:tab w:val="left" w:pos="700"/>
              </w:tabs>
              <w:kinsoku w:val="0"/>
              <w:overflowPunct w:val="0"/>
              <w:rPr>
                <w:sz w:val="20"/>
                <w:szCs w:val="20"/>
              </w:rPr>
            </w:pPr>
            <w:r w:rsidRPr="00A0238B">
              <w:rPr>
                <w:sz w:val="20"/>
                <w:szCs w:val="20"/>
              </w:rPr>
              <w:t>Alfred Asterjadhi</w:t>
            </w:r>
          </w:p>
        </w:tc>
        <w:tc>
          <w:tcPr>
            <w:tcW w:w="990" w:type="dxa"/>
            <w:hideMark/>
          </w:tcPr>
          <w:p w14:paraId="36D46100" w14:textId="77777777" w:rsidR="00EB6978" w:rsidRPr="00A0238B" w:rsidRDefault="00EB6978" w:rsidP="00EB6978">
            <w:pPr>
              <w:tabs>
                <w:tab w:val="left" w:pos="700"/>
              </w:tabs>
              <w:kinsoku w:val="0"/>
              <w:overflowPunct w:val="0"/>
              <w:rPr>
                <w:sz w:val="20"/>
                <w:szCs w:val="20"/>
              </w:rPr>
            </w:pPr>
            <w:r w:rsidRPr="00A0238B">
              <w:rPr>
                <w:sz w:val="20"/>
                <w:szCs w:val="20"/>
              </w:rPr>
              <w:t>4.5.11a</w:t>
            </w:r>
          </w:p>
        </w:tc>
        <w:tc>
          <w:tcPr>
            <w:tcW w:w="720" w:type="dxa"/>
            <w:hideMark/>
          </w:tcPr>
          <w:p w14:paraId="0C9A042F" w14:textId="77777777" w:rsidR="00EB6978" w:rsidRPr="00A0238B" w:rsidRDefault="00EB6978" w:rsidP="00EB6978">
            <w:pPr>
              <w:tabs>
                <w:tab w:val="left" w:pos="700"/>
              </w:tabs>
              <w:kinsoku w:val="0"/>
              <w:overflowPunct w:val="0"/>
              <w:rPr>
                <w:sz w:val="20"/>
                <w:szCs w:val="20"/>
              </w:rPr>
            </w:pPr>
            <w:r w:rsidRPr="00A0238B">
              <w:rPr>
                <w:sz w:val="20"/>
                <w:szCs w:val="20"/>
              </w:rPr>
              <w:t>35.23</w:t>
            </w:r>
          </w:p>
        </w:tc>
        <w:tc>
          <w:tcPr>
            <w:tcW w:w="1620" w:type="dxa"/>
            <w:hideMark/>
          </w:tcPr>
          <w:p w14:paraId="0B9F47FC" w14:textId="77777777" w:rsidR="00EB6978" w:rsidRPr="00A0238B" w:rsidRDefault="00EB6978" w:rsidP="00EB6978">
            <w:pPr>
              <w:tabs>
                <w:tab w:val="left" w:pos="700"/>
              </w:tabs>
              <w:kinsoku w:val="0"/>
              <w:overflowPunct w:val="0"/>
              <w:rPr>
                <w:sz w:val="20"/>
                <w:szCs w:val="20"/>
              </w:rPr>
            </w:pPr>
            <w:r w:rsidRPr="00A0238B">
              <w:rPr>
                <w:sz w:val="20"/>
                <w:szCs w:val="20"/>
              </w:rPr>
              <w:t>Seems odd to use another request to disable NSEP priority access. Suggest referring to a teardown frame. Similar consideration in the normative behavior subclause.</w:t>
            </w:r>
          </w:p>
        </w:tc>
        <w:tc>
          <w:tcPr>
            <w:tcW w:w="2880" w:type="dxa"/>
            <w:hideMark/>
          </w:tcPr>
          <w:p w14:paraId="789937E7" w14:textId="77777777" w:rsidR="00EB6978" w:rsidRPr="00A0238B" w:rsidRDefault="00EB6978" w:rsidP="00EB6978">
            <w:pPr>
              <w:tabs>
                <w:tab w:val="left" w:pos="700"/>
              </w:tabs>
              <w:kinsoku w:val="0"/>
              <w:overflowPunct w:val="0"/>
              <w:rPr>
                <w:sz w:val="20"/>
                <w:szCs w:val="20"/>
              </w:rPr>
            </w:pPr>
            <w:r w:rsidRPr="00A0238B">
              <w:rPr>
                <w:sz w:val="20"/>
                <w:szCs w:val="20"/>
              </w:rPr>
              <w:t>As in comment.</w:t>
            </w:r>
          </w:p>
        </w:tc>
        <w:tc>
          <w:tcPr>
            <w:tcW w:w="1435" w:type="dxa"/>
            <w:hideMark/>
          </w:tcPr>
          <w:p w14:paraId="70C30F16" w14:textId="4C898577" w:rsidR="00A0238B" w:rsidRPr="00883646" w:rsidRDefault="00172AC1" w:rsidP="00883646">
            <w:pPr>
              <w:kinsoku w:val="0"/>
              <w:overflowPunct w:val="0"/>
              <w:ind w:left="-18"/>
              <w:rPr>
                <w:b/>
                <w:sz w:val="20"/>
                <w:szCs w:val="20"/>
              </w:rPr>
            </w:pPr>
            <w:r w:rsidRPr="00883646">
              <w:rPr>
                <w:b/>
                <w:sz w:val="20"/>
                <w:szCs w:val="20"/>
              </w:rPr>
              <w:t xml:space="preserve">Revised: </w:t>
            </w:r>
          </w:p>
          <w:p w14:paraId="78463359" w14:textId="77777777" w:rsidR="00BE719B" w:rsidRDefault="00BE719B" w:rsidP="00BE719B">
            <w:pPr>
              <w:tabs>
                <w:tab w:val="left" w:pos="700"/>
              </w:tabs>
              <w:kinsoku w:val="0"/>
              <w:overflowPunct w:val="0"/>
              <w:rPr>
                <w:b/>
                <w:sz w:val="20"/>
                <w:szCs w:val="20"/>
              </w:rPr>
            </w:pPr>
          </w:p>
          <w:p w14:paraId="289C0820" w14:textId="2171D429" w:rsidR="00BE719B" w:rsidRPr="00BE719B" w:rsidRDefault="00BE719B" w:rsidP="00BE719B">
            <w:pPr>
              <w:tabs>
                <w:tab w:val="left" w:pos="700"/>
              </w:tabs>
              <w:kinsoku w:val="0"/>
              <w:overflowPunct w:val="0"/>
              <w:rPr>
                <w:b/>
                <w:sz w:val="20"/>
                <w:szCs w:val="20"/>
              </w:rPr>
            </w:pPr>
            <w:r w:rsidRPr="00BE719B">
              <w:rPr>
                <w:b/>
                <w:sz w:val="20"/>
                <w:szCs w:val="20"/>
              </w:rPr>
              <w:t xml:space="preserve">Editor: Please </w:t>
            </w:r>
            <w:r w:rsidR="000A04C9">
              <w:rPr>
                <w:b/>
                <w:sz w:val="20"/>
                <w:szCs w:val="20"/>
              </w:rPr>
              <w:t xml:space="preserve">reflect the changes </w:t>
            </w:r>
            <w:r w:rsidR="00C919E4">
              <w:rPr>
                <w:b/>
                <w:sz w:val="20"/>
                <w:szCs w:val="20"/>
              </w:rPr>
              <w:t xml:space="preserve">in Clause 4.5.11a </w:t>
            </w:r>
            <w:r w:rsidR="000A04C9">
              <w:rPr>
                <w:b/>
                <w:sz w:val="20"/>
                <w:szCs w:val="20"/>
              </w:rPr>
              <w:t>labelled as #1112</w:t>
            </w:r>
          </w:p>
          <w:p w14:paraId="2902A350" w14:textId="4C209371" w:rsidR="009C51F0" w:rsidRPr="00883646" w:rsidRDefault="009C51F0" w:rsidP="002D0967">
            <w:pPr>
              <w:kinsoku w:val="0"/>
              <w:overflowPunct w:val="0"/>
              <w:rPr>
                <w:sz w:val="20"/>
                <w:szCs w:val="20"/>
              </w:rPr>
            </w:pPr>
          </w:p>
        </w:tc>
      </w:tr>
      <w:tr w:rsidR="00C2179A" w:rsidRPr="00EB6978" w14:paraId="2B883584" w14:textId="77777777" w:rsidTr="00EF72C7">
        <w:trPr>
          <w:trHeight w:val="1785"/>
        </w:trPr>
        <w:tc>
          <w:tcPr>
            <w:tcW w:w="625" w:type="dxa"/>
            <w:hideMark/>
          </w:tcPr>
          <w:p w14:paraId="6276CA36" w14:textId="77777777" w:rsidR="00EB6978" w:rsidRPr="00883646" w:rsidRDefault="00EB6978" w:rsidP="00EB6978">
            <w:pPr>
              <w:tabs>
                <w:tab w:val="left" w:pos="700"/>
              </w:tabs>
              <w:kinsoku w:val="0"/>
              <w:overflowPunct w:val="0"/>
              <w:rPr>
                <w:sz w:val="20"/>
                <w:szCs w:val="20"/>
              </w:rPr>
            </w:pPr>
            <w:r w:rsidRPr="00883646">
              <w:rPr>
                <w:sz w:val="20"/>
                <w:szCs w:val="20"/>
              </w:rPr>
              <w:t>1721</w:t>
            </w:r>
          </w:p>
        </w:tc>
        <w:tc>
          <w:tcPr>
            <w:tcW w:w="1080" w:type="dxa"/>
            <w:hideMark/>
          </w:tcPr>
          <w:p w14:paraId="023876AD" w14:textId="77777777" w:rsidR="00EB6978" w:rsidRPr="00883646" w:rsidRDefault="00EB6978" w:rsidP="00EB6978">
            <w:pPr>
              <w:tabs>
                <w:tab w:val="left" w:pos="700"/>
              </w:tabs>
              <w:kinsoku w:val="0"/>
              <w:overflowPunct w:val="0"/>
              <w:rPr>
                <w:sz w:val="20"/>
                <w:szCs w:val="20"/>
              </w:rPr>
            </w:pPr>
            <w:r w:rsidRPr="00883646">
              <w:rPr>
                <w:sz w:val="20"/>
                <w:szCs w:val="20"/>
              </w:rPr>
              <w:t>Hanseul Hong</w:t>
            </w:r>
          </w:p>
        </w:tc>
        <w:tc>
          <w:tcPr>
            <w:tcW w:w="990" w:type="dxa"/>
            <w:hideMark/>
          </w:tcPr>
          <w:p w14:paraId="4B2D8464" w14:textId="77777777" w:rsidR="00EB6978" w:rsidRPr="00883646" w:rsidRDefault="00EB6978" w:rsidP="00EB6978">
            <w:pPr>
              <w:tabs>
                <w:tab w:val="left" w:pos="700"/>
              </w:tabs>
              <w:kinsoku w:val="0"/>
              <w:overflowPunct w:val="0"/>
              <w:rPr>
                <w:sz w:val="20"/>
                <w:szCs w:val="20"/>
              </w:rPr>
            </w:pPr>
            <w:r w:rsidRPr="00883646">
              <w:rPr>
                <w:sz w:val="20"/>
                <w:szCs w:val="20"/>
              </w:rPr>
              <w:t>4.5.11a</w:t>
            </w:r>
          </w:p>
        </w:tc>
        <w:tc>
          <w:tcPr>
            <w:tcW w:w="720" w:type="dxa"/>
            <w:hideMark/>
          </w:tcPr>
          <w:p w14:paraId="2C3CDD5A" w14:textId="77777777" w:rsidR="00EB6978" w:rsidRPr="00883646" w:rsidRDefault="00EB6978" w:rsidP="00EB6978">
            <w:pPr>
              <w:tabs>
                <w:tab w:val="left" w:pos="700"/>
              </w:tabs>
              <w:kinsoku w:val="0"/>
              <w:overflowPunct w:val="0"/>
              <w:rPr>
                <w:sz w:val="20"/>
                <w:szCs w:val="20"/>
              </w:rPr>
            </w:pPr>
            <w:r w:rsidRPr="00883646">
              <w:rPr>
                <w:sz w:val="20"/>
                <w:szCs w:val="20"/>
              </w:rPr>
              <w:t>35.1</w:t>
            </w:r>
          </w:p>
        </w:tc>
        <w:tc>
          <w:tcPr>
            <w:tcW w:w="1620" w:type="dxa"/>
            <w:hideMark/>
          </w:tcPr>
          <w:p w14:paraId="36049B30" w14:textId="77777777" w:rsidR="00EB6978" w:rsidRPr="00883646" w:rsidRDefault="00EB6978" w:rsidP="00EB6978">
            <w:pPr>
              <w:tabs>
                <w:tab w:val="left" w:pos="700"/>
              </w:tabs>
              <w:kinsoku w:val="0"/>
              <w:overflowPunct w:val="0"/>
              <w:rPr>
                <w:sz w:val="20"/>
                <w:szCs w:val="20"/>
              </w:rPr>
            </w:pPr>
            <w:r w:rsidRPr="00883646">
              <w:rPr>
                <w:sz w:val="20"/>
                <w:szCs w:val="20"/>
              </w:rPr>
              <w:t>The main description of negotiation process and corresponding operation is described in Clause 35.10. Specify if the AP and non-AP STA are EHT AP and EHT non-AP STA</w:t>
            </w:r>
          </w:p>
        </w:tc>
        <w:tc>
          <w:tcPr>
            <w:tcW w:w="2880" w:type="dxa"/>
            <w:hideMark/>
          </w:tcPr>
          <w:p w14:paraId="69C263F1" w14:textId="77777777" w:rsidR="00EB6978" w:rsidRPr="00883646" w:rsidRDefault="00EB6978" w:rsidP="00EB6978">
            <w:pPr>
              <w:tabs>
                <w:tab w:val="left" w:pos="700"/>
              </w:tabs>
              <w:kinsoku w:val="0"/>
              <w:overflowPunct w:val="0"/>
              <w:rPr>
                <w:sz w:val="20"/>
                <w:szCs w:val="20"/>
              </w:rPr>
            </w:pPr>
            <w:r w:rsidRPr="00883646">
              <w:rPr>
                <w:sz w:val="20"/>
                <w:szCs w:val="20"/>
              </w:rPr>
              <w:t>As in the comment</w:t>
            </w:r>
          </w:p>
        </w:tc>
        <w:tc>
          <w:tcPr>
            <w:tcW w:w="1435" w:type="dxa"/>
            <w:hideMark/>
          </w:tcPr>
          <w:p w14:paraId="307C0482" w14:textId="64642BC7" w:rsidR="00EB6978" w:rsidRPr="00883646" w:rsidRDefault="00083710" w:rsidP="00EB6978">
            <w:pPr>
              <w:tabs>
                <w:tab w:val="left" w:pos="700"/>
              </w:tabs>
              <w:kinsoku w:val="0"/>
              <w:overflowPunct w:val="0"/>
              <w:rPr>
                <w:b/>
                <w:sz w:val="20"/>
                <w:szCs w:val="20"/>
              </w:rPr>
            </w:pPr>
            <w:r>
              <w:rPr>
                <w:b/>
                <w:sz w:val="20"/>
                <w:szCs w:val="20"/>
              </w:rPr>
              <w:t>Revised.</w:t>
            </w:r>
            <w:r w:rsidR="00D301EE">
              <w:rPr>
                <w:b/>
                <w:sz w:val="20"/>
                <w:szCs w:val="20"/>
              </w:rPr>
              <w:t xml:space="preserve"> </w:t>
            </w:r>
          </w:p>
          <w:p w14:paraId="2D06AA5B" w14:textId="77777777" w:rsidR="00883646" w:rsidRDefault="00883646">
            <w:pPr>
              <w:tabs>
                <w:tab w:val="left" w:pos="700"/>
              </w:tabs>
              <w:kinsoku w:val="0"/>
              <w:overflowPunct w:val="0"/>
              <w:rPr>
                <w:sz w:val="20"/>
                <w:szCs w:val="20"/>
              </w:rPr>
            </w:pPr>
          </w:p>
          <w:p w14:paraId="615DFF7F" w14:textId="21D73E3E" w:rsidR="00340760" w:rsidRPr="00083710" w:rsidRDefault="00083710">
            <w:pPr>
              <w:tabs>
                <w:tab w:val="left" w:pos="700"/>
              </w:tabs>
              <w:kinsoku w:val="0"/>
              <w:overflowPunct w:val="0"/>
              <w:rPr>
                <w:b/>
                <w:sz w:val="20"/>
                <w:szCs w:val="20"/>
              </w:rPr>
            </w:pPr>
            <w:r w:rsidRPr="00083710">
              <w:rPr>
                <w:b/>
                <w:sz w:val="20"/>
                <w:szCs w:val="20"/>
              </w:rPr>
              <w:t xml:space="preserve">Editor: </w:t>
            </w:r>
            <w:del w:id="8" w:author="Das, Subir" w:date="2021-06-01T16:13:00Z">
              <w:r w:rsidR="00D301EE" w:rsidRPr="00083710" w:rsidDel="00F32651">
                <w:rPr>
                  <w:b/>
                  <w:sz w:val="20"/>
                  <w:szCs w:val="20"/>
                </w:rPr>
                <w:delText xml:space="preserve">Changes are made </w:delText>
              </w:r>
              <w:r w:rsidRPr="00083710" w:rsidDel="00F32651">
                <w:rPr>
                  <w:b/>
                  <w:sz w:val="20"/>
                  <w:szCs w:val="20"/>
                </w:rPr>
                <w:delText xml:space="preserve">in all </w:delText>
              </w:r>
              <w:r w:rsidR="00D301EE" w:rsidRPr="00083710" w:rsidDel="00F32651">
                <w:rPr>
                  <w:b/>
                  <w:sz w:val="20"/>
                  <w:szCs w:val="20"/>
                </w:rPr>
                <w:delText>NSEP clauses</w:delText>
              </w:r>
              <w:r w:rsidRPr="00083710" w:rsidDel="00F32651">
                <w:rPr>
                  <w:b/>
                  <w:sz w:val="20"/>
                  <w:szCs w:val="20"/>
                </w:rPr>
                <w:delText xml:space="preserve">. </w:delText>
              </w:r>
            </w:del>
            <w:r w:rsidR="000A04C9">
              <w:rPr>
                <w:b/>
                <w:sz w:val="20"/>
                <w:szCs w:val="20"/>
              </w:rPr>
              <w:t>Please reflect the changes labelled as #1721</w:t>
            </w:r>
          </w:p>
          <w:p w14:paraId="5C8AA36A" w14:textId="77777777" w:rsidR="00083710" w:rsidRDefault="00083710">
            <w:pPr>
              <w:tabs>
                <w:tab w:val="left" w:pos="700"/>
              </w:tabs>
              <w:kinsoku w:val="0"/>
              <w:overflowPunct w:val="0"/>
              <w:rPr>
                <w:sz w:val="20"/>
                <w:szCs w:val="20"/>
              </w:rPr>
            </w:pPr>
          </w:p>
          <w:p w14:paraId="6180F6C8" w14:textId="04B465A3" w:rsidR="00083710" w:rsidRPr="00A0238B" w:rsidRDefault="00083710">
            <w:pPr>
              <w:tabs>
                <w:tab w:val="left" w:pos="700"/>
              </w:tabs>
              <w:kinsoku w:val="0"/>
              <w:overflowPunct w:val="0"/>
              <w:rPr>
                <w:sz w:val="20"/>
                <w:szCs w:val="20"/>
              </w:rPr>
            </w:pPr>
          </w:p>
        </w:tc>
      </w:tr>
      <w:tr w:rsidR="00C2179A" w:rsidRPr="00340760" w14:paraId="551390C0" w14:textId="77777777" w:rsidTr="00EF72C7">
        <w:trPr>
          <w:trHeight w:val="1020"/>
        </w:trPr>
        <w:tc>
          <w:tcPr>
            <w:tcW w:w="625" w:type="dxa"/>
            <w:hideMark/>
          </w:tcPr>
          <w:p w14:paraId="2379E125" w14:textId="77777777" w:rsidR="00EB6978" w:rsidRPr="00883646" w:rsidRDefault="00EB6978" w:rsidP="00EB6978">
            <w:pPr>
              <w:tabs>
                <w:tab w:val="left" w:pos="700"/>
              </w:tabs>
              <w:kinsoku w:val="0"/>
              <w:overflowPunct w:val="0"/>
              <w:rPr>
                <w:sz w:val="20"/>
                <w:szCs w:val="20"/>
              </w:rPr>
            </w:pPr>
            <w:r w:rsidRPr="00883646">
              <w:rPr>
                <w:sz w:val="20"/>
                <w:szCs w:val="20"/>
              </w:rPr>
              <w:t>1722</w:t>
            </w:r>
          </w:p>
        </w:tc>
        <w:tc>
          <w:tcPr>
            <w:tcW w:w="1080" w:type="dxa"/>
            <w:hideMark/>
          </w:tcPr>
          <w:p w14:paraId="15BF1A44" w14:textId="77777777" w:rsidR="00EB6978" w:rsidRPr="00883646" w:rsidRDefault="00EB6978" w:rsidP="00EB6978">
            <w:pPr>
              <w:tabs>
                <w:tab w:val="left" w:pos="700"/>
              </w:tabs>
              <w:kinsoku w:val="0"/>
              <w:overflowPunct w:val="0"/>
              <w:rPr>
                <w:sz w:val="20"/>
                <w:szCs w:val="20"/>
              </w:rPr>
            </w:pPr>
            <w:r w:rsidRPr="00883646">
              <w:rPr>
                <w:sz w:val="20"/>
                <w:szCs w:val="20"/>
              </w:rPr>
              <w:t>Hanseul Hong</w:t>
            </w:r>
          </w:p>
        </w:tc>
        <w:tc>
          <w:tcPr>
            <w:tcW w:w="990" w:type="dxa"/>
            <w:hideMark/>
          </w:tcPr>
          <w:p w14:paraId="5F5F63AA" w14:textId="77777777" w:rsidR="00EB6978" w:rsidRPr="00883646" w:rsidRDefault="00EB6978" w:rsidP="00EB6978">
            <w:pPr>
              <w:tabs>
                <w:tab w:val="left" w:pos="700"/>
              </w:tabs>
              <w:kinsoku w:val="0"/>
              <w:overflowPunct w:val="0"/>
              <w:rPr>
                <w:sz w:val="20"/>
                <w:szCs w:val="20"/>
              </w:rPr>
            </w:pPr>
            <w:r w:rsidRPr="00883646">
              <w:rPr>
                <w:sz w:val="20"/>
                <w:szCs w:val="20"/>
              </w:rPr>
              <w:t>4.5.11a</w:t>
            </w:r>
          </w:p>
        </w:tc>
        <w:tc>
          <w:tcPr>
            <w:tcW w:w="720" w:type="dxa"/>
            <w:hideMark/>
          </w:tcPr>
          <w:p w14:paraId="697F5D1A" w14:textId="77777777" w:rsidR="00EB6978" w:rsidRPr="00883646" w:rsidRDefault="00EB6978" w:rsidP="00EB6978">
            <w:pPr>
              <w:tabs>
                <w:tab w:val="left" w:pos="700"/>
              </w:tabs>
              <w:kinsoku w:val="0"/>
              <w:overflowPunct w:val="0"/>
              <w:rPr>
                <w:sz w:val="20"/>
                <w:szCs w:val="20"/>
              </w:rPr>
            </w:pPr>
            <w:r w:rsidRPr="00883646">
              <w:rPr>
                <w:sz w:val="20"/>
                <w:szCs w:val="20"/>
              </w:rPr>
              <w:t>35.22</w:t>
            </w:r>
          </w:p>
        </w:tc>
        <w:tc>
          <w:tcPr>
            <w:tcW w:w="1620" w:type="dxa"/>
            <w:hideMark/>
          </w:tcPr>
          <w:p w14:paraId="5623A14F" w14:textId="77777777" w:rsidR="00EB6978" w:rsidRPr="00883646" w:rsidRDefault="00EB6978" w:rsidP="00EB6978">
            <w:pPr>
              <w:tabs>
                <w:tab w:val="left" w:pos="700"/>
              </w:tabs>
              <w:kinsoku w:val="0"/>
              <w:overflowPunct w:val="0"/>
              <w:rPr>
                <w:sz w:val="20"/>
                <w:szCs w:val="20"/>
              </w:rPr>
            </w:pPr>
            <w:r w:rsidRPr="00883646">
              <w:rPr>
                <w:sz w:val="20"/>
                <w:szCs w:val="20"/>
              </w:rPr>
              <w:t>The detailed operation will be included in Clause 35.10.3. Add the referece for 'preferential treatment'</w:t>
            </w:r>
          </w:p>
        </w:tc>
        <w:tc>
          <w:tcPr>
            <w:tcW w:w="2880" w:type="dxa"/>
            <w:hideMark/>
          </w:tcPr>
          <w:p w14:paraId="2FF03EFF" w14:textId="77777777" w:rsidR="00EB6978" w:rsidRPr="00883646" w:rsidRDefault="00EB6978" w:rsidP="00EB6978">
            <w:pPr>
              <w:tabs>
                <w:tab w:val="left" w:pos="700"/>
              </w:tabs>
              <w:kinsoku w:val="0"/>
              <w:overflowPunct w:val="0"/>
              <w:rPr>
                <w:sz w:val="20"/>
                <w:szCs w:val="20"/>
              </w:rPr>
            </w:pPr>
            <w:r w:rsidRPr="00883646">
              <w:rPr>
                <w:sz w:val="20"/>
                <w:szCs w:val="20"/>
              </w:rPr>
              <w:t>Add 'as described in 35.10.3 (NSEP priority access procedure)' after 'preferential treatment'</w:t>
            </w:r>
          </w:p>
        </w:tc>
        <w:tc>
          <w:tcPr>
            <w:tcW w:w="1435" w:type="dxa"/>
            <w:hideMark/>
          </w:tcPr>
          <w:p w14:paraId="36476934" w14:textId="4F170866" w:rsidR="00EB6978" w:rsidRPr="00306395" w:rsidRDefault="00EB6978" w:rsidP="00EB6978">
            <w:pPr>
              <w:tabs>
                <w:tab w:val="left" w:pos="700"/>
              </w:tabs>
              <w:kinsoku w:val="0"/>
              <w:overflowPunct w:val="0"/>
              <w:rPr>
                <w:b/>
                <w:sz w:val="20"/>
                <w:szCs w:val="20"/>
              </w:rPr>
            </w:pPr>
            <w:r w:rsidRPr="00306395">
              <w:rPr>
                <w:b/>
                <w:sz w:val="20"/>
                <w:szCs w:val="20"/>
              </w:rPr>
              <w:t>Accept</w:t>
            </w:r>
            <w:r w:rsidR="00340760" w:rsidRPr="00306395">
              <w:rPr>
                <w:b/>
                <w:sz w:val="20"/>
                <w:szCs w:val="20"/>
              </w:rPr>
              <w:t>ed</w:t>
            </w:r>
            <w:r w:rsidR="00DA02FF">
              <w:rPr>
                <w:b/>
                <w:sz w:val="20"/>
                <w:szCs w:val="20"/>
              </w:rPr>
              <w:t>.</w:t>
            </w:r>
          </w:p>
          <w:p w14:paraId="40E64FA1" w14:textId="77777777" w:rsidR="00340760" w:rsidRPr="00883646" w:rsidRDefault="00340760" w:rsidP="00EB6978">
            <w:pPr>
              <w:tabs>
                <w:tab w:val="left" w:pos="700"/>
              </w:tabs>
              <w:kinsoku w:val="0"/>
              <w:overflowPunct w:val="0"/>
              <w:rPr>
                <w:sz w:val="20"/>
                <w:szCs w:val="20"/>
              </w:rPr>
            </w:pPr>
          </w:p>
          <w:p w14:paraId="7FF8A80D" w14:textId="1F15F410" w:rsidR="00340760" w:rsidRPr="00BD1C7D" w:rsidRDefault="00682B06" w:rsidP="00FB1384">
            <w:pPr>
              <w:tabs>
                <w:tab w:val="left" w:pos="700"/>
              </w:tabs>
              <w:kinsoku w:val="0"/>
              <w:overflowPunct w:val="0"/>
              <w:rPr>
                <w:b/>
                <w:sz w:val="20"/>
                <w:szCs w:val="20"/>
              </w:rPr>
            </w:pPr>
            <w:r>
              <w:rPr>
                <w:b/>
                <w:sz w:val="20"/>
                <w:szCs w:val="20"/>
              </w:rPr>
              <w:t xml:space="preserve">Editor: </w:t>
            </w:r>
            <w:ins w:id="9" w:author="Das, Subir" w:date="2021-06-01T16:19:00Z">
              <w:r w:rsidR="00F32651">
                <w:rPr>
                  <w:b/>
                  <w:sz w:val="20"/>
                  <w:szCs w:val="20"/>
                </w:rPr>
                <w:t xml:space="preserve">Please </w:t>
              </w:r>
            </w:ins>
            <w:ins w:id="10" w:author="Das, Subir" w:date="2021-06-01T16:20:00Z">
              <w:r w:rsidR="00F32651">
                <w:rPr>
                  <w:b/>
                  <w:sz w:val="20"/>
                  <w:szCs w:val="20"/>
                </w:rPr>
                <w:t>reflect</w:t>
              </w:r>
            </w:ins>
            <w:ins w:id="11" w:author="Das, Subir" w:date="2021-06-01T16:19:00Z">
              <w:r w:rsidR="00F32651">
                <w:rPr>
                  <w:b/>
                  <w:sz w:val="20"/>
                  <w:szCs w:val="20"/>
                </w:rPr>
                <w:t xml:space="preserve"> </w:t>
              </w:r>
            </w:ins>
            <w:ins w:id="12" w:author="Das, Subir" w:date="2021-06-01T16:20:00Z">
              <w:r w:rsidR="00F32651">
                <w:rPr>
                  <w:b/>
                  <w:sz w:val="20"/>
                  <w:szCs w:val="20"/>
                </w:rPr>
                <w:t xml:space="preserve">the changes </w:t>
              </w:r>
            </w:ins>
            <w:del w:id="13" w:author="Das, Subir" w:date="2021-06-01T16:20:00Z">
              <w:r w:rsidR="000A04C9" w:rsidDel="00F32651">
                <w:rPr>
                  <w:b/>
                  <w:sz w:val="20"/>
                  <w:szCs w:val="20"/>
                </w:rPr>
                <w:delText xml:space="preserve">Proposed text is added </w:delText>
              </w:r>
            </w:del>
            <w:r w:rsidR="00C919E4">
              <w:rPr>
                <w:b/>
                <w:sz w:val="20"/>
                <w:szCs w:val="20"/>
              </w:rPr>
              <w:t xml:space="preserve">in </w:t>
            </w:r>
            <w:r w:rsidR="000A04C9">
              <w:rPr>
                <w:b/>
                <w:sz w:val="20"/>
                <w:szCs w:val="20"/>
              </w:rPr>
              <w:t>Clause 4.5.11a, labelled as #1722</w:t>
            </w:r>
          </w:p>
          <w:p w14:paraId="2E0212E9" w14:textId="77777777" w:rsidR="00BD1C7D" w:rsidRDefault="00BD1C7D" w:rsidP="00FB1384">
            <w:pPr>
              <w:tabs>
                <w:tab w:val="left" w:pos="700"/>
              </w:tabs>
              <w:kinsoku w:val="0"/>
              <w:overflowPunct w:val="0"/>
              <w:rPr>
                <w:sz w:val="20"/>
                <w:szCs w:val="20"/>
              </w:rPr>
            </w:pPr>
          </w:p>
          <w:p w14:paraId="2EAD9AAC" w14:textId="324F1FCB" w:rsidR="00BD1C7D" w:rsidRPr="00883646" w:rsidRDefault="00BD1C7D" w:rsidP="00682B06">
            <w:pPr>
              <w:tabs>
                <w:tab w:val="left" w:pos="700"/>
              </w:tabs>
              <w:kinsoku w:val="0"/>
              <w:overflowPunct w:val="0"/>
              <w:rPr>
                <w:sz w:val="20"/>
                <w:szCs w:val="20"/>
              </w:rPr>
            </w:pPr>
          </w:p>
        </w:tc>
      </w:tr>
      <w:tr w:rsidR="00C2179A" w:rsidRPr="00EB6978" w14:paraId="1D7CF574" w14:textId="77777777" w:rsidTr="00EF72C7">
        <w:trPr>
          <w:trHeight w:val="1020"/>
        </w:trPr>
        <w:tc>
          <w:tcPr>
            <w:tcW w:w="625" w:type="dxa"/>
            <w:hideMark/>
          </w:tcPr>
          <w:p w14:paraId="6AA4EE8A" w14:textId="77777777" w:rsidR="00EB6978" w:rsidRPr="00883646" w:rsidRDefault="00EB6978" w:rsidP="00EB6978">
            <w:pPr>
              <w:tabs>
                <w:tab w:val="left" w:pos="700"/>
              </w:tabs>
              <w:kinsoku w:val="0"/>
              <w:overflowPunct w:val="0"/>
              <w:rPr>
                <w:sz w:val="20"/>
                <w:szCs w:val="20"/>
              </w:rPr>
            </w:pPr>
            <w:r w:rsidRPr="00883646">
              <w:rPr>
                <w:sz w:val="20"/>
                <w:szCs w:val="20"/>
              </w:rPr>
              <w:t>1820</w:t>
            </w:r>
          </w:p>
        </w:tc>
        <w:tc>
          <w:tcPr>
            <w:tcW w:w="1080" w:type="dxa"/>
            <w:hideMark/>
          </w:tcPr>
          <w:p w14:paraId="54600756" w14:textId="77777777" w:rsidR="00EB6978" w:rsidRPr="00883646" w:rsidRDefault="00EB6978" w:rsidP="00EB6978">
            <w:pPr>
              <w:tabs>
                <w:tab w:val="left" w:pos="700"/>
              </w:tabs>
              <w:kinsoku w:val="0"/>
              <w:overflowPunct w:val="0"/>
              <w:rPr>
                <w:sz w:val="20"/>
                <w:szCs w:val="20"/>
              </w:rPr>
            </w:pPr>
            <w:r w:rsidRPr="00883646">
              <w:rPr>
                <w:sz w:val="20"/>
                <w:szCs w:val="20"/>
              </w:rPr>
              <w:t>James Yee</w:t>
            </w:r>
          </w:p>
        </w:tc>
        <w:tc>
          <w:tcPr>
            <w:tcW w:w="990" w:type="dxa"/>
            <w:hideMark/>
          </w:tcPr>
          <w:p w14:paraId="03065AF8" w14:textId="77777777" w:rsidR="00EB6978" w:rsidRPr="00883646" w:rsidRDefault="00EB6978" w:rsidP="00EB6978">
            <w:pPr>
              <w:tabs>
                <w:tab w:val="left" w:pos="700"/>
              </w:tabs>
              <w:kinsoku w:val="0"/>
              <w:overflowPunct w:val="0"/>
              <w:rPr>
                <w:sz w:val="20"/>
                <w:szCs w:val="20"/>
              </w:rPr>
            </w:pPr>
            <w:r w:rsidRPr="00883646">
              <w:rPr>
                <w:sz w:val="20"/>
                <w:szCs w:val="20"/>
              </w:rPr>
              <w:t>4.5.11a</w:t>
            </w:r>
          </w:p>
        </w:tc>
        <w:tc>
          <w:tcPr>
            <w:tcW w:w="720" w:type="dxa"/>
            <w:hideMark/>
          </w:tcPr>
          <w:p w14:paraId="25DC7EB6" w14:textId="77777777" w:rsidR="00EB6978" w:rsidRPr="00883646" w:rsidRDefault="00EB6978" w:rsidP="00EB6978">
            <w:pPr>
              <w:tabs>
                <w:tab w:val="left" w:pos="700"/>
              </w:tabs>
              <w:kinsoku w:val="0"/>
              <w:overflowPunct w:val="0"/>
              <w:rPr>
                <w:sz w:val="20"/>
                <w:szCs w:val="20"/>
              </w:rPr>
            </w:pPr>
            <w:r w:rsidRPr="00883646">
              <w:rPr>
                <w:sz w:val="20"/>
                <w:szCs w:val="20"/>
              </w:rPr>
              <w:t>35.22</w:t>
            </w:r>
          </w:p>
        </w:tc>
        <w:tc>
          <w:tcPr>
            <w:tcW w:w="1620" w:type="dxa"/>
            <w:hideMark/>
          </w:tcPr>
          <w:p w14:paraId="16F5E2D0" w14:textId="77777777" w:rsidR="00EB6978" w:rsidRPr="00883646" w:rsidRDefault="00EB6978" w:rsidP="00EB6978">
            <w:pPr>
              <w:tabs>
                <w:tab w:val="left" w:pos="700"/>
              </w:tabs>
              <w:kinsoku w:val="0"/>
              <w:overflowPunct w:val="0"/>
              <w:rPr>
                <w:sz w:val="20"/>
                <w:szCs w:val="20"/>
              </w:rPr>
            </w:pPr>
            <w:r w:rsidRPr="00883646">
              <w:rPr>
                <w:sz w:val="20"/>
                <w:szCs w:val="20"/>
              </w:rPr>
              <w:t>"preferential treatment" is ambiguous and should be replaced with a more accurate description.</w:t>
            </w:r>
          </w:p>
        </w:tc>
        <w:tc>
          <w:tcPr>
            <w:tcW w:w="2880" w:type="dxa"/>
            <w:hideMark/>
          </w:tcPr>
          <w:p w14:paraId="720B161C" w14:textId="77777777" w:rsidR="00EB6978" w:rsidRPr="00883646" w:rsidRDefault="00EB6978" w:rsidP="00EB6978">
            <w:pPr>
              <w:tabs>
                <w:tab w:val="left" w:pos="700"/>
              </w:tabs>
              <w:kinsoku w:val="0"/>
              <w:overflowPunct w:val="0"/>
              <w:rPr>
                <w:sz w:val="20"/>
                <w:szCs w:val="20"/>
              </w:rPr>
            </w:pPr>
            <w:r w:rsidRPr="00883646">
              <w:rPr>
                <w:sz w:val="20"/>
                <w:szCs w:val="20"/>
              </w:rPr>
              <w:t>As suggested</w:t>
            </w:r>
          </w:p>
        </w:tc>
        <w:tc>
          <w:tcPr>
            <w:tcW w:w="1435" w:type="dxa"/>
            <w:hideMark/>
          </w:tcPr>
          <w:p w14:paraId="166D387E" w14:textId="32AE4780" w:rsidR="00340760" w:rsidRPr="00306395" w:rsidRDefault="00DA02FF" w:rsidP="00EB6978">
            <w:pPr>
              <w:tabs>
                <w:tab w:val="left" w:pos="700"/>
              </w:tabs>
              <w:kinsoku w:val="0"/>
              <w:overflowPunct w:val="0"/>
              <w:rPr>
                <w:b/>
                <w:sz w:val="20"/>
                <w:szCs w:val="20"/>
              </w:rPr>
            </w:pPr>
            <w:r>
              <w:rPr>
                <w:b/>
                <w:sz w:val="20"/>
                <w:szCs w:val="20"/>
              </w:rPr>
              <w:t>Revised.</w:t>
            </w:r>
          </w:p>
          <w:p w14:paraId="19678587" w14:textId="46E56031" w:rsidR="00340760" w:rsidRDefault="00340760" w:rsidP="00EB6978">
            <w:pPr>
              <w:tabs>
                <w:tab w:val="left" w:pos="700"/>
              </w:tabs>
              <w:kinsoku w:val="0"/>
              <w:overflowPunct w:val="0"/>
              <w:rPr>
                <w:sz w:val="20"/>
                <w:szCs w:val="20"/>
              </w:rPr>
            </w:pPr>
          </w:p>
          <w:p w14:paraId="2E5C1421" w14:textId="5415BA63" w:rsidR="00340760" w:rsidRPr="00A0238B" w:rsidRDefault="00BD1C7D" w:rsidP="00BC1432">
            <w:pPr>
              <w:tabs>
                <w:tab w:val="left" w:pos="700"/>
              </w:tabs>
              <w:kinsoku w:val="0"/>
              <w:overflowPunct w:val="0"/>
              <w:rPr>
                <w:sz w:val="20"/>
                <w:szCs w:val="20"/>
              </w:rPr>
            </w:pPr>
            <w:r w:rsidRPr="00BD1C7D">
              <w:rPr>
                <w:b/>
                <w:sz w:val="20"/>
                <w:szCs w:val="20"/>
              </w:rPr>
              <w:t xml:space="preserve">Editor: Please </w:t>
            </w:r>
            <w:r w:rsidR="00BC1432">
              <w:rPr>
                <w:b/>
                <w:sz w:val="20"/>
                <w:szCs w:val="20"/>
              </w:rPr>
              <w:t xml:space="preserve">reflect the changes </w:t>
            </w:r>
            <w:r>
              <w:rPr>
                <w:b/>
                <w:sz w:val="20"/>
                <w:szCs w:val="20"/>
              </w:rPr>
              <w:t xml:space="preserve">in </w:t>
            </w:r>
            <w:r w:rsidRPr="00BD1C7D">
              <w:rPr>
                <w:b/>
                <w:sz w:val="20"/>
                <w:szCs w:val="20"/>
              </w:rPr>
              <w:t>Clause 4.5.11a</w:t>
            </w:r>
            <w:r>
              <w:rPr>
                <w:b/>
                <w:sz w:val="20"/>
                <w:szCs w:val="20"/>
              </w:rPr>
              <w:t xml:space="preserve"> </w:t>
            </w:r>
            <w:r w:rsidR="00BC1432">
              <w:rPr>
                <w:b/>
                <w:sz w:val="20"/>
                <w:szCs w:val="20"/>
              </w:rPr>
              <w:t>labelled as #1820</w:t>
            </w:r>
          </w:p>
        </w:tc>
      </w:tr>
      <w:tr w:rsidR="00C2179A" w:rsidRPr="00EB6978" w14:paraId="2C049FEB" w14:textId="77777777" w:rsidTr="00EF72C7">
        <w:trPr>
          <w:trHeight w:val="2295"/>
        </w:trPr>
        <w:tc>
          <w:tcPr>
            <w:tcW w:w="625" w:type="dxa"/>
            <w:hideMark/>
          </w:tcPr>
          <w:p w14:paraId="5DE13735" w14:textId="77777777" w:rsidR="00EB6978" w:rsidRPr="00883646" w:rsidRDefault="00EB6978" w:rsidP="00EB6978">
            <w:pPr>
              <w:tabs>
                <w:tab w:val="left" w:pos="700"/>
              </w:tabs>
              <w:kinsoku w:val="0"/>
              <w:overflowPunct w:val="0"/>
              <w:rPr>
                <w:sz w:val="20"/>
                <w:szCs w:val="20"/>
              </w:rPr>
            </w:pPr>
            <w:r w:rsidRPr="00883646">
              <w:rPr>
                <w:sz w:val="20"/>
                <w:szCs w:val="20"/>
              </w:rPr>
              <w:lastRenderedPageBreak/>
              <w:t>2257</w:t>
            </w:r>
          </w:p>
        </w:tc>
        <w:tc>
          <w:tcPr>
            <w:tcW w:w="1080" w:type="dxa"/>
            <w:hideMark/>
          </w:tcPr>
          <w:p w14:paraId="240FE4D1" w14:textId="77777777" w:rsidR="00EB6978" w:rsidRPr="00883646" w:rsidRDefault="00EB6978" w:rsidP="00EB6978">
            <w:pPr>
              <w:tabs>
                <w:tab w:val="left" w:pos="700"/>
              </w:tabs>
              <w:kinsoku w:val="0"/>
              <w:overflowPunct w:val="0"/>
              <w:rPr>
                <w:sz w:val="20"/>
                <w:szCs w:val="20"/>
              </w:rPr>
            </w:pPr>
            <w:r w:rsidRPr="00883646">
              <w:rPr>
                <w:sz w:val="20"/>
                <w:szCs w:val="20"/>
              </w:rPr>
              <w:t>Michael Montemurro</w:t>
            </w:r>
          </w:p>
        </w:tc>
        <w:tc>
          <w:tcPr>
            <w:tcW w:w="990" w:type="dxa"/>
            <w:hideMark/>
          </w:tcPr>
          <w:p w14:paraId="10C9E35F" w14:textId="77777777" w:rsidR="00EB6978" w:rsidRPr="00883646" w:rsidRDefault="00EB6978" w:rsidP="00EB6978">
            <w:pPr>
              <w:tabs>
                <w:tab w:val="left" w:pos="700"/>
              </w:tabs>
              <w:kinsoku w:val="0"/>
              <w:overflowPunct w:val="0"/>
              <w:rPr>
                <w:sz w:val="20"/>
                <w:szCs w:val="20"/>
              </w:rPr>
            </w:pPr>
            <w:r w:rsidRPr="00883646">
              <w:rPr>
                <w:sz w:val="20"/>
                <w:szCs w:val="20"/>
              </w:rPr>
              <w:t>3.1</w:t>
            </w:r>
          </w:p>
        </w:tc>
        <w:tc>
          <w:tcPr>
            <w:tcW w:w="720" w:type="dxa"/>
            <w:hideMark/>
          </w:tcPr>
          <w:p w14:paraId="2C2464E4" w14:textId="77777777" w:rsidR="00EB6978" w:rsidRPr="00883646" w:rsidRDefault="00EB6978" w:rsidP="00EB6978">
            <w:pPr>
              <w:tabs>
                <w:tab w:val="left" w:pos="700"/>
              </w:tabs>
              <w:kinsoku w:val="0"/>
              <w:overflowPunct w:val="0"/>
              <w:rPr>
                <w:sz w:val="20"/>
                <w:szCs w:val="20"/>
              </w:rPr>
            </w:pPr>
            <w:r w:rsidRPr="00883646">
              <w:rPr>
                <w:sz w:val="20"/>
                <w:szCs w:val="20"/>
              </w:rPr>
              <w:t>29.9</w:t>
            </w:r>
          </w:p>
        </w:tc>
        <w:tc>
          <w:tcPr>
            <w:tcW w:w="1620" w:type="dxa"/>
            <w:hideMark/>
          </w:tcPr>
          <w:p w14:paraId="0B3F4D35" w14:textId="77777777" w:rsidR="00EB6978" w:rsidRPr="00883646" w:rsidRDefault="00EB6978" w:rsidP="00EB6978">
            <w:pPr>
              <w:tabs>
                <w:tab w:val="left" w:pos="700"/>
              </w:tabs>
              <w:kinsoku w:val="0"/>
              <w:overflowPunct w:val="0"/>
              <w:rPr>
                <w:sz w:val="20"/>
                <w:szCs w:val="20"/>
              </w:rPr>
            </w:pPr>
            <w:r w:rsidRPr="00883646">
              <w:rPr>
                <w:sz w:val="20"/>
                <w:szCs w:val="20"/>
              </w:rPr>
              <w:t>The definition could be improved. This term describes access, not traffic.</w:t>
            </w:r>
          </w:p>
        </w:tc>
        <w:tc>
          <w:tcPr>
            <w:tcW w:w="2880" w:type="dxa"/>
            <w:hideMark/>
          </w:tcPr>
          <w:p w14:paraId="16819D95" w14:textId="77777777" w:rsidR="00EB6978" w:rsidRPr="00883646" w:rsidRDefault="00EB6978" w:rsidP="00EB6978">
            <w:pPr>
              <w:tabs>
                <w:tab w:val="left" w:pos="700"/>
              </w:tabs>
              <w:kinsoku w:val="0"/>
              <w:overflowPunct w:val="0"/>
              <w:rPr>
                <w:sz w:val="20"/>
                <w:szCs w:val="20"/>
              </w:rPr>
            </w:pPr>
            <w:r w:rsidRPr="00883646">
              <w:rPr>
                <w:sz w:val="20"/>
                <w:szCs w:val="20"/>
              </w:rPr>
              <w:t xml:space="preserve">Replace "On-demand capability that provides higher priority to traffic generated by authorized non-access point (AP) stations(STA) and to </w:t>
            </w:r>
            <w:r w:rsidRPr="00883646">
              <w:rPr>
                <w:rFonts w:ascii="Malgun Gothic" w:eastAsia="Malgun Gothic" w:hAnsi="Malgun Gothic" w:cs="Malgun Gothic" w:hint="eastAsia"/>
                <w:sz w:val="20"/>
                <w:szCs w:val="20"/>
              </w:rPr>
              <w:t>ﾠ</w:t>
            </w:r>
            <w:r w:rsidRPr="00883646">
              <w:rPr>
                <w:sz w:val="20"/>
                <w:szCs w:val="20"/>
              </w:rPr>
              <w:t>traffic destined for authorized non-AP STAs."</w:t>
            </w:r>
            <w:r w:rsidRPr="00883646">
              <w:rPr>
                <w:sz w:val="20"/>
                <w:szCs w:val="20"/>
              </w:rPr>
              <w:br/>
              <w:t>with</w:t>
            </w:r>
            <w:r w:rsidRPr="00883646">
              <w:rPr>
                <w:sz w:val="20"/>
                <w:szCs w:val="20"/>
              </w:rPr>
              <w:br/>
              <w:t>"An on-demand capability that allows an access point (AP) to authorize a non-access point (AP) stations (STA) to communicate National Security and Emergency Preparedness (NSEP) traffic."</w:t>
            </w:r>
          </w:p>
        </w:tc>
        <w:tc>
          <w:tcPr>
            <w:tcW w:w="1435" w:type="dxa"/>
            <w:hideMark/>
          </w:tcPr>
          <w:p w14:paraId="09277538" w14:textId="63098059" w:rsidR="00EB6978" w:rsidRDefault="00EA756F" w:rsidP="00EA756F">
            <w:pPr>
              <w:tabs>
                <w:tab w:val="left" w:pos="700"/>
              </w:tabs>
              <w:kinsoku w:val="0"/>
              <w:overflowPunct w:val="0"/>
              <w:rPr>
                <w:b/>
                <w:sz w:val="20"/>
                <w:szCs w:val="20"/>
              </w:rPr>
            </w:pPr>
            <w:r w:rsidRPr="00306395">
              <w:rPr>
                <w:b/>
                <w:sz w:val="20"/>
                <w:szCs w:val="20"/>
              </w:rPr>
              <w:t>Revised:</w:t>
            </w:r>
          </w:p>
          <w:p w14:paraId="7E8DB33D" w14:textId="31074338" w:rsidR="000B774F" w:rsidRDefault="000B774F" w:rsidP="00EA756F">
            <w:pPr>
              <w:tabs>
                <w:tab w:val="left" w:pos="700"/>
              </w:tabs>
              <w:kinsoku w:val="0"/>
              <w:overflowPunct w:val="0"/>
              <w:rPr>
                <w:b/>
                <w:sz w:val="20"/>
                <w:szCs w:val="20"/>
              </w:rPr>
            </w:pPr>
          </w:p>
          <w:p w14:paraId="70724F75" w14:textId="77A1F92E" w:rsidR="00BC1432" w:rsidRDefault="000B774F" w:rsidP="00EA756F">
            <w:pPr>
              <w:tabs>
                <w:tab w:val="left" w:pos="700"/>
              </w:tabs>
              <w:kinsoku w:val="0"/>
              <w:overflowPunct w:val="0"/>
              <w:rPr>
                <w:b/>
                <w:sz w:val="20"/>
                <w:szCs w:val="20"/>
              </w:rPr>
            </w:pPr>
            <w:r>
              <w:rPr>
                <w:b/>
                <w:sz w:val="20"/>
                <w:szCs w:val="20"/>
              </w:rPr>
              <w:t>Editor: Please re</w:t>
            </w:r>
            <w:r w:rsidR="00BC1432">
              <w:rPr>
                <w:b/>
                <w:sz w:val="20"/>
                <w:szCs w:val="20"/>
              </w:rPr>
              <w:t xml:space="preserve">flect the changes </w:t>
            </w:r>
          </w:p>
          <w:p w14:paraId="3B543BFF" w14:textId="529AE97F" w:rsidR="00EA756F" w:rsidRPr="00883646" w:rsidRDefault="006979E7" w:rsidP="00BC1432">
            <w:pPr>
              <w:tabs>
                <w:tab w:val="left" w:pos="700"/>
              </w:tabs>
              <w:kinsoku w:val="0"/>
              <w:overflowPunct w:val="0"/>
              <w:rPr>
                <w:sz w:val="20"/>
                <w:szCs w:val="20"/>
              </w:rPr>
            </w:pPr>
            <w:r>
              <w:rPr>
                <w:b/>
                <w:sz w:val="20"/>
                <w:szCs w:val="20"/>
              </w:rPr>
              <w:t xml:space="preserve">in Clause 3.1 </w:t>
            </w:r>
            <w:r w:rsidR="00BC1432">
              <w:rPr>
                <w:b/>
                <w:sz w:val="20"/>
                <w:szCs w:val="20"/>
              </w:rPr>
              <w:t xml:space="preserve">labelled as #2257. </w:t>
            </w:r>
          </w:p>
          <w:p w14:paraId="56BECD2F" w14:textId="77777777" w:rsidR="00EA756F" w:rsidRPr="00883646" w:rsidRDefault="00EA756F" w:rsidP="00EA756F">
            <w:pPr>
              <w:tabs>
                <w:tab w:val="left" w:pos="700"/>
              </w:tabs>
              <w:kinsoku w:val="0"/>
              <w:overflowPunct w:val="0"/>
              <w:rPr>
                <w:sz w:val="20"/>
                <w:szCs w:val="20"/>
              </w:rPr>
            </w:pPr>
          </w:p>
          <w:p w14:paraId="058720DE" w14:textId="739C51D4" w:rsidR="00EA756F" w:rsidRPr="00A0238B" w:rsidRDefault="00EA756F" w:rsidP="00340760">
            <w:pPr>
              <w:tabs>
                <w:tab w:val="left" w:pos="700"/>
              </w:tabs>
              <w:kinsoku w:val="0"/>
              <w:overflowPunct w:val="0"/>
              <w:rPr>
                <w:sz w:val="20"/>
                <w:szCs w:val="20"/>
              </w:rPr>
            </w:pPr>
          </w:p>
        </w:tc>
      </w:tr>
      <w:tr w:rsidR="00EA756F" w:rsidRPr="00EB6978" w14:paraId="183B77E8" w14:textId="77777777" w:rsidTr="00EF72C7">
        <w:trPr>
          <w:trHeight w:val="1530"/>
        </w:trPr>
        <w:tc>
          <w:tcPr>
            <w:tcW w:w="625" w:type="dxa"/>
            <w:hideMark/>
          </w:tcPr>
          <w:p w14:paraId="5838BC3C" w14:textId="77777777" w:rsidR="00EA756F" w:rsidRPr="00883646" w:rsidRDefault="00EA756F" w:rsidP="00D54520">
            <w:pPr>
              <w:tabs>
                <w:tab w:val="left" w:pos="700"/>
              </w:tabs>
              <w:kinsoku w:val="0"/>
              <w:overflowPunct w:val="0"/>
              <w:rPr>
                <w:sz w:val="20"/>
                <w:szCs w:val="20"/>
              </w:rPr>
            </w:pPr>
            <w:r w:rsidRPr="00883646">
              <w:rPr>
                <w:sz w:val="20"/>
                <w:szCs w:val="20"/>
              </w:rPr>
              <w:t>3345</w:t>
            </w:r>
          </w:p>
        </w:tc>
        <w:tc>
          <w:tcPr>
            <w:tcW w:w="1080" w:type="dxa"/>
            <w:hideMark/>
          </w:tcPr>
          <w:p w14:paraId="139A201E" w14:textId="77777777" w:rsidR="00EA756F" w:rsidRPr="00883646" w:rsidRDefault="00EA756F" w:rsidP="00D54520">
            <w:pPr>
              <w:tabs>
                <w:tab w:val="left" w:pos="700"/>
              </w:tabs>
              <w:kinsoku w:val="0"/>
              <w:overflowPunct w:val="0"/>
              <w:rPr>
                <w:sz w:val="20"/>
                <w:szCs w:val="20"/>
              </w:rPr>
            </w:pPr>
            <w:r w:rsidRPr="00883646">
              <w:rPr>
                <w:sz w:val="20"/>
                <w:szCs w:val="20"/>
              </w:rPr>
              <w:t>Zhiqiang Han</w:t>
            </w:r>
          </w:p>
        </w:tc>
        <w:tc>
          <w:tcPr>
            <w:tcW w:w="990" w:type="dxa"/>
            <w:hideMark/>
          </w:tcPr>
          <w:p w14:paraId="1ACEDBF8" w14:textId="77777777" w:rsidR="00EA756F" w:rsidRPr="00883646" w:rsidRDefault="00EA756F" w:rsidP="00D54520">
            <w:pPr>
              <w:tabs>
                <w:tab w:val="left" w:pos="700"/>
              </w:tabs>
              <w:kinsoku w:val="0"/>
              <w:overflowPunct w:val="0"/>
              <w:rPr>
                <w:sz w:val="20"/>
                <w:szCs w:val="20"/>
              </w:rPr>
            </w:pPr>
            <w:r w:rsidRPr="00883646">
              <w:rPr>
                <w:sz w:val="20"/>
                <w:szCs w:val="20"/>
              </w:rPr>
              <w:t>3.1</w:t>
            </w:r>
          </w:p>
        </w:tc>
        <w:tc>
          <w:tcPr>
            <w:tcW w:w="720" w:type="dxa"/>
            <w:hideMark/>
          </w:tcPr>
          <w:p w14:paraId="0CD96DFF" w14:textId="77777777" w:rsidR="00EA756F" w:rsidRPr="00883646" w:rsidRDefault="00EA756F" w:rsidP="00D54520">
            <w:pPr>
              <w:tabs>
                <w:tab w:val="left" w:pos="700"/>
              </w:tabs>
              <w:kinsoku w:val="0"/>
              <w:overflowPunct w:val="0"/>
              <w:rPr>
                <w:sz w:val="20"/>
                <w:szCs w:val="20"/>
              </w:rPr>
            </w:pPr>
            <w:r w:rsidRPr="00883646">
              <w:rPr>
                <w:sz w:val="20"/>
                <w:szCs w:val="20"/>
              </w:rPr>
              <w:t>29.10</w:t>
            </w:r>
          </w:p>
        </w:tc>
        <w:tc>
          <w:tcPr>
            <w:tcW w:w="1620" w:type="dxa"/>
            <w:hideMark/>
          </w:tcPr>
          <w:p w14:paraId="0C5D8C42" w14:textId="77777777" w:rsidR="00EA756F" w:rsidRPr="00883646" w:rsidRDefault="00EA756F" w:rsidP="00D54520">
            <w:pPr>
              <w:tabs>
                <w:tab w:val="left" w:pos="700"/>
              </w:tabs>
              <w:kinsoku w:val="0"/>
              <w:overflowPunct w:val="0"/>
              <w:rPr>
                <w:sz w:val="20"/>
                <w:szCs w:val="20"/>
              </w:rPr>
            </w:pPr>
            <w:r w:rsidRPr="00883646">
              <w:rPr>
                <w:sz w:val="20"/>
                <w:szCs w:val="20"/>
              </w:rPr>
              <w:t>This definition conflicts with the following one(NSEP Traffic). Based on the definition of NSEP traffic, it's better to change "and" to "or".</w:t>
            </w:r>
          </w:p>
        </w:tc>
        <w:tc>
          <w:tcPr>
            <w:tcW w:w="2880" w:type="dxa"/>
            <w:hideMark/>
          </w:tcPr>
          <w:p w14:paraId="7BDA716D" w14:textId="77777777" w:rsidR="00EA756F" w:rsidRPr="00883646" w:rsidRDefault="00EA756F" w:rsidP="00D54520">
            <w:pPr>
              <w:tabs>
                <w:tab w:val="left" w:pos="700"/>
              </w:tabs>
              <w:kinsoku w:val="0"/>
              <w:overflowPunct w:val="0"/>
              <w:rPr>
                <w:sz w:val="20"/>
                <w:szCs w:val="20"/>
              </w:rPr>
            </w:pPr>
            <w:r w:rsidRPr="00883646">
              <w:rPr>
                <w:sz w:val="20"/>
                <w:szCs w:val="20"/>
              </w:rPr>
              <w:t>as the comment</w:t>
            </w:r>
          </w:p>
        </w:tc>
        <w:tc>
          <w:tcPr>
            <w:tcW w:w="1435" w:type="dxa"/>
            <w:hideMark/>
          </w:tcPr>
          <w:p w14:paraId="063E5E4F" w14:textId="216BF0F9" w:rsidR="00EA756F" w:rsidRPr="00306395" w:rsidRDefault="00EA756F" w:rsidP="00D54520">
            <w:pPr>
              <w:tabs>
                <w:tab w:val="left" w:pos="700"/>
              </w:tabs>
              <w:kinsoku w:val="0"/>
              <w:overflowPunct w:val="0"/>
              <w:rPr>
                <w:b/>
                <w:sz w:val="20"/>
                <w:szCs w:val="20"/>
              </w:rPr>
            </w:pPr>
            <w:r w:rsidRPr="00306395">
              <w:rPr>
                <w:b/>
                <w:sz w:val="20"/>
                <w:szCs w:val="20"/>
              </w:rPr>
              <w:t>Revised</w:t>
            </w:r>
            <w:r w:rsidR="00EB5EB4" w:rsidRPr="00306395">
              <w:rPr>
                <w:b/>
                <w:sz w:val="20"/>
                <w:szCs w:val="20"/>
              </w:rPr>
              <w:t xml:space="preserve"> and </w:t>
            </w:r>
            <w:r w:rsidR="00DA02FF">
              <w:rPr>
                <w:b/>
                <w:sz w:val="20"/>
                <w:szCs w:val="20"/>
              </w:rPr>
              <w:t xml:space="preserve">addressed </w:t>
            </w:r>
            <w:r w:rsidR="00EB5EB4" w:rsidRPr="00306395">
              <w:rPr>
                <w:b/>
                <w:sz w:val="20"/>
                <w:szCs w:val="20"/>
              </w:rPr>
              <w:t xml:space="preserve">by </w:t>
            </w:r>
            <w:r w:rsidR="00DA02FF">
              <w:rPr>
                <w:b/>
                <w:sz w:val="20"/>
                <w:szCs w:val="20"/>
              </w:rPr>
              <w:t xml:space="preserve">CID </w:t>
            </w:r>
            <w:r w:rsidR="00EB5EB4" w:rsidRPr="00306395">
              <w:rPr>
                <w:b/>
                <w:sz w:val="20"/>
                <w:szCs w:val="20"/>
              </w:rPr>
              <w:t>#2257</w:t>
            </w:r>
          </w:p>
          <w:p w14:paraId="21B4ABFB" w14:textId="77777777" w:rsidR="00EA756F" w:rsidRPr="00883646" w:rsidRDefault="00EA756F" w:rsidP="00D54520">
            <w:pPr>
              <w:tabs>
                <w:tab w:val="left" w:pos="700"/>
              </w:tabs>
              <w:kinsoku w:val="0"/>
              <w:overflowPunct w:val="0"/>
              <w:rPr>
                <w:sz w:val="20"/>
                <w:szCs w:val="20"/>
              </w:rPr>
            </w:pPr>
          </w:p>
          <w:p w14:paraId="38AB21C6" w14:textId="368DD97B" w:rsidR="00EA756F" w:rsidRPr="00A0238B" w:rsidRDefault="00EA756F" w:rsidP="00C64694">
            <w:pPr>
              <w:tabs>
                <w:tab w:val="left" w:pos="700"/>
              </w:tabs>
              <w:kinsoku w:val="0"/>
              <w:overflowPunct w:val="0"/>
              <w:rPr>
                <w:sz w:val="20"/>
                <w:szCs w:val="20"/>
              </w:rPr>
            </w:pPr>
          </w:p>
        </w:tc>
      </w:tr>
      <w:tr w:rsidR="00C2179A" w:rsidRPr="00EB6978" w14:paraId="6497C7F5" w14:textId="77777777" w:rsidTr="00EF72C7">
        <w:trPr>
          <w:trHeight w:val="1020"/>
        </w:trPr>
        <w:tc>
          <w:tcPr>
            <w:tcW w:w="625" w:type="dxa"/>
            <w:hideMark/>
          </w:tcPr>
          <w:p w14:paraId="4877C7D9" w14:textId="77777777" w:rsidR="00EB6978" w:rsidRPr="00883646" w:rsidRDefault="00EB6978" w:rsidP="00EB6978">
            <w:pPr>
              <w:tabs>
                <w:tab w:val="left" w:pos="700"/>
              </w:tabs>
              <w:kinsoku w:val="0"/>
              <w:overflowPunct w:val="0"/>
              <w:rPr>
                <w:sz w:val="20"/>
                <w:szCs w:val="20"/>
              </w:rPr>
            </w:pPr>
            <w:r w:rsidRPr="00883646">
              <w:rPr>
                <w:sz w:val="20"/>
                <w:szCs w:val="20"/>
              </w:rPr>
              <w:t>2258</w:t>
            </w:r>
          </w:p>
        </w:tc>
        <w:tc>
          <w:tcPr>
            <w:tcW w:w="1080" w:type="dxa"/>
            <w:hideMark/>
          </w:tcPr>
          <w:p w14:paraId="363AA2A1" w14:textId="77777777" w:rsidR="00EB6978" w:rsidRPr="00883646" w:rsidRDefault="00EB6978" w:rsidP="00EB6978">
            <w:pPr>
              <w:tabs>
                <w:tab w:val="left" w:pos="700"/>
              </w:tabs>
              <w:kinsoku w:val="0"/>
              <w:overflowPunct w:val="0"/>
              <w:rPr>
                <w:sz w:val="20"/>
                <w:szCs w:val="20"/>
              </w:rPr>
            </w:pPr>
            <w:r w:rsidRPr="00883646">
              <w:rPr>
                <w:sz w:val="20"/>
                <w:szCs w:val="20"/>
              </w:rPr>
              <w:t>Michael Montemurro</w:t>
            </w:r>
          </w:p>
        </w:tc>
        <w:tc>
          <w:tcPr>
            <w:tcW w:w="990" w:type="dxa"/>
            <w:hideMark/>
          </w:tcPr>
          <w:p w14:paraId="027DC951" w14:textId="77777777" w:rsidR="00EB6978" w:rsidRPr="00883646" w:rsidRDefault="00EB6978" w:rsidP="00EB6978">
            <w:pPr>
              <w:tabs>
                <w:tab w:val="left" w:pos="700"/>
              </w:tabs>
              <w:kinsoku w:val="0"/>
              <w:overflowPunct w:val="0"/>
              <w:rPr>
                <w:sz w:val="20"/>
                <w:szCs w:val="20"/>
              </w:rPr>
            </w:pPr>
            <w:r w:rsidRPr="00883646">
              <w:rPr>
                <w:sz w:val="20"/>
                <w:szCs w:val="20"/>
              </w:rPr>
              <w:t>3.1</w:t>
            </w:r>
          </w:p>
        </w:tc>
        <w:tc>
          <w:tcPr>
            <w:tcW w:w="720" w:type="dxa"/>
            <w:hideMark/>
          </w:tcPr>
          <w:p w14:paraId="2EA0DF33" w14:textId="77777777" w:rsidR="00EB6978" w:rsidRPr="00883646" w:rsidRDefault="00EB6978" w:rsidP="00EB6978">
            <w:pPr>
              <w:tabs>
                <w:tab w:val="left" w:pos="700"/>
              </w:tabs>
              <w:kinsoku w:val="0"/>
              <w:overflowPunct w:val="0"/>
              <w:rPr>
                <w:sz w:val="20"/>
                <w:szCs w:val="20"/>
              </w:rPr>
            </w:pPr>
            <w:r w:rsidRPr="00883646">
              <w:rPr>
                <w:sz w:val="20"/>
                <w:szCs w:val="20"/>
              </w:rPr>
              <w:t>29.15</w:t>
            </w:r>
          </w:p>
        </w:tc>
        <w:tc>
          <w:tcPr>
            <w:tcW w:w="1620" w:type="dxa"/>
            <w:hideMark/>
          </w:tcPr>
          <w:p w14:paraId="6C9F78E6" w14:textId="77777777" w:rsidR="00EB6978" w:rsidRPr="00883646" w:rsidRDefault="00EB6978" w:rsidP="00EB6978">
            <w:pPr>
              <w:tabs>
                <w:tab w:val="left" w:pos="700"/>
              </w:tabs>
              <w:kinsoku w:val="0"/>
              <w:overflowPunct w:val="0"/>
              <w:rPr>
                <w:sz w:val="20"/>
                <w:szCs w:val="20"/>
              </w:rPr>
            </w:pPr>
            <w:r w:rsidRPr="00883646">
              <w:rPr>
                <w:sz w:val="20"/>
                <w:szCs w:val="20"/>
              </w:rPr>
              <w:t>Change enabled to authorized</w:t>
            </w:r>
          </w:p>
        </w:tc>
        <w:tc>
          <w:tcPr>
            <w:tcW w:w="2880" w:type="dxa"/>
            <w:hideMark/>
          </w:tcPr>
          <w:p w14:paraId="3CEE0A70" w14:textId="77777777" w:rsidR="00EB6978" w:rsidRPr="00883646" w:rsidRDefault="00EB6978" w:rsidP="00EB6978">
            <w:pPr>
              <w:tabs>
                <w:tab w:val="left" w:pos="700"/>
              </w:tabs>
              <w:kinsoku w:val="0"/>
              <w:overflowPunct w:val="0"/>
              <w:rPr>
                <w:sz w:val="20"/>
                <w:szCs w:val="20"/>
              </w:rPr>
            </w:pPr>
            <w:r w:rsidRPr="00883646">
              <w:rPr>
                <w:sz w:val="20"/>
                <w:szCs w:val="20"/>
              </w:rPr>
              <w:t>Change "enabled" to "authorized"</w:t>
            </w:r>
          </w:p>
        </w:tc>
        <w:tc>
          <w:tcPr>
            <w:tcW w:w="1435" w:type="dxa"/>
            <w:hideMark/>
          </w:tcPr>
          <w:p w14:paraId="67E3A08D" w14:textId="29A5EE0C" w:rsidR="00340760" w:rsidRDefault="00340760" w:rsidP="00EB6978">
            <w:pPr>
              <w:tabs>
                <w:tab w:val="left" w:pos="700"/>
              </w:tabs>
              <w:kinsoku w:val="0"/>
              <w:overflowPunct w:val="0"/>
              <w:rPr>
                <w:b/>
                <w:sz w:val="20"/>
                <w:szCs w:val="20"/>
              </w:rPr>
            </w:pPr>
            <w:r w:rsidRPr="00306395">
              <w:rPr>
                <w:b/>
                <w:sz w:val="20"/>
                <w:szCs w:val="20"/>
              </w:rPr>
              <w:t>Revised</w:t>
            </w:r>
            <w:r w:rsidR="00A07C52" w:rsidRPr="00306395">
              <w:rPr>
                <w:b/>
                <w:sz w:val="20"/>
                <w:szCs w:val="20"/>
              </w:rPr>
              <w:t xml:space="preserve">: </w:t>
            </w:r>
          </w:p>
          <w:p w14:paraId="1EE3D1E5" w14:textId="77777777" w:rsidR="00D30823" w:rsidRDefault="00D30823" w:rsidP="00234745">
            <w:pPr>
              <w:tabs>
                <w:tab w:val="left" w:pos="700"/>
              </w:tabs>
              <w:kinsoku w:val="0"/>
              <w:overflowPunct w:val="0"/>
              <w:rPr>
                <w:b/>
                <w:sz w:val="20"/>
                <w:szCs w:val="20"/>
              </w:rPr>
            </w:pPr>
          </w:p>
          <w:p w14:paraId="1594830D" w14:textId="1D93B11F" w:rsidR="00234745" w:rsidRPr="00306395" w:rsidRDefault="00234745" w:rsidP="00234745">
            <w:pPr>
              <w:tabs>
                <w:tab w:val="left" w:pos="700"/>
              </w:tabs>
              <w:kinsoku w:val="0"/>
              <w:overflowPunct w:val="0"/>
              <w:rPr>
                <w:b/>
                <w:sz w:val="20"/>
                <w:szCs w:val="20"/>
              </w:rPr>
            </w:pPr>
            <w:r>
              <w:rPr>
                <w:b/>
                <w:sz w:val="20"/>
                <w:szCs w:val="20"/>
              </w:rPr>
              <w:t xml:space="preserve">Editor: Please </w:t>
            </w:r>
            <w:r w:rsidR="00BC1432">
              <w:rPr>
                <w:b/>
                <w:sz w:val="20"/>
                <w:szCs w:val="20"/>
              </w:rPr>
              <w:t xml:space="preserve">reflect the changes </w:t>
            </w:r>
            <w:r w:rsidR="00C919E4">
              <w:rPr>
                <w:b/>
                <w:sz w:val="20"/>
                <w:szCs w:val="20"/>
              </w:rPr>
              <w:t>i</w:t>
            </w:r>
            <w:r>
              <w:rPr>
                <w:b/>
                <w:sz w:val="20"/>
                <w:szCs w:val="20"/>
              </w:rPr>
              <w:t>n</w:t>
            </w:r>
            <w:r w:rsidR="00BC1432">
              <w:rPr>
                <w:b/>
                <w:sz w:val="20"/>
                <w:szCs w:val="20"/>
              </w:rPr>
              <w:t xml:space="preserve"> Clause 3.1 labelled as #2258</w:t>
            </w:r>
          </w:p>
          <w:p w14:paraId="5DAA1767" w14:textId="77777777" w:rsidR="00234745" w:rsidRPr="00306395" w:rsidRDefault="00234745" w:rsidP="00EB6978">
            <w:pPr>
              <w:tabs>
                <w:tab w:val="left" w:pos="700"/>
              </w:tabs>
              <w:kinsoku w:val="0"/>
              <w:overflowPunct w:val="0"/>
              <w:rPr>
                <w:b/>
                <w:sz w:val="20"/>
                <w:szCs w:val="20"/>
              </w:rPr>
            </w:pPr>
          </w:p>
          <w:p w14:paraId="13134055" w14:textId="44390C4D" w:rsidR="00EB6978" w:rsidRPr="00234745" w:rsidRDefault="00EB6978" w:rsidP="002D0967"/>
        </w:tc>
      </w:tr>
      <w:tr w:rsidR="00C2179A" w:rsidRPr="00EB6978" w14:paraId="2DAE8C63" w14:textId="77777777" w:rsidTr="00EF72C7">
        <w:trPr>
          <w:trHeight w:val="800"/>
        </w:trPr>
        <w:tc>
          <w:tcPr>
            <w:tcW w:w="625" w:type="dxa"/>
            <w:hideMark/>
          </w:tcPr>
          <w:p w14:paraId="01519563" w14:textId="77777777" w:rsidR="00EB6978" w:rsidRPr="00883646" w:rsidRDefault="00EB6978" w:rsidP="00EB6978">
            <w:pPr>
              <w:tabs>
                <w:tab w:val="left" w:pos="700"/>
              </w:tabs>
              <w:kinsoku w:val="0"/>
              <w:overflowPunct w:val="0"/>
              <w:rPr>
                <w:sz w:val="20"/>
                <w:szCs w:val="20"/>
              </w:rPr>
            </w:pPr>
            <w:r w:rsidRPr="00883646">
              <w:rPr>
                <w:sz w:val="20"/>
                <w:szCs w:val="20"/>
              </w:rPr>
              <w:t>2265</w:t>
            </w:r>
          </w:p>
        </w:tc>
        <w:tc>
          <w:tcPr>
            <w:tcW w:w="1080" w:type="dxa"/>
            <w:hideMark/>
          </w:tcPr>
          <w:p w14:paraId="31DCAC51" w14:textId="77777777" w:rsidR="00EB6978" w:rsidRPr="00883646" w:rsidRDefault="00EB6978" w:rsidP="00EB6978">
            <w:pPr>
              <w:tabs>
                <w:tab w:val="left" w:pos="700"/>
              </w:tabs>
              <w:kinsoku w:val="0"/>
              <w:overflowPunct w:val="0"/>
              <w:rPr>
                <w:sz w:val="20"/>
                <w:szCs w:val="20"/>
              </w:rPr>
            </w:pPr>
            <w:r w:rsidRPr="00883646">
              <w:rPr>
                <w:sz w:val="20"/>
                <w:szCs w:val="20"/>
              </w:rPr>
              <w:t>Michael Montemurro</w:t>
            </w:r>
          </w:p>
        </w:tc>
        <w:tc>
          <w:tcPr>
            <w:tcW w:w="990" w:type="dxa"/>
            <w:hideMark/>
          </w:tcPr>
          <w:p w14:paraId="79CB5F7D" w14:textId="77777777" w:rsidR="00EB6978" w:rsidRPr="00883646" w:rsidRDefault="00EB6978" w:rsidP="00EB6978">
            <w:pPr>
              <w:tabs>
                <w:tab w:val="left" w:pos="700"/>
              </w:tabs>
              <w:kinsoku w:val="0"/>
              <w:overflowPunct w:val="0"/>
              <w:rPr>
                <w:sz w:val="20"/>
                <w:szCs w:val="20"/>
              </w:rPr>
            </w:pPr>
            <w:r w:rsidRPr="00883646">
              <w:rPr>
                <w:sz w:val="20"/>
                <w:szCs w:val="20"/>
              </w:rPr>
              <w:t>4.5.11a</w:t>
            </w:r>
          </w:p>
        </w:tc>
        <w:tc>
          <w:tcPr>
            <w:tcW w:w="720" w:type="dxa"/>
            <w:hideMark/>
          </w:tcPr>
          <w:p w14:paraId="0A1B2F5E" w14:textId="77777777" w:rsidR="00EB6978" w:rsidRPr="00883646" w:rsidRDefault="00EB6978" w:rsidP="00EB6978">
            <w:pPr>
              <w:tabs>
                <w:tab w:val="left" w:pos="700"/>
              </w:tabs>
              <w:kinsoku w:val="0"/>
              <w:overflowPunct w:val="0"/>
              <w:rPr>
                <w:sz w:val="20"/>
                <w:szCs w:val="20"/>
              </w:rPr>
            </w:pPr>
            <w:r w:rsidRPr="00883646">
              <w:rPr>
                <w:sz w:val="20"/>
                <w:szCs w:val="20"/>
              </w:rPr>
              <w:t>35.11</w:t>
            </w:r>
          </w:p>
        </w:tc>
        <w:tc>
          <w:tcPr>
            <w:tcW w:w="1620" w:type="dxa"/>
            <w:hideMark/>
          </w:tcPr>
          <w:p w14:paraId="4FF4E910" w14:textId="77777777" w:rsidR="00EB6978" w:rsidRPr="00883646" w:rsidRDefault="00EB6978" w:rsidP="00EB6978">
            <w:pPr>
              <w:tabs>
                <w:tab w:val="left" w:pos="700"/>
              </w:tabs>
              <w:kinsoku w:val="0"/>
              <w:overflowPunct w:val="0"/>
              <w:rPr>
                <w:sz w:val="20"/>
                <w:szCs w:val="20"/>
              </w:rPr>
            </w:pPr>
            <w:r w:rsidRPr="00883646">
              <w:rPr>
                <w:sz w:val="20"/>
                <w:szCs w:val="20"/>
              </w:rPr>
              <w:t>The note is not required and the text can be clearer.</w:t>
            </w:r>
          </w:p>
        </w:tc>
        <w:tc>
          <w:tcPr>
            <w:tcW w:w="2880" w:type="dxa"/>
            <w:hideMark/>
          </w:tcPr>
          <w:p w14:paraId="019DE255" w14:textId="77777777" w:rsidR="00EB6978" w:rsidRPr="00883646" w:rsidRDefault="00EB6978" w:rsidP="00EB6978">
            <w:pPr>
              <w:tabs>
                <w:tab w:val="left" w:pos="700"/>
              </w:tabs>
              <w:kinsoku w:val="0"/>
              <w:overflowPunct w:val="0"/>
              <w:rPr>
                <w:sz w:val="20"/>
                <w:szCs w:val="20"/>
              </w:rPr>
            </w:pPr>
            <w:r w:rsidRPr="00883646">
              <w:rPr>
                <w:sz w:val="20"/>
                <w:szCs w:val="20"/>
              </w:rPr>
              <w:t>Change:</w:t>
            </w:r>
            <w:r w:rsidRPr="00883646">
              <w:rPr>
                <w:sz w:val="20"/>
                <w:szCs w:val="20"/>
              </w:rPr>
              <w:br/>
              <w:t>"NSEP priority access operates in an on-demand fashion. The STA invokes NSEP priority access when instructed to do so by an authorized user or a managed service provider who detects the need for priority.</w:t>
            </w:r>
            <w:r w:rsidRPr="00883646">
              <w:rPr>
                <w:sz w:val="20"/>
                <w:szCs w:val="20"/>
              </w:rPr>
              <w:br/>
              <w:t>NOTE 1--Detecting the need for priority is outside the scope of this standard."</w:t>
            </w:r>
            <w:r w:rsidRPr="00883646">
              <w:rPr>
                <w:sz w:val="20"/>
                <w:szCs w:val="20"/>
              </w:rPr>
              <w:br/>
              <w:t>to</w:t>
            </w:r>
            <w:r w:rsidRPr="00883646">
              <w:rPr>
                <w:sz w:val="20"/>
                <w:szCs w:val="20"/>
              </w:rPr>
              <w:br/>
              <w:t xml:space="preserve">"A STA invokes NSEP priority access on-demand when instructed to do so by an authorized user or a managed service provider who detects the need for priority. Detecting the need for NSEP priority access </w:t>
            </w:r>
            <w:r w:rsidRPr="00883646">
              <w:rPr>
                <w:sz w:val="20"/>
                <w:szCs w:val="20"/>
              </w:rPr>
              <w:lastRenderedPageBreak/>
              <w:t>for a STA is outside the scope of this standard."</w:t>
            </w:r>
          </w:p>
        </w:tc>
        <w:tc>
          <w:tcPr>
            <w:tcW w:w="1435" w:type="dxa"/>
            <w:hideMark/>
          </w:tcPr>
          <w:p w14:paraId="0EE6A782" w14:textId="77777777" w:rsidR="00EB6978" w:rsidRPr="00306395" w:rsidRDefault="007A0EA9" w:rsidP="00EB6978">
            <w:pPr>
              <w:tabs>
                <w:tab w:val="left" w:pos="700"/>
              </w:tabs>
              <w:kinsoku w:val="0"/>
              <w:overflowPunct w:val="0"/>
              <w:rPr>
                <w:b/>
                <w:sz w:val="20"/>
                <w:szCs w:val="20"/>
              </w:rPr>
            </w:pPr>
            <w:r w:rsidRPr="00306395">
              <w:rPr>
                <w:b/>
                <w:sz w:val="20"/>
                <w:szCs w:val="20"/>
              </w:rPr>
              <w:lastRenderedPageBreak/>
              <w:t xml:space="preserve">Revised: </w:t>
            </w:r>
          </w:p>
          <w:p w14:paraId="2B2FD4EF" w14:textId="2B93FAB2" w:rsidR="007A0EA9" w:rsidRDefault="007A0EA9" w:rsidP="00EB6978">
            <w:pPr>
              <w:tabs>
                <w:tab w:val="left" w:pos="700"/>
              </w:tabs>
              <w:kinsoku w:val="0"/>
              <w:overflowPunct w:val="0"/>
              <w:rPr>
                <w:sz w:val="20"/>
                <w:szCs w:val="20"/>
              </w:rPr>
            </w:pPr>
          </w:p>
          <w:p w14:paraId="2B3D0D9C" w14:textId="5953F160" w:rsidR="00BC1432" w:rsidRPr="00D87811" w:rsidRDefault="00D30823" w:rsidP="00BC1432">
            <w:pPr>
              <w:tabs>
                <w:tab w:val="left" w:pos="700"/>
              </w:tabs>
              <w:kinsoku w:val="0"/>
              <w:overflowPunct w:val="0"/>
              <w:rPr>
                <w:color w:val="FF0000"/>
                <w:sz w:val="20"/>
                <w:szCs w:val="20"/>
              </w:rPr>
            </w:pPr>
            <w:r>
              <w:rPr>
                <w:b/>
                <w:sz w:val="20"/>
                <w:szCs w:val="20"/>
              </w:rPr>
              <w:t>Editor: Please re</w:t>
            </w:r>
            <w:r w:rsidR="00BC1432">
              <w:rPr>
                <w:b/>
                <w:sz w:val="20"/>
                <w:szCs w:val="20"/>
              </w:rPr>
              <w:t xml:space="preserve">flect the changes in </w:t>
            </w:r>
            <w:r>
              <w:rPr>
                <w:b/>
                <w:sz w:val="20"/>
                <w:szCs w:val="20"/>
              </w:rPr>
              <w:t xml:space="preserve">Clause 4.5.11a </w:t>
            </w:r>
            <w:r w:rsidR="00BC1432">
              <w:rPr>
                <w:b/>
                <w:sz w:val="20"/>
                <w:szCs w:val="20"/>
              </w:rPr>
              <w:t xml:space="preserve">labelled as #2265. </w:t>
            </w:r>
          </w:p>
          <w:p w14:paraId="2100905A" w14:textId="4D68E76D" w:rsidR="007A0EA9" w:rsidRPr="00A0238B" w:rsidRDefault="007A0EA9" w:rsidP="002D0967">
            <w:pPr>
              <w:tabs>
                <w:tab w:val="left" w:pos="700"/>
              </w:tabs>
              <w:kinsoku w:val="0"/>
              <w:overflowPunct w:val="0"/>
              <w:rPr>
                <w:sz w:val="20"/>
                <w:szCs w:val="20"/>
              </w:rPr>
            </w:pPr>
          </w:p>
        </w:tc>
      </w:tr>
      <w:tr w:rsidR="00C2179A" w:rsidRPr="00EB6978" w14:paraId="17300CEE" w14:textId="77777777" w:rsidTr="00EF72C7">
        <w:trPr>
          <w:trHeight w:val="1430"/>
        </w:trPr>
        <w:tc>
          <w:tcPr>
            <w:tcW w:w="625" w:type="dxa"/>
            <w:hideMark/>
          </w:tcPr>
          <w:p w14:paraId="1C4C8015" w14:textId="77777777" w:rsidR="00EB6978" w:rsidRPr="00883646" w:rsidRDefault="00EB6978" w:rsidP="00EB6978">
            <w:pPr>
              <w:tabs>
                <w:tab w:val="left" w:pos="700"/>
              </w:tabs>
              <w:kinsoku w:val="0"/>
              <w:overflowPunct w:val="0"/>
              <w:rPr>
                <w:sz w:val="20"/>
                <w:szCs w:val="20"/>
              </w:rPr>
            </w:pPr>
            <w:r w:rsidRPr="00883646">
              <w:rPr>
                <w:sz w:val="20"/>
                <w:szCs w:val="20"/>
              </w:rPr>
              <w:t>2266</w:t>
            </w:r>
          </w:p>
        </w:tc>
        <w:tc>
          <w:tcPr>
            <w:tcW w:w="1080" w:type="dxa"/>
            <w:hideMark/>
          </w:tcPr>
          <w:p w14:paraId="3DDA53BF" w14:textId="77777777" w:rsidR="00EB6978" w:rsidRPr="00883646" w:rsidRDefault="00EB6978" w:rsidP="00EB6978">
            <w:pPr>
              <w:tabs>
                <w:tab w:val="left" w:pos="700"/>
              </w:tabs>
              <w:kinsoku w:val="0"/>
              <w:overflowPunct w:val="0"/>
              <w:rPr>
                <w:sz w:val="20"/>
                <w:szCs w:val="20"/>
              </w:rPr>
            </w:pPr>
            <w:r w:rsidRPr="00883646">
              <w:rPr>
                <w:sz w:val="20"/>
                <w:szCs w:val="20"/>
              </w:rPr>
              <w:t>Michael Montemurro</w:t>
            </w:r>
          </w:p>
        </w:tc>
        <w:tc>
          <w:tcPr>
            <w:tcW w:w="990" w:type="dxa"/>
            <w:hideMark/>
          </w:tcPr>
          <w:p w14:paraId="7BCBABB9" w14:textId="77777777" w:rsidR="00EB6978" w:rsidRPr="00883646" w:rsidRDefault="00EB6978" w:rsidP="00EB6978">
            <w:pPr>
              <w:tabs>
                <w:tab w:val="left" w:pos="700"/>
              </w:tabs>
              <w:kinsoku w:val="0"/>
              <w:overflowPunct w:val="0"/>
              <w:rPr>
                <w:sz w:val="20"/>
                <w:szCs w:val="20"/>
              </w:rPr>
            </w:pPr>
            <w:r w:rsidRPr="00883646">
              <w:rPr>
                <w:sz w:val="20"/>
                <w:szCs w:val="20"/>
              </w:rPr>
              <w:t>4.5.11a</w:t>
            </w:r>
          </w:p>
        </w:tc>
        <w:tc>
          <w:tcPr>
            <w:tcW w:w="720" w:type="dxa"/>
            <w:hideMark/>
          </w:tcPr>
          <w:p w14:paraId="4F87DEED" w14:textId="77777777" w:rsidR="00EB6978" w:rsidRPr="00883646" w:rsidRDefault="00EB6978" w:rsidP="00EB6978">
            <w:pPr>
              <w:tabs>
                <w:tab w:val="left" w:pos="700"/>
              </w:tabs>
              <w:kinsoku w:val="0"/>
              <w:overflowPunct w:val="0"/>
              <w:rPr>
                <w:sz w:val="20"/>
                <w:szCs w:val="20"/>
              </w:rPr>
            </w:pPr>
            <w:r w:rsidRPr="00883646">
              <w:rPr>
                <w:sz w:val="20"/>
                <w:szCs w:val="20"/>
              </w:rPr>
              <w:t>35.16</w:t>
            </w:r>
          </w:p>
        </w:tc>
        <w:tc>
          <w:tcPr>
            <w:tcW w:w="1620" w:type="dxa"/>
            <w:hideMark/>
          </w:tcPr>
          <w:p w14:paraId="2A801AB7" w14:textId="77777777" w:rsidR="00EB6978" w:rsidRPr="00883646" w:rsidRDefault="00EB6978" w:rsidP="00EB6978">
            <w:pPr>
              <w:tabs>
                <w:tab w:val="left" w:pos="700"/>
              </w:tabs>
              <w:kinsoku w:val="0"/>
              <w:overflowPunct w:val="0"/>
              <w:rPr>
                <w:sz w:val="20"/>
                <w:szCs w:val="20"/>
              </w:rPr>
            </w:pPr>
            <w:r w:rsidRPr="00883646">
              <w:rPr>
                <w:sz w:val="20"/>
                <w:szCs w:val="20"/>
              </w:rPr>
              <w:t>This text is cumbersome and could be improved. It is not consistent with other clause 4 text.</w:t>
            </w:r>
          </w:p>
        </w:tc>
        <w:tc>
          <w:tcPr>
            <w:tcW w:w="2880" w:type="dxa"/>
            <w:hideMark/>
          </w:tcPr>
          <w:p w14:paraId="0F8DB88C" w14:textId="77777777" w:rsidR="00EB6978" w:rsidRPr="00883646" w:rsidRDefault="00EB6978" w:rsidP="00EB6978">
            <w:pPr>
              <w:tabs>
                <w:tab w:val="left" w:pos="700"/>
              </w:tabs>
              <w:kinsoku w:val="0"/>
              <w:overflowPunct w:val="0"/>
              <w:rPr>
                <w:sz w:val="20"/>
                <w:szCs w:val="20"/>
              </w:rPr>
            </w:pPr>
            <w:r w:rsidRPr="00883646">
              <w:rPr>
                <w:sz w:val="20"/>
                <w:szCs w:val="20"/>
              </w:rPr>
              <w:t>Replace "The non-AP STA requests NSEP priority access by sending a request to the AP. The AP confirms the authority of the non-AP STA to use NSEP priority access, e.g., using the locally stored verification information or reaching out to NSEP service provider via the SSPN interface, and sends a response to the requesting non-AP STA. Alternatively, the AP can enable NSEP priority access by sending an unsolicited request to a non-AP STA, and the non-AP STA confirms the request by sending a response. While NSEP priority access is enabled, all traffic to and from the non-AP is provided with preferential treatment. Either the AP or the non-AP STA can disable NSEP priority access by sending another request.</w:t>
            </w:r>
            <w:r w:rsidRPr="00883646">
              <w:rPr>
                <w:sz w:val="20"/>
                <w:szCs w:val="20"/>
              </w:rPr>
              <w:br/>
              <w:t>NOTE 2--The means by which the AP determines the need for priority is outside the scope of this standard."</w:t>
            </w:r>
            <w:r w:rsidRPr="00883646">
              <w:rPr>
                <w:sz w:val="20"/>
                <w:szCs w:val="20"/>
              </w:rPr>
              <w:br/>
              <w:t>with</w:t>
            </w:r>
            <w:r w:rsidRPr="00883646">
              <w:rPr>
                <w:sz w:val="20"/>
                <w:szCs w:val="20"/>
              </w:rPr>
              <w:br/>
              <w:t>"Non-AP STAs enable NSEP priority access by sending a request to an AP that advertises the capability. The AP authorizes the non-AP STA using locally stored verification information or information received from an NSEP service provider via the SSPN interface and sends a response to the non-AP STA. Alternatively, the AP can enable NSEP priority access by sending an unsolicited request to an authorized non-AP STA, and the non-AP STA confirms the request by sending a response.</w:t>
            </w:r>
            <w:r w:rsidRPr="00883646">
              <w:rPr>
                <w:sz w:val="20"/>
                <w:szCs w:val="20"/>
              </w:rPr>
              <w:br/>
            </w:r>
            <w:r w:rsidRPr="00883646">
              <w:rPr>
                <w:sz w:val="20"/>
                <w:szCs w:val="20"/>
              </w:rPr>
              <w:br/>
              <w:t xml:space="preserve">While NSEP priority access is enabled, all traffic to and from the non-AP is provided with NSEP priority access treatment. </w:t>
            </w:r>
            <w:r w:rsidRPr="00883646">
              <w:rPr>
                <w:sz w:val="20"/>
                <w:szCs w:val="20"/>
              </w:rPr>
              <w:lastRenderedPageBreak/>
              <w:t>Either the AP or the non-AP STA can disable NSEP priority access by a request to terminate priority access."</w:t>
            </w:r>
          </w:p>
        </w:tc>
        <w:tc>
          <w:tcPr>
            <w:tcW w:w="1435" w:type="dxa"/>
            <w:hideMark/>
          </w:tcPr>
          <w:p w14:paraId="3CF60D86" w14:textId="316DD106" w:rsidR="00EB6978" w:rsidRPr="00306395" w:rsidRDefault="00BE00AA" w:rsidP="00EB6978">
            <w:pPr>
              <w:tabs>
                <w:tab w:val="left" w:pos="700"/>
              </w:tabs>
              <w:kinsoku w:val="0"/>
              <w:overflowPunct w:val="0"/>
              <w:rPr>
                <w:b/>
                <w:sz w:val="20"/>
                <w:szCs w:val="20"/>
              </w:rPr>
            </w:pPr>
            <w:r w:rsidRPr="00306395">
              <w:rPr>
                <w:b/>
                <w:sz w:val="20"/>
                <w:szCs w:val="20"/>
              </w:rPr>
              <w:lastRenderedPageBreak/>
              <w:t>Revised</w:t>
            </w:r>
            <w:r w:rsidR="00DA02FF">
              <w:rPr>
                <w:b/>
                <w:sz w:val="20"/>
                <w:szCs w:val="20"/>
              </w:rPr>
              <w:t>.</w:t>
            </w:r>
          </w:p>
          <w:p w14:paraId="1253CB17" w14:textId="01394DBA" w:rsidR="00BE00AA" w:rsidRDefault="00BE00AA" w:rsidP="00EB6978">
            <w:pPr>
              <w:tabs>
                <w:tab w:val="left" w:pos="700"/>
              </w:tabs>
              <w:kinsoku w:val="0"/>
              <w:overflowPunct w:val="0"/>
              <w:rPr>
                <w:sz w:val="20"/>
                <w:szCs w:val="20"/>
              </w:rPr>
            </w:pPr>
          </w:p>
          <w:p w14:paraId="44F4CBC0" w14:textId="7F5F5453" w:rsidR="005B0580" w:rsidRPr="00306395" w:rsidRDefault="005B0580" w:rsidP="005B0580">
            <w:pPr>
              <w:tabs>
                <w:tab w:val="left" w:pos="700"/>
              </w:tabs>
              <w:kinsoku w:val="0"/>
              <w:overflowPunct w:val="0"/>
              <w:rPr>
                <w:b/>
                <w:sz w:val="20"/>
                <w:szCs w:val="20"/>
              </w:rPr>
            </w:pPr>
            <w:r>
              <w:rPr>
                <w:b/>
                <w:sz w:val="20"/>
                <w:szCs w:val="20"/>
              </w:rPr>
              <w:t>Editor: Please re</w:t>
            </w:r>
            <w:r w:rsidR="00BC1432">
              <w:rPr>
                <w:b/>
                <w:sz w:val="20"/>
                <w:szCs w:val="20"/>
              </w:rPr>
              <w:t xml:space="preserve">flect the changes </w:t>
            </w:r>
            <w:r>
              <w:rPr>
                <w:b/>
                <w:sz w:val="20"/>
                <w:szCs w:val="20"/>
              </w:rPr>
              <w:t>in</w:t>
            </w:r>
            <w:del w:id="14" w:author="Das, Subir" w:date="2021-06-01T16:21:00Z">
              <w:r w:rsidDel="00F32651">
                <w:rPr>
                  <w:b/>
                  <w:sz w:val="20"/>
                  <w:szCs w:val="20"/>
                </w:rPr>
                <w:delText xml:space="preserve"> page 35</w:delText>
              </w:r>
            </w:del>
            <w:r>
              <w:rPr>
                <w:b/>
                <w:sz w:val="20"/>
                <w:szCs w:val="20"/>
              </w:rPr>
              <w:t xml:space="preserve">, Clause 4.5.11a </w:t>
            </w:r>
            <w:r w:rsidR="00BC1432">
              <w:rPr>
                <w:b/>
                <w:sz w:val="20"/>
                <w:szCs w:val="20"/>
              </w:rPr>
              <w:t xml:space="preserve">labelled as #2266. </w:t>
            </w:r>
          </w:p>
          <w:p w14:paraId="0E67811C" w14:textId="77777777" w:rsidR="005B0580" w:rsidRPr="00883646" w:rsidRDefault="005B0580" w:rsidP="00EB6978">
            <w:pPr>
              <w:tabs>
                <w:tab w:val="left" w:pos="700"/>
              </w:tabs>
              <w:kinsoku w:val="0"/>
              <w:overflowPunct w:val="0"/>
              <w:rPr>
                <w:sz w:val="20"/>
                <w:szCs w:val="20"/>
              </w:rPr>
            </w:pPr>
          </w:p>
          <w:p w14:paraId="69280E1D" w14:textId="0CABF2EB" w:rsidR="008C3E5A" w:rsidRPr="00883646" w:rsidRDefault="008C3E5A" w:rsidP="00EB6978">
            <w:pPr>
              <w:tabs>
                <w:tab w:val="left" w:pos="700"/>
              </w:tabs>
              <w:kinsoku w:val="0"/>
              <w:overflowPunct w:val="0"/>
              <w:rPr>
                <w:sz w:val="20"/>
                <w:szCs w:val="20"/>
              </w:rPr>
            </w:pPr>
          </w:p>
          <w:p w14:paraId="4AED9313" w14:textId="4B370D35" w:rsidR="00BE00AA" w:rsidRPr="00A0238B" w:rsidRDefault="00BE00AA" w:rsidP="006423ED">
            <w:pPr>
              <w:tabs>
                <w:tab w:val="left" w:pos="700"/>
              </w:tabs>
              <w:kinsoku w:val="0"/>
              <w:overflowPunct w:val="0"/>
              <w:rPr>
                <w:sz w:val="20"/>
                <w:szCs w:val="20"/>
              </w:rPr>
            </w:pPr>
          </w:p>
        </w:tc>
      </w:tr>
      <w:tr w:rsidR="00C2179A" w:rsidRPr="00EB6978" w14:paraId="4803C57D" w14:textId="77777777" w:rsidTr="00EF72C7">
        <w:trPr>
          <w:trHeight w:val="2040"/>
        </w:trPr>
        <w:tc>
          <w:tcPr>
            <w:tcW w:w="625" w:type="dxa"/>
            <w:hideMark/>
          </w:tcPr>
          <w:p w14:paraId="296CD5D0" w14:textId="77777777" w:rsidR="00EB6978" w:rsidRPr="00A0238B" w:rsidRDefault="00EB6978" w:rsidP="00EB6978">
            <w:pPr>
              <w:tabs>
                <w:tab w:val="left" w:pos="700"/>
              </w:tabs>
              <w:kinsoku w:val="0"/>
              <w:overflowPunct w:val="0"/>
              <w:rPr>
                <w:sz w:val="20"/>
                <w:szCs w:val="20"/>
              </w:rPr>
            </w:pPr>
            <w:r w:rsidRPr="00A0238B">
              <w:rPr>
                <w:sz w:val="20"/>
                <w:szCs w:val="20"/>
              </w:rPr>
              <w:t>2274</w:t>
            </w:r>
          </w:p>
        </w:tc>
        <w:tc>
          <w:tcPr>
            <w:tcW w:w="1080" w:type="dxa"/>
            <w:hideMark/>
          </w:tcPr>
          <w:p w14:paraId="4F534DC0" w14:textId="77777777" w:rsidR="00EB6978" w:rsidRPr="00A0238B" w:rsidRDefault="00EB6978" w:rsidP="00EB6978">
            <w:pPr>
              <w:tabs>
                <w:tab w:val="left" w:pos="700"/>
              </w:tabs>
              <w:kinsoku w:val="0"/>
              <w:overflowPunct w:val="0"/>
              <w:rPr>
                <w:sz w:val="20"/>
                <w:szCs w:val="20"/>
              </w:rPr>
            </w:pPr>
            <w:r w:rsidRPr="00A0238B">
              <w:rPr>
                <w:sz w:val="20"/>
                <w:szCs w:val="20"/>
              </w:rPr>
              <w:t>Michael Montemurro</w:t>
            </w:r>
          </w:p>
        </w:tc>
        <w:tc>
          <w:tcPr>
            <w:tcW w:w="990" w:type="dxa"/>
            <w:hideMark/>
          </w:tcPr>
          <w:p w14:paraId="49DA99A3" w14:textId="77777777" w:rsidR="00EB6978" w:rsidRPr="00A0238B" w:rsidRDefault="00EB6978" w:rsidP="00EB6978">
            <w:pPr>
              <w:tabs>
                <w:tab w:val="left" w:pos="700"/>
              </w:tabs>
              <w:kinsoku w:val="0"/>
              <w:overflowPunct w:val="0"/>
              <w:rPr>
                <w:sz w:val="20"/>
                <w:szCs w:val="20"/>
              </w:rPr>
            </w:pPr>
            <w:r w:rsidRPr="00A0238B">
              <w:rPr>
                <w:sz w:val="20"/>
                <w:szCs w:val="20"/>
              </w:rPr>
              <w:t>11</w:t>
            </w:r>
          </w:p>
        </w:tc>
        <w:tc>
          <w:tcPr>
            <w:tcW w:w="720" w:type="dxa"/>
            <w:hideMark/>
          </w:tcPr>
          <w:p w14:paraId="6244E8B7" w14:textId="77777777" w:rsidR="00EB6978" w:rsidRPr="00A0238B" w:rsidRDefault="00EB6978" w:rsidP="00EB6978">
            <w:pPr>
              <w:tabs>
                <w:tab w:val="left" w:pos="700"/>
              </w:tabs>
              <w:kinsoku w:val="0"/>
              <w:overflowPunct w:val="0"/>
              <w:rPr>
                <w:sz w:val="20"/>
                <w:szCs w:val="20"/>
              </w:rPr>
            </w:pPr>
            <w:r w:rsidRPr="00A0238B">
              <w:rPr>
                <w:sz w:val="20"/>
                <w:szCs w:val="20"/>
              </w:rPr>
              <w:t>87.1</w:t>
            </w:r>
          </w:p>
        </w:tc>
        <w:tc>
          <w:tcPr>
            <w:tcW w:w="1620" w:type="dxa"/>
            <w:hideMark/>
          </w:tcPr>
          <w:p w14:paraId="08A0A0E8" w14:textId="77777777" w:rsidR="00EB6978" w:rsidRPr="00A0238B" w:rsidRDefault="00EB6978" w:rsidP="00EB6978">
            <w:pPr>
              <w:tabs>
                <w:tab w:val="left" w:pos="700"/>
              </w:tabs>
              <w:kinsoku w:val="0"/>
              <w:overflowPunct w:val="0"/>
              <w:rPr>
                <w:sz w:val="20"/>
                <w:szCs w:val="20"/>
              </w:rPr>
            </w:pPr>
            <w:r w:rsidRPr="00A0238B">
              <w:rPr>
                <w:sz w:val="20"/>
                <w:szCs w:val="20"/>
              </w:rPr>
              <w:t>NSEP looks like an interworking procedure (at least that's how its described in clause 4. There should be at least a cross reference within interworking that references the specification text in clause 35</w:t>
            </w:r>
          </w:p>
        </w:tc>
        <w:tc>
          <w:tcPr>
            <w:tcW w:w="2880" w:type="dxa"/>
            <w:hideMark/>
          </w:tcPr>
          <w:p w14:paraId="15499164" w14:textId="77777777" w:rsidR="00EB6978" w:rsidRPr="00A0238B" w:rsidRDefault="00EB6978" w:rsidP="00EB6978">
            <w:pPr>
              <w:tabs>
                <w:tab w:val="left" w:pos="700"/>
              </w:tabs>
              <w:kinsoku w:val="0"/>
              <w:overflowPunct w:val="0"/>
              <w:rPr>
                <w:sz w:val="20"/>
                <w:szCs w:val="20"/>
              </w:rPr>
            </w:pPr>
            <w:r w:rsidRPr="00A0238B">
              <w:rPr>
                <w:sz w:val="20"/>
                <w:szCs w:val="20"/>
              </w:rPr>
              <w:t>Update clause 11.22.5 with at least a reference to clause 35.</w:t>
            </w:r>
          </w:p>
        </w:tc>
        <w:tc>
          <w:tcPr>
            <w:tcW w:w="1435" w:type="dxa"/>
            <w:hideMark/>
          </w:tcPr>
          <w:p w14:paraId="3F1F040F" w14:textId="7AD2554A" w:rsidR="00EB6978" w:rsidRPr="00883646" w:rsidRDefault="00666394" w:rsidP="00EB6978">
            <w:pPr>
              <w:tabs>
                <w:tab w:val="left" w:pos="700"/>
              </w:tabs>
              <w:kinsoku w:val="0"/>
              <w:overflowPunct w:val="0"/>
              <w:rPr>
                <w:b/>
                <w:sz w:val="20"/>
                <w:szCs w:val="20"/>
              </w:rPr>
            </w:pPr>
            <w:r w:rsidRPr="00883646">
              <w:rPr>
                <w:b/>
                <w:sz w:val="20"/>
                <w:szCs w:val="20"/>
              </w:rPr>
              <w:t>Rejected:</w:t>
            </w:r>
          </w:p>
          <w:p w14:paraId="7E8BA96A" w14:textId="77777777" w:rsidR="00883646" w:rsidRDefault="00883646" w:rsidP="00EB6978">
            <w:pPr>
              <w:tabs>
                <w:tab w:val="left" w:pos="700"/>
              </w:tabs>
              <w:kinsoku w:val="0"/>
              <w:overflowPunct w:val="0"/>
              <w:rPr>
                <w:sz w:val="20"/>
                <w:szCs w:val="20"/>
              </w:rPr>
            </w:pPr>
          </w:p>
          <w:p w14:paraId="425B6A24" w14:textId="303DD44F" w:rsidR="00666394" w:rsidRPr="00A0238B" w:rsidRDefault="00666394" w:rsidP="00EB6978">
            <w:pPr>
              <w:tabs>
                <w:tab w:val="left" w:pos="700"/>
              </w:tabs>
              <w:kinsoku w:val="0"/>
              <w:overflowPunct w:val="0"/>
              <w:rPr>
                <w:sz w:val="20"/>
                <w:szCs w:val="20"/>
              </w:rPr>
            </w:pPr>
            <w:r w:rsidRPr="00A0238B">
              <w:rPr>
                <w:sz w:val="20"/>
                <w:szCs w:val="20"/>
              </w:rPr>
              <w:t xml:space="preserve">Reason is that </w:t>
            </w:r>
            <w:r w:rsidR="00A0238B" w:rsidRPr="00A0238B">
              <w:rPr>
                <w:sz w:val="20"/>
                <w:szCs w:val="20"/>
              </w:rPr>
              <w:t>changes associated with</w:t>
            </w:r>
            <w:r w:rsidR="000557E4">
              <w:rPr>
                <w:sz w:val="20"/>
                <w:szCs w:val="20"/>
              </w:rPr>
              <w:t xml:space="preserve"> EHT are described in clause 35</w:t>
            </w:r>
            <w:ins w:id="15" w:author="Das, Subir" w:date="2021-06-01T16:23:00Z">
              <w:r w:rsidR="00F32651">
                <w:rPr>
                  <w:sz w:val="20"/>
                  <w:szCs w:val="20"/>
                </w:rPr>
                <w:t>.11</w:t>
              </w:r>
            </w:ins>
            <w:r w:rsidR="000557E4">
              <w:rPr>
                <w:sz w:val="20"/>
                <w:szCs w:val="20"/>
              </w:rPr>
              <w:t xml:space="preserve"> and Clause 35.1</w:t>
            </w:r>
            <w:ins w:id="16" w:author="Das, Subir" w:date="2021-06-01T16:23:00Z">
              <w:r w:rsidR="00F32651">
                <w:rPr>
                  <w:sz w:val="20"/>
                  <w:szCs w:val="20"/>
                </w:rPr>
                <w:t>1</w:t>
              </w:r>
            </w:ins>
            <w:del w:id="17" w:author="Das, Subir" w:date="2021-06-01T16:23:00Z">
              <w:r w:rsidR="000557E4" w:rsidDel="00F32651">
                <w:rPr>
                  <w:sz w:val="20"/>
                  <w:szCs w:val="20"/>
                </w:rPr>
                <w:delText>0</w:delText>
              </w:r>
            </w:del>
            <w:r w:rsidR="000557E4">
              <w:rPr>
                <w:sz w:val="20"/>
                <w:szCs w:val="20"/>
              </w:rPr>
              <w:t xml:space="preserve">.1 does refer to Clause 11.22.5. </w:t>
            </w:r>
          </w:p>
        </w:tc>
      </w:tr>
    </w:tbl>
    <w:tbl>
      <w:tblPr>
        <w:tblStyle w:val="TableGrid1"/>
        <w:tblW w:w="9355" w:type="dxa"/>
        <w:tblLayout w:type="fixed"/>
        <w:tblLook w:val="04A0" w:firstRow="1" w:lastRow="0" w:firstColumn="1" w:lastColumn="0" w:noHBand="0" w:noVBand="1"/>
      </w:tblPr>
      <w:tblGrid>
        <w:gridCol w:w="625"/>
        <w:gridCol w:w="1080"/>
        <w:gridCol w:w="990"/>
        <w:gridCol w:w="720"/>
        <w:gridCol w:w="1620"/>
        <w:gridCol w:w="2880"/>
        <w:gridCol w:w="1440"/>
      </w:tblGrid>
      <w:tr w:rsidR="00BB1438" w:rsidRPr="001A209A" w14:paraId="76AC672B" w14:textId="77777777" w:rsidTr="00EF72C7">
        <w:trPr>
          <w:trHeight w:val="1275"/>
        </w:trPr>
        <w:tc>
          <w:tcPr>
            <w:tcW w:w="625" w:type="dxa"/>
            <w:hideMark/>
          </w:tcPr>
          <w:p w14:paraId="7162376B"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2460</w:t>
            </w:r>
          </w:p>
        </w:tc>
        <w:tc>
          <w:tcPr>
            <w:tcW w:w="1080" w:type="dxa"/>
            <w:hideMark/>
          </w:tcPr>
          <w:p w14:paraId="5FF503B2"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Payam Torab Jahromi</w:t>
            </w:r>
          </w:p>
        </w:tc>
        <w:tc>
          <w:tcPr>
            <w:tcW w:w="990" w:type="dxa"/>
            <w:hideMark/>
          </w:tcPr>
          <w:p w14:paraId="559BBF5F"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Draft P802.11be_D0.3.pdf</w:t>
            </w:r>
          </w:p>
        </w:tc>
        <w:tc>
          <w:tcPr>
            <w:tcW w:w="720" w:type="dxa"/>
            <w:hideMark/>
          </w:tcPr>
          <w:p w14:paraId="53097514"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 </w:t>
            </w:r>
          </w:p>
        </w:tc>
        <w:tc>
          <w:tcPr>
            <w:tcW w:w="1620" w:type="dxa"/>
            <w:hideMark/>
          </w:tcPr>
          <w:p w14:paraId="2CDD6ABD"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NSEP priority access is PHY independent; for broader reach and impact on installed base detach the definition from EHT.</w:t>
            </w:r>
          </w:p>
        </w:tc>
        <w:tc>
          <w:tcPr>
            <w:tcW w:w="2880" w:type="dxa"/>
            <w:hideMark/>
          </w:tcPr>
          <w:p w14:paraId="4554B2C5" w14:textId="77777777" w:rsidR="00BB1438" w:rsidRPr="00883646" w:rsidRDefault="00BB1438" w:rsidP="00232A05">
            <w:pPr>
              <w:widowControl/>
              <w:autoSpaceDE/>
              <w:autoSpaceDN/>
              <w:adjustRightInd/>
              <w:rPr>
                <w:rFonts w:eastAsia="Times New Roman"/>
                <w:sz w:val="20"/>
                <w:szCs w:val="20"/>
                <w:lang w:val="en-US" w:eastAsia="en-US"/>
              </w:rPr>
            </w:pPr>
            <w:r w:rsidRPr="00883646">
              <w:rPr>
                <w:rFonts w:eastAsia="Times New Roman"/>
                <w:sz w:val="20"/>
                <w:szCs w:val="20"/>
                <w:lang w:val="en-US" w:eastAsia="en-US"/>
              </w:rPr>
              <w:t> MAC</w:t>
            </w:r>
          </w:p>
        </w:tc>
        <w:tc>
          <w:tcPr>
            <w:tcW w:w="1440" w:type="dxa"/>
            <w:hideMark/>
          </w:tcPr>
          <w:p w14:paraId="5D5B0ECC" w14:textId="0B15B644" w:rsidR="00BB1438" w:rsidRPr="00883646" w:rsidRDefault="00BB1438" w:rsidP="00232A05">
            <w:pPr>
              <w:widowControl/>
              <w:autoSpaceDE/>
              <w:autoSpaceDN/>
              <w:adjustRightInd/>
              <w:rPr>
                <w:rFonts w:eastAsia="Times New Roman"/>
                <w:b/>
                <w:sz w:val="20"/>
                <w:szCs w:val="20"/>
                <w:lang w:val="en-US" w:eastAsia="en-US"/>
              </w:rPr>
            </w:pPr>
            <w:r w:rsidRPr="00883646">
              <w:rPr>
                <w:rFonts w:eastAsia="Times New Roman"/>
                <w:b/>
                <w:sz w:val="20"/>
                <w:szCs w:val="20"/>
                <w:lang w:val="en-US" w:eastAsia="en-US"/>
              </w:rPr>
              <w:t xml:space="preserve">Rejected. </w:t>
            </w:r>
          </w:p>
          <w:p w14:paraId="0953A325" w14:textId="77777777" w:rsidR="00BB1438" w:rsidRPr="00883646" w:rsidRDefault="00BB1438" w:rsidP="00232A05">
            <w:pPr>
              <w:widowControl/>
              <w:autoSpaceDE/>
              <w:autoSpaceDN/>
              <w:adjustRightInd/>
              <w:rPr>
                <w:rFonts w:eastAsia="Times New Roman"/>
                <w:sz w:val="20"/>
                <w:szCs w:val="20"/>
                <w:lang w:val="en-US" w:eastAsia="en-US"/>
              </w:rPr>
            </w:pPr>
          </w:p>
          <w:p w14:paraId="0950A202" w14:textId="77777777" w:rsidR="002609A8" w:rsidRPr="00883646" w:rsidRDefault="002609A8" w:rsidP="002609A8">
            <w:pPr>
              <w:widowControl/>
              <w:autoSpaceDE/>
              <w:autoSpaceDN/>
              <w:adjustRightInd/>
              <w:rPr>
                <w:rFonts w:eastAsia="Times New Roman"/>
                <w:sz w:val="20"/>
                <w:szCs w:val="20"/>
                <w:lang w:val="en-US" w:eastAsia="en-US"/>
              </w:rPr>
            </w:pPr>
            <w:r w:rsidRPr="00E5285F">
              <w:rPr>
                <w:rFonts w:eastAsia="Times New Roman"/>
                <w:sz w:val="20"/>
                <w:szCs w:val="20"/>
                <w:lang w:val="en-US" w:eastAsia="en-US"/>
              </w:rPr>
              <w:t>NSEP priority access for any STA other than EHT  STA  should be addressed outside of TGbe.</w:t>
            </w:r>
          </w:p>
          <w:p w14:paraId="567C393B" w14:textId="77777777" w:rsidR="00BB1438" w:rsidRPr="00883646" w:rsidRDefault="00BB1438" w:rsidP="002609A8">
            <w:pPr>
              <w:widowControl/>
              <w:autoSpaceDE/>
              <w:autoSpaceDN/>
              <w:adjustRightInd/>
              <w:rPr>
                <w:rFonts w:ascii="Arial" w:eastAsia="Times New Roman" w:hAnsi="Arial" w:cs="Arial"/>
                <w:sz w:val="20"/>
                <w:szCs w:val="20"/>
                <w:lang w:val="en-US" w:eastAsia="en-US"/>
              </w:rPr>
            </w:pPr>
          </w:p>
        </w:tc>
      </w:tr>
    </w:tbl>
    <w:p w14:paraId="38BC2065" w14:textId="46B2CC24" w:rsidR="00FB0DC6" w:rsidRDefault="00FB0DC6" w:rsidP="004A1876">
      <w:pPr>
        <w:tabs>
          <w:tab w:val="left" w:pos="700"/>
        </w:tabs>
        <w:kinsoku w:val="0"/>
        <w:overflowPunct w:val="0"/>
        <w:rPr>
          <w:sz w:val="20"/>
          <w:szCs w:val="20"/>
        </w:rPr>
      </w:pPr>
    </w:p>
    <w:p w14:paraId="544E50E0" w14:textId="65043BD9" w:rsidR="00BB4E51" w:rsidRDefault="00BB4E51" w:rsidP="004A1876">
      <w:pPr>
        <w:tabs>
          <w:tab w:val="left" w:pos="700"/>
        </w:tabs>
        <w:kinsoku w:val="0"/>
        <w:overflowPunct w:val="0"/>
        <w:rPr>
          <w:sz w:val="20"/>
          <w:szCs w:val="20"/>
        </w:rPr>
      </w:pPr>
    </w:p>
    <w:p w14:paraId="6E78EDF6" w14:textId="7F5FFD25" w:rsidR="00BB4E51" w:rsidRDefault="00BB4E51" w:rsidP="004A1876">
      <w:pPr>
        <w:tabs>
          <w:tab w:val="left" w:pos="700"/>
        </w:tabs>
        <w:kinsoku w:val="0"/>
        <w:overflowPunct w:val="0"/>
        <w:rPr>
          <w:sz w:val="20"/>
          <w:szCs w:val="20"/>
        </w:rPr>
      </w:pPr>
    </w:p>
    <w:p w14:paraId="52596965" w14:textId="77777777" w:rsidR="00D301EE" w:rsidRDefault="00D301EE" w:rsidP="004A1876">
      <w:pPr>
        <w:tabs>
          <w:tab w:val="left" w:pos="700"/>
        </w:tabs>
        <w:kinsoku w:val="0"/>
        <w:overflowPunct w:val="0"/>
        <w:rPr>
          <w:b/>
          <w:color w:val="FF0000"/>
          <w:sz w:val="20"/>
          <w:szCs w:val="20"/>
        </w:rPr>
      </w:pPr>
    </w:p>
    <w:p w14:paraId="3D235C54" w14:textId="453661F9" w:rsidR="00BB4E51" w:rsidRPr="000C1189" w:rsidRDefault="000C1189" w:rsidP="004A1876">
      <w:pPr>
        <w:tabs>
          <w:tab w:val="left" w:pos="700"/>
        </w:tabs>
        <w:kinsoku w:val="0"/>
        <w:overflowPunct w:val="0"/>
        <w:rPr>
          <w:b/>
          <w:color w:val="FF0000"/>
          <w:sz w:val="20"/>
          <w:szCs w:val="20"/>
        </w:rPr>
      </w:pPr>
      <w:r w:rsidRPr="000C1189">
        <w:rPr>
          <w:b/>
          <w:color w:val="FF0000"/>
          <w:sz w:val="20"/>
          <w:szCs w:val="20"/>
        </w:rPr>
        <w:t xml:space="preserve">**** Editor: Please update the following Clauses as revised below: **** </w:t>
      </w:r>
    </w:p>
    <w:p w14:paraId="4D3A5584" w14:textId="77777777" w:rsidR="00FB0DC6" w:rsidRDefault="00FB0DC6" w:rsidP="004A1876">
      <w:pPr>
        <w:tabs>
          <w:tab w:val="left" w:pos="700"/>
        </w:tabs>
        <w:kinsoku w:val="0"/>
        <w:overflowPunct w:val="0"/>
        <w:rPr>
          <w:sz w:val="20"/>
          <w:szCs w:val="20"/>
        </w:rPr>
      </w:pPr>
    </w:p>
    <w:p w14:paraId="43B22AA1" w14:textId="6B03B531" w:rsidR="00D14B87" w:rsidRDefault="00D14B87" w:rsidP="00D14B87">
      <w:pPr>
        <w:rPr>
          <w:rFonts w:ascii="Arial" w:hAnsi="Arial" w:cs="Arial"/>
          <w:b/>
          <w:bCs/>
        </w:rPr>
      </w:pPr>
      <w:r w:rsidRPr="00D14B87">
        <w:rPr>
          <w:rFonts w:ascii="Arial" w:hAnsi="Arial" w:cs="Arial"/>
          <w:b/>
          <w:bCs/>
        </w:rPr>
        <w:t>3. Definitions, acronyms, and abbreviations</w:t>
      </w:r>
    </w:p>
    <w:p w14:paraId="369FA991" w14:textId="77777777" w:rsidR="00D14B87" w:rsidRPr="00D14B87" w:rsidRDefault="00D14B87" w:rsidP="00D14B87">
      <w:pPr>
        <w:rPr>
          <w:rFonts w:ascii="Arial" w:hAnsi="Arial" w:cs="Arial"/>
          <w:b/>
          <w:bCs/>
        </w:rPr>
      </w:pPr>
    </w:p>
    <w:p w14:paraId="0F57FD7F" w14:textId="7C8E9CE8" w:rsidR="00D14B87" w:rsidRDefault="00D14B87" w:rsidP="00D14B87">
      <w:pPr>
        <w:rPr>
          <w:rFonts w:ascii="Arial" w:hAnsi="Arial" w:cs="Arial"/>
          <w:b/>
          <w:bCs/>
        </w:rPr>
      </w:pPr>
      <w:r w:rsidRPr="00D14B87">
        <w:rPr>
          <w:rFonts w:ascii="Arial" w:hAnsi="Arial" w:cs="Arial"/>
          <w:b/>
          <w:bCs/>
        </w:rPr>
        <w:t>3.1 Definitions</w:t>
      </w:r>
    </w:p>
    <w:p w14:paraId="06266326" w14:textId="77777777" w:rsidR="00D14B87" w:rsidRPr="004A1876" w:rsidRDefault="00D14B87" w:rsidP="00D14B87"/>
    <w:p w14:paraId="37519853" w14:textId="38365EDA" w:rsidR="00D14B87" w:rsidRDefault="00D14B87" w:rsidP="00D14B87">
      <w:r w:rsidRPr="00D14B87">
        <w:rPr>
          <w:b/>
          <w:bCs/>
        </w:rPr>
        <w:t>National Security and Emergency Preparedness (NSEP) priority access</w:t>
      </w:r>
      <w:r>
        <w:t>:</w:t>
      </w:r>
      <w:r w:rsidRPr="00EA756F">
        <w:rPr>
          <w:color w:val="FF0000"/>
        </w:rPr>
        <w:t xml:space="preserve"> </w:t>
      </w:r>
      <w:r w:rsidRPr="00EF72C7">
        <w:rPr>
          <w:strike/>
          <w:color w:val="000000" w:themeColor="text1"/>
          <w:u w:val="single"/>
        </w:rPr>
        <w:t>On-demand capability that provides higher priority to traffic generated by authorized non-access point (AP) stations (STA) and to traffic destined for authorized non-AP STAs.</w:t>
      </w:r>
      <w:r w:rsidR="00EA756F" w:rsidRPr="00EF72C7">
        <w:rPr>
          <w:strike/>
          <w:color w:val="000000" w:themeColor="text1"/>
          <w:u w:val="single"/>
        </w:rPr>
        <w:t xml:space="preserve"> </w:t>
      </w:r>
      <w:r w:rsidR="00EA756F" w:rsidRPr="005C6B71">
        <w:rPr>
          <w:color w:val="000000" w:themeColor="text1"/>
        </w:rPr>
        <w:t xml:space="preserve">An on-demand capability that allows </w:t>
      </w:r>
      <w:r w:rsidR="00EA756F" w:rsidRPr="005C6B71">
        <w:rPr>
          <w:strike/>
          <w:color w:val="000000" w:themeColor="text1"/>
        </w:rPr>
        <w:t>access points (APs)</w:t>
      </w:r>
      <w:r w:rsidR="00EA756F" w:rsidRPr="005C6B71">
        <w:rPr>
          <w:color w:val="000000" w:themeColor="text1"/>
        </w:rPr>
        <w:t xml:space="preserve"> </w:t>
      </w:r>
      <w:r w:rsidR="007229FD" w:rsidRPr="00EF72C7">
        <w:rPr>
          <w:color w:val="C00000"/>
          <w:u w:val="single"/>
        </w:rPr>
        <w:t>acce</w:t>
      </w:r>
      <w:r w:rsidR="007B0711" w:rsidRPr="00EF72C7">
        <w:rPr>
          <w:color w:val="C00000"/>
          <w:u w:val="single"/>
        </w:rPr>
        <w:t>ss point (AP) multi-link devices (</w:t>
      </w:r>
      <w:r w:rsidR="007229FD" w:rsidRPr="00EF72C7">
        <w:rPr>
          <w:color w:val="C00000"/>
          <w:u w:val="single"/>
        </w:rPr>
        <w:t xml:space="preserve">MLDs) </w:t>
      </w:r>
      <w:r w:rsidR="00EA756F" w:rsidRPr="00EF72C7">
        <w:rPr>
          <w:color w:val="FF0000"/>
          <w:u w:val="single"/>
        </w:rPr>
        <w:t xml:space="preserve">to authorize non-access point </w:t>
      </w:r>
      <w:r w:rsidR="007B0711" w:rsidRPr="00EF72C7">
        <w:rPr>
          <w:color w:val="FF0000"/>
          <w:u w:val="single"/>
        </w:rPr>
        <w:t xml:space="preserve">(non-AP) </w:t>
      </w:r>
      <w:r w:rsidR="007B0711" w:rsidRPr="00EF72C7">
        <w:rPr>
          <w:color w:val="C00000"/>
          <w:u w:val="single"/>
        </w:rPr>
        <w:t>MLDs</w:t>
      </w:r>
      <w:r w:rsidR="00F920B9" w:rsidRPr="00EF72C7">
        <w:rPr>
          <w:color w:val="C00000"/>
          <w:u w:val="single"/>
        </w:rPr>
        <w:t xml:space="preserve">, </w:t>
      </w:r>
      <w:del w:id="18" w:author="Das, Subir" w:date="2021-06-02T08:34:00Z">
        <w:r w:rsidR="007B0711" w:rsidRPr="00EF72C7" w:rsidDel="0050790F">
          <w:rPr>
            <w:color w:val="C00000"/>
            <w:u w:val="single"/>
          </w:rPr>
          <w:delText xml:space="preserve">or </w:delText>
        </w:r>
        <w:r w:rsidR="00CC2F8B" w:rsidRPr="00EF72C7" w:rsidDel="0050790F">
          <w:rPr>
            <w:color w:val="C00000"/>
            <w:u w:val="single"/>
          </w:rPr>
          <w:delText xml:space="preserve">  enhanced high throughput (EHT) </w:delText>
        </w:r>
        <w:r w:rsidR="007B0711" w:rsidRPr="00EF72C7" w:rsidDel="0050790F">
          <w:rPr>
            <w:color w:val="C00000"/>
            <w:u w:val="single"/>
          </w:rPr>
          <w:delText xml:space="preserve">non-AP </w:delText>
        </w:r>
        <w:r w:rsidR="00ED61C9" w:rsidRPr="00EF72C7" w:rsidDel="0050790F">
          <w:rPr>
            <w:color w:val="C00000"/>
            <w:u w:val="single"/>
          </w:rPr>
          <w:delText>stations (</w:delText>
        </w:r>
        <w:r w:rsidR="007B0711" w:rsidRPr="00EF72C7" w:rsidDel="0050790F">
          <w:rPr>
            <w:color w:val="C00000"/>
            <w:u w:val="single"/>
          </w:rPr>
          <w:delText>STAs</w:delText>
        </w:r>
        <w:r w:rsidR="00ED61C9" w:rsidRPr="00EF72C7" w:rsidDel="0050790F">
          <w:rPr>
            <w:color w:val="C00000"/>
            <w:u w:val="single"/>
          </w:rPr>
          <w:delText>)</w:delText>
        </w:r>
        <w:r w:rsidR="007B0711" w:rsidRPr="005C6B71" w:rsidDel="0050790F">
          <w:rPr>
            <w:color w:val="C00000"/>
            <w:u w:val="single"/>
          </w:rPr>
          <w:delText xml:space="preserve"> </w:delText>
        </w:r>
      </w:del>
      <w:r w:rsidR="00EA756F" w:rsidRPr="00EF72C7">
        <w:rPr>
          <w:strike/>
          <w:color w:val="000000" w:themeColor="text1"/>
          <w:u w:val="single"/>
        </w:rPr>
        <w:t>stations (STA</w:t>
      </w:r>
      <w:r w:rsidR="00EA756F" w:rsidRPr="005C6B71">
        <w:rPr>
          <w:strike/>
          <w:color w:val="000000" w:themeColor="text1"/>
        </w:rPr>
        <w:t>)</w:t>
      </w:r>
      <w:r w:rsidR="00EA756F" w:rsidRPr="005C6B71">
        <w:rPr>
          <w:color w:val="000000" w:themeColor="text1"/>
        </w:rPr>
        <w:t xml:space="preserve"> </w:t>
      </w:r>
      <w:r w:rsidR="00EA756F" w:rsidRPr="00EF72C7">
        <w:rPr>
          <w:color w:val="FF0000"/>
          <w:u w:val="single"/>
        </w:rPr>
        <w:t xml:space="preserve">to communicate National Security and Emergency Preparedness (NSEP) traffic with </w:t>
      </w:r>
      <w:r w:rsidR="00741CC7" w:rsidRPr="00EF72C7">
        <w:rPr>
          <w:color w:val="FF0000"/>
          <w:u w:val="single"/>
        </w:rPr>
        <w:t xml:space="preserve">a higher </w:t>
      </w:r>
      <w:r w:rsidR="00EA756F" w:rsidRPr="00EF72C7">
        <w:rPr>
          <w:color w:val="FF0000"/>
          <w:u w:val="single"/>
        </w:rPr>
        <w:t>priority.</w:t>
      </w:r>
      <w:r w:rsidR="00EA756F">
        <w:rPr>
          <w:color w:val="FF0000"/>
        </w:rPr>
        <w:t xml:space="preserve"> [</w:t>
      </w:r>
      <w:r w:rsidR="00741CC7">
        <w:rPr>
          <w:color w:val="FF0000"/>
        </w:rPr>
        <w:t>#</w:t>
      </w:r>
      <w:r w:rsidR="00EA756F">
        <w:rPr>
          <w:color w:val="FF0000"/>
        </w:rPr>
        <w:t>2257</w:t>
      </w:r>
      <w:r w:rsidR="00BD1F2F">
        <w:rPr>
          <w:color w:val="FF0000"/>
        </w:rPr>
        <w:t>, #</w:t>
      </w:r>
      <w:r w:rsidR="00EA756F">
        <w:rPr>
          <w:color w:val="FF0000"/>
        </w:rPr>
        <w:t>3345</w:t>
      </w:r>
      <w:r w:rsidR="000A04C9">
        <w:rPr>
          <w:color w:val="FF0000"/>
        </w:rPr>
        <w:t>, #1721</w:t>
      </w:r>
      <w:r w:rsidR="00EA756F">
        <w:rPr>
          <w:color w:val="FF0000"/>
        </w:rPr>
        <w:t>]</w:t>
      </w:r>
    </w:p>
    <w:p w14:paraId="22B8BAB1" w14:textId="77777777" w:rsidR="00D14B87" w:rsidRDefault="00D14B87" w:rsidP="00D14B87"/>
    <w:p w14:paraId="63EA63BC" w14:textId="669DE0C4" w:rsidR="00D14B87" w:rsidRDefault="00D14B87" w:rsidP="00D14B87">
      <w:r w:rsidRPr="00D14B87">
        <w:rPr>
          <w:b/>
          <w:bCs/>
        </w:rPr>
        <w:t>National Security and Emergency Preparedness (NSEP) traffic</w:t>
      </w:r>
      <w:r>
        <w:t xml:space="preserve">: The traffic generated by a non-access point </w:t>
      </w:r>
      <w:r w:rsidR="007B0711">
        <w:t xml:space="preserve">(non-AP) </w:t>
      </w:r>
      <w:r w:rsidR="007B0711" w:rsidRPr="00EF72C7">
        <w:rPr>
          <w:color w:val="C00000"/>
          <w:u w:val="single"/>
        </w:rPr>
        <w:t>multi-link device (MLD</w:t>
      </w:r>
      <w:r w:rsidR="00F920B9" w:rsidRPr="00EF72C7">
        <w:rPr>
          <w:color w:val="C00000"/>
          <w:u w:val="single"/>
        </w:rPr>
        <w:t xml:space="preserve">) </w:t>
      </w:r>
      <w:del w:id="19" w:author="Das, Subir" w:date="2021-06-02T11:20:00Z">
        <w:r w:rsidR="00F920B9" w:rsidRPr="00EF72C7" w:rsidDel="006C0F62">
          <w:rPr>
            <w:color w:val="C00000"/>
            <w:u w:val="single"/>
          </w:rPr>
          <w:delText xml:space="preserve">or a non-AP </w:delText>
        </w:r>
        <w:r w:rsidR="00446E5D" w:rsidRPr="00EF72C7" w:rsidDel="006C0F62">
          <w:rPr>
            <w:color w:val="C00000"/>
            <w:u w:val="single"/>
          </w:rPr>
          <w:delText xml:space="preserve">MLD </w:delText>
        </w:r>
      </w:del>
      <w:del w:id="20" w:author="Das, Subir" w:date="2021-04-23T09:18:00Z">
        <w:r w:rsidR="00446E5D" w:rsidRPr="00EF72C7" w:rsidDel="00DE7978">
          <w:rPr>
            <w:color w:val="C00000"/>
            <w:u w:val="single"/>
          </w:rPr>
          <w:delText>or</w:delText>
        </w:r>
      </w:del>
      <w:r w:rsidR="00446E5D" w:rsidRPr="00EF72C7">
        <w:rPr>
          <w:color w:val="C00000"/>
          <w:u w:val="single"/>
        </w:rPr>
        <w:t xml:space="preserve"> </w:t>
      </w:r>
      <w:del w:id="21" w:author="Das, Subir" w:date="2021-06-02T08:35:00Z">
        <w:r w:rsidR="00F920B9" w:rsidRPr="00EF72C7" w:rsidDel="0050790F">
          <w:rPr>
            <w:color w:val="C00000"/>
            <w:u w:val="single"/>
          </w:rPr>
          <w:delText>enhanced high throughput</w:delText>
        </w:r>
        <w:r w:rsidR="007B0711" w:rsidRPr="00EF72C7" w:rsidDel="0050790F">
          <w:rPr>
            <w:color w:val="C00000"/>
            <w:u w:val="single"/>
          </w:rPr>
          <w:delText xml:space="preserve"> station</w:delText>
        </w:r>
        <w:r w:rsidR="00F920B9" w:rsidRPr="00EF72C7" w:rsidDel="0050790F">
          <w:rPr>
            <w:color w:val="C00000"/>
            <w:u w:val="single"/>
          </w:rPr>
          <w:delText xml:space="preserve"> (</w:delText>
        </w:r>
        <w:r w:rsidR="007B0711" w:rsidRPr="00EF72C7" w:rsidDel="0050790F">
          <w:rPr>
            <w:color w:val="C00000"/>
            <w:u w:val="single"/>
          </w:rPr>
          <w:delText>EHT</w:delText>
        </w:r>
        <w:r w:rsidR="00446E5D" w:rsidRPr="00EF72C7" w:rsidDel="0050790F">
          <w:rPr>
            <w:color w:val="C00000"/>
            <w:u w:val="single"/>
          </w:rPr>
          <w:delText xml:space="preserve">) </w:delText>
        </w:r>
        <w:r w:rsidR="00446E5D" w:rsidRPr="00125D9B" w:rsidDel="0050790F">
          <w:rPr>
            <w:color w:val="C00000"/>
          </w:rPr>
          <w:delText>non-AP</w:delText>
        </w:r>
        <w:r w:rsidR="007B0711" w:rsidRPr="00125D9B" w:rsidDel="0050790F">
          <w:rPr>
            <w:color w:val="C00000"/>
          </w:rPr>
          <w:delText xml:space="preserve"> STA</w:delText>
        </w:r>
        <w:r w:rsidR="007229FD" w:rsidRPr="00125D9B" w:rsidDel="0050790F">
          <w:rPr>
            <w:color w:val="C00000"/>
          </w:rPr>
          <w:delText xml:space="preserve"> </w:delText>
        </w:r>
      </w:del>
      <w:r w:rsidR="007229FD" w:rsidRPr="00125D9B">
        <w:rPr>
          <w:strike/>
          <w:color w:val="000000" w:themeColor="text1"/>
        </w:rPr>
        <w:t>station (STA)</w:t>
      </w:r>
      <w:r w:rsidRPr="00125D9B">
        <w:rPr>
          <w:color w:val="000000" w:themeColor="text1"/>
        </w:rPr>
        <w:t xml:space="preserve"> </w:t>
      </w:r>
      <w:r>
        <w:t xml:space="preserve">or traffic destined for a </w:t>
      </w:r>
      <w:r w:rsidRPr="00EF72C7">
        <w:rPr>
          <w:strike/>
          <w:color w:val="000000" w:themeColor="text1"/>
          <w:u w:val="single"/>
        </w:rPr>
        <w:t>non-AP</w:t>
      </w:r>
      <w:r w:rsidRPr="00EF72C7">
        <w:rPr>
          <w:color w:val="000000" w:themeColor="text1"/>
          <w:u w:val="single"/>
        </w:rPr>
        <w:t xml:space="preserve"> </w:t>
      </w:r>
      <w:r w:rsidR="007B0711" w:rsidRPr="00EF72C7">
        <w:rPr>
          <w:color w:val="C00000"/>
          <w:u w:val="single"/>
        </w:rPr>
        <w:t xml:space="preserve">non-AP MLD </w:t>
      </w:r>
      <w:del w:id="22" w:author="Das, Subir" w:date="2021-06-02T08:38:00Z">
        <w:r w:rsidR="00F920B9" w:rsidRPr="00EF72C7" w:rsidDel="0050790F">
          <w:rPr>
            <w:color w:val="C00000"/>
            <w:u w:val="single"/>
          </w:rPr>
          <w:delText>or a</w:delText>
        </w:r>
        <w:r w:rsidR="00ED61C9" w:rsidRPr="00EF72C7" w:rsidDel="0050790F">
          <w:rPr>
            <w:color w:val="C00000"/>
            <w:u w:val="single"/>
          </w:rPr>
          <w:delText>n</w:delText>
        </w:r>
        <w:r w:rsidR="00F920B9" w:rsidRPr="00EF72C7" w:rsidDel="0050790F">
          <w:rPr>
            <w:color w:val="C00000"/>
            <w:u w:val="single"/>
          </w:rPr>
          <w:delText xml:space="preserve"> </w:delText>
        </w:r>
        <w:r w:rsidR="00ED61C9" w:rsidRPr="00EF72C7" w:rsidDel="0050790F">
          <w:rPr>
            <w:color w:val="C00000"/>
            <w:u w:val="single"/>
          </w:rPr>
          <w:delText xml:space="preserve">EHT </w:delText>
        </w:r>
        <w:r w:rsidR="00F920B9" w:rsidRPr="00EF72C7" w:rsidDel="0050790F">
          <w:rPr>
            <w:color w:val="C00000"/>
            <w:u w:val="single"/>
          </w:rPr>
          <w:delText xml:space="preserve">non-AP </w:delText>
        </w:r>
        <w:r w:rsidR="00ED61C9" w:rsidRPr="00EF72C7" w:rsidDel="0050790F">
          <w:rPr>
            <w:color w:val="C00000"/>
            <w:u w:val="single"/>
          </w:rPr>
          <w:delText xml:space="preserve">STA </w:delText>
        </w:r>
      </w:del>
      <w:r w:rsidR="007229FD" w:rsidRPr="00EF72C7">
        <w:rPr>
          <w:strike/>
          <w:color w:val="000000" w:themeColor="text1"/>
          <w:u w:val="single"/>
        </w:rPr>
        <w:t>station</w:t>
      </w:r>
      <w:r w:rsidR="007229FD" w:rsidRPr="007B0711">
        <w:rPr>
          <w:strike/>
          <w:color w:val="000000" w:themeColor="text1"/>
        </w:rPr>
        <w:t xml:space="preserve"> (STA)</w:t>
      </w:r>
      <w:r w:rsidRPr="007B0711">
        <w:rPr>
          <w:color w:val="000000" w:themeColor="text1"/>
        </w:rPr>
        <w:t xml:space="preserve"> </w:t>
      </w:r>
      <w:r>
        <w:t xml:space="preserve">when the NSEP priority access is </w:t>
      </w:r>
      <w:r w:rsidR="00340760" w:rsidRPr="00EF72C7">
        <w:rPr>
          <w:color w:val="FF0000"/>
          <w:u w:val="single"/>
        </w:rPr>
        <w:t>authorized and</w:t>
      </w:r>
      <w:r w:rsidR="00340760" w:rsidRPr="00340760">
        <w:rPr>
          <w:color w:val="FF0000"/>
        </w:rPr>
        <w:t xml:space="preserve"> [</w:t>
      </w:r>
      <w:r w:rsidR="00A07C52">
        <w:rPr>
          <w:color w:val="FF0000"/>
        </w:rPr>
        <w:t>#2258</w:t>
      </w:r>
      <w:r w:rsidR="000A04C9">
        <w:rPr>
          <w:color w:val="FF0000"/>
        </w:rPr>
        <w:t>, #1721</w:t>
      </w:r>
      <w:r w:rsidR="00A07C52">
        <w:rPr>
          <w:color w:val="FF0000"/>
        </w:rPr>
        <w:t xml:space="preserve"> </w:t>
      </w:r>
      <w:r w:rsidR="00340760" w:rsidRPr="00340760">
        <w:rPr>
          <w:color w:val="FF0000"/>
        </w:rPr>
        <w:t xml:space="preserve">] </w:t>
      </w:r>
      <w:r>
        <w:t>enabled.</w:t>
      </w:r>
      <w:r w:rsidRPr="004A1876">
        <w:t xml:space="preserve"> </w:t>
      </w:r>
    </w:p>
    <w:p w14:paraId="1A43CEFD" w14:textId="7B7B7DB0" w:rsidR="00D14B87" w:rsidRDefault="00D14B87" w:rsidP="00D14B87"/>
    <w:p w14:paraId="3E6B4DD9" w14:textId="34A80C49" w:rsidR="00B04586" w:rsidRPr="00B04586" w:rsidRDefault="00B04586" w:rsidP="00B04586">
      <w:pPr>
        <w:rPr>
          <w:rFonts w:ascii="Arial" w:hAnsi="Arial" w:cs="Arial"/>
          <w:b/>
          <w:bCs/>
        </w:rPr>
      </w:pPr>
      <w:r w:rsidRPr="00B04586">
        <w:rPr>
          <w:rFonts w:ascii="Arial" w:hAnsi="Arial" w:cs="Arial"/>
          <w:b/>
          <w:bCs/>
        </w:rPr>
        <w:t>4.5.11a NSEP priority access</w:t>
      </w:r>
    </w:p>
    <w:p w14:paraId="2DEC11FB" w14:textId="77777777" w:rsidR="00B04586" w:rsidRDefault="00B04586" w:rsidP="00B04586"/>
    <w:p w14:paraId="35965D97" w14:textId="2D50EBFD" w:rsidR="00B04586" w:rsidRDefault="00B04586" w:rsidP="00B04586">
      <w:r>
        <w:t>Existing national security and emergency preparedness (NSEP) communications services</w:t>
      </w:r>
      <w:r w:rsidR="00C64694">
        <w:rPr>
          <w:rStyle w:val="FootnoteReference"/>
        </w:rPr>
        <w:footnoteReference w:id="1"/>
      </w:r>
      <w:r>
        <w:t xml:space="preserve"> in multiple countries provide priority for voice and data exchanges on public networks. NSEP priority access is intended to provide capabilities to support such priority services on IEEE 802.11-based networks</w:t>
      </w:r>
      <w:r w:rsidR="00C64694">
        <w:rPr>
          <w:rStyle w:val="FootnoteReference"/>
        </w:rPr>
        <w:footnoteReference w:id="2"/>
      </w:r>
      <w:r>
        <w:t>.</w:t>
      </w:r>
    </w:p>
    <w:p w14:paraId="7C6414D8" w14:textId="77777777" w:rsidR="00B04586" w:rsidRDefault="00B04586" w:rsidP="00B04586"/>
    <w:p w14:paraId="6CED2431" w14:textId="18706B4F" w:rsidR="000734E8" w:rsidRDefault="00B04586" w:rsidP="000734E8">
      <w:r>
        <w:t xml:space="preserve">NSEP priority access provides prioritized access to system resources for authorized users to increase their probability of successful communication during periods of network congestion. Priority access involves </w:t>
      </w:r>
      <w:r w:rsidRPr="00EF72C7">
        <w:rPr>
          <w:color w:val="FF0000"/>
          <w:u w:val="single"/>
        </w:rPr>
        <w:t>treat</w:t>
      </w:r>
      <w:r w:rsidR="00C84037" w:rsidRPr="00EF72C7">
        <w:rPr>
          <w:color w:val="FF0000"/>
          <w:u w:val="single"/>
        </w:rPr>
        <w:t>ing the NSEP traffic with a higher priority</w:t>
      </w:r>
      <w:r w:rsidR="00340760" w:rsidRPr="00EF72C7">
        <w:rPr>
          <w:color w:val="FF0000"/>
          <w:u w:val="single"/>
        </w:rPr>
        <w:t>, as described in 35.1</w:t>
      </w:r>
      <w:ins w:id="23" w:author="Das, Subir" w:date="2021-06-02T08:37:00Z">
        <w:r w:rsidR="0050790F">
          <w:rPr>
            <w:color w:val="FF0000"/>
            <w:u w:val="single"/>
          </w:rPr>
          <w:t>1</w:t>
        </w:r>
      </w:ins>
      <w:del w:id="24" w:author="Das, Subir" w:date="2021-06-02T08:37:00Z">
        <w:r w:rsidR="00340760" w:rsidRPr="00EF72C7" w:rsidDel="0050790F">
          <w:rPr>
            <w:color w:val="FF0000"/>
            <w:u w:val="single"/>
          </w:rPr>
          <w:delText>0</w:delText>
        </w:r>
      </w:del>
      <w:r w:rsidR="00340760" w:rsidRPr="00EF72C7">
        <w:rPr>
          <w:color w:val="FF0000"/>
          <w:u w:val="single"/>
        </w:rPr>
        <w:t>.3 (NSEP priority access procedure),</w:t>
      </w:r>
      <w:r w:rsidR="00340760">
        <w:rPr>
          <w:color w:val="FF0000"/>
        </w:rPr>
        <w:t xml:space="preserve"> </w:t>
      </w:r>
      <w:r w:rsidR="00BD1F2F">
        <w:rPr>
          <w:color w:val="FF0000"/>
        </w:rPr>
        <w:t>[#</w:t>
      </w:r>
      <w:r w:rsidR="00340760">
        <w:rPr>
          <w:color w:val="FF0000"/>
        </w:rPr>
        <w:t>1722</w:t>
      </w:r>
      <w:r w:rsidR="00352BB3">
        <w:rPr>
          <w:color w:val="FF0000"/>
        </w:rPr>
        <w:t xml:space="preserve"> </w:t>
      </w:r>
      <w:r w:rsidR="00BD1F2F">
        <w:rPr>
          <w:color w:val="FF0000"/>
        </w:rPr>
        <w:t>and #</w:t>
      </w:r>
      <w:r w:rsidR="00340760">
        <w:rPr>
          <w:color w:val="FF0000"/>
        </w:rPr>
        <w:t>1820]</w:t>
      </w:r>
      <w:r>
        <w:t xml:space="preserve"> in obtaining channel access and in allocation of network resources. The service is only available to designated, authorized devices who normally represent a small fraction of the overall number of devices operating in the area.</w:t>
      </w:r>
    </w:p>
    <w:p w14:paraId="6A7A48CD" w14:textId="7047C805" w:rsidR="000734E8" w:rsidRDefault="000734E8" w:rsidP="000734E8"/>
    <w:p w14:paraId="59F9CF23" w14:textId="50D80228" w:rsidR="00040FD9" w:rsidRDefault="000734E8" w:rsidP="000734E8">
      <w:pPr>
        <w:rPr>
          <w:color w:val="FF0000"/>
        </w:rPr>
      </w:pPr>
      <w:r w:rsidRPr="007A0EA9">
        <w:rPr>
          <w:strike/>
          <w:color w:val="FF0000"/>
        </w:rPr>
        <w:t>APs that have NSEP priority access activated advertise this capability in Beacon and Probe Response frames. Non-AP STAs that intend to use NSEP priority access query APs that advertise NSEP priority access to gain additional details prior to association. During association, APs verify the authority of non-AP STAs to use NSEP priority access. This could be accomplished using a subscription service provider’s authorization infrastructure via an SSPN interface. The AP might store the results of this authorization process locally to enable subsequent verification. AP might also use this information to confirm authority during (re)association.</w:t>
      </w:r>
      <w:r w:rsidR="00340760" w:rsidRPr="007A0EA9">
        <w:rPr>
          <w:strike/>
          <w:color w:val="FF0000"/>
        </w:rPr>
        <w:t xml:space="preserve"> </w:t>
      </w:r>
      <w:r w:rsidR="00340760" w:rsidRPr="007A0EA9">
        <w:rPr>
          <w:color w:val="FF0000"/>
        </w:rPr>
        <w:t xml:space="preserve"> </w:t>
      </w:r>
    </w:p>
    <w:p w14:paraId="09D79825" w14:textId="77777777" w:rsidR="005C6B71" w:rsidRDefault="005C6B71" w:rsidP="000734E8">
      <w:pPr>
        <w:rPr>
          <w:color w:val="FF0000"/>
        </w:rPr>
      </w:pPr>
    </w:p>
    <w:p w14:paraId="0A9F768D" w14:textId="1935757A" w:rsidR="000734E8" w:rsidRPr="00056E7A" w:rsidRDefault="00340760" w:rsidP="000734E8">
      <w:pPr>
        <w:rPr>
          <w:color w:val="FF0000"/>
        </w:rPr>
      </w:pPr>
      <w:r w:rsidRPr="00EF72C7">
        <w:rPr>
          <w:color w:val="FF0000"/>
          <w:u w:val="single"/>
        </w:rPr>
        <w:t>AP</w:t>
      </w:r>
      <w:r w:rsidR="006011A6" w:rsidRPr="00125D9B">
        <w:rPr>
          <w:color w:val="FFC000"/>
          <w:u w:val="single"/>
        </w:rPr>
        <w:t xml:space="preserve"> </w:t>
      </w:r>
      <w:r w:rsidR="006011A6" w:rsidRPr="00EF72C7">
        <w:rPr>
          <w:color w:val="C00000"/>
          <w:u w:val="single"/>
        </w:rPr>
        <w:t>MLD</w:t>
      </w:r>
      <w:r w:rsidR="000755A3" w:rsidRPr="00EF72C7">
        <w:rPr>
          <w:color w:val="C00000"/>
          <w:u w:val="single"/>
        </w:rPr>
        <w:t>s</w:t>
      </w:r>
      <w:r w:rsidRPr="00EF72C7">
        <w:rPr>
          <w:color w:val="FF0000"/>
          <w:u w:val="single"/>
        </w:rPr>
        <w:t xml:space="preserve"> that have NSEP priority access activated advertise </w:t>
      </w:r>
      <w:r w:rsidR="00056E7A" w:rsidRPr="00EF72C7">
        <w:rPr>
          <w:color w:val="FF0000"/>
          <w:u w:val="single"/>
        </w:rPr>
        <w:t xml:space="preserve">this capability </w:t>
      </w:r>
      <w:ins w:id="25" w:author="Das, Subir" w:date="2021-04-24T09:30:00Z">
        <w:r w:rsidR="002609A8" w:rsidRPr="002D428E">
          <w:rPr>
            <w:color w:val="FF0000"/>
          </w:rPr>
          <w:t>in Beacon and Probe Response frames</w:t>
        </w:r>
      </w:ins>
      <w:ins w:id="26" w:author="Das, Subir" w:date="2021-06-01T15:57:00Z">
        <w:r w:rsidR="00654CBD">
          <w:rPr>
            <w:color w:val="FF0000"/>
          </w:rPr>
          <w:t>.</w:t>
        </w:r>
      </w:ins>
      <w:ins w:id="27" w:author="Das, Subir" w:date="2021-04-24T09:30:00Z">
        <w:r w:rsidR="002609A8" w:rsidRPr="002609A8">
          <w:rPr>
            <w:color w:val="FF0000"/>
            <w:u w:val="single"/>
          </w:rPr>
          <w:t xml:space="preserve"> </w:t>
        </w:r>
      </w:ins>
      <w:del w:id="28" w:author="Das, Subir" w:date="2021-04-24T09:30:00Z">
        <w:r w:rsidR="00056E7A" w:rsidRPr="00EF72C7" w:rsidDel="002609A8">
          <w:rPr>
            <w:color w:val="FF0000"/>
            <w:u w:val="single"/>
          </w:rPr>
          <w:delText>and autho</w:delText>
        </w:r>
        <w:r w:rsidR="00CC2F8B" w:rsidRPr="00EF72C7" w:rsidDel="002609A8">
          <w:rPr>
            <w:color w:val="FF0000"/>
            <w:u w:val="single"/>
          </w:rPr>
          <w:delText xml:space="preserve">rize Non-AP MLDs or EHT non-AP </w:delText>
        </w:r>
        <w:r w:rsidR="00056E7A" w:rsidRPr="00EF72C7" w:rsidDel="002609A8">
          <w:rPr>
            <w:color w:val="FF0000"/>
            <w:u w:val="single"/>
          </w:rPr>
          <w:delText xml:space="preserve">STAs to use NSEP priority </w:delText>
        </w:r>
        <w:r w:rsidRPr="00EF72C7" w:rsidDel="002609A8">
          <w:rPr>
            <w:color w:val="FF0000"/>
            <w:u w:val="single"/>
          </w:rPr>
          <w:delText xml:space="preserve">access. </w:delText>
        </w:r>
      </w:del>
      <w:r w:rsidRPr="00EF72C7">
        <w:rPr>
          <w:color w:val="FF0000"/>
          <w:u w:val="single"/>
        </w:rPr>
        <w:t>AP</w:t>
      </w:r>
      <w:r w:rsidR="006011A6" w:rsidRPr="00EF72C7">
        <w:rPr>
          <w:color w:val="FF0000"/>
          <w:u w:val="single"/>
        </w:rPr>
        <w:t xml:space="preserve"> </w:t>
      </w:r>
      <w:r w:rsidR="006011A6" w:rsidRPr="00EF72C7">
        <w:rPr>
          <w:color w:val="C00000"/>
          <w:u w:val="single"/>
        </w:rPr>
        <w:t>MLD</w:t>
      </w:r>
      <w:r w:rsidR="005C6B71" w:rsidRPr="00EF72C7">
        <w:rPr>
          <w:color w:val="FF0000"/>
          <w:u w:val="single"/>
        </w:rPr>
        <w:t xml:space="preserve">s authorize non-AP MLDs </w:t>
      </w:r>
      <w:del w:id="29" w:author="Das, Subir" w:date="2021-06-02T08:38:00Z">
        <w:r w:rsidR="005C6B71" w:rsidRPr="00EF72C7" w:rsidDel="0050790F">
          <w:rPr>
            <w:color w:val="FF0000"/>
            <w:u w:val="single"/>
          </w:rPr>
          <w:delText xml:space="preserve">or </w:delText>
        </w:r>
        <w:r w:rsidR="00056E7A" w:rsidRPr="00EF72C7" w:rsidDel="0050790F">
          <w:rPr>
            <w:color w:val="FF0000"/>
            <w:u w:val="single"/>
          </w:rPr>
          <w:delText xml:space="preserve">EHT </w:delText>
        </w:r>
        <w:r w:rsidR="005C6B71" w:rsidRPr="00EF72C7" w:rsidDel="0050790F">
          <w:rPr>
            <w:color w:val="FF0000"/>
            <w:u w:val="single"/>
          </w:rPr>
          <w:delText xml:space="preserve">non-AP STAs </w:delText>
        </w:r>
      </w:del>
      <w:r w:rsidRPr="00EF72C7">
        <w:rPr>
          <w:color w:val="FF0000"/>
          <w:u w:val="single"/>
        </w:rPr>
        <w:t>to use NSEP priority access based on locally available information or through a service provider's</w:t>
      </w:r>
      <w:r w:rsidRPr="007A0EA9">
        <w:rPr>
          <w:color w:val="FF0000"/>
        </w:rPr>
        <w:t xml:space="preserve"> </w:t>
      </w:r>
      <w:r w:rsidRPr="00EF72C7">
        <w:rPr>
          <w:color w:val="FF0000"/>
          <w:u w:val="single"/>
        </w:rPr>
        <w:t>authorization infrastructure via an SSPN interface. The AP</w:t>
      </w:r>
      <w:r w:rsidR="006011A6" w:rsidRPr="00EF72C7">
        <w:rPr>
          <w:color w:val="FF0000"/>
          <w:u w:val="single"/>
        </w:rPr>
        <w:t xml:space="preserve"> </w:t>
      </w:r>
      <w:r w:rsidR="006011A6" w:rsidRPr="00EF72C7">
        <w:rPr>
          <w:color w:val="C00000"/>
          <w:u w:val="single"/>
        </w:rPr>
        <w:t>MLD</w:t>
      </w:r>
      <w:r w:rsidRPr="00EF72C7">
        <w:rPr>
          <w:color w:val="C00000"/>
          <w:u w:val="single"/>
        </w:rPr>
        <w:t xml:space="preserve"> </w:t>
      </w:r>
      <w:r w:rsidRPr="00EF72C7">
        <w:rPr>
          <w:color w:val="FF0000"/>
          <w:u w:val="single"/>
        </w:rPr>
        <w:t>might cache authorization information locally to enable subsequent verification and use it to confirm authority during (re)association.</w:t>
      </w:r>
      <w:r w:rsidR="00A07C52">
        <w:rPr>
          <w:color w:val="FF0000"/>
        </w:rPr>
        <w:t xml:space="preserve"> </w:t>
      </w:r>
      <w:r w:rsidR="007A0EA9">
        <w:rPr>
          <w:color w:val="FF0000"/>
        </w:rPr>
        <w:t>[</w:t>
      </w:r>
      <w:r w:rsidR="00936119">
        <w:rPr>
          <w:color w:val="FF0000"/>
        </w:rPr>
        <w:t xml:space="preserve">#1110, </w:t>
      </w:r>
      <w:r w:rsidR="00A07C52">
        <w:rPr>
          <w:color w:val="FF0000"/>
        </w:rPr>
        <w:t>#</w:t>
      </w:r>
      <w:r w:rsidR="007A0EA9">
        <w:rPr>
          <w:color w:val="FF0000"/>
        </w:rPr>
        <w:t>2264</w:t>
      </w:r>
      <w:r w:rsidR="000A04C9">
        <w:rPr>
          <w:color w:val="FF0000"/>
        </w:rPr>
        <w:t>, #1721</w:t>
      </w:r>
      <w:r w:rsidR="007A0EA9">
        <w:rPr>
          <w:color w:val="FF0000"/>
        </w:rPr>
        <w:t>]</w:t>
      </w:r>
    </w:p>
    <w:p w14:paraId="23E0BB13" w14:textId="77777777" w:rsidR="000734E8" w:rsidRDefault="000734E8" w:rsidP="000734E8"/>
    <w:p w14:paraId="2293C26F" w14:textId="7F758C29" w:rsidR="000734E8" w:rsidRPr="007A0EA9" w:rsidRDefault="000734E8" w:rsidP="000734E8">
      <w:pPr>
        <w:rPr>
          <w:strike/>
          <w:color w:val="FF0000"/>
        </w:rPr>
      </w:pPr>
      <w:r w:rsidRPr="007A0EA9">
        <w:rPr>
          <w:strike/>
          <w:color w:val="FF0000"/>
        </w:rPr>
        <w:t>NSEP priority access operates in an on-demand fashion. The STA invokes NSEP priority access when instructed to do so by an authorized user or a managed service provider who detects the need for priority.</w:t>
      </w:r>
    </w:p>
    <w:p w14:paraId="5B8EECF1" w14:textId="77777777" w:rsidR="000734E8" w:rsidRPr="007A0EA9" w:rsidRDefault="000734E8" w:rsidP="000734E8">
      <w:pPr>
        <w:rPr>
          <w:strike/>
        </w:rPr>
      </w:pPr>
    </w:p>
    <w:p w14:paraId="1996F38B" w14:textId="1950E381" w:rsidR="000734E8" w:rsidRDefault="000734E8" w:rsidP="000734E8">
      <w:pPr>
        <w:rPr>
          <w:color w:val="FF0000"/>
        </w:rPr>
      </w:pPr>
      <w:r w:rsidRPr="007A0EA9">
        <w:rPr>
          <w:strike/>
          <w:color w:val="FF0000"/>
        </w:rPr>
        <w:t>NOTE 1—Detecting the need for priority is outside the scope of this standard</w:t>
      </w:r>
      <w:r w:rsidRPr="007A0EA9">
        <w:rPr>
          <w:color w:val="FF0000"/>
        </w:rPr>
        <w:t>.</w:t>
      </w:r>
    </w:p>
    <w:p w14:paraId="4F348E8D" w14:textId="77777777" w:rsidR="00040FD9" w:rsidRDefault="00040FD9" w:rsidP="000734E8">
      <w:pPr>
        <w:rPr>
          <w:color w:val="FF0000"/>
        </w:rPr>
      </w:pPr>
    </w:p>
    <w:p w14:paraId="2300686F" w14:textId="57AB25D2" w:rsidR="00BE00AA" w:rsidRPr="007A0EA9" w:rsidRDefault="006011A6" w:rsidP="000A0CE1">
      <w:pPr>
        <w:jc w:val="both"/>
        <w:rPr>
          <w:color w:val="FF0000"/>
        </w:rPr>
      </w:pPr>
      <w:r w:rsidRPr="00EF72C7">
        <w:rPr>
          <w:color w:val="C00000"/>
          <w:u w:val="single"/>
        </w:rPr>
        <w:t xml:space="preserve">An </w:t>
      </w:r>
      <w:r w:rsidR="00CC2F8B" w:rsidRPr="00EF72C7">
        <w:rPr>
          <w:color w:val="C00000"/>
          <w:u w:val="single"/>
        </w:rPr>
        <w:t>AP MLD, a non-AP MLD</w:t>
      </w:r>
      <w:del w:id="30" w:author="Das, Subir" w:date="2021-06-02T08:41:00Z">
        <w:r w:rsidR="00CC2F8B" w:rsidRPr="00EF72C7" w:rsidDel="0050790F">
          <w:rPr>
            <w:color w:val="C00000"/>
            <w:u w:val="single"/>
          </w:rPr>
          <w:delText>, or an EHT non-AP STA</w:delText>
        </w:r>
        <w:r w:rsidR="00CC2F8B" w:rsidRPr="00EF72C7" w:rsidDel="0050790F">
          <w:rPr>
            <w:color w:val="FF0000"/>
            <w:u w:val="single"/>
          </w:rPr>
          <w:delText xml:space="preserve"> </w:delText>
        </w:r>
      </w:del>
      <w:ins w:id="31" w:author="Das, Subir" w:date="2021-06-02T11:21:00Z">
        <w:r w:rsidR="006C0F62">
          <w:rPr>
            <w:color w:val="FF0000"/>
            <w:u w:val="single"/>
          </w:rPr>
          <w:t xml:space="preserve"> </w:t>
        </w:r>
      </w:ins>
      <w:bookmarkStart w:id="32" w:name="_GoBack"/>
      <w:bookmarkEnd w:id="32"/>
      <w:r w:rsidR="00BE00AA" w:rsidRPr="00EF72C7">
        <w:rPr>
          <w:color w:val="FF0000"/>
          <w:u w:val="single"/>
        </w:rPr>
        <w:t xml:space="preserve">invokes NSEP priority access on-demand when instructed to do so by a higher layer function, such as an authorized user or a managed service provider who detects the need for priority. </w:t>
      </w:r>
      <w:r w:rsidR="00CC2F8B" w:rsidRPr="00EF72C7">
        <w:rPr>
          <w:color w:val="FF0000"/>
          <w:u w:val="single"/>
        </w:rPr>
        <w:t xml:space="preserve"> </w:t>
      </w:r>
      <w:r w:rsidR="00D87811" w:rsidRPr="00EF72C7">
        <w:rPr>
          <w:color w:val="FF0000"/>
          <w:u w:val="single"/>
        </w:rPr>
        <w:t>The process for d</w:t>
      </w:r>
      <w:r w:rsidR="00BE00AA" w:rsidRPr="00EF72C7">
        <w:rPr>
          <w:color w:val="FF0000"/>
          <w:u w:val="single"/>
        </w:rPr>
        <w:t xml:space="preserve">etecting the need for NSEP priority access </w:t>
      </w:r>
      <w:r w:rsidR="00D87811" w:rsidRPr="00EF72C7">
        <w:rPr>
          <w:color w:val="FF0000"/>
          <w:u w:val="single"/>
        </w:rPr>
        <w:t>by the higher layer function</w:t>
      </w:r>
      <w:r w:rsidR="005C6B71" w:rsidRPr="00EF72C7">
        <w:rPr>
          <w:color w:val="C00000"/>
          <w:u w:val="single"/>
        </w:rPr>
        <w:t xml:space="preserve"> </w:t>
      </w:r>
      <w:r w:rsidR="00BE00AA" w:rsidRPr="00EF72C7">
        <w:rPr>
          <w:color w:val="FF0000"/>
          <w:u w:val="single"/>
        </w:rPr>
        <w:t>is outside the scope of this standard.</w:t>
      </w:r>
      <w:r w:rsidR="00A07C52">
        <w:rPr>
          <w:color w:val="FF0000"/>
        </w:rPr>
        <w:t xml:space="preserve"> </w:t>
      </w:r>
      <w:r w:rsidR="00BE00AA">
        <w:rPr>
          <w:color w:val="FF0000"/>
        </w:rPr>
        <w:t>[</w:t>
      </w:r>
      <w:r w:rsidR="00A07C52">
        <w:rPr>
          <w:color w:val="FF0000"/>
        </w:rPr>
        <w:t>#</w:t>
      </w:r>
      <w:r w:rsidR="00BE00AA">
        <w:rPr>
          <w:color w:val="FF0000"/>
        </w:rPr>
        <w:t>2265</w:t>
      </w:r>
      <w:r w:rsidR="000A04C9">
        <w:rPr>
          <w:color w:val="FF0000"/>
        </w:rPr>
        <w:t>, #1721</w:t>
      </w:r>
      <w:r w:rsidR="00BE00AA">
        <w:rPr>
          <w:color w:val="FF0000"/>
        </w:rPr>
        <w:t>]</w:t>
      </w:r>
    </w:p>
    <w:p w14:paraId="58C425DF" w14:textId="77777777" w:rsidR="00BE00AA" w:rsidRPr="007A0EA9" w:rsidRDefault="00BE00AA" w:rsidP="000734E8">
      <w:pPr>
        <w:rPr>
          <w:strike/>
          <w:color w:val="FF0000"/>
        </w:rPr>
      </w:pPr>
    </w:p>
    <w:p w14:paraId="3B9B59A8" w14:textId="77777777" w:rsidR="000734E8" w:rsidRDefault="000734E8" w:rsidP="000734E8"/>
    <w:p w14:paraId="4F09DF75" w14:textId="51CB5653" w:rsidR="000734E8" w:rsidRPr="00BE00AA" w:rsidRDefault="000734E8" w:rsidP="000734E8">
      <w:pPr>
        <w:rPr>
          <w:strike/>
          <w:color w:val="FF0000"/>
        </w:rPr>
      </w:pPr>
      <w:r w:rsidRPr="00BE00AA">
        <w:rPr>
          <w:strike/>
          <w:color w:val="FF0000"/>
        </w:rPr>
        <w:t xml:space="preserve">The non-AP STA requests NSEP priority access by sending a request to the AP. The AP confirms the authority of the non-AP STA to use NSEP priority access, e.g., using the locally stored verification information or reaching out to NSEP service provider via the SSPN interface, and sends a response to the requesting non-AP STA. Alternatively, the AP can enable NSEP priority access by sending an unsolicited </w:t>
      </w:r>
      <w:r w:rsidRPr="00BE00AA">
        <w:rPr>
          <w:strike/>
          <w:color w:val="FF0000"/>
        </w:rPr>
        <w:lastRenderedPageBreak/>
        <w:t>request to a non-AP STA, and the non-AP STA confirms the request by sending a response. While NSEP priority access is enabled, all traffic to and from the non-AP is provided with preferential treatment. Either the AP or the non-AP STA can disable NSEP priority access by sending another request.</w:t>
      </w:r>
    </w:p>
    <w:p w14:paraId="00BB9542" w14:textId="77777777" w:rsidR="000734E8" w:rsidRPr="00BE00AA" w:rsidRDefault="000734E8" w:rsidP="000734E8">
      <w:pPr>
        <w:rPr>
          <w:strike/>
          <w:color w:val="FF0000"/>
        </w:rPr>
      </w:pPr>
    </w:p>
    <w:p w14:paraId="0CD16912" w14:textId="74A2EE51" w:rsidR="000734E8" w:rsidRPr="00BE00AA" w:rsidRDefault="000734E8" w:rsidP="000734E8">
      <w:pPr>
        <w:rPr>
          <w:color w:val="FF0000"/>
        </w:rPr>
      </w:pPr>
      <w:r w:rsidRPr="00BE00AA">
        <w:rPr>
          <w:strike/>
          <w:color w:val="FF0000"/>
        </w:rPr>
        <w:t>NOTE 2—The means by which the AP determines the need for priority is outside the scope of this standard.</w:t>
      </w:r>
    </w:p>
    <w:p w14:paraId="7B9A5A13" w14:textId="77777777" w:rsidR="00040FD9" w:rsidRDefault="00040FD9" w:rsidP="00BE00AA">
      <w:pPr>
        <w:rPr>
          <w:color w:val="FF0000"/>
        </w:rPr>
      </w:pPr>
    </w:p>
    <w:p w14:paraId="4626804E" w14:textId="4408B861" w:rsidR="00BE00AA" w:rsidRPr="00EF72C7" w:rsidRDefault="00BE00AA" w:rsidP="00BE00AA">
      <w:pPr>
        <w:rPr>
          <w:color w:val="FF0000"/>
          <w:u w:val="single"/>
        </w:rPr>
      </w:pPr>
      <w:r w:rsidRPr="00EF72C7">
        <w:rPr>
          <w:color w:val="C00000"/>
          <w:u w:val="single"/>
        </w:rPr>
        <w:t xml:space="preserve">Non-AP </w:t>
      </w:r>
      <w:r w:rsidR="006011A6" w:rsidRPr="00EF72C7">
        <w:rPr>
          <w:color w:val="C00000"/>
          <w:u w:val="single"/>
        </w:rPr>
        <w:t>MLD</w:t>
      </w:r>
      <w:r w:rsidRPr="00EF72C7">
        <w:rPr>
          <w:color w:val="C00000"/>
          <w:u w:val="single"/>
        </w:rPr>
        <w:t>s</w:t>
      </w:r>
      <w:del w:id="33" w:author="Das, Subir" w:date="2021-06-02T08:41:00Z">
        <w:r w:rsidRPr="00EF72C7" w:rsidDel="0050790F">
          <w:rPr>
            <w:color w:val="C00000"/>
            <w:u w:val="single"/>
          </w:rPr>
          <w:delText xml:space="preserve"> </w:delText>
        </w:r>
        <w:r w:rsidR="005C6B71" w:rsidRPr="00EF72C7" w:rsidDel="0050790F">
          <w:rPr>
            <w:color w:val="C00000"/>
            <w:u w:val="single"/>
          </w:rPr>
          <w:delText xml:space="preserve">or </w:delText>
        </w:r>
        <w:r w:rsidR="006F6408" w:rsidRPr="00EF72C7" w:rsidDel="0050790F">
          <w:rPr>
            <w:color w:val="C00000"/>
            <w:u w:val="single"/>
          </w:rPr>
          <w:delText xml:space="preserve">EHT non-AP </w:delText>
        </w:r>
        <w:r w:rsidR="005C6B71" w:rsidRPr="00EF72C7" w:rsidDel="0050790F">
          <w:rPr>
            <w:color w:val="C00000"/>
            <w:u w:val="single"/>
          </w:rPr>
          <w:delText>STA</w:delText>
        </w:r>
        <w:r w:rsidR="000755A3" w:rsidRPr="00EF72C7" w:rsidDel="0050790F">
          <w:rPr>
            <w:color w:val="C00000"/>
            <w:u w:val="single"/>
          </w:rPr>
          <w:delText>s</w:delText>
        </w:r>
        <w:r w:rsidR="005C6B71" w:rsidRPr="00EF72C7" w:rsidDel="0050790F">
          <w:rPr>
            <w:color w:val="C00000"/>
            <w:u w:val="single"/>
          </w:rPr>
          <w:delText xml:space="preserve"> </w:delText>
        </w:r>
      </w:del>
      <w:r w:rsidRPr="00EF72C7">
        <w:rPr>
          <w:color w:val="C00000"/>
          <w:u w:val="single"/>
        </w:rPr>
        <w:t>enable NSEP priority a</w:t>
      </w:r>
      <w:r w:rsidR="00CD7C39" w:rsidRPr="00EF72C7">
        <w:rPr>
          <w:color w:val="C00000"/>
          <w:u w:val="single"/>
        </w:rPr>
        <w:t>ccess by sending a request to an associated</w:t>
      </w:r>
      <w:r w:rsidRPr="00EF72C7">
        <w:rPr>
          <w:color w:val="C00000"/>
          <w:u w:val="single"/>
        </w:rPr>
        <w:t xml:space="preserve"> AP</w:t>
      </w:r>
      <w:r w:rsidR="006011A6" w:rsidRPr="00EF72C7">
        <w:rPr>
          <w:color w:val="C00000"/>
          <w:u w:val="single"/>
        </w:rPr>
        <w:t xml:space="preserve"> MLD</w:t>
      </w:r>
      <w:r w:rsidRPr="00EF72C7">
        <w:rPr>
          <w:color w:val="C00000"/>
          <w:u w:val="single"/>
        </w:rPr>
        <w:t xml:space="preserve"> that advertises the capability</w:t>
      </w:r>
      <w:r w:rsidRPr="00EF72C7">
        <w:rPr>
          <w:color w:val="FF0000"/>
          <w:u w:val="single"/>
        </w:rPr>
        <w:t>.</w:t>
      </w:r>
      <w:del w:id="34" w:author="Das, Subir" w:date="2021-04-26T08:48:00Z">
        <w:r w:rsidRPr="00EF72C7" w:rsidDel="00460B52">
          <w:rPr>
            <w:color w:val="FF0000"/>
            <w:u w:val="single"/>
          </w:rPr>
          <w:delText xml:space="preserve"> </w:delText>
        </w:r>
        <w:r w:rsidR="00CD7C39" w:rsidRPr="00EF72C7" w:rsidDel="00460B52">
          <w:rPr>
            <w:color w:val="C00000"/>
            <w:u w:val="single"/>
          </w:rPr>
          <w:delText>The</w:delText>
        </w:r>
      </w:del>
      <w:r w:rsidR="00CD7C39" w:rsidRPr="00EF72C7">
        <w:rPr>
          <w:color w:val="C00000"/>
          <w:u w:val="single"/>
        </w:rPr>
        <w:t xml:space="preserve"> </w:t>
      </w:r>
      <w:ins w:id="35" w:author="Das, Subir" w:date="2021-04-26T08:48:00Z">
        <w:r w:rsidR="00460B52">
          <w:rPr>
            <w:color w:val="C00000"/>
            <w:u w:val="single"/>
          </w:rPr>
          <w:t xml:space="preserve">A </w:t>
        </w:r>
      </w:ins>
      <w:r w:rsidR="00CD7C39" w:rsidRPr="00EF72C7">
        <w:rPr>
          <w:color w:val="C00000"/>
          <w:u w:val="single"/>
        </w:rPr>
        <w:t>non-AP MLD can send the request on any available link between the non-AP MLD and the AP MLD</w:t>
      </w:r>
      <w:ins w:id="36" w:author="Das, Subir" w:date="2021-04-24T09:32:00Z">
        <w:r w:rsidR="003A20A2" w:rsidRPr="003A20A2">
          <w:rPr>
            <w:color w:val="C00000"/>
            <w:u w:val="single"/>
          </w:rPr>
          <w:t xml:space="preserve"> </w:t>
        </w:r>
        <w:r w:rsidR="003A20A2">
          <w:rPr>
            <w:color w:val="C00000"/>
            <w:u w:val="single"/>
          </w:rPr>
          <w:t>and, if authorized, NSEP priority access will be enabled on all links within the MLD</w:t>
        </w:r>
        <w:r w:rsidR="003A20A2" w:rsidRPr="002D428E">
          <w:rPr>
            <w:color w:val="C00000"/>
            <w:u w:val="single"/>
          </w:rPr>
          <w:t>.</w:t>
        </w:r>
      </w:ins>
      <w:del w:id="37" w:author="Das, Subir" w:date="2021-04-24T09:32:00Z">
        <w:r w:rsidR="00CD7C39" w:rsidRPr="00EF72C7" w:rsidDel="003A20A2">
          <w:rPr>
            <w:color w:val="C00000"/>
            <w:u w:val="single"/>
          </w:rPr>
          <w:delText>.</w:delText>
        </w:r>
      </w:del>
      <w:r w:rsidR="005C6B71" w:rsidRPr="00EF72C7">
        <w:rPr>
          <w:color w:val="C00000"/>
          <w:u w:val="single"/>
        </w:rPr>
        <w:t xml:space="preserve"> </w:t>
      </w:r>
      <w:r w:rsidRPr="00EF72C7">
        <w:rPr>
          <w:color w:val="FF0000"/>
          <w:u w:val="single"/>
        </w:rPr>
        <w:t xml:space="preserve">The </w:t>
      </w:r>
      <w:r w:rsidR="006011A6" w:rsidRPr="00EF72C7">
        <w:rPr>
          <w:color w:val="FF0000"/>
          <w:u w:val="single"/>
        </w:rPr>
        <w:t xml:space="preserve">AP </w:t>
      </w:r>
      <w:r w:rsidR="006011A6" w:rsidRPr="00EF72C7">
        <w:rPr>
          <w:color w:val="C00000"/>
          <w:u w:val="single"/>
        </w:rPr>
        <w:t>MLD</w:t>
      </w:r>
      <w:r w:rsidR="006011A6" w:rsidRPr="00EF72C7">
        <w:rPr>
          <w:color w:val="FF0000"/>
          <w:u w:val="single"/>
        </w:rPr>
        <w:t xml:space="preserve"> </w:t>
      </w:r>
      <w:r w:rsidRPr="00EF72C7">
        <w:rPr>
          <w:color w:val="FF0000"/>
          <w:u w:val="single"/>
        </w:rPr>
        <w:t xml:space="preserve">authorizes the non-AP </w:t>
      </w:r>
      <w:r w:rsidR="006011A6" w:rsidRPr="00EF72C7">
        <w:rPr>
          <w:color w:val="C00000"/>
          <w:u w:val="single"/>
        </w:rPr>
        <w:t>MLD</w:t>
      </w:r>
      <w:r w:rsidR="005C6B71" w:rsidRPr="00125D9B">
        <w:rPr>
          <w:color w:val="FFC000"/>
          <w:u w:val="single"/>
        </w:rPr>
        <w:t xml:space="preserve"> </w:t>
      </w:r>
      <w:del w:id="38" w:author="Das, Subir" w:date="2021-06-02T08:41:00Z">
        <w:r w:rsidR="005C6B71" w:rsidRPr="00EF72C7" w:rsidDel="0050790F">
          <w:rPr>
            <w:color w:val="C00000"/>
            <w:u w:val="single"/>
          </w:rPr>
          <w:delText xml:space="preserve">or </w:delText>
        </w:r>
        <w:r w:rsidR="006F6408" w:rsidRPr="00EF72C7" w:rsidDel="0050790F">
          <w:rPr>
            <w:color w:val="C00000"/>
            <w:u w:val="single"/>
          </w:rPr>
          <w:delText>EHT non-AP</w:delText>
        </w:r>
        <w:r w:rsidR="005C6B71" w:rsidRPr="00EF72C7" w:rsidDel="0050790F">
          <w:rPr>
            <w:color w:val="C00000"/>
            <w:u w:val="single"/>
          </w:rPr>
          <w:delText xml:space="preserve"> STA </w:delText>
        </w:r>
      </w:del>
      <w:r w:rsidRPr="00EF72C7">
        <w:rPr>
          <w:color w:val="FF0000"/>
          <w:u w:val="single"/>
        </w:rPr>
        <w:t>using locally stored verification information or information received from an NSEP service provider via the SSPN inter</w:t>
      </w:r>
      <w:r w:rsidR="009D38FE" w:rsidRPr="00EF72C7">
        <w:rPr>
          <w:color w:val="FF0000"/>
          <w:u w:val="single"/>
        </w:rPr>
        <w:t>face and sends a response to the</w:t>
      </w:r>
      <w:r w:rsidRPr="00EF72C7">
        <w:rPr>
          <w:color w:val="FF0000"/>
          <w:u w:val="single"/>
        </w:rPr>
        <w:t xml:space="preserve"> non-AP </w:t>
      </w:r>
      <w:r w:rsidR="006011A6" w:rsidRPr="00EF72C7">
        <w:rPr>
          <w:color w:val="C00000"/>
          <w:u w:val="single"/>
        </w:rPr>
        <w:t>MLD</w:t>
      </w:r>
      <w:ins w:id="39" w:author="Das, Subir" w:date="2021-06-02T08:42:00Z">
        <w:r w:rsidR="0050790F">
          <w:rPr>
            <w:color w:val="C00000"/>
            <w:u w:val="single"/>
          </w:rPr>
          <w:t>.</w:t>
        </w:r>
      </w:ins>
      <w:del w:id="40" w:author="Das, Subir" w:date="2021-06-02T08:42:00Z">
        <w:r w:rsidR="009D38FE" w:rsidRPr="00EF72C7" w:rsidDel="0050790F">
          <w:rPr>
            <w:color w:val="C00000"/>
            <w:u w:val="single"/>
          </w:rPr>
          <w:delText xml:space="preserve"> or </w:delText>
        </w:r>
        <w:r w:rsidR="006F6408" w:rsidRPr="00EF72C7" w:rsidDel="0050790F">
          <w:rPr>
            <w:color w:val="C00000"/>
            <w:u w:val="single"/>
          </w:rPr>
          <w:delText xml:space="preserve">EHT non-AP </w:delText>
        </w:r>
      </w:del>
      <w:del w:id="41" w:author="Das, Subir" w:date="2021-04-23T09:25:00Z">
        <w:r w:rsidR="009D38FE" w:rsidRPr="00EF72C7" w:rsidDel="00125D9B">
          <w:rPr>
            <w:color w:val="C00000"/>
            <w:u w:val="single"/>
          </w:rPr>
          <w:delText xml:space="preserve"> </w:delText>
        </w:r>
      </w:del>
      <w:del w:id="42" w:author="Das, Subir" w:date="2021-06-02T08:42:00Z">
        <w:r w:rsidR="009D38FE" w:rsidRPr="00EF72C7" w:rsidDel="0050790F">
          <w:rPr>
            <w:color w:val="C00000"/>
            <w:u w:val="single"/>
          </w:rPr>
          <w:delText>STA</w:delText>
        </w:r>
        <w:r w:rsidRPr="00EF72C7" w:rsidDel="0050790F">
          <w:rPr>
            <w:color w:val="C00000"/>
            <w:u w:val="single"/>
          </w:rPr>
          <w:delText>.</w:delText>
        </w:r>
      </w:del>
      <w:r w:rsidRPr="00EF72C7">
        <w:rPr>
          <w:color w:val="C00000"/>
          <w:u w:val="single"/>
        </w:rPr>
        <w:t xml:space="preserve"> </w:t>
      </w:r>
      <w:r w:rsidRPr="00EF72C7">
        <w:rPr>
          <w:color w:val="FF0000"/>
          <w:u w:val="single"/>
        </w:rPr>
        <w:t xml:space="preserve">Alternatively, the AP </w:t>
      </w:r>
      <w:r w:rsidR="006011A6" w:rsidRPr="00EF72C7">
        <w:rPr>
          <w:color w:val="C00000"/>
          <w:u w:val="single"/>
        </w:rPr>
        <w:t xml:space="preserve">MLD </w:t>
      </w:r>
      <w:r w:rsidRPr="00EF72C7">
        <w:rPr>
          <w:color w:val="FF0000"/>
          <w:u w:val="single"/>
        </w:rPr>
        <w:t>can enable NSEP priority access by sending an unsolicited request to a non-AP</w:t>
      </w:r>
      <w:r w:rsidRPr="00EF72C7">
        <w:rPr>
          <w:color w:val="C00000"/>
          <w:u w:val="single"/>
        </w:rPr>
        <w:t xml:space="preserve"> </w:t>
      </w:r>
      <w:r w:rsidR="006011A6" w:rsidRPr="00EF72C7">
        <w:rPr>
          <w:color w:val="C00000"/>
          <w:u w:val="single"/>
        </w:rPr>
        <w:t>MLD</w:t>
      </w:r>
      <w:r w:rsidRPr="00EF72C7">
        <w:rPr>
          <w:color w:val="FF0000"/>
          <w:u w:val="single"/>
        </w:rPr>
        <w:t xml:space="preserve"> </w:t>
      </w:r>
      <w:del w:id="43" w:author="Das, Subir" w:date="2021-06-02T08:42:00Z">
        <w:r w:rsidR="005C2E14" w:rsidRPr="00EF72C7" w:rsidDel="0050790F">
          <w:rPr>
            <w:color w:val="FF0000"/>
            <w:u w:val="single"/>
          </w:rPr>
          <w:delText xml:space="preserve">or </w:delText>
        </w:r>
        <w:r w:rsidR="006F6408" w:rsidRPr="00EF72C7" w:rsidDel="0050790F">
          <w:rPr>
            <w:color w:val="FF0000"/>
            <w:u w:val="single"/>
          </w:rPr>
          <w:delText xml:space="preserve">EHT </w:delText>
        </w:r>
        <w:r w:rsidR="005C2E14" w:rsidRPr="00EF72C7" w:rsidDel="0050790F">
          <w:rPr>
            <w:color w:val="FF0000"/>
            <w:u w:val="single"/>
          </w:rPr>
          <w:delText xml:space="preserve">non-AP STA </w:delText>
        </w:r>
      </w:del>
      <w:r w:rsidRPr="00EF72C7">
        <w:rPr>
          <w:color w:val="FF0000"/>
          <w:u w:val="single"/>
        </w:rPr>
        <w:t>and the non-AP</w:t>
      </w:r>
      <w:r w:rsidRPr="00EF72C7">
        <w:rPr>
          <w:color w:val="C00000"/>
          <w:u w:val="single"/>
        </w:rPr>
        <w:t xml:space="preserve"> </w:t>
      </w:r>
      <w:r w:rsidR="006011A6" w:rsidRPr="00EF72C7">
        <w:rPr>
          <w:color w:val="C00000"/>
          <w:u w:val="single"/>
        </w:rPr>
        <w:t>MLD</w:t>
      </w:r>
      <w:r w:rsidRPr="00EF72C7">
        <w:rPr>
          <w:color w:val="C00000"/>
          <w:u w:val="single"/>
        </w:rPr>
        <w:t xml:space="preserve"> </w:t>
      </w:r>
      <w:del w:id="44" w:author="Das, Subir" w:date="2021-06-02T08:42:00Z">
        <w:r w:rsidR="000755A3" w:rsidRPr="00EF72C7" w:rsidDel="0050790F">
          <w:rPr>
            <w:color w:val="FF0000"/>
            <w:u w:val="single"/>
          </w:rPr>
          <w:delText xml:space="preserve">or </w:delText>
        </w:r>
        <w:r w:rsidR="006F6408" w:rsidRPr="00EF72C7" w:rsidDel="0050790F">
          <w:rPr>
            <w:color w:val="FF0000"/>
            <w:u w:val="single"/>
          </w:rPr>
          <w:delText xml:space="preserve">EHT </w:delText>
        </w:r>
        <w:r w:rsidR="000755A3" w:rsidRPr="00EF72C7" w:rsidDel="0050790F">
          <w:rPr>
            <w:color w:val="FF0000"/>
            <w:u w:val="single"/>
          </w:rPr>
          <w:delText xml:space="preserve">non-AP </w:delText>
        </w:r>
        <w:r w:rsidR="005C2E14" w:rsidRPr="00EF72C7" w:rsidDel="0050790F">
          <w:rPr>
            <w:color w:val="FF0000"/>
            <w:u w:val="single"/>
          </w:rPr>
          <w:delText xml:space="preserve">STA </w:delText>
        </w:r>
      </w:del>
      <w:r w:rsidRPr="00EF72C7">
        <w:rPr>
          <w:color w:val="FF0000"/>
          <w:u w:val="single"/>
        </w:rPr>
        <w:t>confirms the request by sending a response.</w:t>
      </w:r>
      <w:ins w:id="45" w:author="Das, Subir" w:date="2021-04-24T09:33:00Z">
        <w:r w:rsidR="003A20A2" w:rsidRPr="003A20A2">
          <w:t xml:space="preserve"> </w:t>
        </w:r>
        <w:r w:rsidR="003A20A2" w:rsidRPr="003A20A2">
          <w:rPr>
            <w:color w:val="FF0000"/>
            <w:u w:val="single"/>
          </w:rPr>
          <w:t xml:space="preserve">An AP MLD can send the request on any available link between the AP MLD and non-AP MLD and NSEP priority access will be enabled on all links within the MLD.  </w:t>
        </w:r>
      </w:ins>
      <w:r w:rsidR="000A04C9">
        <w:rPr>
          <w:color w:val="FF0000"/>
          <w:u w:val="single"/>
        </w:rPr>
        <w:t>[#1721</w:t>
      </w:r>
      <w:r w:rsidR="00BC1432">
        <w:rPr>
          <w:color w:val="FF0000"/>
          <w:u w:val="single"/>
        </w:rPr>
        <w:t>, #2266</w:t>
      </w:r>
      <w:r w:rsidR="000A04C9">
        <w:rPr>
          <w:color w:val="FF0000"/>
          <w:u w:val="single"/>
        </w:rPr>
        <w:t>]</w:t>
      </w:r>
    </w:p>
    <w:p w14:paraId="4E14F8A4" w14:textId="77777777" w:rsidR="00BE00AA" w:rsidRPr="00BE00AA" w:rsidRDefault="00BE00AA" w:rsidP="00BE00AA">
      <w:pPr>
        <w:rPr>
          <w:color w:val="FF0000"/>
        </w:rPr>
      </w:pPr>
    </w:p>
    <w:p w14:paraId="299D9762" w14:textId="77B5DBB1" w:rsidR="00BE00AA" w:rsidRPr="00BE00AA" w:rsidRDefault="00BE00AA" w:rsidP="00BE00AA">
      <w:pPr>
        <w:rPr>
          <w:color w:val="FF0000"/>
        </w:rPr>
      </w:pPr>
      <w:r w:rsidRPr="00EF72C7">
        <w:rPr>
          <w:color w:val="FF0000"/>
          <w:u w:val="single"/>
        </w:rPr>
        <w:t>While NSEP priority access is enabled, all traffic to and from the</w:t>
      </w:r>
      <w:r w:rsidRPr="00EF72C7">
        <w:rPr>
          <w:color w:val="C00000"/>
          <w:u w:val="single"/>
        </w:rPr>
        <w:t xml:space="preserve"> </w:t>
      </w:r>
      <w:r w:rsidR="00167375" w:rsidRPr="00EF72C7">
        <w:rPr>
          <w:color w:val="C00000"/>
          <w:u w:val="single"/>
        </w:rPr>
        <w:t xml:space="preserve">non-AP </w:t>
      </w:r>
      <w:r w:rsidR="006011A6" w:rsidRPr="00EF72C7">
        <w:rPr>
          <w:color w:val="C00000"/>
          <w:u w:val="single"/>
        </w:rPr>
        <w:t xml:space="preserve">MLD </w:t>
      </w:r>
      <w:del w:id="46" w:author="Das, Subir" w:date="2021-06-02T08:42:00Z">
        <w:r w:rsidR="005C2E14" w:rsidRPr="00EF72C7" w:rsidDel="0050790F">
          <w:rPr>
            <w:color w:val="C00000"/>
            <w:u w:val="single"/>
          </w:rPr>
          <w:delText xml:space="preserve">or </w:delText>
        </w:r>
        <w:r w:rsidR="006F6408" w:rsidRPr="00EF72C7" w:rsidDel="0050790F">
          <w:rPr>
            <w:color w:val="C00000"/>
            <w:u w:val="single"/>
          </w:rPr>
          <w:delText>EHT non-AP</w:delText>
        </w:r>
        <w:r w:rsidR="005C2E14" w:rsidRPr="00EF72C7" w:rsidDel="0050790F">
          <w:rPr>
            <w:color w:val="C00000"/>
            <w:u w:val="single"/>
          </w:rPr>
          <w:delText xml:space="preserve"> STA </w:delText>
        </w:r>
      </w:del>
      <w:r w:rsidRPr="00EF72C7">
        <w:rPr>
          <w:color w:val="FF0000"/>
          <w:u w:val="single"/>
        </w:rPr>
        <w:t xml:space="preserve">is </w:t>
      </w:r>
      <w:r w:rsidR="002C2A9D" w:rsidRPr="00EF72C7">
        <w:rPr>
          <w:color w:val="FF0000"/>
          <w:u w:val="single"/>
        </w:rPr>
        <w:t>treated with a higher priority, as described in 35.10.3 (NSEP priority access procedure)</w:t>
      </w:r>
      <w:r w:rsidRPr="00EF72C7">
        <w:rPr>
          <w:color w:val="FF0000"/>
          <w:u w:val="single"/>
        </w:rPr>
        <w:t xml:space="preserve">. Either the AP </w:t>
      </w:r>
      <w:r w:rsidR="006011A6" w:rsidRPr="00EF72C7">
        <w:rPr>
          <w:color w:val="C00000"/>
          <w:u w:val="single"/>
        </w:rPr>
        <w:t xml:space="preserve">MLD </w:t>
      </w:r>
      <w:r w:rsidR="005C2E14" w:rsidRPr="00EF72C7">
        <w:rPr>
          <w:color w:val="FF0000"/>
          <w:u w:val="single"/>
        </w:rPr>
        <w:t xml:space="preserve">or </w:t>
      </w:r>
      <w:r w:rsidRPr="00EF72C7">
        <w:rPr>
          <w:color w:val="FF0000"/>
          <w:u w:val="single"/>
        </w:rPr>
        <w:t xml:space="preserve">the non-AP </w:t>
      </w:r>
      <w:r w:rsidR="006011A6" w:rsidRPr="00EF72C7">
        <w:rPr>
          <w:color w:val="C00000"/>
          <w:u w:val="single"/>
        </w:rPr>
        <w:t>MLD</w:t>
      </w:r>
      <w:r w:rsidR="006011A6" w:rsidRPr="00EF72C7">
        <w:rPr>
          <w:color w:val="FF0000"/>
          <w:u w:val="single"/>
        </w:rPr>
        <w:t xml:space="preserve"> </w:t>
      </w:r>
      <w:del w:id="47" w:author="Das, Subir" w:date="2021-06-02T08:43:00Z">
        <w:r w:rsidR="005C2E14" w:rsidRPr="00EF72C7" w:rsidDel="0050790F">
          <w:rPr>
            <w:color w:val="FF0000"/>
            <w:u w:val="single"/>
          </w:rPr>
          <w:delText xml:space="preserve">or </w:delText>
        </w:r>
        <w:r w:rsidR="006F6408" w:rsidRPr="00EF72C7" w:rsidDel="0050790F">
          <w:rPr>
            <w:color w:val="FF0000"/>
            <w:u w:val="single"/>
          </w:rPr>
          <w:delText xml:space="preserve">the EHT </w:delText>
        </w:r>
        <w:r w:rsidR="005C2E14" w:rsidRPr="00EF72C7" w:rsidDel="0050790F">
          <w:rPr>
            <w:color w:val="FF0000"/>
            <w:u w:val="single"/>
          </w:rPr>
          <w:delText xml:space="preserve">non-AP STA </w:delText>
        </w:r>
      </w:del>
      <w:r w:rsidRPr="00EF72C7">
        <w:rPr>
          <w:color w:val="FF0000"/>
          <w:u w:val="single"/>
        </w:rPr>
        <w:t>can disable NSEP priority access.</w:t>
      </w:r>
      <w:r w:rsidR="008C3E5A">
        <w:rPr>
          <w:color w:val="FF0000"/>
        </w:rPr>
        <w:t xml:space="preserve"> </w:t>
      </w:r>
      <w:r>
        <w:rPr>
          <w:color w:val="FF0000"/>
        </w:rPr>
        <w:t>[</w:t>
      </w:r>
      <w:r w:rsidR="00172AC1">
        <w:rPr>
          <w:color w:val="FF0000"/>
        </w:rPr>
        <w:t xml:space="preserve">#1112, </w:t>
      </w:r>
      <w:r w:rsidR="008C3E5A">
        <w:rPr>
          <w:color w:val="FF0000"/>
        </w:rPr>
        <w:t>#</w:t>
      </w:r>
      <w:r>
        <w:rPr>
          <w:color w:val="FF0000"/>
        </w:rPr>
        <w:t>2266</w:t>
      </w:r>
      <w:r w:rsidR="000A04C9">
        <w:rPr>
          <w:color w:val="FF0000"/>
        </w:rPr>
        <w:t>, #1721</w:t>
      </w:r>
      <w:r>
        <w:rPr>
          <w:color w:val="FF0000"/>
        </w:rPr>
        <w:t>]</w:t>
      </w:r>
    </w:p>
    <w:p w14:paraId="264D480E" w14:textId="77777777" w:rsidR="00B04586" w:rsidRDefault="00B04586" w:rsidP="00D14B87"/>
    <w:sectPr w:rsidR="00B04586" w:rsidSect="00046C83">
      <w:headerReference w:type="default" r:id="rId8"/>
      <w:footerReference w:type="default" r:id="rId9"/>
      <w:pgSz w:w="12240" w:h="15840"/>
      <w:pgMar w:top="1440" w:right="1440" w:bottom="1440" w:left="1440" w:header="702" w:footer="1112"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CF79B" w14:textId="77777777" w:rsidR="007702E7" w:rsidRDefault="007702E7">
      <w:r>
        <w:separator/>
      </w:r>
    </w:p>
  </w:endnote>
  <w:endnote w:type="continuationSeparator" w:id="0">
    <w:p w14:paraId="6FC77B72" w14:textId="77777777" w:rsidR="007702E7" w:rsidRDefault="0077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BoldItalic">
    <w:altName w:val="Calibri"/>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BA745" w14:textId="62E35077" w:rsidR="00485B50" w:rsidRPr="000724EB" w:rsidRDefault="00485B50" w:rsidP="000724EB">
    <w:pPr>
      <w:pStyle w:val="Footer"/>
      <w:pBdr>
        <w:top w:val="single" w:sz="4" w:space="1" w:color="auto"/>
      </w:pBdr>
      <w:tabs>
        <w:tab w:val="center" w:pos="4680"/>
        <w:tab w:val="right" w:pos="10065"/>
      </w:tabs>
      <w:rPr>
        <w:sz w:val="24"/>
        <w:szCs w:val="24"/>
        <w:lang w:val="de-DE"/>
      </w:rPr>
    </w:pPr>
    <w:r w:rsidRPr="000724EB">
      <w:rPr>
        <w:sz w:val="24"/>
        <w:szCs w:val="24"/>
      </w:rPr>
      <w:t>Submission</w:t>
    </w:r>
    <w:r w:rsidRPr="000724EB">
      <w:rPr>
        <w:sz w:val="24"/>
        <w:szCs w:val="24"/>
        <w:lang w:val="de-DE"/>
      </w:rPr>
      <w:tab/>
      <w:t xml:space="preserve">page </w:t>
    </w:r>
    <w:r w:rsidRPr="000724EB">
      <w:rPr>
        <w:sz w:val="24"/>
        <w:szCs w:val="24"/>
      </w:rPr>
      <w:fldChar w:fldCharType="begin"/>
    </w:r>
    <w:r w:rsidRPr="000724EB">
      <w:rPr>
        <w:sz w:val="24"/>
        <w:szCs w:val="24"/>
        <w:lang w:val="de-DE"/>
      </w:rPr>
      <w:instrText xml:space="preserve">page </w:instrText>
    </w:r>
    <w:r w:rsidRPr="000724EB">
      <w:rPr>
        <w:sz w:val="24"/>
        <w:szCs w:val="24"/>
      </w:rPr>
      <w:fldChar w:fldCharType="separate"/>
    </w:r>
    <w:r w:rsidR="006314C0">
      <w:rPr>
        <w:noProof/>
        <w:sz w:val="24"/>
        <w:szCs w:val="24"/>
        <w:lang w:val="de-DE"/>
      </w:rPr>
      <w:t>7</w:t>
    </w:r>
    <w:r w:rsidRPr="000724EB">
      <w:rPr>
        <w:sz w:val="24"/>
        <w:szCs w:val="24"/>
      </w:rPr>
      <w:fldChar w:fldCharType="end"/>
    </w:r>
    <w:r w:rsidRPr="000724EB">
      <w:rPr>
        <w:sz w:val="24"/>
        <w:szCs w:val="24"/>
        <w:lang w:val="de-DE"/>
      </w:rPr>
      <w:tab/>
      <w:t xml:space="preserve">                                </w:t>
    </w:r>
    <w:r w:rsidR="00FB0DC6">
      <w:rPr>
        <w:sz w:val="24"/>
        <w:szCs w:val="24"/>
        <w:lang w:val="de-DE"/>
      </w:rPr>
      <w:t>Subir Das, Perspecta Labs</w:t>
    </w:r>
  </w:p>
  <w:p w14:paraId="0656F548" w14:textId="7F17DE33" w:rsidR="00485B50" w:rsidRPr="00BB2F0B" w:rsidRDefault="00485B50">
    <w:pPr>
      <w:pStyle w:val="BodyText"/>
      <w:kinsoku w:val="0"/>
      <w:overflowPunct w:val="0"/>
      <w:spacing w:line="14" w:lineRule="auto"/>
      <w:ind w:left="0"/>
      <w:rPr>
        <w:b/>
        <w:bCs/>
        <w:sz w:val="24"/>
        <w:szCs w:val="24"/>
      </w:rPr>
    </w:pPr>
  </w:p>
  <w:p w14:paraId="30838892" w14:textId="77777777" w:rsidR="00C36D34" w:rsidRDefault="00C36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D5B4D" w14:textId="77777777" w:rsidR="007702E7" w:rsidRDefault="007702E7">
      <w:r>
        <w:separator/>
      </w:r>
    </w:p>
  </w:footnote>
  <w:footnote w:type="continuationSeparator" w:id="0">
    <w:p w14:paraId="6259FA80" w14:textId="77777777" w:rsidR="007702E7" w:rsidRDefault="007702E7">
      <w:r>
        <w:continuationSeparator/>
      </w:r>
    </w:p>
  </w:footnote>
  <w:footnote w:id="1">
    <w:p w14:paraId="073DCC7F" w14:textId="77777777" w:rsidR="00C64694" w:rsidRPr="00C64694" w:rsidRDefault="00C64694" w:rsidP="00C64694">
      <w:pPr>
        <w:rPr>
          <w:sz w:val="20"/>
          <w:szCs w:val="20"/>
        </w:rPr>
      </w:pPr>
      <w:r>
        <w:rPr>
          <w:rStyle w:val="FootnoteReference"/>
        </w:rPr>
        <w:footnoteRef/>
      </w:r>
      <w:r>
        <w:t xml:space="preserve"> </w:t>
      </w:r>
      <w:r w:rsidRPr="00C64694">
        <w:rPr>
          <w:sz w:val="20"/>
          <w:szCs w:val="20"/>
        </w:rPr>
        <w:t>For example, NSEP Services in the United States, including the Government Emergency Telecommunications Service and the Wireless Priority Service, run on commercial operator networks and are managed by the Emergency Communications Division of the Cybersecurity and Infrastructure Security Agency within the Department of Homeland Security.</w:t>
      </w:r>
    </w:p>
    <w:p w14:paraId="2D87435E" w14:textId="0AEF774B" w:rsidR="00C64694" w:rsidRPr="00C64694" w:rsidRDefault="00C64694">
      <w:pPr>
        <w:pStyle w:val="FootnoteText"/>
        <w:rPr>
          <w:lang w:val="en-US"/>
        </w:rPr>
      </w:pPr>
    </w:p>
  </w:footnote>
  <w:footnote w:id="2">
    <w:p w14:paraId="53F54CAE" w14:textId="7E9A6664" w:rsidR="00C64694" w:rsidRPr="00C64694" w:rsidRDefault="00C64694">
      <w:pPr>
        <w:pStyle w:val="FootnoteText"/>
        <w:rPr>
          <w:lang w:val="en-US"/>
        </w:rPr>
      </w:pPr>
      <w:r>
        <w:rPr>
          <w:rStyle w:val="FootnoteReference"/>
        </w:rPr>
        <w:footnoteRef/>
      </w:r>
      <w:r>
        <w:t xml:space="preserve"> </w:t>
      </w:r>
      <w:r w:rsidRPr="00C64694">
        <w:t>Priority access capabilities to support these services in other types of networks are defined in appropriate international standards, (e.g., Multimedia Priority Service (MPS) in 3GPP).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A959F" w14:textId="23A48AAE" w:rsidR="00485B50" w:rsidRPr="000724EB" w:rsidRDefault="00937CA7" w:rsidP="00BB2F0B">
    <w:pPr>
      <w:pStyle w:val="Header"/>
      <w:tabs>
        <w:tab w:val="center" w:pos="4680"/>
        <w:tab w:val="right" w:pos="10065"/>
      </w:tabs>
      <w:jc w:val="both"/>
      <w:rPr>
        <w:b/>
        <w:bCs/>
        <w:sz w:val="28"/>
        <w:szCs w:val="28"/>
        <w:u w:val="single"/>
      </w:rPr>
    </w:pPr>
    <w:r>
      <w:rPr>
        <w:b/>
        <w:bCs/>
        <w:sz w:val="28"/>
        <w:szCs w:val="28"/>
        <w:u w:val="single"/>
      </w:rPr>
      <w:t>March</w:t>
    </w:r>
    <w:r w:rsidR="00485B50" w:rsidRPr="000724EB">
      <w:rPr>
        <w:b/>
        <w:bCs/>
        <w:sz w:val="28"/>
        <w:szCs w:val="28"/>
        <w:u w:val="single"/>
      </w:rPr>
      <w:t xml:space="preserve"> 2021</w:t>
    </w:r>
    <w:r w:rsidR="00485B50" w:rsidRPr="000724EB">
      <w:rPr>
        <w:b/>
        <w:bCs/>
        <w:sz w:val="28"/>
        <w:szCs w:val="28"/>
        <w:u w:val="single"/>
      </w:rPr>
      <w:tab/>
    </w:r>
    <w:r w:rsidR="00485B50" w:rsidRPr="000724EB">
      <w:rPr>
        <w:b/>
        <w:bCs/>
        <w:sz w:val="28"/>
        <w:szCs w:val="28"/>
        <w:u w:val="single"/>
      </w:rPr>
      <w:tab/>
    </w:r>
    <w:r w:rsidR="00485B50" w:rsidRPr="000724EB">
      <w:rPr>
        <w:b/>
        <w:bCs/>
        <w:sz w:val="28"/>
        <w:szCs w:val="28"/>
        <w:u w:val="single"/>
      </w:rPr>
      <w:tab/>
      <w:t xml:space="preserve">               </w:t>
    </w:r>
    <w:r w:rsidR="00485B50" w:rsidRPr="000724EB">
      <w:rPr>
        <w:b/>
        <w:bCs/>
        <w:sz w:val="28"/>
        <w:szCs w:val="28"/>
        <w:u w:val="single"/>
      </w:rPr>
      <w:fldChar w:fldCharType="begin"/>
    </w:r>
    <w:r w:rsidR="00485B50" w:rsidRPr="000724EB">
      <w:rPr>
        <w:b/>
        <w:bCs/>
        <w:sz w:val="28"/>
        <w:szCs w:val="28"/>
        <w:u w:val="single"/>
      </w:rPr>
      <w:instrText xml:space="preserve"> TITLE  \* MERGEFORMAT </w:instrText>
    </w:r>
    <w:r w:rsidR="00485B50" w:rsidRPr="000724EB">
      <w:rPr>
        <w:b/>
        <w:bCs/>
        <w:sz w:val="28"/>
        <w:szCs w:val="28"/>
        <w:u w:val="single"/>
      </w:rPr>
      <w:fldChar w:fldCharType="separate"/>
    </w:r>
    <w:r w:rsidR="00485B50">
      <w:rPr>
        <w:b/>
        <w:bCs/>
        <w:sz w:val="28"/>
        <w:szCs w:val="28"/>
        <w:u w:val="single"/>
      </w:rPr>
      <w:t>doc.: IEEE 802.11-21/0</w:t>
    </w:r>
    <w:r>
      <w:rPr>
        <w:b/>
        <w:bCs/>
        <w:sz w:val="28"/>
        <w:szCs w:val="28"/>
        <w:u w:val="single"/>
      </w:rPr>
      <w:t>510r</w:t>
    </w:r>
    <w:r w:rsidR="006B3883">
      <w:rPr>
        <w:b/>
        <w:bCs/>
        <w:sz w:val="28"/>
        <w:szCs w:val="28"/>
        <w:u w:val="single"/>
      </w:rPr>
      <w:t>4</w:t>
    </w:r>
    <w:r w:rsidR="00485B50" w:rsidRPr="000724EB">
      <w:rPr>
        <w:b/>
        <w:bCs/>
        <w:sz w:val="28"/>
        <w:szCs w:val="28"/>
        <w:u w:val="single"/>
      </w:rPr>
      <w:fldChar w:fldCharType="end"/>
    </w:r>
  </w:p>
  <w:p w14:paraId="51AD8215" w14:textId="3ADD9F27" w:rsidR="00485B50" w:rsidRDefault="00485B50">
    <w:pPr>
      <w:pStyle w:val="BodyText"/>
      <w:kinsoku w:val="0"/>
      <w:overflowPunct w:val="0"/>
      <w:spacing w:line="14" w:lineRule="auto"/>
      <w:ind w:left="0"/>
    </w:pPr>
  </w:p>
  <w:p w14:paraId="4B402D21" w14:textId="77777777" w:rsidR="00C36D34" w:rsidRDefault="00C36D3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940" w:hanging="240"/>
      </w:pPr>
      <w:rPr>
        <w:rFonts w:ascii="Calibri-BoldItalic" w:hAnsi="Calibri-BoldItalic" w:cs="Calibri-BoldItalic"/>
        <w:b/>
        <w:bCs/>
        <w:i/>
        <w:iCs/>
        <w:w w:val="100"/>
        <w:sz w:val="24"/>
        <w:szCs w:val="24"/>
      </w:rPr>
    </w:lvl>
    <w:lvl w:ilvl="1">
      <w:start w:val="1"/>
      <w:numFmt w:val="decimal"/>
      <w:lvlText w:val="%1.%2"/>
      <w:lvlJc w:val="left"/>
      <w:pPr>
        <w:ind w:left="1271" w:hanging="332"/>
      </w:pPr>
      <w:rPr>
        <w:rFonts w:ascii="Calibri" w:hAnsi="Calibri" w:cs="Calibri"/>
        <w:b/>
        <w:bCs/>
        <w:spacing w:val="-1"/>
        <w:w w:val="100"/>
        <w:sz w:val="22"/>
        <w:szCs w:val="22"/>
      </w:rPr>
    </w:lvl>
    <w:lvl w:ilvl="2">
      <w:numFmt w:val="bullet"/>
      <w:lvlText w:val="•"/>
      <w:lvlJc w:val="left"/>
      <w:pPr>
        <w:ind w:left="2333" w:hanging="332"/>
      </w:pPr>
    </w:lvl>
    <w:lvl w:ilvl="3">
      <w:numFmt w:val="bullet"/>
      <w:lvlText w:val="•"/>
      <w:lvlJc w:val="left"/>
      <w:pPr>
        <w:ind w:left="3386" w:hanging="332"/>
      </w:pPr>
    </w:lvl>
    <w:lvl w:ilvl="4">
      <w:numFmt w:val="bullet"/>
      <w:lvlText w:val="•"/>
      <w:lvlJc w:val="left"/>
      <w:pPr>
        <w:ind w:left="4440" w:hanging="332"/>
      </w:pPr>
    </w:lvl>
    <w:lvl w:ilvl="5">
      <w:numFmt w:val="bullet"/>
      <w:lvlText w:val="•"/>
      <w:lvlJc w:val="left"/>
      <w:pPr>
        <w:ind w:left="5493" w:hanging="332"/>
      </w:pPr>
    </w:lvl>
    <w:lvl w:ilvl="6">
      <w:numFmt w:val="bullet"/>
      <w:lvlText w:val="•"/>
      <w:lvlJc w:val="left"/>
      <w:pPr>
        <w:ind w:left="6546" w:hanging="332"/>
      </w:pPr>
    </w:lvl>
    <w:lvl w:ilvl="7">
      <w:numFmt w:val="bullet"/>
      <w:lvlText w:val="•"/>
      <w:lvlJc w:val="left"/>
      <w:pPr>
        <w:ind w:left="7600" w:hanging="332"/>
      </w:pPr>
    </w:lvl>
    <w:lvl w:ilvl="8">
      <w:numFmt w:val="bullet"/>
      <w:lvlText w:val="•"/>
      <w:lvlJc w:val="left"/>
      <w:pPr>
        <w:ind w:left="8653" w:hanging="332"/>
      </w:pPr>
    </w:lvl>
  </w:abstractNum>
  <w:abstractNum w:abstractNumId="1" w15:restartNumberingAfterBreak="0">
    <w:nsid w:val="00000403"/>
    <w:multiLevelType w:val="multilevel"/>
    <w:tmpl w:val="00000886"/>
    <w:lvl w:ilvl="0">
      <w:start w:val="6"/>
      <w:numFmt w:val="decimal"/>
      <w:lvlText w:val="%1"/>
      <w:lvlJc w:val="left"/>
      <w:pPr>
        <w:ind w:left="1833" w:hanging="654"/>
      </w:pPr>
    </w:lvl>
    <w:lvl w:ilvl="1">
      <w:start w:val="3"/>
      <w:numFmt w:val="decimal"/>
      <w:lvlText w:val="%1.%2"/>
      <w:lvlJc w:val="left"/>
      <w:pPr>
        <w:ind w:left="1833" w:hanging="654"/>
      </w:pPr>
    </w:lvl>
    <w:lvl w:ilvl="2">
      <w:start w:val="200"/>
      <w:numFmt w:val="decimal"/>
      <w:lvlText w:val="%1.%2.%3"/>
      <w:lvlJc w:val="left"/>
      <w:pPr>
        <w:ind w:left="1833" w:hanging="654"/>
      </w:pPr>
      <w:rPr>
        <w:rFonts w:ascii="Calibri" w:hAnsi="Calibri" w:cs="Calibri"/>
        <w:b w:val="0"/>
        <w:bCs w:val="0"/>
        <w:spacing w:val="-1"/>
        <w:w w:val="100"/>
        <w:sz w:val="20"/>
        <w:szCs w:val="20"/>
      </w:rPr>
    </w:lvl>
    <w:lvl w:ilvl="3">
      <w:numFmt w:val="bullet"/>
      <w:lvlText w:val="•"/>
      <w:lvlJc w:val="left"/>
      <w:pPr>
        <w:ind w:left="4516" w:hanging="654"/>
      </w:pPr>
    </w:lvl>
    <w:lvl w:ilvl="4">
      <w:numFmt w:val="bullet"/>
      <w:lvlText w:val="•"/>
      <w:lvlJc w:val="left"/>
      <w:pPr>
        <w:ind w:left="5408" w:hanging="654"/>
      </w:pPr>
    </w:lvl>
    <w:lvl w:ilvl="5">
      <w:numFmt w:val="bullet"/>
      <w:lvlText w:val="•"/>
      <w:lvlJc w:val="left"/>
      <w:pPr>
        <w:ind w:left="6300" w:hanging="654"/>
      </w:pPr>
    </w:lvl>
    <w:lvl w:ilvl="6">
      <w:numFmt w:val="bullet"/>
      <w:lvlText w:val="•"/>
      <w:lvlJc w:val="left"/>
      <w:pPr>
        <w:ind w:left="7192" w:hanging="654"/>
      </w:pPr>
    </w:lvl>
    <w:lvl w:ilvl="7">
      <w:numFmt w:val="bullet"/>
      <w:lvlText w:val="•"/>
      <w:lvlJc w:val="left"/>
      <w:pPr>
        <w:ind w:left="8084" w:hanging="654"/>
      </w:pPr>
    </w:lvl>
    <w:lvl w:ilvl="8">
      <w:numFmt w:val="bullet"/>
      <w:lvlText w:val="•"/>
      <w:lvlJc w:val="left"/>
      <w:pPr>
        <w:ind w:left="8976" w:hanging="654"/>
      </w:pPr>
    </w:lvl>
  </w:abstractNum>
  <w:abstractNum w:abstractNumId="2" w15:restartNumberingAfterBreak="0">
    <w:nsid w:val="00000404"/>
    <w:multiLevelType w:val="multilevel"/>
    <w:tmpl w:val="00000887"/>
    <w:lvl w:ilvl="0">
      <w:start w:val="9"/>
      <w:numFmt w:val="decimal"/>
      <w:lvlText w:val="%1."/>
      <w:lvlJc w:val="left"/>
      <w:pPr>
        <w:ind w:left="940" w:hanging="240"/>
      </w:pPr>
      <w:rPr>
        <w:rFonts w:ascii="Calibri-BoldItalic" w:hAnsi="Calibri-BoldItalic" w:cs="Calibri-BoldItalic"/>
        <w:b/>
        <w:bCs/>
        <w:i/>
        <w:iCs/>
        <w:w w:val="100"/>
        <w:sz w:val="24"/>
        <w:szCs w:val="24"/>
      </w:rPr>
    </w:lvl>
    <w:lvl w:ilvl="1">
      <w:numFmt w:val="bullet"/>
      <w:lvlText w:val="•"/>
      <w:lvlJc w:val="left"/>
      <w:pPr>
        <w:ind w:left="1922" w:hanging="240"/>
      </w:pPr>
    </w:lvl>
    <w:lvl w:ilvl="2">
      <w:numFmt w:val="bullet"/>
      <w:lvlText w:val="•"/>
      <w:lvlJc w:val="left"/>
      <w:pPr>
        <w:ind w:left="2904" w:hanging="240"/>
      </w:pPr>
    </w:lvl>
    <w:lvl w:ilvl="3">
      <w:numFmt w:val="bullet"/>
      <w:lvlText w:val="•"/>
      <w:lvlJc w:val="left"/>
      <w:pPr>
        <w:ind w:left="3886" w:hanging="240"/>
      </w:pPr>
    </w:lvl>
    <w:lvl w:ilvl="4">
      <w:numFmt w:val="bullet"/>
      <w:lvlText w:val="•"/>
      <w:lvlJc w:val="left"/>
      <w:pPr>
        <w:ind w:left="4868" w:hanging="240"/>
      </w:pPr>
    </w:lvl>
    <w:lvl w:ilvl="5">
      <w:numFmt w:val="bullet"/>
      <w:lvlText w:val="•"/>
      <w:lvlJc w:val="left"/>
      <w:pPr>
        <w:ind w:left="5850" w:hanging="240"/>
      </w:pPr>
    </w:lvl>
    <w:lvl w:ilvl="6">
      <w:numFmt w:val="bullet"/>
      <w:lvlText w:val="•"/>
      <w:lvlJc w:val="left"/>
      <w:pPr>
        <w:ind w:left="6832" w:hanging="240"/>
      </w:pPr>
    </w:lvl>
    <w:lvl w:ilvl="7">
      <w:numFmt w:val="bullet"/>
      <w:lvlText w:val="•"/>
      <w:lvlJc w:val="left"/>
      <w:pPr>
        <w:ind w:left="7814" w:hanging="240"/>
      </w:pPr>
    </w:lvl>
    <w:lvl w:ilvl="8">
      <w:numFmt w:val="bullet"/>
      <w:lvlText w:val="•"/>
      <w:lvlJc w:val="left"/>
      <w:pPr>
        <w:ind w:left="8796" w:hanging="240"/>
      </w:pPr>
    </w:lvl>
  </w:abstractNum>
  <w:abstractNum w:abstractNumId="3" w15:restartNumberingAfterBreak="0">
    <w:nsid w:val="00000405"/>
    <w:multiLevelType w:val="multilevel"/>
    <w:tmpl w:val="00000888"/>
    <w:lvl w:ilvl="0">
      <w:start w:val="11"/>
      <w:numFmt w:val="decimal"/>
      <w:lvlText w:val="%1"/>
      <w:lvlJc w:val="left"/>
      <w:pPr>
        <w:ind w:left="1606" w:hanging="667"/>
      </w:pPr>
    </w:lvl>
    <w:lvl w:ilvl="1">
      <w:start w:val="100"/>
      <w:numFmt w:val="decimal"/>
      <w:lvlText w:val="%1.%2"/>
      <w:lvlJc w:val="left"/>
      <w:pPr>
        <w:ind w:left="1606" w:hanging="667"/>
      </w:pPr>
      <w:rPr>
        <w:rFonts w:ascii="Calibri" w:hAnsi="Calibri" w:cs="Calibri"/>
        <w:b/>
        <w:bCs/>
        <w:spacing w:val="-1"/>
        <w:w w:val="100"/>
        <w:sz w:val="22"/>
        <w:szCs w:val="22"/>
      </w:rPr>
    </w:lvl>
    <w:lvl w:ilvl="2">
      <w:start w:val="1"/>
      <w:numFmt w:val="decimal"/>
      <w:lvlText w:val="%1.%2.%3"/>
      <w:lvlJc w:val="left"/>
      <w:pPr>
        <w:ind w:left="1934" w:hanging="755"/>
      </w:pPr>
      <w:rPr>
        <w:rFonts w:ascii="Calibri" w:hAnsi="Calibri" w:cs="Calibri"/>
        <w:b w:val="0"/>
        <w:bCs w:val="0"/>
        <w:spacing w:val="-1"/>
        <w:w w:val="100"/>
        <w:sz w:val="20"/>
        <w:szCs w:val="20"/>
      </w:rPr>
    </w:lvl>
    <w:lvl w:ilvl="3">
      <w:numFmt w:val="bullet"/>
      <w:lvlText w:val="•"/>
      <w:lvlJc w:val="left"/>
      <w:pPr>
        <w:ind w:left="3900" w:hanging="755"/>
      </w:pPr>
    </w:lvl>
    <w:lvl w:ilvl="4">
      <w:numFmt w:val="bullet"/>
      <w:lvlText w:val="•"/>
      <w:lvlJc w:val="left"/>
      <w:pPr>
        <w:ind w:left="4880" w:hanging="755"/>
      </w:pPr>
    </w:lvl>
    <w:lvl w:ilvl="5">
      <w:numFmt w:val="bullet"/>
      <w:lvlText w:val="•"/>
      <w:lvlJc w:val="left"/>
      <w:pPr>
        <w:ind w:left="5860" w:hanging="755"/>
      </w:pPr>
    </w:lvl>
    <w:lvl w:ilvl="6">
      <w:numFmt w:val="bullet"/>
      <w:lvlText w:val="•"/>
      <w:lvlJc w:val="left"/>
      <w:pPr>
        <w:ind w:left="6840" w:hanging="755"/>
      </w:pPr>
    </w:lvl>
    <w:lvl w:ilvl="7">
      <w:numFmt w:val="bullet"/>
      <w:lvlText w:val="•"/>
      <w:lvlJc w:val="left"/>
      <w:pPr>
        <w:ind w:left="7820" w:hanging="755"/>
      </w:pPr>
    </w:lvl>
    <w:lvl w:ilvl="8">
      <w:numFmt w:val="bullet"/>
      <w:lvlText w:val="•"/>
      <w:lvlJc w:val="left"/>
      <w:pPr>
        <w:ind w:left="8800" w:hanging="755"/>
      </w:pPr>
    </w:lvl>
  </w:abstractNum>
  <w:abstractNum w:abstractNumId="4" w15:restartNumberingAfterBreak="0">
    <w:nsid w:val="00000406"/>
    <w:multiLevelType w:val="multilevel"/>
    <w:tmpl w:val="00000889"/>
    <w:lvl w:ilvl="0">
      <w:start w:val="12"/>
      <w:numFmt w:val="decimal"/>
      <w:lvlText w:val="%1"/>
      <w:lvlJc w:val="left"/>
      <w:pPr>
        <w:ind w:left="1606" w:hanging="667"/>
      </w:pPr>
    </w:lvl>
    <w:lvl w:ilvl="1">
      <w:start w:val="100"/>
      <w:numFmt w:val="decimal"/>
      <w:lvlText w:val="%1.%2"/>
      <w:lvlJc w:val="left"/>
      <w:pPr>
        <w:ind w:left="1606" w:hanging="667"/>
      </w:pPr>
      <w:rPr>
        <w:rFonts w:ascii="Calibri" w:hAnsi="Calibri" w:cs="Calibri"/>
        <w:b/>
        <w:bCs/>
        <w:spacing w:val="-1"/>
        <w:w w:val="100"/>
        <w:sz w:val="22"/>
        <w:szCs w:val="22"/>
      </w:rPr>
    </w:lvl>
    <w:lvl w:ilvl="2">
      <w:start w:val="1"/>
      <w:numFmt w:val="decimal"/>
      <w:lvlText w:val="%1.%2.%3"/>
      <w:lvlJc w:val="left"/>
      <w:pPr>
        <w:ind w:left="1934" w:hanging="755"/>
      </w:pPr>
      <w:rPr>
        <w:rFonts w:ascii="Calibri" w:hAnsi="Calibri" w:cs="Calibri"/>
        <w:b w:val="0"/>
        <w:bCs w:val="0"/>
        <w:spacing w:val="-1"/>
        <w:w w:val="100"/>
        <w:sz w:val="20"/>
        <w:szCs w:val="20"/>
      </w:rPr>
    </w:lvl>
    <w:lvl w:ilvl="3">
      <w:numFmt w:val="bullet"/>
      <w:lvlText w:val="•"/>
      <w:lvlJc w:val="left"/>
      <w:pPr>
        <w:ind w:left="3900" w:hanging="755"/>
      </w:pPr>
    </w:lvl>
    <w:lvl w:ilvl="4">
      <w:numFmt w:val="bullet"/>
      <w:lvlText w:val="•"/>
      <w:lvlJc w:val="left"/>
      <w:pPr>
        <w:ind w:left="4880" w:hanging="755"/>
      </w:pPr>
    </w:lvl>
    <w:lvl w:ilvl="5">
      <w:numFmt w:val="bullet"/>
      <w:lvlText w:val="•"/>
      <w:lvlJc w:val="left"/>
      <w:pPr>
        <w:ind w:left="5860" w:hanging="755"/>
      </w:pPr>
    </w:lvl>
    <w:lvl w:ilvl="6">
      <w:numFmt w:val="bullet"/>
      <w:lvlText w:val="•"/>
      <w:lvlJc w:val="left"/>
      <w:pPr>
        <w:ind w:left="6840" w:hanging="755"/>
      </w:pPr>
    </w:lvl>
    <w:lvl w:ilvl="7">
      <w:numFmt w:val="bullet"/>
      <w:lvlText w:val="•"/>
      <w:lvlJc w:val="left"/>
      <w:pPr>
        <w:ind w:left="7820" w:hanging="755"/>
      </w:pPr>
    </w:lvl>
    <w:lvl w:ilvl="8">
      <w:numFmt w:val="bullet"/>
      <w:lvlText w:val="•"/>
      <w:lvlJc w:val="left"/>
      <w:pPr>
        <w:ind w:left="8800" w:hanging="755"/>
      </w:pPr>
    </w:lvl>
  </w:abstractNum>
  <w:abstractNum w:abstractNumId="5" w15:restartNumberingAfterBreak="0">
    <w:nsid w:val="00000407"/>
    <w:multiLevelType w:val="multilevel"/>
    <w:tmpl w:val="0000088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 w15:restartNumberingAfterBreak="0">
    <w:nsid w:val="00000408"/>
    <w:multiLevelType w:val="multilevel"/>
    <w:tmpl w:val="0000088B"/>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 w15:restartNumberingAfterBreak="0">
    <w:nsid w:val="00000409"/>
    <w:multiLevelType w:val="multilevel"/>
    <w:tmpl w:val="0000088C"/>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 w15:restartNumberingAfterBreak="0">
    <w:nsid w:val="0000040A"/>
    <w:multiLevelType w:val="multilevel"/>
    <w:tmpl w:val="0000088D"/>
    <w:lvl w:ilvl="0">
      <w:start w:val="3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 w15:restartNumberingAfterBreak="0">
    <w:nsid w:val="0000040B"/>
    <w:multiLevelType w:val="multilevel"/>
    <w:tmpl w:val="0000088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 w15:restartNumberingAfterBreak="0">
    <w:nsid w:val="0000040C"/>
    <w:multiLevelType w:val="multilevel"/>
    <w:tmpl w:val="0000088F"/>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 w15:restartNumberingAfterBreak="0">
    <w:nsid w:val="0000040D"/>
    <w:multiLevelType w:val="multilevel"/>
    <w:tmpl w:val="00000890"/>
    <w:lvl w:ilvl="0">
      <w:start w:val="1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 w15:restartNumberingAfterBreak="0">
    <w:nsid w:val="0000040E"/>
    <w:multiLevelType w:val="multilevel"/>
    <w:tmpl w:val="0000089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 w15:restartNumberingAfterBreak="0">
    <w:nsid w:val="0000040F"/>
    <w:multiLevelType w:val="multilevel"/>
    <w:tmpl w:val="00000892"/>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 w15:restartNumberingAfterBreak="0">
    <w:nsid w:val="00000410"/>
    <w:multiLevelType w:val="multilevel"/>
    <w:tmpl w:val="0000089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 w15:restartNumberingAfterBreak="0">
    <w:nsid w:val="00000411"/>
    <w:multiLevelType w:val="multilevel"/>
    <w:tmpl w:val="00000894"/>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 w15:restartNumberingAfterBreak="0">
    <w:nsid w:val="00000412"/>
    <w:multiLevelType w:val="multilevel"/>
    <w:tmpl w:val="00000895"/>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 w15:restartNumberingAfterBreak="0">
    <w:nsid w:val="00000413"/>
    <w:multiLevelType w:val="multilevel"/>
    <w:tmpl w:val="00000896"/>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8" w15:restartNumberingAfterBreak="0">
    <w:nsid w:val="00000414"/>
    <w:multiLevelType w:val="multilevel"/>
    <w:tmpl w:val="00000897"/>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000" w:hanging="600"/>
      </w:pPr>
    </w:lvl>
    <w:lvl w:ilvl="2">
      <w:numFmt w:val="bullet"/>
      <w:lvlText w:val="•"/>
      <w:lvlJc w:val="left"/>
      <w:pPr>
        <w:ind w:left="1284" w:hanging="600"/>
      </w:pPr>
    </w:lvl>
    <w:lvl w:ilvl="3">
      <w:numFmt w:val="bullet"/>
      <w:lvlText w:val="•"/>
      <w:lvlJc w:val="left"/>
      <w:pPr>
        <w:ind w:left="1568" w:hanging="600"/>
      </w:pPr>
    </w:lvl>
    <w:lvl w:ilvl="4">
      <w:numFmt w:val="bullet"/>
      <w:lvlText w:val="•"/>
      <w:lvlJc w:val="left"/>
      <w:pPr>
        <w:ind w:left="1853" w:hanging="600"/>
      </w:pPr>
    </w:lvl>
    <w:lvl w:ilvl="5">
      <w:numFmt w:val="bullet"/>
      <w:lvlText w:val="•"/>
      <w:lvlJc w:val="left"/>
      <w:pPr>
        <w:ind w:left="2137" w:hanging="600"/>
      </w:pPr>
    </w:lvl>
    <w:lvl w:ilvl="6">
      <w:numFmt w:val="bullet"/>
      <w:lvlText w:val="•"/>
      <w:lvlJc w:val="left"/>
      <w:pPr>
        <w:ind w:left="2422" w:hanging="600"/>
      </w:pPr>
    </w:lvl>
    <w:lvl w:ilvl="7">
      <w:numFmt w:val="bullet"/>
      <w:lvlText w:val="•"/>
      <w:lvlJc w:val="left"/>
      <w:pPr>
        <w:ind w:left="2706" w:hanging="600"/>
      </w:pPr>
    </w:lvl>
    <w:lvl w:ilvl="8">
      <w:numFmt w:val="bullet"/>
      <w:lvlText w:val="•"/>
      <w:lvlJc w:val="left"/>
      <w:pPr>
        <w:ind w:left="2991" w:hanging="600"/>
      </w:pPr>
    </w:lvl>
  </w:abstractNum>
  <w:abstractNum w:abstractNumId="19" w15:restartNumberingAfterBreak="0">
    <w:nsid w:val="00000415"/>
    <w:multiLevelType w:val="multilevel"/>
    <w:tmpl w:val="00000898"/>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0" w15:restartNumberingAfterBreak="0">
    <w:nsid w:val="00000416"/>
    <w:multiLevelType w:val="multilevel"/>
    <w:tmpl w:val="00000899"/>
    <w:lvl w:ilvl="0">
      <w:start w:val="17"/>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1" w15:restartNumberingAfterBreak="0">
    <w:nsid w:val="00000417"/>
    <w:multiLevelType w:val="multilevel"/>
    <w:tmpl w:val="0000089A"/>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2" w15:restartNumberingAfterBreak="0">
    <w:nsid w:val="00000418"/>
    <w:multiLevelType w:val="multilevel"/>
    <w:tmpl w:val="0000089B"/>
    <w:lvl w:ilvl="0">
      <w:start w:val="1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3" w15:restartNumberingAfterBreak="0">
    <w:nsid w:val="00000419"/>
    <w:multiLevelType w:val="multilevel"/>
    <w:tmpl w:val="0000089C"/>
    <w:lvl w:ilvl="0">
      <w:start w:val="21"/>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1420" w:hanging="1200"/>
      </w:pPr>
      <w:rPr>
        <w:rFonts w:ascii="Times New Roman" w:hAnsi="Times New Roman" w:cs="Times New Roman"/>
        <w:b w:val="0"/>
        <w:bCs w:val="0"/>
        <w:w w:val="100"/>
        <w:sz w:val="24"/>
        <w:szCs w:val="24"/>
      </w:rPr>
    </w:lvl>
    <w:lvl w:ilvl="2">
      <w:numFmt w:val="bullet"/>
      <w:lvlText w:val="•"/>
      <w:lvlJc w:val="left"/>
      <w:pPr>
        <w:ind w:left="2457" w:hanging="1200"/>
      </w:pPr>
    </w:lvl>
    <w:lvl w:ilvl="3">
      <w:numFmt w:val="bullet"/>
      <w:lvlText w:val="•"/>
      <w:lvlJc w:val="left"/>
      <w:pPr>
        <w:ind w:left="3495" w:hanging="1200"/>
      </w:pPr>
    </w:lvl>
    <w:lvl w:ilvl="4">
      <w:numFmt w:val="bullet"/>
      <w:lvlText w:val="•"/>
      <w:lvlJc w:val="left"/>
      <w:pPr>
        <w:ind w:left="4533" w:hanging="1200"/>
      </w:pPr>
    </w:lvl>
    <w:lvl w:ilvl="5">
      <w:numFmt w:val="bullet"/>
      <w:lvlText w:val="•"/>
      <w:lvlJc w:val="left"/>
      <w:pPr>
        <w:ind w:left="5571" w:hanging="1200"/>
      </w:pPr>
    </w:lvl>
    <w:lvl w:ilvl="6">
      <w:numFmt w:val="bullet"/>
      <w:lvlText w:val="•"/>
      <w:lvlJc w:val="left"/>
      <w:pPr>
        <w:ind w:left="6608" w:hanging="1200"/>
      </w:pPr>
    </w:lvl>
    <w:lvl w:ilvl="7">
      <w:numFmt w:val="bullet"/>
      <w:lvlText w:val="•"/>
      <w:lvlJc w:val="left"/>
      <w:pPr>
        <w:ind w:left="7646" w:hanging="1200"/>
      </w:pPr>
    </w:lvl>
    <w:lvl w:ilvl="8">
      <w:numFmt w:val="bullet"/>
      <w:lvlText w:val="•"/>
      <w:lvlJc w:val="left"/>
      <w:pPr>
        <w:ind w:left="8684" w:hanging="1200"/>
      </w:pPr>
    </w:lvl>
  </w:abstractNum>
  <w:abstractNum w:abstractNumId="24" w15:restartNumberingAfterBreak="0">
    <w:nsid w:val="0000041A"/>
    <w:multiLevelType w:val="multilevel"/>
    <w:tmpl w:val="0000089D"/>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5" w15:restartNumberingAfterBreak="0">
    <w:nsid w:val="0000041B"/>
    <w:multiLevelType w:val="multilevel"/>
    <w:tmpl w:val="0000089E"/>
    <w:lvl w:ilvl="0">
      <w:start w:val="19"/>
      <w:numFmt w:val="decimal"/>
      <w:lvlText w:val="%1"/>
      <w:lvlJc w:val="left"/>
      <w:pPr>
        <w:ind w:left="700" w:hanging="600"/>
      </w:pPr>
      <w:rPr>
        <w:rFonts w:ascii="Times New Roman" w:hAnsi="Times New Roman" w:cs="Times New Roman"/>
        <w:b w:val="0"/>
        <w:bCs w:val="0"/>
        <w:w w:val="100"/>
        <w:sz w:val="24"/>
        <w:szCs w:val="24"/>
      </w:rPr>
    </w:lvl>
    <w:lvl w:ilvl="1">
      <w:start w:val="3"/>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6" w15:restartNumberingAfterBreak="0">
    <w:nsid w:val="0000041C"/>
    <w:multiLevelType w:val="multilevel"/>
    <w:tmpl w:val="0000089F"/>
    <w:lvl w:ilvl="0">
      <w:start w:val="1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7" w15:restartNumberingAfterBreak="0">
    <w:nsid w:val="0000041D"/>
    <w:multiLevelType w:val="multilevel"/>
    <w:tmpl w:val="000008A0"/>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28" w15:restartNumberingAfterBreak="0">
    <w:nsid w:val="0000041E"/>
    <w:multiLevelType w:val="multilevel"/>
    <w:tmpl w:val="000008A1"/>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29" w15:restartNumberingAfterBreak="0">
    <w:nsid w:val="0000041F"/>
    <w:multiLevelType w:val="multilevel"/>
    <w:tmpl w:val="000008A2"/>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0" w15:restartNumberingAfterBreak="0">
    <w:nsid w:val="00000420"/>
    <w:multiLevelType w:val="multilevel"/>
    <w:tmpl w:val="000008A3"/>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1" w15:restartNumberingAfterBreak="0">
    <w:nsid w:val="00000421"/>
    <w:multiLevelType w:val="multilevel"/>
    <w:tmpl w:val="000008A4"/>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2" w15:restartNumberingAfterBreak="0">
    <w:nsid w:val="00000422"/>
    <w:multiLevelType w:val="multilevel"/>
    <w:tmpl w:val="000008A5"/>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3" w15:restartNumberingAfterBreak="0">
    <w:nsid w:val="00000423"/>
    <w:multiLevelType w:val="multilevel"/>
    <w:tmpl w:val="000008A6"/>
    <w:lvl w:ilvl="0">
      <w:start w:val="2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000" w:hanging="600"/>
      </w:pPr>
    </w:lvl>
    <w:lvl w:ilvl="2">
      <w:numFmt w:val="bullet"/>
      <w:lvlText w:val="•"/>
      <w:lvlJc w:val="left"/>
      <w:pPr>
        <w:ind w:left="1266" w:hanging="600"/>
      </w:pPr>
    </w:lvl>
    <w:lvl w:ilvl="3">
      <w:numFmt w:val="bullet"/>
      <w:lvlText w:val="•"/>
      <w:lvlJc w:val="left"/>
      <w:pPr>
        <w:ind w:left="1533" w:hanging="600"/>
      </w:pPr>
    </w:lvl>
    <w:lvl w:ilvl="4">
      <w:numFmt w:val="bullet"/>
      <w:lvlText w:val="•"/>
      <w:lvlJc w:val="left"/>
      <w:pPr>
        <w:ind w:left="1800" w:hanging="600"/>
      </w:pPr>
    </w:lvl>
    <w:lvl w:ilvl="5">
      <w:numFmt w:val="bullet"/>
      <w:lvlText w:val="•"/>
      <w:lvlJc w:val="left"/>
      <w:pPr>
        <w:ind w:left="2066" w:hanging="600"/>
      </w:pPr>
    </w:lvl>
    <w:lvl w:ilvl="6">
      <w:numFmt w:val="bullet"/>
      <w:lvlText w:val="•"/>
      <w:lvlJc w:val="left"/>
      <w:pPr>
        <w:ind w:left="2333" w:hanging="600"/>
      </w:pPr>
    </w:lvl>
    <w:lvl w:ilvl="7">
      <w:numFmt w:val="bullet"/>
      <w:lvlText w:val="•"/>
      <w:lvlJc w:val="left"/>
      <w:pPr>
        <w:ind w:left="2600" w:hanging="600"/>
      </w:pPr>
    </w:lvl>
    <w:lvl w:ilvl="8">
      <w:numFmt w:val="bullet"/>
      <w:lvlText w:val="•"/>
      <w:lvlJc w:val="left"/>
      <w:pPr>
        <w:ind w:left="2867" w:hanging="600"/>
      </w:pPr>
    </w:lvl>
  </w:abstractNum>
  <w:abstractNum w:abstractNumId="34" w15:restartNumberingAfterBreak="0">
    <w:nsid w:val="00000424"/>
    <w:multiLevelType w:val="multilevel"/>
    <w:tmpl w:val="000008A7"/>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5" w15:restartNumberingAfterBreak="0">
    <w:nsid w:val="00000425"/>
    <w:multiLevelType w:val="multilevel"/>
    <w:tmpl w:val="000008A8"/>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36" w15:restartNumberingAfterBreak="0">
    <w:nsid w:val="00000426"/>
    <w:multiLevelType w:val="multilevel"/>
    <w:tmpl w:val="000008A9"/>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7" w15:restartNumberingAfterBreak="0">
    <w:nsid w:val="00000427"/>
    <w:multiLevelType w:val="multilevel"/>
    <w:tmpl w:val="000008AA"/>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38" w15:restartNumberingAfterBreak="0">
    <w:nsid w:val="00000428"/>
    <w:multiLevelType w:val="multilevel"/>
    <w:tmpl w:val="000008AB"/>
    <w:lvl w:ilvl="0">
      <w:start w:val="10"/>
      <w:numFmt w:val="decimal"/>
      <w:lvlText w:val="%1"/>
      <w:lvlJc w:val="left"/>
      <w:pPr>
        <w:ind w:left="4556" w:hanging="4457"/>
      </w:pPr>
      <w:rPr>
        <w:rFonts w:ascii="Times New Roman" w:hAnsi="Times New Roman" w:cs="Times New Roman"/>
        <w:b w:val="0"/>
        <w:bCs w:val="0"/>
        <w:w w:val="100"/>
        <w:sz w:val="24"/>
        <w:szCs w:val="24"/>
      </w:rPr>
    </w:lvl>
    <w:lvl w:ilvl="1">
      <w:numFmt w:val="bullet"/>
      <w:lvlText w:val="•"/>
      <w:lvlJc w:val="left"/>
      <w:pPr>
        <w:ind w:left="5180" w:hanging="4457"/>
      </w:pPr>
    </w:lvl>
    <w:lvl w:ilvl="2">
      <w:numFmt w:val="bullet"/>
      <w:lvlText w:val="•"/>
      <w:lvlJc w:val="left"/>
      <w:pPr>
        <w:ind w:left="5800" w:hanging="4457"/>
      </w:pPr>
    </w:lvl>
    <w:lvl w:ilvl="3">
      <w:numFmt w:val="bullet"/>
      <w:lvlText w:val="•"/>
      <w:lvlJc w:val="left"/>
      <w:pPr>
        <w:ind w:left="6420" w:hanging="4457"/>
      </w:pPr>
    </w:lvl>
    <w:lvl w:ilvl="4">
      <w:numFmt w:val="bullet"/>
      <w:lvlText w:val="•"/>
      <w:lvlJc w:val="left"/>
      <w:pPr>
        <w:ind w:left="7040" w:hanging="4457"/>
      </w:pPr>
    </w:lvl>
    <w:lvl w:ilvl="5">
      <w:numFmt w:val="bullet"/>
      <w:lvlText w:val="•"/>
      <w:lvlJc w:val="left"/>
      <w:pPr>
        <w:ind w:left="7660" w:hanging="4457"/>
      </w:pPr>
    </w:lvl>
    <w:lvl w:ilvl="6">
      <w:numFmt w:val="bullet"/>
      <w:lvlText w:val="•"/>
      <w:lvlJc w:val="left"/>
      <w:pPr>
        <w:ind w:left="8280" w:hanging="4457"/>
      </w:pPr>
    </w:lvl>
    <w:lvl w:ilvl="7">
      <w:numFmt w:val="bullet"/>
      <w:lvlText w:val="•"/>
      <w:lvlJc w:val="left"/>
      <w:pPr>
        <w:ind w:left="8900" w:hanging="4457"/>
      </w:pPr>
    </w:lvl>
    <w:lvl w:ilvl="8">
      <w:numFmt w:val="bullet"/>
      <w:lvlText w:val="•"/>
      <w:lvlJc w:val="left"/>
      <w:pPr>
        <w:ind w:left="9520" w:hanging="4457"/>
      </w:pPr>
    </w:lvl>
  </w:abstractNum>
  <w:abstractNum w:abstractNumId="39" w15:restartNumberingAfterBreak="0">
    <w:nsid w:val="00000429"/>
    <w:multiLevelType w:val="multilevel"/>
    <w:tmpl w:val="000008AC"/>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0" w15:restartNumberingAfterBreak="0">
    <w:nsid w:val="0000042A"/>
    <w:multiLevelType w:val="multilevel"/>
    <w:tmpl w:val="000008AD"/>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1" w15:restartNumberingAfterBreak="0">
    <w:nsid w:val="0000042B"/>
    <w:multiLevelType w:val="multilevel"/>
    <w:tmpl w:val="000008AE"/>
    <w:lvl w:ilvl="0">
      <w:start w:val="2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220" w:hanging="600"/>
      </w:pPr>
    </w:lvl>
    <w:lvl w:ilvl="2">
      <w:numFmt w:val="bullet"/>
      <w:lvlText w:val="•"/>
      <w:lvlJc w:val="left"/>
      <w:pPr>
        <w:ind w:left="3168" w:hanging="600"/>
      </w:pPr>
    </w:lvl>
    <w:lvl w:ilvl="3">
      <w:numFmt w:val="bullet"/>
      <w:lvlText w:val="•"/>
      <w:lvlJc w:val="left"/>
      <w:pPr>
        <w:ind w:left="4117" w:hanging="600"/>
      </w:pPr>
    </w:lvl>
    <w:lvl w:ilvl="4">
      <w:numFmt w:val="bullet"/>
      <w:lvlText w:val="•"/>
      <w:lvlJc w:val="left"/>
      <w:pPr>
        <w:ind w:left="5066" w:hanging="600"/>
      </w:pPr>
    </w:lvl>
    <w:lvl w:ilvl="5">
      <w:numFmt w:val="bullet"/>
      <w:lvlText w:val="•"/>
      <w:lvlJc w:val="left"/>
      <w:pPr>
        <w:ind w:left="6015" w:hanging="600"/>
      </w:pPr>
    </w:lvl>
    <w:lvl w:ilvl="6">
      <w:numFmt w:val="bullet"/>
      <w:lvlText w:val="•"/>
      <w:lvlJc w:val="left"/>
      <w:pPr>
        <w:ind w:left="6964" w:hanging="600"/>
      </w:pPr>
    </w:lvl>
    <w:lvl w:ilvl="7">
      <w:numFmt w:val="bullet"/>
      <w:lvlText w:val="•"/>
      <w:lvlJc w:val="left"/>
      <w:pPr>
        <w:ind w:left="7913" w:hanging="600"/>
      </w:pPr>
    </w:lvl>
    <w:lvl w:ilvl="8">
      <w:numFmt w:val="bullet"/>
      <w:lvlText w:val="•"/>
      <w:lvlJc w:val="left"/>
      <w:pPr>
        <w:ind w:left="8862" w:hanging="600"/>
      </w:pPr>
    </w:lvl>
  </w:abstractNum>
  <w:abstractNum w:abstractNumId="42" w15:restartNumberingAfterBreak="0">
    <w:nsid w:val="0000042C"/>
    <w:multiLevelType w:val="multilevel"/>
    <w:tmpl w:val="000008AF"/>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3" w15:restartNumberingAfterBreak="0">
    <w:nsid w:val="0000042D"/>
    <w:multiLevelType w:val="multilevel"/>
    <w:tmpl w:val="000008B0"/>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4" w15:restartNumberingAfterBreak="0">
    <w:nsid w:val="0000042E"/>
    <w:multiLevelType w:val="multilevel"/>
    <w:tmpl w:val="000008B1"/>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5" w15:restartNumberingAfterBreak="0">
    <w:nsid w:val="0000042F"/>
    <w:multiLevelType w:val="multilevel"/>
    <w:tmpl w:val="000008B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6" w15:restartNumberingAfterBreak="0">
    <w:nsid w:val="00000430"/>
    <w:multiLevelType w:val="multilevel"/>
    <w:tmpl w:val="000008B3"/>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47" w15:restartNumberingAfterBreak="0">
    <w:nsid w:val="00000431"/>
    <w:multiLevelType w:val="multilevel"/>
    <w:tmpl w:val="000008B4"/>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8" w15:restartNumberingAfterBreak="0">
    <w:nsid w:val="00000432"/>
    <w:multiLevelType w:val="multilevel"/>
    <w:tmpl w:val="000008B5"/>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9" w15:restartNumberingAfterBreak="0">
    <w:nsid w:val="00000433"/>
    <w:multiLevelType w:val="multilevel"/>
    <w:tmpl w:val="000008B6"/>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0" w15:restartNumberingAfterBreak="0">
    <w:nsid w:val="00000434"/>
    <w:multiLevelType w:val="multilevel"/>
    <w:tmpl w:val="000008B7"/>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1" w15:restartNumberingAfterBreak="0">
    <w:nsid w:val="00000435"/>
    <w:multiLevelType w:val="multilevel"/>
    <w:tmpl w:val="000008B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2" w15:restartNumberingAfterBreak="0">
    <w:nsid w:val="00000436"/>
    <w:multiLevelType w:val="multilevel"/>
    <w:tmpl w:val="000008B9"/>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3" w15:restartNumberingAfterBreak="0">
    <w:nsid w:val="00000437"/>
    <w:multiLevelType w:val="multilevel"/>
    <w:tmpl w:val="000008BA"/>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4" w15:restartNumberingAfterBreak="0">
    <w:nsid w:val="00000438"/>
    <w:multiLevelType w:val="multilevel"/>
    <w:tmpl w:val="000008BB"/>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5" w15:restartNumberingAfterBreak="0">
    <w:nsid w:val="00000439"/>
    <w:multiLevelType w:val="multilevel"/>
    <w:tmpl w:val="000008BC"/>
    <w:lvl w:ilvl="0">
      <w:start w:val="1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6" w15:restartNumberingAfterBreak="0">
    <w:nsid w:val="0000043A"/>
    <w:multiLevelType w:val="multilevel"/>
    <w:tmpl w:val="000008B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7" w15:restartNumberingAfterBreak="0">
    <w:nsid w:val="0000043B"/>
    <w:multiLevelType w:val="multilevel"/>
    <w:tmpl w:val="000008BE"/>
    <w:lvl w:ilvl="0">
      <w:start w:val="2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58" w15:restartNumberingAfterBreak="0">
    <w:nsid w:val="0000043C"/>
    <w:multiLevelType w:val="multilevel"/>
    <w:tmpl w:val="000008BF"/>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59" w15:restartNumberingAfterBreak="0">
    <w:nsid w:val="0000043D"/>
    <w:multiLevelType w:val="multilevel"/>
    <w:tmpl w:val="000008C0"/>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60" w15:restartNumberingAfterBreak="0">
    <w:nsid w:val="0000043E"/>
    <w:multiLevelType w:val="multilevel"/>
    <w:tmpl w:val="000008C1"/>
    <w:lvl w:ilvl="0">
      <w:start w:val="22"/>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1" w15:restartNumberingAfterBreak="0">
    <w:nsid w:val="0000043F"/>
    <w:multiLevelType w:val="multilevel"/>
    <w:tmpl w:val="000008C2"/>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2" w15:restartNumberingAfterBreak="0">
    <w:nsid w:val="00000440"/>
    <w:multiLevelType w:val="multilevel"/>
    <w:tmpl w:val="000008C3"/>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63" w15:restartNumberingAfterBreak="0">
    <w:nsid w:val="00000441"/>
    <w:multiLevelType w:val="multilevel"/>
    <w:tmpl w:val="000008C4"/>
    <w:lvl w:ilvl="0">
      <w:start w:val="2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040" w:hanging="600"/>
      </w:pPr>
    </w:lvl>
    <w:lvl w:ilvl="2">
      <w:numFmt w:val="bullet"/>
      <w:lvlText w:val="•"/>
      <w:lvlJc w:val="left"/>
      <w:pPr>
        <w:ind w:left="3008" w:hanging="600"/>
      </w:pPr>
    </w:lvl>
    <w:lvl w:ilvl="3">
      <w:numFmt w:val="bullet"/>
      <w:lvlText w:val="•"/>
      <w:lvlJc w:val="left"/>
      <w:pPr>
        <w:ind w:left="3977" w:hanging="600"/>
      </w:pPr>
    </w:lvl>
    <w:lvl w:ilvl="4">
      <w:numFmt w:val="bullet"/>
      <w:lvlText w:val="•"/>
      <w:lvlJc w:val="left"/>
      <w:pPr>
        <w:ind w:left="4946" w:hanging="600"/>
      </w:pPr>
    </w:lvl>
    <w:lvl w:ilvl="5">
      <w:numFmt w:val="bullet"/>
      <w:lvlText w:val="•"/>
      <w:lvlJc w:val="left"/>
      <w:pPr>
        <w:ind w:left="5915" w:hanging="600"/>
      </w:pPr>
    </w:lvl>
    <w:lvl w:ilvl="6">
      <w:numFmt w:val="bullet"/>
      <w:lvlText w:val="•"/>
      <w:lvlJc w:val="left"/>
      <w:pPr>
        <w:ind w:left="6884" w:hanging="600"/>
      </w:pPr>
    </w:lvl>
    <w:lvl w:ilvl="7">
      <w:numFmt w:val="bullet"/>
      <w:lvlText w:val="•"/>
      <w:lvlJc w:val="left"/>
      <w:pPr>
        <w:ind w:left="7853" w:hanging="600"/>
      </w:pPr>
    </w:lvl>
    <w:lvl w:ilvl="8">
      <w:numFmt w:val="bullet"/>
      <w:lvlText w:val="•"/>
      <w:lvlJc w:val="left"/>
      <w:pPr>
        <w:ind w:left="8822" w:hanging="600"/>
      </w:pPr>
    </w:lvl>
  </w:abstractNum>
  <w:abstractNum w:abstractNumId="64" w15:restartNumberingAfterBreak="0">
    <w:nsid w:val="00000442"/>
    <w:multiLevelType w:val="multilevel"/>
    <w:tmpl w:val="000008C5"/>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5" w15:restartNumberingAfterBreak="0">
    <w:nsid w:val="00000443"/>
    <w:multiLevelType w:val="multilevel"/>
    <w:tmpl w:val="000008C6"/>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3740" w:hanging="480"/>
      </w:pPr>
    </w:lvl>
    <w:lvl w:ilvl="2">
      <w:numFmt w:val="bullet"/>
      <w:lvlText w:val="•"/>
      <w:lvlJc w:val="left"/>
      <w:pPr>
        <w:ind w:left="4520" w:hanging="480"/>
      </w:pPr>
    </w:lvl>
    <w:lvl w:ilvl="3">
      <w:numFmt w:val="bullet"/>
      <w:lvlText w:val="•"/>
      <w:lvlJc w:val="left"/>
      <w:pPr>
        <w:ind w:left="5300" w:hanging="480"/>
      </w:pPr>
    </w:lvl>
    <w:lvl w:ilvl="4">
      <w:numFmt w:val="bullet"/>
      <w:lvlText w:val="•"/>
      <w:lvlJc w:val="left"/>
      <w:pPr>
        <w:ind w:left="6080" w:hanging="480"/>
      </w:pPr>
    </w:lvl>
    <w:lvl w:ilvl="5">
      <w:numFmt w:val="bullet"/>
      <w:lvlText w:val="•"/>
      <w:lvlJc w:val="left"/>
      <w:pPr>
        <w:ind w:left="6860" w:hanging="480"/>
      </w:pPr>
    </w:lvl>
    <w:lvl w:ilvl="6">
      <w:numFmt w:val="bullet"/>
      <w:lvlText w:val="•"/>
      <w:lvlJc w:val="left"/>
      <w:pPr>
        <w:ind w:left="7640" w:hanging="480"/>
      </w:pPr>
    </w:lvl>
    <w:lvl w:ilvl="7">
      <w:numFmt w:val="bullet"/>
      <w:lvlText w:val="•"/>
      <w:lvlJc w:val="left"/>
      <w:pPr>
        <w:ind w:left="8420" w:hanging="480"/>
      </w:pPr>
    </w:lvl>
    <w:lvl w:ilvl="8">
      <w:numFmt w:val="bullet"/>
      <w:lvlText w:val="•"/>
      <w:lvlJc w:val="left"/>
      <w:pPr>
        <w:ind w:left="9200" w:hanging="480"/>
      </w:pPr>
    </w:lvl>
  </w:abstractNum>
  <w:abstractNum w:abstractNumId="66" w15:restartNumberingAfterBreak="0">
    <w:nsid w:val="00000444"/>
    <w:multiLevelType w:val="multilevel"/>
    <w:tmpl w:val="000008C7"/>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7" w15:restartNumberingAfterBreak="0">
    <w:nsid w:val="00000445"/>
    <w:multiLevelType w:val="multilevel"/>
    <w:tmpl w:val="000008C8"/>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640" w:hanging="600"/>
      </w:pPr>
    </w:lvl>
    <w:lvl w:ilvl="2">
      <w:numFmt w:val="bullet"/>
      <w:lvlText w:val="•"/>
      <w:lvlJc w:val="left"/>
      <w:pPr>
        <w:ind w:left="3542" w:hanging="600"/>
      </w:pPr>
    </w:lvl>
    <w:lvl w:ilvl="3">
      <w:numFmt w:val="bullet"/>
      <w:lvlText w:val="•"/>
      <w:lvlJc w:val="left"/>
      <w:pPr>
        <w:ind w:left="4444" w:hanging="600"/>
      </w:pPr>
    </w:lvl>
    <w:lvl w:ilvl="4">
      <w:numFmt w:val="bullet"/>
      <w:lvlText w:val="•"/>
      <w:lvlJc w:val="left"/>
      <w:pPr>
        <w:ind w:left="5346" w:hanging="600"/>
      </w:pPr>
    </w:lvl>
    <w:lvl w:ilvl="5">
      <w:numFmt w:val="bullet"/>
      <w:lvlText w:val="•"/>
      <w:lvlJc w:val="left"/>
      <w:pPr>
        <w:ind w:left="6248" w:hanging="600"/>
      </w:pPr>
    </w:lvl>
    <w:lvl w:ilvl="6">
      <w:numFmt w:val="bullet"/>
      <w:lvlText w:val="•"/>
      <w:lvlJc w:val="left"/>
      <w:pPr>
        <w:ind w:left="7151" w:hanging="600"/>
      </w:pPr>
    </w:lvl>
    <w:lvl w:ilvl="7">
      <w:numFmt w:val="bullet"/>
      <w:lvlText w:val="•"/>
      <w:lvlJc w:val="left"/>
      <w:pPr>
        <w:ind w:left="8053" w:hanging="600"/>
      </w:pPr>
    </w:lvl>
    <w:lvl w:ilvl="8">
      <w:numFmt w:val="bullet"/>
      <w:lvlText w:val="•"/>
      <w:lvlJc w:val="left"/>
      <w:pPr>
        <w:ind w:left="8955" w:hanging="600"/>
      </w:pPr>
    </w:lvl>
  </w:abstractNum>
  <w:abstractNum w:abstractNumId="68" w15:restartNumberingAfterBreak="0">
    <w:nsid w:val="00000446"/>
    <w:multiLevelType w:val="multilevel"/>
    <w:tmpl w:val="000008C9"/>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69" w15:restartNumberingAfterBreak="0">
    <w:nsid w:val="00000447"/>
    <w:multiLevelType w:val="multilevel"/>
    <w:tmpl w:val="000008CA"/>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0" w15:restartNumberingAfterBreak="0">
    <w:nsid w:val="00000448"/>
    <w:multiLevelType w:val="multilevel"/>
    <w:tmpl w:val="000008CB"/>
    <w:lvl w:ilvl="0">
      <w:start w:val="2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1" w15:restartNumberingAfterBreak="0">
    <w:nsid w:val="00000449"/>
    <w:multiLevelType w:val="multilevel"/>
    <w:tmpl w:val="000008CC"/>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2" w15:restartNumberingAfterBreak="0">
    <w:nsid w:val="0000044A"/>
    <w:multiLevelType w:val="multilevel"/>
    <w:tmpl w:val="000008CD"/>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3" w15:restartNumberingAfterBreak="0">
    <w:nsid w:val="0000044B"/>
    <w:multiLevelType w:val="multilevel"/>
    <w:tmpl w:val="000008CE"/>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74" w15:restartNumberingAfterBreak="0">
    <w:nsid w:val="0000044C"/>
    <w:multiLevelType w:val="multilevel"/>
    <w:tmpl w:val="000008CF"/>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5" w15:restartNumberingAfterBreak="0">
    <w:nsid w:val="0000044D"/>
    <w:multiLevelType w:val="multilevel"/>
    <w:tmpl w:val="000008D0"/>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6" w15:restartNumberingAfterBreak="0">
    <w:nsid w:val="0000044E"/>
    <w:multiLevelType w:val="multilevel"/>
    <w:tmpl w:val="000008D1"/>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820" w:hanging="600"/>
      </w:pPr>
    </w:lvl>
    <w:lvl w:ilvl="2">
      <w:numFmt w:val="bullet"/>
      <w:lvlText w:val="•"/>
      <w:lvlJc w:val="left"/>
      <w:pPr>
        <w:ind w:left="3702" w:hanging="600"/>
      </w:pPr>
    </w:lvl>
    <w:lvl w:ilvl="3">
      <w:numFmt w:val="bullet"/>
      <w:lvlText w:val="•"/>
      <w:lvlJc w:val="left"/>
      <w:pPr>
        <w:ind w:left="4584" w:hanging="600"/>
      </w:pPr>
    </w:lvl>
    <w:lvl w:ilvl="4">
      <w:numFmt w:val="bullet"/>
      <w:lvlText w:val="•"/>
      <w:lvlJc w:val="left"/>
      <w:pPr>
        <w:ind w:left="5466" w:hanging="600"/>
      </w:pPr>
    </w:lvl>
    <w:lvl w:ilvl="5">
      <w:numFmt w:val="bullet"/>
      <w:lvlText w:val="•"/>
      <w:lvlJc w:val="left"/>
      <w:pPr>
        <w:ind w:left="6348" w:hanging="600"/>
      </w:pPr>
    </w:lvl>
    <w:lvl w:ilvl="6">
      <w:numFmt w:val="bullet"/>
      <w:lvlText w:val="•"/>
      <w:lvlJc w:val="left"/>
      <w:pPr>
        <w:ind w:left="7231" w:hanging="600"/>
      </w:pPr>
    </w:lvl>
    <w:lvl w:ilvl="7">
      <w:numFmt w:val="bullet"/>
      <w:lvlText w:val="•"/>
      <w:lvlJc w:val="left"/>
      <w:pPr>
        <w:ind w:left="8113" w:hanging="600"/>
      </w:pPr>
    </w:lvl>
    <w:lvl w:ilvl="8">
      <w:numFmt w:val="bullet"/>
      <w:lvlText w:val="•"/>
      <w:lvlJc w:val="left"/>
      <w:pPr>
        <w:ind w:left="8995" w:hanging="600"/>
      </w:pPr>
    </w:lvl>
  </w:abstractNum>
  <w:abstractNum w:abstractNumId="77" w15:restartNumberingAfterBreak="0">
    <w:nsid w:val="0000044F"/>
    <w:multiLevelType w:val="multilevel"/>
    <w:tmpl w:val="000008D2"/>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78" w15:restartNumberingAfterBreak="0">
    <w:nsid w:val="00000450"/>
    <w:multiLevelType w:val="multilevel"/>
    <w:tmpl w:val="000008D3"/>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2260" w:hanging="600"/>
      </w:pPr>
    </w:lvl>
    <w:lvl w:ilvl="2">
      <w:numFmt w:val="bullet"/>
      <w:lvlText w:val="•"/>
      <w:lvlJc w:val="left"/>
      <w:pPr>
        <w:ind w:left="3204" w:hanging="600"/>
      </w:pPr>
    </w:lvl>
    <w:lvl w:ilvl="3">
      <w:numFmt w:val="bullet"/>
      <w:lvlText w:val="•"/>
      <w:lvlJc w:val="left"/>
      <w:pPr>
        <w:ind w:left="4148" w:hanging="600"/>
      </w:pPr>
    </w:lvl>
    <w:lvl w:ilvl="4">
      <w:numFmt w:val="bullet"/>
      <w:lvlText w:val="•"/>
      <w:lvlJc w:val="left"/>
      <w:pPr>
        <w:ind w:left="5093" w:hanging="600"/>
      </w:pPr>
    </w:lvl>
    <w:lvl w:ilvl="5">
      <w:numFmt w:val="bullet"/>
      <w:lvlText w:val="•"/>
      <w:lvlJc w:val="left"/>
      <w:pPr>
        <w:ind w:left="6037" w:hanging="600"/>
      </w:pPr>
    </w:lvl>
    <w:lvl w:ilvl="6">
      <w:numFmt w:val="bullet"/>
      <w:lvlText w:val="•"/>
      <w:lvlJc w:val="left"/>
      <w:pPr>
        <w:ind w:left="6982" w:hanging="600"/>
      </w:pPr>
    </w:lvl>
    <w:lvl w:ilvl="7">
      <w:numFmt w:val="bullet"/>
      <w:lvlText w:val="•"/>
      <w:lvlJc w:val="left"/>
      <w:pPr>
        <w:ind w:left="7926" w:hanging="600"/>
      </w:pPr>
    </w:lvl>
    <w:lvl w:ilvl="8">
      <w:numFmt w:val="bullet"/>
      <w:lvlText w:val="•"/>
      <w:lvlJc w:val="left"/>
      <w:pPr>
        <w:ind w:left="8871" w:hanging="600"/>
      </w:pPr>
    </w:lvl>
  </w:abstractNum>
  <w:abstractNum w:abstractNumId="79" w15:restartNumberingAfterBreak="0">
    <w:nsid w:val="00000451"/>
    <w:multiLevelType w:val="multilevel"/>
    <w:tmpl w:val="000008D4"/>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0" w15:restartNumberingAfterBreak="0">
    <w:nsid w:val="00000452"/>
    <w:multiLevelType w:val="multilevel"/>
    <w:tmpl w:val="000008D5"/>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1" w15:restartNumberingAfterBreak="0">
    <w:nsid w:val="00000453"/>
    <w:multiLevelType w:val="multilevel"/>
    <w:tmpl w:val="000008D6"/>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2" w15:restartNumberingAfterBreak="0">
    <w:nsid w:val="00000454"/>
    <w:multiLevelType w:val="multilevel"/>
    <w:tmpl w:val="000008D7"/>
    <w:lvl w:ilvl="0">
      <w:start w:val="2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320" w:hanging="600"/>
      </w:pPr>
    </w:lvl>
    <w:lvl w:ilvl="2">
      <w:numFmt w:val="bullet"/>
      <w:lvlText w:val="•"/>
      <w:lvlJc w:val="left"/>
      <w:pPr>
        <w:ind w:left="2368" w:hanging="600"/>
      </w:pPr>
    </w:lvl>
    <w:lvl w:ilvl="3">
      <w:numFmt w:val="bullet"/>
      <w:lvlText w:val="•"/>
      <w:lvlJc w:val="left"/>
      <w:pPr>
        <w:ind w:left="3417" w:hanging="600"/>
      </w:pPr>
    </w:lvl>
    <w:lvl w:ilvl="4">
      <w:numFmt w:val="bullet"/>
      <w:lvlText w:val="•"/>
      <w:lvlJc w:val="left"/>
      <w:pPr>
        <w:ind w:left="4466" w:hanging="600"/>
      </w:pPr>
    </w:lvl>
    <w:lvl w:ilvl="5">
      <w:numFmt w:val="bullet"/>
      <w:lvlText w:val="•"/>
      <w:lvlJc w:val="left"/>
      <w:pPr>
        <w:ind w:left="5515" w:hanging="600"/>
      </w:pPr>
    </w:lvl>
    <w:lvl w:ilvl="6">
      <w:numFmt w:val="bullet"/>
      <w:lvlText w:val="•"/>
      <w:lvlJc w:val="left"/>
      <w:pPr>
        <w:ind w:left="6564" w:hanging="600"/>
      </w:pPr>
    </w:lvl>
    <w:lvl w:ilvl="7">
      <w:numFmt w:val="bullet"/>
      <w:lvlText w:val="•"/>
      <w:lvlJc w:val="left"/>
      <w:pPr>
        <w:ind w:left="7613" w:hanging="600"/>
      </w:pPr>
    </w:lvl>
    <w:lvl w:ilvl="8">
      <w:numFmt w:val="bullet"/>
      <w:lvlText w:val="•"/>
      <w:lvlJc w:val="left"/>
      <w:pPr>
        <w:ind w:left="8662" w:hanging="600"/>
      </w:pPr>
    </w:lvl>
  </w:abstractNum>
  <w:abstractNum w:abstractNumId="83" w15:restartNumberingAfterBreak="0">
    <w:nsid w:val="00000455"/>
    <w:multiLevelType w:val="multilevel"/>
    <w:tmpl w:val="000008D8"/>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4" w15:restartNumberingAfterBreak="0">
    <w:nsid w:val="00000456"/>
    <w:multiLevelType w:val="multilevel"/>
    <w:tmpl w:val="000008D9"/>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5" w15:restartNumberingAfterBreak="0">
    <w:nsid w:val="00000457"/>
    <w:multiLevelType w:val="multilevel"/>
    <w:tmpl w:val="000008D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6" w15:restartNumberingAfterBreak="0">
    <w:nsid w:val="00000458"/>
    <w:multiLevelType w:val="multilevel"/>
    <w:tmpl w:val="000008DB"/>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7" w15:restartNumberingAfterBreak="0">
    <w:nsid w:val="00000459"/>
    <w:multiLevelType w:val="multilevel"/>
    <w:tmpl w:val="000008DC"/>
    <w:lvl w:ilvl="0">
      <w:start w:val="3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88" w15:restartNumberingAfterBreak="0">
    <w:nsid w:val="0000045A"/>
    <w:multiLevelType w:val="multilevel"/>
    <w:tmpl w:val="000008D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89" w15:restartNumberingAfterBreak="0">
    <w:nsid w:val="0000045B"/>
    <w:multiLevelType w:val="multilevel"/>
    <w:tmpl w:val="000008DE"/>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0" w15:restartNumberingAfterBreak="0">
    <w:nsid w:val="0000045C"/>
    <w:multiLevelType w:val="multilevel"/>
    <w:tmpl w:val="000008DF"/>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1" w15:restartNumberingAfterBreak="0">
    <w:nsid w:val="0000045D"/>
    <w:multiLevelType w:val="multilevel"/>
    <w:tmpl w:val="000008E0"/>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2" w15:restartNumberingAfterBreak="0">
    <w:nsid w:val="0000045E"/>
    <w:multiLevelType w:val="multilevel"/>
    <w:tmpl w:val="000008E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3" w15:restartNumberingAfterBreak="0">
    <w:nsid w:val="0000045F"/>
    <w:multiLevelType w:val="multilevel"/>
    <w:tmpl w:val="000008E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4" w15:restartNumberingAfterBreak="0">
    <w:nsid w:val="00000460"/>
    <w:multiLevelType w:val="multilevel"/>
    <w:tmpl w:val="000008E3"/>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95" w15:restartNumberingAfterBreak="0">
    <w:nsid w:val="00000461"/>
    <w:multiLevelType w:val="multilevel"/>
    <w:tmpl w:val="000008E4"/>
    <w:lvl w:ilvl="0">
      <w:start w:val="2"/>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6" w15:restartNumberingAfterBreak="0">
    <w:nsid w:val="00000462"/>
    <w:multiLevelType w:val="multilevel"/>
    <w:tmpl w:val="000008E5"/>
    <w:lvl w:ilvl="0">
      <w:start w:val="9"/>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7" w15:restartNumberingAfterBreak="0">
    <w:nsid w:val="00000463"/>
    <w:multiLevelType w:val="multilevel"/>
    <w:tmpl w:val="000008E6"/>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8" w15:restartNumberingAfterBreak="0">
    <w:nsid w:val="00000464"/>
    <w:multiLevelType w:val="multilevel"/>
    <w:tmpl w:val="000008E7"/>
    <w:lvl w:ilvl="0">
      <w:start w:val="8"/>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99" w15:restartNumberingAfterBreak="0">
    <w:nsid w:val="00000465"/>
    <w:multiLevelType w:val="multilevel"/>
    <w:tmpl w:val="000008E8"/>
    <w:lvl w:ilvl="0">
      <w:start w:val="2"/>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0" w15:restartNumberingAfterBreak="0">
    <w:nsid w:val="00000466"/>
    <w:multiLevelType w:val="multilevel"/>
    <w:tmpl w:val="000008E9"/>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1" w15:restartNumberingAfterBreak="0">
    <w:nsid w:val="00000467"/>
    <w:multiLevelType w:val="multilevel"/>
    <w:tmpl w:val="000008EA"/>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2" w15:restartNumberingAfterBreak="0">
    <w:nsid w:val="00000468"/>
    <w:multiLevelType w:val="multilevel"/>
    <w:tmpl w:val="000008EB"/>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3" w15:restartNumberingAfterBreak="0">
    <w:nsid w:val="00000469"/>
    <w:multiLevelType w:val="multilevel"/>
    <w:tmpl w:val="000008EC"/>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4" w15:restartNumberingAfterBreak="0">
    <w:nsid w:val="0000046A"/>
    <w:multiLevelType w:val="multilevel"/>
    <w:tmpl w:val="000008E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5" w15:restartNumberingAfterBreak="0">
    <w:nsid w:val="0000046B"/>
    <w:multiLevelType w:val="multilevel"/>
    <w:tmpl w:val="000008EE"/>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06" w15:restartNumberingAfterBreak="0">
    <w:nsid w:val="0000046C"/>
    <w:multiLevelType w:val="multilevel"/>
    <w:tmpl w:val="000008EF"/>
    <w:lvl w:ilvl="0">
      <w:start w:val="1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300" w:hanging="600"/>
      </w:pPr>
    </w:lvl>
    <w:lvl w:ilvl="2">
      <w:numFmt w:val="bullet"/>
      <w:lvlText w:val="•"/>
      <w:lvlJc w:val="left"/>
      <w:pPr>
        <w:ind w:left="2351" w:hanging="600"/>
      </w:pPr>
    </w:lvl>
    <w:lvl w:ilvl="3">
      <w:numFmt w:val="bullet"/>
      <w:lvlText w:val="•"/>
      <w:lvlJc w:val="left"/>
      <w:pPr>
        <w:ind w:left="3402" w:hanging="600"/>
      </w:pPr>
    </w:lvl>
    <w:lvl w:ilvl="4">
      <w:numFmt w:val="bullet"/>
      <w:lvlText w:val="•"/>
      <w:lvlJc w:val="left"/>
      <w:pPr>
        <w:ind w:left="4453" w:hanging="600"/>
      </w:pPr>
    </w:lvl>
    <w:lvl w:ilvl="5">
      <w:numFmt w:val="bullet"/>
      <w:lvlText w:val="•"/>
      <w:lvlJc w:val="left"/>
      <w:pPr>
        <w:ind w:left="5504" w:hanging="600"/>
      </w:pPr>
    </w:lvl>
    <w:lvl w:ilvl="6">
      <w:numFmt w:val="bullet"/>
      <w:lvlText w:val="•"/>
      <w:lvlJc w:val="left"/>
      <w:pPr>
        <w:ind w:left="6555" w:hanging="600"/>
      </w:pPr>
    </w:lvl>
    <w:lvl w:ilvl="7">
      <w:numFmt w:val="bullet"/>
      <w:lvlText w:val="•"/>
      <w:lvlJc w:val="left"/>
      <w:pPr>
        <w:ind w:left="7606" w:hanging="600"/>
      </w:pPr>
    </w:lvl>
    <w:lvl w:ilvl="8">
      <w:numFmt w:val="bullet"/>
      <w:lvlText w:val="•"/>
      <w:lvlJc w:val="left"/>
      <w:pPr>
        <w:ind w:left="8657" w:hanging="600"/>
      </w:pPr>
    </w:lvl>
  </w:abstractNum>
  <w:abstractNum w:abstractNumId="107" w15:restartNumberingAfterBreak="0">
    <w:nsid w:val="0000046D"/>
    <w:multiLevelType w:val="multilevel"/>
    <w:tmpl w:val="000008F0"/>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8" w15:restartNumberingAfterBreak="0">
    <w:nsid w:val="0000046E"/>
    <w:multiLevelType w:val="multilevel"/>
    <w:tmpl w:val="000008F1"/>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09" w15:restartNumberingAfterBreak="0">
    <w:nsid w:val="0000046F"/>
    <w:multiLevelType w:val="multilevel"/>
    <w:tmpl w:val="000008F2"/>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0" w15:restartNumberingAfterBreak="0">
    <w:nsid w:val="00000470"/>
    <w:multiLevelType w:val="multilevel"/>
    <w:tmpl w:val="000008F3"/>
    <w:lvl w:ilvl="0">
      <w:start w:val="20"/>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1" w15:restartNumberingAfterBreak="0">
    <w:nsid w:val="00000471"/>
    <w:multiLevelType w:val="multilevel"/>
    <w:tmpl w:val="000008F4"/>
    <w:lvl w:ilvl="0">
      <w:start w:val="2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2" w15:restartNumberingAfterBreak="0">
    <w:nsid w:val="00000472"/>
    <w:multiLevelType w:val="multilevel"/>
    <w:tmpl w:val="000008F5"/>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3" w15:restartNumberingAfterBreak="0">
    <w:nsid w:val="00000473"/>
    <w:multiLevelType w:val="multilevel"/>
    <w:tmpl w:val="000008F6"/>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4" w15:restartNumberingAfterBreak="0">
    <w:nsid w:val="00000474"/>
    <w:multiLevelType w:val="multilevel"/>
    <w:tmpl w:val="000008F7"/>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5" w15:restartNumberingAfterBreak="0">
    <w:nsid w:val="00000475"/>
    <w:multiLevelType w:val="multilevel"/>
    <w:tmpl w:val="000008F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6" w15:restartNumberingAfterBreak="0">
    <w:nsid w:val="00000476"/>
    <w:multiLevelType w:val="multilevel"/>
    <w:tmpl w:val="000008F9"/>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17" w15:restartNumberingAfterBreak="0">
    <w:nsid w:val="00000477"/>
    <w:multiLevelType w:val="multilevel"/>
    <w:tmpl w:val="000008FA"/>
    <w:lvl w:ilvl="0">
      <w:start w:val="1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8" w15:restartNumberingAfterBreak="0">
    <w:nsid w:val="00000478"/>
    <w:multiLevelType w:val="multilevel"/>
    <w:tmpl w:val="000008FB"/>
    <w:lvl w:ilvl="0">
      <w:start w:val="2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19" w15:restartNumberingAfterBreak="0">
    <w:nsid w:val="00000479"/>
    <w:multiLevelType w:val="multilevel"/>
    <w:tmpl w:val="000008FC"/>
    <w:lvl w:ilvl="0">
      <w:start w:val="3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0" w15:restartNumberingAfterBreak="0">
    <w:nsid w:val="0000047A"/>
    <w:multiLevelType w:val="multilevel"/>
    <w:tmpl w:val="000008F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1" w15:restartNumberingAfterBreak="0">
    <w:nsid w:val="0000047B"/>
    <w:multiLevelType w:val="multilevel"/>
    <w:tmpl w:val="000008FE"/>
    <w:lvl w:ilvl="0">
      <w:start w:val="1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2" w15:restartNumberingAfterBreak="0">
    <w:nsid w:val="0000047C"/>
    <w:multiLevelType w:val="multilevel"/>
    <w:tmpl w:val="000008FF"/>
    <w:lvl w:ilvl="0">
      <w:start w:val="24"/>
      <w:numFmt w:val="decimal"/>
      <w:lvlText w:val="%1"/>
      <w:lvlJc w:val="left"/>
      <w:pPr>
        <w:ind w:left="1317" w:hanging="1217"/>
      </w:pPr>
      <w:rPr>
        <w:rFonts w:ascii="Times New Roman" w:hAnsi="Times New Roman" w:cs="Times New Roman"/>
        <w:b w:val="0"/>
        <w:bCs w:val="0"/>
        <w:w w:val="100"/>
        <w:sz w:val="24"/>
        <w:szCs w:val="24"/>
      </w:rPr>
    </w:lvl>
    <w:lvl w:ilvl="1">
      <w:numFmt w:val="bullet"/>
      <w:lvlText w:val="•"/>
      <w:lvlJc w:val="left"/>
      <w:pPr>
        <w:ind w:left="2264" w:hanging="1217"/>
      </w:pPr>
    </w:lvl>
    <w:lvl w:ilvl="2">
      <w:numFmt w:val="bullet"/>
      <w:lvlText w:val="•"/>
      <w:lvlJc w:val="left"/>
      <w:pPr>
        <w:ind w:left="3208" w:hanging="1217"/>
      </w:pPr>
    </w:lvl>
    <w:lvl w:ilvl="3">
      <w:numFmt w:val="bullet"/>
      <w:lvlText w:val="•"/>
      <w:lvlJc w:val="left"/>
      <w:pPr>
        <w:ind w:left="4152" w:hanging="1217"/>
      </w:pPr>
    </w:lvl>
    <w:lvl w:ilvl="4">
      <w:numFmt w:val="bullet"/>
      <w:lvlText w:val="•"/>
      <w:lvlJc w:val="left"/>
      <w:pPr>
        <w:ind w:left="5096" w:hanging="1217"/>
      </w:pPr>
    </w:lvl>
    <w:lvl w:ilvl="5">
      <w:numFmt w:val="bullet"/>
      <w:lvlText w:val="•"/>
      <w:lvlJc w:val="left"/>
      <w:pPr>
        <w:ind w:left="6040" w:hanging="1217"/>
      </w:pPr>
    </w:lvl>
    <w:lvl w:ilvl="6">
      <w:numFmt w:val="bullet"/>
      <w:lvlText w:val="•"/>
      <w:lvlJc w:val="left"/>
      <w:pPr>
        <w:ind w:left="6984" w:hanging="1217"/>
      </w:pPr>
    </w:lvl>
    <w:lvl w:ilvl="7">
      <w:numFmt w:val="bullet"/>
      <w:lvlText w:val="•"/>
      <w:lvlJc w:val="left"/>
      <w:pPr>
        <w:ind w:left="7928" w:hanging="1217"/>
      </w:pPr>
    </w:lvl>
    <w:lvl w:ilvl="8">
      <w:numFmt w:val="bullet"/>
      <w:lvlText w:val="•"/>
      <w:lvlJc w:val="left"/>
      <w:pPr>
        <w:ind w:left="8872" w:hanging="1217"/>
      </w:pPr>
    </w:lvl>
  </w:abstractNum>
  <w:abstractNum w:abstractNumId="123" w15:restartNumberingAfterBreak="0">
    <w:nsid w:val="0000047D"/>
    <w:multiLevelType w:val="multilevel"/>
    <w:tmpl w:val="00000900"/>
    <w:lvl w:ilvl="0">
      <w:start w:val="2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4" w15:restartNumberingAfterBreak="0">
    <w:nsid w:val="0000047E"/>
    <w:multiLevelType w:val="multilevel"/>
    <w:tmpl w:val="00000901"/>
    <w:lvl w:ilvl="0">
      <w:start w:val="1"/>
      <w:numFmt w:val="decimal"/>
      <w:lvlText w:val="%1"/>
      <w:lvlJc w:val="left"/>
      <w:pPr>
        <w:ind w:left="1120" w:hanging="900"/>
      </w:pPr>
      <w:rPr>
        <w:rFonts w:ascii="Times New Roman" w:hAnsi="Times New Roman" w:cs="Times New Roman"/>
        <w:b w:val="0"/>
        <w:bCs w:val="0"/>
        <w:w w:val="100"/>
        <w:sz w:val="24"/>
        <w:szCs w:val="24"/>
      </w:rPr>
    </w:lvl>
    <w:lvl w:ilvl="1">
      <w:numFmt w:val="bullet"/>
      <w:lvlText w:val="•"/>
      <w:lvlJc w:val="left"/>
      <w:pPr>
        <w:ind w:left="2084" w:hanging="900"/>
      </w:pPr>
    </w:lvl>
    <w:lvl w:ilvl="2">
      <w:numFmt w:val="bullet"/>
      <w:lvlText w:val="•"/>
      <w:lvlJc w:val="left"/>
      <w:pPr>
        <w:ind w:left="3048" w:hanging="900"/>
      </w:pPr>
    </w:lvl>
    <w:lvl w:ilvl="3">
      <w:numFmt w:val="bullet"/>
      <w:lvlText w:val="•"/>
      <w:lvlJc w:val="left"/>
      <w:pPr>
        <w:ind w:left="4012" w:hanging="900"/>
      </w:pPr>
    </w:lvl>
    <w:lvl w:ilvl="4">
      <w:numFmt w:val="bullet"/>
      <w:lvlText w:val="•"/>
      <w:lvlJc w:val="left"/>
      <w:pPr>
        <w:ind w:left="4976" w:hanging="900"/>
      </w:pPr>
    </w:lvl>
    <w:lvl w:ilvl="5">
      <w:numFmt w:val="bullet"/>
      <w:lvlText w:val="•"/>
      <w:lvlJc w:val="left"/>
      <w:pPr>
        <w:ind w:left="5940" w:hanging="900"/>
      </w:pPr>
    </w:lvl>
    <w:lvl w:ilvl="6">
      <w:numFmt w:val="bullet"/>
      <w:lvlText w:val="•"/>
      <w:lvlJc w:val="left"/>
      <w:pPr>
        <w:ind w:left="6904" w:hanging="900"/>
      </w:pPr>
    </w:lvl>
    <w:lvl w:ilvl="7">
      <w:numFmt w:val="bullet"/>
      <w:lvlText w:val="•"/>
      <w:lvlJc w:val="left"/>
      <w:pPr>
        <w:ind w:left="7868" w:hanging="900"/>
      </w:pPr>
    </w:lvl>
    <w:lvl w:ilvl="8">
      <w:numFmt w:val="bullet"/>
      <w:lvlText w:val="•"/>
      <w:lvlJc w:val="left"/>
      <w:pPr>
        <w:ind w:left="8832" w:hanging="900"/>
      </w:pPr>
    </w:lvl>
  </w:abstractNum>
  <w:abstractNum w:abstractNumId="125" w15:restartNumberingAfterBreak="0">
    <w:nsid w:val="0000047F"/>
    <w:multiLevelType w:val="multilevel"/>
    <w:tmpl w:val="00000902"/>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6" w15:restartNumberingAfterBreak="0">
    <w:nsid w:val="00000480"/>
    <w:multiLevelType w:val="multilevel"/>
    <w:tmpl w:val="00000903"/>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7" w15:restartNumberingAfterBreak="0">
    <w:nsid w:val="00000481"/>
    <w:multiLevelType w:val="multilevel"/>
    <w:tmpl w:val="00000904"/>
    <w:lvl w:ilvl="0">
      <w:start w:val="1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28" w15:restartNumberingAfterBreak="0">
    <w:nsid w:val="00000482"/>
    <w:multiLevelType w:val="multilevel"/>
    <w:tmpl w:val="00000905"/>
    <w:lvl w:ilvl="0">
      <w:start w:val="31"/>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700" w:hanging="480"/>
      </w:pPr>
      <w:rPr>
        <w:rFonts w:ascii="Times New Roman" w:hAnsi="Times New Roman" w:cs="Times New Roman"/>
        <w:b w:val="0"/>
        <w:bCs w:val="0"/>
        <w:w w:val="100"/>
        <w:sz w:val="24"/>
        <w:szCs w:val="24"/>
      </w:r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29" w15:restartNumberingAfterBreak="0">
    <w:nsid w:val="00000483"/>
    <w:multiLevelType w:val="multilevel"/>
    <w:tmpl w:val="00000906"/>
    <w:lvl w:ilvl="0">
      <w:start w:val="7"/>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0" w15:restartNumberingAfterBreak="0">
    <w:nsid w:val="00000484"/>
    <w:multiLevelType w:val="multilevel"/>
    <w:tmpl w:val="00000907"/>
    <w:lvl w:ilvl="0">
      <w:start w:val="2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1" w15:restartNumberingAfterBreak="0">
    <w:nsid w:val="00000485"/>
    <w:multiLevelType w:val="multilevel"/>
    <w:tmpl w:val="00000908"/>
    <w:lvl w:ilvl="0">
      <w:start w:val="3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2" w15:restartNumberingAfterBreak="0">
    <w:nsid w:val="00000486"/>
    <w:multiLevelType w:val="multilevel"/>
    <w:tmpl w:val="00000909"/>
    <w:lvl w:ilvl="0">
      <w:start w:val="3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3" w15:restartNumberingAfterBreak="0">
    <w:nsid w:val="00000487"/>
    <w:multiLevelType w:val="multilevel"/>
    <w:tmpl w:val="0000090A"/>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4" w15:restartNumberingAfterBreak="0">
    <w:nsid w:val="00000488"/>
    <w:multiLevelType w:val="multilevel"/>
    <w:tmpl w:val="0000090B"/>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5" w15:restartNumberingAfterBreak="0">
    <w:nsid w:val="00000489"/>
    <w:multiLevelType w:val="multilevel"/>
    <w:tmpl w:val="0000090C"/>
    <w:lvl w:ilvl="0">
      <w:start w:val="15"/>
      <w:numFmt w:val="decimal"/>
      <w:lvlText w:val="%1"/>
      <w:lvlJc w:val="left"/>
      <w:pPr>
        <w:ind w:left="700" w:hanging="600"/>
      </w:pPr>
      <w:rPr>
        <w:rFonts w:ascii="Times New Roman" w:hAnsi="Times New Roman" w:cs="Times New Roman"/>
        <w:b w:val="0"/>
        <w:bCs w:val="0"/>
        <w:w w:val="100"/>
        <w:position w:val="1"/>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6" w15:restartNumberingAfterBreak="0">
    <w:nsid w:val="0000048A"/>
    <w:multiLevelType w:val="multilevel"/>
    <w:tmpl w:val="0000090D"/>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7" w15:restartNumberingAfterBreak="0">
    <w:nsid w:val="0000048B"/>
    <w:multiLevelType w:val="multilevel"/>
    <w:tmpl w:val="0000090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38" w15:restartNumberingAfterBreak="0">
    <w:nsid w:val="0000048C"/>
    <w:multiLevelType w:val="multilevel"/>
    <w:tmpl w:val="0000090F"/>
    <w:lvl w:ilvl="0">
      <w:start w:val="12"/>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39" w15:restartNumberingAfterBreak="0">
    <w:nsid w:val="0000048D"/>
    <w:multiLevelType w:val="multilevel"/>
    <w:tmpl w:val="00000910"/>
    <w:lvl w:ilvl="0">
      <w:start w:val="21"/>
      <w:numFmt w:val="decimal"/>
      <w:lvlText w:val="%1"/>
      <w:lvlJc w:val="left"/>
      <w:pPr>
        <w:ind w:left="807" w:hanging="708"/>
      </w:pPr>
      <w:rPr>
        <w:rFonts w:ascii="Times New Roman" w:hAnsi="Times New Roman" w:cs="Times New Roman"/>
        <w:b w:val="0"/>
        <w:bCs w:val="0"/>
        <w:w w:val="100"/>
        <w:sz w:val="24"/>
        <w:szCs w:val="24"/>
      </w:rPr>
    </w:lvl>
    <w:lvl w:ilvl="1">
      <w:numFmt w:val="bullet"/>
      <w:lvlText w:val="•"/>
      <w:lvlJc w:val="left"/>
      <w:pPr>
        <w:ind w:left="1796" w:hanging="708"/>
      </w:pPr>
    </w:lvl>
    <w:lvl w:ilvl="2">
      <w:numFmt w:val="bullet"/>
      <w:lvlText w:val="•"/>
      <w:lvlJc w:val="left"/>
      <w:pPr>
        <w:ind w:left="2792" w:hanging="708"/>
      </w:pPr>
    </w:lvl>
    <w:lvl w:ilvl="3">
      <w:numFmt w:val="bullet"/>
      <w:lvlText w:val="•"/>
      <w:lvlJc w:val="left"/>
      <w:pPr>
        <w:ind w:left="3788" w:hanging="708"/>
      </w:pPr>
    </w:lvl>
    <w:lvl w:ilvl="4">
      <w:numFmt w:val="bullet"/>
      <w:lvlText w:val="•"/>
      <w:lvlJc w:val="left"/>
      <w:pPr>
        <w:ind w:left="4784" w:hanging="708"/>
      </w:pPr>
    </w:lvl>
    <w:lvl w:ilvl="5">
      <w:numFmt w:val="bullet"/>
      <w:lvlText w:val="•"/>
      <w:lvlJc w:val="left"/>
      <w:pPr>
        <w:ind w:left="5780" w:hanging="708"/>
      </w:pPr>
    </w:lvl>
    <w:lvl w:ilvl="6">
      <w:numFmt w:val="bullet"/>
      <w:lvlText w:val="•"/>
      <w:lvlJc w:val="left"/>
      <w:pPr>
        <w:ind w:left="6776" w:hanging="708"/>
      </w:pPr>
    </w:lvl>
    <w:lvl w:ilvl="7">
      <w:numFmt w:val="bullet"/>
      <w:lvlText w:val="•"/>
      <w:lvlJc w:val="left"/>
      <w:pPr>
        <w:ind w:left="7772" w:hanging="708"/>
      </w:pPr>
    </w:lvl>
    <w:lvl w:ilvl="8">
      <w:numFmt w:val="bullet"/>
      <w:lvlText w:val="•"/>
      <w:lvlJc w:val="left"/>
      <w:pPr>
        <w:ind w:left="8768" w:hanging="708"/>
      </w:pPr>
    </w:lvl>
  </w:abstractNum>
  <w:abstractNum w:abstractNumId="140" w15:restartNumberingAfterBreak="0">
    <w:nsid w:val="0000048E"/>
    <w:multiLevelType w:val="multilevel"/>
    <w:tmpl w:val="00000911"/>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1" w15:restartNumberingAfterBreak="0">
    <w:nsid w:val="0000048F"/>
    <w:multiLevelType w:val="multilevel"/>
    <w:tmpl w:val="00000912"/>
    <w:lvl w:ilvl="0">
      <w:start w:val="1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2" w15:restartNumberingAfterBreak="0">
    <w:nsid w:val="00000490"/>
    <w:multiLevelType w:val="multilevel"/>
    <w:tmpl w:val="0000091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3" w15:restartNumberingAfterBreak="0">
    <w:nsid w:val="00000491"/>
    <w:multiLevelType w:val="multilevel"/>
    <w:tmpl w:val="00000914"/>
    <w:lvl w:ilvl="0">
      <w:start w:val="8"/>
      <w:numFmt w:val="decimal"/>
      <w:lvlText w:val="%1"/>
      <w:lvlJc w:val="left"/>
      <w:pPr>
        <w:ind w:left="3068" w:hanging="2848"/>
      </w:pPr>
      <w:rPr>
        <w:rFonts w:ascii="Times New Roman" w:hAnsi="Times New Roman" w:cs="Times New Roman"/>
        <w:b w:val="0"/>
        <w:bCs w:val="0"/>
        <w:w w:val="100"/>
        <w:sz w:val="24"/>
        <w:szCs w:val="24"/>
      </w:rPr>
    </w:lvl>
    <w:lvl w:ilvl="1">
      <w:numFmt w:val="bullet"/>
      <w:lvlText w:val="•"/>
      <w:lvlJc w:val="left"/>
      <w:pPr>
        <w:ind w:left="3830" w:hanging="2848"/>
      </w:pPr>
    </w:lvl>
    <w:lvl w:ilvl="2">
      <w:numFmt w:val="bullet"/>
      <w:lvlText w:val="•"/>
      <w:lvlJc w:val="left"/>
      <w:pPr>
        <w:ind w:left="4600" w:hanging="2848"/>
      </w:pPr>
    </w:lvl>
    <w:lvl w:ilvl="3">
      <w:numFmt w:val="bullet"/>
      <w:lvlText w:val="•"/>
      <w:lvlJc w:val="left"/>
      <w:pPr>
        <w:ind w:left="5370" w:hanging="2848"/>
      </w:pPr>
    </w:lvl>
    <w:lvl w:ilvl="4">
      <w:numFmt w:val="bullet"/>
      <w:lvlText w:val="•"/>
      <w:lvlJc w:val="left"/>
      <w:pPr>
        <w:ind w:left="6140" w:hanging="2848"/>
      </w:pPr>
    </w:lvl>
    <w:lvl w:ilvl="5">
      <w:numFmt w:val="bullet"/>
      <w:lvlText w:val="•"/>
      <w:lvlJc w:val="left"/>
      <w:pPr>
        <w:ind w:left="6910" w:hanging="2848"/>
      </w:pPr>
    </w:lvl>
    <w:lvl w:ilvl="6">
      <w:numFmt w:val="bullet"/>
      <w:lvlText w:val="•"/>
      <w:lvlJc w:val="left"/>
      <w:pPr>
        <w:ind w:left="7680" w:hanging="2848"/>
      </w:pPr>
    </w:lvl>
    <w:lvl w:ilvl="7">
      <w:numFmt w:val="bullet"/>
      <w:lvlText w:val="•"/>
      <w:lvlJc w:val="left"/>
      <w:pPr>
        <w:ind w:left="8450" w:hanging="2848"/>
      </w:pPr>
    </w:lvl>
    <w:lvl w:ilvl="8">
      <w:numFmt w:val="bullet"/>
      <w:lvlText w:val="•"/>
      <w:lvlJc w:val="left"/>
      <w:pPr>
        <w:ind w:left="9220" w:hanging="2848"/>
      </w:pPr>
    </w:lvl>
  </w:abstractNum>
  <w:abstractNum w:abstractNumId="144" w15:restartNumberingAfterBreak="0">
    <w:nsid w:val="00000492"/>
    <w:multiLevelType w:val="multilevel"/>
    <w:tmpl w:val="00000915"/>
    <w:lvl w:ilvl="0">
      <w:start w:val="11"/>
      <w:numFmt w:val="decimal"/>
      <w:lvlText w:val="%1"/>
      <w:lvlJc w:val="left"/>
      <w:pPr>
        <w:ind w:left="700" w:hanging="600"/>
      </w:pPr>
      <w:rPr>
        <w:rFonts w:ascii="Times New Roman" w:hAnsi="Times New Roman" w:cs="Times New Roman"/>
        <w:b w:val="0"/>
        <w:bCs w:val="0"/>
        <w:w w:val="100"/>
        <w:position w:val="1"/>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45" w15:restartNumberingAfterBreak="0">
    <w:nsid w:val="00000493"/>
    <w:multiLevelType w:val="multilevel"/>
    <w:tmpl w:val="00000916"/>
    <w:lvl w:ilvl="0">
      <w:start w:val="14"/>
      <w:numFmt w:val="decimal"/>
      <w:lvlText w:val="%1"/>
      <w:lvlJc w:val="left"/>
      <w:pPr>
        <w:ind w:left="2402" w:hanging="2302"/>
      </w:pPr>
      <w:rPr>
        <w:rFonts w:ascii="Times New Roman" w:hAnsi="Times New Roman" w:cs="Times New Roman"/>
        <w:b w:val="0"/>
        <w:bCs w:val="0"/>
        <w:w w:val="100"/>
        <w:sz w:val="24"/>
        <w:szCs w:val="24"/>
      </w:rPr>
    </w:lvl>
    <w:lvl w:ilvl="1">
      <w:numFmt w:val="bullet"/>
      <w:lvlText w:val="•"/>
      <w:lvlJc w:val="left"/>
      <w:pPr>
        <w:ind w:left="3236" w:hanging="2302"/>
      </w:pPr>
    </w:lvl>
    <w:lvl w:ilvl="2">
      <w:numFmt w:val="bullet"/>
      <w:lvlText w:val="•"/>
      <w:lvlJc w:val="left"/>
      <w:pPr>
        <w:ind w:left="4072" w:hanging="2302"/>
      </w:pPr>
    </w:lvl>
    <w:lvl w:ilvl="3">
      <w:numFmt w:val="bullet"/>
      <w:lvlText w:val="•"/>
      <w:lvlJc w:val="left"/>
      <w:pPr>
        <w:ind w:left="4908" w:hanging="2302"/>
      </w:pPr>
    </w:lvl>
    <w:lvl w:ilvl="4">
      <w:numFmt w:val="bullet"/>
      <w:lvlText w:val="•"/>
      <w:lvlJc w:val="left"/>
      <w:pPr>
        <w:ind w:left="5744" w:hanging="2302"/>
      </w:pPr>
    </w:lvl>
    <w:lvl w:ilvl="5">
      <w:numFmt w:val="bullet"/>
      <w:lvlText w:val="•"/>
      <w:lvlJc w:val="left"/>
      <w:pPr>
        <w:ind w:left="6580" w:hanging="2302"/>
      </w:pPr>
    </w:lvl>
    <w:lvl w:ilvl="6">
      <w:numFmt w:val="bullet"/>
      <w:lvlText w:val="•"/>
      <w:lvlJc w:val="left"/>
      <w:pPr>
        <w:ind w:left="7416" w:hanging="2302"/>
      </w:pPr>
    </w:lvl>
    <w:lvl w:ilvl="7">
      <w:numFmt w:val="bullet"/>
      <w:lvlText w:val="•"/>
      <w:lvlJc w:val="left"/>
      <w:pPr>
        <w:ind w:left="8252" w:hanging="2302"/>
      </w:pPr>
    </w:lvl>
    <w:lvl w:ilvl="8">
      <w:numFmt w:val="bullet"/>
      <w:lvlText w:val="•"/>
      <w:lvlJc w:val="left"/>
      <w:pPr>
        <w:ind w:left="9088" w:hanging="2302"/>
      </w:pPr>
    </w:lvl>
  </w:abstractNum>
  <w:abstractNum w:abstractNumId="146" w15:restartNumberingAfterBreak="0">
    <w:nsid w:val="00000494"/>
    <w:multiLevelType w:val="multilevel"/>
    <w:tmpl w:val="00000917"/>
    <w:lvl w:ilvl="0">
      <w:start w:val="22"/>
      <w:numFmt w:val="decimal"/>
      <w:lvlText w:val="%1"/>
      <w:lvlJc w:val="left"/>
      <w:pPr>
        <w:ind w:left="2402" w:hanging="2302"/>
      </w:pPr>
      <w:rPr>
        <w:rFonts w:ascii="Times New Roman" w:hAnsi="Times New Roman" w:cs="Times New Roman"/>
        <w:b w:val="0"/>
        <w:bCs w:val="0"/>
        <w:w w:val="100"/>
        <w:position w:val="1"/>
        <w:sz w:val="24"/>
        <w:szCs w:val="24"/>
      </w:rPr>
    </w:lvl>
    <w:lvl w:ilvl="1">
      <w:numFmt w:val="bullet"/>
      <w:lvlText w:val="•"/>
      <w:lvlJc w:val="left"/>
      <w:pPr>
        <w:ind w:left="3236" w:hanging="2302"/>
      </w:pPr>
    </w:lvl>
    <w:lvl w:ilvl="2">
      <w:numFmt w:val="bullet"/>
      <w:lvlText w:val="•"/>
      <w:lvlJc w:val="left"/>
      <w:pPr>
        <w:ind w:left="4072" w:hanging="2302"/>
      </w:pPr>
    </w:lvl>
    <w:lvl w:ilvl="3">
      <w:numFmt w:val="bullet"/>
      <w:lvlText w:val="•"/>
      <w:lvlJc w:val="left"/>
      <w:pPr>
        <w:ind w:left="4908" w:hanging="2302"/>
      </w:pPr>
    </w:lvl>
    <w:lvl w:ilvl="4">
      <w:numFmt w:val="bullet"/>
      <w:lvlText w:val="•"/>
      <w:lvlJc w:val="left"/>
      <w:pPr>
        <w:ind w:left="5744" w:hanging="2302"/>
      </w:pPr>
    </w:lvl>
    <w:lvl w:ilvl="5">
      <w:numFmt w:val="bullet"/>
      <w:lvlText w:val="•"/>
      <w:lvlJc w:val="left"/>
      <w:pPr>
        <w:ind w:left="6580" w:hanging="2302"/>
      </w:pPr>
    </w:lvl>
    <w:lvl w:ilvl="6">
      <w:numFmt w:val="bullet"/>
      <w:lvlText w:val="•"/>
      <w:lvlJc w:val="left"/>
      <w:pPr>
        <w:ind w:left="7416" w:hanging="2302"/>
      </w:pPr>
    </w:lvl>
    <w:lvl w:ilvl="7">
      <w:numFmt w:val="bullet"/>
      <w:lvlText w:val="•"/>
      <w:lvlJc w:val="left"/>
      <w:pPr>
        <w:ind w:left="8252" w:hanging="2302"/>
      </w:pPr>
    </w:lvl>
    <w:lvl w:ilvl="8">
      <w:numFmt w:val="bullet"/>
      <w:lvlText w:val="•"/>
      <w:lvlJc w:val="left"/>
      <w:pPr>
        <w:ind w:left="9088" w:hanging="2302"/>
      </w:pPr>
    </w:lvl>
  </w:abstractNum>
  <w:abstractNum w:abstractNumId="147" w15:restartNumberingAfterBreak="0">
    <w:nsid w:val="00000495"/>
    <w:multiLevelType w:val="multilevel"/>
    <w:tmpl w:val="00000918"/>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3400" w:hanging="600"/>
      </w:pPr>
    </w:lvl>
    <w:lvl w:ilvl="2">
      <w:numFmt w:val="bullet"/>
      <w:lvlText w:val="•"/>
      <w:lvlJc w:val="left"/>
      <w:pPr>
        <w:ind w:left="4217" w:hanging="600"/>
      </w:pPr>
    </w:lvl>
    <w:lvl w:ilvl="3">
      <w:numFmt w:val="bullet"/>
      <w:lvlText w:val="•"/>
      <w:lvlJc w:val="left"/>
      <w:pPr>
        <w:ind w:left="5035" w:hanging="600"/>
      </w:pPr>
    </w:lvl>
    <w:lvl w:ilvl="4">
      <w:numFmt w:val="bullet"/>
      <w:lvlText w:val="•"/>
      <w:lvlJc w:val="left"/>
      <w:pPr>
        <w:ind w:left="5853" w:hanging="600"/>
      </w:pPr>
    </w:lvl>
    <w:lvl w:ilvl="5">
      <w:numFmt w:val="bullet"/>
      <w:lvlText w:val="•"/>
      <w:lvlJc w:val="left"/>
      <w:pPr>
        <w:ind w:left="6671" w:hanging="600"/>
      </w:pPr>
    </w:lvl>
    <w:lvl w:ilvl="6">
      <w:numFmt w:val="bullet"/>
      <w:lvlText w:val="•"/>
      <w:lvlJc w:val="left"/>
      <w:pPr>
        <w:ind w:left="7488" w:hanging="600"/>
      </w:pPr>
    </w:lvl>
    <w:lvl w:ilvl="7">
      <w:numFmt w:val="bullet"/>
      <w:lvlText w:val="•"/>
      <w:lvlJc w:val="left"/>
      <w:pPr>
        <w:ind w:left="8306" w:hanging="600"/>
      </w:pPr>
    </w:lvl>
    <w:lvl w:ilvl="8">
      <w:numFmt w:val="bullet"/>
      <w:lvlText w:val="•"/>
      <w:lvlJc w:val="left"/>
      <w:pPr>
        <w:ind w:left="9124" w:hanging="600"/>
      </w:pPr>
    </w:lvl>
  </w:abstractNum>
  <w:abstractNum w:abstractNumId="148" w15:restartNumberingAfterBreak="0">
    <w:nsid w:val="00000496"/>
    <w:multiLevelType w:val="multilevel"/>
    <w:tmpl w:val="00000919"/>
    <w:lvl w:ilvl="0">
      <w:start w:val="5"/>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49" w15:restartNumberingAfterBreak="0">
    <w:nsid w:val="00000497"/>
    <w:multiLevelType w:val="multilevel"/>
    <w:tmpl w:val="0000091A"/>
    <w:lvl w:ilvl="0">
      <w:start w:val="26"/>
      <w:numFmt w:val="decimal"/>
      <w:lvlText w:val="%1"/>
      <w:lvlJc w:val="left"/>
      <w:pPr>
        <w:ind w:left="700" w:hanging="600"/>
      </w:pPr>
      <w:rPr>
        <w:rFonts w:ascii="Times New Roman" w:hAnsi="Times New Roman" w:cs="Times New Roman"/>
        <w:b w:val="0"/>
        <w:bCs w:val="0"/>
        <w:w w:val="100"/>
        <w:sz w:val="24"/>
        <w:szCs w:val="24"/>
      </w:rPr>
    </w:lvl>
    <w:lvl w:ilvl="1">
      <w:start w:val="1"/>
      <w:numFmt w:val="decimal"/>
      <w:lvlText w:val="%2"/>
      <w:lvlJc w:val="left"/>
      <w:pPr>
        <w:ind w:left="1060" w:hanging="840"/>
      </w:pPr>
      <w:rPr>
        <w:rFonts w:ascii="Times New Roman" w:hAnsi="Times New Roman" w:cs="Times New Roman"/>
        <w:b w:val="0"/>
        <w:bCs w:val="0"/>
        <w:w w:val="100"/>
        <w:sz w:val="24"/>
        <w:szCs w:val="24"/>
      </w:rPr>
    </w:lvl>
    <w:lvl w:ilvl="2">
      <w:numFmt w:val="bullet"/>
      <w:lvlText w:val="•"/>
      <w:lvlJc w:val="left"/>
      <w:pPr>
        <w:ind w:left="2137" w:hanging="840"/>
      </w:pPr>
    </w:lvl>
    <w:lvl w:ilvl="3">
      <w:numFmt w:val="bullet"/>
      <w:lvlText w:val="•"/>
      <w:lvlJc w:val="left"/>
      <w:pPr>
        <w:ind w:left="3215" w:hanging="840"/>
      </w:pPr>
    </w:lvl>
    <w:lvl w:ilvl="4">
      <w:numFmt w:val="bullet"/>
      <w:lvlText w:val="•"/>
      <w:lvlJc w:val="left"/>
      <w:pPr>
        <w:ind w:left="4293" w:hanging="840"/>
      </w:pPr>
    </w:lvl>
    <w:lvl w:ilvl="5">
      <w:numFmt w:val="bullet"/>
      <w:lvlText w:val="•"/>
      <w:lvlJc w:val="left"/>
      <w:pPr>
        <w:ind w:left="5371" w:hanging="840"/>
      </w:pPr>
    </w:lvl>
    <w:lvl w:ilvl="6">
      <w:numFmt w:val="bullet"/>
      <w:lvlText w:val="•"/>
      <w:lvlJc w:val="left"/>
      <w:pPr>
        <w:ind w:left="6448" w:hanging="840"/>
      </w:pPr>
    </w:lvl>
    <w:lvl w:ilvl="7">
      <w:numFmt w:val="bullet"/>
      <w:lvlText w:val="•"/>
      <w:lvlJc w:val="left"/>
      <w:pPr>
        <w:ind w:left="7526" w:hanging="840"/>
      </w:pPr>
    </w:lvl>
    <w:lvl w:ilvl="8">
      <w:numFmt w:val="bullet"/>
      <w:lvlText w:val="•"/>
      <w:lvlJc w:val="left"/>
      <w:pPr>
        <w:ind w:left="8604" w:hanging="840"/>
      </w:pPr>
    </w:lvl>
  </w:abstractNum>
  <w:abstractNum w:abstractNumId="150" w15:restartNumberingAfterBreak="0">
    <w:nsid w:val="00000498"/>
    <w:multiLevelType w:val="multilevel"/>
    <w:tmpl w:val="0000091B"/>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1" w15:restartNumberingAfterBreak="0">
    <w:nsid w:val="00000499"/>
    <w:multiLevelType w:val="multilevel"/>
    <w:tmpl w:val="0000091C"/>
    <w:lvl w:ilvl="0">
      <w:start w:val="6"/>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2" w15:restartNumberingAfterBreak="0">
    <w:nsid w:val="0000049A"/>
    <w:multiLevelType w:val="multilevel"/>
    <w:tmpl w:val="0000091D"/>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3" w15:restartNumberingAfterBreak="0">
    <w:nsid w:val="0000049B"/>
    <w:multiLevelType w:val="multilevel"/>
    <w:tmpl w:val="0000091E"/>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4" w15:restartNumberingAfterBreak="0">
    <w:nsid w:val="0000049C"/>
    <w:multiLevelType w:val="multilevel"/>
    <w:tmpl w:val="0000091F"/>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5" w15:restartNumberingAfterBreak="0">
    <w:nsid w:val="0000049D"/>
    <w:multiLevelType w:val="multilevel"/>
    <w:tmpl w:val="00000920"/>
    <w:lvl w:ilvl="0">
      <w:start w:val="3"/>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56" w15:restartNumberingAfterBreak="0">
    <w:nsid w:val="0000049E"/>
    <w:multiLevelType w:val="multilevel"/>
    <w:tmpl w:val="00000921"/>
    <w:lvl w:ilvl="0">
      <w:start w:val="9"/>
      <w:numFmt w:val="decimal"/>
      <w:lvlText w:val="%1"/>
      <w:lvlJc w:val="left"/>
      <w:pPr>
        <w:ind w:left="2140" w:hanging="1920"/>
      </w:pPr>
      <w:rPr>
        <w:rFonts w:ascii="Times New Roman" w:hAnsi="Times New Roman" w:cs="Times New Roman"/>
        <w:b w:val="0"/>
        <w:bCs w:val="0"/>
        <w:w w:val="100"/>
        <w:sz w:val="24"/>
        <w:szCs w:val="24"/>
      </w:rPr>
    </w:lvl>
    <w:lvl w:ilvl="1">
      <w:numFmt w:val="bullet"/>
      <w:lvlText w:val="•"/>
      <w:lvlJc w:val="left"/>
      <w:pPr>
        <w:ind w:left="3002" w:hanging="1920"/>
      </w:pPr>
    </w:lvl>
    <w:lvl w:ilvl="2">
      <w:numFmt w:val="bullet"/>
      <w:lvlText w:val="•"/>
      <w:lvlJc w:val="left"/>
      <w:pPr>
        <w:ind w:left="3864" w:hanging="1920"/>
      </w:pPr>
    </w:lvl>
    <w:lvl w:ilvl="3">
      <w:numFmt w:val="bullet"/>
      <w:lvlText w:val="•"/>
      <w:lvlJc w:val="left"/>
      <w:pPr>
        <w:ind w:left="4726" w:hanging="1920"/>
      </w:pPr>
    </w:lvl>
    <w:lvl w:ilvl="4">
      <w:numFmt w:val="bullet"/>
      <w:lvlText w:val="•"/>
      <w:lvlJc w:val="left"/>
      <w:pPr>
        <w:ind w:left="5588" w:hanging="1920"/>
      </w:pPr>
    </w:lvl>
    <w:lvl w:ilvl="5">
      <w:numFmt w:val="bullet"/>
      <w:lvlText w:val="•"/>
      <w:lvlJc w:val="left"/>
      <w:pPr>
        <w:ind w:left="6450" w:hanging="1920"/>
      </w:pPr>
    </w:lvl>
    <w:lvl w:ilvl="6">
      <w:numFmt w:val="bullet"/>
      <w:lvlText w:val="•"/>
      <w:lvlJc w:val="left"/>
      <w:pPr>
        <w:ind w:left="7312" w:hanging="1920"/>
      </w:pPr>
    </w:lvl>
    <w:lvl w:ilvl="7">
      <w:numFmt w:val="bullet"/>
      <w:lvlText w:val="•"/>
      <w:lvlJc w:val="left"/>
      <w:pPr>
        <w:ind w:left="8174" w:hanging="1920"/>
      </w:pPr>
    </w:lvl>
    <w:lvl w:ilvl="8">
      <w:numFmt w:val="bullet"/>
      <w:lvlText w:val="•"/>
      <w:lvlJc w:val="left"/>
      <w:pPr>
        <w:ind w:left="9036" w:hanging="1920"/>
      </w:pPr>
    </w:lvl>
  </w:abstractNum>
  <w:abstractNum w:abstractNumId="157" w15:restartNumberingAfterBreak="0">
    <w:nsid w:val="0000049F"/>
    <w:multiLevelType w:val="multilevel"/>
    <w:tmpl w:val="00000922"/>
    <w:lvl w:ilvl="0">
      <w:start w:val="23"/>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58" w15:restartNumberingAfterBreak="0">
    <w:nsid w:val="000004A0"/>
    <w:multiLevelType w:val="multilevel"/>
    <w:tmpl w:val="00000923"/>
    <w:lvl w:ilvl="0">
      <w:start w:val="37"/>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59" w15:restartNumberingAfterBreak="0">
    <w:nsid w:val="000004A1"/>
    <w:multiLevelType w:val="multilevel"/>
    <w:tmpl w:val="00000924"/>
    <w:lvl w:ilvl="0">
      <w:start w:val="48"/>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0" w15:restartNumberingAfterBreak="0">
    <w:nsid w:val="000004A2"/>
    <w:multiLevelType w:val="multilevel"/>
    <w:tmpl w:val="00000925"/>
    <w:lvl w:ilvl="0">
      <w:start w:val="1"/>
      <w:numFmt w:val="decimal"/>
      <w:lvlText w:val="%1"/>
      <w:lvlJc w:val="left"/>
      <w:pPr>
        <w:ind w:left="1420" w:hanging="1200"/>
      </w:pPr>
      <w:rPr>
        <w:rFonts w:ascii="Times New Roman" w:hAnsi="Times New Roman" w:cs="Times New Roman"/>
        <w:b w:val="0"/>
        <w:bCs w:val="0"/>
        <w:w w:val="100"/>
        <w:sz w:val="24"/>
        <w:szCs w:val="24"/>
      </w:rPr>
    </w:lvl>
    <w:lvl w:ilvl="1">
      <w:numFmt w:val="bullet"/>
      <w:lvlText w:val="•"/>
      <w:lvlJc w:val="left"/>
      <w:pPr>
        <w:ind w:left="2354" w:hanging="1200"/>
      </w:pPr>
    </w:lvl>
    <w:lvl w:ilvl="2">
      <w:numFmt w:val="bullet"/>
      <w:lvlText w:val="•"/>
      <w:lvlJc w:val="left"/>
      <w:pPr>
        <w:ind w:left="3288" w:hanging="1200"/>
      </w:pPr>
    </w:lvl>
    <w:lvl w:ilvl="3">
      <w:numFmt w:val="bullet"/>
      <w:lvlText w:val="•"/>
      <w:lvlJc w:val="left"/>
      <w:pPr>
        <w:ind w:left="4222" w:hanging="1200"/>
      </w:pPr>
    </w:lvl>
    <w:lvl w:ilvl="4">
      <w:numFmt w:val="bullet"/>
      <w:lvlText w:val="•"/>
      <w:lvlJc w:val="left"/>
      <w:pPr>
        <w:ind w:left="5156" w:hanging="1200"/>
      </w:pPr>
    </w:lvl>
    <w:lvl w:ilvl="5">
      <w:numFmt w:val="bullet"/>
      <w:lvlText w:val="•"/>
      <w:lvlJc w:val="left"/>
      <w:pPr>
        <w:ind w:left="6090" w:hanging="1200"/>
      </w:pPr>
    </w:lvl>
    <w:lvl w:ilvl="6">
      <w:numFmt w:val="bullet"/>
      <w:lvlText w:val="•"/>
      <w:lvlJc w:val="left"/>
      <w:pPr>
        <w:ind w:left="7024" w:hanging="1200"/>
      </w:pPr>
    </w:lvl>
    <w:lvl w:ilvl="7">
      <w:numFmt w:val="bullet"/>
      <w:lvlText w:val="•"/>
      <w:lvlJc w:val="left"/>
      <w:pPr>
        <w:ind w:left="7958" w:hanging="1200"/>
      </w:pPr>
    </w:lvl>
    <w:lvl w:ilvl="8">
      <w:numFmt w:val="bullet"/>
      <w:lvlText w:val="•"/>
      <w:lvlJc w:val="left"/>
      <w:pPr>
        <w:ind w:left="8892" w:hanging="1200"/>
      </w:pPr>
    </w:lvl>
  </w:abstractNum>
  <w:abstractNum w:abstractNumId="161" w15:restartNumberingAfterBreak="0">
    <w:nsid w:val="000004A3"/>
    <w:multiLevelType w:val="multilevel"/>
    <w:tmpl w:val="00000926"/>
    <w:lvl w:ilvl="0">
      <w:start w:val="1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2" w15:restartNumberingAfterBreak="0">
    <w:nsid w:val="000004A4"/>
    <w:multiLevelType w:val="multilevel"/>
    <w:tmpl w:val="00000927"/>
    <w:lvl w:ilvl="0">
      <w:start w:val="24"/>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3" w15:restartNumberingAfterBreak="0">
    <w:nsid w:val="000004A5"/>
    <w:multiLevelType w:val="multilevel"/>
    <w:tmpl w:val="00000928"/>
    <w:lvl w:ilvl="0">
      <w:start w:val="35"/>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4" w15:restartNumberingAfterBreak="0">
    <w:nsid w:val="000004A6"/>
    <w:multiLevelType w:val="multilevel"/>
    <w:tmpl w:val="00000929"/>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65" w15:restartNumberingAfterBreak="0">
    <w:nsid w:val="000004A7"/>
    <w:multiLevelType w:val="multilevel"/>
    <w:tmpl w:val="0000092A"/>
    <w:lvl w:ilvl="0">
      <w:start w:val="3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6" w15:restartNumberingAfterBreak="0">
    <w:nsid w:val="000004A8"/>
    <w:multiLevelType w:val="multilevel"/>
    <w:tmpl w:val="0000092B"/>
    <w:lvl w:ilvl="0">
      <w:start w:val="4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67" w15:restartNumberingAfterBreak="0">
    <w:nsid w:val="000004A9"/>
    <w:multiLevelType w:val="multilevel"/>
    <w:tmpl w:val="0000092C"/>
    <w:lvl w:ilvl="0">
      <w:start w:val="1"/>
      <w:numFmt w:val="decimal"/>
      <w:lvlText w:val="%1"/>
      <w:lvlJc w:val="left"/>
      <w:pPr>
        <w:ind w:left="1420" w:hanging="1200"/>
      </w:pPr>
      <w:rPr>
        <w:rFonts w:ascii="Times New Roman" w:hAnsi="Times New Roman" w:cs="Times New Roman"/>
        <w:b w:val="0"/>
        <w:bCs w:val="0"/>
        <w:w w:val="100"/>
        <w:sz w:val="24"/>
        <w:szCs w:val="24"/>
      </w:rPr>
    </w:lvl>
    <w:lvl w:ilvl="1">
      <w:numFmt w:val="bullet"/>
      <w:lvlText w:val="•"/>
      <w:lvlJc w:val="left"/>
      <w:pPr>
        <w:ind w:left="2354" w:hanging="1200"/>
      </w:pPr>
    </w:lvl>
    <w:lvl w:ilvl="2">
      <w:numFmt w:val="bullet"/>
      <w:lvlText w:val="•"/>
      <w:lvlJc w:val="left"/>
      <w:pPr>
        <w:ind w:left="3288" w:hanging="1200"/>
      </w:pPr>
    </w:lvl>
    <w:lvl w:ilvl="3">
      <w:numFmt w:val="bullet"/>
      <w:lvlText w:val="•"/>
      <w:lvlJc w:val="left"/>
      <w:pPr>
        <w:ind w:left="4222" w:hanging="1200"/>
      </w:pPr>
    </w:lvl>
    <w:lvl w:ilvl="4">
      <w:numFmt w:val="bullet"/>
      <w:lvlText w:val="•"/>
      <w:lvlJc w:val="left"/>
      <w:pPr>
        <w:ind w:left="5156" w:hanging="1200"/>
      </w:pPr>
    </w:lvl>
    <w:lvl w:ilvl="5">
      <w:numFmt w:val="bullet"/>
      <w:lvlText w:val="•"/>
      <w:lvlJc w:val="left"/>
      <w:pPr>
        <w:ind w:left="6090" w:hanging="1200"/>
      </w:pPr>
    </w:lvl>
    <w:lvl w:ilvl="6">
      <w:numFmt w:val="bullet"/>
      <w:lvlText w:val="•"/>
      <w:lvlJc w:val="left"/>
      <w:pPr>
        <w:ind w:left="7024" w:hanging="1200"/>
      </w:pPr>
    </w:lvl>
    <w:lvl w:ilvl="7">
      <w:numFmt w:val="bullet"/>
      <w:lvlText w:val="•"/>
      <w:lvlJc w:val="left"/>
      <w:pPr>
        <w:ind w:left="7958" w:hanging="1200"/>
      </w:pPr>
    </w:lvl>
    <w:lvl w:ilvl="8">
      <w:numFmt w:val="bullet"/>
      <w:lvlText w:val="•"/>
      <w:lvlJc w:val="left"/>
      <w:pPr>
        <w:ind w:left="8892" w:hanging="1200"/>
      </w:pPr>
    </w:lvl>
  </w:abstractNum>
  <w:abstractNum w:abstractNumId="168" w15:restartNumberingAfterBreak="0">
    <w:nsid w:val="000004AA"/>
    <w:multiLevelType w:val="multilevel"/>
    <w:tmpl w:val="0000092D"/>
    <w:lvl w:ilvl="0">
      <w:start w:val="4"/>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69" w15:restartNumberingAfterBreak="0">
    <w:nsid w:val="000004AB"/>
    <w:multiLevelType w:val="multilevel"/>
    <w:tmpl w:val="0000092E"/>
    <w:lvl w:ilvl="0">
      <w:start w:val="19"/>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0" w15:restartNumberingAfterBreak="0">
    <w:nsid w:val="000004AC"/>
    <w:multiLevelType w:val="multilevel"/>
    <w:tmpl w:val="0000092F"/>
    <w:lvl w:ilvl="0">
      <w:start w:val="2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1" w15:restartNumberingAfterBreak="0">
    <w:nsid w:val="000004AD"/>
    <w:multiLevelType w:val="multilevel"/>
    <w:tmpl w:val="00000930"/>
    <w:lvl w:ilvl="0">
      <w:start w:val="41"/>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2" w15:restartNumberingAfterBreak="0">
    <w:nsid w:val="000004AE"/>
    <w:multiLevelType w:val="multilevel"/>
    <w:tmpl w:val="00000931"/>
    <w:lvl w:ilvl="0">
      <w:start w:val="46"/>
      <w:numFmt w:val="decimal"/>
      <w:lvlText w:val="%1"/>
      <w:lvlJc w:val="left"/>
      <w:pPr>
        <w:ind w:left="700" w:hanging="600"/>
      </w:pPr>
      <w:rPr>
        <w:rFonts w:ascii="Times New Roman" w:hAnsi="Times New Roman" w:cs="Times New Roman"/>
        <w:b w:val="0"/>
        <w:bCs w:val="0"/>
        <w:w w:val="100"/>
        <w:sz w:val="24"/>
        <w:szCs w:val="24"/>
      </w:rPr>
    </w:lvl>
    <w:lvl w:ilvl="1">
      <w:numFmt w:val="bullet"/>
      <w:lvlText w:val="•"/>
      <w:lvlJc w:val="left"/>
      <w:pPr>
        <w:ind w:left="1706" w:hanging="600"/>
      </w:pPr>
    </w:lvl>
    <w:lvl w:ilvl="2">
      <w:numFmt w:val="bullet"/>
      <w:lvlText w:val="•"/>
      <w:lvlJc w:val="left"/>
      <w:pPr>
        <w:ind w:left="2712" w:hanging="600"/>
      </w:pPr>
    </w:lvl>
    <w:lvl w:ilvl="3">
      <w:numFmt w:val="bullet"/>
      <w:lvlText w:val="•"/>
      <w:lvlJc w:val="left"/>
      <w:pPr>
        <w:ind w:left="3718" w:hanging="600"/>
      </w:pPr>
    </w:lvl>
    <w:lvl w:ilvl="4">
      <w:numFmt w:val="bullet"/>
      <w:lvlText w:val="•"/>
      <w:lvlJc w:val="left"/>
      <w:pPr>
        <w:ind w:left="4724" w:hanging="600"/>
      </w:pPr>
    </w:lvl>
    <w:lvl w:ilvl="5">
      <w:numFmt w:val="bullet"/>
      <w:lvlText w:val="•"/>
      <w:lvlJc w:val="left"/>
      <w:pPr>
        <w:ind w:left="5730" w:hanging="600"/>
      </w:pPr>
    </w:lvl>
    <w:lvl w:ilvl="6">
      <w:numFmt w:val="bullet"/>
      <w:lvlText w:val="•"/>
      <w:lvlJc w:val="left"/>
      <w:pPr>
        <w:ind w:left="6736" w:hanging="600"/>
      </w:pPr>
    </w:lvl>
    <w:lvl w:ilvl="7">
      <w:numFmt w:val="bullet"/>
      <w:lvlText w:val="•"/>
      <w:lvlJc w:val="left"/>
      <w:pPr>
        <w:ind w:left="7742" w:hanging="600"/>
      </w:pPr>
    </w:lvl>
    <w:lvl w:ilvl="8">
      <w:numFmt w:val="bullet"/>
      <w:lvlText w:val="•"/>
      <w:lvlJc w:val="left"/>
      <w:pPr>
        <w:ind w:left="8748" w:hanging="600"/>
      </w:pPr>
    </w:lvl>
  </w:abstractNum>
  <w:abstractNum w:abstractNumId="173" w15:restartNumberingAfterBreak="0">
    <w:nsid w:val="000004AF"/>
    <w:multiLevelType w:val="multilevel"/>
    <w:tmpl w:val="00000932"/>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4" w15:restartNumberingAfterBreak="0">
    <w:nsid w:val="000004B0"/>
    <w:multiLevelType w:val="multilevel"/>
    <w:tmpl w:val="00000933"/>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175" w15:restartNumberingAfterBreak="0">
    <w:nsid w:val="1A3E6601"/>
    <w:multiLevelType w:val="hybridMultilevel"/>
    <w:tmpl w:val="24369B2C"/>
    <w:lvl w:ilvl="0" w:tplc="2C9A547E">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8CB1E0D"/>
    <w:multiLevelType w:val="hybridMultilevel"/>
    <w:tmpl w:val="6F1849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15:restartNumberingAfterBreak="0">
    <w:nsid w:val="5BCA225B"/>
    <w:multiLevelType w:val="multilevel"/>
    <w:tmpl w:val="000008B8"/>
    <w:lvl w:ilvl="0">
      <w:start w:val="1"/>
      <w:numFmt w:val="decimal"/>
      <w:lvlText w:val="%1"/>
      <w:lvlJc w:val="left"/>
      <w:pPr>
        <w:ind w:left="700" w:hanging="480"/>
      </w:pPr>
      <w:rPr>
        <w:rFonts w:ascii="Times New Roman" w:hAnsi="Times New Roman" w:cs="Times New Roman"/>
        <w:b w:val="0"/>
        <w:bCs w:val="0"/>
        <w:w w:val="100"/>
        <w:sz w:val="24"/>
        <w:szCs w:val="24"/>
      </w:rPr>
    </w:lvl>
    <w:lvl w:ilvl="1">
      <w:numFmt w:val="bullet"/>
      <w:lvlText w:val="•"/>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num w:numId="1">
    <w:abstractNumId w:val="174"/>
  </w:num>
  <w:num w:numId="2">
    <w:abstractNumId w:val="173"/>
  </w:num>
  <w:num w:numId="3">
    <w:abstractNumId w:val="172"/>
  </w:num>
  <w:num w:numId="4">
    <w:abstractNumId w:val="171"/>
  </w:num>
  <w:num w:numId="5">
    <w:abstractNumId w:val="170"/>
  </w:num>
  <w:num w:numId="6">
    <w:abstractNumId w:val="169"/>
  </w:num>
  <w:num w:numId="7">
    <w:abstractNumId w:val="168"/>
  </w:num>
  <w:num w:numId="8">
    <w:abstractNumId w:val="167"/>
  </w:num>
  <w:num w:numId="9">
    <w:abstractNumId w:val="166"/>
  </w:num>
  <w:num w:numId="10">
    <w:abstractNumId w:val="165"/>
  </w:num>
  <w:num w:numId="11">
    <w:abstractNumId w:val="164"/>
  </w:num>
  <w:num w:numId="12">
    <w:abstractNumId w:val="163"/>
  </w:num>
  <w:num w:numId="13">
    <w:abstractNumId w:val="162"/>
  </w:num>
  <w:num w:numId="14">
    <w:abstractNumId w:val="161"/>
  </w:num>
  <w:num w:numId="15">
    <w:abstractNumId w:val="160"/>
  </w:num>
  <w:num w:numId="16">
    <w:abstractNumId w:val="159"/>
  </w:num>
  <w:num w:numId="17">
    <w:abstractNumId w:val="158"/>
  </w:num>
  <w:num w:numId="18">
    <w:abstractNumId w:val="157"/>
  </w:num>
  <w:num w:numId="19">
    <w:abstractNumId w:val="156"/>
  </w:num>
  <w:num w:numId="20">
    <w:abstractNumId w:val="155"/>
  </w:num>
  <w:num w:numId="21">
    <w:abstractNumId w:val="154"/>
  </w:num>
  <w:num w:numId="22">
    <w:abstractNumId w:val="153"/>
  </w:num>
  <w:num w:numId="23">
    <w:abstractNumId w:val="152"/>
  </w:num>
  <w:num w:numId="24">
    <w:abstractNumId w:val="151"/>
  </w:num>
  <w:num w:numId="25">
    <w:abstractNumId w:val="150"/>
  </w:num>
  <w:num w:numId="26">
    <w:abstractNumId w:val="149"/>
  </w:num>
  <w:num w:numId="27">
    <w:abstractNumId w:val="148"/>
  </w:num>
  <w:num w:numId="28">
    <w:abstractNumId w:val="147"/>
  </w:num>
  <w:num w:numId="29">
    <w:abstractNumId w:val="146"/>
  </w:num>
  <w:num w:numId="30">
    <w:abstractNumId w:val="145"/>
  </w:num>
  <w:num w:numId="31">
    <w:abstractNumId w:val="144"/>
  </w:num>
  <w:num w:numId="32">
    <w:abstractNumId w:val="143"/>
  </w:num>
  <w:num w:numId="33">
    <w:abstractNumId w:val="142"/>
  </w:num>
  <w:num w:numId="34">
    <w:abstractNumId w:val="141"/>
  </w:num>
  <w:num w:numId="35">
    <w:abstractNumId w:val="140"/>
  </w:num>
  <w:num w:numId="36">
    <w:abstractNumId w:val="139"/>
  </w:num>
  <w:num w:numId="37">
    <w:abstractNumId w:val="138"/>
  </w:num>
  <w:num w:numId="38">
    <w:abstractNumId w:val="137"/>
  </w:num>
  <w:num w:numId="39">
    <w:abstractNumId w:val="136"/>
  </w:num>
  <w:num w:numId="40">
    <w:abstractNumId w:val="135"/>
  </w:num>
  <w:num w:numId="41">
    <w:abstractNumId w:val="134"/>
  </w:num>
  <w:num w:numId="42">
    <w:abstractNumId w:val="133"/>
  </w:num>
  <w:num w:numId="43">
    <w:abstractNumId w:val="132"/>
  </w:num>
  <w:num w:numId="44">
    <w:abstractNumId w:val="131"/>
  </w:num>
  <w:num w:numId="45">
    <w:abstractNumId w:val="130"/>
  </w:num>
  <w:num w:numId="46">
    <w:abstractNumId w:val="129"/>
  </w:num>
  <w:num w:numId="47">
    <w:abstractNumId w:val="128"/>
  </w:num>
  <w:num w:numId="48">
    <w:abstractNumId w:val="127"/>
  </w:num>
  <w:num w:numId="49">
    <w:abstractNumId w:val="126"/>
  </w:num>
  <w:num w:numId="50">
    <w:abstractNumId w:val="125"/>
  </w:num>
  <w:num w:numId="51">
    <w:abstractNumId w:val="124"/>
  </w:num>
  <w:num w:numId="52">
    <w:abstractNumId w:val="123"/>
  </w:num>
  <w:num w:numId="53">
    <w:abstractNumId w:val="122"/>
  </w:num>
  <w:num w:numId="54">
    <w:abstractNumId w:val="121"/>
  </w:num>
  <w:num w:numId="55">
    <w:abstractNumId w:val="120"/>
  </w:num>
  <w:num w:numId="56">
    <w:abstractNumId w:val="119"/>
  </w:num>
  <w:num w:numId="57">
    <w:abstractNumId w:val="118"/>
  </w:num>
  <w:num w:numId="58">
    <w:abstractNumId w:val="117"/>
  </w:num>
  <w:num w:numId="59">
    <w:abstractNumId w:val="116"/>
  </w:num>
  <w:num w:numId="60">
    <w:abstractNumId w:val="115"/>
  </w:num>
  <w:num w:numId="61">
    <w:abstractNumId w:val="114"/>
  </w:num>
  <w:num w:numId="62">
    <w:abstractNumId w:val="113"/>
  </w:num>
  <w:num w:numId="63">
    <w:abstractNumId w:val="112"/>
  </w:num>
  <w:num w:numId="64">
    <w:abstractNumId w:val="111"/>
  </w:num>
  <w:num w:numId="65">
    <w:abstractNumId w:val="110"/>
  </w:num>
  <w:num w:numId="66">
    <w:abstractNumId w:val="109"/>
  </w:num>
  <w:num w:numId="67">
    <w:abstractNumId w:val="108"/>
  </w:num>
  <w:num w:numId="68">
    <w:abstractNumId w:val="107"/>
  </w:num>
  <w:num w:numId="69">
    <w:abstractNumId w:val="106"/>
  </w:num>
  <w:num w:numId="70">
    <w:abstractNumId w:val="105"/>
  </w:num>
  <w:num w:numId="71">
    <w:abstractNumId w:val="104"/>
  </w:num>
  <w:num w:numId="72">
    <w:abstractNumId w:val="103"/>
  </w:num>
  <w:num w:numId="73">
    <w:abstractNumId w:val="102"/>
  </w:num>
  <w:num w:numId="74">
    <w:abstractNumId w:val="101"/>
  </w:num>
  <w:num w:numId="75">
    <w:abstractNumId w:val="100"/>
  </w:num>
  <w:num w:numId="76">
    <w:abstractNumId w:val="99"/>
  </w:num>
  <w:num w:numId="77">
    <w:abstractNumId w:val="98"/>
  </w:num>
  <w:num w:numId="78">
    <w:abstractNumId w:val="97"/>
  </w:num>
  <w:num w:numId="79">
    <w:abstractNumId w:val="96"/>
  </w:num>
  <w:num w:numId="80">
    <w:abstractNumId w:val="95"/>
  </w:num>
  <w:num w:numId="81">
    <w:abstractNumId w:val="94"/>
  </w:num>
  <w:num w:numId="82">
    <w:abstractNumId w:val="93"/>
  </w:num>
  <w:num w:numId="83">
    <w:abstractNumId w:val="92"/>
  </w:num>
  <w:num w:numId="84">
    <w:abstractNumId w:val="91"/>
  </w:num>
  <w:num w:numId="85">
    <w:abstractNumId w:val="90"/>
  </w:num>
  <w:num w:numId="86">
    <w:abstractNumId w:val="89"/>
  </w:num>
  <w:num w:numId="87">
    <w:abstractNumId w:val="88"/>
  </w:num>
  <w:num w:numId="88">
    <w:abstractNumId w:val="87"/>
  </w:num>
  <w:num w:numId="89">
    <w:abstractNumId w:val="86"/>
  </w:num>
  <w:num w:numId="90">
    <w:abstractNumId w:val="85"/>
  </w:num>
  <w:num w:numId="91">
    <w:abstractNumId w:val="84"/>
  </w:num>
  <w:num w:numId="92">
    <w:abstractNumId w:val="83"/>
  </w:num>
  <w:num w:numId="93">
    <w:abstractNumId w:val="82"/>
  </w:num>
  <w:num w:numId="94">
    <w:abstractNumId w:val="81"/>
  </w:num>
  <w:num w:numId="95">
    <w:abstractNumId w:val="80"/>
  </w:num>
  <w:num w:numId="96">
    <w:abstractNumId w:val="79"/>
  </w:num>
  <w:num w:numId="97">
    <w:abstractNumId w:val="78"/>
  </w:num>
  <w:num w:numId="98">
    <w:abstractNumId w:val="77"/>
  </w:num>
  <w:num w:numId="99">
    <w:abstractNumId w:val="76"/>
  </w:num>
  <w:num w:numId="100">
    <w:abstractNumId w:val="75"/>
  </w:num>
  <w:num w:numId="101">
    <w:abstractNumId w:val="74"/>
  </w:num>
  <w:num w:numId="102">
    <w:abstractNumId w:val="73"/>
  </w:num>
  <w:num w:numId="103">
    <w:abstractNumId w:val="72"/>
  </w:num>
  <w:num w:numId="104">
    <w:abstractNumId w:val="71"/>
  </w:num>
  <w:num w:numId="105">
    <w:abstractNumId w:val="70"/>
  </w:num>
  <w:num w:numId="106">
    <w:abstractNumId w:val="69"/>
  </w:num>
  <w:num w:numId="107">
    <w:abstractNumId w:val="68"/>
  </w:num>
  <w:num w:numId="108">
    <w:abstractNumId w:val="67"/>
  </w:num>
  <w:num w:numId="109">
    <w:abstractNumId w:val="66"/>
  </w:num>
  <w:num w:numId="110">
    <w:abstractNumId w:val="65"/>
  </w:num>
  <w:num w:numId="111">
    <w:abstractNumId w:val="64"/>
  </w:num>
  <w:num w:numId="112">
    <w:abstractNumId w:val="63"/>
  </w:num>
  <w:num w:numId="113">
    <w:abstractNumId w:val="62"/>
  </w:num>
  <w:num w:numId="114">
    <w:abstractNumId w:val="61"/>
  </w:num>
  <w:num w:numId="115">
    <w:abstractNumId w:val="60"/>
  </w:num>
  <w:num w:numId="116">
    <w:abstractNumId w:val="59"/>
  </w:num>
  <w:num w:numId="117">
    <w:abstractNumId w:val="58"/>
  </w:num>
  <w:num w:numId="118">
    <w:abstractNumId w:val="57"/>
  </w:num>
  <w:num w:numId="119">
    <w:abstractNumId w:val="56"/>
  </w:num>
  <w:num w:numId="120">
    <w:abstractNumId w:val="55"/>
  </w:num>
  <w:num w:numId="121">
    <w:abstractNumId w:val="54"/>
  </w:num>
  <w:num w:numId="122">
    <w:abstractNumId w:val="53"/>
  </w:num>
  <w:num w:numId="123">
    <w:abstractNumId w:val="52"/>
  </w:num>
  <w:num w:numId="124">
    <w:abstractNumId w:val="51"/>
  </w:num>
  <w:num w:numId="125">
    <w:abstractNumId w:val="50"/>
  </w:num>
  <w:num w:numId="126">
    <w:abstractNumId w:val="49"/>
  </w:num>
  <w:num w:numId="127">
    <w:abstractNumId w:val="48"/>
  </w:num>
  <w:num w:numId="128">
    <w:abstractNumId w:val="47"/>
  </w:num>
  <w:num w:numId="129">
    <w:abstractNumId w:val="46"/>
  </w:num>
  <w:num w:numId="130">
    <w:abstractNumId w:val="45"/>
  </w:num>
  <w:num w:numId="131">
    <w:abstractNumId w:val="44"/>
  </w:num>
  <w:num w:numId="132">
    <w:abstractNumId w:val="43"/>
  </w:num>
  <w:num w:numId="133">
    <w:abstractNumId w:val="42"/>
  </w:num>
  <w:num w:numId="134">
    <w:abstractNumId w:val="41"/>
  </w:num>
  <w:num w:numId="135">
    <w:abstractNumId w:val="40"/>
  </w:num>
  <w:num w:numId="136">
    <w:abstractNumId w:val="39"/>
  </w:num>
  <w:num w:numId="137">
    <w:abstractNumId w:val="38"/>
  </w:num>
  <w:num w:numId="138">
    <w:abstractNumId w:val="37"/>
  </w:num>
  <w:num w:numId="139">
    <w:abstractNumId w:val="36"/>
  </w:num>
  <w:num w:numId="140">
    <w:abstractNumId w:val="35"/>
  </w:num>
  <w:num w:numId="141">
    <w:abstractNumId w:val="34"/>
  </w:num>
  <w:num w:numId="142">
    <w:abstractNumId w:val="33"/>
  </w:num>
  <w:num w:numId="143">
    <w:abstractNumId w:val="32"/>
  </w:num>
  <w:num w:numId="144">
    <w:abstractNumId w:val="31"/>
  </w:num>
  <w:num w:numId="145">
    <w:abstractNumId w:val="30"/>
  </w:num>
  <w:num w:numId="146">
    <w:abstractNumId w:val="29"/>
  </w:num>
  <w:num w:numId="147">
    <w:abstractNumId w:val="28"/>
  </w:num>
  <w:num w:numId="148">
    <w:abstractNumId w:val="27"/>
  </w:num>
  <w:num w:numId="149">
    <w:abstractNumId w:val="26"/>
  </w:num>
  <w:num w:numId="150">
    <w:abstractNumId w:val="25"/>
  </w:num>
  <w:num w:numId="151">
    <w:abstractNumId w:val="24"/>
  </w:num>
  <w:num w:numId="152">
    <w:abstractNumId w:val="23"/>
  </w:num>
  <w:num w:numId="153">
    <w:abstractNumId w:val="22"/>
  </w:num>
  <w:num w:numId="154">
    <w:abstractNumId w:val="21"/>
  </w:num>
  <w:num w:numId="155">
    <w:abstractNumId w:val="20"/>
  </w:num>
  <w:num w:numId="156">
    <w:abstractNumId w:val="19"/>
  </w:num>
  <w:num w:numId="157">
    <w:abstractNumId w:val="18"/>
  </w:num>
  <w:num w:numId="158">
    <w:abstractNumId w:val="17"/>
  </w:num>
  <w:num w:numId="159">
    <w:abstractNumId w:val="16"/>
  </w:num>
  <w:num w:numId="160">
    <w:abstractNumId w:val="15"/>
  </w:num>
  <w:num w:numId="161">
    <w:abstractNumId w:val="14"/>
  </w:num>
  <w:num w:numId="162">
    <w:abstractNumId w:val="13"/>
  </w:num>
  <w:num w:numId="163">
    <w:abstractNumId w:val="12"/>
  </w:num>
  <w:num w:numId="164">
    <w:abstractNumId w:val="11"/>
  </w:num>
  <w:num w:numId="165">
    <w:abstractNumId w:val="10"/>
  </w:num>
  <w:num w:numId="166">
    <w:abstractNumId w:val="9"/>
  </w:num>
  <w:num w:numId="167">
    <w:abstractNumId w:val="8"/>
  </w:num>
  <w:num w:numId="168">
    <w:abstractNumId w:val="7"/>
  </w:num>
  <w:num w:numId="169">
    <w:abstractNumId w:val="6"/>
  </w:num>
  <w:num w:numId="170">
    <w:abstractNumId w:val="5"/>
  </w:num>
  <w:num w:numId="171">
    <w:abstractNumId w:val="4"/>
  </w:num>
  <w:num w:numId="172">
    <w:abstractNumId w:val="3"/>
  </w:num>
  <w:num w:numId="173">
    <w:abstractNumId w:val="2"/>
  </w:num>
  <w:num w:numId="174">
    <w:abstractNumId w:val="1"/>
  </w:num>
  <w:num w:numId="175">
    <w:abstractNumId w:val="0"/>
  </w:num>
  <w:num w:numId="176">
    <w:abstractNumId w:val="177"/>
  </w:num>
  <w:num w:numId="177">
    <w:abstractNumId w:val="176"/>
  </w:num>
  <w:num w:numId="178">
    <w:abstractNumId w:val="175"/>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s, Subir">
    <w15:presenceInfo w15:providerId="AD" w15:userId="S-1-5-21-2516362485-2315034880-3496289929-2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S0MLA0MDE1szC1MDNR0lEKTi0uzszPAykwqwUA/HOFkywAAAA="/>
  </w:docVars>
  <w:rsids>
    <w:rsidRoot w:val="00FC4F85"/>
    <w:rsid w:val="000019FD"/>
    <w:rsid w:val="000321EF"/>
    <w:rsid w:val="00033211"/>
    <w:rsid w:val="00040FD9"/>
    <w:rsid w:val="00046C83"/>
    <w:rsid w:val="000509C2"/>
    <w:rsid w:val="000557E4"/>
    <w:rsid w:val="00056E7A"/>
    <w:rsid w:val="000724EB"/>
    <w:rsid w:val="000734E8"/>
    <w:rsid w:val="000755A3"/>
    <w:rsid w:val="00083710"/>
    <w:rsid w:val="000A00A3"/>
    <w:rsid w:val="000A04C9"/>
    <w:rsid w:val="000A0CE1"/>
    <w:rsid w:val="000B774F"/>
    <w:rsid w:val="000C1189"/>
    <w:rsid w:val="000C29A8"/>
    <w:rsid w:val="00125D9B"/>
    <w:rsid w:val="00166DD0"/>
    <w:rsid w:val="00167375"/>
    <w:rsid w:val="00167792"/>
    <w:rsid w:val="00172AC1"/>
    <w:rsid w:val="001933EA"/>
    <w:rsid w:val="001956D4"/>
    <w:rsid w:val="001A6279"/>
    <w:rsid w:val="001E0A86"/>
    <w:rsid w:val="001E7EA7"/>
    <w:rsid w:val="00204A07"/>
    <w:rsid w:val="00217250"/>
    <w:rsid w:val="00234745"/>
    <w:rsid w:val="00241502"/>
    <w:rsid w:val="00244FF2"/>
    <w:rsid w:val="002609A8"/>
    <w:rsid w:val="002A4DEB"/>
    <w:rsid w:val="002B4178"/>
    <w:rsid w:val="002C2A9D"/>
    <w:rsid w:val="002D0967"/>
    <w:rsid w:val="002F0FFF"/>
    <w:rsid w:val="00306395"/>
    <w:rsid w:val="00307995"/>
    <w:rsid w:val="003129B1"/>
    <w:rsid w:val="00340698"/>
    <w:rsid w:val="00340760"/>
    <w:rsid w:val="00352BB3"/>
    <w:rsid w:val="00364C8A"/>
    <w:rsid w:val="00385952"/>
    <w:rsid w:val="003A20A2"/>
    <w:rsid w:val="004061BD"/>
    <w:rsid w:val="00406261"/>
    <w:rsid w:val="00424F77"/>
    <w:rsid w:val="00446E5D"/>
    <w:rsid w:val="00460B52"/>
    <w:rsid w:val="00484B86"/>
    <w:rsid w:val="004850AC"/>
    <w:rsid w:val="00485B50"/>
    <w:rsid w:val="00490030"/>
    <w:rsid w:val="004A1876"/>
    <w:rsid w:val="004A6F12"/>
    <w:rsid w:val="004C1C45"/>
    <w:rsid w:val="004F23A9"/>
    <w:rsid w:val="004F5E22"/>
    <w:rsid w:val="0050790F"/>
    <w:rsid w:val="00507C2C"/>
    <w:rsid w:val="00523A11"/>
    <w:rsid w:val="0055137E"/>
    <w:rsid w:val="0056504E"/>
    <w:rsid w:val="005963CD"/>
    <w:rsid w:val="005B0580"/>
    <w:rsid w:val="005B14A9"/>
    <w:rsid w:val="005C0A5A"/>
    <w:rsid w:val="005C2E14"/>
    <w:rsid w:val="005C6B71"/>
    <w:rsid w:val="005F32CA"/>
    <w:rsid w:val="006011A6"/>
    <w:rsid w:val="006314C0"/>
    <w:rsid w:val="006423ED"/>
    <w:rsid w:val="00654CBD"/>
    <w:rsid w:val="00666394"/>
    <w:rsid w:val="006777E0"/>
    <w:rsid w:val="00682B06"/>
    <w:rsid w:val="006979E7"/>
    <w:rsid w:val="006B3883"/>
    <w:rsid w:val="006C0F62"/>
    <w:rsid w:val="006C6FF6"/>
    <w:rsid w:val="006F0BB4"/>
    <w:rsid w:val="006F51A5"/>
    <w:rsid w:val="006F6408"/>
    <w:rsid w:val="007177C9"/>
    <w:rsid w:val="007229FD"/>
    <w:rsid w:val="007346DC"/>
    <w:rsid w:val="00741CC7"/>
    <w:rsid w:val="007478D3"/>
    <w:rsid w:val="0075161B"/>
    <w:rsid w:val="007702E7"/>
    <w:rsid w:val="00790286"/>
    <w:rsid w:val="00791BE1"/>
    <w:rsid w:val="00793485"/>
    <w:rsid w:val="007A0EA9"/>
    <w:rsid w:val="007B0711"/>
    <w:rsid w:val="00812314"/>
    <w:rsid w:val="0081577E"/>
    <w:rsid w:val="00831B87"/>
    <w:rsid w:val="0084782C"/>
    <w:rsid w:val="008523BC"/>
    <w:rsid w:val="008574AC"/>
    <w:rsid w:val="00883397"/>
    <w:rsid w:val="00883646"/>
    <w:rsid w:val="00890010"/>
    <w:rsid w:val="008A35EC"/>
    <w:rsid w:val="008C2F3E"/>
    <w:rsid w:val="008C3E5A"/>
    <w:rsid w:val="008D66F6"/>
    <w:rsid w:val="008F30B4"/>
    <w:rsid w:val="008F5019"/>
    <w:rsid w:val="008F59B4"/>
    <w:rsid w:val="009065E4"/>
    <w:rsid w:val="00924EFA"/>
    <w:rsid w:val="009358AE"/>
    <w:rsid w:val="00936119"/>
    <w:rsid w:val="00937CA7"/>
    <w:rsid w:val="00940625"/>
    <w:rsid w:val="00961873"/>
    <w:rsid w:val="00977350"/>
    <w:rsid w:val="009B36CF"/>
    <w:rsid w:val="009C51F0"/>
    <w:rsid w:val="009D38FE"/>
    <w:rsid w:val="009E112C"/>
    <w:rsid w:val="009E5130"/>
    <w:rsid w:val="009F3BA9"/>
    <w:rsid w:val="00A0238B"/>
    <w:rsid w:val="00A03529"/>
    <w:rsid w:val="00A07C52"/>
    <w:rsid w:val="00A114DC"/>
    <w:rsid w:val="00A457AD"/>
    <w:rsid w:val="00A8423C"/>
    <w:rsid w:val="00A92767"/>
    <w:rsid w:val="00AA1B78"/>
    <w:rsid w:val="00AC4341"/>
    <w:rsid w:val="00B01513"/>
    <w:rsid w:val="00B04586"/>
    <w:rsid w:val="00B47AB0"/>
    <w:rsid w:val="00BB1438"/>
    <w:rsid w:val="00BB2F0B"/>
    <w:rsid w:val="00BB4E51"/>
    <w:rsid w:val="00BB6E41"/>
    <w:rsid w:val="00BC098A"/>
    <w:rsid w:val="00BC1432"/>
    <w:rsid w:val="00BD1C7D"/>
    <w:rsid w:val="00BD1F2F"/>
    <w:rsid w:val="00BD2905"/>
    <w:rsid w:val="00BE00AA"/>
    <w:rsid w:val="00BE719B"/>
    <w:rsid w:val="00C00E93"/>
    <w:rsid w:val="00C040D1"/>
    <w:rsid w:val="00C2179A"/>
    <w:rsid w:val="00C36D34"/>
    <w:rsid w:val="00C51BC7"/>
    <w:rsid w:val="00C64694"/>
    <w:rsid w:val="00C84037"/>
    <w:rsid w:val="00C919E4"/>
    <w:rsid w:val="00CA2501"/>
    <w:rsid w:val="00CB4A7B"/>
    <w:rsid w:val="00CC2F8B"/>
    <w:rsid w:val="00CD7C39"/>
    <w:rsid w:val="00D14B87"/>
    <w:rsid w:val="00D301EE"/>
    <w:rsid w:val="00D30823"/>
    <w:rsid w:val="00D52963"/>
    <w:rsid w:val="00D53E5A"/>
    <w:rsid w:val="00D87811"/>
    <w:rsid w:val="00DA02FF"/>
    <w:rsid w:val="00DA3308"/>
    <w:rsid w:val="00DC1111"/>
    <w:rsid w:val="00DE1346"/>
    <w:rsid w:val="00DE7978"/>
    <w:rsid w:val="00E06E8B"/>
    <w:rsid w:val="00E07D4A"/>
    <w:rsid w:val="00E10F75"/>
    <w:rsid w:val="00E12D52"/>
    <w:rsid w:val="00E32A3F"/>
    <w:rsid w:val="00E96895"/>
    <w:rsid w:val="00EA2860"/>
    <w:rsid w:val="00EA2CC3"/>
    <w:rsid w:val="00EA39BC"/>
    <w:rsid w:val="00EA756F"/>
    <w:rsid w:val="00EB5EB4"/>
    <w:rsid w:val="00EB6978"/>
    <w:rsid w:val="00ED61C9"/>
    <w:rsid w:val="00EE3723"/>
    <w:rsid w:val="00EE68AC"/>
    <w:rsid w:val="00EF72C7"/>
    <w:rsid w:val="00F03A97"/>
    <w:rsid w:val="00F32651"/>
    <w:rsid w:val="00F6470B"/>
    <w:rsid w:val="00F7080A"/>
    <w:rsid w:val="00F91FF0"/>
    <w:rsid w:val="00F920B9"/>
    <w:rsid w:val="00FB0DC6"/>
    <w:rsid w:val="00FB1384"/>
    <w:rsid w:val="00FC4F85"/>
    <w:rsid w:val="00FC4F90"/>
    <w:rsid w:val="00FC7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8D5C6F"/>
  <w14:defaultImageDpi w14:val="96"/>
  <w15:docId w15:val="{A1ED64B3-3208-47D6-85DA-F102932C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rPr>
  </w:style>
  <w:style w:type="paragraph" w:styleId="Heading1">
    <w:name w:val="heading 1"/>
    <w:basedOn w:val="Normal"/>
    <w:next w:val="Normal"/>
    <w:link w:val="Heading1Char"/>
    <w:uiPriority w:val="1"/>
    <w:qFormat/>
    <w:pPr>
      <w:spacing w:before="93"/>
      <w:ind w:left="700" w:hanging="480"/>
      <w:outlineLvl w:val="0"/>
    </w:pPr>
    <w:rPr>
      <w:rFonts w:ascii="Arial" w:hAnsi="Arial" w:cs="Arial"/>
      <w:b/>
      <w:bCs/>
      <w:sz w:val="24"/>
      <w:szCs w:val="24"/>
    </w:rPr>
  </w:style>
  <w:style w:type="paragraph" w:styleId="Heading2">
    <w:name w:val="heading 2"/>
    <w:basedOn w:val="Normal"/>
    <w:next w:val="Normal"/>
    <w:link w:val="Heading2Char"/>
    <w:uiPriority w:val="1"/>
    <w:qFormat/>
    <w:pPr>
      <w:spacing w:before="121"/>
      <w:ind w:left="700"/>
      <w:outlineLvl w:val="1"/>
    </w:pPr>
    <w:rPr>
      <w:rFonts w:ascii="Calibri-BoldItalic" w:hAnsi="Calibri-BoldItalic" w:cs="Calibri-BoldItalic"/>
      <w:b/>
      <w:bCs/>
      <w:i/>
      <w:iCs/>
      <w:sz w:val="24"/>
      <w:szCs w:val="24"/>
    </w:rPr>
  </w:style>
  <w:style w:type="paragraph" w:styleId="Heading3">
    <w:name w:val="heading 3"/>
    <w:basedOn w:val="Normal"/>
    <w:next w:val="Normal"/>
    <w:link w:val="Heading3Char"/>
    <w:uiPriority w:val="1"/>
    <w:qFormat/>
    <w:pPr>
      <w:ind w:left="100"/>
      <w:outlineLvl w:val="2"/>
    </w:pPr>
    <w:rPr>
      <w:sz w:val="24"/>
      <w:szCs w:val="24"/>
    </w:rPr>
  </w:style>
  <w:style w:type="paragraph" w:styleId="Heading4">
    <w:name w:val="heading 4"/>
    <w:basedOn w:val="Normal"/>
    <w:next w:val="Normal"/>
    <w:link w:val="Heading4Char"/>
    <w:uiPriority w:val="1"/>
    <w:qFormat/>
    <w:pPr>
      <w:spacing w:before="120"/>
      <w:ind w:left="940"/>
      <w:outlineLvl w:val="3"/>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00"/>
    </w:pPr>
    <w:rPr>
      <w:sz w:val="20"/>
      <w:szCs w:val="20"/>
    </w:rPr>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paragraph" w:styleId="ListParagraph">
    <w:name w:val="List Paragraph"/>
    <w:basedOn w:val="Normal"/>
    <w:uiPriority w:val="1"/>
    <w:qFormat/>
    <w:pPr>
      <w:spacing w:line="253" w:lineRule="exact"/>
      <w:ind w:left="700" w:hanging="600"/>
    </w:pPr>
    <w:rPr>
      <w:sz w:val="24"/>
      <w:szCs w:val="24"/>
    </w:rPr>
  </w:style>
  <w:style w:type="paragraph" w:customStyle="1" w:styleId="TableParagraph">
    <w:name w:val="Table Paragraph"/>
    <w:basedOn w:val="Normal"/>
    <w:uiPriority w:val="1"/>
    <w:qFormat/>
    <w:rPr>
      <w:sz w:val="24"/>
      <w:szCs w:val="24"/>
    </w:rPr>
  </w:style>
  <w:style w:type="paragraph" w:customStyle="1" w:styleId="T1">
    <w:name w:val="T1"/>
    <w:basedOn w:val="Normal"/>
    <w:rsid w:val="00BB2F0B"/>
    <w:pPr>
      <w:widowControl/>
      <w:autoSpaceDE/>
      <w:autoSpaceDN/>
      <w:adjustRightInd/>
      <w:jc w:val="center"/>
    </w:pPr>
    <w:rPr>
      <w:rFonts w:eastAsia="Times New Roman"/>
      <w:b/>
      <w:sz w:val="28"/>
      <w:szCs w:val="20"/>
      <w:lang w:val="en-US" w:eastAsia="en-US"/>
    </w:rPr>
  </w:style>
  <w:style w:type="paragraph" w:customStyle="1" w:styleId="T2">
    <w:name w:val="T2"/>
    <w:basedOn w:val="T1"/>
    <w:rsid w:val="00BB2F0B"/>
    <w:pPr>
      <w:spacing w:after="240"/>
      <w:ind w:left="720" w:right="720"/>
    </w:pPr>
  </w:style>
  <w:style w:type="character" w:styleId="Hyperlink">
    <w:name w:val="Hyperlink"/>
    <w:rsid w:val="00BB2F0B"/>
    <w:rPr>
      <w:color w:val="0000FF"/>
      <w:u w:val="single"/>
    </w:rPr>
  </w:style>
  <w:style w:type="paragraph" w:styleId="Header">
    <w:name w:val="header"/>
    <w:basedOn w:val="Normal"/>
    <w:link w:val="HeaderChar"/>
    <w:unhideWhenUsed/>
    <w:rsid w:val="00BB2F0B"/>
    <w:pPr>
      <w:tabs>
        <w:tab w:val="center" w:pos="4513"/>
        <w:tab w:val="right" w:pos="9026"/>
      </w:tabs>
    </w:pPr>
  </w:style>
  <w:style w:type="character" w:customStyle="1" w:styleId="HeaderChar">
    <w:name w:val="Header Char"/>
    <w:basedOn w:val="DefaultParagraphFont"/>
    <w:link w:val="Header"/>
    <w:uiPriority w:val="99"/>
    <w:rsid w:val="00BB2F0B"/>
    <w:rPr>
      <w:rFonts w:ascii="Times New Roman" w:hAnsi="Times New Roman" w:cs="Times New Roman"/>
    </w:rPr>
  </w:style>
  <w:style w:type="paragraph" w:styleId="Footer">
    <w:name w:val="footer"/>
    <w:basedOn w:val="Normal"/>
    <w:link w:val="FooterChar"/>
    <w:unhideWhenUsed/>
    <w:rsid w:val="00BB2F0B"/>
    <w:pPr>
      <w:tabs>
        <w:tab w:val="center" w:pos="4513"/>
        <w:tab w:val="right" w:pos="9026"/>
      </w:tabs>
    </w:pPr>
  </w:style>
  <w:style w:type="character" w:customStyle="1" w:styleId="FooterChar">
    <w:name w:val="Footer Char"/>
    <w:basedOn w:val="DefaultParagraphFont"/>
    <w:link w:val="Footer"/>
    <w:uiPriority w:val="99"/>
    <w:rsid w:val="00BB2F0B"/>
    <w:rPr>
      <w:rFonts w:ascii="Times New Roman" w:hAnsi="Times New Roman" w:cs="Times New Roman"/>
    </w:rPr>
  </w:style>
  <w:style w:type="table" w:styleId="TableGrid">
    <w:name w:val="Table Grid"/>
    <w:basedOn w:val="TableNormal"/>
    <w:uiPriority w:val="39"/>
    <w:rsid w:val="00046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s1">
    <w:name w:val="Definitions1"/>
    <w:uiPriority w:val="99"/>
    <w:rsid w:val="00FB0DC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val="en-US" w:eastAsia="en-US"/>
    </w:rPr>
  </w:style>
  <w:style w:type="paragraph" w:styleId="BalloonText">
    <w:name w:val="Balloon Text"/>
    <w:basedOn w:val="Normal"/>
    <w:link w:val="BalloonTextChar"/>
    <w:uiPriority w:val="99"/>
    <w:semiHidden/>
    <w:unhideWhenUsed/>
    <w:rsid w:val="00FB13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384"/>
    <w:rPr>
      <w:rFonts w:ascii="Segoe UI" w:hAnsi="Segoe UI" w:cs="Segoe UI"/>
      <w:sz w:val="18"/>
      <w:szCs w:val="18"/>
    </w:rPr>
  </w:style>
  <w:style w:type="paragraph" w:styleId="EndnoteText">
    <w:name w:val="endnote text"/>
    <w:basedOn w:val="Normal"/>
    <w:link w:val="EndnoteTextChar"/>
    <w:uiPriority w:val="99"/>
    <w:semiHidden/>
    <w:unhideWhenUsed/>
    <w:rsid w:val="00C64694"/>
    <w:rPr>
      <w:sz w:val="20"/>
      <w:szCs w:val="20"/>
    </w:rPr>
  </w:style>
  <w:style w:type="character" w:customStyle="1" w:styleId="EndnoteTextChar">
    <w:name w:val="Endnote Text Char"/>
    <w:basedOn w:val="DefaultParagraphFont"/>
    <w:link w:val="EndnoteText"/>
    <w:uiPriority w:val="99"/>
    <w:semiHidden/>
    <w:rsid w:val="00C64694"/>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C64694"/>
    <w:rPr>
      <w:vertAlign w:val="superscript"/>
    </w:rPr>
  </w:style>
  <w:style w:type="paragraph" w:styleId="FootnoteText">
    <w:name w:val="footnote text"/>
    <w:basedOn w:val="Normal"/>
    <w:link w:val="FootnoteTextChar"/>
    <w:uiPriority w:val="99"/>
    <w:semiHidden/>
    <w:unhideWhenUsed/>
    <w:rsid w:val="00C64694"/>
    <w:rPr>
      <w:sz w:val="20"/>
      <w:szCs w:val="20"/>
    </w:rPr>
  </w:style>
  <w:style w:type="character" w:customStyle="1" w:styleId="FootnoteTextChar">
    <w:name w:val="Footnote Text Char"/>
    <w:basedOn w:val="DefaultParagraphFont"/>
    <w:link w:val="FootnoteText"/>
    <w:uiPriority w:val="99"/>
    <w:semiHidden/>
    <w:rsid w:val="00C6469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64694"/>
    <w:rPr>
      <w:vertAlign w:val="superscript"/>
    </w:rPr>
  </w:style>
  <w:style w:type="table" w:customStyle="1" w:styleId="TableGrid1">
    <w:name w:val="Table Grid1"/>
    <w:basedOn w:val="TableNormal"/>
    <w:next w:val="TableGrid"/>
    <w:uiPriority w:val="39"/>
    <w:rsid w:val="00B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0D1"/>
    <w:rPr>
      <w:sz w:val="16"/>
      <w:szCs w:val="16"/>
    </w:rPr>
  </w:style>
  <w:style w:type="paragraph" w:styleId="CommentText">
    <w:name w:val="annotation text"/>
    <w:basedOn w:val="Normal"/>
    <w:link w:val="CommentTextChar"/>
    <w:uiPriority w:val="99"/>
    <w:semiHidden/>
    <w:unhideWhenUsed/>
    <w:rsid w:val="00C040D1"/>
    <w:rPr>
      <w:sz w:val="20"/>
      <w:szCs w:val="20"/>
    </w:rPr>
  </w:style>
  <w:style w:type="character" w:customStyle="1" w:styleId="CommentTextChar">
    <w:name w:val="Comment Text Char"/>
    <w:basedOn w:val="DefaultParagraphFont"/>
    <w:link w:val="CommentText"/>
    <w:uiPriority w:val="99"/>
    <w:semiHidden/>
    <w:rsid w:val="00C040D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40D1"/>
    <w:rPr>
      <w:b/>
      <w:bCs/>
    </w:rPr>
  </w:style>
  <w:style w:type="character" w:customStyle="1" w:styleId="CommentSubjectChar">
    <w:name w:val="Comment Subject Char"/>
    <w:basedOn w:val="CommentTextChar"/>
    <w:link w:val="CommentSubject"/>
    <w:uiPriority w:val="99"/>
    <w:semiHidden/>
    <w:rsid w:val="00C040D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3621">
      <w:bodyDiv w:val="1"/>
      <w:marLeft w:val="0"/>
      <w:marRight w:val="0"/>
      <w:marTop w:val="0"/>
      <w:marBottom w:val="0"/>
      <w:divBdr>
        <w:top w:val="none" w:sz="0" w:space="0" w:color="auto"/>
        <w:left w:val="none" w:sz="0" w:space="0" w:color="auto"/>
        <w:bottom w:val="none" w:sz="0" w:space="0" w:color="auto"/>
        <w:right w:val="none" w:sz="0" w:space="0" w:color="auto"/>
      </w:divBdr>
    </w:div>
    <w:div w:id="527645324">
      <w:bodyDiv w:val="1"/>
      <w:marLeft w:val="0"/>
      <w:marRight w:val="0"/>
      <w:marTop w:val="0"/>
      <w:marBottom w:val="0"/>
      <w:divBdr>
        <w:top w:val="none" w:sz="0" w:space="0" w:color="auto"/>
        <w:left w:val="none" w:sz="0" w:space="0" w:color="auto"/>
        <w:bottom w:val="none" w:sz="0" w:space="0" w:color="auto"/>
        <w:right w:val="none" w:sz="0" w:space="0" w:color="auto"/>
      </w:divBdr>
    </w:div>
    <w:div w:id="949241576">
      <w:bodyDiv w:val="1"/>
      <w:marLeft w:val="0"/>
      <w:marRight w:val="0"/>
      <w:marTop w:val="0"/>
      <w:marBottom w:val="0"/>
      <w:divBdr>
        <w:top w:val="none" w:sz="0" w:space="0" w:color="auto"/>
        <w:left w:val="none" w:sz="0" w:space="0" w:color="auto"/>
        <w:bottom w:val="none" w:sz="0" w:space="0" w:color="auto"/>
        <w:right w:val="none" w:sz="0" w:space="0" w:color="auto"/>
      </w:divBdr>
    </w:div>
    <w:div w:id="1552960129">
      <w:bodyDiv w:val="1"/>
      <w:marLeft w:val="0"/>
      <w:marRight w:val="0"/>
      <w:marTop w:val="0"/>
      <w:marBottom w:val="0"/>
      <w:divBdr>
        <w:top w:val="none" w:sz="0" w:space="0" w:color="auto"/>
        <w:left w:val="none" w:sz="0" w:space="0" w:color="auto"/>
        <w:bottom w:val="none" w:sz="0" w:space="0" w:color="auto"/>
        <w:right w:val="none" w:sz="0" w:space="0" w:color="auto"/>
      </w:divBdr>
    </w:div>
    <w:div w:id="199710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32AC-6F21-4A4F-85ED-42A808DA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NSEP Clauses</vt:lpstr>
    </vt:vector>
  </TitlesOfParts>
  <Company>Huawei Technologies Co., Ltd</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NSEP Clauses</dc:title>
  <dc:subject>Submission</dc:subject>
  <dc:creator>sdas@perspectalabs.com</dc:creator>
  <cp:keywords/>
  <dc:description>Subir Das, PLabs</dc:description>
  <cp:lastModifiedBy>Das, Subir</cp:lastModifiedBy>
  <cp:revision>2</cp:revision>
  <dcterms:created xsi:type="dcterms:W3CDTF">2021-06-02T15:37:00Z</dcterms:created>
  <dcterms:modified xsi:type="dcterms:W3CDTF">2021-06-02T15:37:00Z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ies>
</file>