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2083D98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3458C3">
              <w:rPr>
                <w:b w:val="0"/>
              </w:rPr>
              <w:t>CIDs related to Multi-Link element</w:t>
            </w:r>
            <w:r w:rsidR="00F463B4">
              <w:rPr>
                <w:b w:val="0"/>
              </w:rPr>
              <w:t xml:space="preserve"> (CC 34)</w:t>
            </w:r>
            <w:r w:rsidR="00DA5BE8">
              <w:rPr>
                <w:b w:val="0"/>
              </w:rPr>
              <w:t xml:space="preserve"> – Part </w:t>
            </w:r>
            <w:r w:rsidR="003742E2">
              <w:rPr>
                <w:b w:val="0"/>
              </w:rPr>
              <w:t>3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D3E31E4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047296">
              <w:rPr>
                <w:b w:val="0"/>
                <w:sz w:val="20"/>
              </w:rPr>
              <w:t>March</w:t>
            </w:r>
            <w:r>
              <w:rPr>
                <w:b w:val="0"/>
                <w:sz w:val="20"/>
              </w:rPr>
              <w:t xml:space="preserve"> </w:t>
            </w:r>
            <w:r w:rsidR="00176BEC">
              <w:rPr>
                <w:b w:val="0"/>
                <w:sz w:val="20"/>
              </w:rPr>
              <w:t>21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60B6B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375D934C" w:rsidR="00160B6B" w:rsidRPr="000A26E7" w:rsidRDefault="00B16E11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Align w:val="center"/>
          </w:tcPr>
          <w:p w14:paraId="19A490FE" w14:textId="09BB2D64" w:rsidR="00160B6B" w:rsidRPr="000A26E7" w:rsidRDefault="00B16E11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95B2595" w14:textId="7777777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3F7568B6" w:rsidR="00160B6B" w:rsidRPr="000A26E7" w:rsidRDefault="00B16E11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gnaik@qti.qualcomm.com</w:t>
            </w:r>
          </w:p>
        </w:tc>
      </w:tr>
      <w:tr w:rsidR="00B16E1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BD1D70C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Align w:val="center"/>
          </w:tcPr>
          <w:p w14:paraId="7844B7EE" w14:textId="7C33AE63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7F512835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65B613A8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B16E11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Align w:val="center"/>
          </w:tcPr>
          <w:p w14:paraId="4EFE9919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184425FB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F7A21">
              <w:rPr>
                <w:b w:val="0"/>
                <w:sz w:val="16"/>
                <w:szCs w:val="18"/>
                <w:lang w:eastAsia="ko-KR"/>
              </w:rPr>
              <w:t>gc</w:t>
            </w:r>
            <w:r>
              <w:rPr>
                <w:b w:val="0"/>
                <w:sz w:val="16"/>
                <w:szCs w:val="18"/>
                <w:lang w:eastAsia="ko-KR"/>
              </w:rPr>
              <w:t>herian</w:t>
            </w:r>
            <w:r w:rsidRPr="000A26E7">
              <w:rPr>
                <w:b w:val="0"/>
                <w:sz w:val="16"/>
                <w:szCs w:val="18"/>
                <w:lang w:eastAsia="ko-KR"/>
              </w:rPr>
              <w:t>@qti.qualcomm.com</w:t>
            </w:r>
          </w:p>
        </w:tc>
      </w:tr>
      <w:tr w:rsidR="00B16E11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6C80B3F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Align w:val="center"/>
          </w:tcPr>
          <w:p w14:paraId="59BAB3D0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A0E57A8" w14:textId="26CE0BAD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17360DC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aasterja@qti.qualcomm.com</w:t>
            </w:r>
          </w:p>
        </w:tc>
      </w:tr>
      <w:tr w:rsidR="00B16E11" w:rsidRPr="00CC2C3C" w14:paraId="7F6F11AA" w14:textId="77777777" w:rsidTr="00E547CE">
        <w:trPr>
          <w:jc w:val="center"/>
        </w:trPr>
        <w:tc>
          <w:tcPr>
            <w:tcW w:w="1705" w:type="dxa"/>
            <w:vAlign w:val="center"/>
          </w:tcPr>
          <w:p w14:paraId="0B03292B" w14:textId="0D84CE2E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Align w:val="center"/>
          </w:tcPr>
          <w:p w14:paraId="134F01DC" w14:textId="112B2139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590700FA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B16E11" w:rsidRPr="00BF7A2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13E8E558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dho@qti.qualcomm.com</w:t>
            </w:r>
          </w:p>
        </w:tc>
      </w:tr>
      <w:tr w:rsidR="00B16E11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Align w:val="center"/>
          </w:tcPr>
          <w:p w14:paraId="7E7CE12E" w14:textId="03B1E3D8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17D7A969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B16E11" w:rsidRPr="00BF7A2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3861EB6E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yanjuns@qti.qualcomm.com</w:t>
            </w:r>
          </w:p>
        </w:tc>
      </w:tr>
      <w:tr w:rsidR="00334424" w:rsidRPr="00CC2C3C" w14:paraId="3AFDE23A" w14:textId="77777777" w:rsidTr="00E547CE">
        <w:trPr>
          <w:jc w:val="center"/>
        </w:trPr>
        <w:tc>
          <w:tcPr>
            <w:tcW w:w="1705" w:type="dxa"/>
            <w:vAlign w:val="center"/>
          </w:tcPr>
          <w:p w14:paraId="7DC955D7" w14:textId="7BDADAAF" w:rsidR="00334424" w:rsidRDefault="0033442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Namyeong Kim</w:t>
            </w:r>
          </w:p>
        </w:tc>
        <w:tc>
          <w:tcPr>
            <w:tcW w:w="1695" w:type="dxa"/>
            <w:vAlign w:val="center"/>
          </w:tcPr>
          <w:p w14:paraId="2FEF0C59" w14:textId="6358DC07" w:rsidR="00334424" w:rsidRDefault="0033442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175" w:type="dxa"/>
          </w:tcPr>
          <w:p w14:paraId="00B973E6" w14:textId="77777777" w:rsidR="00334424" w:rsidRPr="000A26E7" w:rsidRDefault="0033442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59FEF8E" w14:textId="77777777" w:rsidR="00334424" w:rsidRPr="00BF7A21" w:rsidRDefault="0033442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3B612D9" w14:textId="77777777" w:rsidR="00334424" w:rsidRDefault="0033442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87A04" w:rsidRPr="00CC2C3C" w14:paraId="5360849F" w14:textId="77777777" w:rsidTr="00E547CE">
        <w:trPr>
          <w:jc w:val="center"/>
        </w:trPr>
        <w:tc>
          <w:tcPr>
            <w:tcW w:w="1705" w:type="dxa"/>
            <w:vAlign w:val="center"/>
          </w:tcPr>
          <w:p w14:paraId="301CF3E2" w14:textId="529341E8" w:rsidR="00787A04" w:rsidRDefault="00787A0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Jarkko Kneckt</w:t>
            </w:r>
          </w:p>
        </w:tc>
        <w:tc>
          <w:tcPr>
            <w:tcW w:w="1695" w:type="dxa"/>
            <w:vAlign w:val="center"/>
          </w:tcPr>
          <w:p w14:paraId="61C4F9B2" w14:textId="25F335FA" w:rsidR="00787A04" w:rsidRDefault="00787A0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175" w:type="dxa"/>
          </w:tcPr>
          <w:p w14:paraId="5CABFE46" w14:textId="77777777" w:rsidR="00787A04" w:rsidRPr="000A26E7" w:rsidRDefault="00787A0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D46B0C0" w14:textId="77777777" w:rsidR="00787A04" w:rsidRPr="00BF7A21" w:rsidRDefault="00787A0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BF7901D" w14:textId="77777777" w:rsidR="00787A04" w:rsidRDefault="00787A04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5DF8E670" w:rsidR="00467E8A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C4184D" w:rsidRPr="00E82972">
        <w:rPr>
          <w:rFonts w:cs="Times New Roman"/>
          <w:sz w:val="18"/>
          <w:szCs w:val="18"/>
          <w:lang w:eastAsia="ko-KR"/>
        </w:rPr>
        <w:t>11</w:t>
      </w:r>
      <w:r w:rsidR="00CD5766" w:rsidRPr="002B0303">
        <w:rPr>
          <w:rFonts w:cs="Times New Roman"/>
          <w:color w:val="FF0000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CIDs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>be CC</w:t>
      </w:r>
      <w:r w:rsidR="00C46986">
        <w:rPr>
          <w:rFonts w:cs="Times New Roman"/>
          <w:sz w:val="18"/>
          <w:szCs w:val="18"/>
          <w:lang w:eastAsia="ko-KR"/>
        </w:rPr>
        <w:t>34</w:t>
      </w:r>
      <w:r>
        <w:rPr>
          <w:rFonts w:cs="Times New Roman"/>
          <w:sz w:val="18"/>
          <w:szCs w:val="18"/>
          <w:lang w:eastAsia="ko-KR"/>
        </w:rPr>
        <w:t>:</w:t>
      </w:r>
    </w:p>
    <w:p w14:paraId="1511ECB6" w14:textId="0047AAFB" w:rsidR="00532160" w:rsidRDefault="00C95AEB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2159, 2161, 3018, 1908, 3019, 2587, 1906, 1907, 1776, 3127, 2436</w:t>
      </w:r>
      <w:bookmarkEnd w:id="0"/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72D59D48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73A95F7" w14:textId="12C008CE" w:rsidR="001344C7" w:rsidRDefault="001344C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1080"/>
        <w:gridCol w:w="2370"/>
        <w:gridCol w:w="2400"/>
        <w:gridCol w:w="2700"/>
      </w:tblGrid>
      <w:tr w:rsidR="00EE4BBB" w:rsidRPr="007E587A" w14:paraId="31FE4390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53091D53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1FB6D444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43FA09BF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237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40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0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EA3890" w:rsidRPr="008B0293" w14:paraId="207B2C72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4AE2678" w14:textId="088E5CA0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2159</w:t>
            </w:r>
          </w:p>
        </w:tc>
        <w:tc>
          <w:tcPr>
            <w:tcW w:w="1080" w:type="dxa"/>
          </w:tcPr>
          <w:p w14:paraId="48068397" w14:textId="58841148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Laurent Cariou</w:t>
            </w:r>
          </w:p>
        </w:tc>
        <w:tc>
          <w:tcPr>
            <w:tcW w:w="720" w:type="dxa"/>
            <w:shd w:val="clear" w:color="auto" w:fill="auto"/>
            <w:noWrap/>
          </w:tcPr>
          <w:p w14:paraId="3CF301F6" w14:textId="5D97E8F9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80" w:type="dxa"/>
          </w:tcPr>
          <w:p w14:paraId="519F067E" w14:textId="27D16EED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9.4.2.247</w:t>
            </w:r>
          </w:p>
        </w:tc>
        <w:tc>
          <w:tcPr>
            <w:tcW w:w="2370" w:type="dxa"/>
            <w:shd w:val="clear" w:color="auto" w:fill="auto"/>
            <w:noWrap/>
          </w:tcPr>
          <w:p w14:paraId="5CC8FE97" w14:textId="2899451A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Remove TBD fields in common part and in per-STA profile. If we need to add fields, we will add them, but there's no need to keep a TBD for them</w:t>
            </w:r>
          </w:p>
        </w:tc>
        <w:tc>
          <w:tcPr>
            <w:tcW w:w="2400" w:type="dxa"/>
            <w:shd w:val="clear" w:color="auto" w:fill="auto"/>
            <w:noWrap/>
          </w:tcPr>
          <w:p w14:paraId="25DBD97F" w14:textId="1AFCC978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700" w:type="dxa"/>
            <w:shd w:val="clear" w:color="auto" w:fill="auto"/>
          </w:tcPr>
          <w:p w14:paraId="6EC9BDF5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C895724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1815CB9" w14:textId="5E623F59" w:rsidR="001D5E08" w:rsidRDefault="001D5E08" w:rsidP="001D5E0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TBD was removed</w:t>
            </w:r>
            <w:r w:rsidR="00A4141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in the Common Info field </w:t>
            </w:r>
            <w:r w:rsidR="00506C94">
              <w:rPr>
                <w:rFonts w:ascii="Times New Roman" w:hAnsi="Times New Roman" w:cs="Times New Roman"/>
                <w:bCs/>
                <w:sz w:val="16"/>
                <w:szCs w:val="16"/>
              </w:rPr>
              <w:t>in Figure 9-788eh and in the following text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3B711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315063DC" w14:textId="77777777" w:rsidR="001F1CEC" w:rsidRDefault="001F1CEC" w:rsidP="001D5E0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6B62AC1" w14:textId="5125BB95" w:rsidR="001F1CEC" w:rsidRPr="001D5E08" w:rsidRDefault="001F1CEC" w:rsidP="001D5E0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TBD in the Link Info field was </w:t>
            </w:r>
            <w:r w:rsidR="00582C8A">
              <w:rPr>
                <w:rFonts w:ascii="Times New Roman" w:hAnsi="Times New Roman" w:cs="Times New Roman"/>
                <w:bCs/>
                <w:sz w:val="16"/>
                <w:szCs w:val="16"/>
              </w:rPr>
              <w:t>removed,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</w:t>
            </w:r>
            <w:r w:rsidR="002F4BC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size of Per-STA Control field was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set to 2 octets as resolution for CIDs 1906 and 1907. The TBD in the text was also removed.</w:t>
            </w:r>
          </w:p>
          <w:p w14:paraId="4BE0D2B9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E33B387" w14:textId="3BAF87D1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2159.</w:t>
            </w:r>
          </w:p>
        </w:tc>
      </w:tr>
      <w:tr w:rsidR="00EA3890" w:rsidRPr="008B0293" w14:paraId="32F0965F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1BC9E844" w14:textId="3D2F6FE2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2161</w:t>
            </w:r>
          </w:p>
        </w:tc>
        <w:tc>
          <w:tcPr>
            <w:tcW w:w="1080" w:type="dxa"/>
          </w:tcPr>
          <w:p w14:paraId="2BE04548" w14:textId="5FE401B9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Laurent Cariou</w:t>
            </w:r>
          </w:p>
        </w:tc>
        <w:tc>
          <w:tcPr>
            <w:tcW w:w="720" w:type="dxa"/>
            <w:shd w:val="clear" w:color="auto" w:fill="auto"/>
            <w:noWrap/>
          </w:tcPr>
          <w:p w14:paraId="55CEA70F" w14:textId="49230121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080" w:type="dxa"/>
          </w:tcPr>
          <w:p w14:paraId="73EBC45C" w14:textId="5EEF308B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shd w:val="clear" w:color="auto" w:fill="auto"/>
            <w:noWrap/>
          </w:tcPr>
          <w:p w14:paraId="36D8FC6D" w14:textId="1926315F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Remove TBD fields in common part and in per-STA profile. If we need to add fields, we will add them, but there's no need to keep a TBD for them</w:t>
            </w:r>
          </w:p>
        </w:tc>
        <w:tc>
          <w:tcPr>
            <w:tcW w:w="2400" w:type="dxa"/>
            <w:shd w:val="clear" w:color="auto" w:fill="auto"/>
            <w:noWrap/>
          </w:tcPr>
          <w:p w14:paraId="3D58B6F1" w14:textId="6940BA10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700" w:type="dxa"/>
            <w:shd w:val="clear" w:color="auto" w:fill="auto"/>
          </w:tcPr>
          <w:p w14:paraId="732EEC9F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A3896C8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DD7B90E" w14:textId="77777777" w:rsidR="00633222" w:rsidRDefault="00633222" w:rsidP="00633222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TBD was removed in the Common Info field in Figure 9-788eh and in the following text. </w:t>
            </w:r>
          </w:p>
          <w:p w14:paraId="77E317F6" w14:textId="77777777" w:rsidR="00633222" w:rsidRDefault="00633222" w:rsidP="00633222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433E8D3" w14:textId="183D2DF0" w:rsidR="002F4BC3" w:rsidRPr="001D5E08" w:rsidRDefault="002F4BC3" w:rsidP="002F4BC3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TBD in the Link Info field was </w:t>
            </w:r>
            <w:r w:rsidR="00DD151F">
              <w:rPr>
                <w:rFonts w:ascii="Times New Roman" w:hAnsi="Times New Roman" w:cs="Times New Roman"/>
                <w:bCs/>
                <w:sz w:val="16"/>
                <w:szCs w:val="16"/>
              </w:rPr>
              <w:t>removed,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the size of Per-STA Control field was set to 2 octets as resolution for CIDs 1906 and 1907. The TBD in the text was also removed.</w:t>
            </w:r>
          </w:p>
          <w:p w14:paraId="17FD5CC9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F6F111F" w14:textId="36F3D94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2161.</w:t>
            </w:r>
          </w:p>
        </w:tc>
      </w:tr>
      <w:tr w:rsidR="00EA3890" w:rsidRPr="008B0293" w14:paraId="4327B4D2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9CD08A5" w14:textId="5F0359A8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3018</w:t>
            </w:r>
          </w:p>
        </w:tc>
        <w:tc>
          <w:tcPr>
            <w:tcW w:w="1080" w:type="dxa"/>
          </w:tcPr>
          <w:p w14:paraId="19D14862" w14:textId="1E936769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Xiaofei Wang</w:t>
            </w:r>
          </w:p>
        </w:tc>
        <w:tc>
          <w:tcPr>
            <w:tcW w:w="720" w:type="dxa"/>
            <w:shd w:val="clear" w:color="auto" w:fill="auto"/>
            <w:noWrap/>
          </w:tcPr>
          <w:p w14:paraId="0CD2920D" w14:textId="17F2F7C5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74.45</w:t>
            </w:r>
          </w:p>
        </w:tc>
        <w:tc>
          <w:tcPr>
            <w:tcW w:w="1080" w:type="dxa"/>
          </w:tcPr>
          <w:p w14:paraId="0539A3EA" w14:textId="5F180520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shd w:val="clear" w:color="auto" w:fill="auto"/>
            <w:noWrap/>
          </w:tcPr>
          <w:p w14:paraId="0F51FB69" w14:textId="37897E2F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If no field has been determined to be included, it should be removed, instead of including a "TBD" field.</w:t>
            </w:r>
          </w:p>
        </w:tc>
        <w:tc>
          <w:tcPr>
            <w:tcW w:w="2400" w:type="dxa"/>
            <w:shd w:val="clear" w:color="auto" w:fill="auto"/>
            <w:noWrap/>
          </w:tcPr>
          <w:p w14:paraId="5726B5D9" w14:textId="30BA9795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remove TBD field</w:t>
            </w:r>
          </w:p>
        </w:tc>
        <w:tc>
          <w:tcPr>
            <w:tcW w:w="2700" w:type="dxa"/>
            <w:shd w:val="clear" w:color="auto" w:fill="auto"/>
          </w:tcPr>
          <w:p w14:paraId="0156060D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C32C8CF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291BD8C" w14:textId="77777777" w:rsidR="00486818" w:rsidRDefault="00486818" w:rsidP="0048681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TBD was removed in the Common Info field in Figure 9-788eh and in the following text. </w:t>
            </w:r>
          </w:p>
          <w:p w14:paraId="5C21924D" w14:textId="77777777" w:rsidR="00486818" w:rsidRDefault="00486818" w:rsidP="0048681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31B2359" w14:textId="032DBF4B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3018.</w:t>
            </w:r>
          </w:p>
        </w:tc>
      </w:tr>
      <w:tr w:rsidR="00EA3890" w:rsidRPr="008B0293" w14:paraId="390EC480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549A0BE" w14:textId="0147D6A0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1908</w:t>
            </w:r>
          </w:p>
        </w:tc>
        <w:tc>
          <w:tcPr>
            <w:tcW w:w="1080" w:type="dxa"/>
          </w:tcPr>
          <w:p w14:paraId="04A88C6B" w14:textId="3C01642F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Jeongki Kim</w:t>
            </w:r>
          </w:p>
        </w:tc>
        <w:tc>
          <w:tcPr>
            <w:tcW w:w="720" w:type="dxa"/>
            <w:shd w:val="clear" w:color="auto" w:fill="auto"/>
            <w:noWrap/>
          </w:tcPr>
          <w:p w14:paraId="511F8DDB" w14:textId="1C6D316D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75.60</w:t>
            </w:r>
          </w:p>
        </w:tc>
        <w:tc>
          <w:tcPr>
            <w:tcW w:w="1080" w:type="dxa"/>
          </w:tcPr>
          <w:p w14:paraId="4291F21C" w14:textId="240DD314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shd w:val="clear" w:color="auto" w:fill="auto"/>
            <w:noWrap/>
          </w:tcPr>
          <w:p w14:paraId="7401F70F" w14:textId="41676DBF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For "Other subfields are TBD." , if we have further subfields, remove this sentence</w:t>
            </w:r>
          </w:p>
        </w:tc>
        <w:tc>
          <w:tcPr>
            <w:tcW w:w="2400" w:type="dxa"/>
            <w:shd w:val="clear" w:color="auto" w:fill="auto"/>
            <w:noWrap/>
          </w:tcPr>
          <w:p w14:paraId="0A6FE0F4" w14:textId="37EA1D2B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568E"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700" w:type="dxa"/>
            <w:shd w:val="clear" w:color="auto" w:fill="auto"/>
          </w:tcPr>
          <w:p w14:paraId="2B6DB9DD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B801274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4650AC9" w14:textId="7103FD7E" w:rsidR="00D5306A" w:rsidRPr="001D5E08" w:rsidRDefault="00D5306A" w:rsidP="00D5306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TBD in the text was also removed.</w:t>
            </w:r>
          </w:p>
          <w:p w14:paraId="6B50A456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115B6B4" w14:textId="48263DD6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1908.</w:t>
            </w:r>
          </w:p>
        </w:tc>
      </w:tr>
      <w:tr w:rsidR="00EA3890" w:rsidRPr="008B0293" w14:paraId="6A2E1787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C7D44F5" w14:textId="18ABF8A3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3019</w:t>
            </w:r>
          </w:p>
        </w:tc>
        <w:tc>
          <w:tcPr>
            <w:tcW w:w="1080" w:type="dxa"/>
          </w:tcPr>
          <w:p w14:paraId="6CCB78C4" w14:textId="186E5385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3987">
              <w:rPr>
                <w:rFonts w:ascii="Times New Roman" w:hAnsi="Times New Roman" w:cs="Times New Roman"/>
                <w:sz w:val="16"/>
                <w:szCs w:val="16"/>
              </w:rPr>
              <w:t>Xiaofei Wang</w:t>
            </w:r>
          </w:p>
        </w:tc>
        <w:tc>
          <w:tcPr>
            <w:tcW w:w="720" w:type="dxa"/>
            <w:shd w:val="clear" w:color="auto" w:fill="auto"/>
            <w:noWrap/>
          </w:tcPr>
          <w:p w14:paraId="54E4EA84" w14:textId="5B86C1AC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75/26</w:t>
            </w:r>
          </w:p>
        </w:tc>
        <w:tc>
          <w:tcPr>
            <w:tcW w:w="1080" w:type="dxa"/>
          </w:tcPr>
          <w:p w14:paraId="6D05B8C5" w14:textId="5BC0D1B4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CA2"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shd w:val="clear" w:color="auto" w:fill="auto"/>
            <w:noWrap/>
          </w:tcPr>
          <w:p w14:paraId="0F8E5036" w14:textId="0F39C7A7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3987">
              <w:rPr>
                <w:rFonts w:ascii="Times New Roman" w:hAnsi="Times New Roman" w:cs="Times New Roman"/>
                <w:sz w:val="16"/>
                <w:szCs w:val="16"/>
              </w:rPr>
              <w:t>Pre-STA Profile should be Per STA Profile</w:t>
            </w:r>
          </w:p>
        </w:tc>
        <w:tc>
          <w:tcPr>
            <w:tcW w:w="2400" w:type="dxa"/>
            <w:shd w:val="clear" w:color="auto" w:fill="auto"/>
            <w:noWrap/>
          </w:tcPr>
          <w:p w14:paraId="61A7D7CB" w14:textId="36ACFC4E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700" w:type="dxa"/>
            <w:shd w:val="clear" w:color="auto" w:fill="auto"/>
          </w:tcPr>
          <w:p w14:paraId="2557FD60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3BA018D4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E54566" w14:textId="77777777" w:rsidR="00EA3890" w:rsidRPr="005318B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error was fixed.</w:t>
            </w:r>
          </w:p>
          <w:p w14:paraId="01A41F5E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F0E7F14" w14:textId="090911EE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3019.</w:t>
            </w:r>
          </w:p>
        </w:tc>
      </w:tr>
      <w:tr w:rsidR="00EA3890" w:rsidRPr="008B0293" w14:paraId="5C789B8D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B0506CB" w14:textId="01F8446A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54BC">
              <w:rPr>
                <w:rFonts w:ascii="Times New Roman" w:hAnsi="Times New Roman" w:cs="Times New Roman"/>
                <w:sz w:val="16"/>
                <w:szCs w:val="16"/>
              </w:rPr>
              <w:t>2587</w:t>
            </w:r>
          </w:p>
        </w:tc>
        <w:tc>
          <w:tcPr>
            <w:tcW w:w="1080" w:type="dxa"/>
          </w:tcPr>
          <w:p w14:paraId="5AE249B3" w14:textId="2C654078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54BC">
              <w:rPr>
                <w:rFonts w:ascii="Times New Roman" w:hAnsi="Times New Roman" w:cs="Times New Roman"/>
                <w:sz w:val="16"/>
                <w:szCs w:val="16"/>
              </w:rPr>
              <w:t>Rojan Chitrakar</w:t>
            </w:r>
          </w:p>
        </w:tc>
        <w:tc>
          <w:tcPr>
            <w:tcW w:w="720" w:type="dxa"/>
            <w:shd w:val="clear" w:color="auto" w:fill="auto"/>
            <w:noWrap/>
          </w:tcPr>
          <w:p w14:paraId="36323B75" w14:textId="43670AA5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54BC">
              <w:rPr>
                <w:rFonts w:ascii="Times New Roman" w:hAnsi="Times New Roman" w:cs="Times New Roman"/>
                <w:sz w:val="16"/>
                <w:szCs w:val="16"/>
              </w:rPr>
              <w:t>128.08</w:t>
            </w:r>
          </w:p>
        </w:tc>
        <w:tc>
          <w:tcPr>
            <w:tcW w:w="1080" w:type="dxa"/>
          </w:tcPr>
          <w:p w14:paraId="401FD2C4" w14:textId="63103E9F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54BC">
              <w:rPr>
                <w:rFonts w:ascii="Times New Roman" w:hAnsi="Times New Roman" w:cs="Times New Roman"/>
                <w:sz w:val="16"/>
                <w:szCs w:val="16"/>
              </w:rPr>
              <w:t>35.3.2.3</w:t>
            </w:r>
          </w:p>
        </w:tc>
        <w:tc>
          <w:tcPr>
            <w:tcW w:w="2370" w:type="dxa"/>
            <w:shd w:val="clear" w:color="auto" w:fill="auto"/>
            <w:noWrap/>
          </w:tcPr>
          <w:p w14:paraId="1FE58C30" w14:textId="013F3C12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54BC">
              <w:rPr>
                <w:rFonts w:ascii="Times New Roman" w:hAnsi="Times New Roman" w:cs="Times New Roman"/>
                <w:sz w:val="16"/>
                <w:szCs w:val="16"/>
              </w:rPr>
              <w:t>Revmd_D5.0 clause 9.4.3 (Subelements) mentions this: "Unless stated otherwise, no more than one subelement with the same Subelement ID, apart from Vendor Specific subelements, is present within an element."</w:t>
            </w:r>
            <w:r w:rsidRPr="001154BC">
              <w:rPr>
                <w:rFonts w:ascii="Times New Roman" w:hAnsi="Times New Roman" w:cs="Times New Roman"/>
                <w:sz w:val="16"/>
                <w:szCs w:val="16"/>
              </w:rPr>
              <w:br/>
              <w:t>Since the case here is a clear deviation, it should be clearly stated that multiple Per-STA Profile subelements (with same subelement IDs) may be carried within a single ML element.</w:t>
            </w:r>
          </w:p>
        </w:tc>
        <w:tc>
          <w:tcPr>
            <w:tcW w:w="2400" w:type="dxa"/>
            <w:shd w:val="clear" w:color="auto" w:fill="auto"/>
            <w:noWrap/>
          </w:tcPr>
          <w:p w14:paraId="443FBEE4" w14:textId="71F03E00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154BC">
              <w:rPr>
                <w:rFonts w:ascii="Times New Roman" w:hAnsi="Times New Roman" w:cs="Times New Roman"/>
                <w:sz w:val="16"/>
                <w:szCs w:val="16"/>
              </w:rPr>
              <w:t>clearly state that multiple Per-STA Profile subelements (with same subelement IDs) may be carried within a single ML element.</w:t>
            </w:r>
          </w:p>
        </w:tc>
        <w:tc>
          <w:tcPr>
            <w:tcW w:w="2700" w:type="dxa"/>
            <w:shd w:val="clear" w:color="auto" w:fill="auto"/>
          </w:tcPr>
          <w:p w14:paraId="28878070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157000F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584C140" w14:textId="38895C9D" w:rsidR="00EA3890" w:rsidRDefault="00EA3890" w:rsidP="00EA3890">
            <w:pPr>
              <w:suppressAutoHyphens/>
              <w:spacing w:after="0"/>
              <w:rPr>
                <w:ins w:id="1" w:author="Gaurang Naik" w:date="2021-03-13T09:27:00Z"/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commenter. </w:t>
            </w:r>
            <w:r w:rsidR="00C5318F">
              <w:rPr>
                <w:rFonts w:ascii="Times New Roman" w:hAnsi="Times New Roman" w:cs="Times New Roman"/>
                <w:bCs/>
                <w:sz w:val="16"/>
                <w:szCs w:val="16"/>
              </w:rPr>
              <w:t>The text was updated to state that one or more Per-STA Profile subelements can be carried as Optional subelements in the Link Info field</w:t>
            </w:r>
            <w:r w:rsidR="000C35BC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16F927A0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C8B062C" w14:textId="2463D208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2587.</w:t>
            </w:r>
          </w:p>
        </w:tc>
      </w:tr>
      <w:tr w:rsidR="00EA3890" w:rsidRPr="008B0293" w14:paraId="3C1972FA" w14:textId="77777777" w:rsidTr="007010B0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A0C8D" w14:textId="47B7195B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6B84" w14:textId="7D7BC585" w:rsidR="00EA3890" w:rsidRPr="00DF398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615D">
              <w:rPr>
                <w:rFonts w:ascii="Times New Roman" w:hAnsi="Times New Roman" w:cs="Times New Roman"/>
                <w:sz w:val="16"/>
                <w:szCs w:val="16"/>
              </w:rPr>
              <w:t>Jeongki Kim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98F2D" w14:textId="4A351E7D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75/42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A497" w14:textId="63CEFBF4" w:rsidR="00EA3890" w:rsidRPr="00C00CA2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9ADD1" w14:textId="37B3EAA3" w:rsidR="00EA3890" w:rsidRPr="0030035F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035F">
              <w:rPr>
                <w:rFonts w:ascii="Times New Roman" w:hAnsi="Times New Roman" w:cs="Times New Roman"/>
                <w:sz w:val="16"/>
                <w:szCs w:val="16"/>
              </w:rPr>
              <w:t>If we decide the size of Per-STA Control field as 1 octet, change TBD to B7.</w:t>
            </w:r>
          </w:p>
          <w:p w14:paraId="5694F644" w14:textId="0C3D4589" w:rsidR="00EA3890" w:rsidRPr="00DF398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035F">
              <w:rPr>
                <w:rFonts w:ascii="Times New Roman" w:hAnsi="Times New Roman" w:cs="Times New Roman"/>
                <w:sz w:val="16"/>
                <w:szCs w:val="16"/>
              </w:rPr>
              <w:t>If we decide the size of Per-STA Control field as 2 octet, change TBD to B15.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87E7F" w14:textId="03B00ED9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0F7B"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EA793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E5F66C7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7383A75" w14:textId="60CAE67E" w:rsidR="00EA3890" w:rsidRPr="003F3DFA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3DFA">
              <w:rPr>
                <w:rFonts w:ascii="Times New Roman" w:hAnsi="Times New Roman" w:cs="Times New Roman"/>
                <w:bCs/>
                <w:sz w:val="16"/>
                <w:szCs w:val="16"/>
              </w:rPr>
              <w:t>The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TBD was resolved to B15. The</w:t>
            </w:r>
            <w:r w:rsidR="00396E5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Per-STA </w:t>
            </w:r>
            <w:r w:rsidR="005165BF">
              <w:rPr>
                <w:rFonts w:ascii="Times New Roman" w:hAnsi="Times New Roman" w:cs="Times New Roman"/>
                <w:bCs/>
                <w:sz w:val="16"/>
                <w:szCs w:val="16"/>
              </w:rPr>
              <w:t>Control field</w:t>
            </w:r>
            <w:r w:rsidR="00396E5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is likely to carry </w:t>
            </w:r>
            <w:r w:rsidR="00A92B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certain </w:t>
            </w:r>
            <w:r w:rsidR="005165BF">
              <w:rPr>
                <w:rFonts w:ascii="Times New Roman" w:hAnsi="Times New Roman" w:cs="Times New Roman"/>
                <w:bCs/>
                <w:sz w:val="16"/>
                <w:szCs w:val="16"/>
              </w:rPr>
              <w:t>subfields that will act as indicators for presence of fields/elements in the Per-STA Profile subelement</w:t>
            </w:r>
            <w:r w:rsidR="00A92B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There are only 3 reserved bits </w:t>
            </w:r>
            <w:r w:rsidR="005165BF">
              <w:rPr>
                <w:rFonts w:ascii="Times New Roman" w:hAnsi="Times New Roman" w:cs="Times New Roman"/>
                <w:bCs/>
                <w:sz w:val="16"/>
                <w:szCs w:val="16"/>
              </w:rPr>
              <w:t>if the size of the Per-STA Control</w:t>
            </w:r>
            <w:r w:rsidR="00A21B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field is 1 octet. Hence, the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size of the Per-STA Control field was set to 2 octets. </w:t>
            </w:r>
          </w:p>
          <w:p w14:paraId="1CF6B8DC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FD9A846" w14:textId="73CC993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1906.</w:t>
            </w:r>
          </w:p>
        </w:tc>
      </w:tr>
      <w:tr w:rsidR="00EA3890" w:rsidRPr="008B0293" w14:paraId="7A32EFA2" w14:textId="77777777" w:rsidTr="007010B0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B7E43" w14:textId="2061C518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BC8" w14:textId="1F62C73A" w:rsidR="00EA3890" w:rsidRPr="00DF398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615D">
              <w:rPr>
                <w:rFonts w:ascii="Times New Roman" w:hAnsi="Times New Roman" w:cs="Times New Roman"/>
                <w:sz w:val="16"/>
                <w:szCs w:val="16"/>
              </w:rPr>
              <w:t>Jeongki Kim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762D8" w14:textId="3EE44F7F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75/47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47C" w14:textId="2D73EB64" w:rsidR="00EA3890" w:rsidRPr="00C00CA2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AFA18" w14:textId="77777777" w:rsidR="00EA3890" w:rsidRPr="0073735D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3735D">
              <w:rPr>
                <w:rFonts w:ascii="Times New Roman" w:hAnsi="Times New Roman" w:cs="Times New Roman"/>
                <w:sz w:val="16"/>
                <w:szCs w:val="16"/>
              </w:rPr>
              <w:t>If we decide the size of Per-STA Control field as 1 octet, change TBD to 3.</w:t>
            </w:r>
          </w:p>
          <w:p w14:paraId="7EAF4E9E" w14:textId="066975B7" w:rsidR="00EA3890" w:rsidRPr="00DF398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3735D">
              <w:rPr>
                <w:rFonts w:ascii="Times New Roman" w:hAnsi="Times New Roman" w:cs="Times New Roman"/>
                <w:sz w:val="16"/>
                <w:szCs w:val="16"/>
              </w:rPr>
              <w:t>If we decide the size of Per-STA Control field as 2 octet, change TBD to B11.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7FEBB" w14:textId="0EA63E56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0F7B"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6164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7D00396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4887AD3" w14:textId="24272336" w:rsidR="00A21B66" w:rsidRPr="003F3DFA" w:rsidRDefault="00A21B66" w:rsidP="00A21B66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3DFA">
              <w:rPr>
                <w:rFonts w:ascii="Times New Roman" w:hAnsi="Times New Roman" w:cs="Times New Roman"/>
                <w:bCs/>
                <w:sz w:val="16"/>
                <w:szCs w:val="16"/>
              </w:rPr>
              <w:t>The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TBD was resolved to </w:t>
            </w:r>
            <w:r w:rsidR="0075431D"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The Per-STA Control field is likely to carry certain subfields that will act as indicators for presence of fields/elements in the Per-STA Profile subelement. There are only 3 reserved bits if the size of the Per-STA Control field is 1 octet. Hence, the size of the Per-STA Control field was set to 2 octets. </w:t>
            </w:r>
          </w:p>
          <w:p w14:paraId="52264531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EA4252B" w14:textId="38A4034E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1907.</w:t>
            </w:r>
          </w:p>
        </w:tc>
      </w:tr>
      <w:tr w:rsidR="00EA3890" w:rsidRPr="008B0293" w14:paraId="3C6DCA21" w14:textId="77777777" w:rsidTr="007010B0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55AC4" w14:textId="4ABC3D89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F981" w14:textId="0899EFB4" w:rsidR="00EA3890" w:rsidRPr="00DF398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Insun Jang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B9DB5" w14:textId="4FDB3183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75/52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0C68" w14:textId="7BE3C88C" w:rsidR="00EA3890" w:rsidRPr="00C00CA2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EE1F3" w14:textId="005A8512" w:rsidR="00EA3890" w:rsidRPr="00DF3987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3413">
              <w:rPr>
                <w:rFonts w:ascii="Times New Roman" w:hAnsi="Times New Roman" w:cs="Times New Roman"/>
                <w:sz w:val="16"/>
                <w:szCs w:val="16"/>
              </w:rPr>
              <w:t>Usage of Link ID during multi-link setup has been agreed. After the sentence "The Link ID subfield specifies a value that uniquely...", we need to mention that (Please see Doc. 21/76r1 (as PDT))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EFDE5" w14:textId="1616CEA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2021D">
              <w:rPr>
                <w:rFonts w:ascii="Times New Roman" w:hAnsi="Times New Roman" w:cs="Times New Roman"/>
                <w:sz w:val="16"/>
                <w:szCs w:val="16"/>
              </w:rPr>
              <w:t>After the sentence, please add as follows: The usage of link ID during multi-link setup is defined in 35.3.5.4 (Usage and rules of Basic variant Multi-link element in the context of multi-link setup)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81B9E" w14:textId="77777777" w:rsidR="00283173" w:rsidRDefault="00283173" w:rsidP="00283173">
            <w:pPr>
              <w:tabs>
                <w:tab w:val="center" w:pos="1242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AC4B570" w14:textId="77777777" w:rsidR="00283173" w:rsidRDefault="00283173" w:rsidP="00283173">
            <w:pPr>
              <w:tabs>
                <w:tab w:val="center" w:pos="1242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86044A" w14:textId="08510DE5" w:rsidR="00780D0C" w:rsidRDefault="00283173" w:rsidP="00283173">
            <w:pPr>
              <w:tabs>
                <w:tab w:val="center" w:pos="1242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commenter. </w:t>
            </w:r>
            <w:r w:rsidR="00C83986">
              <w:rPr>
                <w:rFonts w:ascii="Times New Roman" w:hAnsi="Times New Roman" w:cs="Times New Roman"/>
                <w:bCs/>
                <w:sz w:val="16"/>
                <w:szCs w:val="16"/>
              </w:rPr>
              <w:t>However, Link ID is not only used in multi-link setup but also used in</w:t>
            </w:r>
            <w:r w:rsidR="002C326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discovery</w:t>
            </w:r>
            <w:r w:rsidR="00890E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  <w:r w:rsidR="00870BC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reference to clause </w:t>
            </w:r>
            <w:r w:rsidR="00F70211">
              <w:rPr>
                <w:rFonts w:ascii="Times New Roman" w:hAnsi="Times New Roman" w:cs="Times New Roman"/>
                <w:bCs/>
                <w:sz w:val="16"/>
                <w:szCs w:val="16"/>
              </w:rPr>
              <w:t>35.3.2.1 was inserted and the corresponding text was inserted in Clause 35.3.2.1.</w:t>
            </w:r>
          </w:p>
          <w:p w14:paraId="709B85D8" w14:textId="77777777" w:rsidR="00780D0C" w:rsidRDefault="00780D0C" w:rsidP="00283173">
            <w:pPr>
              <w:tabs>
                <w:tab w:val="center" w:pos="1242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A5F1322" w14:textId="61F8BE38" w:rsidR="00EA3890" w:rsidRPr="00974806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1776.</w:t>
            </w:r>
          </w:p>
        </w:tc>
      </w:tr>
      <w:tr w:rsidR="00EA3890" w:rsidRPr="008B0293" w14:paraId="1AA23E26" w14:textId="77777777" w:rsidTr="007010B0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FE81D" w14:textId="63026980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3127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5C8E" w14:textId="3A25B2B4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Yiqing Li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37A05" w14:textId="6C4AE6EE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86/09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E1C4" w14:textId="5994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DEEC6" w14:textId="6E33A6B9" w:rsidR="00EA3890" w:rsidRPr="00183413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056B">
              <w:rPr>
                <w:rFonts w:ascii="Times New Roman" w:hAnsi="Times New Roman" w:cs="Times New Roman"/>
                <w:sz w:val="16"/>
                <w:szCs w:val="16"/>
              </w:rPr>
              <w:t>The Link ID subfield should be specified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E0236" w14:textId="33339865" w:rsidR="00EA3890" w:rsidRPr="0052021D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01419">
              <w:rPr>
                <w:rFonts w:ascii="Times New Roman" w:hAnsi="Times New Roman" w:cs="Times New Roman"/>
                <w:sz w:val="16"/>
                <w:szCs w:val="16"/>
              </w:rPr>
              <w:t>Link id should be connected with the tuple &lt;Channel Number, MAC Address, Operating Class&gt; and is different within the MLD.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6C8FC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39596874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E13A654" w14:textId="6741F256" w:rsidR="00EA3890" w:rsidRPr="00557B91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commenter. A note was inserted in subclause 9.4.2.295b.2 to indicate the relationship between the Link ID and the three-tuple, i.e., the Link ID is a unique mapping with</w:t>
            </w:r>
            <w:r w:rsidR="00403DB5">
              <w:rPr>
                <w:rFonts w:ascii="Times New Roman" w:hAnsi="Times New Roman" w:cs="Times New Roman"/>
                <w:bCs/>
                <w:sz w:val="16"/>
                <w:szCs w:val="16"/>
              </w:rPr>
              <w:t>in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 AP MLD to the &lt;Channel Number, BSSID, Operating Class&gt; tuple.</w:t>
            </w:r>
          </w:p>
          <w:p w14:paraId="3608FC1D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307BB1E" w14:textId="6D27DE82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3127.</w:t>
            </w:r>
          </w:p>
        </w:tc>
      </w:tr>
      <w:tr w:rsidR="00EA3890" w:rsidRPr="008B0293" w14:paraId="5ADCC23C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C115BF5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2436</w:t>
            </w:r>
          </w:p>
        </w:tc>
        <w:tc>
          <w:tcPr>
            <w:tcW w:w="1080" w:type="dxa"/>
          </w:tcPr>
          <w:p w14:paraId="21019D73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CA2">
              <w:rPr>
                <w:rFonts w:ascii="Times New Roman" w:hAnsi="Times New Roman" w:cs="Times New Roman"/>
                <w:sz w:val="16"/>
                <w:szCs w:val="16"/>
              </w:rPr>
              <w:t>namyeong kim</w:t>
            </w:r>
          </w:p>
        </w:tc>
        <w:tc>
          <w:tcPr>
            <w:tcW w:w="720" w:type="dxa"/>
            <w:shd w:val="clear" w:color="auto" w:fill="auto"/>
            <w:noWrap/>
          </w:tcPr>
          <w:p w14:paraId="5601F747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75/57</w:t>
            </w:r>
          </w:p>
        </w:tc>
        <w:tc>
          <w:tcPr>
            <w:tcW w:w="1080" w:type="dxa"/>
          </w:tcPr>
          <w:p w14:paraId="247848F8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CA2"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shd w:val="clear" w:color="auto" w:fill="auto"/>
            <w:noWrap/>
          </w:tcPr>
          <w:p w14:paraId="35941455" w14:textId="77777777" w:rsidR="00EA3890" w:rsidRPr="004D2792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E542D">
              <w:rPr>
                <w:rFonts w:ascii="Times New Roman" w:hAnsi="Times New Roman" w:cs="Times New Roman"/>
                <w:sz w:val="16"/>
                <w:szCs w:val="16"/>
              </w:rPr>
              <w:t>Modify "complete" to "complete profile" for clarification.</w:t>
            </w:r>
          </w:p>
        </w:tc>
        <w:tc>
          <w:tcPr>
            <w:tcW w:w="2400" w:type="dxa"/>
            <w:shd w:val="clear" w:color="auto" w:fill="auto"/>
            <w:noWrap/>
          </w:tcPr>
          <w:p w14:paraId="0CDCCA3D" w14:textId="77777777" w:rsidR="00EA3890" w:rsidRPr="004D2792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E542D">
              <w:rPr>
                <w:rFonts w:ascii="Times New Roman" w:hAnsi="Times New Roman" w:cs="Times New Roman"/>
                <w:sz w:val="16"/>
                <w:szCs w:val="16"/>
              </w:rPr>
              <w:t>Please see comment.</w:t>
            </w:r>
          </w:p>
        </w:tc>
        <w:tc>
          <w:tcPr>
            <w:tcW w:w="2700" w:type="dxa"/>
            <w:shd w:val="clear" w:color="auto" w:fill="auto"/>
          </w:tcPr>
          <w:p w14:paraId="0D4732F8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F7B1F65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1705496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cited sentence was updated.</w:t>
            </w:r>
          </w:p>
          <w:p w14:paraId="3D69D1BD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FA011EF" w14:textId="0C767543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as shown in doc </w:t>
            </w:r>
            <w:r w:rsidR="00AE7702">
              <w:rPr>
                <w:rFonts w:ascii="Times New Roman" w:hAnsi="Times New Roman" w:cs="Times New Roman"/>
                <w:b/>
                <w:sz w:val="16"/>
                <w:szCs w:val="16"/>
              </w:rPr>
              <w:t>11-21/0506r0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2436.</w:t>
            </w:r>
          </w:p>
        </w:tc>
      </w:tr>
    </w:tbl>
    <w:p w14:paraId="3918BBB6" w14:textId="77777777" w:rsidR="00E84BB9" w:rsidRDefault="00E84BB9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14DA8C68" w14:textId="18E3B8B8" w:rsidR="00A6390A" w:rsidRDefault="00A6390A" w:rsidP="00CA0E4D">
      <w:pPr>
        <w:pStyle w:val="T"/>
        <w:spacing w:after="0" w:line="240" w:lineRule="auto"/>
        <w:rPr>
          <w:b/>
          <w:i/>
        </w:rPr>
      </w:pPr>
      <w:r>
        <w:rPr>
          <w:b/>
          <w:i/>
          <w:iCs/>
          <w:highlight w:val="yellow"/>
        </w:rPr>
        <w:lastRenderedPageBreak/>
        <w:t>TGbe editor: Please note Baseline</w:t>
      </w:r>
      <w:r w:rsidR="00A31A1E">
        <w:rPr>
          <w:b/>
          <w:i/>
          <w:iCs/>
          <w:highlight w:val="yellow"/>
        </w:rPr>
        <w:t>s</w:t>
      </w:r>
      <w:r>
        <w:rPr>
          <w:b/>
          <w:i/>
          <w:iCs/>
          <w:highlight w:val="yellow"/>
        </w:rPr>
        <w:t xml:space="preserve"> </w:t>
      </w:r>
      <w:r w:rsidR="007E381D">
        <w:rPr>
          <w:b/>
          <w:i/>
          <w:iCs/>
          <w:highlight w:val="yellow"/>
        </w:rPr>
        <w:t xml:space="preserve">are </w:t>
      </w:r>
      <w:r>
        <w:rPr>
          <w:b/>
          <w:i/>
          <w:iCs/>
          <w:highlight w:val="yellow"/>
        </w:rPr>
        <w:t>REVmd D5.0, 11ax D8.0</w:t>
      </w:r>
      <w:r w:rsidR="00B52D7E">
        <w:rPr>
          <w:b/>
          <w:i/>
          <w:iCs/>
          <w:highlight w:val="yellow"/>
        </w:rPr>
        <w:t>,</w:t>
      </w:r>
      <w:r>
        <w:rPr>
          <w:b/>
          <w:i/>
          <w:iCs/>
          <w:highlight w:val="yellow"/>
        </w:rPr>
        <w:t xml:space="preserve"> </w:t>
      </w:r>
      <w:r w:rsidR="00443904">
        <w:rPr>
          <w:b/>
          <w:i/>
          <w:iCs/>
          <w:highlight w:val="yellow"/>
        </w:rPr>
        <w:t xml:space="preserve">and </w:t>
      </w:r>
      <w:r>
        <w:rPr>
          <w:b/>
          <w:i/>
          <w:iCs/>
          <w:highlight w:val="yellow"/>
        </w:rPr>
        <w:t>11be D0</w:t>
      </w:r>
      <w:r w:rsidRPr="00425C3D">
        <w:rPr>
          <w:b/>
          <w:i/>
          <w:iCs/>
          <w:highlight w:val="yellow"/>
        </w:rPr>
        <w:t>.</w:t>
      </w:r>
      <w:r w:rsidR="00D176B2" w:rsidRPr="00425C3D">
        <w:rPr>
          <w:b/>
          <w:i/>
          <w:iCs/>
          <w:highlight w:val="yellow"/>
        </w:rPr>
        <w:t>4</w:t>
      </w:r>
    </w:p>
    <w:p w14:paraId="4F45DFCF" w14:textId="77777777" w:rsidR="008E1AD8" w:rsidRDefault="008E1AD8" w:rsidP="00CA0E4D">
      <w:pPr>
        <w:pStyle w:val="T"/>
        <w:spacing w:after="0" w:line="240" w:lineRule="auto"/>
        <w:rPr>
          <w:rFonts w:ascii="Arial" w:hAnsi="Arial" w:cs="Arial"/>
          <w:b/>
          <w:bCs/>
        </w:rPr>
      </w:pPr>
    </w:p>
    <w:p w14:paraId="15B9494F" w14:textId="3502EDA5" w:rsidR="003C71D2" w:rsidRDefault="003C71D2" w:rsidP="00CE2C3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9.4.2.295b.2 Basic variant Multi-Link element</w:t>
      </w:r>
    </w:p>
    <w:p w14:paraId="226F4F3C" w14:textId="589D0214" w:rsidR="0001563D" w:rsidRDefault="0001563D" w:rsidP="00CE2C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11C9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TGbe editor: Please update </w:t>
      </w:r>
      <w:r w:rsidR="0027273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Figure 9-788e</w:t>
      </w:r>
      <w:r w:rsidR="0088066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i</w:t>
      </w:r>
      <w:r w:rsidRPr="00111C9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(</w:t>
      </w:r>
      <w:r w:rsidR="0027273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Common Info field</w:t>
      </w:r>
      <w:r w:rsidR="00D26D1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of the Basic variant Multi-Link element format</w:t>
      </w:r>
      <w:r w:rsidRPr="00111C9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)</w:t>
      </w:r>
      <w:r w:rsidR="00B547BB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and the text</w:t>
      </w:r>
      <w:r w:rsidRPr="00111C9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as shown below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p w14:paraId="51E4C1DD" w14:textId="10888CC6" w:rsidR="00120244" w:rsidRPr="00120244" w:rsidRDefault="00BB64F2" w:rsidP="00120244">
      <w:pPr>
        <w:pStyle w:val="BodyText0"/>
        <w:kinsoku w:val="0"/>
        <w:overflowPunct w:val="0"/>
        <w:spacing w:line="200" w:lineRule="exact"/>
        <w:ind w:left="10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BC13063" wp14:editId="46002AD0">
                <wp:simplePos x="0" y="0"/>
                <wp:positionH relativeFrom="column">
                  <wp:posOffset>3409315</wp:posOffset>
                </wp:positionH>
                <wp:positionV relativeFrom="paragraph">
                  <wp:posOffset>130810</wp:posOffset>
                </wp:positionV>
                <wp:extent cx="643576" cy="384175"/>
                <wp:effectExtent l="0" t="0" r="23495" b="1587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76" cy="384175"/>
                        </a:xfrm>
                        <a:prstGeom prst="rect">
                          <a:avLst/>
                        </a:prstGeom>
                        <a:noFill/>
                        <a:ln w="16001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2AFEA" w14:textId="1A4B91E4" w:rsidR="00BB64F2" w:rsidRPr="00BB64F2" w:rsidRDefault="00BB64F2" w:rsidP="00BB64F2">
                            <w:pPr>
                              <w:pStyle w:val="BodyText0"/>
                              <w:kinsoku w:val="0"/>
                              <w:overflowPunct w:val="0"/>
                              <w:spacing w:line="172" w:lineRule="exact"/>
                              <w:ind w:left="194"/>
                              <w:jc w:val="center"/>
                              <w:rPr>
                                <w:rFonts w:ascii="Arial" w:hAnsi="Arial" w:cs="Arial"/>
                                <w:strike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B64F2">
                              <w:rPr>
                                <w:rFonts w:ascii="Arial" w:hAnsi="Arial" w:cs="Arial"/>
                                <w:strike/>
                                <w:color w:val="FF0000"/>
                                <w:sz w:val="16"/>
                                <w:szCs w:val="16"/>
                              </w:rPr>
                              <w:t>TBD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C13063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left:0;text-align:left;margin-left:268.45pt;margin-top:10.3pt;width:50.7pt;height:30.2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" filled="f" strokeweight=".44447mm">
                <v:textbox inset="0,0,0,0">
                  <w:txbxContent>
                    <w:p w14:paraId="1E62AFEA" w14:textId="1A4B91E4" w:rsidR="00BB64F2" w:rsidRPr="00BB64F2" w:rsidRDefault="00BB64F2" w:rsidP="00BB64F2">
                      <w:pPr>
                        <w:pStyle w:val="BodyText0"/>
                        <w:kinsoku w:val="0"/>
                        <w:overflowPunct w:val="0"/>
                        <w:spacing w:line="172" w:lineRule="exact"/>
                        <w:ind w:left="194"/>
                        <w:jc w:val="center"/>
                        <w:rPr>
                          <w:rFonts w:ascii="Arial" w:hAnsi="Arial" w:cs="Arial"/>
                          <w:strike/>
                          <w:color w:val="FF0000"/>
                          <w:sz w:val="16"/>
                          <w:szCs w:val="16"/>
                        </w:rPr>
                      </w:pPr>
                      <w:r w:rsidRPr="00BB64F2">
                        <w:rPr>
                          <w:rFonts w:ascii="Arial" w:hAnsi="Arial" w:cs="Arial"/>
                          <w:strike/>
                          <w:color w:val="FF0000"/>
                          <w:sz w:val="16"/>
                          <w:szCs w:val="16"/>
                        </w:rPr>
                        <w:t>TBD</w:t>
                      </w:r>
                    </w:p>
                  </w:txbxContent>
                </v:textbox>
              </v:shape>
            </w:pict>
          </mc:Fallback>
        </mc:AlternateContent>
      </w:r>
      <w:r w:rsidR="0012024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3719856" wp14:editId="7D2A3DF0">
                <wp:simplePos x="0" y="0"/>
                <wp:positionH relativeFrom="column">
                  <wp:posOffset>2768152</wp:posOffset>
                </wp:positionH>
                <wp:positionV relativeFrom="paragraph">
                  <wp:posOffset>126741</wp:posOffset>
                </wp:positionV>
                <wp:extent cx="643576" cy="384175"/>
                <wp:effectExtent l="0" t="0" r="23495" b="158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76" cy="384175"/>
                        </a:xfrm>
                        <a:prstGeom prst="rect">
                          <a:avLst/>
                        </a:prstGeom>
                        <a:noFill/>
                        <a:ln w="16001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334C7F" w14:textId="77777777" w:rsidR="00120244" w:rsidRDefault="00120244" w:rsidP="00120244">
                            <w:pPr>
                              <w:pStyle w:val="BodyText0"/>
                              <w:kinsoku w:val="0"/>
                              <w:overflowPunct w:val="0"/>
                              <w:spacing w:before="103" w:line="172" w:lineRule="exact"/>
                              <w:ind w:left="11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MLD MAC</w:t>
                            </w:r>
                          </w:p>
                          <w:p w14:paraId="220A7C8E" w14:textId="77777777" w:rsidR="00120244" w:rsidRDefault="00120244" w:rsidP="00120244">
                            <w:pPr>
                              <w:pStyle w:val="BodyText0"/>
                              <w:kinsoku w:val="0"/>
                              <w:overflowPunct w:val="0"/>
                              <w:spacing w:line="172" w:lineRule="exact"/>
                              <w:ind w:left="19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19856" id="Text Box 7" o:spid="_x0000_s1027" type="#_x0000_t202" style="position:absolute;left:0;text-align:left;margin-left:217.95pt;margin-top:10pt;width:50.7pt;height:30.2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" filled="f" strokeweight=".44447mm">
                <v:textbox inset="0,0,0,0">
                  <w:txbxContent>
                    <w:p w14:paraId="43334C7F" w14:textId="77777777" w:rsidR="00120244" w:rsidRDefault="00120244" w:rsidP="00120244">
                      <w:pPr>
                        <w:pStyle w:val="BodyText0"/>
                        <w:kinsoku w:val="0"/>
                        <w:overflowPunct w:val="0"/>
                        <w:spacing w:before="103" w:line="172" w:lineRule="exact"/>
                        <w:ind w:left="11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MLD MAC</w:t>
                      </w:r>
                    </w:p>
                    <w:p w14:paraId="220A7C8E" w14:textId="77777777" w:rsidR="00120244" w:rsidRDefault="00120244" w:rsidP="00120244">
                      <w:pPr>
                        <w:pStyle w:val="BodyText0"/>
                        <w:kinsoku w:val="0"/>
                        <w:overflowPunct w:val="0"/>
                        <w:spacing w:line="172" w:lineRule="exact"/>
                        <w:ind w:left="194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</w:p>
    <w:p w14:paraId="4FEE1619" w14:textId="406C29B3" w:rsidR="00120244" w:rsidRPr="00120244" w:rsidRDefault="00120244" w:rsidP="00120244">
      <w:pPr>
        <w:pStyle w:val="BodyText0"/>
        <w:kinsoku w:val="0"/>
        <w:overflowPunct w:val="0"/>
        <w:spacing w:line="200" w:lineRule="exact"/>
        <w:ind w:left="106"/>
        <w:rPr>
          <w:sz w:val="20"/>
        </w:rPr>
      </w:pPr>
    </w:p>
    <w:p w14:paraId="7BD2A814" w14:textId="7D28F35E" w:rsidR="00120244" w:rsidRPr="00120244" w:rsidRDefault="00120244" w:rsidP="00120244">
      <w:pPr>
        <w:pStyle w:val="BodyText0"/>
        <w:kinsoku w:val="0"/>
        <w:overflowPunct w:val="0"/>
        <w:spacing w:line="200" w:lineRule="exact"/>
        <w:ind w:left="106"/>
        <w:rPr>
          <w:sz w:val="20"/>
        </w:rPr>
      </w:pPr>
    </w:p>
    <w:p w14:paraId="62AA0135" w14:textId="40A1FCAB" w:rsidR="00120244" w:rsidRPr="00120244" w:rsidRDefault="00120244" w:rsidP="00120244">
      <w:pPr>
        <w:pStyle w:val="BodyText0"/>
        <w:tabs>
          <w:tab w:val="left" w:pos="3727"/>
          <w:tab w:val="left" w:pos="4655"/>
          <w:tab w:val="left" w:pos="5700"/>
        </w:tabs>
        <w:kinsoku w:val="0"/>
        <w:overflowPunct w:val="0"/>
        <w:spacing w:line="218" w:lineRule="exact"/>
        <w:ind w:left="106"/>
        <w:rPr>
          <w:color w:val="FF0000"/>
          <w:sz w:val="20"/>
        </w:rPr>
      </w:pPr>
      <w:r w:rsidRPr="00120244">
        <w:rPr>
          <w:position w:val="4"/>
          <w:sz w:val="20"/>
        </w:rPr>
        <w:tab/>
      </w:r>
      <w:r w:rsidRPr="00120244">
        <w:rPr>
          <w:sz w:val="20"/>
        </w:rPr>
        <w:t>Octets:</w:t>
      </w:r>
      <w:r w:rsidRPr="00120244">
        <w:rPr>
          <w:sz w:val="20"/>
        </w:rPr>
        <w:tab/>
        <w:t>0</w:t>
      </w:r>
      <w:r w:rsidRPr="00120244">
        <w:rPr>
          <w:spacing w:val="-2"/>
          <w:sz w:val="20"/>
        </w:rPr>
        <w:t xml:space="preserve"> </w:t>
      </w:r>
      <w:r w:rsidRPr="00120244">
        <w:rPr>
          <w:sz w:val="20"/>
        </w:rPr>
        <w:t>or 6</w:t>
      </w:r>
      <w:r w:rsidRPr="00120244">
        <w:rPr>
          <w:sz w:val="20"/>
        </w:rPr>
        <w:tab/>
      </w:r>
      <w:bookmarkStart w:id="2" w:name="_bookmark43"/>
      <w:bookmarkEnd w:id="2"/>
      <w:r w:rsidR="00BB64F2" w:rsidRPr="00BB64F2">
        <w:rPr>
          <w:strike/>
          <w:color w:val="FF0000"/>
          <w:sz w:val="20"/>
        </w:rPr>
        <w:t>TBD</w:t>
      </w:r>
    </w:p>
    <w:p w14:paraId="41A18AC3" w14:textId="7320F0F7" w:rsidR="00120244" w:rsidRPr="007C0CF7" w:rsidRDefault="00120244" w:rsidP="00120244">
      <w:pPr>
        <w:pStyle w:val="Heading3"/>
        <w:numPr>
          <w:ilvl w:val="0"/>
          <w:numId w:val="0"/>
        </w:numPr>
        <w:tabs>
          <w:tab w:val="left" w:pos="1104"/>
        </w:tabs>
        <w:kinsoku w:val="0"/>
        <w:overflowPunct w:val="0"/>
        <w:spacing w:line="227" w:lineRule="exact"/>
        <w:ind w:left="360" w:hanging="360"/>
        <w:jc w:val="center"/>
        <w:rPr>
          <w:rFonts w:ascii="Times New Roman" w:hAnsi="Times New Roman"/>
          <w:sz w:val="20"/>
        </w:rPr>
      </w:pPr>
      <w:r w:rsidRPr="00120244">
        <w:rPr>
          <w:rFonts w:ascii="Arial" w:hAnsi="Arial" w:cs="Arial"/>
          <w:sz w:val="20"/>
        </w:rPr>
        <w:t>Figure 9-788e</w:t>
      </w:r>
      <w:r w:rsidR="00880667">
        <w:rPr>
          <w:rFonts w:ascii="Arial" w:hAnsi="Arial" w:cs="Arial"/>
          <w:sz w:val="20"/>
        </w:rPr>
        <w:t>i</w:t>
      </w:r>
      <w:r w:rsidRPr="00120244">
        <w:rPr>
          <w:rFonts w:ascii="Arial" w:hAnsi="Arial" w:cs="Arial"/>
          <w:sz w:val="20"/>
        </w:rPr>
        <w:t>—Common Info field of the Basic variant Multi-Link element</w:t>
      </w:r>
      <w:r w:rsidRPr="00120244">
        <w:rPr>
          <w:rFonts w:ascii="Arial" w:hAnsi="Arial" w:cs="Arial"/>
          <w:spacing w:val="-20"/>
          <w:sz w:val="20"/>
        </w:rPr>
        <w:t xml:space="preserve"> </w:t>
      </w:r>
      <w:r w:rsidRPr="00120244">
        <w:rPr>
          <w:rFonts w:ascii="Arial" w:hAnsi="Arial" w:cs="Arial"/>
          <w:sz w:val="20"/>
        </w:rPr>
        <w:t>format</w:t>
      </w:r>
      <w:r w:rsidR="007C0CF7">
        <w:rPr>
          <w:rFonts w:ascii="Arial" w:hAnsi="Arial" w:cs="Arial"/>
          <w:sz w:val="20"/>
        </w:rPr>
        <w:t xml:space="preserve"> </w:t>
      </w:r>
      <w:r w:rsidR="00736B02" w:rsidRPr="004D516D">
        <w:rPr>
          <w:rFonts w:ascii="Times New Roman" w:hAnsi="Times New Roman"/>
          <w:b w:val="0"/>
          <w:bCs/>
          <w:color w:val="000000"/>
          <w:sz w:val="16"/>
          <w:szCs w:val="16"/>
          <w:highlight w:val="yellow"/>
        </w:rPr>
        <w:t>[CID 2159,2161,3018]</w:t>
      </w:r>
    </w:p>
    <w:p w14:paraId="3C40279D" w14:textId="4D2C0277" w:rsidR="005B05B4" w:rsidRDefault="00395545" w:rsidP="00A76DD7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The condition for the presence of the MLD MAC Address field in the Common Info field is defined in 35.3.5.4 (Usage and rules of Basic variant Multi-link element in the context of multi-link setup) and 35.3.4.3 (Multi-link element usage rules in the context of discovery).</w:t>
      </w:r>
    </w:p>
    <w:p w14:paraId="179DF90C" w14:textId="1BB505AB" w:rsidR="00395545" w:rsidRDefault="00FB715B" w:rsidP="00CE2C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D516D">
        <w:rPr>
          <w:rFonts w:ascii="Times New Roman" w:hAnsi="Times New Roman" w:cs="Times New Roman"/>
          <w:color w:val="000000"/>
          <w:sz w:val="16"/>
          <w:szCs w:val="16"/>
          <w:highlight w:val="yellow"/>
        </w:rPr>
        <w:t>[CID 2159,2161,3018]</w:t>
      </w:r>
      <w:del w:id="3" w:author="Gaurang Naik" w:date="2021-03-02T14:34:00Z">
        <w:r w:rsidR="00395545" w:rsidDel="00A76DD7">
          <w:rPr>
            <w:rFonts w:ascii="Times New Roman" w:hAnsi="Times New Roman" w:cs="Times New Roman"/>
            <w:color w:val="000000"/>
            <w:sz w:val="20"/>
            <w:szCs w:val="20"/>
          </w:rPr>
          <w:delText xml:space="preserve">Other fields are </w:delText>
        </w:r>
        <w:r w:rsidR="00395545" w:rsidRPr="00A76DD7" w:rsidDel="00A76DD7">
          <w:rPr>
            <w:rFonts w:ascii="Times New Roman" w:hAnsi="Times New Roman" w:cs="Times New Roman"/>
            <w:color w:val="FF0000"/>
            <w:sz w:val="20"/>
            <w:szCs w:val="20"/>
          </w:rPr>
          <w:delText>TBD</w:delText>
        </w:r>
        <w:r w:rsidR="00395545" w:rsidDel="00A76DD7">
          <w:rPr>
            <w:rFonts w:ascii="Times New Roman" w:hAnsi="Times New Roman" w:cs="Times New Roman"/>
            <w:color w:val="000000"/>
            <w:sz w:val="20"/>
            <w:szCs w:val="20"/>
          </w:rPr>
          <w:delText xml:space="preserve">. </w:delText>
        </w:r>
      </w:del>
    </w:p>
    <w:p w14:paraId="3CE8FB1E" w14:textId="3AE5AF81" w:rsidR="003C71D2" w:rsidRDefault="009A2658" w:rsidP="00CE2C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11C9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TGbe editor: Please update</w:t>
      </w:r>
      <w:r w:rsidR="006F3B7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the text</w:t>
      </w:r>
      <w:r w:rsidR="005727D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/Table/figures below Figure 9-788ei (Link Info </w:t>
      </w:r>
      <w:r w:rsidR="002B5D91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field of the Basic variant Multi-Link element format)</w:t>
      </w:r>
      <w:r w:rsidRPr="00111C9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 xml:space="preserve"> </w:t>
      </w:r>
    </w:p>
    <w:p w14:paraId="7392B212" w14:textId="0336F859" w:rsidR="00FE1B49" w:rsidRDefault="00C74E68" w:rsidP="00CE2C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The Optional Subelements field contains zero or more subelements. The subelement format and ordering of subelements are defined in 9.4.3 (Subelements).</w:t>
      </w:r>
    </w:p>
    <w:p w14:paraId="763A5CB9" w14:textId="29BBC4D3" w:rsidR="00C74E68" w:rsidRPr="00C74E68" w:rsidRDefault="00C74E68" w:rsidP="00CE2C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The Subelement ID field values </w:t>
      </w:r>
      <w:r w:rsidR="00FC3F5E">
        <w:rPr>
          <w:rFonts w:ascii="Times New Roman" w:hAnsi="Times New Roman" w:cs="Times New Roman"/>
          <w:color w:val="000000"/>
          <w:sz w:val="20"/>
          <w:szCs w:val="20"/>
        </w:rPr>
        <w:t>for the defined subelements are shown in Table 9-322an</w:t>
      </w:r>
      <w:r w:rsidR="00582200">
        <w:rPr>
          <w:rFonts w:ascii="Times New Roman" w:hAnsi="Times New Roman" w:cs="Times New Roman"/>
          <w:color w:val="000000"/>
          <w:sz w:val="20"/>
          <w:szCs w:val="20"/>
        </w:rPr>
        <w:t xml:space="preserve"> (Optional subelement IDs for Basic variant Multi-Link element)</w:t>
      </w:r>
      <w:r w:rsidR="002746F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29A993F1" w14:textId="66A369BC" w:rsidR="00AF7C93" w:rsidRPr="00EF0FB9" w:rsidRDefault="00AF7C93" w:rsidP="00AF7C93">
      <w:pPr>
        <w:pStyle w:val="Heading3"/>
        <w:numPr>
          <w:ilvl w:val="0"/>
          <w:numId w:val="0"/>
        </w:numPr>
        <w:tabs>
          <w:tab w:val="left" w:pos="1330"/>
        </w:tabs>
        <w:kinsoku w:val="0"/>
        <w:overflowPunct w:val="0"/>
        <w:spacing w:line="315" w:lineRule="exact"/>
        <w:ind w:left="360" w:hanging="360"/>
        <w:jc w:val="center"/>
        <w:rPr>
          <w:rFonts w:ascii="Arial" w:hAnsi="Arial" w:cs="Arial"/>
          <w:sz w:val="20"/>
        </w:rPr>
      </w:pPr>
      <w:r w:rsidRPr="00EF0FB9">
        <w:rPr>
          <w:rFonts w:ascii="Arial" w:hAnsi="Arial" w:cs="Arial"/>
          <w:sz w:val="20"/>
        </w:rPr>
        <w:t>Table 9-322an—Optional subelement IDs for Basic variant Multi-Link</w:t>
      </w:r>
      <w:r w:rsidRPr="00EF0FB9">
        <w:rPr>
          <w:rFonts w:ascii="Arial" w:hAnsi="Arial" w:cs="Arial"/>
          <w:spacing w:val="-15"/>
          <w:sz w:val="20"/>
        </w:rPr>
        <w:t xml:space="preserve"> </w:t>
      </w:r>
      <w:r w:rsidRPr="00EF0FB9">
        <w:rPr>
          <w:rFonts w:ascii="Arial" w:hAnsi="Arial" w:cs="Arial"/>
          <w:sz w:val="20"/>
        </w:rPr>
        <w:t>element</w:t>
      </w:r>
    </w:p>
    <w:p w14:paraId="699D4E94" w14:textId="2672788E" w:rsidR="00AF7C93" w:rsidRDefault="00AF7C93" w:rsidP="00AF7C93">
      <w:pPr>
        <w:pStyle w:val="BodyText0"/>
        <w:kinsoku w:val="0"/>
        <w:overflowPunct w:val="0"/>
        <w:spacing w:before="84" w:line="203" w:lineRule="exact"/>
        <w:ind w:left="10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F23E3E2" wp14:editId="75969D76">
                <wp:simplePos x="0" y="0"/>
                <wp:positionH relativeFrom="page">
                  <wp:posOffset>2018581</wp:posOffset>
                </wp:positionH>
                <wp:positionV relativeFrom="paragraph">
                  <wp:posOffset>159205</wp:posOffset>
                </wp:positionV>
                <wp:extent cx="3976777" cy="1115060"/>
                <wp:effectExtent l="0" t="0" r="5080" b="88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777" cy="111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823"/>
                              <w:gridCol w:w="2467"/>
                              <w:gridCol w:w="1890"/>
                            </w:tblGrid>
                            <w:tr w:rsidR="00AF7C93" w14:paraId="5A5956B9" w14:textId="77777777" w:rsidTr="004D1EEC">
                              <w:trPr>
                                <w:trHeight w:val="380"/>
                              </w:trPr>
                              <w:tc>
                                <w:tcPr>
                                  <w:tcW w:w="182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EEA5DB3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/>
                                    <w:ind w:left="315" w:right="305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Subelement ID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019549A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/>
                                    <w:ind w:left="873" w:right="84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6CF50BF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/>
                                    <w:ind w:left="339" w:right="300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Extensible</w:t>
                                  </w:r>
                                </w:p>
                              </w:tc>
                            </w:tr>
                            <w:tr w:rsidR="00AF7C93" w14:paraId="2A6CA659" w14:textId="77777777" w:rsidTr="004D1EEC">
                              <w:trPr>
                                <w:trHeight w:val="311"/>
                              </w:trPr>
                              <w:tc>
                                <w:tcPr>
                                  <w:tcW w:w="182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060DEE9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ind w:left="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54531C" w14:textId="6C57F334" w:rsidR="00AF7C93" w:rsidRPr="004D1EEC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ind w:left="13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del w:id="4" w:author="Gaurang Naik" w:date="2021-02-17T16:27:00Z">
                                    <w:r w:rsidDel="000B47D6">
                                      <w:rPr>
                                        <w:sz w:val="18"/>
                                        <w:szCs w:val="18"/>
                                      </w:rPr>
                                      <w:delText>Pre</w:delText>
                                    </w:r>
                                  </w:del>
                                  <w:ins w:id="5" w:author="Gaurang Naik" w:date="2021-02-17T16:27:00Z">
                                    <w:r w:rsidR="000B47D6">
                                      <w:rPr>
                                        <w:sz w:val="18"/>
                                        <w:szCs w:val="18"/>
                                      </w:rPr>
                                      <w:t>Per</w:t>
                                    </w:r>
                                  </w:ins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-STA Profile</w:t>
                                  </w:r>
                                  <w:r w:rsidR="004D1EEC" w:rsidRPr="004D1EEC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</w:t>
                                  </w:r>
                                  <w:r w:rsidR="004D1EEC" w:rsidRPr="004D1EEC">
                                    <w:rPr>
                                      <w:sz w:val="16"/>
                                      <w:szCs w:val="16"/>
                                      <w:highlight w:val="yellow"/>
                                      <w:u w:val="none"/>
                                    </w:rPr>
                                    <w:t>[CID 3019]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31051112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ind w:left="339" w:right="30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Yes</w:t>
                                  </w:r>
                                </w:p>
                              </w:tc>
                            </w:tr>
                            <w:tr w:rsidR="00AF7C93" w14:paraId="62B7FE2A" w14:textId="77777777" w:rsidTr="004D1EEC">
                              <w:trPr>
                                <w:trHeight w:val="325"/>
                              </w:trPr>
                              <w:tc>
                                <w:tcPr>
                                  <w:tcW w:w="182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3670C3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315" w:right="30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1–220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90A6CE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13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C5C0EFE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AF7C93" w14:paraId="5E6231C7" w14:textId="77777777" w:rsidTr="004D1EEC">
                              <w:trPr>
                                <w:trHeight w:val="325"/>
                              </w:trPr>
                              <w:tc>
                                <w:tcPr>
                                  <w:tcW w:w="182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9E6D92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315" w:right="30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3DE4B7D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13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Vendor Specific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202BEE6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340" w:right="30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Vendor defined</w:t>
                                  </w:r>
                                </w:p>
                              </w:tc>
                            </w:tr>
                            <w:tr w:rsidR="00AF7C93" w14:paraId="5783D7DD" w14:textId="77777777" w:rsidTr="004D1EEC">
                              <w:trPr>
                                <w:trHeight w:val="313"/>
                              </w:trPr>
                              <w:tc>
                                <w:tcPr>
                                  <w:tcW w:w="182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81C9048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315" w:right="30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222–255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AD8170F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9"/>
                                    <w:ind w:left="13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Reserved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EF992DC" w14:textId="77777777" w:rsidR="00AF7C93" w:rsidRDefault="00AF7C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FD203C" w14:textId="77777777" w:rsidR="00AF7C93" w:rsidRDefault="00AF7C93" w:rsidP="00AF7C93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3E3E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158.95pt;margin-top:12.55pt;width:313.15pt;height:87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823"/>
                        <w:gridCol w:w="2467"/>
                        <w:gridCol w:w="1890"/>
                      </w:tblGrid>
                      <w:tr w:rsidR="00AF7C93" w14:paraId="5A5956B9" w14:textId="77777777" w:rsidTr="004D1EEC">
                        <w:trPr>
                          <w:trHeight w:val="380"/>
                        </w:trPr>
                        <w:tc>
                          <w:tcPr>
                            <w:tcW w:w="182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EEA5DB3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76"/>
                              <w:ind w:left="315" w:right="305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Subelement ID</w:t>
                            </w:r>
                          </w:p>
                        </w:tc>
                        <w:tc>
                          <w:tcPr>
                            <w:tcW w:w="2467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019549A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76"/>
                              <w:ind w:left="873" w:right="84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6CF50BF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76"/>
                              <w:ind w:left="339" w:right="30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Extensible</w:t>
                            </w:r>
                          </w:p>
                        </w:tc>
                      </w:tr>
                      <w:tr w:rsidR="00AF7C93" w14:paraId="2A6CA659" w14:textId="77777777" w:rsidTr="004D1EEC">
                        <w:trPr>
                          <w:trHeight w:val="311"/>
                        </w:trPr>
                        <w:tc>
                          <w:tcPr>
                            <w:tcW w:w="182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060DEE9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ind w:left="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67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54531C" w14:textId="6C57F334" w:rsidR="00AF7C93" w:rsidRPr="004D1EEC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ind w:left="13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del w:id="6" w:author="Gaurang Naik" w:date="2021-02-17T16:27:00Z">
                              <w:r w:rsidDel="000B47D6">
                                <w:rPr>
                                  <w:sz w:val="18"/>
                                  <w:szCs w:val="18"/>
                                </w:rPr>
                                <w:delText>Pre</w:delText>
                              </w:r>
                            </w:del>
                            <w:ins w:id="7" w:author="Gaurang Naik" w:date="2021-02-17T16:27:00Z">
                              <w:r w:rsidR="000B47D6">
                                <w:rPr>
                                  <w:sz w:val="18"/>
                                  <w:szCs w:val="18"/>
                                </w:rPr>
                                <w:t>Per</w:t>
                              </w:r>
                            </w:ins>
                            <w:r>
                              <w:rPr>
                                <w:sz w:val="18"/>
                                <w:szCs w:val="18"/>
                              </w:rPr>
                              <w:t>-STA Profile</w:t>
                            </w:r>
                            <w:r w:rsidR="004D1EEC" w:rsidRPr="004D1EEC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</w:t>
                            </w:r>
                            <w:r w:rsidR="004D1EEC" w:rsidRPr="004D1EEC">
                              <w:rPr>
                                <w:sz w:val="16"/>
                                <w:szCs w:val="16"/>
                                <w:highlight w:val="yellow"/>
                                <w:u w:val="none"/>
                              </w:rPr>
                              <w:t>[CID 3019]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31051112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ind w:left="339" w:right="30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Yes</w:t>
                            </w:r>
                          </w:p>
                        </w:tc>
                      </w:tr>
                      <w:tr w:rsidR="00AF7C93" w14:paraId="62B7FE2A" w14:textId="77777777" w:rsidTr="004D1EEC">
                        <w:trPr>
                          <w:trHeight w:val="325"/>
                        </w:trPr>
                        <w:tc>
                          <w:tcPr>
                            <w:tcW w:w="182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3670C3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315" w:right="30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1–220</w:t>
                            </w:r>
                          </w:p>
                        </w:tc>
                        <w:tc>
                          <w:tcPr>
                            <w:tcW w:w="24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90A6CE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13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C5C0EFE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AF7C93" w14:paraId="5E6231C7" w14:textId="77777777" w:rsidTr="004D1EEC">
                        <w:trPr>
                          <w:trHeight w:val="325"/>
                        </w:trPr>
                        <w:tc>
                          <w:tcPr>
                            <w:tcW w:w="182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9E6D92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315" w:right="30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24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3DE4B7D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13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Vendor Specific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202BEE6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340" w:right="30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Vendor defined</w:t>
                            </w:r>
                          </w:p>
                        </w:tc>
                      </w:tr>
                      <w:tr w:rsidR="00AF7C93" w14:paraId="5783D7DD" w14:textId="77777777" w:rsidTr="004D1EEC">
                        <w:trPr>
                          <w:trHeight w:val="313"/>
                        </w:trPr>
                        <w:tc>
                          <w:tcPr>
                            <w:tcW w:w="182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81C9048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315" w:right="30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222–255</w:t>
                            </w:r>
                          </w:p>
                        </w:tc>
                        <w:tc>
                          <w:tcPr>
                            <w:tcW w:w="2467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AD8170F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spacing w:before="49"/>
                              <w:ind w:left="13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Reserved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EF992DC" w14:textId="77777777" w:rsidR="00AF7C93" w:rsidRDefault="00AF7C93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7FD203C" w14:textId="77777777" w:rsidR="00AF7C93" w:rsidRDefault="00AF7C93" w:rsidP="00AF7C93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A63675" w14:textId="734668BC" w:rsidR="00AF7C93" w:rsidRDefault="00AF7C93" w:rsidP="000C739B">
      <w:pPr>
        <w:pStyle w:val="BodyText0"/>
        <w:kinsoku w:val="0"/>
        <w:overflowPunct w:val="0"/>
        <w:spacing w:line="200" w:lineRule="exact"/>
        <w:rPr>
          <w:sz w:val="18"/>
          <w:szCs w:val="18"/>
        </w:rPr>
      </w:pPr>
    </w:p>
    <w:p w14:paraId="4020446F" w14:textId="77777777" w:rsidR="007A3A95" w:rsidRDefault="007A3A95" w:rsidP="000C739B">
      <w:pPr>
        <w:pStyle w:val="BodyText0"/>
        <w:kinsoku w:val="0"/>
        <w:overflowPunct w:val="0"/>
        <w:spacing w:line="200" w:lineRule="exact"/>
        <w:rPr>
          <w:ins w:id="8" w:author="Gaurang Naik" w:date="2021-03-03T16:26:00Z"/>
          <w:b/>
          <w:bCs/>
          <w:i/>
          <w:iCs/>
          <w:color w:val="000000"/>
          <w:sz w:val="20"/>
          <w:highlight w:val="yellow"/>
        </w:rPr>
      </w:pPr>
    </w:p>
    <w:p w14:paraId="3BBD9850" w14:textId="77777777" w:rsidR="007A3A95" w:rsidRDefault="007A3A95" w:rsidP="000C739B">
      <w:pPr>
        <w:pStyle w:val="BodyText0"/>
        <w:kinsoku w:val="0"/>
        <w:overflowPunct w:val="0"/>
        <w:spacing w:line="200" w:lineRule="exact"/>
        <w:rPr>
          <w:ins w:id="9" w:author="Gaurang Naik" w:date="2021-03-03T16:26:00Z"/>
          <w:b/>
          <w:bCs/>
          <w:i/>
          <w:iCs/>
          <w:color w:val="000000"/>
          <w:sz w:val="20"/>
          <w:highlight w:val="yellow"/>
        </w:rPr>
      </w:pPr>
    </w:p>
    <w:p w14:paraId="68D76A93" w14:textId="77777777" w:rsidR="007A3A95" w:rsidRDefault="007A3A95" w:rsidP="000C739B">
      <w:pPr>
        <w:pStyle w:val="BodyText0"/>
        <w:kinsoku w:val="0"/>
        <w:overflowPunct w:val="0"/>
        <w:spacing w:line="200" w:lineRule="exact"/>
        <w:rPr>
          <w:ins w:id="10" w:author="Gaurang Naik" w:date="2021-03-03T16:26:00Z"/>
          <w:b/>
          <w:bCs/>
          <w:i/>
          <w:iCs/>
          <w:color w:val="000000"/>
          <w:sz w:val="20"/>
          <w:highlight w:val="yellow"/>
        </w:rPr>
      </w:pPr>
    </w:p>
    <w:p w14:paraId="18A26420" w14:textId="77777777" w:rsidR="007A3A95" w:rsidRDefault="007A3A95" w:rsidP="000C739B">
      <w:pPr>
        <w:pStyle w:val="BodyText0"/>
        <w:kinsoku w:val="0"/>
        <w:overflowPunct w:val="0"/>
        <w:spacing w:line="200" w:lineRule="exact"/>
        <w:rPr>
          <w:ins w:id="11" w:author="Gaurang Naik" w:date="2021-03-03T16:26:00Z"/>
          <w:b/>
          <w:bCs/>
          <w:i/>
          <w:iCs/>
          <w:color w:val="000000"/>
          <w:sz w:val="20"/>
          <w:highlight w:val="yellow"/>
        </w:rPr>
      </w:pPr>
    </w:p>
    <w:p w14:paraId="5FF3A59E" w14:textId="77777777" w:rsidR="007A3A95" w:rsidRDefault="007A3A95" w:rsidP="000C739B">
      <w:pPr>
        <w:pStyle w:val="BodyText0"/>
        <w:kinsoku w:val="0"/>
        <w:overflowPunct w:val="0"/>
        <w:spacing w:line="200" w:lineRule="exact"/>
        <w:rPr>
          <w:ins w:id="12" w:author="Gaurang Naik" w:date="2021-03-03T16:26:00Z"/>
          <w:b/>
          <w:bCs/>
          <w:i/>
          <w:iCs/>
          <w:color w:val="000000"/>
          <w:sz w:val="20"/>
          <w:highlight w:val="yellow"/>
        </w:rPr>
      </w:pPr>
    </w:p>
    <w:p w14:paraId="4CE2F2D7" w14:textId="487D1DA5" w:rsidR="006218D5" w:rsidRDefault="00F267B4" w:rsidP="009F7FE3">
      <w:pPr>
        <w:pStyle w:val="BodyText0"/>
        <w:tabs>
          <w:tab w:val="left" w:pos="659"/>
        </w:tabs>
        <w:kinsoku w:val="0"/>
        <w:overflowPunct w:val="0"/>
        <w:spacing w:line="217" w:lineRule="exact"/>
        <w:jc w:val="both"/>
        <w:rPr>
          <w:sz w:val="20"/>
          <w:szCs w:val="18"/>
        </w:rPr>
      </w:pPr>
      <w:r w:rsidRPr="005045D1">
        <w:rPr>
          <w:sz w:val="16"/>
          <w:szCs w:val="14"/>
          <w:highlight w:val="yellow"/>
        </w:rPr>
        <w:t>[CID 2587]</w:t>
      </w:r>
      <w:ins w:id="13" w:author="Gaurang Naik" w:date="2021-03-16T11:19:00Z">
        <w:r w:rsidR="00C65B50">
          <w:rPr>
            <w:sz w:val="20"/>
            <w:szCs w:val="18"/>
          </w:rPr>
          <w:t>The Optional Subelement</w:t>
        </w:r>
      </w:ins>
      <w:ins w:id="14" w:author="Gaurang Naik" w:date="2021-03-16T11:20:00Z">
        <w:r w:rsidR="00DA132F">
          <w:rPr>
            <w:sz w:val="20"/>
            <w:szCs w:val="18"/>
          </w:rPr>
          <w:t xml:space="preserve">s </w:t>
        </w:r>
      </w:ins>
      <w:ins w:id="15" w:author="Gaurang Naik" w:date="2021-03-16T12:50:00Z">
        <w:r w:rsidR="002339C3">
          <w:rPr>
            <w:sz w:val="20"/>
            <w:szCs w:val="18"/>
          </w:rPr>
          <w:t xml:space="preserve">field </w:t>
        </w:r>
      </w:ins>
      <w:ins w:id="16" w:author="Gaurang Naik" w:date="2021-03-16T11:20:00Z">
        <w:r w:rsidR="00BF0C24">
          <w:rPr>
            <w:sz w:val="20"/>
            <w:szCs w:val="18"/>
          </w:rPr>
          <w:t xml:space="preserve">can </w:t>
        </w:r>
      </w:ins>
      <w:ins w:id="17" w:author="Gaurang Naik" w:date="2021-03-16T12:50:00Z">
        <w:r w:rsidR="002339C3">
          <w:rPr>
            <w:sz w:val="20"/>
            <w:szCs w:val="18"/>
          </w:rPr>
          <w:t>carry zero</w:t>
        </w:r>
      </w:ins>
      <w:ins w:id="18" w:author="Gaurang Naik" w:date="2021-03-16T11:20:00Z">
        <w:r w:rsidR="00BF0C24">
          <w:rPr>
            <w:sz w:val="20"/>
            <w:szCs w:val="18"/>
          </w:rPr>
          <w:t xml:space="preserve"> or more Per-STA Profile subelements</w:t>
        </w:r>
        <w:r w:rsidR="008F7F90">
          <w:rPr>
            <w:sz w:val="20"/>
            <w:szCs w:val="18"/>
          </w:rPr>
          <w:t>.</w:t>
        </w:r>
      </w:ins>
      <w:r w:rsidR="008F7F90">
        <w:rPr>
          <w:sz w:val="20"/>
          <w:szCs w:val="18"/>
        </w:rPr>
        <w:t xml:space="preserve"> </w:t>
      </w:r>
    </w:p>
    <w:p w14:paraId="5E2EB848" w14:textId="3D344054" w:rsidR="00253464" w:rsidRPr="00253464" w:rsidRDefault="00790669" w:rsidP="009F7FE3">
      <w:pPr>
        <w:pStyle w:val="BodyText0"/>
        <w:tabs>
          <w:tab w:val="left" w:pos="659"/>
        </w:tabs>
        <w:kinsoku w:val="0"/>
        <w:overflowPunct w:val="0"/>
        <w:spacing w:line="217" w:lineRule="exact"/>
        <w:jc w:val="both"/>
        <w:rPr>
          <w:ins w:id="19" w:author="Gaurang Naik" w:date="2021-03-12T20:09:00Z"/>
          <w:sz w:val="20"/>
          <w:szCs w:val="18"/>
        </w:rPr>
      </w:pPr>
      <w:r w:rsidRPr="003E3939">
        <w:rPr>
          <w:sz w:val="20"/>
          <w:szCs w:val="18"/>
        </w:rPr>
        <w:t xml:space="preserve">Each Per-STA Profile subelement starts with Per-STA Control field followed by a variable number of fields and elements as defined in 35.3.2 (Container for multi-link information). </w:t>
      </w:r>
    </w:p>
    <w:p w14:paraId="306E4436" w14:textId="714FA6CE" w:rsidR="00F42676" w:rsidRDefault="00790669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  <w:r w:rsidRPr="0084664B">
        <w:rPr>
          <w:sz w:val="20"/>
          <w:szCs w:val="18"/>
        </w:rPr>
        <w:t>T</w:t>
      </w:r>
      <w:r w:rsidR="00F42676" w:rsidRPr="0084664B">
        <w:rPr>
          <w:sz w:val="20"/>
          <w:szCs w:val="18"/>
        </w:rPr>
        <w:t xml:space="preserve">he format of the Per-STA Control field is defined in </w:t>
      </w:r>
      <w:hyperlink w:anchor="bookmark46" w:history="1">
        <w:r w:rsidR="00F42676" w:rsidRPr="0084664B">
          <w:rPr>
            <w:sz w:val="20"/>
            <w:szCs w:val="18"/>
          </w:rPr>
          <w:t>Figure 9-788e</w:t>
        </w:r>
        <w:r w:rsidR="00D913A5">
          <w:rPr>
            <w:sz w:val="20"/>
            <w:szCs w:val="18"/>
          </w:rPr>
          <w:t>k</w:t>
        </w:r>
        <w:r w:rsidR="00F42676" w:rsidRPr="0084664B">
          <w:rPr>
            <w:sz w:val="20"/>
            <w:szCs w:val="18"/>
          </w:rPr>
          <w:t xml:space="preserve"> (Per-STA Control field</w:t>
        </w:r>
        <w:r w:rsidR="00F42676" w:rsidRPr="0084664B">
          <w:rPr>
            <w:spacing w:val="-15"/>
            <w:sz w:val="20"/>
            <w:szCs w:val="18"/>
          </w:rPr>
          <w:t xml:space="preserve"> </w:t>
        </w:r>
        <w:r w:rsidR="00F42676" w:rsidRPr="0084664B">
          <w:rPr>
            <w:sz w:val="20"/>
            <w:szCs w:val="18"/>
          </w:rPr>
          <w:t>format)</w:t>
        </w:r>
      </w:hyperlink>
      <w:r w:rsidR="00F42676" w:rsidRPr="0084664B">
        <w:rPr>
          <w:sz w:val="20"/>
          <w:szCs w:val="18"/>
        </w:rPr>
        <w:t>.</w:t>
      </w:r>
    </w:p>
    <w:p w14:paraId="00146D64" w14:textId="77777777" w:rsidR="00AD3B05" w:rsidRDefault="00AD3B05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</w:p>
    <w:p w14:paraId="06D6A29A" w14:textId="77777777" w:rsidR="00AD3B05" w:rsidRDefault="00AD3B05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</w:p>
    <w:p w14:paraId="772D5044" w14:textId="77777777" w:rsidR="00AD3B05" w:rsidRDefault="00AD3B05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</w:p>
    <w:p w14:paraId="1BC445FF" w14:textId="77777777" w:rsidR="00AD3B05" w:rsidRDefault="00AD3B05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</w:p>
    <w:p w14:paraId="397A032A" w14:textId="77777777" w:rsidR="00AD3B05" w:rsidRDefault="00AD3B05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</w:p>
    <w:p w14:paraId="2C9A9B0F" w14:textId="77777777" w:rsidR="00AD3B05" w:rsidRPr="0084664B" w:rsidRDefault="00AD3B05" w:rsidP="002F0324">
      <w:pPr>
        <w:pStyle w:val="BodyText0"/>
        <w:tabs>
          <w:tab w:val="left" w:pos="659"/>
        </w:tabs>
        <w:kinsoku w:val="0"/>
        <w:overflowPunct w:val="0"/>
        <w:spacing w:line="217" w:lineRule="exact"/>
        <w:rPr>
          <w:sz w:val="20"/>
          <w:szCs w:val="18"/>
        </w:rPr>
      </w:pPr>
    </w:p>
    <w:p w14:paraId="202667DE" w14:textId="12278F95" w:rsidR="00F42676" w:rsidRDefault="00F42676" w:rsidP="00F426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128B71BE" wp14:editId="12BC004D">
                <wp:simplePos x="0" y="0"/>
                <wp:positionH relativeFrom="page">
                  <wp:posOffset>2555875</wp:posOffset>
                </wp:positionH>
                <wp:positionV relativeFrom="paragraph">
                  <wp:posOffset>14605</wp:posOffset>
                </wp:positionV>
                <wp:extent cx="2906395" cy="748030"/>
                <wp:effectExtent l="3175" t="635" r="0" b="381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639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84"/>
                              <w:gridCol w:w="450"/>
                              <w:gridCol w:w="318"/>
                              <w:gridCol w:w="491"/>
                              <w:gridCol w:w="1260"/>
                              <w:gridCol w:w="1260"/>
                            </w:tblGrid>
                            <w:tr w:rsidR="00F42676" w14:paraId="3912D7F1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784" w:type="dxa"/>
                                  <w:vMerge w:val="restart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9751C8" w14:textId="77777777" w:rsidR="00F42676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6A290B45" w14:textId="77777777" w:rsidR="00F42676" w:rsidRPr="00C33B5C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8" w:lineRule="exact"/>
                                    <w:ind w:left="119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B0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43A236F3" w14:textId="77777777" w:rsidR="00F42676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4122DCCC" w14:textId="77777777" w:rsidR="00F42676" w:rsidRPr="00C33B5C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8" w:lineRule="exact"/>
                                    <w:ind w:left="9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B3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717D53C0" w14:textId="77777777" w:rsidR="00F42676" w:rsidRPr="00C33B5C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8" w:lineRule="exact"/>
                                    <w:ind w:left="532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B4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7002DE30" w14:textId="55840141" w:rsidR="00F42676" w:rsidRPr="00C33B5C" w:rsidRDefault="00F42676" w:rsidP="00BC069F">
                                  <w:pPr>
                                    <w:pStyle w:val="TableParagraph"/>
                                    <w:tabs>
                                      <w:tab w:val="left" w:pos="619"/>
                                    </w:tabs>
                                    <w:kinsoku w:val="0"/>
                                    <w:overflowPunct w:val="0"/>
                                    <w:spacing w:line="178" w:lineRule="exact"/>
                                    <w:ind w:left="0" w:right="77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B5</w:t>
                                  </w:r>
                                  <w:r w:rsidR="00BC069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 </w:t>
                                  </w:r>
                                  <w:del w:id="20" w:author="Gaurang Naik" w:date="2021-03-03T14:41:00Z">
                                    <w:r w:rsidRPr="00C33B5C" w:rsidDel="002F4D07">
                                      <w:rPr>
                                        <w:rFonts w:ascii="Arial" w:hAnsi="Arial" w:cs="Arial"/>
                                        <w:color w:val="FF0000"/>
                                        <w:sz w:val="16"/>
                                        <w:szCs w:val="16"/>
                                        <w:u w:val="none"/>
                                      </w:rPr>
                                      <w:delText>TBD</w:delText>
                                    </w:r>
                                  </w:del>
                                  <w:ins w:id="21" w:author="Gaurang Naik" w:date="2021-03-03T14:41:00Z">
                                    <w:r w:rsidR="002F4D07">
                                      <w:rPr>
                                        <w:rFonts w:ascii="Arial" w:hAnsi="Arial" w:cs="Arial"/>
                                        <w:color w:val="FF0000"/>
                                        <w:sz w:val="16"/>
                                        <w:szCs w:val="16"/>
                                        <w:u w:val="none"/>
                                      </w:rPr>
                                      <w:t>B</w:t>
                                    </w:r>
                                    <w:r w:rsidR="00BC069F">
                                      <w:rPr>
                                        <w:rFonts w:ascii="Arial" w:hAnsi="Arial" w:cs="Arial"/>
                                        <w:color w:val="FF0000"/>
                                        <w:sz w:val="16"/>
                                        <w:szCs w:val="16"/>
                                        <w:u w:val="none"/>
                                      </w:rPr>
                                      <w:t>15</w:t>
                                    </w:r>
                                  </w:ins>
                                </w:p>
                              </w:tc>
                            </w:tr>
                            <w:tr w:rsidR="00F42676" w14:paraId="6735F752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784" w:type="dxa"/>
                                  <w:vMerge/>
                                  <w:tcBorders>
                                    <w:top w:val="nil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2F2FFCF" w14:textId="77777777" w:rsidR="00F42676" w:rsidRDefault="00F4267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5F4C7812" w14:textId="77777777" w:rsidR="00F42676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13A73C82" w14:textId="30E776D2" w:rsidR="00F42676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-58"/>
                                    <w:jc w:val="right"/>
                                    <w:rPr>
                                      <w:rFonts w:ascii="Arial" w:hAnsi="Arial" w:cs="Arial"/>
                                      <w:w w:val="95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9" w:type="dxa"/>
                                  <w:gridSpan w:val="2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7DBEAD3" w14:textId="5888776B" w:rsidR="00F42676" w:rsidRPr="009E5FD8" w:rsidRDefault="00DF1E3A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9E5FD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Link </w:t>
                                  </w:r>
                                  <w:r w:rsidR="00F42676" w:rsidRPr="009E5FD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ID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ACC9AC8" w14:textId="77777777" w:rsidR="00F42676" w:rsidRPr="009E5FD8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0" w:line="208" w:lineRule="auto"/>
                                    <w:ind w:left="388" w:hanging="116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9E5FD8">
                                    <w:rPr>
                                      <w:rFonts w:ascii="Arial" w:hAnsi="Arial" w:cs="Arial"/>
                                      <w:w w:val="95"/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Complete </w:t>
                                  </w:r>
                                  <w:r w:rsidRPr="009E5FD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Profile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165AEDB5" w14:textId="77777777" w:rsidR="00F42676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395E06C1" w14:textId="77777777" w:rsidR="00F42676" w:rsidRPr="009E5FD8" w:rsidRDefault="00F426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52" w:right="252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9E5FD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F42676" w14:paraId="3766E1F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784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C5E037F" w14:textId="77777777" w:rsidR="00F42676" w:rsidRPr="00C33B5C" w:rsidRDefault="00F42676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64" w:lineRule="exact"/>
                                    <w:ind w:left="50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none"/>
                                    </w:rPr>
                                    <w:t>Bits: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B8D888" w14:textId="77777777" w:rsidR="00F42676" w:rsidRDefault="00F42676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8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757B87E" w14:textId="77777777" w:rsidR="00F42676" w:rsidRPr="00C33B5C" w:rsidRDefault="00F42676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64" w:lineRule="exact"/>
                                    <w:ind w:left="0"/>
                                    <w:jc w:val="center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  <w:u w:val="none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B4D8082" w14:textId="77777777" w:rsidR="00F42676" w:rsidRDefault="00F42676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747C0B0" w14:textId="77777777" w:rsidR="00F42676" w:rsidRPr="00C33B5C" w:rsidRDefault="00F42676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64" w:lineRule="exact"/>
                                    <w:ind w:left="0"/>
                                    <w:jc w:val="center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33B5C"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  <w:u w:val="none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6B7E206" w14:textId="3E54704E" w:rsidR="00F42676" w:rsidRPr="00C33B5C" w:rsidRDefault="00F42676" w:rsidP="00C33B5C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64" w:lineRule="exact"/>
                                    <w:ind w:left="0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del w:id="22" w:author="Gaurang Naik" w:date="2021-03-03T14:41:00Z">
                                    <w:r w:rsidRPr="00C33B5C" w:rsidDel="00690A20">
                                      <w:rPr>
                                        <w:rFonts w:ascii="Arial" w:hAnsi="Arial" w:cs="Arial"/>
                                        <w:color w:val="FF0000"/>
                                        <w:sz w:val="16"/>
                                        <w:szCs w:val="16"/>
                                        <w:u w:val="none"/>
                                      </w:rPr>
                                      <w:delText>TBD</w:delText>
                                    </w:r>
                                  </w:del>
                                  <w:ins w:id="23" w:author="Gaurang Naik" w:date="2021-03-03T14:41:00Z">
                                    <w:r w:rsidR="00690A20" w:rsidRPr="00690A20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  <w:u w:val="none"/>
                                      </w:rPr>
                                      <w:t>11</w:t>
                                    </w:r>
                                  </w:ins>
                                </w:p>
                              </w:tc>
                            </w:tr>
                          </w:tbl>
                          <w:p w14:paraId="00F775C9" w14:textId="77777777" w:rsidR="00F42676" w:rsidRDefault="00F42676" w:rsidP="00F42676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B71BE" id="Text Box 56" o:spid="_x0000_s1029" type="#_x0000_t202" style="position:absolute;left:0;text-align:left;margin-left:201.25pt;margin-top:1.15pt;width:228.85pt;height:58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84"/>
                        <w:gridCol w:w="450"/>
                        <w:gridCol w:w="318"/>
                        <w:gridCol w:w="491"/>
                        <w:gridCol w:w="1260"/>
                        <w:gridCol w:w="1260"/>
                      </w:tblGrid>
                      <w:tr w:rsidR="00F42676" w14:paraId="3912D7F1" w14:textId="77777777">
                        <w:trPr>
                          <w:trHeight w:val="283"/>
                        </w:trPr>
                        <w:tc>
                          <w:tcPr>
                            <w:tcW w:w="784" w:type="dxa"/>
                            <w:vMerge w:val="restart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9751C8" w14:textId="77777777" w:rsidR="00F42676" w:rsidRDefault="00F42676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6A290B45" w14:textId="77777777" w:rsidR="00F42676" w:rsidRPr="00C33B5C" w:rsidRDefault="00F42676">
                            <w:pPr>
                              <w:pStyle w:val="TableParagraph"/>
                              <w:kinsoku w:val="0"/>
                              <w:overflowPunct w:val="0"/>
                              <w:spacing w:line="178" w:lineRule="exact"/>
                              <w:ind w:left="119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B0</w:t>
                            </w:r>
                          </w:p>
                        </w:tc>
                        <w:tc>
                          <w:tcPr>
                            <w:tcW w:w="318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43A236F3" w14:textId="77777777" w:rsidR="00F42676" w:rsidRDefault="00F42676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4122DCCC" w14:textId="77777777" w:rsidR="00F42676" w:rsidRPr="00C33B5C" w:rsidRDefault="00F42676">
                            <w:pPr>
                              <w:pStyle w:val="TableParagraph"/>
                              <w:kinsoku w:val="0"/>
                              <w:overflowPunct w:val="0"/>
                              <w:spacing w:line="178" w:lineRule="exact"/>
                              <w:ind w:left="95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B3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717D53C0" w14:textId="77777777" w:rsidR="00F42676" w:rsidRPr="00C33B5C" w:rsidRDefault="00F42676">
                            <w:pPr>
                              <w:pStyle w:val="TableParagraph"/>
                              <w:kinsoku w:val="0"/>
                              <w:overflowPunct w:val="0"/>
                              <w:spacing w:line="178" w:lineRule="exact"/>
                              <w:ind w:left="532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B4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7002DE30" w14:textId="55840141" w:rsidR="00F42676" w:rsidRPr="00C33B5C" w:rsidRDefault="00F42676" w:rsidP="00BC069F">
                            <w:pPr>
                              <w:pStyle w:val="TableParagraph"/>
                              <w:tabs>
                                <w:tab w:val="left" w:pos="619"/>
                              </w:tabs>
                              <w:kinsoku w:val="0"/>
                              <w:overflowPunct w:val="0"/>
                              <w:spacing w:line="178" w:lineRule="exact"/>
                              <w:ind w:left="0" w:right="77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B5</w:t>
                            </w:r>
                            <w:r w:rsidR="00BC069F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 xml:space="preserve">  </w:t>
                            </w:r>
                            <w:del w:id="24" w:author="Gaurang Naik" w:date="2021-03-03T14:41:00Z">
                              <w:r w:rsidRPr="00C33B5C" w:rsidDel="002F4D07">
                                <w:rPr>
                                  <w:rFonts w:ascii="Arial" w:hAnsi="Arial" w:cs="Arial"/>
                                  <w:color w:val="FF0000"/>
                                  <w:sz w:val="16"/>
                                  <w:szCs w:val="16"/>
                                  <w:u w:val="none"/>
                                </w:rPr>
                                <w:delText>TBD</w:delText>
                              </w:r>
                            </w:del>
                            <w:ins w:id="25" w:author="Gaurang Naik" w:date="2021-03-03T14:41:00Z">
                              <w:r w:rsidR="002F4D07">
                                <w:rPr>
                                  <w:rFonts w:ascii="Arial" w:hAnsi="Arial" w:cs="Arial"/>
                                  <w:color w:val="FF0000"/>
                                  <w:sz w:val="16"/>
                                  <w:szCs w:val="16"/>
                                  <w:u w:val="none"/>
                                </w:rPr>
                                <w:t>B</w:t>
                              </w:r>
                              <w:r w:rsidR="00BC069F">
                                <w:rPr>
                                  <w:rFonts w:ascii="Arial" w:hAnsi="Arial" w:cs="Arial"/>
                                  <w:color w:val="FF0000"/>
                                  <w:sz w:val="16"/>
                                  <w:szCs w:val="16"/>
                                  <w:u w:val="none"/>
                                </w:rPr>
                                <w:t>15</w:t>
                              </w:r>
                            </w:ins>
                          </w:p>
                        </w:tc>
                      </w:tr>
                      <w:tr w:rsidR="00F42676" w14:paraId="6735F752" w14:textId="77777777">
                        <w:trPr>
                          <w:trHeight w:val="549"/>
                        </w:trPr>
                        <w:tc>
                          <w:tcPr>
                            <w:tcW w:w="784" w:type="dxa"/>
                            <w:vMerge/>
                            <w:tcBorders>
                              <w:top w:val="nil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2F2FFCF" w14:textId="77777777" w:rsidR="00F42676" w:rsidRDefault="00F4267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5F4C7812" w14:textId="77777777" w:rsidR="00F42676" w:rsidRDefault="00F42676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3A73C82" w14:textId="30E776D2" w:rsidR="00F42676" w:rsidRDefault="00F42676">
                            <w:pPr>
                              <w:pStyle w:val="TableParagraph"/>
                              <w:kinsoku w:val="0"/>
                              <w:overflowPunct w:val="0"/>
                              <w:ind w:right="-58"/>
                              <w:jc w:val="right"/>
                              <w:rPr>
                                <w:rFonts w:ascii="Arial" w:hAnsi="Arial" w:cs="Arial"/>
                                <w:w w:val="95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09" w:type="dxa"/>
                            <w:gridSpan w:val="2"/>
                            <w:tcBorders>
                              <w:top w:val="single" w:sz="12" w:space="0" w:color="000000"/>
                              <w:left w:val="none" w:sz="6" w:space="0" w:color="auto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7DBEAD3" w14:textId="5888776B" w:rsidR="00F42676" w:rsidRPr="009E5FD8" w:rsidRDefault="00DF1E3A" w:rsidP="00C33B5C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9E5FD8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 xml:space="preserve">Link </w:t>
                            </w:r>
                            <w:r w:rsidR="00F42676" w:rsidRPr="009E5FD8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ID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ACC9AC8" w14:textId="77777777" w:rsidR="00F42676" w:rsidRPr="009E5FD8" w:rsidRDefault="00F42676">
                            <w:pPr>
                              <w:pStyle w:val="TableParagraph"/>
                              <w:kinsoku w:val="0"/>
                              <w:overflowPunct w:val="0"/>
                              <w:spacing w:before="120" w:line="208" w:lineRule="auto"/>
                              <w:ind w:left="388" w:hanging="116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9E5FD8">
                              <w:rPr>
                                <w:rFonts w:ascii="Arial" w:hAnsi="Arial" w:cs="Arial"/>
                                <w:w w:val="95"/>
                                <w:sz w:val="16"/>
                                <w:szCs w:val="16"/>
                                <w:u w:val="none"/>
                              </w:rPr>
                              <w:t xml:space="preserve">Complete </w:t>
                            </w:r>
                            <w:r w:rsidRPr="009E5FD8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Profile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165AEDB5" w14:textId="77777777" w:rsidR="00F42676" w:rsidRDefault="00F42676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95E06C1" w14:textId="77777777" w:rsidR="00F42676" w:rsidRPr="009E5FD8" w:rsidRDefault="00F42676">
                            <w:pPr>
                              <w:pStyle w:val="TableParagraph"/>
                              <w:kinsoku w:val="0"/>
                              <w:overflowPunct w:val="0"/>
                              <w:ind w:left="252" w:right="252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9E5FD8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Reserved</w:t>
                            </w:r>
                          </w:p>
                        </w:tc>
                      </w:tr>
                      <w:tr w:rsidR="00F42676" w14:paraId="3766E1F6" w14:textId="77777777">
                        <w:trPr>
                          <w:trHeight w:val="284"/>
                        </w:trPr>
                        <w:tc>
                          <w:tcPr>
                            <w:tcW w:w="784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C5E037F" w14:textId="77777777" w:rsidR="00F42676" w:rsidRPr="00C33B5C" w:rsidRDefault="00F42676" w:rsidP="00C33B5C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64" w:lineRule="exact"/>
                              <w:ind w:left="5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sz w:val="16"/>
                                <w:szCs w:val="16"/>
                                <w:u w:val="none"/>
                              </w:rPr>
                              <w:t>Bits:</w:t>
                            </w: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B8D888" w14:textId="77777777" w:rsidR="00F42676" w:rsidRDefault="00F42676" w:rsidP="00C33B5C">
                            <w:pPr>
                              <w:pStyle w:val="TableParagraph"/>
                              <w:kinsoku w:val="0"/>
                              <w:overflowPunct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18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757B87E" w14:textId="77777777" w:rsidR="00F42676" w:rsidRPr="00C33B5C" w:rsidRDefault="00F42676" w:rsidP="00C33B5C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64" w:lineRule="exact"/>
                              <w:ind w:left="0"/>
                              <w:jc w:val="center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  <w:u w:val="none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1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B4D8082" w14:textId="77777777" w:rsidR="00F42676" w:rsidRDefault="00F42676" w:rsidP="00C33B5C">
                            <w:pPr>
                              <w:pStyle w:val="TableParagraph"/>
                              <w:kinsoku w:val="0"/>
                              <w:overflowPunct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747C0B0" w14:textId="77777777" w:rsidR="00F42676" w:rsidRPr="00C33B5C" w:rsidRDefault="00F42676" w:rsidP="00C33B5C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64" w:lineRule="exact"/>
                              <w:ind w:left="0"/>
                              <w:jc w:val="center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33B5C"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  <w:u w:val="none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6B7E206" w14:textId="3E54704E" w:rsidR="00F42676" w:rsidRPr="00C33B5C" w:rsidRDefault="00F42676" w:rsidP="00C33B5C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64" w:lineRule="exact"/>
                              <w:ind w:left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u w:val="none"/>
                              </w:rPr>
                            </w:pPr>
                            <w:del w:id="26" w:author="Gaurang Naik" w:date="2021-03-03T14:41:00Z">
                              <w:r w:rsidRPr="00C33B5C" w:rsidDel="00690A20">
                                <w:rPr>
                                  <w:rFonts w:ascii="Arial" w:hAnsi="Arial" w:cs="Arial"/>
                                  <w:color w:val="FF0000"/>
                                  <w:sz w:val="16"/>
                                  <w:szCs w:val="16"/>
                                  <w:u w:val="none"/>
                                </w:rPr>
                                <w:delText>TBD</w:delText>
                              </w:r>
                            </w:del>
                            <w:ins w:id="27" w:author="Gaurang Naik" w:date="2021-03-03T14:41:00Z">
                              <w:r w:rsidR="00690A20" w:rsidRPr="00690A2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none"/>
                                </w:rPr>
                                <w:t>11</w:t>
                              </w:r>
                            </w:ins>
                          </w:p>
                        </w:tc>
                      </w:tr>
                    </w:tbl>
                    <w:p w14:paraId="00F775C9" w14:textId="77777777" w:rsidR="00F42676" w:rsidRDefault="00F42676" w:rsidP="00F42676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C6B7148" w14:textId="1351018F" w:rsidR="00F42676" w:rsidRDefault="00F42676" w:rsidP="00F426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40E5DBDB" w14:textId="078098C9" w:rsidR="00F42676" w:rsidRDefault="00F42676" w:rsidP="00F426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4D302E69" w14:textId="3E135401" w:rsidR="00F42676" w:rsidRDefault="00F42676" w:rsidP="00F426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776C6AEE" w14:textId="5053003B" w:rsidR="00F42676" w:rsidRPr="00C33B5C" w:rsidRDefault="00F42676" w:rsidP="00C33B5C">
      <w:pPr>
        <w:pStyle w:val="Heading3"/>
        <w:numPr>
          <w:ilvl w:val="0"/>
          <w:numId w:val="0"/>
        </w:numPr>
        <w:tabs>
          <w:tab w:val="left" w:pos="2858"/>
        </w:tabs>
        <w:kinsoku w:val="0"/>
        <w:overflowPunct w:val="0"/>
        <w:spacing w:line="212" w:lineRule="exact"/>
        <w:jc w:val="center"/>
        <w:rPr>
          <w:rFonts w:ascii="Arial" w:hAnsi="Arial" w:cs="Arial"/>
          <w:sz w:val="20"/>
        </w:rPr>
      </w:pPr>
      <w:bookmarkStart w:id="28" w:name="_bookmark46"/>
      <w:bookmarkEnd w:id="28"/>
      <w:r w:rsidRPr="00C33B5C">
        <w:rPr>
          <w:rFonts w:ascii="Arial" w:hAnsi="Arial" w:cs="Arial"/>
          <w:sz w:val="20"/>
        </w:rPr>
        <w:t>Figure 9-788e</w:t>
      </w:r>
      <w:r w:rsidR="00226DDA">
        <w:rPr>
          <w:rFonts w:ascii="Arial" w:hAnsi="Arial" w:cs="Arial"/>
          <w:sz w:val="20"/>
        </w:rPr>
        <w:t>k</w:t>
      </w:r>
      <w:r w:rsidRPr="00C33B5C">
        <w:rPr>
          <w:rFonts w:ascii="Arial" w:hAnsi="Arial" w:cs="Arial"/>
          <w:sz w:val="20"/>
        </w:rPr>
        <w:t>—Per-STA Control field</w:t>
      </w:r>
      <w:r w:rsidRPr="00C33B5C">
        <w:rPr>
          <w:rFonts w:ascii="Arial" w:hAnsi="Arial" w:cs="Arial"/>
          <w:spacing w:val="-3"/>
          <w:sz w:val="20"/>
        </w:rPr>
        <w:t xml:space="preserve"> </w:t>
      </w:r>
      <w:r w:rsidRPr="00C33B5C">
        <w:rPr>
          <w:rFonts w:ascii="Arial" w:hAnsi="Arial" w:cs="Arial"/>
          <w:sz w:val="20"/>
        </w:rPr>
        <w:t>format</w:t>
      </w:r>
      <w:r w:rsidR="003F29DF">
        <w:rPr>
          <w:rFonts w:ascii="Arial" w:hAnsi="Arial" w:cs="Arial"/>
          <w:sz w:val="20"/>
        </w:rPr>
        <w:t xml:space="preserve"> </w:t>
      </w:r>
      <w:r w:rsidR="008165C7" w:rsidRPr="005045D1">
        <w:rPr>
          <w:rFonts w:ascii="Arial" w:hAnsi="Arial" w:cs="Arial"/>
          <w:b w:val="0"/>
          <w:bCs/>
          <w:sz w:val="16"/>
          <w:szCs w:val="16"/>
          <w:highlight w:val="yellow"/>
        </w:rPr>
        <w:t>[CID 1906, 1907]</w:t>
      </w:r>
    </w:p>
    <w:p w14:paraId="16C07452" w14:textId="7F1AFA30" w:rsidR="0006790E" w:rsidRDefault="00811F97" w:rsidP="009F7FE3">
      <w:pPr>
        <w:pStyle w:val="BodyText0"/>
        <w:kinsoku w:val="0"/>
        <w:overflowPunct w:val="0"/>
        <w:spacing w:before="240" w:line="200" w:lineRule="exact"/>
        <w:jc w:val="both"/>
        <w:rPr>
          <w:rStyle w:val="SC10319501"/>
        </w:rPr>
      </w:pPr>
      <w:r w:rsidRPr="005045D1">
        <w:rPr>
          <w:rStyle w:val="SC10319501"/>
          <w:sz w:val="16"/>
          <w:szCs w:val="16"/>
          <w:highlight w:val="yellow"/>
        </w:rPr>
        <w:t>[CID 1776]</w:t>
      </w:r>
      <w:r w:rsidR="0006790E">
        <w:rPr>
          <w:rStyle w:val="SC10319501"/>
        </w:rPr>
        <w:t xml:space="preserve">The </w:t>
      </w:r>
      <w:r w:rsidR="00F231A9">
        <w:rPr>
          <w:rStyle w:val="SC10319501"/>
        </w:rPr>
        <w:t xml:space="preserve">Link </w:t>
      </w:r>
      <w:r w:rsidR="0006790E">
        <w:rPr>
          <w:rStyle w:val="SC10319501"/>
        </w:rPr>
        <w:t>ID</w:t>
      </w:r>
      <w:r w:rsidR="003B5611">
        <w:rPr>
          <w:rStyle w:val="SC10319501"/>
        </w:rPr>
        <w:t xml:space="preserve"> </w:t>
      </w:r>
      <w:r w:rsidR="0006790E">
        <w:rPr>
          <w:rStyle w:val="SC10319501"/>
        </w:rPr>
        <w:t xml:space="preserve">subfield specifies a value that uniquely identifies the link where the reported STA is operating on. </w:t>
      </w:r>
      <w:ins w:id="29" w:author="Gaurang Naik" w:date="2021-03-03T14:30:00Z">
        <w:r w:rsidR="005A0B12" w:rsidRPr="005A0B12">
          <w:rPr>
            <w:rStyle w:val="SC10319501"/>
          </w:rPr>
          <w:t xml:space="preserve">The usage of </w:t>
        </w:r>
      </w:ins>
      <w:ins w:id="30" w:author="Gaurang Naik" w:date="2021-03-12T21:46:00Z">
        <w:r w:rsidR="003F0F6B">
          <w:rPr>
            <w:rStyle w:val="SC10319501"/>
          </w:rPr>
          <w:t>Link</w:t>
        </w:r>
      </w:ins>
      <w:ins w:id="31" w:author="Gaurang Naik" w:date="2021-03-03T14:30:00Z">
        <w:r w:rsidR="005A0B12" w:rsidRPr="005A0B12">
          <w:rPr>
            <w:rStyle w:val="SC10319501"/>
          </w:rPr>
          <w:t xml:space="preserve"> ID </w:t>
        </w:r>
      </w:ins>
      <w:ins w:id="32" w:author="Gaurang Naik" w:date="2021-03-16T12:28:00Z">
        <w:r w:rsidR="00283CB6">
          <w:rPr>
            <w:rStyle w:val="SC10319501"/>
          </w:rPr>
          <w:t>is defined in 35.3.2</w:t>
        </w:r>
      </w:ins>
      <w:ins w:id="33" w:author="Gaurang Naik" w:date="2021-03-03T14:30:00Z">
        <w:r w:rsidR="005A0B12">
          <w:rPr>
            <w:rStyle w:val="SC10319501"/>
          </w:rPr>
          <w:t>.</w:t>
        </w:r>
      </w:ins>
      <w:ins w:id="34" w:author="Gaurang Naik" w:date="2021-03-16T12:29:00Z">
        <w:r w:rsidR="00283CB6">
          <w:rPr>
            <w:rStyle w:val="SC10319501"/>
          </w:rPr>
          <w:t>1 (General).</w:t>
        </w:r>
      </w:ins>
    </w:p>
    <w:p w14:paraId="007AF159" w14:textId="30F6865A" w:rsidR="00AF7C93" w:rsidRDefault="00CF5B33" w:rsidP="009F7FE3">
      <w:pPr>
        <w:pStyle w:val="BodyText0"/>
        <w:kinsoku w:val="0"/>
        <w:overflowPunct w:val="0"/>
        <w:spacing w:line="200" w:lineRule="exact"/>
        <w:jc w:val="both"/>
        <w:rPr>
          <w:rStyle w:val="SC10319501"/>
        </w:rPr>
      </w:pPr>
      <w:r w:rsidRPr="005045D1">
        <w:rPr>
          <w:rStyle w:val="SC10319501"/>
          <w:sz w:val="16"/>
          <w:szCs w:val="16"/>
          <w:highlight w:val="yellow"/>
        </w:rPr>
        <w:t>[CID 2436]</w:t>
      </w:r>
      <w:r w:rsidR="00432650">
        <w:rPr>
          <w:rStyle w:val="SC10319501"/>
        </w:rPr>
        <w:t xml:space="preserve">The Complete Profile subfield is set to 1 when the Per-STA Profile subelement of the Multi-Link element </w:t>
      </w:r>
      <w:del w:id="35" w:author="Gaurang Naik" w:date="2021-03-21T23:07:00Z">
        <w:r w:rsidR="00432650" w:rsidDel="00334424">
          <w:rPr>
            <w:rStyle w:val="SC10319501"/>
          </w:rPr>
          <w:delText xml:space="preserve">is </w:delText>
        </w:r>
      </w:del>
      <w:ins w:id="36" w:author="Gaurang Naik" w:date="2021-03-21T23:07:00Z">
        <w:r w:rsidR="00334424">
          <w:rPr>
            <w:rStyle w:val="SC10319501"/>
          </w:rPr>
          <w:t>carries</w:t>
        </w:r>
        <w:r w:rsidR="00BD02FC">
          <w:rPr>
            <w:rStyle w:val="SC10319501"/>
          </w:rPr>
          <w:t xml:space="preserve"> the</w:t>
        </w:r>
        <w:r w:rsidR="00334424">
          <w:rPr>
            <w:rStyle w:val="SC10319501"/>
          </w:rPr>
          <w:t xml:space="preserve"> </w:t>
        </w:r>
      </w:ins>
      <w:r w:rsidR="00432650">
        <w:rPr>
          <w:rStyle w:val="SC10319501"/>
        </w:rPr>
        <w:t xml:space="preserve">complete </w:t>
      </w:r>
      <w:ins w:id="37" w:author="Gaurang Naik" w:date="2021-02-17T16:30:00Z">
        <w:r w:rsidR="008A2038">
          <w:rPr>
            <w:rStyle w:val="SC10319501"/>
          </w:rPr>
          <w:t xml:space="preserve">profile </w:t>
        </w:r>
      </w:ins>
      <w:r w:rsidR="00432650">
        <w:rPr>
          <w:rStyle w:val="SC10319501"/>
        </w:rPr>
        <w:t>as defined in 35.3.2.2 (Complete or partial per-STA profile). Otherwise the subfield is set to 0.</w:t>
      </w:r>
    </w:p>
    <w:p w14:paraId="7624DA07" w14:textId="0BD29C78" w:rsidR="006C5941" w:rsidDel="006C5941" w:rsidRDefault="00DC3D3E" w:rsidP="009F7FE3">
      <w:pPr>
        <w:pStyle w:val="BodyText0"/>
        <w:kinsoku w:val="0"/>
        <w:overflowPunct w:val="0"/>
        <w:spacing w:line="200" w:lineRule="exact"/>
        <w:jc w:val="both"/>
        <w:rPr>
          <w:del w:id="38" w:author="Gaurang Naik" w:date="2021-03-16T10:00:00Z"/>
          <w:sz w:val="18"/>
          <w:szCs w:val="18"/>
        </w:rPr>
      </w:pPr>
      <w:r w:rsidRPr="005045D1">
        <w:rPr>
          <w:rStyle w:val="SC10319501"/>
          <w:sz w:val="16"/>
          <w:szCs w:val="16"/>
          <w:highlight w:val="yellow"/>
        </w:rPr>
        <w:t>[CID 1908</w:t>
      </w:r>
      <w:r w:rsidR="003C020D">
        <w:rPr>
          <w:rStyle w:val="SC10319501"/>
          <w:sz w:val="16"/>
          <w:szCs w:val="16"/>
          <w:highlight w:val="yellow"/>
        </w:rPr>
        <w:t>,2159,2161</w:t>
      </w:r>
      <w:r w:rsidRPr="005045D1">
        <w:rPr>
          <w:rStyle w:val="SC10319501"/>
          <w:sz w:val="16"/>
          <w:szCs w:val="16"/>
          <w:highlight w:val="yellow"/>
        </w:rPr>
        <w:t>]</w:t>
      </w:r>
      <w:del w:id="39" w:author="Gaurang Naik" w:date="2021-03-16T10:00:00Z">
        <w:r w:rsidR="006C5941" w:rsidDel="006C5941">
          <w:rPr>
            <w:rStyle w:val="SC10319501"/>
          </w:rPr>
          <w:delText xml:space="preserve">Other subfields are </w:delText>
        </w:r>
        <w:r w:rsidR="006C5941" w:rsidRPr="006C5941" w:rsidDel="006C5941">
          <w:rPr>
            <w:rStyle w:val="SC10319501"/>
            <w:color w:val="FF0000"/>
          </w:rPr>
          <w:delText>TBD</w:delText>
        </w:r>
      </w:del>
    </w:p>
    <w:p w14:paraId="75BB8060" w14:textId="0CF0E7F4" w:rsidR="003A223E" w:rsidRDefault="00D222BD" w:rsidP="00AE5D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… </w:t>
      </w:r>
    </w:p>
    <w:p w14:paraId="3A57A26B" w14:textId="0F2AF4C3" w:rsidR="00773DFD" w:rsidRDefault="008306EB" w:rsidP="00AE5DB8">
      <w:pPr>
        <w:autoSpaceDE w:val="0"/>
        <w:autoSpaceDN w:val="0"/>
        <w:adjustRightInd w:val="0"/>
        <w:jc w:val="both"/>
        <w:rPr>
          <w:ins w:id="40" w:author="Gaurang Naik" w:date="2021-03-16T12:28:00Z"/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35.3.2 Container for multi-link information</w:t>
      </w:r>
    </w:p>
    <w:p w14:paraId="2BC77845" w14:textId="556B4460" w:rsidR="00283CB6" w:rsidRDefault="00283CB6" w:rsidP="00AE5DB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35.3.2.1 General</w:t>
      </w:r>
    </w:p>
    <w:p w14:paraId="37710D20" w14:textId="2118E590" w:rsidR="008306EB" w:rsidRPr="00716885" w:rsidRDefault="003A131A" w:rsidP="00AE5D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71688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TGbe editor: Please insert the following text as the last statement in subclause 35.3.2.1 (General)</w:t>
      </w:r>
    </w:p>
    <w:p w14:paraId="1D7D9BDE" w14:textId="5F8E1515" w:rsidR="00716885" w:rsidRDefault="00C60B88" w:rsidP="00AE5D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B9009E">
        <w:rPr>
          <w:rFonts w:ascii="Times New Roman" w:hAnsi="Times New Roman" w:cs="Times New Roman"/>
          <w:iCs/>
          <w:color w:val="000000"/>
          <w:sz w:val="16"/>
          <w:szCs w:val="16"/>
          <w:highlight w:val="yellow"/>
        </w:rPr>
        <w:t>[CID 1776]</w:t>
      </w:r>
      <w:ins w:id="41" w:author="Gaurang Naik" w:date="2021-03-19T10:06:00Z">
        <w:r w:rsidR="007F4804" w:rsidRP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 </w:t>
        </w:r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The Link ID subfield of the Per-STA Profile subelement carried in a Basic variant Multi-Link element </w:t>
        </w:r>
      </w:ins>
      <w:ins w:id="42" w:author="Gaurang Naik" w:date="2021-03-19T10:10:00Z">
        <w:r w:rsidR="00F247D4">
          <w:rPr>
            <w:rFonts w:ascii="Times New Roman" w:hAnsi="Times New Roman" w:cs="Times New Roman"/>
            <w:iCs/>
            <w:color w:val="000000"/>
            <w:sz w:val="20"/>
            <w:szCs w:val="20"/>
          </w:rPr>
          <w:t>is used</w:t>
        </w:r>
      </w:ins>
      <w:ins w:id="43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 in the context of multi-link discovery </w:t>
        </w:r>
      </w:ins>
      <w:ins w:id="44" w:author="Gaurang Naik" w:date="2021-03-19T10:10:00Z">
        <w:r w:rsidR="00F247D4">
          <w:rPr>
            <w:rFonts w:ascii="Times New Roman" w:hAnsi="Times New Roman" w:cs="Times New Roman"/>
            <w:iCs/>
            <w:color w:val="000000"/>
            <w:sz w:val="20"/>
            <w:szCs w:val="20"/>
          </w:rPr>
          <w:t>a</w:t>
        </w:r>
      </w:ins>
      <w:ins w:id="45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>s described in 35.3.4</w:t>
        </w:r>
      </w:ins>
      <w:ins w:id="46" w:author="Gaurang Naik" w:date="2021-03-21T23:08:00Z">
        <w:r w:rsidR="00FF486F">
          <w:rPr>
            <w:rFonts w:ascii="Times New Roman" w:hAnsi="Times New Roman" w:cs="Times New Roman"/>
            <w:iCs/>
            <w:color w:val="000000"/>
            <w:sz w:val="20"/>
            <w:szCs w:val="20"/>
          </w:rPr>
          <w:t>.4</w:t>
        </w:r>
      </w:ins>
      <w:ins w:id="47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 (</w:t>
        </w:r>
      </w:ins>
      <w:ins w:id="48" w:author="Gaurang Naik" w:date="2021-03-21T23:09:00Z">
        <w:r w:rsidR="00FF486F">
          <w:rPr>
            <w:rFonts w:ascii="Times New Roman" w:hAnsi="Times New Roman" w:cs="Times New Roman"/>
            <w:iCs/>
            <w:color w:val="000000"/>
            <w:sz w:val="20"/>
            <w:szCs w:val="20"/>
          </w:rPr>
          <w:t>Multi-link element usage rules in the context of discovery</w:t>
        </w:r>
      </w:ins>
      <w:ins w:id="49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) and multi-link setup </w:t>
        </w:r>
      </w:ins>
      <w:ins w:id="50" w:author="Gaurang Naik" w:date="2021-03-19T10:10:00Z">
        <w:r w:rsidR="00F247D4">
          <w:rPr>
            <w:rFonts w:ascii="Times New Roman" w:hAnsi="Times New Roman" w:cs="Times New Roman"/>
            <w:iCs/>
            <w:color w:val="000000"/>
            <w:sz w:val="20"/>
            <w:szCs w:val="20"/>
          </w:rPr>
          <w:t>a</w:t>
        </w:r>
      </w:ins>
      <w:ins w:id="51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>s described in 35.3.5</w:t>
        </w:r>
      </w:ins>
      <w:ins w:id="52" w:author="Gaurang Naik" w:date="2021-03-21T23:09:00Z">
        <w:r w:rsidR="00BB3EFE">
          <w:rPr>
            <w:rFonts w:ascii="Times New Roman" w:hAnsi="Times New Roman" w:cs="Times New Roman"/>
            <w:iCs/>
            <w:color w:val="000000"/>
            <w:sz w:val="20"/>
            <w:szCs w:val="20"/>
          </w:rPr>
          <w:t>.4</w:t>
        </w:r>
      </w:ins>
      <w:ins w:id="53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 (</w:t>
        </w:r>
      </w:ins>
      <w:ins w:id="54" w:author="Gaurang Naik" w:date="2021-03-21T23:09:00Z">
        <w:r w:rsidR="00BB3EFE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Usage and rules of Basic variant </w:t>
        </w:r>
        <w:r w:rsidR="009F25CC">
          <w:rPr>
            <w:rFonts w:ascii="Times New Roman" w:hAnsi="Times New Roman" w:cs="Times New Roman"/>
            <w:iCs/>
            <w:color w:val="000000"/>
            <w:sz w:val="20"/>
            <w:szCs w:val="20"/>
          </w:rPr>
          <w:t xml:space="preserve">Multi-link element in the context of </w:t>
        </w:r>
      </w:ins>
      <w:ins w:id="55" w:author="Gaurang Naik" w:date="2021-03-21T23:10:00Z">
        <w:r w:rsidR="009F25CC">
          <w:rPr>
            <w:rFonts w:ascii="Times New Roman" w:hAnsi="Times New Roman" w:cs="Times New Roman"/>
            <w:iCs/>
            <w:color w:val="000000"/>
            <w:sz w:val="20"/>
            <w:szCs w:val="20"/>
          </w:rPr>
          <w:t>multi-link setup</w:t>
        </w:r>
      </w:ins>
      <w:ins w:id="56" w:author="Gaurang Naik" w:date="2021-03-19T10:06:00Z">
        <w:r w:rsidR="007F4804">
          <w:rPr>
            <w:rFonts w:ascii="Times New Roman" w:hAnsi="Times New Roman" w:cs="Times New Roman"/>
            <w:iCs/>
            <w:color w:val="000000"/>
            <w:sz w:val="20"/>
            <w:szCs w:val="20"/>
          </w:rPr>
          <w:t>).</w:t>
        </w:r>
      </w:ins>
    </w:p>
    <w:p w14:paraId="02AA506D" w14:textId="66D56235" w:rsidR="000D3B6E" w:rsidRPr="006033AC" w:rsidDel="00C11540" w:rsidRDefault="000D3B6E" w:rsidP="000D3B6E">
      <w:pPr>
        <w:pStyle w:val="BodyText0"/>
        <w:kinsoku w:val="0"/>
        <w:overflowPunct w:val="0"/>
        <w:spacing w:before="240" w:line="200" w:lineRule="exact"/>
        <w:jc w:val="both"/>
        <w:rPr>
          <w:del w:id="57" w:author="Gaurang Naik" w:date="2021-03-03T14:30:00Z"/>
          <w:rStyle w:val="SC10319501"/>
          <w:sz w:val="18"/>
          <w:szCs w:val="18"/>
        </w:rPr>
      </w:pPr>
      <w:r w:rsidRPr="00083275">
        <w:rPr>
          <w:rStyle w:val="SC10319501"/>
          <w:sz w:val="16"/>
          <w:szCs w:val="16"/>
          <w:highlight w:val="yellow"/>
        </w:rPr>
        <w:t>[CID 3127]</w:t>
      </w:r>
      <w:ins w:id="58" w:author="Gaurang Naik" w:date="2021-03-03T18:28:00Z">
        <w:r>
          <w:rPr>
            <w:rStyle w:val="SC10319501"/>
            <w:sz w:val="18"/>
            <w:szCs w:val="18"/>
          </w:rPr>
          <w:t xml:space="preserve">NOTE </w:t>
        </w:r>
      </w:ins>
      <w:ins w:id="59" w:author="Gaurang Naik" w:date="2021-03-03T18:29:00Z">
        <w:r>
          <w:rPr>
            <w:rStyle w:val="SC10319501"/>
            <w:sz w:val="18"/>
            <w:szCs w:val="18"/>
          </w:rPr>
          <w:t>–</w:t>
        </w:r>
      </w:ins>
      <w:ins w:id="60" w:author="Gaurang Naik" w:date="2021-03-03T18:28:00Z">
        <w:r>
          <w:rPr>
            <w:rStyle w:val="SC10319501"/>
            <w:sz w:val="18"/>
            <w:szCs w:val="18"/>
          </w:rPr>
          <w:t xml:space="preserve"> </w:t>
        </w:r>
      </w:ins>
      <w:ins w:id="61" w:author="Gaurang Naik" w:date="2021-03-03T18:29:00Z">
        <w:r>
          <w:rPr>
            <w:rStyle w:val="SC10319501"/>
            <w:sz w:val="18"/>
            <w:szCs w:val="18"/>
          </w:rPr>
          <w:t xml:space="preserve">The </w:t>
        </w:r>
      </w:ins>
      <w:ins w:id="62" w:author="Gaurang Naik" w:date="2021-03-12T21:45:00Z">
        <w:r>
          <w:rPr>
            <w:rStyle w:val="SC10319501"/>
            <w:sz w:val="18"/>
            <w:szCs w:val="18"/>
          </w:rPr>
          <w:t>Link</w:t>
        </w:r>
      </w:ins>
      <w:ins w:id="63" w:author="Gaurang Naik" w:date="2021-03-03T18:29:00Z">
        <w:r w:rsidRPr="009C4BB5">
          <w:rPr>
            <w:rStyle w:val="SC10319501"/>
            <w:sz w:val="18"/>
            <w:szCs w:val="18"/>
          </w:rPr>
          <w:t xml:space="preserve"> ID</w:t>
        </w:r>
      </w:ins>
      <w:ins w:id="64" w:author="Gaurang Naik" w:date="2021-03-04T17:29:00Z">
        <w:r>
          <w:rPr>
            <w:rStyle w:val="SC10319501"/>
            <w:sz w:val="18"/>
            <w:szCs w:val="18"/>
          </w:rPr>
          <w:t xml:space="preserve"> </w:t>
        </w:r>
      </w:ins>
      <w:ins w:id="65" w:author="Gaurang Naik" w:date="2021-03-19T10:08:00Z">
        <w:r w:rsidR="00BE43FD">
          <w:rPr>
            <w:rStyle w:val="SC10319501"/>
            <w:sz w:val="18"/>
            <w:szCs w:val="18"/>
          </w:rPr>
          <w:t xml:space="preserve">of an AP affiliated with an AP MLD </w:t>
        </w:r>
      </w:ins>
      <w:ins w:id="66" w:author="Gaurang Naik" w:date="2021-03-03T18:29:00Z">
        <w:r w:rsidRPr="009C4BB5">
          <w:rPr>
            <w:rStyle w:val="SC10319501"/>
            <w:sz w:val="18"/>
            <w:szCs w:val="18"/>
          </w:rPr>
          <w:t>is a representation of the tuple consisting of Operating Class, Operating Channel, and BSSID</w:t>
        </w:r>
      </w:ins>
      <w:ins w:id="67" w:author="Gaurang Naik" w:date="2021-03-19T10:08:00Z">
        <w:r w:rsidR="00DE41FB">
          <w:rPr>
            <w:rStyle w:val="SC10319501"/>
            <w:sz w:val="18"/>
            <w:szCs w:val="18"/>
          </w:rPr>
          <w:t xml:space="preserve"> of the AP</w:t>
        </w:r>
      </w:ins>
      <w:ins w:id="68" w:author="Gaurang Naik" w:date="2021-03-22T14:32:00Z">
        <w:r w:rsidR="0085401B">
          <w:rPr>
            <w:rStyle w:val="SC10319501"/>
            <w:sz w:val="18"/>
            <w:szCs w:val="18"/>
          </w:rPr>
          <w:t xml:space="preserve"> affiliated with the AP MLD</w:t>
        </w:r>
      </w:ins>
      <w:ins w:id="69" w:author="Gaurang Naik" w:date="2021-03-03T18:29:00Z">
        <w:r w:rsidRPr="009C4BB5">
          <w:rPr>
            <w:rStyle w:val="SC10319501"/>
            <w:sz w:val="18"/>
            <w:szCs w:val="18"/>
          </w:rPr>
          <w:t>.</w:t>
        </w:r>
      </w:ins>
      <w:ins w:id="70" w:author="Gaurang Naik" w:date="2021-03-19T10:09:00Z">
        <w:r w:rsidR="00715FA0">
          <w:rPr>
            <w:rStyle w:val="SC10319501"/>
            <w:sz w:val="18"/>
            <w:szCs w:val="18"/>
          </w:rPr>
          <w:t xml:space="preserve"> </w:t>
        </w:r>
      </w:ins>
      <w:ins w:id="71" w:author="Gaurang Naik" w:date="2021-03-19T10:10:00Z">
        <w:r w:rsidR="00191BB6">
          <w:rPr>
            <w:rStyle w:val="SC10319501"/>
            <w:sz w:val="18"/>
            <w:szCs w:val="18"/>
          </w:rPr>
          <w:t xml:space="preserve">The </w:t>
        </w:r>
      </w:ins>
      <w:ins w:id="72" w:author="Gaurang Naik" w:date="2021-03-19T10:09:00Z">
        <w:r w:rsidR="005D1F07">
          <w:rPr>
            <w:rStyle w:val="SC10319501"/>
            <w:sz w:val="18"/>
            <w:szCs w:val="18"/>
          </w:rPr>
          <w:t>Link ID is unique to ever</w:t>
        </w:r>
      </w:ins>
      <w:ins w:id="73" w:author="Gaurang Naik" w:date="2021-03-19T10:10:00Z">
        <w:r w:rsidR="005D1F07">
          <w:rPr>
            <w:rStyle w:val="SC10319501"/>
            <w:sz w:val="18"/>
            <w:szCs w:val="18"/>
          </w:rPr>
          <w:t>y AP affiliated with an AP MLD.</w:t>
        </w:r>
      </w:ins>
    </w:p>
    <w:p w14:paraId="07B69622" w14:textId="77777777" w:rsidR="000D3B6E" w:rsidRPr="00716885" w:rsidRDefault="000D3B6E" w:rsidP="00AE5D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sectPr w:rsidR="000D3B6E" w:rsidRPr="00716885" w:rsidSect="006D4666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58363" w14:textId="77777777" w:rsidR="00056D97" w:rsidRDefault="00056D97">
      <w:pPr>
        <w:spacing w:after="0" w:line="240" w:lineRule="auto"/>
      </w:pPr>
      <w:r>
        <w:separator/>
      </w:r>
    </w:p>
  </w:endnote>
  <w:endnote w:type="continuationSeparator" w:id="0">
    <w:p w14:paraId="0C8C6400" w14:textId="77777777" w:rsidR="00056D97" w:rsidRDefault="00056D97">
      <w:pPr>
        <w:spacing w:after="0" w:line="240" w:lineRule="auto"/>
      </w:pPr>
      <w:r>
        <w:continuationSeparator/>
      </w:r>
    </w:p>
  </w:endnote>
  <w:endnote w:type="continuationNotice" w:id="1">
    <w:p w14:paraId="6D2BC730" w14:textId="77777777" w:rsidR="00056D97" w:rsidRDefault="00056D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6CB11843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4B5538">
      <w:rPr>
        <w:rFonts w:ascii="Times New Roman" w:eastAsia="Malgun Gothic" w:hAnsi="Times New Roman" w:cs="Times New Roman"/>
        <w:sz w:val="24"/>
        <w:szCs w:val="20"/>
        <w:lang w:val="en-GB" w:eastAsia="ko-KR"/>
      </w:rPr>
      <w:t>Gaurang Naik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  <w:p w14:paraId="19EBCC28" w14:textId="77777777" w:rsidR="00543FFE" w:rsidRDefault="00543F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46DAEA20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4B5538">
      <w:rPr>
        <w:rFonts w:ascii="Times New Roman" w:eastAsia="Malgun Gothic" w:hAnsi="Times New Roman" w:cs="Times New Roman"/>
        <w:sz w:val="24"/>
        <w:szCs w:val="20"/>
        <w:lang w:val="en-GB" w:eastAsia="ko-KR"/>
      </w:rPr>
      <w:t>Gaurang Naik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  <w:p w14:paraId="1FF07DF2" w14:textId="77777777" w:rsidR="00543FFE" w:rsidRDefault="00543F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99C52" w14:textId="77777777" w:rsidR="00056D97" w:rsidRDefault="00056D97">
      <w:pPr>
        <w:spacing w:after="0" w:line="240" w:lineRule="auto"/>
      </w:pPr>
      <w:r>
        <w:separator/>
      </w:r>
    </w:p>
  </w:footnote>
  <w:footnote w:type="continuationSeparator" w:id="0">
    <w:p w14:paraId="3B6C4C88" w14:textId="77777777" w:rsidR="00056D97" w:rsidRDefault="00056D97">
      <w:pPr>
        <w:spacing w:after="0" w:line="240" w:lineRule="auto"/>
      </w:pPr>
      <w:r>
        <w:continuationSeparator/>
      </w:r>
    </w:p>
  </w:footnote>
  <w:footnote w:type="continuationNotice" w:id="1">
    <w:p w14:paraId="35B23630" w14:textId="77777777" w:rsidR="00056D97" w:rsidRDefault="00056D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374CE0F5" w:rsidR="00BF026D" w:rsidRPr="002D636E" w:rsidRDefault="004B5538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D11553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EA365F">
      <w:rPr>
        <w:rFonts w:ascii="Times New Roman" w:eastAsia="Malgun Gothic" w:hAnsi="Times New Roman" w:cs="Times New Roman"/>
        <w:b/>
        <w:sz w:val="28"/>
        <w:szCs w:val="20"/>
      </w:rPr>
      <w:t>1</w:t>
    </w:r>
    <w:r w:rsidR="00D11553">
      <w:rPr>
        <w:rFonts w:ascii="Times New Roman" w:eastAsia="Malgun Gothic" w:hAnsi="Times New Roman" w:cs="Times New Roman"/>
        <w:b/>
        <w:sz w:val="28"/>
        <w:szCs w:val="20"/>
      </w:rPr>
      <w:tab/>
    </w:r>
    <w:r w:rsidR="00D11553">
      <w:rPr>
        <w:rFonts w:ascii="Times New Roman" w:eastAsia="Malgun Gothic" w:hAnsi="Times New Roman" w:cs="Times New Roman"/>
        <w:b/>
        <w:sz w:val="28"/>
        <w:szCs w:val="20"/>
      </w:rPr>
      <w:tab/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D1155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5E39B8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D1155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AE7702">
      <w:rPr>
        <w:rFonts w:ascii="Times New Roman" w:eastAsia="Malgun Gothic" w:hAnsi="Times New Roman" w:cs="Times New Roman"/>
        <w:b/>
        <w:sz w:val="28"/>
        <w:szCs w:val="20"/>
        <w:lang w:val="en-GB"/>
      </w:rPr>
      <w:t>0506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5E39B8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3CDA0106" w:rsidR="00BF026D" w:rsidRPr="00DE6B44" w:rsidRDefault="004B5538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BF026D">
      <w:rPr>
        <w:rFonts w:ascii="Times New Roman" w:eastAsia="Malgun Gothic" w:hAnsi="Times New Roman" w:cs="Times New Roman"/>
        <w:b/>
        <w:sz w:val="28"/>
        <w:szCs w:val="20"/>
      </w:rPr>
      <w:t xml:space="preserve"> 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</w:rPr>
      <w:t>1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/0</w:t>
    </w:r>
    <w:r w:rsidR="00AE7702">
      <w:rPr>
        <w:rFonts w:ascii="Times New Roman" w:eastAsia="Malgun Gothic" w:hAnsi="Times New Roman" w:cs="Times New Roman"/>
        <w:b/>
        <w:sz w:val="28"/>
        <w:szCs w:val="20"/>
        <w:lang w:val="en-GB"/>
      </w:rPr>
      <w:t>506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3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9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4"/>
  </w:num>
  <w:num w:numId="28">
    <w:abstractNumId w:val="6"/>
  </w:num>
  <w:num w:numId="29">
    <w:abstractNumId w:val="2"/>
  </w:num>
  <w:num w:numId="30">
    <w:abstractNumId w:val="1"/>
  </w:num>
  <w:num w:numId="31">
    <w:abstractNumId w:val="8"/>
  </w:num>
  <w:num w:numId="32">
    <w:abstractNumId w:val="3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urang Naik">
    <w15:presenceInfo w15:providerId="AD" w15:userId="S::gnaik@qti.qualcomm.com::095fd180-9166-4a3e-8ca1-a5959fa5cd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trackRevisions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109D"/>
    <w:rsid w:val="0000137F"/>
    <w:rsid w:val="00001A6D"/>
    <w:rsid w:val="00001B0E"/>
    <w:rsid w:val="00001C13"/>
    <w:rsid w:val="00001D4E"/>
    <w:rsid w:val="000021B7"/>
    <w:rsid w:val="00002965"/>
    <w:rsid w:val="00002B02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10861"/>
    <w:rsid w:val="0001100D"/>
    <w:rsid w:val="00011A2D"/>
    <w:rsid w:val="00011B1D"/>
    <w:rsid w:val="00011C44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46"/>
    <w:rsid w:val="0001563D"/>
    <w:rsid w:val="00015B87"/>
    <w:rsid w:val="00015D87"/>
    <w:rsid w:val="000164BA"/>
    <w:rsid w:val="000169EF"/>
    <w:rsid w:val="0001765A"/>
    <w:rsid w:val="00017A85"/>
    <w:rsid w:val="00017C2B"/>
    <w:rsid w:val="0002058A"/>
    <w:rsid w:val="0002066B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CF1"/>
    <w:rsid w:val="00024E44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3003F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7296"/>
    <w:rsid w:val="00047550"/>
    <w:rsid w:val="0004789D"/>
    <w:rsid w:val="000501BC"/>
    <w:rsid w:val="00050C6B"/>
    <w:rsid w:val="00051076"/>
    <w:rsid w:val="000512E7"/>
    <w:rsid w:val="00051343"/>
    <w:rsid w:val="00051C02"/>
    <w:rsid w:val="00051CA1"/>
    <w:rsid w:val="00051E3A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D97"/>
    <w:rsid w:val="00056FC9"/>
    <w:rsid w:val="000572FD"/>
    <w:rsid w:val="00057420"/>
    <w:rsid w:val="00057C0F"/>
    <w:rsid w:val="00057E27"/>
    <w:rsid w:val="0006032A"/>
    <w:rsid w:val="000606B9"/>
    <w:rsid w:val="000607C7"/>
    <w:rsid w:val="00060B99"/>
    <w:rsid w:val="000610C1"/>
    <w:rsid w:val="000611CD"/>
    <w:rsid w:val="00061786"/>
    <w:rsid w:val="0006181A"/>
    <w:rsid w:val="0006193E"/>
    <w:rsid w:val="00061D28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6C9"/>
    <w:rsid w:val="00064B9E"/>
    <w:rsid w:val="00064EB1"/>
    <w:rsid w:val="00064F6E"/>
    <w:rsid w:val="0006523F"/>
    <w:rsid w:val="00065739"/>
    <w:rsid w:val="00065954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8D"/>
    <w:rsid w:val="00072D2E"/>
    <w:rsid w:val="00073065"/>
    <w:rsid w:val="00073074"/>
    <w:rsid w:val="0007328E"/>
    <w:rsid w:val="00073658"/>
    <w:rsid w:val="000740AE"/>
    <w:rsid w:val="00074968"/>
    <w:rsid w:val="0007496C"/>
    <w:rsid w:val="00074A84"/>
    <w:rsid w:val="000750A6"/>
    <w:rsid w:val="000752FF"/>
    <w:rsid w:val="000753E8"/>
    <w:rsid w:val="000754CA"/>
    <w:rsid w:val="00075991"/>
    <w:rsid w:val="0007630E"/>
    <w:rsid w:val="0007648D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3A9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3275"/>
    <w:rsid w:val="0008351A"/>
    <w:rsid w:val="000837FA"/>
    <w:rsid w:val="0008394E"/>
    <w:rsid w:val="00083B0A"/>
    <w:rsid w:val="00083B74"/>
    <w:rsid w:val="000843B2"/>
    <w:rsid w:val="0008442C"/>
    <w:rsid w:val="00084493"/>
    <w:rsid w:val="0008566E"/>
    <w:rsid w:val="00086127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A94"/>
    <w:rsid w:val="00090F51"/>
    <w:rsid w:val="0009101D"/>
    <w:rsid w:val="00091573"/>
    <w:rsid w:val="00091772"/>
    <w:rsid w:val="00091C8D"/>
    <w:rsid w:val="00091E1B"/>
    <w:rsid w:val="00091FBB"/>
    <w:rsid w:val="000920CA"/>
    <w:rsid w:val="000921D8"/>
    <w:rsid w:val="0009220C"/>
    <w:rsid w:val="000922C2"/>
    <w:rsid w:val="0009251D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3F93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9BF"/>
    <w:rsid w:val="000B10B8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352"/>
    <w:rsid w:val="000B73E1"/>
    <w:rsid w:val="000B7681"/>
    <w:rsid w:val="000C00ED"/>
    <w:rsid w:val="000C030D"/>
    <w:rsid w:val="000C066C"/>
    <w:rsid w:val="000C0A65"/>
    <w:rsid w:val="000C0C77"/>
    <w:rsid w:val="000C0D90"/>
    <w:rsid w:val="000C126F"/>
    <w:rsid w:val="000C1B3F"/>
    <w:rsid w:val="000C1C76"/>
    <w:rsid w:val="000C20F5"/>
    <w:rsid w:val="000C21DD"/>
    <w:rsid w:val="000C26C5"/>
    <w:rsid w:val="000C28DE"/>
    <w:rsid w:val="000C2E2D"/>
    <w:rsid w:val="000C35BC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725F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D4C"/>
    <w:rsid w:val="000D0FE2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6E"/>
    <w:rsid w:val="000D3B8F"/>
    <w:rsid w:val="000D41D4"/>
    <w:rsid w:val="000D455E"/>
    <w:rsid w:val="000D45A9"/>
    <w:rsid w:val="000D487F"/>
    <w:rsid w:val="000D4CA3"/>
    <w:rsid w:val="000D4D31"/>
    <w:rsid w:val="000D4F07"/>
    <w:rsid w:val="000D533F"/>
    <w:rsid w:val="000D5342"/>
    <w:rsid w:val="000D64FE"/>
    <w:rsid w:val="000D70DA"/>
    <w:rsid w:val="000D74A8"/>
    <w:rsid w:val="000D74F1"/>
    <w:rsid w:val="000D756C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34"/>
    <w:rsid w:val="000E1AEB"/>
    <w:rsid w:val="000E1BBA"/>
    <w:rsid w:val="000E203E"/>
    <w:rsid w:val="000E227D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4802"/>
    <w:rsid w:val="000E50B8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F0154"/>
    <w:rsid w:val="000F0260"/>
    <w:rsid w:val="000F07AF"/>
    <w:rsid w:val="000F0E70"/>
    <w:rsid w:val="000F101E"/>
    <w:rsid w:val="000F1520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922"/>
    <w:rsid w:val="000F69F4"/>
    <w:rsid w:val="000F6FBF"/>
    <w:rsid w:val="000F7D1E"/>
    <w:rsid w:val="001012BD"/>
    <w:rsid w:val="001012D5"/>
    <w:rsid w:val="001012F7"/>
    <w:rsid w:val="001015AD"/>
    <w:rsid w:val="00101AC8"/>
    <w:rsid w:val="00102168"/>
    <w:rsid w:val="001026AE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648"/>
    <w:rsid w:val="0010674F"/>
    <w:rsid w:val="00106918"/>
    <w:rsid w:val="00106930"/>
    <w:rsid w:val="00106C1D"/>
    <w:rsid w:val="00107099"/>
    <w:rsid w:val="0010716B"/>
    <w:rsid w:val="001075C6"/>
    <w:rsid w:val="001105D0"/>
    <w:rsid w:val="0011067D"/>
    <w:rsid w:val="00111191"/>
    <w:rsid w:val="001113EF"/>
    <w:rsid w:val="001119AA"/>
    <w:rsid w:val="00111B43"/>
    <w:rsid w:val="00111C94"/>
    <w:rsid w:val="001121D5"/>
    <w:rsid w:val="001129CC"/>
    <w:rsid w:val="00112D64"/>
    <w:rsid w:val="00112F5F"/>
    <w:rsid w:val="00112F6B"/>
    <w:rsid w:val="00114D06"/>
    <w:rsid w:val="00115A92"/>
    <w:rsid w:val="00115CBD"/>
    <w:rsid w:val="00116A31"/>
    <w:rsid w:val="001171D4"/>
    <w:rsid w:val="00117B02"/>
    <w:rsid w:val="00117D70"/>
    <w:rsid w:val="00117DBA"/>
    <w:rsid w:val="00117F02"/>
    <w:rsid w:val="001200EE"/>
    <w:rsid w:val="00120244"/>
    <w:rsid w:val="0012039D"/>
    <w:rsid w:val="001203D1"/>
    <w:rsid w:val="001205C8"/>
    <w:rsid w:val="00120674"/>
    <w:rsid w:val="00120CCA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337"/>
    <w:rsid w:val="0012678B"/>
    <w:rsid w:val="001275AD"/>
    <w:rsid w:val="00127FB3"/>
    <w:rsid w:val="001303B7"/>
    <w:rsid w:val="00130B9A"/>
    <w:rsid w:val="00130C65"/>
    <w:rsid w:val="00130C74"/>
    <w:rsid w:val="00130E77"/>
    <w:rsid w:val="00131A80"/>
    <w:rsid w:val="00131CA5"/>
    <w:rsid w:val="0013202E"/>
    <w:rsid w:val="0013231A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A2B"/>
    <w:rsid w:val="00137D96"/>
    <w:rsid w:val="00137DB8"/>
    <w:rsid w:val="0014012D"/>
    <w:rsid w:val="0014014E"/>
    <w:rsid w:val="001402E2"/>
    <w:rsid w:val="00140417"/>
    <w:rsid w:val="00140662"/>
    <w:rsid w:val="00140874"/>
    <w:rsid w:val="00140977"/>
    <w:rsid w:val="001419A4"/>
    <w:rsid w:val="00141AE6"/>
    <w:rsid w:val="00142587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5D8A"/>
    <w:rsid w:val="00146C4D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98F"/>
    <w:rsid w:val="00154A6D"/>
    <w:rsid w:val="00155B05"/>
    <w:rsid w:val="001560F6"/>
    <w:rsid w:val="0015752F"/>
    <w:rsid w:val="00157DBC"/>
    <w:rsid w:val="00157E3B"/>
    <w:rsid w:val="0016007D"/>
    <w:rsid w:val="00160249"/>
    <w:rsid w:val="001603D5"/>
    <w:rsid w:val="001607DC"/>
    <w:rsid w:val="00160B6B"/>
    <w:rsid w:val="00160BC6"/>
    <w:rsid w:val="00161259"/>
    <w:rsid w:val="0016156F"/>
    <w:rsid w:val="00161C7D"/>
    <w:rsid w:val="00161D3A"/>
    <w:rsid w:val="00162076"/>
    <w:rsid w:val="001624E2"/>
    <w:rsid w:val="00162500"/>
    <w:rsid w:val="00162C5F"/>
    <w:rsid w:val="00162E05"/>
    <w:rsid w:val="001631BB"/>
    <w:rsid w:val="001632E0"/>
    <w:rsid w:val="00163554"/>
    <w:rsid w:val="001635C6"/>
    <w:rsid w:val="00163802"/>
    <w:rsid w:val="001644C5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B5"/>
    <w:rsid w:val="001668AD"/>
    <w:rsid w:val="0016690E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AD6"/>
    <w:rsid w:val="0017215D"/>
    <w:rsid w:val="00172276"/>
    <w:rsid w:val="00172740"/>
    <w:rsid w:val="00172F7C"/>
    <w:rsid w:val="0017367D"/>
    <w:rsid w:val="00173AA4"/>
    <w:rsid w:val="00173CF0"/>
    <w:rsid w:val="00174426"/>
    <w:rsid w:val="00174FA8"/>
    <w:rsid w:val="001751B1"/>
    <w:rsid w:val="001753C9"/>
    <w:rsid w:val="001753D2"/>
    <w:rsid w:val="00176BEC"/>
    <w:rsid w:val="00176D17"/>
    <w:rsid w:val="00176E00"/>
    <w:rsid w:val="001779F4"/>
    <w:rsid w:val="00180038"/>
    <w:rsid w:val="0018012D"/>
    <w:rsid w:val="0018083C"/>
    <w:rsid w:val="001809BE"/>
    <w:rsid w:val="00180D0A"/>
    <w:rsid w:val="001812BC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612C"/>
    <w:rsid w:val="00186D8C"/>
    <w:rsid w:val="0018762F"/>
    <w:rsid w:val="00187D57"/>
    <w:rsid w:val="001901F0"/>
    <w:rsid w:val="001902FA"/>
    <w:rsid w:val="001905E8"/>
    <w:rsid w:val="00191016"/>
    <w:rsid w:val="00191019"/>
    <w:rsid w:val="0019104C"/>
    <w:rsid w:val="0019169A"/>
    <w:rsid w:val="001919D2"/>
    <w:rsid w:val="00191A15"/>
    <w:rsid w:val="00191BB6"/>
    <w:rsid w:val="0019228E"/>
    <w:rsid w:val="00192341"/>
    <w:rsid w:val="0019239A"/>
    <w:rsid w:val="0019256F"/>
    <w:rsid w:val="0019258E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70F0"/>
    <w:rsid w:val="001971C7"/>
    <w:rsid w:val="00197E28"/>
    <w:rsid w:val="00197E8B"/>
    <w:rsid w:val="00197EE4"/>
    <w:rsid w:val="001A0A47"/>
    <w:rsid w:val="001A0AE5"/>
    <w:rsid w:val="001A0B4A"/>
    <w:rsid w:val="001A0E22"/>
    <w:rsid w:val="001A1DB8"/>
    <w:rsid w:val="001A214C"/>
    <w:rsid w:val="001A2C2C"/>
    <w:rsid w:val="001A331F"/>
    <w:rsid w:val="001A3C13"/>
    <w:rsid w:val="001A3FDA"/>
    <w:rsid w:val="001A434A"/>
    <w:rsid w:val="001A4797"/>
    <w:rsid w:val="001A4B4E"/>
    <w:rsid w:val="001A54F6"/>
    <w:rsid w:val="001A5DA1"/>
    <w:rsid w:val="001A5ECD"/>
    <w:rsid w:val="001A5FAD"/>
    <w:rsid w:val="001A62E6"/>
    <w:rsid w:val="001A6365"/>
    <w:rsid w:val="001A7163"/>
    <w:rsid w:val="001A7638"/>
    <w:rsid w:val="001A785B"/>
    <w:rsid w:val="001A787F"/>
    <w:rsid w:val="001B0759"/>
    <w:rsid w:val="001B0F53"/>
    <w:rsid w:val="001B161F"/>
    <w:rsid w:val="001B1ADF"/>
    <w:rsid w:val="001B1E43"/>
    <w:rsid w:val="001B1EF2"/>
    <w:rsid w:val="001B263C"/>
    <w:rsid w:val="001B2851"/>
    <w:rsid w:val="001B2D78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38D"/>
    <w:rsid w:val="001B7E14"/>
    <w:rsid w:val="001C002F"/>
    <w:rsid w:val="001C06EE"/>
    <w:rsid w:val="001C0708"/>
    <w:rsid w:val="001C0986"/>
    <w:rsid w:val="001C09FC"/>
    <w:rsid w:val="001C0EBF"/>
    <w:rsid w:val="001C15A5"/>
    <w:rsid w:val="001C1A34"/>
    <w:rsid w:val="001C1DAE"/>
    <w:rsid w:val="001C1F38"/>
    <w:rsid w:val="001C21D3"/>
    <w:rsid w:val="001C23A4"/>
    <w:rsid w:val="001C23D9"/>
    <w:rsid w:val="001C2CE8"/>
    <w:rsid w:val="001C2D43"/>
    <w:rsid w:val="001C2EE9"/>
    <w:rsid w:val="001C2F11"/>
    <w:rsid w:val="001C3084"/>
    <w:rsid w:val="001C33B3"/>
    <w:rsid w:val="001C37DF"/>
    <w:rsid w:val="001C3B5F"/>
    <w:rsid w:val="001C442D"/>
    <w:rsid w:val="001C4FF5"/>
    <w:rsid w:val="001C51FA"/>
    <w:rsid w:val="001C55F0"/>
    <w:rsid w:val="001C5637"/>
    <w:rsid w:val="001C5E51"/>
    <w:rsid w:val="001C619A"/>
    <w:rsid w:val="001C682B"/>
    <w:rsid w:val="001C699E"/>
    <w:rsid w:val="001C6AAE"/>
    <w:rsid w:val="001C6E56"/>
    <w:rsid w:val="001C6E5F"/>
    <w:rsid w:val="001C6EF0"/>
    <w:rsid w:val="001C720C"/>
    <w:rsid w:val="001C7513"/>
    <w:rsid w:val="001C7BB6"/>
    <w:rsid w:val="001C7D60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BF9"/>
    <w:rsid w:val="001D50B7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D06"/>
    <w:rsid w:val="001E0EAC"/>
    <w:rsid w:val="001E0FB3"/>
    <w:rsid w:val="001E12CD"/>
    <w:rsid w:val="001E14E8"/>
    <w:rsid w:val="001E1855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610"/>
    <w:rsid w:val="001F4982"/>
    <w:rsid w:val="001F4E0B"/>
    <w:rsid w:val="001F4E7D"/>
    <w:rsid w:val="001F5787"/>
    <w:rsid w:val="001F5E7A"/>
    <w:rsid w:val="001F6B05"/>
    <w:rsid w:val="001F6D13"/>
    <w:rsid w:val="001F6D2B"/>
    <w:rsid w:val="001F6FA0"/>
    <w:rsid w:val="001F70AB"/>
    <w:rsid w:val="001F74DA"/>
    <w:rsid w:val="0020010A"/>
    <w:rsid w:val="00200136"/>
    <w:rsid w:val="00200563"/>
    <w:rsid w:val="002005D5"/>
    <w:rsid w:val="0020091E"/>
    <w:rsid w:val="00201328"/>
    <w:rsid w:val="00201757"/>
    <w:rsid w:val="00201EC4"/>
    <w:rsid w:val="002029B5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E4B"/>
    <w:rsid w:val="00207025"/>
    <w:rsid w:val="002078BF"/>
    <w:rsid w:val="002079A0"/>
    <w:rsid w:val="00210230"/>
    <w:rsid w:val="002103BB"/>
    <w:rsid w:val="002104BB"/>
    <w:rsid w:val="002107B5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3D6"/>
    <w:rsid w:val="00215A3A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B50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96D"/>
    <w:rsid w:val="00226B33"/>
    <w:rsid w:val="00226DDA"/>
    <w:rsid w:val="00226EA1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9F0"/>
    <w:rsid w:val="00232B39"/>
    <w:rsid w:val="0023305C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212"/>
    <w:rsid w:val="00236650"/>
    <w:rsid w:val="00236AF9"/>
    <w:rsid w:val="00236B8D"/>
    <w:rsid w:val="00237234"/>
    <w:rsid w:val="0023744E"/>
    <w:rsid w:val="0023758F"/>
    <w:rsid w:val="002378C3"/>
    <w:rsid w:val="00237BB7"/>
    <w:rsid w:val="00237E6D"/>
    <w:rsid w:val="00240874"/>
    <w:rsid w:val="00240A39"/>
    <w:rsid w:val="00240F91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7394"/>
    <w:rsid w:val="00247553"/>
    <w:rsid w:val="0024774D"/>
    <w:rsid w:val="0025045B"/>
    <w:rsid w:val="00250489"/>
    <w:rsid w:val="00250BD0"/>
    <w:rsid w:val="002516E2"/>
    <w:rsid w:val="002517B6"/>
    <w:rsid w:val="002518AE"/>
    <w:rsid w:val="0025198E"/>
    <w:rsid w:val="00251B72"/>
    <w:rsid w:val="00251FFD"/>
    <w:rsid w:val="00252C32"/>
    <w:rsid w:val="00252FAA"/>
    <w:rsid w:val="0025320D"/>
    <w:rsid w:val="00253222"/>
    <w:rsid w:val="00253308"/>
    <w:rsid w:val="00253464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6D3"/>
    <w:rsid w:val="00256C07"/>
    <w:rsid w:val="00256E56"/>
    <w:rsid w:val="00257BE1"/>
    <w:rsid w:val="00260388"/>
    <w:rsid w:val="00260567"/>
    <w:rsid w:val="0026086D"/>
    <w:rsid w:val="00260ADB"/>
    <w:rsid w:val="0026104E"/>
    <w:rsid w:val="002610BD"/>
    <w:rsid w:val="0026125D"/>
    <w:rsid w:val="00261645"/>
    <w:rsid w:val="002616E3"/>
    <w:rsid w:val="00262BBF"/>
    <w:rsid w:val="002638A1"/>
    <w:rsid w:val="00263A7C"/>
    <w:rsid w:val="00263D7A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6E4D"/>
    <w:rsid w:val="00267AE6"/>
    <w:rsid w:val="00270152"/>
    <w:rsid w:val="00270370"/>
    <w:rsid w:val="00270BA1"/>
    <w:rsid w:val="002710A0"/>
    <w:rsid w:val="00271548"/>
    <w:rsid w:val="00271B12"/>
    <w:rsid w:val="00272438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502F"/>
    <w:rsid w:val="00275233"/>
    <w:rsid w:val="00275393"/>
    <w:rsid w:val="0027572F"/>
    <w:rsid w:val="0027578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80809"/>
    <w:rsid w:val="00280B2E"/>
    <w:rsid w:val="00280B55"/>
    <w:rsid w:val="00280C62"/>
    <w:rsid w:val="0028199D"/>
    <w:rsid w:val="00281A45"/>
    <w:rsid w:val="002820BE"/>
    <w:rsid w:val="0028286C"/>
    <w:rsid w:val="00282B60"/>
    <w:rsid w:val="00282E46"/>
    <w:rsid w:val="00283173"/>
    <w:rsid w:val="00283CB6"/>
    <w:rsid w:val="00283D06"/>
    <w:rsid w:val="00284063"/>
    <w:rsid w:val="002844A1"/>
    <w:rsid w:val="0028455A"/>
    <w:rsid w:val="00284A5F"/>
    <w:rsid w:val="00284C6E"/>
    <w:rsid w:val="00285DC3"/>
    <w:rsid w:val="002864ED"/>
    <w:rsid w:val="002867A8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CBC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E94"/>
    <w:rsid w:val="002A1183"/>
    <w:rsid w:val="002A2A44"/>
    <w:rsid w:val="002A2AB2"/>
    <w:rsid w:val="002A2CFC"/>
    <w:rsid w:val="002A2E15"/>
    <w:rsid w:val="002A3970"/>
    <w:rsid w:val="002A3A53"/>
    <w:rsid w:val="002A3F92"/>
    <w:rsid w:val="002A5306"/>
    <w:rsid w:val="002A530C"/>
    <w:rsid w:val="002A5395"/>
    <w:rsid w:val="002A5E18"/>
    <w:rsid w:val="002A6025"/>
    <w:rsid w:val="002A68EF"/>
    <w:rsid w:val="002A7603"/>
    <w:rsid w:val="002A7A63"/>
    <w:rsid w:val="002A7B60"/>
    <w:rsid w:val="002B0303"/>
    <w:rsid w:val="002B071E"/>
    <w:rsid w:val="002B082A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B78"/>
    <w:rsid w:val="002B5C2F"/>
    <w:rsid w:val="002B5D91"/>
    <w:rsid w:val="002B720C"/>
    <w:rsid w:val="002B737C"/>
    <w:rsid w:val="002B78F1"/>
    <w:rsid w:val="002B7D70"/>
    <w:rsid w:val="002C0009"/>
    <w:rsid w:val="002C00EA"/>
    <w:rsid w:val="002C068F"/>
    <w:rsid w:val="002C0B0B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DD6"/>
    <w:rsid w:val="002C50CF"/>
    <w:rsid w:val="002C5367"/>
    <w:rsid w:val="002C56AE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ED1"/>
    <w:rsid w:val="002D32AE"/>
    <w:rsid w:val="002D3E6A"/>
    <w:rsid w:val="002D3F20"/>
    <w:rsid w:val="002D3FFC"/>
    <w:rsid w:val="002D44D8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EE4"/>
    <w:rsid w:val="002E2C4F"/>
    <w:rsid w:val="002E2CAF"/>
    <w:rsid w:val="002E2F12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71B"/>
    <w:rsid w:val="002E5744"/>
    <w:rsid w:val="002E5974"/>
    <w:rsid w:val="002E5FE1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5A2"/>
    <w:rsid w:val="002F1797"/>
    <w:rsid w:val="002F1863"/>
    <w:rsid w:val="002F1A62"/>
    <w:rsid w:val="002F2202"/>
    <w:rsid w:val="002F232D"/>
    <w:rsid w:val="002F2502"/>
    <w:rsid w:val="002F2FD5"/>
    <w:rsid w:val="002F304F"/>
    <w:rsid w:val="002F382D"/>
    <w:rsid w:val="002F3ABB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8A7"/>
    <w:rsid w:val="002F5CA5"/>
    <w:rsid w:val="002F5F59"/>
    <w:rsid w:val="002F620D"/>
    <w:rsid w:val="002F6253"/>
    <w:rsid w:val="002F691E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35F"/>
    <w:rsid w:val="0030099C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191"/>
    <w:rsid w:val="00317274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146"/>
    <w:rsid w:val="003268A1"/>
    <w:rsid w:val="00326B4F"/>
    <w:rsid w:val="0032702B"/>
    <w:rsid w:val="0033052D"/>
    <w:rsid w:val="00330BB7"/>
    <w:rsid w:val="00330BF4"/>
    <w:rsid w:val="00330C03"/>
    <w:rsid w:val="00330F12"/>
    <w:rsid w:val="003313A1"/>
    <w:rsid w:val="00331DB5"/>
    <w:rsid w:val="003324C8"/>
    <w:rsid w:val="003327FF"/>
    <w:rsid w:val="00332FAD"/>
    <w:rsid w:val="00333105"/>
    <w:rsid w:val="00333AA1"/>
    <w:rsid w:val="00333B54"/>
    <w:rsid w:val="00333B8C"/>
    <w:rsid w:val="00334118"/>
    <w:rsid w:val="00334135"/>
    <w:rsid w:val="00334424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B14"/>
    <w:rsid w:val="00340D6B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61F1"/>
    <w:rsid w:val="00346576"/>
    <w:rsid w:val="00346614"/>
    <w:rsid w:val="003466B5"/>
    <w:rsid w:val="00346CAD"/>
    <w:rsid w:val="003474B4"/>
    <w:rsid w:val="0035031E"/>
    <w:rsid w:val="00350867"/>
    <w:rsid w:val="00351052"/>
    <w:rsid w:val="0035116C"/>
    <w:rsid w:val="003512EF"/>
    <w:rsid w:val="003516A3"/>
    <w:rsid w:val="00351A74"/>
    <w:rsid w:val="00351ABE"/>
    <w:rsid w:val="00351E0F"/>
    <w:rsid w:val="0035259C"/>
    <w:rsid w:val="0035265C"/>
    <w:rsid w:val="00352DEC"/>
    <w:rsid w:val="00352FD1"/>
    <w:rsid w:val="00352FF0"/>
    <w:rsid w:val="00353114"/>
    <w:rsid w:val="00353A56"/>
    <w:rsid w:val="00353A6B"/>
    <w:rsid w:val="00353FA3"/>
    <w:rsid w:val="0035482E"/>
    <w:rsid w:val="00354981"/>
    <w:rsid w:val="00355202"/>
    <w:rsid w:val="0035584B"/>
    <w:rsid w:val="00355C0D"/>
    <w:rsid w:val="00355F3C"/>
    <w:rsid w:val="0035656F"/>
    <w:rsid w:val="0035676A"/>
    <w:rsid w:val="00356BEC"/>
    <w:rsid w:val="00356DEB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3AB"/>
    <w:rsid w:val="003618E9"/>
    <w:rsid w:val="00361B52"/>
    <w:rsid w:val="00361FB5"/>
    <w:rsid w:val="00362497"/>
    <w:rsid w:val="00362634"/>
    <w:rsid w:val="0036275E"/>
    <w:rsid w:val="00362A15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CBF"/>
    <w:rsid w:val="00367D39"/>
    <w:rsid w:val="00367E3A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308D"/>
    <w:rsid w:val="0037317C"/>
    <w:rsid w:val="003742E2"/>
    <w:rsid w:val="0037455F"/>
    <w:rsid w:val="00374716"/>
    <w:rsid w:val="003747DD"/>
    <w:rsid w:val="00374969"/>
    <w:rsid w:val="003749D0"/>
    <w:rsid w:val="00374C9F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EC5"/>
    <w:rsid w:val="003824E2"/>
    <w:rsid w:val="0038272B"/>
    <w:rsid w:val="0038286A"/>
    <w:rsid w:val="00382B05"/>
    <w:rsid w:val="0038334D"/>
    <w:rsid w:val="003834BE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4C96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BCE"/>
    <w:rsid w:val="00391BEA"/>
    <w:rsid w:val="00391BF8"/>
    <w:rsid w:val="003928F9"/>
    <w:rsid w:val="00392972"/>
    <w:rsid w:val="00392A1B"/>
    <w:rsid w:val="003936BF"/>
    <w:rsid w:val="00393F55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552"/>
    <w:rsid w:val="00396853"/>
    <w:rsid w:val="0039693E"/>
    <w:rsid w:val="00396E58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C99"/>
    <w:rsid w:val="003A0F92"/>
    <w:rsid w:val="003A1010"/>
    <w:rsid w:val="003A1266"/>
    <w:rsid w:val="003A12A7"/>
    <w:rsid w:val="003A12DC"/>
    <w:rsid w:val="003A131A"/>
    <w:rsid w:val="003A149D"/>
    <w:rsid w:val="003A17D6"/>
    <w:rsid w:val="003A223E"/>
    <w:rsid w:val="003A25E9"/>
    <w:rsid w:val="003A2688"/>
    <w:rsid w:val="003A2B4D"/>
    <w:rsid w:val="003A2BEC"/>
    <w:rsid w:val="003A2C8A"/>
    <w:rsid w:val="003A2D4B"/>
    <w:rsid w:val="003A3154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E1C"/>
    <w:rsid w:val="003A72C1"/>
    <w:rsid w:val="003A7473"/>
    <w:rsid w:val="003A79CF"/>
    <w:rsid w:val="003A7DCB"/>
    <w:rsid w:val="003B07F6"/>
    <w:rsid w:val="003B0881"/>
    <w:rsid w:val="003B092D"/>
    <w:rsid w:val="003B0A1B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E90"/>
    <w:rsid w:val="003B6C0D"/>
    <w:rsid w:val="003B6DC6"/>
    <w:rsid w:val="003B7117"/>
    <w:rsid w:val="003B7215"/>
    <w:rsid w:val="003B7262"/>
    <w:rsid w:val="003C020D"/>
    <w:rsid w:val="003C07DD"/>
    <w:rsid w:val="003C0FF5"/>
    <w:rsid w:val="003C1549"/>
    <w:rsid w:val="003C17F0"/>
    <w:rsid w:val="003C18E4"/>
    <w:rsid w:val="003C1BF8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E4"/>
    <w:rsid w:val="003D13F6"/>
    <w:rsid w:val="003D17DD"/>
    <w:rsid w:val="003D1F5B"/>
    <w:rsid w:val="003D20D1"/>
    <w:rsid w:val="003D2776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A5"/>
    <w:rsid w:val="003D46B3"/>
    <w:rsid w:val="003D4793"/>
    <w:rsid w:val="003D4B25"/>
    <w:rsid w:val="003D4BE3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4017"/>
    <w:rsid w:val="003E45C8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5DD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4FA"/>
    <w:rsid w:val="003F5C4F"/>
    <w:rsid w:val="003F6027"/>
    <w:rsid w:val="003F6116"/>
    <w:rsid w:val="003F62F5"/>
    <w:rsid w:val="003F645B"/>
    <w:rsid w:val="003F648E"/>
    <w:rsid w:val="003F6AB7"/>
    <w:rsid w:val="003F6BEC"/>
    <w:rsid w:val="003F6C9A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F0"/>
    <w:rsid w:val="004032FD"/>
    <w:rsid w:val="00403A25"/>
    <w:rsid w:val="00403DB5"/>
    <w:rsid w:val="00403E78"/>
    <w:rsid w:val="00403F85"/>
    <w:rsid w:val="0040453E"/>
    <w:rsid w:val="004049DA"/>
    <w:rsid w:val="00404ACF"/>
    <w:rsid w:val="00404B62"/>
    <w:rsid w:val="004053D7"/>
    <w:rsid w:val="004055C2"/>
    <w:rsid w:val="00405C3C"/>
    <w:rsid w:val="00405EDB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D3F"/>
    <w:rsid w:val="00411765"/>
    <w:rsid w:val="00411992"/>
    <w:rsid w:val="00412057"/>
    <w:rsid w:val="004120CD"/>
    <w:rsid w:val="00412361"/>
    <w:rsid w:val="00412608"/>
    <w:rsid w:val="0041260A"/>
    <w:rsid w:val="00412670"/>
    <w:rsid w:val="00412AE3"/>
    <w:rsid w:val="00412B22"/>
    <w:rsid w:val="00412F1D"/>
    <w:rsid w:val="0041311A"/>
    <w:rsid w:val="004133B2"/>
    <w:rsid w:val="00414904"/>
    <w:rsid w:val="00414938"/>
    <w:rsid w:val="00414DB7"/>
    <w:rsid w:val="00414F13"/>
    <w:rsid w:val="004152B5"/>
    <w:rsid w:val="00415B58"/>
    <w:rsid w:val="00415D62"/>
    <w:rsid w:val="004165DD"/>
    <w:rsid w:val="00416DE2"/>
    <w:rsid w:val="00416FBF"/>
    <w:rsid w:val="004173CD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977"/>
    <w:rsid w:val="00425C3D"/>
    <w:rsid w:val="00425D04"/>
    <w:rsid w:val="00425D82"/>
    <w:rsid w:val="00425E7E"/>
    <w:rsid w:val="0042627F"/>
    <w:rsid w:val="00426322"/>
    <w:rsid w:val="00426880"/>
    <w:rsid w:val="00426DDF"/>
    <w:rsid w:val="00426F9D"/>
    <w:rsid w:val="0042711A"/>
    <w:rsid w:val="00427387"/>
    <w:rsid w:val="00427408"/>
    <w:rsid w:val="00427780"/>
    <w:rsid w:val="004308CB"/>
    <w:rsid w:val="00430A7C"/>
    <w:rsid w:val="00430B5D"/>
    <w:rsid w:val="00430D46"/>
    <w:rsid w:val="004315FB"/>
    <w:rsid w:val="00431A25"/>
    <w:rsid w:val="00431DAA"/>
    <w:rsid w:val="00431F7C"/>
    <w:rsid w:val="00431F8A"/>
    <w:rsid w:val="00432650"/>
    <w:rsid w:val="00432DA9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37C35"/>
    <w:rsid w:val="004404B8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F31"/>
    <w:rsid w:val="00443904"/>
    <w:rsid w:val="00443B55"/>
    <w:rsid w:val="00443E8C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3E1"/>
    <w:rsid w:val="004519FA"/>
    <w:rsid w:val="00451A52"/>
    <w:rsid w:val="00451CBD"/>
    <w:rsid w:val="00451EB7"/>
    <w:rsid w:val="00452520"/>
    <w:rsid w:val="00452600"/>
    <w:rsid w:val="004527EC"/>
    <w:rsid w:val="00452BEA"/>
    <w:rsid w:val="00452C66"/>
    <w:rsid w:val="00453613"/>
    <w:rsid w:val="00453FCE"/>
    <w:rsid w:val="004543C2"/>
    <w:rsid w:val="0045475B"/>
    <w:rsid w:val="0045477B"/>
    <w:rsid w:val="00454C15"/>
    <w:rsid w:val="004553B0"/>
    <w:rsid w:val="0045627D"/>
    <w:rsid w:val="004566A1"/>
    <w:rsid w:val="004573B9"/>
    <w:rsid w:val="00457499"/>
    <w:rsid w:val="00457FE9"/>
    <w:rsid w:val="00460471"/>
    <w:rsid w:val="004606D1"/>
    <w:rsid w:val="00460E2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E40"/>
    <w:rsid w:val="00463276"/>
    <w:rsid w:val="00463CBB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E64"/>
    <w:rsid w:val="00471F87"/>
    <w:rsid w:val="00472ACB"/>
    <w:rsid w:val="00472C9B"/>
    <w:rsid w:val="00472DC9"/>
    <w:rsid w:val="00472E15"/>
    <w:rsid w:val="004733FE"/>
    <w:rsid w:val="004734A2"/>
    <w:rsid w:val="00473652"/>
    <w:rsid w:val="004739CC"/>
    <w:rsid w:val="00473A1E"/>
    <w:rsid w:val="00473A71"/>
    <w:rsid w:val="00473D86"/>
    <w:rsid w:val="00473E59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E8E"/>
    <w:rsid w:val="004816DA"/>
    <w:rsid w:val="00481952"/>
    <w:rsid w:val="00482097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5EB"/>
    <w:rsid w:val="00486818"/>
    <w:rsid w:val="00487297"/>
    <w:rsid w:val="00487676"/>
    <w:rsid w:val="004877DF"/>
    <w:rsid w:val="00487B8D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E44"/>
    <w:rsid w:val="00491EA0"/>
    <w:rsid w:val="00491F16"/>
    <w:rsid w:val="004920E2"/>
    <w:rsid w:val="004920E6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700"/>
    <w:rsid w:val="00494A63"/>
    <w:rsid w:val="004951DC"/>
    <w:rsid w:val="00495A7E"/>
    <w:rsid w:val="00495D54"/>
    <w:rsid w:val="00496709"/>
    <w:rsid w:val="004967B3"/>
    <w:rsid w:val="00496EC2"/>
    <w:rsid w:val="00497934"/>
    <w:rsid w:val="00497ACA"/>
    <w:rsid w:val="00497B26"/>
    <w:rsid w:val="004A015D"/>
    <w:rsid w:val="004A0670"/>
    <w:rsid w:val="004A12C0"/>
    <w:rsid w:val="004A1603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1EA"/>
    <w:rsid w:val="004A5E8D"/>
    <w:rsid w:val="004A6558"/>
    <w:rsid w:val="004A6830"/>
    <w:rsid w:val="004A719C"/>
    <w:rsid w:val="004A71E7"/>
    <w:rsid w:val="004A72BC"/>
    <w:rsid w:val="004A7382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4C9C"/>
    <w:rsid w:val="004B5170"/>
    <w:rsid w:val="004B537E"/>
    <w:rsid w:val="004B53EB"/>
    <w:rsid w:val="004B5538"/>
    <w:rsid w:val="004B5D42"/>
    <w:rsid w:val="004B69BF"/>
    <w:rsid w:val="004B6E6F"/>
    <w:rsid w:val="004B6EE6"/>
    <w:rsid w:val="004B6FF5"/>
    <w:rsid w:val="004B75C2"/>
    <w:rsid w:val="004B7F18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CA3"/>
    <w:rsid w:val="004E0ECE"/>
    <w:rsid w:val="004E1279"/>
    <w:rsid w:val="004E14A9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1AE7"/>
    <w:rsid w:val="004F2063"/>
    <w:rsid w:val="004F29B8"/>
    <w:rsid w:val="004F2B1F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4417"/>
    <w:rsid w:val="0050443D"/>
    <w:rsid w:val="005045D1"/>
    <w:rsid w:val="00504879"/>
    <w:rsid w:val="005049BE"/>
    <w:rsid w:val="00504A47"/>
    <w:rsid w:val="00504B70"/>
    <w:rsid w:val="0050517C"/>
    <w:rsid w:val="00505BD8"/>
    <w:rsid w:val="00505BE6"/>
    <w:rsid w:val="005060D3"/>
    <w:rsid w:val="005062DA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2849"/>
    <w:rsid w:val="00512A80"/>
    <w:rsid w:val="00512AB9"/>
    <w:rsid w:val="00512BD3"/>
    <w:rsid w:val="00512E6B"/>
    <w:rsid w:val="00512F7C"/>
    <w:rsid w:val="0051360C"/>
    <w:rsid w:val="0051367C"/>
    <w:rsid w:val="005139C5"/>
    <w:rsid w:val="00513FAB"/>
    <w:rsid w:val="005148C7"/>
    <w:rsid w:val="00514FE0"/>
    <w:rsid w:val="005152B6"/>
    <w:rsid w:val="005152FC"/>
    <w:rsid w:val="00515650"/>
    <w:rsid w:val="005157F5"/>
    <w:rsid w:val="00515F5C"/>
    <w:rsid w:val="00516500"/>
    <w:rsid w:val="005165BF"/>
    <w:rsid w:val="00516E88"/>
    <w:rsid w:val="005179E3"/>
    <w:rsid w:val="00517D76"/>
    <w:rsid w:val="00517E09"/>
    <w:rsid w:val="00520187"/>
    <w:rsid w:val="0052021D"/>
    <w:rsid w:val="005206A8"/>
    <w:rsid w:val="005213C9"/>
    <w:rsid w:val="00521496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965"/>
    <w:rsid w:val="00523CFA"/>
    <w:rsid w:val="00523FF8"/>
    <w:rsid w:val="005241A6"/>
    <w:rsid w:val="005244F8"/>
    <w:rsid w:val="00524B07"/>
    <w:rsid w:val="00525428"/>
    <w:rsid w:val="005255A8"/>
    <w:rsid w:val="005255B6"/>
    <w:rsid w:val="0052585E"/>
    <w:rsid w:val="00525EA5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603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3E7"/>
    <w:rsid w:val="00543A74"/>
    <w:rsid w:val="00543E14"/>
    <w:rsid w:val="00543FFE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6B2"/>
    <w:rsid w:val="005468B9"/>
    <w:rsid w:val="00546A70"/>
    <w:rsid w:val="00546F64"/>
    <w:rsid w:val="005470EA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5192"/>
    <w:rsid w:val="0055597C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12FA"/>
    <w:rsid w:val="00561323"/>
    <w:rsid w:val="005613BF"/>
    <w:rsid w:val="00561623"/>
    <w:rsid w:val="0056162A"/>
    <w:rsid w:val="00561C12"/>
    <w:rsid w:val="005627D8"/>
    <w:rsid w:val="00562E81"/>
    <w:rsid w:val="0056374C"/>
    <w:rsid w:val="00563B0D"/>
    <w:rsid w:val="00563B88"/>
    <w:rsid w:val="00563C9F"/>
    <w:rsid w:val="00563F15"/>
    <w:rsid w:val="00564820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E3E"/>
    <w:rsid w:val="00570E40"/>
    <w:rsid w:val="0057102A"/>
    <w:rsid w:val="00571481"/>
    <w:rsid w:val="0057168E"/>
    <w:rsid w:val="0057170A"/>
    <w:rsid w:val="00571753"/>
    <w:rsid w:val="00571B21"/>
    <w:rsid w:val="00571DF0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8D3"/>
    <w:rsid w:val="00574AC0"/>
    <w:rsid w:val="00574F6D"/>
    <w:rsid w:val="0057529A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CF"/>
    <w:rsid w:val="005817E2"/>
    <w:rsid w:val="005820E0"/>
    <w:rsid w:val="00582200"/>
    <w:rsid w:val="00582373"/>
    <w:rsid w:val="00582421"/>
    <w:rsid w:val="005828D1"/>
    <w:rsid w:val="00582C8A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38D"/>
    <w:rsid w:val="00595534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47B"/>
    <w:rsid w:val="005A34C3"/>
    <w:rsid w:val="005A36C3"/>
    <w:rsid w:val="005A3A84"/>
    <w:rsid w:val="005A407A"/>
    <w:rsid w:val="005A4250"/>
    <w:rsid w:val="005A4503"/>
    <w:rsid w:val="005A45F3"/>
    <w:rsid w:val="005A4BA9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B00BE"/>
    <w:rsid w:val="005B0156"/>
    <w:rsid w:val="005B02F3"/>
    <w:rsid w:val="005B05B4"/>
    <w:rsid w:val="005B08F3"/>
    <w:rsid w:val="005B09E4"/>
    <w:rsid w:val="005B0DE2"/>
    <w:rsid w:val="005B14F2"/>
    <w:rsid w:val="005B1604"/>
    <w:rsid w:val="005B2308"/>
    <w:rsid w:val="005B2498"/>
    <w:rsid w:val="005B280B"/>
    <w:rsid w:val="005B2D2F"/>
    <w:rsid w:val="005B38A1"/>
    <w:rsid w:val="005B39AE"/>
    <w:rsid w:val="005B3A88"/>
    <w:rsid w:val="005B3BDB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268"/>
    <w:rsid w:val="005D0418"/>
    <w:rsid w:val="005D0621"/>
    <w:rsid w:val="005D0C84"/>
    <w:rsid w:val="005D0CA9"/>
    <w:rsid w:val="005D14F4"/>
    <w:rsid w:val="005D1BAE"/>
    <w:rsid w:val="005D1BF8"/>
    <w:rsid w:val="005D1F07"/>
    <w:rsid w:val="005D2179"/>
    <w:rsid w:val="005D2233"/>
    <w:rsid w:val="005D2363"/>
    <w:rsid w:val="005D289D"/>
    <w:rsid w:val="005D28D6"/>
    <w:rsid w:val="005D2A65"/>
    <w:rsid w:val="005D2BDA"/>
    <w:rsid w:val="005D3DF4"/>
    <w:rsid w:val="005D41D4"/>
    <w:rsid w:val="005D44C6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37B"/>
    <w:rsid w:val="005D737E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D7E"/>
    <w:rsid w:val="005E2735"/>
    <w:rsid w:val="005E33DC"/>
    <w:rsid w:val="005E39B8"/>
    <w:rsid w:val="005E39C8"/>
    <w:rsid w:val="005E3C75"/>
    <w:rsid w:val="005E46EB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893"/>
    <w:rsid w:val="005F525B"/>
    <w:rsid w:val="005F54F6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4F5"/>
    <w:rsid w:val="005F753D"/>
    <w:rsid w:val="00600554"/>
    <w:rsid w:val="006008B0"/>
    <w:rsid w:val="00600966"/>
    <w:rsid w:val="00600A46"/>
    <w:rsid w:val="00601A1E"/>
    <w:rsid w:val="00601C20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9DC"/>
    <w:rsid w:val="00615A76"/>
    <w:rsid w:val="00616227"/>
    <w:rsid w:val="006169DE"/>
    <w:rsid w:val="0061730F"/>
    <w:rsid w:val="00617552"/>
    <w:rsid w:val="00617E32"/>
    <w:rsid w:val="00620605"/>
    <w:rsid w:val="00620785"/>
    <w:rsid w:val="006208F6"/>
    <w:rsid w:val="00620AC5"/>
    <w:rsid w:val="0062118E"/>
    <w:rsid w:val="00621736"/>
    <w:rsid w:val="006218D5"/>
    <w:rsid w:val="00621D32"/>
    <w:rsid w:val="00621DCF"/>
    <w:rsid w:val="006225F3"/>
    <w:rsid w:val="00622661"/>
    <w:rsid w:val="006228DC"/>
    <w:rsid w:val="006228E2"/>
    <w:rsid w:val="00622D72"/>
    <w:rsid w:val="0062307E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4C0"/>
    <w:rsid w:val="00636B8A"/>
    <w:rsid w:val="00636D1D"/>
    <w:rsid w:val="006377EC"/>
    <w:rsid w:val="00637810"/>
    <w:rsid w:val="006403F4"/>
    <w:rsid w:val="00640817"/>
    <w:rsid w:val="006418B6"/>
    <w:rsid w:val="00641922"/>
    <w:rsid w:val="00642EC2"/>
    <w:rsid w:val="006438C6"/>
    <w:rsid w:val="006439F5"/>
    <w:rsid w:val="00643A97"/>
    <w:rsid w:val="00643F9D"/>
    <w:rsid w:val="00644B31"/>
    <w:rsid w:val="006454B4"/>
    <w:rsid w:val="00645AC7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133A"/>
    <w:rsid w:val="0065182F"/>
    <w:rsid w:val="006519D0"/>
    <w:rsid w:val="006519FE"/>
    <w:rsid w:val="00651C01"/>
    <w:rsid w:val="00651DA9"/>
    <w:rsid w:val="0065227A"/>
    <w:rsid w:val="0065232F"/>
    <w:rsid w:val="00652FB0"/>
    <w:rsid w:val="006532AF"/>
    <w:rsid w:val="006536F4"/>
    <w:rsid w:val="00653B41"/>
    <w:rsid w:val="00653C9F"/>
    <w:rsid w:val="00654009"/>
    <w:rsid w:val="006543F4"/>
    <w:rsid w:val="00654780"/>
    <w:rsid w:val="00654849"/>
    <w:rsid w:val="00654AAC"/>
    <w:rsid w:val="00654BC1"/>
    <w:rsid w:val="00654F09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D82"/>
    <w:rsid w:val="006601B6"/>
    <w:rsid w:val="0066033B"/>
    <w:rsid w:val="00660476"/>
    <w:rsid w:val="00660959"/>
    <w:rsid w:val="00660C7F"/>
    <w:rsid w:val="00660FB7"/>
    <w:rsid w:val="006612CF"/>
    <w:rsid w:val="00661B55"/>
    <w:rsid w:val="00662446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ADA"/>
    <w:rsid w:val="00667BFC"/>
    <w:rsid w:val="006703AD"/>
    <w:rsid w:val="006703D0"/>
    <w:rsid w:val="0067041D"/>
    <w:rsid w:val="00670686"/>
    <w:rsid w:val="00670742"/>
    <w:rsid w:val="006707DF"/>
    <w:rsid w:val="00670E46"/>
    <w:rsid w:val="00670FC3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EC9"/>
    <w:rsid w:val="006774F7"/>
    <w:rsid w:val="00677549"/>
    <w:rsid w:val="006775B6"/>
    <w:rsid w:val="00677DDD"/>
    <w:rsid w:val="00680133"/>
    <w:rsid w:val="00680224"/>
    <w:rsid w:val="0068030C"/>
    <w:rsid w:val="00680806"/>
    <w:rsid w:val="00680A59"/>
    <w:rsid w:val="00681FCA"/>
    <w:rsid w:val="006825D4"/>
    <w:rsid w:val="00682A4A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DAE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40F3"/>
    <w:rsid w:val="006A435C"/>
    <w:rsid w:val="006A4493"/>
    <w:rsid w:val="006A4CE1"/>
    <w:rsid w:val="006A57DA"/>
    <w:rsid w:val="006A62CA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2704"/>
    <w:rsid w:val="006B326E"/>
    <w:rsid w:val="006B3739"/>
    <w:rsid w:val="006B377F"/>
    <w:rsid w:val="006B3C76"/>
    <w:rsid w:val="006B3CB8"/>
    <w:rsid w:val="006B418E"/>
    <w:rsid w:val="006B4313"/>
    <w:rsid w:val="006B45E4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941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56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E9B"/>
    <w:rsid w:val="006E2F1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245"/>
    <w:rsid w:val="006E53CD"/>
    <w:rsid w:val="006E5673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799"/>
    <w:rsid w:val="006F2E5F"/>
    <w:rsid w:val="006F331D"/>
    <w:rsid w:val="006F3918"/>
    <w:rsid w:val="006F393A"/>
    <w:rsid w:val="006F3B7C"/>
    <w:rsid w:val="006F3E99"/>
    <w:rsid w:val="006F4347"/>
    <w:rsid w:val="006F475F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146"/>
    <w:rsid w:val="0070520E"/>
    <w:rsid w:val="00705562"/>
    <w:rsid w:val="007055B9"/>
    <w:rsid w:val="0070583A"/>
    <w:rsid w:val="00705B27"/>
    <w:rsid w:val="00705B70"/>
    <w:rsid w:val="00706171"/>
    <w:rsid w:val="00706594"/>
    <w:rsid w:val="0070661F"/>
    <w:rsid w:val="00706E83"/>
    <w:rsid w:val="0070759B"/>
    <w:rsid w:val="00707A5B"/>
    <w:rsid w:val="00707DEB"/>
    <w:rsid w:val="007100D5"/>
    <w:rsid w:val="0071030C"/>
    <w:rsid w:val="00710310"/>
    <w:rsid w:val="007108BB"/>
    <w:rsid w:val="00710EB4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F4"/>
    <w:rsid w:val="00713C49"/>
    <w:rsid w:val="00713C77"/>
    <w:rsid w:val="00713F35"/>
    <w:rsid w:val="0071404B"/>
    <w:rsid w:val="007141E5"/>
    <w:rsid w:val="007146E3"/>
    <w:rsid w:val="0071508A"/>
    <w:rsid w:val="007152FA"/>
    <w:rsid w:val="00715366"/>
    <w:rsid w:val="00715424"/>
    <w:rsid w:val="007155F2"/>
    <w:rsid w:val="00715E7B"/>
    <w:rsid w:val="00715FA0"/>
    <w:rsid w:val="00715FAF"/>
    <w:rsid w:val="00716027"/>
    <w:rsid w:val="007162BE"/>
    <w:rsid w:val="00716656"/>
    <w:rsid w:val="007167CF"/>
    <w:rsid w:val="00716885"/>
    <w:rsid w:val="00716FAB"/>
    <w:rsid w:val="0071703D"/>
    <w:rsid w:val="00717856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A7A"/>
    <w:rsid w:val="00723AD7"/>
    <w:rsid w:val="00723CBA"/>
    <w:rsid w:val="00723F67"/>
    <w:rsid w:val="00723FD8"/>
    <w:rsid w:val="0072493B"/>
    <w:rsid w:val="00724A09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4F51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A18"/>
    <w:rsid w:val="00742CD2"/>
    <w:rsid w:val="007430F7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4B0"/>
    <w:rsid w:val="007477E5"/>
    <w:rsid w:val="0074798D"/>
    <w:rsid w:val="007479B9"/>
    <w:rsid w:val="007502DB"/>
    <w:rsid w:val="007502FE"/>
    <w:rsid w:val="007503B3"/>
    <w:rsid w:val="007505CE"/>
    <w:rsid w:val="00750830"/>
    <w:rsid w:val="007509C7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528"/>
    <w:rsid w:val="0075352E"/>
    <w:rsid w:val="00753635"/>
    <w:rsid w:val="00753B43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74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E79"/>
    <w:rsid w:val="00776E91"/>
    <w:rsid w:val="007775A4"/>
    <w:rsid w:val="0077775E"/>
    <w:rsid w:val="007800BA"/>
    <w:rsid w:val="007800DB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C57"/>
    <w:rsid w:val="00784040"/>
    <w:rsid w:val="0078422A"/>
    <w:rsid w:val="00784468"/>
    <w:rsid w:val="00784A0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A04"/>
    <w:rsid w:val="00790669"/>
    <w:rsid w:val="0079068A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3725"/>
    <w:rsid w:val="0079392A"/>
    <w:rsid w:val="00793FAF"/>
    <w:rsid w:val="007943C0"/>
    <w:rsid w:val="00794958"/>
    <w:rsid w:val="007949C9"/>
    <w:rsid w:val="00794A81"/>
    <w:rsid w:val="007951A2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3D7"/>
    <w:rsid w:val="007A0871"/>
    <w:rsid w:val="007A0CAB"/>
    <w:rsid w:val="007A12E1"/>
    <w:rsid w:val="007A12ED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B95"/>
    <w:rsid w:val="007A3C2D"/>
    <w:rsid w:val="007A3F78"/>
    <w:rsid w:val="007A4053"/>
    <w:rsid w:val="007A44AB"/>
    <w:rsid w:val="007A4B38"/>
    <w:rsid w:val="007A4F3E"/>
    <w:rsid w:val="007A59B4"/>
    <w:rsid w:val="007A5F2B"/>
    <w:rsid w:val="007A6044"/>
    <w:rsid w:val="007A60B9"/>
    <w:rsid w:val="007A60F2"/>
    <w:rsid w:val="007A63CC"/>
    <w:rsid w:val="007A67E9"/>
    <w:rsid w:val="007A6BBD"/>
    <w:rsid w:val="007A7106"/>
    <w:rsid w:val="007A72B8"/>
    <w:rsid w:val="007A7BA5"/>
    <w:rsid w:val="007A7E4F"/>
    <w:rsid w:val="007A7EB6"/>
    <w:rsid w:val="007B0400"/>
    <w:rsid w:val="007B08B0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411"/>
    <w:rsid w:val="007B247D"/>
    <w:rsid w:val="007B2B08"/>
    <w:rsid w:val="007B2F98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89D"/>
    <w:rsid w:val="007B59B2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C9B"/>
    <w:rsid w:val="007C2DF9"/>
    <w:rsid w:val="007C2E59"/>
    <w:rsid w:val="007C315C"/>
    <w:rsid w:val="007C3316"/>
    <w:rsid w:val="007C344B"/>
    <w:rsid w:val="007C42EA"/>
    <w:rsid w:val="007C4537"/>
    <w:rsid w:val="007C47F9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914"/>
    <w:rsid w:val="007D19DF"/>
    <w:rsid w:val="007D1B09"/>
    <w:rsid w:val="007D1BBB"/>
    <w:rsid w:val="007D1C84"/>
    <w:rsid w:val="007D1C98"/>
    <w:rsid w:val="007D2015"/>
    <w:rsid w:val="007D24A0"/>
    <w:rsid w:val="007D26E8"/>
    <w:rsid w:val="007D2A69"/>
    <w:rsid w:val="007D36F2"/>
    <w:rsid w:val="007D38DD"/>
    <w:rsid w:val="007D3CB1"/>
    <w:rsid w:val="007D422E"/>
    <w:rsid w:val="007D433A"/>
    <w:rsid w:val="007D487A"/>
    <w:rsid w:val="007D4C7E"/>
    <w:rsid w:val="007D510D"/>
    <w:rsid w:val="007D56AD"/>
    <w:rsid w:val="007D5F5F"/>
    <w:rsid w:val="007D6CEC"/>
    <w:rsid w:val="007D6EBB"/>
    <w:rsid w:val="007D71AF"/>
    <w:rsid w:val="007D7EED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FB2"/>
    <w:rsid w:val="007E4054"/>
    <w:rsid w:val="007E4204"/>
    <w:rsid w:val="007E4458"/>
    <w:rsid w:val="007E53FE"/>
    <w:rsid w:val="007E57C2"/>
    <w:rsid w:val="007E5862"/>
    <w:rsid w:val="007E587A"/>
    <w:rsid w:val="007E6037"/>
    <w:rsid w:val="007E6C69"/>
    <w:rsid w:val="007E6E49"/>
    <w:rsid w:val="007E74DA"/>
    <w:rsid w:val="007E7BF2"/>
    <w:rsid w:val="007F0C07"/>
    <w:rsid w:val="007F0E3D"/>
    <w:rsid w:val="007F0F24"/>
    <w:rsid w:val="007F182B"/>
    <w:rsid w:val="007F1833"/>
    <w:rsid w:val="007F1DBB"/>
    <w:rsid w:val="007F23D7"/>
    <w:rsid w:val="007F2536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804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CB5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B32"/>
    <w:rsid w:val="00806D68"/>
    <w:rsid w:val="00806D7C"/>
    <w:rsid w:val="00807B25"/>
    <w:rsid w:val="00810237"/>
    <w:rsid w:val="00810273"/>
    <w:rsid w:val="008106C0"/>
    <w:rsid w:val="00810728"/>
    <w:rsid w:val="00810739"/>
    <w:rsid w:val="0081084C"/>
    <w:rsid w:val="008116A1"/>
    <w:rsid w:val="00811F97"/>
    <w:rsid w:val="008125AF"/>
    <w:rsid w:val="0081267F"/>
    <w:rsid w:val="00812D6C"/>
    <w:rsid w:val="00812ED8"/>
    <w:rsid w:val="00813539"/>
    <w:rsid w:val="0081392E"/>
    <w:rsid w:val="00813B4D"/>
    <w:rsid w:val="0081512A"/>
    <w:rsid w:val="00815A9B"/>
    <w:rsid w:val="00816437"/>
    <w:rsid w:val="008165C7"/>
    <w:rsid w:val="00816970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E80"/>
    <w:rsid w:val="00824E83"/>
    <w:rsid w:val="008254C3"/>
    <w:rsid w:val="00825533"/>
    <w:rsid w:val="0082582A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768"/>
    <w:rsid w:val="00837CFD"/>
    <w:rsid w:val="00837FD2"/>
    <w:rsid w:val="00840070"/>
    <w:rsid w:val="008401B0"/>
    <w:rsid w:val="00840365"/>
    <w:rsid w:val="00840667"/>
    <w:rsid w:val="00840807"/>
    <w:rsid w:val="008408D3"/>
    <w:rsid w:val="00840C9B"/>
    <w:rsid w:val="00841B16"/>
    <w:rsid w:val="00841DD6"/>
    <w:rsid w:val="00842B1E"/>
    <w:rsid w:val="00842CFC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01B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98A"/>
    <w:rsid w:val="00856C39"/>
    <w:rsid w:val="00856F9E"/>
    <w:rsid w:val="00857B4E"/>
    <w:rsid w:val="00857B68"/>
    <w:rsid w:val="00857DC7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7000"/>
    <w:rsid w:val="008672DD"/>
    <w:rsid w:val="008676F4"/>
    <w:rsid w:val="0086796E"/>
    <w:rsid w:val="008679BD"/>
    <w:rsid w:val="00867A72"/>
    <w:rsid w:val="00867AF1"/>
    <w:rsid w:val="00867B61"/>
    <w:rsid w:val="00867BBE"/>
    <w:rsid w:val="0087025C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691"/>
    <w:rsid w:val="00877A44"/>
    <w:rsid w:val="0088006F"/>
    <w:rsid w:val="008800D3"/>
    <w:rsid w:val="00880239"/>
    <w:rsid w:val="00880667"/>
    <w:rsid w:val="008806CE"/>
    <w:rsid w:val="008808EF"/>
    <w:rsid w:val="00880AC5"/>
    <w:rsid w:val="00880B31"/>
    <w:rsid w:val="00880B35"/>
    <w:rsid w:val="008811FD"/>
    <w:rsid w:val="00881AA1"/>
    <w:rsid w:val="00881FE3"/>
    <w:rsid w:val="00882142"/>
    <w:rsid w:val="0088242D"/>
    <w:rsid w:val="00882C39"/>
    <w:rsid w:val="00883BAD"/>
    <w:rsid w:val="00883C42"/>
    <w:rsid w:val="00883DF4"/>
    <w:rsid w:val="00883F5C"/>
    <w:rsid w:val="0088416A"/>
    <w:rsid w:val="00884370"/>
    <w:rsid w:val="00884B0A"/>
    <w:rsid w:val="00884C2D"/>
    <w:rsid w:val="00884DC7"/>
    <w:rsid w:val="0088533B"/>
    <w:rsid w:val="00885342"/>
    <w:rsid w:val="00885C3A"/>
    <w:rsid w:val="0088605C"/>
    <w:rsid w:val="0088634E"/>
    <w:rsid w:val="00886478"/>
    <w:rsid w:val="008865D1"/>
    <w:rsid w:val="00886605"/>
    <w:rsid w:val="008866C5"/>
    <w:rsid w:val="00886785"/>
    <w:rsid w:val="00886B79"/>
    <w:rsid w:val="008870EF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6574"/>
    <w:rsid w:val="0089663F"/>
    <w:rsid w:val="0089665D"/>
    <w:rsid w:val="00896AF0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DE2"/>
    <w:rsid w:val="008A2038"/>
    <w:rsid w:val="008A22D7"/>
    <w:rsid w:val="008A2AB9"/>
    <w:rsid w:val="008A2C58"/>
    <w:rsid w:val="008A2F09"/>
    <w:rsid w:val="008A32F7"/>
    <w:rsid w:val="008A332C"/>
    <w:rsid w:val="008A3B15"/>
    <w:rsid w:val="008A43EE"/>
    <w:rsid w:val="008A4814"/>
    <w:rsid w:val="008A4C44"/>
    <w:rsid w:val="008A547C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26E8"/>
    <w:rsid w:val="008B27CF"/>
    <w:rsid w:val="008B2FCF"/>
    <w:rsid w:val="008B30BA"/>
    <w:rsid w:val="008B3512"/>
    <w:rsid w:val="008B3619"/>
    <w:rsid w:val="008B4018"/>
    <w:rsid w:val="008B437A"/>
    <w:rsid w:val="008B46BD"/>
    <w:rsid w:val="008B4A46"/>
    <w:rsid w:val="008B4B30"/>
    <w:rsid w:val="008B510F"/>
    <w:rsid w:val="008B5357"/>
    <w:rsid w:val="008B5456"/>
    <w:rsid w:val="008B57B6"/>
    <w:rsid w:val="008B5C01"/>
    <w:rsid w:val="008B6309"/>
    <w:rsid w:val="008B69F4"/>
    <w:rsid w:val="008B6D88"/>
    <w:rsid w:val="008B6F27"/>
    <w:rsid w:val="008B7480"/>
    <w:rsid w:val="008B761C"/>
    <w:rsid w:val="008B7882"/>
    <w:rsid w:val="008C0058"/>
    <w:rsid w:val="008C0155"/>
    <w:rsid w:val="008C0281"/>
    <w:rsid w:val="008C08E9"/>
    <w:rsid w:val="008C0ECA"/>
    <w:rsid w:val="008C10AC"/>
    <w:rsid w:val="008C1580"/>
    <w:rsid w:val="008C1E12"/>
    <w:rsid w:val="008C2241"/>
    <w:rsid w:val="008C380D"/>
    <w:rsid w:val="008C38C0"/>
    <w:rsid w:val="008C3E20"/>
    <w:rsid w:val="008C48A7"/>
    <w:rsid w:val="008C490E"/>
    <w:rsid w:val="008C4ED6"/>
    <w:rsid w:val="008C4FC5"/>
    <w:rsid w:val="008C5DAB"/>
    <w:rsid w:val="008C6BC8"/>
    <w:rsid w:val="008C7865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94A"/>
    <w:rsid w:val="008D7E22"/>
    <w:rsid w:val="008E0A3E"/>
    <w:rsid w:val="008E0A41"/>
    <w:rsid w:val="008E0E46"/>
    <w:rsid w:val="008E1669"/>
    <w:rsid w:val="008E19B9"/>
    <w:rsid w:val="008E1AD8"/>
    <w:rsid w:val="008E1CFE"/>
    <w:rsid w:val="008E1E01"/>
    <w:rsid w:val="008E1F83"/>
    <w:rsid w:val="008E2169"/>
    <w:rsid w:val="008E451E"/>
    <w:rsid w:val="008E49DD"/>
    <w:rsid w:val="008E4D2D"/>
    <w:rsid w:val="008E4ED4"/>
    <w:rsid w:val="008E50D3"/>
    <w:rsid w:val="008E51DB"/>
    <w:rsid w:val="008E5929"/>
    <w:rsid w:val="008E5975"/>
    <w:rsid w:val="008E5EDD"/>
    <w:rsid w:val="008E681B"/>
    <w:rsid w:val="008E68CC"/>
    <w:rsid w:val="008E6D5F"/>
    <w:rsid w:val="008E72EB"/>
    <w:rsid w:val="008E73E7"/>
    <w:rsid w:val="008E75CE"/>
    <w:rsid w:val="008E77E9"/>
    <w:rsid w:val="008E7D13"/>
    <w:rsid w:val="008F0009"/>
    <w:rsid w:val="008F08D7"/>
    <w:rsid w:val="008F0BBF"/>
    <w:rsid w:val="008F0F76"/>
    <w:rsid w:val="008F0F99"/>
    <w:rsid w:val="008F15F3"/>
    <w:rsid w:val="008F1C3F"/>
    <w:rsid w:val="008F25ED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79B"/>
    <w:rsid w:val="008F68C7"/>
    <w:rsid w:val="008F6DBA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C77"/>
    <w:rsid w:val="00901360"/>
    <w:rsid w:val="0090199A"/>
    <w:rsid w:val="00901DB5"/>
    <w:rsid w:val="0090242B"/>
    <w:rsid w:val="0090327D"/>
    <w:rsid w:val="0090400D"/>
    <w:rsid w:val="009046A0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346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4BC3"/>
    <w:rsid w:val="009156E5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B47"/>
    <w:rsid w:val="00922EF5"/>
    <w:rsid w:val="009235B7"/>
    <w:rsid w:val="00923667"/>
    <w:rsid w:val="009239C9"/>
    <w:rsid w:val="00923A00"/>
    <w:rsid w:val="00923B80"/>
    <w:rsid w:val="00923C0A"/>
    <w:rsid w:val="00923F2B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EA4"/>
    <w:rsid w:val="0093130C"/>
    <w:rsid w:val="0093149A"/>
    <w:rsid w:val="009314D0"/>
    <w:rsid w:val="0093153C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DC3"/>
    <w:rsid w:val="00934ED0"/>
    <w:rsid w:val="009353D7"/>
    <w:rsid w:val="00935749"/>
    <w:rsid w:val="009359C5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31DD"/>
    <w:rsid w:val="0094446D"/>
    <w:rsid w:val="009445E4"/>
    <w:rsid w:val="00945169"/>
    <w:rsid w:val="00945378"/>
    <w:rsid w:val="00945623"/>
    <w:rsid w:val="00945917"/>
    <w:rsid w:val="00945A0F"/>
    <w:rsid w:val="009460E4"/>
    <w:rsid w:val="0094743D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97A"/>
    <w:rsid w:val="00952069"/>
    <w:rsid w:val="009520B3"/>
    <w:rsid w:val="00952519"/>
    <w:rsid w:val="00952559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D4F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70E3"/>
    <w:rsid w:val="009673AD"/>
    <w:rsid w:val="009676D1"/>
    <w:rsid w:val="00967943"/>
    <w:rsid w:val="00970779"/>
    <w:rsid w:val="00971013"/>
    <w:rsid w:val="00971083"/>
    <w:rsid w:val="009710D5"/>
    <w:rsid w:val="00971155"/>
    <w:rsid w:val="00971372"/>
    <w:rsid w:val="009719F6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806"/>
    <w:rsid w:val="0097498F"/>
    <w:rsid w:val="00974A5A"/>
    <w:rsid w:val="0097536D"/>
    <w:rsid w:val="00975459"/>
    <w:rsid w:val="009758C3"/>
    <w:rsid w:val="00975BE6"/>
    <w:rsid w:val="00975CA0"/>
    <w:rsid w:val="00975D94"/>
    <w:rsid w:val="00976AAC"/>
    <w:rsid w:val="00976DCE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34E"/>
    <w:rsid w:val="009837E7"/>
    <w:rsid w:val="0098383F"/>
    <w:rsid w:val="00983B11"/>
    <w:rsid w:val="00983ED1"/>
    <w:rsid w:val="009846DE"/>
    <w:rsid w:val="00985058"/>
    <w:rsid w:val="0098576C"/>
    <w:rsid w:val="00985989"/>
    <w:rsid w:val="0098691C"/>
    <w:rsid w:val="00987074"/>
    <w:rsid w:val="009871AF"/>
    <w:rsid w:val="00987507"/>
    <w:rsid w:val="009876FE"/>
    <w:rsid w:val="0098785C"/>
    <w:rsid w:val="009878B5"/>
    <w:rsid w:val="00987BF4"/>
    <w:rsid w:val="00987C92"/>
    <w:rsid w:val="00990698"/>
    <w:rsid w:val="009907D7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A45"/>
    <w:rsid w:val="009942B6"/>
    <w:rsid w:val="00994839"/>
    <w:rsid w:val="00994D72"/>
    <w:rsid w:val="00994DBC"/>
    <w:rsid w:val="009955CA"/>
    <w:rsid w:val="009957EC"/>
    <w:rsid w:val="00995BAF"/>
    <w:rsid w:val="0099613A"/>
    <w:rsid w:val="009962C0"/>
    <w:rsid w:val="009964CD"/>
    <w:rsid w:val="00996A96"/>
    <w:rsid w:val="00996B43"/>
    <w:rsid w:val="00996F08"/>
    <w:rsid w:val="0099739C"/>
    <w:rsid w:val="009974A0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023"/>
    <w:rsid w:val="009A5433"/>
    <w:rsid w:val="009A5489"/>
    <w:rsid w:val="009A54F9"/>
    <w:rsid w:val="009A5C73"/>
    <w:rsid w:val="009A6091"/>
    <w:rsid w:val="009A657B"/>
    <w:rsid w:val="009A6ABC"/>
    <w:rsid w:val="009A6BA3"/>
    <w:rsid w:val="009A707A"/>
    <w:rsid w:val="009A789F"/>
    <w:rsid w:val="009B0B98"/>
    <w:rsid w:val="009B10A2"/>
    <w:rsid w:val="009B1514"/>
    <w:rsid w:val="009B1919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02"/>
    <w:rsid w:val="009B633D"/>
    <w:rsid w:val="009B6D0C"/>
    <w:rsid w:val="009B6EE9"/>
    <w:rsid w:val="009B70A7"/>
    <w:rsid w:val="009B71F7"/>
    <w:rsid w:val="009B735E"/>
    <w:rsid w:val="009B73A4"/>
    <w:rsid w:val="009B784E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BB5"/>
    <w:rsid w:val="009C50BE"/>
    <w:rsid w:val="009C5372"/>
    <w:rsid w:val="009C537E"/>
    <w:rsid w:val="009C636C"/>
    <w:rsid w:val="009C6440"/>
    <w:rsid w:val="009C6568"/>
    <w:rsid w:val="009C66F2"/>
    <w:rsid w:val="009C67DE"/>
    <w:rsid w:val="009C725E"/>
    <w:rsid w:val="009C72CE"/>
    <w:rsid w:val="009C78EC"/>
    <w:rsid w:val="009C792B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27"/>
    <w:rsid w:val="009D149D"/>
    <w:rsid w:val="009D1BC1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760"/>
    <w:rsid w:val="009D3D8E"/>
    <w:rsid w:val="009D44D4"/>
    <w:rsid w:val="009D4FE7"/>
    <w:rsid w:val="009D54C2"/>
    <w:rsid w:val="009D54FE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CFB"/>
    <w:rsid w:val="009E31DD"/>
    <w:rsid w:val="009E340B"/>
    <w:rsid w:val="009E3879"/>
    <w:rsid w:val="009E3C00"/>
    <w:rsid w:val="009E3C63"/>
    <w:rsid w:val="009E49AC"/>
    <w:rsid w:val="009E4C35"/>
    <w:rsid w:val="009E53EA"/>
    <w:rsid w:val="009E542D"/>
    <w:rsid w:val="009E5A06"/>
    <w:rsid w:val="009E5FD8"/>
    <w:rsid w:val="009E62E2"/>
    <w:rsid w:val="009E62EA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5CC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4BC"/>
    <w:rsid w:val="00A01701"/>
    <w:rsid w:val="00A0170A"/>
    <w:rsid w:val="00A01B1E"/>
    <w:rsid w:val="00A01DAF"/>
    <w:rsid w:val="00A01F3E"/>
    <w:rsid w:val="00A02A87"/>
    <w:rsid w:val="00A02B6B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10302"/>
    <w:rsid w:val="00A10FB8"/>
    <w:rsid w:val="00A11254"/>
    <w:rsid w:val="00A1136F"/>
    <w:rsid w:val="00A11772"/>
    <w:rsid w:val="00A11EAF"/>
    <w:rsid w:val="00A1275F"/>
    <w:rsid w:val="00A12886"/>
    <w:rsid w:val="00A12D4F"/>
    <w:rsid w:val="00A131FF"/>
    <w:rsid w:val="00A132C2"/>
    <w:rsid w:val="00A13FDE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619C"/>
    <w:rsid w:val="00A16A45"/>
    <w:rsid w:val="00A16BCB"/>
    <w:rsid w:val="00A16EBD"/>
    <w:rsid w:val="00A175DB"/>
    <w:rsid w:val="00A1790F"/>
    <w:rsid w:val="00A207BC"/>
    <w:rsid w:val="00A20A56"/>
    <w:rsid w:val="00A21A3C"/>
    <w:rsid w:val="00A21B66"/>
    <w:rsid w:val="00A21E50"/>
    <w:rsid w:val="00A22378"/>
    <w:rsid w:val="00A22CFB"/>
    <w:rsid w:val="00A231E9"/>
    <w:rsid w:val="00A2363B"/>
    <w:rsid w:val="00A23E79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FAF"/>
    <w:rsid w:val="00A33572"/>
    <w:rsid w:val="00A3370A"/>
    <w:rsid w:val="00A339D3"/>
    <w:rsid w:val="00A33AB5"/>
    <w:rsid w:val="00A33FF2"/>
    <w:rsid w:val="00A34F6F"/>
    <w:rsid w:val="00A351CD"/>
    <w:rsid w:val="00A353B9"/>
    <w:rsid w:val="00A353D7"/>
    <w:rsid w:val="00A35462"/>
    <w:rsid w:val="00A354EA"/>
    <w:rsid w:val="00A35A43"/>
    <w:rsid w:val="00A35AAF"/>
    <w:rsid w:val="00A36264"/>
    <w:rsid w:val="00A3652E"/>
    <w:rsid w:val="00A36926"/>
    <w:rsid w:val="00A369B5"/>
    <w:rsid w:val="00A36A2C"/>
    <w:rsid w:val="00A36EE7"/>
    <w:rsid w:val="00A37469"/>
    <w:rsid w:val="00A37B26"/>
    <w:rsid w:val="00A37EB4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A14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3044"/>
    <w:rsid w:val="00A5348A"/>
    <w:rsid w:val="00A53B37"/>
    <w:rsid w:val="00A53D08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F0B"/>
    <w:rsid w:val="00A564F1"/>
    <w:rsid w:val="00A56914"/>
    <w:rsid w:val="00A56D96"/>
    <w:rsid w:val="00A56E75"/>
    <w:rsid w:val="00A57165"/>
    <w:rsid w:val="00A573FE"/>
    <w:rsid w:val="00A57428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962"/>
    <w:rsid w:val="00A70B1C"/>
    <w:rsid w:val="00A70D5C"/>
    <w:rsid w:val="00A70F77"/>
    <w:rsid w:val="00A7133C"/>
    <w:rsid w:val="00A71357"/>
    <w:rsid w:val="00A71496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74D"/>
    <w:rsid w:val="00A75889"/>
    <w:rsid w:val="00A75B3C"/>
    <w:rsid w:val="00A75DDC"/>
    <w:rsid w:val="00A76DD7"/>
    <w:rsid w:val="00A77145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776"/>
    <w:rsid w:val="00A8268D"/>
    <w:rsid w:val="00A8298B"/>
    <w:rsid w:val="00A829A5"/>
    <w:rsid w:val="00A82E30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E38"/>
    <w:rsid w:val="00A90019"/>
    <w:rsid w:val="00A90673"/>
    <w:rsid w:val="00A90FBD"/>
    <w:rsid w:val="00A91021"/>
    <w:rsid w:val="00A9107C"/>
    <w:rsid w:val="00A91372"/>
    <w:rsid w:val="00A914A6"/>
    <w:rsid w:val="00A91868"/>
    <w:rsid w:val="00A91C33"/>
    <w:rsid w:val="00A926E5"/>
    <w:rsid w:val="00A92B43"/>
    <w:rsid w:val="00A92CC1"/>
    <w:rsid w:val="00A936C1"/>
    <w:rsid w:val="00A9398A"/>
    <w:rsid w:val="00A93B46"/>
    <w:rsid w:val="00A942AD"/>
    <w:rsid w:val="00A9468A"/>
    <w:rsid w:val="00A94F99"/>
    <w:rsid w:val="00A9508E"/>
    <w:rsid w:val="00A953E1"/>
    <w:rsid w:val="00A95924"/>
    <w:rsid w:val="00A9606E"/>
    <w:rsid w:val="00A963A7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1018"/>
    <w:rsid w:val="00AA107F"/>
    <w:rsid w:val="00AA1552"/>
    <w:rsid w:val="00AA16EF"/>
    <w:rsid w:val="00AA18BD"/>
    <w:rsid w:val="00AA1903"/>
    <w:rsid w:val="00AA23EE"/>
    <w:rsid w:val="00AA2DBB"/>
    <w:rsid w:val="00AA2F39"/>
    <w:rsid w:val="00AA31DB"/>
    <w:rsid w:val="00AA3290"/>
    <w:rsid w:val="00AA349F"/>
    <w:rsid w:val="00AA3534"/>
    <w:rsid w:val="00AA3B8B"/>
    <w:rsid w:val="00AA3BEC"/>
    <w:rsid w:val="00AA4297"/>
    <w:rsid w:val="00AA4557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74CA"/>
    <w:rsid w:val="00AB74F2"/>
    <w:rsid w:val="00AB75B5"/>
    <w:rsid w:val="00AB7D0F"/>
    <w:rsid w:val="00AB7ED6"/>
    <w:rsid w:val="00AC1409"/>
    <w:rsid w:val="00AC17BC"/>
    <w:rsid w:val="00AC1DAD"/>
    <w:rsid w:val="00AC25EE"/>
    <w:rsid w:val="00AC288D"/>
    <w:rsid w:val="00AC2F7F"/>
    <w:rsid w:val="00AC3195"/>
    <w:rsid w:val="00AC324A"/>
    <w:rsid w:val="00AC4A2C"/>
    <w:rsid w:val="00AC4BA3"/>
    <w:rsid w:val="00AC4CFB"/>
    <w:rsid w:val="00AC4F85"/>
    <w:rsid w:val="00AC52B5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5C6"/>
    <w:rsid w:val="00AD3B05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3F6"/>
    <w:rsid w:val="00AE0870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FC4"/>
    <w:rsid w:val="00AE49A5"/>
    <w:rsid w:val="00AE4ABF"/>
    <w:rsid w:val="00AE5080"/>
    <w:rsid w:val="00AE52FE"/>
    <w:rsid w:val="00AE548F"/>
    <w:rsid w:val="00AE5DB8"/>
    <w:rsid w:val="00AE5FD2"/>
    <w:rsid w:val="00AE6318"/>
    <w:rsid w:val="00AE6788"/>
    <w:rsid w:val="00AE6D33"/>
    <w:rsid w:val="00AE72D1"/>
    <w:rsid w:val="00AE741C"/>
    <w:rsid w:val="00AE7484"/>
    <w:rsid w:val="00AE7702"/>
    <w:rsid w:val="00AE7F2E"/>
    <w:rsid w:val="00AF0A4A"/>
    <w:rsid w:val="00AF0FD2"/>
    <w:rsid w:val="00AF1B10"/>
    <w:rsid w:val="00AF1B8C"/>
    <w:rsid w:val="00AF1DCF"/>
    <w:rsid w:val="00AF20E1"/>
    <w:rsid w:val="00AF238C"/>
    <w:rsid w:val="00AF23DC"/>
    <w:rsid w:val="00AF2A7B"/>
    <w:rsid w:val="00AF2E64"/>
    <w:rsid w:val="00AF2E88"/>
    <w:rsid w:val="00AF35B0"/>
    <w:rsid w:val="00AF3C52"/>
    <w:rsid w:val="00AF44E4"/>
    <w:rsid w:val="00AF44F4"/>
    <w:rsid w:val="00AF4A12"/>
    <w:rsid w:val="00AF4BB2"/>
    <w:rsid w:val="00AF4CE5"/>
    <w:rsid w:val="00AF5023"/>
    <w:rsid w:val="00AF5297"/>
    <w:rsid w:val="00AF533D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517"/>
    <w:rsid w:val="00B016AC"/>
    <w:rsid w:val="00B019C1"/>
    <w:rsid w:val="00B01B77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35E"/>
    <w:rsid w:val="00B0547A"/>
    <w:rsid w:val="00B0550E"/>
    <w:rsid w:val="00B05553"/>
    <w:rsid w:val="00B0587F"/>
    <w:rsid w:val="00B05EC9"/>
    <w:rsid w:val="00B05F31"/>
    <w:rsid w:val="00B064D3"/>
    <w:rsid w:val="00B067C2"/>
    <w:rsid w:val="00B06991"/>
    <w:rsid w:val="00B07645"/>
    <w:rsid w:val="00B077CD"/>
    <w:rsid w:val="00B07D16"/>
    <w:rsid w:val="00B07D1A"/>
    <w:rsid w:val="00B104AC"/>
    <w:rsid w:val="00B1088E"/>
    <w:rsid w:val="00B1091D"/>
    <w:rsid w:val="00B10E90"/>
    <w:rsid w:val="00B11CC5"/>
    <w:rsid w:val="00B11D88"/>
    <w:rsid w:val="00B11E8C"/>
    <w:rsid w:val="00B11FB3"/>
    <w:rsid w:val="00B1218A"/>
    <w:rsid w:val="00B121C7"/>
    <w:rsid w:val="00B12514"/>
    <w:rsid w:val="00B1309A"/>
    <w:rsid w:val="00B1318D"/>
    <w:rsid w:val="00B1345C"/>
    <w:rsid w:val="00B1355D"/>
    <w:rsid w:val="00B13796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52A"/>
    <w:rsid w:val="00B20D83"/>
    <w:rsid w:val="00B20FD7"/>
    <w:rsid w:val="00B2193A"/>
    <w:rsid w:val="00B21B6B"/>
    <w:rsid w:val="00B21F0C"/>
    <w:rsid w:val="00B2221D"/>
    <w:rsid w:val="00B2224F"/>
    <w:rsid w:val="00B222FA"/>
    <w:rsid w:val="00B22422"/>
    <w:rsid w:val="00B22A8B"/>
    <w:rsid w:val="00B22D2A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6562"/>
    <w:rsid w:val="00B26A33"/>
    <w:rsid w:val="00B26FAA"/>
    <w:rsid w:val="00B273B9"/>
    <w:rsid w:val="00B30010"/>
    <w:rsid w:val="00B3037C"/>
    <w:rsid w:val="00B30616"/>
    <w:rsid w:val="00B3089E"/>
    <w:rsid w:val="00B30AF9"/>
    <w:rsid w:val="00B30DD5"/>
    <w:rsid w:val="00B3111E"/>
    <w:rsid w:val="00B31567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FFC"/>
    <w:rsid w:val="00B34485"/>
    <w:rsid w:val="00B355F7"/>
    <w:rsid w:val="00B35859"/>
    <w:rsid w:val="00B35A5C"/>
    <w:rsid w:val="00B35EFA"/>
    <w:rsid w:val="00B365A0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7AE"/>
    <w:rsid w:val="00B42FD3"/>
    <w:rsid w:val="00B43918"/>
    <w:rsid w:val="00B439E4"/>
    <w:rsid w:val="00B4427B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A"/>
    <w:rsid w:val="00B50ABA"/>
    <w:rsid w:val="00B510BB"/>
    <w:rsid w:val="00B515FB"/>
    <w:rsid w:val="00B51738"/>
    <w:rsid w:val="00B51BCB"/>
    <w:rsid w:val="00B51D3C"/>
    <w:rsid w:val="00B52078"/>
    <w:rsid w:val="00B522AC"/>
    <w:rsid w:val="00B523FC"/>
    <w:rsid w:val="00B52684"/>
    <w:rsid w:val="00B52B18"/>
    <w:rsid w:val="00B52D7E"/>
    <w:rsid w:val="00B5331E"/>
    <w:rsid w:val="00B53888"/>
    <w:rsid w:val="00B53EA5"/>
    <w:rsid w:val="00B546A5"/>
    <w:rsid w:val="00B547BB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62E"/>
    <w:rsid w:val="00B61DA8"/>
    <w:rsid w:val="00B62C0E"/>
    <w:rsid w:val="00B62C51"/>
    <w:rsid w:val="00B63001"/>
    <w:rsid w:val="00B6352B"/>
    <w:rsid w:val="00B63A35"/>
    <w:rsid w:val="00B64CB6"/>
    <w:rsid w:val="00B65679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1E"/>
    <w:rsid w:val="00B71BCA"/>
    <w:rsid w:val="00B71BE9"/>
    <w:rsid w:val="00B71C5A"/>
    <w:rsid w:val="00B72BC3"/>
    <w:rsid w:val="00B72CBA"/>
    <w:rsid w:val="00B72ECC"/>
    <w:rsid w:val="00B73666"/>
    <w:rsid w:val="00B74BB6"/>
    <w:rsid w:val="00B74C44"/>
    <w:rsid w:val="00B74FB1"/>
    <w:rsid w:val="00B75209"/>
    <w:rsid w:val="00B75C63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73F"/>
    <w:rsid w:val="00B819DB"/>
    <w:rsid w:val="00B81BC4"/>
    <w:rsid w:val="00B81CF9"/>
    <w:rsid w:val="00B826E7"/>
    <w:rsid w:val="00B82939"/>
    <w:rsid w:val="00B82975"/>
    <w:rsid w:val="00B8297F"/>
    <w:rsid w:val="00B833B6"/>
    <w:rsid w:val="00B83607"/>
    <w:rsid w:val="00B83650"/>
    <w:rsid w:val="00B8386F"/>
    <w:rsid w:val="00B839A3"/>
    <w:rsid w:val="00B84284"/>
    <w:rsid w:val="00B842A1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45D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7E9"/>
    <w:rsid w:val="00BA78F1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3EFE"/>
    <w:rsid w:val="00BB416B"/>
    <w:rsid w:val="00BB4344"/>
    <w:rsid w:val="00BB4438"/>
    <w:rsid w:val="00BB4544"/>
    <w:rsid w:val="00BB45D8"/>
    <w:rsid w:val="00BB4AC3"/>
    <w:rsid w:val="00BB5353"/>
    <w:rsid w:val="00BB5736"/>
    <w:rsid w:val="00BB59B1"/>
    <w:rsid w:val="00BB5EE8"/>
    <w:rsid w:val="00BB6008"/>
    <w:rsid w:val="00BB6148"/>
    <w:rsid w:val="00BB64F2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69F"/>
    <w:rsid w:val="00BC092E"/>
    <w:rsid w:val="00BC0B19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EDC"/>
    <w:rsid w:val="00BC4F19"/>
    <w:rsid w:val="00BC5148"/>
    <w:rsid w:val="00BC51E1"/>
    <w:rsid w:val="00BC55B4"/>
    <w:rsid w:val="00BC5FA6"/>
    <w:rsid w:val="00BC6258"/>
    <w:rsid w:val="00BC650F"/>
    <w:rsid w:val="00BC6E01"/>
    <w:rsid w:val="00BC72EF"/>
    <w:rsid w:val="00BC78EA"/>
    <w:rsid w:val="00BC7A91"/>
    <w:rsid w:val="00BC7BCF"/>
    <w:rsid w:val="00BC7CEC"/>
    <w:rsid w:val="00BD02FC"/>
    <w:rsid w:val="00BD03B9"/>
    <w:rsid w:val="00BD0431"/>
    <w:rsid w:val="00BD0882"/>
    <w:rsid w:val="00BD08B0"/>
    <w:rsid w:val="00BD0CA2"/>
    <w:rsid w:val="00BD151D"/>
    <w:rsid w:val="00BD162E"/>
    <w:rsid w:val="00BD178B"/>
    <w:rsid w:val="00BD17E2"/>
    <w:rsid w:val="00BD1809"/>
    <w:rsid w:val="00BD1B9A"/>
    <w:rsid w:val="00BD207D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3FD"/>
    <w:rsid w:val="00BE4619"/>
    <w:rsid w:val="00BE47C7"/>
    <w:rsid w:val="00BE4878"/>
    <w:rsid w:val="00BE4BBE"/>
    <w:rsid w:val="00BE4D31"/>
    <w:rsid w:val="00BE4D3D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0C24"/>
    <w:rsid w:val="00BF111E"/>
    <w:rsid w:val="00BF1F8C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BF7C82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2EA"/>
    <w:rsid w:val="00C073E8"/>
    <w:rsid w:val="00C07812"/>
    <w:rsid w:val="00C0795D"/>
    <w:rsid w:val="00C07AB0"/>
    <w:rsid w:val="00C1000A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713"/>
    <w:rsid w:val="00C1592E"/>
    <w:rsid w:val="00C160F5"/>
    <w:rsid w:val="00C178DC"/>
    <w:rsid w:val="00C1798B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2C9F"/>
    <w:rsid w:val="00C22E64"/>
    <w:rsid w:val="00C233DB"/>
    <w:rsid w:val="00C23A33"/>
    <w:rsid w:val="00C23C4C"/>
    <w:rsid w:val="00C23EFF"/>
    <w:rsid w:val="00C24966"/>
    <w:rsid w:val="00C24FDF"/>
    <w:rsid w:val="00C252FB"/>
    <w:rsid w:val="00C256E1"/>
    <w:rsid w:val="00C26285"/>
    <w:rsid w:val="00C262EB"/>
    <w:rsid w:val="00C265A5"/>
    <w:rsid w:val="00C266A7"/>
    <w:rsid w:val="00C2695B"/>
    <w:rsid w:val="00C26BC5"/>
    <w:rsid w:val="00C26F26"/>
    <w:rsid w:val="00C26F92"/>
    <w:rsid w:val="00C2740D"/>
    <w:rsid w:val="00C27D40"/>
    <w:rsid w:val="00C309F8"/>
    <w:rsid w:val="00C30B1C"/>
    <w:rsid w:val="00C30B32"/>
    <w:rsid w:val="00C31078"/>
    <w:rsid w:val="00C314F5"/>
    <w:rsid w:val="00C31AFC"/>
    <w:rsid w:val="00C31E23"/>
    <w:rsid w:val="00C3233C"/>
    <w:rsid w:val="00C327D6"/>
    <w:rsid w:val="00C32A22"/>
    <w:rsid w:val="00C32A93"/>
    <w:rsid w:val="00C32F25"/>
    <w:rsid w:val="00C33668"/>
    <w:rsid w:val="00C33675"/>
    <w:rsid w:val="00C336AB"/>
    <w:rsid w:val="00C33B5C"/>
    <w:rsid w:val="00C34113"/>
    <w:rsid w:val="00C34203"/>
    <w:rsid w:val="00C34539"/>
    <w:rsid w:val="00C34DF0"/>
    <w:rsid w:val="00C34FDB"/>
    <w:rsid w:val="00C354EC"/>
    <w:rsid w:val="00C35A75"/>
    <w:rsid w:val="00C35B88"/>
    <w:rsid w:val="00C35BB6"/>
    <w:rsid w:val="00C369B4"/>
    <w:rsid w:val="00C36C04"/>
    <w:rsid w:val="00C36C3D"/>
    <w:rsid w:val="00C3743C"/>
    <w:rsid w:val="00C3746A"/>
    <w:rsid w:val="00C376B2"/>
    <w:rsid w:val="00C37D4E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A0D"/>
    <w:rsid w:val="00C43A21"/>
    <w:rsid w:val="00C43D5C"/>
    <w:rsid w:val="00C44169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D8A"/>
    <w:rsid w:val="00C46E25"/>
    <w:rsid w:val="00C47331"/>
    <w:rsid w:val="00C475A6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881"/>
    <w:rsid w:val="00C51B4B"/>
    <w:rsid w:val="00C51B7F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919"/>
    <w:rsid w:val="00C55C62"/>
    <w:rsid w:val="00C55DDD"/>
    <w:rsid w:val="00C56922"/>
    <w:rsid w:val="00C56B17"/>
    <w:rsid w:val="00C57599"/>
    <w:rsid w:val="00C57F17"/>
    <w:rsid w:val="00C600EE"/>
    <w:rsid w:val="00C602DC"/>
    <w:rsid w:val="00C6069B"/>
    <w:rsid w:val="00C60B88"/>
    <w:rsid w:val="00C60DEE"/>
    <w:rsid w:val="00C61037"/>
    <w:rsid w:val="00C6106B"/>
    <w:rsid w:val="00C61129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78E"/>
    <w:rsid w:val="00C637EF"/>
    <w:rsid w:val="00C63A3A"/>
    <w:rsid w:val="00C63CD4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D9"/>
    <w:rsid w:val="00C6694A"/>
    <w:rsid w:val="00C669F9"/>
    <w:rsid w:val="00C66CB0"/>
    <w:rsid w:val="00C66ED4"/>
    <w:rsid w:val="00C70391"/>
    <w:rsid w:val="00C710CC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385"/>
    <w:rsid w:val="00C74539"/>
    <w:rsid w:val="00C74925"/>
    <w:rsid w:val="00C74DB9"/>
    <w:rsid w:val="00C74E68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80081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E17"/>
    <w:rsid w:val="00C86784"/>
    <w:rsid w:val="00C86FBB"/>
    <w:rsid w:val="00C86FD7"/>
    <w:rsid w:val="00C8712E"/>
    <w:rsid w:val="00C87147"/>
    <w:rsid w:val="00C87D59"/>
    <w:rsid w:val="00C901D6"/>
    <w:rsid w:val="00C904F1"/>
    <w:rsid w:val="00C9089F"/>
    <w:rsid w:val="00C9090F"/>
    <w:rsid w:val="00C90C9B"/>
    <w:rsid w:val="00C9143E"/>
    <w:rsid w:val="00C9144F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B064B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9C3"/>
    <w:rsid w:val="00CB4BF9"/>
    <w:rsid w:val="00CB4FA5"/>
    <w:rsid w:val="00CB5571"/>
    <w:rsid w:val="00CB572A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4EEF"/>
    <w:rsid w:val="00CC5BCB"/>
    <w:rsid w:val="00CC5DCB"/>
    <w:rsid w:val="00CC6424"/>
    <w:rsid w:val="00CC6C56"/>
    <w:rsid w:val="00CC6CA7"/>
    <w:rsid w:val="00CC6FC0"/>
    <w:rsid w:val="00CC7263"/>
    <w:rsid w:val="00CC798B"/>
    <w:rsid w:val="00CC7C8E"/>
    <w:rsid w:val="00CC7CE1"/>
    <w:rsid w:val="00CD00D8"/>
    <w:rsid w:val="00CD0616"/>
    <w:rsid w:val="00CD1262"/>
    <w:rsid w:val="00CD128C"/>
    <w:rsid w:val="00CD2344"/>
    <w:rsid w:val="00CD27F6"/>
    <w:rsid w:val="00CD2B0B"/>
    <w:rsid w:val="00CD2D7C"/>
    <w:rsid w:val="00CD337C"/>
    <w:rsid w:val="00CD3451"/>
    <w:rsid w:val="00CD409B"/>
    <w:rsid w:val="00CD43B0"/>
    <w:rsid w:val="00CD44C2"/>
    <w:rsid w:val="00CD4806"/>
    <w:rsid w:val="00CD55FE"/>
    <w:rsid w:val="00CD56AC"/>
    <w:rsid w:val="00CD5766"/>
    <w:rsid w:val="00CD61CA"/>
    <w:rsid w:val="00CD70AE"/>
    <w:rsid w:val="00CD7175"/>
    <w:rsid w:val="00CD7B15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DEF"/>
    <w:rsid w:val="00CE25D5"/>
    <w:rsid w:val="00CE2C30"/>
    <w:rsid w:val="00CE2C6E"/>
    <w:rsid w:val="00CE2FAB"/>
    <w:rsid w:val="00CE36D6"/>
    <w:rsid w:val="00CE3739"/>
    <w:rsid w:val="00CE3BC1"/>
    <w:rsid w:val="00CE42D5"/>
    <w:rsid w:val="00CE43ED"/>
    <w:rsid w:val="00CE4483"/>
    <w:rsid w:val="00CE4893"/>
    <w:rsid w:val="00CE4BD5"/>
    <w:rsid w:val="00CE528D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CB1"/>
    <w:rsid w:val="00CE7DCA"/>
    <w:rsid w:val="00CE7FD1"/>
    <w:rsid w:val="00CF009D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3940"/>
    <w:rsid w:val="00CF3B58"/>
    <w:rsid w:val="00CF3F50"/>
    <w:rsid w:val="00CF43A3"/>
    <w:rsid w:val="00CF4AC1"/>
    <w:rsid w:val="00CF4E2D"/>
    <w:rsid w:val="00CF5074"/>
    <w:rsid w:val="00CF5A2C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F9E"/>
    <w:rsid w:val="00D01B02"/>
    <w:rsid w:val="00D01F6F"/>
    <w:rsid w:val="00D020EC"/>
    <w:rsid w:val="00D021A7"/>
    <w:rsid w:val="00D02D6F"/>
    <w:rsid w:val="00D02E78"/>
    <w:rsid w:val="00D0308C"/>
    <w:rsid w:val="00D03407"/>
    <w:rsid w:val="00D03A80"/>
    <w:rsid w:val="00D03DBC"/>
    <w:rsid w:val="00D04618"/>
    <w:rsid w:val="00D0477C"/>
    <w:rsid w:val="00D04B2E"/>
    <w:rsid w:val="00D04D1A"/>
    <w:rsid w:val="00D0574D"/>
    <w:rsid w:val="00D0576A"/>
    <w:rsid w:val="00D05882"/>
    <w:rsid w:val="00D05D08"/>
    <w:rsid w:val="00D060D1"/>
    <w:rsid w:val="00D0643F"/>
    <w:rsid w:val="00D06740"/>
    <w:rsid w:val="00D0681D"/>
    <w:rsid w:val="00D068CB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FB"/>
    <w:rsid w:val="00D1563E"/>
    <w:rsid w:val="00D1642F"/>
    <w:rsid w:val="00D16A08"/>
    <w:rsid w:val="00D171C2"/>
    <w:rsid w:val="00D176B2"/>
    <w:rsid w:val="00D1780A"/>
    <w:rsid w:val="00D17C37"/>
    <w:rsid w:val="00D17D66"/>
    <w:rsid w:val="00D202BC"/>
    <w:rsid w:val="00D203A9"/>
    <w:rsid w:val="00D206BA"/>
    <w:rsid w:val="00D2072B"/>
    <w:rsid w:val="00D20BCC"/>
    <w:rsid w:val="00D20D78"/>
    <w:rsid w:val="00D20F35"/>
    <w:rsid w:val="00D214A1"/>
    <w:rsid w:val="00D2168F"/>
    <w:rsid w:val="00D21C75"/>
    <w:rsid w:val="00D21F97"/>
    <w:rsid w:val="00D222BD"/>
    <w:rsid w:val="00D2233D"/>
    <w:rsid w:val="00D22D6C"/>
    <w:rsid w:val="00D23315"/>
    <w:rsid w:val="00D235FE"/>
    <w:rsid w:val="00D23969"/>
    <w:rsid w:val="00D23E3D"/>
    <w:rsid w:val="00D24065"/>
    <w:rsid w:val="00D24704"/>
    <w:rsid w:val="00D24803"/>
    <w:rsid w:val="00D24835"/>
    <w:rsid w:val="00D24E0F"/>
    <w:rsid w:val="00D24E27"/>
    <w:rsid w:val="00D251C7"/>
    <w:rsid w:val="00D253C8"/>
    <w:rsid w:val="00D258B0"/>
    <w:rsid w:val="00D25C24"/>
    <w:rsid w:val="00D25EEE"/>
    <w:rsid w:val="00D2610F"/>
    <w:rsid w:val="00D2637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B46"/>
    <w:rsid w:val="00D441DC"/>
    <w:rsid w:val="00D44238"/>
    <w:rsid w:val="00D447FB"/>
    <w:rsid w:val="00D4511C"/>
    <w:rsid w:val="00D4559E"/>
    <w:rsid w:val="00D457AE"/>
    <w:rsid w:val="00D45CB2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6EB"/>
    <w:rsid w:val="00D50A7C"/>
    <w:rsid w:val="00D50F45"/>
    <w:rsid w:val="00D512CC"/>
    <w:rsid w:val="00D513D9"/>
    <w:rsid w:val="00D5184C"/>
    <w:rsid w:val="00D519AD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C20"/>
    <w:rsid w:val="00D53FB5"/>
    <w:rsid w:val="00D53FC5"/>
    <w:rsid w:val="00D541A6"/>
    <w:rsid w:val="00D554A9"/>
    <w:rsid w:val="00D55531"/>
    <w:rsid w:val="00D55543"/>
    <w:rsid w:val="00D55D43"/>
    <w:rsid w:val="00D561AF"/>
    <w:rsid w:val="00D5644B"/>
    <w:rsid w:val="00D56484"/>
    <w:rsid w:val="00D56F91"/>
    <w:rsid w:val="00D574A7"/>
    <w:rsid w:val="00D57D2C"/>
    <w:rsid w:val="00D57D61"/>
    <w:rsid w:val="00D606C9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9B5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DB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40E"/>
    <w:rsid w:val="00D76ADD"/>
    <w:rsid w:val="00D76B34"/>
    <w:rsid w:val="00D77208"/>
    <w:rsid w:val="00D7794B"/>
    <w:rsid w:val="00D77B57"/>
    <w:rsid w:val="00D77BD1"/>
    <w:rsid w:val="00D806F9"/>
    <w:rsid w:val="00D807EF"/>
    <w:rsid w:val="00D809E2"/>
    <w:rsid w:val="00D80AAF"/>
    <w:rsid w:val="00D81595"/>
    <w:rsid w:val="00D815E5"/>
    <w:rsid w:val="00D81BF2"/>
    <w:rsid w:val="00D81D5B"/>
    <w:rsid w:val="00D81E85"/>
    <w:rsid w:val="00D82006"/>
    <w:rsid w:val="00D8245C"/>
    <w:rsid w:val="00D82B55"/>
    <w:rsid w:val="00D82E51"/>
    <w:rsid w:val="00D82F92"/>
    <w:rsid w:val="00D831BF"/>
    <w:rsid w:val="00D832D6"/>
    <w:rsid w:val="00D83453"/>
    <w:rsid w:val="00D83666"/>
    <w:rsid w:val="00D8429C"/>
    <w:rsid w:val="00D845C4"/>
    <w:rsid w:val="00D8492B"/>
    <w:rsid w:val="00D849BA"/>
    <w:rsid w:val="00D84FC5"/>
    <w:rsid w:val="00D8538F"/>
    <w:rsid w:val="00D853FE"/>
    <w:rsid w:val="00D85764"/>
    <w:rsid w:val="00D85D69"/>
    <w:rsid w:val="00D85F27"/>
    <w:rsid w:val="00D85FE6"/>
    <w:rsid w:val="00D8635B"/>
    <w:rsid w:val="00D86959"/>
    <w:rsid w:val="00D86CAC"/>
    <w:rsid w:val="00D87043"/>
    <w:rsid w:val="00D87500"/>
    <w:rsid w:val="00D87608"/>
    <w:rsid w:val="00D878D1"/>
    <w:rsid w:val="00D87EBA"/>
    <w:rsid w:val="00D9050E"/>
    <w:rsid w:val="00D9069A"/>
    <w:rsid w:val="00D90B53"/>
    <w:rsid w:val="00D90E1B"/>
    <w:rsid w:val="00D90FC7"/>
    <w:rsid w:val="00D913A5"/>
    <w:rsid w:val="00D91668"/>
    <w:rsid w:val="00D9181F"/>
    <w:rsid w:val="00D92017"/>
    <w:rsid w:val="00D9204A"/>
    <w:rsid w:val="00D92D9E"/>
    <w:rsid w:val="00D92EBA"/>
    <w:rsid w:val="00D9385E"/>
    <w:rsid w:val="00D94114"/>
    <w:rsid w:val="00D94207"/>
    <w:rsid w:val="00D9497B"/>
    <w:rsid w:val="00D95136"/>
    <w:rsid w:val="00D952F4"/>
    <w:rsid w:val="00D95341"/>
    <w:rsid w:val="00D95BFF"/>
    <w:rsid w:val="00D95FB1"/>
    <w:rsid w:val="00D961F3"/>
    <w:rsid w:val="00D96452"/>
    <w:rsid w:val="00D973FB"/>
    <w:rsid w:val="00D97522"/>
    <w:rsid w:val="00D97A79"/>
    <w:rsid w:val="00D97AD7"/>
    <w:rsid w:val="00DA04EA"/>
    <w:rsid w:val="00DA07FD"/>
    <w:rsid w:val="00DA09A1"/>
    <w:rsid w:val="00DA0BFE"/>
    <w:rsid w:val="00DA0DD7"/>
    <w:rsid w:val="00DA0E02"/>
    <w:rsid w:val="00DA132F"/>
    <w:rsid w:val="00DA25C1"/>
    <w:rsid w:val="00DA2654"/>
    <w:rsid w:val="00DA2F2F"/>
    <w:rsid w:val="00DA3B7D"/>
    <w:rsid w:val="00DA3C25"/>
    <w:rsid w:val="00DA482D"/>
    <w:rsid w:val="00DA4B62"/>
    <w:rsid w:val="00DA54AB"/>
    <w:rsid w:val="00DA54C0"/>
    <w:rsid w:val="00DA5BE8"/>
    <w:rsid w:val="00DA5C3B"/>
    <w:rsid w:val="00DA5C8D"/>
    <w:rsid w:val="00DA6578"/>
    <w:rsid w:val="00DA69BA"/>
    <w:rsid w:val="00DA6B89"/>
    <w:rsid w:val="00DA6EA2"/>
    <w:rsid w:val="00DA76A1"/>
    <w:rsid w:val="00DA790E"/>
    <w:rsid w:val="00DA7BC1"/>
    <w:rsid w:val="00DB03AE"/>
    <w:rsid w:val="00DB0F44"/>
    <w:rsid w:val="00DB10A4"/>
    <w:rsid w:val="00DB137B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B90"/>
    <w:rsid w:val="00DB4D46"/>
    <w:rsid w:val="00DB4D69"/>
    <w:rsid w:val="00DB5004"/>
    <w:rsid w:val="00DB5243"/>
    <w:rsid w:val="00DB589F"/>
    <w:rsid w:val="00DB5CE8"/>
    <w:rsid w:val="00DB5F88"/>
    <w:rsid w:val="00DB637D"/>
    <w:rsid w:val="00DB6573"/>
    <w:rsid w:val="00DB75AA"/>
    <w:rsid w:val="00DB762E"/>
    <w:rsid w:val="00DB785E"/>
    <w:rsid w:val="00DB7CD6"/>
    <w:rsid w:val="00DB7DD6"/>
    <w:rsid w:val="00DB7ECA"/>
    <w:rsid w:val="00DC046F"/>
    <w:rsid w:val="00DC05F4"/>
    <w:rsid w:val="00DC13DF"/>
    <w:rsid w:val="00DC1815"/>
    <w:rsid w:val="00DC192E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C784F"/>
    <w:rsid w:val="00DC7851"/>
    <w:rsid w:val="00DD0193"/>
    <w:rsid w:val="00DD0E00"/>
    <w:rsid w:val="00DD1271"/>
    <w:rsid w:val="00DD151F"/>
    <w:rsid w:val="00DD1EAA"/>
    <w:rsid w:val="00DD2B16"/>
    <w:rsid w:val="00DD2C03"/>
    <w:rsid w:val="00DD2FCE"/>
    <w:rsid w:val="00DD31E4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B1E"/>
    <w:rsid w:val="00DD6BCB"/>
    <w:rsid w:val="00DD70C5"/>
    <w:rsid w:val="00DD71E8"/>
    <w:rsid w:val="00DD762B"/>
    <w:rsid w:val="00DD7653"/>
    <w:rsid w:val="00DD7992"/>
    <w:rsid w:val="00DD7B25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CE7"/>
    <w:rsid w:val="00DE3251"/>
    <w:rsid w:val="00DE3B32"/>
    <w:rsid w:val="00DE3F03"/>
    <w:rsid w:val="00DE41FB"/>
    <w:rsid w:val="00DE4719"/>
    <w:rsid w:val="00DE4C12"/>
    <w:rsid w:val="00DE4E7F"/>
    <w:rsid w:val="00DE541F"/>
    <w:rsid w:val="00DE5674"/>
    <w:rsid w:val="00DE57ED"/>
    <w:rsid w:val="00DE59DD"/>
    <w:rsid w:val="00DE5C2E"/>
    <w:rsid w:val="00DE64CE"/>
    <w:rsid w:val="00DE66F3"/>
    <w:rsid w:val="00DE6B44"/>
    <w:rsid w:val="00DE6FD5"/>
    <w:rsid w:val="00DE7564"/>
    <w:rsid w:val="00DE7A51"/>
    <w:rsid w:val="00DF078A"/>
    <w:rsid w:val="00DF0B6B"/>
    <w:rsid w:val="00DF1074"/>
    <w:rsid w:val="00DF10DD"/>
    <w:rsid w:val="00DF15E7"/>
    <w:rsid w:val="00DF1E3A"/>
    <w:rsid w:val="00DF2AE4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EA0"/>
    <w:rsid w:val="00E01F1C"/>
    <w:rsid w:val="00E021B5"/>
    <w:rsid w:val="00E022E8"/>
    <w:rsid w:val="00E034C4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AC4"/>
    <w:rsid w:val="00E12E4A"/>
    <w:rsid w:val="00E135C9"/>
    <w:rsid w:val="00E13ED5"/>
    <w:rsid w:val="00E13FDB"/>
    <w:rsid w:val="00E1403D"/>
    <w:rsid w:val="00E14278"/>
    <w:rsid w:val="00E14487"/>
    <w:rsid w:val="00E14836"/>
    <w:rsid w:val="00E14ACD"/>
    <w:rsid w:val="00E14BFC"/>
    <w:rsid w:val="00E1518A"/>
    <w:rsid w:val="00E152BB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29E5"/>
    <w:rsid w:val="00E22C97"/>
    <w:rsid w:val="00E22CA4"/>
    <w:rsid w:val="00E22EF6"/>
    <w:rsid w:val="00E23733"/>
    <w:rsid w:val="00E237F0"/>
    <w:rsid w:val="00E24966"/>
    <w:rsid w:val="00E24B2B"/>
    <w:rsid w:val="00E2530E"/>
    <w:rsid w:val="00E25420"/>
    <w:rsid w:val="00E254D2"/>
    <w:rsid w:val="00E2560D"/>
    <w:rsid w:val="00E258B3"/>
    <w:rsid w:val="00E25D72"/>
    <w:rsid w:val="00E25DDB"/>
    <w:rsid w:val="00E2649F"/>
    <w:rsid w:val="00E26636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63A"/>
    <w:rsid w:val="00E34724"/>
    <w:rsid w:val="00E34910"/>
    <w:rsid w:val="00E34934"/>
    <w:rsid w:val="00E34FE1"/>
    <w:rsid w:val="00E35BA4"/>
    <w:rsid w:val="00E35BE2"/>
    <w:rsid w:val="00E360B8"/>
    <w:rsid w:val="00E36313"/>
    <w:rsid w:val="00E36A3C"/>
    <w:rsid w:val="00E36C0F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172C"/>
    <w:rsid w:val="00E42728"/>
    <w:rsid w:val="00E42799"/>
    <w:rsid w:val="00E430BA"/>
    <w:rsid w:val="00E43106"/>
    <w:rsid w:val="00E43112"/>
    <w:rsid w:val="00E435E8"/>
    <w:rsid w:val="00E43843"/>
    <w:rsid w:val="00E43972"/>
    <w:rsid w:val="00E43AEB"/>
    <w:rsid w:val="00E43BC7"/>
    <w:rsid w:val="00E4504A"/>
    <w:rsid w:val="00E457A9"/>
    <w:rsid w:val="00E459B4"/>
    <w:rsid w:val="00E45C1B"/>
    <w:rsid w:val="00E45C1C"/>
    <w:rsid w:val="00E45CC0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11C1"/>
    <w:rsid w:val="00E512F9"/>
    <w:rsid w:val="00E519D7"/>
    <w:rsid w:val="00E519E1"/>
    <w:rsid w:val="00E51EEA"/>
    <w:rsid w:val="00E5219B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1DE"/>
    <w:rsid w:val="00E55712"/>
    <w:rsid w:val="00E5572D"/>
    <w:rsid w:val="00E55761"/>
    <w:rsid w:val="00E55D67"/>
    <w:rsid w:val="00E55E3D"/>
    <w:rsid w:val="00E5600B"/>
    <w:rsid w:val="00E5610B"/>
    <w:rsid w:val="00E5615D"/>
    <w:rsid w:val="00E56381"/>
    <w:rsid w:val="00E56BA1"/>
    <w:rsid w:val="00E56BC4"/>
    <w:rsid w:val="00E56CBF"/>
    <w:rsid w:val="00E56D82"/>
    <w:rsid w:val="00E56F7B"/>
    <w:rsid w:val="00E57429"/>
    <w:rsid w:val="00E57726"/>
    <w:rsid w:val="00E57AB9"/>
    <w:rsid w:val="00E57E35"/>
    <w:rsid w:val="00E57FB9"/>
    <w:rsid w:val="00E60C18"/>
    <w:rsid w:val="00E61690"/>
    <w:rsid w:val="00E61DBA"/>
    <w:rsid w:val="00E61F7C"/>
    <w:rsid w:val="00E62064"/>
    <w:rsid w:val="00E62753"/>
    <w:rsid w:val="00E62963"/>
    <w:rsid w:val="00E63BEF"/>
    <w:rsid w:val="00E63E7A"/>
    <w:rsid w:val="00E63F51"/>
    <w:rsid w:val="00E642A4"/>
    <w:rsid w:val="00E643C0"/>
    <w:rsid w:val="00E6498E"/>
    <w:rsid w:val="00E64C84"/>
    <w:rsid w:val="00E65035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5F"/>
    <w:rsid w:val="00E72D58"/>
    <w:rsid w:val="00E72EC9"/>
    <w:rsid w:val="00E7328E"/>
    <w:rsid w:val="00E73642"/>
    <w:rsid w:val="00E73688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CD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2972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E21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10E5"/>
    <w:rsid w:val="00EA14DF"/>
    <w:rsid w:val="00EA1948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566A"/>
    <w:rsid w:val="00EA56E7"/>
    <w:rsid w:val="00EA5EA5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8CD"/>
    <w:rsid w:val="00EB2DD2"/>
    <w:rsid w:val="00EB2F4D"/>
    <w:rsid w:val="00EB2F5B"/>
    <w:rsid w:val="00EB31E0"/>
    <w:rsid w:val="00EB3C79"/>
    <w:rsid w:val="00EB3CA7"/>
    <w:rsid w:val="00EB3E16"/>
    <w:rsid w:val="00EB3F54"/>
    <w:rsid w:val="00EB4087"/>
    <w:rsid w:val="00EB42CC"/>
    <w:rsid w:val="00EB4892"/>
    <w:rsid w:val="00EB48EA"/>
    <w:rsid w:val="00EB4AF7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C8F"/>
    <w:rsid w:val="00EC5078"/>
    <w:rsid w:val="00EC5121"/>
    <w:rsid w:val="00EC5535"/>
    <w:rsid w:val="00EC56EA"/>
    <w:rsid w:val="00EC58F7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77"/>
    <w:rsid w:val="00EE2645"/>
    <w:rsid w:val="00EE2BD3"/>
    <w:rsid w:val="00EE2D53"/>
    <w:rsid w:val="00EE2DB3"/>
    <w:rsid w:val="00EE3019"/>
    <w:rsid w:val="00EE33A7"/>
    <w:rsid w:val="00EE3656"/>
    <w:rsid w:val="00EE3695"/>
    <w:rsid w:val="00EE3934"/>
    <w:rsid w:val="00EE3AF7"/>
    <w:rsid w:val="00EE3B51"/>
    <w:rsid w:val="00EE3CD3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FB9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3505"/>
    <w:rsid w:val="00EF382F"/>
    <w:rsid w:val="00EF3845"/>
    <w:rsid w:val="00EF3914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2077"/>
    <w:rsid w:val="00F021E4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27A"/>
    <w:rsid w:val="00F042E6"/>
    <w:rsid w:val="00F04B12"/>
    <w:rsid w:val="00F04C3D"/>
    <w:rsid w:val="00F05B40"/>
    <w:rsid w:val="00F06172"/>
    <w:rsid w:val="00F0653F"/>
    <w:rsid w:val="00F06853"/>
    <w:rsid w:val="00F0706E"/>
    <w:rsid w:val="00F072DA"/>
    <w:rsid w:val="00F07558"/>
    <w:rsid w:val="00F07622"/>
    <w:rsid w:val="00F07BF3"/>
    <w:rsid w:val="00F07F82"/>
    <w:rsid w:val="00F1009A"/>
    <w:rsid w:val="00F10334"/>
    <w:rsid w:val="00F10ED4"/>
    <w:rsid w:val="00F110E6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65B1"/>
    <w:rsid w:val="00F17840"/>
    <w:rsid w:val="00F1788B"/>
    <w:rsid w:val="00F179AE"/>
    <w:rsid w:val="00F17D71"/>
    <w:rsid w:val="00F20D5E"/>
    <w:rsid w:val="00F20E89"/>
    <w:rsid w:val="00F21012"/>
    <w:rsid w:val="00F218D5"/>
    <w:rsid w:val="00F219E3"/>
    <w:rsid w:val="00F222B0"/>
    <w:rsid w:val="00F22431"/>
    <w:rsid w:val="00F231A9"/>
    <w:rsid w:val="00F232A1"/>
    <w:rsid w:val="00F236B7"/>
    <w:rsid w:val="00F238A7"/>
    <w:rsid w:val="00F2391B"/>
    <w:rsid w:val="00F23C8B"/>
    <w:rsid w:val="00F2410E"/>
    <w:rsid w:val="00F241EB"/>
    <w:rsid w:val="00F2425B"/>
    <w:rsid w:val="00F243EE"/>
    <w:rsid w:val="00F247D4"/>
    <w:rsid w:val="00F24808"/>
    <w:rsid w:val="00F2483A"/>
    <w:rsid w:val="00F24D12"/>
    <w:rsid w:val="00F2509A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50A6"/>
    <w:rsid w:val="00F45269"/>
    <w:rsid w:val="00F45630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618"/>
    <w:rsid w:val="00F576E2"/>
    <w:rsid w:val="00F579BF"/>
    <w:rsid w:val="00F57A0B"/>
    <w:rsid w:val="00F6005F"/>
    <w:rsid w:val="00F60162"/>
    <w:rsid w:val="00F6033C"/>
    <w:rsid w:val="00F609A2"/>
    <w:rsid w:val="00F611EC"/>
    <w:rsid w:val="00F615C2"/>
    <w:rsid w:val="00F61896"/>
    <w:rsid w:val="00F6196E"/>
    <w:rsid w:val="00F61AC2"/>
    <w:rsid w:val="00F61C1C"/>
    <w:rsid w:val="00F61E75"/>
    <w:rsid w:val="00F63039"/>
    <w:rsid w:val="00F632BE"/>
    <w:rsid w:val="00F637EB"/>
    <w:rsid w:val="00F639E6"/>
    <w:rsid w:val="00F64833"/>
    <w:rsid w:val="00F64B52"/>
    <w:rsid w:val="00F65AB5"/>
    <w:rsid w:val="00F65EE6"/>
    <w:rsid w:val="00F66088"/>
    <w:rsid w:val="00F6626C"/>
    <w:rsid w:val="00F66415"/>
    <w:rsid w:val="00F66460"/>
    <w:rsid w:val="00F667C6"/>
    <w:rsid w:val="00F66DD5"/>
    <w:rsid w:val="00F66DEC"/>
    <w:rsid w:val="00F67624"/>
    <w:rsid w:val="00F67A08"/>
    <w:rsid w:val="00F67D77"/>
    <w:rsid w:val="00F67F9E"/>
    <w:rsid w:val="00F70211"/>
    <w:rsid w:val="00F7042A"/>
    <w:rsid w:val="00F70C03"/>
    <w:rsid w:val="00F70FE0"/>
    <w:rsid w:val="00F7124B"/>
    <w:rsid w:val="00F713F5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2017"/>
    <w:rsid w:val="00F82813"/>
    <w:rsid w:val="00F82D34"/>
    <w:rsid w:val="00F83BE9"/>
    <w:rsid w:val="00F83D3D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433"/>
    <w:rsid w:val="00F94435"/>
    <w:rsid w:val="00F9464B"/>
    <w:rsid w:val="00F94BAD"/>
    <w:rsid w:val="00F94BF0"/>
    <w:rsid w:val="00F958D7"/>
    <w:rsid w:val="00F95CD5"/>
    <w:rsid w:val="00F95CFE"/>
    <w:rsid w:val="00F95D95"/>
    <w:rsid w:val="00F95E8C"/>
    <w:rsid w:val="00F96F30"/>
    <w:rsid w:val="00F97188"/>
    <w:rsid w:val="00F973E2"/>
    <w:rsid w:val="00F979EC"/>
    <w:rsid w:val="00F97D96"/>
    <w:rsid w:val="00FA051B"/>
    <w:rsid w:val="00FA074C"/>
    <w:rsid w:val="00FA082B"/>
    <w:rsid w:val="00FA0831"/>
    <w:rsid w:val="00FA0F79"/>
    <w:rsid w:val="00FA11F0"/>
    <w:rsid w:val="00FA1B9E"/>
    <w:rsid w:val="00FA26FE"/>
    <w:rsid w:val="00FA2802"/>
    <w:rsid w:val="00FA2CC4"/>
    <w:rsid w:val="00FA2F25"/>
    <w:rsid w:val="00FA3081"/>
    <w:rsid w:val="00FA365F"/>
    <w:rsid w:val="00FA37FF"/>
    <w:rsid w:val="00FA3872"/>
    <w:rsid w:val="00FA3BA4"/>
    <w:rsid w:val="00FA404E"/>
    <w:rsid w:val="00FA4131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29C"/>
    <w:rsid w:val="00FA73A6"/>
    <w:rsid w:val="00FA7433"/>
    <w:rsid w:val="00FA7891"/>
    <w:rsid w:val="00FA7D0B"/>
    <w:rsid w:val="00FB00E8"/>
    <w:rsid w:val="00FB0228"/>
    <w:rsid w:val="00FB0716"/>
    <w:rsid w:val="00FB075C"/>
    <w:rsid w:val="00FB0F3F"/>
    <w:rsid w:val="00FB12E8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D021B"/>
    <w:rsid w:val="00FD0644"/>
    <w:rsid w:val="00FD09CF"/>
    <w:rsid w:val="00FD0CD8"/>
    <w:rsid w:val="00FD0D35"/>
    <w:rsid w:val="00FD11C6"/>
    <w:rsid w:val="00FD146E"/>
    <w:rsid w:val="00FD1614"/>
    <w:rsid w:val="00FD16AE"/>
    <w:rsid w:val="00FD186B"/>
    <w:rsid w:val="00FD1B38"/>
    <w:rsid w:val="00FD1C0D"/>
    <w:rsid w:val="00FD2922"/>
    <w:rsid w:val="00FD2B76"/>
    <w:rsid w:val="00FD2E19"/>
    <w:rsid w:val="00FD30C7"/>
    <w:rsid w:val="00FD31F0"/>
    <w:rsid w:val="00FD3379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626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3576"/>
    <w:rsid w:val="00FE3B73"/>
    <w:rsid w:val="00FE3F52"/>
    <w:rsid w:val="00FE420E"/>
    <w:rsid w:val="00FE472C"/>
    <w:rsid w:val="00FE550D"/>
    <w:rsid w:val="00FE5EDE"/>
    <w:rsid w:val="00FE61B4"/>
    <w:rsid w:val="00FE631D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0BA"/>
    <w:rsid w:val="00FF219D"/>
    <w:rsid w:val="00FF2B00"/>
    <w:rsid w:val="00FF36A4"/>
    <w:rsid w:val="00FF37CE"/>
    <w:rsid w:val="00FF42AC"/>
    <w:rsid w:val="00FF4518"/>
    <w:rsid w:val="00FF486F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A670B22"/>
  <w14:defaultImageDpi w14:val="0"/>
  <w15:docId w15:val="{BBA777AD-8C9C-43BB-9194-60539CB9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Props1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1599</Words>
  <Characters>8427</Characters>
  <Application>Microsoft Office Word</Application>
  <DocSecurity>0</DocSecurity>
  <Lines>70</Lines>
  <Paragraphs>20</Paragraphs>
  <ScaleCrop>false</ScaleCrop>
  <Company/>
  <LinksUpToDate>false</LinksUpToDate>
  <CharactersWithSpaces>10006</CharactersWithSpaces>
  <SharedDoc>false</SharedDoc>
  <HLinks>
    <vt:vector size="6" baseType="variant"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Gaurang Naik</cp:lastModifiedBy>
  <cp:revision>169</cp:revision>
  <dcterms:created xsi:type="dcterms:W3CDTF">2021-03-16T03:49:00Z</dcterms:created>
  <dcterms:modified xsi:type="dcterms:W3CDTF">2021-03-22T21:32:00Z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