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09CDA5" w14:textId="77777777" w:rsidR="005E768D" w:rsidRPr="00CD4C78" w:rsidRDefault="005E768D">
      <w:pPr>
        <w:pStyle w:val="T1"/>
        <w:pBdr>
          <w:bottom w:val="single" w:sz="6" w:space="0" w:color="auto"/>
        </w:pBdr>
        <w:spacing w:after="240"/>
      </w:pPr>
      <w:r w:rsidRPr="00CD4C78">
        <w:t>IEEE P802.11</w:t>
      </w:r>
      <w:r w:rsidRPr="00CD4C78">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EA6977" w14:paraId="2279890E" w14:textId="77777777" w:rsidTr="00EA6977">
        <w:trPr>
          <w:trHeight w:val="485"/>
          <w:jc w:val="center"/>
        </w:trPr>
        <w:tc>
          <w:tcPr>
            <w:tcW w:w="9576" w:type="dxa"/>
            <w:vAlign w:val="center"/>
          </w:tcPr>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0"/>
              <w:gridCol w:w="2160"/>
              <w:gridCol w:w="1080"/>
              <w:gridCol w:w="895"/>
              <w:gridCol w:w="2713"/>
            </w:tblGrid>
            <w:tr w:rsidR="008B3792" w:rsidRPr="00CD4C78" w14:paraId="3DC29C71" w14:textId="77777777" w:rsidTr="00CA6092">
              <w:trPr>
                <w:trHeight w:val="485"/>
                <w:jc w:val="center"/>
              </w:trPr>
              <w:tc>
                <w:tcPr>
                  <w:tcW w:w="8698" w:type="dxa"/>
                  <w:gridSpan w:val="5"/>
                  <w:vAlign w:val="center"/>
                </w:tcPr>
                <w:p w14:paraId="3422FFF8" w14:textId="4606C025" w:rsidR="008B3792" w:rsidRPr="00CD4C78" w:rsidRDefault="00837C18" w:rsidP="004F6D0C">
                  <w:pPr>
                    <w:pStyle w:val="T2"/>
                  </w:pPr>
                  <w:r>
                    <w:rPr>
                      <w:lang w:eastAsia="ko-KR"/>
                    </w:rPr>
                    <w:t xml:space="preserve">U-SIG Comment Resolution Part </w:t>
                  </w:r>
                  <w:r w:rsidR="006F3A54">
                    <w:rPr>
                      <w:lang w:eastAsia="ko-KR"/>
                    </w:rPr>
                    <w:t>4</w:t>
                  </w:r>
                </w:p>
              </w:tc>
            </w:tr>
            <w:tr w:rsidR="008B3792" w:rsidRPr="00CD4C78" w14:paraId="71B728D5" w14:textId="77777777" w:rsidTr="00CA6092">
              <w:trPr>
                <w:trHeight w:val="359"/>
                <w:jc w:val="center"/>
              </w:trPr>
              <w:tc>
                <w:tcPr>
                  <w:tcW w:w="8698" w:type="dxa"/>
                  <w:gridSpan w:val="5"/>
                  <w:vAlign w:val="center"/>
                </w:tcPr>
                <w:p w14:paraId="6DF88299" w14:textId="6963E141" w:rsidR="008B3792" w:rsidRPr="00CD4C78" w:rsidRDefault="008B3792" w:rsidP="003C395D">
                  <w:pPr>
                    <w:pStyle w:val="T2"/>
                    <w:ind w:left="0"/>
                    <w:rPr>
                      <w:b w:val="0"/>
                      <w:sz w:val="20"/>
                    </w:rPr>
                  </w:pPr>
                  <w:r w:rsidRPr="00CD4C78">
                    <w:rPr>
                      <w:sz w:val="20"/>
                    </w:rPr>
                    <w:t>Date:</w:t>
                  </w:r>
                  <w:r w:rsidRPr="00CD4C78">
                    <w:rPr>
                      <w:b w:val="0"/>
                      <w:sz w:val="20"/>
                    </w:rPr>
                    <w:t xml:space="preserve">  20</w:t>
                  </w:r>
                  <w:r w:rsidR="00E275C5">
                    <w:rPr>
                      <w:b w:val="0"/>
                      <w:sz w:val="20"/>
                    </w:rPr>
                    <w:t>2</w:t>
                  </w:r>
                  <w:r w:rsidR="00AD76D9">
                    <w:rPr>
                      <w:b w:val="0"/>
                      <w:sz w:val="20"/>
                    </w:rPr>
                    <w:t>1</w:t>
                  </w:r>
                  <w:r w:rsidR="00AC307C">
                    <w:rPr>
                      <w:b w:val="0"/>
                      <w:sz w:val="20"/>
                      <w:lang w:eastAsia="ko-KR"/>
                    </w:rPr>
                    <w:t>-0</w:t>
                  </w:r>
                  <w:r w:rsidR="00D87A50">
                    <w:rPr>
                      <w:b w:val="0"/>
                      <w:sz w:val="20"/>
                      <w:lang w:eastAsia="ko-KR"/>
                    </w:rPr>
                    <w:t>3</w:t>
                  </w:r>
                  <w:r w:rsidR="00F32724">
                    <w:rPr>
                      <w:b w:val="0"/>
                      <w:sz w:val="20"/>
                      <w:lang w:eastAsia="ko-KR"/>
                    </w:rPr>
                    <w:t>-</w:t>
                  </w:r>
                  <w:r w:rsidR="006F3A54">
                    <w:rPr>
                      <w:b w:val="0"/>
                      <w:sz w:val="20"/>
                      <w:lang w:eastAsia="ko-KR"/>
                    </w:rPr>
                    <w:t>18</w:t>
                  </w:r>
                </w:p>
              </w:tc>
            </w:tr>
            <w:tr w:rsidR="008B3792" w:rsidRPr="00CD4C78" w14:paraId="7AD5D91A" w14:textId="77777777" w:rsidTr="00CA6092">
              <w:trPr>
                <w:cantSplit/>
                <w:jc w:val="center"/>
              </w:trPr>
              <w:tc>
                <w:tcPr>
                  <w:tcW w:w="8698" w:type="dxa"/>
                  <w:gridSpan w:val="5"/>
                  <w:vAlign w:val="center"/>
                </w:tcPr>
                <w:p w14:paraId="1AA659F5" w14:textId="77777777" w:rsidR="008B3792" w:rsidRPr="00CD4C78" w:rsidRDefault="008B3792" w:rsidP="008B3792">
                  <w:pPr>
                    <w:pStyle w:val="T2"/>
                    <w:spacing w:after="0"/>
                    <w:ind w:left="0" w:right="0"/>
                    <w:jc w:val="left"/>
                    <w:rPr>
                      <w:sz w:val="20"/>
                    </w:rPr>
                  </w:pPr>
                  <w:r w:rsidRPr="00CD4C78">
                    <w:rPr>
                      <w:sz w:val="20"/>
                    </w:rPr>
                    <w:t>Author(s):</w:t>
                  </w:r>
                </w:p>
              </w:tc>
            </w:tr>
            <w:tr w:rsidR="008B3792" w:rsidRPr="00CD4C78" w14:paraId="4632B05C" w14:textId="77777777" w:rsidTr="00C52B98">
              <w:trPr>
                <w:jc w:val="center"/>
              </w:trPr>
              <w:tc>
                <w:tcPr>
                  <w:tcW w:w="1850" w:type="dxa"/>
                  <w:vAlign w:val="center"/>
                </w:tcPr>
                <w:p w14:paraId="78F6B71F" w14:textId="77777777" w:rsidR="008B3792" w:rsidRPr="00CD4C78" w:rsidRDefault="008B3792" w:rsidP="008B3792">
                  <w:pPr>
                    <w:pStyle w:val="T2"/>
                    <w:spacing w:after="0"/>
                    <w:ind w:left="0" w:right="0"/>
                    <w:jc w:val="left"/>
                    <w:rPr>
                      <w:sz w:val="20"/>
                    </w:rPr>
                  </w:pPr>
                  <w:r w:rsidRPr="00CD4C78">
                    <w:rPr>
                      <w:sz w:val="20"/>
                    </w:rPr>
                    <w:t>Name</w:t>
                  </w:r>
                </w:p>
              </w:tc>
              <w:tc>
                <w:tcPr>
                  <w:tcW w:w="2160" w:type="dxa"/>
                  <w:vAlign w:val="center"/>
                </w:tcPr>
                <w:p w14:paraId="2BDC2A0E" w14:textId="77777777" w:rsidR="008B3792" w:rsidRPr="00CD4C78" w:rsidRDefault="008B3792" w:rsidP="008B3792">
                  <w:pPr>
                    <w:pStyle w:val="T2"/>
                    <w:spacing w:after="0"/>
                    <w:ind w:left="0" w:right="0"/>
                    <w:jc w:val="left"/>
                    <w:rPr>
                      <w:sz w:val="20"/>
                    </w:rPr>
                  </w:pPr>
                  <w:r w:rsidRPr="00CD4C78">
                    <w:rPr>
                      <w:sz w:val="20"/>
                    </w:rPr>
                    <w:t>Affiliation</w:t>
                  </w:r>
                </w:p>
              </w:tc>
              <w:tc>
                <w:tcPr>
                  <w:tcW w:w="1080" w:type="dxa"/>
                  <w:vAlign w:val="center"/>
                </w:tcPr>
                <w:p w14:paraId="3846366D" w14:textId="77777777" w:rsidR="008B3792" w:rsidRPr="00CD4C78" w:rsidRDefault="008B3792" w:rsidP="008B3792">
                  <w:pPr>
                    <w:pStyle w:val="T2"/>
                    <w:spacing w:after="0"/>
                    <w:ind w:left="0" w:right="0"/>
                    <w:jc w:val="left"/>
                    <w:rPr>
                      <w:sz w:val="20"/>
                    </w:rPr>
                  </w:pPr>
                  <w:r w:rsidRPr="00CD4C78">
                    <w:rPr>
                      <w:sz w:val="20"/>
                    </w:rPr>
                    <w:t>Address</w:t>
                  </w:r>
                </w:p>
              </w:tc>
              <w:tc>
                <w:tcPr>
                  <w:tcW w:w="895" w:type="dxa"/>
                  <w:vAlign w:val="center"/>
                </w:tcPr>
                <w:p w14:paraId="78A2B72E" w14:textId="77777777" w:rsidR="008B3792" w:rsidRPr="00CD4C78" w:rsidRDefault="008B3792" w:rsidP="008B3792">
                  <w:pPr>
                    <w:pStyle w:val="T2"/>
                    <w:spacing w:after="0"/>
                    <w:ind w:left="0" w:right="0"/>
                    <w:jc w:val="left"/>
                    <w:rPr>
                      <w:sz w:val="20"/>
                    </w:rPr>
                  </w:pPr>
                  <w:r w:rsidRPr="00CD4C78">
                    <w:rPr>
                      <w:sz w:val="20"/>
                    </w:rPr>
                    <w:t>Phone</w:t>
                  </w:r>
                </w:p>
              </w:tc>
              <w:tc>
                <w:tcPr>
                  <w:tcW w:w="2713" w:type="dxa"/>
                  <w:vAlign w:val="center"/>
                </w:tcPr>
                <w:p w14:paraId="155A59C6" w14:textId="77777777" w:rsidR="008B3792" w:rsidRPr="00CD4C78" w:rsidRDefault="008B3792" w:rsidP="008B3792">
                  <w:pPr>
                    <w:pStyle w:val="T2"/>
                    <w:spacing w:after="0"/>
                    <w:ind w:left="0" w:right="0"/>
                    <w:jc w:val="left"/>
                    <w:rPr>
                      <w:sz w:val="20"/>
                    </w:rPr>
                  </w:pPr>
                  <w:r w:rsidRPr="00CD4C78">
                    <w:rPr>
                      <w:sz w:val="20"/>
                    </w:rPr>
                    <w:t>email</w:t>
                  </w:r>
                </w:p>
              </w:tc>
            </w:tr>
            <w:tr w:rsidR="00997529" w:rsidRPr="00CD4C78" w14:paraId="5D029E0F" w14:textId="77777777" w:rsidTr="00C52B98">
              <w:trPr>
                <w:trHeight w:val="359"/>
                <w:jc w:val="center"/>
              </w:trPr>
              <w:tc>
                <w:tcPr>
                  <w:tcW w:w="1850" w:type="dxa"/>
                  <w:vAlign w:val="center"/>
                </w:tcPr>
                <w:p w14:paraId="21A49270" w14:textId="29F3E8D9" w:rsidR="00997529" w:rsidRDefault="00997529" w:rsidP="00997529">
                  <w:pPr>
                    <w:pStyle w:val="T2"/>
                    <w:spacing w:after="0"/>
                    <w:ind w:left="0" w:right="0"/>
                    <w:jc w:val="left"/>
                    <w:rPr>
                      <w:b w:val="0"/>
                      <w:sz w:val="18"/>
                      <w:szCs w:val="18"/>
                      <w:lang w:eastAsia="ko-KR"/>
                    </w:rPr>
                  </w:pPr>
                  <w:r>
                    <w:rPr>
                      <w:b w:val="0"/>
                      <w:sz w:val="18"/>
                      <w:szCs w:val="18"/>
                      <w:lang w:eastAsia="ko-KR"/>
                    </w:rPr>
                    <w:t>Alice Chen</w:t>
                  </w:r>
                </w:p>
              </w:tc>
              <w:tc>
                <w:tcPr>
                  <w:tcW w:w="2160" w:type="dxa"/>
                  <w:vAlign w:val="center"/>
                </w:tcPr>
                <w:p w14:paraId="4192A46F" w14:textId="77777777" w:rsidR="00997529"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1BB16AF" w14:textId="77777777" w:rsidR="00997529" w:rsidRPr="00CD4C78" w:rsidRDefault="00997529" w:rsidP="00997529">
                  <w:pPr>
                    <w:pStyle w:val="T2"/>
                    <w:spacing w:after="0"/>
                    <w:ind w:left="0" w:right="0"/>
                    <w:jc w:val="left"/>
                    <w:rPr>
                      <w:b w:val="0"/>
                      <w:sz w:val="18"/>
                      <w:szCs w:val="18"/>
                      <w:lang w:eastAsia="ko-KR"/>
                    </w:rPr>
                  </w:pPr>
                </w:p>
              </w:tc>
              <w:tc>
                <w:tcPr>
                  <w:tcW w:w="895" w:type="dxa"/>
                  <w:vAlign w:val="center"/>
                </w:tcPr>
                <w:p w14:paraId="716201AD" w14:textId="77777777" w:rsidR="00997529" w:rsidRPr="00CD4C78" w:rsidRDefault="00997529" w:rsidP="00997529">
                  <w:pPr>
                    <w:pStyle w:val="T2"/>
                    <w:spacing w:after="0"/>
                    <w:ind w:left="0" w:right="0"/>
                    <w:jc w:val="left"/>
                    <w:rPr>
                      <w:b w:val="0"/>
                      <w:sz w:val="18"/>
                      <w:szCs w:val="18"/>
                      <w:lang w:eastAsia="ko-KR"/>
                    </w:rPr>
                  </w:pPr>
                </w:p>
              </w:tc>
              <w:tc>
                <w:tcPr>
                  <w:tcW w:w="2713" w:type="dxa"/>
                  <w:vAlign w:val="center"/>
                </w:tcPr>
                <w:p w14:paraId="57E73C56" w14:textId="6F08919A" w:rsidR="00997529" w:rsidRPr="00CD4C78" w:rsidRDefault="00997529" w:rsidP="00997529">
                  <w:pPr>
                    <w:pStyle w:val="T2"/>
                    <w:spacing w:after="0"/>
                    <w:ind w:left="0" w:right="0"/>
                    <w:jc w:val="left"/>
                    <w:rPr>
                      <w:b w:val="0"/>
                      <w:sz w:val="18"/>
                      <w:szCs w:val="18"/>
                      <w:lang w:eastAsia="ko-KR"/>
                    </w:rPr>
                  </w:pPr>
                  <w:r w:rsidRPr="00652DAA">
                    <w:rPr>
                      <w:b w:val="0"/>
                      <w:sz w:val="18"/>
                      <w:szCs w:val="18"/>
                      <w:lang w:eastAsia="ko-KR"/>
                    </w:rPr>
                    <w:t>alicel@qti.qualcomm.com</w:t>
                  </w:r>
                </w:p>
              </w:tc>
            </w:tr>
            <w:tr w:rsidR="00997529" w:rsidRPr="00CD4C78" w14:paraId="630EA6B1" w14:textId="77777777" w:rsidTr="00C52B98">
              <w:trPr>
                <w:trHeight w:val="359"/>
                <w:jc w:val="center"/>
              </w:trPr>
              <w:tc>
                <w:tcPr>
                  <w:tcW w:w="1850" w:type="dxa"/>
                  <w:vAlign w:val="center"/>
                </w:tcPr>
                <w:p w14:paraId="48769817" w14:textId="0D38A22E" w:rsidR="00997529" w:rsidRPr="00CD4C78" w:rsidRDefault="00997529" w:rsidP="00997529">
                  <w:pPr>
                    <w:pStyle w:val="T2"/>
                    <w:spacing w:after="0"/>
                    <w:ind w:left="0" w:right="0"/>
                    <w:jc w:val="left"/>
                    <w:rPr>
                      <w:b w:val="0"/>
                      <w:sz w:val="18"/>
                      <w:szCs w:val="18"/>
                      <w:lang w:eastAsia="ko-KR"/>
                    </w:rPr>
                  </w:pPr>
                  <w:r>
                    <w:rPr>
                      <w:b w:val="0"/>
                      <w:sz w:val="18"/>
                      <w:szCs w:val="18"/>
                      <w:lang w:eastAsia="ko-KR"/>
                    </w:rPr>
                    <w:t>Sameer Vermani</w:t>
                  </w:r>
                </w:p>
              </w:tc>
              <w:tc>
                <w:tcPr>
                  <w:tcW w:w="2160" w:type="dxa"/>
                  <w:vAlign w:val="center"/>
                </w:tcPr>
                <w:p w14:paraId="08B580C0" w14:textId="1295B567" w:rsidR="00997529" w:rsidRPr="00CD4C78"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61909C9" w14:textId="77777777" w:rsidR="00997529" w:rsidRPr="00CD4C78" w:rsidRDefault="00997529" w:rsidP="00997529">
                  <w:pPr>
                    <w:pStyle w:val="T2"/>
                    <w:spacing w:after="0"/>
                    <w:ind w:left="0" w:right="0"/>
                    <w:jc w:val="left"/>
                    <w:rPr>
                      <w:b w:val="0"/>
                      <w:sz w:val="18"/>
                      <w:szCs w:val="18"/>
                      <w:lang w:eastAsia="ko-KR"/>
                    </w:rPr>
                  </w:pPr>
                </w:p>
              </w:tc>
              <w:tc>
                <w:tcPr>
                  <w:tcW w:w="895" w:type="dxa"/>
                  <w:vAlign w:val="center"/>
                </w:tcPr>
                <w:p w14:paraId="79993B28" w14:textId="77777777" w:rsidR="00997529" w:rsidRPr="00CD4C78" w:rsidRDefault="00997529" w:rsidP="00997529">
                  <w:pPr>
                    <w:pStyle w:val="T2"/>
                    <w:spacing w:after="0"/>
                    <w:ind w:left="0" w:right="0"/>
                    <w:jc w:val="left"/>
                    <w:rPr>
                      <w:b w:val="0"/>
                      <w:sz w:val="18"/>
                      <w:szCs w:val="18"/>
                      <w:lang w:eastAsia="ko-KR"/>
                    </w:rPr>
                  </w:pPr>
                </w:p>
              </w:tc>
              <w:tc>
                <w:tcPr>
                  <w:tcW w:w="2713" w:type="dxa"/>
                  <w:vAlign w:val="center"/>
                </w:tcPr>
                <w:p w14:paraId="067F7741" w14:textId="7F79FCBE" w:rsidR="00997529" w:rsidRPr="00CD4C78" w:rsidRDefault="00997529" w:rsidP="00997529">
                  <w:pPr>
                    <w:pStyle w:val="T2"/>
                    <w:spacing w:after="0"/>
                    <w:ind w:left="0" w:right="0"/>
                    <w:jc w:val="left"/>
                    <w:rPr>
                      <w:b w:val="0"/>
                      <w:sz w:val="18"/>
                      <w:szCs w:val="18"/>
                      <w:lang w:eastAsia="ko-KR"/>
                    </w:rPr>
                  </w:pPr>
                  <w:r>
                    <w:rPr>
                      <w:b w:val="0"/>
                      <w:sz w:val="18"/>
                      <w:szCs w:val="18"/>
                      <w:lang w:eastAsia="ko-KR"/>
                    </w:rPr>
                    <w:t>svverman@qti.qualcomm.com</w:t>
                  </w:r>
                </w:p>
              </w:tc>
            </w:tr>
            <w:tr w:rsidR="00997529" w:rsidRPr="00CD4C78" w14:paraId="62317B5E" w14:textId="77777777" w:rsidTr="00C52B98">
              <w:trPr>
                <w:trHeight w:val="359"/>
                <w:jc w:val="center"/>
              </w:trPr>
              <w:tc>
                <w:tcPr>
                  <w:tcW w:w="1850" w:type="dxa"/>
                  <w:vAlign w:val="center"/>
                </w:tcPr>
                <w:p w14:paraId="441DC957" w14:textId="7490A291" w:rsidR="00997529" w:rsidRPr="00C52B98" w:rsidRDefault="00997529" w:rsidP="00997529">
                  <w:pPr>
                    <w:pStyle w:val="T2"/>
                    <w:spacing w:after="0"/>
                    <w:ind w:left="0" w:right="0"/>
                    <w:jc w:val="left"/>
                    <w:rPr>
                      <w:b w:val="0"/>
                      <w:sz w:val="18"/>
                      <w:szCs w:val="18"/>
                      <w:lang w:eastAsia="ko-KR"/>
                    </w:rPr>
                  </w:pPr>
                  <w:r>
                    <w:rPr>
                      <w:b w:val="0"/>
                      <w:sz w:val="18"/>
                      <w:szCs w:val="18"/>
                      <w:lang w:eastAsia="ko-KR"/>
                    </w:rPr>
                    <w:t>Youhan Kim</w:t>
                  </w:r>
                </w:p>
              </w:tc>
              <w:tc>
                <w:tcPr>
                  <w:tcW w:w="2160" w:type="dxa"/>
                  <w:vAlign w:val="center"/>
                </w:tcPr>
                <w:p w14:paraId="45C1DDCE" w14:textId="27A7E43C" w:rsidR="00997529" w:rsidRPr="00C52B98"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9670173" w14:textId="77777777" w:rsidR="00997529" w:rsidRPr="00C52B98" w:rsidRDefault="00997529" w:rsidP="00997529">
                  <w:pPr>
                    <w:pStyle w:val="T2"/>
                    <w:spacing w:after="0"/>
                    <w:ind w:left="0" w:right="0"/>
                    <w:jc w:val="left"/>
                    <w:rPr>
                      <w:b w:val="0"/>
                      <w:sz w:val="18"/>
                      <w:szCs w:val="18"/>
                      <w:lang w:eastAsia="ko-KR"/>
                    </w:rPr>
                  </w:pPr>
                </w:p>
              </w:tc>
              <w:tc>
                <w:tcPr>
                  <w:tcW w:w="895" w:type="dxa"/>
                  <w:vAlign w:val="center"/>
                </w:tcPr>
                <w:p w14:paraId="3FAF7BE8" w14:textId="77777777" w:rsidR="00997529" w:rsidRPr="00C52B98" w:rsidRDefault="00997529" w:rsidP="00997529">
                  <w:pPr>
                    <w:pStyle w:val="T2"/>
                    <w:spacing w:after="0"/>
                    <w:ind w:left="0" w:right="0"/>
                    <w:jc w:val="left"/>
                    <w:rPr>
                      <w:b w:val="0"/>
                      <w:sz w:val="18"/>
                      <w:szCs w:val="18"/>
                      <w:lang w:eastAsia="ko-KR"/>
                    </w:rPr>
                  </w:pPr>
                </w:p>
              </w:tc>
              <w:tc>
                <w:tcPr>
                  <w:tcW w:w="2713" w:type="dxa"/>
                  <w:vAlign w:val="center"/>
                </w:tcPr>
                <w:p w14:paraId="4A315909" w14:textId="5B608123" w:rsidR="00997529" w:rsidRPr="00C52B98" w:rsidRDefault="00997529" w:rsidP="00997529">
                  <w:pPr>
                    <w:pStyle w:val="T2"/>
                    <w:spacing w:after="0"/>
                    <w:ind w:left="0" w:right="0"/>
                    <w:jc w:val="left"/>
                    <w:rPr>
                      <w:b w:val="0"/>
                      <w:sz w:val="18"/>
                      <w:szCs w:val="18"/>
                      <w:lang w:eastAsia="ko-KR"/>
                    </w:rPr>
                  </w:pPr>
                </w:p>
              </w:tc>
            </w:tr>
            <w:tr w:rsidR="00C52B98" w:rsidRPr="00CD4C78" w14:paraId="4C0478B9" w14:textId="77777777" w:rsidTr="00C52B98">
              <w:trPr>
                <w:trHeight w:val="359"/>
                <w:jc w:val="center"/>
              </w:trPr>
              <w:tc>
                <w:tcPr>
                  <w:tcW w:w="1850" w:type="dxa"/>
                </w:tcPr>
                <w:p w14:paraId="1F56C1D5" w14:textId="0714208F" w:rsidR="00C52B98" w:rsidRPr="00C52B98" w:rsidRDefault="0063532B" w:rsidP="00C52B98">
                  <w:pPr>
                    <w:rPr>
                      <w:szCs w:val="18"/>
                    </w:rPr>
                  </w:pPr>
                  <w:r>
                    <w:rPr>
                      <w:szCs w:val="18"/>
                    </w:rPr>
                    <w:t>Bin Tian</w:t>
                  </w:r>
                </w:p>
              </w:tc>
              <w:tc>
                <w:tcPr>
                  <w:tcW w:w="2160" w:type="dxa"/>
                </w:tcPr>
                <w:p w14:paraId="5E56C572" w14:textId="5874E033" w:rsidR="00C52B98" w:rsidRPr="00C52B98" w:rsidRDefault="0063532B" w:rsidP="00C52B98">
                  <w:pPr>
                    <w:rPr>
                      <w:szCs w:val="18"/>
                    </w:rPr>
                  </w:pPr>
                  <w:r>
                    <w:rPr>
                      <w:szCs w:val="18"/>
                    </w:rPr>
                    <w:t>Qualcomm</w:t>
                  </w:r>
                </w:p>
              </w:tc>
              <w:tc>
                <w:tcPr>
                  <w:tcW w:w="1080" w:type="dxa"/>
                </w:tcPr>
                <w:p w14:paraId="41E181AD" w14:textId="77777777" w:rsidR="00C52B98" w:rsidRPr="00C52B98" w:rsidRDefault="00C52B98" w:rsidP="00C52B98">
                  <w:pPr>
                    <w:rPr>
                      <w:szCs w:val="18"/>
                    </w:rPr>
                  </w:pPr>
                </w:p>
              </w:tc>
              <w:tc>
                <w:tcPr>
                  <w:tcW w:w="895" w:type="dxa"/>
                </w:tcPr>
                <w:p w14:paraId="0338ACD5" w14:textId="77777777" w:rsidR="00C52B98" w:rsidRPr="00C52B98" w:rsidRDefault="00C52B98" w:rsidP="00C52B98">
                  <w:pPr>
                    <w:rPr>
                      <w:szCs w:val="18"/>
                    </w:rPr>
                  </w:pPr>
                </w:p>
              </w:tc>
              <w:tc>
                <w:tcPr>
                  <w:tcW w:w="2713" w:type="dxa"/>
                </w:tcPr>
                <w:p w14:paraId="304B18D5" w14:textId="77777777" w:rsidR="00C52B98" w:rsidRPr="00C52B98" w:rsidRDefault="00C52B98" w:rsidP="00C52B98">
                  <w:pPr>
                    <w:rPr>
                      <w:szCs w:val="18"/>
                    </w:rPr>
                  </w:pPr>
                </w:p>
              </w:tc>
            </w:tr>
            <w:tr w:rsidR="00C52B98" w:rsidRPr="00CD4C78" w14:paraId="65DDF5B9" w14:textId="77777777" w:rsidTr="00C52B98">
              <w:trPr>
                <w:trHeight w:val="359"/>
                <w:jc w:val="center"/>
              </w:trPr>
              <w:tc>
                <w:tcPr>
                  <w:tcW w:w="1850" w:type="dxa"/>
                </w:tcPr>
                <w:p w14:paraId="62983DC7" w14:textId="77777777" w:rsidR="00C52B98" w:rsidRPr="00C52B98" w:rsidRDefault="00C52B98" w:rsidP="00C52B98">
                  <w:pPr>
                    <w:rPr>
                      <w:szCs w:val="18"/>
                    </w:rPr>
                  </w:pPr>
                </w:p>
              </w:tc>
              <w:tc>
                <w:tcPr>
                  <w:tcW w:w="2160" w:type="dxa"/>
                </w:tcPr>
                <w:p w14:paraId="0586DCB4" w14:textId="77777777" w:rsidR="00C52B98" w:rsidRPr="00C52B98" w:rsidRDefault="00C52B98" w:rsidP="00C52B98">
                  <w:pPr>
                    <w:rPr>
                      <w:szCs w:val="18"/>
                    </w:rPr>
                  </w:pPr>
                </w:p>
              </w:tc>
              <w:tc>
                <w:tcPr>
                  <w:tcW w:w="1080" w:type="dxa"/>
                </w:tcPr>
                <w:p w14:paraId="21CD9DF7" w14:textId="77777777" w:rsidR="00C52B98" w:rsidRPr="00C52B98" w:rsidRDefault="00C52B98" w:rsidP="00C52B98">
                  <w:pPr>
                    <w:rPr>
                      <w:szCs w:val="18"/>
                    </w:rPr>
                  </w:pPr>
                </w:p>
              </w:tc>
              <w:tc>
                <w:tcPr>
                  <w:tcW w:w="895" w:type="dxa"/>
                </w:tcPr>
                <w:p w14:paraId="6831C586" w14:textId="77777777" w:rsidR="00C52B98" w:rsidRPr="00C52B98" w:rsidRDefault="00C52B98" w:rsidP="00C52B98">
                  <w:pPr>
                    <w:rPr>
                      <w:szCs w:val="18"/>
                    </w:rPr>
                  </w:pPr>
                </w:p>
              </w:tc>
              <w:tc>
                <w:tcPr>
                  <w:tcW w:w="2713" w:type="dxa"/>
                </w:tcPr>
                <w:p w14:paraId="587399BE" w14:textId="77777777" w:rsidR="00C52B98" w:rsidRPr="00C52B98" w:rsidRDefault="00C52B98" w:rsidP="00C52B98">
                  <w:pPr>
                    <w:rPr>
                      <w:szCs w:val="18"/>
                    </w:rPr>
                  </w:pPr>
                </w:p>
              </w:tc>
            </w:tr>
            <w:tr w:rsidR="00C52B98" w:rsidRPr="00CD4C78" w14:paraId="6EB21979" w14:textId="77777777" w:rsidTr="00C52B98">
              <w:trPr>
                <w:trHeight w:val="359"/>
                <w:jc w:val="center"/>
              </w:trPr>
              <w:tc>
                <w:tcPr>
                  <w:tcW w:w="1850" w:type="dxa"/>
                </w:tcPr>
                <w:p w14:paraId="0F28A309" w14:textId="77777777" w:rsidR="00C52B98" w:rsidRPr="00C52B98" w:rsidRDefault="00C52B98" w:rsidP="00C52B98">
                  <w:pPr>
                    <w:rPr>
                      <w:szCs w:val="18"/>
                    </w:rPr>
                  </w:pPr>
                </w:p>
              </w:tc>
              <w:tc>
                <w:tcPr>
                  <w:tcW w:w="2160" w:type="dxa"/>
                </w:tcPr>
                <w:p w14:paraId="2503482B" w14:textId="77777777" w:rsidR="00C52B98" w:rsidRPr="00C52B98" w:rsidRDefault="00C52B98" w:rsidP="00C52B98">
                  <w:pPr>
                    <w:rPr>
                      <w:szCs w:val="18"/>
                    </w:rPr>
                  </w:pPr>
                </w:p>
              </w:tc>
              <w:tc>
                <w:tcPr>
                  <w:tcW w:w="1080" w:type="dxa"/>
                </w:tcPr>
                <w:p w14:paraId="09F4606F" w14:textId="77777777" w:rsidR="00C52B98" w:rsidRPr="00C52B98" w:rsidRDefault="00C52B98" w:rsidP="00C52B98">
                  <w:pPr>
                    <w:rPr>
                      <w:szCs w:val="18"/>
                    </w:rPr>
                  </w:pPr>
                </w:p>
              </w:tc>
              <w:tc>
                <w:tcPr>
                  <w:tcW w:w="895" w:type="dxa"/>
                </w:tcPr>
                <w:p w14:paraId="7F242862" w14:textId="77777777" w:rsidR="00C52B98" w:rsidRPr="00C52B98" w:rsidRDefault="00C52B98" w:rsidP="00C52B98">
                  <w:pPr>
                    <w:rPr>
                      <w:szCs w:val="18"/>
                    </w:rPr>
                  </w:pPr>
                </w:p>
              </w:tc>
              <w:tc>
                <w:tcPr>
                  <w:tcW w:w="2713" w:type="dxa"/>
                </w:tcPr>
                <w:p w14:paraId="292E424C" w14:textId="77777777" w:rsidR="00C52B98" w:rsidRPr="00C52B98" w:rsidRDefault="00C52B98" w:rsidP="00C52B98">
                  <w:pPr>
                    <w:rPr>
                      <w:szCs w:val="18"/>
                    </w:rPr>
                  </w:pPr>
                </w:p>
              </w:tc>
            </w:tr>
          </w:tbl>
          <w:p w14:paraId="41883C2E" w14:textId="77777777" w:rsidR="00EA6977" w:rsidRDefault="00EA6977" w:rsidP="000609BC">
            <w:pPr>
              <w:pStyle w:val="T2"/>
            </w:pPr>
          </w:p>
        </w:tc>
      </w:tr>
    </w:tbl>
    <w:p w14:paraId="2B8B977C" w14:textId="77777777" w:rsidR="003E4403" w:rsidRPr="00CD4C78" w:rsidRDefault="003E4403">
      <w:pPr>
        <w:pStyle w:val="T1"/>
        <w:spacing w:after="120"/>
        <w:rPr>
          <w:sz w:val="22"/>
        </w:rPr>
      </w:pPr>
    </w:p>
    <w:p w14:paraId="253F28C5" w14:textId="77777777" w:rsidR="003E4403" w:rsidRPr="00CD4C78" w:rsidRDefault="003E4403">
      <w:pPr>
        <w:pStyle w:val="T1"/>
        <w:spacing w:after="120"/>
        <w:rPr>
          <w:sz w:val="22"/>
        </w:rPr>
      </w:pPr>
    </w:p>
    <w:p w14:paraId="030BD44E" w14:textId="77777777" w:rsidR="003E4403" w:rsidRPr="00CD4C78" w:rsidRDefault="003E4403" w:rsidP="003E4403">
      <w:pPr>
        <w:pStyle w:val="T1"/>
        <w:spacing w:after="120"/>
      </w:pPr>
      <w:r w:rsidRPr="00CD4C78">
        <w:t>Abstract</w:t>
      </w:r>
    </w:p>
    <w:p w14:paraId="77DC536E" w14:textId="77777777" w:rsidR="004E4723" w:rsidRDefault="003E4403" w:rsidP="004B4C24">
      <w:pPr>
        <w:jc w:val="both"/>
        <w:rPr>
          <w:sz w:val="20"/>
          <w:lang w:eastAsia="ko-KR"/>
        </w:rPr>
      </w:pPr>
      <w:r w:rsidRPr="00DE157B">
        <w:rPr>
          <w:rFonts w:hint="eastAsia"/>
          <w:sz w:val="20"/>
          <w:lang w:eastAsia="ko-KR"/>
        </w:rPr>
        <w:t>This submission propos</w:t>
      </w:r>
      <w:r w:rsidRPr="00DE157B">
        <w:rPr>
          <w:sz w:val="20"/>
          <w:lang w:eastAsia="ko-KR"/>
        </w:rPr>
        <w:t>es</w:t>
      </w:r>
      <w:r w:rsidRPr="00DE157B">
        <w:rPr>
          <w:rFonts w:hint="eastAsia"/>
          <w:sz w:val="20"/>
          <w:lang w:eastAsia="ko-KR"/>
        </w:rPr>
        <w:t xml:space="preserve"> </w:t>
      </w:r>
      <w:r w:rsidR="004B4C24" w:rsidRPr="00DE157B">
        <w:rPr>
          <w:sz w:val="20"/>
          <w:lang w:eastAsia="ko-KR"/>
        </w:rPr>
        <w:t>resolution</w:t>
      </w:r>
      <w:r w:rsidR="004B4C24" w:rsidRPr="00DE157B">
        <w:rPr>
          <w:rFonts w:hint="eastAsia"/>
          <w:sz w:val="20"/>
          <w:lang w:eastAsia="ko-KR"/>
        </w:rPr>
        <w:t>s</w:t>
      </w:r>
      <w:r w:rsidR="004B4C24" w:rsidRPr="00DE157B">
        <w:rPr>
          <w:sz w:val="20"/>
          <w:lang w:eastAsia="ko-KR"/>
        </w:rPr>
        <w:t xml:space="preserve"> for </w:t>
      </w:r>
      <w:r w:rsidR="003C395D">
        <w:rPr>
          <w:sz w:val="20"/>
          <w:lang w:eastAsia="ko-KR"/>
        </w:rPr>
        <w:t xml:space="preserve">the following </w:t>
      </w:r>
      <w:r w:rsidR="004B4C24" w:rsidRPr="00DE157B">
        <w:rPr>
          <w:sz w:val="20"/>
          <w:lang w:eastAsia="ko-KR"/>
        </w:rPr>
        <w:t>co</w:t>
      </w:r>
      <w:r w:rsidR="004E4723">
        <w:rPr>
          <w:sz w:val="20"/>
          <w:lang w:eastAsia="ko-KR"/>
        </w:rPr>
        <w:t>mments</w:t>
      </w:r>
      <w:r w:rsidR="003C395D">
        <w:rPr>
          <w:sz w:val="20"/>
          <w:lang w:eastAsia="ko-KR"/>
        </w:rPr>
        <w:t xml:space="preserve"> from the </w:t>
      </w:r>
      <w:r w:rsidR="00837C18">
        <w:rPr>
          <w:sz w:val="20"/>
          <w:lang w:eastAsia="ko-KR"/>
        </w:rPr>
        <w:t>CC34</w:t>
      </w:r>
      <w:r w:rsidR="00F32724">
        <w:rPr>
          <w:sz w:val="20"/>
          <w:lang w:eastAsia="ko-KR"/>
        </w:rPr>
        <w:t xml:space="preserve"> </w:t>
      </w:r>
      <w:r w:rsidR="003C395D">
        <w:rPr>
          <w:sz w:val="20"/>
          <w:lang w:eastAsia="ko-KR"/>
        </w:rPr>
        <w:t>on P802.11</w:t>
      </w:r>
      <w:r w:rsidR="00E561BD">
        <w:rPr>
          <w:sz w:val="20"/>
          <w:lang w:eastAsia="ko-KR"/>
        </w:rPr>
        <w:t>be</w:t>
      </w:r>
      <w:r w:rsidR="003C395D">
        <w:rPr>
          <w:sz w:val="20"/>
          <w:lang w:eastAsia="ko-KR"/>
        </w:rPr>
        <w:t xml:space="preserve"> D</w:t>
      </w:r>
      <w:r w:rsidR="00E561BD">
        <w:rPr>
          <w:sz w:val="20"/>
          <w:lang w:eastAsia="ko-KR"/>
        </w:rPr>
        <w:t>0.3</w:t>
      </w:r>
      <w:r w:rsidR="007A7F48">
        <w:rPr>
          <w:sz w:val="20"/>
          <w:lang w:eastAsia="ko-KR"/>
        </w:rPr>
        <w:t>:</w:t>
      </w:r>
    </w:p>
    <w:p w14:paraId="5A798B69" w14:textId="77777777" w:rsidR="007A7F48" w:rsidRDefault="007A7F48" w:rsidP="004B4C24">
      <w:pPr>
        <w:jc w:val="both"/>
        <w:rPr>
          <w:sz w:val="20"/>
          <w:lang w:eastAsia="ko-KR"/>
        </w:rPr>
      </w:pPr>
    </w:p>
    <w:p w14:paraId="03E63402" w14:textId="77777777" w:rsidR="00153BE2" w:rsidRDefault="00153BE2" w:rsidP="004B4C24">
      <w:pPr>
        <w:jc w:val="both"/>
        <w:rPr>
          <w:sz w:val="20"/>
          <w:lang w:eastAsia="ko-KR"/>
        </w:rPr>
      </w:pPr>
    </w:p>
    <w:p w14:paraId="3165E3AE" w14:textId="77777777" w:rsidR="005E768D" w:rsidRDefault="005E768D" w:rsidP="005E768D"/>
    <w:p w14:paraId="2CDC5178" w14:textId="77777777" w:rsidR="00146459" w:rsidRDefault="00146459" w:rsidP="005E768D">
      <w:r>
        <w:t xml:space="preserve">NOTE – </w:t>
      </w:r>
      <w:r w:rsidR="009A2E63">
        <w:t>Set</w:t>
      </w:r>
      <w:r>
        <w:t xml:space="preserve"> the Track Changes Viewing Option in the MS Word to “All </w:t>
      </w:r>
      <w:proofErr w:type="spellStart"/>
      <w:r>
        <w:t>Markup</w:t>
      </w:r>
      <w:proofErr w:type="spellEnd"/>
      <w:r>
        <w:t>” to clearly see the proposed text edits.</w:t>
      </w:r>
    </w:p>
    <w:p w14:paraId="1B2E3878" w14:textId="77777777" w:rsidR="00EF05A7" w:rsidRDefault="00EF05A7" w:rsidP="005E768D"/>
    <w:p w14:paraId="57391F32" w14:textId="77777777" w:rsidR="00EF05A7" w:rsidRDefault="00EF05A7" w:rsidP="005E768D"/>
    <w:p w14:paraId="456EA591" w14:textId="77777777" w:rsidR="00EF05A7" w:rsidRPr="00EF05A7" w:rsidRDefault="00EF05A7" w:rsidP="005E768D">
      <w:pPr>
        <w:rPr>
          <w:b/>
          <w:sz w:val="22"/>
        </w:rPr>
      </w:pPr>
      <w:r w:rsidRPr="00EF05A7">
        <w:rPr>
          <w:b/>
          <w:sz w:val="22"/>
        </w:rPr>
        <w:t>Revision History:</w:t>
      </w:r>
    </w:p>
    <w:p w14:paraId="40D294CD" w14:textId="77777777" w:rsidR="00EF05A7" w:rsidRPr="00CD4C78" w:rsidRDefault="00EF05A7" w:rsidP="005E768D"/>
    <w:p w14:paraId="69A3503E" w14:textId="18ABCF69" w:rsidR="004A3995" w:rsidRDefault="00EF05A7" w:rsidP="004A3995">
      <w:r>
        <w:t>R</w:t>
      </w:r>
      <w:r w:rsidR="004A3995">
        <w:t>0</w:t>
      </w:r>
      <w:r>
        <w:t xml:space="preserve">: </w:t>
      </w:r>
      <w:r w:rsidR="004A3995">
        <w:t>Initial version.</w:t>
      </w:r>
      <w:r w:rsidR="00347401">
        <w:t xml:space="preserve"> Resolve </w:t>
      </w:r>
      <w:r w:rsidR="00347401" w:rsidRPr="00347401">
        <w:t>CID</w:t>
      </w:r>
      <w:r w:rsidR="008674AB">
        <w:t xml:space="preserve"> </w:t>
      </w:r>
      <w:r w:rsidR="00D11539">
        <w:t xml:space="preserve">1352, </w:t>
      </w:r>
      <w:r w:rsidR="00D23768">
        <w:t>1372, 1373</w:t>
      </w:r>
      <w:r w:rsidR="00675E91">
        <w:t>,</w:t>
      </w:r>
      <w:r w:rsidR="00983E36">
        <w:t xml:space="preserve"> </w:t>
      </w:r>
      <w:r w:rsidR="002F596E">
        <w:t xml:space="preserve">1563, 1617, </w:t>
      </w:r>
      <w:r w:rsidR="00983E36">
        <w:t>1618,</w:t>
      </w:r>
      <w:r w:rsidR="002F596E">
        <w:t xml:space="preserve"> 1619, 1951,</w:t>
      </w:r>
      <w:r w:rsidR="00675E91">
        <w:t xml:space="preserve"> </w:t>
      </w:r>
      <w:r w:rsidR="00D11539">
        <w:t xml:space="preserve">2627, 2634, </w:t>
      </w:r>
      <w:r w:rsidR="003A4372">
        <w:t xml:space="preserve">2706, </w:t>
      </w:r>
      <w:r w:rsidR="00675E91">
        <w:t xml:space="preserve">2727, </w:t>
      </w:r>
      <w:r w:rsidR="002F596E">
        <w:t xml:space="preserve">2801, 2949, </w:t>
      </w:r>
      <w:r w:rsidR="00675E91">
        <w:t>3175</w:t>
      </w:r>
      <w:r w:rsidR="00347401">
        <w:t>.</w:t>
      </w:r>
    </w:p>
    <w:p w14:paraId="394A3736" w14:textId="77777777" w:rsidR="00A47344" w:rsidRDefault="00A47344">
      <w:pPr>
        <w:rPr>
          <w:lang w:eastAsia="ko-KR"/>
        </w:rPr>
      </w:pPr>
    </w:p>
    <w:p w14:paraId="6F34E08A" w14:textId="77777777" w:rsidR="00EF05A7" w:rsidRPr="00CD4C78" w:rsidRDefault="00EF05A7"/>
    <w:p w14:paraId="5A970ABD" w14:textId="77777777" w:rsidR="00DC0CA2" w:rsidRPr="00CD4C78" w:rsidRDefault="005E768D" w:rsidP="00F2637D">
      <w:r w:rsidRPr="00CD4C78">
        <w:br w:type="page"/>
      </w:r>
    </w:p>
    <w:p w14:paraId="6ADC926F" w14:textId="70FDAC99" w:rsidR="00AE3E44" w:rsidRDefault="00AE3E44" w:rsidP="00AE3E44">
      <w:pPr>
        <w:pStyle w:val="Heading1"/>
      </w:pPr>
      <w:r>
        <w:lastRenderedPageBreak/>
        <w:t xml:space="preserve">CID </w:t>
      </w:r>
      <w:r>
        <w:t>1352, 2627</w:t>
      </w:r>
    </w:p>
    <w:p w14:paraId="2AEA8D0F" w14:textId="77777777" w:rsidR="00AE3E44" w:rsidRDefault="00AE3E44" w:rsidP="00AE3E44">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546"/>
        <w:gridCol w:w="1530"/>
        <w:gridCol w:w="3690"/>
      </w:tblGrid>
      <w:tr w:rsidR="00AE3E44" w:rsidRPr="009522BD" w14:paraId="76CF382D" w14:textId="77777777" w:rsidTr="00D073FD">
        <w:trPr>
          <w:trHeight w:val="278"/>
        </w:trPr>
        <w:tc>
          <w:tcPr>
            <w:tcW w:w="661" w:type="dxa"/>
            <w:shd w:val="clear" w:color="auto" w:fill="auto"/>
            <w:hideMark/>
          </w:tcPr>
          <w:p w14:paraId="03323F1C" w14:textId="77777777" w:rsidR="00AE3E44" w:rsidRPr="002E58A7" w:rsidRDefault="00AE3E44" w:rsidP="000C1AD9">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39ABD3AA" w14:textId="77777777" w:rsidR="00AE3E44" w:rsidRPr="002E58A7" w:rsidRDefault="00AE3E44" w:rsidP="000C1AD9">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0FE3E6F9" w14:textId="77777777" w:rsidR="00AE3E44" w:rsidRPr="002E58A7" w:rsidRDefault="00AE3E44" w:rsidP="000C1AD9">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35208A24" w14:textId="77777777" w:rsidR="00AE3E44" w:rsidRPr="002E58A7" w:rsidRDefault="00AE3E44" w:rsidP="000C1AD9">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3C605CF2" w14:textId="77777777" w:rsidR="00AE3E44" w:rsidRPr="002E58A7" w:rsidRDefault="00AE3E44" w:rsidP="000C1AD9">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57DA8FE5" w14:textId="77777777" w:rsidR="00AE3E44" w:rsidRPr="002E58A7" w:rsidRDefault="00AE3E44" w:rsidP="000C1AD9">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025697" w:rsidRPr="001D296D" w14:paraId="23E2C0F8" w14:textId="77777777" w:rsidTr="00D073FD">
        <w:trPr>
          <w:trHeight w:val="278"/>
        </w:trPr>
        <w:tc>
          <w:tcPr>
            <w:tcW w:w="661" w:type="dxa"/>
            <w:shd w:val="clear" w:color="auto" w:fill="auto"/>
          </w:tcPr>
          <w:p w14:paraId="06AB1D72" w14:textId="24B859D9" w:rsidR="00025697" w:rsidRPr="001D296D" w:rsidRDefault="00025697" w:rsidP="00025697">
            <w:pPr>
              <w:rPr>
                <w:rFonts w:ascii="Arial" w:eastAsia="Times New Roman" w:hAnsi="Arial" w:cs="Arial"/>
                <w:bCs/>
                <w:sz w:val="20"/>
                <w:lang w:val="en-US" w:eastAsia="ko-KR"/>
              </w:rPr>
            </w:pPr>
            <w:r w:rsidRPr="001D296D">
              <w:rPr>
                <w:rFonts w:ascii="Arial" w:eastAsia="Times New Roman" w:hAnsi="Arial" w:cs="Arial"/>
                <w:bCs/>
                <w:sz w:val="20"/>
                <w:lang w:val="en-US" w:eastAsia="ko-KR"/>
              </w:rPr>
              <w:t>1352</w:t>
            </w:r>
          </w:p>
        </w:tc>
        <w:tc>
          <w:tcPr>
            <w:tcW w:w="1217" w:type="dxa"/>
            <w:shd w:val="clear" w:color="auto" w:fill="auto"/>
          </w:tcPr>
          <w:p w14:paraId="17534865" w14:textId="3CF8FA2C" w:rsidR="00025697" w:rsidRPr="001D296D" w:rsidRDefault="00025697" w:rsidP="00025697">
            <w:pPr>
              <w:rPr>
                <w:rFonts w:ascii="Arial" w:hAnsi="Arial" w:cs="Arial"/>
                <w:sz w:val="20"/>
                <w:lang w:val="en-US"/>
              </w:rPr>
            </w:pPr>
            <w:r w:rsidRPr="001D296D">
              <w:rPr>
                <w:rFonts w:ascii="Arial" w:hAnsi="Arial" w:cs="Arial"/>
                <w:sz w:val="20"/>
              </w:rPr>
              <w:t>36.3.11.7.2</w:t>
            </w:r>
          </w:p>
        </w:tc>
        <w:tc>
          <w:tcPr>
            <w:tcW w:w="1161" w:type="dxa"/>
            <w:shd w:val="clear" w:color="auto" w:fill="auto"/>
          </w:tcPr>
          <w:p w14:paraId="710D110C" w14:textId="03B6B525" w:rsidR="00025697" w:rsidRPr="001D296D" w:rsidRDefault="00025697" w:rsidP="00025697">
            <w:pPr>
              <w:rPr>
                <w:rFonts w:ascii="Arial" w:hAnsi="Arial" w:cs="Arial"/>
                <w:sz w:val="20"/>
                <w:lang w:val="en-US"/>
              </w:rPr>
            </w:pPr>
            <w:r w:rsidRPr="001D296D">
              <w:rPr>
                <w:rFonts w:ascii="Arial" w:hAnsi="Arial" w:cs="Arial"/>
                <w:color w:val="000000"/>
                <w:sz w:val="20"/>
              </w:rPr>
              <w:t>229.33</w:t>
            </w:r>
          </w:p>
        </w:tc>
        <w:tc>
          <w:tcPr>
            <w:tcW w:w="1546" w:type="dxa"/>
            <w:shd w:val="clear" w:color="auto" w:fill="auto"/>
          </w:tcPr>
          <w:p w14:paraId="1D53E8B5" w14:textId="7C0D7A78" w:rsidR="00025697" w:rsidRPr="001D296D" w:rsidRDefault="00025697" w:rsidP="00025697">
            <w:pPr>
              <w:rPr>
                <w:rFonts w:ascii="Arial" w:hAnsi="Arial" w:cs="Arial"/>
                <w:sz w:val="20"/>
              </w:rPr>
            </w:pPr>
            <w:r w:rsidRPr="001D296D">
              <w:rPr>
                <w:rFonts w:ascii="Arial" w:hAnsi="Arial" w:cs="Arial"/>
                <w:color w:val="000000"/>
                <w:sz w:val="20"/>
              </w:rPr>
              <w:t>" states of the fields" reads oddly</w:t>
            </w:r>
          </w:p>
        </w:tc>
        <w:tc>
          <w:tcPr>
            <w:tcW w:w="1530" w:type="dxa"/>
            <w:shd w:val="clear" w:color="auto" w:fill="auto"/>
          </w:tcPr>
          <w:p w14:paraId="3713183C" w14:textId="2C20513F" w:rsidR="00025697" w:rsidRPr="001D296D" w:rsidRDefault="00025697" w:rsidP="00025697">
            <w:pPr>
              <w:rPr>
                <w:rFonts w:ascii="Arial" w:hAnsi="Arial" w:cs="Arial"/>
                <w:sz w:val="20"/>
              </w:rPr>
            </w:pPr>
            <w:r w:rsidRPr="001D296D">
              <w:rPr>
                <w:rFonts w:ascii="Arial" w:hAnsi="Arial" w:cs="Arial"/>
                <w:color w:val="000000"/>
                <w:sz w:val="20"/>
              </w:rPr>
              <w:t>Try "values of the fields". Also at P229L37, instead of "field values of any field ... are set to Validate state" try "any field ... equals a value denoted/identified as Validate" Review all instances of "state" throughout clause 36 and for those with the same issue then replace by "value".</w:t>
            </w:r>
          </w:p>
        </w:tc>
        <w:tc>
          <w:tcPr>
            <w:tcW w:w="3690" w:type="dxa"/>
          </w:tcPr>
          <w:p w14:paraId="72957D47" w14:textId="641809A1" w:rsidR="00025697" w:rsidRDefault="00025697" w:rsidP="00025697">
            <w:pPr>
              <w:rPr>
                <w:rFonts w:ascii="Arial" w:hAnsi="Arial" w:cs="Arial"/>
                <w:sz w:val="20"/>
              </w:rPr>
            </w:pPr>
            <w:r w:rsidRPr="001D296D">
              <w:rPr>
                <w:rFonts w:ascii="Arial" w:hAnsi="Arial" w:cs="Arial"/>
                <w:sz w:val="20"/>
              </w:rPr>
              <w:t>Revised.</w:t>
            </w:r>
          </w:p>
          <w:p w14:paraId="09363FA1" w14:textId="3E2871FD" w:rsidR="00561403" w:rsidRPr="001D296D" w:rsidRDefault="00561403" w:rsidP="00025697">
            <w:pPr>
              <w:rPr>
                <w:rFonts w:ascii="Arial" w:hAnsi="Arial" w:cs="Arial"/>
                <w:sz w:val="20"/>
              </w:rPr>
            </w:pPr>
            <w:r>
              <w:rPr>
                <w:rFonts w:ascii="Arial" w:hAnsi="Arial" w:cs="Arial"/>
                <w:sz w:val="20"/>
              </w:rPr>
              <w:t>Accept the comment and proposed change in principle.</w:t>
            </w:r>
            <w:r w:rsidR="00DB08E3">
              <w:rPr>
                <w:rFonts w:ascii="Arial" w:hAnsi="Arial" w:cs="Arial"/>
                <w:sz w:val="20"/>
              </w:rPr>
              <w:t xml:space="preserve"> Revise multiple places in </w:t>
            </w:r>
            <w:r w:rsidR="005D6CE5">
              <w:rPr>
                <w:rFonts w:ascii="Arial" w:hAnsi="Arial" w:cs="Arial"/>
                <w:sz w:val="20"/>
              </w:rPr>
              <w:t>the paragraph P229</w:t>
            </w:r>
            <w:r w:rsidR="007F1926">
              <w:rPr>
                <w:rFonts w:ascii="Arial" w:hAnsi="Arial" w:cs="Arial"/>
                <w:sz w:val="20"/>
              </w:rPr>
              <w:t>L33-L46 (6 appearances in D0.3, now 3 appearances in D0.4)</w:t>
            </w:r>
            <w:r w:rsidR="00955FD1">
              <w:rPr>
                <w:rFonts w:ascii="Arial" w:hAnsi="Arial" w:cs="Arial"/>
                <w:sz w:val="20"/>
              </w:rPr>
              <w:t xml:space="preserve">, </w:t>
            </w:r>
          </w:p>
          <w:p w14:paraId="088753B8" w14:textId="77777777" w:rsidR="00025697" w:rsidRPr="001D296D" w:rsidRDefault="00025697" w:rsidP="00025697">
            <w:pPr>
              <w:rPr>
                <w:rFonts w:ascii="Arial" w:hAnsi="Arial" w:cs="Arial"/>
                <w:sz w:val="20"/>
              </w:rPr>
            </w:pPr>
          </w:p>
          <w:p w14:paraId="4AA3800D" w14:textId="60550738" w:rsidR="00025697" w:rsidRPr="001D296D" w:rsidRDefault="00025697" w:rsidP="00025697">
            <w:pPr>
              <w:rPr>
                <w:rFonts w:ascii="Arial" w:hAnsi="Arial" w:cs="Arial"/>
                <w:i/>
                <w:iCs/>
                <w:sz w:val="20"/>
                <w:highlight w:val="yellow"/>
              </w:rPr>
            </w:pPr>
            <w:proofErr w:type="spellStart"/>
            <w:r w:rsidRPr="001D296D">
              <w:rPr>
                <w:rFonts w:ascii="Arial" w:hAnsi="Arial" w:cs="Arial"/>
                <w:i/>
                <w:iCs/>
                <w:sz w:val="20"/>
                <w:highlight w:val="yellow"/>
              </w:rPr>
              <w:t>Tgbe</w:t>
            </w:r>
            <w:proofErr w:type="spellEnd"/>
            <w:r w:rsidRPr="001D296D">
              <w:rPr>
                <w:rFonts w:ascii="Arial" w:hAnsi="Arial" w:cs="Arial"/>
                <w:i/>
                <w:iCs/>
                <w:sz w:val="20"/>
                <w:highlight w:val="yellow"/>
              </w:rPr>
              <w:t xml:space="preserve"> Editor: Please make changes for CID </w:t>
            </w:r>
            <w:r w:rsidRPr="001D296D">
              <w:rPr>
                <w:rFonts w:ascii="Arial" w:hAnsi="Arial" w:cs="Arial"/>
                <w:i/>
                <w:iCs/>
                <w:sz w:val="20"/>
                <w:highlight w:val="yellow"/>
              </w:rPr>
              <w:t>1352</w:t>
            </w:r>
            <w:r w:rsidRPr="001D296D">
              <w:rPr>
                <w:rFonts w:ascii="Arial" w:hAnsi="Arial" w:cs="Arial"/>
                <w:i/>
                <w:iCs/>
                <w:sz w:val="20"/>
                <w:highlight w:val="yellow"/>
              </w:rPr>
              <w:t xml:space="preserve"> as shown in the following document</w:t>
            </w:r>
          </w:p>
          <w:p w14:paraId="7D745420" w14:textId="77777777" w:rsidR="00025697" w:rsidRPr="001D296D" w:rsidRDefault="00025697" w:rsidP="00025697">
            <w:pPr>
              <w:rPr>
                <w:rFonts w:ascii="Arial" w:hAnsi="Arial" w:cs="Arial"/>
                <w:i/>
                <w:iCs/>
                <w:sz w:val="20"/>
                <w:highlight w:val="yellow"/>
              </w:rPr>
            </w:pPr>
          </w:p>
          <w:p w14:paraId="72CC54EB" w14:textId="77777777" w:rsidR="00025697" w:rsidRPr="001D296D" w:rsidRDefault="00025697" w:rsidP="00025697">
            <w:pPr>
              <w:rPr>
                <w:rFonts w:ascii="Arial" w:hAnsi="Arial" w:cs="Arial"/>
                <w:sz w:val="20"/>
              </w:rPr>
            </w:pPr>
            <w:hyperlink r:id="rId11" w:history="1">
              <w:r w:rsidRPr="001D296D">
                <w:rPr>
                  <w:rStyle w:val="Hyperlink"/>
                  <w:rFonts w:ascii="Arial" w:hAnsi="Arial" w:cs="Arial"/>
                  <w:i/>
                  <w:iCs/>
                  <w:sz w:val="20"/>
                  <w:highlight w:val="yellow"/>
                </w:rPr>
                <w:t>https://mentor.ieee.org/802.11/dcn/21/11-21-0495-00-00be-u-sig-comment-resolution-part-4.docx</w:t>
              </w:r>
            </w:hyperlink>
          </w:p>
        </w:tc>
      </w:tr>
      <w:tr w:rsidR="00025697" w:rsidRPr="001D296D" w14:paraId="6C267C2A" w14:textId="77777777" w:rsidTr="00D073FD">
        <w:trPr>
          <w:trHeight w:val="278"/>
        </w:trPr>
        <w:tc>
          <w:tcPr>
            <w:tcW w:w="661" w:type="dxa"/>
            <w:shd w:val="clear" w:color="auto" w:fill="auto"/>
          </w:tcPr>
          <w:p w14:paraId="7755B75F" w14:textId="12C8E713" w:rsidR="00025697" w:rsidRPr="001D296D" w:rsidRDefault="00025697" w:rsidP="00025697">
            <w:pPr>
              <w:rPr>
                <w:rFonts w:ascii="Arial" w:eastAsia="Times New Roman" w:hAnsi="Arial" w:cs="Arial"/>
                <w:bCs/>
                <w:sz w:val="20"/>
                <w:lang w:val="en-US" w:eastAsia="ko-KR"/>
              </w:rPr>
            </w:pPr>
            <w:r w:rsidRPr="001D296D">
              <w:rPr>
                <w:rFonts w:ascii="Arial" w:eastAsia="Times New Roman" w:hAnsi="Arial" w:cs="Arial"/>
                <w:bCs/>
                <w:sz w:val="20"/>
                <w:lang w:val="en-US" w:eastAsia="ko-KR"/>
              </w:rPr>
              <w:t>2627</w:t>
            </w:r>
          </w:p>
        </w:tc>
        <w:tc>
          <w:tcPr>
            <w:tcW w:w="1217" w:type="dxa"/>
            <w:shd w:val="clear" w:color="auto" w:fill="auto"/>
          </w:tcPr>
          <w:p w14:paraId="2E689E04" w14:textId="7BE77172" w:rsidR="00025697" w:rsidRPr="001D296D" w:rsidRDefault="00025697" w:rsidP="00025697">
            <w:pPr>
              <w:rPr>
                <w:rFonts w:ascii="Arial" w:hAnsi="Arial" w:cs="Arial"/>
                <w:sz w:val="20"/>
              </w:rPr>
            </w:pPr>
            <w:r w:rsidRPr="001D296D">
              <w:rPr>
                <w:rFonts w:ascii="Arial" w:hAnsi="Arial" w:cs="Arial"/>
                <w:sz w:val="20"/>
              </w:rPr>
              <w:t>36.3.11.7.2</w:t>
            </w:r>
          </w:p>
        </w:tc>
        <w:tc>
          <w:tcPr>
            <w:tcW w:w="1161" w:type="dxa"/>
            <w:shd w:val="clear" w:color="auto" w:fill="auto"/>
          </w:tcPr>
          <w:p w14:paraId="7E82C582" w14:textId="134FFDD2" w:rsidR="00025697" w:rsidRPr="001D296D" w:rsidRDefault="00025697" w:rsidP="00025697">
            <w:pPr>
              <w:rPr>
                <w:rFonts w:ascii="Arial" w:hAnsi="Arial" w:cs="Arial"/>
                <w:sz w:val="20"/>
                <w:lang w:val="en-US"/>
              </w:rPr>
            </w:pPr>
            <w:r w:rsidRPr="001D296D">
              <w:rPr>
                <w:rFonts w:ascii="Arial" w:hAnsi="Arial" w:cs="Arial"/>
                <w:color w:val="000000"/>
                <w:sz w:val="20"/>
              </w:rPr>
              <w:t>229.33</w:t>
            </w:r>
          </w:p>
        </w:tc>
        <w:tc>
          <w:tcPr>
            <w:tcW w:w="1546" w:type="dxa"/>
            <w:shd w:val="clear" w:color="auto" w:fill="auto"/>
          </w:tcPr>
          <w:p w14:paraId="79E0060F" w14:textId="6ED996E8" w:rsidR="00025697" w:rsidRPr="001D296D" w:rsidRDefault="00025697" w:rsidP="00025697">
            <w:pPr>
              <w:rPr>
                <w:rFonts w:ascii="Arial" w:hAnsi="Arial" w:cs="Arial"/>
                <w:sz w:val="20"/>
              </w:rPr>
            </w:pPr>
            <w:r w:rsidRPr="001D296D">
              <w:rPr>
                <w:rFonts w:ascii="Arial" w:hAnsi="Arial" w:cs="Arial"/>
                <w:color w:val="000000"/>
                <w:sz w:val="20"/>
              </w:rPr>
              <w:t xml:space="preserve">Move description of Validate/Disregard </w:t>
            </w:r>
            <w:proofErr w:type="spellStart"/>
            <w:r w:rsidRPr="001D296D">
              <w:rPr>
                <w:rFonts w:ascii="Arial" w:hAnsi="Arial" w:cs="Arial"/>
                <w:color w:val="000000"/>
                <w:sz w:val="20"/>
              </w:rPr>
              <w:t>behavior</w:t>
            </w:r>
            <w:proofErr w:type="spellEnd"/>
            <w:r w:rsidRPr="001D296D">
              <w:rPr>
                <w:rFonts w:ascii="Arial" w:hAnsi="Arial" w:cs="Arial"/>
                <w:color w:val="000000"/>
                <w:sz w:val="20"/>
              </w:rPr>
              <w:t xml:space="preserve"> for reserved bits and reserved values to a separate section preceding U-SIG and EHT-SIG, since this is common to both portions of the preamble</w:t>
            </w:r>
          </w:p>
        </w:tc>
        <w:tc>
          <w:tcPr>
            <w:tcW w:w="1530" w:type="dxa"/>
            <w:shd w:val="clear" w:color="auto" w:fill="auto"/>
          </w:tcPr>
          <w:p w14:paraId="225554C7" w14:textId="2C7F24E3" w:rsidR="00025697" w:rsidRPr="001D296D" w:rsidRDefault="00025697" w:rsidP="00025697">
            <w:pPr>
              <w:rPr>
                <w:rFonts w:ascii="Arial" w:hAnsi="Arial" w:cs="Arial"/>
                <w:sz w:val="20"/>
              </w:rPr>
            </w:pPr>
            <w:r w:rsidRPr="001D296D">
              <w:rPr>
                <w:rFonts w:ascii="Arial" w:hAnsi="Arial" w:cs="Arial"/>
                <w:color w:val="000000"/>
                <w:sz w:val="20"/>
              </w:rPr>
              <w:t xml:space="preserve">Move the entire paragraph to a separate section preceding 36.3.11.7, e.g., "Types of reserved bits and unused values in the </w:t>
            </w:r>
            <w:proofErr w:type="spellStart"/>
            <w:r w:rsidRPr="001D296D">
              <w:rPr>
                <w:rFonts w:ascii="Arial" w:hAnsi="Arial" w:cs="Arial"/>
                <w:color w:val="000000"/>
                <w:sz w:val="20"/>
              </w:rPr>
              <w:t>the</w:t>
            </w:r>
            <w:proofErr w:type="spellEnd"/>
            <w:r w:rsidRPr="001D296D">
              <w:rPr>
                <w:rFonts w:ascii="Arial" w:hAnsi="Arial" w:cs="Arial"/>
                <w:color w:val="000000"/>
                <w:sz w:val="20"/>
              </w:rPr>
              <w:t xml:space="preserve"> EHT preamble"</w:t>
            </w:r>
          </w:p>
        </w:tc>
        <w:tc>
          <w:tcPr>
            <w:tcW w:w="3690" w:type="dxa"/>
          </w:tcPr>
          <w:p w14:paraId="66F5A30B" w14:textId="77514FE8" w:rsidR="00025697" w:rsidRPr="001D296D" w:rsidRDefault="00025697" w:rsidP="00025697">
            <w:pPr>
              <w:rPr>
                <w:rFonts w:ascii="Arial" w:hAnsi="Arial" w:cs="Arial"/>
                <w:sz w:val="20"/>
              </w:rPr>
            </w:pPr>
            <w:r w:rsidRPr="001D296D">
              <w:rPr>
                <w:rFonts w:ascii="Arial" w:hAnsi="Arial" w:cs="Arial"/>
                <w:sz w:val="20"/>
              </w:rPr>
              <w:t>Re</w:t>
            </w:r>
            <w:r w:rsidR="008F173F" w:rsidRPr="001D296D">
              <w:rPr>
                <w:rFonts w:ascii="Arial" w:hAnsi="Arial" w:cs="Arial"/>
                <w:sz w:val="20"/>
              </w:rPr>
              <w:t>ject</w:t>
            </w:r>
            <w:r w:rsidRPr="001D296D">
              <w:rPr>
                <w:rFonts w:ascii="Arial" w:hAnsi="Arial" w:cs="Arial"/>
                <w:sz w:val="20"/>
              </w:rPr>
              <w:t>ed.</w:t>
            </w:r>
          </w:p>
          <w:p w14:paraId="3EA21C5A" w14:textId="0FFDAFEF" w:rsidR="00DF2D52" w:rsidRPr="001D296D" w:rsidRDefault="00DF2D52" w:rsidP="00025697">
            <w:pPr>
              <w:rPr>
                <w:rFonts w:ascii="Arial" w:hAnsi="Arial" w:cs="Arial"/>
                <w:sz w:val="20"/>
              </w:rPr>
            </w:pPr>
            <w:r w:rsidRPr="001D296D">
              <w:rPr>
                <w:rFonts w:ascii="Arial" w:hAnsi="Arial" w:cs="Arial"/>
                <w:sz w:val="20"/>
              </w:rPr>
              <w:t>Similar to the CRC computation sub-</w:t>
            </w:r>
            <w:proofErr w:type="spellStart"/>
            <w:r w:rsidRPr="001D296D">
              <w:rPr>
                <w:rFonts w:ascii="Arial" w:hAnsi="Arial" w:cs="Arial"/>
                <w:sz w:val="20"/>
              </w:rPr>
              <w:t>caluse</w:t>
            </w:r>
            <w:proofErr w:type="spellEnd"/>
            <w:r w:rsidRPr="001D296D">
              <w:rPr>
                <w:rFonts w:ascii="Arial" w:hAnsi="Arial" w:cs="Arial"/>
                <w:sz w:val="20"/>
              </w:rPr>
              <w:t>, which is</w:t>
            </w:r>
            <w:r w:rsidR="00615D53" w:rsidRPr="001D296D">
              <w:rPr>
                <w:rFonts w:ascii="Arial" w:hAnsi="Arial" w:cs="Arial"/>
                <w:sz w:val="20"/>
              </w:rPr>
              <w:t xml:space="preserve"> applicable to both the U-SIG and EHT-</w:t>
            </w:r>
            <w:proofErr w:type="gramStart"/>
            <w:r w:rsidR="00615D53" w:rsidRPr="001D296D">
              <w:rPr>
                <w:rFonts w:ascii="Arial" w:hAnsi="Arial" w:cs="Arial"/>
                <w:sz w:val="20"/>
              </w:rPr>
              <w:t>SIG</w:t>
            </w:r>
            <w:proofErr w:type="gramEnd"/>
            <w:r w:rsidR="00D5671B" w:rsidRPr="001D296D">
              <w:rPr>
                <w:rFonts w:ascii="Arial" w:hAnsi="Arial" w:cs="Arial"/>
                <w:sz w:val="20"/>
              </w:rPr>
              <w:t xml:space="preserve"> but </w:t>
            </w:r>
            <w:r w:rsidR="00615D53" w:rsidRPr="001D296D">
              <w:rPr>
                <w:rFonts w:ascii="Arial" w:hAnsi="Arial" w:cs="Arial"/>
                <w:sz w:val="20"/>
              </w:rPr>
              <w:t xml:space="preserve">it is a </w:t>
            </w:r>
            <w:r w:rsidR="002C6B52" w:rsidRPr="001D296D">
              <w:rPr>
                <w:rFonts w:ascii="Arial" w:hAnsi="Arial" w:cs="Arial"/>
                <w:sz w:val="20"/>
              </w:rPr>
              <w:t>sub-clause under U-SIG</w:t>
            </w:r>
            <w:r w:rsidR="005E45DA" w:rsidRPr="001D296D">
              <w:rPr>
                <w:rFonts w:ascii="Arial" w:hAnsi="Arial" w:cs="Arial"/>
                <w:sz w:val="20"/>
              </w:rPr>
              <w:t xml:space="preserve"> with reference to EHT-SIG</w:t>
            </w:r>
            <w:r w:rsidR="002C6B52" w:rsidRPr="001D296D">
              <w:rPr>
                <w:rFonts w:ascii="Arial" w:hAnsi="Arial" w:cs="Arial"/>
                <w:sz w:val="20"/>
              </w:rPr>
              <w:t xml:space="preserve">. This paragraph could be </w:t>
            </w:r>
            <w:r w:rsidR="00D5671B" w:rsidRPr="001D296D">
              <w:rPr>
                <w:rFonts w:ascii="Arial" w:hAnsi="Arial" w:cs="Arial"/>
                <w:sz w:val="20"/>
              </w:rPr>
              <w:t>in the current location (beginning of U-SIG)</w:t>
            </w:r>
            <w:r w:rsidR="003A40DA" w:rsidRPr="001D296D">
              <w:rPr>
                <w:rFonts w:ascii="Arial" w:hAnsi="Arial" w:cs="Arial"/>
                <w:sz w:val="20"/>
              </w:rPr>
              <w:t xml:space="preserve"> to be more </w:t>
            </w:r>
            <w:proofErr w:type="spellStart"/>
            <w:r w:rsidR="003A40DA" w:rsidRPr="001D296D">
              <w:rPr>
                <w:rFonts w:ascii="Arial" w:hAnsi="Arial" w:cs="Arial"/>
                <w:sz w:val="20"/>
              </w:rPr>
              <w:t>conhesive</w:t>
            </w:r>
            <w:proofErr w:type="spellEnd"/>
            <w:r w:rsidR="00D5671B" w:rsidRPr="001D296D">
              <w:rPr>
                <w:rFonts w:ascii="Arial" w:hAnsi="Arial" w:cs="Arial"/>
                <w:sz w:val="20"/>
              </w:rPr>
              <w:t>.</w:t>
            </w:r>
          </w:p>
        </w:tc>
      </w:tr>
    </w:tbl>
    <w:p w14:paraId="164334CC" w14:textId="77777777" w:rsidR="00591F2D" w:rsidRDefault="00591F2D" w:rsidP="00591F2D">
      <w:pPr>
        <w:pStyle w:val="BodyText0"/>
        <w:kinsoku w:val="0"/>
        <w:overflowPunct w:val="0"/>
        <w:spacing w:before="9"/>
        <w:rPr>
          <w:sz w:val="17"/>
          <w:szCs w:val="17"/>
        </w:rPr>
      </w:pPr>
    </w:p>
    <w:p w14:paraId="36C28704" w14:textId="77777777" w:rsidR="00AC4597" w:rsidRDefault="00AC4597" w:rsidP="00AC4597">
      <w:pPr>
        <w:rPr>
          <w:b/>
          <w:i/>
          <w:sz w:val="22"/>
          <w:szCs w:val="22"/>
        </w:rPr>
      </w:pPr>
      <w:r w:rsidRPr="004B2833">
        <w:rPr>
          <w:b/>
          <w:i/>
          <w:sz w:val="22"/>
          <w:szCs w:val="22"/>
          <w:highlight w:val="yellow"/>
        </w:rPr>
        <w:t xml:space="preserve">Instructions to the editor: </w:t>
      </w:r>
    </w:p>
    <w:p w14:paraId="5FC28363" w14:textId="2093A886" w:rsidR="00AC4597" w:rsidRPr="0082172C" w:rsidRDefault="00AC4597" w:rsidP="00AC4597">
      <w:pPr>
        <w:rPr>
          <w:b/>
          <w:sz w:val="20"/>
          <w:lang w:eastAsia="zh-CN"/>
        </w:rPr>
      </w:pPr>
      <w:r w:rsidRPr="0082172C">
        <w:rPr>
          <w:b/>
          <w:sz w:val="20"/>
          <w:highlight w:val="yellow"/>
          <w:lang w:eastAsia="zh-CN"/>
        </w:rPr>
        <w:t xml:space="preserve">Please make the </w:t>
      </w:r>
      <w:r w:rsidR="00BB211D" w:rsidRPr="00BB211D">
        <w:rPr>
          <w:b/>
          <w:sz w:val="20"/>
          <w:highlight w:val="green"/>
          <w:lang w:eastAsia="zh-CN"/>
        </w:rPr>
        <w:t xml:space="preserve">highlighted </w:t>
      </w:r>
      <w:r w:rsidRPr="00BB211D">
        <w:rPr>
          <w:b/>
          <w:sz w:val="20"/>
          <w:highlight w:val="green"/>
          <w:lang w:eastAsia="zh-CN"/>
        </w:rPr>
        <w:t>changes</w:t>
      </w:r>
      <w:r w:rsidRPr="0082172C">
        <w:rPr>
          <w:b/>
          <w:sz w:val="20"/>
          <w:highlight w:val="yellow"/>
          <w:lang w:eastAsia="zh-CN"/>
        </w:rPr>
        <w:t xml:space="preserve"> to </w:t>
      </w:r>
      <w:r>
        <w:rPr>
          <w:b/>
          <w:sz w:val="20"/>
          <w:highlight w:val="yellow"/>
          <w:lang w:eastAsia="zh-CN"/>
        </w:rPr>
        <w:t>P229L33-L46</w:t>
      </w:r>
      <w:r w:rsidRPr="0082172C">
        <w:rPr>
          <w:b/>
          <w:sz w:val="20"/>
          <w:highlight w:val="yellow"/>
          <w:lang w:eastAsia="zh-CN"/>
        </w:rPr>
        <w:t xml:space="preserve"> as shown below:</w:t>
      </w:r>
    </w:p>
    <w:p w14:paraId="44374C20" w14:textId="77777777" w:rsidR="00AC4597" w:rsidRDefault="00AC4597" w:rsidP="00AC4597">
      <w:pPr>
        <w:jc w:val="both"/>
        <w:rPr>
          <w:sz w:val="28"/>
          <w:szCs w:val="22"/>
        </w:rPr>
      </w:pPr>
    </w:p>
    <w:p w14:paraId="1F9A3425" w14:textId="3FD93C90" w:rsidR="000216DF" w:rsidRPr="00CA12D4" w:rsidDel="008D4192" w:rsidRDefault="000216DF" w:rsidP="000216DF">
      <w:pPr>
        <w:pStyle w:val="ListParagraph"/>
        <w:widowControl w:val="0"/>
        <w:numPr>
          <w:ilvl w:val="0"/>
          <w:numId w:val="30"/>
        </w:numPr>
        <w:tabs>
          <w:tab w:val="left" w:pos="720"/>
        </w:tabs>
        <w:kinsoku w:val="0"/>
        <w:overflowPunct w:val="0"/>
        <w:autoSpaceDE w:val="0"/>
        <w:autoSpaceDN w:val="0"/>
        <w:adjustRightInd w:val="0"/>
        <w:spacing w:line="249" w:lineRule="exact"/>
        <w:ind w:leftChars="0"/>
        <w:rPr>
          <w:del w:id="0" w:author="Sameer Vermani" w:date="2021-03-10T18:07:00Z"/>
          <w:sz w:val="20"/>
        </w:rPr>
      </w:pPr>
      <w:r w:rsidRPr="00CA12D4">
        <w:rPr>
          <w:sz w:val="20"/>
        </w:rPr>
        <w:t>Reserved</w:t>
      </w:r>
      <w:r w:rsidRPr="00D769D2">
        <w:rPr>
          <w:sz w:val="20"/>
          <w:rPrChange w:id="1" w:author="Sameer Vermani" w:date="2021-03-10T18:08:00Z">
            <w:rPr>
              <w:spacing w:val="28"/>
              <w:sz w:val="20"/>
            </w:rPr>
          </w:rPrChange>
        </w:rPr>
        <w:t xml:space="preserve"> </w:t>
      </w:r>
      <w:del w:id="2" w:author="Sameer Vermani" w:date="2021-02-17T15:46:00Z">
        <w:r w:rsidRPr="00CA12D4" w:rsidDel="0066581B">
          <w:rPr>
            <w:sz w:val="20"/>
          </w:rPr>
          <w:delText>bits</w:delText>
        </w:r>
        <w:r w:rsidRPr="00D769D2" w:rsidDel="0066581B">
          <w:rPr>
            <w:sz w:val="20"/>
            <w:rPrChange w:id="3" w:author="Sameer Vermani" w:date="2021-03-10T18:08:00Z">
              <w:rPr>
                <w:spacing w:val="28"/>
                <w:sz w:val="20"/>
              </w:rPr>
            </w:rPrChange>
          </w:rPr>
          <w:delText xml:space="preserve"> </w:delText>
        </w:r>
      </w:del>
      <w:ins w:id="4" w:author="Sameer Vermani" w:date="2021-02-17T15:46:00Z">
        <w:r w:rsidRPr="00D769D2">
          <w:rPr>
            <w:sz w:val="20"/>
            <w:rPrChange w:id="5" w:author="Sameer Vermani" w:date="2021-03-10T18:08:00Z">
              <w:rPr>
                <w:spacing w:val="28"/>
                <w:sz w:val="20"/>
              </w:rPr>
            </w:rPrChange>
          </w:rPr>
          <w:t xml:space="preserve">fields </w:t>
        </w:r>
      </w:ins>
      <w:del w:id="6" w:author="Sameer Vermani" w:date="2021-02-17T15:46:00Z">
        <w:r w:rsidRPr="00CA12D4" w:rsidDel="0066581B">
          <w:rPr>
            <w:sz w:val="20"/>
          </w:rPr>
          <w:delText>are</w:delText>
        </w:r>
        <w:r w:rsidRPr="00D769D2" w:rsidDel="0066581B">
          <w:rPr>
            <w:sz w:val="20"/>
            <w:rPrChange w:id="7" w:author="Sameer Vermani" w:date="2021-03-10T18:08:00Z">
              <w:rPr>
                <w:spacing w:val="28"/>
                <w:sz w:val="20"/>
              </w:rPr>
            </w:rPrChange>
          </w:rPr>
          <w:delText xml:space="preserve"> </w:delText>
        </w:r>
        <w:r w:rsidRPr="00CA12D4" w:rsidDel="0066581B">
          <w:rPr>
            <w:sz w:val="20"/>
          </w:rPr>
          <w:delText>divided</w:delText>
        </w:r>
        <w:r w:rsidRPr="00D769D2" w:rsidDel="0066581B">
          <w:rPr>
            <w:sz w:val="20"/>
            <w:rPrChange w:id="8" w:author="Sameer Vermani" w:date="2021-03-10T18:08:00Z">
              <w:rPr>
                <w:spacing w:val="29"/>
                <w:sz w:val="20"/>
              </w:rPr>
            </w:rPrChange>
          </w:rPr>
          <w:delText xml:space="preserve"> </w:delText>
        </w:r>
      </w:del>
      <w:r w:rsidRPr="00CA12D4">
        <w:rPr>
          <w:sz w:val="20"/>
        </w:rPr>
        <w:t>in</w:t>
      </w:r>
      <w:r w:rsidRPr="00D769D2">
        <w:rPr>
          <w:sz w:val="20"/>
          <w:rPrChange w:id="9" w:author="Sameer Vermani" w:date="2021-03-10T18:08:00Z">
            <w:rPr>
              <w:spacing w:val="28"/>
              <w:sz w:val="20"/>
            </w:rPr>
          </w:rPrChange>
        </w:rPr>
        <w:t xml:space="preserve"> </w:t>
      </w:r>
      <w:r w:rsidRPr="00CA12D4">
        <w:rPr>
          <w:sz w:val="20"/>
        </w:rPr>
        <w:t>the</w:t>
      </w:r>
      <w:r w:rsidRPr="00D769D2">
        <w:rPr>
          <w:sz w:val="20"/>
          <w:rPrChange w:id="10" w:author="Sameer Vermani" w:date="2021-03-10T18:08:00Z">
            <w:rPr>
              <w:spacing w:val="29"/>
              <w:sz w:val="20"/>
            </w:rPr>
          </w:rPrChange>
        </w:rPr>
        <w:t xml:space="preserve"> </w:t>
      </w:r>
      <w:del w:id="11" w:author="Alice Chen" w:date="2021-02-27T01:02:00Z">
        <w:r w:rsidRPr="00CA12D4" w:rsidDel="00BF3ACA">
          <w:rPr>
            <w:sz w:val="20"/>
          </w:rPr>
          <w:delText>PHY</w:delText>
        </w:r>
        <w:r w:rsidRPr="00D769D2" w:rsidDel="00BF3ACA">
          <w:rPr>
            <w:sz w:val="20"/>
            <w:rPrChange w:id="12" w:author="Sameer Vermani" w:date="2021-03-10T18:08:00Z">
              <w:rPr>
                <w:spacing w:val="29"/>
                <w:sz w:val="20"/>
              </w:rPr>
            </w:rPrChange>
          </w:rPr>
          <w:delText xml:space="preserve"> </w:delText>
        </w:r>
      </w:del>
      <w:ins w:id="13" w:author="Alice Chen" w:date="2021-02-27T01:02:00Z">
        <w:r>
          <w:rPr>
            <w:sz w:val="20"/>
          </w:rPr>
          <w:t>EHT</w:t>
        </w:r>
        <w:r w:rsidRPr="00D769D2">
          <w:rPr>
            <w:sz w:val="20"/>
            <w:rPrChange w:id="14" w:author="Sameer Vermani" w:date="2021-03-10T18:08:00Z">
              <w:rPr>
                <w:spacing w:val="29"/>
                <w:sz w:val="20"/>
              </w:rPr>
            </w:rPrChange>
          </w:rPr>
          <w:t xml:space="preserve"> </w:t>
        </w:r>
      </w:ins>
      <w:r w:rsidRPr="00CA12D4">
        <w:rPr>
          <w:sz w:val="20"/>
        </w:rPr>
        <w:t>preamble</w:t>
      </w:r>
      <w:r w:rsidRPr="00D769D2">
        <w:rPr>
          <w:sz w:val="20"/>
          <w:rPrChange w:id="15" w:author="Sameer Vermani" w:date="2021-03-10T18:08:00Z">
            <w:rPr>
              <w:spacing w:val="28"/>
              <w:sz w:val="20"/>
            </w:rPr>
          </w:rPrChange>
        </w:rPr>
        <w:t xml:space="preserve"> </w:t>
      </w:r>
      <w:r w:rsidRPr="00CA12D4">
        <w:rPr>
          <w:sz w:val="20"/>
        </w:rPr>
        <w:t>or</w:t>
      </w:r>
      <w:r w:rsidRPr="00D769D2">
        <w:rPr>
          <w:sz w:val="20"/>
          <w:rPrChange w:id="16" w:author="Sameer Vermani" w:date="2021-03-10T18:08:00Z">
            <w:rPr>
              <w:spacing w:val="29"/>
              <w:sz w:val="20"/>
            </w:rPr>
          </w:rPrChange>
        </w:rPr>
        <w:t xml:space="preserve"> </w:t>
      </w:r>
      <w:del w:id="17" w:author="Sameer Vermani" w:date="2021-02-26T18:29:00Z">
        <w:r w:rsidRPr="00CA12D4" w:rsidDel="00FD7A42">
          <w:rPr>
            <w:sz w:val="20"/>
          </w:rPr>
          <w:delText>any</w:delText>
        </w:r>
        <w:r w:rsidRPr="00D769D2" w:rsidDel="00FD7A42">
          <w:rPr>
            <w:sz w:val="20"/>
            <w:rPrChange w:id="18" w:author="Sameer Vermani" w:date="2021-03-10T18:08:00Z">
              <w:rPr>
                <w:spacing w:val="28"/>
                <w:sz w:val="20"/>
              </w:rPr>
            </w:rPrChange>
          </w:rPr>
          <w:delText xml:space="preserve"> </w:delText>
        </w:r>
      </w:del>
      <w:r w:rsidRPr="00CA12D4">
        <w:rPr>
          <w:sz w:val="20"/>
        </w:rPr>
        <w:t>reserved</w:t>
      </w:r>
      <w:del w:id="19" w:author="Sameer Vermani" w:date="2021-02-26T17:32:00Z">
        <w:r w:rsidRPr="00CA12D4" w:rsidDel="00687B31">
          <w:rPr>
            <w:sz w:val="20"/>
          </w:rPr>
          <w:delText>/unused</w:delText>
        </w:r>
      </w:del>
      <w:r w:rsidRPr="00D769D2">
        <w:rPr>
          <w:sz w:val="20"/>
          <w:rPrChange w:id="20" w:author="Sameer Vermani" w:date="2021-03-10T18:08:00Z">
            <w:rPr>
              <w:spacing w:val="29"/>
              <w:sz w:val="20"/>
            </w:rPr>
          </w:rPrChange>
        </w:rPr>
        <w:t xml:space="preserve"> </w:t>
      </w:r>
      <w:del w:id="21" w:author="Alice Chen" w:date="2021-03-22T17:36:00Z">
        <w:r w:rsidRPr="0034120E" w:rsidDel="0034120E">
          <w:rPr>
            <w:sz w:val="20"/>
            <w:highlight w:val="green"/>
            <w:rPrChange w:id="22" w:author="Alice Chen" w:date="2021-03-22T17:37:00Z">
              <w:rPr>
                <w:sz w:val="20"/>
              </w:rPr>
            </w:rPrChange>
          </w:rPr>
          <w:delText>states</w:delText>
        </w:r>
        <w:r w:rsidRPr="0034120E" w:rsidDel="0034120E">
          <w:rPr>
            <w:sz w:val="20"/>
            <w:highlight w:val="green"/>
            <w:rPrChange w:id="23" w:author="Alice Chen" w:date="2021-03-22T17:37:00Z">
              <w:rPr>
                <w:spacing w:val="29"/>
                <w:sz w:val="20"/>
              </w:rPr>
            </w:rPrChange>
          </w:rPr>
          <w:delText xml:space="preserve"> </w:delText>
        </w:r>
      </w:del>
      <w:ins w:id="24" w:author="Alice Chen" w:date="2021-03-22T17:36:00Z">
        <w:r w:rsidR="0034120E" w:rsidRPr="0034120E">
          <w:rPr>
            <w:sz w:val="20"/>
            <w:highlight w:val="green"/>
            <w:rPrChange w:id="25" w:author="Alice Chen" w:date="2021-03-22T17:37:00Z">
              <w:rPr>
                <w:sz w:val="20"/>
              </w:rPr>
            </w:rPrChange>
          </w:rPr>
          <w:t>values</w:t>
        </w:r>
        <w:r w:rsidR="0034120E" w:rsidRPr="00D769D2">
          <w:rPr>
            <w:sz w:val="20"/>
            <w:rPrChange w:id="26" w:author="Sameer Vermani" w:date="2021-03-10T18:08:00Z">
              <w:rPr>
                <w:spacing w:val="29"/>
                <w:sz w:val="20"/>
              </w:rPr>
            </w:rPrChange>
          </w:rPr>
          <w:t xml:space="preserve"> </w:t>
        </w:r>
      </w:ins>
      <w:r w:rsidRPr="00CA12D4">
        <w:rPr>
          <w:sz w:val="20"/>
        </w:rPr>
        <w:t>of</w:t>
      </w:r>
      <w:r w:rsidRPr="00D769D2">
        <w:rPr>
          <w:sz w:val="20"/>
          <w:rPrChange w:id="27" w:author="Sameer Vermani" w:date="2021-03-10T18:08:00Z">
            <w:rPr>
              <w:spacing w:val="28"/>
              <w:sz w:val="20"/>
            </w:rPr>
          </w:rPrChange>
        </w:rPr>
        <w:t xml:space="preserve"> </w:t>
      </w:r>
      <w:r w:rsidRPr="00CA12D4">
        <w:rPr>
          <w:sz w:val="20"/>
        </w:rPr>
        <w:t>the</w:t>
      </w:r>
      <w:r w:rsidRPr="00D769D2">
        <w:rPr>
          <w:sz w:val="20"/>
          <w:rPrChange w:id="28" w:author="Sameer Vermani" w:date="2021-03-10T18:08:00Z">
            <w:rPr>
              <w:spacing w:val="30"/>
              <w:sz w:val="20"/>
            </w:rPr>
          </w:rPrChange>
        </w:rPr>
        <w:t xml:space="preserve"> </w:t>
      </w:r>
      <w:r w:rsidRPr="00CA12D4">
        <w:rPr>
          <w:sz w:val="20"/>
        </w:rPr>
        <w:t>fields</w:t>
      </w:r>
      <w:r w:rsidRPr="00D769D2">
        <w:rPr>
          <w:sz w:val="20"/>
          <w:rPrChange w:id="29" w:author="Sameer Vermani" w:date="2021-03-10T18:08:00Z">
            <w:rPr>
              <w:spacing w:val="28"/>
              <w:sz w:val="20"/>
            </w:rPr>
          </w:rPrChange>
        </w:rPr>
        <w:t xml:space="preserve"> </w:t>
      </w:r>
      <w:r w:rsidRPr="00CA12D4">
        <w:rPr>
          <w:sz w:val="20"/>
        </w:rPr>
        <w:t>in</w:t>
      </w:r>
      <w:r w:rsidRPr="00D769D2">
        <w:rPr>
          <w:sz w:val="20"/>
          <w:rPrChange w:id="30" w:author="Sameer Vermani" w:date="2021-03-10T18:08:00Z">
            <w:rPr>
              <w:spacing w:val="29"/>
              <w:sz w:val="20"/>
            </w:rPr>
          </w:rPrChange>
        </w:rPr>
        <w:t xml:space="preserve"> </w:t>
      </w:r>
      <w:r w:rsidRPr="00CA12D4">
        <w:rPr>
          <w:sz w:val="20"/>
        </w:rPr>
        <w:t>the</w:t>
      </w:r>
      <w:r w:rsidRPr="00D769D2">
        <w:rPr>
          <w:sz w:val="20"/>
          <w:rPrChange w:id="31" w:author="Sameer Vermani" w:date="2021-03-10T18:08:00Z">
            <w:rPr>
              <w:spacing w:val="28"/>
              <w:sz w:val="20"/>
            </w:rPr>
          </w:rPrChange>
        </w:rPr>
        <w:t xml:space="preserve"> </w:t>
      </w:r>
      <w:ins w:id="32" w:author="Sameer Vermani" w:date="2021-03-01T14:49:00Z">
        <w:r w:rsidRPr="00D769D2">
          <w:rPr>
            <w:sz w:val="20"/>
            <w:rPrChange w:id="33" w:author="Sameer Vermani" w:date="2021-03-10T18:08:00Z">
              <w:rPr>
                <w:spacing w:val="28"/>
                <w:sz w:val="20"/>
              </w:rPr>
            </w:rPrChange>
          </w:rPr>
          <w:t xml:space="preserve">EHT </w:t>
        </w:r>
      </w:ins>
      <w:del w:id="34" w:author="Sameer Vermani" w:date="2021-03-01T14:49:00Z">
        <w:r w:rsidRPr="00CA12D4" w:rsidDel="00FF435C">
          <w:rPr>
            <w:sz w:val="20"/>
          </w:rPr>
          <w:delText>PHY</w:delText>
        </w:r>
      </w:del>
    </w:p>
    <w:p w14:paraId="79CF40F6" w14:textId="5491B582" w:rsidR="000216DF" w:rsidRPr="008D4192" w:rsidDel="008D4192" w:rsidRDefault="000216DF" w:rsidP="000216DF">
      <w:pPr>
        <w:pStyle w:val="ListParagraph"/>
        <w:widowControl w:val="0"/>
        <w:numPr>
          <w:ilvl w:val="0"/>
          <w:numId w:val="30"/>
        </w:numPr>
        <w:tabs>
          <w:tab w:val="left" w:pos="721"/>
        </w:tabs>
        <w:kinsoku w:val="0"/>
        <w:overflowPunct w:val="0"/>
        <w:autoSpaceDE w:val="0"/>
        <w:autoSpaceDN w:val="0"/>
        <w:adjustRightInd w:val="0"/>
        <w:spacing w:line="249" w:lineRule="exact"/>
        <w:ind w:leftChars="0"/>
        <w:rPr>
          <w:del w:id="35" w:author="Sameer Vermani" w:date="2021-03-10T18:07:00Z"/>
          <w:sz w:val="20"/>
          <w:rPrChange w:id="36" w:author="Sameer Vermani" w:date="2021-03-10T18:07:00Z">
            <w:rPr>
              <w:del w:id="37" w:author="Sameer Vermani" w:date="2021-03-10T18:07:00Z"/>
            </w:rPr>
          </w:rPrChange>
        </w:rPr>
        <w:pPrChange w:id="38" w:author="Sameer Vermani" w:date="2021-03-10T18:07:00Z">
          <w:pPr>
            <w:pStyle w:val="ListParagraph"/>
            <w:widowControl w:val="0"/>
            <w:numPr>
              <w:numId w:val="29"/>
            </w:numPr>
            <w:tabs>
              <w:tab w:val="left" w:pos="721"/>
            </w:tabs>
            <w:kinsoku w:val="0"/>
            <w:overflowPunct w:val="0"/>
            <w:autoSpaceDE w:val="0"/>
            <w:autoSpaceDN w:val="0"/>
            <w:adjustRightInd w:val="0"/>
            <w:spacing w:line="220" w:lineRule="exact"/>
            <w:ind w:leftChars="0" w:left="720" w:hanging="555"/>
          </w:pPr>
        </w:pPrChange>
      </w:pPr>
      <w:r w:rsidRPr="000F5952">
        <w:rPr>
          <w:noProof/>
          <w:sz w:val="20"/>
        </w:rPr>
        <mc:AlternateContent>
          <mc:Choice Requires="wps">
            <w:drawing>
              <wp:anchor distT="0" distB="0" distL="114300" distR="114300" simplePos="0" relativeHeight="251667456" behindDoc="1" locked="0" layoutInCell="0" allowOverlap="1" wp14:anchorId="01443065" wp14:editId="64816F24">
                <wp:simplePos x="0" y="0"/>
                <wp:positionH relativeFrom="page">
                  <wp:posOffset>791845</wp:posOffset>
                </wp:positionH>
                <wp:positionV relativeFrom="paragraph">
                  <wp:posOffset>97790</wp:posOffset>
                </wp:positionV>
                <wp:extent cx="114300" cy="127000"/>
                <wp:effectExtent l="1270" t="2540" r="0" b="3810"/>
                <wp:wrapNone/>
                <wp:docPr id="7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0D4FDF" w14:textId="77777777" w:rsidR="000216DF" w:rsidRDefault="000216DF" w:rsidP="000216DF">
                            <w:pPr>
                              <w:pStyle w:val="BodyText0"/>
                              <w:kinsoku w:val="0"/>
                              <w:overflowPunct w:val="0"/>
                              <w:spacing w:line="199" w:lineRule="exact"/>
                              <w:rPr>
                                <w:szCs w:val="18"/>
                              </w:rPr>
                            </w:pPr>
                            <w:r>
                              <w:rPr>
                                <w:szCs w:val="18"/>
                              </w:rPr>
                              <w:t>35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443065" id="_x0000_t202" coordsize="21600,21600" o:spt="202" path="m,l,21600r21600,l21600,xe">
                <v:stroke joinstyle="miter"/>
                <v:path gradientshapeok="t" o:connecttype="rect"/>
              </v:shapetype>
              <v:shape id="Text Box 78" o:spid="_x0000_s1026" type="#_x0000_t202" style="position:absolute;left:0;text-align:left;margin-left:62.35pt;margin-top:7.7pt;width:9pt;height:10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" o:allowincell="f" filled="f" stroked="f">
                <v:textbox inset="0,0,0,0">
                  <w:txbxContent>
                    <w:p w14:paraId="3C0D4FDF" w14:textId="77777777" w:rsidR="000216DF" w:rsidRDefault="000216DF" w:rsidP="000216DF">
                      <w:pPr>
                        <w:pStyle w:val="BodyText0"/>
                        <w:kinsoku w:val="0"/>
                        <w:overflowPunct w:val="0"/>
                        <w:spacing w:line="199" w:lineRule="exact"/>
                        <w:rPr>
                          <w:szCs w:val="18"/>
                        </w:rPr>
                      </w:pPr>
                      <w:r>
                        <w:rPr>
                          <w:szCs w:val="18"/>
                        </w:rPr>
                        <w:t>35</w:t>
                      </w:r>
                    </w:p>
                  </w:txbxContent>
                </v:textbox>
                <w10:wrap anchorx="page"/>
              </v:shape>
            </w:pict>
          </mc:Fallback>
        </mc:AlternateContent>
      </w:r>
      <w:r w:rsidRPr="008D4192">
        <w:rPr>
          <w:sz w:val="20"/>
          <w:rPrChange w:id="39" w:author="Sameer Vermani" w:date="2021-03-10T18:07:00Z">
            <w:rPr/>
          </w:rPrChange>
        </w:rPr>
        <w:t>preamble</w:t>
      </w:r>
      <w:r w:rsidRPr="00D769D2">
        <w:rPr>
          <w:sz w:val="20"/>
          <w:rPrChange w:id="40" w:author="Sameer Vermani" w:date="2021-03-10T18:08:00Z">
            <w:rPr/>
          </w:rPrChange>
        </w:rPr>
        <w:t xml:space="preserve"> </w:t>
      </w:r>
      <w:proofErr w:type="gramStart"/>
      <w:ins w:id="41" w:author="Sameer Vermani" w:date="2021-02-17T15:47:00Z">
        <w:r w:rsidRPr="00D769D2">
          <w:rPr>
            <w:sz w:val="20"/>
            <w:rPrChange w:id="42" w:author="Sameer Vermani" w:date="2021-03-10T18:08:00Z">
              <w:rPr/>
            </w:rPrChange>
          </w:rPr>
          <w:t>are</w:t>
        </w:r>
        <w:proofErr w:type="gramEnd"/>
        <w:r w:rsidRPr="00D769D2">
          <w:rPr>
            <w:sz w:val="20"/>
            <w:rPrChange w:id="43" w:author="Sameer Vermani" w:date="2021-03-10T18:08:00Z">
              <w:rPr/>
            </w:rPrChange>
          </w:rPr>
          <w:t xml:space="preserve"> divided </w:t>
        </w:r>
      </w:ins>
      <w:r w:rsidRPr="008D4192">
        <w:rPr>
          <w:sz w:val="20"/>
          <w:rPrChange w:id="44" w:author="Sameer Vermani" w:date="2021-03-10T18:07:00Z">
            <w:rPr/>
          </w:rPrChange>
        </w:rPr>
        <w:t>into</w:t>
      </w:r>
      <w:r w:rsidRPr="00D769D2">
        <w:rPr>
          <w:sz w:val="20"/>
          <w:rPrChange w:id="45" w:author="Sameer Vermani" w:date="2021-03-10T18:08:00Z">
            <w:rPr>
              <w:spacing w:val="12"/>
            </w:rPr>
          </w:rPrChange>
        </w:rPr>
        <w:t xml:space="preserve"> </w:t>
      </w:r>
      <w:r w:rsidRPr="008D4192">
        <w:rPr>
          <w:sz w:val="20"/>
          <w:rPrChange w:id="46" w:author="Sameer Vermani" w:date="2021-03-10T18:07:00Z">
            <w:rPr/>
          </w:rPrChange>
        </w:rPr>
        <w:t>two</w:t>
      </w:r>
      <w:r w:rsidRPr="00D769D2">
        <w:rPr>
          <w:sz w:val="20"/>
          <w:rPrChange w:id="47" w:author="Sameer Vermani" w:date="2021-03-10T18:08:00Z">
            <w:rPr>
              <w:spacing w:val="11"/>
            </w:rPr>
          </w:rPrChange>
        </w:rPr>
        <w:t xml:space="preserve"> </w:t>
      </w:r>
      <w:r w:rsidRPr="008D4192">
        <w:rPr>
          <w:sz w:val="20"/>
          <w:rPrChange w:id="48" w:author="Sameer Vermani" w:date="2021-03-10T18:07:00Z">
            <w:rPr/>
          </w:rPrChange>
        </w:rPr>
        <w:t>categories:</w:t>
      </w:r>
      <w:r w:rsidRPr="00D769D2">
        <w:rPr>
          <w:sz w:val="20"/>
          <w:rPrChange w:id="49" w:author="Sameer Vermani" w:date="2021-03-10T18:08:00Z">
            <w:rPr>
              <w:spacing w:val="11"/>
            </w:rPr>
          </w:rPrChange>
        </w:rPr>
        <w:t xml:space="preserve"> </w:t>
      </w:r>
      <w:r w:rsidRPr="00D769D2">
        <w:rPr>
          <w:sz w:val="20"/>
          <w:rPrChange w:id="50" w:author="Sameer Vermani" w:date="2021-03-10T18:08:00Z">
            <w:rPr>
              <w:spacing w:val="-3"/>
            </w:rPr>
          </w:rPrChange>
        </w:rPr>
        <w:t>Validate</w:t>
      </w:r>
      <w:r w:rsidRPr="00D769D2">
        <w:rPr>
          <w:sz w:val="20"/>
          <w:rPrChange w:id="51" w:author="Sameer Vermani" w:date="2021-03-10T18:08:00Z">
            <w:rPr>
              <w:spacing w:val="11"/>
            </w:rPr>
          </w:rPrChange>
        </w:rPr>
        <w:t xml:space="preserve"> </w:t>
      </w:r>
      <w:r w:rsidRPr="008D4192">
        <w:rPr>
          <w:sz w:val="20"/>
          <w:rPrChange w:id="52" w:author="Sameer Vermani" w:date="2021-03-10T18:07:00Z">
            <w:rPr/>
          </w:rPrChange>
        </w:rPr>
        <w:t>and</w:t>
      </w:r>
      <w:r w:rsidRPr="00D769D2">
        <w:rPr>
          <w:sz w:val="20"/>
          <w:rPrChange w:id="53" w:author="Sameer Vermani" w:date="2021-03-10T18:08:00Z">
            <w:rPr>
              <w:spacing w:val="11"/>
            </w:rPr>
          </w:rPrChange>
        </w:rPr>
        <w:t xml:space="preserve"> </w:t>
      </w:r>
      <w:r w:rsidRPr="008D4192">
        <w:rPr>
          <w:sz w:val="20"/>
          <w:rPrChange w:id="54" w:author="Sameer Vermani" w:date="2021-03-10T18:07:00Z">
            <w:rPr/>
          </w:rPrChange>
        </w:rPr>
        <w:t>Disregard.</w:t>
      </w:r>
      <w:r w:rsidRPr="00D769D2">
        <w:rPr>
          <w:sz w:val="20"/>
          <w:rPrChange w:id="55" w:author="Sameer Vermani" w:date="2021-03-10T18:08:00Z">
            <w:rPr/>
          </w:rPrChange>
        </w:rPr>
        <w:t xml:space="preserve"> </w:t>
      </w:r>
      <w:ins w:id="56" w:author="Sameer Vermani" w:date="2021-02-26T18:49:00Z">
        <w:r w:rsidRPr="008D4192">
          <w:rPr>
            <w:sz w:val="20"/>
            <w:rPrChange w:id="57" w:author="Sameer Vermani" w:date="2021-03-10T18:07:00Z">
              <w:rPr/>
            </w:rPrChange>
          </w:rPr>
          <w:t xml:space="preserve">An EHT STA with </w:t>
        </w:r>
      </w:ins>
      <w:ins w:id="58" w:author="Sameer Vermani" w:date="2021-03-09T11:10:00Z">
        <w:r w:rsidRPr="00D769D2">
          <w:rPr>
            <w:sz w:val="20"/>
            <w:rPrChange w:id="59" w:author="Sameer Vermani" w:date="2021-03-10T18:08:00Z">
              <w:rPr>
                <w:spacing w:val="-5"/>
              </w:rPr>
            </w:rPrChange>
          </w:rPr>
          <w:t>dot11EHTBaseLineFeaturesImplementedOnly</w:t>
        </w:r>
      </w:ins>
      <w:ins w:id="60" w:author="Sameer Vermani" w:date="2021-02-26T18:49:00Z">
        <w:r w:rsidRPr="00D769D2">
          <w:rPr>
            <w:sz w:val="20"/>
            <w:rPrChange w:id="61" w:author="Sameer Vermani" w:date="2021-03-10T18:08:00Z">
              <w:rPr>
                <w:spacing w:val="-5"/>
              </w:rPr>
            </w:rPrChange>
          </w:rPr>
          <w:t xml:space="preserve"> </w:t>
        </w:r>
      </w:ins>
      <w:ins w:id="62" w:author="Sameer Vermani" w:date="2021-03-04T07:14:00Z">
        <w:r w:rsidRPr="00D769D2">
          <w:rPr>
            <w:sz w:val="20"/>
            <w:rPrChange w:id="63" w:author="Sameer Vermani" w:date="2021-03-10T18:08:00Z">
              <w:rPr>
                <w:spacing w:val="-5"/>
              </w:rPr>
            </w:rPrChange>
          </w:rPr>
          <w:t xml:space="preserve">equal </w:t>
        </w:r>
      </w:ins>
      <w:ins w:id="64" w:author="Sameer Vermani" w:date="2021-02-26T18:49:00Z">
        <w:r w:rsidRPr="00D769D2">
          <w:rPr>
            <w:sz w:val="20"/>
            <w:rPrChange w:id="65" w:author="Sameer Vermani" w:date="2021-03-10T18:08:00Z">
              <w:rPr>
                <w:spacing w:val="-5"/>
              </w:rPr>
            </w:rPrChange>
          </w:rPr>
          <w:t>to true</w:t>
        </w:r>
        <w:r w:rsidRPr="00D769D2">
          <w:rPr>
            <w:sz w:val="20"/>
            <w:rPrChange w:id="66" w:author="Sameer Vermani" w:date="2021-03-10T18:08:00Z">
              <w:rPr>
                <w:spacing w:val="16"/>
              </w:rPr>
            </w:rPrChange>
          </w:rPr>
          <w:t xml:space="preserve"> </w:t>
        </w:r>
        <w:r w:rsidRPr="008D4192">
          <w:rPr>
            <w:sz w:val="20"/>
            <w:rPrChange w:id="67" w:author="Sameer Vermani" w:date="2021-03-10T18:07:00Z">
              <w:rPr/>
            </w:rPrChange>
          </w:rPr>
          <w:t>shall set the Disregard fields</w:t>
        </w:r>
      </w:ins>
      <w:ins w:id="68" w:author="Sameer Vermani" w:date="2021-02-26T18:50:00Z">
        <w:r w:rsidRPr="008D4192">
          <w:rPr>
            <w:sz w:val="20"/>
            <w:rPrChange w:id="69" w:author="Sameer Vermani" w:date="2021-03-10T18:07:00Z">
              <w:rPr/>
            </w:rPrChange>
          </w:rPr>
          <w:t xml:space="preserve"> and Validate fields</w:t>
        </w:r>
      </w:ins>
      <w:ins w:id="70" w:author="Sameer Vermani" w:date="2021-02-26T18:49:00Z">
        <w:r w:rsidRPr="008D4192">
          <w:rPr>
            <w:sz w:val="20"/>
            <w:rPrChange w:id="71" w:author="Sameer Vermani" w:date="2021-03-10T18:07:00Z">
              <w:rPr/>
            </w:rPrChange>
          </w:rPr>
          <w:t xml:space="preserve"> </w:t>
        </w:r>
      </w:ins>
      <w:ins w:id="72" w:author="Sameer Vermani" w:date="2021-03-10T18:11:00Z">
        <w:r>
          <w:rPr>
            <w:sz w:val="20"/>
          </w:rPr>
          <w:t xml:space="preserve">in accordance with the requirements </w:t>
        </w:r>
      </w:ins>
      <w:ins w:id="73" w:author="Sameer Vermani" w:date="2021-02-26T18:49:00Z">
        <w:r w:rsidRPr="008D4192">
          <w:rPr>
            <w:sz w:val="20"/>
            <w:rPrChange w:id="74" w:author="Sameer Vermani" w:date="2021-03-10T18:07:00Z">
              <w:rPr/>
            </w:rPrChange>
          </w:rPr>
          <w:t xml:space="preserve">specified in this subclause. </w:t>
        </w:r>
      </w:ins>
      <w:ins w:id="75" w:author="Sameer Vermani" w:date="2021-02-26T18:52:00Z">
        <w:r w:rsidRPr="008D4192">
          <w:rPr>
            <w:sz w:val="20"/>
            <w:rPrChange w:id="76" w:author="Sameer Vermani" w:date="2021-03-10T18:07:00Z">
              <w:rPr/>
            </w:rPrChange>
          </w:rPr>
          <w:t xml:space="preserve">An EHT STA with </w:t>
        </w:r>
      </w:ins>
      <w:ins w:id="77" w:author="Sameer Vermani" w:date="2021-03-09T11:10:00Z">
        <w:r w:rsidRPr="00D769D2">
          <w:rPr>
            <w:sz w:val="20"/>
            <w:rPrChange w:id="78" w:author="Sameer Vermani" w:date="2021-03-10T18:08:00Z">
              <w:rPr>
                <w:spacing w:val="-5"/>
              </w:rPr>
            </w:rPrChange>
          </w:rPr>
          <w:t>dot11EHTBaseLineFeaturesImplementedOnly</w:t>
        </w:r>
      </w:ins>
      <w:ins w:id="79" w:author="Sameer Vermani" w:date="2021-02-26T18:52:00Z">
        <w:r w:rsidRPr="00D769D2">
          <w:rPr>
            <w:sz w:val="20"/>
            <w:rPrChange w:id="80" w:author="Sameer Vermani" w:date="2021-03-10T18:08:00Z">
              <w:rPr>
                <w:spacing w:val="-5"/>
              </w:rPr>
            </w:rPrChange>
          </w:rPr>
          <w:t xml:space="preserve"> </w:t>
        </w:r>
      </w:ins>
      <w:ins w:id="81" w:author="Sameer Vermani" w:date="2021-03-04T07:14:00Z">
        <w:r w:rsidRPr="00D769D2">
          <w:rPr>
            <w:sz w:val="20"/>
            <w:rPrChange w:id="82" w:author="Sameer Vermani" w:date="2021-03-10T18:08:00Z">
              <w:rPr>
                <w:spacing w:val="-5"/>
              </w:rPr>
            </w:rPrChange>
          </w:rPr>
          <w:t>equal</w:t>
        </w:r>
      </w:ins>
      <w:ins w:id="83" w:author="Sameer Vermani" w:date="2021-02-26T18:52:00Z">
        <w:r w:rsidRPr="00D769D2">
          <w:rPr>
            <w:sz w:val="20"/>
            <w:rPrChange w:id="84" w:author="Sameer Vermani" w:date="2021-03-10T18:08:00Z">
              <w:rPr>
                <w:spacing w:val="-5"/>
              </w:rPr>
            </w:rPrChange>
          </w:rPr>
          <w:t xml:space="preserve"> to false </w:t>
        </w:r>
        <w:r w:rsidRPr="008D4192">
          <w:rPr>
            <w:sz w:val="20"/>
            <w:rPrChange w:id="85" w:author="Sameer Vermani" w:date="2021-03-10T18:07:00Z">
              <w:rPr/>
            </w:rPrChange>
          </w:rPr>
          <w:t>m</w:t>
        </w:r>
      </w:ins>
      <w:ins w:id="86" w:author="Sameer Vermani" w:date="2021-03-04T07:16:00Z">
        <w:r w:rsidRPr="008D4192">
          <w:rPr>
            <w:sz w:val="20"/>
            <w:rPrChange w:id="87" w:author="Sameer Vermani" w:date="2021-03-10T18:07:00Z">
              <w:rPr/>
            </w:rPrChange>
          </w:rPr>
          <w:t>ight</w:t>
        </w:r>
      </w:ins>
      <w:ins w:id="88" w:author="Sameer Vermani" w:date="2021-03-10T18:12:00Z">
        <w:r>
          <w:rPr>
            <w:sz w:val="20"/>
          </w:rPr>
          <w:t xml:space="preserve"> be subject to a different set of requirements</w:t>
        </w:r>
      </w:ins>
      <w:ins w:id="89" w:author="Sameer Vermani" w:date="2021-02-26T18:52:00Z">
        <w:r w:rsidRPr="00D769D2">
          <w:rPr>
            <w:sz w:val="20"/>
            <w:rPrChange w:id="90" w:author="Sameer Vermani" w:date="2021-03-10T18:08:00Z">
              <w:rPr/>
            </w:rPrChange>
          </w:rPr>
          <w:t xml:space="preserve">. </w:t>
        </w:r>
      </w:ins>
      <w:ins w:id="91" w:author="Sameer Vermani" w:date="2021-02-26T18:41:00Z">
        <w:r w:rsidRPr="00D769D2">
          <w:rPr>
            <w:sz w:val="20"/>
            <w:rPrChange w:id="92" w:author="Sameer Vermani" w:date="2021-03-10T18:08:00Z">
              <w:rPr/>
            </w:rPrChange>
          </w:rPr>
          <w:t>Validate field</w:t>
        </w:r>
      </w:ins>
      <w:ins w:id="93" w:author="Sameer Vermani" w:date="2021-02-26T18:44:00Z">
        <w:r w:rsidRPr="00D769D2">
          <w:rPr>
            <w:sz w:val="20"/>
            <w:rPrChange w:id="94" w:author="Sameer Vermani" w:date="2021-03-10T18:08:00Z">
              <w:rPr/>
            </w:rPrChange>
          </w:rPr>
          <w:t xml:space="preserve"> values</w:t>
        </w:r>
      </w:ins>
      <w:ins w:id="95" w:author="Sameer Vermani" w:date="2021-02-26T18:41:00Z">
        <w:r w:rsidRPr="00D769D2">
          <w:rPr>
            <w:sz w:val="20"/>
            <w:rPrChange w:id="96" w:author="Sameer Vermani" w:date="2021-03-10T18:08:00Z">
              <w:rPr/>
            </w:rPrChange>
          </w:rPr>
          <w:t xml:space="preserve"> </w:t>
        </w:r>
      </w:ins>
      <w:ins w:id="97" w:author="Sameer Vermani" w:date="2021-02-26T18:57:00Z">
        <w:r w:rsidRPr="00D769D2">
          <w:rPr>
            <w:sz w:val="20"/>
            <w:rPrChange w:id="98" w:author="Sameer Vermani" w:date="2021-03-10T18:08:00Z">
              <w:rPr/>
            </w:rPrChange>
          </w:rPr>
          <w:t>serve to</w:t>
        </w:r>
      </w:ins>
      <w:ins w:id="99" w:author="Sameer Vermani" w:date="2021-02-26T18:41:00Z">
        <w:r w:rsidRPr="00D769D2">
          <w:rPr>
            <w:sz w:val="20"/>
            <w:rPrChange w:id="100" w:author="Sameer Vermani" w:date="2021-03-10T18:08:00Z">
              <w:rPr/>
            </w:rPrChange>
          </w:rPr>
          <w:t xml:space="preserve"> </w:t>
        </w:r>
      </w:ins>
      <w:ins w:id="101" w:author="Sameer Vermani" w:date="2021-02-26T18:58:00Z">
        <w:r w:rsidRPr="00D769D2">
          <w:rPr>
            <w:sz w:val="20"/>
            <w:rPrChange w:id="102" w:author="Sameer Vermani" w:date="2021-03-10T18:08:00Z">
              <w:rPr/>
            </w:rPrChange>
          </w:rPr>
          <w:t>indicate</w:t>
        </w:r>
      </w:ins>
      <w:ins w:id="103" w:author="Sameer Vermani" w:date="2021-02-26T18:55:00Z">
        <w:r w:rsidRPr="00D769D2">
          <w:rPr>
            <w:sz w:val="20"/>
            <w:rPrChange w:id="104" w:author="Sameer Vermani" w:date="2021-03-10T18:08:00Z">
              <w:rPr/>
            </w:rPrChange>
          </w:rPr>
          <w:t xml:space="preserve"> whether to continue reception of a PPDU</w:t>
        </w:r>
      </w:ins>
      <w:ins w:id="105" w:author="Sameer Vermani" w:date="2021-02-26T18:56:00Z">
        <w:r w:rsidRPr="00D769D2">
          <w:rPr>
            <w:sz w:val="20"/>
            <w:rPrChange w:id="106" w:author="Sameer Vermani" w:date="2021-03-10T18:08:00Z">
              <w:rPr/>
            </w:rPrChange>
          </w:rPr>
          <w:t xml:space="preserve"> at</w:t>
        </w:r>
      </w:ins>
      <w:ins w:id="107" w:author="Sameer Vermani" w:date="2021-02-26T18:55:00Z">
        <w:r w:rsidRPr="00D769D2">
          <w:rPr>
            <w:sz w:val="20"/>
            <w:rPrChange w:id="108" w:author="Sameer Vermani" w:date="2021-03-10T18:08:00Z">
              <w:rPr/>
            </w:rPrChange>
          </w:rPr>
          <w:t xml:space="preserve"> </w:t>
        </w:r>
      </w:ins>
      <w:ins w:id="109" w:author="Sameer Vermani" w:date="2021-02-26T18:41:00Z">
        <w:r w:rsidRPr="00D769D2">
          <w:rPr>
            <w:sz w:val="20"/>
            <w:rPrChange w:id="110" w:author="Sameer Vermani" w:date="2021-03-10T18:08:00Z">
              <w:rPr/>
            </w:rPrChange>
          </w:rPr>
          <w:t xml:space="preserve">an EHT </w:t>
        </w:r>
      </w:ins>
      <w:ins w:id="111" w:author="Sameer Vermani" w:date="2021-02-26T18:48:00Z">
        <w:r w:rsidRPr="00D769D2">
          <w:rPr>
            <w:sz w:val="20"/>
            <w:rPrChange w:id="112" w:author="Sameer Vermani" w:date="2021-03-10T18:08:00Z">
              <w:rPr/>
            </w:rPrChange>
          </w:rPr>
          <w:t>STA</w:t>
        </w:r>
      </w:ins>
      <w:ins w:id="113" w:author="Sameer Vermani" w:date="2021-02-26T18:45:00Z">
        <w:r w:rsidRPr="00D769D2">
          <w:rPr>
            <w:sz w:val="20"/>
            <w:rPrChange w:id="114" w:author="Sameer Vermani" w:date="2021-03-10T18:08:00Z">
              <w:rPr>
                <w:spacing w:val="-5"/>
              </w:rPr>
            </w:rPrChange>
          </w:rPr>
          <w:t xml:space="preserve">. </w:t>
        </w:r>
      </w:ins>
      <w:ins w:id="115" w:author="Sameer Vermani" w:date="2021-02-26T18:46:00Z">
        <w:r w:rsidRPr="00D769D2">
          <w:rPr>
            <w:sz w:val="20"/>
            <w:rPrChange w:id="116" w:author="Sameer Vermani" w:date="2021-03-10T18:08:00Z">
              <w:rPr>
                <w:spacing w:val="-5"/>
              </w:rPr>
            </w:rPrChange>
          </w:rPr>
          <w:t xml:space="preserve"> </w:t>
        </w:r>
      </w:ins>
      <w:ins w:id="117" w:author="Sameer Vermani" w:date="2021-03-09T11:26:00Z">
        <w:r w:rsidRPr="008D4192">
          <w:rPr>
            <w:sz w:val="20"/>
            <w:rPrChange w:id="118" w:author="Sameer Vermani" w:date="2021-03-10T18:07:00Z">
              <w:rPr/>
            </w:rPrChange>
          </w:rPr>
          <w:t>If</w:t>
        </w:r>
        <w:r w:rsidRPr="00D769D2">
          <w:rPr>
            <w:sz w:val="20"/>
            <w:rPrChange w:id="119" w:author="Sameer Vermani" w:date="2021-03-10T18:08:00Z">
              <w:rPr/>
            </w:rPrChange>
          </w:rPr>
          <w:t xml:space="preserve"> </w:t>
        </w:r>
        <w:r w:rsidRPr="008D4192">
          <w:rPr>
            <w:sz w:val="20"/>
            <w:rPrChange w:id="120" w:author="Sameer Vermani" w:date="2021-03-10T18:07:00Z">
              <w:rPr/>
            </w:rPrChange>
          </w:rPr>
          <w:t>an</w:t>
        </w:r>
        <w:r w:rsidRPr="00D769D2">
          <w:rPr>
            <w:sz w:val="20"/>
            <w:rPrChange w:id="121" w:author="Sameer Vermani" w:date="2021-03-10T18:08:00Z">
              <w:rPr>
                <w:spacing w:val="11"/>
              </w:rPr>
            </w:rPrChange>
          </w:rPr>
          <w:t xml:space="preserve"> </w:t>
        </w:r>
        <w:r w:rsidRPr="008D4192">
          <w:rPr>
            <w:sz w:val="20"/>
            <w:rPrChange w:id="122" w:author="Sameer Vermani" w:date="2021-03-10T18:07:00Z">
              <w:rPr/>
            </w:rPrChange>
          </w:rPr>
          <w:t>EHT</w:t>
        </w:r>
        <w:r w:rsidRPr="00D769D2">
          <w:rPr>
            <w:sz w:val="20"/>
            <w:rPrChange w:id="123" w:author="Sameer Vermani" w:date="2021-03-10T18:08:00Z">
              <w:rPr>
                <w:spacing w:val="11"/>
              </w:rPr>
            </w:rPrChange>
          </w:rPr>
          <w:t xml:space="preserve"> </w:t>
        </w:r>
        <w:r w:rsidRPr="008D4192">
          <w:rPr>
            <w:sz w:val="20"/>
            <w:rPrChange w:id="124" w:author="Sameer Vermani" w:date="2021-03-10T18:07:00Z">
              <w:rPr/>
            </w:rPrChange>
          </w:rPr>
          <w:t>STA encounters</w:t>
        </w:r>
        <w:r w:rsidRPr="00D769D2">
          <w:rPr>
            <w:sz w:val="20"/>
            <w:rPrChange w:id="125" w:author="Sameer Vermani" w:date="2021-03-10T18:08:00Z">
              <w:rPr/>
            </w:rPrChange>
          </w:rPr>
          <w:t xml:space="preserve"> </w:t>
        </w:r>
        <w:r w:rsidRPr="008D4192">
          <w:rPr>
            <w:sz w:val="20"/>
            <w:rPrChange w:id="126" w:author="Sameer Vermani" w:date="2021-03-10T18:07:00Z">
              <w:rPr/>
            </w:rPrChange>
          </w:rPr>
          <w:t>a</w:t>
        </w:r>
        <w:r w:rsidRPr="00D769D2">
          <w:rPr>
            <w:sz w:val="20"/>
            <w:rPrChange w:id="127" w:author="Sameer Vermani" w:date="2021-03-10T18:08:00Z">
              <w:rPr>
                <w:spacing w:val="11"/>
              </w:rPr>
            </w:rPrChange>
          </w:rPr>
          <w:t xml:space="preserve"> </w:t>
        </w:r>
        <w:r w:rsidRPr="008D4192">
          <w:rPr>
            <w:sz w:val="20"/>
            <w:rPrChange w:id="128" w:author="Sameer Vermani" w:date="2021-03-10T18:07:00Z">
              <w:rPr/>
            </w:rPrChange>
          </w:rPr>
          <w:t>PPDU</w:t>
        </w:r>
        <w:r w:rsidRPr="00D769D2">
          <w:rPr>
            <w:sz w:val="20"/>
            <w:rPrChange w:id="129" w:author="Sameer Vermani" w:date="2021-03-10T18:08:00Z">
              <w:rPr/>
            </w:rPrChange>
          </w:rPr>
          <w:t xml:space="preserve"> </w:t>
        </w:r>
        <w:r w:rsidRPr="008D4192">
          <w:rPr>
            <w:sz w:val="20"/>
            <w:rPrChange w:id="130" w:author="Sameer Vermani" w:date="2021-03-10T18:07:00Z">
              <w:rPr/>
            </w:rPrChange>
          </w:rPr>
          <w:t>where</w:t>
        </w:r>
        <w:r w:rsidRPr="00D769D2">
          <w:rPr>
            <w:sz w:val="20"/>
            <w:rPrChange w:id="131" w:author="Sameer Vermani" w:date="2021-03-10T18:08:00Z">
              <w:rPr>
                <w:spacing w:val="11"/>
              </w:rPr>
            </w:rPrChange>
          </w:rPr>
          <w:t xml:space="preserve"> at least one </w:t>
        </w:r>
        <w:r w:rsidRPr="008D4192">
          <w:rPr>
            <w:sz w:val="20"/>
            <w:rPrChange w:id="132" w:author="Sameer Vermani" w:date="2021-03-10T18:07:00Z">
              <w:rPr/>
            </w:rPrChange>
          </w:rPr>
          <w:t xml:space="preserve">field in the preamble that is identified as </w:t>
        </w:r>
        <w:r w:rsidRPr="00D769D2">
          <w:rPr>
            <w:sz w:val="20"/>
            <w:rPrChange w:id="133" w:author="Sameer Vermani" w:date="2021-03-10T18:08:00Z">
              <w:rPr>
                <w:spacing w:val="-3"/>
              </w:rPr>
            </w:rPrChange>
          </w:rPr>
          <w:lastRenderedPageBreak/>
          <w:t>Validate for the STA</w:t>
        </w:r>
        <w:r w:rsidRPr="008D4192">
          <w:rPr>
            <w:sz w:val="20"/>
            <w:rPrChange w:id="134" w:author="Sameer Vermani" w:date="2021-03-10T18:07:00Z">
              <w:rPr/>
            </w:rPrChange>
          </w:rPr>
          <w:t xml:space="preserve"> is not set to the value specified</w:t>
        </w:r>
      </w:ins>
      <w:ins w:id="135" w:author="Sameer Vermani" w:date="2021-03-10T13:37:00Z">
        <w:r w:rsidRPr="008D4192">
          <w:rPr>
            <w:sz w:val="20"/>
            <w:rPrChange w:id="136" w:author="Sameer Vermani" w:date="2021-03-10T18:07:00Z">
              <w:rPr/>
            </w:rPrChange>
          </w:rPr>
          <w:t xml:space="preserve"> for </w:t>
        </w:r>
      </w:ins>
      <w:ins w:id="137" w:author="Sameer Vermani" w:date="2021-03-10T13:38:00Z">
        <w:r w:rsidRPr="008D4192">
          <w:rPr>
            <w:sz w:val="20"/>
            <w:rPrChange w:id="138" w:author="Sameer Vermani" w:date="2021-03-10T18:07:00Z">
              <w:rPr/>
            </w:rPrChange>
          </w:rPr>
          <w:t>the field</w:t>
        </w:r>
      </w:ins>
      <w:ins w:id="139" w:author="Sameer Vermani" w:date="2021-03-09T11:26:00Z">
        <w:r w:rsidRPr="008D4192">
          <w:rPr>
            <w:sz w:val="20"/>
            <w:rPrChange w:id="140" w:author="Sameer Vermani" w:date="2021-03-10T18:07:00Z">
              <w:rPr/>
            </w:rPrChange>
          </w:rPr>
          <w:t xml:space="preserve"> in this subclause,</w:t>
        </w:r>
        <w:r w:rsidRPr="00D769D2">
          <w:rPr>
            <w:sz w:val="20"/>
            <w:rPrChange w:id="141" w:author="Sameer Vermani" w:date="2021-03-10T18:08:00Z">
              <w:rPr>
                <w:spacing w:val="-5"/>
              </w:rPr>
            </w:rPrChange>
          </w:rPr>
          <w:t xml:space="preserve"> </w:t>
        </w:r>
        <w:r w:rsidRPr="008D4192">
          <w:rPr>
            <w:sz w:val="20"/>
            <w:rPrChange w:id="142" w:author="Sameer Vermani" w:date="2021-03-10T18:07:00Z">
              <w:rPr/>
            </w:rPrChange>
          </w:rPr>
          <w:t>or at least one field in the EHT preamble equals a value that is identified as Validate for the STA,</w:t>
        </w:r>
        <w:r w:rsidRPr="00D769D2">
          <w:rPr>
            <w:sz w:val="20"/>
            <w:rPrChange w:id="143" w:author="Sameer Vermani" w:date="2021-03-10T18:08:00Z">
              <w:rPr>
                <w:spacing w:val="1"/>
              </w:rPr>
            </w:rPrChange>
          </w:rPr>
          <w:t xml:space="preserve"> </w:t>
        </w:r>
        <w:r w:rsidRPr="008D4192">
          <w:rPr>
            <w:sz w:val="20"/>
            <w:rPrChange w:id="144" w:author="Sameer Vermani" w:date="2021-03-10T18:07:00Z">
              <w:rPr/>
            </w:rPrChange>
          </w:rPr>
          <w:t>the STA shall</w:t>
        </w:r>
        <w:r w:rsidRPr="00D769D2">
          <w:rPr>
            <w:sz w:val="20"/>
            <w:rPrChange w:id="145" w:author="Sameer Vermani" w:date="2021-03-10T18:08:00Z">
              <w:rPr>
                <w:spacing w:val="-4"/>
              </w:rPr>
            </w:rPrChange>
          </w:rPr>
          <w:t xml:space="preserve"> </w:t>
        </w:r>
        <w:r w:rsidRPr="008D4192">
          <w:rPr>
            <w:sz w:val="20"/>
            <w:rPrChange w:id="146" w:author="Sameer Vermani" w:date="2021-03-10T18:07:00Z">
              <w:rPr/>
            </w:rPrChange>
          </w:rPr>
          <w:t>defer</w:t>
        </w:r>
        <w:r w:rsidRPr="00D769D2">
          <w:rPr>
            <w:sz w:val="20"/>
            <w:rPrChange w:id="147" w:author="Sameer Vermani" w:date="2021-03-10T18:08:00Z">
              <w:rPr>
                <w:spacing w:val="-5"/>
              </w:rPr>
            </w:rPrChange>
          </w:rPr>
          <w:t xml:space="preserve"> </w:t>
        </w:r>
        <w:r w:rsidRPr="008D4192">
          <w:rPr>
            <w:sz w:val="20"/>
            <w:rPrChange w:id="148" w:author="Sameer Vermani" w:date="2021-03-10T18:07:00Z">
              <w:rPr/>
            </w:rPrChange>
          </w:rPr>
          <w:t>for</w:t>
        </w:r>
        <w:r w:rsidRPr="00D769D2">
          <w:rPr>
            <w:sz w:val="20"/>
            <w:rPrChange w:id="149" w:author="Sameer Vermani" w:date="2021-03-10T18:08:00Z">
              <w:rPr>
                <w:spacing w:val="-5"/>
              </w:rPr>
            </w:rPrChange>
          </w:rPr>
          <w:t xml:space="preserve"> </w:t>
        </w:r>
        <w:r w:rsidRPr="008D4192">
          <w:rPr>
            <w:sz w:val="20"/>
            <w:rPrChange w:id="150" w:author="Sameer Vermani" w:date="2021-03-10T18:07:00Z">
              <w:rPr/>
            </w:rPrChange>
          </w:rPr>
          <w:t>the</w:t>
        </w:r>
        <w:r w:rsidRPr="00D769D2">
          <w:rPr>
            <w:sz w:val="20"/>
            <w:rPrChange w:id="151" w:author="Sameer Vermani" w:date="2021-03-10T18:08:00Z">
              <w:rPr>
                <w:spacing w:val="-4"/>
              </w:rPr>
            </w:rPrChange>
          </w:rPr>
          <w:t xml:space="preserve"> </w:t>
        </w:r>
        <w:r w:rsidRPr="008D4192">
          <w:rPr>
            <w:sz w:val="20"/>
            <w:rPrChange w:id="152" w:author="Sameer Vermani" w:date="2021-03-10T18:07:00Z">
              <w:rPr/>
            </w:rPrChange>
          </w:rPr>
          <w:t>duration</w:t>
        </w:r>
        <w:r w:rsidRPr="00D769D2">
          <w:rPr>
            <w:sz w:val="20"/>
            <w:rPrChange w:id="153" w:author="Sameer Vermani" w:date="2021-03-10T18:08:00Z">
              <w:rPr>
                <w:spacing w:val="-5"/>
              </w:rPr>
            </w:rPrChange>
          </w:rPr>
          <w:t xml:space="preserve"> </w:t>
        </w:r>
        <w:r w:rsidRPr="008D4192">
          <w:rPr>
            <w:sz w:val="20"/>
            <w:rPrChange w:id="154" w:author="Sameer Vermani" w:date="2021-03-10T18:07:00Z">
              <w:rPr/>
            </w:rPrChange>
          </w:rPr>
          <w:t>of</w:t>
        </w:r>
        <w:r w:rsidRPr="00D769D2">
          <w:rPr>
            <w:sz w:val="20"/>
            <w:rPrChange w:id="155" w:author="Sameer Vermani" w:date="2021-03-10T18:08:00Z">
              <w:rPr>
                <w:spacing w:val="-5"/>
              </w:rPr>
            </w:rPrChange>
          </w:rPr>
          <w:t xml:space="preserve"> </w:t>
        </w:r>
        <w:r w:rsidRPr="008D4192">
          <w:rPr>
            <w:sz w:val="20"/>
            <w:rPrChange w:id="156" w:author="Sameer Vermani" w:date="2021-03-10T18:07:00Z">
              <w:rPr/>
            </w:rPrChange>
          </w:rPr>
          <w:t>the</w:t>
        </w:r>
        <w:r w:rsidRPr="00D769D2">
          <w:rPr>
            <w:sz w:val="20"/>
            <w:rPrChange w:id="157" w:author="Sameer Vermani" w:date="2021-03-10T18:08:00Z">
              <w:rPr>
                <w:spacing w:val="-5"/>
              </w:rPr>
            </w:rPrChange>
          </w:rPr>
          <w:t xml:space="preserve"> </w:t>
        </w:r>
        <w:r w:rsidRPr="008D4192">
          <w:rPr>
            <w:sz w:val="20"/>
            <w:rPrChange w:id="158" w:author="Sameer Vermani" w:date="2021-03-10T18:07:00Z">
              <w:rPr/>
            </w:rPrChange>
          </w:rPr>
          <w:t>PPDU</w:t>
        </w:r>
      </w:ins>
      <w:ins w:id="159" w:author="Sameer Vermani" w:date="2021-03-09T13:03:00Z">
        <w:r w:rsidRPr="008D4192">
          <w:rPr>
            <w:sz w:val="20"/>
            <w:rPrChange w:id="160" w:author="Sameer Vermani" w:date="2021-03-10T18:07:00Z">
              <w:rPr/>
            </w:rPrChange>
          </w:rPr>
          <w:t xml:space="preserve"> as defined in </w:t>
        </w:r>
        <w:r w:rsidRPr="008D4192">
          <w:rPr>
            <w:sz w:val="20"/>
            <w:rPrChange w:id="161" w:author="Sameer Vermani" w:date="2021-03-10T18:08:00Z">
              <w:rPr/>
            </w:rPrChange>
          </w:rPr>
          <w:fldChar w:fldCharType="begin"/>
        </w:r>
        <w:r w:rsidRPr="00D769D2">
          <w:rPr>
            <w:sz w:val="20"/>
            <w:rPrChange w:id="162" w:author="Sameer Vermani" w:date="2021-03-10T18:08:00Z">
              <w:rPr/>
            </w:rPrChange>
          </w:rPr>
          <w:instrText xml:space="preserve"> HYPERLINK \l "bookmark282" </w:instrText>
        </w:r>
        <w:r w:rsidRPr="008D4192">
          <w:rPr>
            <w:sz w:val="20"/>
            <w:rPrChange w:id="163" w:author="Sameer Vermani" w:date="2021-03-10T18:08:00Z">
              <w:rPr/>
            </w:rPrChange>
          </w:rPr>
          <w:fldChar w:fldCharType="separate"/>
        </w:r>
        <w:r w:rsidRPr="008D4192">
          <w:rPr>
            <w:sz w:val="20"/>
            <w:rPrChange w:id="164" w:author="Sameer Vermani" w:date="2021-03-10T18:07:00Z">
              <w:rPr/>
            </w:rPrChange>
          </w:rPr>
          <w:t>36.3.21 (EHT receive</w:t>
        </w:r>
        <w:r w:rsidRPr="00D769D2">
          <w:rPr>
            <w:sz w:val="20"/>
            <w:rPrChange w:id="165" w:author="Sameer Vermani" w:date="2021-03-10T18:08:00Z">
              <w:rPr>
                <w:spacing w:val="-5"/>
              </w:rPr>
            </w:rPrChange>
          </w:rPr>
          <w:t xml:space="preserve"> </w:t>
        </w:r>
        <w:r w:rsidRPr="008D4192">
          <w:rPr>
            <w:sz w:val="20"/>
            <w:rPrChange w:id="166" w:author="Sameer Vermani" w:date="2021-03-10T18:07:00Z">
              <w:rPr/>
            </w:rPrChange>
          </w:rPr>
          <w:t>procedure)</w:t>
        </w:r>
        <w:r w:rsidRPr="008D4192">
          <w:rPr>
            <w:sz w:val="20"/>
            <w:rPrChange w:id="167" w:author="Sameer Vermani" w:date="2021-03-10T18:07:00Z">
              <w:rPr/>
            </w:rPrChange>
          </w:rPr>
          <w:fldChar w:fldCharType="end"/>
        </w:r>
      </w:ins>
      <w:ins w:id="168" w:author="Sameer Vermani" w:date="2021-03-09T11:26:00Z">
        <w:r w:rsidRPr="008D4192">
          <w:rPr>
            <w:sz w:val="20"/>
            <w:rPrChange w:id="169" w:author="Sameer Vermani" w:date="2021-03-10T18:07:00Z">
              <w:rPr/>
            </w:rPrChange>
          </w:rPr>
          <w:t>,</w:t>
        </w:r>
        <w:r w:rsidRPr="00D769D2">
          <w:rPr>
            <w:sz w:val="20"/>
            <w:rPrChange w:id="170" w:author="Sameer Vermani" w:date="2021-03-10T18:08:00Z">
              <w:rPr>
                <w:spacing w:val="-4"/>
              </w:rPr>
            </w:rPrChange>
          </w:rPr>
          <w:t xml:space="preserve"> report </w:t>
        </w:r>
        <w:r w:rsidRPr="008D4192">
          <w:rPr>
            <w:sz w:val="20"/>
            <w:rPrChange w:id="171" w:author="Sameer Vermani" w:date="2021-03-10T18:07:00Z">
              <w:rPr/>
            </w:rPrChange>
          </w:rPr>
          <w:t>the</w:t>
        </w:r>
        <w:r w:rsidRPr="00D769D2">
          <w:rPr>
            <w:sz w:val="20"/>
            <w:rPrChange w:id="172" w:author="Sameer Vermani" w:date="2021-03-10T18:08:00Z">
              <w:rPr>
                <w:spacing w:val="-5"/>
              </w:rPr>
            </w:rPrChange>
          </w:rPr>
          <w:t xml:space="preserve"> </w:t>
        </w:r>
        <w:r w:rsidRPr="008D4192">
          <w:rPr>
            <w:sz w:val="20"/>
            <w:rPrChange w:id="173" w:author="Sameer Vermani" w:date="2021-03-10T18:07:00Z">
              <w:rPr/>
            </w:rPrChange>
          </w:rPr>
          <w:t>information</w:t>
        </w:r>
        <w:r w:rsidRPr="00D769D2">
          <w:rPr>
            <w:sz w:val="20"/>
            <w:rPrChange w:id="174" w:author="Sameer Vermani" w:date="2021-03-10T18:08:00Z">
              <w:rPr>
                <w:spacing w:val="-2"/>
              </w:rPr>
            </w:rPrChange>
          </w:rPr>
          <w:t xml:space="preserve"> </w:t>
        </w:r>
        <w:r w:rsidRPr="008D4192">
          <w:rPr>
            <w:sz w:val="20"/>
            <w:rPrChange w:id="175" w:author="Sameer Vermani" w:date="2021-03-10T18:07:00Z">
              <w:rPr/>
            </w:rPrChange>
          </w:rPr>
          <w:t>from</w:t>
        </w:r>
        <w:r w:rsidRPr="00D769D2">
          <w:rPr>
            <w:sz w:val="20"/>
            <w:rPrChange w:id="176" w:author="Sameer Vermani" w:date="2021-03-10T18:08:00Z">
              <w:rPr>
                <w:spacing w:val="-3"/>
              </w:rPr>
            </w:rPrChange>
          </w:rPr>
          <w:t xml:space="preserve"> </w:t>
        </w:r>
        <w:r w:rsidRPr="008D4192">
          <w:rPr>
            <w:sz w:val="20"/>
            <w:rPrChange w:id="177" w:author="Sameer Vermani" w:date="2021-03-10T18:07:00Z">
              <w:rPr/>
            </w:rPrChange>
          </w:rPr>
          <w:t>the</w:t>
        </w:r>
        <w:r w:rsidRPr="00D769D2">
          <w:rPr>
            <w:sz w:val="20"/>
            <w:rPrChange w:id="178" w:author="Sameer Vermani" w:date="2021-03-10T18:08:00Z">
              <w:rPr>
                <w:spacing w:val="-5"/>
              </w:rPr>
            </w:rPrChange>
          </w:rPr>
          <w:t xml:space="preserve"> </w:t>
        </w:r>
        <w:r w:rsidRPr="008D4192">
          <w:rPr>
            <w:sz w:val="20"/>
            <w:rPrChange w:id="179" w:author="Sameer Vermani" w:date="2021-03-10T18:07:00Z">
              <w:rPr/>
            </w:rPrChange>
          </w:rPr>
          <w:t>version</w:t>
        </w:r>
        <w:r w:rsidRPr="00D769D2">
          <w:rPr>
            <w:sz w:val="20"/>
            <w:rPrChange w:id="180" w:author="Sameer Vermani" w:date="2021-03-10T18:08:00Z">
              <w:rPr>
                <w:spacing w:val="-4"/>
              </w:rPr>
            </w:rPrChange>
          </w:rPr>
          <w:t xml:space="preserve"> </w:t>
        </w:r>
        <w:r w:rsidRPr="008D4192">
          <w:rPr>
            <w:sz w:val="20"/>
            <w:rPrChange w:id="181" w:author="Sameer Vermani" w:date="2021-03-10T18:07:00Z">
              <w:rPr/>
            </w:rPrChange>
          </w:rPr>
          <w:t>independent</w:t>
        </w:r>
        <w:r w:rsidRPr="00D769D2">
          <w:rPr>
            <w:sz w:val="20"/>
            <w:rPrChange w:id="182" w:author="Sameer Vermani" w:date="2021-03-10T18:08:00Z">
              <w:rPr>
                <w:spacing w:val="-4"/>
              </w:rPr>
            </w:rPrChange>
          </w:rPr>
          <w:t xml:space="preserve"> </w:t>
        </w:r>
        <w:r w:rsidRPr="008D4192">
          <w:rPr>
            <w:sz w:val="20"/>
            <w:rPrChange w:id="183" w:author="Sameer Vermani" w:date="2021-03-10T18:07:00Z">
              <w:rPr/>
            </w:rPrChange>
          </w:rPr>
          <w:t>fields</w:t>
        </w:r>
        <w:r w:rsidRPr="00D769D2">
          <w:rPr>
            <w:sz w:val="20"/>
            <w:rPrChange w:id="184" w:author="Sameer Vermani" w:date="2021-03-10T18:08:00Z">
              <w:rPr>
                <w:spacing w:val="-4"/>
              </w:rPr>
            </w:rPrChange>
          </w:rPr>
          <w:t xml:space="preserve"> within the RXVECTOR</w:t>
        </w:r>
        <w:r w:rsidRPr="008D4192">
          <w:rPr>
            <w:sz w:val="20"/>
            <w:rPrChange w:id="185" w:author="Sameer Vermani" w:date="2021-03-10T18:07:00Z">
              <w:rPr/>
            </w:rPrChange>
          </w:rPr>
          <w:t>,</w:t>
        </w:r>
        <w:r w:rsidRPr="00D769D2">
          <w:rPr>
            <w:sz w:val="20"/>
            <w:rPrChange w:id="186" w:author="Sameer Vermani" w:date="2021-03-10T18:08:00Z">
              <w:rPr>
                <w:spacing w:val="-3"/>
              </w:rPr>
            </w:rPrChange>
          </w:rPr>
          <w:t xml:space="preserve"> </w:t>
        </w:r>
        <w:r w:rsidRPr="008D4192">
          <w:rPr>
            <w:sz w:val="20"/>
            <w:rPrChange w:id="187" w:author="Sameer Vermani" w:date="2021-03-10T18:07:00Z">
              <w:rPr/>
            </w:rPrChange>
          </w:rPr>
          <w:t>and terminate</w:t>
        </w:r>
        <w:r w:rsidRPr="00D769D2">
          <w:rPr>
            <w:sz w:val="20"/>
            <w:rPrChange w:id="188" w:author="Sameer Vermani" w:date="2021-03-10T18:08:00Z">
              <w:rPr>
                <w:spacing w:val="16"/>
              </w:rPr>
            </w:rPrChange>
          </w:rPr>
          <w:t xml:space="preserve"> </w:t>
        </w:r>
        <w:r w:rsidRPr="008D4192">
          <w:rPr>
            <w:sz w:val="20"/>
            <w:rPrChange w:id="189" w:author="Sameer Vermani" w:date="2021-03-10T18:07:00Z">
              <w:rPr/>
            </w:rPrChange>
          </w:rPr>
          <w:t>the</w:t>
        </w:r>
        <w:r w:rsidRPr="00D769D2">
          <w:rPr>
            <w:sz w:val="20"/>
            <w:rPrChange w:id="190" w:author="Sameer Vermani" w:date="2021-03-10T18:08:00Z">
              <w:rPr>
                <w:spacing w:val="16"/>
              </w:rPr>
            </w:rPrChange>
          </w:rPr>
          <w:t xml:space="preserve"> </w:t>
        </w:r>
        <w:r w:rsidRPr="008D4192">
          <w:rPr>
            <w:sz w:val="20"/>
            <w:rPrChange w:id="191" w:author="Sameer Vermani" w:date="2021-03-10T18:07:00Z">
              <w:rPr/>
            </w:rPrChange>
          </w:rPr>
          <w:t>reception</w:t>
        </w:r>
        <w:r w:rsidRPr="00D769D2">
          <w:rPr>
            <w:sz w:val="20"/>
            <w:rPrChange w:id="192" w:author="Sameer Vermani" w:date="2021-03-10T18:08:00Z">
              <w:rPr>
                <w:spacing w:val="16"/>
              </w:rPr>
            </w:rPrChange>
          </w:rPr>
          <w:t xml:space="preserve"> </w:t>
        </w:r>
        <w:r w:rsidRPr="008D4192">
          <w:rPr>
            <w:sz w:val="20"/>
            <w:rPrChange w:id="193" w:author="Sameer Vermani" w:date="2021-03-10T18:07:00Z">
              <w:rPr/>
            </w:rPrChange>
          </w:rPr>
          <w:t>of</w:t>
        </w:r>
        <w:r w:rsidRPr="00D769D2">
          <w:rPr>
            <w:sz w:val="20"/>
            <w:rPrChange w:id="194" w:author="Sameer Vermani" w:date="2021-03-10T18:08:00Z">
              <w:rPr>
                <w:spacing w:val="15"/>
              </w:rPr>
            </w:rPrChange>
          </w:rPr>
          <w:t xml:space="preserve"> </w:t>
        </w:r>
        <w:r w:rsidRPr="008D4192">
          <w:rPr>
            <w:sz w:val="20"/>
            <w:rPrChange w:id="195" w:author="Sameer Vermani" w:date="2021-03-10T18:07:00Z">
              <w:rPr/>
            </w:rPrChange>
          </w:rPr>
          <w:t>the</w:t>
        </w:r>
        <w:r w:rsidRPr="00D769D2">
          <w:rPr>
            <w:sz w:val="20"/>
            <w:rPrChange w:id="196" w:author="Sameer Vermani" w:date="2021-03-10T18:08:00Z">
              <w:rPr>
                <w:spacing w:val="16"/>
              </w:rPr>
            </w:rPrChange>
          </w:rPr>
          <w:t xml:space="preserve"> </w:t>
        </w:r>
        <w:r w:rsidRPr="008D4192">
          <w:rPr>
            <w:sz w:val="20"/>
            <w:rPrChange w:id="197" w:author="Sameer Vermani" w:date="2021-03-10T18:07:00Z">
              <w:rPr/>
            </w:rPrChange>
          </w:rPr>
          <w:t>PPDU.</w:t>
        </w:r>
      </w:ins>
      <w:del w:id="198" w:author="Sameer Vermani" w:date="2021-03-10T18:14:00Z">
        <w:r w:rsidRPr="008D4192" w:rsidDel="005610B9">
          <w:rPr>
            <w:sz w:val="20"/>
            <w:rPrChange w:id="199" w:author="Sameer Vermani" w:date="2021-03-10T18:07:00Z">
              <w:rPr/>
            </w:rPrChange>
          </w:rPr>
          <w:delText>On</w:delText>
        </w:r>
        <w:r w:rsidRPr="00D769D2" w:rsidDel="005610B9">
          <w:rPr>
            <w:sz w:val="20"/>
            <w:rPrChange w:id="200" w:author="Sameer Vermani" w:date="2021-03-10T18:08:00Z">
              <w:rPr>
                <w:spacing w:val="16"/>
              </w:rPr>
            </w:rPrChange>
          </w:rPr>
          <w:delText xml:space="preserve"> </w:delText>
        </w:r>
        <w:r w:rsidRPr="008D4192" w:rsidDel="005610B9">
          <w:rPr>
            <w:sz w:val="20"/>
            <w:rPrChange w:id="201" w:author="Sameer Vermani" w:date="2021-03-10T18:07:00Z">
              <w:rPr/>
            </w:rPrChange>
          </w:rPr>
          <w:delText>the</w:delText>
        </w:r>
        <w:r w:rsidRPr="00D769D2" w:rsidDel="005610B9">
          <w:rPr>
            <w:sz w:val="20"/>
            <w:rPrChange w:id="202" w:author="Sameer Vermani" w:date="2021-03-10T18:08:00Z">
              <w:rPr>
                <w:spacing w:val="16"/>
              </w:rPr>
            </w:rPrChange>
          </w:rPr>
          <w:delText xml:space="preserve"> </w:delText>
        </w:r>
        <w:r w:rsidRPr="008D4192" w:rsidDel="005610B9">
          <w:rPr>
            <w:sz w:val="20"/>
            <w:rPrChange w:id="203" w:author="Sameer Vermani" w:date="2021-03-10T18:07:00Z">
              <w:rPr/>
            </w:rPrChange>
          </w:rPr>
          <w:delText>other</w:delText>
        </w:r>
        <w:r w:rsidRPr="00D769D2" w:rsidDel="005610B9">
          <w:rPr>
            <w:sz w:val="20"/>
            <w:rPrChange w:id="204" w:author="Sameer Vermani" w:date="2021-03-10T18:08:00Z">
              <w:rPr>
                <w:spacing w:val="17"/>
              </w:rPr>
            </w:rPrChange>
          </w:rPr>
          <w:delText xml:space="preserve"> </w:delText>
        </w:r>
        <w:r w:rsidRPr="008D4192" w:rsidDel="005610B9">
          <w:rPr>
            <w:sz w:val="20"/>
            <w:rPrChange w:id="205" w:author="Sameer Vermani" w:date="2021-03-10T18:07:00Z">
              <w:rPr/>
            </w:rPrChange>
          </w:rPr>
          <w:delText>hand,</w:delText>
        </w:r>
      </w:del>
      <w:r w:rsidRPr="00D769D2">
        <w:rPr>
          <w:sz w:val="20"/>
          <w:rPrChange w:id="206" w:author="Sameer Vermani" w:date="2021-03-10T18:08:00Z">
            <w:rPr>
              <w:spacing w:val="16"/>
            </w:rPr>
          </w:rPrChange>
        </w:rPr>
        <w:t xml:space="preserve"> </w:t>
      </w:r>
      <w:ins w:id="207" w:author="Sameer Vermani" w:date="2021-03-10T18:14:00Z">
        <w:r>
          <w:rPr>
            <w:sz w:val="20"/>
          </w:rPr>
          <w:t>I</w:t>
        </w:r>
      </w:ins>
      <w:del w:id="208" w:author="Sameer Vermani" w:date="2021-03-10T18:14:00Z">
        <w:r w:rsidRPr="008D4192" w:rsidDel="005610B9">
          <w:rPr>
            <w:sz w:val="20"/>
            <w:rPrChange w:id="209" w:author="Sameer Vermani" w:date="2021-03-10T18:07:00Z">
              <w:rPr/>
            </w:rPrChange>
          </w:rPr>
          <w:delText>i</w:delText>
        </w:r>
      </w:del>
      <w:r w:rsidRPr="008D4192">
        <w:rPr>
          <w:sz w:val="20"/>
          <w:rPrChange w:id="210" w:author="Sameer Vermani" w:date="2021-03-10T18:07:00Z">
            <w:rPr/>
          </w:rPrChange>
        </w:rPr>
        <w:t>f</w:t>
      </w:r>
      <w:r w:rsidRPr="00D769D2">
        <w:rPr>
          <w:sz w:val="20"/>
          <w:rPrChange w:id="211" w:author="Sameer Vermani" w:date="2021-03-10T18:08:00Z">
            <w:rPr>
              <w:spacing w:val="15"/>
            </w:rPr>
          </w:rPrChange>
        </w:rPr>
        <w:t xml:space="preserve"> </w:t>
      </w:r>
      <w:r w:rsidRPr="008D4192">
        <w:rPr>
          <w:sz w:val="20"/>
          <w:rPrChange w:id="212" w:author="Sameer Vermani" w:date="2021-03-10T18:07:00Z">
            <w:rPr/>
          </w:rPrChange>
        </w:rPr>
        <w:t>an</w:t>
      </w:r>
      <w:r w:rsidRPr="00D769D2">
        <w:rPr>
          <w:sz w:val="20"/>
          <w:rPrChange w:id="213" w:author="Sameer Vermani" w:date="2021-03-10T18:08:00Z">
            <w:rPr>
              <w:spacing w:val="16"/>
            </w:rPr>
          </w:rPrChange>
        </w:rPr>
        <w:t xml:space="preserve"> </w:t>
      </w:r>
      <w:r w:rsidRPr="008D4192">
        <w:rPr>
          <w:sz w:val="20"/>
          <w:rPrChange w:id="214" w:author="Sameer Vermani" w:date="2021-03-10T18:07:00Z">
            <w:rPr/>
          </w:rPrChange>
        </w:rPr>
        <w:t>EHT</w:t>
      </w:r>
      <w:r w:rsidRPr="00D769D2">
        <w:rPr>
          <w:sz w:val="20"/>
          <w:rPrChange w:id="215" w:author="Sameer Vermani" w:date="2021-03-10T18:08:00Z">
            <w:rPr>
              <w:spacing w:val="16"/>
            </w:rPr>
          </w:rPrChange>
        </w:rPr>
        <w:t xml:space="preserve"> </w:t>
      </w:r>
      <w:ins w:id="216" w:author="Sameer Vermani" w:date="2021-02-26T18:48:00Z">
        <w:r w:rsidRPr="008D4192">
          <w:rPr>
            <w:sz w:val="20"/>
            <w:rPrChange w:id="217" w:author="Sameer Vermani" w:date="2021-03-10T18:07:00Z">
              <w:rPr/>
            </w:rPrChange>
          </w:rPr>
          <w:t xml:space="preserve">STA </w:t>
        </w:r>
      </w:ins>
      <w:del w:id="218" w:author="Sameer Vermani" w:date="2021-02-26T18:48:00Z">
        <w:r w:rsidRPr="008D4192" w:rsidDel="00283F80">
          <w:rPr>
            <w:sz w:val="20"/>
            <w:rPrChange w:id="219" w:author="Sameer Vermani" w:date="2021-03-10T18:07:00Z">
              <w:rPr/>
            </w:rPrChange>
          </w:rPr>
          <w:delText>device</w:delText>
        </w:r>
      </w:del>
      <w:r w:rsidRPr="00D769D2">
        <w:rPr>
          <w:sz w:val="20"/>
          <w:rPrChange w:id="220" w:author="Sameer Vermani" w:date="2021-03-10T18:08:00Z">
            <w:rPr>
              <w:spacing w:val="16"/>
            </w:rPr>
          </w:rPrChange>
        </w:rPr>
        <w:t xml:space="preserve"> </w:t>
      </w:r>
      <w:r w:rsidRPr="008D4192">
        <w:rPr>
          <w:sz w:val="20"/>
          <w:rPrChange w:id="221" w:author="Sameer Vermani" w:date="2021-03-10T18:07:00Z">
            <w:rPr/>
          </w:rPrChange>
        </w:rPr>
        <w:t>sees</w:t>
      </w:r>
      <w:r w:rsidRPr="00D769D2">
        <w:rPr>
          <w:sz w:val="20"/>
          <w:rPrChange w:id="222" w:author="Sameer Vermani" w:date="2021-03-10T18:08:00Z">
            <w:rPr>
              <w:spacing w:val="16"/>
            </w:rPr>
          </w:rPrChange>
        </w:rPr>
        <w:t xml:space="preserve"> </w:t>
      </w:r>
      <w:ins w:id="223" w:author="Sameer Vermani" w:date="2021-02-26T16:49:00Z">
        <w:r w:rsidRPr="00D769D2">
          <w:rPr>
            <w:sz w:val="20"/>
            <w:rPrChange w:id="224" w:author="Sameer Vermani" w:date="2021-03-10T18:08:00Z">
              <w:rPr>
                <w:spacing w:val="16"/>
              </w:rPr>
            </w:rPrChange>
          </w:rPr>
          <w:t>any of the</w:t>
        </w:r>
      </w:ins>
      <w:ins w:id="225" w:author="Sameer Vermani" w:date="2021-03-09T13:04:00Z">
        <w:r w:rsidRPr="00D769D2">
          <w:rPr>
            <w:sz w:val="20"/>
            <w:rPrChange w:id="226" w:author="Sameer Vermani" w:date="2021-03-10T18:08:00Z">
              <w:rPr>
                <w:spacing w:val="16"/>
              </w:rPr>
            </w:rPrChange>
          </w:rPr>
          <w:t xml:space="preserve"> fields identified as</w:t>
        </w:r>
      </w:ins>
      <w:ins w:id="227" w:author="Sameer Vermani" w:date="2021-02-26T16:49:00Z">
        <w:r w:rsidRPr="00D769D2">
          <w:rPr>
            <w:sz w:val="20"/>
            <w:rPrChange w:id="228" w:author="Sameer Vermani" w:date="2021-03-10T18:08:00Z">
              <w:rPr>
                <w:spacing w:val="16"/>
              </w:rPr>
            </w:rPrChange>
          </w:rPr>
          <w:t xml:space="preserve"> </w:t>
        </w:r>
      </w:ins>
      <w:r w:rsidRPr="008D4192">
        <w:rPr>
          <w:sz w:val="20"/>
          <w:rPrChange w:id="229" w:author="Sameer Vermani" w:date="2021-03-10T18:07:00Z">
            <w:rPr/>
          </w:rPrChange>
        </w:rPr>
        <w:t>Disregard</w:t>
      </w:r>
      <w:r w:rsidRPr="00D769D2">
        <w:rPr>
          <w:sz w:val="20"/>
          <w:rPrChange w:id="230" w:author="Sameer Vermani" w:date="2021-03-10T18:08:00Z">
            <w:rPr>
              <w:spacing w:val="15"/>
            </w:rPr>
          </w:rPrChange>
        </w:rPr>
        <w:t xml:space="preserve"> </w:t>
      </w:r>
      <w:del w:id="231" w:author="Sameer Vermani" w:date="2021-02-17T15:43:00Z">
        <w:r w:rsidRPr="008D4192" w:rsidDel="0066581B">
          <w:rPr>
            <w:sz w:val="20"/>
            <w:rPrChange w:id="232" w:author="Sameer Vermani" w:date="2021-03-10T18:07:00Z">
              <w:rPr/>
            </w:rPrChange>
          </w:rPr>
          <w:delText>bits</w:delText>
        </w:r>
      </w:del>
      <w:ins w:id="233" w:author="Sameer Vermani" w:date="2021-03-09T13:04:00Z">
        <w:r w:rsidRPr="008D4192">
          <w:rPr>
            <w:sz w:val="20"/>
            <w:rPrChange w:id="234" w:author="Sameer Vermani" w:date="2021-03-10T18:07:00Z">
              <w:rPr/>
            </w:rPrChange>
          </w:rPr>
          <w:t>for t</w:t>
        </w:r>
      </w:ins>
      <w:ins w:id="235" w:author="Sameer Vermani" w:date="2021-03-09T13:05:00Z">
        <w:r w:rsidRPr="008D4192">
          <w:rPr>
            <w:sz w:val="20"/>
            <w:rPrChange w:id="236" w:author="Sameer Vermani" w:date="2021-03-10T18:07:00Z">
              <w:rPr/>
            </w:rPrChange>
          </w:rPr>
          <w:t>he STA</w:t>
        </w:r>
      </w:ins>
      <w:r w:rsidRPr="00D769D2">
        <w:rPr>
          <w:sz w:val="20"/>
          <w:rPrChange w:id="237" w:author="Sameer Vermani" w:date="2021-03-10T18:08:00Z">
            <w:rPr>
              <w:spacing w:val="16"/>
            </w:rPr>
          </w:rPrChange>
        </w:rPr>
        <w:t xml:space="preserve"> </w:t>
      </w:r>
      <w:r w:rsidRPr="008D4192">
        <w:rPr>
          <w:sz w:val="20"/>
          <w:rPrChange w:id="238" w:author="Sameer Vermani" w:date="2021-03-10T18:07:00Z">
            <w:rPr/>
          </w:rPrChange>
        </w:rPr>
        <w:t>set</w:t>
      </w:r>
      <w:r w:rsidRPr="00D769D2">
        <w:rPr>
          <w:sz w:val="20"/>
          <w:rPrChange w:id="239" w:author="Sameer Vermani" w:date="2021-03-10T18:08:00Z">
            <w:rPr>
              <w:spacing w:val="16"/>
            </w:rPr>
          </w:rPrChange>
        </w:rPr>
        <w:t xml:space="preserve"> </w:t>
      </w:r>
      <w:r w:rsidRPr="008D4192">
        <w:rPr>
          <w:sz w:val="20"/>
          <w:rPrChange w:id="240" w:author="Sameer Vermani" w:date="2021-03-10T18:07:00Z">
            <w:rPr/>
          </w:rPrChange>
        </w:rPr>
        <w:t>to</w:t>
      </w:r>
      <w:r w:rsidRPr="00D769D2">
        <w:rPr>
          <w:sz w:val="20"/>
          <w:rPrChange w:id="241" w:author="Sameer Vermani" w:date="2021-03-10T18:08:00Z">
            <w:rPr>
              <w:spacing w:val="16"/>
            </w:rPr>
          </w:rPrChange>
        </w:rPr>
        <w:t xml:space="preserve"> </w:t>
      </w:r>
      <w:del w:id="242" w:author="Sameer Vermani" w:date="2021-02-26T16:49:00Z">
        <w:r w:rsidRPr="008D4192" w:rsidDel="000518B9">
          <w:rPr>
            <w:sz w:val="20"/>
            <w:rPrChange w:id="243" w:author="Sameer Vermani" w:date="2021-03-10T18:07:00Z">
              <w:rPr/>
            </w:rPrChange>
          </w:rPr>
          <w:delText>any</w:delText>
        </w:r>
      </w:del>
      <w:ins w:id="244" w:author="Sameer Vermani" w:date="2021-02-26T16:49:00Z">
        <w:r w:rsidRPr="008D4192">
          <w:rPr>
            <w:sz w:val="20"/>
            <w:rPrChange w:id="245" w:author="Sameer Vermani" w:date="2021-03-10T18:07:00Z">
              <w:rPr/>
            </w:rPrChange>
          </w:rPr>
          <w:t xml:space="preserve">a value </w:t>
        </w:r>
      </w:ins>
      <w:ins w:id="246" w:author="Sameer Vermani" w:date="2021-03-09T13:07:00Z">
        <w:r w:rsidRPr="008D4192">
          <w:rPr>
            <w:sz w:val="20"/>
            <w:rPrChange w:id="247" w:author="Sameer Vermani" w:date="2021-03-10T18:07:00Z">
              <w:rPr/>
            </w:rPrChange>
          </w:rPr>
          <w:t xml:space="preserve">which is different from </w:t>
        </w:r>
      </w:ins>
      <w:ins w:id="248" w:author="Sameer Vermani" w:date="2021-03-10T13:36:00Z">
        <w:r w:rsidRPr="008D4192">
          <w:rPr>
            <w:sz w:val="20"/>
            <w:rPrChange w:id="249" w:author="Sameer Vermani" w:date="2021-03-10T18:07:00Z">
              <w:rPr/>
            </w:rPrChange>
          </w:rPr>
          <w:t>its</w:t>
        </w:r>
      </w:ins>
      <w:ins w:id="250" w:author="Sameer Vermani" w:date="2021-02-26T16:49:00Z">
        <w:r w:rsidRPr="008D4192">
          <w:rPr>
            <w:sz w:val="20"/>
            <w:rPrChange w:id="251" w:author="Sameer Vermani" w:date="2021-03-10T18:07:00Z">
              <w:rPr/>
            </w:rPrChange>
          </w:rPr>
          <w:t xml:space="preserve"> specified</w:t>
        </w:r>
      </w:ins>
      <w:ins w:id="252" w:author="Sameer Vermani" w:date="2021-03-10T13:36:00Z">
        <w:r w:rsidRPr="008D4192">
          <w:rPr>
            <w:sz w:val="20"/>
            <w:rPrChange w:id="253" w:author="Sameer Vermani" w:date="2021-03-10T18:07:00Z">
              <w:rPr/>
            </w:rPrChange>
          </w:rPr>
          <w:t xml:space="preserve"> </w:t>
        </w:r>
      </w:ins>
      <w:ins w:id="254" w:author="Sameer Vermani" w:date="2021-03-09T13:08:00Z">
        <w:r w:rsidRPr="008D4192">
          <w:rPr>
            <w:sz w:val="20"/>
            <w:rPrChange w:id="255" w:author="Sameer Vermani" w:date="2021-03-10T18:07:00Z">
              <w:rPr/>
            </w:rPrChange>
          </w:rPr>
          <w:t xml:space="preserve">value </w:t>
        </w:r>
      </w:ins>
      <w:ins w:id="256" w:author="Sameer Vermani" w:date="2021-02-26T16:49:00Z">
        <w:r w:rsidRPr="008D4192">
          <w:rPr>
            <w:sz w:val="20"/>
            <w:rPrChange w:id="257" w:author="Sameer Vermani" w:date="2021-03-10T18:07:00Z">
              <w:rPr/>
            </w:rPrChange>
          </w:rPr>
          <w:t>in this sub-clause,</w:t>
        </w:r>
      </w:ins>
      <w:ins w:id="258" w:author="Sameer Vermani" w:date="2021-03-10T18:07:00Z">
        <w:r w:rsidRPr="008D4192">
          <w:rPr>
            <w:sz w:val="20"/>
            <w:rPrChange w:id="259" w:author="Sameer Vermani" w:date="2021-03-10T18:07:00Z">
              <w:rPr/>
            </w:rPrChange>
          </w:rPr>
          <w:t xml:space="preserve"> </w:t>
        </w:r>
      </w:ins>
    </w:p>
    <w:p w14:paraId="1EFC0F30" w14:textId="61883D4A" w:rsidR="000216DF" w:rsidRPr="00D769D2" w:rsidDel="008D4192" w:rsidRDefault="000216DF" w:rsidP="000216DF">
      <w:pPr>
        <w:pStyle w:val="ListParagraph"/>
        <w:widowControl w:val="0"/>
        <w:numPr>
          <w:ilvl w:val="0"/>
          <w:numId w:val="30"/>
        </w:numPr>
        <w:tabs>
          <w:tab w:val="left" w:pos="721"/>
        </w:tabs>
        <w:kinsoku w:val="0"/>
        <w:overflowPunct w:val="0"/>
        <w:autoSpaceDE w:val="0"/>
        <w:autoSpaceDN w:val="0"/>
        <w:adjustRightInd w:val="0"/>
        <w:spacing w:line="249" w:lineRule="exact"/>
        <w:ind w:leftChars="0"/>
        <w:rPr>
          <w:del w:id="260" w:author="Sameer Vermani" w:date="2021-03-10T18:08:00Z"/>
          <w:sz w:val="20"/>
        </w:rPr>
        <w:pPrChange w:id="261" w:author="Sameer Vermani" w:date="2021-03-10T18:07:00Z">
          <w:pPr>
            <w:pStyle w:val="ListParagraph"/>
            <w:widowControl w:val="0"/>
            <w:numPr>
              <w:numId w:val="29"/>
            </w:numPr>
            <w:tabs>
              <w:tab w:val="left" w:pos="721"/>
            </w:tabs>
            <w:kinsoku w:val="0"/>
            <w:overflowPunct w:val="0"/>
            <w:autoSpaceDE w:val="0"/>
            <w:autoSpaceDN w:val="0"/>
            <w:adjustRightInd w:val="0"/>
            <w:spacing w:line="291" w:lineRule="exact"/>
            <w:ind w:leftChars="0" w:left="720" w:hanging="555"/>
          </w:pPr>
        </w:pPrChange>
      </w:pPr>
      <w:r w:rsidRPr="000F5952">
        <w:rPr>
          <w:noProof/>
          <w:sz w:val="20"/>
        </w:rPr>
        <mc:AlternateContent>
          <mc:Choice Requires="wps">
            <w:drawing>
              <wp:anchor distT="0" distB="0" distL="114300" distR="114300" simplePos="0" relativeHeight="251668480" behindDoc="1" locked="0" layoutInCell="0" allowOverlap="1" wp14:anchorId="300146FE" wp14:editId="33C68279">
                <wp:simplePos x="0" y="0"/>
                <wp:positionH relativeFrom="page">
                  <wp:posOffset>791845</wp:posOffset>
                </wp:positionH>
                <wp:positionV relativeFrom="paragraph">
                  <wp:posOffset>97790</wp:posOffset>
                </wp:positionV>
                <wp:extent cx="114300" cy="127000"/>
                <wp:effectExtent l="1270" t="2540" r="0" b="3810"/>
                <wp:wrapNone/>
                <wp:docPr id="77"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BDFBEF" w14:textId="77777777" w:rsidR="000216DF" w:rsidRDefault="000216DF" w:rsidP="000216DF">
                            <w:pPr>
                              <w:pStyle w:val="BodyText0"/>
                              <w:kinsoku w:val="0"/>
                              <w:overflowPunct w:val="0"/>
                              <w:spacing w:line="199" w:lineRule="exact"/>
                              <w:rPr>
                                <w:szCs w:val="18"/>
                              </w:rPr>
                            </w:pPr>
                            <w:r>
                              <w:rPr>
                                <w:szCs w:val="18"/>
                              </w:rPr>
                              <w:t>41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0146FE" id="Text Box 77" o:spid="_x0000_s1027" type="#_x0000_t202" style="position:absolute;left:0;text-align:left;margin-left:62.35pt;margin-top:7.7pt;width:9pt;height:10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" o:allowincell="f" filled="f" stroked="f">
                <v:textbox inset="0,0,0,0">
                  <w:txbxContent>
                    <w:p w14:paraId="65BDFBEF" w14:textId="77777777" w:rsidR="000216DF" w:rsidRDefault="000216DF" w:rsidP="000216DF">
                      <w:pPr>
                        <w:pStyle w:val="BodyText0"/>
                        <w:kinsoku w:val="0"/>
                        <w:overflowPunct w:val="0"/>
                        <w:spacing w:line="199" w:lineRule="exact"/>
                        <w:rPr>
                          <w:szCs w:val="18"/>
                        </w:rPr>
                      </w:pPr>
                      <w:r>
                        <w:rPr>
                          <w:szCs w:val="18"/>
                        </w:rPr>
                        <w:t>41</w:t>
                      </w:r>
                    </w:p>
                  </w:txbxContent>
                </v:textbox>
                <w10:wrap anchorx="page"/>
              </v:shape>
            </w:pict>
          </mc:Fallback>
        </mc:AlternateContent>
      </w:r>
      <w:del w:id="262" w:author="Sameer Vermani" w:date="2021-02-26T16:49:00Z">
        <w:r w:rsidRPr="00D769D2" w:rsidDel="000518B9">
          <w:rPr>
            <w:sz w:val="20"/>
          </w:rPr>
          <w:delText>value</w:delText>
        </w:r>
      </w:del>
      <w:del w:id="263" w:author="Sameer Vermani" w:date="2021-03-09T11:19:00Z">
        <w:r w:rsidRPr="00D769D2" w:rsidDel="00481C6C">
          <w:rPr>
            <w:sz w:val="20"/>
          </w:rPr>
          <w:delText>,</w:delText>
        </w:r>
        <w:r w:rsidRPr="00D769D2" w:rsidDel="00481C6C">
          <w:rPr>
            <w:sz w:val="20"/>
            <w:rPrChange w:id="264" w:author="Sameer Vermani" w:date="2021-03-10T18:08:00Z">
              <w:rPr>
                <w:spacing w:val="9"/>
                <w:sz w:val="20"/>
              </w:rPr>
            </w:rPrChange>
          </w:rPr>
          <w:delText xml:space="preserve"> </w:delText>
        </w:r>
      </w:del>
      <w:r w:rsidRPr="00D769D2">
        <w:rPr>
          <w:sz w:val="20"/>
        </w:rPr>
        <w:t>or</w:t>
      </w:r>
      <w:r w:rsidRPr="00D769D2">
        <w:rPr>
          <w:sz w:val="20"/>
          <w:rPrChange w:id="265" w:author="Sameer Vermani" w:date="2021-03-10T18:08:00Z">
            <w:rPr>
              <w:spacing w:val="9"/>
              <w:sz w:val="20"/>
            </w:rPr>
          </w:rPrChange>
        </w:rPr>
        <w:t xml:space="preserve"> </w:t>
      </w:r>
      <w:r w:rsidRPr="00D769D2">
        <w:rPr>
          <w:sz w:val="20"/>
        </w:rPr>
        <w:t>field</w:t>
      </w:r>
      <w:r w:rsidRPr="00D769D2">
        <w:rPr>
          <w:sz w:val="20"/>
          <w:rPrChange w:id="266" w:author="Sameer Vermani" w:date="2021-03-10T18:08:00Z">
            <w:rPr>
              <w:spacing w:val="10"/>
              <w:sz w:val="20"/>
            </w:rPr>
          </w:rPrChange>
        </w:rPr>
        <w:t xml:space="preserve"> </w:t>
      </w:r>
      <w:r w:rsidRPr="00D769D2">
        <w:rPr>
          <w:sz w:val="20"/>
        </w:rPr>
        <w:t>values</w:t>
      </w:r>
      <w:r w:rsidRPr="00D769D2">
        <w:rPr>
          <w:sz w:val="20"/>
          <w:rPrChange w:id="267" w:author="Sameer Vermani" w:date="2021-03-10T18:08:00Z">
            <w:rPr>
              <w:spacing w:val="9"/>
              <w:sz w:val="20"/>
            </w:rPr>
          </w:rPrChange>
        </w:rPr>
        <w:t xml:space="preserve"> </w:t>
      </w:r>
      <w:r w:rsidRPr="00D769D2">
        <w:rPr>
          <w:sz w:val="20"/>
        </w:rPr>
        <w:t>of</w:t>
      </w:r>
      <w:r w:rsidRPr="00D769D2">
        <w:rPr>
          <w:sz w:val="20"/>
          <w:rPrChange w:id="268" w:author="Sameer Vermani" w:date="2021-03-10T18:08:00Z">
            <w:rPr>
              <w:spacing w:val="10"/>
              <w:sz w:val="20"/>
            </w:rPr>
          </w:rPrChange>
        </w:rPr>
        <w:t xml:space="preserve"> </w:t>
      </w:r>
      <w:r w:rsidRPr="00D769D2">
        <w:rPr>
          <w:sz w:val="20"/>
        </w:rPr>
        <w:t>any</w:t>
      </w:r>
      <w:r w:rsidRPr="00D769D2">
        <w:rPr>
          <w:sz w:val="20"/>
          <w:rPrChange w:id="269" w:author="Sameer Vermani" w:date="2021-03-10T18:08:00Z">
            <w:rPr>
              <w:spacing w:val="10"/>
              <w:sz w:val="20"/>
            </w:rPr>
          </w:rPrChange>
        </w:rPr>
        <w:t xml:space="preserve"> </w:t>
      </w:r>
      <w:r w:rsidRPr="00D769D2">
        <w:rPr>
          <w:sz w:val="20"/>
        </w:rPr>
        <w:t>field</w:t>
      </w:r>
      <w:r w:rsidRPr="00D769D2">
        <w:rPr>
          <w:sz w:val="20"/>
          <w:rPrChange w:id="270" w:author="Sameer Vermani" w:date="2021-03-10T18:08:00Z">
            <w:rPr>
              <w:spacing w:val="11"/>
              <w:sz w:val="20"/>
            </w:rPr>
          </w:rPrChange>
        </w:rPr>
        <w:t xml:space="preserve"> </w:t>
      </w:r>
      <w:r w:rsidRPr="00D769D2">
        <w:rPr>
          <w:sz w:val="20"/>
        </w:rPr>
        <w:t>in</w:t>
      </w:r>
      <w:r w:rsidRPr="00D769D2">
        <w:rPr>
          <w:sz w:val="20"/>
          <w:rPrChange w:id="271" w:author="Sameer Vermani" w:date="2021-03-10T18:08:00Z">
            <w:rPr>
              <w:spacing w:val="9"/>
              <w:sz w:val="20"/>
            </w:rPr>
          </w:rPrChange>
        </w:rPr>
        <w:t xml:space="preserve"> </w:t>
      </w:r>
      <w:r w:rsidRPr="00D769D2">
        <w:rPr>
          <w:sz w:val="20"/>
        </w:rPr>
        <w:t>the</w:t>
      </w:r>
      <w:r w:rsidRPr="00D769D2">
        <w:rPr>
          <w:sz w:val="20"/>
          <w:rPrChange w:id="272" w:author="Sameer Vermani" w:date="2021-03-10T18:08:00Z">
            <w:rPr>
              <w:spacing w:val="10"/>
              <w:sz w:val="20"/>
            </w:rPr>
          </w:rPrChange>
        </w:rPr>
        <w:t xml:space="preserve"> </w:t>
      </w:r>
      <w:r w:rsidRPr="00D769D2">
        <w:rPr>
          <w:sz w:val="20"/>
        </w:rPr>
        <w:t>EHT</w:t>
      </w:r>
      <w:r w:rsidRPr="00D769D2">
        <w:rPr>
          <w:sz w:val="20"/>
          <w:rPrChange w:id="273" w:author="Sameer Vermani" w:date="2021-03-10T18:08:00Z">
            <w:rPr>
              <w:spacing w:val="10"/>
              <w:sz w:val="20"/>
            </w:rPr>
          </w:rPrChange>
        </w:rPr>
        <w:t xml:space="preserve"> </w:t>
      </w:r>
      <w:del w:id="274" w:author="Alice Chen" w:date="2021-02-26T00:41:00Z">
        <w:r w:rsidRPr="00D769D2" w:rsidDel="007A78CC">
          <w:rPr>
            <w:sz w:val="20"/>
          </w:rPr>
          <w:delText>PHY</w:delText>
        </w:r>
        <w:r w:rsidRPr="00D769D2" w:rsidDel="007A78CC">
          <w:rPr>
            <w:sz w:val="20"/>
            <w:rPrChange w:id="275" w:author="Sameer Vermani" w:date="2021-03-10T18:08:00Z">
              <w:rPr>
                <w:spacing w:val="10"/>
                <w:sz w:val="20"/>
              </w:rPr>
            </w:rPrChange>
          </w:rPr>
          <w:delText xml:space="preserve"> </w:delText>
        </w:r>
      </w:del>
      <w:r w:rsidRPr="00D769D2">
        <w:rPr>
          <w:sz w:val="20"/>
        </w:rPr>
        <w:t>preamble</w:t>
      </w:r>
      <w:r w:rsidRPr="00D769D2">
        <w:rPr>
          <w:sz w:val="20"/>
          <w:rPrChange w:id="276" w:author="Sameer Vermani" w:date="2021-03-10T18:08:00Z">
            <w:rPr>
              <w:spacing w:val="9"/>
              <w:sz w:val="20"/>
            </w:rPr>
          </w:rPrChange>
        </w:rPr>
        <w:t xml:space="preserve"> </w:t>
      </w:r>
      <w:del w:id="277" w:author="Sameer Vermani" w:date="2021-02-17T16:40:00Z">
        <w:r w:rsidRPr="00D769D2" w:rsidDel="005814B9">
          <w:rPr>
            <w:sz w:val="20"/>
          </w:rPr>
          <w:delText>are</w:delText>
        </w:r>
      </w:del>
      <w:ins w:id="278" w:author="Sameer Vermani" w:date="2021-02-17T16:40:00Z">
        <w:r w:rsidRPr="00D769D2">
          <w:rPr>
            <w:sz w:val="20"/>
          </w:rPr>
          <w:t>as being</w:t>
        </w:r>
      </w:ins>
      <w:r w:rsidRPr="00D769D2">
        <w:rPr>
          <w:sz w:val="20"/>
          <w:rPrChange w:id="279" w:author="Sameer Vermani" w:date="2021-03-10T18:08:00Z">
            <w:rPr>
              <w:spacing w:val="10"/>
              <w:sz w:val="20"/>
            </w:rPr>
          </w:rPrChange>
        </w:rPr>
        <w:t xml:space="preserve"> </w:t>
      </w:r>
      <w:r w:rsidRPr="00D769D2">
        <w:rPr>
          <w:sz w:val="20"/>
        </w:rPr>
        <w:t>set</w:t>
      </w:r>
      <w:r w:rsidRPr="00D769D2">
        <w:rPr>
          <w:sz w:val="20"/>
          <w:rPrChange w:id="280" w:author="Sameer Vermani" w:date="2021-03-10T18:08:00Z">
            <w:rPr>
              <w:spacing w:val="10"/>
              <w:sz w:val="20"/>
            </w:rPr>
          </w:rPrChange>
        </w:rPr>
        <w:t xml:space="preserve"> </w:t>
      </w:r>
      <w:r w:rsidRPr="00D769D2">
        <w:rPr>
          <w:sz w:val="20"/>
        </w:rPr>
        <w:t>to</w:t>
      </w:r>
      <w:r w:rsidRPr="00D769D2">
        <w:rPr>
          <w:sz w:val="20"/>
          <w:rPrChange w:id="281" w:author="Sameer Vermani" w:date="2021-03-10T18:08:00Z">
            <w:rPr>
              <w:spacing w:val="10"/>
              <w:sz w:val="20"/>
            </w:rPr>
          </w:rPrChange>
        </w:rPr>
        <w:t xml:space="preserve"> </w:t>
      </w:r>
      <w:r w:rsidRPr="00D769D2">
        <w:rPr>
          <w:sz w:val="20"/>
        </w:rPr>
        <w:t>a</w:t>
      </w:r>
      <w:r w:rsidRPr="00D769D2">
        <w:rPr>
          <w:sz w:val="20"/>
          <w:rPrChange w:id="282" w:author="Sameer Vermani" w:date="2021-03-10T18:08:00Z">
            <w:rPr>
              <w:spacing w:val="9"/>
              <w:sz w:val="20"/>
            </w:rPr>
          </w:rPrChange>
        </w:rPr>
        <w:t xml:space="preserve"> </w:t>
      </w:r>
      <w:ins w:id="283" w:author="Sameer Vermani" w:date="2021-03-09T13:05:00Z">
        <w:r w:rsidRPr="00D769D2">
          <w:rPr>
            <w:sz w:val="20"/>
            <w:rPrChange w:id="284" w:author="Sameer Vermani" w:date="2021-03-10T18:08:00Z">
              <w:rPr>
                <w:spacing w:val="9"/>
                <w:sz w:val="20"/>
              </w:rPr>
            </w:rPrChange>
          </w:rPr>
          <w:t xml:space="preserve">value </w:t>
        </w:r>
      </w:ins>
      <w:ins w:id="285" w:author="Sameer Vermani" w:date="2021-03-09T13:06:00Z">
        <w:r w:rsidRPr="00D769D2">
          <w:rPr>
            <w:sz w:val="20"/>
            <w:rPrChange w:id="286" w:author="Sameer Vermani" w:date="2021-03-10T18:08:00Z">
              <w:rPr>
                <w:spacing w:val="9"/>
                <w:sz w:val="20"/>
              </w:rPr>
            </w:rPrChange>
          </w:rPr>
          <w:t xml:space="preserve">identified as </w:t>
        </w:r>
      </w:ins>
      <w:r w:rsidRPr="00D769D2">
        <w:rPr>
          <w:sz w:val="20"/>
        </w:rPr>
        <w:t>Disregard</w:t>
      </w:r>
      <w:ins w:id="287" w:author="Sameer Vermani" w:date="2021-03-09T13:09:00Z">
        <w:r w:rsidRPr="00D769D2">
          <w:rPr>
            <w:sz w:val="20"/>
          </w:rPr>
          <w:t xml:space="preserve"> for the STA</w:t>
        </w:r>
      </w:ins>
      <w:r w:rsidRPr="00D769D2">
        <w:rPr>
          <w:sz w:val="20"/>
          <w:rPrChange w:id="288" w:author="Sameer Vermani" w:date="2021-03-10T18:08:00Z">
            <w:rPr>
              <w:spacing w:val="10"/>
              <w:sz w:val="20"/>
            </w:rPr>
          </w:rPrChange>
        </w:rPr>
        <w:t xml:space="preserve"> </w:t>
      </w:r>
      <w:del w:id="289" w:author="Sameer Vermani" w:date="2021-03-09T13:06:00Z">
        <w:r w:rsidRPr="00D769D2" w:rsidDel="00927043">
          <w:rPr>
            <w:sz w:val="20"/>
          </w:rPr>
          <w:delText>state</w:delText>
        </w:r>
        <w:r w:rsidRPr="00D769D2" w:rsidDel="00927043">
          <w:rPr>
            <w:sz w:val="20"/>
            <w:rPrChange w:id="290" w:author="Sameer Vermani" w:date="2021-03-10T18:08:00Z">
              <w:rPr>
                <w:spacing w:val="10"/>
                <w:sz w:val="20"/>
              </w:rPr>
            </w:rPrChange>
          </w:rPr>
          <w:delText xml:space="preserve"> </w:delText>
        </w:r>
        <w:r w:rsidRPr="00D769D2" w:rsidDel="00927043">
          <w:rPr>
            <w:sz w:val="20"/>
          </w:rPr>
          <w:delText>as</w:delText>
        </w:r>
        <w:r w:rsidRPr="00D769D2" w:rsidDel="00927043">
          <w:rPr>
            <w:sz w:val="20"/>
            <w:rPrChange w:id="291" w:author="Sameer Vermani" w:date="2021-03-10T18:08:00Z">
              <w:rPr>
                <w:spacing w:val="10"/>
                <w:sz w:val="20"/>
              </w:rPr>
            </w:rPrChange>
          </w:rPr>
          <w:delText xml:space="preserve"> </w:delText>
        </w:r>
        <w:r w:rsidRPr="00D769D2" w:rsidDel="00927043">
          <w:rPr>
            <w:sz w:val="20"/>
          </w:rPr>
          <w:delText>defined</w:delText>
        </w:r>
        <w:r w:rsidRPr="00D769D2" w:rsidDel="00927043">
          <w:rPr>
            <w:sz w:val="20"/>
            <w:rPrChange w:id="292" w:author="Sameer Vermani" w:date="2021-03-10T18:08:00Z">
              <w:rPr>
                <w:spacing w:val="9"/>
                <w:sz w:val="20"/>
              </w:rPr>
            </w:rPrChange>
          </w:rPr>
          <w:delText xml:space="preserve"> </w:delText>
        </w:r>
      </w:del>
      <w:r w:rsidRPr="00D769D2">
        <w:rPr>
          <w:sz w:val="20"/>
        </w:rPr>
        <w:t>in</w:t>
      </w:r>
      <w:r w:rsidRPr="00D769D2">
        <w:rPr>
          <w:sz w:val="20"/>
          <w:rPrChange w:id="293" w:author="Sameer Vermani" w:date="2021-03-10T18:08:00Z">
            <w:rPr>
              <w:spacing w:val="10"/>
              <w:sz w:val="20"/>
            </w:rPr>
          </w:rPrChange>
        </w:rPr>
        <w:t xml:space="preserve"> </w:t>
      </w:r>
      <w:r w:rsidRPr="00D769D2">
        <w:rPr>
          <w:sz w:val="20"/>
        </w:rPr>
        <w:t>thi</w:t>
      </w:r>
      <w:ins w:id="294" w:author="Sameer Vermani" w:date="2021-03-10T18:08:00Z">
        <w:r>
          <w:rPr>
            <w:sz w:val="20"/>
          </w:rPr>
          <w:t xml:space="preserve">s </w:t>
        </w:r>
      </w:ins>
      <w:del w:id="295" w:author="Sameer Vermani" w:date="2021-03-10T18:08:00Z">
        <w:r w:rsidRPr="00D769D2" w:rsidDel="008D4192">
          <w:rPr>
            <w:sz w:val="20"/>
          </w:rPr>
          <w:delText>s</w:delText>
        </w:r>
      </w:del>
    </w:p>
    <w:p w14:paraId="46DF549E" w14:textId="4AE214BA" w:rsidR="000216DF" w:rsidRPr="008D4192" w:rsidDel="007125CD" w:rsidRDefault="000216DF" w:rsidP="000216DF">
      <w:pPr>
        <w:pStyle w:val="ListParagraph"/>
        <w:widowControl w:val="0"/>
        <w:numPr>
          <w:ilvl w:val="0"/>
          <w:numId w:val="30"/>
        </w:numPr>
        <w:tabs>
          <w:tab w:val="left" w:pos="721"/>
        </w:tabs>
        <w:kinsoku w:val="0"/>
        <w:overflowPunct w:val="0"/>
        <w:autoSpaceDE w:val="0"/>
        <w:autoSpaceDN w:val="0"/>
        <w:adjustRightInd w:val="0"/>
        <w:spacing w:line="249" w:lineRule="exact"/>
        <w:ind w:leftChars="0"/>
        <w:rPr>
          <w:del w:id="296" w:author="Sameer Vermani" w:date="2021-02-26T18:25:00Z"/>
          <w:sz w:val="20"/>
        </w:rPr>
        <w:pPrChange w:id="297" w:author="Sameer Vermani" w:date="2021-03-10T18:08:00Z">
          <w:pPr>
            <w:pStyle w:val="ListParagraph"/>
            <w:widowControl w:val="0"/>
            <w:numPr>
              <w:numId w:val="28"/>
            </w:numPr>
            <w:tabs>
              <w:tab w:val="left" w:pos="721"/>
            </w:tabs>
            <w:kinsoku w:val="0"/>
            <w:overflowPunct w:val="0"/>
            <w:autoSpaceDE w:val="0"/>
            <w:autoSpaceDN w:val="0"/>
            <w:adjustRightInd w:val="0"/>
            <w:spacing w:before="10" w:line="248" w:lineRule="exact"/>
            <w:ind w:leftChars="0" w:left="720" w:hanging="555"/>
          </w:pPr>
        </w:pPrChange>
      </w:pPr>
      <w:r w:rsidRPr="008D4192">
        <w:rPr>
          <w:sz w:val="20"/>
        </w:rPr>
        <w:t xml:space="preserve">subclause, </w:t>
      </w:r>
      <w:del w:id="298" w:author="Sameer Vermani" w:date="2021-03-09T11:20:00Z">
        <w:r w:rsidRPr="008D4192" w:rsidDel="005E1F2F">
          <w:rPr>
            <w:sz w:val="20"/>
          </w:rPr>
          <w:delText xml:space="preserve">it </w:delText>
        </w:r>
      </w:del>
      <w:del w:id="299" w:author="Sameer Vermani" w:date="2021-02-26T19:05:00Z">
        <w:r w:rsidRPr="008D4192" w:rsidDel="008C4628">
          <w:rPr>
            <w:sz w:val="20"/>
          </w:rPr>
          <w:delText xml:space="preserve">shall ignore these bits/states, and </w:delText>
        </w:r>
      </w:del>
      <w:del w:id="300" w:author="Sameer Vermani" w:date="2021-03-09T11:19:00Z">
        <w:r w:rsidRPr="008D4192" w:rsidDel="00481C6C">
          <w:rPr>
            <w:sz w:val="20"/>
          </w:rPr>
          <w:delText>continue</w:delText>
        </w:r>
      </w:del>
      <w:del w:id="301" w:author="Sameer Vermani" w:date="2021-03-09T11:20:00Z">
        <w:r w:rsidRPr="008D4192" w:rsidDel="005E1F2F">
          <w:rPr>
            <w:sz w:val="20"/>
          </w:rPr>
          <w:delText xml:space="preserve"> </w:delText>
        </w:r>
      </w:del>
      <w:ins w:id="302" w:author="Sameer Vermani" w:date="2021-03-09T11:22:00Z">
        <w:r w:rsidRPr="008D4192">
          <w:rPr>
            <w:sz w:val="20"/>
          </w:rPr>
          <w:t>it</w:t>
        </w:r>
      </w:ins>
      <w:ins w:id="303" w:author="Sameer Vermani" w:date="2021-03-09T11:21:00Z">
        <w:r w:rsidRPr="008D4192">
          <w:rPr>
            <w:sz w:val="20"/>
          </w:rPr>
          <w:t xml:space="preserve"> </w:t>
        </w:r>
      </w:ins>
      <w:ins w:id="304" w:author="Sameer Vermani" w:date="2021-03-10T18:15:00Z">
        <w:r>
          <w:rPr>
            <w:sz w:val="20"/>
          </w:rPr>
          <w:t xml:space="preserve">shall ignore </w:t>
        </w:r>
      </w:ins>
      <w:ins w:id="305" w:author="Sameer Vermani" w:date="2021-03-10T18:16:00Z">
        <w:r>
          <w:rPr>
            <w:sz w:val="20"/>
          </w:rPr>
          <w:t xml:space="preserve">these field </w:t>
        </w:r>
        <w:r w:rsidRPr="004F77A0">
          <w:rPr>
            <w:sz w:val="20"/>
            <w:highlight w:val="green"/>
            <w:rPrChange w:id="306" w:author="Alice Chen" w:date="2021-03-22T17:38:00Z">
              <w:rPr>
                <w:sz w:val="20"/>
              </w:rPr>
            </w:rPrChange>
          </w:rPr>
          <w:t>values</w:t>
        </w:r>
        <w:del w:id="307" w:author="Alice Chen" w:date="2021-03-22T17:37:00Z">
          <w:r w:rsidRPr="004F77A0" w:rsidDel="00A958AA">
            <w:rPr>
              <w:sz w:val="20"/>
              <w:highlight w:val="green"/>
              <w:rPrChange w:id="308" w:author="Alice Chen" w:date="2021-03-22T17:38:00Z">
                <w:rPr>
                  <w:sz w:val="20"/>
                </w:rPr>
              </w:rPrChange>
            </w:rPr>
            <w:delText>/states</w:delText>
          </w:r>
        </w:del>
        <w:r>
          <w:rPr>
            <w:sz w:val="20"/>
          </w:rPr>
          <w:t xml:space="preserve"> and they will have no </w:t>
        </w:r>
      </w:ins>
      <w:ins w:id="309" w:author="Sameer Vermani" w:date="2021-03-09T11:21:00Z">
        <w:r w:rsidRPr="008D4192">
          <w:rPr>
            <w:sz w:val="20"/>
          </w:rPr>
          <w:t>impact on the</w:t>
        </w:r>
      </w:ins>
      <w:ins w:id="310" w:author="Sameer Vermani" w:date="2021-03-10T18:16:00Z">
        <w:r>
          <w:rPr>
            <w:sz w:val="20"/>
          </w:rPr>
          <w:t xml:space="preserve"> </w:t>
        </w:r>
      </w:ins>
      <w:ins w:id="311" w:author="Sameer Vermani" w:date="2021-03-10T18:18:00Z">
        <w:r>
          <w:rPr>
            <w:sz w:val="20"/>
          </w:rPr>
          <w:t>STA’s continued</w:t>
        </w:r>
      </w:ins>
      <w:ins w:id="312" w:author="Sameer Vermani" w:date="2021-03-09T11:21:00Z">
        <w:r w:rsidRPr="008D4192">
          <w:rPr>
            <w:sz w:val="20"/>
          </w:rPr>
          <w:t xml:space="preserve"> reception of the PPDU (</w:t>
        </w:r>
      </w:ins>
      <w:ins w:id="313" w:author="Sameer Vermani" w:date="2021-03-10T18:18:00Z">
        <w:r>
          <w:rPr>
            <w:sz w:val="20"/>
          </w:rPr>
          <w:t xml:space="preserve">i.e., </w:t>
        </w:r>
      </w:ins>
      <w:ins w:id="314" w:author="Sameer Vermani" w:date="2021-03-09T11:21:00Z">
        <w:r w:rsidRPr="008D4192">
          <w:rPr>
            <w:sz w:val="20"/>
          </w:rPr>
          <w:t xml:space="preserve">reception </w:t>
        </w:r>
      </w:ins>
      <w:ins w:id="315" w:author="Sameer Vermani" w:date="2021-03-09T11:22:00Z">
        <w:r w:rsidRPr="008D4192">
          <w:rPr>
            <w:sz w:val="20"/>
          </w:rPr>
          <w:t>at the STA can continue as usual)</w:t>
        </w:r>
      </w:ins>
      <w:ins w:id="316" w:author="Sameer Vermani" w:date="2021-02-26T18:26:00Z">
        <w:r w:rsidRPr="008D4192">
          <w:rPr>
            <w:sz w:val="20"/>
          </w:rPr>
          <w:t xml:space="preserve">. </w:t>
        </w:r>
      </w:ins>
      <w:del w:id="317" w:author="Sameer Vermani" w:date="2021-02-26T18:26:00Z">
        <w:r w:rsidRPr="008D4192" w:rsidDel="007F3EA5">
          <w:rPr>
            <w:sz w:val="20"/>
          </w:rPr>
          <w:delText>receiver processing subject</w:delText>
        </w:r>
      </w:del>
      <w:del w:id="318" w:author="Sameer Vermani" w:date="2021-02-26T18:25:00Z">
        <w:r w:rsidRPr="008D4192" w:rsidDel="007125CD">
          <w:rPr>
            <w:sz w:val="20"/>
          </w:rPr>
          <w:delText xml:space="preserve"> to absence of any of</w:delText>
        </w:r>
        <w:r w:rsidRPr="00D769D2" w:rsidDel="007125CD">
          <w:rPr>
            <w:sz w:val="20"/>
            <w:rPrChange w:id="319" w:author="Sameer Vermani" w:date="2021-03-10T18:08:00Z">
              <w:rPr>
                <w:spacing w:val="48"/>
                <w:sz w:val="20"/>
              </w:rPr>
            </w:rPrChange>
          </w:rPr>
          <w:delText xml:space="preserve"> </w:delText>
        </w:r>
        <w:r w:rsidRPr="008D4192" w:rsidDel="007125CD">
          <w:rPr>
            <w:sz w:val="20"/>
          </w:rPr>
          <w:delText>the</w:delText>
        </w:r>
      </w:del>
    </w:p>
    <w:p w14:paraId="00BE0360" w14:textId="77777777" w:rsidR="000216DF" w:rsidRPr="00CA12D4" w:rsidDel="007125CD" w:rsidRDefault="000216DF" w:rsidP="000216DF">
      <w:pPr>
        <w:pStyle w:val="ListParagraph"/>
        <w:widowControl w:val="0"/>
        <w:tabs>
          <w:tab w:val="left" w:pos="721"/>
        </w:tabs>
        <w:kinsoku w:val="0"/>
        <w:overflowPunct w:val="0"/>
        <w:autoSpaceDE w:val="0"/>
        <w:autoSpaceDN w:val="0"/>
        <w:adjustRightInd w:val="0"/>
        <w:spacing w:before="10" w:line="248" w:lineRule="exact"/>
        <w:ind w:leftChars="0" w:left="0"/>
        <w:rPr>
          <w:del w:id="320" w:author="Sameer Vermani" w:date="2021-02-26T18:25:00Z"/>
          <w:sz w:val="20"/>
        </w:rPr>
        <w:pPrChange w:id="321" w:author="Sameer Vermani" w:date="2021-03-10T18:08:00Z">
          <w:pPr>
            <w:pStyle w:val="ListParagraph"/>
            <w:widowControl w:val="0"/>
            <w:numPr>
              <w:numId w:val="28"/>
            </w:numPr>
            <w:tabs>
              <w:tab w:val="left" w:pos="721"/>
            </w:tabs>
            <w:kinsoku w:val="0"/>
            <w:overflowPunct w:val="0"/>
            <w:autoSpaceDE w:val="0"/>
            <w:autoSpaceDN w:val="0"/>
            <w:adjustRightInd w:val="0"/>
            <w:spacing w:line="211" w:lineRule="exact"/>
            <w:ind w:leftChars="0" w:left="720" w:hanging="555"/>
          </w:pPr>
        </w:pPrChange>
      </w:pPr>
      <w:del w:id="322" w:author="Sameer Vermani" w:date="2021-02-26T18:25:00Z">
        <w:r w:rsidRPr="00CA12D4" w:rsidDel="007125CD">
          <w:rPr>
            <w:sz w:val="20"/>
          </w:rPr>
          <w:delText xml:space="preserve">other </w:delText>
        </w:r>
        <w:r w:rsidRPr="00D769D2" w:rsidDel="007125CD">
          <w:rPr>
            <w:sz w:val="20"/>
            <w:rPrChange w:id="323" w:author="Sameer Vermani" w:date="2021-03-10T18:08:00Z">
              <w:rPr>
                <w:spacing w:val="-3"/>
                <w:sz w:val="20"/>
              </w:rPr>
            </w:rPrChange>
          </w:rPr>
          <w:delText xml:space="preserve">Validate </w:delText>
        </w:r>
      </w:del>
      <w:del w:id="324" w:author="Sameer Vermani" w:date="2021-02-17T15:29:00Z">
        <w:r w:rsidRPr="00CA12D4" w:rsidDel="00B360E8">
          <w:rPr>
            <w:sz w:val="20"/>
          </w:rPr>
          <w:delText>bits</w:delText>
        </w:r>
      </w:del>
      <w:del w:id="325" w:author="Sameer Vermani" w:date="2021-02-26T18:25:00Z">
        <w:r w:rsidRPr="00CA12D4" w:rsidDel="007125CD">
          <w:rPr>
            <w:sz w:val="20"/>
          </w:rPr>
          <w:delText xml:space="preserve"> in the preamble </w:delText>
        </w:r>
      </w:del>
      <w:del w:id="326" w:author="Sameer Vermani" w:date="2021-02-17T16:41:00Z">
        <w:r w:rsidRPr="00CA12D4" w:rsidDel="005814B9">
          <w:rPr>
            <w:sz w:val="20"/>
          </w:rPr>
          <w:delText>being</w:delText>
        </w:r>
      </w:del>
      <w:del w:id="327" w:author="Sameer Vermani" w:date="2021-02-26T18:25:00Z">
        <w:r w:rsidRPr="00CA12D4" w:rsidDel="007125CD">
          <w:rPr>
            <w:sz w:val="20"/>
          </w:rPr>
          <w:delText xml:space="preserve"> set to </w:delText>
        </w:r>
      </w:del>
      <w:del w:id="328" w:author="Sameer Vermani" w:date="2021-02-17T15:48:00Z">
        <w:r w:rsidRPr="00CA12D4" w:rsidDel="0066581B">
          <w:rPr>
            <w:sz w:val="20"/>
          </w:rPr>
          <w:delText xml:space="preserve">nondefault </w:delText>
        </w:r>
      </w:del>
      <w:del w:id="329" w:author="Sameer Vermani" w:date="2021-02-26T18:25:00Z">
        <w:r w:rsidRPr="00CA12D4" w:rsidDel="007125CD">
          <w:rPr>
            <w:sz w:val="20"/>
          </w:rPr>
          <w:delText>values and any of the other fields in the</w:delText>
        </w:r>
        <w:r w:rsidRPr="00D769D2" w:rsidDel="007125CD">
          <w:rPr>
            <w:sz w:val="20"/>
            <w:rPrChange w:id="330" w:author="Sameer Vermani" w:date="2021-03-10T18:08:00Z">
              <w:rPr>
                <w:spacing w:val="2"/>
                <w:sz w:val="20"/>
              </w:rPr>
            </w:rPrChange>
          </w:rPr>
          <w:delText xml:space="preserve"> </w:delText>
        </w:r>
        <w:r w:rsidRPr="00CA12D4" w:rsidDel="007125CD">
          <w:rPr>
            <w:sz w:val="20"/>
          </w:rPr>
          <w:delText>preamble</w:delText>
        </w:r>
      </w:del>
    </w:p>
    <w:p w14:paraId="1494226A" w14:textId="77777777" w:rsidR="000216DF" w:rsidRPr="00CA12D4" w:rsidDel="00D769D2" w:rsidRDefault="000216DF" w:rsidP="000216DF">
      <w:pPr>
        <w:pStyle w:val="ListParagraph"/>
        <w:widowControl w:val="0"/>
        <w:numPr>
          <w:ilvl w:val="0"/>
          <w:numId w:val="30"/>
        </w:numPr>
        <w:tabs>
          <w:tab w:val="left" w:pos="721"/>
        </w:tabs>
        <w:kinsoku w:val="0"/>
        <w:overflowPunct w:val="0"/>
        <w:autoSpaceDE w:val="0"/>
        <w:autoSpaceDN w:val="0"/>
        <w:adjustRightInd w:val="0"/>
        <w:spacing w:line="249" w:lineRule="exact"/>
        <w:ind w:leftChars="0"/>
        <w:rPr>
          <w:del w:id="331" w:author="Sameer Vermani" w:date="2021-03-10T18:08:00Z"/>
          <w:sz w:val="20"/>
        </w:rPr>
        <w:pPrChange w:id="332" w:author="Sameer Vermani" w:date="2021-03-10T18:08:00Z">
          <w:pPr>
            <w:pStyle w:val="ListParagraph"/>
            <w:widowControl w:val="0"/>
            <w:numPr>
              <w:numId w:val="28"/>
            </w:numPr>
            <w:tabs>
              <w:tab w:val="left" w:pos="721"/>
            </w:tabs>
            <w:kinsoku w:val="0"/>
            <w:overflowPunct w:val="0"/>
            <w:autoSpaceDE w:val="0"/>
            <w:autoSpaceDN w:val="0"/>
            <w:adjustRightInd w:val="0"/>
            <w:spacing w:line="220" w:lineRule="exact"/>
            <w:ind w:leftChars="0" w:left="720" w:hanging="555"/>
          </w:pPr>
        </w:pPrChange>
      </w:pPr>
      <w:del w:id="333" w:author="Sameer Vermani" w:date="2021-02-26T18:25:00Z">
        <w:r w:rsidRPr="00CA12D4" w:rsidDel="007125CD">
          <w:rPr>
            <w:sz w:val="20"/>
          </w:rPr>
          <w:delText xml:space="preserve">not being set to a </w:delText>
        </w:r>
        <w:r w:rsidRPr="00D769D2" w:rsidDel="007125CD">
          <w:rPr>
            <w:sz w:val="20"/>
            <w:rPrChange w:id="334" w:author="Sameer Vermani" w:date="2021-03-10T18:08:00Z">
              <w:rPr>
                <w:spacing w:val="-3"/>
                <w:sz w:val="20"/>
              </w:rPr>
            </w:rPrChange>
          </w:rPr>
          <w:delText xml:space="preserve">Validate </w:delText>
        </w:r>
        <w:r w:rsidRPr="00CA12D4" w:rsidDel="007125CD">
          <w:rPr>
            <w:sz w:val="20"/>
          </w:rPr>
          <w:delText>state</w:delText>
        </w:r>
      </w:del>
      <w:del w:id="335" w:author="Sameer Vermani" w:date="2021-02-26T18:52:00Z">
        <w:r w:rsidRPr="00CA12D4" w:rsidDel="00D37FD0">
          <w:rPr>
            <w:sz w:val="20"/>
          </w:rPr>
          <w:delText xml:space="preserve">.  </w:delText>
        </w:r>
      </w:del>
      <w:r w:rsidRPr="00CA12D4">
        <w:rPr>
          <w:sz w:val="20"/>
        </w:rPr>
        <w:t xml:space="preserve">For further details on receive </w:t>
      </w:r>
      <w:proofErr w:type="spellStart"/>
      <w:r w:rsidRPr="00CA12D4">
        <w:rPr>
          <w:sz w:val="20"/>
        </w:rPr>
        <w:t>behavior</w:t>
      </w:r>
      <w:proofErr w:type="spellEnd"/>
      <w:r w:rsidRPr="00CA12D4">
        <w:rPr>
          <w:sz w:val="20"/>
        </w:rPr>
        <w:t xml:space="preserve"> when encountered with </w:t>
      </w:r>
      <w:r w:rsidRPr="00D769D2">
        <w:rPr>
          <w:sz w:val="20"/>
          <w:rPrChange w:id="336" w:author="Sameer Vermani" w:date="2021-03-10T18:08:00Z">
            <w:rPr>
              <w:spacing w:val="-3"/>
              <w:sz w:val="20"/>
            </w:rPr>
          </w:rPrChange>
        </w:rPr>
        <w:t xml:space="preserve">Validate </w:t>
      </w:r>
      <w:r w:rsidRPr="00CA12D4">
        <w:rPr>
          <w:sz w:val="20"/>
        </w:rPr>
        <w:t>and</w:t>
      </w:r>
      <w:ins w:id="337" w:author="Sameer Vermani" w:date="2021-03-10T18:08:00Z">
        <w:r>
          <w:rPr>
            <w:sz w:val="20"/>
          </w:rPr>
          <w:t xml:space="preserve"> </w:t>
        </w:r>
      </w:ins>
    </w:p>
    <w:p w14:paraId="11F8FA41" w14:textId="47A6A0B0" w:rsidR="000216DF" w:rsidRPr="00D769D2" w:rsidRDefault="000216DF" w:rsidP="000216DF">
      <w:pPr>
        <w:pStyle w:val="ListParagraph"/>
        <w:widowControl w:val="0"/>
        <w:numPr>
          <w:ilvl w:val="0"/>
          <w:numId w:val="30"/>
        </w:numPr>
        <w:tabs>
          <w:tab w:val="left" w:pos="721"/>
        </w:tabs>
        <w:kinsoku w:val="0"/>
        <w:overflowPunct w:val="0"/>
        <w:autoSpaceDE w:val="0"/>
        <w:autoSpaceDN w:val="0"/>
        <w:adjustRightInd w:val="0"/>
        <w:spacing w:line="249" w:lineRule="exact"/>
        <w:ind w:leftChars="0"/>
        <w:rPr>
          <w:sz w:val="20"/>
        </w:rPr>
        <w:pPrChange w:id="338" w:author="Sameer Vermani" w:date="2021-03-10T18:08:00Z">
          <w:pPr>
            <w:pStyle w:val="ListParagraph"/>
            <w:widowControl w:val="0"/>
            <w:numPr>
              <w:numId w:val="28"/>
            </w:numPr>
            <w:tabs>
              <w:tab w:val="left" w:pos="721"/>
            </w:tabs>
            <w:kinsoku w:val="0"/>
            <w:overflowPunct w:val="0"/>
            <w:autoSpaceDE w:val="0"/>
            <w:autoSpaceDN w:val="0"/>
            <w:adjustRightInd w:val="0"/>
            <w:spacing w:line="218" w:lineRule="exact"/>
            <w:ind w:leftChars="0" w:left="720" w:hanging="555"/>
          </w:pPr>
        </w:pPrChange>
      </w:pPr>
      <w:r w:rsidRPr="00D769D2">
        <w:rPr>
          <w:sz w:val="20"/>
        </w:rPr>
        <w:t xml:space="preserve">Disregard </w:t>
      </w:r>
      <w:ins w:id="339" w:author="Sameer Vermani" w:date="2021-02-17T15:52:00Z">
        <w:r w:rsidRPr="00D769D2">
          <w:rPr>
            <w:sz w:val="20"/>
          </w:rPr>
          <w:t>fields</w:t>
        </w:r>
      </w:ins>
      <w:del w:id="340" w:author="Sameer Vermani" w:date="2021-02-17T15:52:00Z">
        <w:r w:rsidRPr="00265A9E" w:rsidDel="00135E30">
          <w:rPr>
            <w:sz w:val="20"/>
            <w:highlight w:val="green"/>
            <w:rPrChange w:id="341" w:author="Alice Chen" w:date="2021-03-22T17:41:00Z">
              <w:rPr>
                <w:sz w:val="20"/>
              </w:rPr>
            </w:rPrChange>
          </w:rPr>
          <w:delText>bits</w:delText>
        </w:r>
      </w:del>
      <w:del w:id="342" w:author="Alice Chen" w:date="2021-03-22T17:38:00Z">
        <w:r w:rsidRPr="00265A9E" w:rsidDel="00311F68">
          <w:rPr>
            <w:sz w:val="20"/>
            <w:highlight w:val="green"/>
            <w:rPrChange w:id="343" w:author="Alice Chen" w:date="2021-03-22T17:41:00Z">
              <w:rPr>
                <w:sz w:val="20"/>
              </w:rPr>
            </w:rPrChange>
          </w:rPr>
          <w:delText>/states</w:delText>
        </w:r>
      </w:del>
      <w:ins w:id="344" w:author="Alice Chen" w:date="2021-03-22T17:38:00Z">
        <w:r w:rsidR="00311F68" w:rsidRPr="00265A9E">
          <w:rPr>
            <w:sz w:val="20"/>
            <w:highlight w:val="green"/>
            <w:rPrChange w:id="345" w:author="Alice Chen" w:date="2021-03-22T17:41:00Z">
              <w:rPr>
                <w:sz w:val="20"/>
              </w:rPr>
            </w:rPrChange>
          </w:rPr>
          <w:t xml:space="preserve"> or any field</w:t>
        </w:r>
      </w:ins>
      <w:ins w:id="346" w:author="Alice Chen" w:date="2021-03-22T17:39:00Z">
        <w:r w:rsidR="0012281A" w:rsidRPr="00265A9E">
          <w:rPr>
            <w:sz w:val="20"/>
            <w:highlight w:val="green"/>
            <w:rPrChange w:id="347" w:author="Alice Chen" w:date="2021-03-22T17:41:00Z">
              <w:rPr>
                <w:sz w:val="20"/>
              </w:rPr>
            </w:rPrChange>
          </w:rPr>
          <w:t xml:space="preserve"> as being set to a value identified as Validate or Disregard</w:t>
        </w:r>
      </w:ins>
      <w:r w:rsidRPr="00D769D2">
        <w:rPr>
          <w:sz w:val="20"/>
        </w:rPr>
        <w:t xml:space="preserve">, please refer to </w:t>
      </w:r>
      <w:r w:rsidRPr="00D769D2">
        <w:rPr>
          <w:sz w:val="20"/>
          <w:rPrChange w:id="348" w:author="Sameer Vermani" w:date="2021-03-10T18:08:00Z">
            <w:rPr/>
          </w:rPrChange>
        </w:rPr>
        <w:fldChar w:fldCharType="begin"/>
      </w:r>
      <w:r w:rsidRPr="00D769D2">
        <w:rPr>
          <w:sz w:val="20"/>
          <w:rPrChange w:id="349" w:author="Sameer Vermani" w:date="2021-03-10T18:08:00Z">
            <w:rPr/>
          </w:rPrChange>
        </w:rPr>
        <w:instrText xml:space="preserve"> HYPERLINK \l "bookmark282" </w:instrText>
      </w:r>
      <w:r w:rsidRPr="00905ED9">
        <w:rPr>
          <w:sz w:val="20"/>
        </w:rPr>
        <w:fldChar w:fldCharType="separate"/>
      </w:r>
      <w:r w:rsidRPr="00D769D2">
        <w:rPr>
          <w:sz w:val="20"/>
        </w:rPr>
        <w:t>36.3.21 (EHT receive</w:t>
      </w:r>
      <w:r w:rsidRPr="00D769D2">
        <w:rPr>
          <w:sz w:val="20"/>
          <w:rPrChange w:id="350" w:author="Sameer Vermani" w:date="2021-03-10T18:08:00Z">
            <w:rPr>
              <w:spacing w:val="-5"/>
              <w:sz w:val="20"/>
            </w:rPr>
          </w:rPrChange>
        </w:rPr>
        <w:t xml:space="preserve"> </w:t>
      </w:r>
      <w:r w:rsidRPr="00D769D2">
        <w:rPr>
          <w:sz w:val="20"/>
        </w:rPr>
        <w:t>procedure)</w:t>
      </w:r>
      <w:r w:rsidRPr="00905ED9">
        <w:rPr>
          <w:sz w:val="20"/>
        </w:rPr>
        <w:fldChar w:fldCharType="end"/>
      </w:r>
      <w:r w:rsidRPr="00D769D2">
        <w:rPr>
          <w:sz w:val="20"/>
        </w:rPr>
        <w:t>.</w:t>
      </w:r>
    </w:p>
    <w:p w14:paraId="17A54201" w14:textId="77777777" w:rsidR="000216DF" w:rsidRPr="00CA12D4" w:rsidRDefault="000216DF" w:rsidP="000216DF">
      <w:pPr>
        <w:pStyle w:val="BodyText0"/>
        <w:kinsoku w:val="0"/>
        <w:overflowPunct w:val="0"/>
        <w:spacing w:line="151" w:lineRule="exact"/>
        <w:ind w:left="166"/>
        <w:rPr>
          <w:sz w:val="20"/>
        </w:rPr>
      </w:pPr>
      <w:r w:rsidRPr="00CA12D4">
        <w:rPr>
          <w:sz w:val="20"/>
        </w:rPr>
        <w:t>46</w:t>
      </w:r>
    </w:p>
    <w:p w14:paraId="5D63192E" w14:textId="685CC68D" w:rsidR="00591F2D" w:rsidRDefault="00591F2D" w:rsidP="00591F2D">
      <w:pPr>
        <w:rPr>
          <w:sz w:val="20"/>
        </w:rPr>
      </w:pPr>
    </w:p>
    <w:p w14:paraId="2BF0CE00" w14:textId="77777777" w:rsidR="007E7E49" w:rsidRDefault="007E7E49" w:rsidP="007E7E49">
      <w:pPr>
        <w:rPr>
          <w:b/>
          <w:i/>
          <w:sz w:val="22"/>
          <w:szCs w:val="22"/>
        </w:rPr>
      </w:pPr>
      <w:r>
        <w:rPr>
          <w:b/>
          <w:i/>
          <w:sz w:val="22"/>
          <w:szCs w:val="22"/>
          <w:highlight w:val="yellow"/>
        </w:rPr>
        <w:t xml:space="preserve">Instructions to the editor: </w:t>
      </w:r>
    </w:p>
    <w:p w14:paraId="501BAE31" w14:textId="53B16E45" w:rsidR="007E7E49" w:rsidRDefault="007E7E49" w:rsidP="007E7E49">
      <w:pPr>
        <w:rPr>
          <w:b/>
          <w:sz w:val="20"/>
          <w:lang w:eastAsia="zh-CN"/>
        </w:rPr>
      </w:pPr>
      <w:r>
        <w:rPr>
          <w:b/>
          <w:sz w:val="20"/>
          <w:highlight w:val="yellow"/>
          <w:lang w:eastAsia="zh-CN"/>
        </w:rPr>
        <w:t xml:space="preserve">Please make the </w:t>
      </w:r>
      <w:r w:rsidR="004F5D7D" w:rsidRPr="004F5D7D">
        <w:rPr>
          <w:b/>
          <w:sz w:val="20"/>
          <w:highlight w:val="green"/>
          <w:lang w:eastAsia="zh-CN"/>
        </w:rPr>
        <w:t xml:space="preserve">highlighted </w:t>
      </w:r>
      <w:r w:rsidRPr="004F5D7D">
        <w:rPr>
          <w:b/>
          <w:sz w:val="20"/>
          <w:highlight w:val="green"/>
          <w:lang w:eastAsia="zh-CN"/>
        </w:rPr>
        <w:t>chang</w:t>
      </w:r>
      <w:r w:rsidR="00AD636A">
        <w:rPr>
          <w:b/>
          <w:sz w:val="20"/>
          <w:highlight w:val="green"/>
          <w:lang w:eastAsia="zh-CN"/>
        </w:rPr>
        <w:t>es</w:t>
      </w:r>
      <w:r>
        <w:rPr>
          <w:b/>
          <w:sz w:val="20"/>
          <w:highlight w:val="yellow"/>
          <w:lang w:eastAsia="zh-CN"/>
        </w:rPr>
        <w:t xml:space="preserve"> to P231L10-28 (in Table 36-19) as shown below:</w:t>
      </w:r>
    </w:p>
    <w:p w14:paraId="50F65F9F" w14:textId="77777777" w:rsidR="007E7E49" w:rsidRDefault="007E7E49" w:rsidP="007E7E49"/>
    <w:tbl>
      <w:tblPr>
        <w:tblW w:w="0" w:type="auto"/>
        <w:tblInd w:w="15" w:type="dxa"/>
        <w:tblLayout w:type="fixed"/>
        <w:tblCellMar>
          <w:left w:w="0" w:type="dxa"/>
          <w:right w:w="0" w:type="dxa"/>
        </w:tblCellMar>
        <w:tblLook w:val="04A0" w:firstRow="1" w:lastRow="0" w:firstColumn="1" w:lastColumn="0" w:noHBand="0" w:noVBand="1"/>
      </w:tblPr>
      <w:tblGrid>
        <w:gridCol w:w="1199"/>
        <w:gridCol w:w="999"/>
        <w:gridCol w:w="2000"/>
        <w:gridCol w:w="900"/>
        <w:gridCol w:w="3001"/>
      </w:tblGrid>
      <w:tr w:rsidR="007E7E49" w14:paraId="3A25D8E3" w14:textId="77777777" w:rsidTr="000C1AD9">
        <w:trPr>
          <w:trHeight w:val="610"/>
        </w:trPr>
        <w:tc>
          <w:tcPr>
            <w:tcW w:w="1199" w:type="dxa"/>
            <w:tcBorders>
              <w:top w:val="single" w:sz="12" w:space="0" w:color="000000"/>
              <w:left w:val="single" w:sz="12" w:space="0" w:color="000000"/>
              <w:bottom w:val="single" w:sz="12" w:space="0" w:color="000000"/>
              <w:right w:val="single" w:sz="2" w:space="0" w:color="000000"/>
            </w:tcBorders>
            <w:hideMark/>
          </w:tcPr>
          <w:p w14:paraId="16BF3E17" w14:textId="77777777" w:rsidR="007E7E49" w:rsidRDefault="007E7E49" w:rsidP="000C1AD9">
            <w:pPr>
              <w:pStyle w:val="TableParagraph"/>
              <w:kinsoku w:val="0"/>
              <w:overflowPunct w:val="0"/>
              <w:spacing w:before="104" w:line="228" w:lineRule="auto"/>
              <w:ind w:left="250" w:right="172" w:hanging="46"/>
              <w:rPr>
                <w:b/>
                <w:bCs/>
                <w:sz w:val="18"/>
                <w:szCs w:val="18"/>
              </w:rPr>
            </w:pPr>
            <w:r>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41BDBE57" w14:textId="77777777" w:rsidR="007E7E49" w:rsidRDefault="007E7E49" w:rsidP="000C1AD9">
            <w:pPr>
              <w:pStyle w:val="TableParagraph"/>
              <w:kinsoku w:val="0"/>
              <w:overflowPunct w:val="0"/>
              <w:spacing w:before="1"/>
              <w:rPr>
                <w:sz w:val="17"/>
                <w:szCs w:val="17"/>
              </w:rPr>
            </w:pPr>
          </w:p>
          <w:p w14:paraId="273BDC1C" w14:textId="77777777" w:rsidR="007E7E49" w:rsidRDefault="007E7E49" w:rsidP="000C1AD9">
            <w:pPr>
              <w:pStyle w:val="TableParagraph"/>
              <w:kinsoku w:val="0"/>
              <w:overflowPunct w:val="0"/>
              <w:ind w:left="374" w:right="348"/>
              <w:jc w:val="center"/>
              <w:rPr>
                <w:b/>
                <w:bCs/>
                <w:sz w:val="18"/>
                <w:szCs w:val="18"/>
              </w:rPr>
            </w:pPr>
            <w:r>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3E77E31B" w14:textId="77777777" w:rsidR="007E7E49" w:rsidRDefault="007E7E49" w:rsidP="000C1AD9">
            <w:pPr>
              <w:pStyle w:val="TableParagraph"/>
              <w:kinsoku w:val="0"/>
              <w:overflowPunct w:val="0"/>
              <w:spacing w:before="1"/>
              <w:rPr>
                <w:sz w:val="17"/>
                <w:szCs w:val="17"/>
              </w:rPr>
            </w:pPr>
          </w:p>
          <w:p w14:paraId="185060D9" w14:textId="77777777" w:rsidR="007E7E49" w:rsidRDefault="007E7E49" w:rsidP="000C1AD9">
            <w:pPr>
              <w:pStyle w:val="TableParagraph"/>
              <w:kinsoku w:val="0"/>
              <w:overflowPunct w:val="0"/>
              <w:ind w:left="796" w:right="768"/>
              <w:jc w:val="center"/>
              <w:rPr>
                <w:b/>
                <w:bCs/>
                <w:sz w:val="18"/>
                <w:szCs w:val="18"/>
              </w:rPr>
            </w:pPr>
            <w:r>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hideMark/>
          </w:tcPr>
          <w:p w14:paraId="5EA016BC" w14:textId="77777777" w:rsidR="007E7E49" w:rsidRDefault="007E7E49" w:rsidP="000C1AD9">
            <w:pPr>
              <w:pStyle w:val="TableParagraph"/>
              <w:kinsoku w:val="0"/>
              <w:overflowPunct w:val="0"/>
              <w:spacing w:before="104" w:line="228" w:lineRule="auto"/>
              <w:ind w:left="223" w:right="94" w:hanging="82"/>
              <w:rPr>
                <w:b/>
                <w:bCs/>
                <w:sz w:val="18"/>
                <w:szCs w:val="18"/>
              </w:rPr>
            </w:pPr>
            <w:r>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3E950316" w14:textId="77777777" w:rsidR="007E7E49" w:rsidRDefault="007E7E49" w:rsidP="000C1AD9">
            <w:pPr>
              <w:pStyle w:val="TableParagraph"/>
              <w:kinsoku w:val="0"/>
              <w:overflowPunct w:val="0"/>
              <w:spacing w:before="1"/>
              <w:rPr>
                <w:sz w:val="17"/>
                <w:szCs w:val="17"/>
              </w:rPr>
            </w:pPr>
          </w:p>
          <w:p w14:paraId="75A44632" w14:textId="77777777" w:rsidR="007E7E49" w:rsidRDefault="007E7E49" w:rsidP="000C1AD9">
            <w:pPr>
              <w:pStyle w:val="TableParagraph"/>
              <w:kinsoku w:val="0"/>
              <w:overflowPunct w:val="0"/>
              <w:ind w:left="123" w:right="84"/>
              <w:jc w:val="center"/>
              <w:rPr>
                <w:b/>
                <w:bCs/>
                <w:sz w:val="18"/>
                <w:szCs w:val="18"/>
              </w:rPr>
            </w:pPr>
            <w:r>
              <w:rPr>
                <w:b/>
                <w:bCs/>
                <w:sz w:val="18"/>
                <w:szCs w:val="18"/>
              </w:rPr>
              <w:t>Description</w:t>
            </w:r>
          </w:p>
        </w:tc>
      </w:tr>
      <w:tr w:rsidR="007E7E49" w14:paraId="7C42EA05" w14:textId="77777777" w:rsidTr="000C1AD9">
        <w:trPr>
          <w:trHeight w:val="610"/>
        </w:trPr>
        <w:tc>
          <w:tcPr>
            <w:tcW w:w="1199" w:type="dxa"/>
            <w:tcBorders>
              <w:top w:val="single" w:sz="12" w:space="0" w:color="000000"/>
              <w:left w:val="single" w:sz="12" w:space="0" w:color="000000"/>
              <w:bottom w:val="single" w:sz="12" w:space="0" w:color="000000"/>
              <w:right w:val="single" w:sz="2" w:space="0" w:color="000000"/>
            </w:tcBorders>
            <w:hideMark/>
          </w:tcPr>
          <w:p w14:paraId="58FE4585" w14:textId="77777777" w:rsidR="007E7E49" w:rsidRPr="003145D3" w:rsidRDefault="007E7E49" w:rsidP="000C1AD9">
            <w:pPr>
              <w:pStyle w:val="TableParagraph"/>
              <w:kinsoku w:val="0"/>
              <w:overflowPunct w:val="0"/>
              <w:spacing w:before="104" w:line="228" w:lineRule="auto"/>
              <w:ind w:left="250" w:right="172" w:hanging="46"/>
              <w:rPr>
                <w:b/>
                <w:bCs/>
                <w:sz w:val="18"/>
                <w:szCs w:val="18"/>
              </w:rPr>
            </w:pPr>
            <w:r w:rsidRPr="003145D3">
              <w:rPr>
                <w:b/>
                <w:bCs/>
                <w:sz w:val="18"/>
                <w:szCs w:val="18"/>
              </w:rPr>
              <w:t>U-SIG-2</w:t>
            </w:r>
          </w:p>
        </w:tc>
        <w:tc>
          <w:tcPr>
            <w:tcW w:w="999" w:type="dxa"/>
            <w:tcBorders>
              <w:top w:val="single" w:sz="12" w:space="0" w:color="000000"/>
              <w:left w:val="single" w:sz="2" w:space="0" w:color="000000"/>
              <w:bottom w:val="single" w:sz="12" w:space="0" w:color="000000"/>
              <w:right w:val="single" w:sz="2" w:space="0" w:color="000000"/>
            </w:tcBorders>
          </w:tcPr>
          <w:p w14:paraId="2DBDDCFA" w14:textId="77777777" w:rsidR="007E7E49" w:rsidRPr="003145D3" w:rsidRDefault="007E7E49" w:rsidP="000C1AD9">
            <w:pPr>
              <w:pStyle w:val="TableParagraph"/>
              <w:kinsoku w:val="0"/>
              <w:overflowPunct w:val="0"/>
              <w:spacing w:before="1"/>
              <w:rPr>
                <w:sz w:val="17"/>
                <w:szCs w:val="17"/>
              </w:rPr>
            </w:pPr>
            <w:r w:rsidRPr="003145D3">
              <w:rPr>
                <w:sz w:val="17"/>
                <w:szCs w:val="17"/>
              </w:rPr>
              <w:t>B0–B1</w:t>
            </w:r>
          </w:p>
        </w:tc>
        <w:tc>
          <w:tcPr>
            <w:tcW w:w="2000" w:type="dxa"/>
            <w:tcBorders>
              <w:top w:val="single" w:sz="12" w:space="0" w:color="000000"/>
              <w:left w:val="single" w:sz="2" w:space="0" w:color="000000"/>
              <w:bottom w:val="single" w:sz="12" w:space="0" w:color="000000"/>
              <w:right w:val="single" w:sz="2" w:space="0" w:color="000000"/>
            </w:tcBorders>
          </w:tcPr>
          <w:p w14:paraId="67D33E9B" w14:textId="77777777" w:rsidR="007E7E49" w:rsidRPr="003145D3" w:rsidRDefault="007E7E49" w:rsidP="000C1AD9">
            <w:pPr>
              <w:pStyle w:val="TableParagraph"/>
              <w:kinsoku w:val="0"/>
              <w:overflowPunct w:val="0"/>
              <w:spacing w:before="1"/>
              <w:rPr>
                <w:sz w:val="17"/>
                <w:szCs w:val="17"/>
              </w:rPr>
            </w:pPr>
            <w:r w:rsidRPr="003145D3">
              <w:rPr>
                <w:sz w:val="17"/>
                <w:szCs w:val="17"/>
              </w:rPr>
              <w:t xml:space="preserve">PPDU Type </w:t>
            </w:r>
            <w:proofErr w:type="gramStart"/>
            <w:r w:rsidRPr="003145D3">
              <w:rPr>
                <w:sz w:val="17"/>
                <w:szCs w:val="17"/>
              </w:rPr>
              <w:t>And</w:t>
            </w:r>
            <w:proofErr w:type="gramEnd"/>
            <w:r w:rsidRPr="003145D3">
              <w:rPr>
                <w:sz w:val="17"/>
                <w:szCs w:val="17"/>
              </w:rPr>
              <w:t xml:space="preserve"> Compression Mode</w:t>
            </w:r>
          </w:p>
        </w:tc>
        <w:tc>
          <w:tcPr>
            <w:tcW w:w="900" w:type="dxa"/>
            <w:tcBorders>
              <w:top w:val="single" w:sz="12" w:space="0" w:color="000000"/>
              <w:left w:val="single" w:sz="2" w:space="0" w:color="000000"/>
              <w:bottom w:val="single" w:sz="12" w:space="0" w:color="000000"/>
              <w:right w:val="single" w:sz="2" w:space="0" w:color="000000"/>
            </w:tcBorders>
            <w:hideMark/>
          </w:tcPr>
          <w:p w14:paraId="2E15ADB5" w14:textId="77777777" w:rsidR="007E7E49" w:rsidRPr="003145D3" w:rsidRDefault="007E7E49" w:rsidP="000C1AD9">
            <w:pPr>
              <w:pStyle w:val="TableParagraph"/>
              <w:kinsoku w:val="0"/>
              <w:overflowPunct w:val="0"/>
              <w:spacing w:before="104" w:line="228" w:lineRule="auto"/>
              <w:ind w:left="223" w:right="94" w:hanging="82"/>
              <w:rPr>
                <w:b/>
                <w:bCs/>
                <w:sz w:val="18"/>
                <w:szCs w:val="18"/>
              </w:rPr>
            </w:pPr>
            <w:r w:rsidRPr="003145D3">
              <w:rPr>
                <w:b/>
                <w:bCs/>
                <w:sz w:val="18"/>
                <w:szCs w:val="18"/>
              </w:rPr>
              <w:t>2</w:t>
            </w:r>
          </w:p>
        </w:tc>
        <w:tc>
          <w:tcPr>
            <w:tcW w:w="3001" w:type="dxa"/>
            <w:tcBorders>
              <w:top w:val="single" w:sz="12" w:space="0" w:color="000000"/>
              <w:left w:val="single" w:sz="2" w:space="0" w:color="000000"/>
              <w:bottom w:val="single" w:sz="12" w:space="0" w:color="000000"/>
              <w:right w:val="single" w:sz="12" w:space="0" w:color="000000"/>
            </w:tcBorders>
          </w:tcPr>
          <w:p w14:paraId="10B5B3BA" w14:textId="77777777" w:rsidR="007E7E49" w:rsidRDefault="007E7E49" w:rsidP="000C1AD9">
            <w:pPr>
              <w:pStyle w:val="TableParagraph"/>
              <w:kinsoku w:val="0"/>
              <w:overflowPunct w:val="0"/>
              <w:spacing w:before="1"/>
              <w:rPr>
                <w:ins w:id="351" w:author="Alice Chen" w:date="2021-03-09T22:06:00Z"/>
                <w:sz w:val="17"/>
                <w:szCs w:val="17"/>
              </w:rPr>
            </w:pPr>
            <w:r w:rsidRPr="003145D3">
              <w:rPr>
                <w:sz w:val="17"/>
                <w:szCs w:val="17"/>
              </w:rPr>
              <w:t xml:space="preserve">If </w:t>
            </w:r>
            <w:del w:id="352" w:author="Alice Chen" w:date="2021-03-09T22:06:00Z">
              <w:r w:rsidRPr="003145D3" w:rsidDel="0061394D">
                <w:rPr>
                  <w:sz w:val="17"/>
                  <w:szCs w:val="17"/>
                </w:rPr>
                <w:delText>B6 of U-SIG-1</w:delText>
              </w:r>
            </w:del>
            <w:ins w:id="353" w:author="Alice Chen" w:date="2021-03-09T22:06:00Z">
              <w:r>
                <w:rPr>
                  <w:sz w:val="17"/>
                  <w:szCs w:val="17"/>
                </w:rPr>
                <w:t>UL/DL</w:t>
              </w:r>
            </w:ins>
            <w:r w:rsidRPr="003145D3">
              <w:rPr>
                <w:sz w:val="17"/>
                <w:szCs w:val="17"/>
              </w:rPr>
              <w:t xml:space="preserve"> is set to 0</w:t>
            </w:r>
            <w:del w:id="354" w:author="Alice Chen" w:date="2021-03-09T22:06:00Z">
              <w:r w:rsidRPr="003145D3" w:rsidDel="00AF23EC">
                <w:rPr>
                  <w:sz w:val="17"/>
                  <w:szCs w:val="17"/>
                </w:rPr>
                <w:delText xml:space="preserve">, </w:delText>
              </w:r>
            </w:del>
            <w:ins w:id="355" w:author="Alice Chen" w:date="2021-03-09T22:06:00Z">
              <w:r w:rsidRPr="003145D3">
                <w:rPr>
                  <w:sz w:val="17"/>
                  <w:szCs w:val="17"/>
                </w:rPr>
                <w:t>,</w:t>
              </w:r>
            </w:ins>
          </w:p>
          <w:p w14:paraId="25BC982D" w14:textId="77777777" w:rsidR="007E7E49" w:rsidRPr="003145D3" w:rsidRDefault="007E7E49" w:rsidP="000C1AD9">
            <w:pPr>
              <w:pStyle w:val="TableParagraph"/>
              <w:kinsoku w:val="0"/>
              <w:overflowPunct w:val="0"/>
              <w:spacing w:before="1"/>
              <w:ind w:left="720"/>
              <w:rPr>
                <w:sz w:val="17"/>
                <w:szCs w:val="17"/>
              </w:rPr>
              <w:pPrChange w:id="356" w:author="Alice Chen" w:date="2021-03-09T22:07:00Z">
                <w:pPr>
                  <w:pStyle w:val="TableParagraph"/>
                  <w:kinsoku w:val="0"/>
                  <w:overflowPunct w:val="0"/>
                  <w:spacing w:before="1"/>
                </w:pPr>
              </w:pPrChange>
            </w:pPr>
            <w:del w:id="357" w:author="Alice Chen" w:date="2021-03-09T22:07:00Z">
              <w:r w:rsidRPr="003145D3" w:rsidDel="00AF23EC">
                <w:rPr>
                  <w:sz w:val="17"/>
                  <w:szCs w:val="17"/>
                </w:rPr>
                <w:delText xml:space="preserve">a </w:delText>
              </w:r>
            </w:del>
            <w:ins w:id="358" w:author="Alice Chen" w:date="2021-03-09T22:07:00Z">
              <w:r>
                <w:rPr>
                  <w:sz w:val="17"/>
                  <w:szCs w:val="17"/>
                </w:rPr>
                <w:t>A</w:t>
              </w:r>
              <w:r w:rsidRPr="003145D3">
                <w:rPr>
                  <w:sz w:val="17"/>
                  <w:szCs w:val="17"/>
                </w:rPr>
                <w:t xml:space="preserve"> </w:t>
              </w:r>
            </w:ins>
            <w:r w:rsidRPr="003145D3">
              <w:rPr>
                <w:sz w:val="17"/>
                <w:szCs w:val="17"/>
              </w:rPr>
              <w:t xml:space="preserve">value of 0 indicates a DL OFDMA </w:t>
            </w:r>
            <w:del w:id="359" w:author="Alice Chen" w:date="2021-03-17T15:18:00Z">
              <w:r w:rsidRPr="003145D3" w:rsidDel="00871886">
                <w:rPr>
                  <w:sz w:val="17"/>
                  <w:szCs w:val="17"/>
                </w:rPr>
                <w:delText>PPDU</w:delText>
              </w:r>
            </w:del>
            <w:ins w:id="360" w:author="Alice Chen" w:date="2021-03-17T15:18:00Z">
              <w:r>
                <w:rPr>
                  <w:sz w:val="17"/>
                  <w:szCs w:val="17"/>
                </w:rPr>
                <w:t>transmission</w:t>
              </w:r>
            </w:ins>
            <w:r w:rsidRPr="003145D3">
              <w:rPr>
                <w:sz w:val="17"/>
                <w:szCs w:val="17"/>
              </w:rPr>
              <w:t>.</w:t>
            </w:r>
          </w:p>
          <w:p w14:paraId="4F26B344" w14:textId="77777777" w:rsidR="007E7E49" w:rsidRPr="003145D3" w:rsidDel="009B4AF2" w:rsidRDefault="007E7E49" w:rsidP="000C1AD9">
            <w:pPr>
              <w:pStyle w:val="TableParagraph"/>
              <w:kinsoku w:val="0"/>
              <w:overflowPunct w:val="0"/>
              <w:spacing w:before="1"/>
              <w:rPr>
                <w:del w:id="361" w:author="Alice Chen" w:date="2021-03-09T22:08:00Z"/>
                <w:sz w:val="17"/>
                <w:szCs w:val="17"/>
              </w:rPr>
            </w:pPr>
            <w:del w:id="362" w:author="Alice Chen" w:date="2021-03-09T22:08:00Z">
              <w:r w:rsidRPr="003145D3" w:rsidDel="009B4AF2">
                <w:rPr>
                  <w:sz w:val="17"/>
                  <w:szCs w:val="17"/>
                </w:rPr>
                <w:delText>A value of 1 indicates an EHT SU transmission or an EHT sounding NDP.</w:delText>
              </w:r>
            </w:del>
          </w:p>
          <w:p w14:paraId="1AB80508" w14:textId="77777777" w:rsidR="007E7E49" w:rsidRPr="003145D3" w:rsidRDefault="007E7E49" w:rsidP="000C1AD9">
            <w:pPr>
              <w:pStyle w:val="TableParagraph"/>
              <w:kinsoku w:val="0"/>
              <w:overflowPunct w:val="0"/>
              <w:spacing w:before="1"/>
              <w:ind w:left="720"/>
              <w:rPr>
                <w:sz w:val="17"/>
                <w:szCs w:val="17"/>
              </w:rPr>
              <w:pPrChange w:id="363" w:author="Alice Chen" w:date="2021-03-09T22:07:00Z">
                <w:pPr>
                  <w:pStyle w:val="TableParagraph"/>
                  <w:kinsoku w:val="0"/>
                  <w:overflowPunct w:val="0"/>
                  <w:spacing w:before="1"/>
                </w:pPr>
              </w:pPrChange>
            </w:pPr>
            <w:r w:rsidRPr="003145D3">
              <w:rPr>
                <w:sz w:val="17"/>
                <w:szCs w:val="17"/>
              </w:rPr>
              <w:t>A value of 2 indicates a non-OFDMA DL MU-MIMO transmission.</w:t>
            </w:r>
          </w:p>
          <w:p w14:paraId="20A5C8C5" w14:textId="77777777" w:rsidR="007E7E49" w:rsidRDefault="007E7E49" w:rsidP="000C1AD9">
            <w:pPr>
              <w:pStyle w:val="TableParagraph"/>
              <w:kinsoku w:val="0"/>
              <w:overflowPunct w:val="0"/>
              <w:spacing w:before="1"/>
              <w:rPr>
                <w:ins w:id="364" w:author="Alice Chen" w:date="2021-03-09T22:09:00Z"/>
                <w:sz w:val="17"/>
                <w:szCs w:val="17"/>
              </w:rPr>
            </w:pPr>
          </w:p>
          <w:p w14:paraId="1313DE46" w14:textId="77777777" w:rsidR="007E7E49" w:rsidRPr="003145D3" w:rsidRDefault="007E7E49" w:rsidP="000C1AD9">
            <w:pPr>
              <w:pStyle w:val="TableParagraph"/>
              <w:kinsoku w:val="0"/>
              <w:overflowPunct w:val="0"/>
              <w:spacing w:before="1"/>
              <w:rPr>
                <w:ins w:id="365" w:author="Alice Chen" w:date="2021-03-09T22:08:00Z"/>
                <w:sz w:val="17"/>
                <w:szCs w:val="17"/>
              </w:rPr>
            </w:pPr>
            <w:ins w:id="366" w:author="Alice Chen" w:date="2021-03-09T22:08:00Z">
              <w:r w:rsidRPr="003145D3">
                <w:rPr>
                  <w:sz w:val="17"/>
                  <w:szCs w:val="17"/>
                </w:rPr>
                <w:t xml:space="preserve">A value of 1 indicates a transmission </w:t>
              </w:r>
            </w:ins>
            <w:ins w:id="367" w:author="Alice Chen" w:date="2021-03-17T15:28:00Z">
              <w:r>
                <w:rPr>
                  <w:sz w:val="17"/>
                  <w:szCs w:val="17"/>
                </w:rPr>
                <w:t xml:space="preserve">to a single user </w:t>
              </w:r>
            </w:ins>
            <w:ins w:id="368" w:author="Alice Chen" w:date="2021-03-09T22:08:00Z">
              <w:r w:rsidRPr="003145D3">
                <w:rPr>
                  <w:sz w:val="17"/>
                  <w:szCs w:val="17"/>
                </w:rPr>
                <w:t>or an EHT sounding NDP</w:t>
              </w:r>
              <w:r>
                <w:rPr>
                  <w:sz w:val="17"/>
                  <w:szCs w:val="17"/>
                </w:rPr>
                <w:t xml:space="preserve"> re</w:t>
              </w:r>
            </w:ins>
            <w:ins w:id="369" w:author="Alice Chen" w:date="2021-03-09T22:09:00Z">
              <w:r>
                <w:rPr>
                  <w:sz w:val="17"/>
                  <w:szCs w:val="17"/>
                </w:rPr>
                <w:t>gardless of UL/DL</w:t>
              </w:r>
            </w:ins>
            <w:ins w:id="370" w:author="Alice Chen" w:date="2021-03-09T22:08:00Z">
              <w:r w:rsidRPr="003145D3">
                <w:rPr>
                  <w:sz w:val="17"/>
                  <w:szCs w:val="17"/>
                </w:rPr>
                <w:t>.</w:t>
              </w:r>
            </w:ins>
          </w:p>
          <w:p w14:paraId="7C42D973" w14:textId="77777777" w:rsidR="007E7E49" w:rsidRDefault="007E7E49" w:rsidP="000C1AD9">
            <w:pPr>
              <w:pStyle w:val="TableParagraph"/>
              <w:kinsoku w:val="0"/>
              <w:overflowPunct w:val="0"/>
              <w:spacing w:before="1"/>
              <w:rPr>
                <w:ins w:id="371" w:author="Alice Chen" w:date="2021-03-09T22:08:00Z"/>
                <w:sz w:val="17"/>
                <w:szCs w:val="17"/>
              </w:rPr>
            </w:pPr>
          </w:p>
          <w:p w14:paraId="2B9D0F8F" w14:textId="77777777" w:rsidR="007E7E49" w:rsidRPr="003145D3" w:rsidRDefault="007E7E49" w:rsidP="000C1AD9">
            <w:pPr>
              <w:pStyle w:val="TableParagraph"/>
              <w:kinsoku w:val="0"/>
              <w:overflowPunct w:val="0"/>
              <w:spacing w:before="1"/>
              <w:rPr>
                <w:sz w:val="17"/>
                <w:szCs w:val="17"/>
              </w:rPr>
            </w:pPr>
            <w:r w:rsidRPr="003145D3">
              <w:rPr>
                <w:sz w:val="17"/>
                <w:szCs w:val="17"/>
              </w:rPr>
              <w:t xml:space="preserve">NOTE—If </w:t>
            </w:r>
            <w:del w:id="372" w:author="Alice Chen" w:date="2021-03-09T22:06:00Z">
              <w:r w:rsidRPr="003145D3" w:rsidDel="0061394D">
                <w:rPr>
                  <w:sz w:val="17"/>
                  <w:szCs w:val="17"/>
                </w:rPr>
                <w:delText>B6 of U-SIG-1</w:delText>
              </w:r>
            </w:del>
            <w:ins w:id="373" w:author="Alice Chen" w:date="2021-03-09T22:06:00Z">
              <w:r>
                <w:rPr>
                  <w:sz w:val="17"/>
                  <w:szCs w:val="17"/>
                </w:rPr>
                <w:t>UL/DL</w:t>
              </w:r>
            </w:ins>
            <w:r w:rsidRPr="003145D3">
              <w:rPr>
                <w:sz w:val="17"/>
                <w:szCs w:val="17"/>
              </w:rPr>
              <w:t xml:space="preserve"> is set to 1, a value of 0 indicates a TB PPDU.</w:t>
            </w:r>
          </w:p>
          <w:p w14:paraId="436AA150" w14:textId="77777777" w:rsidR="007E7E49" w:rsidRPr="003145D3" w:rsidRDefault="007E7E49" w:rsidP="000C1AD9">
            <w:pPr>
              <w:pStyle w:val="TableParagraph"/>
              <w:kinsoku w:val="0"/>
              <w:overflowPunct w:val="0"/>
              <w:spacing w:before="1"/>
              <w:rPr>
                <w:sz w:val="17"/>
                <w:szCs w:val="17"/>
              </w:rPr>
            </w:pPr>
          </w:p>
          <w:p w14:paraId="6CBB5506" w14:textId="77777777" w:rsidR="007E7E49" w:rsidRPr="003145D3" w:rsidRDefault="007E7E49" w:rsidP="000C1AD9">
            <w:pPr>
              <w:pStyle w:val="TableParagraph"/>
              <w:kinsoku w:val="0"/>
              <w:overflowPunct w:val="0"/>
              <w:spacing w:before="1"/>
              <w:rPr>
                <w:sz w:val="17"/>
                <w:szCs w:val="17"/>
              </w:rPr>
            </w:pPr>
            <w:r w:rsidRPr="003145D3">
              <w:rPr>
                <w:sz w:val="17"/>
                <w:szCs w:val="17"/>
              </w:rPr>
              <w:t>Undefined values of this field are Validate</w:t>
            </w:r>
            <w:ins w:id="374" w:author="Alice Chen" w:date="2021-03-09T22:09:00Z">
              <w:r>
                <w:rPr>
                  <w:sz w:val="18"/>
                  <w:szCs w:val="18"/>
                </w:rPr>
                <w:t xml:space="preserve"> if </w:t>
              </w:r>
              <w:r w:rsidRPr="00690FF3">
                <w:rPr>
                  <w:sz w:val="18"/>
                  <w:szCs w:val="18"/>
                </w:rPr>
                <w:t>dot11EHTBaseLineFeaturesImplementedOnly</w:t>
              </w:r>
              <w:r>
                <w:rPr>
                  <w:sz w:val="18"/>
                  <w:szCs w:val="18"/>
                </w:rPr>
                <w:t xml:space="preserve"> equals true</w:t>
              </w:r>
            </w:ins>
            <w:r w:rsidRPr="003145D3">
              <w:rPr>
                <w:sz w:val="17"/>
                <w:szCs w:val="17"/>
              </w:rPr>
              <w:t>.</w:t>
            </w:r>
          </w:p>
          <w:p w14:paraId="69B9B4A6" w14:textId="77777777" w:rsidR="007E7E49" w:rsidRDefault="007E7E49" w:rsidP="000C1AD9">
            <w:pPr>
              <w:pStyle w:val="TableParagraph"/>
              <w:kinsoku w:val="0"/>
              <w:overflowPunct w:val="0"/>
              <w:spacing w:before="1"/>
              <w:rPr>
                <w:sz w:val="17"/>
                <w:szCs w:val="17"/>
              </w:rPr>
            </w:pPr>
          </w:p>
          <w:p w14:paraId="14542CAF" w14:textId="54DA2A07" w:rsidR="007E7E49" w:rsidRPr="003145D3" w:rsidRDefault="007E7E49" w:rsidP="000C1AD9">
            <w:pPr>
              <w:pStyle w:val="TableParagraph"/>
              <w:kinsoku w:val="0"/>
              <w:overflowPunct w:val="0"/>
              <w:spacing w:before="1"/>
              <w:rPr>
                <w:sz w:val="17"/>
                <w:szCs w:val="17"/>
              </w:rPr>
            </w:pPr>
            <w:r w:rsidRPr="003145D3">
              <w:rPr>
                <w:sz w:val="17"/>
                <w:szCs w:val="17"/>
              </w:rPr>
              <w:t xml:space="preserve">For further clarifications on all </w:t>
            </w:r>
            <w:del w:id="375" w:author="Alice Chen" w:date="2021-03-22T17:44:00Z">
              <w:r w:rsidRPr="004F5D7D" w:rsidDel="004F5D7D">
                <w:rPr>
                  <w:sz w:val="17"/>
                  <w:szCs w:val="17"/>
                  <w:highlight w:val="green"/>
                </w:rPr>
                <w:delText xml:space="preserve">states </w:delText>
              </w:r>
            </w:del>
            <w:ins w:id="376" w:author="Alice Chen" w:date="2021-03-22T17:44:00Z">
              <w:r w:rsidR="004F5D7D" w:rsidRPr="004F5D7D">
                <w:rPr>
                  <w:sz w:val="17"/>
                  <w:szCs w:val="17"/>
                  <w:highlight w:val="green"/>
                </w:rPr>
                <w:t>values</w:t>
              </w:r>
              <w:r w:rsidR="004F5D7D" w:rsidRPr="003145D3">
                <w:rPr>
                  <w:sz w:val="17"/>
                  <w:szCs w:val="17"/>
                </w:rPr>
                <w:t xml:space="preserve"> </w:t>
              </w:r>
            </w:ins>
            <w:r w:rsidRPr="003145D3">
              <w:rPr>
                <w:sz w:val="17"/>
                <w:szCs w:val="17"/>
              </w:rPr>
              <w:t xml:space="preserve">of this field, please refer to </w:t>
            </w:r>
            <w:hyperlink r:id="rId12" w:anchor="bookmark92" w:history="1">
              <w:r w:rsidRPr="003145D3">
                <w:rPr>
                  <w:rStyle w:val="Hyperlink"/>
                  <w:sz w:val="17"/>
                  <w:szCs w:val="17"/>
                </w:rPr>
                <w:t>Table 36-</w:t>
              </w:r>
            </w:hyperlink>
            <w:r w:rsidRPr="003145D3">
              <w:rPr>
                <w:sz w:val="17"/>
                <w:szCs w:val="17"/>
              </w:rPr>
              <w:t xml:space="preserve"> </w:t>
            </w:r>
            <w:r>
              <w:fldChar w:fldCharType="begin"/>
            </w:r>
            <w:r>
              <w:instrText xml:space="preserve"> HYPERLINK "https://qualcomm-my.sharepoint.com/personal/alicel_qti_qualcomm_com/Documents/Documents/Work/EHT/Spec/11-21-0325-00-00be-u-sig-comment-resolution-part-1_backup.docx" \l "bookmark92" </w:instrText>
            </w:r>
            <w:r>
              <w:fldChar w:fldCharType="separate"/>
            </w:r>
            <w:r w:rsidRPr="003145D3">
              <w:rPr>
                <w:rStyle w:val="Hyperlink"/>
                <w:sz w:val="17"/>
                <w:szCs w:val="17"/>
              </w:rPr>
              <w:t>20 (</w:t>
            </w:r>
            <w:del w:id="377" w:author="Alice Chen" w:date="2021-03-22T17:46:00Z">
              <w:r w:rsidRPr="00905ED9" w:rsidDel="00AD636A">
                <w:rPr>
                  <w:rStyle w:val="Hyperlink"/>
                  <w:sz w:val="17"/>
                  <w:szCs w:val="17"/>
                  <w:highlight w:val="green"/>
                </w:rPr>
                <w:delText xml:space="preserve">States </w:delText>
              </w:r>
            </w:del>
            <w:ins w:id="378" w:author="Alice Chen" w:date="2021-03-22T17:46:00Z">
              <w:r w:rsidR="00AD636A" w:rsidRPr="00905ED9">
                <w:rPr>
                  <w:rStyle w:val="Hyperlink"/>
                  <w:sz w:val="17"/>
                  <w:szCs w:val="17"/>
                  <w:highlight w:val="green"/>
                </w:rPr>
                <w:t>Combinations</w:t>
              </w:r>
              <w:r w:rsidR="00AD636A" w:rsidRPr="003145D3">
                <w:rPr>
                  <w:rStyle w:val="Hyperlink"/>
                  <w:sz w:val="17"/>
                  <w:szCs w:val="17"/>
                </w:rPr>
                <w:t xml:space="preserve"> </w:t>
              </w:r>
            </w:ins>
            <w:r w:rsidRPr="003145D3">
              <w:rPr>
                <w:rStyle w:val="Hyperlink"/>
                <w:sz w:val="17"/>
                <w:szCs w:val="17"/>
              </w:rPr>
              <w:t>of UL/DL and PPDU Type</w:t>
            </w:r>
            <w:r>
              <w:rPr>
                <w:rStyle w:val="Hyperlink"/>
                <w:sz w:val="17"/>
                <w:szCs w:val="17"/>
              </w:rPr>
              <w:fldChar w:fldCharType="end"/>
            </w:r>
            <w:r w:rsidRPr="003145D3">
              <w:rPr>
                <w:sz w:val="17"/>
                <w:szCs w:val="17"/>
              </w:rPr>
              <w:t xml:space="preserve"> </w:t>
            </w:r>
            <w:hyperlink r:id="rId13" w:anchor="bookmark92" w:history="1">
              <w:r w:rsidRPr="003145D3">
                <w:rPr>
                  <w:rStyle w:val="Hyperlink"/>
                  <w:sz w:val="17"/>
                  <w:szCs w:val="17"/>
                </w:rPr>
                <w:t>And Compression Mode field)</w:t>
              </w:r>
            </w:hyperlink>
            <w:r w:rsidRPr="003145D3">
              <w:rPr>
                <w:sz w:val="17"/>
                <w:szCs w:val="17"/>
              </w:rPr>
              <w:t>.</w:t>
            </w:r>
          </w:p>
        </w:tc>
      </w:tr>
    </w:tbl>
    <w:p w14:paraId="4A39F174" w14:textId="77777777" w:rsidR="007E7E49" w:rsidRPr="00324173" w:rsidRDefault="007E7E49" w:rsidP="00591F2D">
      <w:pPr>
        <w:rPr>
          <w:sz w:val="20"/>
        </w:rPr>
      </w:pPr>
    </w:p>
    <w:p w14:paraId="1E4E8572" w14:textId="77777777" w:rsidR="00B84FB3" w:rsidRDefault="00B84FB3" w:rsidP="00B84FB3">
      <w:pPr>
        <w:rPr>
          <w:b/>
          <w:i/>
          <w:sz w:val="22"/>
          <w:szCs w:val="22"/>
        </w:rPr>
      </w:pPr>
      <w:r>
        <w:rPr>
          <w:b/>
          <w:i/>
          <w:sz w:val="22"/>
          <w:szCs w:val="22"/>
          <w:highlight w:val="yellow"/>
        </w:rPr>
        <w:t xml:space="preserve">Instructions to the editor: </w:t>
      </w:r>
    </w:p>
    <w:p w14:paraId="456230E5" w14:textId="52F56201" w:rsidR="00B84FB3" w:rsidRDefault="00B84FB3" w:rsidP="00B84FB3">
      <w:pPr>
        <w:rPr>
          <w:b/>
          <w:sz w:val="20"/>
          <w:lang w:eastAsia="zh-CN"/>
        </w:rPr>
      </w:pPr>
      <w:r>
        <w:rPr>
          <w:b/>
          <w:sz w:val="20"/>
          <w:highlight w:val="yellow"/>
          <w:lang w:eastAsia="zh-CN"/>
        </w:rPr>
        <w:t>Please make the changes to P233L23 (</w:t>
      </w:r>
      <w:r w:rsidR="007B7E4B">
        <w:rPr>
          <w:b/>
          <w:sz w:val="20"/>
          <w:highlight w:val="yellow"/>
          <w:lang w:eastAsia="zh-CN"/>
        </w:rPr>
        <w:t xml:space="preserve">title of </w:t>
      </w:r>
      <w:r>
        <w:rPr>
          <w:b/>
          <w:sz w:val="20"/>
          <w:highlight w:val="yellow"/>
          <w:lang w:eastAsia="zh-CN"/>
        </w:rPr>
        <w:t>Table 36-20) as shown below:</w:t>
      </w:r>
    </w:p>
    <w:p w14:paraId="62FA89CC" w14:textId="6A31D729" w:rsidR="00B84FB3" w:rsidRPr="00D22258" w:rsidRDefault="00B70054" w:rsidP="00B84FB3">
      <w:pPr>
        <w:pStyle w:val="BodyText0"/>
        <w:kinsoku w:val="0"/>
        <w:overflowPunct w:val="0"/>
        <w:spacing w:before="9"/>
        <w:rPr>
          <w:b/>
          <w:bCs/>
          <w:sz w:val="20"/>
        </w:rPr>
      </w:pPr>
      <w:r w:rsidRPr="00D22258">
        <w:rPr>
          <w:b/>
          <w:bCs/>
          <w:sz w:val="20"/>
          <w:highlight w:val="yellow"/>
        </w:rPr>
        <w:t xml:space="preserve">(Note that the change in the title </w:t>
      </w:r>
      <w:r w:rsidR="00D22258" w:rsidRPr="00D22258">
        <w:rPr>
          <w:b/>
          <w:bCs/>
          <w:sz w:val="20"/>
          <w:highlight w:val="yellow"/>
        </w:rPr>
        <w:t xml:space="preserve">of Table 36-20 </w:t>
      </w:r>
      <w:proofErr w:type="spellStart"/>
      <w:r w:rsidR="00D22258" w:rsidRPr="00D22258">
        <w:rPr>
          <w:b/>
          <w:bCs/>
          <w:sz w:val="20"/>
          <w:highlight w:val="yellow"/>
        </w:rPr>
        <w:t>proprogates</w:t>
      </w:r>
      <w:proofErr w:type="spellEnd"/>
      <w:r w:rsidR="00D22258" w:rsidRPr="00D22258">
        <w:rPr>
          <w:b/>
          <w:bCs/>
          <w:sz w:val="20"/>
          <w:highlight w:val="yellow"/>
        </w:rPr>
        <w:t xml:space="preserve"> to wherever it is referred</w:t>
      </w:r>
      <w:r w:rsidR="00CC623E">
        <w:rPr>
          <w:b/>
          <w:bCs/>
          <w:sz w:val="20"/>
          <w:highlight w:val="yellow"/>
        </w:rPr>
        <w:t>, e.g., P286L45</w:t>
      </w:r>
      <w:r w:rsidR="00D22258" w:rsidRPr="00D22258">
        <w:rPr>
          <w:b/>
          <w:bCs/>
          <w:sz w:val="20"/>
          <w:highlight w:val="yellow"/>
        </w:rPr>
        <w:t>)</w:t>
      </w:r>
    </w:p>
    <w:p w14:paraId="76F7B8A0" w14:textId="77777777" w:rsidR="00D22258" w:rsidRDefault="00D22258" w:rsidP="00B84FB3">
      <w:pPr>
        <w:pStyle w:val="BodyText0"/>
        <w:kinsoku w:val="0"/>
        <w:overflowPunct w:val="0"/>
        <w:spacing w:before="9"/>
        <w:rPr>
          <w:sz w:val="17"/>
          <w:szCs w:val="17"/>
        </w:rPr>
      </w:pPr>
    </w:p>
    <w:p w14:paraId="40853153" w14:textId="25F1B158" w:rsidR="00B84FB3" w:rsidRDefault="00B84FB3" w:rsidP="00B84FB3">
      <w:pPr>
        <w:pStyle w:val="BodyText0"/>
        <w:kinsoku w:val="0"/>
        <w:overflowPunct w:val="0"/>
        <w:spacing w:before="9"/>
        <w:jc w:val="center"/>
        <w:rPr>
          <w:b/>
          <w:bCs/>
          <w:szCs w:val="18"/>
        </w:rPr>
      </w:pPr>
      <w:r>
        <w:rPr>
          <w:b/>
          <w:bCs/>
          <w:sz w:val="20"/>
          <w:szCs w:val="22"/>
        </w:rPr>
        <w:t>Table 36-20—</w:t>
      </w:r>
      <w:del w:id="379" w:author="Alice Chen" w:date="2021-03-22T17:48:00Z">
        <w:r w:rsidDel="007B7E4B">
          <w:rPr>
            <w:b/>
            <w:bCs/>
            <w:sz w:val="20"/>
            <w:szCs w:val="22"/>
          </w:rPr>
          <w:delText xml:space="preserve">States </w:delText>
        </w:r>
      </w:del>
      <w:ins w:id="380" w:author="Alice Chen" w:date="2021-03-22T17:48:00Z">
        <w:r w:rsidR="007B7E4B">
          <w:rPr>
            <w:b/>
            <w:bCs/>
            <w:sz w:val="20"/>
            <w:szCs w:val="22"/>
          </w:rPr>
          <w:t>Combinations</w:t>
        </w:r>
        <w:r w:rsidR="007B7E4B">
          <w:rPr>
            <w:b/>
            <w:bCs/>
            <w:sz w:val="20"/>
            <w:szCs w:val="22"/>
          </w:rPr>
          <w:t xml:space="preserve"> </w:t>
        </w:r>
      </w:ins>
      <w:r>
        <w:rPr>
          <w:b/>
          <w:bCs/>
          <w:sz w:val="20"/>
          <w:szCs w:val="22"/>
        </w:rPr>
        <w:t xml:space="preserve">of UL/DL and PPDU Type </w:t>
      </w:r>
      <w:proofErr w:type="gramStart"/>
      <w:r>
        <w:rPr>
          <w:b/>
          <w:bCs/>
          <w:sz w:val="20"/>
          <w:szCs w:val="22"/>
        </w:rPr>
        <w:t>And</w:t>
      </w:r>
      <w:proofErr w:type="gramEnd"/>
      <w:r>
        <w:rPr>
          <w:b/>
          <w:bCs/>
          <w:sz w:val="20"/>
          <w:szCs w:val="22"/>
        </w:rPr>
        <w:t xml:space="preserve"> Compression Mode</w:t>
      </w:r>
      <w:r>
        <w:rPr>
          <w:b/>
          <w:bCs/>
          <w:spacing w:val="-12"/>
          <w:sz w:val="20"/>
          <w:szCs w:val="22"/>
        </w:rPr>
        <w:t xml:space="preserve"> </w:t>
      </w:r>
      <w:r>
        <w:rPr>
          <w:b/>
          <w:bCs/>
          <w:sz w:val="20"/>
          <w:szCs w:val="22"/>
        </w:rPr>
        <w:t>field</w:t>
      </w:r>
    </w:p>
    <w:p w14:paraId="0222DDD9" w14:textId="77777777" w:rsidR="00815505" w:rsidRDefault="00815505" w:rsidP="00815505">
      <w:pPr>
        <w:jc w:val="both"/>
        <w:rPr>
          <w:sz w:val="28"/>
          <w:szCs w:val="22"/>
        </w:rPr>
      </w:pPr>
    </w:p>
    <w:p w14:paraId="0EA588E1" w14:textId="77777777" w:rsidR="00815505" w:rsidRDefault="00815505" w:rsidP="00815505">
      <w:pPr>
        <w:rPr>
          <w:b/>
          <w:i/>
          <w:sz w:val="22"/>
          <w:szCs w:val="22"/>
        </w:rPr>
      </w:pPr>
      <w:r w:rsidRPr="004B2833">
        <w:rPr>
          <w:b/>
          <w:i/>
          <w:sz w:val="22"/>
          <w:szCs w:val="22"/>
          <w:highlight w:val="yellow"/>
        </w:rPr>
        <w:t xml:space="preserve">Instructions to the editor: </w:t>
      </w:r>
    </w:p>
    <w:p w14:paraId="7F80D84F" w14:textId="0CE57E4F" w:rsidR="00815505" w:rsidRPr="0082172C" w:rsidRDefault="00815505" w:rsidP="00815505">
      <w:pPr>
        <w:rPr>
          <w:b/>
          <w:sz w:val="20"/>
          <w:lang w:eastAsia="zh-CN"/>
        </w:rPr>
      </w:pPr>
      <w:r w:rsidRPr="0082172C">
        <w:rPr>
          <w:b/>
          <w:sz w:val="20"/>
          <w:highlight w:val="yellow"/>
          <w:lang w:eastAsia="zh-CN"/>
        </w:rPr>
        <w:t xml:space="preserve">Please make the </w:t>
      </w:r>
      <w:r w:rsidRPr="00815505">
        <w:rPr>
          <w:b/>
          <w:sz w:val="20"/>
          <w:highlight w:val="green"/>
          <w:lang w:eastAsia="zh-CN"/>
        </w:rPr>
        <w:t xml:space="preserve">highlighted </w:t>
      </w:r>
      <w:r w:rsidRPr="00815505">
        <w:rPr>
          <w:b/>
          <w:sz w:val="20"/>
          <w:highlight w:val="green"/>
          <w:lang w:eastAsia="zh-CN"/>
        </w:rPr>
        <w:t>changes</w:t>
      </w:r>
      <w:r w:rsidRPr="0082172C">
        <w:rPr>
          <w:b/>
          <w:sz w:val="20"/>
          <w:highlight w:val="yellow"/>
          <w:lang w:eastAsia="zh-CN"/>
        </w:rPr>
        <w:t xml:space="preserve"> to </w:t>
      </w:r>
      <w:r>
        <w:rPr>
          <w:b/>
          <w:sz w:val="20"/>
          <w:highlight w:val="yellow"/>
          <w:lang w:eastAsia="zh-CN"/>
        </w:rPr>
        <w:t>P236L60-L65 (in Table 36-22)</w:t>
      </w:r>
      <w:r w:rsidRPr="0082172C">
        <w:rPr>
          <w:b/>
          <w:sz w:val="20"/>
          <w:highlight w:val="yellow"/>
          <w:lang w:eastAsia="zh-CN"/>
        </w:rPr>
        <w:t xml:space="preserve"> as shown below:</w:t>
      </w:r>
    </w:p>
    <w:p w14:paraId="0CF744DD" w14:textId="77777777" w:rsidR="00815505" w:rsidRDefault="00815505" w:rsidP="00815505">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815505" w:rsidRPr="002F0E0F" w14:paraId="2D35E190" w14:textId="77777777" w:rsidTr="000C1AD9">
        <w:trPr>
          <w:trHeight w:val="610"/>
        </w:trPr>
        <w:tc>
          <w:tcPr>
            <w:tcW w:w="1199" w:type="dxa"/>
            <w:tcBorders>
              <w:top w:val="single" w:sz="12" w:space="0" w:color="000000"/>
              <w:left w:val="single" w:sz="12" w:space="0" w:color="000000"/>
              <w:bottom w:val="single" w:sz="12" w:space="0" w:color="000000"/>
              <w:right w:val="single" w:sz="2" w:space="0" w:color="000000"/>
            </w:tcBorders>
          </w:tcPr>
          <w:p w14:paraId="05199700" w14:textId="77777777" w:rsidR="00815505" w:rsidRPr="002F0E0F" w:rsidRDefault="00815505" w:rsidP="000C1AD9">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41C27DC4" w14:textId="77777777" w:rsidR="00815505" w:rsidRPr="002F0E0F" w:rsidRDefault="00815505" w:rsidP="000C1AD9">
            <w:pPr>
              <w:pStyle w:val="TableParagraph"/>
              <w:kinsoku w:val="0"/>
              <w:overflowPunct w:val="0"/>
              <w:spacing w:before="1"/>
              <w:rPr>
                <w:sz w:val="17"/>
                <w:szCs w:val="17"/>
              </w:rPr>
            </w:pPr>
          </w:p>
          <w:p w14:paraId="5D5FACD5" w14:textId="77777777" w:rsidR="00815505" w:rsidRPr="002F0E0F" w:rsidRDefault="00815505" w:rsidP="000C1AD9">
            <w:pPr>
              <w:pStyle w:val="TableParagraph"/>
              <w:kinsoku w:val="0"/>
              <w:overflowPunct w:val="0"/>
              <w:ind w:left="374"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3A763F0C" w14:textId="77777777" w:rsidR="00815505" w:rsidRPr="002F0E0F" w:rsidRDefault="00815505" w:rsidP="000C1AD9">
            <w:pPr>
              <w:pStyle w:val="TableParagraph"/>
              <w:kinsoku w:val="0"/>
              <w:overflowPunct w:val="0"/>
              <w:spacing w:before="1"/>
              <w:rPr>
                <w:sz w:val="17"/>
                <w:szCs w:val="17"/>
              </w:rPr>
            </w:pPr>
          </w:p>
          <w:p w14:paraId="655D76C4" w14:textId="77777777" w:rsidR="00815505" w:rsidRPr="002F0E0F" w:rsidRDefault="00815505" w:rsidP="000C1AD9">
            <w:pPr>
              <w:pStyle w:val="TableParagraph"/>
              <w:kinsoku w:val="0"/>
              <w:overflowPunct w:val="0"/>
              <w:ind w:left="796" w:right="768"/>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4DA21B03" w14:textId="77777777" w:rsidR="00815505" w:rsidRPr="002F0E0F" w:rsidRDefault="00815505" w:rsidP="000C1AD9">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5EF32BD0" w14:textId="77777777" w:rsidR="00815505" w:rsidRPr="002F0E0F" w:rsidRDefault="00815505" w:rsidP="000C1AD9">
            <w:pPr>
              <w:pStyle w:val="TableParagraph"/>
              <w:kinsoku w:val="0"/>
              <w:overflowPunct w:val="0"/>
              <w:spacing w:before="1"/>
              <w:rPr>
                <w:sz w:val="17"/>
                <w:szCs w:val="17"/>
              </w:rPr>
            </w:pPr>
          </w:p>
          <w:p w14:paraId="31E4AFB8" w14:textId="77777777" w:rsidR="00815505" w:rsidRPr="002F0E0F" w:rsidRDefault="00815505" w:rsidP="000C1AD9">
            <w:pPr>
              <w:pStyle w:val="TableParagraph"/>
              <w:kinsoku w:val="0"/>
              <w:overflowPunct w:val="0"/>
              <w:ind w:left="123" w:right="84"/>
              <w:jc w:val="center"/>
              <w:rPr>
                <w:b/>
                <w:bCs/>
                <w:sz w:val="18"/>
                <w:szCs w:val="18"/>
              </w:rPr>
            </w:pPr>
            <w:r w:rsidRPr="002F0E0F">
              <w:rPr>
                <w:b/>
                <w:bCs/>
                <w:sz w:val="18"/>
                <w:szCs w:val="18"/>
              </w:rPr>
              <w:t>Description</w:t>
            </w:r>
          </w:p>
        </w:tc>
      </w:tr>
      <w:tr w:rsidR="00815505" w:rsidRPr="002F0E0F" w14:paraId="792C723E" w14:textId="77777777" w:rsidTr="000C1AD9">
        <w:trPr>
          <w:trHeight w:val="610"/>
        </w:trPr>
        <w:tc>
          <w:tcPr>
            <w:tcW w:w="1199" w:type="dxa"/>
            <w:tcBorders>
              <w:top w:val="single" w:sz="12" w:space="0" w:color="000000"/>
              <w:left w:val="single" w:sz="12" w:space="0" w:color="000000"/>
              <w:bottom w:val="single" w:sz="12" w:space="0" w:color="000000"/>
              <w:right w:val="single" w:sz="2" w:space="0" w:color="000000"/>
            </w:tcBorders>
          </w:tcPr>
          <w:p w14:paraId="071B223D" w14:textId="77777777" w:rsidR="00815505" w:rsidRPr="001316D4" w:rsidRDefault="00815505" w:rsidP="000C1AD9">
            <w:pPr>
              <w:pStyle w:val="TableParagraph"/>
              <w:kinsoku w:val="0"/>
              <w:overflowPunct w:val="0"/>
              <w:spacing w:before="104" w:line="230" w:lineRule="auto"/>
              <w:ind w:left="250" w:right="172" w:hanging="46"/>
              <w:rPr>
                <w:b/>
                <w:bCs/>
                <w:sz w:val="18"/>
                <w:szCs w:val="18"/>
              </w:rPr>
            </w:pPr>
            <w:r w:rsidRPr="001316D4">
              <w:rPr>
                <w:b/>
                <w:bCs/>
                <w:sz w:val="18"/>
                <w:szCs w:val="18"/>
              </w:rPr>
              <w:t>U-SIG-2</w:t>
            </w:r>
          </w:p>
        </w:tc>
        <w:tc>
          <w:tcPr>
            <w:tcW w:w="999" w:type="dxa"/>
            <w:tcBorders>
              <w:top w:val="single" w:sz="12" w:space="0" w:color="000000"/>
              <w:left w:val="single" w:sz="2" w:space="0" w:color="000000"/>
              <w:bottom w:val="single" w:sz="12" w:space="0" w:color="000000"/>
              <w:right w:val="single" w:sz="2" w:space="0" w:color="000000"/>
            </w:tcBorders>
          </w:tcPr>
          <w:p w14:paraId="36FD383B" w14:textId="77777777" w:rsidR="00815505" w:rsidRPr="001316D4" w:rsidRDefault="00815505" w:rsidP="000C1AD9">
            <w:pPr>
              <w:pStyle w:val="TableParagraph"/>
              <w:kinsoku w:val="0"/>
              <w:overflowPunct w:val="0"/>
              <w:spacing w:before="1"/>
              <w:rPr>
                <w:sz w:val="17"/>
                <w:szCs w:val="17"/>
              </w:rPr>
            </w:pPr>
            <w:r w:rsidRPr="001316D4">
              <w:rPr>
                <w:sz w:val="17"/>
                <w:szCs w:val="17"/>
              </w:rPr>
              <w:t>B0–B1</w:t>
            </w:r>
          </w:p>
        </w:tc>
        <w:tc>
          <w:tcPr>
            <w:tcW w:w="2000" w:type="dxa"/>
            <w:tcBorders>
              <w:top w:val="single" w:sz="12" w:space="0" w:color="000000"/>
              <w:left w:val="single" w:sz="2" w:space="0" w:color="000000"/>
              <w:bottom w:val="single" w:sz="12" w:space="0" w:color="000000"/>
              <w:right w:val="single" w:sz="2" w:space="0" w:color="000000"/>
            </w:tcBorders>
          </w:tcPr>
          <w:p w14:paraId="2B630082" w14:textId="77777777" w:rsidR="00815505" w:rsidRPr="001316D4" w:rsidRDefault="00815505" w:rsidP="000C1AD9">
            <w:pPr>
              <w:pStyle w:val="TableParagraph"/>
              <w:kinsoku w:val="0"/>
              <w:overflowPunct w:val="0"/>
              <w:spacing w:before="1"/>
              <w:rPr>
                <w:sz w:val="17"/>
                <w:szCs w:val="17"/>
              </w:rPr>
            </w:pPr>
            <w:r w:rsidRPr="001316D4">
              <w:rPr>
                <w:sz w:val="17"/>
                <w:szCs w:val="17"/>
              </w:rPr>
              <w:t xml:space="preserve">PPDU Type </w:t>
            </w:r>
            <w:proofErr w:type="gramStart"/>
            <w:r w:rsidRPr="001316D4">
              <w:rPr>
                <w:sz w:val="17"/>
                <w:szCs w:val="17"/>
              </w:rPr>
              <w:t>And</w:t>
            </w:r>
            <w:proofErr w:type="gramEnd"/>
            <w:r w:rsidRPr="001316D4">
              <w:rPr>
                <w:sz w:val="17"/>
                <w:szCs w:val="17"/>
              </w:rPr>
              <w:t xml:space="preserve"> Compressed Mode</w:t>
            </w:r>
          </w:p>
        </w:tc>
        <w:tc>
          <w:tcPr>
            <w:tcW w:w="900" w:type="dxa"/>
            <w:tcBorders>
              <w:top w:val="single" w:sz="12" w:space="0" w:color="000000"/>
              <w:left w:val="single" w:sz="2" w:space="0" w:color="000000"/>
              <w:bottom w:val="single" w:sz="12" w:space="0" w:color="000000"/>
              <w:right w:val="single" w:sz="2" w:space="0" w:color="000000"/>
            </w:tcBorders>
          </w:tcPr>
          <w:p w14:paraId="1017433C" w14:textId="77777777" w:rsidR="00815505" w:rsidRPr="001316D4" w:rsidRDefault="00815505" w:rsidP="000C1AD9">
            <w:pPr>
              <w:pStyle w:val="TableParagraph"/>
              <w:kinsoku w:val="0"/>
              <w:overflowPunct w:val="0"/>
              <w:spacing w:before="104" w:line="230" w:lineRule="auto"/>
              <w:ind w:left="223" w:right="94" w:hanging="82"/>
              <w:rPr>
                <w:b/>
                <w:bCs/>
                <w:sz w:val="18"/>
                <w:szCs w:val="18"/>
              </w:rPr>
            </w:pPr>
            <w:r w:rsidRPr="001316D4">
              <w:rPr>
                <w:b/>
                <w:bCs/>
                <w:sz w:val="18"/>
                <w:szCs w:val="18"/>
              </w:rPr>
              <w:t>2</w:t>
            </w:r>
          </w:p>
        </w:tc>
        <w:tc>
          <w:tcPr>
            <w:tcW w:w="3001" w:type="dxa"/>
            <w:tcBorders>
              <w:top w:val="single" w:sz="12" w:space="0" w:color="000000"/>
              <w:left w:val="single" w:sz="2" w:space="0" w:color="000000"/>
              <w:bottom w:val="single" w:sz="12" w:space="0" w:color="000000"/>
              <w:right w:val="single" w:sz="12" w:space="0" w:color="000000"/>
            </w:tcBorders>
          </w:tcPr>
          <w:p w14:paraId="677B1DA0" w14:textId="51A14249" w:rsidR="00815505" w:rsidRPr="001316D4" w:rsidRDefault="00815505" w:rsidP="000C1AD9">
            <w:pPr>
              <w:pStyle w:val="TableParagraph"/>
              <w:kinsoku w:val="0"/>
              <w:overflowPunct w:val="0"/>
              <w:spacing w:before="1"/>
              <w:rPr>
                <w:sz w:val="17"/>
                <w:szCs w:val="17"/>
              </w:rPr>
            </w:pPr>
            <w:r w:rsidRPr="001316D4">
              <w:rPr>
                <w:sz w:val="17"/>
                <w:szCs w:val="17"/>
              </w:rPr>
              <w:t xml:space="preserve">Set to a value of 0 for a TB PPDU. For further clarification on all </w:t>
            </w:r>
            <w:del w:id="381" w:author="Alice Chen" w:date="2021-03-22T17:51:00Z">
              <w:r w:rsidRPr="008A104D" w:rsidDel="009C0404">
                <w:rPr>
                  <w:sz w:val="17"/>
                  <w:szCs w:val="17"/>
                  <w:highlight w:val="green"/>
                </w:rPr>
                <w:delText xml:space="preserve">states </w:delText>
              </w:r>
            </w:del>
            <w:ins w:id="382" w:author="Alice Chen" w:date="2021-03-22T17:51:00Z">
              <w:r w:rsidR="009C0404" w:rsidRPr="008A104D">
                <w:rPr>
                  <w:sz w:val="17"/>
                  <w:szCs w:val="17"/>
                  <w:highlight w:val="green"/>
                </w:rPr>
                <w:t>values</w:t>
              </w:r>
              <w:r w:rsidR="009C0404" w:rsidRPr="001316D4">
                <w:rPr>
                  <w:sz w:val="17"/>
                  <w:szCs w:val="17"/>
                </w:rPr>
                <w:t xml:space="preserve"> </w:t>
              </w:r>
            </w:ins>
            <w:r w:rsidRPr="001316D4">
              <w:rPr>
                <w:sz w:val="17"/>
                <w:szCs w:val="17"/>
              </w:rPr>
              <w:t xml:space="preserve">of this field, please refer to </w:t>
            </w:r>
            <w:r w:rsidRPr="00E4555C">
              <w:rPr>
                <w:sz w:val="17"/>
                <w:szCs w:val="17"/>
              </w:rPr>
              <w:t>Table 36-20</w:t>
            </w:r>
            <w:r w:rsidRPr="001316D4">
              <w:rPr>
                <w:sz w:val="17"/>
                <w:szCs w:val="17"/>
              </w:rPr>
              <w:t xml:space="preserve"> </w:t>
            </w:r>
            <w:r w:rsidRPr="00E4555C">
              <w:rPr>
                <w:sz w:val="17"/>
                <w:szCs w:val="17"/>
              </w:rPr>
              <w:t>(</w:t>
            </w:r>
            <w:del w:id="383" w:author="Alice Chen" w:date="2021-03-22T17:52:00Z">
              <w:r w:rsidRPr="008A104D" w:rsidDel="008A104D">
                <w:rPr>
                  <w:sz w:val="17"/>
                  <w:szCs w:val="17"/>
                  <w:highlight w:val="green"/>
                </w:rPr>
                <w:delText xml:space="preserve">States </w:delText>
              </w:r>
            </w:del>
            <w:ins w:id="384" w:author="Alice Chen" w:date="2021-03-22T17:52:00Z">
              <w:r w:rsidR="008A104D" w:rsidRPr="008A104D">
                <w:rPr>
                  <w:sz w:val="17"/>
                  <w:szCs w:val="17"/>
                  <w:highlight w:val="green"/>
                </w:rPr>
                <w:t>Combinations</w:t>
              </w:r>
              <w:r w:rsidR="008A104D" w:rsidRPr="00E4555C">
                <w:rPr>
                  <w:sz w:val="17"/>
                  <w:szCs w:val="17"/>
                </w:rPr>
                <w:t xml:space="preserve"> </w:t>
              </w:r>
            </w:ins>
            <w:r w:rsidRPr="00E4555C">
              <w:rPr>
                <w:sz w:val="17"/>
                <w:szCs w:val="17"/>
              </w:rPr>
              <w:t>of UL/DL and PPDU Type</w:t>
            </w:r>
            <w:r w:rsidRPr="001316D4">
              <w:rPr>
                <w:sz w:val="17"/>
                <w:szCs w:val="17"/>
              </w:rPr>
              <w:t xml:space="preserve"> </w:t>
            </w:r>
            <w:proofErr w:type="gramStart"/>
            <w:r w:rsidRPr="00E4555C">
              <w:rPr>
                <w:sz w:val="17"/>
                <w:szCs w:val="17"/>
              </w:rPr>
              <w:lastRenderedPageBreak/>
              <w:t>And</w:t>
            </w:r>
            <w:proofErr w:type="gramEnd"/>
            <w:r w:rsidRPr="00E4555C">
              <w:rPr>
                <w:sz w:val="17"/>
                <w:szCs w:val="17"/>
              </w:rPr>
              <w:t xml:space="preserve"> Compression Mode field)</w:t>
            </w:r>
            <w:r w:rsidRPr="001316D4">
              <w:rPr>
                <w:sz w:val="17"/>
                <w:szCs w:val="17"/>
              </w:rPr>
              <w:t>.</w:t>
            </w:r>
            <w:ins w:id="385" w:author="Alice Chen" w:date="2021-03-04T23:47:00Z">
              <w:r>
                <w:rPr>
                  <w:sz w:val="17"/>
                  <w:szCs w:val="17"/>
                </w:rPr>
                <w:t xml:space="preserve"> </w:t>
              </w:r>
              <w:r w:rsidRPr="002F0E0F">
                <w:rPr>
                  <w:sz w:val="18"/>
                  <w:szCs w:val="18"/>
                </w:rPr>
                <w:t>Undefined values of this field are Validate</w:t>
              </w:r>
            </w:ins>
            <w:ins w:id="386" w:author="Alice Chen" w:date="2021-03-10T21:49:00Z">
              <w:r w:rsidRPr="00A8223D">
                <w:rPr>
                  <w:sz w:val="18"/>
                  <w:szCs w:val="18"/>
                </w:rPr>
                <w:t xml:space="preserve"> if dot11EHTBaseLineFeaturesImplementedOnly equals true</w:t>
              </w:r>
            </w:ins>
            <w:ins w:id="387" w:author="Alice Chen" w:date="2021-03-04T23:47:00Z">
              <w:r w:rsidRPr="002F0E0F">
                <w:rPr>
                  <w:sz w:val="18"/>
                  <w:szCs w:val="18"/>
                </w:rPr>
                <w:t>.</w:t>
              </w:r>
            </w:ins>
          </w:p>
        </w:tc>
      </w:tr>
    </w:tbl>
    <w:p w14:paraId="52F56E0E" w14:textId="1FAF0DD6" w:rsidR="001F3AA8" w:rsidRDefault="001F3AA8" w:rsidP="001F3AA8">
      <w:pPr>
        <w:pStyle w:val="BodyText0"/>
        <w:kinsoku w:val="0"/>
        <w:overflowPunct w:val="0"/>
        <w:spacing w:before="9"/>
        <w:rPr>
          <w:sz w:val="20"/>
        </w:rPr>
      </w:pPr>
    </w:p>
    <w:p w14:paraId="70A3B060" w14:textId="77777777" w:rsidR="00BE2592" w:rsidRDefault="00BE2592" w:rsidP="00BE2592">
      <w:pPr>
        <w:rPr>
          <w:b/>
          <w:i/>
          <w:sz w:val="22"/>
          <w:szCs w:val="22"/>
        </w:rPr>
      </w:pPr>
      <w:r w:rsidRPr="004B2833">
        <w:rPr>
          <w:b/>
          <w:i/>
          <w:sz w:val="22"/>
          <w:szCs w:val="22"/>
          <w:highlight w:val="yellow"/>
        </w:rPr>
        <w:t xml:space="preserve">Instructions to the editor: </w:t>
      </w:r>
    </w:p>
    <w:p w14:paraId="52B23900" w14:textId="5A354B46" w:rsidR="00BE2592" w:rsidRPr="0082172C" w:rsidRDefault="00BE2592" w:rsidP="00BE2592">
      <w:pPr>
        <w:rPr>
          <w:b/>
          <w:sz w:val="20"/>
          <w:lang w:eastAsia="zh-CN"/>
        </w:rPr>
      </w:pPr>
      <w:r w:rsidRPr="0082172C">
        <w:rPr>
          <w:b/>
          <w:sz w:val="20"/>
          <w:highlight w:val="yellow"/>
          <w:lang w:eastAsia="zh-CN"/>
        </w:rPr>
        <w:t xml:space="preserve">Please make the </w:t>
      </w:r>
      <w:r w:rsidRPr="00BE2592">
        <w:rPr>
          <w:b/>
          <w:sz w:val="20"/>
          <w:highlight w:val="yellow"/>
          <w:lang w:eastAsia="zh-CN"/>
        </w:rPr>
        <w:t xml:space="preserve">change </w:t>
      </w:r>
      <w:r w:rsidRPr="0082172C">
        <w:rPr>
          <w:b/>
          <w:sz w:val="20"/>
          <w:highlight w:val="yellow"/>
          <w:lang w:eastAsia="zh-CN"/>
        </w:rPr>
        <w:t xml:space="preserve">to </w:t>
      </w:r>
      <w:r>
        <w:rPr>
          <w:b/>
          <w:sz w:val="20"/>
          <w:highlight w:val="yellow"/>
          <w:lang w:eastAsia="zh-CN"/>
        </w:rPr>
        <w:t>P3</w:t>
      </w:r>
      <w:r w:rsidR="00E912A5">
        <w:rPr>
          <w:b/>
          <w:sz w:val="20"/>
          <w:highlight w:val="yellow"/>
          <w:lang w:eastAsia="zh-CN"/>
        </w:rPr>
        <w:t>55</w:t>
      </w:r>
      <w:r>
        <w:rPr>
          <w:b/>
          <w:sz w:val="20"/>
          <w:highlight w:val="yellow"/>
          <w:lang w:eastAsia="zh-CN"/>
        </w:rPr>
        <w:t>L</w:t>
      </w:r>
      <w:r w:rsidR="00E912A5">
        <w:rPr>
          <w:b/>
          <w:sz w:val="20"/>
          <w:highlight w:val="yellow"/>
          <w:lang w:eastAsia="zh-CN"/>
        </w:rPr>
        <w:t>33</w:t>
      </w:r>
      <w:r>
        <w:rPr>
          <w:b/>
          <w:sz w:val="20"/>
          <w:highlight w:val="yellow"/>
          <w:lang w:eastAsia="zh-CN"/>
        </w:rPr>
        <w:t>-L</w:t>
      </w:r>
      <w:r w:rsidR="00E912A5">
        <w:rPr>
          <w:b/>
          <w:sz w:val="20"/>
          <w:highlight w:val="yellow"/>
          <w:lang w:eastAsia="zh-CN"/>
        </w:rPr>
        <w:t>3</w:t>
      </w:r>
      <w:r>
        <w:rPr>
          <w:b/>
          <w:sz w:val="20"/>
          <w:highlight w:val="yellow"/>
          <w:lang w:eastAsia="zh-CN"/>
        </w:rPr>
        <w:t>5</w:t>
      </w:r>
      <w:r w:rsidR="00385BC4">
        <w:rPr>
          <w:b/>
          <w:sz w:val="20"/>
          <w:highlight w:val="yellow"/>
          <w:lang w:eastAsia="zh-CN"/>
        </w:rPr>
        <w:t xml:space="preserve"> of D0.4</w:t>
      </w:r>
      <w:r>
        <w:rPr>
          <w:b/>
          <w:sz w:val="20"/>
          <w:highlight w:val="yellow"/>
          <w:lang w:eastAsia="zh-CN"/>
        </w:rPr>
        <w:t xml:space="preserve"> </w:t>
      </w:r>
      <w:r w:rsidRPr="00385BC4">
        <w:rPr>
          <w:b/>
          <w:sz w:val="20"/>
          <w:highlight w:val="yellow"/>
          <w:lang w:eastAsia="zh-CN"/>
        </w:rPr>
        <w:t xml:space="preserve">(in </w:t>
      </w:r>
      <w:r w:rsidR="00385BC4" w:rsidRPr="00385BC4">
        <w:rPr>
          <w:b/>
          <w:sz w:val="20"/>
          <w:highlight w:val="yellow"/>
          <w:lang w:eastAsia="zh-CN"/>
        </w:rPr>
        <w:t>36.3.12.8.3 Common field for OFDMA transmission</w:t>
      </w:r>
      <w:r w:rsidRPr="00385BC4">
        <w:rPr>
          <w:b/>
          <w:sz w:val="20"/>
          <w:highlight w:val="yellow"/>
          <w:lang w:eastAsia="zh-CN"/>
        </w:rPr>
        <w:t xml:space="preserve">) as shown </w:t>
      </w:r>
      <w:r w:rsidRPr="0082172C">
        <w:rPr>
          <w:b/>
          <w:sz w:val="20"/>
          <w:highlight w:val="yellow"/>
          <w:lang w:eastAsia="zh-CN"/>
        </w:rPr>
        <w:t>below:</w:t>
      </w:r>
    </w:p>
    <w:p w14:paraId="19B284F7" w14:textId="2FAE1D88" w:rsidR="00BE2592" w:rsidRDefault="00BE2592" w:rsidP="001F3AA8">
      <w:pPr>
        <w:pStyle w:val="BodyText0"/>
        <w:kinsoku w:val="0"/>
        <w:overflowPunct w:val="0"/>
        <w:spacing w:before="9"/>
        <w:rPr>
          <w:sz w:val="20"/>
        </w:rPr>
      </w:pPr>
    </w:p>
    <w:p w14:paraId="45AFAC6B" w14:textId="6E8A13C5" w:rsidR="00DC2218" w:rsidRPr="00324173" w:rsidRDefault="00DC2218" w:rsidP="00DC2218">
      <w:pPr>
        <w:pStyle w:val="BodyText0"/>
        <w:kinsoku w:val="0"/>
        <w:overflowPunct w:val="0"/>
        <w:spacing w:before="9"/>
        <w:rPr>
          <w:sz w:val="20"/>
        </w:rPr>
      </w:pPr>
      <w:r w:rsidRPr="00DC2218">
        <w:rPr>
          <w:sz w:val="20"/>
        </w:rPr>
        <w:t xml:space="preserve">When devices read </w:t>
      </w:r>
      <w:ins w:id="388" w:author="Alice Chen" w:date="2021-03-22T18:02:00Z">
        <w:r w:rsidR="00F56C65">
          <w:rPr>
            <w:sz w:val="20"/>
          </w:rPr>
          <w:t xml:space="preserve">the value of </w:t>
        </w:r>
      </w:ins>
      <w:r w:rsidRPr="00DC2218">
        <w:rPr>
          <w:sz w:val="20"/>
        </w:rPr>
        <w:t xml:space="preserve">the RU allocation subfield </w:t>
      </w:r>
      <w:ins w:id="389" w:author="Alice Chen" w:date="2021-03-22T18:03:00Z">
        <w:r w:rsidR="002A6A34">
          <w:rPr>
            <w:sz w:val="20"/>
          </w:rPr>
          <w:t xml:space="preserve">as being set to a </w:t>
        </w:r>
      </w:ins>
      <w:r w:rsidRPr="00DC2218">
        <w:rPr>
          <w:sz w:val="20"/>
        </w:rPr>
        <w:t xml:space="preserve">value </w:t>
      </w:r>
      <w:ins w:id="390" w:author="Alice Chen" w:date="2021-03-22T18:03:00Z">
        <w:r w:rsidR="002A6A34">
          <w:rPr>
            <w:sz w:val="20"/>
          </w:rPr>
          <w:t xml:space="preserve">identified as </w:t>
        </w:r>
      </w:ins>
      <w:del w:id="391" w:author="Alice Chen" w:date="2021-03-22T18:03:00Z">
        <w:r w:rsidRPr="00DC2218" w:rsidDel="002A6A34">
          <w:rPr>
            <w:sz w:val="20"/>
          </w:rPr>
          <w:delText xml:space="preserve">of </w:delText>
        </w:r>
      </w:del>
      <w:r w:rsidRPr="00DC2218">
        <w:rPr>
          <w:sz w:val="20"/>
        </w:rPr>
        <w:t>Disregard</w:t>
      </w:r>
      <w:del w:id="392" w:author="Alice Chen" w:date="2021-03-22T18:03:00Z">
        <w:r w:rsidRPr="00DC2218" w:rsidDel="002A6A34">
          <w:rPr>
            <w:sz w:val="20"/>
          </w:rPr>
          <w:delText xml:space="preserve"> state</w:delText>
        </w:r>
      </w:del>
      <w:r w:rsidRPr="00DC2218">
        <w:rPr>
          <w:sz w:val="20"/>
        </w:rPr>
        <w:t>, they shall skip</w:t>
      </w:r>
      <w:r w:rsidR="00BD67C5">
        <w:rPr>
          <w:sz w:val="20"/>
        </w:rPr>
        <w:t xml:space="preserve"> </w:t>
      </w:r>
      <w:r w:rsidRPr="00DC2218">
        <w:rPr>
          <w:sz w:val="20"/>
        </w:rPr>
        <w:t>User fields indicated by the field value and continue to process the EHT-SIG.</w:t>
      </w:r>
    </w:p>
    <w:p w14:paraId="2C8BEE65" w14:textId="3DF23F85" w:rsidR="001F3AA8" w:rsidRDefault="001F3AA8" w:rsidP="001F3AA8">
      <w:pPr>
        <w:pStyle w:val="BodyText0"/>
        <w:kinsoku w:val="0"/>
        <w:overflowPunct w:val="0"/>
        <w:spacing w:before="9"/>
        <w:rPr>
          <w:sz w:val="20"/>
        </w:rPr>
      </w:pPr>
    </w:p>
    <w:p w14:paraId="117BAB3C" w14:textId="77777777" w:rsidR="00A742CF" w:rsidRPr="00324173" w:rsidRDefault="00A742CF" w:rsidP="001F3AA8">
      <w:pPr>
        <w:pStyle w:val="BodyText0"/>
        <w:kinsoku w:val="0"/>
        <w:overflowPunct w:val="0"/>
        <w:spacing w:before="9"/>
        <w:rPr>
          <w:sz w:val="20"/>
        </w:rPr>
      </w:pPr>
    </w:p>
    <w:p w14:paraId="768C99F9" w14:textId="6FCB2AC4" w:rsidR="001F3AA8" w:rsidRDefault="001F3AA8" w:rsidP="001F3AA8">
      <w:pPr>
        <w:pStyle w:val="BodyText0"/>
        <w:kinsoku w:val="0"/>
        <w:overflowPunct w:val="0"/>
        <w:spacing w:before="9"/>
        <w:rPr>
          <w:sz w:val="20"/>
        </w:rPr>
      </w:pPr>
    </w:p>
    <w:p w14:paraId="60348BE6" w14:textId="77777777" w:rsidR="00B84FB3" w:rsidRPr="00324173" w:rsidRDefault="00B84FB3" w:rsidP="001F3AA8">
      <w:pPr>
        <w:pStyle w:val="BodyText0"/>
        <w:kinsoku w:val="0"/>
        <w:overflowPunct w:val="0"/>
        <w:spacing w:before="9"/>
        <w:rPr>
          <w:sz w:val="20"/>
        </w:rPr>
      </w:pPr>
    </w:p>
    <w:p w14:paraId="3CF60764" w14:textId="17B661FE" w:rsidR="00675E91" w:rsidRDefault="00675E91" w:rsidP="00675E91">
      <w:pPr>
        <w:pStyle w:val="Heading1"/>
      </w:pPr>
      <w:r>
        <w:t>CID 2727, 3175</w:t>
      </w:r>
    </w:p>
    <w:p w14:paraId="458649CA" w14:textId="77777777" w:rsidR="00675E91" w:rsidRDefault="00675E91" w:rsidP="00675E91">
      <w:pPr>
        <w:jc w:val="both"/>
        <w:rPr>
          <w:sz w:val="22"/>
          <w:szCs w:val="22"/>
          <w:lang w:val="en-US"/>
        </w:rPr>
      </w:pPr>
    </w:p>
    <w:tbl>
      <w:tblPr>
        <w:tblW w:w="9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7"/>
        <w:gridCol w:w="1233"/>
        <w:gridCol w:w="1161"/>
        <w:gridCol w:w="1525"/>
        <w:gridCol w:w="1454"/>
        <w:gridCol w:w="3886"/>
      </w:tblGrid>
      <w:tr w:rsidR="00675E91" w:rsidRPr="009522BD" w14:paraId="0357AAEE" w14:textId="77777777" w:rsidTr="005C75B7">
        <w:trPr>
          <w:trHeight w:val="278"/>
        </w:trPr>
        <w:tc>
          <w:tcPr>
            <w:tcW w:w="677" w:type="dxa"/>
            <w:shd w:val="clear" w:color="auto" w:fill="auto"/>
            <w:hideMark/>
          </w:tcPr>
          <w:p w14:paraId="4BC9A8A4" w14:textId="77777777" w:rsidR="00675E91" w:rsidRPr="002E58A7" w:rsidRDefault="00675E91" w:rsidP="005C75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33" w:type="dxa"/>
            <w:shd w:val="clear" w:color="auto" w:fill="auto"/>
            <w:hideMark/>
          </w:tcPr>
          <w:p w14:paraId="125788C0" w14:textId="77777777" w:rsidR="00675E91" w:rsidRPr="002E58A7" w:rsidRDefault="00675E91" w:rsidP="005C75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4325FA2D" w14:textId="77777777" w:rsidR="00675E91" w:rsidRPr="002E58A7" w:rsidRDefault="00675E91" w:rsidP="005C75B7">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25" w:type="dxa"/>
            <w:shd w:val="clear" w:color="auto" w:fill="auto"/>
            <w:hideMark/>
          </w:tcPr>
          <w:p w14:paraId="22FB74AE" w14:textId="77777777" w:rsidR="00675E91" w:rsidRPr="002E58A7" w:rsidRDefault="00675E91" w:rsidP="005C75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454" w:type="dxa"/>
            <w:shd w:val="clear" w:color="auto" w:fill="auto"/>
            <w:hideMark/>
          </w:tcPr>
          <w:p w14:paraId="23B7F301" w14:textId="77777777" w:rsidR="00675E91" w:rsidRPr="002E58A7" w:rsidRDefault="00675E91" w:rsidP="005C75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886" w:type="dxa"/>
          </w:tcPr>
          <w:p w14:paraId="62F24541" w14:textId="77777777" w:rsidR="00675E91" w:rsidRPr="002E58A7" w:rsidRDefault="00675E91" w:rsidP="005C75B7">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675E91" w:rsidRPr="009522BD" w14:paraId="0EB7E9AD" w14:textId="77777777" w:rsidTr="005C75B7">
        <w:trPr>
          <w:trHeight w:val="278"/>
        </w:trPr>
        <w:tc>
          <w:tcPr>
            <w:tcW w:w="677" w:type="dxa"/>
            <w:shd w:val="clear" w:color="auto" w:fill="auto"/>
          </w:tcPr>
          <w:p w14:paraId="5545178B" w14:textId="77777777" w:rsidR="00675E91" w:rsidRPr="002E58A7" w:rsidRDefault="00675E91" w:rsidP="005C75B7">
            <w:pPr>
              <w:rPr>
                <w:rFonts w:ascii="Arial" w:eastAsia="Times New Roman" w:hAnsi="Arial" w:cs="Arial"/>
                <w:bCs/>
                <w:sz w:val="20"/>
                <w:lang w:val="en-US" w:eastAsia="ko-KR"/>
              </w:rPr>
            </w:pPr>
            <w:r>
              <w:rPr>
                <w:rFonts w:ascii="Arial" w:eastAsia="Times New Roman" w:hAnsi="Arial" w:cs="Arial"/>
                <w:bCs/>
                <w:sz w:val="20"/>
                <w:lang w:val="en-US" w:eastAsia="ko-KR"/>
              </w:rPr>
              <w:t>2727</w:t>
            </w:r>
          </w:p>
        </w:tc>
        <w:tc>
          <w:tcPr>
            <w:tcW w:w="1233" w:type="dxa"/>
            <w:shd w:val="clear" w:color="auto" w:fill="auto"/>
          </w:tcPr>
          <w:p w14:paraId="56A51A58" w14:textId="77777777" w:rsidR="00675E91" w:rsidRPr="002E58A7" w:rsidRDefault="00675E91" w:rsidP="005C75B7">
            <w:pPr>
              <w:rPr>
                <w:rFonts w:ascii="Arial" w:hAnsi="Arial" w:cs="Arial"/>
                <w:sz w:val="20"/>
                <w:lang w:val="en-US"/>
              </w:rPr>
            </w:pPr>
            <w:r w:rsidRPr="002E58A7">
              <w:rPr>
                <w:rFonts w:ascii="Arial" w:hAnsi="Arial" w:cs="Arial"/>
                <w:sz w:val="20"/>
              </w:rPr>
              <w:t>36.3.11.7.2</w:t>
            </w:r>
          </w:p>
          <w:p w14:paraId="16F07C8F" w14:textId="77777777" w:rsidR="00675E91" w:rsidRPr="002E58A7" w:rsidRDefault="00675E91" w:rsidP="005C75B7">
            <w:pPr>
              <w:rPr>
                <w:rFonts w:ascii="Arial" w:hAnsi="Arial" w:cs="Arial"/>
                <w:sz w:val="20"/>
                <w:lang w:val="en-US" w:eastAsia="ko-KR"/>
              </w:rPr>
            </w:pPr>
          </w:p>
        </w:tc>
        <w:tc>
          <w:tcPr>
            <w:tcW w:w="1161" w:type="dxa"/>
            <w:shd w:val="clear" w:color="auto" w:fill="auto"/>
          </w:tcPr>
          <w:p w14:paraId="22E74494" w14:textId="77777777" w:rsidR="00675E91" w:rsidRPr="002E58A7" w:rsidRDefault="00675E91" w:rsidP="005C75B7">
            <w:pPr>
              <w:rPr>
                <w:rFonts w:ascii="Arial" w:hAnsi="Arial" w:cs="Arial"/>
                <w:sz w:val="20"/>
                <w:lang w:val="en-US"/>
              </w:rPr>
            </w:pPr>
            <w:r>
              <w:rPr>
                <w:rFonts w:ascii="Arial" w:hAnsi="Arial" w:cs="Arial"/>
                <w:sz w:val="20"/>
              </w:rPr>
              <w:t>230.25</w:t>
            </w:r>
          </w:p>
        </w:tc>
        <w:tc>
          <w:tcPr>
            <w:tcW w:w="1525" w:type="dxa"/>
            <w:shd w:val="clear" w:color="auto" w:fill="auto"/>
          </w:tcPr>
          <w:p w14:paraId="1D3EB84F" w14:textId="77777777" w:rsidR="00675E91" w:rsidRPr="002E58A7" w:rsidRDefault="00675E91" w:rsidP="005C75B7">
            <w:pPr>
              <w:rPr>
                <w:rFonts w:ascii="Arial" w:hAnsi="Arial" w:cs="Arial"/>
                <w:sz w:val="20"/>
              </w:rPr>
            </w:pPr>
            <w:r>
              <w:rPr>
                <w:rFonts w:ascii="Arial" w:hAnsi="Arial" w:cs="Arial"/>
                <w:sz w:val="20"/>
              </w:rPr>
              <w:t>Define 320 MHz-1 and 320 MHz-2 and remove editor’s note in table</w:t>
            </w:r>
          </w:p>
        </w:tc>
        <w:tc>
          <w:tcPr>
            <w:tcW w:w="1454" w:type="dxa"/>
            <w:shd w:val="clear" w:color="auto" w:fill="auto"/>
          </w:tcPr>
          <w:p w14:paraId="0A3180AD" w14:textId="77777777" w:rsidR="00675E91" w:rsidRPr="002E58A7" w:rsidRDefault="00675E91" w:rsidP="005C75B7">
            <w:pPr>
              <w:rPr>
                <w:rFonts w:ascii="Arial" w:hAnsi="Arial" w:cs="Arial"/>
                <w:sz w:val="20"/>
              </w:rPr>
            </w:pPr>
            <w:r>
              <w:rPr>
                <w:rFonts w:ascii="Arial" w:hAnsi="Arial" w:cs="Arial"/>
                <w:sz w:val="20"/>
              </w:rPr>
              <w:t>Need to define 320 MHz-1 and 320 MHz-2 either in this section or refer to a definition in another section</w:t>
            </w:r>
          </w:p>
        </w:tc>
        <w:tc>
          <w:tcPr>
            <w:tcW w:w="3886" w:type="dxa"/>
          </w:tcPr>
          <w:p w14:paraId="28221563" w14:textId="77777777" w:rsidR="00675E91" w:rsidRDefault="00675E91" w:rsidP="005C75B7">
            <w:pPr>
              <w:rPr>
                <w:rFonts w:ascii="Arial" w:hAnsi="Arial" w:cs="Arial"/>
                <w:sz w:val="20"/>
              </w:rPr>
            </w:pPr>
            <w:r>
              <w:rPr>
                <w:rFonts w:ascii="Arial" w:hAnsi="Arial" w:cs="Arial"/>
                <w:sz w:val="20"/>
              </w:rPr>
              <w:t>Revised.</w:t>
            </w:r>
          </w:p>
          <w:p w14:paraId="3E9B34B5" w14:textId="28E1BE1B" w:rsidR="00675E91" w:rsidRDefault="00C86E49" w:rsidP="005C75B7">
            <w:pPr>
              <w:rPr>
                <w:rFonts w:ascii="Arial" w:hAnsi="Arial" w:cs="Arial"/>
                <w:sz w:val="20"/>
              </w:rPr>
            </w:pPr>
            <w:bookmarkStart w:id="393" w:name="_Hlk66051413"/>
            <w:r>
              <w:rPr>
                <w:rFonts w:ascii="Arial" w:hAnsi="Arial" w:cs="Arial"/>
                <w:sz w:val="20"/>
              </w:rPr>
              <w:t>Resolution to CID 1577 added the defini</w:t>
            </w:r>
            <w:r w:rsidR="00B41CCA">
              <w:rPr>
                <w:rFonts w:ascii="Arial" w:hAnsi="Arial" w:cs="Arial"/>
                <w:sz w:val="20"/>
              </w:rPr>
              <w:t>tion of 320 MHz-1 and 320 MHz-2. Here we a</w:t>
            </w:r>
            <w:r w:rsidR="008531D3">
              <w:rPr>
                <w:rFonts w:ascii="Arial" w:hAnsi="Arial" w:cs="Arial"/>
                <w:sz w:val="20"/>
              </w:rPr>
              <w:t>dd one sentence “</w:t>
            </w:r>
            <w:r w:rsidR="008531D3" w:rsidRPr="008531D3">
              <w:rPr>
                <w:rFonts w:ascii="Arial" w:hAnsi="Arial" w:cs="Arial"/>
                <w:sz w:val="20"/>
              </w:rPr>
              <w:t>See definition of 320 MHz-1 and 320 MHz-2 in 36.3.22.1 (Channelization for 320MHz channel).</w:t>
            </w:r>
            <w:r w:rsidR="008531D3">
              <w:rPr>
                <w:rFonts w:ascii="Arial" w:hAnsi="Arial" w:cs="Arial"/>
                <w:sz w:val="20"/>
              </w:rPr>
              <w:t>”</w:t>
            </w:r>
          </w:p>
          <w:p w14:paraId="6341D101" w14:textId="77777777" w:rsidR="00675E91" w:rsidRDefault="00675E91" w:rsidP="005C75B7">
            <w:pPr>
              <w:rPr>
                <w:rFonts w:ascii="Arial" w:hAnsi="Arial" w:cs="Arial"/>
                <w:sz w:val="20"/>
              </w:rPr>
            </w:pPr>
          </w:p>
          <w:p w14:paraId="6EFBF79D" w14:textId="77777777" w:rsidR="00675E91" w:rsidRPr="00D47475" w:rsidRDefault="00675E91" w:rsidP="005C75B7">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2727</w:t>
            </w:r>
            <w:r w:rsidRPr="00D47475">
              <w:rPr>
                <w:rFonts w:ascii="Arial" w:hAnsi="Arial" w:cs="Arial"/>
                <w:i/>
                <w:iCs/>
                <w:sz w:val="20"/>
                <w:highlight w:val="yellow"/>
              </w:rPr>
              <w:t xml:space="preserve"> as shown in the following document</w:t>
            </w:r>
          </w:p>
          <w:p w14:paraId="53574396" w14:textId="77777777" w:rsidR="00675E91" w:rsidRPr="00D47475" w:rsidRDefault="00675E91" w:rsidP="005C75B7">
            <w:pPr>
              <w:rPr>
                <w:rFonts w:ascii="Arial" w:hAnsi="Arial" w:cs="Arial"/>
                <w:i/>
                <w:iCs/>
                <w:sz w:val="20"/>
                <w:highlight w:val="yellow"/>
              </w:rPr>
            </w:pPr>
          </w:p>
          <w:p w14:paraId="55C8AD94" w14:textId="5AB9AD70" w:rsidR="00675E91" w:rsidRPr="002E58A7" w:rsidRDefault="00641728" w:rsidP="005C75B7">
            <w:pPr>
              <w:rPr>
                <w:rFonts w:ascii="Arial" w:hAnsi="Arial" w:cs="Arial"/>
                <w:sz w:val="20"/>
              </w:rPr>
            </w:pPr>
            <w:hyperlink r:id="rId14" w:history="1">
              <w:r w:rsidR="006D66FB" w:rsidRPr="00F21627">
                <w:rPr>
                  <w:rStyle w:val="Hyperlink"/>
                  <w:rFonts w:ascii="Arial" w:hAnsi="Arial" w:cs="Arial"/>
                  <w:i/>
                  <w:iCs/>
                  <w:sz w:val="20"/>
                  <w:highlight w:val="yellow"/>
                </w:rPr>
                <w:t>https://mentor.ieee.org/802.11/dcn/21/11-21-04</w:t>
              </w:r>
              <w:r w:rsidR="006D66FB" w:rsidRPr="00F21627">
                <w:rPr>
                  <w:rStyle w:val="Hyperlink"/>
                  <w:rFonts w:ascii="Arial" w:hAnsi="Arial" w:cs="Arial"/>
                  <w:i/>
                  <w:iCs/>
                  <w:highlight w:val="yellow"/>
                </w:rPr>
                <w:t>95</w:t>
              </w:r>
              <w:r w:rsidR="006D66FB" w:rsidRPr="00F21627">
                <w:rPr>
                  <w:rStyle w:val="Hyperlink"/>
                  <w:rFonts w:ascii="Arial" w:hAnsi="Arial" w:cs="Arial"/>
                  <w:i/>
                  <w:iCs/>
                  <w:sz w:val="20"/>
                  <w:highlight w:val="yellow"/>
                </w:rPr>
                <w:t>-00-00be-u-sig-comment-resolution-part-4.docx</w:t>
              </w:r>
            </w:hyperlink>
            <w:bookmarkEnd w:id="393"/>
          </w:p>
        </w:tc>
      </w:tr>
      <w:tr w:rsidR="00675E91" w:rsidRPr="009522BD" w14:paraId="7812BB98" w14:textId="77777777" w:rsidTr="005C75B7">
        <w:trPr>
          <w:trHeight w:val="278"/>
        </w:trPr>
        <w:tc>
          <w:tcPr>
            <w:tcW w:w="677" w:type="dxa"/>
            <w:shd w:val="clear" w:color="auto" w:fill="auto"/>
          </w:tcPr>
          <w:p w14:paraId="408C3C55" w14:textId="77777777" w:rsidR="00675E91" w:rsidRDefault="00675E91" w:rsidP="005C75B7">
            <w:pPr>
              <w:rPr>
                <w:rFonts w:ascii="Arial" w:eastAsia="Times New Roman" w:hAnsi="Arial" w:cs="Arial"/>
                <w:bCs/>
                <w:sz w:val="20"/>
                <w:lang w:val="en-US" w:eastAsia="ko-KR"/>
              </w:rPr>
            </w:pPr>
            <w:r>
              <w:rPr>
                <w:rFonts w:ascii="Arial" w:eastAsia="Times New Roman" w:hAnsi="Arial" w:cs="Arial"/>
                <w:bCs/>
                <w:sz w:val="20"/>
                <w:lang w:val="en-US" w:eastAsia="ko-KR"/>
              </w:rPr>
              <w:t>3175</w:t>
            </w:r>
          </w:p>
        </w:tc>
        <w:tc>
          <w:tcPr>
            <w:tcW w:w="1233" w:type="dxa"/>
            <w:shd w:val="clear" w:color="auto" w:fill="auto"/>
          </w:tcPr>
          <w:p w14:paraId="5EF36257" w14:textId="77777777" w:rsidR="00675E91" w:rsidRPr="002E58A7" w:rsidRDefault="00675E91" w:rsidP="005C75B7">
            <w:pPr>
              <w:rPr>
                <w:rFonts w:ascii="Arial" w:hAnsi="Arial" w:cs="Arial"/>
                <w:sz w:val="20"/>
                <w:lang w:val="en-US"/>
              </w:rPr>
            </w:pPr>
            <w:r w:rsidRPr="002E58A7">
              <w:rPr>
                <w:rFonts w:ascii="Arial" w:hAnsi="Arial" w:cs="Arial"/>
                <w:sz w:val="20"/>
              </w:rPr>
              <w:t>36.3.11.7.2</w:t>
            </w:r>
          </w:p>
          <w:p w14:paraId="3A109F2A" w14:textId="77777777" w:rsidR="00675E91" w:rsidRPr="002E58A7" w:rsidRDefault="00675E91" w:rsidP="005C75B7">
            <w:pPr>
              <w:rPr>
                <w:rFonts w:ascii="Arial" w:hAnsi="Arial" w:cs="Arial"/>
                <w:sz w:val="20"/>
              </w:rPr>
            </w:pPr>
          </w:p>
        </w:tc>
        <w:tc>
          <w:tcPr>
            <w:tcW w:w="1161" w:type="dxa"/>
            <w:shd w:val="clear" w:color="auto" w:fill="auto"/>
          </w:tcPr>
          <w:p w14:paraId="2AB6D5E4" w14:textId="77777777" w:rsidR="00675E91" w:rsidRPr="006A0264" w:rsidRDefault="00675E91" w:rsidP="005C75B7">
            <w:pPr>
              <w:rPr>
                <w:rFonts w:ascii="Arial" w:hAnsi="Arial" w:cs="Arial"/>
                <w:sz w:val="20"/>
                <w:lang w:val="en-US"/>
              </w:rPr>
            </w:pPr>
            <w:r>
              <w:rPr>
                <w:rFonts w:ascii="Arial" w:hAnsi="Arial" w:cs="Arial"/>
                <w:sz w:val="20"/>
              </w:rPr>
              <w:t>230.20</w:t>
            </w:r>
          </w:p>
        </w:tc>
        <w:tc>
          <w:tcPr>
            <w:tcW w:w="1525" w:type="dxa"/>
            <w:shd w:val="clear" w:color="auto" w:fill="auto"/>
          </w:tcPr>
          <w:p w14:paraId="4338582E" w14:textId="77777777" w:rsidR="00675E91" w:rsidRDefault="00675E91" w:rsidP="005C75B7">
            <w:pPr>
              <w:rPr>
                <w:rFonts w:ascii="Arial" w:hAnsi="Arial" w:cs="Arial"/>
                <w:sz w:val="20"/>
              </w:rPr>
            </w:pPr>
            <w:r>
              <w:rPr>
                <w:rFonts w:ascii="Arial" w:hAnsi="Arial" w:cs="Arial"/>
                <w:sz w:val="20"/>
              </w:rPr>
              <w:t>The 320 MHz Operating class need to be separated to two — one for 320-1 and another for 320-2.</w:t>
            </w:r>
          </w:p>
        </w:tc>
        <w:tc>
          <w:tcPr>
            <w:tcW w:w="1454" w:type="dxa"/>
            <w:shd w:val="clear" w:color="auto" w:fill="auto"/>
          </w:tcPr>
          <w:p w14:paraId="639BBA12" w14:textId="77777777" w:rsidR="00675E91" w:rsidRDefault="00675E91" w:rsidP="005C75B7">
            <w:pPr>
              <w:rPr>
                <w:rFonts w:ascii="Arial" w:hAnsi="Arial" w:cs="Arial"/>
                <w:sz w:val="20"/>
              </w:rPr>
            </w:pPr>
            <w:r>
              <w:rPr>
                <w:rFonts w:ascii="Arial" w:hAnsi="Arial" w:cs="Arial"/>
                <w:sz w:val="20"/>
              </w:rPr>
              <w:t>At P230L20, P236L24, P239L22, change “Set to 4 for 320 MHz-1.  Set to 5 for 320 MHz-2” to</w:t>
            </w:r>
            <w:r>
              <w:rPr>
                <w:rFonts w:ascii="Arial" w:hAnsi="Arial" w:cs="Arial"/>
                <w:sz w:val="20"/>
              </w:rPr>
              <w:br/>
            </w:r>
            <w:r>
              <w:rPr>
                <w:rFonts w:ascii="Arial" w:hAnsi="Arial" w:cs="Arial"/>
                <w:sz w:val="20"/>
              </w:rPr>
              <w:br/>
              <w:t xml:space="preserve">“Set to 4 for 320 MHz EHT PPDU occupying one of the channels defined in the Operating class 137 in </w:t>
            </w:r>
            <w:r>
              <w:rPr>
                <w:rFonts w:ascii="Arial" w:hAnsi="Arial" w:cs="Arial"/>
                <w:sz w:val="20"/>
              </w:rPr>
              <w:lastRenderedPageBreak/>
              <w:t>Table E-4.</w:t>
            </w:r>
            <w:r>
              <w:rPr>
                <w:rFonts w:ascii="Arial" w:hAnsi="Arial" w:cs="Arial"/>
                <w:sz w:val="20"/>
              </w:rPr>
              <w:br/>
              <w:t>Set to 5 for 320 MHz EHT PPDU occupying one of the channels defined in the Operating class 138 in Table E-4.”</w:t>
            </w:r>
            <w:r>
              <w:rPr>
                <w:rFonts w:ascii="Arial" w:hAnsi="Arial" w:cs="Arial"/>
                <w:sz w:val="20"/>
              </w:rPr>
              <w:br/>
            </w:r>
            <w:r>
              <w:rPr>
                <w:rFonts w:ascii="Arial" w:hAnsi="Arial" w:cs="Arial"/>
                <w:sz w:val="20"/>
              </w:rPr>
              <w:br/>
            </w:r>
            <w:r>
              <w:rPr>
                <w:rFonts w:ascii="Arial" w:hAnsi="Arial" w:cs="Arial"/>
                <w:sz w:val="20"/>
              </w:rPr>
              <w:br/>
              <w:t xml:space="preserve">In Table E-4 (P385L25), in the row of the Operating Class 137, under the column of “Channel </w:t>
            </w:r>
            <w:proofErr w:type="spellStart"/>
            <w:r>
              <w:rPr>
                <w:rFonts w:ascii="Arial" w:hAnsi="Arial" w:cs="Arial"/>
                <w:sz w:val="20"/>
              </w:rPr>
              <w:t>center</w:t>
            </w:r>
            <w:proofErr w:type="spellEnd"/>
            <w:r>
              <w:rPr>
                <w:rFonts w:ascii="Arial" w:hAnsi="Arial" w:cs="Arial"/>
                <w:sz w:val="20"/>
              </w:rPr>
              <w:t xml:space="preserve"> frequency index”, change</w:t>
            </w:r>
            <w:r>
              <w:rPr>
                <w:rFonts w:ascii="Arial" w:hAnsi="Arial" w:cs="Arial"/>
                <w:sz w:val="20"/>
              </w:rPr>
              <w:br/>
              <w:t>“31, 63, 95, 127, 159, 191”</w:t>
            </w:r>
            <w:r>
              <w:rPr>
                <w:rFonts w:ascii="Arial" w:hAnsi="Arial" w:cs="Arial"/>
                <w:sz w:val="20"/>
              </w:rPr>
              <w:br/>
              <w:t>to</w:t>
            </w:r>
            <w:r>
              <w:rPr>
                <w:rFonts w:ascii="Arial" w:hAnsi="Arial" w:cs="Arial"/>
                <w:sz w:val="20"/>
              </w:rPr>
              <w:br/>
              <w:t>“31, 95, 159”</w:t>
            </w:r>
            <w:r>
              <w:rPr>
                <w:rFonts w:ascii="Arial" w:hAnsi="Arial" w:cs="Arial"/>
                <w:sz w:val="20"/>
              </w:rPr>
              <w:br/>
            </w:r>
            <w:r>
              <w:rPr>
                <w:rFonts w:ascii="Arial" w:hAnsi="Arial" w:cs="Arial"/>
                <w:sz w:val="20"/>
              </w:rPr>
              <w:br/>
              <w:t>Add a new Operating class to Table E-4:</w:t>
            </w:r>
            <w:r>
              <w:rPr>
                <w:rFonts w:ascii="Arial" w:hAnsi="Arial" w:cs="Arial"/>
                <w:sz w:val="20"/>
              </w:rPr>
              <w:br/>
              <w:t>Operating class = 138</w:t>
            </w:r>
            <w:r>
              <w:rPr>
                <w:rFonts w:ascii="Arial" w:hAnsi="Arial" w:cs="Arial"/>
                <w:sz w:val="20"/>
              </w:rPr>
              <w:br/>
              <w:t>Channel starting frequency = 5.950</w:t>
            </w:r>
            <w:r>
              <w:rPr>
                <w:rFonts w:ascii="Arial" w:hAnsi="Arial" w:cs="Arial"/>
                <w:sz w:val="20"/>
              </w:rPr>
              <w:br/>
              <w:t>Channel spacing = 320</w:t>
            </w:r>
            <w:r>
              <w:rPr>
                <w:rFonts w:ascii="Arial" w:hAnsi="Arial" w:cs="Arial"/>
                <w:sz w:val="20"/>
              </w:rPr>
              <w:br/>
              <w:t xml:space="preserve">Channel </w:t>
            </w:r>
            <w:proofErr w:type="spellStart"/>
            <w:r>
              <w:rPr>
                <w:rFonts w:ascii="Arial" w:hAnsi="Arial" w:cs="Arial"/>
                <w:sz w:val="20"/>
              </w:rPr>
              <w:t>center</w:t>
            </w:r>
            <w:proofErr w:type="spellEnd"/>
            <w:r>
              <w:rPr>
                <w:rFonts w:ascii="Arial" w:hAnsi="Arial" w:cs="Arial"/>
                <w:sz w:val="20"/>
              </w:rPr>
              <w:t xml:space="preserve"> frequency index = 63, 127, 191</w:t>
            </w:r>
            <w:r>
              <w:rPr>
                <w:rFonts w:ascii="Arial" w:hAnsi="Arial" w:cs="Arial"/>
                <w:sz w:val="20"/>
              </w:rPr>
              <w:br/>
            </w:r>
            <w:r>
              <w:rPr>
                <w:rFonts w:ascii="Arial" w:hAnsi="Arial" w:cs="Arial"/>
                <w:sz w:val="20"/>
              </w:rPr>
              <w:br/>
              <w:t>And update the Operating class numbers for the Reserved row appropriately.</w:t>
            </w:r>
          </w:p>
        </w:tc>
        <w:tc>
          <w:tcPr>
            <w:tcW w:w="3886" w:type="dxa"/>
          </w:tcPr>
          <w:p w14:paraId="683E2AD0" w14:textId="77777777" w:rsidR="00675E91" w:rsidRDefault="00675E91" w:rsidP="005C75B7">
            <w:pPr>
              <w:rPr>
                <w:rFonts w:ascii="Arial" w:hAnsi="Arial" w:cs="Arial"/>
                <w:sz w:val="20"/>
              </w:rPr>
            </w:pPr>
            <w:r>
              <w:rPr>
                <w:rFonts w:ascii="Arial" w:hAnsi="Arial" w:cs="Arial"/>
                <w:sz w:val="20"/>
              </w:rPr>
              <w:lastRenderedPageBreak/>
              <w:t>Revised.</w:t>
            </w:r>
          </w:p>
          <w:p w14:paraId="33FD6B71" w14:textId="77777777" w:rsidR="00675E91" w:rsidRDefault="00675E91" w:rsidP="005C75B7">
            <w:pPr>
              <w:rPr>
                <w:rFonts w:ascii="Arial" w:hAnsi="Arial" w:cs="Arial"/>
                <w:sz w:val="20"/>
              </w:rPr>
            </w:pPr>
            <w:r>
              <w:rPr>
                <w:rFonts w:ascii="Arial" w:hAnsi="Arial" w:cs="Arial"/>
                <w:sz w:val="20"/>
              </w:rPr>
              <w:t xml:space="preserve">Agree to the commentor that 320-1 and 320-2 need to be revised. </w:t>
            </w:r>
          </w:p>
          <w:p w14:paraId="1C0FADE3" w14:textId="77777777" w:rsidR="00675E91" w:rsidRDefault="00675E91" w:rsidP="005C75B7">
            <w:pPr>
              <w:rPr>
                <w:rFonts w:ascii="Arial" w:hAnsi="Arial" w:cs="Arial"/>
                <w:sz w:val="20"/>
              </w:rPr>
            </w:pPr>
            <w:r>
              <w:rPr>
                <w:rFonts w:ascii="Arial" w:hAnsi="Arial" w:cs="Arial"/>
                <w:sz w:val="20"/>
              </w:rPr>
              <w:t>Resolution to CID 2727 addresses this.</w:t>
            </w:r>
          </w:p>
          <w:p w14:paraId="208E9D28" w14:textId="77777777" w:rsidR="00675E91" w:rsidRDefault="00675E91" w:rsidP="005C75B7">
            <w:pPr>
              <w:rPr>
                <w:rFonts w:ascii="Arial" w:hAnsi="Arial" w:cs="Arial"/>
                <w:sz w:val="20"/>
              </w:rPr>
            </w:pPr>
          </w:p>
          <w:p w14:paraId="1A2FCA25" w14:textId="77777777" w:rsidR="00675E91" w:rsidRPr="00D47475" w:rsidRDefault="00675E91" w:rsidP="005C75B7">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3175</w:t>
            </w:r>
            <w:r w:rsidRPr="00D47475">
              <w:rPr>
                <w:rFonts w:ascii="Arial" w:hAnsi="Arial" w:cs="Arial"/>
                <w:i/>
                <w:iCs/>
                <w:sz w:val="20"/>
                <w:highlight w:val="yellow"/>
              </w:rPr>
              <w:t xml:space="preserve"> as shown in the following document</w:t>
            </w:r>
          </w:p>
          <w:p w14:paraId="366AB347" w14:textId="77777777" w:rsidR="00675E91" w:rsidRPr="00D47475" w:rsidRDefault="00675E91" w:rsidP="005C75B7">
            <w:pPr>
              <w:rPr>
                <w:rFonts w:ascii="Arial" w:hAnsi="Arial" w:cs="Arial"/>
                <w:i/>
                <w:iCs/>
                <w:sz w:val="20"/>
                <w:highlight w:val="yellow"/>
              </w:rPr>
            </w:pPr>
          </w:p>
          <w:p w14:paraId="366C695C" w14:textId="0BDE00D2" w:rsidR="00675E91" w:rsidRDefault="00641728" w:rsidP="005C75B7">
            <w:pPr>
              <w:rPr>
                <w:rFonts w:ascii="Arial" w:hAnsi="Arial" w:cs="Arial"/>
                <w:sz w:val="20"/>
              </w:rPr>
            </w:pPr>
            <w:hyperlink r:id="rId15" w:history="1">
              <w:r w:rsidR="006D66FB" w:rsidRPr="00F21627">
                <w:rPr>
                  <w:rStyle w:val="Hyperlink"/>
                  <w:rFonts w:ascii="Arial" w:hAnsi="Arial" w:cs="Arial"/>
                  <w:i/>
                  <w:iCs/>
                  <w:sz w:val="20"/>
                  <w:highlight w:val="yellow"/>
                </w:rPr>
                <w:t>https://mentor.ieee.org/802.11/dcn/21/11-21-04</w:t>
              </w:r>
              <w:r w:rsidR="006D66FB" w:rsidRPr="00F21627">
                <w:rPr>
                  <w:rStyle w:val="Hyperlink"/>
                  <w:rFonts w:ascii="Arial" w:hAnsi="Arial" w:cs="Arial"/>
                  <w:i/>
                  <w:iCs/>
                  <w:highlight w:val="yellow"/>
                </w:rPr>
                <w:t>9</w:t>
              </w:r>
              <w:r w:rsidR="006D66FB" w:rsidRPr="00F21627">
                <w:rPr>
                  <w:rStyle w:val="Hyperlink"/>
                  <w:rFonts w:ascii="Arial" w:hAnsi="Arial" w:cs="Arial"/>
                  <w:i/>
                  <w:iCs/>
                  <w:sz w:val="20"/>
                  <w:highlight w:val="yellow"/>
                </w:rPr>
                <w:t>5-00-00be-u-sig-comment-resolution-part-4.docx</w:t>
              </w:r>
            </w:hyperlink>
          </w:p>
        </w:tc>
      </w:tr>
    </w:tbl>
    <w:p w14:paraId="01B3B9DF" w14:textId="77777777" w:rsidR="00675E91" w:rsidRDefault="00675E91" w:rsidP="00675E91">
      <w:pPr>
        <w:pStyle w:val="BodyText0"/>
        <w:kinsoku w:val="0"/>
        <w:overflowPunct w:val="0"/>
        <w:spacing w:before="9"/>
        <w:rPr>
          <w:sz w:val="17"/>
          <w:szCs w:val="17"/>
        </w:rPr>
      </w:pPr>
    </w:p>
    <w:p w14:paraId="66EE5908" w14:textId="77777777" w:rsidR="00675E91" w:rsidRDefault="00675E91" w:rsidP="00675E91">
      <w:pPr>
        <w:rPr>
          <w:b/>
          <w:i/>
          <w:sz w:val="22"/>
          <w:szCs w:val="22"/>
        </w:rPr>
      </w:pPr>
      <w:r w:rsidRPr="004B2833">
        <w:rPr>
          <w:b/>
          <w:i/>
          <w:sz w:val="22"/>
          <w:szCs w:val="22"/>
          <w:highlight w:val="yellow"/>
        </w:rPr>
        <w:lastRenderedPageBreak/>
        <w:t xml:space="preserve">Instructions to the editor: </w:t>
      </w:r>
    </w:p>
    <w:p w14:paraId="60DA6A83" w14:textId="77777777" w:rsidR="00675E91" w:rsidRPr="0082172C" w:rsidRDefault="00675E91" w:rsidP="00675E91">
      <w:pPr>
        <w:rPr>
          <w:b/>
          <w:sz w:val="20"/>
          <w:lang w:eastAsia="zh-CN"/>
        </w:rPr>
      </w:pPr>
      <w:r w:rsidRPr="0082172C">
        <w:rPr>
          <w:b/>
          <w:sz w:val="20"/>
          <w:highlight w:val="yellow"/>
          <w:lang w:eastAsia="zh-CN"/>
        </w:rPr>
        <w:t xml:space="preserve">Please make the changes to </w:t>
      </w:r>
      <w:r>
        <w:rPr>
          <w:b/>
          <w:sz w:val="20"/>
          <w:highlight w:val="yellow"/>
          <w:lang w:eastAsia="zh-CN"/>
        </w:rPr>
        <w:t>P230L16-28 (in Table 36-19), P236L20-26 (in Table 36-22), P239L18-24 (in Table 36-23)</w:t>
      </w:r>
      <w:r w:rsidRPr="0082172C">
        <w:rPr>
          <w:b/>
          <w:sz w:val="20"/>
          <w:highlight w:val="yellow"/>
          <w:lang w:eastAsia="zh-CN"/>
        </w:rPr>
        <w:t xml:space="preserve"> as shown below:</w:t>
      </w:r>
    </w:p>
    <w:p w14:paraId="363515EE" w14:textId="77777777" w:rsidR="00675E91" w:rsidRDefault="00675E91" w:rsidP="00675E91"/>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675E91" w:rsidRPr="002F0E0F" w14:paraId="5E7392D8" w14:textId="77777777" w:rsidTr="005C75B7">
        <w:trPr>
          <w:trHeight w:val="610"/>
        </w:trPr>
        <w:tc>
          <w:tcPr>
            <w:tcW w:w="1199" w:type="dxa"/>
            <w:tcBorders>
              <w:top w:val="single" w:sz="12" w:space="0" w:color="000000"/>
              <w:left w:val="single" w:sz="12" w:space="0" w:color="000000"/>
              <w:bottom w:val="single" w:sz="12" w:space="0" w:color="000000"/>
              <w:right w:val="single" w:sz="2" w:space="0" w:color="000000"/>
            </w:tcBorders>
          </w:tcPr>
          <w:p w14:paraId="2D972C58" w14:textId="77777777" w:rsidR="00675E91" w:rsidRPr="002F0E0F" w:rsidRDefault="00675E91" w:rsidP="005C75B7">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1B8D007E" w14:textId="77777777" w:rsidR="00675E91" w:rsidRPr="002F0E0F" w:rsidRDefault="00675E91" w:rsidP="005C75B7">
            <w:pPr>
              <w:pStyle w:val="TableParagraph"/>
              <w:kinsoku w:val="0"/>
              <w:overflowPunct w:val="0"/>
              <w:spacing w:before="1"/>
              <w:rPr>
                <w:sz w:val="17"/>
                <w:szCs w:val="17"/>
              </w:rPr>
            </w:pPr>
          </w:p>
          <w:p w14:paraId="0B58910F" w14:textId="77777777" w:rsidR="00675E91" w:rsidRPr="002F0E0F" w:rsidRDefault="00675E91" w:rsidP="005C75B7">
            <w:pPr>
              <w:pStyle w:val="TableParagraph"/>
              <w:kinsoku w:val="0"/>
              <w:overflowPunct w:val="0"/>
              <w:ind w:left="374"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5FC1912A" w14:textId="77777777" w:rsidR="00675E91" w:rsidRPr="002F0E0F" w:rsidRDefault="00675E91" w:rsidP="005C75B7">
            <w:pPr>
              <w:pStyle w:val="TableParagraph"/>
              <w:kinsoku w:val="0"/>
              <w:overflowPunct w:val="0"/>
              <w:spacing w:before="1"/>
              <w:rPr>
                <w:sz w:val="17"/>
                <w:szCs w:val="17"/>
              </w:rPr>
            </w:pPr>
          </w:p>
          <w:p w14:paraId="1FEAD240" w14:textId="77777777" w:rsidR="00675E91" w:rsidRPr="002F0E0F" w:rsidRDefault="00675E91" w:rsidP="005C75B7">
            <w:pPr>
              <w:pStyle w:val="TableParagraph"/>
              <w:kinsoku w:val="0"/>
              <w:overflowPunct w:val="0"/>
              <w:ind w:left="796" w:right="768"/>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0E909A80" w14:textId="77777777" w:rsidR="00675E91" w:rsidRPr="002F0E0F" w:rsidRDefault="00675E91" w:rsidP="005C75B7">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5C83CB48" w14:textId="77777777" w:rsidR="00675E91" w:rsidRPr="002F0E0F" w:rsidRDefault="00675E91" w:rsidP="005C75B7">
            <w:pPr>
              <w:pStyle w:val="TableParagraph"/>
              <w:kinsoku w:val="0"/>
              <w:overflowPunct w:val="0"/>
              <w:spacing w:before="1"/>
              <w:rPr>
                <w:sz w:val="17"/>
                <w:szCs w:val="17"/>
              </w:rPr>
            </w:pPr>
          </w:p>
          <w:p w14:paraId="471A7E7E" w14:textId="77777777" w:rsidR="00675E91" w:rsidRPr="002F0E0F" w:rsidRDefault="00675E91" w:rsidP="005C75B7">
            <w:pPr>
              <w:pStyle w:val="TableParagraph"/>
              <w:kinsoku w:val="0"/>
              <w:overflowPunct w:val="0"/>
              <w:ind w:left="123" w:right="84"/>
              <w:jc w:val="center"/>
              <w:rPr>
                <w:b/>
                <w:bCs/>
                <w:sz w:val="18"/>
                <w:szCs w:val="18"/>
              </w:rPr>
            </w:pPr>
            <w:r w:rsidRPr="002F0E0F">
              <w:rPr>
                <w:b/>
                <w:bCs/>
                <w:sz w:val="18"/>
                <w:szCs w:val="18"/>
              </w:rPr>
              <w:t>Description</w:t>
            </w:r>
          </w:p>
        </w:tc>
      </w:tr>
      <w:tr w:rsidR="00675E91" w:rsidRPr="002F0E0F" w14:paraId="059788CF" w14:textId="77777777" w:rsidTr="005C75B7">
        <w:trPr>
          <w:trHeight w:val="1592"/>
        </w:trPr>
        <w:tc>
          <w:tcPr>
            <w:tcW w:w="1199" w:type="dxa"/>
            <w:tcBorders>
              <w:top w:val="none" w:sz="6" w:space="0" w:color="auto"/>
              <w:left w:val="single" w:sz="12" w:space="0" w:color="000000"/>
              <w:bottom w:val="none" w:sz="6" w:space="0" w:color="auto"/>
              <w:right w:val="single" w:sz="2" w:space="0" w:color="000000"/>
            </w:tcBorders>
          </w:tcPr>
          <w:p w14:paraId="12D557F7" w14:textId="77777777" w:rsidR="00675E91" w:rsidRPr="002F0E0F" w:rsidRDefault="00675E91" w:rsidP="005C75B7">
            <w:pPr>
              <w:pStyle w:val="TableParagraph"/>
              <w:kinsoku w:val="0"/>
              <w:overflowPunct w:val="0"/>
              <w:jc w:val="center"/>
              <w:rPr>
                <w:sz w:val="18"/>
                <w:szCs w:val="18"/>
              </w:rPr>
            </w:pPr>
            <w:r w:rsidRPr="002F0E0F">
              <w:rPr>
                <w:sz w:val="18"/>
                <w:szCs w:val="18"/>
              </w:rPr>
              <w:t>U-SIG-1</w:t>
            </w:r>
          </w:p>
        </w:tc>
        <w:tc>
          <w:tcPr>
            <w:tcW w:w="999" w:type="dxa"/>
            <w:tcBorders>
              <w:top w:val="single" w:sz="4" w:space="0" w:color="000000"/>
              <w:left w:val="single" w:sz="2" w:space="0" w:color="000000"/>
              <w:bottom w:val="none" w:sz="6" w:space="0" w:color="auto"/>
              <w:right w:val="single" w:sz="2" w:space="0" w:color="000000"/>
            </w:tcBorders>
          </w:tcPr>
          <w:p w14:paraId="1D9C5D00" w14:textId="77777777" w:rsidR="00675E91" w:rsidRPr="002F0E0F" w:rsidRDefault="00675E91" w:rsidP="005C75B7">
            <w:pPr>
              <w:pStyle w:val="TableParagraph"/>
              <w:kinsoku w:val="0"/>
              <w:overflowPunct w:val="0"/>
              <w:spacing w:before="67"/>
              <w:ind w:left="130"/>
              <w:rPr>
                <w:sz w:val="18"/>
                <w:szCs w:val="18"/>
              </w:rPr>
            </w:pPr>
            <w:r w:rsidRPr="002F0E0F">
              <w:rPr>
                <w:sz w:val="18"/>
                <w:szCs w:val="18"/>
              </w:rPr>
              <w:t>B3–B5</w:t>
            </w:r>
          </w:p>
        </w:tc>
        <w:tc>
          <w:tcPr>
            <w:tcW w:w="2000" w:type="dxa"/>
            <w:tcBorders>
              <w:top w:val="single" w:sz="4" w:space="0" w:color="000000"/>
              <w:left w:val="single" w:sz="2" w:space="0" w:color="000000"/>
              <w:bottom w:val="none" w:sz="6" w:space="0" w:color="auto"/>
              <w:right w:val="single" w:sz="2" w:space="0" w:color="000000"/>
            </w:tcBorders>
          </w:tcPr>
          <w:p w14:paraId="12A87A4E" w14:textId="77777777" w:rsidR="00675E91" w:rsidRPr="002F0E0F" w:rsidRDefault="00675E91" w:rsidP="005C75B7">
            <w:pPr>
              <w:pStyle w:val="TableParagraph"/>
              <w:kinsoku w:val="0"/>
              <w:overflowPunct w:val="0"/>
              <w:spacing w:before="67"/>
              <w:ind w:left="131"/>
              <w:rPr>
                <w:sz w:val="18"/>
                <w:szCs w:val="18"/>
              </w:rPr>
            </w:pPr>
            <w:r w:rsidRPr="002F0E0F">
              <w:rPr>
                <w:sz w:val="18"/>
                <w:szCs w:val="18"/>
              </w:rPr>
              <w:t>BW</w:t>
            </w:r>
          </w:p>
        </w:tc>
        <w:tc>
          <w:tcPr>
            <w:tcW w:w="900" w:type="dxa"/>
            <w:tcBorders>
              <w:top w:val="single" w:sz="4" w:space="0" w:color="000000"/>
              <w:left w:val="single" w:sz="2" w:space="0" w:color="000000"/>
              <w:bottom w:val="none" w:sz="6" w:space="0" w:color="auto"/>
              <w:right w:val="single" w:sz="2" w:space="0" w:color="000000"/>
            </w:tcBorders>
          </w:tcPr>
          <w:p w14:paraId="6468C9BE" w14:textId="77777777" w:rsidR="00675E91" w:rsidRPr="002F0E0F" w:rsidRDefault="00675E91" w:rsidP="005C75B7">
            <w:pPr>
              <w:pStyle w:val="TableParagraph"/>
              <w:kinsoku w:val="0"/>
              <w:overflowPunct w:val="0"/>
              <w:spacing w:before="67"/>
              <w:ind w:left="29"/>
              <w:jc w:val="center"/>
              <w:rPr>
                <w:sz w:val="18"/>
                <w:szCs w:val="18"/>
              </w:rPr>
            </w:pPr>
            <w:r w:rsidRPr="002F0E0F">
              <w:rPr>
                <w:sz w:val="18"/>
                <w:szCs w:val="18"/>
              </w:rPr>
              <w:t>3</w:t>
            </w:r>
          </w:p>
        </w:tc>
        <w:tc>
          <w:tcPr>
            <w:tcW w:w="3001" w:type="dxa"/>
            <w:tcBorders>
              <w:top w:val="single" w:sz="4" w:space="0" w:color="000000"/>
              <w:left w:val="single" w:sz="2" w:space="0" w:color="000000"/>
              <w:bottom w:val="none" w:sz="6" w:space="0" w:color="auto"/>
              <w:right w:val="single" w:sz="12" w:space="0" w:color="000000"/>
            </w:tcBorders>
          </w:tcPr>
          <w:p w14:paraId="23105BD6" w14:textId="77777777" w:rsidR="00675E91" w:rsidRPr="002F0E0F" w:rsidRDefault="00675E91" w:rsidP="005C75B7">
            <w:pPr>
              <w:pStyle w:val="TableParagraph"/>
              <w:kinsoku w:val="0"/>
              <w:overflowPunct w:val="0"/>
              <w:spacing w:before="67" w:line="204" w:lineRule="exact"/>
              <w:ind w:left="131"/>
              <w:rPr>
                <w:sz w:val="18"/>
                <w:szCs w:val="18"/>
              </w:rPr>
            </w:pPr>
            <w:r w:rsidRPr="002F0E0F">
              <w:rPr>
                <w:sz w:val="18"/>
                <w:szCs w:val="18"/>
              </w:rPr>
              <w:t>Set to 0 for 20</w:t>
            </w:r>
            <w:r w:rsidRPr="002F0E0F">
              <w:rPr>
                <w:spacing w:val="-2"/>
                <w:sz w:val="18"/>
                <w:szCs w:val="18"/>
              </w:rPr>
              <w:t xml:space="preserve"> </w:t>
            </w:r>
            <w:proofErr w:type="spellStart"/>
            <w:r w:rsidRPr="002F0E0F">
              <w:rPr>
                <w:sz w:val="18"/>
                <w:szCs w:val="18"/>
              </w:rPr>
              <w:t>MHz.</w:t>
            </w:r>
            <w:proofErr w:type="spellEnd"/>
          </w:p>
          <w:p w14:paraId="459FE41A" w14:textId="77777777" w:rsidR="00675E91" w:rsidRPr="002F0E0F" w:rsidRDefault="00675E91" w:rsidP="005C75B7">
            <w:pPr>
              <w:pStyle w:val="TableParagraph"/>
              <w:kinsoku w:val="0"/>
              <w:overflowPunct w:val="0"/>
              <w:spacing w:line="200" w:lineRule="exact"/>
              <w:ind w:left="131"/>
              <w:rPr>
                <w:sz w:val="18"/>
                <w:szCs w:val="18"/>
              </w:rPr>
            </w:pPr>
            <w:r w:rsidRPr="002F0E0F">
              <w:rPr>
                <w:sz w:val="18"/>
                <w:szCs w:val="18"/>
              </w:rPr>
              <w:t>Set to 1 for 40</w:t>
            </w:r>
            <w:r w:rsidRPr="002F0E0F">
              <w:rPr>
                <w:spacing w:val="-2"/>
                <w:sz w:val="18"/>
                <w:szCs w:val="18"/>
              </w:rPr>
              <w:t xml:space="preserve"> </w:t>
            </w:r>
            <w:proofErr w:type="spellStart"/>
            <w:r w:rsidRPr="002F0E0F">
              <w:rPr>
                <w:sz w:val="18"/>
                <w:szCs w:val="18"/>
              </w:rPr>
              <w:t>MHz.</w:t>
            </w:r>
            <w:proofErr w:type="spellEnd"/>
          </w:p>
          <w:p w14:paraId="21FE9E9A" w14:textId="77777777" w:rsidR="00675E91" w:rsidRPr="002F0E0F" w:rsidRDefault="00675E91" w:rsidP="005C75B7">
            <w:pPr>
              <w:pStyle w:val="TableParagraph"/>
              <w:kinsoku w:val="0"/>
              <w:overflowPunct w:val="0"/>
              <w:spacing w:line="200" w:lineRule="exact"/>
              <w:ind w:left="131"/>
              <w:rPr>
                <w:sz w:val="18"/>
                <w:szCs w:val="18"/>
              </w:rPr>
            </w:pPr>
            <w:r w:rsidRPr="002F0E0F">
              <w:rPr>
                <w:sz w:val="18"/>
                <w:szCs w:val="18"/>
              </w:rPr>
              <w:t>Set to 2 for 80</w:t>
            </w:r>
            <w:r w:rsidRPr="002F0E0F">
              <w:rPr>
                <w:spacing w:val="-2"/>
                <w:sz w:val="18"/>
                <w:szCs w:val="18"/>
              </w:rPr>
              <w:t xml:space="preserve"> </w:t>
            </w:r>
            <w:proofErr w:type="spellStart"/>
            <w:r w:rsidRPr="002F0E0F">
              <w:rPr>
                <w:sz w:val="18"/>
                <w:szCs w:val="18"/>
              </w:rPr>
              <w:t>MHz.</w:t>
            </w:r>
            <w:proofErr w:type="spellEnd"/>
          </w:p>
          <w:p w14:paraId="401735AA" w14:textId="77777777" w:rsidR="00675E91" w:rsidRPr="002F0E0F" w:rsidRDefault="00675E91" w:rsidP="005C75B7">
            <w:pPr>
              <w:pStyle w:val="TableParagraph"/>
              <w:kinsoku w:val="0"/>
              <w:overflowPunct w:val="0"/>
              <w:spacing w:line="200" w:lineRule="exact"/>
              <w:ind w:left="131"/>
              <w:rPr>
                <w:sz w:val="18"/>
                <w:szCs w:val="18"/>
              </w:rPr>
            </w:pPr>
            <w:r w:rsidRPr="002F0E0F">
              <w:rPr>
                <w:sz w:val="18"/>
                <w:szCs w:val="18"/>
              </w:rPr>
              <w:t xml:space="preserve">Set to 3 for 160 </w:t>
            </w:r>
            <w:proofErr w:type="spellStart"/>
            <w:r w:rsidRPr="002F0E0F">
              <w:rPr>
                <w:sz w:val="18"/>
                <w:szCs w:val="18"/>
              </w:rPr>
              <w:t>MHz.</w:t>
            </w:r>
            <w:proofErr w:type="spellEnd"/>
          </w:p>
          <w:p w14:paraId="1CEBF504" w14:textId="77AC4097" w:rsidR="00675E91" w:rsidRPr="002F0E0F" w:rsidRDefault="00675E91" w:rsidP="005C75B7">
            <w:pPr>
              <w:pStyle w:val="TableParagraph"/>
              <w:kinsoku w:val="0"/>
              <w:overflowPunct w:val="0"/>
              <w:spacing w:line="200" w:lineRule="exact"/>
              <w:ind w:left="131"/>
              <w:rPr>
                <w:sz w:val="18"/>
                <w:szCs w:val="18"/>
              </w:rPr>
            </w:pPr>
            <w:r w:rsidRPr="002F0E0F">
              <w:rPr>
                <w:sz w:val="18"/>
                <w:szCs w:val="18"/>
              </w:rPr>
              <w:t>Set to 4 for 320</w:t>
            </w:r>
            <w:r w:rsidRPr="002F0E0F">
              <w:rPr>
                <w:spacing w:val="-6"/>
                <w:sz w:val="18"/>
                <w:szCs w:val="18"/>
              </w:rPr>
              <w:t xml:space="preserve"> </w:t>
            </w:r>
            <w:r w:rsidRPr="002F0E0F">
              <w:rPr>
                <w:sz w:val="18"/>
                <w:szCs w:val="18"/>
              </w:rPr>
              <w:t>MHz-1.</w:t>
            </w:r>
          </w:p>
          <w:p w14:paraId="23236276" w14:textId="2636D166" w:rsidR="00675E91" w:rsidRDefault="00675E91" w:rsidP="005C75B7">
            <w:pPr>
              <w:pStyle w:val="TableParagraph"/>
              <w:kinsoku w:val="0"/>
              <w:overflowPunct w:val="0"/>
              <w:spacing w:line="200" w:lineRule="exact"/>
              <w:ind w:left="131"/>
              <w:rPr>
                <w:ins w:id="394" w:author="Alice Chen" w:date="2021-03-20T22:48:00Z"/>
                <w:sz w:val="18"/>
                <w:szCs w:val="18"/>
              </w:rPr>
            </w:pPr>
            <w:r w:rsidRPr="002F0E0F">
              <w:rPr>
                <w:sz w:val="18"/>
                <w:szCs w:val="18"/>
              </w:rPr>
              <w:t>Set to 5 for 320</w:t>
            </w:r>
            <w:r w:rsidRPr="002F0E0F">
              <w:rPr>
                <w:spacing w:val="-6"/>
                <w:sz w:val="18"/>
                <w:szCs w:val="18"/>
              </w:rPr>
              <w:t xml:space="preserve"> </w:t>
            </w:r>
            <w:r w:rsidRPr="002F0E0F">
              <w:rPr>
                <w:sz w:val="18"/>
                <w:szCs w:val="18"/>
              </w:rPr>
              <w:t>MHz-2.</w:t>
            </w:r>
          </w:p>
          <w:p w14:paraId="200C094D" w14:textId="26B59138" w:rsidR="00506680" w:rsidRPr="002F0E0F" w:rsidRDefault="00506680" w:rsidP="005C75B7">
            <w:pPr>
              <w:pStyle w:val="TableParagraph"/>
              <w:kinsoku w:val="0"/>
              <w:overflowPunct w:val="0"/>
              <w:spacing w:line="200" w:lineRule="exact"/>
              <w:ind w:left="131"/>
              <w:rPr>
                <w:sz w:val="18"/>
                <w:szCs w:val="18"/>
              </w:rPr>
            </w:pPr>
            <w:ins w:id="395" w:author="Alice Chen" w:date="2021-03-20T22:48:00Z">
              <w:r>
                <w:rPr>
                  <w:sz w:val="18"/>
                  <w:szCs w:val="18"/>
                </w:rPr>
                <w:t xml:space="preserve">See </w:t>
              </w:r>
              <w:r w:rsidR="002C089A">
                <w:rPr>
                  <w:sz w:val="18"/>
                  <w:szCs w:val="18"/>
                </w:rPr>
                <w:t xml:space="preserve">definition of 320 MHz-1 and 320 MHz-2 in </w:t>
              </w:r>
              <w:r w:rsidR="00530FB5" w:rsidRPr="00530FB5">
                <w:rPr>
                  <w:sz w:val="18"/>
                  <w:szCs w:val="18"/>
                </w:rPr>
                <w:t xml:space="preserve">36.3.22.1 </w:t>
              </w:r>
              <w:r w:rsidR="00530FB5">
                <w:rPr>
                  <w:sz w:val="18"/>
                  <w:szCs w:val="18"/>
                </w:rPr>
                <w:t>(</w:t>
              </w:r>
              <w:r w:rsidR="00530FB5" w:rsidRPr="00530FB5">
                <w:rPr>
                  <w:sz w:val="18"/>
                  <w:szCs w:val="18"/>
                </w:rPr>
                <w:t>Channelization for 320MHz channel</w:t>
              </w:r>
              <w:r w:rsidR="00530FB5">
                <w:rPr>
                  <w:sz w:val="18"/>
                  <w:szCs w:val="18"/>
                </w:rPr>
                <w:t>).</w:t>
              </w:r>
            </w:ins>
          </w:p>
          <w:p w14:paraId="1F8511B3" w14:textId="77777777" w:rsidR="00675E91" w:rsidRDefault="00675E91" w:rsidP="005C75B7">
            <w:pPr>
              <w:pStyle w:val="TableParagraph"/>
              <w:kinsoku w:val="0"/>
              <w:overflowPunct w:val="0"/>
              <w:spacing w:line="204" w:lineRule="exact"/>
              <w:ind w:left="131"/>
              <w:rPr>
                <w:ins w:id="396" w:author="Alice Chen" w:date="2021-03-03T12:24:00Z"/>
                <w:sz w:val="18"/>
                <w:szCs w:val="18"/>
              </w:rPr>
            </w:pPr>
            <w:r w:rsidRPr="002F0E0F">
              <w:rPr>
                <w:sz w:val="18"/>
                <w:szCs w:val="18"/>
              </w:rPr>
              <w:t>Values 6 and 7 are Validate</w:t>
            </w:r>
            <w:ins w:id="397" w:author="Alice Chen" w:date="2021-03-09T21:57:00Z">
              <w:r>
                <w:rPr>
                  <w:sz w:val="18"/>
                  <w:szCs w:val="18"/>
                </w:rPr>
                <w:t xml:space="preserve"> if </w:t>
              </w:r>
              <w:r w:rsidRPr="00690FF3">
                <w:rPr>
                  <w:sz w:val="18"/>
                  <w:szCs w:val="18"/>
                </w:rPr>
                <w:t>dot11EHTBaseLineFeaturesImplementedOnly</w:t>
              </w:r>
              <w:r>
                <w:rPr>
                  <w:sz w:val="18"/>
                  <w:szCs w:val="18"/>
                </w:rPr>
                <w:t xml:space="preserve"> equals true</w:t>
              </w:r>
            </w:ins>
            <w:r w:rsidRPr="002F0E0F">
              <w:rPr>
                <w:sz w:val="18"/>
                <w:szCs w:val="18"/>
              </w:rPr>
              <w:t>.</w:t>
            </w:r>
          </w:p>
          <w:p w14:paraId="4F04C8C8" w14:textId="77777777" w:rsidR="00675E91" w:rsidRPr="002F0E0F" w:rsidRDefault="00675E91" w:rsidP="005C75B7">
            <w:pPr>
              <w:pStyle w:val="TableParagraph"/>
              <w:kinsoku w:val="0"/>
              <w:overflowPunct w:val="0"/>
              <w:spacing w:line="204" w:lineRule="exact"/>
              <w:ind w:left="131"/>
              <w:rPr>
                <w:sz w:val="18"/>
                <w:szCs w:val="18"/>
              </w:rPr>
            </w:pPr>
          </w:p>
        </w:tc>
      </w:tr>
      <w:tr w:rsidR="00675E91" w:rsidRPr="002F0E0F" w14:paraId="255C6F23" w14:textId="77777777" w:rsidTr="005C75B7">
        <w:trPr>
          <w:trHeight w:val="897"/>
        </w:trPr>
        <w:tc>
          <w:tcPr>
            <w:tcW w:w="1199" w:type="dxa"/>
            <w:tcBorders>
              <w:top w:val="none" w:sz="6" w:space="0" w:color="auto"/>
              <w:left w:val="single" w:sz="12" w:space="0" w:color="000000"/>
              <w:bottom w:val="none" w:sz="6" w:space="0" w:color="auto"/>
              <w:right w:val="single" w:sz="2" w:space="0" w:color="000000"/>
            </w:tcBorders>
          </w:tcPr>
          <w:p w14:paraId="2168331C" w14:textId="77777777" w:rsidR="00675E91" w:rsidRPr="002F0E0F" w:rsidRDefault="00675E91" w:rsidP="005C75B7">
            <w:pPr>
              <w:pStyle w:val="TableParagraph"/>
              <w:kinsoku w:val="0"/>
              <w:overflowPunct w:val="0"/>
              <w:rPr>
                <w:sz w:val="18"/>
                <w:szCs w:val="18"/>
              </w:rPr>
            </w:pPr>
          </w:p>
        </w:tc>
        <w:tc>
          <w:tcPr>
            <w:tcW w:w="999" w:type="dxa"/>
            <w:tcBorders>
              <w:top w:val="none" w:sz="6" w:space="0" w:color="auto"/>
              <w:left w:val="single" w:sz="2" w:space="0" w:color="000000"/>
              <w:bottom w:val="single" w:sz="4" w:space="0" w:color="000000"/>
              <w:right w:val="single" w:sz="2" w:space="0" w:color="000000"/>
            </w:tcBorders>
          </w:tcPr>
          <w:p w14:paraId="357D7EB5" w14:textId="77777777" w:rsidR="00675E91" w:rsidRPr="002F0E0F" w:rsidRDefault="00675E91" w:rsidP="005C75B7">
            <w:pPr>
              <w:pStyle w:val="TableParagraph"/>
              <w:kinsoku w:val="0"/>
              <w:overflowPunct w:val="0"/>
              <w:rPr>
                <w:sz w:val="18"/>
                <w:szCs w:val="18"/>
              </w:rPr>
            </w:pPr>
          </w:p>
        </w:tc>
        <w:tc>
          <w:tcPr>
            <w:tcW w:w="2000" w:type="dxa"/>
            <w:tcBorders>
              <w:top w:val="none" w:sz="6" w:space="0" w:color="auto"/>
              <w:left w:val="single" w:sz="2" w:space="0" w:color="000000"/>
              <w:bottom w:val="single" w:sz="4" w:space="0" w:color="000000"/>
              <w:right w:val="single" w:sz="2" w:space="0" w:color="000000"/>
            </w:tcBorders>
          </w:tcPr>
          <w:p w14:paraId="2A72AED0" w14:textId="77777777" w:rsidR="00675E91" w:rsidRPr="002F0E0F" w:rsidRDefault="00675E91" w:rsidP="005C75B7">
            <w:pPr>
              <w:pStyle w:val="TableParagraph"/>
              <w:kinsoku w:val="0"/>
              <w:overflowPunct w:val="0"/>
              <w:rPr>
                <w:sz w:val="18"/>
                <w:szCs w:val="18"/>
              </w:rPr>
            </w:pPr>
          </w:p>
        </w:tc>
        <w:tc>
          <w:tcPr>
            <w:tcW w:w="900" w:type="dxa"/>
            <w:tcBorders>
              <w:top w:val="none" w:sz="6" w:space="0" w:color="auto"/>
              <w:left w:val="single" w:sz="2" w:space="0" w:color="000000"/>
              <w:bottom w:val="single" w:sz="4" w:space="0" w:color="000000"/>
              <w:right w:val="single" w:sz="2" w:space="0" w:color="000000"/>
            </w:tcBorders>
          </w:tcPr>
          <w:p w14:paraId="0CA918DD" w14:textId="77777777" w:rsidR="00675E91" w:rsidRPr="002F0E0F" w:rsidRDefault="00675E91" w:rsidP="005C75B7">
            <w:pPr>
              <w:pStyle w:val="TableParagraph"/>
              <w:kinsoku w:val="0"/>
              <w:overflowPunct w:val="0"/>
              <w:rPr>
                <w:sz w:val="18"/>
                <w:szCs w:val="18"/>
              </w:rPr>
            </w:pPr>
          </w:p>
        </w:tc>
        <w:tc>
          <w:tcPr>
            <w:tcW w:w="3001" w:type="dxa"/>
            <w:tcBorders>
              <w:top w:val="none" w:sz="6" w:space="0" w:color="auto"/>
              <w:left w:val="single" w:sz="2" w:space="0" w:color="000000"/>
              <w:bottom w:val="single" w:sz="4" w:space="0" w:color="000000"/>
              <w:right w:val="single" w:sz="12" w:space="0" w:color="000000"/>
            </w:tcBorders>
          </w:tcPr>
          <w:p w14:paraId="4E2B8BB5" w14:textId="77777777" w:rsidR="00675E91" w:rsidRPr="002F0E0F" w:rsidRDefault="00675E91" w:rsidP="005C75B7">
            <w:pPr>
              <w:pStyle w:val="TableParagraph"/>
              <w:kinsoku w:val="0"/>
              <w:overflowPunct w:val="0"/>
              <w:spacing w:before="109" w:line="249" w:lineRule="auto"/>
              <w:ind w:left="131" w:right="128"/>
              <w:rPr>
                <w:b/>
                <w:bCs/>
                <w:i/>
                <w:iCs/>
                <w:color w:val="FF0000"/>
                <w:sz w:val="20"/>
                <w:szCs w:val="20"/>
              </w:rPr>
            </w:pPr>
            <w:commentRangeStart w:id="398"/>
            <w:r w:rsidRPr="002F0E0F">
              <w:rPr>
                <w:b/>
                <w:bCs/>
                <w:i/>
                <w:iCs/>
                <w:color w:val="FF0000"/>
                <w:sz w:val="20"/>
                <w:szCs w:val="20"/>
              </w:rPr>
              <w:t>Editor’s Note: Need a definition of “320 MHz-1” and “320 MHz-</w:t>
            </w:r>
          </w:p>
          <w:p w14:paraId="779B8C25" w14:textId="77777777" w:rsidR="00675E91" w:rsidRPr="002F0E0F" w:rsidRDefault="00675E91" w:rsidP="005C75B7">
            <w:pPr>
              <w:pStyle w:val="TableParagraph"/>
              <w:kinsoku w:val="0"/>
              <w:overflowPunct w:val="0"/>
              <w:spacing w:before="2"/>
              <w:ind w:left="131"/>
              <w:rPr>
                <w:b/>
                <w:bCs/>
                <w:i/>
                <w:iCs/>
                <w:color w:val="FF0000"/>
                <w:sz w:val="20"/>
                <w:szCs w:val="20"/>
              </w:rPr>
            </w:pPr>
            <w:r w:rsidRPr="002F0E0F">
              <w:rPr>
                <w:b/>
                <w:bCs/>
                <w:i/>
                <w:iCs/>
                <w:color w:val="FF0000"/>
                <w:sz w:val="20"/>
                <w:szCs w:val="20"/>
              </w:rPr>
              <w:t>2”.</w:t>
            </w:r>
            <w:commentRangeEnd w:id="398"/>
            <w:r>
              <w:rPr>
                <w:rStyle w:val="CommentReference"/>
                <w:rFonts w:ascii="Calibri" w:eastAsia="Malgun Gothic" w:hAnsi="Calibri"/>
                <w:lang w:val="en-GB"/>
              </w:rPr>
              <w:commentReference w:id="398"/>
            </w:r>
          </w:p>
        </w:tc>
      </w:tr>
    </w:tbl>
    <w:p w14:paraId="5BE89CCC" w14:textId="12E9DF41" w:rsidR="00F86802" w:rsidRDefault="00F86802" w:rsidP="003442E6">
      <w:pPr>
        <w:pStyle w:val="BodyText0"/>
        <w:kinsoku w:val="0"/>
        <w:overflowPunct w:val="0"/>
        <w:spacing w:before="9"/>
        <w:rPr>
          <w:sz w:val="17"/>
          <w:szCs w:val="17"/>
        </w:rPr>
      </w:pPr>
    </w:p>
    <w:p w14:paraId="13A8EFF1" w14:textId="77777777" w:rsidR="00065B70" w:rsidRPr="00A633F4" w:rsidRDefault="00065B70" w:rsidP="00675E91">
      <w:pPr>
        <w:rPr>
          <w:sz w:val="20"/>
        </w:rPr>
      </w:pPr>
    </w:p>
    <w:p w14:paraId="2BF86CEA" w14:textId="6ABD74BA" w:rsidR="00675E91" w:rsidRDefault="00675E91" w:rsidP="00675E91">
      <w:pPr>
        <w:rPr>
          <w:sz w:val="20"/>
        </w:rPr>
      </w:pPr>
    </w:p>
    <w:p w14:paraId="0133FBD6" w14:textId="4250E24F" w:rsidR="00065B70" w:rsidRDefault="00065B70" w:rsidP="00675E91">
      <w:pPr>
        <w:rPr>
          <w:sz w:val="20"/>
        </w:rPr>
      </w:pPr>
    </w:p>
    <w:p w14:paraId="3406D8ED" w14:textId="74F5D9A4" w:rsidR="00065B70" w:rsidRDefault="00065B70" w:rsidP="00675E91">
      <w:pPr>
        <w:rPr>
          <w:sz w:val="20"/>
        </w:rPr>
      </w:pPr>
    </w:p>
    <w:p w14:paraId="652D1C6F" w14:textId="13EF3506" w:rsidR="00620CC0" w:rsidRDefault="00620CC0" w:rsidP="00620CC0">
      <w:pPr>
        <w:pStyle w:val="Heading1"/>
      </w:pPr>
      <w:r>
        <w:t>CID 27</w:t>
      </w:r>
      <w:r w:rsidR="00954D9E">
        <w:t>06</w:t>
      </w:r>
    </w:p>
    <w:p w14:paraId="0EA8C89C" w14:textId="77777777" w:rsidR="00620CC0" w:rsidRDefault="00620CC0" w:rsidP="00620CC0">
      <w:pPr>
        <w:jc w:val="both"/>
        <w:rPr>
          <w:sz w:val="22"/>
          <w:szCs w:val="22"/>
          <w:lang w:val="en-US"/>
        </w:rPr>
      </w:pPr>
    </w:p>
    <w:tbl>
      <w:tblPr>
        <w:tblW w:w="9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7"/>
        <w:gridCol w:w="1233"/>
        <w:gridCol w:w="1161"/>
        <w:gridCol w:w="1525"/>
        <w:gridCol w:w="1454"/>
        <w:gridCol w:w="3886"/>
      </w:tblGrid>
      <w:tr w:rsidR="00620CC0" w:rsidRPr="009522BD" w14:paraId="6B70194A" w14:textId="77777777" w:rsidTr="000C1AD9">
        <w:trPr>
          <w:trHeight w:val="278"/>
        </w:trPr>
        <w:tc>
          <w:tcPr>
            <w:tcW w:w="677" w:type="dxa"/>
            <w:shd w:val="clear" w:color="auto" w:fill="auto"/>
            <w:hideMark/>
          </w:tcPr>
          <w:p w14:paraId="7C24CCEE" w14:textId="77777777" w:rsidR="00620CC0" w:rsidRPr="002E58A7" w:rsidRDefault="00620CC0" w:rsidP="000C1AD9">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33" w:type="dxa"/>
            <w:shd w:val="clear" w:color="auto" w:fill="auto"/>
            <w:hideMark/>
          </w:tcPr>
          <w:p w14:paraId="2AD6B282" w14:textId="77777777" w:rsidR="00620CC0" w:rsidRPr="002E58A7" w:rsidRDefault="00620CC0" w:rsidP="000C1AD9">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098AFC5F" w14:textId="77777777" w:rsidR="00620CC0" w:rsidRPr="002E58A7" w:rsidRDefault="00620CC0" w:rsidP="000C1AD9">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25" w:type="dxa"/>
            <w:shd w:val="clear" w:color="auto" w:fill="auto"/>
            <w:hideMark/>
          </w:tcPr>
          <w:p w14:paraId="34008581" w14:textId="77777777" w:rsidR="00620CC0" w:rsidRPr="002E58A7" w:rsidRDefault="00620CC0" w:rsidP="000C1AD9">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454" w:type="dxa"/>
            <w:shd w:val="clear" w:color="auto" w:fill="auto"/>
            <w:hideMark/>
          </w:tcPr>
          <w:p w14:paraId="130E7A29" w14:textId="77777777" w:rsidR="00620CC0" w:rsidRPr="002E58A7" w:rsidRDefault="00620CC0" w:rsidP="000C1AD9">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886" w:type="dxa"/>
          </w:tcPr>
          <w:p w14:paraId="2D7137A2" w14:textId="77777777" w:rsidR="00620CC0" w:rsidRPr="002E58A7" w:rsidRDefault="00620CC0" w:rsidP="000C1AD9">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AA0000" w:rsidRPr="009522BD" w14:paraId="57747595" w14:textId="77777777" w:rsidTr="000C1AD9">
        <w:trPr>
          <w:trHeight w:val="278"/>
        </w:trPr>
        <w:tc>
          <w:tcPr>
            <w:tcW w:w="677" w:type="dxa"/>
            <w:shd w:val="clear" w:color="auto" w:fill="auto"/>
          </w:tcPr>
          <w:p w14:paraId="46872B1C" w14:textId="33CA3F53" w:rsidR="00AA0000" w:rsidRPr="003D6EF8" w:rsidRDefault="00AA0000" w:rsidP="00AA0000">
            <w:pPr>
              <w:rPr>
                <w:rFonts w:ascii="Arial" w:eastAsia="Times New Roman" w:hAnsi="Arial" w:cs="Arial"/>
                <w:bCs/>
                <w:sz w:val="20"/>
                <w:lang w:val="en-US" w:eastAsia="ko-KR"/>
              </w:rPr>
            </w:pPr>
            <w:r w:rsidRPr="003D6EF8">
              <w:rPr>
                <w:rFonts w:ascii="Arial" w:eastAsia="Times New Roman" w:hAnsi="Arial" w:cs="Arial"/>
                <w:bCs/>
                <w:sz w:val="20"/>
                <w:lang w:val="en-US" w:eastAsia="ko-KR"/>
              </w:rPr>
              <w:t>27</w:t>
            </w:r>
            <w:r w:rsidRPr="003D6EF8">
              <w:rPr>
                <w:rFonts w:ascii="Arial" w:eastAsia="Times New Roman" w:hAnsi="Arial" w:cs="Arial"/>
                <w:bCs/>
                <w:sz w:val="20"/>
                <w:lang w:val="en-US" w:eastAsia="ko-KR"/>
              </w:rPr>
              <w:t>06</w:t>
            </w:r>
          </w:p>
        </w:tc>
        <w:tc>
          <w:tcPr>
            <w:tcW w:w="1233" w:type="dxa"/>
            <w:shd w:val="clear" w:color="auto" w:fill="auto"/>
          </w:tcPr>
          <w:p w14:paraId="4A8DBB7F" w14:textId="77777777" w:rsidR="00AA0000" w:rsidRPr="003D6EF8" w:rsidRDefault="00AA0000" w:rsidP="00AA0000">
            <w:pPr>
              <w:rPr>
                <w:rFonts w:ascii="Arial" w:hAnsi="Arial" w:cs="Arial"/>
                <w:sz w:val="20"/>
                <w:lang w:val="en-US"/>
              </w:rPr>
            </w:pPr>
            <w:r w:rsidRPr="003D6EF8">
              <w:rPr>
                <w:rFonts w:ascii="Arial" w:hAnsi="Arial" w:cs="Arial"/>
                <w:sz w:val="20"/>
              </w:rPr>
              <w:t>36.3.11.7.2</w:t>
            </w:r>
          </w:p>
          <w:p w14:paraId="3A5EC750" w14:textId="77777777" w:rsidR="00AA0000" w:rsidRPr="003D6EF8" w:rsidRDefault="00AA0000" w:rsidP="00AA0000">
            <w:pPr>
              <w:rPr>
                <w:rFonts w:ascii="Arial" w:hAnsi="Arial" w:cs="Arial"/>
                <w:sz w:val="20"/>
                <w:lang w:val="en-US" w:eastAsia="ko-KR"/>
              </w:rPr>
            </w:pPr>
          </w:p>
        </w:tc>
        <w:tc>
          <w:tcPr>
            <w:tcW w:w="1161" w:type="dxa"/>
            <w:shd w:val="clear" w:color="auto" w:fill="auto"/>
          </w:tcPr>
          <w:p w14:paraId="6111092C" w14:textId="393E7432" w:rsidR="00AA0000" w:rsidRPr="003D6EF8" w:rsidRDefault="00AA0000" w:rsidP="00AA0000">
            <w:pPr>
              <w:rPr>
                <w:rFonts w:ascii="Arial" w:hAnsi="Arial" w:cs="Arial"/>
                <w:sz w:val="20"/>
                <w:lang w:val="en-US"/>
              </w:rPr>
            </w:pPr>
            <w:r w:rsidRPr="003D6EF8">
              <w:rPr>
                <w:rFonts w:ascii="Arial" w:hAnsi="Arial" w:cs="Arial"/>
                <w:sz w:val="20"/>
              </w:rPr>
              <w:t>23</w:t>
            </w:r>
            <w:r w:rsidRPr="003D6EF8">
              <w:rPr>
                <w:rFonts w:ascii="Arial" w:hAnsi="Arial" w:cs="Arial"/>
                <w:sz w:val="20"/>
              </w:rPr>
              <w:t>3</w:t>
            </w:r>
            <w:r w:rsidRPr="003D6EF8">
              <w:rPr>
                <w:rFonts w:ascii="Arial" w:hAnsi="Arial" w:cs="Arial"/>
                <w:sz w:val="20"/>
              </w:rPr>
              <w:t>.</w:t>
            </w:r>
            <w:r w:rsidRPr="003D6EF8">
              <w:rPr>
                <w:rFonts w:ascii="Arial" w:hAnsi="Arial" w:cs="Arial"/>
                <w:sz w:val="20"/>
              </w:rPr>
              <w:t>30</w:t>
            </w:r>
          </w:p>
        </w:tc>
        <w:tc>
          <w:tcPr>
            <w:tcW w:w="1525" w:type="dxa"/>
            <w:shd w:val="clear" w:color="auto" w:fill="auto"/>
          </w:tcPr>
          <w:p w14:paraId="6599D744" w14:textId="7CC338D9" w:rsidR="00AA0000" w:rsidRPr="003D6EF8" w:rsidRDefault="00AA0000" w:rsidP="00AA0000">
            <w:pPr>
              <w:rPr>
                <w:rFonts w:ascii="Arial" w:hAnsi="Arial" w:cs="Arial"/>
                <w:sz w:val="20"/>
              </w:rPr>
            </w:pPr>
            <w:r w:rsidRPr="003D6EF8">
              <w:rPr>
                <w:rFonts w:ascii="Arial" w:hAnsi="Arial" w:cs="Arial"/>
                <w:color w:val="000000"/>
                <w:sz w:val="20"/>
              </w:rPr>
              <w:t>EHT MU PPDU and EHT TB PPDU are PPDU format, not PPDU type</w:t>
            </w:r>
          </w:p>
        </w:tc>
        <w:tc>
          <w:tcPr>
            <w:tcW w:w="1454" w:type="dxa"/>
            <w:shd w:val="clear" w:color="auto" w:fill="auto"/>
          </w:tcPr>
          <w:p w14:paraId="59E43653" w14:textId="1C055C39" w:rsidR="00AA0000" w:rsidRPr="003D6EF8" w:rsidRDefault="00AA0000" w:rsidP="00AA0000">
            <w:pPr>
              <w:rPr>
                <w:rFonts w:ascii="Arial" w:hAnsi="Arial" w:cs="Arial"/>
                <w:sz w:val="20"/>
              </w:rPr>
            </w:pPr>
            <w:r w:rsidRPr="003D6EF8">
              <w:rPr>
                <w:rFonts w:ascii="Arial" w:hAnsi="Arial" w:cs="Arial"/>
                <w:color w:val="000000"/>
                <w:sz w:val="20"/>
              </w:rPr>
              <w:t>Change "EHT PPDU type" in the third column of Table 36-20 to "EHT PPDU format".</w:t>
            </w:r>
          </w:p>
        </w:tc>
        <w:tc>
          <w:tcPr>
            <w:tcW w:w="3886" w:type="dxa"/>
          </w:tcPr>
          <w:p w14:paraId="48FAC56B" w14:textId="79874F6B" w:rsidR="00AA0000" w:rsidRPr="003D6EF8" w:rsidRDefault="00AA0000" w:rsidP="00AA0000">
            <w:pPr>
              <w:rPr>
                <w:rFonts w:ascii="Arial" w:hAnsi="Arial" w:cs="Arial"/>
                <w:sz w:val="20"/>
              </w:rPr>
            </w:pPr>
            <w:r w:rsidRPr="003D6EF8">
              <w:rPr>
                <w:rFonts w:ascii="Arial" w:hAnsi="Arial" w:cs="Arial"/>
                <w:sz w:val="20"/>
              </w:rPr>
              <w:t>Accepted</w:t>
            </w:r>
            <w:r w:rsidR="005A7B8A" w:rsidRPr="003D6EF8">
              <w:rPr>
                <w:rFonts w:ascii="Arial" w:hAnsi="Arial" w:cs="Arial"/>
                <w:sz w:val="20"/>
              </w:rPr>
              <w:t xml:space="preserve"> </w:t>
            </w:r>
          </w:p>
        </w:tc>
      </w:tr>
    </w:tbl>
    <w:p w14:paraId="16AB50F5" w14:textId="29CFBB8F" w:rsidR="00ED4319" w:rsidRDefault="00ED4319" w:rsidP="00675E91">
      <w:pPr>
        <w:rPr>
          <w:sz w:val="20"/>
        </w:rPr>
      </w:pPr>
    </w:p>
    <w:p w14:paraId="215B1C0B" w14:textId="3F4F8339" w:rsidR="00620CC0" w:rsidRDefault="00620CC0" w:rsidP="00675E91">
      <w:pPr>
        <w:rPr>
          <w:sz w:val="20"/>
        </w:rPr>
      </w:pPr>
    </w:p>
    <w:p w14:paraId="686A0882" w14:textId="46D54528" w:rsidR="00620CC0" w:rsidRDefault="00620CC0" w:rsidP="00675E91">
      <w:pPr>
        <w:rPr>
          <w:sz w:val="20"/>
        </w:rPr>
      </w:pPr>
    </w:p>
    <w:p w14:paraId="7ECAF8E0" w14:textId="4BBAB86A" w:rsidR="00620CC0" w:rsidRDefault="00620CC0" w:rsidP="00675E91">
      <w:pPr>
        <w:rPr>
          <w:sz w:val="20"/>
        </w:rPr>
      </w:pPr>
    </w:p>
    <w:p w14:paraId="55418AE8" w14:textId="77777777" w:rsidR="00620CC0" w:rsidRPr="00A633F4" w:rsidRDefault="00620CC0" w:rsidP="00675E91">
      <w:pPr>
        <w:rPr>
          <w:sz w:val="20"/>
        </w:rPr>
      </w:pPr>
    </w:p>
    <w:p w14:paraId="0757468B" w14:textId="77777777" w:rsidR="002D4408" w:rsidRDefault="002D4408" w:rsidP="002D4408">
      <w:pPr>
        <w:pStyle w:val="Heading1"/>
      </w:pPr>
      <w:r>
        <w:t>CID 1563, 1617, 1619, 1951, 2801, 2949</w:t>
      </w:r>
    </w:p>
    <w:p w14:paraId="3A39F599" w14:textId="77777777" w:rsidR="002D4408" w:rsidRDefault="002D4408" w:rsidP="002D4408">
      <w:pPr>
        <w:jc w:val="both"/>
        <w:rPr>
          <w:sz w:val="22"/>
          <w:szCs w:val="22"/>
          <w:lang w:val="en-US"/>
        </w:rPr>
      </w:pPr>
    </w:p>
    <w:tbl>
      <w:tblPr>
        <w:tblW w:w="9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2"/>
        <w:gridCol w:w="1229"/>
        <w:gridCol w:w="1161"/>
        <w:gridCol w:w="1582"/>
        <w:gridCol w:w="1406"/>
        <w:gridCol w:w="3886"/>
      </w:tblGrid>
      <w:tr w:rsidR="002D4408" w:rsidRPr="009522BD" w14:paraId="69CDB116" w14:textId="77777777" w:rsidTr="002F4761">
        <w:trPr>
          <w:trHeight w:val="278"/>
        </w:trPr>
        <w:tc>
          <w:tcPr>
            <w:tcW w:w="672" w:type="dxa"/>
            <w:shd w:val="clear" w:color="auto" w:fill="auto"/>
            <w:hideMark/>
          </w:tcPr>
          <w:p w14:paraId="5C8FC3C6" w14:textId="77777777" w:rsidR="002D4408" w:rsidRPr="002E58A7" w:rsidRDefault="002D4408" w:rsidP="002F476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29" w:type="dxa"/>
            <w:shd w:val="clear" w:color="auto" w:fill="auto"/>
            <w:hideMark/>
          </w:tcPr>
          <w:p w14:paraId="125670ED" w14:textId="77777777" w:rsidR="002D4408" w:rsidRPr="002E58A7" w:rsidRDefault="002D4408" w:rsidP="002F476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19370074" w14:textId="77777777" w:rsidR="002D4408" w:rsidRPr="002E58A7" w:rsidRDefault="002D4408" w:rsidP="002F4761">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82" w:type="dxa"/>
            <w:shd w:val="clear" w:color="auto" w:fill="auto"/>
            <w:hideMark/>
          </w:tcPr>
          <w:p w14:paraId="6E191923" w14:textId="77777777" w:rsidR="002D4408" w:rsidRPr="002E58A7" w:rsidRDefault="002D4408" w:rsidP="002F476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406" w:type="dxa"/>
            <w:shd w:val="clear" w:color="auto" w:fill="auto"/>
            <w:hideMark/>
          </w:tcPr>
          <w:p w14:paraId="53E639FE" w14:textId="77777777" w:rsidR="002D4408" w:rsidRPr="002E58A7" w:rsidRDefault="002D4408" w:rsidP="002F476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886" w:type="dxa"/>
          </w:tcPr>
          <w:p w14:paraId="424B9CDD" w14:textId="77777777" w:rsidR="002D4408" w:rsidRPr="002E58A7" w:rsidRDefault="002D4408" w:rsidP="002F4761">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2D4408" w:rsidRPr="009522BD" w14:paraId="67876F5C" w14:textId="77777777" w:rsidTr="002F4761">
        <w:trPr>
          <w:trHeight w:val="278"/>
        </w:trPr>
        <w:tc>
          <w:tcPr>
            <w:tcW w:w="672" w:type="dxa"/>
            <w:shd w:val="clear" w:color="auto" w:fill="auto"/>
          </w:tcPr>
          <w:p w14:paraId="130F7AED" w14:textId="77777777" w:rsidR="002D4408" w:rsidRPr="002E58A7" w:rsidRDefault="002D4408" w:rsidP="002F4761">
            <w:pPr>
              <w:rPr>
                <w:rFonts w:ascii="Arial" w:eastAsia="Times New Roman" w:hAnsi="Arial" w:cs="Arial"/>
                <w:bCs/>
                <w:sz w:val="20"/>
                <w:lang w:val="en-US" w:eastAsia="ko-KR"/>
              </w:rPr>
            </w:pPr>
            <w:r>
              <w:rPr>
                <w:rFonts w:ascii="Arial" w:eastAsia="Times New Roman" w:hAnsi="Arial" w:cs="Arial"/>
                <w:bCs/>
                <w:sz w:val="20"/>
                <w:lang w:val="en-US" w:eastAsia="ko-KR"/>
              </w:rPr>
              <w:t>1563</w:t>
            </w:r>
          </w:p>
        </w:tc>
        <w:tc>
          <w:tcPr>
            <w:tcW w:w="1229" w:type="dxa"/>
            <w:shd w:val="clear" w:color="auto" w:fill="auto"/>
          </w:tcPr>
          <w:p w14:paraId="53EB9915" w14:textId="77777777" w:rsidR="002D4408" w:rsidRPr="002E58A7" w:rsidRDefault="002D4408" w:rsidP="002F4761">
            <w:pPr>
              <w:rPr>
                <w:rFonts w:ascii="Arial" w:hAnsi="Arial" w:cs="Arial"/>
                <w:sz w:val="20"/>
                <w:lang w:val="en-US" w:eastAsia="ko-KR"/>
              </w:rPr>
            </w:pPr>
            <w:r>
              <w:rPr>
                <w:rFonts w:ascii="Arial" w:hAnsi="Arial" w:cs="Arial"/>
                <w:sz w:val="20"/>
                <w:lang w:val="en-US" w:eastAsia="ko-KR"/>
              </w:rPr>
              <w:t>36.3.11.7.2</w:t>
            </w:r>
          </w:p>
        </w:tc>
        <w:tc>
          <w:tcPr>
            <w:tcW w:w="1161" w:type="dxa"/>
            <w:shd w:val="clear" w:color="auto" w:fill="auto"/>
          </w:tcPr>
          <w:p w14:paraId="105CA34F" w14:textId="77777777" w:rsidR="002D4408" w:rsidRPr="002E58A7" w:rsidRDefault="002D4408" w:rsidP="002F4761">
            <w:pPr>
              <w:rPr>
                <w:rFonts w:ascii="Arial" w:hAnsi="Arial" w:cs="Arial"/>
                <w:sz w:val="20"/>
                <w:lang w:val="en-US"/>
              </w:rPr>
            </w:pPr>
            <w:r>
              <w:rPr>
                <w:rFonts w:ascii="Arial" w:hAnsi="Arial" w:cs="Arial"/>
                <w:sz w:val="20"/>
                <w:lang w:val="en-US"/>
              </w:rPr>
              <w:t>236.59</w:t>
            </w:r>
          </w:p>
        </w:tc>
        <w:tc>
          <w:tcPr>
            <w:tcW w:w="1582" w:type="dxa"/>
            <w:shd w:val="clear" w:color="auto" w:fill="auto"/>
          </w:tcPr>
          <w:p w14:paraId="4CF1B7A9" w14:textId="77777777" w:rsidR="002D4408" w:rsidRPr="002E58A7" w:rsidRDefault="002D4408" w:rsidP="002F4761">
            <w:pPr>
              <w:rPr>
                <w:rFonts w:ascii="Arial" w:hAnsi="Arial" w:cs="Arial"/>
                <w:sz w:val="20"/>
              </w:rPr>
            </w:pPr>
            <w:r>
              <w:rPr>
                <w:rFonts w:ascii="Arial" w:hAnsi="Arial" w:cs="Arial"/>
                <w:sz w:val="20"/>
              </w:rPr>
              <w:t xml:space="preserve">the total 11bits that are indicated as disregard exist </w:t>
            </w:r>
            <w:r>
              <w:rPr>
                <w:rFonts w:ascii="Arial" w:hAnsi="Arial" w:cs="Arial"/>
                <w:sz w:val="20"/>
              </w:rPr>
              <w:lastRenderedPageBreak/>
              <w:t xml:space="preserve">in </w:t>
            </w:r>
            <w:proofErr w:type="gramStart"/>
            <w:r>
              <w:rPr>
                <w:rFonts w:ascii="Arial" w:hAnsi="Arial" w:cs="Arial"/>
                <w:sz w:val="20"/>
              </w:rPr>
              <w:t>the  U</w:t>
            </w:r>
            <w:proofErr w:type="gramEnd"/>
            <w:r>
              <w:rPr>
                <w:rFonts w:ascii="Arial" w:hAnsi="Arial" w:cs="Arial"/>
                <w:sz w:val="20"/>
              </w:rPr>
              <w:t>-SIG of EHT TB PPDU. Add the note to indicate whether those bits are related or not to trigger frame into a description of table 36-22.</w:t>
            </w:r>
          </w:p>
        </w:tc>
        <w:tc>
          <w:tcPr>
            <w:tcW w:w="1406" w:type="dxa"/>
            <w:shd w:val="clear" w:color="auto" w:fill="auto"/>
          </w:tcPr>
          <w:p w14:paraId="701F9D71" w14:textId="77777777" w:rsidR="002D4408" w:rsidRPr="002E58A7" w:rsidRDefault="002D4408" w:rsidP="002F4761">
            <w:pPr>
              <w:rPr>
                <w:rFonts w:ascii="Arial" w:hAnsi="Arial" w:cs="Arial"/>
                <w:sz w:val="20"/>
              </w:rPr>
            </w:pPr>
            <w:r>
              <w:rPr>
                <w:rFonts w:ascii="Arial" w:hAnsi="Arial" w:cs="Arial"/>
                <w:sz w:val="20"/>
              </w:rPr>
              <w:lastRenderedPageBreak/>
              <w:t>as in comment.</w:t>
            </w:r>
          </w:p>
        </w:tc>
        <w:tc>
          <w:tcPr>
            <w:tcW w:w="3886" w:type="dxa"/>
          </w:tcPr>
          <w:p w14:paraId="07E7EA18" w14:textId="77777777" w:rsidR="002D4408" w:rsidRDefault="002D4408" w:rsidP="002F4761">
            <w:pPr>
              <w:rPr>
                <w:rFonts w:ascii="Arial" w:hAnsi="Arial" w:cs="Arial"/>
                <w:sz w:val="20"/>
              </w:rPr>
            </w:pPr>
            <w:r>
              <w:rPr>
                <w:rFonts w:ascii="Arial" w:hAnsi="Arial" w:cs="Arial"/>
                <w:sz w:val="20"/>
              </w:rPr>
              <w:t>Revised.</w:t>
            </w:r>
          </w:p>
          <w:p w14:paraId="670C5FE0" w14:textId="65A70464" w:rsidR="002D4408" w:rsidRDefault="002D4408" w:rsidP="002F4761">
            <w:pPr>
              <w:rPr>
                <w:rFonts w:ascii="Arial" w:hAnsi="Arial" w:cs="Arial"/>
                <w:sz w:val="20"/>
              </w:rPr>
            </w:pPr>
            <w:r>
              <w:rPr>
                <w:rFonts w:ascii="Arial" w:hAnsi="Arial" w:cs="Arial"/>
                <w:sz w:val="20"/>
              </w:rPr>
              <w:t xml:space="preserve">The </w:t>
            </w:r>
            <w:r w:rsidR="001A2686">
              <w:rPr>
                <w:rFonts w:ascii="Arial" w:hAnsi="Arial" w:cs="Arial"/>
                <w:sz w:val="20"/>
              </w:rPr>
              <w:t xml:space="preserve">6-bit </w:t>
            </w:r>
            <w:r>
              <w:rPr>
                <w:rFonts w:ascii="Arial" w:hAnsi="Arial" w:cs="Arial"/>
                <w:sz w:val="20"/>
              </w:rPr>
              <w:t xml:space="preserve">Disregard </w:t>
            </w:r>
            <w:r w:rsidR="00F5320F">
              <w:rPr>
                <w:rFonts w:ascii="Arial" w:hAnsi="Arial" w:cs="Arial"/>
                <w:sz w:val="20"/>
              </w:rPr>
              <w:t>field</w:t>
            </w:r>
            <w:r>
              <w:rPr>
                <w:rFonts w:ascii="Arial" w:hAnsi="Arial" w:cs="Arial"/>
                <w:sz w:val="20"/>
              </w:rPr>
              <w:t xml:space="preserve"> of B20-B25 of U-SIG-1</w:t>
            </w:r>
            <w:r w:rsidR="00F5320F">
              <w:rPr>
                <w:rFonts w:ascii="Arial" w:hAnsi="Arial" w:cs="Arial"/>
                <w:sz w:val="20"/>
              </w:rPr>
              <w:t>, 1</w:t>
            </w:r>
            <w:r w:rsidR="001A2686">
              <w:rPr>
                <w:rFonts w:ascii="Arial" w:hAnsi="Arial" w:cs="Arial"/>
                <w:sz w:val="20"/>
              </w:rPr>
              <w:t>-bit</w:t>
            </w:r>
            <w:r w:rsidR="00F5320F">
              <w:rPr>
                <w:rFonts w:ascii="Arial" w:hAnsi="Arial" w:cs="Arial"/>
                <w:sz w:val="20"/>
              </w:rPr>
              <w:t xml:space="preserve"> Validate </w:t>
            </w:r>
            <w:r w:rsidR="001A2686">
              <w:rPr>
                <w:rFonts w:ascii="Arial" w:hAnsi="Arial" w:cs="Arial"/>
                <w:sz w:val="20"/>
              </w:rPr>
              <w:t>field of B2 of U-SIG-2, and the</w:t>
            </w:r>
            <w:r>
              <w:rPr>
                <w:rFonts w:ascii="Arial" w:hAnsi="Arial" w:cs="Arial"/>
                <w:sz w:val="20"/>
              </w:rPr>
              <w:t xml:space="preserve"> 5</w:t>
            </w:r>
            <w:r w:rsidR="001A2686">
              <w:rPr>
                <w:rFonts w:ascii="Arial" w:hAnsi="Arial" w:cs="Arial"/>
                <w:sz w:val="20"/>
              </w:rPr>
              <w:t>-bit</w:t>
            </w:r>
            <w:r>
              <w:rPr>
                <w:rFonts w:ascii="Arial" w:hAnsi="Arial" w:cs="Arial"/>
                <w:sz w:val="20"/>
              </w:rPr>
              <w:t xml:space="preserve"> Disregard </w:t>
            </w:r>
            <w:r w:rsidR="001A2686">
              <w:rPr>
                <w:rFonts w:ascii="Arial" w:hAnsi="Arial" w:cs="Arial"/>
                <w:sz w:val="20"/>
              </w:rPr>
              <w:t xml:space="preserve">field </w:t>
            </w:r>
            <w:r>
              <w:rPr>
                <w:rFonts w:ascii="Arial" w:hAnsi="Arial" w:cs="Arial"/>
                <w:sz w:val="20"/>
              </w:rPr>
              <w:t xml:space="preserve">of </w:t>
            </w:r>
            <w:r>
              <w:rPr>
                <w:rFonts w:ascii="Arial" w:hAnsi="Arial" w:cs="Arial"/>
                <w:sz w:val="20"/>
              </w:rPr>
              <w:lastRenderedPageBreak/>
              <w:t xml:space="preserve">B11-B15 of U-SIG-2 </w:t>
            </w:r>
            <w:r w:rsidR="001A2686">
              <w:rPr>
                <w:rFonts w:ascii="Arial" w:hAnsi="Arial" w:cs="Arial"/>
                <w:sz w:val="20"/>
              </w:rPr>
              <w:t xml:space="preserve">in the EHT TB PPDU </w:t>
            </w:r>
            <w:r>
              <w:rPr>
                <w:rFonts w:ascii="Arial" w:hAnsi="Arial" w:cs="Arial"/>
                <w:sz w:val="20"/>
              </w:rPr>
              <w:t xml:space="preserve">are set to </w:t>
            </w:r>
            <w:r w:rsidRPr="00B554FC">
              <w:rPr>
                <w:rFonts w:ascii="Arial" w:hAnsi="Arial" w:cs="Arial"/>
                <w:sz w:val="20"/>
              </w:rPr>
              <w:t xml:space="preserve">value indicated in </w:t>
            </w:r>
            <w:r w:rsidR="000E3A1D" w:rsidRPr="000E3A1D">
              <w:rPr>
                <w:rFonts w:ascii="Arial" w:hAnsi="Arial" w:cs="Arial"/>
                <w:sz w:val="20"/>
              </w:rPr>
              <w:t>the U-SIG Disregard And Validate subfield in the Special User Info field in the Trigger frame</w:t>
            </w:r>
            <w:r>
              <w:rPr>
                <w:rFonts w:ascii="Arial" w:hAnsi="Arial" w:cs="Arial"/>
                <w:sz w:val="20"/>
              </w:rPr>
              <w:t>.</w:t>
            </w:r>
            <w:r w:rsidR="00EB5CB3">
              <w:rPr>
                <w:rFonts w:ascii="Arial" w:hAnsi="Arial" w:cs="Arial"/>
                <w:sz w:val="20"/>
              </w:rPr>
              <w:t xml:space="preserve"> Make changes to these 3 fields according to </w:t>
            </w:r>
            <w:r w:rsidR="008408E8">
              <w:rPr>
                <w:rFonts w:ascii="Arial" w:hAnsi="Arial" w:cs="Arial"/>
                <w:sz w:val="20"/>
              </w:rPr>
              <w:t>Table 9-29j4.</w:t>
            </w:r>
          </w:p>
          <w:p w14:paraId="60C70750" w14:textId="77777777" w:rsidR="002D4408" w:rsidRDefault="002D4408" w:rsidP="002F4761">
            <w:pPr>
              <w:rPr>
                <w:rFonts w:ascii="Arial" w:hAnsi="Arial" w:cs="Arial"/>
                <w:sz w:val="20"/>
              </w:rPr>
            </w:pPr>
          </w:p>
          <w:p w14:paraId="4E707A54" w14:textId="77777777" w:rsidR="002D4408" w:rsidRDefault="002D4408" w:rsidP="002F4761">
            <w:pPr>
              <w:rPr>
                <w:rFonts w:ascii="Arial" w:hAnsi="Arial" w:cs="Arial"/>
                <w:sz w:val="20"/>
              </w:rPr>
            </w:pPr>
            <w:r>
              <w:rPr>
                <w:rFonts w:ascii="Arial" w:hAnsi="Arial" w:cs="Arial"/>
                <w:sz w:val="20"/>
              </w:rPr>
              <w:t>Note to editor: same resolution to CID 1563, 1617, 1619, 1951, 2801, 2949.</w:t>
            </w:r>
          </w:p>
          <w:p w14:paraId="4C11C26E" w14:textId="77777777" w:rsidR="002D4408" w:rsidRDefault="002D4408" w:rsidP="002F4761">
            <w:pPr>
              <w:rPr>
                <w:rFonts w:ascii="Arial" w:hAnsi="Arial" w:cs="Arial"/>
                <w:sz w:val="20"/>
              </w:rPr>
            </w:pPr>
          </w:p>
          <w:p w14:paraId="605CCE99" w14:textId="77777777" w:rsidR="002D4408" w:rsidRPr="00D47475" w:rsidRDefault="002D4408" w:rsidP="002F4761">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1563</w:t>
            </w:r>
            <w:r w:rsidRPr="00D47475">
              <w:rPr>
                <w:rFonts w:ascii="Arial" w:hAnsi="Arial" w:cs="Arial"/>
                <w:i/>
                <w:iCs/>
                <w:sz w:val="20"/>
                <w:highlight w:val="yellow"/>
              </w:rPr>
              <w:t xml:space="preserve"> as shown in the following document</w:t>
            </w:r>
          </w:p>
          <w:p w14:paraId="636EBF36" w14:textId="77777777" w:rsidR="002D4408" w:rsidRPr="00D47475" w:rsidRDefault="002D4408" w:rsidP="002F4761">
            <w:pPr>
              <w:rPr>
                <w:rFonts w:ascii="Arial" w:hAnsi="Arial" w:cs="Arial"/>
                <w:i/>
                <w:iCs/>
                <w:sz w:val="20"/>
                <w:highlight w:val="yellow"/>
              </w:rPr>
            </w:pPr>
          </w:p>
          <w:p w14:paraId="2AAA6F95" w14:textId="6E91ACE3" w:rsidR="002D4408" w:rsidRPr="002E58A7" w:rsidRDefault="00641728" w:rsidP="002F4761">
            <w:pPr>
              <w:rPr>
                <w:rFonts w:ascii="Arial" w:hAnsi="Arial" w:cs="Arial"/>
                <w:sz w:val="20"/>
              </w:rPr>
            </w:pPr>
            <w:hyperlink r:id="rId20" w:history="1">
              <w:r w:rsidR="002D4408" w:rsidRPr="001746FC">
                <w:rPr>
                  <w:rStyle w:val="Hyperlink"/>
                  <w:rFonts w:ascii="Arial" w:hAnsi="Arial" w:cs="Arial"/>
                  <w:i/>
                  <w:iCs/>
                  <w:sz w:val="20"/>
                  <w:highlight w:val="yellow"/>
                </w:rPr>
                <w:t>https://mentor.ieee.org/802.11/dcn/21/11-21-</w:t>
              </w:r>
              <w:r w:rsidR="00DA25B2">
                <w:rPr>
                  <w:rStyle w:val="Hyperlink"/>
                  <w:rFonts w:ascii="Arial" w:hAnsi="Arial" w:cs="Arial"/>
                  <w:i/>
                  <w:iCs/>
                  <w:sz w:val="20"/>
                  <w:highlight w:val="yellow"/>
                </w:rPr>
                <w:t>0495</w:t>
              </w:r>
              <w:r w:rsidR="002D4408" w:rsidRPr="001746FC">
                <w:rPr>
                  <w:rStyle w:val="Hyperlink"/>
                  <w:rFonts w:ascii="Arial" w:hAnsi="Arial" w:cs="Arial"/>
                  <w:i/>
                  <w:iCs/>
                  <w:sz w:val="20"/>
                  <w:highlight w:val="yellow"/>
                </w:rPr>
                <w:t>-00-00be-u-sig-comment-resolution-</w:t>
              </w:r>
              <w:r w:rsidR="00AE0151">
                <w:rPr>
                  <w:rStyle w:val="Hyperlink"/>
                  <w:rFonts w:ascii="Arial" w:hAnsi="Arial" w:cs="Arial"/>
                  <w:i/>
                  <w:iCs/>
                  <w:sz w:val="20"/>
                  <w:highlight w:val="yellow"/>
                </w:rPr>
                <w:t>part-4</w:t>
              </w:r>
              <w:r w:rsidR="002D4408" w:rsidRPr="001746FC">
                <w:rPr>
                  <w:rStyle w:val="Hyperlink"/>
                  <w:rFonts w:ascii="Arial" w:hAnsi="Arial" w:cs="Arial"/>
                  <w:i/>
                  <w:iCs/>
                  <w:sz w:val="20"/>
                  <w:highlight w:val="yellow"/>
                </w:rPr>
                <w:t>.docx</w:t>
              </w:r>
            </w:hyperlink>
          </w:p>
        </w:tc>
      </w:tr>
      <w:tr w:rsidR="002D4408" w:rsidRPr="009522BD" w14:paraId="66A6056C" w14:textId="77777777" w:rsidTr="002F4761">
        <w:trPr>
          <w:trHeight w:val="278"/>
        </w:trPr>
        <w:tc>
          <w:tcPr>
            <w:tcW w:w="672" w:type="dxa"/>
            <w:shd w:val="clear" w:color="auto" w:fill="auto"/>
          </w:tcPr>
          <w:p w14:paraId="51C7FA28" w14:textId="77777777" w:rsidR="002D4408" w:rsidRDefault="002D4408" w:rsidP="002F4761">
            <w:pPr>
              <w:rPr>
                <w:rFonts w:ascii="Arial" w:eastAsia="Times New Roman" w:hAnsi="Arial" w:cs="Arial"/>
                <w:bCs/>
                <w:sz w:val="20"/>
                <w:lang w:val="en-US" w:eastAsia="ko-KR"/>
              </w:rPr>
            </w:pPr>
            <w:r>
              <w:rPr>
                <w:rFonts w:ascii="Arial" w:eastAsia="Times New Roman" w:hAnsi="Arial" w:cs="Arial"/>
                <w:bCs/>
                <w:sz w:val="20"/>
                <w:lang w:val="en-US" w:eastAsia="ko-KR"/>
              </w:rPr>
              <w:lastRenderedPageBreak/>
              <w:t>1617</w:t>
            </w:r>
          </w:p>
        </w:tc>
        <w:tc>
          <w:tcPr>
            <w:tcW w:w="1229" w:type="dxa"/>
            <w:shd w:val="clear" w:color="auto" w:fill="auto"/>
          </w:tcPr>
          <w:p w14:paraId="7FD4B348" w14:textId="77777777" w:rsidR="002D4408" w:rsidRDefault="002D4408" w:rsidP="002F4761">
            <w:pPr>
              <w:rPr>
                <w:rFonts w:ascii="Arial" w:hAnsi="Arial" w:cs="Arial"/>
                <w:sz w:val="20"/>
                <w:lang w:val="en-US" w:eastAsia="ko-KR"/>
              </w:rPr>
            </w:pPr>
            <w:r>
              <w:rPr>
                <w:rFonts w:ascii="Arial" w:hAnsi="Arial" w:cs="Arial"/>
                <w:sz w:val="20"/>
                <w:lang w:val="en-US" w:eastAsia="ko-KR"/>
              </w:rPr>
              <w:t>36.3.11.7.2</w:t>
            </w:r>
          </w:p>
        </w:tc>
        <w:tc>
          <w:tcPr>
            <w:tcW w:w="1161" w:type="dxa"/>
            <w:shd w:val="clear" w:color="auto" w:fill="auto"/>
          </w:tcPr>
          <w:p w14:paraId="1DEEE0CC" w14:textId="77777777" w:rsidR="002D4408" w:rsidRDefault="002D4408" w:rsidP="002F4761">
            <w:pPr>
              <w:rPr>
                <w:rFonts w:ascii="Arial" w:hAnsi="Arial" w:cs="Arial"/>
                <w:sz w:val="20"/>
                <w:lang w:val="en-US"/>
              </w:rPr>
            </w:pPr>
            <w:r>
              <w:rPr>
                <w:rFonts w:ascii="Arial" w:hAnsi="Arial" w:cs="Arial"/>
                <w:sz w:val="20"/>
                <w:lang w:val="en-US"/>
              </w:rPr>
              <w:t>236.58</w:t>
            </w:r>
          </w:p>
        </w:tc>
        <w:tc>
          <w:tcPr>
            <w:tcW w:w="1582" w:type="dxa"/>
            <w:shd w:val="clear" w:color="auto" w:fill="auto"/>
          </w:tcPr>
          <w:p w14:paraId="7032AD86" w14:textId="77777777" w:rsidR="002D4408" w:rsidRDefault="002D4408" w:rsidP="002F4761">
            <w:pPr>
              <w:rPr>
                <w:rFonts w:ascii="Arial" w:hAnsi="Arial" w:cs="Arial"/>
                <w:sz w:val="20"/>
              </w:rPr>
            </w:pPr>
            <w:r>
              <w:rPr>
                <w:rFonts w:ascii="Arial" w:hAnsi="Arial" w:cs="Arial"/>
                <w:sz w:val="20"/>
              </w:rPr>
              <w:t xml:space="preserve">Specify how to set the </w:t>
            </w:r>
            <w:proofErr w:type="spellStart"/>
            <w:r>
              <w:rPr>
                <w:rFonts w:ascii="Arial" w:hAnsi="Arial" w:cs="Arial"/>
                <w:sz w:val="20"/>
              </w:rPr>
              <w:t>Diregard</w:t>
            </w:r>
            <w:proofErr w:type="spellEnd"/>
            <w:r>
              <w:rPr>
                <w:rFonts w:ascii="Arial" w:hAnsi="Arial" w:cs="Arial"/>
                <w:sz w:val="20"/>
              </w:rPr>
              <w:t xml:space="preserve"> field. For example, "copy and paste the U-SIG Reserved subfield of the Trigger frame".</w:t>
            </w:r>
          </w:p>
        </w:tc>
        <w:tc>
          <w:tcPr>
            <w:tcW w:w="1406" w:type="dxa"/>
            <w:shd w:val="clear" w:color="auto" w:fill="auto"/>
          </w:tcPr>
          <w:p w14:paraId="6337EF74" w14:textId="77777777" w:rsidR="002D4408" w:rsidRDefault="002D4408" w:rsidP="002F4761">
            <w:pPr>
              <w:rPr>
                <w:rFonts w:ascii="Arial" w:hAnsi="Arial" w:cs="Arial"/>
                <w:sz w:val="20"/>
              </w:rPr>
            </w:pPr>
            <w:r>
              <w:rPr>
                <w:rFonts w:ascii="Arial" w:hAnsi="Arial" w:cs="Arial"/>
                <w:sz w:val="20"/>
              </w:rPr>
              <w:t>See the comment.</w:t>
            </w:r>
          </w:p>
        </w:tc>
        <w:tc>
          <w:tcPr>
            <w:tcW w:w="3886" w:type="dxa"/>
          </w:tcPr>
          <w:p w14:paraId="73EA260E" w14:textId="77777777" w:rsidR="002D4408" w:rsidRDefault="002D4408" w:rsidP="002F4761">
            <w:pPr>
              <w:rPr>
                <w:rFonts w:ascii="Arial" w:hAnsi="Arial" w:cs="Arial"/>
                <w:sz w:val="20"/>
              </w:rPr>
            </w:pPr>
            <w:r>
              <w:rPr>
                <w:rFonts w:ascii="Arial" w:hAnsi="Arial" w:cs="Arial"/>
                <w:sz w:val="20"/>
              </w:rPr>
              <w:t>Revised.</w:t>
            </w:r>
          </w:p>
          <w:p w14:paraId="6F82C75E" w14:textId="77777777" w:rsidR="002D4408" w:rsidRDefault="002D4408" w:rsidP="002F4761">
            <w:pPr>
              <w:rPr>
                <w:rFonts w:ascii="Arial" w:hAnsi="Arial" w:cs="Arial"/>
                <w:sz w:val="20"/>
              </w:rPr>
            </w:pPr>
            <w:proofErr w:type="spellStart"/>
            <w:r>
              <w:rPr>
                <w:rFonts w:ascii="Arial" w:hAnsi="Arial" w:cs="Arial"/>
                <w:sz w:val="20"/>
              </w:rPr>
              <w:t>Resolutoin</w:t>
            </w:r>
            <w:proofErr w:type="spellEnd"/>
            <w:r>
              <w:rPr>
                <w:rFonts w:ascii="Arial" w:hAnsi="Arial" w:cs="Arial"/>
                <w:sz w:val="20"/>
              </w:rPr>
              <w:t xml:space="preserve"> to CID 1563 addresses this.</w:t>
            </w:r>
          </w:p>
          <w:p w14:paraId="07274388" w14:textId="77777777" w:rsidR="00B1188A" w:rsidRDefault="00B1188A" w:rsidP="00B1188A">
            <w:pPr>
              <w:rPr>
                <w:rFonts w:ascii="Arial" w:hAnsi="Arial" w:cs="Arial"/>
                <w:sz w:val="20"/>
              </w:rPr>
            </w:pPr>
          </w:p>
          <w:p w14:paraId="08567EEB" w14:textId="7BEFF4F6" w:rsidR="00B1188A" w:rsidRPr="00D47475" w:rsidRDefault="00B1188A" w:rsidP="00B1188A">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1617</w:t>
            </w:r>
            <w:r w:rsidRPr="00D47475">
              <w:rPr>
                <w:rFonts w:ascii="Arial" w:hAnsi="Arial" w:cs="Arial"/>
                <w:i/>
                <w:iCs/>
                <w:sz w:val="20"/>
                <w:highlight w:val="yellow"/>
              </w:rPr>
              <w:t xml:space="preserve"> as shown in the following document</w:t>
            </w:r>
          </w:p>
          <w:p w14:paraId="794FADEC" w14:textId="77777777" w:rsidR="00B1188A" w:rsidRPr="00D47475" w:rsidRDefault="00B1188A" w:rsidP="00B1188A">
            <w:pPr>
              <w:rPr>
                <w:rFonts w:ascii="Arial" w:hAnsi="Arial" w:cs="Arial"/>
                <w:i/>
                <w:iCs/>
                <w:sz w:val="20"/>
                <w:highlight w:val="yellow"/>
              </w:rPr>
            </w:pPr>
          </w:p>
          <w:p w14:paraId="78C2DD05" w14:textId="2679AE82" w:rsidR="00B1188A" w:rsidRDefault="00641728" w:rsidP="00B1188A">
            <w:pPr>
              <w:rPr>
                <w:rFonts w:ascii="Arial" w:hAnsi="Arial" w:cs="Arial"/>
                <w:sz w:val="20"/>
              </w:rPr>
            </w:pPr>
            <w:hyperlink r:id="rId21" w:history="1">
              <w:r w:rsidR="00B1188A" w:rsidRPr="001746FC">
                <w:rPr>
                  <w:rStyle w:val="Hyperlink"/>
                  <w:rFonts w:ascii="Arial" w:hAnsi="Arial" w:cs="Arial"/>
                  <w:i/>
                  <w:iCs/>
                  <w:sz w:val="20"/>
                  <w:highlight w:val="yellow"/>
                </w:rPr>
                <w:t>https://mentor.ieee.org/802.11/dcn/21/11-21-</w:t>
              </w:r>
              <w:r w:rsidR="00DA25B2">
                <w:rPr>
                  <w:rStyle w:val="Hyperlink"/>
                  <w:rFonts w:ascii="Arial" w:hAnsi="Arial" w:cs="Arial"/>
                  <w:i/>
                  <w:iCs/>
                  <w:sz w:val="20"/>
                  <w:highlight w:val="yellow"/>
                </w:rPr>
                <w:t>0495</w:t>
              </w:r>
              <w:r w:rsidR="00B1188A" w:rsidRPr="001746FC">
                <w:rPr>
                  <w:rStyle w:val="Hyperlink"/>
                  <w:rFonts w:ascii="Arial" w:hAnsi="Arial" w:cs="Arial"/>
                  <w:i/>
                  <w:iCs/>
                  <w:sz w:val="20"/>
                  <w:highlight w:val="yellow"/>
                </w:rPr>
                <w:t>-00-00be-u-sig-comment-resolution-</w:t>
              </w:r>
              <w:r w:rsidR="00AE0151">
                <w:rPr>
                  <w:rStyle w:val="Hyperlink"/>
                  <w:rFonts w:ascii="Arial" w:hAnsi="Arial" w:cs="Arial"/>
                  <w:i/>
                  <w:iCs/>
                  <w:sz w:val="20"/>
                  <w:highlight w:val="yellow"/>
                </w:rPr>
                <w:t>part-4</w:t>
              </w:r>
              <w:r w:rsidR="00B1188A" w:rsidRPr="001746FC">
                <w:rPr>
                  <w:rStyle w:val="Hyperlink"/>
                  <w:rFonts w:ascii="Arial" w:hAnsi="Arial" w:cs="Arial"/>
                  <w:i/>
                  <w:iCs/>
                  <w:sz w:val="20"/>
                  <w:highlight w:val="yellow"/>
                </w:rPr>
                <w:t>.docx</w:t>
              </w:r>
            </w:hyperlink>
          </w:p>
        </w:tc>
      </w:tr>
      <w:tr w:rsidR="002D4408" w:rsidRPr="009522BD" w14:paraId="0B743F46" w14:textId="77777777" w:rsidTr="002F4761">
        <w:trPr>
          <w:trHeight w:val="278"/>
        </w:trPr>
        <w:tc>
          <w:tcPr>
            <w:tcW w:w="672" w:type="dxa"/>
            <w:shd w:val="clear" w:color="auto" w:fill="auto"/>
          </w:tcPr>
          <w:p w14:paraId="0A2ADCC6" w14:textId="77777777" w:rsidR="002D4408" w:rsidRDefault="002D4408" w:rsidP="002F4761">
            <w:pPr>
              <w:rPr>
                <w:rFonts w:ascii="Arial" w:eastAsia="Times New Roman" w:hAnsi="Arial" w:cs="Arial"/>
                <w:bCs/>
                <w:sz w:val="20"/>
                <w:lang w:val="en-US" w:eastAsia="ko-KR"/>
              </w:rPr>
            </w:pPr>
            <w:r>
              <w:rPr>
                <w:rFonts w:ascii="Arial" w:eastAsia="Times New Roman" w:hAnsi="Arial" w:cs="Arial"/>
                <w:bCs/>
                <w:sz w:val="20"/>
                <w:lang w:val="en-US" w:eastAsia="ko-KR"/>
              </w:rPr>
              <w:t>1619</w:t>
            </w:r>
          </w:p>
        </w:tc>
        <w:tc>
          <w:tcPr>
            <w:tcW w:w="1229" w:type="dxa"/>
            <w:shd w:val="clear" w:color="auto" w:fill="auto"/>
          </w:tcPr>
          <w:p w14:paraId="296457EC" w14:textId="77777777" w:rsidR="002D4408" w:rsidRDefault="002D4408" w:rsidP="002F4761">
            <w:pPr>
              <w:rPr>
                <w:rFonts w:ascii="Arial" w:hAnsi="Arial" w:cs="Arial"/>
                <w:sz w:val="20"/>
                <w:lang w:val="en-US" w:eastAsia="ko-KR"/>
              </w:rPr>
            </w:pPr>
            <w:r>
              <w:rPr>
                <w:rFonts w:ascii="Arial" w:hAnsi="Arial" w:cs="Arial"/>
                <w:sz w:val="20"/>
                <w:lang w:val="en-US" w:eastAsia="ko-KR"/>
              </w:rPr>
              <w:t>36.3.11.7.2</w:t>
            </w:r>
          </w:p>
        </w:tc>
        <w:tc>
          <w:tcPr>
            <w:tcW w:w="1161" w:type="dxa"/>
            <w:shd w:val="clear" w:color="auto" w:fill="auto"/>
          </w:tcPr>
          <w:p w14:paraId="098DB0DC" w14:textId="77777777" w:rsidR="002D4408" w:rsidRDefault="002D4408" w:rsidP="002F4761">
            <w:pPr>
              <w:rPr>
                <w:rFonts w:ascii="Arial" w:hAnsi="Arial" w:cs="Arial"/>
                <w:sz w:val="20"/>
                <w:lang w:val="en-US"/>
              </w:rPr>
            </w:pPr>
            <w:r>
              <w:rPr>
                <w:rFonts w:ascii="Arial" w:hAnsi="Arial" w:cs="Arial"/>
                <w:sz w:val="20"/>
                <w:lang w:val="en-US"/>
              </w:rPr>
              <w:t>238.48</w:t>
            </w:r>
          </w:p>
        </w:tc>
        <w:tc>
          <w:tcPr>
            <w:tcW w:w="1582" w:type="dxa"/>
            <w:shd w:val="clear" w:color="auto" w:fill="auto"/>
          </w:tcPr>
          <w:p w14:paraId="1BC69D46" w14:textId="77777777" w:rsidR="002D4408" w:rsidRDefault="002D4408" w:rsidP="002F4761">
            <w:pPr>
              <w:rPr>
                <w:rFonts w:ascii="Arial" w:hAnsi="Arial" w:cs="Arial"/>
                <w:sz w:val="20"/>
              </w:rPr>
            </w:pPr>
            <w:r>
              <w:rPr>
                <w:rFonts w:ascii="Arial" w:hAnsi="Arial" w:cs="Arial"/>
                <w:sz w:val="20"/>
              </w:rPr>
              <w:t xml:space="preserve">Specify how to set the </w:t>
            </w:r>
            <w:proofErr w:type="spellStart"/>
            <w:r>
              <w:rPr>
                <w:rFonts w:ascii="Arial" w:hAnsi="Arial" w:cs="Arial"/>
                <w:sz w:val="20"/>
              </w:rPr>
              <w:t>Diregard</w:t>
            </w:r>
            <w:proofErr w:type="spellEnd"/>
            <w:r>
              <w:rPr>
                <w:rFonts w:ascii="Arial" w:hAnsi="Arial" w:cs="Arial"/>
                <w:sz w:val="20"/>
              </w:rPr>
              <w:t xml:space="preserve"> field. For example, "copy and paste the U-SIG Disregard subfield of the Trigger frame".</w:t>
            </w:r>
          </w:p>
        </w:tc>
        <w:tc>
          <w:tcPr>
            <w:tcW w:w="1406" w:type="dxa"/>
            <w:shd w:val="clear" w:color="auto" w:fill="auto"/>
          </w:tcPr>
          <w:p w14:paraId="2D8C467F" w14:textId="77777777" w:rsidR="002D4408" w:rsidRDefault="002D4408" w:rsidP="002F4761">
            <w:pPr>
              <w:rPr>
                <w:rFonts w:ascii="Arial" w:hAnsi="Arial" w:cs="Arial"/>
                <w:sz w:val="20"/>
              </w:rPr>
            </w:pPr>
            <w:r>
              <w:rPr>
                <w:rFonts w:ascii="Arial" w:hAnsi="Arial" w:cs="Arial"/>
                <w:sz w:val="20"/>
              </w:rPr>
              <w:t>See the comment.</w:t>
            </w:r>
          </w:p>
        </w:tc>
        <w:tc>
          <w:tcPr>
            <w:tcW w:w="3886" w:type="dxa"/>
          </w:tcPr>
          <w:p w14:paraId="79793539" w14:textId="77777777" w:rsidR="002D4408" w:rsidRDefault="002D4408" w:rsidP="002F4761">
            <w:pPr>
              <w:rPr>
                <w:rFonts w:ascii="Arial" w:hAnsi="Arial" w:cs="Arial"/>
                <w:sz w:val="20"/>
              </w:rPr>
            </w:pPr>
            <w:r>
              <w:rPr>
                <w:rFonts w:ascii="Arial" w:hAnsi="Arial" w:cs="Arial"/>
                <w:sz w:val="20"/>
              </w:rPr>
              <w:t>Revised.</w:t>
            </w:r>
          </w:p>
          <w:p w14:paraId="2F31844F" w14:textId="77777777" w:rsidR="002D4408" w:rsidRDefault="002D4408" w:rsidP="002F4761">
            <w:pPr>
              <w:rPr>
                <w:rFonts w:ascii="Arial" w:hAnsi="Arial" w:cs="Arial"/>
                <w:sz w:val="20"/>
              </w:rPr>
            </w:pPr>
            <w:proofErr w:type="spellStart"/>
            <w:r>
              <w:rPr>
                <w:rFonts w:ascii="Arial" w:hAnsi="Arial" w:cs="Arial"/>
                <w:sz w:val="20"/>
              </w:rPr>
              <w:t>Resolutoin</w:t>
            </w:r>
            <w:proofErr w:type="spellEnd"/>
            <w:r>
              <w:rPr>
                <w:rFonts w:ascii="Arial" w:hAnsi="Arial" w:cs="Arial"/>
                <w:sz w:val="20"/>
              </w:rPr>
              <w:t xml:space="preserve"> to CID 1563 addresses this.</w:t>
            </w:r>
          </w:p>
          <w:p w14:paraId="19AD8CA4" w14:textId="77777777" w:rsidR="00684FE5" w:rsidRDefault="00684FE5" w:rsidP="00684FE5">
            <w:pPr>
              <w:rPr>
                <w:rFonts w:ascii="Arial" w:hAnsi="Arial" w:cs="Arial"/>
                <w:sz w:val="20"/>
              </w:rPr>
            </w:pPr>
          </w:p>
          <w:p w14:paraId="31F91D10" w14:textId="616FA820" w:rsidR="00684FE5" w:rsidRPr="00D47475" w:rsidRDefault="00684FE5" w:rsidP="00684FE5">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1619</w:t>
            </w:r>
            <w:r w:rsidRPr="00D47475">
              <w:rPr>
                <w:rFonts w:ascii="Arial" w:hAnsi="Arial" w:cs="Arial"/>
                <w:i/>
                <w:iCs/>
                <w:sz w:val="20"/>
                <w:highlight w:val="yellow"/>
              </w:rPr>
              <w:t xml:space="preserve"> as shown in the following document</w:t>
            </w:r>
          </w:p>
          <w:p w14:paraId="3CDCAC1B" w14:textId="77777777" w:rsidR="00684FE5" w:rsidRPr="00D47475" w:rsidRDefault="00684FE5" w:rsidP="00684FE5">
            <w:pPr>
              <w:rPr>
                <w:rFonts w:ascii="Arial" w:hAnsi="Arial" w:cs="Arial"/>
                <w:i/>
                <w:iCs/>
                <w:sz w:val="20"/>
                <w:highlight w:val="yellow"/>
              </w:rPr>
            </w:pPr>
          </w:p>
          <w:p w14:paraId="39FBC9AA" w14:textId="78C3519C" w:rsidR="00684FE5" w:rsidRDefault="00641728" w:rsidP="00684FE5">
            <w:pPr>
              <w:rPr>
                <w:rFonts w:ascii="Arial" w:hAnsi="Arial" w:cs="Arial"/>
                <w:sz w:val="20"/>
              </w:rPr>
            </w:pPr>
            <w:hyperlink r:id="rId22" w:history="1">
              <w:r w:rsidR="00684FE5" w:rsidRPr="001746FC">
                <w:rPr>
                  <w:rStyle w:val="Hyperlink"/>
                  <w:rFonts w:ascii="Arial" w:hAnsi="Arial" w:cs="Arial"/>
                  <w:i/>
                  <w:iCs/>
                  <w:sz w:val="20"/>
                  <w:highlight w:val="yellow"/>
                </w:rPr>
                <w:t>https://mentor.ieee.org/802.11/dcn/21/11-21-</w:t>
              </w:r>
              <w:r w:rsidR="00684FE5">
                <w:rPr>
                  <w:rStyle w:val="Hyperlink"/>
                  <w:rFonts w:ascii="Arial" w:hAnsi="Arial" w:cs="Arial"/>
                  <w:i/>
                  <w:iCs/>
                  <w:sz w:val="20"/>
                  <w:highlight w:val="yellow"/>
                </w:rPr>
                <w:t>0495</w:t>
              </w:r>
              <w:r w:rsidR="00684FE5" w:rsidRPr="001746FC">
                <w:rPr>
                  <w:rStyle w:val="Hyperlink"/>
                  <w:rFonts w:ascii="Arial" w:hAnsi="Arial" w:cs="Arial"/>
                  <w:i/>
                  <w:iCs/>
                  <w:sz w:val="20"/>
                  <w:highlight w:val="yellow"/>
                </w:rPr>
                <w:t>-00-00be-u-sig-comment-resolution-</w:t>
              </w:r>
              <w:r w:rsidR="00684FE5">
                <w:rPr>
                  <w:rStyle w:val="Hyperlink"/>
                  <w:rFonts w:ascii="Arial" w:hAnsi="Arial" w:cs="Arial"/>
                  <w:i/>
                  <w:iCs/>
                  <w:sz w:val="20"/>
                  <w:highlight w:val="yellow"/>
                </w:rPr>
                <w:t>part-4</w:t>
              </w:r>
              <w:r w:rsidR="00684FE5" w:rsidRPr="001746FC">
                <w:rPr>
                  <w:rStyle w:val="Hyperlink"/>
                  <w:rFonts w:ascii="Arial" w:hAnsi="Arial" w:cs="Arial"/>
                  <w:i/>
                  <w:iCs/>
                  <w:sz w:val="20"/>
                  <w:highlight w:val="yellow"/>
                </w:rPr>
                <w:t>.docx</w:t>
              </w:r>
            </w:hyperlink>
          </w:p>
        </w:tc>
      </w:tr>
      <w:tr w:rsidR="002D4408" w:rsidRPr="009522BD" w14:paraId="76812CFA" w14:textId="77777777" w:rsidTr="002F4761">
        <w:trPr>
          <w:trHeight w:val="278"/>
        </w:trPr>
        <w:tc>
          <w:tcPr>
            <w:tcW w:w="672" w:type="dxa"/>
            <w:shd w:val="clear" w:color="auto" w:fill="auto"/>
          </w:tcPr>
          <w:p w14:paraId="05AC22F8" w14:textId="77777777" w:rsidR="002D4408" w:rsidRPr="00E64541" w:rsidRDefault="002D4408" w:rsidP="002F4761">
            <w:pPr>
              <w:rPr>
                <w:rFonts w:ascii="Arial" w:hAnsi="Arial" w:cs="Arial"/>
                <w:sz w:val="20"/>
                <w:lang w:val="en-US"/>
              </w:rPr>
            </w:pPr>
            <w:r>
              <w:rPr>
                <w:rFonts w:ascii="Arial" w:hAnsi="Arial" w:cs="Arial"/>
                <w:sz w:val="20"/>
              </w:rPr>
              <w:t>2949</w:t>
            </w:r>
          </w:p>
        </w:tc>
        <w:tc>
          <w:tcPr>
            <w:tcW w:w="1229" w:type="dxa"/>
            <w:shd w:val="clear" w:color="auto" w:fill="auto"/>
          </w:tcPr>
          <w:p w14:paraId="37C642F6" w14:textId="77777777" w:rsidR="002D4408" w:rsidRDefault="002D4408" w:rsidP="002F4761">
            <w:pPr>
              <w:rPr>
                <w:rFonts w:ascii="Arial" w:hAnsi="Arial" w:cs="Arial"/>
                <w:sz w:val="20"/>
                <w:lang w:val="en-US" w:eastAsia="ko-KR"/>
              </w:rPr>
            </w:pPr>
            <w:r>
              <w:rPr>
                <w:rFonts w:ascii="Arial" w:hAnsi="Arial" w:cs="Arial"/>
                <w:sz w:val="20"/>
                <w:lang w:val="en-US" w:eastAsia="ko-KR"/>
              </w:rPr>
              <w:t>36.3.11.7.2</w:t>
            </w:r>
          </w:p>
        </w:tc>
        <w:tc>
          <w:tcPr>
            <w:tcW w:w="1161" w:type="dxa"/>
            <w:shd w:val="clear" w:color="auto" w:fill="auto"/>
          </w:tcPr>
          <w:p w14:paraId="4C039A0E" w14:textId="77777777" w:rsidR="002D4408" w:rsidRDefault="002D4408" w:rsidP="002F4761">
            <w:pPr>
              <w:rPr>
                <w:rFonts w:ascii="Arial" w:hAnsi="Arial" w:cs="Arial"/>
                <w:sz w:val="20"/>
                <w:lang w:val="en-US"/>
              </w:rPr>
            </w:pPr>
            <w:r>
              <w:rPr>
                <w:rFonts w:ascii="Arial" w:hAnsi="Arial" w:cs="Arial"/>
                <w:sz w:val="20"/>
                <w:lang w:val="en-US"/>
              </w:rPr>
              <w:t>236.59</w:t>
            </w:r>
          </w:p>
        </w:tc>
        <w:tc>
          <w:tcPr>
            <w:tcW w:w="1582" w:type="dxa"/>
            <w:shd w:val="clear" w:color="auto" w:fill="auto"/>
          </w:tcPr>
          <w:p w14:paraId="4139D7E3" w14:textId="77777777" w:rsidR="002D4408" w:rsidRDefault="002D4408" w:rsidP="002F4761">
            <w:pPr>
              <w:rPr>
                <w:rFonts w:ascii="Arial" w:hAnsi="Arial" w:cs="Arial"/>
                <w:sz w:val="20"/>
              </w:rPr>
            </w:pPr>
            <w:r>
              <w:rPr>
                <w:rFonts w:ascii="Arial" w:hAnsi="Arial" w:cs="Arial"/>
                <w:sz w:val="20"/>
              </w:rPr>
              <w:t>What value should "Disregard" subfields in U-SIG of EHT TB PPDU set to? Copy from Trigger frame or allow STA to define in some cases?</w:t>
            </w:r>
          </w:p>
        </w:tc>
        <w:tc>
          <w:tcPr>
            <w:tcW w:w="1406" w:type="dxa"/>
            <w:shd w:val="clear" w:color="auto" w:fill="auto"/>
          </w:tcPr>
          <w:p w14:paraId="631C0045" w14:textId="77777777" w:rsidR="002D4408" w:rsidRDefault="002D4408" w:rsidP="002F4761">
            <w:pPr>
              <w:rPr>
                <w:rFonts w:ascii="Arial" w:hAnsi="Arial" w:cs="Arial"/>
                <w:sz w:val="20"/>
              </w:rPr>
            </w:pPr>
            <w:r>
              <w:rPr>
                <w:rFonts w:ascii="Arial" w:hAnsi="Arial" w:cs="Arial"/>
                <w:sz w:val="20"/>
              </w:rPr>
              <w:t>Clarify the description of Disregard subfield in U-SIG of EHT TB PPDU.</w:t>
            </w:r>
          </w:p>
        </w:tc>
        <w:tc>
          <w:tcPr>
            <w:tcW w:w="3886" w:type="dxa"/>
          </w:tcPr>
          <w:p w14:paraId="44434AFB" w14:textId="77777777" w:rsidR="002D4408" w:rsidRDefault="002D4408" w:rsidP="002F4761">
            <w:pPr>
              <w:rPr>
                <w:rFonts w:ascii="Arial" w:hAnsi="Arial" w:cs="Arial"/>
                <w:sz w:val="20"/>
              </w:rPr>
            </w:pPr>
            <w:r>
              <w:rPr>
                <w:rFonts w:ascii="Arial" w:hAnsi="Arial" w:cs="Arial"/>
                <w:sz w:val="20"/>
              </w:rPr>
              <w:t>Revised.</w:t>
            </w:r>
          </w:p>
          <w:p w14:paraId="10665E8B" w14:textId="77777777" w:rsidR="002D4408" w:rsidRDefault="002D4408" w:rsidP="002F4761">
            <w:pPr>
              <w:rPr>
                <w:rFonts w:ascii="Arial" w:hAnsi="Arial" w:cs="Arial"/>
                <w:sz w:val="20"/>
              </w:rPr>
            </w:pPr>
            <w:proofErr w:type="spellStart"/>
            <w:r>
              <w:rPr>
                <w:rFonts w:ascii="Arial" w:hAnsi="Arial" w:cs="Arial"/>
                <w:sz w:val="20"/>
              </w:rPr>
              <w:t>Resolutoin</w:t>
            </w:r>
            <w:proofErr w:type="spellEnd"/>
            <w:r>
              <w:rPr>
                <w:rFonts w:ascii="Arial" w:hAnsi="Arial" w:cs="Arial"/>
                <w:sz w:val="20"/>
              </w:rPr>
              <w:t xml:space="preserve"> to CID 1563 addresses this.</w:t>
            </w:r>
          </w:p>
          <w:p w14:paraId="4245B085" w14:textId="77777777" w:rsidR="009C0EF8" w:rsidRDefault="009C0EF8" w:rsidP="009C0EF8">
            <w:pPr>
              <w:rPr>
                <w:rFonts w:ascii="Arial" w:hAnsi="Arial" w:cs="Arial"/>
                <w:sz w:val="20"/>
              </w:rPr>
            </w:pPr>
          </w:p>
          <w:p w14:paraId="0691B6BC" w14:textId="4591AB05" w:rsidR="009C0EF8" w:rsidRPr="00D47475" w:rsidRDefault="009C0EF8" w:rsidP="009C0EF8">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2949</w:t>
            </w:r>
            <w:r w:rsidRPr="00D47475">
              <w:rPr>
                <w:rFonts w:ascii="Arial" w:hAnsi="Arial" w:cs="Arial"/>
                <w:i/>
                <w:iCs/>
                <w:sz w:val="20"/>
                <w:highlight w:val="yellow"/>
              </w:rPr>
              <w:t xml:space="preserve"> as shown in the following document</w:t>
            </w:r>
          </w:p>
          <w:p w14:paraId="1F1C0AAA" w14:textId="77777777" w:rsidR="009C0EF8" w:rsidRPr="00D47475" w:rsidRDefault="009C0EF8" w:rsidP="009C0EF8">
            <w:pPr>
              <w:rPr>
                <w:rFonts w:ascii="Arial" w:hAnsi="Arial" w:cs="Arial"/>
                <w:i/>
                <w:iCs/>
                <w:sz w:val="20"/>
                <w:highlight w:val="yellow"/>
              </w:rPr>
            </w:pPr>
          </w:p>
          <w:p w14:paraId="64A058F2" w14:textId="11D1D05C" w:rsidR="009C0EF8" w:rsidRDefault="00641728" w:rsidP="009C0EF8">
            <w:pPr>
              <w:rPr>
                <w:rFonts w:ascii="Arial" w:hAnsi="Arial" w:cs="Arial"/>
                <w:sz w:val="20"/>
              </w:rPr>
            </w:pPr>
            <w:hyperlink r:id="rId23" w:history="1">
              <w:r w:rsidR="009C0EF8" w:rsidRPr="001746FC">
                <w:rPr>
                  <w:rStyle w:val="Hyperlink"/>
                  <w:rFonts w:ascii="Arial" w:hAnsi="Arial" w:cs="Arial"/>
                  <w:i/>
                  <w:iCs/>
                  <w:sz w:val="20"/>
                  <w:highlight w:val="yellow"/>
                </w:rPr>
                <w:t>https://mentor.ieee.org/802.11/dcn/21/11-21-</w:t>
              </w:r>
              <w:r w:rsidR="009C0EF8">
                <w:rPr>
                  <w:rStyle w:val="Hyperlink"/>
                  <w:rFonts w:ascii="Arial" w:hAnsi="Arial" w:cs="Arial"/>
                  <w:i/>
                  <w:iCs/>
                  <w:sz w:val="20"/>
                  <w:highlight w:val="yellow"/>
                </w:rPr>
                <w:t>0495</w:t>
              </w:r>
              <w:r w:rsidR="009C0EF8" w:rsidRPr="001746FC">
                <w:rPr>
                  <w:rStyle w:val="Hyperlink"/>
                  <w:rFonts w:ascii="Arial" w:hAnsi="Arial" w:cs="Arial"/>
                  <w:i/>
                  <w:iCs/>
                  <w:sz w:val="20"/>
                  <w:highlight w:val="yellow"/>
                </w:rPr>
                <w:t>-00-00be-u-sig-comment-resolution-</w:t>
              </w:r>
              <w:r w:rsidR="009C0EF8">
                <w:rPr>
                  <w:rStyle w:val="Hyperlink"/>
                  <w:rFonts w:ascii="Arial" w:hAnsi="Arial" w:cs="Arial"/>
                  <w:i/>
                  <w:iCs/>
                  <w:sz w:val="20"/>
                  <w:highlight w:val="yellow"/>
                </w:rPr>
                <w:t>part-4</w:t>
              </w:r>
              <w:r w:rsidR="009C0EF8" w:rsidRPr="001746FC">
                <w:rPr>
                  <w:rStyle w:val="Hyperlink"/>
                  <w:rFonts w:ascii="Arial" w:hAnsi="Arial" w:cs="Arial"/>
                  <w:i/>
                  <w:iCs/>
                  <w:sz w:val="20"/>
                  <w:highlight w:val="yellow"/>
                </w:rPr>
                <w:t>.docx</w:t>
              </w:r>
            </w:hyperlink>
          </w:p>
        </w:tc>
      </w:tr>
      <w:tr w:rsidR="002D4408" w:rsidRPr="009522BD" w14:paraId="5277E055" w14:textId="77777777" w:rsidTr="002F4761">
        <w:trPr>
          <w:trHeight w:val="278"/>
        </w:trPr>
        <w:tc>
          <w:tcPr>
            <w:tcW w:w="672" w:type="dxa"/>
            <w:shd w:val="clear" w:color="auto" w:fill="auto"/>
          </w:tcPr>
          <w:p w14:paraId="54A776B1" w14:textId="77777777" w:rsidR="002D4408" w:rsidRDefault="002D4408" w:rsidP="002F4761">
            <w:pPr>
              <w:rPr>
                <w:rFonts w:ascii="Arial" w:eastAsia="Times New Roman" w:hAnsi="Arial" w:cs="Arial"/>
                <w:bCs/>
                <w:sz w:val="20"/>
                <w:lang w:val="en-US" w:eastAsia="ko-KR"/>
              </w:rPr>
            </w:pPr>
            <w:r>
              <w:rPr>
                <w:rFonts w:ascii="Arial" w:eastAsia="Times New Roman" w:hAnsi="Arial" w:cs="Arial"/>
                <w:bCs/>
                <w:sz w:val="20"/>
                <w:lang w:val="en-US" w:eastAsia="ko-KR"/>
              </w:rPr>
              <w:t>2801</w:t>
            </w:r>
          </w:p>
        </w:tc>
        <w:tc>
          <w:tcPr>
            <w:tcW w:w="1229" w:type="dxa"/>
            <w:shd w:val="clear" w:color="auto" w:fill="auto"/>
          </w:tcPr>
          <w:p w14:paraId="37815884" w14:textId="77777777" w:rsidR="002D4408" w:rsidRDefault="002D4408" w:rsidP="002F4761">
            <w:pPr>
              <w:rPr>
                <w:rFonts w:ascii="Arial" w:hAnsi="Arial" w:cs="Arial"/>
                <w:sz w:val="20"/>
                <w:lang w:val="en-US" w:eastAsia="ko-KR"/>
              </w:rPr>
            </w:pPr>
            <w:r>
              <w:rPr>
                <w:rFonts w:ascii="Arial" w:hAnsi="Arial" w:cs="Arial"/>
                <w:sz w:val="20"/>
                <w:lang w:val="en-US" w:eastAsia="ko-KR"/>
              </w:rPr>
              <w:t>36.3.11.7.2</w:t>
            </w:r>
          </w:p>
        </w:tc>
        <w:tc>
          <w:tcPr>
            <w:tcW w:w="1161" w:type="dxa"/>
            <w:shd w:val="clear" w:color="auto" w:fill="auto"/>
          </w:tcPr>
          <w:p w14:paraId="782D8F39" w14:textId="77777777" w:rsidR="002D4408" w:rsidRDefault="002D4408" w:rsidP="002F4761">
            <w:pPr>
              <w:rPr>
                <w:rFonts w:ascii="Arial" w:hAnsi="Arial" w:cs="Arial"/>
                <w:sz w:val="20"/>
                <w:lang w:val="en-US"/>
              </w:rPr>
            </w:pPr>
            <w:r>
              <w:rPr>
                <w:rFonts w:ascii="Arial" w:hAnsi="Arial" w:cs="Arial"/>
                <w:sz w:val="20"/>
                <w:lang w:val="en-US"/>
              </w:rPr>
              <w:t>238.48</w:t>
            </w:r>
          </w:p>
        </w:tc>
        <w:tc>
          <w:tcPr>
            <w:tcW w:w="1582" w:type="dxa"/>
            <w:shd w:val="clear" w:color="auto" w:fill="auto"/>
          </w:tcPr>
          <w:p w14:paraId="06DC84A8" w14:textId="77777777" w:rsidR="002D4408" w:rsidRDefault="002D4408" w:rsidP="002F4761">
            <w:pPr>
              <w:rPr>
                <w:rFonts w:ascii="Arial" w:hAnsi="Arial" w:cs="Arial"/>
                <w:sz w:val="20"/>
              </w:rPr>
            </w:pPr>
            <w:r>
              <w:rPr>
                <w:rFonts w:ascii="Arial" w:hAnsi="Arial" w:cs="Arial"/>
                <w:sz w:val="20"/>
              </w:rPr>
              <w:t>No Value specified for "Disregard"?</w:t>
            </w:r>
          </w:p>
        </w:tc>
        <w:tc>
          <w:tcPr>
            <w:tcW w:w="1406" w:type="dxa"/>
            <w:shd w:val="clear" w:color="auto" w:fill="auto"/>
          </w:tcPr>
          <w:p w14:paraId="54D9D9C0" w14:textId="77777777" w:rsidR="002D4408" w:rsidRDefault="002D4408" w:rsidP="002F4761">
            <w:pPr>
              <w:rPr>
                <w:rFonts w:ascii="Arial" w:hAnsi="Arial" w:cs="Arial"/>
                <w:sz w:val="20"/>
              </w:rPr>
            </w:pPr>
            <w:r>
              <w:rPr>
                <w:rFonts w:ascii="Arial" w:hAnsi="Arial" w:cs="Arial"/>
                <w:sz w:val="20"/>
              </w:rPr>
              <w:t>See comment</w:t>
            </w:r>
          </w:p>
        </w:tc>
        <w:tc>
          <w:tcPr>
            <w:tcW w:w="3886" w:type="dxa"/>
          </w:tcPr>
          <w:p w14:paraId="448387D8" w14:textId="77777777" w:rsidR="002D4408" w:rsidRDefault="002D4408" w:rsidP="002F4761">
            <w:pPr>
              <w:rPr>
                <w:rFonts w:ascii="Arial" w:hAnsi="Arial" w:cs="Arial"/>
                <w:sz w:val="20"/>
              </w:rPr>
            </w:pPr>
            <w:r>
              <w:rPr>
                <w:rFonts w:ascii="Arial" w:hAnsi="Arial" w:cs="Arial"/>
                <w:sz w:val="20"/>
              </w:rPr>
              <w:t>Revised.</w:t>
            </w:r>
          </w:p>
          <w:p w14:paraId="32512361" w14:textId="77777777" w:rsidR="002D4408" w:rsidRDefault="002D4408" w:rsidP="002F4761">
            <w:pPr>
              <w:rPr>
                <w:rFonts w:ascii="Arial" w:hAnsi="Arial" w:cs="Arial"/>
                <w:sz w:val="20"/>
              </w:rPr>
            </w:pPr>
            <w:proofErr w:type="spellStart"/>
            <w:r>
              <w:rPr>
                <w:rFonts w:ascii="Arial" w:hAnsi="Arial" w:cs="Arial"/>
                <w:sz w:val="20"/>
              </w:rPr>
              <w:t>Resoluiton</w:t>
            </w:r>
            <w:proofErr w:type="spellEnd"/>
            <w:r>
              <w:rPr>
                <w:rFonts w:ascii="Arial" w:hAnsi="Arial" w:cs="Arial"/>
                <w:sz w:val="20"/>
              </w:rPr>
              <w:t xml:space="preserve"> to CID 1563 addresses this.</w:t>
            </w:r>
          </w:p>
          <w:p w14:paraId="6DC7077E" w14:textId="77777777" w:rsidR="009C0EF8" w:rsidRDefault="009C0EF8" w:rsidP="009C0EF8">
            <w:pPr>
              <w:rPr>
                <w:rFonts w:ascii="Arial" w:hAnsi="Arial" w:cs="Arial"/>
                <w:sz w:val="20"/>
              </w:rPr>
            </w:pPr>
          </w:p>
          <w:p w14:paraId="07777166" w14:textId="0CB658C8" w:rsidR="009C0EF8" w:rsidRPr="00D47475" w:rsidRDefault="009C0EF8" w:rsidP="009C0EF8">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2801</w:t>
            </w:r>
            <w:r w:rsidRPr="00D47475">
              <w:rPr>
                <w:rFonts w:ascii="Arial" w:hAnsi="Arial" w:cs="Arial"/>
                <w:i/>
                <w:iCs/>
                <w:sz w:val="20"/>
                <w:highlight w:val="yellow"/>
              </w:rPr>
              <w:t xml:space="preserve"> as shown in the following document</w:t>
            </w:r>
          </w:p>
          <w:p w14:paraId="0C461D04" w14:textId="77777777" w:rsidR="009C0EF8" w:rsidRPr="00D47475" w:rsidRDefault="009C0EF8" w:rsidP="009C0EF8">
            <w:pPr>
              <w:rPr>
                <w:rFonts w:ascii="Arial" w:hAnsi="Arial" w:cs="Arial"/>
                <w:i/>
                <w:iCs/>
                <w:sz w:val="20"/>
                <w:highlight w:val="yellow"/>
              </w:rPr>
            </w:pPr>
          </w:p>
          <w:p w14:paraId="04FF554B" w14:textId="78D3D673" w:rsidR="009C0EF8" w:rsidRDefault="00641728" w:rsidP="009C0EF8">
            <w:pPr>
              <w:rPr>
                <w:rFonts w:ascii="Arial" w:hAnsi="Arial" w:cs="Arial"/>
                <w:sz w:val="20"/>
              </w:rPr>
            </w:pPr>
            <w:hyperlink r:id="rId24" w:history="1">
              <w:r w:rsidR="009C0EF8" w:rsidRPr="001746FC">
                <w:rPr>
                  <w:rStyle w:val="Hyperlink"/>
                  <w:rFonts w:ascii="Arial" w:hAnsi="Arial" w:cs="Arial"/>
                  <w:i/>
                  <w:iCs/>
                  <w:sz w:val="20"/>
                  <w:highlight w:val="yellow"/>
                </w:rPr>
                <w:t>https://mentor.ieee.org/802.11/dcn/21/11-21-</w:t>
              </w:r>
              <w:r w:rsidR="009C0EF8">
                <w:rPr>
                  <w:rStyle w:val="Hyperlink"/>
                  <w:rFonts w:ascii="Arial" w:hAnsi="Arial" w:cs="Arial"/>
                  <w:i/>
                  <w:iCs/>
                  <w:sz w:val="20"/>
                  <w:highlight w:val="yellow"/>
                </w:rPr>
                <w:t>0495</w:t>
              </w:r>
              <w:r w:rsidR="009C0EF8" w:rsidRPr="001746FC">
                <w:rPr>
                  <w:rStyle w:val="Hyperlink"/>
                  <w:rFonts w:ascii="Arial" w:hAnsi="Arial" w:cs="Arial"/>
                  <w:i/>
                  <w:iCs/>
                  <w:sz w:val="20"/>
                  <w:highlight w:val="yellow"/>
                </w:rPr>
                <w:t>-00-00be-u-sig-comment-resolution-</w:t>
              </w:r>
              <w:r w:rsidR="009C0EF8">
                <w:rPr>
                  <w:rStyle w:val="Hyperlink"/>
                  <w:rFonts w:ascii="Arial" w:hAnsi="Arial" w:cs="Arial"/>
                  <w:i/>
                  <w:iCs/>
                  <w:sz w:val="20"/>
                  <w:highlight w:val="yellow"/>
                </w:rPr>
                <w:t>part-4</w:t>
              </w:r>
              <w:r w:rsidR="009C0EF8" w:rsidRPr="001746FC">
                <w:rPr>
                  <w:rStyle w:val="Hyperlink"/>
                  <w:rFonts w:ascii="Arial" w:hAnsi="Arial" w:cs="Arial"/>
                  <w:i/>
                  <w:iCs/>
                  <w:sz w:val="20"/>
                  <w:highlight w:val="yellow"/>
                </w:rPr>
                <w:t>.docx</w:t>
              </w:r>
            </w:hyperlink>
          </w:p>
        </w:tc>
      </w:tr>
      <w:tr w:rsidR="002D4408" w:rsidRPr="009522BD" w14:paraId="664554B6" w14:textId="77777777" w:rsidTr="002F4761">
        <w:trPr>
          <w:trHeight w:val="278"/>
        </w:trPr>
        <w:tc>
          <w:tcPr>
            <w:tcW w:w="672" w:type="dxa"/>
            <w:tcBorders>
              <w:top w:val="single" w:sz="4" w:space="0" w:color="000000"/>
              <w:left w:val="single" w:sz="4" w:space="0" w:color="000000"/>
              <w:bottom w:val="single" w:sz="4" w:space="0" w:color="000000"/>
              <w:right w:val="single" w:sz="4" w:space="0" w:color="000000"/>
            </w:tcBorders>
            <w:shd w:val="clear" w:color="auto" w:fill="auto"/>
          </w:tcPr>
          <w:p w14:paraId="5BE5FEA9" w14:textId="77777777" w:rsidR="002D4408" w:rsidRDefault="002D4408" w:rsidP="002F4761">
            <w:pPr>
              <w:rPr>
                <w:rFonts w:ascii="Arial" w:eastAsia="Times New Roman" w:hAnsi="Arial" w:cs="Arial"/>
                <w:bCs/>
                <w:sz w:val="20"/>
                <w:lang w:val="en-US" w:eastAsia="ko-KR"/>
              </w:rPr>
            </w:pPr>
            <w:r>
              <w:rPr>
                <w:rFonts w:ascii="Arial" w:eastAsia="Times New Roman" w:hAnsi="Arial" w:cs="Arial"/>
                <w:bCs/>
                <w:sz w:val="20"/>
                <w:lang w:val="en-US" w:eastAsia="ko-KR"/>
              </w:rPr>
              <w:lastRenderedPageBreak/>
              <w:t>1951</w:t>
            </w:r>
          </w:p>
        </w:tc>
        <w:tc>
          <w:tcPr>
            <w:tcW w:w="1229" w:type="dxa"/>
            <w:tcBorders>
              <w:top w:val="single" w:sz="4" w:space="0" w:color="000000"/>
              <w:left w:val="single" w:sz="4" w:space="0" w:color="000000"/>
              <w:bottom w:val="single" w:sz="4" w:space="0" w:color="000000"/>
              <w:right w:val="single" w:sz="4" w:space="0" w:color="000000"/>
            </w:tcBorders>
            <w:shd w:val="clear" w:color="auto" w:fill="auto"/>
          </w:tcPr>
          <w:p w14:paraId="216774CF" w14:textId="77777777" w:rsidR="002D4408" w:rsidRDefault="002D4408" w:rsidP="002F4761">
            <w:pPr>
              <w:rPr>
                <w:rFonts w:ascii="Arial" w:hAnsi="Arial" w:cs="Arial"/>
                <w:sz w:val="20"/>
                <w:lang w:val="en-US" w:eastAsia="ko-KR"/>
              </w:rPr>
            </w:pPr>
            <w:r>
              <w:rPr>
                <w:rFonts w:ascii="Arial" w:hAnsi="Arial" w:cs="Arial"/>
                <w:sz w:val="20"/>
                <w:lang w:val="en-US" w:eastAsia="ko-KR"/>
              </w:rPr>
              <w:t>36.3.11.7.2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18F8F3C1" w14:textId="77777777" w:rsidR="002D4408" w:rsidRDefault="002D4408" w:rsidP="002F4761">
            <w:pPr>
              <w:rPr>
                <w:rFonts w:ascii="Arial" w:hAnsi="Arial" w:cs="Arial"/>
                <w:sz w:val="20"/>
                <w:lang w:val="en-US"/>
              </w:rPr>
            </w:pPr>
            <w:r>
              <w:rPr>
                <w:rFonts w:ascii="Arial" w:hAnsi="Arial" w:cs="Arial"/>
                <w:sz w:val="20"/>
                <w:lang w:val="en-US"/>
              </w:rPr>
              <w:t>236.59</w:t>
            </w:r>
          </w:p>
        </w:tc>
        <w:tc>
          <w:tcPr>
            <w:tcW w:w="1582" w:type="dxa"/>
            <w:tcBorders>
              <w:top w:val="single" w:sz="4" w:space="0" w:color="000000"/>
              <w:left w:val="single" w:sz="4" w:space="0" w:color="000000"/>
              <w:bottom w:val="single" w:sz="4" w:space="0" w:color="000000"/>
              <w:right w:val="single" w:sz="4" w:space="0" w:color="000000"/>
            </w:tcBorders>
            <w:shd w:val="clear" w:color="auto" w:fill="auto"/>
          </w:tcPr>
          <w:p w14:paraId="21AC02B0" w14:textId="77777777" w:rsidR="002D4408" w:rsidRDefault="002D4408" w:rsidP="002F4761">
            <w:pPr>
              <w:rPr>
                <w:rFonts w:ascii="Arial" w:hAnsi="Arial" w:cs="Arial"/>
                <w:sz w:val="20"/>
              </w:rPr>
            </w:pPr>
            <w:r>
              <w:rPr>
                <w:rFonts w:ascii="Arial" w:hAnsi="Arial" w:cs="Arial"/>
                <w:sz w:val="20"/>
              </w:rPr>
              <w:t xml:space="preserve">Optimize the default values of disregard to reduce the PAPR of U-SIG, the default values should be </w:t>
            </w:r>
            <w:proofErr w:type="spellStart"/>
            <w:r>
              <w:rPr>
                <w:rFonts w:ascii="Arial" w:hAnsi="Arial" w:cs="Arial"/>
                <w:sz w:val="20"/>
              </w:rPr>
              <w:t>defind</w:t>
            </w:r>
            <w:proofErr w:type="spellEnd"/>
            <w:r>
              <w:rPr>
                <w:rFonts w:ascii="Arial" w:hAnsi="Arial" w:cs="Arial"/>
                <w:sz w:val="20"/>
              </w:rPr>
              <w:t xml:space="preserve"> in trigger frame if those are copied from the trigger frame</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14:paraId="5EEFF007" w14:textId="77777777" w:rsidR="002D4408" w:rsidRDefault="002D4408" w:rsidP="002F4761">
            <w:pPr>
              <w:rPr>
                <w:rFonts w:ascii="Arial" w:hAnsi="Arial" w:cs="Arial"/>
                <w:sz w:val="20"/>
              </w:rPr>
            </w:pPr>
            <w:r>
              <w:rPr>
                <w:rFonts w:ascii="Arial" w:hAnsi="Arial" w:cs="Arial"/>
                <w:sz w:val="20"/>
              </w:rPr>
              <w:t>As in comment</w:t>
            </w:r>
          </w:p>
        </w:tc>
        <w:tc>
          <w:tcPr>
            <w:tcW w:w="3886" w:type="dxa"/>
            <w:tcBorders>
              <w:top w:val="single" w:sz="4" w:space="0" w:color="000000"/>
              <w:left w:val="single" w:sz="4" w:space="0" w:color="000000"/>
              <w:bottom w:val="single" w:sz="4" w:space="0" w:color="000000"/>
              <w:right w:val="single" w:sz="4" w:space="0" w:color="000000"/>
            </w:tcBorders>
          </w:tcPr>
          <w:p w14:paraId="35D8316F" w14:textId="17E1986D" w:rsidR="002D4408" w:rsidRDefault="002D4408" w:rsidP="002F4761">
            <w:pPr>
              <w:rPr>
                <w:rFonts w:ascii="Arial" w:eastAsia="Times New Roman" w:hAnsi="Arial" w:cs="Arial"/>
                <w:sz w:val="20"/>
                <w:lang w:val="en-US" w:eastAsia="ko-KR"/>
              </w:rPr>
            </w:pPr>
            <w:r>
              <w:rPr>
                <w:rFonts w:ascii="Arial" w:eastAsia="Times New Roman" w:hAnsi="Arial" w:cs="Arial"/>
                <w:sz w:val="20"/>
                <w:lang w:val="en-US" w:eastAsia="ko-KR"/>
              </w:rPr>
              <w:t>Re</w:t>
            </w:r>
            <w:r w:rsidR="00B91DB0">
              <w:rPr>
                <w:rFonts w:ascii="Arial" w:eastAsia="Times New Roman" w:hAnsi="Arial" w:cs="Arial"/>
                <w:sz w:val="20"/>
                <w:lang w:val="en-US" w:eastAsia="ko-KR"/>
              </w:rPr>
              <w:t>vis</w:t>
            </w:r>
            <w:r>
              <w:rPr>
                <w:rFonts w:ascii="Arial" w:eastAsia="Times New Roman" w:hAnsi="Arial" w:cs="Arial"/>
                <w:sz w:val="20"/>
                <w:lang w:val="en-US" w:eastAsia="ko-KR"/>
              </w:rPr>
              <w:t>ed.</w:t>
            </w:r>
          </w:p>
          <w:p w14:paraId="41ED3096" w14:textId="77777777" w:rsidR="002D4408" w:rsidRDefault="002D4408" w:rsidP="002F4761">
            <w:pPr>
              <w:rPr>
                <w:rFonts w:ascii="Arial" w:eastAsia="Times New Roman" w:hAnsi="Arial" w:cs="Arial"/>
                <w:sz w:val="20"/>
                <w:lang w:val="en-US" w:eastAsia="ko-KR"/>
              </w:rPr>
            </w:pPr>
            <w:r>
              <w:rPr>
                <w:rFonts w:ascii="Arial" w:eastAsia="Times New Roman" w:hAnsi="Arial" w:cs="Arial"/>
                <w:sz w:val="20"/>
                <w:lang w:val="en-US" w:eastAsia="ko-KR"/>
              </w:rPr>
              <w:t>There is no motion/SP to set the default values of disregard fields for PAPR reduction.</w:t>
            </w:r>
          </w:p>
          <w:p w14:paraId="7AE834F3" w14:textId="77777777" w:rsidR="002D4408" w:rsidRDefault="002D4408" w:rsidP="002F4761">
            <w:pPr>
              <w:rPr>
                <w:rFonts w:ascii="Arial" w:hAnsi="Arial" w:cs="Arial"/>
                <w:sz w:val="20"/>
              </w:rPr>
            </w:pPr>
            <w:r>
              <w:rPr>
                <w:rFonts w:ascii="Arial" w:hAnsi="Arial" w:cs="Arial"/>
                <w:sz w:val="20"/>
              </w:rPr>
              <w:t>Resolution to CID 1536 addresses this.</w:t>
            </w:r>
          </w:p>
          <w:p w14:paraId="39443C0C" w14:textId="77777777" w:rsidR="00B91DB0" w:rsidRDefault="00B91DB0" w:rsidP="00B91DB0">
            <w:pPr>
              <w:rPr>
                <w:rFonts w:ascii="Arial" w:hAnsi="Arial" w:cs="Arial"/>
                <w:sz w:val="20"/>
              </w:rPr>
            </w:pPr>
          </w:p>
          <w:p w14:paraId="09C07640" w14:textId="0F9F3F2C" w:rsidR="00B91DB0" w:rsidRPr="00D47475" w:rsidRDefault="00B91DB0" w:rsidP="00B91DB0">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1951</w:t>
            </w:r>
            <w:r w:rsidRPr="00D47475">
              <w:rPr>
                <w:rFonts w:ascii="Arial" w:hAnsi="Arial" w:cs="Arial"/>
                <w:i/>
                <w:iCs/>
                <w:sz w:val="20"/>
                <w:highlight w:val="yellow"/>
              </w:rPr>
              <w:t xml:space="preserve"> as shown in the following document</w:t>
            </w:r>
          </w:p>
          <w:p w14:paraId="37851937" w14:textId="77777777" w:rsidR="00B91DB0" w:rsidRPr="00D47475" w:rsidRDefault="00B91DB0" w:rsidP="00B91DB0">
            <w:pPr>
              <w:rPr>
                <w:rFonts w:ascii="Arial" w:hAnsi="Arial" w:cs="Arial"/>
                <w:i/>
                <w:iCs/>
                <w:sz w:val="20"/>
                <w:highlight w:val="yellow"/>
              </w:rPr>
            </w:pPr>
          </w:p>
          <w:p w14:paraId="436DCC59" w14:textId="08253404" w:rsidR="00B91DB0" w:rsidRDefault="00641728" w:rsidP="00B91DB0">
            <w:pPr>
              <w:rPr>
                <w:rFonts w:ascii="Arial" w:hAnsi="Arial" w:cs="Arial"/>
                <w:sz w:val="20"/>
              </w:rPr>
            </w:pPr>
            <w:hyperlink r:id="rId25" w:history="1">
              <w:r w:rsidR="00B91DB0" w:rsidRPr="001746FC">
                <w:rPr>
                  <w:rStyle w:val="Hyperlink"/>
                  <w:rFonts w:ascii="Arial" w:hAnsi="Arial" w:cs="Arial"/>
                  <w:i/>
                  <w:iCs/>
                  <w:sz w:val="20"/>
                  <w:highlight w:val="yellow"/>
                </w:rPr>
                <w:t>https://mentor.ieee.org/802.11/dcn/21/11-21-</w:t>
              </w:r>
              <w:r w:rsidR="00B91DB0">
                <w:rPr>
                  <w:rStyle w:val="Hyperlink"/>
                  <w:rFonts w:ascii="Arial" w:hAnsi="Arial" w:cs="Arial"/>
                  <w:i/>
                  <w:iCs/>
                  <w:sz w:val="20"/>
                  <w:highlight w:val="yellow"/>
                </w:rPr>
                <w:t>0495</w:t>
              </w:r>
              <w:r w:rsidR="00B91DB0" w:rsidRPr="001746FC">
                <w:rPr>
                  <w:rStyle w:val="Hyperlink"/>
                  <w:rFonts w:ascii="Arial" w:hAnsi="Arial" w:cs="Arial"/>
                  <w:i/>
                  <w:iCs/>
                  <w:sz w:val="20"/>
                  <w:highlight w:val="yellow"/>
                </w:rPr>
                <w:t>-00-00be-u-sig-comment-resolution-</w:t>
              </w:r>
              <w:r w:rsidR="00B91DB0">
                <w:rPr>
                  <w:rStyle w:val="Hyperlink"/>
                  <w:rFonts w:ascii="Arial" w:hAnsi="Arial" w:cs="Arial"/>
                  <w:i/>
                  <w:iCs/>
                  <w:sz w:val="20"/>
                  <w:highlight w:val="yellow"/>
                </w:rPr>
                <w:t>part-4</w:t>
              </w:r>
              <w:r w:rsidR="00B91DB0" w:rsidRPr="001746FC">
                <w:rPr>
                  <w:rStyle w:val="Hyperlink"/>
                  <w:rFonts w:ascii="Arial" w:hAnsi="Arial" w:cs="Arial"/>
                  <w:i/>
                  <w:iCs/>
                  <w:sz w:val="20"/>
                  <w:highlight w:val="yellow"/>
                </w:rPr>
                <w:t>.docx</w:t>
              </w:r>
            </w:hyperlink>
          </w:p>
        </w:tc>
      </w:tr>
    </w:tbl>
    <w:p w14:paraId="0CCFB6EB" w14:textId="77777777" w:rsidR="002D4408" w:rsidRDefault="002D4408" w:rsidP="002D4408">
      <w:pPr>
        <w:jc w:val="both"/>
        <w:rPr>
          <w:sz w:val="28"/>
          <w:szCs w:val="22"/>
        </w:rPr>
      </w:pPr>
    </w:p>
    <w:p w14:paraId="17A8FEF6" w14:textId="77777777" w:rsidR="002D4408" w:rsidRDefault="002D4408" w:rsidP="002D4408">
      <w:pPr>
        <w:rPr>
          <w:b/>
          <w:i/>
          <w:sz w:val="22"/>
          <w:szCs w:val="22"/>
        </w:rPr>
      </w:pPr>
      <w:r w:rsidRPr="004B2833">
        <w:rPr>
          <w:b/>
          <w:i/>
          <w:sz w:val="22"/>
          <w:szCs w:val="22"/>
          <w:highlight w:val="yellow"/>
        </w:rPr>
        <w:t xml:space="preserve">Instructions to the editor: </w:t>
      </w:r>
    </w:p>
    <w:p w14:paraId="4949CF93" w14:textId="77777777" w:rsidR="002D4408" w:rsidRPr="0082172C" w:rsidRDefault="002D4408" w:rsidP="002D4408">
      <w:pPr>
        <w:rPr>
          <w:b/>
          <w:sz w:val="20"/>
          <w:lang w:eastAsia="zh-CN"/>
        </w:rPr>
      </w:pPr>
      <w:r w:rsidRPr="0082172C">
        <w:rPr>
          <w:b/>
          <w:sz w:val="20"/>
          <w:highlight w:val="yellow"/>
          <w:lang w:eastAsia="zh-CN"/>
        </w:rPr>
        <w:t xml:space="preserve">Please make the changes to </w:t>
      </w:r>
      <w:r>
        <w:rPr>
          <w:b/>
          <w:sz w:val="20"/>
          <w:highlight w:val="yellow"/>
          <w:lang w:eastAsia="zh-CN"/>
        </w:rPr>
        <w:t>P236L58-L59 (in Table 36-22)</w:t>
      </w:r>
      <w:r w:rsidRPr="0082172C">
        <w:rPr>
          <w:b/>
          <w:sz w:val="20"/>
          <w:highlight w:val="yellow"/>
          <w:lang w:eastAsia="zh-CN"/>
        </w:rPr>
        <w:t xml:space="preserve"> as shown below:</w:t>
      </w:r>
    </w:p>
    <w:p w14:paraId="2FAD1AB0" w14:textId="77777777" w:rsidR="002D4408" w:rsidRDefault="002D4408" w:rsidP="002D4408">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2D4408" w:rsidRPr="002F0E0F" w14:paraId="0EED21E1" w14:textId="77777777" w:rsidTr="002F4761">
        <w:trPr>
          <w:trHeight w:val="610"/>
        </w:trPr>
        <w:tc>
          <w:tcPr>
            <w:tcW w:w="1199" w:type="dxa"/>
            <w:tcBorders>
              <w:top w:val="single" w:sz="12" w:space="0" w:color="000000"/>
              <w:left w:val="single" w:sz="12" w:space="0" w:color="000000"/>
              <w:bottom w:val="single" w:sz="12" w:space="0" w:color="000000"/>
              <w:right w:val="single" w:sz="2" w:space="0" w:color="000000"/>
            </w:tcBorders>
          </w:tcPr>
          <w:p w14:paraId="1EE59513" w14:textId="77777777" w:rsidR="002D4408" w:rsidRPr="002F0E0F" w:rsidRDefault="002D4408" w:rsidP="002F4761">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6894CA26" w14:textId="77777777" w:rsidR="002D4408" w:rsidRPr="002F0E0F" w:rsidRDefault="002D4408" w:rsidP="002F4761">
            <w:pPr>
              <w:pStyle w:val="TableParagraph"/>
              <w:kinsoku w:val="0"/>
              <w:overflowPunct w:val="0"/>
              <w:spacing w:before="1"/>
              <w:rPr>
                <w:sz w:val="17"/>
                <w:szCs w:val="17"/>
              </w:rPr>
            </w:pPr>
          </w:p>
          <w:p w14:paraId="2F1C0240" w14:textId="77777777" w:rsidR="002D4408" w:rsidRPr="002F0E0F" w:rsidRDefault="002D4408" w:rsidP="002F4761">
            <w:pPr>
              <w:pStyle w:val="TableParagraph"/>
              <w:kinsoku w:val="0"/>
              <w:overflowPunct w:val="0"/>
              <w:ind w:left="374"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608F210C" w14:textId="77777777" w:rsidR="002D4408" w:rsidRPr="002F0E0F" w:rsidRDefault="002D4408" w:rsidP="002F4761">
            <w:pPr>
              <w:pStyle w:val="TableParagraph"/>
              <w:kinsoku w:val="0"/>
              <w:overflowPunct w:val="0"/>
              <w:spacing w:before="1"/>
              <w:rPr>
                <w:sz w:val="17"/>
                <w:szCs w:val="17"/>
              </w:rPr>
            </w:pPr>
          </w:p>
          <w:p w14:paraId="6DF3B45B" w14:textId="77777777" w:rsidR="002D4408" w:rsidRPr="002F0E0F" w:rsidRDefault="002D4408" w:rsidP="002F4761">
            <w:pPr>
              <w:pStyle w:val="TableParagraph"/>
              <w:kinsoku w:val="0"/>
              <w:overflowPunct w:val="0"/>
              <w:ind w:left="796" w:right="768"/>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395AEF96" w14:textId="77777777" w:rsidR="002D4408" w:rsidRPr="002F0E0F" w:rsidRDefault="002D4408" w:rsidP="002F4761">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70A60FF3" w14:textId="77777777" w:rsidR="002D4408" w:rsidRPr="002F0E0F" w:rsidRDefault="002D4408" w:rsidP="002F4761">
            <w:pPr>
              <w:pStyle w:val="TableParagraph"/>
              <w:kinsoku w:val="0"/>
              <w:overflowPunct w:val="0"/>
              <w:spacing w:before="1"/>
              <w:rPr>
                <w:sz w:val="17"/>
                <w:szCs w:val="17"/>
              </w:rPr>
            </w:pPr>
          </w:p>
          <w:p w14:paraId="2DBEE1E7" w14:textId="77777777" w:rsidR="002D4408" w:rsidRPr="002F0E0F" w:rsidRDefault="002D4408" w:rsidP="002F4761">
            <w:pPr>
              <w:pStyle w:val="TableParagraph"/>
              <w:kinsoku w:val="0"/>
              <w:overflowPunct w:val="0"/>
              <w:ind w:left="123" w:right="84"/>
              <w:jc w:val="center"/>
              <w:rPr>
                <w:b/>
                <w:bCs/>
                <w:sz w:val="18"/>
                <w:szCs w:val="18"/>
              </w:rPr>
            </w:pPr>
            <w:r w:rsidRPr="002F0E0F">
              <w:rPr>
                <w:b/>
                <w:bCs/>
                <w:sz w:val="18"/>
                <w:szCs w:val="18"/>
              </w:rPr>
              <w:t>Description</w:t>
            </w:r>
          </w:p>
        </w:tc>
      </w:tr>
      <w:tr w:rsidR="002D4408" w:rsidRPr="002F0E0F" w14:paraId="3437A845" w14:textId="77777777" w:rsidTr="002F4761">
        <w:trPr>
          <w:trHeight w:val="610"/>
        </w:trPr>
        <w:tc>
          <w:tcPr>
            <w:tcW w:w="1199" w:type="dxa"/>
            <w:tcBorders>
              <w:top w:val="single" w:sz="12" w:space="0" w:color="000000"/>
              <w:left w:val="single" w:sz="12" w:space="0" w:color="000000"/>
              <w:bottom w:val="single" w:sz="12" w:space="0" w:color="000000"/>
              <w:right w:val="single" w:sz="2" w:space="0" w:color="000000"/>
            </w:tcBorders>
          </w:tcPr>
          <w:p w14:paraId="3A3968BD" w14:textId="77777777" w:rsidR="002D4408" w:rsidRPr="000C542E" w:rsidRDefault="002D4408" w:rsidP="002F4761">
            <w:pPr>
              <w:pStyle w:val="TableParagraph"/>
              <w:kinsoku w:val="0"/>
              <w:overflowPunct w:val="0"/>
              <w:spacing w:before="104" w:line="230" w:lineRule="auto"/>
              <w:ind w:left="250" w:right="172" w:hanging="46"/>
              <w:rPr>
                <w:b/>
                <w:bCs/>
                <w:sz w:val="18"/>
                <w:szCs w:val="18"/>
              </w:rPr>
            </w:pPr>
            <w:r>
              <w:rPr>
                <w:b/>
                <w:bCs/>
                <w:sz w:val="18"/>
                <w:szCs w:val="18"/>
              </w:rPr>
              <w:t>U-SIG-1</w:t>
            </w:r>
          </w:p>
        </w:tc>
        <w:tc>
          <w:tcPr>
            <w:tcW w:w="999" w:type="dxa"/>
            <w:tcBorders>
              <w:top w:val="single" w:sz="12" w:space="0" w:color="000000"/>
              <w:left w:val="single" w:sz="2" w:space="0" w:color="000000"/>
              <w:bottom w:val="single" w:sz="12" w:space="0" w:color="000000"/>
              <w:right w:val="single" w:sz="2" w:space="0" w:color="000000"/>
            </w:tcBorders>
          </w:tcPr>
          <w:p w14:paraId="4773F6BF" w14:textId="77777777" w:rsidR="002D4408" w:rsidRPr="000C542E" w:rsidRDefault="002D4408" w:rsidP="002F4761">
            <w:pPr>
              <w:pStyle w:val="TableParagraph"/>
              <w:kinsoku w:val="0"/>
              <w:overflowPunct w:val="0"/>
              <w:spacing w:before="1"/>
              <w:rPr>
                <w:sz w:val="17"/>
                <w:szCs w:val="17"/>
              </w:rPr>
            </w:pPr>
            <w:r w:rsidRPr="000C542E">
              <w:rPr>
                <w:sz w:val="17"/>
                <w:szCs w:val="17"/>
              </w:rPr>
              <w:t>B20–B25</w:t>
            </w:r>
          </w:p>
        </w:tc>
        <w:tc>
          <w:tcPr>
            <w:tcW w:w="2000" w:type="dxa"/>
            <w:tcBorders>
              <w:top w:val="single" w:sz="12" w:space="0" w:color="000000"/>
              <w:left w:val="single" w:sz="2" w:space="0" w:color="000000"/>
              <w:bottom w:val="single" w:sz="12" w:space="0" w:color="000000"/>
              <w:right w:val="single" w:sz="2" w:space="0" w:color="000000"/>
            </w:tcBorders>
          </w:tcPr>
          <w:p w14:paraId="46CDE04B" w14:textId="77777777" w:rsidR="002D4408" w:rsidRPr="000C542E" w:rsidRDefault="002D4408" w:rsidP="002F4761">
            <w:pPr>
              <w:pStyle w:val="TableParagraph"/>
              <w:kinsoku w:val="0"/>
              <w:overflowPunct w:val="0"/>
              <w:spacing w:before="1"/>
              <w:rPr>
                <w:sz w:val="17"/>
                <w:szCs w:val="17"/>
              </w:rPr>
            </w:pPr>
            <w:r w:rsidRPr="000C542E">
              <w:rPr>
                <w:sz w:val="17"/>
                <w:szCs w:val="17"/>
              </w:rPr>
              <w:t>Disregard</w:t>
            </w:r>
          </w:p>
        </w:tc>
        <w:tc>
          <w:tcPr>
            <w:tcW w:w="900" w:type="dxa"/>
            <w:tcBorders>
              <w:top w:val="single" w:sz="12" w:space="0" w:color="000000"/>
              <w:left w:val="single" w:sz="2" w:space="0" w:color="000000"/>
              <w:bottom w:val="single" w:sz="12" w:space="0" w:color="000000"/>
              <w:right w:val="single" w:sz="2" w:space="0" w:color="000000"/>
            </w:tcBorders>
          </w:tcPr>
          <w:p w14:paraId="63226E18" w14:textId="77777777" w:rsidR="002D4408" w:rsidRPr="000C542E" w:rsidRDefault="002D4408" w:rsidP="002F4761">
            <w:pPr>
              <w:pStyle w:val="TableParagraph"/>
              <w:kinsoku w:val="0"/>
              <w:overflowPunct w:val="0"/>
              <w:spacing w:before="104" w:line="230" w:lineRule="auto"/>
              <w:ind w:left="223" w:right="94" w:hanging="82"/>
              <w:rPr>
                <w:b/>
                <w:bCs/>
                <w:sz w:val="18"/>
                <w:szCs w:val="18"/>
              </w:rPr>
            </w:pPr>
            <w:r w:rsidRPr="000C542E">
              <w:rPr>
                <w:b/>
                <w:bCs/>
                <w:sz w:val="18"/>
                <w:szCs w:val="18"/>
              </w:rPr>
              <w:t>6</w:t>
            </w:r>
          </w:p>
        </w:tc>
        <w:tc>
          <w:tcPr>
            <w:tcW w:w="3001" w:type="dxa"/>
            <w:tcBorders>
              <w:top w:val="single" w:sz="12" w:space="0" w:color="000000"/>
              <w:left w:val="single" w:sz="2" w:space="0" w:color="000000"/>
              <w:bottom w:val="single" w:sz="12" w:space="0" w:color="000000"/>
              <w:right w:val="single" w:sz="12" w:space="0" w:color="000000"/>
            </w:tcBorders>
          </w:tcPr>
          <w:p w14:paraId="3AE6682F" w14:textId="2656D35A" w:rsidR="002D4408" w:rsidRPr="000C542E" w:rsidRDefault="00EE1CA0" w:rsidP="002F4761">
            <w:pPr>
              <w:pStyle w:val="TableParagraph"/>
              <w:kinsoku w:val="0"/>
              <w:overflowPunct w:val="0"/>
              <w:spacing w:before="1"/>
              <w:rPr>
                <w:sz w:val="17"/>
                <w:szCs w:val="17"/>
              </w:rPr>
            </w:pPr>
            <w:ins w:id="399" w:author="Alice Chen" w:date="2021-03-21T00:36:00Z">
              <w:r>
                <w:rPr>
                  <w:sz w:val="17"/>
                  <w:szCs w:val="17"/>
                </w:rPr>
                <w:t xml:space="preserve">Set to </w:t>
              </w:r>
              <w:r w:rsidRPr="00A27574">
                <w:rPr>
                  <w:sz w:val="17"/>
                  <w:szCs w:val="17"/>
                </w:rPr>
                <w:t xml:space="preserve">value indicated in </w:t>
              </w:r>
              <w:r>
                <w:rPr>
                  <w:sz w:val="17"/>
                  <w:szCs w:val="17"/>
                </w:rPr>
                <w:t>B2</w:t>
              </w:r>
            </w:ins>
            <w:ins w:id="400" w:author="Alice Chen" w:date="2021-03-21T00:37:00Z">
              <w:r w:rsidR="00DD74B2">
                <w:rPr>
                  <w:sz w:val="17"/>
                  <w:szCs w:val="17"/>
                </w:rPr>
                <w:t>5</w:t>
              </w:r>
            </w:ins>
            <w:ins w:id="401" w:author="Alice Chen" w:date="2021-03-21T00:36:00Z">
              <w:r>
                <w:rPr>
                  <w:sz w:val="17"/>
                  <w:szCs w:val="17"/>
                </w:rPr>
                <w:t>-B3</w:t>
              </w:r>
            </w:ins>
            <w:ins w:id="402" w:author="Alice Chen" w:date="2021-03-21T00:37:00Z">
              <w:r w:rsidR="00DD74B2">
                <w:rPr>
                  <w:sz w:val="17"/>
                  <w:szCs w:val="17"/>
                </w:rPr>
                <w:t>0</w:t>
              </w:r>
            </w:ins>
            <w:ins w:id="403" w:author="Alice Chen" w:date="2021-03-21T00:36:00Z">
              <w:r>
                <w:rPr>
                  <w:sz w:val="17"/>
                  <w:szCs w:val="17"/>
                </w:rPr>
                <w:t xml:space="preserve"> of the </w:t>
              </w:r>
              <w:r w:rsidRPr="00F17E87">
                <w:rPr>
                  <w:sz w:val="17"/>
                  <w:szCs w:val="17"/>
                </w:rPr>
                <w:t xml:space="preserve">U-SIG Disregard </w:t>
              </w:r>
              <w:proofErr w:type="gramStart"/>
              <w:r w:rsidRPr="00F17E87">
                <w:rPr>
                  <w:sz w:val="17"/>
                  <w:szCs w:val="17"/>
                </w:rPr>
                <w:t>And</w:t>
              </w:r>
              <w:proofErr w:type="gramEnd"/>
              <w:r w:rsidRPr="00F17E87">
                <w:rPr>
                  <w:sz w:val="17"/>
                  <w:szCs w:val="17"/>
                </w:rPr>
                <w:t xml:space="preserve"> Validate</w:t>
              </w:r>
              <w:r w:rsidRPr="00A27574">
                <w:rPr>
                  <w:sz w:val="17"/>
                  <w:szCs w:val="17"/>
                </w:rPr>
                <w:t xml:space="preserve"> subfield in the </w:t>
              </w:r>
              <w:r>
                <w:rPr>
                  <w:sz w:val="17"/>
                  <w:szCs w:val="17"/>
                </w:rPr>
                <w:t xml:space="preserve">Special User Info field in the </w:t>
              </w:r>
              <w:r w:rsidRPr="00A27574">
                <w:rPr>
                  <w:sz w:val="17"/>
                  <w:szCs w:val="17"/>
                </w:rPr>
                <w:t>Trigger frame</w:t>
              </w:r>
              <w:r>
                <w:rPr>
                  <w:sz w:val="17"/>
                  <w:szCs w:val="17"/>
                </w:rPr>
                <w:t xml:space="preserve"> and </w:t>
              </w:r>
            </w:ins>
            <w:r w:rsidR="002D4408" w:rsidRPr="000C542E">
              <w:rPr>
                <w:sz w:val="17"/>
                <w:szCs w:val="17"/>
              </w:rPr>
              <w:t>Disregard</w:t>
            </w:r>
            <w:ins w:id="404" w:author="Alice Chen" w:date="2021-03-05T19:18:00Z">
              <w:r w:rsidR="002D4408">
                <w:rPr>
                  <w:sz w:val="17"/>
                  <w:szCs w:val="17"/>
                </w:rPr>
                <w:t xml:space="preserve"> </w:t>
              </w:r>
            </w:ins>
            <w:ins w:id="405" w:author="Alice Chen" w:date="2021-03-21T00:25:00Z">
              <w:r w:rsidR="006B41C1">
                <w:rPr>
                  <w:sz w:val="18"/>
                  <w:szCs w:val="18"/>
                </w:rPr>
                <w:t xml:space="preserve">if </w:t>
              </w:r>
              <w:r w:rsidR="006B41C1" w:rsidRPr="00690FF3">
                <w:rPr>
                  <w:sz w:val="18"/>
                  <w:szCs w:val="18"/>
                </w:rPr>
                <w:t>dot11EHTBaseLineFeaturesImplementedOnly</w:t>
              </w:r>
              <w:r w:rsidR="006B41C1">
                <w:rPr>
                  <w:sz w:val="18"/>
                  <w:szCs w:val="18"/>
                </w:rPr>
                <w:t xml:space="preserve"> equals true</w:t>
              </w:r>
            </w:ins>
            <w:r w:rsidR="002D4408" w:rsidRPr="000C542E">
              <w:rPr>
                <w:sz w:val="17"/>
                <w:szCs w:val="17"/>
              </w:rPr>
              <w:t>.</w:t>
            </w:r>
            <w:ins w:id="406" w:author="Alice Chen" w:date="2021-03-21T00:36:00Z">
              <w:r w:rsidR="00B93037">
                <w:rPr>
                  <w:sz w:val="17"/>
                  <w:szCs w:val="17"/>
                </w:rPr>
                <w:t xml:space="preserve"> See Table 9-29j4 (</w:t>
              </w:r>
              <w:r w:rsidR="00B93037" w:rsidRPr="00C816E8">
                <w:rPr>
                  <w:sz w:val="17"/>
                  <w:szCs w:val="17"/>
                </w:rPr>
                <w:t>Mapping from Special User Info field to U-SIG-1 and U-SIG-2 fields in the EHT TB PPDU</w:t>
              </w:r>
              <w:r w:rsidR="00B93037">
                <w:rPr>
                  <w:sz w:val="17"/>
                  <w:szCs w:val="17"/>
                </w:rPr>
                <w:t>).</w:t>
              </w:r>
            </w:ins>
          </w:p>
        </w:tc>
      </w:tr>
    </w:tbl>
    <w:p w14:paraId="34ABA11A" w14:textId="311D64C8" w:rsidR="00151B27" w:rsidRDefault="00151B27" w:rsidP="002D4408">
      <w:pPr>
        <w:jc w:val="both"/>
        <w:rPr>
          <w:sz w:val="28"/>
          <w:szCs w:val="22"/>
        </w:rPr>
      </w:pPr>
    </w:p>
    <w:p w14:paraId="7B7103B9" w14:textId="77777777" w:rsidR="00151B27" w:rsidRDefault="00151B27" w:rsidP="00151B27">
      <w:pPr>
        <w:rPr>
          <w:b/>
          <w:i/>
          <w:sz w:val="22"/>
          <w:szCs w:val="22"/>
        </w:rPr>
      </w:pPr>
      <w:r w:rsidRPr="004B2833">
        <w:rPr>
          <w:b/>
          <w:i/>
          <w:sz w:val="22"/>
          <w:szCs w:val="22"/>
          <w:highlight w:val="yellow"/>
        </w:rPr>
        <w:t xml:space="preserve">Instructions to the editor: </w:t>
      </w:r>
    </w:p>
    <w:p w14:paraId="39A8B7FC" w14:textId="0D79D0B4" w:rsidR="00151B27" w:rsidRPr="0082172C" w:rsidRDefault="00151B27" w:rsidP="00151B27">
      <w:pPr>
        <w:rPr>
          <w:b/>
          <w:sz w:val="20"/>
          <w:lang w:eastAsia="zh-CN"/>
        </w:rPr>
      </w:pPr>
      <w:r w:rsidRPr="0082172C">
        <w:rPr>
          <w:b/>
          <w:sz w:val="20"/>
          <w:highlight w:val="yellow"/>
          <w:lang w:eastAsia="zh-CN"/>
        </w:rPr>
        <w:t xml:space="preserve">Please make the changes to </w:t>
      </w:r>
      <w:r>
        <w:rPr>
          <w:b/>
          <w:sz w:val="20"/>
          <w:highlight w:val="yellow"/>
          <w:lang w:eastAsia="zh-CN"/>
        </w:rPr>
        <w:t>P237L7-L</w:t>
      </w:r>
      <w:r w:rsidR="00977E25">
        <w:rPr>
          <w:b/>
          <w:sz w:val="20"/>
          <w:highlight w:val="yellow"/>
          <w:lang w:eastAsia="zh-CN"/>
        </w:rPr>
        <w:t>10</w:t>
      </w:r>
      <w:r>
        <w:rPr>
          <w:b/>
          <w:sz w:val="20"/>
          <w:highlight w:val="yellow"/>
          <w:lang w:eastAsia="zh-CN"/>
        </w:rPr>
        <w:t xml:space="preserve"> (in Table 36-22)</w:t>
      </w:r>
      <w:r w:rsidRPr="0082172C">
        <w:rPr>
          <w:b/>
          <w:sz w:val="20"/>
          <w:highlight w:val="yellow"/>
          <w:lang w:eastAsia="zh-CN"/>
        </w:rPr>
        <w:t xml:space="preserve"> as shown below:</w:t>
      </w:r>
    </w:p>
    <w:p w14:paraId="18A7080E" w14:textId="77777777" w:rsidR="00151B27" w:rsidRDefault="00151B27" w:rsidP="00151B27">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151B27" w:rsidRPr="002F0E0F" w14:paraId="34CB4F45" w14:textId="77777777" w:rsidTr="007E5E33">
        <w:trPr>
          <w:trHeight w:val="610"/>
        </w:trPr>
        <w:tc>
          <w:tcPr>
            <w:tcW w:w="1199" w:type="dxa"/>
            <w:tcBorders>
              <w:top w:val="single" w:sz="12" w:space="0" w:color="000000"/>
              <w:left w:val="single" w:sz="12" w:space="0" w:color="000000"/>
              <w:bottom w:val="single" w:sz="12" w:space="0" w:color="000000"/>
              <w:right w:val="single" w:sz="2" w:space="0" w:color="000000"/>
            </w:tcBorders>
          </w:tcPr>
          <w:p w14:paraId="5AECBBD4" w14:textId="77777777" w:rsidR="00151B27" w:rsidRPr="002F0E0F" w:rsidRDefault="00151B27" w:rsidP="007E5E33">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46EE9D71" w14:textId="77777777" w:rsidR="00151B27" w:rsidRPr="002F0E0F" w:rsidRDefault="00151B27" w:rsidP="007E5E33">
            <w:pPr>
              <w:pStyle w:val="TableParagraph"/>
              <w:kinsoku w:val="0"/>
              <w:overflowPunct w:val="0"/>
              <w:spacing w:before="1"/>
              <w:rPr>
                <w:sz w:val="17"/>
                <w:szCs w:val="17"/>
              </w:rPr>
            </w:pPr>
          </w:p>
          <w:p w14:paraId="4B1AC155" w14:textId="77777777" w:rsidR="00151B27" w:rsidRPr="002F0E0F" w:rsidRDefault="00151B27" w:rsidP="007E5E33">
            <w:pPr>
              <w:pStyle w:val="TableParagraph"/>
              <w:kinsoku w:val="0"/>
              <w:overflowPunct w:val="0"/>
              <w:ind w:left="374"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5C77A614" w14:textId="77777777" w:rsidR="00151B27" w:rsidRPr="002F0E0F" w:rsidRDefault="00151B27" w:rsidP="007E5E33">
            <w:pPr>
              <w:pStyle w:val="TableParagraph"/>
              <w:kinsoku w:val="0"/>
              <w:overflowPunct w:val="0"/>
              <w:spacing w:before="1"/>
              <w:rPr>
                <w:sz w:val="17"/>
                <w:szCs w:val="17"/>
              </w:rPr>
            </w:pPr>
          </w:p>
          <w:p w14:paraId="752B430D" w14:textId="77777777" w:rsidR="00151B27" w:rsidRPr="002F0E0F" w:rsidRDefault="00151B27" w:rsidP="007E5E33">
            <w:pPr>
              <w:pStyle w:val="TableParagraph"/>
              <w:kinsoku w:val="0"/>
              <w:overflowPunct w:val="0"/>
              <w:ind w:left="796" w:right="768"/>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17B8383F" w14:textId="77777777" w:rsidR="00151B27" w:rsidRPr="002F0E0F" w:rsidRDefault="00151B27" w:rsidP="007E5E33">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1152795E" w14:textId="77777777" w:rsidR="00151B27" w:rsidRPr="002F0E0F" w:rsidRDefault="00151B27" w:rsidP="007E5E33">
            <w:pPr>
              <w:pStyle w:val="TableParagraph"/>
              <w:kinsoku w:val="0"/>
              <w:overflowPunct w:val="0"/>
              <w:spacing w:before="1"/>
              <w:rPr>
                <w:sz w:val="17"/>
                <w:szCs w:val="17"/>
              </w:rPr>
            </w:pPr>
          </w:p>
          <w:p w14:paraId="2406D2A2" w14:textId="77777777" w:rsidR="00151B27" w:rsidRPr="002F0E0F" w:rsidRDefault="00151B27" w:rsidP="007E5E33">
            <w:pPr>
              <w:pStyle w:val="TableParagraph"/>
              <w:kinsoku w:val="0"/>
              <w:overflowPunct w:val="0"/>
              <w:ind w:left="123" w:right="84"/>
              <w:jc w:val="center"/>
              <w:rPr>
                <w:b/>
                <w:bCs/>
                <w:sz w:val="18"/>
                <w:szCs w:val="18"/>
              </w:rPr>
            </w:pPr>
            <w:r w:rsidRPr="002F0E0F">
              <w:rPr>
                <w:b/>
                <w:bCs/>
                <w:sz w:val="18"/>
                <w:szCs w:val="18"/>
              </w:rPr>
              <w:t>Description</w:t>
            </w:r>
          </w:p>
        </w:tc>
      </w:tr>
      <w:tr w:rsidR="00F40048" w:rsidRPr="002F0E0F" w14:paraId="74B0DCCB" w14:textId="77777777" w:rsidTr="00F40048">
        <w:trPr>
          <w:trHeight w:val="610"/>
        </w:trPr>
        <w:tc>
          <w:tcPr>
            <w:tcW w:w="1199" w:type="dxa"/>
            <w:tcBorders>
              <w:top w:val="single" w:sz="12" w:space="0" w:color="000000"/>
              <w:left w:val="single" w:sz="12" w:space="0" w:color="000000"/>
              <w:bottom w:val="single" w:sz="12" w:space="0" w:color="000000"/>
              <w:right w:val="single" w:sz="2" w:space="0" w:color="000000"/>
            </w:tcBorders>
          </w:tcPr>
          <w:p w14:paraId="0ECFB87B" w14:textId="5B9B677D" w:rsidR="00F40048" w:rsidRPr="00F40048" w:rsidRDefault="00F40048" w:rsidP="00F40048">
            <w:pPr>
              <w:pStyle w:val="TableParagraph"/>
              <w:kinsoku w:val="0"/>
              <w:overflowPunct w:val="0"/>
              <w:spacing w:before="104" w:line="230" w:lineRule="auto"/>
              <w:ind w:left="250" w:right="172" w:hanging="46"/>
              <w:rPr>
                <w:b/>
                <w:bCs/>
                <w:sz w:val="18"/>
                <w:szCs w:val="18"/>
              </w:rPr>
            </w:pPr>
            <w:r>
              <w:rPr>
                <w:b/>
                <w:bCs/>
                <w:sz w:val="18"/>
                <w:szCs w:val="18"/>
              </w:rPr>
              <w:t>U-SIG-2</w:t>
            </w:r>
          </w:p>
        </w:tc>
        <w:tc>
          <w:tcPr>
            <w:tcW w:w="999" w:type="dxa"/>
            <w:tcBorders>
              <w:top w:val="single" w:sz="12" w:space="0" w:color="000000"/>
              <w:left w:val="single" w:sz="2" w:space="0" w:color="000000"/>
              <w:bottom w:val="single" w:sz="12" w:space="0" w:color="000000"/>
              <w:right w:val="single" w:sz="2" w:space="0" w:color="000000"/>
            </w:tcBorders>
          </w:tcPr>
          <w:p w14:paraId="51E50061" w14:textId="77777777" w:rsidR="00F40048" w:rsidRPr="00F40048" w:rsidRDefault="00F40048" w:rsidP="00F40048">
            <w:pPr>
              <w:pStyle w:val="TableParagraph"/>
              <w:kinsoku w:val="0"/>
              <w:overflowPunct w:val="0"/>
              <w:spacing w:before="1"/>
              <w:rPr>
                <w:sz w:val="17"/>
                <w:szCs w:val="17"/>
              </w:rPr>
            </w:pPr>
            <w:r w:rsidRPr="00F40048">
              <w:rPr>
                <w:sz w:val="17"/>
                <w:szCs w:val="17"/>
              </w:rPr>
              <w:t>B2</w:t>
            </w:r>
          </w:p>
        </w:tc>
        <w:tc>
          <w:tcPr>
            <w:tcW w:w="2000" w:type="dxa"/>
            <w:tcBorders>
              <w:top w:val="single" w:sz="12" w:space="0" w:color="000000"/>
              <w:left w:val="single" w:sz="2" w:space="0" w:color="000000"/>
              <w:bottom w:val="single" w:sz="12" w:space="0" w:color="000000"/>
              <w:right w:val="single" w:sz="2" w:space="0" w:color="000000"/>
            </w:tcBorders>
          </w:tcPr>
          <w:p w14:paraId="594C5DD5" w14:textId="77777777" w:rsidR="00F40048" w:rsidRPr="00F40048" w:rsidRDefault="00F40048" w:rsidP="00F40048">
            <w:pPr>
              <w:pStyle w:val="TableParagraph"/>
              <w:kinsoku w:val="0"/>
              <w:overflowPunct w:val="0"/>
              <w:spacing w:before="1"/>
              <w:rPr>
                <w:sz w:val="17"/>
                <w:szCs w:val="17"/>
              </w:rPr>
            </w:pPr>
            <w:r w:rsidRPr="00F40048">
              <w:rPr>
                <w:sz w:val="17"/>
                <w:szCs w:val="17"/>
              </w:rPr>
              <w:t>Validate</w:t>
            </w:r>
          </w:p>
        </w:tc>
        <w:tc>
          <w:tcPr>
            <w:tcW w:w="900" w:type="dxa"/>
            <w:tcBorders>
              <w:top w:val="single" w:sz="12" w:space="0" w:color="000000"/>
              <w:left w:val="single" w:sz="2" w:space="0" w:color="000000"/>
              <w:bottom w:val="single" w:sz="12" w:space="0" w:color="000000"/>
              <w:right w:val="single" w:sz="2" w:space="0" w:color="000000"/>
            </w:tcBorders>
          </w:tcPr>
          <w:p w14:paraId="61B890FD" w14:textId="77777777" w:rsidR="00F40048" w:rsidRPr="00F40048" w:rsidRDefault="00F40048" w:rsidP="00F40048">
            <w:pPr>
              <w:pStyle w:val="TableParagraph"/>
              <w:kinsoku w:val="0"/>
              <w:overflowPunct w:val="0"/>
              <w:spacing w:before="104" w:line="230" w:lineRule="auto"/>
              <w:ind w:left="223" w:right="94" w:hanging="82"/>
              <w:rPr>
                <w:b/>
                <w:bCs/>
                <w:sz w:val="18"/>
                <w:szCs w:val="18"/>
              </w:rPr>
            </w:pPr>
            <w:r w:rsidRPr="00F40048">
              <w:rPr>
                <w:b/>
                <w:bCs/>
                <w:sz w:val="18"/>
                <w:szCs w:val="18"/>
              </w:rPr>
              <w:t>1</w:t>
            </w:r>
          </w:p>
        </w:tc>
        <w:tc>
          <w:tcPr>
            <w:tcW w:w="3001" w:type="dxa"/>
            <w:tcBorders>
              <w:top w:val="single" w:sz="12" w:space="0" w:color="000000"/>
              <w:left w:val="single" w:sz="2" w:space="0" w:color="000000"/>
              <w:bottom w:val="single" w:sz="12" w:space="0" w:color="000000"/>
              <w:right w:val="single" w:sz="12" w:space="0" w:color="000000"/>
            </w:tcBorders>
          </w:tcPr>
          <w:p w14:paraId="009F273C" w14:textId="6BF6F2E4" w:rsidR="00F40048" w:rsidRPr="00F40048" w:rsidRDefault="00DD74B2" w:rsidP="00F40048">
            <w:pPr>
              <w:pStyle w:val="TableParagraph"/>
              <w:kinsoku w:val="0"/>
              <w:overflowPunct w:val="0"/>
              <w:spacing w:before="1"/>
              <w:rPr>
                <w:sz w:val="17"/>
                <w:szCs w:val="17"/>
              </w:rPr>
            </w:pPr>
            <w:ins w:id="407" w:author="Alice Chen" w:date="2021-03-21T00:37:00Z">
              <w:r>
                <w:rPr>
                  <w:sz w:val="17"/>
                  <w:szCs w:val="17"/>
                </w:rPr>
                <w:t xml:space="preserve">Set to </w:t>
              </w:r>
              <w:r w:rsidRPr="00A27574">
                <w:rPr>
                  <w:sz w:val="17"/>
                  <w:szCs w:val="17"/>
                </w:rPr>
                <w:t xml:space="preserve">value indicated in </w:t>
              </w:r>
              <w:r>
                <w:rPr>
                  <w:sz w:val="17"/>
                  <w:szCs w:val="17"/>
                </w:rPr>
                <w:t>B3</w:t>
              </w:r>
              <w:r w:rsidR="00AD51BC">
                <w:rPr>
                  <w:sz w:val="17"/>
                  <w:szCs w:val="17"/>
                </w:rPr>
                <w:t>1</w:t>
              </w:r>
              <w:r>
                <w:rPr>
                  <w:sz w:val="17"/>
                  <w:szCs w:val="17"/>
                </w:rPr>
                <w:t xml:space="preserve"> of the </w:t>
              </w:r>
              <w:r w:rsidRPr="00F17E87">
                <w:rPr>
                  <w:sz w:val="17"/>
                  <w:szCs w:val="17"/>
                </w:rPr>
                <w:t xml:space="preserve">U-SIG Disregard </w:t>
              </w:r>
              <w:proofErr w:type="gramStart"/>
              <w:r w:rsidRPr="00F17E87">
                <w:rPr>
                  <w:sz w:val="17"/>
                  <w:szCs w:val="17"/>
                </w:rPr>
                <w:t>And</w:t>
              </w:r>
              <w:proofErr w:type="gramEnd"/>
              <w:r w:rsidRPr="00F17E87">
                <w:rPr>
                  <w:sz w:val="17"/>
                  <w:szCs w:val="17"/>
                </w:rPr>
                <w:t xml:space="preserve"> Validate</w:t>
              </w:r>
              <w:r w:rsidRPr="00A27574">
                <w:rPr>
                  <w:sz w:val="17"/>
                  <w:szCs w:val="17"/>
                </w:rPr>
                <w:t xml:space="preserve"> subfield in the </w:t>
              </w:r>
              <w:r>
                <w:rPr>
                  <w:sz w:val="17"/>
                  <w:szCs w:val="17"/>
                </w:rPr>
                <w:t xml:space="preserve">Special User Info field in the </w:t>
              </w:r>
              <w:r w:rsidRPr="00A27574">
                <w:rPr>
                  <w:sz w:val="17"/>
                  <w:szCs w:val="17"/>
                </w:rPr>
                <w:t>Trigger frame</w:t>
              </w:r>
              <w:r>
                <w:rPr>
                  <w:sz w:val="17"/>
                  <w:szCs w:val="17"/>
                </w:rPr>
                <w:t xml:space="preserve"> and </w:t>
              </w:r>
            </w:ins>
            <w:r w:rsidR="00F40048" w:rsidRPr="00F40048">
              <w:rPr>
                <w:sz w:val="17"/>
                <w:szCs w:val="17"/>
              </w:rPr>
              <w:t xml:space="preserve">Validate </w:t>
            </w:r>
            <w:ins w:id="408" w:author="Alice Chen" w:date="2021-03-21T00:24:00Z">
              <w:r w:rsidR="00B30319">
                <w:rPr>
                  <w:sz w:val="18"/>
                  <w:szCs w:val="18"/>
                </w:rPr>
                <w:t xml:space="preserve">if </w:t>
              </w:r>
              <w:r w:rsidR="00B30319" w:rsidRPr="00690FF3">
                <w:rPr>
                  <w:sz w:val="18"/>
                  <w:szCs w:val="18"/>
                </w:rPr>
                <w:t>dot11EHTBaseLineFeaturesImplementedOnly</w:t>
              </w:r>
              <w:r w:rsidR="00B30319">
                <w:rPr>
                  <w:sz w:val="18"/>
                  <w:szCs w:val="18"/>
                </w:rPr>
                <w:t xml:space="preserve"> equals true</w:t>
              </w:r>
            </w:ins>
            <w:del w:id="409" w:author="Alice Chen" w:date="2021-03-21T00:24:00Z">
              <w:r w:rsidR="00F40048" w:rsidRPr="00F40048" w:rsidDel="00B30319">
                <w:rPr>
                  <w:sz w:val="17"/>
                  <w:szCs w:val="17"/>
                </w:rPr>
                <w:delText>and set to 1</w:delText>
              </w:r>
            </w:del>
            <w:r w:rsidR="00F40048" w:rsidRPr="00F40048">
              <w:rPr>
                <w:sz w:val="17"/>
                <w:szCs w:val="17"/>
              </w:rPr>
              <w:t xml:space="preserve">. </w:t>
            </w:r>
            <w:ins w:id="410" w:author="Alice Chen" w:date="2021-03-21T00:36:00Z">
              <w:r w:rsidR="00B93037">
                <w:rPr>
                  <w:sz w:val="17"/>
                  <w:szCs w:val="17"/>
                </w:rPr>
                <w:t>See Table 9-29j4 (</w:t>
              </w:r>
              <w:r w:rsidR="00B93037" w:rsidRPr="00C816E8">
                <w:rPr>
                  <w:sz w:val="17"/>
                  <w:szCs w:val="17"/>
                </w:rPr>
                <w:t>Mapping from Special User Info field to U-SIG-1 and U-SIG-2 fields in the EHT TB PPDU</w:t>
              </w:r>
              <w:r w:rsidR="00B93037">
                <w:rPr>
                  <w:sz w:val="17"/>
                  <w:szCs w:val="17"/>
                </w:rPr>
                <w:t>).</w:t>
              </w:r>
            </w:ins>
            <w:del w:id="411" w:author="Alice Chen" w:date="2021-03-21T00:24:00Z">
              <w:r w:rsidR="00F40048" w:rsidRPr="00F40048" w:rsidDel="00B30319">
                <w:rPr>
                  <w:sz w:val="17"/>
                  <w:szCs w:val="17"/>
                </w:rPr>
                <w:delText>Maybe used for an expanded set of PPDU types or compressed modes in future releases of amendments.</w:delText>
              </w:r>
            </w:del>
          </w:p>
        </w:tc>
      </w:tr>
    </w:tbl>
    <w:p w14:paraId="27AEE417" w14:textId="76ACC94E" w:rsidR="00151B27" w:rsidRDefault="00151B27" w:rsidP="002D4408">
      <w:pPr>
        <w:jc w:val="both"/>
        <w:rPr>
          <w:sz w:val="28"/>
          <w:szCs w:val="22"/>
        </w:rPr>
      </w:pPr>
    </w:p>
    <w:p w14:paraId="4FBC6D61" w14:textId="77777777" w:rsidR="002D4408" w:rsidRDefault="002D4408" w:rsidP="002D4408">
      <w:pPr>
        <w:rPr>
          <w:b/>
          <w:i/>
          <w:sz w:val="22"/>
          <w:szCs w:val="22"/>
        </w:rPr>
      </w:pPr>
      <w:r w:rsidRPr="004B2833">
        <w:rPr>
          <w:b/>
          <w:i/>
          <w:sz w:val="22"/>
          <w:szCs w:val="22"/>
          <w:highlight w:val="yellow"/>
        </w:rPr>
        <w:t xml:space="preserve">Instructions to the editor: </w:t>
      </w:r>
    </w:p>
    <w:p w14:paraId="0ABCFF9A" w14:textId="6E2F70DB" w:rsidR="002D4408" w:rsidRPr="0082172C" w:rsidRDefault="002D4408" w:rsidP="002D4408">
      <w:pPr>
        <w:rPr>
          <w:b/>
          <w:sz w:val="20"/>
          <w:lang w:eastAsia="zh-CN"/>
        </w:rPr>
      </w:pPr>
      <w:r w:rsidRPr="0082172C">
        <w:rPr>
          <w:b/>
          <w:sz w:val="20"/>
          <w:highlight w:val="yellow"/>
          <w:lang w:eastAsia="zh-CN"/>
        </w:rPr>
        <w:t xml:space="preserve">Please make the changes to </w:t>
      </w:r>
      <w:r>
        <w:rPr>
          <w:b/>
          <w:sz w:val="20"/>
          <w:highlight w:val="yellow"/>
          <w:lang w:eastAsia="zh-CN"/>
        </w:rPr>
        <w:t>P23</w:t>
      </w:r>
      <w:r w:rsidR="009B44E4">
        <w:rPr>
          <w:b/>
          <w:sz w:val="20"/>
          <w:highlight w:val="yellow"/>
          <w:lang w:eastAsia="zh-CN"/>
        </w:rPr>
        <w:t>8</w:t>
      </w:r>
      <w:r>
        <w:rPr>
          <w:b/>
          <w:sz w:val="20"/>
          <w:highlight w:val="yellow"/>
          <w:lang w:eastAsia="zh-CN"/>
        </w:rPr>
        <w:t>L47-L48 (in Table 36-22)</w:t>
      </w:r>
      <w:r w:rsidRPr="0082172C">
        <w:rPr>
          <w:b/>
          <w:sz w:val="20"/>
          <w:highlight w:val="yellow"/>
          <w:lang w:eastAsia="zh-CN"/>
        </w:rPr>
        <w:t xml:space="preserve"> as shown below:</w:t>
      </w:r>
    </w:p>
    <w:p w14:paraId="0FA676DD" w14:textId="77777777" w:rsidR="002D4408" w:rsidRDefault="002D4408" w:rsidP="002D4408">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2D4408" w:rsidRPr="002F0E0F" w14:paraId="476CBF1F" w14:textId="77777777" w:rsidTr="002F4761">
        <w:trPr>
          <w:trHeight w:val="610"/>
        </w:trPr>
        <w:tc>
          <w:tcPr>
            <w:tcW w:w="1199" w:type="dxa"/>
            <w:tcBorders>
              <w:top w:val="single" w:sz="12" w:space="0" w:color="000000"/>
              <w:left w:val="single" w:sz="12" w:space="0" w:color="000000"/>
              <w:bottom w:val="single" w:sz="12" w:space="0" w:color="000000"/>
              <w:right w:val="single" w:sz="2" w:space="0" w:color="000000"/>
            </w:tcBorders>
          </w:tcPr>
          <w:p w14:paraId="002AAD71" w14:textId="77777777" w:rsidR="002D4408" w:rsidRPr="002F0E0F" w:rsidRDefault="002D4408" w:rsidP="002F4761">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004C8186" w14:textId="77777777" w:rsidR="002D4408" w:rsidRPr="002F0E0F" w:rsidRDefault="002D4408" w:rsidP="002F4761">
            <w:pPr>
              <w:pStyle w:val="TableParagraph"/>
              <w:kinsoku w:val="0"/>
              <w:overflowPunct w:val="0"/>
              <w:spacing w:before="1"/>
              <w:rPr>
                <w:sz w:val="17"/>
                <w:szCs w:val="17"/>
              </w:rPr>
            </w:pPr>
          </w:p>
          <w:p w14:paraId="1211B160" w14:textId="77777777" w:rsidR="002D4408" w:rsidRPr="002F0E0F" w:rsidRDefault="002D4408" w:rsidP="002F4761">
            <w:pPr>
              <w:pStyle w:val="TableParagraph"/>
              <w:kinsoku w:val="0"/>
              <w:overflowPunct w:val="0"/>
              <w:ind w:left="374"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4BCE5A7F" w14:textId="77777777" w:rsidR="002D4408" w:rsidRPr="002F0E0F" w:rsidRDefault="002D4408" w:rsidP="002F4761">
            <w:pPr>
              <w:pStyle w:val="TableParagraph"/>
              <w:kinsoku w:val="0"/>
              <w:overflowPunct w:val="0"/>
              <w:spacing w:before="1"/>
              <w:rPr>
                <w:sz w:val="17"/>
                <w:szCs w:val="17"/>
              </w:rPr>
            </w:pPr>
          </w:p>
          <w:p w14:paraId="46729BE6" w14:textId="77777777" w:rsidR="002D4408" w:rsidRPr="002F0E0F" w:rsidRDefault="002D4408" w:rsidP="002F4761">
            <w:pPr>
              <w:pStyle w:val="TableParagraph"/>
              <w:kinsoku w:val="0"/>
              <w:overflowPunct w:val="0"/>
              <w:ind w:left="796" w:right="768"/>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35D3A9D6" w14:textId="77777777" w:rsidR="002D4408" w:rsidRPr="002F0E0F" w:rsidRDefault="002D4408" w:rsidP="002F4761">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14274412" w14:textId="77777777" w:rsidR="002D4408" w:rsidRPr="002F0E0F" w:rsidRDefault="002D4408" w:rsidP="002F4761">
            <w:pPr>
              <w:pStyle w:val="TableParagraph"/>
              <w:kinsoku w:val="0"/>
              <w:overflowPunct w:val="0"/>
              <w:spacing w:before="1"/>
              <w:rPr>
                <w:sz w:val="17"/>
                <w:szCs w:val="17"/>
              </w:rPr>
            </w:pPr>
          </w:p>
          <w:p w14:paraId="416B2B66" w14:textId="77777777" w:rsidR="002D4408" w:rsidRPr="002F0E0F" w:rsidRDefault="002D4408" w:rsidP="002F4761">
            <w:pPr>
              <w:pStyle w:val="TableParagraph"/>
              <w:kinsoku w:val="0"/>
              <w:overflowPunct w:val="0"/>
              <w:ind w:left="123" w:right="84"/>
              <w:jc w:val="center"/>
              <w:rPr>
                <w:b/>
                <w:bCs/>
                <w:sz w:val="18"/>
                <w:szCs w:val="18"/>
              </w:rPr>
            </w:pPr>
            <w:r w:rsidRPr="002F0E0F">
              <w:rPr>
                <w:b/>
                <w:bCs/>
                <w:sz w:val="18"/>
                <w:szCs w:val="18"/>
              </w:rPr>
              <w:t>Description</w:t>
            </w:r>
          </w:p>
        </w:tc>
      </w:tr>
      <w:tr w:rsidR="002D4408" w:rsidRPr="002F0E0F" w14:paraId="70F541E4" w14:textId="77777777" w:rsidTr="002F4761">
        <w:trPr>
          <w:trHeight w:val="610"/>
        </w:trPr>
        <w:tc>
          <w:tcPr>
            <w:tcW w:w="1199" w:type="dxa"/>
            <w:tcBorders>
              <w:top w:val="single" w:sz="12" w:space="0" w:color="000000"/>
              <w:left w:val="single" w:sz="12" w:space="0" w:color="000000"/>
              <w:bottom w:val="single" w:sz="12" w:space="0" w:color="000000"/>
              <w:right w:val="single" w:sz="2" w:space="0" w:color="000000"/>
            </w:tcBorders>
          </w:tcPr>
          <w:p w14:paraId="31ECE4A6" w14:textId="77777777" w:rsidR="002D4408" w:rsidRPr="000C542E" w:rsidRDefault="002D4408" w:rsidP="002F4761">
            <w:pPr>
              <w:pStyle w:val="TableParagraph"/>
              <w:kinsoku w:val="0"/>
              <w:overflowPunct w:val="0"/>
              <w:spacing w:before="104" w:line="230" w:lineRule="auto"/>
              <w:ind w:left="250" w:right="172" w:hanging="46"/>
              <w:rPr>
                <w:b/>
                <w:bCs/>
                <w:sz w:val="18"/>
                <w:szCs w:val="18"/>
              </w:rPr>
            </w:pPr>
            <w:r>
              <w:rPr>
                <w:b/>
                <w:bCs/>
                <w:sz w:val="18"/>
                <w:szCs w:val="18"/>
              </w:rPr>
              <w:lastRenderedPageBreak/>
              <w:t>U-SIG-2</w:t>
            </w:r>
          </w:p>
        </w:tc>
        <w:tc>
          <w:tcPr>
            <w:tcW w:w="999" w:type="dxa"/>
            <w:tcBorders>
              <w:top w:val="single" w:sz="12" w:space="0" w:color="000000"/>
              <w:left w:val="single" w:sz="2" w:space="0" w:color="000000"/>
              <w:bottom w:val="single" w:sz="12" w:space="0" w:color="000000"/>
              <w:right w:val="single" w:sz="2" w:space="0" w:color="000000"/>
            </w:tcBorders>
          </w:tcPr>
          <w:p w14:paraId="680C8CB8" w14:textId="77777777" w:rsidR="002D4408" w:rsidRPr="000C542E" w:rsidRDefault="002D4408" w:rsidP="002F4761">
            <w:pPr>
              <w:pStyle w:val="TableParagraph"/>
              <w:kinsoku w:val="0"/>
              <w:overflowPunct w:val="0"/>
              <w:spacing w:before="1"/>
              <w:rPr>
                <w:sz w:val="17"/>
                <w:szCs w:val="17"/>
              </w:rPr>
            </w:pPr>
            <w:r w:rsidRPr="000C542E">
              <w:rPr>
                <w:sz w:val="17"/>
                <w:szCs w:val="17"/>
              </w:rPr>
              <w:t>B</w:t>
            </w:r>
            <w:r>
              <w:rPr>
                <w:sz w:val="17"/>
                <w:szCs w:val="17"/>
              </w:rPr>
              <w:t>11</w:t>
            </w:r>
            <w:r w:rsidRPr="000C542E">
              <w:rPr>
                <w:sz w:val="17"/>
                <w:szCs w:val="17"/>
              </w:rPr>
              <w:t>–B</w:t>
            </w:r>
            <w:r>
              <w:rPr>
                <w:sz w:val="17"/>
                <w:szCs w:val="17"/>
              </w:rPr>
              <w:t>1</w:t>
            </w:r>
            <w:r w:rsidRPr="000C542E">
              <w:rPr>
                <w:sz w:val="17"/>
                <w:szCs w:val="17"/>
              </w:rPr>
              <w:t>5</w:t>
            </w:r>
          </w:p>
        </w:tc>
        <w:tc>
          <w:tcPr>
            <w:tcW w:w="2000" w:type="dxa"/>
            <w:tcBorders>
              <w:top w:val="single" w:sz="12" w:space="0" w:color="000000"/>
              <w:left w:val="single" w:sz="2" w:space="0" w:color="000000"/>
              <w:bottom w:val="single" w:sz="12" w:space="0" w:color="000000"/>
              <w:right w:val="single" w:sz="2" w:space="0" w:color="000000"/>
            </w:tcBorders>
          </w:tcPr>
          <w:p w14:paraId="447F5592" w14:textId="77777777" w:rsidR="002D4408" w:rsidRPr="000C542E" w:rsidRDefault="002D4408" w:rsidP="002F4761">
            <w:pPr>
              <w:pStyle w:val="TableParagraph"/>
              <w:kinsoku w:val="0"/>
              <w:overflowPunct w:val="0"/>
              <w:spacing w:before="1"/>
              <w:rPr>
                <w:sz w:val="17"/>
                <w:szCs w:val="17"/>
              </w:rPr>
            </w:pPr>
            <w:r w:rsidRPr="000C542E">
              <w:rPr>
                <w:sz w:val="17"/>
                <w:szCs w:val="17"/>
              </w:rPr>
              <w:t>Disregard</w:t>
            </w:r>
          </w:p>
        </w:tc>
        <w:tc>
          <w:tcPr>
            <w:tcW w:w="900" w:type="dxa"/>
            <w:tcBorders>
              <w:top w:val="single" w:sz="12" w:space="0" w:color="000000"/>
              <w:left w:val="single" w:sz="2" w:space="0" w:color="000000"/>
              <w:bottom w:val="single" w:sz="12" w:space="0" w:color="000000"/>
              <w:right w:val="single" w:sz="2" w:space="0" w:color="000000"/>
            </w:tcBorders>
          </w:tcPr>
          <w:p w14:paraId="64029D00" w14:textId="77777777" w:rsidR="002D4408" w:rsidRPr="000C542E" w:rsidRDefault="002D4408" w:rsidP="002F4761">
            <w:pPr>
              <w:pStyle w:val="TableParagraph"/>
              <w:kinsoku w:val="0"/>
              <w:overflowPunct w:val="0"/>
              <w:spacing w:before="104" w:line="230" w:lineRule="auto"/>
              <w:ind w:left="223" w:right="94" w:hanging="82"/>
              <w:rPr>
                <w:b/>
                <w:bCs/>
                <w:sz w:val="18"/>
                <w:szCs w:val="18"/>
              </w:rPr>
            </w:pPr>
            <w:r>
              <w:rPr>
                <w:b/>
                <w:bCs/>
                <w:sz w:val="18"/>
                <w:szCs w:val="18"/>
              </w:rPr>
              <w:t>5</w:t>
            </w:r>
          </w:p>
        </w:tc>
        <w:tc>
          <w:tcPr>
            <w:tcW w:w="3001" w:type="dxa"/>
            <w:tcBorders>
              <w:top w:val="single" w:sz="12" w:space="0" w:color="000000"/>
              <w:left w:val="single" w:sz="2" w:space="0" w:color="000000"/>
              <w:bottom w:val="single" w:sz="12" w:space="0" w:color="000000"/>
              <w:right w:val="single" w:sz="12" w:space="0" w:color="000000"/>
            </w:tcBorders>
          </w:tcPr>
          <w:p w14:paraId="534DF678" w14:textId="108AF451" w:rsidR="002D4408" w:rsidRPr="000C542E" w:rsidRDefault="00694DD9" w:rsidP="002F4761">
            <w:pPr>
              <w:pStyle w:val="TableParagraph"/>
              <w:kinsoku w:val="0"/>
              <w:overflowPunct w:val="0"/>
              <w:spacing w:before="1"/>
              <w:rPr>
                <w:sz w:val="17"/>
                <w:szCs w:val="17"/>
              </w:rPr>
            </w:pPr>
            <w:ins w:id="412" w:author="Alice Chen" w:date="2021-03-21T00:35:00Z">
              <w:r>
                <w:rPr>
                  <w:sz w:val="17"/>
                  <w:szCs w:val="17"/>
                </w:rPr>
                <w:t xml:space="preserve">Set to </w:t>
              </w:r>
              <w:r w:rsidRPr="00A27574">
                <w:rPr>
                  <w:sz w:val="17"/>
                  <w:szCs w:val="17"/>
                </w:rPr>
                <w:t xml:space="preserve">value indicated in </w:t>
              </w:r>
              <w:r>
                <w:rPr>
                  <w:sz w:val="17"/>
                  <w:szCs w:val="17"/>
                </w:rPr>
                <w:t xml:space="preserve">B32-B36 of the </w:t>
              </w:r>
              <w:r w:rsidRPr="00F17E87">
                <w:rPr>
                  <w:sz w:val="17"/>
                  <w:szCs w:val="17"/>
                </w:rPr>
                <w:t xml:space="preserve">U-SIG Disregard </w:t>
              </w:r>
              <w:proofErr w:type="gramStart"/>
              <w:r w:rsidRPr="00F17E87">
                <w:rPr>
                  <w:sz w:val="17"/>
                  <w:szCs w:val="17"/>
                </w:rPr>
                <w:t>And</w:t>
              </w:r>
              <w:proofErr w:type="gramEnd"/>
              <w:r w:rsidRPr="00F17E87">
                <w:rPr>
                  <w:sz w:val="17"/>
                  <w:szCs w:val="17"/>
                </w:rPr>
                <w:t xml:space="preserve"> Validate</w:t>
              </w:r>
              <w:r w:rsidRPr="00A27574">
                <w:rPr>
                  <w:sz w:val="17"/>
                  <w:szCs w:val="17"/>
                </w:rPr>
                <w:t xml:space="preserve"> subfield in the </w:t>
              </w:r>
              <w:r>
                <w:rPr>
                  <w:sz w:val="17"/>
                  <w:szCs w:val="17"/>
                </w:rPr>
                <w:t xml:space="preserve">Special User Info field in the </w:t>
              </w:r>
              <w:r w:rsidRPr="00A27574">
                <w:rPr>
                  <w:sz w:val="17"/>
                  <w:szCs w:val="17"/>
                </w:rPr>
                <w:t>Trigger frame</w:t>
              </w:r>
              <w:r>
                <w:rPr>
                  <w:sz w:val="17"/>
                  <w:szCs w:val="17"/>
                </w:rPr>
                <w:t xml:space="preserve"> and </w:t>
              </w:r>
            </w:ins>
            <w:r w:rsidR="002D4408" w:rsidRPr="000C542E">
              <w:rPr>
                <w:sz w:val="17"/>
                <w:szCs w:val="17"/>
              </w:rPr>
              <w:t>Disregard</w:t>
            </w:r>
            <w:ins w:id="413" w:author="Alice Chen" w:date="2021-03-05T19:18:00Z">
              <w:r w:rsidR="002D4408">
                <w:rPr>
                  <w:sz w:val="17"/>
                  <w:szCs w:val="17"/>
                </w:rPr>
                <w:t xml:space="preserve"> </w:t>
              </w:r>
            </w:ins>
            <w:ins w:id="414" w:author="Alice Chen" w:date="2021-03-21T00:25:00Z">
              <w:r w:rsidR="009B44E4">
                <w:rPr>
                  <w:sz w:val="18"/>
                  <w:szCs w:val="18"/>
                </w:rPr>
                <w:t xml:space="preserve">if </w:t>
              </w:r>
              <w:r w:rsidR="009B44E4" w:rsidRPr="00690FF3">
                <w:rPr>
                  <w:sz w:val="18"/>
                  <w:szCs w:val="18"/>
                </w:rPr>
                <w:t>dot11EHTBaseLineFeaturesImplementedOnly</w:t>
              </w:r>
              <w:r w:rsidR="009B44E4">
                <w:rPr>
                  <w:sz w:val="18"/>
                  <w:szCs w:val="18"/>
                </w:rPr>
                <w:t xml:space="preserve"> equals true</w:t>
              </w:r>
            </w:ins>
            <w:r w:rsidR="002D4408" w:rsidRPr="000C542E">
              <w:rPr>
                <w:sz w:val="17"/>
                <w:szCs w:val="17"/>
              </w:rPr>
              <w:t>.</w:t>
            </w:r>
            <w:ins w:id="415" w:author="Alice Chen" w:date="2021-03-21T00:36:00Z">
              <w:r>
                <w:rPr>
                  <w:sz w:val="17"/>
                  <w:szCs w:val="17"/>
                </w:rPr>
                <w:t xml:space="preserve"> See Table 9-29j4 (</w:t>
              </w:r>
              <w:r w:rsidRPr="00C816E8">
                <w:rPr>
                  <w:sz w:val="17"/>
                  <w:szCs w:val="17"/>
                </w:rPr>
                <w:t>Mapping from Special User Info field to U-SIG-1 and U-SIG-2 fields in the EHT TB PPDU</w:t>
              </w:r>
              <w:r>
                <w:rPr>
                  <w:sz w:val="17"/>
                  <w:szCs w:val="17"/>
                </w:rPr>
                <w:t>).</w:t>
              </w:r>
            </w:ins>
          </w:p>
        </w:tc>
      </w:tr>
    </w:tbl>
    <w:p w14:paraId="0BEDC20A" w14:textId="77777777" w:rsidR="002D4408" w:rsidRDefault="002D4408" w:rsidP="002D4408">
      <w:pPr>
        <w:jc w:val="both"/>
        <w:rPr>
          <w:sz w:val="28"/>
          <w:szCs w:val="22"/>
        </w:rPr>
      </w:pPr>
    </w:p>
    <w:p w14:paraId="3B39B700" w14:textId="77777777" w:rsidR="002D4408" w:rsidRDefault="002D4408" w:rsidP="002D4408">
      <w:pPr>
        <w:jc w:val="both"/>
        <w:rPr>
          <w:sz w:val="28"/>
          <w:szCs w:val="22"/>
        </w:rPr>
      </w:pPr>
    </w:p>
    <w:p w14:paraId="302E4BC6" w14:textId="77777777" w:rsidR="002D4408" w:rsidRDefault="002D4408" w:rsidP="002D4408">
      <w:pPr>
        <w:jc w:val="both"/>
        <w:rPr>
          <w:sz w:val="28"/>
          <w:szCs w:val="22"/>
        </w:rPr>
      </w:pPr>
    </w:p>
    <w:p w14:paraId="7B1DBD6C" w14:textId="77777777" w:rsidR="002D4408" w:rsidRDefault="002D4408" w:rsidP="002D4408">
      <w:pPr>
        <w:jc w:val="both"/>
        <w:rPr>
          <w:sz w:val="28"/>
          <w:szCs w:val="22"/>
        </w:rPr>
      </w:pPr>
    </w:p>
    <w:p w14:paraId="3EF8D7EA" w14:textId="4546A680" w:rsidR="002D4408" w:rsidRDefault="002D4408" w:rsidP="002D4408">
      <w:pPr>
        <w:pStyle w:val="Heading1"/>
      </w:pPr>
      <w:r>
        <w:t>CID 1618</w:t>
      </w:r>
      <w:r w:rsidR="00677E96">
        <w:t>, 2634</w:t>
      </w:r>
    </w:p>
    <w:p w14:paraId="6B7FF343" w14:textId="77777777" w:rsidR="002D4408" w:rsidRDefault="002D4408" w:rsidP="002D4408">
      <w:pPr>
        <w:jc w:val="both"/>
        <w:rPr>
          <w:sz w:val="22"/>
          <w:szCs w:val="22"/>
          <w:lang w:val="en-US"/>
        </w:rPr>
      </w:pP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1"/>
        <w:gridCol w:w="1217"/>
        <w:gridCol w:w="1161"/>
        <w:gridCol w:w="2084"/>
        <w:gridCol w:w="2195"/>
        <w:gridCol w:w="4308"/>
      </w:tblGrid>
      <w:tr w:rsidR="007D1D62" w:rsidRPr="009522BD" w14:paraId="345BA017" w14:textId="77777777" w:rsidTr="00F44EAE">
        <w:trPr>
          <w:trHeight w:val="278"/>
        </w:trPr>
        <w:tc>
          <w:tcPr>
            <w:tcW w:w="584" w:type="dxa"/>
            <w:shd w:val="clear" w:color="auto" w:fill="auto"/>
            <w:hideMark/>
          </w:tcPr>
          <w:p w14:paraId="26A44794" w14:textId="77777777" w:rsidR="002D4408" w:rsidRPr="002E58A7" w:rsidRDefault="002D4408" w:rsidP="002F476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045" w:type="dxa"/>
            <w:shd w:val="clear" w:color="auto" w:fill="auto"/>
            <w:hideMark/>
          </w:tcPr>
          <w:p w14:paraId="075AC486" w14:textId="77777777" w:rsidR="002D4408" w:rsidRPr="002E58A7" w:rsidRDefault="002D4408" w:rsidP="002F476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999" w:type="dxa"/>
            <w:shd w:val="clear" w:color="auto" w:fill="auto"/>
            <w:hideMark/>
          </w:tcPr>
          <w:p w14:paraId="4031EE4B" w14:textId="77777777" w:rsidR="002D4408" w:rsidRPr="002E58A7" w:rsidRDefault="002D4408" w:rsidP="002F4761">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764" w:type="dxa"/>
            <w:shd w:val="clear" w:color="auto" w:fill="auto"/>
            <w:hideMark/>
          </w:tcPr>
          <w:p w14:paraId="568F9421" w14:textId="77777777" w:rsidR="002D4408" w:rsidRPr="002E58A7" w:rsidRDefault="002D4408" w:rsidP="002F476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856" w:type="dxa"/>
            <w:shd w:val="clear" w:color="auto" w:fill="auto"/>
            <w:hideMark/>
          </w:tcPr>
          <w:p w14:paraId="5D328A82" w14:textId="77777777" w:rsidR="002D4408" w:rsidRPr="002E58A7" w:rsidRDefault="002D4408" w:rsidP="002F476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06" w:type="dxa"/>
          </w:tcPr>
          <w:p w14:paraId="76F872DE" w14:textId="77777777" w:rsidR="002D4408" w:rsidRPr="002E58A7" w:rsidRDefault="002D4408" w:rsidP="002F4761">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7D1D62" w:rsidRPr="009522BD" w14:paraId="24979C2F" w14:textId="77777777" w:rsidTr="00F44EAE">
        <w:trPr>
          <w:trHeight w:val="278"/>
        </w:trPr>
        <w:tc>
          <w:tcPr>
            <w:tcW w:w="584" w:type="dxa"/>
            <w:shd w:val="clear" w:color="auto" w:fill="auto"/>
          </w:tcPr>
          <w:p w14:paraId="3A196C7F" w14:textId="77777777" w:rsidR="002D4408" w:rsidRPr="002E58A7" w:rsidRDefault="002D4408" w:rsidP="002F4761">
            <w:pPr>
              <w:rPr>
                <w:rFonts w:ascii="Arial" w:eastAsia="Times New Roman" w:hAnsi="Arial" w:cs="Arial"/>
                <w:bCs/>
                <w:sz w:val="20"/>
                <w:lang w:val="en-US" w:eastAsia="ko-KR"/>
              </w:rPr>
            </w:pPr>
            <w:r>
              <w:rPr>
                <w:rFonts w:ascii="Arial" w:eastAsia="Times New Roman" w:hAnsi="Arial" w:cs="Arial"/>
                <w:bCs/>
                <w:sz w:val="20"/>
                <w:lang w:val="en-US" w:eastAsia="ko-KR"/>
              </w:rPr>
              <w:t>1618</w:t>
            </w:r>
          </w:p>
        </w:tc>
        <w:tc>
          <w:tcPr>
            <w:tcW w:w="1045" w:type="dxa"/>
            <w:shd w:val="clear" w:color="auto" w:fill="auto"/>
          </w:tcPr>
          <w:p w14:paraId="7C640B51" w14:textId="77777777" w:rsidR="002D4408" w:rsidRPr="002E58A7" w:rsidRDefault="002D4408" w:rsidP="002F4761">
            <w:pPr>
              <w:rPr>
                <w:rFonts w:ascii="Arial" w:hAnsi="Arial" w:cs="Arial"/>
                <w:sz w:val="20"/>
                <w:lang w:val="en-US" w:eastAsia="ko-KR"/>
              </w:rPr>
            </w:pPr>
            <w:r>
              <w:rPr>
                <w:rFonts w:ascii="Arial" w:hAnsi="Arial" w:cs="Arial"/>
                <w:sz w:val="20"/>
                <w:lang w:val="en-US" w:eastAsia="ko-KR"/>
              </w:rPr>
              <w:t>36.3.11.7.2</w:t>
            </w:r>
          </w:p>
        </w:tc>
        <w:tc>
          <w:tcPr>
            <w:tcW w:w="999" w:type="dxa"/>
            <w:shd w:val="clear" w:color="auto" w:fill="auto"/>
          </w:tcPr>
          <w:p w14:paraId="251311B2" w14:textId="77777777" w:rsidR="002D4408" w:rsidRPr="002E58A7" w:rsidRDefault="002D4408" w:rsidP="002F4761">
            <w:pPr>
              <w:rPr>
                <w:rFonts w:ascii="Arial" w:hAnsi="Arial" w:cs="Arial"/>
                <w:sz w:val="20"/>
                <w:lang w:val="en-US"/>
              </w:rPr>
            </w:pPr>
            <w:r>
              <w:rPr>
                <w:rFonts w:ascii="Arial" w:hAnsi="Arial" w:cs="Arial"/>
                <w:sz w:val="20"/>
              </w:rPr>
              <w:t>238.15</w:t>
            </w:r>
          </w:p>
        </w:tc>
        <w:tc>
          <w:tcPr>
            <w:tcW w:w="1764" w:type="dxa"/>
            <w:shd w:val="clear" w:color="auto" w:fill="auto"/>
          </w:tcPr>
          <w:p w14:paraId="679AA976" w14:textId="77777777" w:rsidR="002D4408" w:rsidRPr="002E58A7" w:rsidRDefault="002D4408" w:rsidP="002F4761">
            <w:pPr>
              <w:rPr>
                <w:rFonts w:ascii="Arial" w:hAnsi="Arial" w:cs="Arial"/>
                <w:sz w:val="20"/>
              </w:rPr>
            </w:pPr>
            <w:r>
              <w:rPr>
                <w:rFonts w:ascii="Arial" w:hAnsi="Arial" w:cs="Arial"/>
                <w:sz w:val="20"/>
              </w:rPr>
              <w:t xml:space="preserve">There is no description regarding how to set the Spatial Reuse 2 filed if the Bandwidth field indicates 20 </w:t>
            </w:r>
            <w:proofErr w:type="spellStart"/>
            <w:r>
              <w:rPr>
                <w:rFonts w:ascii="Arial" w:hAnsi="Arial" w:cs="Arial"/>
                <w:sz w:val="20"/>
              </w:rPr>
              <w:t>MHz.</w:t>
            </w:r>
            <w:proofErr w:type="spellEnd"/>
            <w:r>
              <w:rPr>
                <w:rFonts w:ascii="Arial" w:hAnsi="Arial" w:cs="Arial"/>
                <w:sz w:val="20"/>
              </w:rPr>
              <w:t xml:space="preserve"> Does the sentence "If the STA operating channel width is 20 MHz" mean "If the Bandwidth field indicates 20 MHz"? If it is, make the sentence consistent. </w:t>
            </w:r>
            <w:proofErr w:type="spellStart"/>
            <w:r>
              <w:rPr>
                <w:rFonts w:ascii="Arial" w:hAnsi="Arial" w:cs="Arial"/>
                <w:sz w:val="20"/>
              </w:rPr>
              <w:t>Similarily</w:t>
            </w:r>
            <w:proofErr w:type="spellEnd"/>
            <w:r>
              <w:rPr>
                <w:rFonts w:ascii="Arial" w:hAnsi="Arial" w:cs="Arial"/>
                <w:sz w:val="20"/>
              </w:rPr>
              <w:t>, the sentence "If the STA operating channel width is 40 MHz in the 2.4 GHz band" also needs to be rephrased.</w:t>
            </w:r>
          </w:p>
        </w:tc>
        <w:tc>
          <w:tcPr>
            <w:tcW w:w="1856" w:type="dxa"/>
            <w:shd w:val="clear" w:color="auto" w:fill="auto"/>
          </w:tcPr>
          <w:p w14:paraId="3363FEDE" w14:textId="77777777" w:rsidR="002D4408" w:rsidRPr="002E58A7" w:rsidRDefault="002D4408" w:rsidP="002F4761">
            <w:pPr>
              <w:rPr>
                <w:rFonts w:ascii="Arial" w:hAnsi="Arial" w:cs="Arial"/>
                <w:sz w:val="20"/>
              </w:rPr>
            </w:pPr>
            <w:r>
              <w:rPr>
                <w:rFonts w:ascii="Arial" w:hAnsi="Arial" w:cs="Arial"/>
                <w:sz w:val="20"/>
              </w:rPr>
              <w:t>See the comment.</w:t>
            </w:r>
          </w:p>
        </w:tc>
        <w:tc>
          <w:tcPr>
            <w:tcW w:w="3606" w:type="dxa"/>
          </w:tcPr>
          <w:p w14:paraId="1E354CD0" w14:textId="73F5ED59" w:rsidR="002D4408" w:rsidRDefault="00993947" w:rsidP="002F4761">
            <w:pPr>
              <w:rPr>
                <w:rFonts w:ascii="Arial" w:hAnsi="Arial" w:cs="Arial"/>
                <w:sz w:val="20"/>
              </w:rPr>
            </w:pPr>
            <w:r>
              <w:rPr>
                <w:rFonts w:ascii="Arial" w:hAnsi="Arial" w:cs="Arial"/>
                <w:sz w:val="20"/>
              </w:rPr>
              <w:t>Revised.</w:t>
            </w:r>
          </w:p>
          <w:p w14:paraId="3C9F6A24" w14:textId="0AAFD4CA" w:rsidR="00993947" w:rsidRDefault="00993947" w:rsidP="002F4761">
            <w:pPr>
              <w:rPr>
                <w:rFonts w:ascii="Arial" w:hAnsi="Arial" w:cs="Arial"/>
                <w:sz w:val="20"/>
              </w:rPr>
            </w:pPr>
            <w:r>
              <w:rPr>
                <w:rFonts w:ascii="Arial" w:hAnsi="Arial" w:cs="Arial"/>
                <w:sz w:val="20"/>
              </w:rPr>
              <w:t xml:space="preserve">Agree </w:t>
            </w:r>
            <w:r w:rsidR="00823EDF">
              <w:rPr>
                <w:rFonts w:ascii="Arial" w:hAnsi="Arial" w:cs="Arial"/>
                <w:sz w:val="20"/>
              </w:rPr>
              <w:t>to the comment that description of the value of the field if the Bandwidth field indicates 20 MHz is needed. A</w:t>
            </w:r>
            <w:r>
              <w:rPr>
                <w:rFonts w:ascii="Arial" w:hAnsi="Arial" w:cs="Arial"/>
                <w:sz w:val="20"/>
              </w:rPr>
              <w:t xml:space="preserve">dd one sentence </w:t>
            </w:r>
            <w:r w:rsidR="00823EDF">
              <w:rPr>
                <w:rFonts w:ascii="Arial" w:hAnsi="Arial" w:cs="Arial"/>
                <w:sz w:val="20"/>
              </w:rPr>
              <w:t>“</w:t>
            </w:r>
            <w:r w:rsidR="00823EDF" w:rsidRPr="00823EDF">
              <w:rPr>
                <w:rFonts w:ascii="Arial" w:hAnsi="Arial" w:cs="Arial"/>
                <w:sz w:val="20"/>
              </w:rPr>
              <w:t xml:space="preserve">If the Bandwidth field indicates 20 MHz, this field is set to </w:t>
            </w:r>
            <w:r w:rsidR="007D1D62">
              <w:rPr>
                <w:rFonts w:ascii="Arial" w:hAnsi="Arial" w:cs="Arial"/>
                <w:sz w:val="20"/>
              </w:rPr>
              <w:t xml:space="preserve">the </w:t>
            </w:r>
            <w:r w:rsidR="00823EDF" w:rsidRPr="00823EDF">
              <w:rPr>
                <w:rFonts w:ascii="Arial" w:hAnsi="Arial" w:cs="Arial"/>
                <w:sz w:val="20"/>
              </w:rPr>
              <w:t xml:space="preserve">same value as </w:t>
            </w:r>
            <w:r w:rsidR="00BA042C">
              <w:rPr>
                <w:rFonts w:ascii="Arial" w:hAnsi="Arial" w:cs="Arial"/>
                <w:sz w:val="20"/>
              </w:rPr>
              <w:t xml:space="preserve">the </w:t>
            </w:r>
            <w:r w:rsidR="00823EDF" w:rsidRPr="00823EDF">
              <w:rPr>
                <w:rFonts w:ascii="Arial" w:hAnsi="Arial" w:cs="Arial"/>
                <w:sz w:val="20"/>
              </w:rPr>
              <w:t>Spatial Reuse 1</w:t>
            </w:r>
            <w:r w:rsidR="00F4017E">
              <w:rPr>
                <w:rFonts w:ascii="Arial" w:hAnsi="Arial" w:cs="Arial"/>
                <w:sz w:val="20"/>
              </w:rPr>
              <w:t xml:space="preserve"> field</w:t>
            </w:r>
            <w:r w:rsidR="00823EDF" w:rsidRPr="00823EDF">
              <w:rPr>
                <w:rFonts w:ascii="Arial" w:hAnsi="Arial" w:cs="Arial"/>
                <w:sz w:val="20"/>
              </w:rPr>
              <w:t xml:space="preserve">, and </w:t>
            </w:r>
            <w:r w:rsidR="00E92B23">
              <w:rPr>
                <w:rFonts w:ascii="Arial" w:hAnsi="Arial" w:cs="Arial"/>
                <w:sz w:val="20"/>
              </w:rPr>
              <w:t>d</w:t>
            </w:r>
            <w:r w:rsidR="00823EDF" w:rsidRPr="00823EDF">
              <w:rPr>
                <w:rFonts w:ascii="Arial" w:hAnsi="Arial" w:cs="Arial"/>
                <w:sz w:val="20"/>
              </w:rPr>
              <w:t>isregard</w:t>
            </w:r>
            <w:r w:rsidR="007D1D62">
              <w:rPr>
                <w:rFonts w:ascii="Arial" w:hAnsi="Arial" w:cs="Arial"/>
                <w:sz w:val="20"/>
              </w:rPr>
              <w:t xml:space="preserve"> </w:t>
            </w:r>
            <w:r w:rsidR="007D1D62" w:rsidRPr="007D1D62">
              <w:rPr>
                <w:rFonts w:ascii="Arial" w:hAnsi="Arial" w:cs="Arial"/>
                <w:sz w:val="20"/>
              </w:rPr>
              <w:t>if dot11EHTBaseLineFeaturesImplementedOnly equals true</w:t>
            </w:r>
            <w:r w:rsidR="00823EDF" w:rsidRPr="00823EDF">
              <w:rPr>
                <w:rFonts w:ascii="Arial" w:hAnsi="Arial" w:cs="Arial"/>
                <w:sz w:val="20"/>
              </w:rPr>
              <w:t>.</w:t>
            </w:r>
            <w:r w:rsidR="00823EDF">
              <w:rPr>
                <w:rFonts w:ascii="Arial" w:hAnsi="Arial" w:cs="Arial"/>
                <w:sz w:val="20"/>
              </w:rPr>
              <w:t>”</w:t>
            </w:r>
            <w:r w:rsidR="00F4017E">
              <w:rPr>
                <w:rFonts w:ascii="Arial" w:hAnsi="Arial" w:cs="Arial"/>
                <w:sz w:val="20"/>
              </w:rPr>
              <w:t xml:space="preserve"> We also break the </w:t>
            </w:r>
            <w:r w:rsidR="00F44EAE">
              <w:rPr>
                <w:rFonts w:ascii="Arial" w:hAnsi="Arial" w:cs="Arial"/>
                <w:sz w:val="20"/>
              </w:rPr>
              <w:t xml:space="preserve">Spatial Reuse 1 and Spatial Reuse 2 fields’ </w:t>
            </w:r>
            <w:r w:rsidR="00F4017E">
              <w:rPr>
                <w:rFonts w:ascii="Arial" w:hAnsi="Arial" w:cs="Arial"/>
                <w:sz w:val="20"/>
              </w:rPr>
              <w:t>description into paragraphs to improve readability.</w:t>
            </w:r>
          </w:p>
          <w:p w14:paraId="7DD089F2" w14:textId="77777777" w:rsidR="002D4408" w:rsidRDefault="002D4408" w:rsidP="002F4761">
            <w:pPr>
              <w:rPr>
                <w:rFonts w:ascii="Arial" w:hAnsi="Arial" w:cs="Arial"/>
                <w:sz w:val="20"/>
              </w:rPr>
            </w:pPr>
          </w:p>
          <w:p w14:paraId="44490692" w14:textId="77777777" w:rsidR="002D4408" w:rsidRPr="00D47475" w:rsidRDefault="002D4408" w:rsidP="002F4761">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1618</w:t>
            </w:r>
            <w:r w:rsidRPr="00D47475">
              <w:rPr>
                <w:rFonts w:ascii="Arial" w:hAnsi="Arial" w:cs="Arial"/>
                <w:i/>
                <w:iCs/>
                <w:sz w:val="20"/>
                <w:highlight w:val="yellow"/>
              </w:rPr>
              <w:t xml:space="preserve"> as shown in the following document</w:t>
            </w:r>
          </w:p>
          <w:p w14:paraId="408DDA0B" w14:textId="77777777" w:rsidR="002D4408" w:rsidRPr="00D47475" w:rsidRDefault="002D4408" w:rsidP="002F4761">
            <w:pPr>
              <w:rPr>
                <w:rFonts w:ascii="Arial" w:hAnsi="Arial" w:cs="Arial"/>
                <w:i/>
                <w:iCs/>
                <w:sz w:val="20"/>
                <w:highlight w:val="yellow"/>
              </w:rPr>
            </w:pPr>
          </w:p>
          <w:p w14:paraId="1CF2AB05" w14:textId="4441207F" w:rsidR="002D4408" w:rsidRPr="002E58A7" w:rsidRDefault="00641728" w:rsidP="002F4761">
            <w:pPr>
              <w:rPr>
                <w:rFonts w:ascii="Arial" w:hAnsi="Arial" w:cs="Arial"/>
                <w:sz w:val="20"/>
              </w:rPr>
            </w:pPr>
            <w:hyperlink r:id="rId26" w:history="1">
              <w:r w:rsidR="00876733" w:rsidRPr="00AB5048">
                <w:rPr>
                  <w:rStyle w:val="Hyperlink"/>
                  <w:rFonts w:ascii="Arial" w:hAnsi="Arial" w:cs="Arial"/>
                  <w:i/>
                  <w:iCs/>
                  <w:sz w:val="20"/>
                  <w:highlight w:val="yellow"/>
                </w:rPr>
                <w:t>https://mentor.ieee.org/802.11/dcn/21/11-21-04</w:t>
              </w:r>
              <w:r w:rsidR="00876733" w:rsidRPr="00AB5048">
                <w:rPr>
                  <w:rStyle w:val="Hyperlink"/>
                  <w:rFonts w:ascii="Arial" w:hAnsi="Arial" w:cs="Arial"/>
                  <w:i/>
                  <w:iCs/>
                  <w:highlight w:val="yellow"/>
                </w:rPr>
                <w:t>9</w:t>
              </w:r>
              <w:r w:rsidR="00876733" w:rsidRPr="00AB5048">
                <w:rPr>
                  <w:rStyle w:val="Hyperlink"/>
                  <w:rFonts w:ascii="Arial" w:hAnsi="Arial" w:cs="Arial"/>
                  <w:i/>
                  <w:iCs/>
                  <w:sz w:val="20"/>
                  <w:highlight w:val="yellow"/>
                </w:rPr>
                <w:t>5-00-00be-u-sig-comment-resolution-part-4.docx</w:t>
              </w:r>
            </w:hyperlink>
          </w:p>
        </w:tc>
      </w:tr>
      <w:tr w:rsidR="007D1D62" w:rsidRPr="009522BD" w14:paraId="225F6BA5" w14:textId="77777777" w:rsidTr="00F44EAE">
        <w:trPr>
          <w:trHeight w:val="278"/>
        </w:trPr>
        <w:tc>
          <w:tcPr>
            <w:tcW w:w="584" w:type="dxa"/>
            <w:shd w:val="clear" w:color="auto" w:fill="auto"/>
          </w:tcPr>
          <w:p w14:paraId="3F048BE4" w14:textId="1F66ADBE" w:rsidR="00677E96" w:rsidRPr="0080044D" w:rsidRDefault="00677E96" w:rsidP="00677E96">
            <w:pPr>
              <w:rPr>
                <w:rFonts w:ascii="Arial" w:eastAsia="Times New Roman" w:hAnsi="Arial" w:cs="Arial"/>
                <w:bCs/>
                <w:sz w:val="20"/>
                <w:lang w:val="en-US" w:eastAsia="ko-KR"/>
              </w:rPr>
            </w:pPr>
            <w:r w:rsidRPr="0080044D">
              <w:rPr>
                <w:rFonts w:ascii="Arial" w:hAnsi="Arial" w:cs="Arial"/>
                <w:color w:val="000000"/>
                <w:sz w:val="20"/>
              </w:rPr>
              <w:t>2634</w:t>
            </w:r>
          </w:p>
        </w:tc>
        <w:tc>
          <w:tcPr>
            <w:tcW w:w="1045" w:type="dxa"/>
            <w:shd w:val="clear" w:color="auto" w:fill="auto"/>
          </w:tcPr>
          <w:p w14:paraId="2C778D2F" w14:textId="781B7DF2" w:rsidR="00677E96" w:rsidRPr="0080044D" w:rsidRDefault="00677E96" w:rsidP="00677E96">
            <w:pPr>
              <w:rPr>
                <w:rFonts w:ascii="Arial" w:hAnsi="Arial" w:cs="Arial"/>
                <w:sz w:val="20"/>
                <w:lang w:val="en-US" w:eastAsia="ko-KR"/>
              </w:rPr>
            </w:pPr>
            <w:r w:rsidRPr="0080044D">
              <w:rPr>
                <w:rFonts w:ascii="Arial" w:hAnsi="Arial" w:cs="Arial"/>
                <w:sz w:val="20"/>
                <w:lang w:val="en-US" w:eastAsia="ko-KR"/>
              </w:rPr>
              <w:t>36.3.11.7.2</w:t>
            </w:r>
          </w:p>
        </w:tc>
        <w:tc>
          <w:tcPr>
            <w:tcW w:w="999" w:type="dxa"/>
            <w:shd w:val="clear" w:color="auto" w:fill="auto"/>
          </w:tcPr>
          <w:p w14:paraId="0170185F" w14:textId="2E25846C" w:rsidR="00677E96" w:rsidRPr="0080044D" w:rsidRDefault="00677E96" w:rsidP="00677E96">
            <w:pPr>
              <w:rPr>
                <w:rFonts w:ascii="Arial" w:hAnsi="Arial" w:cs="Arial"/>
                <w:sz w:val="20"/>
              </w:rPr>
            </w:pPr>
            <w:r w:rsidRPr="0080044D">
              <w:rPr>
                <w:rFonts w:ascii="Arial" w:hAnsi="Arial" w:cs="Arial"/>
                <w:color w:val="000000"/>
                <w:sz w:val="20"/>
              </w:rPr>
              <w:t>238.40</w:t>
            </w:r>
          </w:p>
        </w:tc>
        <w:tc>
          <w:tcPr>
            <w:tcW w:w="1764" w:type="dxa"/>
            <w:shd w:val="clear" w:color="auto" w:fill="auto"/>
          </w:tcPr>
          <w:p w14:paraId="4463B540" w14:textId="524BC004" w:rsidR="00677E96" w:rsidRPr="0080044D" w:rsidRDefault="00677E96" w:rsidP="00677E96">
            <w:pPr>
              <w:rPr>
                <w:rFonts w:ascii="Arial" w:hAnsi="Arial" w:cs="Arial"/>
                <w:sz w:val="20"/>
              </w:rPr>
            </w:pPr>
            <w:r w:rsidRPr="0080044D">
              <w:rPr>
                <w:rFonts w:ascii="Arial" w:hAnsi="Arial" w:cs="Arial"/>
                <w:color w:val="000000"/>
                <w:sz w:val="20"/>
              </w:rPr>
              <w:t>"Spatial Reuse 2" field of EHT TB PPDU should be set to value of SPATIAL_</w:t>
            </w:r>
            <w:proofErr w:type="gramStart"/>
            <w:r w:rsidRPr="0080044D">
              <w:rPr>
                <w:rFonts w:ascii="Arial" w:hAnsi="Arial" w:cs="Arial"/>
                <w:color w:val="000000"/>
                <w:sz w:val="20"/>
              </w:rPr>
              <w:t>REUSE(</w:t>
            </w:r>
            <w:proofErr w:type="gramEnd"/>
            <w:r w:rsidRPr="0080044D">
              <w:rPr>
                <w:rFonts w:ascii="Arial" w:hAnsi="Arial" w:cs="Arial"/>
                <w:color w:val="000000"/>
                <w:sz w:val="20"/>
              </w:rPr>
              <w:t>2) and not SPATIAL_REUSE(1)</w:t>
            </w:r>
          </w:p>
        </w:tc>
        <w:tc>
          <w:tcPr>
            <w:tcW w:w="1856" w:type="dxa"/>
            <w:shd w:val="clear" w:color="auto" w:fill="auto"/>
          </w:tcPr>
          <w:p w14:paraId="402D2FB1" w14:textId="3F122D13" w:rsidR="00677E96" w:rsidRPr="0080044D" w:rsidRDefault="00677E96" w:rsidP="00677E96">
            <w:pPr>
              <w:rPr>
                <w:rFonts w:ascii="Arial" w:hAnsi="Arial" w:cs="Arial"/>
                <w:sz w:val="20"/>
              </w:rPr>
            </w:pPr>
            <w:r w:rsidRPr="0080044D">
              <w:rPr>
                <w:rFonts w:ascii="Arial" w:hAnsi="Arial" w:cs="Arial"/>
                <w:color w:val="000000"/>
                <w:sz w:val="20"/>
              </w:rPr>
              <w:t xml:space="preserve">In Table 36-22 (U-SIG field of an EHT TB PPDU), edit the description of "Spatial Reuse 2 field" as follows: Set to the value of the SPATIAL_REUSE(12) parameter of the TXVECTOR, </w:t>
            </w:r>
            <w:r w:rsidRPr="0080044D">
              <w:rPr>
                <w:rFonts w:ascii="Arial" w:hAnsi="Arial" w:cs="Arial"/>
                <w:color w:val="000000"/>
                <w:sz w:val="20"/>
              </w:rPr>
              <w:lastRenderedPageBreak/>
              <w:t>which contains a value from Table 27-23</w:t>
            </w:r>
          </w:p>
        </w:tc>
        <w:tc>
          <w:tcPr>
            <w:tcW w:w="3606" w:type="dxa"/>
          </w:tcPr>
          <w:p w14:paraId="21805C9F" w14:textId="77777777" w:rsidR="00677E96" w:rsidRPr="0080044D" w:rsidRDefault="00677E96" w:rsidP="00677E96">
            <w:pPr>
              <w:rPr>
                <w:rFonts w:ascii="Arial" w:hAnsi="Arial" w:cs="Arial"/>
                <w:sz w:val="20"/>
              </w:rPr>
            </w:pPr>
            <w:r w:rsidRPr="0080044D">
              <w:rPr>
                <w:rFonts w:ascii="Arial" w:hAnsi="Arial" w:cs="Arial"/>
                <w:sz w:val="20"/>
              </w:rPr>
              <w:lastRenderedPageBreak/>
              <w:t>Revised.</w:t>
            </w:r>
          </w:p>
          <w:p w14:paraId="4505F9FA" w14:textId="77777777" w:rsidR="00677E96" w:rsidRPr="0080044D" w:rsidRDefault="00677E96" w:rsidP="00677E96">
            <w:pPr>
              <w:rPr>
                <w:rFonts w:ascii="Arial" w:hAnsi="Arial" w:cs="Arial"/>
                <w:sz w:val="20"/>
              </w:rPr>
            </w:pPr>
            <w:r w:rsidRPr="0080044D">
              <w:rPr>
                <w:rFonts w:ascii="Arial" w:hAnsi="Arial" w:cs="Arial"/>
                <w:sz w:val="20"/>
              </w:rPr>
              <w:t>Agree to the comment but there is a typo in the proposed change. It should be SPATIAL_</w:t>
            </w:r>
            <w:proofErr w:type="gramStart"/>
            <w:r w:rsidRPr="0080044D">
              <w:rPr>
                <w:rFonts w:ascii="Arial" w:hAnsi="Arial" w:cs="Arial"/>
                <w:sz w:val="20"/>
              </w:rPr>
              <w:t>REUSE(</w:t>
            </w:r>
            <w:proofErr w:type="gramEnd"/>
            <w:r w:rsidRPr="0080044D">
              <w:rPr>
                <w:rFonts w:ascii="Arial" w:hAnsi="Arial" w:cs="Arial"/>
                <w:sz w:val="20"/>
              </w:rPr>
              <w:t>2) instead of SPATIAL_REUSE(12).</w:t>
            </w:r>
          </w:p>
          <w:p w14:paraId="1153C297" w14:textId="77777777" w:rsidR="00677E96" w:rsidRPr="0080044D" w:rsidRDefault="00677E96" w:rsidP="00677E96">
            <w:pPr>
              <w:rPr>
                <w:rFonts w:ascii="Arial" w:hAnsi="Arial" w:cs="Arial"/>
                <w:sz w:val="20"/>
              </w:rPr>
            </w:pPr>
          </w:p>
          <w:p w14:paraId="555CDB5E" w14:textId="50F97E67" w:rsidR="00677E96" w:rsidRPr="0080044D" w:rsidRDefault="00677E96" w:rsidP="00677E96">
            <w:pPr>
              <w:rPr>
                <w:rFonts w:ascii="Arial" w:hAnsi="Arial" w:cs="Arial"/>
                <w:i/>
                <w:iCs/>
                <w:sz w:val="20"/>
                <w:highlight w:val="yellow"/>
              </w:rPr>
            </w:pPr>
            <w:proofErr w:type="spellStart"/>
            <w:r w:rsidRPr="0080044D">
              <w:rPr>
                <w:rFonts w:ascii="Arial" w:hAnsi="Arial" w:cs="Arial"/>
                <w:i/>
                <w:iCs/>
                <w:sz w:val="20"/>
                <w:highlight w:val="yellow"/>
              </w:rPr>
              <w:t>Tgbe</w:t>
            </w:r>
            <w:proofErr w:type="spellEnd"/>
            <w:r w:rsidRPr="0080044D">
              <w:rPr>
                <w:rFonts w:ascii="Arial" w:hAnsi="Arial" w:cs="Arial"/>
                <w:i/>
                <w:iCs/>
                <w:sz w:val="20"/>
                <w:highlight w:val="yellow"/>
              </w:rPr>
              <w:t xml:space="preserve"> Editor: Please make changes for CID </w:t>
            </w:r>
            <w:r w:rsidRPr="0080044D">
              <w:rPr>
                <w:rFonts w:ascii="Arial" w:hAnsi="Arial" w:cs="Arial"/>
                <w:i/>
                <w:iCs/>
                <w:sz w:val="20"/>
                <w:highlight w:val="yellow"/>
              </w:rPr>
              <w:t>2</w:t>
            </w:r>
            <w:r w:rsidRPr="0080044D">
              <w:rPr>
                <w:rFonts w:ascii="Arial" w:hAnsi="Arial" w:cs="Arial"/>
                <w:i/>
                <w:iCs/>
                <w:sz w:val="20"/>
                <w:highlight w:val="yellow"/>
              </w:rPr>
              <w:t>6</w:t>
            </w:r>
            <w:r w:rsidRPr="0080044D">
              <w:rPr>
                <w:rFonts w:ascii="Arial" w:hAnsi="Arial" w:cs="Arial"/>
                <w:i/>
                <w:iCs/>
                <w:sz w:val="20"/>
                <w:highlight w:val="yellow"/>
              </w:rPr>
              <w:t>34</w:t>
            </w:r>
            <w:r w:rsidRPr="0080044D">
              <w:rPr>
                <w:rFonts w:ascii="Arial" w:hAnsi="Arial" w:cs="Arial"/>
                <w:i/>
                <w:iCs/>
                <w:sz w:val="20"/>
                <w:highlight w:val="yellow"/>
              </w:rPr>
              <w:t xml:space="preserve"> as shown in the following document</w:t>
            </w:r>
          </w:p>
          <w:p w14:paraId="66588E0C" w14:textId="77777777" w:rsidR="00677E96" w:rsidRPr="0080044D" w:rsidRDefault="00677E96" w:rsidP="00677E96">
            <w:pPr>
              <w:rPr>
                <w:rFonts w:ascii="Arial" w:hAnsi="Arial" w:cs="Arial"/>
                <w:i/>
                <w:iCs/>
                <w:sz w:val="20"/>
                <w:highlight w:val="yellow"/>
              </w:rPr>
            </w:pPr>
          </w:p>
          <w:p w14:paraId="208B7DA2" w14:textId="6E4E4796" w:rsidR="00677E96" w:rsidRPr="0080044D" w:rsidRDefault="00677E96" w:rsidP="00677E96">
            <w:pPr>
              <w:rPr>
                <w:rFonts w:ascii="Arial" w:hAnsi="Arial" w:cs="Arial"/>
                <w:sz w:val="20"/>
              </w:rPr>
            </w:pPr>
            <w:hyperlink r:id="rId27" w:history="1">
              <w:r w:rsidRPr="0080044D">
                <w:rPr>
                  <w:rStyle w:val="Hyperlink"/>
                  <w:rFonts w:ascii="Arial" w:hAnsi="Arial" w:cs="Arial"/>
                  <w:i/>
                  <w:iCs/>
                  <w:sz w:val="20"/>
                  <w:highlight w:val="yellow"/>
                </w:rPr>
                <w:t>https://mentor.ieee.org/802.11/dcn/21/11-21-0495-00-00be-u-sig-comment-resolution-part-4.docx</w:t>
              </w:r>
            </w:hyperlink>
          </w:p>
        </w:tc>
      </w:tr>
    </w:tbl>
    <w:p w14:paraId="2F9C36AB" w14:textId="77777777" w:rsidR="00F44EAE" w:rsidRDefault="00F44EAE" w:rsidP="00F44EAE">
      <w:pPr>
        <w:jc w:val="both"/>
        <w:rPr>
          <w:sz w:val="28"/>
          <w:szCs w:val="22"/>
        </w:rPr>
      </w:pPr>
    </w:p>
    <w:p w14:paraId="16EA1B7C" w14:textId="77777777" w:rsidR="00F44EAE" w:rsidRDefault="00F44EAE" w:rsidP="00F44EAE">
      <w:pPr>
        <w:rPr>
          <w:b/>
          <w:i/>
          <w:sz w:val="22"/>
          <w:szCs w:val="22"/>
        </w:rPr>
      </w:pPr>
      <w:r w:rsidRPr="004B2833">
        <w:rPr>
          <w:b/>
          <w:i/>
          <w:sz w:val="22"/>
          <w:szCs w:val="22"/>
          <w:highlight w:val="yellow"/>
        </w:rPr>
        <w:t xml:space="preserve">Instructions to the editor: </w:t>
      </w:r>
    </w:p>
    <w:p w14:paraId="2E2D23F6" w14:textId="4FCC1B23" w:rsidR="00F44EAE" w:rsidRPr="0082172C" w:rsidRDefault="00F44EAE" w:rsidP="00F44EAE">
      <w:pPr>
        <w:rPr>
          <w:b/>
          <w:sz w:val="20"/>
          <w:lang w:eastAsia="zh-CN"/>
        </w:rPr>
      </w:pPr>
      <w:r w:rsidRPr="0082172C">
        <w:rPr>
          <w:b/>
          <w:sz w:val="20"/>
          <w:highlight w:val="yellow"/>
          <w:lang w:eastAsia="zh-CN"/>
        </w:rPr>
        <w:t xml:space="preserve">Please make the changes to </w:t>
      </w:r>
      <w:r>
        <w:rPr>
          <w:b/>
          <w:sz w:val="20"/>
          <w:highlight w:val="yellow"/>
          <w:lang w:eastAsia="zh-CN"/>
        </w:rPr>
        <w:t>P23</w:t>
      </w:r>
      <w:r w:rsidR="002205E6">
        <w:rPr>
          <w:b/>
          <w:sz w:val="20"/>
          <w:highlight w:val="yellow"/>
          <w:lang w:eastAsia="zh-CN"/>
        </w:rPr>
        <w:t>7</w:t>
      </w:r>
      <w:r>
        <w:rPr>
          <w:b/>
          <w:sz w:val="20"/>
          <w:highlight w:val="yellow"/>
          <w:lang w:eastAsia="zh-CN"/>
        </w:rPr>
        <w:t>L12-L44 (in Table 36-22)</w:t>
      </w:r>
      <w:r w:rsidRPr="0082172C">
        <w:rPr>
          <w:b/>
          <w:sz w:val="20"/>
          <w:highlight w:val="yellow"/>
          <w:lang w:eastAsia="zh-CN"/>
        </w:rPr>
        <w:t xml:space="preserve"> as shown below:</w:t>
      </w:r>
    </w:p>
    <w:p w14:paraId="14C96BE3" w14:textId="77777777" w:rsidR="00F44EAE" w:rsidRDefault="00F44EAE" w:rsidP="00F44EAE">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1001"/>
        <w:gridCol w:w="2000"/>
        <w:gridCol w:w="900"/>
        <w:gridCol w:w="3001"/>
      </w:tblGrid>
      <w:tr w:rsidR="00F44EAE" w:rsidRPr="002F0E0F" w14:paraId="4754B9B0" w14:textId="77777777" w:rsidTr="000C1AD9">
        <w:trPr>
          <w:trHeight w:val="610"/>
        </w:trPr>
        <w:tc>
          <w:tcPr>
            <w:tcW w:w="1199" w:type="dxa"/>
            <w:tcBorders>
              <w:top w:val="single" w:sz="12" w:space="0" w:color="000000"/>
              <w:left w:val="single" w:sz="12" w:space="0" w:color="000000"/>
              <w:bottom w:val="single" w:sz="12" w:space="0" w:color="000000"/>
              <w:right w:val="single" w:sz="2" w:space="0" w:color="000000"/>
            </w:tcBorders>
          </w:tcPr>
          <w:p w14:paraId="0E3C9CF0" w14:textId="77777777" w:rsidR="00F44EAE" w:rsidRPr="002F0E0F" w:rsidRDefault="00F44EAE" w:rsidP="000C1AD9">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1001" w:type="dxa"/>
            <w:tcBorders>
              <w:top w:val="single" w:sz="12" w:space="0" w:color="000000"/>
              <w:left w:val="single" w:sz="2" w:space="0" w:color="000000"/>
              <w:bottom w:val="single" w:sz="12" w:space="0" w:color="000000"/>
              <w:right w:val="single" w:sz="2" w:space="0" w:color="000000"/>
            </w:tcBorders>
          </w:tcPr>
          <w:p w14:paraId="465D62E0" w14:textId="77777777" w:rsidR="00F44EAE" w:rsidRPr="002F0E0F" w:rsidRDefault="00F44EAE" w:rsidP="000C1AD9">
            <w:pPr>
              <w:pStyle w:val="TableParagraph"/>
              <w:kinsoku w:val="0"/>
              <w:overflowPunct w:val="0"/>
              <w:spacing w:before="1"/>
              <w:rPr>
                <w:sz w:val="17"/>
                <w:szCs w:val="17"/>
              </w:rPr>
            </w:pPr>
          </w:p>
          <w:p w14:paraId="07A7145A" w14:textId="77777777" w:rsidR="00F44EAE" w:rsidRPr="002F0E0F" w:rsidRDefault="00F44EAE" w:rsidP="000C1AD9">
            <w:pPr>
              <w:pStyle w:val="TableParagraph"/>
              <w:kinsoku w:val="0"/>
              <w:overflowPunct w:val="0"/>
              <w:ind w:left="374"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2FC48688" w14:textId="77777777" w:rsidR="00F44EAE" w:rsidRPr="002F0E0F" w:rsidRDefault="00F44EAE" w:rsidP="000C1AD9">
            <w:pPr>
              <w:pStyle w:val="TableParagraph"/>
              <w:kinsoku w:val="0"/>
              <w:overflowPunct w:val="0"/>
              <w:spacing w:before="1"/>
              <w:rPr>
                <w:sz w:val="17"/>
                <w:szCs w:val="17"/>
              </w:rPr>
            </w:pPr>
          </w:p>
          <w:p w14:paraId="2169CDF9" w14:textId="77777777" w:rsidR="00F44EAE" w:rsidRPr="002F0E0F" w:rsidRDefault="00F44EAE" w:rsidP="000C1AD9">
            <w:pPr>
              <w:pStyle w:val="TableParagraph"/>
              <w:kinsoku w:val="0"/>
              <w:overflowPunct w:val="0"/>
              <w:ind w:left="796" w:right="768"/>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730F96A1" w14:textId="77777777" w:rsidR="00F44EAE" w:rsidRPr="002F0E0F" w:rsidRDefault="00F44EAE" w:rsidP="000C1AD9">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3812A223" w14:textId="77777777" w:rsidR="00F44EAE" w:rsidRPr="002F0E0F" w:rsidRDefault="00F44EAE" w:rsidP="000C1AD9">
            <w:pPr>
              <w:pStyle w:val="TableParagraph"/>
              <w:kinsoku w:val="0"/>
              <w:overflowPunct w:val="0"/>
              <w:spacing w:before="1"/>
              <w:rPr>
                <w:sz w:val="17"/>
                <w:szCs w:val="17"/>
              </w:rPr>
            </w:pPr>
          </w:p>
          <w:p w14:paraId="3DE2F819" w14:textId="77777777" w:rsidR="00F44EAE" w:rsidRPr="002F0E0F" w:rsidRDefault="00F44EAE" w:rsidP="000C1AD9">
            <w:pPr>
              <w:pStyle w:val="TableParagraph"/>
              <w:kinsoku w:val="0"/>
              <w:overflowPunct w:val="0"/>
              <w:ind w:left="123" w:right="84"/>
              <w:jc w:val="center"/>
              <w:rPr>
                <w:b/>
                <w:bCs/>
                <w:sz w:val="18"/>
                <w:szCs w:val="18"/>
              </w:rPr>
            </w:pPr>
            <w:r w:rsidRPr="002F0E0F">
              <w:rPr>
                <w:b/>
                <w:bCs/>
                <w:sz w:val="18"/>
                <w:szCs w:val="18"/>
              </w:rPr>
              <w:t>Description</w:t>
            </w:r>
          </w:p>
        </w:tc>
      </w:tr>
      <w:tr w:rsidR="00AF0DB0" w:rsidRPr="002F0E0F" w14:paraId="7895F4F6" w14:textId="77777777" w:rsidTr="000C1AD9">
        <w:trPr>
          <w:trHeight w:val="610"/>
        </w:trPr>
        <w:tc>
          <w:tcPr>
            <w:tcW w:w="1199" w:type="dxa"/>
            <w:tcBorders>
              <w:top w:val="single" w:sz="12" w:space="0" w:color="000000"/>
              <w:left w:val="single" w:sz="12" w:space="0" w:color="000000"/>
              <w:bottom w:val="single" w:sz="12" w:space="0" w:color="000000"/>
              <w:right w:val="single" w:sz="2" w:space="0" w:color="000000"/>
            </w:tcBorders>
          </w:tcPr>
          <w:p w14:paraId="7D7BDBE3" w14:textId="171DD511" w:rsidR="00AF0DB0" w:rsidRPr="00AF0DB0" w:rsidRDefault="00AF0DB0" w:rsidP="00AF0DB0">
            <w:pPr>
              <w:pStyle w:val="TableParagraph"/>
              <w:kinsoku w:val="0"/>
              <w:overflowPunct w:val="0"/>
              <w:spacing w:before="104" w:line="230" w:lineRule="auto"/>
              <w:ind w:left="250" w:right="172" w:hanging="46"/>
              <w:rPr>
                <w:sz w:val="18"/>
                <w:szCs w:val="18"/>
              </w:rPr>
            </w:pPr>
            <w:r w:rsidRPr="00AF0DB0">
              <w:rPr>
                <w:sz w:val="18"/>
                <w:szCs w:val="18"/>
              </w:rPr>
              <w:t>U-SIG-2</w:t>
            </w:r>
          </w:p>
        </w:tc>
        <w:tc>
          <w:tcPr>
            <w:tcW w:w="1001" w:type="dxa"/>
            <w:tcBorders>
              <w:top w:val="single" w:sz="12" w:space="0" w:color="000000"/>
              <w:left w:val="single" w:sz="2" w:space="0" w:color="000000"/>
              <w:bottom w:val="single" w:sz="12" w:space="0" w:color="000000"/>
              <w:right w:val="single" w:sz="2" w:space="0" w:color="000000"/>
            </w:tcBorders>
          </w:tcPr>
          <w:p w14:paraId="13AF8BCD" w14:textId="36E2A4BF" w:rsidR="00AF0DB0" w:rsidRPr="002F0E0F" w:rsidRDefault="00AF0DB0" w:rsidP="00AF0DB0">
            <w:pPr>
              <w:pStyle w:val="TableParagraph"/>
              <w:kinsoku w:val="0"/>
              <w:overflowPunct w:val="0"/>
              <w:spacing w:before="1"/>
              <w:rPr>
                <w:sz w:val="17"/>
                <w:szCs w:val="17"/>
              </w:rPr>
            </w:pPr>
            <w:r w:rsidRPr="002F0E0F">
              <w:rPr>
                <w:sz w:val="18"/>
                <w:szCs w:val="18"/>
              </w:rPr>
              <w:t>B3–B6</w:t>
            </w:r>
          </w:p>
        </w:tc>
        <w:tc>
          <w:tcPr>
            <w:tcW w:w="2000" w:type="dxa"/>
            <w:tcBorders>
              <w:top w:val="single" w:sz="12" w:space="0" w:color="000000"/>
              <w:left w:val="single" w:sz="2" w:space="0" w:color="000000"/>
              <w:bottom w:val="single" w:sz="12" w:space="0" w:color="000000"/>
              <w:right w:val="single" w:sz="2" w:space="0" w:color="000000"/>
            </w:tcBorders>
          </w:tcPr>
          <w:p w14:paraId="50930685" w14:textId="2FD70476" w:rsidR="00AF0DB0" w:rsidRPr="002F0E0F" w:rsidRDefault="00AF0DB0" w:rsidP="00AF0DB0">
            <w:pPr>
              <w:pStyle w:val="TableParagraph"/>
              <w:kinsoku w:val="0"/>
              <w:overflowPunct w:val="0"/>
              <w:spacing w:before="1"/>
              <w:rPr>
                <w:sz w:val="17"/>
                <w:szCs w:val="17"/>
              </w:rPr>
            </w:pPr>
            <w:r w:rsidRPr="002F0E0F">
              <w:rPr>
                <w:sz w:val="18"/>
                <w:szCs w:val="18"/>
              </w:rPr>
              <w:t>Spatial Reuse 1</w:t>
            </w:r>
          </w:p>
        </w:tc>
        <w:tc>
          <w:tcPr>
            <w:tcW w:w="900" w:type="dxa"/>
            <w:tcBorders>
              <w:top w:val="single" w:sz="12" w:space="0" w:color="000000"/>
              <w:left w:val="single" w:sz="2" w:space="0" w:color="000000"/>
              <w:bottom w:val="single" w:sz="12" w:space="0" w:color="000000"/>
              <w:right w:val="single" w:sz="2" w:space="0" w:color="000000"/>
            </w:tcBorders>
          </w:tcPr>
          <w:p w14:paraId="336E0E5C" w14:textId="66D2EADF" w:rsidR="00AF0DB0" w:rsidRPr="002F0E0F" w:rsidRDefault="00AF0DB0" w:rsidP="00AF0DB0">
            <w:pPr>
              <w:pStyle w:val="TableParagraph"/>
              <w:kinsoku w:val="0"/>
              <w:overflowPunct w:val="0"/>
              <w:spacing w:before="104" w:line="230" w:lineRule="auto"/>
              <w:ind w:left="223" w:right="94" w:hanging="82"/>
              <w:rPr>
                <w:b/>
                <w:bCs/>
                <w:sz w:val="18"/>
                <w:szCs w:val="18"/>
              </w:rPr>
            </w:pPr>
            <w:r w:rsidRPr="002F0E0F">
              <w:rPr>
                <w:sz w:val="18"/>
                <w:szCs w:val="18"/>
              </w:rPr>
              <w:t>4</w:t>
            </w:r>
          </w:p>
        </w:tc>
        <w:tc>
          <w:tcPr>
            <w:tcW w:w="3001" w:type="dxa"/>
            <w:tcBorders>
              <w:top w:val="single" w:sz="12" w:space="0" w:color="000000"/>
              <w:left w:val="single" w:sz="2" w:space="0" w:color="000000"/>
              <w:bottom w:val="single" w:sz="12" w:space="0" w:color="000000"/>
              <w:right w:val="single" w:sz="12" w:space="0" w:color="000000"/>
            </w:tcBorders>
          </w:tcPr>
          <w:p w14:paraId="44895C35" w14:textId="7C3FD37A" w:rsidR="00AF0DB0" w:rsidRDefault="00AF0DB0" w:rsidP="00AF0DB0">
            <w:pPr>
              <w:pStyle w:val="TableParagraph"/>
              <w:kinsoku w:val="0"/>
              <w:overflowPunct w:val="0"/>
              <w:spacing w:before="72" w:line="232" w:lineRule="auto"/>
              <w:ind w:left="128" w:right="51"/>
              <w:rPr>
                <w:ins w:id="416" w:author="Alice Chen" w:date="2021-03-22T19:42:00Z"/>
                <w:sz w:val="18"/>
                <w:szCs w:val="18"/>
              </w:rPr>
            </w:pPr>
            <w:r w:rsidRPr="002F0E0F">
              <w:rPr>
                <w:sz w:val="18"/>
                <w:szCs w:val="18"/>
              </w:rPr>
              <w:t xml:space="preserve">Indicates whether or not specific spatial reuse modes are allowed in a </w:t>
            </w:r>
            <w:proofErr w:type="spellStart"/>
            <w:r w:rsidRPr="002F0E0F">
              <w:rPr>
                <w:sz w:val="18"/>
                <w:szCs w:val="18"/>
              </w:rPr>
              <w:t>subband</w:t>
            </w:r>
            <w:proofErr w:type="spellEnd"/>
            <w:r w:rsidRPr="002F0E0F">
              <w:rPr>
                <w:sz w:val="18"/>
                <w:szCs w:val="18"/>
              </w:rPr>
              <w:t xml:space="preserve"> of the PPDU during the transmission of this PPDU, and if PSR spatial reuse is allowed, indicates a value that is used to determine a limit on the transmit power of the PSRT PPDU.</w:t>
            </w:r>
          </w:p>
          <w:p w14:paraId="37A0EDE0" w14:textId="77777777" w:rsidR="002B2C5D" w:rsidRPr="002F0E0F" w:rsidRDefault="002B2C5D" w:rsidP="00AF0DB0">
            <w:pPr>
              <w:pStyle w:val="TableParagraph"/>
              <w:kinsoku w:val="0"/>
              <w:overflowPunct w:val="0"/>
              <w:spacing w:before="72" w:line="232" w:lineRule="auto"/>
              <w:ind w:left="128" w:right="51"/>
              <w:rPr>
                <w:sz w:val="18"/>
                <w:szCs w:val="18"/>
              </w:rPr>
            </w:pPr>
          </w:p>
          <w:p w14:paraId="64A32602" w14:textId="3D3C6856" w:rsidR="00AF0DB0" w:rsidRDefault="00AF0DB0" w:rsidP="00AF0DB0">
            <w:pPr>
              <w:pStyle w:val="TableParagraph"/>
              <w:kinsoku w:val="0"/>
              <w:overflowPunct w:val="0"/>
              <w:spacing w:line="232" w:lineRule="auto"/>
              <w:ind w:left="528" w:right="53"/>
              <w:rPr>
                <w:ins w:id="417" w:author="Alice Chen" w:date="2021-03-22T19:42:00Z"/>
                <w:sz w:val="18"/>
                <w:szCs w:val="18"/>
              </w:rPr>
            </w:pPr>
            <w:r w:rsidRPr="002F0E0F">
              <w:rPr>
                <w:sz w:val="18"/>
                <w:szCs w:val="18"/>
              </w:rPr>
              <w:t xml:space="preserve">If the Bandwidth field indicates 20 MHz or 40 MHz, then this field applies to the first 20 MHz </w:t>
            </w:r>
            <w:proofErr w:type="spellStart"/>
            <w:r w:rsidRPr="002F0E0F">
              <w:rPr>
                <w:sz w:val="18"/>
                <w:szCs w:val="18"/>
              </w:rPr>
              <w:t>subband</w:t>
            </w:r>
            <w:proofErr w:type="spellEnd"/>
            <w:r w:rsidRPr="002F0E0F">
              <w:rPr>
                <w:sz w:val="18"/>
                <w:szCs w:val="18"/>
              </w:rPr>
              <w:t>.</w:t>
            </w:r>
          </w:p>
          <w:p w14:paraId="517B87EE" w14:textId="77777777" w:rsidR="002B2C5D" w:rsidRPr="002F0E0F" w:rsidRDefault="002B2C5D" w:rsidP="00AF0DB0">
            <w:pPr>
              <w:pStyle w:val="TableParagraph"/>
              <w:kinsoku w:val="0"/>
              <w:overflowPunct w:val="0"/>
              <w:spacing w:line="232" w:lineRule="auto"/>
              <w:ind w:left="528" w:right="53"/>
              <w:rPr>
                <w:sz w:val="18"/>
                <w:szCs w:val="18"/>
              </w:rPr>
            </w:pPr>
          </w:p>
          <w:p w14:paraId="61F602E0" w14:textId="7E871E5E" w:rsidR="00AF0DB0" w:rsidRDefault="00AF0DB0" w:rsidP="00AF0DB0">
            <w:pPr>
              <w:pStyle w:val="TableParagraph"/>
              <w:kinsoku w:val="0"/>
              <w:overflowPunct w:val="0"/>
              <w:spacing w:line="232" w:lineRule="auto"/>
              <w:ind w:left="528" w:right="157"/>
              <w:rPr>
                <w:ins w:id="418" w:author="Alice Chen" w:date="2021-03-22T19:42:00Z"/>
                <w:sz w:val="18"/>
                <w:szCs w:val="18"/>
              </w:rPr>
            </w:pPr>
            <w:r w:rsidRPr="002F0E0F">
              <w:rPr>
                <w:sz w:val="18"/>
                <w:szCs w:val="18"/>
              </w:rPr>
              <w:t xml:space="preserve">If the Bandwidth field indicates 80 MHz, then this field applies to </w:t>
            </w:r>
            <w:commentRangeStart w:id="419"/>
            <w:ins w:id="420" w:author="Alice Chen" w:date="2021-03-22T19:42:00Z">
              <w:r w:rsidR="002B2C5D">
                <w:rPr>
                  <w:sz w:val="18"/>
                  <w:szCs w:val="18"/>
                </w:rPr>
                <w:t xml:space="preserve">each 20 MHz subchannel of </w:t>
              </w:r>
            </w:ins>
            <w:commentRangeEnd w:id="419"/>
            <w:ins w:id="421" w:author="Alice Chen" w:date="2021-03-22T19:45:00Z">
              <w:r w:rsidR="00D10977">
                <w:rPr>
                  <w:rStyle w:val="CommentReference"/>
                  <w:rFonts w:ascii="Calibri" w:eastAsia="Malgun Gothic" w:hAnsi="Calibri"/>
                  <w:lang w:val="en-GB"/>
                </w:rPr>
                <w:commentReference w:id="419"/>
              </w:r>
            </w:ins>
            <w:r w:rsidRPr="002F0E0F">
              <w:rPr>
                <w:sz w:val="18"/>
                <w:szCs w:val="18"/>
              </w:rPr>
              <w:t xml:space="preserve">the first 40 MHz </w:t>
            </w:r>
            <w:proofErr w:type="spellStart"/>
            <w:r w:rsidRPr="002F0E0F">
              <w:rPr>
                <w:sz w:val="18"/>
                <w:szCs w:val="18"/>
              </w:rPr>
              <w:t>subband</w:t>
            </w:r>
            <w:proofErr w:type="spellEnd"/>
            <w:r w:rsidRPr="002F0E0F">
              <w:rPr>
                <w:sz w:val="18"/>
                <w:szCs w:val="18"/>
              </w:rPr>
              <w:t xml:space="preserve"> of the 80 MHz operating band.</w:t>
            </w:r>
          </w:p>
          <w:p w14:paraId="0229D3BF" w14:textId="77777777" w:rsidR="002B2C5D" w:rsidRPr="002F0E0F" w:rsidRDefault="002B2C5D" w:rsidP="00AF0DB0">
            <w:pPr>
              <w:pStyle w:val="TableParagraph"/>
              <w:kinsoku w:val="0"/>
              <w:overflowPunct w:val="0"/>
              <w:spacing w:line="232" w:lineRule="auto"/>
              <w:ind w:left="528" w:right="157"/>
              <w:rPr>
                <w:sz w:val="18"/>
                <w:szCs w:val="18"/>
              </w:rPr>
            </w:pPr>
          </w:p>
          <w:p w14:paraId="35D937A6" w14:textId="0756A889" w:rsidR="00AF0DB0" w:rsidRDefault="00AF0DB0" w:rsidP="00AF0DB0">
            <w:pPr>
              <w:pStyle w:val="TableParagraph"/>
              <w:kinsoku w:val="0"/>
              <w:overflowPunct w:val="0"/>
              <w:spacing w:line="232" w:lineRule="auto"/>
              <w:ind w:left="528" w:right="53"/>
              <w:rPr>
                <w:ins w:id="422" w:author="Alice Chen" w:date="2021-03-22T19:42:00Z"/>
                <w:sz w:val="18"/>
                <w:szCs w:val="18"/>
              </w:rPr>
            </w:pPr>
            <w:r w:rsidRPr="002F0E0F">
              <w:rPr>
                <w:sz w:val="18"/>
                <w:szCs w:val="18"/>
              </w:rPr>
              <w:t xml:space="preserve">If the Bandwidth field indicates 160 MHz, then this field applies to </w:t>
            </w:r>
            <w:ins w:id="423" w:author="Alice Chen" w:date="2021-03-22T19:42:00Z">
              <w:r w:rsidR="00865E39">
                <w:rPr>
                  <w:sz w:val="18"/>
                  <w:szCs w:val="18"/>
                </w:rPr>
                <w:t xml:space="preserve">each 20 MHz subchannel of </w:t>
              </w:r>
            </w:ins>
            <w:r w:rsidRPr="002F0E0F">
              <w:rPr>
                <w:sz w:val="18"/>
                <w:szCs w:val="18"/>
              </w:rPr>
              <w:t xml:space="preserve">the first 80 MHz </w:t>
            </w:r>
            <w:proofErr w:type="spellStart"/>
            <w:r w:rsidRPr="002F0E0F">
              <w:rPr>
                <w:sz w:val="18"/>
                <w:szCs w:val="18"/>
              </w:rPr>
              <w:t>subband</w:t>
            </w:r>
            <w:proofErr w:type="spellEnd"/>
            <w:r w:rsidRPr="002F0E0F">
              <w:rPr>
                <w:sz w:val="18"/>
                <w:szCs w:val="18"/>
              </w:rPr>
              <w:t xml:space="preserve"> of the 160 MHz operating band.</w:t>
            </w:r>
          </w:p>
          <w:p w14:paraId="59E48C38" w14:textId="77777777" w:rsidR="002B2C5D" w:rsidRPr="002F0E0F" w:rsidRDefault="002B2C5D" w:rsidP="00AF0DB0">
            <w:pPr>
              <w:pStyle w:val="TableParagraph"/>
              <w:kinsoku w:val="0"/>
              <w:overflowPunct w:val="0"/>
              <w:spacing w:line="232" w:lineRule="auto"/>
              <w:ind w:left="528" w:right="53"/>
              <w:rPr>
                <w:sz w:val="18"/>
                <w:szCs w:val="18"/>
              </w:rPr>
            </w:pPr>
          </w:p>
          <w:p w14:paraId="6938A0D6" w14:textId="3E31CBB5" w:rsidR="00AF0DB0" w:rsidRPr="002F0E0F" w:rsidRDefault="00AF0DB0" w:rsidP="00AF0DB0">
            <w:pPr>
              <w:pStyle w:val="TableParagraph"/>
              <w:kinsoku w:val="0"/>
              <w:overflowPunct w:val="0"/>
              <w:spacing w:line="232" w:lineRule="auto"/>
              <w:ind w:left="528" w:right="148"/>
              <w:jc w:val="both"/>
              <w:rPr>
                <w:sz w:val="18"/>
                <w:szCs w:val="18"/>
              </w:rPr>
            </w:pPr>
            <w:r w:rsidRPr="002F0E0F">
              <w:rPr>
                <w:sz w:val="18"/>
                <w:szCs w:val="18"/>
              </w:rPr>
              <w:t>If the Bandwidth field indicates 320 MHz-1 or 320 MHz-2,</w:t>
            </w:r>
            <w:r w:rsidRPr="002F0E0F">
              <w:rPr>
                <w:spacing w:val="-18"/>
                <w:sz w:val="18"/>
                <w:szCs w:val="18"/>
              </w:rPr>
              <w:t xml:space="preserve"> </w:t>
            </w:r>
            <w:r w:rsidRPr="002F0E0F">
              <w:rPr>
                <w:sz w:val="18"/>
                <w:szCs w:val="18"/>
              </w:rPr>
              <w:t xml:space="preserve">then this field applies to </w:t>
            </w:r>
            <w:ins w:id="424" w:author="Alice Chen" w:date="2021-03-22T19:42:00Z">
              <w:r w:rsidR="00865E39">
                <w:rPr>
                  <w:sz w:val="18"/>
                  <w:szCs w:val="18"/>
                </w:rPr>
                <w:t xml:space="preserve">each 20 MHz subchannel of </w:t>
              </w:r>
            </w:ins>
            <w:r w:rsidRPr="002F0E0F">
              <w:rPr>
                <w:sz w:val="18"/>
                <w:szCs w:val="18"/>
              </w:rPr>
              <w:t>the</w:t>
            </w:r>
            <w:r w:rsidRPr="002F0E0F">
              <w:rPr>
                <w:spacing w:val="-7"/>
                <w:sz w:val="18"/>
                <w:szCs w:val="18"/>
              </w:rPr>
              <w:t xml:space="preserve"> </w:t>
            </w:r>
            <w:r w:rsidRPr="002F0E0F">
              <w:rPr>
                <w:sz w:val="18"/>
                <w:szCs w:val="18"/>
              </w:rPr>
              <w:t>first</w:t>
            </w:r>
          </w:p>
          <w:p w14:paraId="3C7F2129" w14:textId="77777777" w:rsidR="00AF0DB0" w:rsidRPr="002F0E0F" w:rsidRDefault="00AF0DB0" w:rsidP="00AF0DB0">
            <w:pPr>
              <w:pStyle w:val="TableParagraph"/>
              <w:kinsoku w:val="0"/>
              <w:overflowPunct w:val="0"/>
              <w:spacing w:line="232" w:lineRule="auto"/>
              <w:ind w:left="528" w:right="606"/>
              <w:jc w:val="both"/>
              <w:rPr>
                <w:sz w:val="18"/>
                <w:szCs w:val="18"/>
              </w:rPr>
            </w:pPr>
            <w:r w:rsidRPr="002F0E0F">
              <w:rPr>
                <w:sz w:val="18"/>
                <w:szCs w:val="18"/>
              </w:rPr>
              <w:t xml:space="preserve">160 MHz </w:t>
            </w:r>
            <w:proofErr w:type="spellStart"/>
            <w:r w:rsidRPr="002F0E0F">
              <w:rPr>
                <w:sz w:val="18"/>
                <w:szCs w:val="18"/>
              </w:rPr>
              <w:t>subband</w:t>
            </w:r>
            <w:proofErr w:type="spellEnd"/>
            <w:r w:rsidRPr="002F0E0F">
              <w:rPr>
                <w:sz w:val="18"/>
                <w:szCs w:val="18"/>
              </w:rPr>
              <w:t xml:space="preserve"> of the 320 MHz operating band.</w:t>
            </w:r>
          </w:p>
          <w:p w14:paraId="225B1740" w14:textId="77777777" w:rsidR="002B2C5D" w:rsidRDefault="002B2C5D" w:rsidP="00AF0DB0">
            <w:pPr>
              <w:pStyle w:val="TableParagraph"/>
              <w:kinsoku w:val="0"/>
              <w:overflowPunct w:val="0"/>
              <w:spacing w:line="232" w:lineRule="auto"/>
              <w:ind w:left="128" w:right="128"/>
              <w:rPr>
                <w:ins w:id="425" w:author="Alice Chen" w:date="2021-03-22T19:42:00Z"/>
                <w:sz w:val="18"/>
                <w:szCs w:val="18"/>
              </w:rPr>
            </w:pPr>
          </w:p>
          <w:p w14:paraId="7427FF8D" w14:textId="6E432E7B" w:rsidR="00AF0DB0" w:rsidRPr="002F0E0F" w:rsidRDefault="00AF0DB0" w:rsidP="00AF0DB0">
            <w:pPr>
              <w:pStyle w:val="TableParagraph"/>
              <w:kinsoku w:val="0"/>
              <w:overflowPunct w:val="0"/>
              <w:spacing w:line="232" w:lineRule="auto"/>
              <w:ind w:left="128" w:right="128"/>
              <w:rPr>
                <w:sz w:val="18"/>
                <w:szCs w:val="18"/>
              </w:rPr>
            </w:pPr>
            <w:r w:rsidRPr="002F0E0F">
              <w:rPr>
                <w:sz w:val="18"/>
                <w:szCs w:val="18"/>
              </w:rPr>
              <w:t>Set to the value of the SPATIAL_</w:t>
            </w:r>
            <w:proofErr w:type="gramStart"/>
            <w:r w:rsidRPr="002F0E0F">
              <w:rPr>
                <w:sz w:val="18"/>
                <w:szCs w:val="18"/>
              </w:rPr>
              <w:t>REUSE(</w:t>
            </w:r>
            <w:proofErr w:type="gramEnd"/>
            <w:r w:rsidRPr="002F0E0F">
              <w:rPr>
                <w:sz w:val="18"/>
                <w:szCs w:val="18"/>
              </w:rPr>
              <w:t>1) parameter of the TXVECTOR, which contains a value from Table 27-23 (Spatial Reuse field encoding for an HE TB PPDU) for an HE TB PPDU (see</w:t>
            </w:r>
          </w:p>
          <w:p w14:paraId="3D83C660" w14:textId="77777777" w:rsidR="00AF0DB0" w:rsidRPr="002F0E0F" w:rsidRDefault="00AF0DB0" w:rsidP="00AF0DB0">
            <w:pPr>
              <w:pStyle w:val="TableParagraph"/>
              <w:kinsoku w:val="0"/>
              <w:overflowPunct w:val="0"/>
              <w:spacing w:line="193" w:lineRule="exact"/>
              <w:ind w:left="128"/>
              <w:rPr>
                <w:sz w:val="18"/>
                <w:szCs w:val="18"/>
              </w:rPr>
            </w:pPr>
            <w:r w:rsidRPr="002F0E0F">
              <w:rPr>
                <w:sz w:val="18"/>
                <w:szCs w:val="18"/>
              </w:rPr>
              <w:t>26.11.6 (SPATIAL_REUSE)) and</w:t>
            </w:r>
          </w:p>
          <w:p w14:paraId="2029A46F" w14:textId="035E17FC" w:rsidR="00AF0DB0" w:rsidRPr="002F0E0F" w:rsidRDefault="00AF0DB0" w:rsidP="00AF0DB0">
            <w:pPr>
              <w:pStyle w:val="TableParagraph"/>
              <w:kinsoku w:val="0"/>
              <w:overflowPunct w:val="0"/>
              <w:spacing w:before="1"/>
              <w:rPr>
                <w:sz w:val="17"/>
                <w:szCs w:val="17"/>
              </w:rPr>
            </w:pPr>
            <w:r w:rsidRPr="002F0E0F">
              <w:rPr>
                <w:sz w:val="18"/>
                <w:szCs w:val="18"/>
              </w:rPr>
              <w:t>26.10 (Spatial reuse operation)).</w:t>
            </w:r>
          </w:p>
        </w:tc>
      </w:tr>
    </w:tbl>
    <w:p w14:paraId="674F87D8" w14:textId="4A4E8234" w:rsidR="002D4408" w:rsidRDefault="002D4408" w:rsidP="002D4408">
      <w:pPr>
        <w:jc w:val="both"/>
        <w:rPr>
          <w:sz w:val="28"/>
          <w:szCs w:val="22"/>
        </w:rPr>
      </w:pPr>
    </w:p>
    <w:p w14:paraId="40E5E7A5" w14:textId="77777777" w:rsidR="00F44EAE" w:rsidRDefault="00F44EAE" w:rsidP="002D4408">
      <w:pPr>
        <w:jc w:val="both"/>
        <w:rPr>
          <w:sz w:val="28"/>
          <w:szCs w:val="22"/>
        </w:rPr>
      </w:pPr>
    </w:p>
    <w:p w14:paraId="711B6253" w14:textId="77777777" w:rsidR="002D4408" w:rsidRDefault="002D4408" w:rsidP="002D4408">
      <w:pPr>
        <w:rPr>
          <w:b/>
          <w:i/>
          <w:sz w:val="22"/>
          <w:szCs w:val="22"/>
        </w:rPr>
      </w:pPr>
      <w:r w:rsidRPr="004B2833">
        <w:rPr>
          <w:b/>
          <w:i/>
          <w:sz w:val="22"/>
          <w:szCs w:val="22"/>
          <w:highlight w:val="yellow"/>
        </w:rPr>
        <w:t xml:space="preserve">Instructions to the editor: </w:t>
      </w:r>
    </w:p>
    <w:p w14:paraId="429809D5" w14:textId="62DADE20" w:rsidR="002D4408" w:rsidRPr="0082172C" w:rsidRDefault="002D4408" w:rsidP="002D4408">
      <w:pPr>
        <w:rPr>
          <w:b/>
          <w:sz w:val="20"/>
          <w:lang w:eastAsia="zh-CN"/>
        </w:rPr>
      </w:pPr>
      <w:r w:rsidRPr="0082172C">
        <w:rPr>
          <w:b/>
          <w:sz w:val="20"/>
          <w:highlight w:val="yellow"/>
          <w:lang w:eastAsia="zh-CN"/>
        </w:rPr>
        <w:t xml:space="preserve">Please make the changes to </w:t>
      </w:r>
      <w:r>
        <w:rPr>
          <w:b/>
          <w:sz w:val="20"/>
          <w:highlight w:val="yellow"/>
          <w:lang w:eastAsia="zh-CN"/>
        </w:rPr>
        <w:t>P238L</w:t>
      </w:r>
      <w:r w:rsidR="006E5963">
        <w:rPr>
          <w:b/>
          <w:sz w:val="20"/>
          <w:highlight w:val="yellow"/>
          <w:lang w:eastAsia="zh-CN"/>
        </w:rPr>
        <w:t>7</w:t>
      </w:r>
      <w:r>
        <w:rPr>
          <w:b/>
          <w:sz w:val="20"/>
          <w:highlight w:val="yellow"/>
          <w:lang w:eastAsia="zh-CN"/>
        </w:rPr>
        <w:t>-L4</w:t>
      </w:r>
      <w:r w:rsidR="006E5963">
        <w:rPr>
          <w:b/>
          <w:sz w:val="20"/>
          <w:highlight w:val="yellow"/>
          <w:lang w:eastAsia="zh-CN"/>
        </w:rPr>
        <w:t>6</w:t>
      </w:r>
      <w:r>
        <w:rPr>
          <w:b/>
          <w:sz w:val="20"/>
          <w:highlight w:val="yellow"/>
          <w:lang w:eastAsia="zh-CN"/>
        </w:rPr>
        <w:t xml:space="preserve"> (in Table 36-22)</w:t>
      </w:r>
      <w:r w:rsidRPr="0082172C">
        <w:rPr>
          <w:b/>
          <w:sz w:val="20"/>
          <w:highlight w:val="yellow"/>
          <w:lang w:eastAsia="zh-CN"/>
        </w:rPr>
        <w:t xml:space="preserve"> as shown below:</w:t>
      </w:r>
    </w:p>
    <w:p w14:paraId="5DBDF7A2" w14:textId="77777777" w:rsidR="002D4408" w:rsidRDefault="002D4408" w:rsidP="002D4408">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1001"/>
        <w:gridCol w:w="2000"/>
        <w:gridCol w:w="900"/>
        <w:gridCol w:w="3001"/>
        <w:tblGridChange w:id="426">
          <w:tblGrid>
            <w:gridCol w:w="1199"/>
            <w:gridCol w:w="1001"/>
            <w:gridCol w:w="2000"/>
            <w:gridCol w:w="900"/>
            <w:gridCol w:w="3001"/>
          </w:tblGrid>
        </w:tblGridChange>
      </w:tblGrid>
      <w:tr w:rsidR="002D4408" w:rsidRPr="002F0E0F" w14:paraId="2618336F" w14:textId="77777777" w:rsidTr="0047409B">
        <w:trPr>
          <w:trHeight w:val="610"/>
        </w:trPr>
        <w:tc>
          <w:tcPr>
            <w:tcW w:w="1199" w:type="dxa"/>
            <w:tcBorders>
              <w:top w:val="single" w:sz="12" w:space="0" w:color="000000"/>
              <w:left w:val="single" w:sz="12" w:space="0" w:color="000000"/>
              <w:bottom w:val="single" w:sz="12" w:space="0" w:color="000000"/>
              <w:right w:val="single" w:sz="2" w:space="0" w:color="000000"/>
            </w:tcBorders>
          </w:tcPr>
          <w:p w14:paraId="5BD1F816" w14:textId="77777777" w:rsidR="002D4408" w:rsidRPr="002F0E0F" w:rsidRDefault="002D4408" w:rsidP="002F4761">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1001" w:type="dxa"/>
            <w:tcBorders>
              <w:top w:val="single" w:sz="12" w:space="0" w:color="000000"/>
              <w:left w:val="single" w:sz="2" w:space="0" w:color="000000"/>
              <w:bottom w:val="single" w:sz="12" w:space="0" w:color="000000"/>
              <w:right w:val="single" w:sz="2" w:space="0" w:color="000000"/>
            </w:tcBorders>
          </w:tcPr>
          <w:p w14:paraId="212755F6" w14:textId="77777777" w:rsidR="002D4408" w:rsidRPr="002F0E0F" w:rsidRDefault="002D4408" w:rsidP="002F4761">
            <w:pPr>
              <w:pStyle w:val="TableParagraph"/>
              <w:kinsoku w:val="0"/>
              <w:overflowPunct w:val="0"/>
              <w:spacing w:before="1"/>
              <w:rPr>
                <w:sz w:val="17"/>
                <w:szCs w:val="17"/>
              </w:rPr>
            </w:pPr>
          </w:p>
          <w:p w14:paraId="7D197C68" w14:textId="77777777" w:rsidR="002D4408" w:rsidRPr="002F0E0F" w:rsidRDefault="002D4408" w:rsidP="002F4761">
            <w:pPr>
              <w:pStyle w:val="TableParagraph"/>
              <w:kinsoku w:val="0"/>
              <w:overflowPunct w:val="0"/>
              <w:ind w:left="374"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55C68AE8" w14:textId="77777777" w:rsidR="002D4408" w:rsidRPr="002F0E0F" w:rsidRDefault="002D4408" w:rsidP="002F4761">
            <w:pPr>
              <w:pStyle w:val="TableParagraph"/>
              <w:kinsoku w:val="0"/>
              <w:overflowPunct w:val="0"/>
              <w:spacing w:before="1"/>
              <w:rPr>
                <w:sz w:val="17"/>
                <w:szCs w:val="17"/>
              </w:rPr>
            </w:pPr>
          </w:p>
          <w:p w14:paraId="3CCBBA20" w14:textId="77777777" w:rsidR="002D4408" w:rsidRPr="002F0E0F" w:rsidRDefault="002D4408" w:rsidP="002F4761">
            <w:pPr>
              <w:pStyle w:val="TableParagraph"/>
              <w:kinsoku w:val="0"/>
              <w:overflowPunct w:val="0"/>
              <w:ind w:left="796" w:right="768"/>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6EB04147" w14:textId="77777777" w:rsidR="002D4408" w:rsidRPr="002F0E0F" w:rsidRDefault="002D4408" w:rsidP="002F4761">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7AC530F5" w14:textId="77777777" w:rsidR="002D4408" w:rsidRPr="002F0E0F" w:rsidRDefault="002D4408" w:rsidP="002F4761">
            <w:pPr>
              <w:pStyle w:val="TableParagraph"/>
              <w:kinsoku w:val="0"/>
              <w:overflowPunct w:val="0"/>
              <w:spacing w:before="1"/>
              <w:rPr>
                <w:sz w:val="17"/>
                <w:szCs w:val="17"/>
              </w:rPr>
            </w:pPr>
          </w:p>
          <w:p w14:paraId="79F4240E" w14:textId="77777777" w:rsidR="002D4408" w:rsidRPr="002F0E0F" w:rsidRDefault="002D4408" w:rsidP="002F4761">
            <w:pPr>
              <w:pStyle w:val="TableParagraph"/>
              <w:kinsoku w:val="0"/>
              <w:overflowPunct w:val="0"/>
              <w:ind w:left="123" w:right="84"/>
              <w:jc w:val="center"/>
              <w:rPr>
                <w:b/>
                <w:bCs/>
                <w:sz w:val="18"/>
                <w:szCs w:val="18"/>
              </w:rPr>
            </w:pPr>
            <w:r w:rsidRPr="002F0E0F">
              <w:rPr>
                <w:b/>
                <w:bCs/>
                <w:sz w:val="18"/>
                <w:szCs w:val="18"/>
              </w:rPr>
              <w:t>Description</w:t>
            </w:r>
          </w:p>
        </w:tc>
      </w:tr>
      <w:tr w:rsidR="002D4408" w:rsidRPr="002F0E0F" w14:paraId="67B83C60" w14:textId="77777777" w:rsidTr="00585DD4">
        <w:tblPrEx>
          <w:tblW w:w="0" w:type="auto"/>
          <w:tblInd w:w="15" w:type="dxa"/>
          <w:tblLayout w:type="fixed"/>
          <w:tblCellMar>
            <w:left w:w="0" w:type="dxa"/>
            <w:right w:w="0" w:type="dxa"/>
          </w:tblCellMar>
          <w:tblLook w:val="0000" w:firstRow="0" w:lastRow="0" w:firstColumn="0" w:lastColumn="0" w:noHBand="0" w:noVBand="0"/>
          <w:tblPrExChange w:id="427" w:author="Alice Chen" w:date="2021-03-22T18:50:00Z">
            <w:tblPrEx>
              <w:tblW w:w="0" w:type="auto"/>
              <w:tblInd w:w="15" w:type="dxa"/>
              <w:tblLayout w:type="fixed"/>
              <w:tblCellMar>
                <w:left w:w="0" w:type="dxa"/>
                <w:right w:w="0" w:type="dxa"/>
              </w:tblCellMar>
              <w:tblLook w:val="0000" w:firstRow="0" w:lastRow="0" w:firstColumn="0" w:lastColumn="0" w:noHBand="0" w:noVBand="0"/>
            </w:tblPrEx>
          </w:tblPrExChange>
        </w:tblPrEx>
        <w:trPr>
          <w:trHeight w:val="2400"/>
          <w:trPrChange w:id="428" w:author="Alice Chen" w:date="2021-03-22T18:50:00Z">
            <w:trPr>
              <w:trHeight w:val="8129"/>
            </w:trPr>
          </w:trPrChange>
        </w:trPr>
        <w:tc>
          <w:tcPr>
            <w:tcW w:w="1199" w:type="dxa"/>
            <w:tcBorders>
              <w:top w:val="single" w:sz="12" w:space="0" w:color="000000"/>
              <w:left w:val="single" w:sz="12" w:space="0" w:color="000000"/>
              <w:bottom w:val="single" w:sz="12" w:space="0" w:color="000000"/>
              <w:right w:val="single" w:sz="2" w:space="0" w:color="000000"/>
            </w:tcBorders>
            <w:tcPrChange w:id="429" w:author="Alice Chen" w:date="2021-03-22T18:50:00Z">
              <w:tcPr>
                <w:tcW w:w="1199" w:type="dxa"/>
                <w:tcBorders>
                  <w:top w:val="single" w:sz="12" w:space="0" w:color="000000"/>
                  <w:left w:val="single" w:sz="12" w:space="0" w:color="000000"/>
                  <w:bottom w:val="single" w:sz="12" w:space="0" w:color="000000"/>
                  <w:right w:val="single" w:sz="2" w:space="0" w:color="000000"/>
                </w:tcBorders>
              </w:tcPr>
            </w:tcPrChange>
          </w:tcPr>
          <w:p w14:paraId="0979F707" w14:textId="39BD201F" w:rsidR="002D4408" w:rsidRPr="002F0E0F" w:rsidRDefault="008E1F49" w:rsidP="008E1F49">
            <w:pPr>
              <w:pStyle w:val="TableParagraph"/>
              <w:kinsoku w:val="0"/>
              <w:overflowPunct w:val="0"/>
              <w:jc w:val="center"/>
              <w:rPr>
                <w:sz w:val="16"/>
                <w:szCs w:val="16"/>
              </w:rPr>
            </w:pPr>
            <w:r>
              <w:rPr>
                <w:sz w:val="16"/>
                <w:szCs w:val="16"/>
              </w:rPr>
              <w:lastRenderedPageBreak/>
              <w:t>U-SIG-2</w:t>
            </w:r>
          </w:p>
        </w:tc>
        <w:tc>
          <w:tcPr>
            <w:tcW w:w="1001" w:type="dxa"/>
            <w:tcBorders>
              <w:top w:val="single" w:sz="12" w:space="0" w:color="000000"/>
              <w:left w:val="single" w:sz="2" w:space="0" w:color="000000"/>
              <w:bottom w:val="single" w:sz="12" w:space="0" w:color="000000"/>
              <w:right w:val="single" w:sz="2" w:space="0" w:color="000000"/>
            </w:tcBorders>
            <w:tcPrChange w:id="430" w:author="Alice Chen" w:date="2021-03-22T18:50:00Z">
              <w:tcPr>
                <w:tcW w:w="1001" w:type="dxa"/>
                <w:tcBorders>
                  <w:top w:val="single" w:sz="12" w:space="0" w:color="000000"/>
                  <w:left w:val="single" w:sz="2" w:space="0" w:color="000000"/>
                  <w:bottom w:val="single" w:sz="4" w:space="0" w:color="000000"/>
                  <w:right w:val="single" w:sz="2" w:space="0" w:color="000000"/>
                </w:tcBorders>
              </w:tcPr>
            </w:tcPrChange>
          </w:tcPr>
          <w:p w14:paraId="270688E2" w14:textId="77777777" w:rsidR="002D4408" w:rsidRPr="002F0E0F" w:rsidRDefault="002D4408" w:rsidP="009B102E">
            <w:pPr>
              <w:pStyle w:val="TableParagraph"/>
              <w:kinsoku w:val="0"/>
              <w:overflowPunct w:val="0"/>
              <w:spacing w:before="56"/>
              <w:ind w:left="230"/>
              <w:rPr>
                <w:sz w:val="18"/>
                <w:szCs w:val="18"/>
              </w:rPr>
              <w:pPrChange w:id="431" w:author="Alice Chen" w:date="2021-03-22T18:50:00Z">
                <w:pPr>
                  <w:pStyle w:val="TableParagraph"/>
                  <w:kinsoku w:val="0"/>
                  <w:overflowPunct w:val="0"/>
                  <w:spacing w:before="56"/>
                  <w:ind w:left="132"/>
                </w:pPr>
              </w:pPrChange>
            </w:pPr>
            <w:r w:rsidRPr="002F0E0F">
              <w:rPr>
                <w:sz w:val="18"/>
                <w:szCs w:val="18"/>
              </w:rPr>
              <w:t>B7–B10</w:t>
            </w:r>
          </w:p>
        </w:tc>
        <w:tc>
          <w:tcPr>
            <w:tcW w:w="2000" w:type="dxa"/>
            <w:tcBorders>
              <w:top w:val="single" w:sz="12" w:space="0" w:color="000000"/>
              <w:left w:val="single" w:sz="2" w:space="0" w:color="000000"/>
              <w:bottom w:val="single" w:sz="12" w:space="0" w:color="000000"/>
              <w:right w:val="single" w:sz="2" w:space="0" w:color="000000"/>
            </w:tcBorders>
            <w:tcPrChange w:id="432" w:author="Alice Chen" w:date="2021-03-22T18:50:00Z">
              <w:tcPr>
                <w:tcW w:w="2000" w:type="dxa"/>
                <w:tcBorders>
                  <w:top w:val="single" w:sz="12" w:space="0" w:color="000000"/>
                  <w:left w:val="single" w:sz="2" w:space="0" w:color="000000"/>
                  <w:bottom w:val="single" w:sz="4" w:space="0" w:color="000000"/>
                  <w:right w:val="single" w:sz="2" w:space="0" w:color="000000"/>
                </w:tcBorders>
              </w:tcPr>
            </w:tcPrChange>
          </w:tcPr>
          <w:p w14:paraId="40BE0890" w14:textId="77777777" w:rsidR="002D4408" w:rsidRPr="002F0E0F" w:rsidRDefault="002D4408" w:rsidP="002F4761">
            <w:pPr>
              <w:pStyle w:val="TableParagraph"/>
              <w:kinsoku w:val="0"/>
              <w:overflowPunct w:val="0"/>
              <w:spacing w:before="56"/>
              <w:ind w:left="131"/>
              <w:rPr>
                <w:sz w:val="18"/>
                <w:szCs w:val="18"/>
              </w:rPr>
            </w:pPr>
            <w:r w:rsidRPr="002F0E0F">
              <w:rPr>
                <w:sz w:val="18"/>
                <w:szCs w:val="18"/>
              </w:rPr>
              <w:t>Spatial Reuse 2</w:t>
            </w:r>
          </w:p>
        </w:tc>
        <w:tc>
          <w:tcPr>
            <w:tcW w:w="900" w:type="dxa"/>
            <w:tcBorders>
              <w:top w:val="single" w:sz="12" w:space="0" w:color="000000"/>
              <w:left w:val="single" w:sz="2" w:space="0" w:color="000000"/>
              <w:bottom w:val="single" w:sz="12" w:space="0" w:color="000000"/>
              <w:right w:val="single" w:sz="2" w:space="0" w:color="000000"/>
            </w:tcBorders>
            <w:tcPrChange w:id="433" w:author="Alice Chen" w:date="2021-03-22T18:50:00Z">
              <w:tcPr>
                <w:tcW w:w="900" w:type="dxa"/>
                <w:tcBorders>
                  <w:top w:val="single" w:sz="12" w:space="0" w:color="000000"/>
                  <w:left w:val="single" w:sz="2" w:space="0" w:color="000000"/>
                  <w:bottom w:val="single" w:sz="4" w:space="0" w:color="000000"/>
                  <w:right w:val="single" w:sz="2" w:space="0" w:color="000000"/>
                </w:tcBorders>
              </w:tcPr>
            </w:tcPrChange>
          </w:tcPr>
          <w:p w14:paraId="555B5A92" w14:textId="77777777" w:rsidR="002D4408" w:rsidRPr="002F0E0F" w:rsidRDefault="002D4408" w:rsidP="002F4761">
            <w:pPr>
              <w:pStyle w:val="TableParagraph"/>
              <w:kinsoku w:val="0"/>
              <w:overflowPunct w:val="0"/>
              <w:spacing w:before="56"/>
              <w:ind w:left="29"/>
              <w:jc w:val="center"/>
              <w:rPr>
                <w:sz w:val="18"/>
                <w:szCs w:val="18"/>
              </w:rPr>
            </w:pPr>
            <w:r w:rsidRPr="002F0E0F">
              <w:rPr>
                <w:sz w:val="18"/>
                <w:szCs w:val="18"/>
              </w:rPr>
              <w:t>4</w:t>
            </w:r>
          </w:p>
        </w:tc>
        <w:tc>
          <w:tcPr>
            <w:tcW w:w="3001" w:type="dxa"/>
            <w:tcBorders>
              <w:top w:val="single" w:sz="12" w:space="0" w:color="000000"/>
              <w:left w:val="single" w:sz="2" w:space="0" w:color="000000"/>
              <w:bottom w:val="single" w:sz="12" w:space="0" w:color="000000"/>
              <w:right w:val="single" w:sz="12" w:space="0" w:color="000000"/>
            </w:tcBorders>
            <w:tcPrChange w:id="434" w:author="Alice Chen" w:date="2021-03-22T18:50:00Z">
              <w:tcPr>
                <w:tcW w:w="3001" w:type="dxa"/>
                <w:tcBorders>
                  <w:top w:val="single" w:sz="12" w:space="0" w:color="000000"/>
                  <w:left w:val="single" w:sz="2" w:space="0" w:color="000000"/>
                  <w:bottom w:val="single" w:sz="4" w:space="0" w:color="000000"/>
                  <w:right w:val="single" w:sz="12" w:space="0" w:color="000000"/>
                </w:tcBorders>
              </w:tcPr>
            </w:tcPrChange>
          </w:tcPr>
          <w:p w14:paraId="2CAE8036" w14:textId="77777777" w:rsidR="002D4408" w:rsidRPr="002F0E0F" w:rsidRDefault="002D4408" w:rsidP="002F4761">
            <w:pPr>
              <w:pStyle w:val="TableParagraph"/>
              <w:kinsoku w:val="0"/>
              <w:overflowPunct w:val="0"/>
              <w:spacing w:before="61" w:line="232" w:lineRule="auto"/>
              <w:ind w:left="131" w:right="47"/>
              <w:rPr>
                <w:sz w:val="18"/>
                <w:szCs w:val="18"/>
              </w:rPr>
            </w:pPr>
            <w:r w:rsidRPr="002F0E0F">
              <w:rPr>
                <w:sz w:val="18"/>
                <w:szCs w:val="18"/>
              </w:rPr>
              <w:t xml:space="preserve">Indicates whether or not specific spatial reuse modes are allowed in a </w:t>
            </w:r>
            <w:proofErr w:type="spellStart"/>
            <w:r w:rsidRPr="002F0E0F">
              <w:rPr>
                <w:sz w:val="18"/>
                <w:szCs w:val="18"/>
              </w:rPr>
              <w:t>subband</w:t>
            </w:r>
            <w:proofErr w:type="spellEnd"/>
            <w:r w:rsidRPr="002F0E0F">
              <w:rPr>
                <w:sz w:val="18"/>
                <w:szCs w:val="18"/>
              </w:rPr>
              <w:t xml:space="preserve"> of the PPDU during the transmission of this PPDU, and if PSR spatial reuse is allowed, indicates a value that is used to determine a limit on the transmit power of the PSRT PPDU.</w:t>
            </w:r>
          </w:p>
          <w:p w14:paraId="02E54CF0" w14:textId="77777777" w:rsidR="00965E0B" w:rsidRDefault="00A907AB" w:rsidP="002F4761">
            <w:pPr>
              <w:pStyle w:val="TableParagraph"/>
              <w:kinsoku w:val="0"/>
              <w:overflowPunct w:val="0"/>
              <w:spacing w:line="232" w:lineRule="auto"/>
              <w:ind w:left="521" w:right="58"/>
              <w:rPr>
                <w:ins w:id="435" w:author="Alice Chen" w:date="2021-03-22T18:48:00Z"/>
                <w:sz w:val="18"/>
                <w:szCs w:val="18"/>
                <w:lang w:val="en-GB"/>
              </w:rPr>
            </w:pPr>
            <w:ins w:id="436" w:author="Alice Chen" w:date="2021-03-21T00:12:00Z">
              <w:r w:rsidRPr="00A907AB">
                <w:rPr>
                  <w:sz w:val="18"/>
                  <w:szCs w:val="18"/>
                  <w:lang w:val="en-GB"/>
                </w:rPr>
                <w:t xml:space="preserve">If the Bandwidth field indicates </w:t>
              </w:r>
              <w:r>
                <w:rPr>
                  <w:sz w:val="18"/>
                  <w:szCs w:val="18"/>
                  <w:lang w:val="en-GB"/>
                </w:rPr>
                <w:t>2</w:t>
              </w:r>
              <w:r w:rsidRPr="00A907AB">
                <w:rPr>
                  <w:sz w:val="18"/>
                  <w:szCs w:val="18"/>
                  <w:lang w:val="en-GB"/>
                </w:rPr>
                <w:t xml:space="preserve">0 MHz, this field </w:t>
              </w:r>
              <w:r>
                <w:rPr>
                  <w:sz w:val="18"/>
                  <w:szCs w:val="18"/>
                  <w:lang w:val="en-GB"/>
                </w:rPr>
                <w:t xml:space="preserve">is set to </w:t>
              </w:r>
            </w:ins>
            <w:ins w:id="437" w:author="Alice Chen" w:date="2021-03-22T18:24:00Z">
              <w:r w:rsidR="003F5E97">
                <w:rPr>
                  <w:sz w:val="18"/>
                  <w:szCs w:val="18"/>
                  <w:lang w:val="en-GB"/>
                </w:rPr>
                <w:t xml:space="preserve">the </w:t>
              </w:r>
            </w:ins>
            <w:ins w:id="438" w:author="Alice Chen" w:date="2021-03-21T00:12:00Z">
              <w:r>
                <w:rPr>
                  <w:sz w:val="18"/>
                  <w:szCs w:val="18"/>
                  <w:lang w:val="en-GB"/>
                </w:rPr>
                <w:t xml:space="preserve">same value as </w:t>
              </w:r>
            </w:ins>
            <w:ins w:id="439" w:author="Alice Chen" w:date="2021-03-22T18:26:00Z">
              <w:r w:rsidR="00BA042C">
                <w:rPr>
                  <w:sz w:val="18"/>
                  <w:szCs w:val="18"/>
                  <w:lang w:val="en-GB"/>
                </w:rPr>
                <w:t xml:space="preserve">the </w:t>
              </w:r>
            </w:ins>
            <w:ins w:id="440" w:author="Alice Chen" w:date="2021-03-21T00:12:00Z">
              <w:r>
                <w:rPr>
                  <w:sz w:val="18"/>
                  <w:szCs w:val="18"/>
                  <w:lang w:val="en-GB"/>
                </w:rPr>
                <w:t>Spatial Reuse 1</w:t>
              </w:r>
            </w:ins>
            <w:ins w:id="441" w:author="Alice Chen" w:date="2021-03-22T18:26:00Z">
              <w:r w:rsidR="00BA042C">
                <w:rPr>
                  <w:sz w:val="18"/>
                  <w:szCs w:val="18"/>
                  <w:lang w:val="en-GB"/>
                </w:rPr>
                <w:t xml:space="preserve"> field</w:t>
              </w:r>
            </w:ins>
            <w:ins w:id="442" w:author="Alice Chen" w:date="2021-03-21T00:12:00Z">
              <w:r w:rsidR="00B15EEB">
                <w:rPr>
                  <w:sz w:val="18"/>
                  <w:szCs w:val="18"/>
                  <w:lang w:val="en-GB"/>
                </w:rPr>
                <w:t xml:space="preserve">, and </w:t>
              </w:r>
            </w:ins>
            <w:ins w:id="443" w:author="Alice Chen" w:date="2021-03-21T00:15:00Z">
              <w:r w:rsidR="00E92B23">
                <w:rPr>
                  <w:sz w:val="18"/>
                  <w:szCs w:val="18"/>
                  <w:lang w:val="en-GB"/>
                </w:rPr>
                <w:t>d</w:t>
              </w:r>
            </w:ins>
            <w:ins w:id="444" w:author="Alice Chen" w:date="2021-03-21T00:12:00Z">
              <w:r w:rsidR="00B15EEB">
                <w:rPr>
                  <w:sz w:val="18"/>
                  <w:szCs w:val="18"/>
                  <w:lang w:val="en-GB"/>
                </w:rPr>
                <w:t>isregard</w:t>
              </w:r>
            </w:ins>
            <w:ins w:id="445" w:author="Alice Chen" w:date="2021-03-22T18:13:00Z">
              <w:r w:rsidR="00FB5BCD">
                <w:rPr>
                  <w:sz w:val="18"/>
                  <w:szCs w:val="18"/>
                  <w:lang w:val="en-GB"/>
                </w:rPr>
                <w:t xml:space="preserve"> </w:t>
              </w:r>
            </w:ins>
            <w:ins w:id="446" w:author="Alice Chen" w:date="2021-03-21T00:25:00Z">
              <w:r w:rsidR="00FB5BCD">
                <w:rPr>
                  <w:sz w:val="18"/>
                  <w:szCs w:val="18"/>
                </w:rPr>
                <w:t xml:space="preserve">if </w:t>
              </w:r>
              <w:r w:rsidR="00FB5BCD" w:rsidRPr="00690FF3">
                <w:rPr>
                  <w:sz w:val="18"/>
                  <w:szCs w:val="18"/>
                </w:rPr>
                <w:t>dot11EHTBaseLineFeaturesImplementedOnly</w:t>
              </w:r>
              <w:r w:rsidR="00FB5BCD">
                <w:rPr>
                  <w:sz w:val="18"/>
                  <w:szCs w:val="18"/>
                </w:rPr>
                <w:t xml:space="preserve"> equals true</w:t>
              </w:r>
            </w:ins>
            <w:ins w:id="447" w:author="Alice Chen" w:date="2021-03-21T00:12:00Z">
              <w:r>
                <w:rPr>
                  <w:sz w:val="18"/>
                  <w:szCs w:val="18"/>
                  <w:lang w:val="en-GB"/>
                </w:rPr>
                <w:t xml:space="preserve">. </w:t>
              </w:r>
            </w:ins>
          </w:p>
          <w:p w14:paraId="670CBD8A" w14:textId="77777777" w:rsidR="00965E0B" w:rsidRDefault="00965E0B" w:rsidP="002F4761">
            <w:pPr>
              <w:pStyle w:val="TableParagraph"/>
              <w:kinsoku w:val="0"/>
              <w:overflowPunct w:val="0"/>
              <w:spacing w:line="232" w:lineRule="auto"/>
              <w:ind w:left="521" w:right="58"/>
              <w:rPr>
                <w:ins w:id="448" w:author="Alice Chen" w:date="2021-03-22T18:48:00Z"/>
                <w:sz w:val="18"/>
                <w:szCs w:val="18"/>
                <w:lang w:val="en-GB"/>
              </w:rPr>
            </w:pPr>
          </w:p>
          <w:p w14:paraId="0B17C004" w14:textId="77777777" w:rsidR="00382238" w:rsidRDefault="002D4408" w:rsidP="002F4761">
            <w:pPr>
              <w:pStyle w:val="TableParagraph"/>
              <w:kinsoku w:val="0"/>
              <w:overflowPunct w:val="0"/>
              <w:spacing w:line="232" w:lineRule="auto"/>
              <w:ind w:left="521" w:right="58"/>
              <w:rPr>
                <w:ins w:id="449" w:author="Alice Chen" w:date="2021-03-22T18:52:00Z"/>
                <w:sz w:val="18"/>
                <w:szCs w:val="18"/>
              </w:rPr>
            </w:pPr>
            <w:r w:rsidRPr="002F0E0F">
              <w:rPr>
                <w:sz w:val="18"/>
                <w:szCs w:val="18"/>
              </w:rPr>
              <w:t>If the Bandwidth field indicates 40 MHz</w:t>
            </w:r>
            <w:del w:id="450" w:author="Alice Chen" w:date="2021-03-22T18:52:00Z">
              <w:r w:rsidRPr="002F0E0F" w:rsidDel="00382238">
                <w:rPr>
                  <w:sz w:val="18"/>
                  <w:szCs w:val="18"/>
                </w:rPr>
                <w:delText xml:space="preserve">, </w:delText>
              </w:r>
            </w:del>
            <w:ins w:id="451" w:author="Alice Chen" w:date="2021-03-22T18:52:00Z">
              <w:r w:rsidR="00382238">
                <w:rPr>
                  <w:sz w:val="18"/>
                  <w:szCs w:val="18"/>
                </w:rPr>
                <w:t>:</w:t>
              </w:r>
            </w:ins>
          </w:p>
          <w:p w14:paraId="399B8E4B" w14:textId="0349411D" w:rsidR="005E0881" w:rsidRDefault="002D4408" w:rsidP="000B670B">
            <w:pPr>
              <w:pStyle w:val="TableParagraph"/>
              <w:kinsoku w:val="0"/>
              <w:overflowPunct w:val="0"/>
              <w:spacing w:line="233" w:lineRule="auto"/>
              <w:ind w:left="864" w:right="58"/>
              <w:rPr>
                <w:ins w:id="452" w:author="Alice Chen" w:date="2021-03-22T18:50:00Z"/>
                <w:sz w:val="18"/>
                <w:szCs w:val="18"/>
              </w:rPr>
              <w:pPrChange w:id="453" w:author="Alice Chen" w:date="2021-03-22T18:53:00Z">
                <w:pPr>
                  <w:pStyle w:val="TableParagraph"/>
                  <w:kinsoku w:val="0"/>
                  <w:overflowPunct w:val="0"/>
                  <w:spacing w:line="232" w:lineRule="auto"/>
                  <w:ind w:left="521" w:right="58"/>
                </w:pPr>
              </w:pPrChange>
            </w:pPr>
            <w:del w:id="454" w:author="Alice Chen" w:date="2021-03-22T18:52:00Z">
              <w:r w:rsidRPr="002F0E0F" w:rsidDel="00382238">
                <w:rPr>
                  <w:sz w:val="18"/>
                  <w:szCs w:val="18"/>
                </w:rPr>
                <w:delText xml:space="preserve">this </w:delText>
              </w:r>
            </w:del>
            <w:ins w:id="455" w:author="Alice Chen" w:date="2021-03-22T18:52:00Z">
              <w:r w:rsidR="00382238">
                <w:rPr>
                  <w:sz w:val="18"/>
                  <w:szCs w:val="18"/>
                </w:rPr>
                <w:t>T</w:t>
              </w:r>
              <w:r w:rsidR="00382238" w:rsidRPr="002F0E0F">
                <w:rPr>
                  <w:sz w:val="18"/>
                  <w:szCs w:val="18"/>
                </w:rPr>
                <w:t xml:space="preserve">his </w:t>
              </w:r>
            </w:ins>
            <w:r w:rsidRPr="002F0E0F">
              <w:rPr>
                <w:sz w:val="18"/>
                <w:szCs w:val="18"/>
              </w:rPr>
              <w:t xml:space="preserve">field applies to the second 20 MHz </w:t>
            </w:r>
            <w:proofErr w:type="spellStart"/>
            <w:r w:rsidRPr="002F0E0F">
              <w:rPr>
                <w:sz w:val="18"/>
                <w:szCs w:val="18"/>
              </w:rPr>
              <w:t>subband</w:t>
            </w:r>
            <w:proofErr w:type="spellEnd"/>
            <w:del w:id="456" w:author="Alice Chen" w:date="2021-03-22T18:50:00Z">
              <w:r w:rsidRPr="002F0E0F" w:rsidDel="005E0881">
                <w:rPr>
                  <w:sz w:val="18"/>
                  <w:szCs w:val="18"/>
                </w:rPr>
                <w:delText xml:space="preserve">. </w:delText>
              </w:r>
            </w:del>
            <w:ins w:id="457" w:author="Alice Chen" w:date="2021-03-22T18:50:00Z">
              <w:r w:rsidR="005E0881" w:rsidRPr="002F0E0F">
                <w:rPr>
                  <w:sz w:val="18"/>
                  <w:szCs w:val="18"/>
                </w:rPr>
                <w:t>.</w:t>
              </w:r>
            </w:ins>
          </w:p>
          <w:p w14:paraId="09148DB5" w14:textId="77777777" w:rsidR="00557D53" w:rsidRDefault="002D4408" w:rsidP="000B670B">
            <w:pPr>
              <w:pStyle w:val="TableParagraph"/>
              <w:kinsoku w:val="0"/>
              <w:overflowPunct w:val="0"/>
              <w:spacing w:line="233" w:lineRule="auto"/>
              <w:ind w:left="864" w:right="58"/>
              <w:rPr>
                <w:ins w:id="458" w:author="Alice Chen" w:date="2021-03-22T18:52:00Z"/>
                <w:sz w:val="18"/>
                <w:szCs w:val="18"/>
              </w:rPr>
              <w:pPrChange w:id="459" w:author="Alice Chen" w:date="2021-03-22T18:53:00Z">
                <w:pPr>
                  <w:pStyle w:val="TableParagraph"/>
                  <w:kinsoku w:val="0"/>
                  <w:overflowPunct w:val="0"/>
                  <w:spacing w:line="233" w:lineRule="auto"/>
                  <w:ind w:left="763" w:right="58"/>
                </w:pPr>
              </w:pPrChange>
            </w:pPr>
            <w:r w:rsidRPr="002F0E0F">
              <w:rPr>
                <w:sz w:val="18"/>
                <w:szCs w:val="18"/>
              </w:rPr>
              <w:t>If the STA operating channel width is 20 MHz, then this field is set to the same value as the Spatial Reuse 1 field</w:t>
            </w:r>
            <w:del w:id="460" w:author="Alice Chen" w:date="2021-03-22T18:52:00Z">
              <w:r w:rsidRPr="002F0E0F" w:rsidDel="00557D53">
                <w:rPr>
                  <w:sz w:val="18"/>
                  <w:szCs w:val="18"/>
                </w:rPr>
                <w:delText xml:space="preserve">. </w:delText>
              </w:r>
            </w:del>
            <w:ins w:id="461" w:author="Alice Chen" w:date="2021-03-22T18:52:00Z">
              <w:r w:rsidR="00557D53" w:rsidRPr="002F0E0F">
                <w:rPr>
                  <w:sz w:val="18"/>
                  <w:szCs w:val="18"/>
                </w:rPr>
                <w:t>.</w:t>
              </w:r>
            </w:ins>
          </w:p>
          <w:p w14:paraId="3D79640B" w14:textId="351F33D7" w:rsidR="002D4408" w:rsidRPr="002F0E0F" w:rsidRDefault="002D4408" w:rsidP="000B670B">
            <w:pPr>
              <w:pStyle w:val="TableParagraph"/>
              <w:kinsoku w:val="0"/>
              <w:overflowPunct w:val="0"/>
              <w:spacing w:line="233" w:lineRule="auto"/>
              <w:ind w:left="864" w:right="58"/>
              <w:rPr>
                <w:sz w:val="18"/>
                <w:szCs w:val="18"/>
              </w:rPr>
              <w:pPrChange w:id="462" w:author="Alice Chen" w:date="2021-03-22T18:53:00Z">
                <w:pPr>
                  <w:pStyle w:val="TableParagraph"/>
                  <w:kinsoku w:val="0"/>
                  <w:overflowPunct w:val="0"/>
                  <w:spacing w:line="232" w:lineRule="auto"/>
                  <w:ind w:left="521" w:right="58"/>
                </w:pPr>
              </w:pPrChange>
            </w:pPr>
            <w:r w:rsidRPr="002F0E0F">
              <w:rPr>
                <w:sz w:val="18"/>
                <w:szCs w:val="18"/>
              </w:rPr>
              <w:t>If the STA operating channel width is</w:t>
            </w:r>
          </w:p>
          <w:p w14:paraId="74FFDE52" w14:textId="77777777" w:rsidR="002D4408" w:rsidRPr="002F0E0F" w:rsidRDefault="002D4408" w:rsidP="000B670B">
            <w:pPr>
              <w:pStyle w:val="TableParagraph"/>
              <w:kinsoku w:val="0"/>
              <w:overflowPunct w:val="0"/>
              <w:spacing w:line="233" w:lineRule="auto"/>
              <w:ind w:left="864" w:right="82"/>
              <w:rPr>
                <w:sz w:val="18"/>
                <w:szCs w:val="18"/>
              </w:rPr>
              <w:pPrChange w:id="463" w:author="Alice Chen" w:date="2021-03-22T18:53:00Z">
                <w:pPr>
                  <w:pStyle w:val="TableParagraph"/>
                  <w:kinsoku w:val="0"/>
                  <w:overflowPunct w:val="0"/>
                  <w:spacing w:line="232" w:lineRule="auto"/>
                  <w:ind w:left="521" w:right="82"/>
                </w:pPr>
              </w:pPrChange>
            </w:pPr>
            <w:r w:rsidRPr="002F0E0F">
              <w:rPr>
                <w:sz w:val="18"/>
                <w:szCs w:val="18"/>
              </w:rPr>
              <w:t>40 MHz in the 2.4 GHz band, this field is set to the same value as the Spatial Reuse 1 field.</w:t>
            </w:r>
          </w:p>
          <w:p w14:paraId="44F060B4" w14:textId="77777777" w:rsidR="0057706F" w:rsidRDefault="0057706F" w:rsidP="002F4761">
            <w:pPr>
              <w:pStyle w:val="TableParagraph"/>
              <w:kinsoku w:val="0"/>
              <w:overflowPunct w:val="0"/>
              <w:spacing w:line="232" w:lineRule="auto"/>
              <w:ind w:left="521" w:right="123"/>
              <w:rPr>
                <w:ins w:id="464" w:author="Alice Chen" w:date="2021-03-22T18:48:00Z"/>
                <w:sz w:val="18"/>
                <w:szCs w:val="18"/>
              </w:rPr>
            </w:pPr>
          </w:p>
          <w:p w14:paraId="4A6439A3" w14:textId="77777777" w:rsidR="008405F1" w:rsidRDefault="002D4408" w:rsidP="002F4761">
            <w:pPr>
              <w:pStyle w:val="TableParagraph"/>
              <w:kinsoku w:val="0"/>
              <w:overflowPunct w:val="0"/>
              <w:spacing w:line="232" w:lineRule="auto"/>
              <w:ind w:left="521" w:right="123"/>
              <w:rPr>
                <w:ins w:id="465" w:author="Alice Chen" w:date="2021-03-22T18:54:00Z"/>
                <w:sz w:val="18"/>
                <w:szCs w:val="18"/>
              </w:rPr>
            </w:pPr>
            <w:r w:rsidRPr="002F0E0F">
              <w:rPr>
                <w:sz w:val="18"/>
                <w:szCs w:val="18"/>
              </w:rPr>
              <w:t>If the Bandwidth field indicates 80 MHz</w:t>
            </w:r>
            <w:del w:id="466" w:author="Alice Chen" w:date="2021-03-22T18:54:00Z">
              <w:r w:rsidRPr="002F0E0F" w:rsidDel="008405F1">
                <w:rPr>
                  <w:sz w:val="18"/>
                  <w:szCs w:val="18"/>
                </w:rPr>
                <w:delText xml:space="preserve">, </w:delText>
              </w:r>
            </w:del>
            <w:ins w:id="467" w:author="Alice Chen" w:date="2021-03-22T18:54:00Z">
              <w:r w:rsidR="008405F1">
                <w:rPr>
                  <w:sz w:val="18"/>
                  <w:szCs w:val="18"/>
                </w:rPr>
                <w:t>:</w:t>
              </w:r>
            </w:ins>
          </w:p>
          <w:p w14:paraId="7E9AEB7A" w14:textId="33C48149" w:rsidR="00E115DF" w:rsidRDefault="002D4408" w:rsidP="008405F1">
            <w:pPr>
              <w:pStyle w:val="TableParagraph"/>
              <w:kinsoku w:val="0"/>
              <w:overflowPunct w:val="0"/>
              <w:spacing w:line="233" w:lineRule="auto"/>
              <w:ind w:left="864" w:right="130"/>
              <w:rPr>
                <w:ins w:id="468" w:author="Alice Chen" w:date="2021-03-22T18:55:00Z"/>
                <w:sz w:val="18"/>
                <w:szCs w:val="18"/>
              </w:rPr>
            </w:pPr>
            <w:del w:id="469" w:author="Alice Chen" w:date="2021-03-22T18:55:00Z">
              <w:r w:rsidRPr="002F0E0F" w:rsidDel="008405F1">
                <w:rPr>
                  <w:sz w:val="18"/>
                  <w:szCs w:val="18"/>
                </w:rPr>
                <w:delText>then this</w:delText>
              </w:r>
            </w:del>
            <w:ins w:id="470" w:author="Alice Chen" w:date="2021-03-22T18:55:00Z">
              <w:r w:rsidR="008405F1">
                <w:rPr>
                  <w:sz w:val="18"/>
                  <w:szCs w:val="18"/>
                </w:rPr>
                <w:t>This</w:t>
              </w:r>
            </w:ins>
            <w:r w:rsidRPr="002F0E0F">
              <w:rPr>
                <w:sz w:val="18"/>
                <w:szCs w:val="18"/>
              </w:rPr>
              <w:t xml:space="preserve"> field applies to </w:t>
            </w:r>
            <w:ins w:id="471" w:author="Alice Chen" w:date="2021-03-22T19:38:00Z">
              <w:r w:rsidR="003353C0">
                <w:rPr>
                  <w:sz w:val="18"/>
                  <w:szCs w:val="18"/>
                </w:rPr>
                <w:t xml:space="preserve">each 20 MHz subchannel of </w:t>
              </w:r>
            </w:ins>
            <w:r w:rsidRPr="002F0E0F">
              <w:rPr>
                <w:sz w:val="18"/>
                <w:szCs w:val="18"/>
              </w:rPr>
              <w:t xml:space="preserve">the second 40 MHz </w:t>
            </w:r>
            <w:proofErr w:type="spellStart"/>
            <w:r w:rsidRPr="002F0E0F">
              <w:rPr>
                <w:sz w:val="18"/>
                <w:szCs w:val="18"/>
              </w:rPr>
              <w:t>subband</w:t>
            </w:r>
            <w:proofErr w:type="spellEnd"/>
            <w:r w:rsidRPr="002F0E0F">
              <w:rPr>
                <w:sz w:val="18"/>
                <w:szCs w:val="18"/>
              </w:rPr>
              <w:t xml:space="preserve"> of the 80 MHz operating band.</w:t>
            </w:r>
          </w:p>
          <w:p w14:paraId="1162E97D" w14:textId="1D9847F2" w:rsidR="0057706F" w:rsidRDefault="00E115DF" w:rsidP="008405F1">
            <w:pPr>
              <w:pStyle w:val="TableParagraph"/>
              <w:kinsoku w:val="0"/>
              <w:overflowPunct w:val="0"/>
              <w:spacing w:line="233" w:lineRule="auto"/>
              <w:ind w:left="864" w:right="130"/>
              <w:rPr>
                <w:ins w:id="472" w:author="Alice Chen" w:date="2021-03-22T18:49:00Z"/>
                <w:sz w:val="18"/>
                <w:szCs w:val="18"/>
              </w:rPr>
              <w:pPrChange w:id="473" w:author="Alice Chen" w:date="2021-03-22T18:55:00Z">
                <w:pPr>
                  <w:pStyle w:val="TableParagraph"/>
                  <w:kinsoku w:val="0"/>
                  <w:overflowPunct w:val="0"/>
                  <w:spacing w:line="232" w:lineRule="auto"/>
                  <w:ind w:left="521" w:right="123"/>
                </w:pPr>
              </w:pPrChange>
            </w:pPr>
            <w:ins w:id="474" w:author="Alice Chen" w:date="2021-03-22T18:55:00Z">
              <w:r w:rsidRPr="002F0E0F">
                <w:rPr>
                  <w:sz w:val="18"/>
                  <w:szCs w:val="18"/>
                </w:rPr>
                <w:t>If the STA operating channel width is 20 MHz</w:t>
              </w:r>
              <w:r w:rsidR="00D143AB">
                <w:rPr>
                  <w:sz w:val="18"/>
                  <w:szCs w:val="18"/>
                </w:rPr>
                <w:t xml:space="preserve"> or 40 M</w:t>
              </w:r>
            </w:ins>
            <w:ins w:id="475" w:author="Alice Chen" w:date="2021-03-22T18:56:00Z">
              <w:r w:rsidR="00D143AB">
                <w:rPr>
                  <w:sz w:val="18"/>
                  <w:szCs w:val="18"/>
                </w:rPr>
                <w:t>Hz</w:t>
              </w:r>
            </w:ins>
            <w:ins w:id="476" w:author="Alice Chen" w:date="2021-03-22T18:55:00Z">
              <w:r w:rsidRPr="002F0E0F">
                <w:rPr>
                  <w:sz w:val="18"/>
                  <w:szCs w:val="18"/>
                </w:rPr>
                <w:t>, then this field is set to the same value as the Spatial Reuse 1 field</w:t>
              </w:r>
            </w:ins>
            <w:ins w:id="477" w:author="Alice Chen" w:date="2021-03-22T18:56:00Z">
              <w:r w:rsidR="00D143AB">
                <w:rPr>
                  <w:sz w:val="18"/>
                  <w:szCs w:val="18"/>
                </w:rPr>
                <w:t>.</w:t>
              </w:r>
            </w:ins>
            <w:r w:rsidR="002D4408" w:rsidRPr="002F0E0F">
              <w:rPr>
                <w:sz w:val="18"/>
                <w:szCs w:val="18"/>
              </w:rPr>
              <w:t xml:space="preserve"> </w:t>
            </w:r>
          </w:p>
          <w:p w14:paraId="4BD5B264" w14:textId="77777777" w:rsidR="0057706F" w:rsidRDefault="0057706F" w:rsidP="002F4761">
            <w:pPr>
              <w:pStyle w:val="TableParagraph"/>
              <w:kinsoku w:val="0"/>
              <w:overflowPunct w:val="0"/>
              <w:spacing w:line="232" w:lineRule="auto"/>
              <w:ind w:left="521" w:right="123"/>
              <w:rPr>
                <w:ins w:id="478" w:author="Alice Chen" w:date="2021-03-22T18:49:00Z"/>
                <w:sz w:val="18"/>
                <w:szCs w:val="18"/>
              </w:rPr>
            </w:pPr>
          </w:p>
          <w:p w14:paraId="1A592461" w14:textId="77777777" w:rsidR="00597E53" w:rsidRDefault="002D4408" w:rsidP="002F4761">
            <w:pPr>
              <w:pStyle w:val="TableParagraph"/>
              <w:kinsoku w:val="0"/>
              <w:overflowPunct w:val="0"/>
              <w:spacing w:line="232" w:lineRule="auto"/>
              <w:ind w:left="521" w:right="123"/>
              <w:rPr>
                <w:ins w:id="479" w:author="Alice Chen" w:date="2021-03-22T18:56:00Z"/>
                <w:sz w:val="18"/>
                <w:szCs w:val="18"/>
              </w:rPr>
            </w:pPr>
            <w:r w:rsidRPr="002F0E0F">
              <w:rPr>
                <w:sz w:val="18"/>
                <w:szCs w:val="18"/>
              </w:rPr>
              <w:t>If the Bandwidth field indicates 160 MHz</w:t>
            </w:r>
            <w:del w:id="480" w:author="Alice Chen" w:date="2021-03-22T18:56:00Z">
              <w:r w:rsidRPr="002F0E0F" w:rsidDel="00597E53">
                <w:rPr>
                  <w:sz w:val="18"/>
                  <w:szCs w:val="18"/>
                </w:rPr>
                <w:delText xml:space="preserve">, </w:delText>
              </w:r>
            </w:del>
            <w:ins w:id="481" w:author="Alice Chen" w:date="2021-03-22T18:56:00Z">
              <w:r w:rsidR="00597E53">
                <w:rPr>
                  <w:sz w:val="18"/>
                  <w:szCs w:val="18"/>
                </w:rPr>
                <w:t>:</w:t>
              </w:r>
            </w:ins>
          </w:p>
          <w:p w14:paraId="67854F97" w14:textId="03551889" w:rsidR="00597E53" w:rsidRDefault="002D4408" w:rsidP="00597E53">
            <w:pPr>
              <w:pStyle w:val="TableParagraph"/>
              <w:kinsoku w:val="0"/>
              <w:overflowPunct w:val="0"/>
              <w:spacing w:line="233" w:lineRule="auto"/>
              <w:ind w:left="864" w:right="130"/>
              <w:rPr>
                <w:ins w:id="482" w:author="Alice Chen" w:date="2021-03-22T18:57:00Z"/>
                <w:sz w:val="18"/>
                <w:szCs w:val="18"/>
              </w:rPr>
            </w:pPr>
            <w:del w:id="483" w:author="Alice Chen" w:date="2021-03-22T18:57:00Z">
              <w:r w:rsidRPr="002F0E0F" w:rsidDel="00597E53">
                <w:rPr>
                  <w:sz w:val="18"/>
                  <w:szCs w:val="18"/>
                </w:rPr>
                <w:delText>then this</w:delText>
              </w:r>
            </w:del>
            <w:ins w:id="484" w:author="Alice Chen" w:date="2021-03-22T18:57:00Z">
              <w:r w:rsidR="00597E53">
                <w:rPr>
                  <w:sz w:val="18"/>
                  <w:szCs w:val="18"/>
                </w:rPr>
                <w:t>This</w:t>
              </w:r>
            </w:ins>
            <w:r w:rsidRPr="002F0E0F">
              <w:rPr>
                <w:sz w:val="18"/>
                <w:szCs w:val="18"/>
              </w:rPr>
              <w:t xml:space="preserve"> field applies to </w:t>
            </w:r>
            <w:ins w:id="485" w:author="Alice Chen" w:date="2021-03-22T19:38:00Z">
              <w:r w:rsidR="003353C0">
                <w:rPr>
                  <w:sz w:val="18"/>
                  <w:szCs w:val="18"/>
                </w:rPr>
                <w:t xml:space="preserve">each 20 MHz subchannel of </w:t>
              </w:r>
            </w:ins>
            <w:r w:rsidRPr="002F0E0F">
              <w:rPr>
                <w:sz w:val="18"/>
                <w:szCs w:val="18"/>
              </w:rPr>
              <w:t xml:space="preserve">the second 80 MHz </w:t>
            </w:r>
            <w:proofErr w:type="spellStart"/>
            <w:r w:rsidRPr="002F0E0F">
              <w:rPr>
                <w:sz w:val="18"/>
                <w:szCs w:val="18"/>
              </w:rPr>
              <w:t>subband</w:t>
            </w:r>
            <w:proofErr w:type="spellEnd"/>
            <w:r w:rsidRPr="002F0E0F">
              <w:rPr>
                <w:sz w:val="18"/>
                <w:szCs w:val="18"/>
              </w:rPr>
              <w:t xml:space="preserve"> of the 160 MHz operating band.</w:t>
            </w:r>
          </w:p>
          <w:p w14:paraId="7CE3B4C5" w14:textId="3D98C60B" w:rsidR="0057706F" w:rsidRDefault="00597E53" w:rsidP="00597E53">
            <w:pPr>
              <w:pStyle w:val="TableParagraph"/>
              <w:kinsoku w:val="0"/>
              <w:overflowPunct w:val="0"/>
              <w:spacing w:line="233" w:lineRule="auto"/>
              <w:ind w:left="864" w:right="130"/>
              <w:rPr>
                <w:ins w:id="486" w:author="Alice Chen" w:date="2021-03-22T18:49:00Z"/>
                <w:sz w:val="18"/>
                <w:szCs w:val="18"/>
              </w:rPr>
              <w:pPrChange w:id="487" w:author="Alice Chen" w:date="2021-03-22T18:57:00Z">
                <w:pPr>
                  <w:pStyle w:val="TableParagraph"/>
                  <w:kinsoku w:val="0"/>
                  <w:overflowPunct w:val="0"/>
                  <w:spacing w:line="232" w:lineRule="auto"/>
                  <w:ind w:left="521" w:right="123"/>
                </w:pPr>
              </w:pPrChange>
            </w:pPr>
            <w:ins w:id="488" w:author="Alice Chen" w:date="2021-03-22T18:57:00Z">
              <w:r w:rsidRPr="002F0E0F">
                <w:rPr>
                  <w:sz w:val="18"/>
                  <w:szCs w:val="18"/>
                </w:rPr>
                <w:t>If the STA operating channel width is 20 MHz</w:t>
              </w:r>
              <w:r>
                <w:rPr>
                  <w:sz w:val="18"/>
                  <w:szCs w:val="18"/>
                </w:rPr>
                <w:t xml:space="preserve"> or 40 MHz</w:t>
              </w:r>
              <w:r w:rsidRPr="002F0E0F">
                <w:rPr>
                  <w:sz w:val="18"/>
                  <w:szCs w:val="18"/>
                </w:rPr>
                <w:t>, then this field is set to the same value as the Spatial Reuse 1 field</w:t>
              </w:r>
              <w:r>
                <w:rPr>
                  <w:sz w:val="18"/>
                  <w:szCs w:val="18"/>
                </w:rPr>
                <w:t>.</w:t>
              </w:r>
            </w:ins>
            <w:r w:rsidR="002D4408" w:rsidRPr="002F0E0F">
              <w:rPr>
                <w:sz w:val="18"/>
                <w:szCs w:val="18"/>
              </w:rPr>
              <w:t xml:space="preserve"> </w:t>
            </w:r>
          </w:p>
          <w:p w14:paraId="002E107F" w14:textId="77777777" w:rsidR="0057706F" w:rsidRDefault="0057706F" w:rsidP="002F4761">
            <w:pPr>
              <w:pStyle w:val="TableParagraph"/>
              <w:kinsoku w:val="0"/>
              <w:overflowPunct w:val="0"/>
              <w:spacing w:line="232" w:lineRule="auto"/>
              <w:ind w:left="521" w:right="123"/>
              <w:rPr>
                <w:ins w:id="489" w:author="Alice Chen" w:date="2021-03-22T18:49:00Z"/>
                <w:sz w:val="18"/>
                <w:szCs w:val="18"/>
              </w:rPr>
            </w:pPr>
          </w:p>
          <w:p w14:paraId="6C70FEAE" w14:textId="77777777" w:rsidR="00240BD6" w:rsidRDefault="002D4408" w:rsidP="002F4761">
            <w:pPr>
              <w:pStyle w:val="TableParagraph"/>
              <w:kinsoku w:val="0"/>
              <w:overflowPunct w:val="0"/>
              <w:spacing w:line="232" w:lineRule="auto"/>
              <w:ind w:left="521" w:right="123"/>
              <w:rPr>
                <w:ins w:id="490" w:author="Alice Chen" w:date="2021-03-22T18:59:00Z"/>
                <w:sz w:val="18"/>
                <w:szCs w:val="18"/>
              </w:rPr>
            </w:pPr>
            <w:r w:rsidRPr="002F0E0F">
              <w:rPr>
                <w:sz w:val="18"/>
                <w:szCs w:val="18"/>
              </w:rPr>
              <w:t>If the Bandwidth field indicates 320 MHz-1 or 320 MHz-2</w:t>
            </w:r>
            <w:del w:id="491" w:author="Alice Chen" w:date="2021-03-22T18:59:00Z">
              <w:r w:rsidRPr="002F0E0F" w:rsidDel="00240BD6">
                <w:rPr>
                  <w:sz w:val="18"/>
                  <w:szCs w:val="18"/>
                </w:rPr>
                <w:delText xml:space="preserve">, </w:delText>
              </w:r>
            </w:del>
            <w:ins w:id="492" w:author="Alice Chen" w:date="2021-03-22T18:59:00Z">
              <w:r w:rsidR="00240BD6">
                <w:rPr>
                  <w:sz w:val="18"/>
                  <w:szCs w:val="18"/>
                </w:rPr>
                <w:t>:</w:t>
              </w:r>
            </w:ins>
          </w:p>
          <w:p w14:paraId="1700F850" w14:textId="324479DE" w:rsidR="002D4408" w:rsidRPr="002F0E0F" w:rsidRDefault="00240BD6" w:rsidP="00240BD6">
            <w:pPr>
              <w:pStyle w:val="TableParagraph"/>
              <w:kinsoku w:val="0"/>
              <w:overflowPunct w:val="0"/>
              <w:spacing w:line="232" w:lineRule="auto"/>
              <w:ind w:left="864" w:right="123"/>
              <w:rPr>
                <w:sz w:val="18"/>
                <w:szCs w:val="18"/>
              </w:rPr>
              <w:pPrChange w:id="493" w:author="Alice Chen" w:date="2021-03-22T18:59:00Z">
                <w:pPr>
                  <w:pStyle w:val="TableParagraph"/>
                  <w:kinsoku w:val="0"/>
                  <w:overflowPunct w:val="0"/>
                  <w:spacing w:line="232" w:lineRule="auto"/>
                  <w:ind w:left="521" w:right="123"/>
                </w:pPr>
              </w:pPrChange>
            </w:pPr>
            <w:ins w:id="494" w:author="Alice Chen" w:date="2021-03-22T18:59:00Z">
              <w:r>
                <w:rPr>
                  <w:sz w:val="18"/>
                  <w:szCs w:val="18"/>
                </w:rPr>
                <w:t>This</w:t>
              </w:r>
            </w:ins>
            <w:del w:id="495" w:author="Alice Chen" w:date="2021-03-22T18:59:00Z">
              <w:r w:rsidR="002D4408" w:rsidRPr="002F0E0F" w:rsidDel="00240BD6">
                <w:rPr>
                  <w:sz w:val="18"/>
                  <w:szCs w:val="18"/>
                </w:rPr>
                <w:delText>then this</w:delText>
              </w:r>
            </w:del>
            <w:r w:rsidR="002D4408" w:rsidRPr="002F0E0F">
              <w:rPr>
                <w:sz w:val="18"/>
                <w:szCs w:val="18"/>
              </w:rPr>
              <w:t xml:space="preserve"> field applies to </w:t>
            </w:r>
            <w:ins w:id="496" w:author="Alice Chen" w:date="2021-03-22T19:38:00Z">
              <w:r w:rsidR="00F44EAE">
                <w:rPr>
                  <w:sz w:val="18"/>
                  <w:szCs w:val="18"/>
                </w:rPr>
                <w:t xml:space="preserve">each 20 MHz subchannel of </w:t>
              </w:r>
            </w:ins>
            <w:r w:rsidR="002D4408" w:rsidRPr="002F0E0F">
              <w:rPr>
                <w:sz w:val="18"/>
                <w:szCs w:val="18"/>
              </w:rPr>
              <w:t xml:space="preserve">the second 160 MHz </w:t>
            </w:r>
            <w:proofErr w:type="spellStart"/>
            <w:r w:rsidR="002D4408" w:rsidRPr="002F0E0F">
              <w:rPr>
                <w:sz w:val="18"/>
                <w:szCs w:val="18"/>
              </w:rPr>
              <w:t>subband</w:t>
            </w:r>
            <w:proofErr w:type="spellEnd"/>
            <w:r w:rsidR="002D4408" w:rsidRPr="002F0E0F">
              <w:rPr>
                <w:sz w:val="18"/>
                <w:szCs w:val="18"/>
              </w:rPr>
              <w:t xml:space="preserve"> of the</w:t>
            </w:r>
          </w:p>
          <w:p w14:paraId="1B42C6BE" w14:textId="1C00A70E" w:rsidR="002D4408" w:rsidRDefault="002D4408" w:rsidP="00240BD6">
            <w:pPr>
              <w:pStyle w:val="TableParagraph"/>
              <w:kinsoku w:val="0"/>
              <w:overflowPunct w:val="0"/>
              <w:spacing w:line="189" w:lineRule="exact"/>
              <w:ind w:left="864"/>
              <w:rPr>
                <w:ins w:id="497" w:author="Alice Chen" w:date="2021-03-22T18:59:00Z"/>
                <w:sz w:val="18"/>
                <w:szCs w:val="18"/>
              </w:rPr>
            </w:pPr>
            <w:r w:rsidRPr="002F0E0F">
              <w:rPr>
                <w:sz w:val="18"/>
                <w:szCs w:val="18"/>
              </w:rPr>
              <w:t>320 MHz operating band.</w:t>
            </w:r>
          </w:p>
          <w:p w14:paraId="601584D3" w14:textId="78335B25" w:rsidR="00240BD6" w:rsidRPr="002F0E0F" w:rsidRDefault="00240BD6" w:rsidP="00240BD6">
            <w:pPr>
              <w:pStyle w:val="TableParagraph"/>
              <w:kinsoku w:val="0"/>
              <w:overflowPunct w:val="0"/>
              <w:spacing w:line="189" w:lineRule="exact"/>
              <w:ind w:left="864"/>
              <w:rPr>
                <w:sz w:val="18"/>
                <w:szCs w:val="18"/>
              </w:rPr>
              <w:pPrChange w:id="498" w:author="Alice Chen" w:date="2021-03-22T18:59:00Z">
                <w:pPr>
                  <w:pStyle w:val="TableParagraph"/>
                  <w:kinsoku w:val="0"/>
                  <w:overflowPunct w:val="0"/>
                  <w:spacing w:line="189" w:lineRule="exact"/>
                  <w:ind w:left="521"/>
                </w:pPr>
              </w:pPrChange>
            </w:pPr>
            <w:ins w:id="499" w:author="Alice Chen" w:date="2021-03-22T18:59:00Z">
              <w:r w:rsidRPr="002F0E0F">
                <w:rPr>
                  <w:sz w:val="18"/>
                  <w:szCs w:val="18"/>
                </w:rPr>
                <w:t>If the STA operating channel width is 20 MHz</w:t>
              </w:r>
              <w:r>
                <w:rPr>
                  <w:sz w:val="18"/>
                  <w:szCs w:val="18"/>
                </w:rPr>
                <w:t xml:space="preserve"> or 40 MHz</w:t>
              </w:r>
              <w:r w:rsidRPr="002F0E0F">
                <w:rPr>
                  <w:sz w:val="18"/>
                  <w:szCs w:val="18"/>
                </w:rPr>
                <w:t xml:space="preserve">, </w:t>
              </w:r>
              <w:r w:rsidRPr="002F0E0F">
                <w:rPr>
                  <w:sz w:val="18"/>
                  <w:szCs w:val="18"/>
                </w:rPr>
                <w:lastRenderedPageBreak/>
                <w:t>then this field is set to the same value as the Spatial Reuse 1 field</w:t>
              </w:r>
              <w:r>
                <w:rPr>
                  <w:sz w:val="18"/>
                  <w:szCs w:val="18"/>
                </w:rPr>
                <w:t>.</w:t>
              </w:r>
            </w:ins>
          </w:p>
          <w:p w14:paraId="298CD541" w14:textId="77777777" w:rsidR="00240BD6" w:rsidRDefault="00240BD6" w:rsidP="002F4761">
            <w:pPr>
              <w:pStyle w:val="TableParagraph"/>
              <w:kinsoku w:val="0"/>
              <w:overflowPunct w:val="0"/>
              <w:spacing w:line="232" w:lineRule="auto"/>
              <w:ind w:left="131" w:right="287"/>
              <w:rPr>
                <w:ins w:id="500" w:author="Alice Chen" w:date="2021-03-22T18:59:00Z"/>
                <w:sz w:val="18"/>
                <w:szCs w:val="18"/>
              </w:rPr>
            </w:pPr>
          </w:p>
          <w:p w14:paraId="6BCF2AE8" w14:textId="00110F83" w:rsidR="002D4408" w:rsidRPr="002F0E0F" w:rsidRDefault="002D4408" w:rsidP="002F4761">
            <w:pPr>
              <w:pStyle w:val="TableParagraph"/>
              <w:kinsoku w:val="0"/>
              <w:overflowPunct w:val="0"/>
              <w:spacing w:line="232" w:lineRule="auto"/>
              <w:ind w:left="131" w:right="287"/>
              <w:rPr>
                <w:sz w:val="18"/>
                <w:szCs w:val="18"/>
              </w:rPr>
            </w:pPr>
            <w:r w:rsidRPr="002F0E0F">
              <w:rPr>
                <w:sz w:val="18"/>
                <w:szCs w:val="18"/>
              </w:rPr>
              <w:t xml:space="preserve">Set to the value of the </w:t>
            </w:r>
            <w:r w:rsidRPr="002F0E0F">
              <w:rPr>
                <w:spacing w:val="-4"/>
                <w:sz w:val="18"/>
                <w:szCs w:val="18"/>
              </w:rPr>
              <w:t>SPATIAL_</w:t>
            </w:r>
            <w:proofErr w:type="gramStart"/>
            <w:r w:rsidRPr="002F0E0F">
              <w:rPr>
                <w:spacing w:val="-4"/>
                <w:sz w:val="18"/>
                <w:szCs w:val="18"/>
              </w:rPr>
              <w:t>REUSE(</w:t>
            </w:r>
            <w:proofErr w:type="gramEnd"/>
            <w:del w:id="501" w:author="Alice Chen" w:date="2021-03-22T14:30:00Z">
              <w:r w:rsidRPr="002F0E0F" w:rsidDel="00677E96">
                <w:rPr>
                  <w:spacing w:val="-4"/>
                  <w:sz w:val="18"/>
                  <w:szCs w:val="18"/>
                </w:rPr>
                <w:delText>1</w:delText>
              </w:r>
            </w:del>
            <w:ins w:id="502" w:author="Alice Chen" w:date="2021-03-22T14:30:00Z">
              <w:r w:rsidR="00677E96">
                <w:rPr>
                  <w:spacing w:val="-4"/>
                  <w:sz w:val="18"/>
                  <w:szCs w:val="18"/>
                </w:rPr>
                <w:t>2</w:t>
              </w:r>
            </w:ins>
            <w:r w:rsidRPr="002F0E0F">
              <w:rPr>
                <w:spacing w:val="-4"/>
                <w:sz w:val="18"/>
                <w:szCs w:val="18"/>
              </w:rPr>
              <w:t xml:space="preserve">) </w:t>
            </w:r>
            <w:r w:rsidRPr="002F0E0F">
              <w:rPr>
                <w:sz w:val="18"/>
                <w:szCs w:val="18"/>
              </w:rPr>
              <w:t xml:space="preserve">parameter of the TXVECTOR, which contains a value from </w:t>
            </w:r>
            <w:r w:rsidRPr="002F0E0F">
              <w:rPr>
                <w:spacing w:val="-4"/>
                <w:sz w:val="18"/>
                <w:szCs w:val="18"/>
              </w:rPr>
              <w:t xml:space="preserve">Table </w:t>
            </w:r>
            <w:r w:rsidRPr="002F0E0F">
              <w:rPr>
                <w:sz w:val="18"/>
                <w:szCs w:val="18"/>
              </w:rPr>
              <w:t>27-23 (Spatial Reuse field encoding for an HE</w:t>
            </w:r>
            <w:r w:rsidRPr="002F0E0F">
              <w:rPr>
                <w:spacing w:val="-24"/>
                <w:sz w:val="18"/>
                <w:szCs w:val="18"/>
              </w:rPr>
              <w:t xml:space="preserve"> </w:t>
            </w:r>
            <w:r w:rsidRPr="002F0E0F">
              <w:rPr>
                <w:sz w:val="18"/>
                <w:szCs w:val="18"/>
              </w:rPr>
              <w:t>TB PPDU) for an HE TB PPDU</w:t>
            </w:r>
            <w:r w:rsidRPr="002F0E0F">
              <w:rPr>
                <w:spacing w:val="-13"/>
                <w:sz w:val="18"/>
                <w:szCs w:val="18"/>
              </w:rPr>
              <w:t xml:space="preserve"> </w:t>
            </w:r>
            <w:r w:rsidRPr="002F0E0F">
              <w:rPr>
                <w:sz w:val="18"/>
                <w:szCs w:val="18"/>
              </w:rPr>
              <w:t>(see</w:t>
            </w:r>
          </w:p>
          <w:p w14:paraId="05ADF5DA" w14:textId="77777777" w:rsidR="002D4408" w:rsidRPr="002F0E0F" w:rsidRDefault="002D4408" w:rsidP="002F4761">
            <w:pPr>
              <w:pStyle w:val="TableParagraph"/>
              <w:kinsoku w:val="0"/>
              <w:overflowPunct w:val="0"/>
              <w:spacing w:line="194" w:lineRule="exact"/>
              <w:ind w:left="131"/>
              <w:rPr>
                <w:sz w:val="18"/>
                <w:szCs w:val="18"/>
              </w:rPr>
            </w:pPr>
            <w:r w:rsidRPr="002F0E0F">
              <w:rPr>
                <w:sz w:val="18"/>
                <w:szCs w:val="18"/>
              </w:rPr>
              <w:t xml:space="preserve">26.11.6 </w:t>
            </w:r>
            <w:r w:rsidRPr="002F0E0F">
              <w:rPr>
                <w:spacing w:val="-3"/>
                <w:sz w:val="18"/>
                <w:szCs w:val="18"/>
              </w:rPr>
              <w:t>(SPATIAL_REUSE)</w:t>
            </w:r>
            <w:r w:rsidRPr="002F0E0F">
              <w:rPr>
                <w:spacing w:val="-9"/>
                <w:sz w:val="18"/>
                <w:szCs w:val="18"/>
              </w:rPr>
              <w:t xml:space="preserve"> </w:t>
            </w:r>
            <w:r w:rsidRPr="002F0E0F">
              <w:rPr>
                <w:sz w:val="18"/>
                <w:szCs w:val="18"/>
              </w:rPr>
              <w:t>and</w:t>
            </w:r>
          </w:p>
          <w:p w14:paraId="7DBD7180" w14:textId="77777777" w:rsidR="002D4408" w:rsidRPr="002F0E0F" w:rsidRDefault="002D4408" w:rsidP="002F4761">
            <w:pPr>
              <w:pStyle w:val="TableParagraph"/>
              <w:kinsoku w:val="0"/>
              <w:overflowPunct w:val="0"/>
              <w:spacing w:line="204" w:lineRule="exact"/>
              <w:ind w:left="131"/>
              <w:rPr>
                <w:sz w:val="18"/>
                <w:szCs w:val="18"/>
              </w:rPr>
            </w:pPr>
            <w:r w:rsidRPr="002F0E0F">
              <w:rPr>
                <w:sz w:val="18"/>
                <w:szCs w:val="18"/>
              </w:rPr>
              <w:t>26.10 (Spatial reuse operation)).</w:t>
            </w:r>
          </w:p>
        </w:tc>
      </w:tr>
    </w:tbl>
    <w:p w14:paraId="4C4AE59C" w14:textId="77777777" w:rsidR="0047409B" w:rsidRDefault="0047409B" w:rsidP="0047409B">
      <w:pPr>
        <w:pStyle w:val="BodyText0"/>
        <w:kinsoku w:val="0"/>
        <w:overflowPunct w:val="0"/>
        <w:spacing w:before="9"/>
        <w:rPr>
          <w:sz w:val="17"/>
          <w:szCs w:val="17"/>
        </w:rPr>
      </w:pPr>
    </w:p>
    <w:p w14:paraId="705762E4" w14:textId="77777777" w:rsidR="0047409B" w:rsidRDefault="0047409B" w:rsidP="0047409B">
      <w:pPr>
        <w:pStyle w:val="BodyText0"/>
        <w:kinsoku w:val="0"/>
        <w:overflowPunct w:val="0"/>
        <w:spacing w:before="9"/>
        <w:rPr>
          <w:sz w:val="17"/>
          <w:szCs w:val="17"/>
        </w:rPr>
      </w:pPr>
    </w:p>
    <w:p w14:paraId="6379C122" w14:textId="77777777" w:rsidR="0047409B" w:rsidRDefault="0047409B" w:rsidP="0047409B">
      <w:pPr>
        <w:pStyle w:val="BodyText0"/>
        <w:kinsoku w:val="0"/>
        <w:overflowPunct w:val="0"/>
        <w:spacing w:before="9"/>
        <w:rPr>
          <w:sz w:val="17"/>
          <w:szCs w:val="17"/>
        </w:rPr>
      </w:pPr>
    </w:p>
    <w:p w14:paraId="50F31C61" w14:textId="77777777" w:rsidR="0047409B" w:rsidRDefault="0047409B" w:rsidP="0047409B">
      <w:pPr>
        <w:pStyle w:val="BodyText0"/>
        <w:kinsoku w:val="0"/>
        <w:overflowPunct w:val="0"/>
        <w:spacing w:before="9"/>
        <w:rPr>
          <w:sz w:val="17"/>
          <w:szCs w:val="17"/>
        </w:rPr>
      </w:pPr>
    </w:p>
    <w:p w14:paraId="199485B7" w14:textId="77777777" w:rsidR="0047409B" w:rsidRDefault="0047409B" w:rsidP="0047409B">
      <w:pPr>
        <w:pStyle w:val="Heading1"/>
      </w:pPr>
      <w:r>
        <w:t xml:space="preserve">CID 1372, 1373 </w:t>
      </w:r>
    </w:p>
    <w:p w14:paraId="71DA741A" w14:textId="77777777" w:rsidR="0047409B" w:rsidRDefault="0047409B" w:rsidP="0047409B">
      <w:pPr>
        <w:jc w:val="both"/>
        <w:rPr>
          <w:sz w:val="22"/>
          <w:szCs w:val="22"/>
          <w:lang w:val="en-US"/>
        </w:rPr>
      </w:pPr>
    </w:p>
    <w:tbl>
      <w:tblPr>
        <w:tblW w:w="9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1"/>
        <w:gridCol w:w="1226"/>
        <w:gridCol w:w="1161"/>
        <w:gridCol w:w="1460"/>
        <w:gridCol w:w="1532"/>
        <w:gridCol w:w="3886"/>
      </w:tblGrid>
      <w:tr w:rsidR="0047409B" w:rsidRPr="009522BD" w14:paraId="21C96B47" w14:textId="77777777" w:rsidTr="000C1AD9">
        <w:trPr>
          <w:trHeight w:val="278"/>
        </w:trPr>
        <w:tc>
          <w:tcPr>
            <w:tcW w:w="723" w:type="dxa"/>
            <w:shd w:val="clear" w:color="auto" w:fill="auto"/>
            <w:hideMark/>
          </w:tcPr>
          <w:p w14:paraId="64A4F33E" w14:textId="77777777" w:rsidR="0047409B" w:rsidRPr="002E58A7" w:rsidRDefault="0047409B" w:rsidP="000C1AD9">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78" w:type="dxa"/>
            <w:shd w:val="clear" w:color="auto" w:fill="auto"/>
            <w:hideMark/>
          </w:tcPr>
          <w:p w14:paraId="27147DA6" w14:textId="77777777" w:rsidR="0047409B" w:rsidRPr="002E58A7" w:rsidRDefault="0047409B" w:rsidP="000C1AD9">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582500E6" w14:textId="77777777" w:rsidR="0047409B" w:rsidRPr="002E58A7" w:rsidRDefault="0047409B" w:rsidP="000C1AD9">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2624" w:type="dxa"/>
            <w:shd w:val="clear" w:color="auto" w:fill="auto"/>
            <w:hideMark/>
          </w:tcPr>
          <w:p w14:paraId="1EA06F38" w14:textId="77777777" w:rsidR="0047409B" w:rsidRPr="002E58A7" w:rsidRDefault="0047409B" w:rsidP="000C1AD9">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2348" w:type="dxa"/>
            <w:shd w:val="clear" w:color="auto" w:fill="auto"/>
            <w:hideMark/>
          </w:tcPr>
          <w:p w14:paraId="0BD76DE5" w14:textId="77777777" w:rsidR="0047409B" w:rsidRPr="002E58A7" w:rsidRDefault="0047409B" w:rsidP="000C1AD9">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1802" w:type="dxa"/>
          </w:tcPr>
          <w:p w14:paraId="629FA6A8" w14:textId="77777777" w:rsidR="0047409B" w:rsidRPr="002E58A7" w:rsidRDefault="0047409B" w:rsidP="000C1AD9">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47409B" w:rsidRPr="009522BD" w14:paraId="2D1BC1FC" w14:textId="77777777" w:rsidTr="000C1AD9">
        <w:trPr>
          <w:trHeight w:val="278"/>
        </w:trPr>
        <w:tc>
          <w:tcPr>
            <w:tcW w:w="723" w:type="dxa"/>
            <w:shd w:val="clear" w:color="auto" w:fill="auto"/>
          </w:tcPr>
          <w:p w14:paraId="47253A04" w14:textId="77777777" w:rsidR="0047409B" w:rsidRPr="002E58A7" w:rsidRDefault="0047409B" w:rsidP="000C1AD9">
            <w:pPr>
              <w:rPr>
                <w:rFonts w:ascii="Arial" w:eastAsia="Times New Roman" w:hAnsi="Arial" w:cs="Arial"/>
                <w:bCs/>
                <w:sz w:val="20"/>
                <w:lang w:val="en-US" w:eastAsia="ko-KR"/>
              </w:rPr>
            </w:pPr>
            <w:r>
              <w:rPr>
                <w:rFonts w:ascii="Arial" w:hAnsi="Arial" w:cs="Arial"/>
                <w:sz w:val="20"/>
              </w:rPr>
              <w:t>1372</w:t>
            </w:r>
          </w:p>
        </w:tc>
        <w:tc>
          <w:tcPr>
            <w:tcW w:w="1278" w:type="dxa"/>
            <w:shd w:val="clear" w:color="auto" w:fill="auto"/>
          </w:tcPr>
          <w:p w14:paraId="7A2F8045" w14:textId="77777777" w:rsidR="0047409B" w:rsidRPr="002E58A7" w:rsidRDefault="0047409B" w:rsidP="000C1AD9">
            <w:pPr>
              <w:rPr>
                <w:rFonts w:ascii="Arial" w:hAnsi="Arial" w:cs="Arial"/>
                <w:sz w:val="20"/>
              </w:rPr>
            </w:pPr>
            <w:r>
              <w:rPr>
                <w:rFonts w:ascii="Arial" w:hAnsi="Arial" w:cs="Arial"/>
                <w:sz w:val="20"/>
              </w:rPr>
              <w:t>36.3.11.7.4</w:t>
            </w:r>
          </w:p>
        </w:tc>
        <w:tc>
          <w:tcPr>
            <w:tcW w:w="1161" w:type="dxa"/>
            <w:shd w:val="clear" w:color="auto" w:fill="auto"/>
          </w:tcPr>
          <w:p w14:paraId="0B58C896" w14:textId="77777777" w:rsidR="0047409B" w:rsidRDefault="0047409B" w:rsidP="000C1AD9">
            <w:pPr>
              <w:rPr>
                <w:rFonts w:ascii="Arial" w:hAnsi="Arial" w:cs="Arial"/>
                <w:sz w:val="20"/>
              </w:rPr>
            </w:pPr>
            <w:r>
              <w:rPr>
                <w:rFonts w:ascii="Arial" w:hAnsi="Arial" w:cs="Arial"/>
                <w:sz w:val="20"/>
              </w:rPr>
              <w:t>242.30</w:t>
            </w:r>
          </w:p>
        </w:tc>
        <w:tc>
          <w:tcPr>
            <w:tcW w:w="2624" w:type="dxa"/>
            <w:shd w:val="clear" w:color="auto" w:fill="auto"/>
          </w:tcPr>
          <w:p w14:paraId="6813DD29" w14:textId="77777777" w:rsidR="0047409B" w:rsidRPr="002E58A7" w:rsidRDefault="0047409B" w:rsidP="000C1AD9">
            <w:pPr>
              <w:rPr>
                <w:rFonts w:ascii="Arial" w:hAnsi="Arial" w:cs="Arial"/>
                <w:sz w:val="20"/>
              </w:rPr>
            </w:pPr>
            <w:r>
              <w:rPr>
                <w:rFonts w:ascii="Arial" w:hAnsi="Arial" w:cs="Arial"/>
                <w:sz w:val="20"/>
              </w:rPr>
              <w:t>Using U-SIG-1 (for instance) for both the first 26 data bits (e.g. Table 36-22) and the first OFDM symbol (e.g. fig 36-34)is a double abuse of terminology since a) BCC encoding causes the first 26 data bits to smear into the second OFDM symbol), and b) U-SIG-1-R doesn't carry *new* data* bits so logically U-SIG-1-R carries repeated bits not data bits).</w:t>
            </w:r>
          </w:p>
        </w:tc>
        <w:tc>
          <w:tcPr>
            <w:tcW w:w="2348" w:type="dxa"/>
            <w:shd w:val="clear" w:color="auto" w:fill="auto"/>
          </w:tcPr>
          <w:p w14:paraId="5D185059" w14:textId="77777777" w:rsidR="0047409B" w:rsidRPr="002E58A7" w:rsidRDefault="0047409B" w:rsidP="000C1AD9">
            <w:pPr>
              <w:rPr>
                <w:rFonts w:ascii="Arial" w:hAnsi="Arial" w:cs="Arial"/>
                <w:sz w:val="20"/>
              </w:rPr>
            </w:pPr>
            <w:r>
              <w:rPr>
                <w:rFonts w:ascii="Arial" w:hAnsi="Arial" w:cs="Arial"/>
                <w:sz w:val="20"/>
              </w:rPr>
              <w:t>*Don't* refer to U-SIG-1 or 2 when talking about OFDM symbols; and don't call them parts either, since the "parts" terminology only applies to the data bits. Try "For an ER preamble, the U-SIG field is composed of four OFDM symbols, named, in sequential order, U-SIG-1-U, U-SIG-1-R, U-SIG-2-U and U-SIG-2-R. In the ER preamble, the U-SIG field  carries 26+26 data bits or 52+52 BCC encoded bits, where the first 52 BCC encoded bits are repeated across U-SIG-</w:t>
            </w:r>
            <w:r>
              <w:rPr>
                <w:rFonts w:ascii="Arial" w:hAnsi="Arial" w:cs="Arial"/>
                <w:sz w:val="20"/>
              </w:rPr>
              <w:lastRenderedPageBreak/>
              <w:t xml:space="preserve">1-U and U-SIG-1-R and the second 52 BCC encoded bits are repeated across U-SIG-2-U and U-SIG-2-R. For each of U_SIG-1-U and U_SIG-2-U, the encoded bits shall be interleaved, mapped to a BPSK constellation, and have pilots inserted.  For each of U-SIG-1-R and U-SIG-2-R, the encoded bits shall be mapped to a QBPSK constellation without interleaving and have pilots inserted.  [In this way U-SIG-1-U and U-SIG-1-R carry with same BCC coded bits but with and without interleaving respectively. </w:t>
            </w:r>
            <w:proofErr w:type="gramStart"/>
            <w:r>
              <w:rPr>
                <w:rFonts w:ascii="Arial" w:hAnsi="Arial" w:cs="Arial"/>
                <w:sz w:val="20"/>
              </w:rPr>
              <w:t>Similarly</w:t>
            </w:r>
            <w:proofErr w:type="gramEnd"/>
            <w:r>
              <w:rPr>
                <w:rFonts w:ascii="Arial" w:hAnsi="Arial" w:cs="Arial"/>
                <w:sz w:val="20"/>
              </w:rPr>
              <w:t xml:space="preserve"> U-SIG-2-U and U-SIG-2-R carry with same BCC coded bits but with and without interleaving respectively.] The constellation mapping of the U-SIG field in an ER </w:t>
            </w:r>
            <w:r>
              <w:rPr>
                <w:rFonts w:ascii="Arial" w:hAnsi="Arial" w:cs="Arial"/>
                <w:sz w:val="20"/>
              </w:rPr>
              <w:lastRenderedPageBreak/>
              <w:t>preamble is the same as that of the HE-SIG-A field in an HE ER SU PPDU, and is shown in Figure 36-34 (Data subcarrier constellation of U-SIG symbols) [In this figure, add "-U" x4]. The QBPSK constellation on U-SIG-1-R is used to differentiate an ER preamble from an EHT MU PPDU and an EHT TB PPDU. BCC encoding, data interleaving, constellation mapping, and pilot insertion follow the steps described in ..."</w:t>
            </w:r>
          </w:p>
        </w:tc>
        <w:tc>
          <w:tcPr>
            <w:tcW w:w="1802" w:type="dxa"/>
          </w:tcPr>
          <w:p w14:paraId="08CF5A1A" w14:textId="77777777" w:rsidR="0047409B" w:rsidRDefault="0047409B" w:rsidP="000C1AD9">
            <w:pPr>
              <w:rPr>
                <w:rFonts w:ascii="Arial" w:hAnsi="Arial" w:cs="Arial"/>
                <w:sz w:val="20"/>
              </w:rPr>
            </w:pPr>
            <w:r>
              <w:rPr>
                <w:rFonts w:ascii="Arial" w:hAnsi="Arial" w:cs="Arial"/>
                <w:sz w:val="20"/>
              </w:rPr>
              <w:lastRenderedPageBreak/>
              <w:t>Revised.</w:t>
            </w:r>
          </w:p>
          <w:p w14:paraId="15C03CEA" w14:textId="77777777" w:rsidR="0047409B" w:rsidRDefault="0047409B" w:rsidP="000C1AD9">
            <w:pPr>
              <w:rPr>
                <w:rFonts w:ascii="Arial" w:hAnsi="Arial" w:cs="Arial"/>
                <w:sz w:val="20"/>
              </w:rPr>
            </w:pPr>
            <w:r>
              <w:rPr>
                <w:rFonts w:ascii="Arial" w:hAnsi="Arial" w:cs="Arial"/>
                <w:sz w:val="20"/>
              </w:rPr>
              <w:t>Agree to the comment not to abuse the terms of U-SIG-1 and U-SIG-2. Revise the paragraph to refer to four OFDM symbols of U-SIG as U-SIG-sym-1, U-SIG-sym-2, U-SIG-sym-</w:t>
            </w:r>
            <w:proofErr w:type="gramStart"/>
            <w:r>
              <w:rPr>
                <w:rFonts w:ascii="Arial" w:hAnsi="Arial" w:cs="Arial"/>
                <w:sz w:val="20"/>
              </w:rPr>
              <w:t>3</w:t>
            </w:r>
            <w:proofErr w:type="gramEnd"/>
            <w:r>
              <w:rPr>
                <w:rFonts w:ascii="Arial" w:hAnsi="Arial" w:cs="Arial"/>
                <w:sz w:val="20"/>
              </w:rPr>
              <w:t xml:space="preserve"> and U-SIG-sym-4.</w:t>
            </w:r>
          </w:p>
          <w:p w14:paraId="0AED8998" w14:textId="77777777" w:rsidR="0047409B" w:rsidRDefault="0047409B" w:rsidP="000C1AD9">
            <w:pPr>
              <w:rPr>
                <w:rFonts w:ascii="Arial" w:hAnsi="Arial" w:cs="Arial"/>
                <w:sz w:val="20"/>
              </w:rPr>
            </w:pPr>
          </w:p>
          <w:p w14:paraId="55C4429E" w14:textId="77777777" w:rsidR="0047409B" w:rsidRPr="00D47475" w:rsidRDefault="0047409B" w:rsidP="000C1AD9">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1372</w:t>
            </w:r>
            <w:r w:rsidRPr="00D47475">
              <w:rPr>
                <w:rFonts w:ascii="Arial" w:hAnsi="Arial" w:cs="Arial"/>
                <w:i/>
                <w:iCs/>
                <w:sz w:val="20"/>
                <w:highlight w:val="yellow"/>
              </w:rPr>
              <w:t xml:space="preserve"> as shown in the following document</w:t>
            </w:r>
          </w:p>
          <w:p w14:paraId="653C7C4A" w14:textId="77777777" w:rsidR="0047409B" w:rsidRPr="00D47475" w:rsidRDefault="0047409B" w:rsidP="000C1AD9">
            <w:pPr>
              <w:rPr>
                <w:rFonts w:ascii="Arial" w:hAnsi="Arial" w:cs="Arial"/>
                <w:i/>
                <w:iCs/>
                <w:sz w:val="20"/>
                <w:highlight w:val="yellow"/>
              </w:rPr>
            </w:pPr>
          </w:p>
          <w:p w14:paraId="5C791B5E" w14:textId="77777777" w:rsidR="0047409B" w:rsidRPr="002E58A7" w:rsidRDefault="0047409B" w:rsidP="000C1AD9">
            <w:pPr>
              <w:rPr>
                <w:rFonts w:ascii="Arial" w:hAnsi="Arial" w:cs="Arial"/>
                <w:sz w:val="20"/>
              </w:rPr>
            </w:pPr>
            <w:hyperlink r:id="rId28" w:history="1">
              <w:r w:rsidRPr="00F21627">
                <w:rPr>
                  <w:rStyle w:val="Hyperlink"/>
                  <w:rFonts w:ascii="Arial" w:hAnsi="Arial" w:cs="Arial"/>
                  <w:i/>
                  <w:iCs/>
                  <w:sz w:val="20"/>
                  <w:highlight w:val="yellow"/>
                </w:rPr>
                <w:t>https://mentor.ieee.org/802.11/dcn/21/11-21-04</w:t>
              </w:r>
              <w:r w:rsidRPr="00F21627">
                <w:rPr>
                  <w:rStyle w:val="Hyperlink"/>
                  <w:rFonts w:ascii="Arial" w:hAnsi="Arial" w:cs="Arial"/>
                  <w:i/>
                  <w:iCs/>
                  <w:highlight w:val="yellow"/>
                </w:rPr>
                <w:t>9</w:t>
              </w:r>
              <w:r w:rsidRPr="00F21627">
                <w:rPr>
                  <w:rStyle w:val="Hyperlink"/>
                  <w:rFonts w:ascii="Arial" w:hAnsi="Arial" w:cs="Arial"/>
                  <w:i/>
                  <w:iCs/>
                  <w:sz w:val="20"/>
                  <w:highlight w:val="yellow"/>
                </w:rPr>
                <w:t>5-00-00be-u-sig-comment-resolution-part-4.docx</w:t>
              </w:r>
            </w:hyperlink>
          </w:p>
        </w:tc>
      </w:tr>
      <w:tr w:rsidR="0047409B" w:rsidRPr="009522BD" w14:paraId="4D3A403A" w14:textId="77777777" w:rsidTr="000C1AD9">
        <w:trPr>
          <w:trHeight w:val="278"/>
        </w:trPr>
        <w:tc>
          <w:tcPr>
            <w:tcW w:w="723" w:type="dxa"/>
            <w:shd w:val="clear" w:color="auto" w:fill="auto"/>
          </w:tcPr>
          <w:p w14:paraId="1CEDBC69" w14:textId="77777777" w:rsidR="0047409B" w:rsidRDefault="0047409B" w:rsidP="000C1AD9">
            <w:pPr>
              <w:rPr>
                <w:rFonts w:ascii="Arial" w:eastAsia="Times New Roman" w:hAnsi="Arial" w:cs="Arial"/>
                <w:bCs/>
                <w:sz w:val="20"/>
                <w:lang w:val="en-US" w:eastAsia="ko-KR"/>
              </w:rPr>
            </w:pPr>
            <w:r>
              <w:rPr>
                <w:rFonts w:ascii="Arial" w:hAnsi="Arial" w:cs="Arial"/>
                <w:sz w:val="20"/>
              </w:rPr>
              <w:lastRenderedPageBreak/>
              <w:t>1373</w:t>
            </w:r>
          </w:p>
        </w:tc>
        <w:tc>
          <w:tcPr>
            <w:tcW w:w="1278" w:type="dxa"/>
            <w:shd w:val="clear" w:color="auto" w:fill="auto"/>
          </w:tcPr>
          <w:p w14:paraId="6761D625" w14:textId="77777777" w:rsidR="0047409B" w:rsidRPr="002E58A7" w:rsidRDefault="0047409B" w:rsidP="000C1AD9">
            <w:pPr>
              <w:rPr>
                <w:rFonts w:ascii="Arial" w:hAnsi="Arial" w:cs="Arial"/>
                <w:sz w:val="20"/>
              </w:rPr>
            </w:pPr>
            <w:r>
              <w:rPr>
                <w:rFonts w:ascii="Arial" w:hAnsi="Arial" w:cs="Arial"/>
                <w:sz w:val="20"/>
              </w:rPr>
              <w:t>36.3.11.7.4</w:t>
            </w:r>
          </w:p>
        </w:tc>
        <w:tc>
          <w:tcPr>
            <w:tcW w:w="1161" w:type="dxa"/>
            <w:shd w:val="clear" w:color="auto" w:fill="auto"/>
          </w:tcPr>
          <w:p w14:paraId="2F6126A7" w14:textId="77777777" w:rsidR="0047409B" w:rsidRPr="005A092D" w:rsidRDefault="0047409B" w:rsidP="000C1AD9">
            <w:pPr>
              <w:rPr>
                <w:rFonts w:ascii="Arial" w:hAnsi="Arial" w:cs="Arial"/>
                <w:sz w:val="20"/>
                <w:lang w:val="en-US"/>
              </w:rPr>
            </w:pPr>
            <w:r>
              <w:rPr>
                <w:rFonts w:ascii="Arial" w:hAnsi="Arial" w:cs="Arial"/>
                <w:sz w:val="20"/>
              </w:rPr>
              <w:t>243.06</w:t>
            </w:r>
          </w:p>
        </w:tc>
        <w:tc>
          <w:tcPr>
            <w:tcW w:w="2624" w:type="dxa"/>
            <w:shd w:val="clear" w:color="auto" w:fill="auto"/>
          </w:tcPr>
          <w:p w14:paraId="3D14AD02" w14:textId="77777777" w:rsidR="0047409B" w:rsidRDefault="0047409B" w:rsidP="000C1AD9">
            <w:pPr>
              <w:rPr>
                <w:rFonts w:ascii="Arial" w:hAnsi="Arial" w:cs="Arial"/>
                <w:sz w:val="20"/>
              </w:rPr>
            </w:pPr>
            <w:r>
              <w:rPr>
                <w:rFonts w:ascii="Arial" w:hAnsi="Arial" w:cs="Arial"/>
                <w:sz w:val="20"/>
              </w:rPr>
              <w:t>Using U-SIG-1 (for instance) for both the first 26 data bits (e.g. Table 36-22) and the first OFDM symbol (e.g. fig 36-34)is an abuse of terminology since BCC encoding causes the first 26 data bits to smear into the second OFDM symbol)</w:t>
            </w:r>
          </w:p>
        </w:tc>
        <w:tc>
          <w:tcPr>
            <w:tcW w:w="2348" w:type="dxa"/>
            <w:shd w:val="clear" w:color="auto" w:fill="auto"/>
          </w:tcPr>
          <w:p w14:paraId="5D3E057C" w14:textId="77777777" w:rsidR="0047409B" w:rsidRDefault="0047409B" w:rsidP="000C1AD9">
            <w:pPr>
              <w:rPr>
                <w:rFonts w:ascii="Arial" w:hAnsi="Arial" w:cs="Arial"/>
                <w:sz w:val="20"/>
              </w:rPr>
            </w:pPr>
            <w:r>
              <w:rPr>
                <w:rFonts w:ascii="Arial" w:hAnsi="Arial" w:cs="Arial"/>
                <w:sz w:val="20"/>
              </w:rPr>
              <w:t xml:space="preserve">For EHT MU and TB, change U-SIG-1, U-SIG-2 to U-SIG-1-U and U-SIG-2-U respectively. Define that these are the first and second OFDM symbols of U-SIG in the text above. For ER, change U-SIG-1, U-SIG-2 to U-SIG-1-U and U-SIG-2-U respectively. Define that these are the </w:t>
            </w:r>
            <w:r>
              <w:rPr>
                <w:rFonts w:ascii="Arial" w:hAnsi="Arial" w:cs="Arial"/>
                <w:sz w:val="20"/>
              </w:rPr>
              <w:lastRenderedPageBreak/>
              <w:t>first and second OFDM symbols of U-SIG in the text above.  (U = unrotated)</w:t>
            </w:r>
          </w:p>
        </w:tc>
        <w:tc>
          <w:tcPr>
            <w:tcW w:w="1802" w:type="dxa"/>
          </w:tcPr>
          <w:p w14:paraId="2F654522" w14:textId="77777777" w:rsidR="0047409B" w:rsidRDefault="0047409B" w:rsidP="000C1AD9">
            <w:pPr>
              <w:rPr>
                <w:rFonts w:ascii="Arial" w:hAnsi="Arial" w:cs="Arial"/>
                <w:sz w:val="20"/>
              </w:rPr>
            </w:pPr>
            <w:r>
              <w:rPr>
                <w:rFonts w:ascii="Arial" w:hAnsi="Arial" w:cs="Arial"/>
                <w:sz w:val="20"/>
              </w:rPr>
              <w:lastRenderedPageBreak/>
              <w:t>Revised.</w:t>
            </w:r>
          </w:p>
          <w:p w14:paraId="5B19F015" w14:textId="77777777" w:rsidR="0047409B" w:rsidRDefault="0047409B" w:rsidP="000C1AD9">
            <w:pPr>
              <w:rPr>
                <w:rFonts w:ascii="Arial" w:hAnsi="Arial" w:cs="Arial"/>
                <w:sz w:val="20"/>
              </w:rPr>
            </w:pPr>
            <w:r>
              <w:rPr>
                <w:rFonts w:ascii="Arial" w:hAnsi="Arial" w:cs="Arial"/>
                <w:sz w:val="20"/>
              </w:rPr>
              <w:t xml:space="preserve">Agree to the comment not to abuse the terms of U-SIG-1 and U-SIG-2. Revise Figure 36-34 to refer to two OFDM </w:t>
            </w:r>
            <w:proofErr w:type="spellStart"/>
            <w:r>
              <w:rPr>
                <w:rFonts w:ascii="Arial" w:hAnsi="Arial" w:cs="Arial"/>
                <w:sz w:val="20"/>
              </w:rPr>
              <w:t>symbos</w:t>
            </w:r>
            <w:proofErr w:type="spellEnd"/>
            <w:r>
              <w:rPr>
                <w:rFonts w:ascii="Arial" w:hAnsi="Arial" w:cs="Arial"/>
                <w:sz w:val="20"/>
              </w:rPr>
              <w:t xml:space="preserve"> of U-SIG (U-SIG-sym-1 and U-SIG-sym-2) of the EHT MU PPDU and EHT TB PPDU, and refer to four OFDM symbols of U-SIG (U-SIG-sym-1, U-SIG-sym-2, U-SIG-sym-3 and U-SIG-sym-4) of the ER preamble. Also define U-SIG-sym-1 and U-SIG-sym-2 in the paragraph P241L26-L38.</w:t>
            </w:r>
          </w:p>
          <w:p w14:paraId="0D1C4174" w14:textId="77777777" w:rsidR="0047409B" w:rsidRDefault="0047409B" w:rsidP="000C1AD9">
            <w:pPr>
              <w:rPr>
                <w:rFonts w:ascii="Arial" w:hAnsi="Arial" w:cs="Arial"/>
                <w:sz w:val="20"/>
              </w:rPr>
            </w:pPr>
          </w:p>
          <w:p w14:paraId="1007C13B" w14:textId="77777777" w:rsidR="0047409B" w:rsidRPr="00D47475" w:rsidRDefault="0047409B" w:rsidP="000C1AD9">
            <w:pPr>
              <w:rPr>
                <w:rFonts w:ascii="Arial" w:hAnsi="Arial" w:cs="Arial"/>
                <w:i/>
                <w:iCs/>
                <w:sz w:val="20"/>
                <w:highlight w:val="yellow"/>
              </w:rPr>
            </w:pPr>
            <w:proofErr w:type="spellStart"/>
            <w:r w:rsidRPr="00D47475">
              <w:rPr>
                <w:rFonts w:ascii="Arial" w:hAnsi="Arial" w:cs="Arial"/>
                <w:i/>
                <w:iCs/>
                <w:sz w:val="20"/>
                <w:highlight w:val="yellow"/>
              </w:rPr>
              <w:t>Tgbe</w:t>
            </w:r>
            <w:proofErr w:type="spellEnd"/>
            <w:r w:rsidRPr="00D47475">
              <w:rPr>
                <w:rFonts w:ascii="Arial" w:hAnsi="Arial" w:cs="Arial"/>
                <w:i/>
                <w:iCs/>
                <w:sz w:val="20"/>
                <w:highlight w:val="yellow"/>
              </w:rPr>
              <w:t xml:space="preserve"> Editor: Please make changes for CID</w:t>
            </w:r>
            <w:r>
              <w:rPr>
                <w:rFonts w:ascii="Arial" w:hAnsi="Arial" w:cs="Arial"/>
                <w:i/>
                <w:iCs/>
                <w:sz w:val="20"/>
                <w:highlight w:val="yellow"/>
              </w:rPr>
              <w:t xml:space="preserve"> 1373</w:t>
            </w:r>
            <w:r w:rsidRPr="00D47475">
              <w:rPr>
                <w:rFonts w:ascii="Arial" w:hAnsi="Arial" w:cs="Arial"/>
                <w:i/>
                <w:iCs/>
                <w:sz w:val="20"/>
                <w:highlight w:val="yellow"/>
              </w:rPr>
              <w:t xml:space="preserve"> as shown in the following document</w:t>
            </w:r>
          </w:p>
          <w:p w14:paraId="148CAFDB" w14:textId="77777777" w:rsidR="0047409B" w:rsidRPr="00D47475" w:rsidRDefault="0047409B" w:rsidP="000C1AD9">
            <w:pPr>
              <w:rPr>
                <w:rFonts w:ascii="Arial" w:hAnsi="Arial" w:cs="Arial"/>
                <w:i/>
                <w:iCs/>
                <w:sz w:val="20"/>
                <w:highlight w:val="yellow"/>
              </w:rPr>
            </w:pPr>
          </w:p>
          <w:p w14:paraId="7443199B" w14:textId="77777777" w:rsidR="0047409B" w:rsidRDefault="0047409B" w:rsidP="000C1AD9">
            <w:pPr>
              <w:rPr>
                <w:rFonts w:ascii="Arial" w:hAnsi="Arial" w:cs="Arial"/>
                <w:sz w:val="20"/>
              </w:rPr>
            </w:pPr>
            <w:hyperlink r:id="rId29" w:history="1">
              <w:r w:rsidRPr="00F21627">
                <w:rPr>
                  <w:rStyle w:val="Hyperlink"/>
                  <w:rFonts w:ascii="Arial" w:hAnsi="Arial" w:cs="Arial"/>
                  <w:i/>
                  <w:iCs/>
                  <w:sz w:val="20"/>
                  <w:highlight w:val="yellow"/>
                </w:rPr>
                <w:t>https://mentor.ieee.org/802.11/dcn/21/11-21-04</w:t>
              </w:r>
              <w:r w:rsidRPr="00F21627">
                <w:rPr>
                  <w:rStyle w:val="Hyperlink"/>
                  <w:rFonts w:ascii="Arial" w:hAnsi="Arial" w:cs="Arial"/>
                  <w:i/>
                  <w:iCs/>
                  <w:highlight w:val="yellow"/>
                </w:rPr>
                <w:t>9</w:t>
              </w:r>
              <w:r w:rsidRPr="00F21627">
                <w:rPr>
                  <w:rStyle w:val="Hyperlink"/>
                  <w:rFonts w:ascii="Arial" w:hAnsi="Arial" w:cs="Arial"/>
                  <w:i/>
                  <w:iCs/>
                  <w:sz w:val="20"/>
                  <w:highlight w:val="yellow"/>
                </w:rPr>
                <w:t>5-00-00be-u-sig-comment-resolution-part-4.docx</w:t>
              </w:r>
            </w:hyperlink>
          </w:p>
        </w:tc>
      </w:tr>
    </w:tbl>
    <w:p w14:paraId="4EBEC0B8" w14:textId="77777777" w:rsidR="0047409B" w:rsidRPr="00A633F4" w:rsidRDefault="0047409B" w:rsidP="0047409B">
      <w:pPr>
        <w:rPr>
          <w:sz w:val="20"/>
          <w:szCs w:val="22"/>
        </w:rPr>
      </w:pPr>
    </w:p>
    <w:p w14:paraId="06F42FE9" w14:textId="77777777" w:rsidR="0047409B" w:rsidRDefault="0047409B" w:rsidP="0047409B">
      <w:pPr>
        <w:rPr>
          <w:b/>
          <w:i/>
          <w:sz w:val="22"/>
          <w:szCs w:val="22"/>
        </w:rPr>
      </w:pPr>
      <w:r w:rsidRPr="004B2833">
        <w:rPr>
          <w:b/>
          <w:i/>
          <w:sz w:val="22"/>
          <w:szCs w:val="22"/>
          <w:highlight w:val="yellow"/>
        </w:rPr>
        <w:t xml:space="preserve">Instructions to the editor: </w:t>
      </w:r>
    </w:p>
    <w:p w14:paraId="60DEA1AF" w14:textId="77777777" w:rsidR="0047409B" w:rsidRPr="0082172C" w:rsidRDefault="0047409B" w:rsidP="0047409B">
      <w:pPr>
        <w:rPr>
          <w:b/>
          <w:sz w:val="20"/>
          <w:lang w:eastAsia="zh-CN"/>
        </w:rPr>
      </w:pPr>
      <w:r w:rsidRPr="0082172C">
        <w:rPr>
          <w:b/>
          <w:sz w:val="20"/>
          <w:highlight w:val="yellow"/>
          <w:lang w:eastAsia="zh-CN"/>
        </w:rPr>
        <w:t xml:space="preserve">Please make the changes to </w:t>
      </w:r>
      <w:r>
        <w:rPr>
          <w:b/>
          <w:sz w:val="20"/>
          <w:highlight w:val="yellow"/>
          <w:lang w:eastAsia="zh-CN"/>
        </w:rPr>
        <w:t xml:space="preserve">P241L26-L38 </w:t>
      </w:r>
      <w:r w:rsidRPr="0082172C">
        <w:rPr>
          <w:b/>
          <w:sz w:val="20"/>
          <w:highlight w:val="yellow"/>
          <w:lang w:eastAsia="zh-CN"/>
        </w:rPr>
        <w:t>as shown below:</w:t>
      </w:r>
    </w:p>
    <w:p w14:paraId="57ED9E93" w14:textId="77777777" w:rsidR="0047409B" w:rsidRDefault="0047409B" w:rsidP="0047409B">
      <w:pPr>
        <w:pStyle w:val="BodyText0"/>
        <w:kinsoku w:val="0"/>
        <w:overflowPunct w:val="0"/>
        <w:spacing w:before="9"/>
        <w:rPr>
          <w:sz w:val="20"/>
        </w:rPr>
      </w:pPr>
    </w:p>
    <w:p w14:paraId="51E94BBC" w14:textId="77777777" w:rsidR="0047409B" w:rsidRDefault="0047409B" w:rsidP="0047409B">
      <w:pPr>
        <w:pStyle w:val="BodyText0"/>
        <w:kinsoku w:val="0"/>
        <w:overflowPunct w:val="0"/>
        <w:spacing w:before="9"/>
        <w:rPr>
          <w:sz w:val="20"/>
        </w:rPr>
      </w:pPr>
      <w:r w:rsidRPr="00D24791">
        <w:rPr>
          <w:sz w:val="20"/>
        </w:rPr>
        <w:t>For an EHT MU PPDU and EHT TB PPDU, the U-SIG field is composed of two parts, U-SIG-</w:t>
      </w:r>
      <w:proofErr w:type="gramStart"/>
      <w:r w:rsidRPr="00D24791">
        <w:rPr>
          <w:sz w:val="20"/>
        </w:rPr>
        <w:t>1</w:t>
      </w:r>
      <w:proofErr w:type="gramEnd"/>
      <w:r w:rsidRPr="00D24791">
        <w:rPr>
          <w:sz w:val="20"/>
        </w:rPr>
        <w:t xml:space="preserve"> and</w:t>
      </w:r>
      <w:r>
        <w:rPr>
          <w:sz w:val="20"/>
        </w:rPr>
        <w:t xml:space="preserve"> </w:t>
      </w:r>
      <w:r w:rsidRPr="00D24791">
        <w:rPr>
          <w:sz w:val="20"/>
        </w:rPr>
        <w:t>U-SIG-2, each containing 26 data bits. U-SIG-1 is transmitted before U-SIG-2. The data bits of the U-SIG</w:t>
      </w:r>
      <w:r>
        <w:rPr>
          <w:sz w:val="20"/>
        </w:rPr>
        <w:t xml:space="preserve"> </w:t>
      </w:r>
      <w:r w:rsidRPr="00D24791">
        <w:rPr>
          <w:sz w:val="20"/>
        </w:rPr>
        <w:t xml:space="preserve">OFDM symbols shall be BCC encoded at rate, R = 1 </w:t>
      </w:r>
      <w:r>
        <w:rPr>
          <w:sz w:val="20"/>
        </w:rPr>
        <w:t>/</w:t>
      </w:r>
      <w:r w:rsidRPr="00D24791">
        <w:rPr>
          <w:sz w:val="20"/>
        </w:rPr>
        <w:t xml:space="preserve"> 2 , interleaved, mapped to a BPSK constellation, and</w:t>
      </w:r>
      <w:r>
        <w:rPr>
          <w:sz w:val="20"/>
        </w:rPr>
        <w:t xml:space="preserve"> </w:t>
      </w:r>
      <w:r w:rsidRPr="00D24791">
        <w:rPr>
          <w:sz w:val="20"/>
        </w:rPr>
        <w:t>have pilots inserted following the steps described in 17.3.5.6 (Convolutional encoder), 27.3.12.8 (BCC</w:t>
      </w:r>
      <w:r>
        <w:rPr>
          <w:sz w:val="20"/>
        </w:rPr>
        <w:t xml:space="preserve"> </w:t>
      </w:r>
      <w:proofErr w:type="spellStart"/>
      <w:r w:rsidRPr="00D24791">
        <w:rPr>
          <w:sz w:val="20"/>
        </w:rPr>
        <w:t>interleavers</w:t>
      </w:r>
      <w:proofErr w:type="spellEnd"/>
      <w:r w:rsidRPr="00D24791">
        <w:rPr>
          <w:sz w:val="20"/>
        </w:rPr>
        <w:t>), 17.3.5.8 (Subcarrier modulation mapping), and 17.3.5.9 (Pilot subcarriers), respectively. This</w:t>
      </w:r>
      <w:r>
        <w:rPr>
          <w:sz w:val="20"/>
        </w:rPr>
        <w:t xml:space="preserve"> </w:t>
      </w:r>
      <w:r w:rsidRPr="00D24791">
        <w:rPr>
          <w:sz w:val="20"/>
        </w:rPr>
        <w:t xml:space="preserve">process happens on a per-80 MHz </w:t>
      </w:r>
      <w:del w:id="503" w:author="Alice Chen" w:date="2021-03-20T23:28:00Z">
        <w:r w:rsidRPr="00D24791" w:rsidDel="00334809">
          <w:rPr>
            <w:sz w:val="20"/>
          </w:rPr>
          <w:delText>frequency segment</w:delText>
        </w:r>
      </w:del>
      <w:ins w:id="504" w:author="Alice Chen" w:date="2021-03-20T23:28:00Z">
        <w:r>
          <w:rPr>
            <w:sz w:val="20"/>
          </w:rPr>
          <w:t>subblock</w:t>
        </w:r>
      </w:ins>
      <w:r w:rsidRPr="00D24791">
        <w:rPr>
          <w:sz w:val="20"/>
        </w:rPr>
        <w:t xml:space="preserve"> basis as U-SIG field may have different contents in</w:t>
      </w:r>
      <w:r>
        <w:rPr>
          <w:sz w:val="20"/>
        </w:rPr>
        <w:t xml:space="preserve"> </w:t>
      </w:r>
      <w:r w:rsidRPr="00D24791">
        <w:rPr>
          <w:sz w:val="20"/>
        </w:rPr>
        <w:t xml:space="preserve">different 80 MHz </w:t>
      </w:r>
      <w:commentRangeStart w:id="505"/>
      <w:del w:id="506" w:author="Alice Chen" w:date="2021-03-20T23:28:00Z">
        <w:r w:rsidRPr="00D24791" w:rsidDel="00334809">
          <w:rPr>
            <w:sz w:val="20"/>
          </w:rPr>
          <w:delText>frequency segments</w:delText>
        </w:r>
      </w:del>
      <w:ins w:id="507" w:author="Alice Chen" w:date="2021-03-20T23:28:00Z">
        <w:r>
          <w:rPr>
            <w:sz w:val="20"/>
          </w:rPr>
          <w:t>subblocks</w:t>
        </w:r>
      </w:ins>
      <w:commentRangeEnd w:id="505"/>
      <w:ins w:id="508" w:author="Alice Chen" w:date="2021-03-20T23:30:00Z">
        <w:r>
          <w:rPr>
            <w:rStyle w:val="CommentReference"/>
            <w:rFonts w:ascii="Calibri" w:hAnsi="Calibri"/>
          </w:rPr>
          <w:commentReference w:id="505"/>
        </w:r>
      </w:ins>
      <w:r w:rsidRPr="00D24791">
        <w:rPr>
          <w:sz w:val="20"/>
        </w:rPr>
        <w:t xml:space="preserve">, while always having identical content in every 20 MHz </w:t>
      </w:r>
      <w:del w:id="509" w:author="Alice Chen" w:date="2021-03-20T23:28:00Z">
        <w:r w:rsidRPr="00D24791" w:rsidDel="00477064">
          <w:rPr>
            <w:sz w:val="20"/>
          </w:rPr>
          <w:delText xml:space="preserve">segment </w:delText>
        </w:r>
      </w:del>
      <w:ins w:id="510" w:author="Alice Chen" w:date="2021-03-20T23:28:00Z">
        <w:r>
          <w:rPr>
            <w:sz w:val="20"/>
          </w:rPr>
          <w:t>subchannel</w:t>
        </w:r>
        <w:r w:rsidRPr="00D24791">
          <w:rPr>
            <w:sz w:val="20"/>
          </w:rPr>
          <w:t xml:space="preserve"> </w:t>
        </w:r>
      </w:ins>
      <w:r w:rsidRPr="00D24791">
        <w:rPr>
          <w:sz w:val="20"/>
        </w:rPr>
        <w:t>of a</w:t>
      </w:r>
      <w:r>
        <w:rPr>
          <w:sz w:val="20"/>
        </w:rPr>
        <w:t xml:space="preserve"> </w:t>
      </w:r>
      <w:r w:rsidRPr="00D24791">
        <w:rPr>
          <w:sz w:val="20"/>
        </w:rPr>
        <w:t xml:space="preserve">given 80 MHz </w:t>
      </w:r>
      <w:del w:id="511" w:author="Alice Chen" w:date="2021-03-20T23:28:00Z">
        <w:r w:rsidRPr="00D24791" w:rsidDel="00477064">
          <w:rPr>
            <w:sz w:val="20"/>
          </w:rPr>
          <w:delText>segment</w:delText>
        </w:r>
      </w:del>
      <w:ins w:id="512" w:author="Alice Chen" w:date="2021-03-20T23:28:00Z">
        <w:r>
          <w:rPr>
            <w:sz w:val="20"/>
          </w:rPr>
          <w:t>subblock</w:t>
        </w:r>
      </w:ins>
      <w:r w:rsidRPr="00D24791">
        <w:rPr>
          <w:sz w:val="20"/>
        </w:rPr>
        <w:t xml:space="preserve">. For every 80 MHz </w:t>
      </w:r>
      <w:del w:id="513" w:author="Alice Chen" w:date="2021-03-20T23:29:00Z">
        <w:r w:rsidRPr="00D24791" w:rsidDel="0056508E">
          <w:rPr>
            <w:sz w:val="20"/>
          </w:rPr>
          <w:delText xml:space="preserve">segment </w:delText>
        </w:r>
      </w:del>
      <w:ins w:id="514" w:author="Alice Chen" w:date="2021-03-20T23:29:00Z">
        <w:r>
          <w:rPr>
            <w:sz w:val="20"/>
          </w:rPr>
          <w:t>subblock</w:t>
        </w:r>
        <w:r w:rsidRPr="00D24791">
          <w:rPr>
            <w:sz w:val="20"/>
          </w:rPr>
          <w:t xml:space="preserve"> </w:t>
        </w:r>
      </w:ins>
      <w:r w:rsidRPr="00D24791">
        <w:rPr>
          <w:sz w:val="20"/>
        </w:rPr>
        <w:t>in the EHT PPDU, the first and second half of the</w:t>
      </w:r>
      <w:r>
        <w:rPr>
          <w:sz w:val="20"/>
        </w:rPr>
        <w:t xml:space="preserve"> </w:t>
      </w:r>
      <w:r w:rsidRPr="00D24791">
        <w:rPr>
          <w:sz w:val="20"/>
        </w:rPr>
        <w:t>stream of 104 complex numbers generated by these steps (before pilot insertion) is divided into two groups</w:t>
      </w:r>
      <w:r>
        <w:rPr>
          <w:sz w:val="20"/>
        </w:rPr>
        <w:t xml:space="preserve"> </w:t>
      </w:r>
      <w:r w:rsidRPr="00D24791">
        <w:rPr>
          <w:sz w:val="20"/>
        </w:rPr>
        <w:t>of 52 complex numbers, where respectively, the first 52 complex numbers form the first OFDM symbol of</w:t>
      </w:r>
      <w:r>
        <w:rPr>
          <w:sz w:val="20"/>
        </w:rPr>
        <w:t xml:space="preserve"> </w:t>
      </w:r>
      <w:r w:rsidRPr="00D24791">
        <w:rPr>
          <w:sz w:val="20"/>
        </w:rPr>
        <w:t>U-SIG</w:t>
      </w:r>
      <w:ins w:id="515" w:author="Alice Chen" w:date="2021-03-20T23:29:00Z">
        <w:r>
          <w:rPr>
            <w:sz w:val="20"/>
          </w:rPr>
          <w:t xml:space="preserve"> (denoted as U-SIG-sym-1)</w:t>
        </w:r>
      </w:ins>
      <w:r w:rsidRPr="00D24791">
        <w:rPr>
          <w:sz w:val="20"/>
        </w:rPr>
        <w:t xml:space="preserve"> and the second 52 complex numbers form the second OFDM symbol of U-SIG</w:t>
      </w:r>
      <w:ins w:id="516" w:author="Alice Chen" w:date="2021-03-20T23:29:00Z">
        <w:r>
          <w:rPr>
            <w:sz w:val="20"/>
          </w:rPr>
          <w:t xml:space="preserve"> (denoted as U-SIG-sym-2)</w:t>
        </w:r>
      </w:ins>
      <w:r w:rsidRPr="00D24791">
        <w:rPr>
          <w:sz w:val="20"/>
        </w:rPr>
        <w:t>.</w:t>
      </w:r>
    </w:p>
    <w:p w14:paraId="7E0B5F6F" w14:textId="77777777" w:rsidR="0047409B" w:rsidRDefault="0047409B" w:rsidP="0047409B">
      <w:pPr>
        <w:pStyle w:val="BodyText0"/>
        <w:kinsoku w:val="0"/>
        <w:overflowPunct w:val="0"/>
        <w:spacing w:before="9"/>
        <w:rPr>
          <w:sz w:val="20"/>
        </w:rPr>
      </w:pPr>
    </w:p>
    <w:p w14:paraId="155913FF" w14:textId="77777777" w:rsidR="0047409B" w:rsidRDefault="0047409B" w:rsidP="0047409B">
      <w:pPr>
        <w:rPr>
          <w:b/>
          <w:i/>
          <w:sz w:val="22"/>
          <w:szCs w:val="22"/>
        </w:rPr>
      </w:pPr>
      <w:r w:rsidRPr="004B2833">
        <w:rPr>
          <w:b/>
          <w:i/>
          <w:sz w:val="22"/>
          <w:szCs w:val="22"/>
          <w:highlight w:val="yellow"/>
        </w:rPr>
        <w:t xml:space="preserve">Instructions to the editor: </w:t>
      </w:r>
    </w:p>
    <w:p w14:paraId="1560DC0E" w14:textId="77777777" w:rsidR="0047409B" w:rsidRPr="0082172C" w:rsidRDefault="0047409B" w:rsidP="0047409B">
      <w:pPr>
        <w:rPr>
          <w:b/>
          <w:sz w:val="20"/>
          <w:lang w:eastAsia="zh-CN"/>
        </w:rPr>
      </w:pPr>
      <w:r w:rsidRPr="0082172C">
        <w:rPr>
          <w:b/>
          <w:sz w:val="20"/>
          <w:highlight w:val="yellow"/>
          <w:lang w:eastAsia="zh-CN"/>
        </w:rPr>
        <w:t xml:space="preserve">Please make the changes to </w:t>
      </w:r>
      <w:r>
        <w:rPr>
          <w:b/>
          <w:sz w:val="20"/>
          <w:highlight w:val="yellow"/>
          <w:lang w:eastAsia="zh-CN"/>
        </w:rPr>
        <w:t xml:space="preserve">P242L29-P243L2 </w:t>
      </w:r>
      <w:r w:rsidRPr="0082172C">
        <w:rPr>
          <w:b/>
          <w:sz w:val="20"/>
          <w:highlight w:val="yellow"/>
          <w:lang w:eastAsia="zh-CN"/>
        </w:rPr>
        <w:t>as shown below:</w:t>
      </w:r>
    </w:p>
    <w:p w14:paraId="3FE6C453" w14:textId="77777777" w:rsidR="0047409B" w:rsidRDefault="0047409B" w:rsidP="0047409B">
      <w:pPr>
        <w:pStyle w:val="BodyText0"/>
        <w:kinsoku w:val="0"/>
        <w:overflowPunct w:val="0"/>
        <w:spacing w:before="9"/>
        <w:rPr>
          <w:sz w:val="20"/>
        </w:rPr>
      </w:pPr>
    </w:p>
    <w:p w14:paraId="130689AF" w14:textId="77777777" w:rsidR="0047409B" w:rsidRPr="00A633F4" w:rsidRDefault="0047409B" w:rsidP="0047409B">
      <w:pPr>
        <w:pStyle w:val="BodyText0"/>
        <w:kinsoku w:val="0"/>
        <w:overflowPunct w:val="0"/>
        <w:spacing w:before="9"/>
        <w:rPr>
          <w:sz w:val="20"/>
        </w:rPr>
      </w:pPr>
      <w:r w:rsidRPr="008954F4">
        <w:rPr>
          <w:sz w:val="20"/>
        </w:rPr>
        <w:t xml:space="preserve">For an ER preamble, the U-SIG field is composed of </w:t>
      </w:r>
      <w:del w:id="517" w:author="Alice Chen" w:date="2021-03-20T23:40:00Z">
        <w:r w:rsidRPr="008954F4" w:rsidDel="00397696">
          <w:rPr>
            <w:sz w:val="20"/>
          </w:rPr>
          <w:delText xml:space="preserve">four </w:delText>
        </w:r>
      </w:del>
      <w:ins w:id="518" w:author="Alice Chen" w:date="2021-03-20T23:40:00Z">
        <w:r>
          <w:rPr>
            <w:sz w:val="20"/>
          </w:rPr>
          <w:t>two</w:t>
        </w:r>
        <w:r w:rsidRPr="008954F4">
          <w:rPr>
            <w:sz w:val="20"/>
          </w:rPr>
          <w:t xml:space="preserve"> </w:t>
        </w:r>
      </w:ins>
      <w:r w:rsidRPr="008954F4">
        <w:rPr>
          <w:sz w:val="20"/>
        </w:rPr>
        <w:t xml:space="preserve">parts, </w:t>
      </w:r>
      <w:del w:id="519" w:author="Alice Chen" w:date="2021-03-20T23:40:00Z">
        <w:r w:rsidRPr="008954F4" w:rsidDel="00397696">
          <w:rPr>
            <w:sz w:val="20"/>
          </w:rPr>
          <w:delText xml:space="preserve">i.e., </w:delText>
        </w:r>
      </w:del>
      <w:r w:rsidRPr="008954F4">
        <w:rPr>
          <w:sz w:val="20"/>
        </w:rPr>
        <w:t>U-SIG-1</w:t>
      </w:r>
      <w:del w:id="520" w:author="Alice Chen" w:date="2021-03-20T23:40:00Z">
        <w:r w:rsidRPr="008954F4" w:rsidDel="00397696">
          <w:rPr>
            <w:sz w:val="20"/>
          </w:rPr>
          <w:delText>, U-SIG-1-R,</w:delText>
        </w:r>
      </w:del>
      <w:ins w:id="521" w:author="Alice Chen" w:date="2021-03-20T23:40:00Z">
        <w:r>
          <w:rPr>
            <w:sz w:val="20"/>
          </w:rPr>
          <w:t xml:space="preserve"> and</w:t>
        </w:r>
      </w:ins>
      <w:r w:rsidRPr="008954F4">
        <w:rPr>
          <w:sz w:val="20"/>
        </w:rPr>
        <w:t xml:space="preserve"> U-SIG-2, </w:t>
      </w:r>
      <w:del w:id="522" w:author="Alice Chen" w:date="2021-03-20T23:40:00Z">
        <w:r w:rsidRPr="008954F4" w:rsidDel="00397696">
          <w:rPr>
            <w:sz w:val="20"/>
          </w:rPr>
          <w:delText>and</w:delText>
        </w:r>
        <w:r w:rsidDel="00397696">
          <w:rPr>
            <w:sz w:val="20"/>
          </w:rPr>
          <w:delText xml:space="preserve"> </w:delText>
        </w:r>
        <w:r w:rsidRPr="008954F4" w:rsidDel="00397696">
          <w:rPr>
            <w:sz w:val="20"/>
          </w:rPr>
          <w:delText xml:space="preserve">U-SIG-2-R, </w:delText>
        </w:r>
      </w:del>
      <w:r w:rsidRPr="008954F4">
        <w:rPr>
          <w:sz w:val="20"/>
        </w:rPr>
        <w:t xml:space="preserve">each </w:t>
      </w:r>
      <w:del w:id="523" w:author="Alice Chen" w:date="2021-03-20T23:40:00Z">
        <w:r w:rsidRPr="008954F4" w:rsidDel="00D04D27">
          <w:rPr>
            <w:sz w:val="20"/>
          </w:rPr>
          <w:delText xml:space="preserve">part </w:delText>
        </w:r>
      </w:del>
      <w:r w:rsidRPr="008954F4">
        <w:rPr>
          <w:sz w:val="20"/>
        </w:rPr>
        <w:t xml:space="preserve">containing 26 data bits. </w:t>
      </w:r>
      <w:ins w:id="524" w:author="Alice Chen" w:date="2021-03-20T23:41:00Z">
        <w:r w:rsidRPr="00D24791">
          <w:rPr>
            <w:sz w:val="20"/>
          </w:rPr>
          <w:t xml:space="preserve">U-SIG-1 is transmitted before U-SIG-2. </w:t>
        </w:r>
      </w:ins>
      <w:del w:id="525" w:author="Alice Chen" w:date="2021-03-20T23:41:00Z">
        <w:r w:rsidRPr="008954F4" w:rsidDel="00D04D27">
          <w:rPr>
            <w:sz w:val="20"/>
          </w:rPr>
          <w:delText>These four parts are transmitted sequentially from U-SIG-1 to</w:delText>
        </w:r>
        <w:r w:rsidDel="00D04D27">
          <w:rPr>
            <w:sz w:val="20"/>
          </w:rPr>
          <w:delText xml:space="preserve"> </w:delText>
        </w:r>
        <w:r w:rsidRPr="008954F4" w:rsidDel="00D04D27">
          <w:rPr>
            <w:sz w:val="20"/>
          </w:rPr>
          <w:delText xml:space="preserve">U-SIG-2-R. </w:delText>
        </w:r>
      </w:del>
      <w:r w:rsidRPr="008954F4">
        <w:rPr>
          <w:sz w:val="20"/>
        </w:rPr>
        <w:t>The data bits of U-SIG-1 and U-SIG-2 shall be BCC encoded at rate R</w:t>
      </w:r>
      <w:r>
        <w:rPr>
          <w:sz w:val="20"/>
        </w:rPr>
        <w:t xml:space="preserve"> </w:t>
      </w:r>
      <w:r w:rsidRPr="008954F4">
        <w:rPr>
          <w:sz w:val="20"/>
        </w:rPr>
        <w:t xml:space="preserve">= 1 </w:t>
      </w:r>
      <w:r>
        <w:rPr>
          <w:sz w:val="20"/>
        </w:rPr>
        <w:t>/</w:t>
      </w:r>
      <w:r w:rsidRPr="008954F4">
        <w:rPr>
          <w:sz w:val="20"/>
        </w:rPr>
        <w:t xml:space="preserve"> 2 , interleaved,</w:t>
      </w:r>
      <w:r>
        <w:rPr>
          <w:sz w:val="20"/>
        </w:rPr>
        <w:t xml:space="preserve"> </w:t>
      </w:r>
      <w:r w:rsidRPr="008954F4">
        <w:rPr>
          <w:sz w:val="20"/>
        </w:rPr>
        <w:t>mapped to a BPSK constellation, and have pilots inserted</w:t>
      </w:r>
      <w:del w:id="526" w:author="Alice Chen" w:date="2021-03-20T23:45:00Z">
        <w:r w:rsidRPr="008954F4" w:rsidDel="00D22FE5">
          <w:rPr>
            <w:sz w:val="20"/>
          </w:rPr>
          <w:delText xml:space="preserve">. </w:delText>
        </w:r>
      </w:del>
      <w:ins w:id="527" w:author="Alice Chen" w:date="2021-03-20T23:45:00Z">
        <w:r>
          <w:rPr>
            <w:sz w:val="20"/>
          </w:rPr>
          <w:t xml:space="preserve"> </w:t>
        </w:r>
        <w:r w:rsidRPr="00D24791">
          <w:rPr>
            <w:sz w:val="20"/>
          </w:rPr>
          <w:t>following the steps described in 17.3.5.6 (Convolutional encoder), 27.3.12.8 (BCC</w:t>
        </w:r>
        <w:r>
          <w:rPr>
            <w:sz w:val="20"/>
          </w:rPr>
          <w:t xml:space="preserve"> </w:t>
        </w:r>
        <w:proofErr w:type="spellStart"/>
        <w:r w:rsidRPr="00D24791">
          <w:rPr>
            <w:sz w:val="20"/>
          </w:rPr>
          <w:t>interleavers</w:t>
        </w:r>
        <w:proofErr w:type="spellEnd"/>
        <w:r w:rsidRPr="00D24791">
          <w:rPr>
            <w:sz w:val="20"/>
          </w:rPr>
          <w:t>), 17.3.5.8 (Subcarrier modulation mapping), and 17.3.5.9 (Pilot subcarriers), respectively. This</w:t>
        </w:r>
        <w:r>
          <w:rPr>
            <w:sz w:val="20"/>
          </w:rPr>
          <w:t xml:space="preserve"> </w:t>
        </w:r>
        <w:r w:rsidRPr="00D24791">
          <w:rPr>
            <w:sz w:val="20"/>
          </w:rPr>
          <w:t xml:space="preserve">process happens on a per-80 MHz </w:t>
        </w:r>
        <w:r>
          <w:rPr>
            <w:sz w:val="20"/>
          </w:rPr>
          <w:t>subblock</w:t>
        </w:r>
        <w:r w:rsidRPr="00D24791">
          <w:rPr>
            <w:sz w:val="20"/>
          </w:rPr>
          <w:t xml:space="preserve"> basis as U-SIG field may have different contents in</w:t>
        </w:r>
        <w:r>
          <w:rPr>
            <w:sz w:val="20"/>
          </w:rPr>
          <w:t xml:space="preserve"> </w:t>
        </w:r>
        <w:r w:rsidRPr="00D24791">
          <w:rPr>
            <w:sz w:val="20"/>
          </w:rPr>
          <w:t xml:space="preserve">different 80 MHz </w:t>
        </w:r>
        <w:r>
          <w:rPr>
            <w:sz w:val="20"/>
          </w:rPr>
          <w:t>subblocks</w:t>
        </w:r>
        <w:r w:rsidRPr="00D24791">
          <w:rPr>
            <w:sz w:val="20"/>
          </w:rPr>
          <w:t xml:space="preserve">, while always having identical content in every 20 MHz </w:t>
        </w:r>
        <w:r>
          <w:rPr>
            <w:sz w:val="20"/>
          </w:rPr>
          <w:t>subchannel</w:t>
        </w:r>
        <w:r w:rsidRPr="00D24791">
          <w:rPr>
            <w:sz w:val="20"/>
          </w:rPr>
          <w:t xml:space="preserve"> of a</w:t>
        </w:r>
        <w:r>
          <w:rPr>
            <w:sz w:val="20"/>
          </w:rPr>
          <w:t xml:space="preserve"> </w:t>
        </w:r>
        <w:r w:rsidRPr="00D24791">
          <w:rPr>
            <w:sz w:val="20"/>
          </w:rPr>
          <w:t xml:space="preserve">given 80 MHz </w:t>
        </w:r>
        <w:r>
          <w:rPr>
            <w:sz w:val="20"/>
          </w:rPr>
          <w:t>subblock</w:t>
        </w:r>
        <w:r w:rsidRPr="00D24791">
          <w:rPr>
            <w:sz w:val="20"/>
          </w:rPr>
          <w:t xml:space="preserve">. For every 80 MHz </w:t>
        </w:r>
        <w:r>
          <w:rPr>
            <w:sz w:val="20"/>
          </w:rPr>
          <w:t>subblock</w:t>
        </w:r>
        <w:r w:rsidRPr="00D24791">
          <w:rPr>
            <w:sz w:val="20"/>
          </w:rPr>
          <w:t xml:space="preserve"> in the </w:t>
        </w:r>
      </w:ins>
      <w:ins w:id="528" w:author="Alice Chen" w:date="2021-03-20T23:46:00Z">
        <w:r>
          <w:rPr>
            <w:sz w:val="20"/>
          </w:rPr>
          <w:t>ER preamble</w:t>
        </w:r>
      </w:ins>
      <w:ins w:id="529" w:author="Alice Chen" w:date="2021-03-20T23:45:00Z">
        <w:r w:rsidRPr="00D24791">
          <w:rPr>
            <w:sz w:val="20"/>
          </w:rPr>
          <w:t>, the first and second half of the</w:t>
        </w:r>
        <w:r>
          <w:rPr>
            <w:sz w:val="20"/>
          </w:rPr>
          <w:t xml:space="preserve"> </w:t>
        </w:r>
        <w:r w:rsidRPr="00D24791">
          <w:rPr>
            <w:sz w:val="20"/>
          </w:rPr>
          <w:t>stream of 104 complex numbers generated by these steps (before pilot insertion) is divided into two groups</w:t>
        </w:r>
        <w:r>
          <w:rPr>
            <w:sz w:val="20"/>
          </w:rPr>
          <w:t xml:space="preserve"> </w:t>
        </w:r>
        <w:r w:rsidRPr="00D24791">
          <w:rPr>
            <w:sz w:val="20"/>
          </w:rPr>
          <w:t>of 52 complex numbers, where respectively, the first 52 complex numbers form the first OFDM symbol of</w:t>
        </w:r>
        <w:r>
          <w:rPr>
            <w:sz w:val="20"/>
          </w:rPr>
          <w:t xml:space="preserve"> </w:t>
        </w:r>
        <w:r w:rsidRPr="00D24791">
          <w:rPr>
            <w:sz w:val="20"/>
          </w:rPr>
          <w:t>U-SIG</w:t>
        </w:r>
        <w:r>
          <w:rPr>
            <w:sz w:val="20"/>
          </w:rPr>
          <w:t xml:space="preserve"> (denoted as U-SIG-sym-1)</w:t>
        </w:r>
        <w:r w:rsidRPr="00D24791">
          <w:rPr>
            <w:sz w:val="20"/>
          </w:rPr>
          <w:t xml:space="preserve"> and the second 52 complex numbers form the </w:t>
        </w:r>
        <w:proofErr w:type="spellStart"/>
        <w:r>
          <w:rPr>
            <w:sz w:val="20"/>
          </w:rPr>
          <w:t>thrid</w:t>
        </w:r>
        <w:proofErr w:type="spellEnd"/>
        <w:r w:rsidRPr="00D24791">
          <w:rPr>
            <w:sz w:val="20"/>
          </w:rPr>
          <w:t xml:space="preserve"> OFDM symbol of U-SIG</w:t>
        </w:r>
        <w:r>
          <w:rPr>
            <w:sz w:val="20"/>
          </w:rPr>
          <w:t xml:space="preserve"> (denoted as U-SIG-sym-3)</w:t>
        </w:r>
        <w:r w:rsidRPr="00D24791">
          <w:rPr>
            <w:sz w:val="20"/>
          </w:rPr>
          <w:t>.</w:t>
        </w:r>
        <w:r w:rsidRPr="008954F4">
          <w:rPr>
            <w:sz w:val="20"/>
          </w:rPr>
          <w:t xml:space="preserve"> </w:t>
        </w:r>
        <w:r w:rsidRPr="00D24791">
          <w:rPr>
            <w:sz w:val="20"/>
          </w:rPr>
          <w:t xml:space="preserve">For every 80 MHz </w:t>
        </w:r>
        <w:r>
          <w:rPr>
            <w:sz w:val="20"/>
          </w:rPr>
          <w:t>subblock</w:t>
        </w:r>
        <w:r w:rsidRPr="00D24791">
          <w:rPr>
            <w:sz w:val="20"/>
          </w:rPr>
          <w:t xml:space="preserve"> in the </w:t>
        </w:r>
      </w:ins>
      <w:ins w:id="530" w:author="Alice Chen" w:date="2021-03-20T23:46:00Z">
        <w:r>
          <w:rPr>
            <w:sz w:val="20"/>
          </w:rPr>
          <w:t>ER preamble</w:t>
        </w:r>
      </w:ins>
      <w:ins w:id="531" w:author="Alice Chen" w:date="2021-03-20T23:45:00Z">
        <w:r w:rsidRPr="00D24791">
          <w:rPr>
            <w:sz w:val="20"/>
          </w:rPr>
          <w:t xml:space="preserve">, </w:t>
        </w:r>
      </w:ins>
      <w:ins w:id="532" w:author="Alice Chen" w:date="2021-03-21T00:04:00Z">
        <w:r>
          <w:rPr>
            <w:sz w:val="20"/>
          </w:rPr>
          <w:t>t</w:t>
        </w:r>
      </w:ins>
      <w:ins w:id="533" w:author="Alice Chen" w:date="2021-03-20T23:48:00Z">
        <w:r>
          <w:rPr>
            <w:sz w:val="20"/>
          </w:rPr>
          <w:t>he first 52</w:t>
        </w:r>
      </w:ins>
      <w:del w:id="534" w:author="Alice Chen" w:date="2021-03-20T23:48:00Z">
        <w:r w:rsidRPr="008954F4" w:rsidDel="00F078F8">
          <w:rPr>
            <w:sz w:val="20"/>
          </w:rPr>
          <w:delText xml:space="preserve">U-SIG-1-R has the same </w:delText>
        </w:r>
      </w:del>
      <w:del w:id="535" w:author="Alice Chen" w:date="2021-03-20T23:49:00Z">
        <w:r w:rsidRPr="008954F4" w:rsidDel="00F078F8">
          <w:rPr>
            <w:sz w:val="20"/>
          </w:rPr>
          <w:delText>encoded bits as U-SIG-1</w:delText>
        </w:r>
        <w:r w:rsidDel="00F078F8">
          <w:rPr>
            <w:sz w:val="20"/>
          </w:rPr>
          <w:delText xml:space="preserve"> </w:delText>
        </w:r>
        <w:r w:rsidRPr="008954F4" w:rsidDel="00F078F8">
          <w:rPr>
            <w:sz w:val="20"/>
          </w:rPr>
          <w:delText>and the</w:delText>
        </w:r>
      </w:del>
      <w:r w:rsidRPr="008954F4">
        <w:rPr>
          <w:sz w:val="20"/>
        </w:rPr>
        <w:t xml:space="preserve"> encoded bits shall be mapped to a QBPSK constellation without interleaving and have pilots</w:t>
      </w:r>
      <w:r>
        <w:rPr>
          <w:sz w:val="20"/>
        </w:rPr>
        <w:t xml:space="preserve"> </w:t>
      </w:r>
      <w:r w:rsidRPr="008954F4">
        <w:rPr>
          <w:sz w:val="20"/>
        </w:rPr>
        <w:t>inserted</w:t>
      </w:r>
      <w:ins w:id="536" w:author="Alice Chen" w:date="2021-03-20T23:51:00Z">
        <w:r>
          <w:rPr>
            <w:sz w:val="20"/>
          </w:rPr>
          <w:t xml:space="preserve"> </w:t>
        </w:r>
        <w:r w:rsidRPr="00D24791">
          <w:rPr>
            <w:sz w:val="20"/>
          </w:rPr>
          <w:t>following the steps described in 17.3.5.8 (Subcarrier modulation mapping) and 17.3.5.9 (Pilot subcarriers), respectively</w:t>
        </w:r>
        <w:r>
          <w:rPr>
            <w:sz w:val="20"/>
          </w:rPr>
          <w:t xml:space="preserve">, to form the second </w:t>
        </w:r>
      </w:ins>
      <w:ins w:id="537" w:author="Alice Chen" w:date="2021-03-20T23:52:00Z">
        <w:r>
          <w:rPr>
            <w:sz w:val="20"/>
          </w:rPr>
          <w:t>OFDM symbol of U-SIG (denoted as U-SIG-sym-2)</w:t>
        </w:r>
      </w:ins>
      <w:r w:rsidRPr="008954F4">
        <w:rPr>
          <w:sz w:val="20"/>
        </w:rPr>
        <w:t>.</w:t>
      </w:r>
      <w:ins w:id="538" w:author="Alice Chen" w:date="2021-03-20T23:52:00Z">
        <w:r>
          <w:rPr>
            <w:sz w:val="20"/>
          </w:rPr>
          <w:t xml:space="preserve"> </w:t>
        </w:r>
      </w:ins>
      <w:ins w:id="539" w:author="Alice Chen" w:date="2021-03-21T00:05:00Z">
        <w:r w:rsidRPr="00D24791">
          <w:rPr>
            <w:sz w:val="20"/>
          </w:rPr>
          <w:t xml:space="preserve">For every 80 MHz </w:t>
        </w:r>
        <w:r>
          <w:rPr>
            <w:sz w:val="20"/>
          </w:rPr>
          <w:t>subblock</w:t>
        </w:r>
        <w:r w:rsidRPr="00D24791">
          <w:rPr>
            <w:sz w:val="20"/>
          </w:rPr>
          <w:t xml:space="preserve"> in the </w:t>
        </w:r>
        <w:r>
          <w:rPr>
            <w:sz w:val="20"/>
          </w:rPr>
          <w:t>ER preamble</w:t>
        </w:r>
        <w:r w:rsidRPr="00D24791">
          <w:rPr>
            <w:sz w:val="20"/>
          </w:rPr>
          <w:t xml:space="preserve">, </w:t>
        </w:r>
        <w:r>
          <w:rPr>
            <w:sz w:val="20"/>
          </w:rPr>
          <w:t>t</w:t>
        </w:r>
      </w:ins>
      <w:ins w:id="540" w:author="Alice Chen" w:date="2021-03-20T23:52:00Z">
        <w:r>
          <w:rPr>
            <w:sz w:val="20"/>
          </w:rPr>
          <w:t xml:space="preserve">he second 52 encoded bits </w:t>
        </w:r>
      </w:ins>
      <w:ins w:id="541" w:author="Alice Chen" w:date="2021-03-20T23:53:00Z">
        <w:r w:rsidRPr="008954F4">
          <w:rPr>
            <w:sz w:val="20"/>
          </w:rPr>
          <w:t>shall be mapped to a BPSK constellation without interleaving and have pilots inserted</w:t>
        </w:r>
        <w:r>
          <w:rPr>
            <w:sz w:val="20"/>
          </w:rPr>
          <w:t xml:space="preserve"> following the </w:t>
        </w:r>
        <w:r w:rsidRPr="008954F4">
          <w:rPr>
            <w:sz w:val="20"/>
          </w:rPr>
          <w:t>steps described in</w:t>
        </w:r>
        <w:r>
          <w:rPr>
            <w:sz w:val="20"/>
          </w:rPr>
          <w:t xml:space="preserve"> </w:t>
        </w:r>
        <w:r w:rsidRPr="008954F4">
          <w:rPr>
            <w:sz w:val="20"/>
          </w:rPr>
          <w:t>17.3.5.8 (Subcarrier modulation mapping)</w:t>
        </w:r>
        <w:r>
          <w:rPr>
            <w:sz w:val="20"/>
          </w:rPr>
          <w:t xml:space="preserve"> </w:t>
        </w:r>
        <w:r w:rsidRPr="008954F4">
          <w:rPr>
            <w:sz w:val="20"/>
          </w:rPr>
          <w:t>and 17.3.5.9 (Pilot subcarriers), respectively</w:t>
        </w:r>
      </w:ins>
      <w:ins w:id="542" w:author="Alice Chen" w:date="2021-03-20T23:54:00Z">
        <w:r>
          <w:rPr>
            <w:sz w:val="20"/>
          </w:rPr>
          <w:t>, to form the fourth OFDM symbol of U-SIG (denoted as U-SIG-sym-4)</w:t>
        </w:r>
      </w:ins>
      <w:ins w:id="543" w:author="Alice Chen" w:date="2021-03-20T23:53:00Z">
        <w:r w:rsidRPr="008954F4">
          <w:rPr>
            <w:sz w:val="20"/>
          </w:rPr>
          <w:t>.</w:t>
        </w:r>
      </w:ins>
      <w:r w:rsidRPr="008954F4">
        <w:rPr>
          <w:sz w:val="20"/>
        </w:rPr>
        <w:t xml:space="preserve"> The constellation mapping of the U-SIG field in an ER preamble is the same as that of the</w:t>
      </w:r>
      <w:r>
        <w:rPr>
          <w:sz w:val="20"/>
        </w:rPr>
        <w:t xml:space="preserve"> </w:t>
      </w:r>
      <w:r w:rsidRPr="008954F4">
        <w:rPr>
          <w:sz w:val="20"/>
        </w:rPr>
        <w:t>HE-SIG-A field in an HE ER SU PPDU, and is shown in Figure 36-34 (Data subcarrier constellation of U-</w:t>
      </w:r>
      <w:r>
        <w:rPr>
          <w:sz w:val="20"/>
        </w:rPr>
        <w:t xml:space="preserve"> </w:t>
      </w:r>
      <w:r w:rsidRPr="008954F4">
        <w:rPr>
          <w:sz w:val="20"/>
        </w:rPr>
        <w:t xml:space="preserve">SIG symbols). The QBPSK constellation on </w:t>
      </w:r>
      <w:ins w:id="544" w:author="Alice Chen" w:date="2021-03-21T00:06:00Z">
        <w:r>
          <w:rPr>
            <w:sz w:val="20"/>
          </w:rPr>
          <w:t xml:space="preserve">the data </w:t>
        </w:r>
      </w:ins>
      <w:ins w:id="545" w:author="Alice Chen" w:date="2021-03-21T00:07:00Z">
        <w:r>
          <w:rPr>
            <w:sz w:val="20"/>
          </w:rPr>
          <w:t xml:space="preserve">subcarriers in </w:t>
        </w:r>
      </w:ins>
      <w:del w:id="546" w:author="Alice Chen" w:date="2021-03-20T23:43:00Z">
        <w:r w:rsidRPr="008954F4" w:rsidDel="00C96494">
          <w:rPr>
            <w:sz w:val="20"/>
          </w:rPr>
          <w:delText>U-SIG-1-R</w:delText>
        </w:r>
      </w:del>
      <w:ins w:id="547" w:author="Alice Chen" w:date="2021-03-20T23:43:00Z">
        <w:r>
          <w:rPr>
            <w:sz w:val="20"/>
          </w:rPr>
          <w:t>U-SIG-sym-2</w:t>
        </w:r>
      </w:ins>
      <w:r w:rsidRPr="008954F4">
        <w:rPr>
          <w:sz w:val="20"/>
        </w:rPr>
        <w:t xml:space="preserve"> is used to differentiate an ER preamble from an</w:t>
      </w:r>
      <w:r>
        <w:rPr>
          <w:sz w:val="20"/>
        </w:rPr>
        <w:t xml:space="preserve"> </w:t>
      </w:r>
      <w:r w:rsidRPr="008954F4">
        <w:rPr>
          <w:sz w:val="20"/>
        </w:rPr>
        <w:t>EHT MU PPDU and an EHT TB PPDU.</w:t>
      </w:r>
      <w:del w:id="548" w:author="Alice Chen" w:date="2021-03-20T23:55:00Z">
        <w:r w:rsidRPr="008954F4" w:rsidDel="00DA6DF3">
          <w:rPr>
            <w:sz w:val="20"/>
          </w:rPr>
          <w:delText xml:space="preserve"> U-SIG-2-R has the same encoded bits as U-SIG-2 and the encoded</w:delText>
        </w:r>
        <w:r w:rsidDel="00DA6DF3">
          <w:rPr>
            <w:sz w:val="20"/>
          </w:rPr>
          <w:delText xml:space="preserve"> </w:delText>
        </w:r>
        <w:r w:rsidRPr="008954F4" w:rsidDel="00DA6DF3">
          <w:rPr>
            <w:sz w:val="20"/>
          </w:rPr>
          <w:delText>bits shall be mapped to a BPSK constellation without interleaving and have pilots inserted. BCC encoding,</w:delText>
        </w:r>
        <w:r w:rsidDel="00DA6DF3">
          <w:rPr>
            <w:sz w:val="20"/>
          </w:rPr>
          <w:delText xml:space="preserve"> </w:delText>
        </w:r>
        <w:r w:rsidRPr="008954F4" w:rsidDel="00DA6DF3">
          <w:rPr>
            <w:sz w:val="20"/>
          </w:rPr>
          <w:delText>data interleaving, constellation mapping, and pilot insertion follow the steps described in</w:delText>
        </w:r>
        <w:r w:rsidDel="00DA6DF3">
          <w:rPr>
            <w:sz w:val="20"/>
          </w:rPr>
          <w:delText xml:space="preserve"> </w:delText>
        </w:r>
        <w:r w:rsidRPr="008954F4" w:rsidDel="00DA6DF3">
          <w:rPr>
            <w:sz w:val="20"/>
          </w:rPr>
          <w:delText>17.3.5.6 (Convolutional encoder), 27.3.12.8 (BCC interleavers), 17.3.5.8 (Subcarrier modulation mapping),</w:delText>
        </w:r>
        <w:r w:rsidDel="00DA6DF3">
          <w:rPr>
            <w:sz w:val="20"/>
          </w:rPr>
          <w:delText xml:space="preserve"> </w:delText>
        </w:r>
        <w:r w:rsidRPr="008954F4" w:rsidDel="00DA6DF3">
          <w:rPr>
            <w:sz w:val="20"/>
          </w:rPr>
          <w:delText>and 17.3.5.9 (Pilot subcarriers), respectively.</w:delText>
        </w:r>
      </w:del>
    </w:p>
    <w:p w14:paraId="7CDCB6C4" w14:textId="77777777" w:rsidR="0047409B" w:rsidRDefault="0047409B" w:rsidP="0047409B">
      <w:pPr>
        <w:pStyle w:val="BodyText0"/>
        <w:kinsoku w:val="0"/>
        <w:overflowPunct w:val="0"/>
        <w:spacing w:before="9"/>
        <w:rPr>
          <w:sz w:val="20"/>
        </w:rPr>
      </w:pPr>
    </w:p>
    <w:p w14:paraId="3A5C863F" w14:textId="77777777" w:rsidR="0047409B" w:rsidRDefault="0047409B" w:rsidP="0047409B">
      <w:pPr>
        <w:rPr>
          <w:b/>
          <w:i/>
          <w:sz w:val="22"/>
          <w:szCs w:val="22"/>
        </w:rPr>
      </w:pPr>
      <w:r w:rsidRPr="004B2833">
        <w:rPr>
          <w:b/>
          <w:i/>
          <w:sz w:val="22"/>
          <w:szCs w:val="22"/>
          <w:highlight w:val="yellow"/>
        </w:rPr>
        <w:t xml:space="preserve">Instructions to the editor: </w:t>
      </w:r>
    </w:p>
    <w:p w14:paraId="0A970145" w14:textId="77777777" w:rsidR="0047409B" w:rsidRPr="0082172C" w:rsidRDefault="0047409B" w:rsidP="0047409B">
      <w:pPr>
        <w:rPr>
          <w:b/>
          <w:sz w:val="20"/>
          <w:lang w:eastAsia="zh-CN"/>
        </w:rPr>
      </w:pPr>
      <w:r w:rsidRPr="0082172C">
        <w:rPr>
          <w:b/>
          <w:sz w:val="20"/>
          <w:highlight w:val="yellow"/>
          <w:lang w:eastAsia="zh-CN"/>
        </w:rPr>
        <w:t xml:space="preserve">Please make the changes to </w:t>
      </w:r>
      <w:r>
        <w:rPr>
          <w:b/>
          <w:sz w:val="20"/>
          <w:highlight w:val="yellow"/>
          <w:lang w:eastAsia="zh-CN"/>
        </w:rPr>
        <w:t xml:space="preserve">Figure 36-34 </w:t>
      </w:r>
      <w:r w:rsidRPr="0082172C">
        <w:rPr>
          <w:b/>
          <w:sz w:val="20"/>
          <w:highlight w:val="yellow"/>
          <w:lang w:eastAsia="zh-CN"/>
        </w:rPr>
        <w:t>as shown below:</w:t>
      </w:r>
    </w:p>
    <w:p w14:paraId="5E187A7F" w14:textId="77777777" w:rsidR="0047409B" w:rsidRPr="00A633F4" w:rsidRDefault="0047409B" w:rsidP="0047409B">
      <w:pPr>
        <w:rPr>
          <w:sz w:val="20"/>
        </w:rPr>
      </w:pPr>
    </w:p>
    <w:p w14:paraId="6C205072" w14:textId="77777777" w:rsidR="0047409B" w:rsidDel="00A23753" w:rsidRDefault="0047409B" w:rsidP="0047409B">
      <w:pPr>
        <w:pStyle w:val="BodyText0"/>
        <w:kinsoku w:val="0"/>
        <w:overflowPunct w:val="0"/>
        <w:spacing w:line="198" w:lineRule="exact"/>
        <w:ind w:left="256"/>
        <w:rPr>
          <w:del w:id="549" w:author="Alice Chen" w:date="2021-03-20T23:38:00Z"/>
          <w:szCs w:val="18"/>
        </w:rPr>
      </w:pPr>
      <w:del w:id="550" w:author="Alice Chen" w:date="2021-03-20T23:38:00Z">
        <w:r w:rsidDel="00A23753">
          <w:rPr>
            <w:noProof/>
          </w:rPr>
          <w:lastRenderedPageBreak/>
          <mc:AlternateContent>
            <mc:Choice Requires="wpg">
              <w:drawing>
                <wp:anchor distT="0" distB="0" distL="114300" distR="114300" simplePos="0" relativeHeight="251659264" behindDoc="0" locked="0" layoutInCell="0" allowOverlap="1" wp14:anchorId="2D6E1847" wp14:editId="73A63208">
                  <wp:simplePos x="0" y="0"/>
                  <wp:positionH relativeFrom="page">
                    <wp:posOffset>2880360</wp:posOffset>
                  </wp:positionH>
                  <wp:positionV relativeFrom="paragraph">
                    <wp:posOffset>100965</wp:posOffset>
                  </wp:positionV>
                  <wp:extent cx="1448435" cy="234950"/>
                  <wp:effectExtent l="3810" t="5715" r="5080" b="6985"/>
                  <wp:wrapNone/>
                  <wp:docPr id="69"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8435" cy="234950"/>
                            <a:chOff x="4536" y="159"/>
                            <a:chExt cx="2281" cy="370"/>
                          </a:xfrm>
                        </wpg:grpSpPr>
                        <wpg:grpSp>
                          <wpg:cNvPr id="70" name="Group 12"/>
                          <wpg:cNvGrpSpPr>
                            <a:grpSpLocks/>
                          </wpg:cNvGrpSpPr>
                          <wpg:grpSpPr bwMode="auto">
                            <a:xfrm>
                              <a:off x="4538" y="161"/>
                              <a:ext cx="2277" cy="366"/>
                              <a:chOff x="4538" y="161"/>
                              <a:chExt cx="2277" cy="366"/>
                            </a:xfrm>
                          </wpg:grpSpPr>
                          <wps:wsp>
                            <wps:cNvPr id="71" name="Freeform 13"/>
                            <wps:cNvSpPr>
                              <a:spLocks/>
                            </wps:cNvSpPr>
                            <wps:spPr bwMode="auto">
                              <a:xfrm>
                                <a:off x="4538" y="161"/>
                                <a:ext cx="2277" cy="366"/>
                              </a:xfrm>
                              <a:custGeom>
                                <a:avLst/>
                                <a:gdLst>
                                  <a:gd name="T0" fmla="*/ 0 w 2277"/>
                                  <a:gd name="T1" fmla="*/ 365 h 366"/>
                                  <a:gd name="T2" fmla="*/ 1106 w 2277"/>
                                  <a:gd name="T3" fmla="*/ 365 h 366"/>
                                  <a:gd name="T4" fmla="*/ 1106 w 2277"/>
                                  <a:gd name="T5" fmla="*/ 0 h 366"/>
                                  <a:gd name="T6" fmla="*/ 0 w 2277"/>
                                  <a:gd name="T7" fmla="*/ 0 h 366"/>
                                  <a:gd name="T8" fmla="*/ 0 w 2277"/>
                                  <a:gd name="T9" fmla="*/ 365 h 366"/>
                                </a:gdLst>
                                <a:ahLst/>
                                <a:cxnLst>
                                  <a:cxn ang="0">
                                    <a:pos x="T0" y="T1"/>
                                  </a:cxn>
                                  <a:cxn ang="0">
                                    <a:pos x="T2" y="T3"/>
                                  </a:cxn>
                                  <a:cxn ang="0">
                                    <a:pos x="T4" y="T5"/>
                                  </a:cxn>
                                  <a:cxn ang="0">
                                    <a:pos x="T6" y="T7"/>
                                  </a:cxn>
                                  <a:cxn ang="0">
                                    <a:pos x="T8" y="T9"/>
                                  </a:cxn>
                                </a:cxnLst>
                                <a:rect l="0" t="0" r="r" b="b"/>
                                <a:pathLst>
                                  <a:path w="2277" h="366">
                                    <a:moveTo>
                                      <a:pt x="0" y="365"/>
                                    </a:moveTo>
                                    <a:lnTo>
                                      <a:pt x="1106" y="365"/>
                                    </a:lnTo>
                                    <a:lnTo>
                                      <a:pt x="1106" y="0"/>
                                    </a:lnTo>
                                    <a:lnTo>
                                      <a:pt x="0" y="0"/>
                                    </a:lnTo>
                                    <a:lnTo>
                                      <a:pt x="0" y="365"/>
                                    </a:lnTo>
                                    <a:close/>
                                  </a:path>
                                </a:pathLst>
                              </a:custGeom>
                              <a:noFill/>
                              <a:ln w="21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Freeform 14"/>
                            <wps:cNvSpPr>
                              <a:spLocks/>
                            </wps:cNvSpPr>
                            <wps:spPr bwMode="auto">
                              <a:xfrm>
                                <a:off x="4538" y="161"/>
                                <a:ext cx="2277" cy="366"/>
                              </a:xfrm>
                              <a:custGeom>
                                <a:avLst/>
                                <a:gdLst>
                                  <a:gd name="T0" fmla="*/ 1171 w 2277"/>
                                  <a:gd name="T1" fmla="*/ 365 h 366"/>
                                  <a:gd name="T2" fmla="*/ 2276 w 2277"/>
                                  <a:gd name="T3" fmla="*/ 365 h 366"/>
                                  <a:gd name="T4" fmla="*/ 2276 w 2277"/>
                                  <a:gd name="T5" fmla="*/ 0 h 366"/>
                                  <a:gd name="T6" fmla="*/ 1171 w 2277"/>
                                  <a:gd name="T7" fmla="*/ 0 h 366"/>
                                  <a:gd name="T8" fmla="*/ 1171 w 2277"/>
                                  <a:gd name="T9" fmla="*/ 365 h 366"/>
                                </a:gdLst>
                                <a:ahLst/>
                                <a:cxnLst>
                                  <a:cxn ang="0">
                                    <a:pos x="T0" y="T1"/>
                                  </a:cxn>
                                  <a:cxn ang="0">
                                    <a:pos x="T2" y="T3"/>
                                  </a:cxn>
                                  <a:cxn ang="0">
                                    <a:pos x="T4" y="T5"/>
                                  </a:cxn>
                                  <a:cxn ang="0">
                                    <a:pos x="T6" y="T7"/>
                                  </a:cxn>
                                  <a:cxn ang="0">
                                    <a:pos x="T8" y="T9"/>
                                  </a:cxn>
                                </a:cxnLst>
                                <a:rect l="0" t="0" r="r" b="b"/>
                                <a:pathLst>
                                  <a:path w="2277" h="366">
                                    <a:moveTo>
                                      <a:pt x="1171" y="365"/>
                                    </a:moveTo>
                                    <a:lnTo>
                                      <a:pt x="2276" y="365"/>
                                    </a:lnTo>
                                    <a:lnTo>
                                      <a:pt x="2276" y="0"/>
                                    </a:lnTo>
                                    <a:lnTo>
                                      <a:pt x="1171" y="0"/>
                                    </a:lnTo>
                                    <a:lnTo>
                                      <a:pt x="1171" y="365"/>
                                    </a:lnTo>
                                    <a:close/>
                                  </a:path>
                                </a:pathLst>
                              </a:custGeom>
                              <a:noFill/>
                              <a:ln w="21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3" name="Text Box 15"/>
                          <wps:cNvSpPr txBox="1">
                            <a:spLocks noChangeArrowheads="1"/>
                          </wps:cNvSpPr>
                          <wps:spPr bwMode="auto">
                            <a:xfrm>
                              <a:off x="5679" y="164"/>
                              <a:ext cx="1134"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3C3598" w14:textId="77777777" w:rsidR="0047409B" w:rsidRDefault="0047409B" w:rsidP="0047409B">
                                <w:pPr>
                                  <w:pStyle w:val="BodyText0"/>
                                  <w:kinsoku w:val="0"/>
                                  <w:overflowPunct w:val="0"/>
                                  <w:spacing w:before="94"/>
                                  <w:ind w:left="337"/>
                                  <w:rPr>
                                    <w:rFonts w:ascii="Arial" w:hAnsi="Arial" w:cs="Arial"/>
                                    <w:sz w:val="15"/>
                                    <w:szCs w:val="15"/>
                                  </w:rPr>
                                </w:pPr>
                                <w:r>
                                  <w:rPr>
                                    <w:rFonts w:ascii="Arial" w:hAnsi="Arial" w:cs="Arial"/>
                                    <w:sz w:val="15"/>
                                    <w:szCs w:val="15"/>
                                  </w:rPr>
                                  <w:t>U-SIG-2</w:t>
                                </w:r>
                              </w:p>
                            </w:txbxContent>
                          </wps:txbx>
                          <wps:bodyPr rot="0" vert="horz" wrap="square" lIns="0" tIns="0" rIns="0" bIns="0" anchor="t" anchorCtr="0" upright="1">
                            <a:noAutofit/>
                          </wps:bodyPr>
                        </wps:wsp>
                        <wps:wsp>
                          <wps:cNvPr id="74" name="Text Box 16"/>
                          <wps:cNvSpPr txBox="1">
                            <a:spLocks noChangeArrowheads="1"/>
                          </wps:cNvSpPr>
                          <wps:spPr bwMode="auto">
                            <a:xfrm>
                              <a:off x="4540" y="164"/>
                              <a:ext cx="1136"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E0D279" w14:textId="77777777" w:rsidR="0047409B" w:rsidRDefault="0047409B" w:rsidP="0047409B">
                                <w:pPr>
                                  <w:pStyle w:val="BodyText0"/>
                                  <w:kinsoku w:val="0"/>
                                  <w:overflowPunct w:val="0"/>
                                  <w:spacing w:before="94"/>
                                  <w:ind w:left="305"/>
                                  <w:rPr>
                                    <w:rFonts w:ascii="Arial" w:hAnsi="Arial" w:cs="Arial"/>
                                    <w:sz w:val="15"/>
                                    <w:szCs w:val="15"/>
                                  </w:rPr>
                                </w:pPr>
                                <w:r>
                                  <w:rPr>
                                    <w:rFonts w:ascii="Arial" w:hAnsi="Arial" w:cs="Arial"/>
                                    <w:sz w:val="15"/>
                                    <w:szCs w:val="15"/>
                                  </w:rPr>
                                  <w:t>U-SIG-1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6E1847" id="Group 69" o:spid="_x0000_s1028" style="position:absolute;left:0;text-align:left;margin-left:226.8pt;margin-top:7.95pt;width:114.05pt;height:18.5pt;z-index:251659264;mso-position-horizontal-relative:page" coordorigin="4536,159" coordsize="2281,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" o:allowincell="f">
                  <v:group id="Group 12" o:spid="_x0000_s1029" style="position:absolute;left:4538;top:161;width:2277;height:366" coordorigin="4538,161" coordsize="2277,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shape id="Freeform 13" o:spid="_x0000_s1030" style="position:absolute;left:4538;top:161;width:2277;height:366;visibility:visible;mso-wrap-style:square;v-text-anchor:top" coordsize="2277,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" path="m,365r1106,l1106,,,,,365xe" filled="f" strokeweight=".06083mm">
                      <v:path arrowok="t" o:connecttype="custom" o:connectlocs="0,365;1106,365;1106,0;0,0;0,365" o:connectangles="0,0,0,0,0"/>
                    </v:shape>
                    <v:shape id="Freeform 14" o:spid="_x0000_s1031" style="position:absolute;left:4538;top:161;width:2277;height:366;visibility:visible;mso-wrap-style:square;v-text-anchor:top" coordsize="2277,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" path="m1171,365r1105,l2276,,1171,r,365xe" filled="f" strokeweight=".06083mm">
                      <v:path arrowok="t" o:connecttype="custom" o:connectlocs="1171,365;2276,365;2276,0;1171,0;1171,365" o:connectangles="0,0,0,0,0"/>
                    </v:shape>
                  </v:group>
                  <v:shape id="Text Box 15" o:spid="_x0000_s1032" type="#_x0000_t202" style="position:absolute;left:5679;top:164;width:1134;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NlgxQAAANsAAAAPAAAAZHJzL2Rvd25yZXYueG1sRI9Ba8JA&#10;FITvQv/D8gredFMF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A4NNlgxQAAANsAAAAP&#10;AAAAAAAAAAAAAAAAAAcCAABkcnMvZG93bnJldi54bWxQSwUGAAAAAAMAAwC3AAAA+QIAAAAA&#10;" filled="f" stroked="f">
                    <v:textbox inset="0,0,0,0">
                      <w:txbxContent>
                        <w:p w14:paraId="483C3598" w14:textId="77777777" w:rsidR="0047409B" w:rsidRDefault="0047409B" w:rsidP="0047409B">
                          <w:pPr>
                            <w:pStyle w:val="BodyText0"/>
                            <w:kinsoku w:val="0"/>
                            <w:overflowPunct w:val="0"/>
                            <w:spacing w:before="94"/>
                            <w:ind w:left="337"/>
                            <w:rPr>
                              <w:rFonts w:ascii="Arial" w:hAnsi="Arial" w:cs="Arial"/>
                              <w:sz w:val="15"/>
                              <w:szCs w:val="15"/>
                            </w:rPr>
                          </w:pPr>
                          <w:r>
                            <w:rPr>
                              <w:rFonts w:ascii="Arial" w:hAnsi="Arial" w:cs="Arial"/>
                              <w:sz w:val="15"/>
                              <w:szCs w:val="15"/>
                            </w:rPr>
                            <w:t>U-SIG-2</w:t>
                          </w:r>
                        </w:p>
                      </w:txbxContent>
                    </v:textbox>
                  </v:shape>
                  <v:shape id="Text Box 16" o:spid="_x0000_s1033" type="#_x0000_t202" style="position:absolute;left:4540;top:164;width:1136;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UEUxQAAANsAAAAPAAAAZHJzL2Rvd25yZXYueG1sRI9Ba8JA&#10;FITvQv/D8gredFMR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C33UEUxQAAANsAAAAP&#10;AAAAAAAAAAAAAAAAAAcCAABkcnMvZG93bnJldi54bWxQSwUGAAAAAAMAAwC3AAAA+QIAAAAA&#10;" filled="f" stroked="f">
                    <v:textbox inset="0,0,0,0">
                      <w:txbxContent>
                        <w:p w14:paraId="48E0D279" w14:textId="77777777" w:rsidR="0047409B" w:rsidRDefault="0047409B" w:rsidP="0047409B">
                          <w:pPr>
                            <w:pStyle w:val="BodyText0"/>
                            <w:kinsoku w:val="0"/>
                            <w:overflowPunct w:val="0"/>
                            <w:spacing w:before="94"/>
                            <w:ind w:left="305"/>
                            <w:rPr>
                              <w:rFonts w:ascii="Arial" w:hAnsi="Arial" w:cs="Arial"/>
                              <w:sz w:val="15"/>
                              <w:szCs w:val="15"/>
                            </w:rPr>
                          </w:pPr>
                          <w:r>
                            <w:rPr>
                              <w:rFonts w:ascii="Arial" w:hAnsi="Arial" w:cs="Arial"/>
                              <w:sz w:val="15"/>
                              <w:szCs w:val="15"/>
                            </w:rPr>
                            <w:t>U-SIG-1</w:t>
                          </w:r>
                        </w:p>
                      </w:txbxContent>
                    </v:textbox>
                  </v:shape>
                  <w10:wrap anchorx="page"/>
                </v:group>
              </w:pict>
            </mc:Fallback>
          </mc:AlternateContent>
        </w:r>
      </w:del>
      <w:ins w:id="551" w:author="Alice Chen" w:date="2021-03-20T23:38:00Z">
        <w:r>
          <w:object w:dxaOrig="9031" w:dyaOrig="4546" w14:anchorId="3EF1404A">
            <v:shape id="_x0000_i1028" type="#_x0000_t75" style="width:451.3pt;height:227.35pt" o:ole="">
              <v:imagedata r:id="rId30" o:title=""/>
            </v:shape>
            <o:OLEObject Type="Embed" ProgID="Visio.Drawing.15" ShapeID="_x0000_i1028" DrawAspect="Content" ObjectID="_1677947691" r:id="rId31"/>
          </w:object>
        </w:r>
      </w:ins>
      <w:del w:id="552" w:author="Alice Chen" w:date="2021-03-20T23:38:00Z">
        <w:r w:rsidDel="00A23753">
          <w:rPr>
            <w:szCs w:val="18"/>
          </w:rPr>
          <w:delText>4</w:delText>
        </w:r>
      </w:del>
    </w:p>
    <w:p w14:paraId="2EBB1E5A" w14:textId="77777777" w:rsidR="0047409B" w:rsidDel="00A23753" w:rsidRDefault="0047409B" w:rsidP="0047409B">
      <w:pPr>
        <w:pStyle w:val="ListParagraph"/>
        <w:widowControl w:val="0"/>
        <w:numPr>
          <w:ilvl w:val="0"/>
          <w:numId w:val="6"/>
        </w:numPr>
        <w:tabs>
          <w:tab w:val="left" w:pos="2033"/>
        </w:tabs>
        <w:kinsoku w:val="0"/>
        <w:overflowPunct w:val="0"/>
        <w:autoSpaceDE w:val="0"/>
        <w:autoSpaceDN w:val="0"/>
        <w:adjustRightInd w:val="0"/>
        <w:spacing w:line="234" w:lineRule="exact"/>
        <w:ind w:leftChars="0" w:hanging="1777"/>
        <w:rPr>
          <w:del w:id="553" w:author="Alice Chen" w:date="2021-03-20T23:38:00Z"/>
          <w:rFonts w:ascii="Arial" w:hAnsi="Arial" w:cs="Arial"/>
          <w:w w:val="90"/>
          <w:sz w:val="15"/>
          <w:szCs w:val="15"/>
        </w:rPr>
      </w:pPr>
      <w:del w:id="554" w:author="Alice Chen" w:date="2021-03-20T23:38:00Z">
        <w:r w:rsidDel="00A23753">
          <w:rPr>
            <w:rFonts w:ascii="Arial" w:hAnsi="Arial" w:cs="Arial"/>
            <w:spacing w:val="3"/>
            <w:w w:val="90"/>
            <w:sz w:val="15"/>
            <w:szCs w:val="15"/>
          </w:rPr>
          <w:delText xml:space="preserve">EHT </w:delText>
        </w:r>
        <w:r w:rsidDel="00A23753">
          <w:rPr>
            <w:rFonts w:ascii="Arial" w:hAnsi="Arial" w:cs="Arial"/>
            <w:w w:val="90"/>
            <w:sz w:val="15"/>
            <w:szCs w:val="15"/>
          </w:rPr>
          <w:delText>MU</w:delText>
        </w:r>
        <w:r w:rsidDel="00A23753">
          <w:rPr>
            <w:rFonts w:ascii="Arial" w:hAnsi="Arial" w:cs="Arial"/>
            <w:spacing w:val="-8"/>
            <w:w w:val="90"/>
            <w:sz w:val="15"/>
            <w:szCs w:val="15"/>
          </w:rPr>
          <w:delText xml:space="preserve"> </w:delText>
        </w:r>
        <w:r w:rsidDel="00A23753">
          <w:rPr>
            <w:rFonts w:ascii="Arial" w:hAnsi="Arial" w:cs="Arial"/>
            <w:w w:val="90"/>
            <w:sz w:val="15"/>
            <w:szCs w:val="15"/>
          </w:rPr>
          <w:delText>PPDU</w:delText>
        </w:r>
      </w:del>
    </w:p>
    <w:p w14:paraId="5B881CC3" w14:textId="77777777" w:rsidR="0047409B" w:rsidDel="00A23753" w:rsidRDefault="0047409B" w:rsidP="0047409B">
      <w:pPr>
        <w:pStyle w:val="ListParagraph"/>
        <w:widowControl w:val="0"/>
        <w:numPr>
          <w:ilvl w:val="0"/>
          <w:numId w:val="6"/>
        </w:numPr>
        <w:tabs>
          <w:tab w:val="left" w:pos="2033"/>
        </w:tabs>
        <w:kinsoku w:val="0"/>
        <w:overflowPunct w:val="0"/>
        <w:autoSpaceDE w:val="0"/>
        <w:autoSpaceDN w:val="0"/>
        <w:adjustRightInd w:val="0"/>
        <w:spacing w:line="173" w:lineRule="exact"/>
        <w:ind w:leftChars="0" w:hanging="1777"/>
        <w:rPr>
          <w:del w:id="555" w:author="Alice Chen" w:date="2021-03-20T23:38:00Z"/>
          <w:rFonts w:ascii="Arial" w:hAnsi="Arial" w:cs="Arial"/>
          <w:sz w:val="15"/>
          <w:szCs w:val="15"/>
        </w:rPr>
      </w:pPr>
      <w:del w:id="556" w:author="Alice Chen" w:date="2021-03-20T23:38:00Z">
        <w:r w:rsidDel="00A23753">
          <w:rPr>
            <w:rFonts w:ascii="Arial" w:hAnsi="Arial" w:cs="Arial"/>
            <w:sz w:val="15"/>
            <w:szCs w:val="15"/>
          </w:rPr>
          <w:delText>and EHT TB</w:delText>
        </w:r>
        <w:r w:rsidDel="00A23753">
          <w:rPr>
            <w:rFonts w:ascii="Arial" w:hAnsi="Arial" w:cs="Arial"/>
            <w:spacing w:val="-5"/>
            <w:sz w:val="15"/>
            <w:szCs w:val="15"/>
          </w:rPr>
          <w:delText xml:space="preserve"> </w:delText>
        </w:r>
        <w:r w:rsidDel="00A23753">
          <w:rPr>
            <w:rFonts w:ascii="Arial" w:hAnsi="Arial" w:cs="Arial"/>
            <w:sz w:val="15"/>
            <w:szCs w:val="15"/>
          </w:rPr>
          <w:delText>PPDU</w:delText>
        </w:r>
      </w:del>
    </w:p>
    <w:p w14:paraId="0FC45C47" w14:textId="77777777" w:rsidR="0047409B" w:rsidDel="00A23753" w:rsidRDefault="0047409B" w:rsidP="0047409B">
      <w:pPr>
        <w:pStyle w:val="ListParagraph"/>
        <w:widowControl w:val="0"/>
        <w:numPr>
          <w:ilvl w:val="0"/>
          <w:numId w:val="6"/>
        </w:numPr>
        <w:tabs>
          <w:tab w:val="left" w:pos="2033"/>
        </w:tabs>
        <w:kinsoku w:val="0"/>
        <w:overflowPunct w:val="0"/>
        <w:autoSpaceDE w:val="0"/>
        <w:autoSpaceDN w:val="0"/>
        <w:adjustRightInd w:val="0"/>
        <w:spacing w:line="173" w:lineRule="exact"/>
        <w:ind w:leftChars="0" w:hanging="1777"/>
        <w:rPr>
          <w:del w:id="557" w:author="Alice Chen" w:date="2021-03-20T23:38:00Z"/>
          <w:rFonts w:ascii="Arial" w:hAnsi="Arial" w:cs="Arial"/>
          <w:sz w:val="15"/>
          <w:szCs w:val="15"/>
        </w:rPr>
        <w:sectPr w:rsidR="0047409B" w:rsidDel="00A23753">
          <w:pgSz w:w="12240" w:h="15840"/>
          <w:pgMar w:top="860" w:right="1440" w:bottom="960" w:left="1080" w:header="661" w:footer="761" w:gutter="0"/>
          <w:cols w:space="720"/>
          <w:noEndnote/>
        </w:sectPr>
      </w:pPr>
    </w:p>
    <w:p w14:paraId="7B14D7CC" w14:textId="77777777" w:rsidR="0047409B" w:rsidDel="00A23753" w:rsidRDefault="0047409B" w:rsidP="0047409B">
      <w:pPr>
        <w:pStyle w:val="BodyText0"/>
        <w:kinsoku w:val="0"/>
        <w:overflowPunct w:val="0"/>
        <w:spacing w:line="196" w:lineRule="exact"/>
        <w:ind w:left="256"/>
        <w:rPr>
          <w:del w:id="558" w:author="Alice Chen" w:date="2021-03-20T23:38:00Z"/>
          <w:szCs w:val="18"/>
        </w:rPr>
      </w:pPr>
      <w:del w:id="559" w:author="Alice Chen" w:date="2021-03-20T23:38:00Z">
        <w:r w:rsidDel="00A23753">
          <w:rPr>
            <w:szCs w:val="18"/>
          </w:rPr>
          <w:delText>7</w:delText>
        </w:r>
      </w:del>
    </w:p>
    <w:p w14:paraId="69A79C4D" w14:textId="77777777" w:rsidR="0047409B" w:rsidDel="00A23753" w:rsidRDefault="0047409B" w:rsidP="0047409B">
      <w:pPr>
        <w:pStyle w:val="BodyText0"/>
        <w:kinsoku w:val="0"/>
        <w:overflowPunct w:val="0"/>
        <w:spacing w:line="200" w:lineRule="exact"/>
        <w:ind w:left="256"/>
        <w:rPr>
          <w:del w:id="560" w:author="Alice Chen" w:date="2021-03-20T23:38:00Z"/>
          <w:szCs w:val="18"/>
        </w:rPr>
      </w:pPr>
      <w:del w:id="561" w:author="Alice Chen" w:date="2021-03-20T23:38:00Z">
        <w:r w:rsidDel="00A23753">
          <w:rPr>
            <w:szCs w:val="18"/>
          </w:rPr>
          <w:delText>8</w:delText>
        </w:r>
      </w:del>
    </w:p>
    <w:p w14:paraId="5E242517" w14:textId="77777777" w:rsidR="0047409B" w:rsidDel="00A23753" w:rsidRDefault="0047409B" w:rsidP="0047409B">
      <w:pPr>
        <w:pStyle w:val="BodyText0"/>
        <w:kinsoku w:val="0"/>
        <w:overflowPunct w:val="0"/>
        <w:spacing w:line="200" w:lineRule="exact"/>
        <w:ind w:left="256"/>
        <w:rPr>
          <w:del w:id="562" w:author="Alice Chen" w:date="2021-03-20T23:38:00Z"/>
          <w:szCs w:val="18"/>
        </w:rPr>
      </w:pPr>
      <w:del w:id="563" w:author="Alice Chen" w:date="2021-03-20T23:38:00Z">
        <w:r w:rsidDel="00A23753">
          <w:rPr>
            <w:szCs w:val="18"/>
          </w:rPr>
          <w:delText>9</w:delText>
        </w:r>
      </w:del>
    </w:p>
    <w:p w14:paraId="2BAFCB82" w14:textId="77777777" w:rsidR="0047409B" w:rsidDel="00A23753" w:rsidRDefault="0047409B" w:rsidP="0047409B">
      <w:pPr>
        <w:pStyle w:val="BodyText0"/>
        <w:kinsoku w:val="0"/>
        <w:overflowPunct w:val="0"/>
        <w:spacing w:line="200" w:lineRule="exact"/>
        <w:ind w:left="166"/>
        <w:rPr>
          <w:del w:id="564" w:author="Alice Chen" w:date="2021-03-20T23:38:00Z"/>
          <w:szCs w:val="18"/>
        </w:rPr>
      </w:pPr>
      <w:del w:id="565" w:author="Alice Chen" w:date="2021-03-20T23:38:00Z">
        <w:r w:rsidDel="00A23753">
          <w:rPr>
            <w:szCs w:val="18"/>
          </w:rPr>
          <w:delText>10</w:delText>
        </w:r>
      </w:del>
    </w:p>
    <w:p w14:paraId="121F0023" w14:textId="77777777" w:rsidR="0047409B" w:rsidDel="00A23753" w:rsidRDefault="0047409B" w:rsidP="0047409B">
      <w:pPr>
        <w:pStyle w:val="BodyText0"/>
        <w:kinsoku w:val="0"/>
        <w:overflowPunct w:val="0"/>
        <w:spacing w:line="200" w:lineRule="exact"/>
        <w:ind w:left="174"/>
        <w:rPr>
          <w:del w:id="566" w:author="Alice Chen" w:date="2021-03-20T23:38:00Z"/>
          <w:spacing w:val="-8"/>
          <w:szCs w:val="18"/>
        </w:rPr>
      </w:pPr>
      <w:del w:id="567" w:author="Alice Chen" w:date="2021-03-20T23:38:00Z">
        <w:r w:rsidDel="00A23753">
          <w:rPr>
            <w:spacing w:val="-8"/>
            <w:szCs w:val="18"/>
          </w:rPr>
          <w:delText>11</w:delText>
        </w:r>
      </w:del>
    </w:p>
    <w:p w14:paraId="4A55043F" w14:textId="77777777" w:rsidR="0047409B" w:rsidDel="00A23753" w:rsidRDefault="0047409B" w:rsidP="0047409B">
      <w:pPr>
        <w:pStyle w:val="BodyText0"/>
        <w:kinsoku w:val="0"/>
        <w:overflowPunct w:val="0"/>
        <w:spacing w:line="200" w:lineRule="exact"/>
        <w:ind w:left="166"/>
        <w:rPr>
          <w:del w:id="568" w:author="Alice Chen" w:date="2021-03-20T23:38:00Z"/>
          <w:szCs w:val="18"/>
        </w:rPr>
      </w:pPr>
      <w:del w:id="569" w:author="Alice Chen" w:date="2021-03-20T23:38:00Z">
        <w:r w:rsidDel="00A23753">
          <w:rPr>
            <w:szCs w:val="18"/>
          </w:rPr>
          <w:delText>12</w:delText>
        </w:r>
      </w:del>
    </w:p>
    <w:p w14:paraId="3A90D44E" w14:textId="77777777" w:rsidR="0047409B" w:rsidDel="00A23753" w:rsidRDefault="0047409B" w:rsidP="0047409B">
      <w:pPr>
        <w:pStyle w:val="BodyText0"/>
        <w:kinsoku w:val="0"/>
        <w:overflowPunct w:val="0"/>
        <w:spacing w:line="200" w:lineRule="exact"/>
        <w:ind w:left="166"/>
        <w:rPr>
          <w:del w:id="570" w:author="Alice Chen" w:date="2021-03-20T23:38:00Z"/>
          <w:szCs w:val="18"/>
        </w:rPr>
      </w:pPr>
      <w:del w:id="571" w:author="Alice Chen" w:date="2021-03-20T23:38:00Z">
        <w:r w:rsidDel="00A23753">
          <w:rPr>
            <w:szCs w:val="18"/>
          </w:rPr>
          <w:delText>13</w:delText>
        </w:r>
      </w:del>
    </w:p>
    <w:p w14:paraId="612D91FF" w14:textId="77777777" w:rsidR="0047409B" w:rsidDel="00A23753" w:rsidRDefault="0047409B" w:rsidP="0047409B">
      <w:pPr>
        <w:pStyle w:val="BodyText0"/>
        <w:kinsoku w:val="0"/>
        <w:overflowPunct w:val="0"/>
        <w:spacing w:line="197" w:lineRule="exact"/>
        <w:ind w:left="166"/>
        <w:rPr>
          <w:del w:id="572" w:author="Alice Chen" w:date="2021-03-20T23:38:00Z"/>
          <w:szCs w:val="18"/>
        </w:rPr>
      </w:pPr>
      <w:del w:id="573" w:author="Alice Chen" w:date="2021-03-20T23:38:00Z">
        <w:r w:rsidDel="00A23753">
          <w:rPr>
            <w:szCs w:val="18"/>
          </w:rPr>
          <w:delText>14</w:delText>
        </w:r>
      </w:del>
    </w:p>
    <w:p w14:paraId="2C46BF6D" w14:textId="77777777" w:rsidR="0047409B" w:rsidDel="00A23753" w:rsidRDefault="0047409B" w:rsidP="0047409B">
      <w:pPr>
        <w:pStyle w:val="BodyText0"/>
        <w:tabs>
          <w:tab w:val="left" w:pos="2032"/>
        </w:tabs>
        <w:kinsoku w:val="0"/>
        <w:overflowPunct w:val="0"/>
        <w:spacing w:line="201" w:lineRule="exact"/>
        <w:ind w:left="166"/>
        <w:rPr>
          <w:del w:id="574" w:author="Alice Chen" w:date="2021-03-20T23:38:00Z"/>
          <w:rFonts w:ascii="Arial" w:hAnsi="Arial" w:cs="Arial"/>
          <w:w w:val="95"/>
          <w:sz w:val="15"/>
          <w:szCs w:val="15"/>
        </w:rPr>
      </w:pPr>
      <w:del w:id="575" w:author="Alice Chen" w:date="2021-03-20T23:38:00Z">
        <w:r w:rsidDel="00A23753">
          <w:rPr>
            <w:position w:val="-3"/>
            <w:szCs w:val="18"/>
          </w:rPr>
          <w:delText>15</w:delText>
        </w:r>
        <w:r w:rsidDel="00A23753">
          <w:rPr>
            <w:position w:val="-3"/>
            <w:szCs w:val="18"/>
          </w:rPr>
          <w:tab/>
        </w:r>
        <w:r w:rsidDel="00A23753">
          <w:rPr>
            <w:rFonts w:ascii="Arial" w:hAnsi="Arial" w:cs="Arial"/>
            <w:w w:val="95"/>
            <w:sz w:val="15"/>
            <w:szCs w:val="15"/>
          </w:rPr>
          <w:delText>ER</w:delText>
        </w:r>
        <w:r w:rsidDel="00A23753">
          <w:rPr>
            <w:rFonts w:ascii="Arial" w:hAnsi="Arial" w:cs="Arial"/>
            <w:spacing w:val="-19"/>
            <w:w w:val="95"/>
            <w:sz w:val="15"/>
            <w:szCs w:val="15"/>
          </w:rPr>
          <w:delText xml:space="preserve"> </w:delText>
        </w:r>
        <w:r w:rsidDel="00A23753">
          <w:rPr>
            <w:rFonts w:ascii="Arial" w:hAnsi="Arial" w:cs="Arial"/>
            <w:w w:val="95"/>
            <w:sz w:val="15"/>
            <w:szCs w:val="15"/>
          </w:rPr>
          <w:delText>Preamble</w:delText>
        </w:r>
      </w:del>
    </w:p>
    <w:p w14:paraId="312A7FA2" w14:textId="77777777" w:rsidR="0047409B" w:rsidDel="00A23753" w:rsidRDefault="0047409B" w:rsidP="0047409B">
      <w:pPr>
        <w:pStyle w:val="BodyText0"/>
        <w:kinsoku w:val="0"/>
        <w:overflowPunct w:val="0"/>
        <w:spacing w:line="202" w:lineRule="exact"/>
        <w:ind w:left="166"/>
        <w:rPr>
          <w:del w:id="576" w:author="Alice Chen" w:date="2021-03-20T23:38:00Z"/>
          <w:szCs w:val="18"/>
        </w:rPr>
      </w:pPr>
      <w:del w:id="577" w:author="Alice Chen" w:date="2021-03-20T23:38:00Z">
        <w:r w:rsidDel="00A23753">
          <w:rPr>
            <w:szCs w:val="18"/>
          </w:rPr>
          <w:delText>16</w:delText>
        </w:r>
      </w:del>
    </w:p>
    <w:p w14:paraId="466F24D2" w14:textId="77777777" w:rsidR="0047409B" w:rsidDel="00A23753" w:rsidRDefault="0047409B" w:rsidP="0047409B">
      <w:pPr>
        <w:pStyle w:val="BodyText0"/>
        <w:kinsoku w:val="0"/>
        <w:overflowPunct w:val="0"/>
        <w:spacing w:line="200" w:lineRule="exact"/>
        <w:ind w:left="166"/>
        <w:rPr>
          <w:del w:id="578" w:author="Alice Chen" w:date="2021-03-20T23:38:00Z"/>
          <w:szCs w:val="18"/>
        </w:rPr>
      </w:pPr>
      <w:del w:id="579" w:author="Alice Chen" w:date="2021-03-20T23:38:00Z">
        <w:r w:rsidDel="00A23753">
          <w:rPr>
            <w:szCs w:val="18"/>
          </w:rPr>
          <w:delText>17</w:delText>
        </w:r>
      </w:del>
    </w:p>
    <w:p w14:paraId="30E46442" w14:textId="77777777" w:rsidR="0047409B" w:rsidDel="00A23753" w:rsidRDefault="0047409B" w:rsidP="0047409B">
      <w:pPr>
        <w:pStyle w:val="BodyText0"/>
        <w:kinsoku w:val="0"/>
        <w:overflowPunct w:val="0"/>
        <w:spacing w:line="200" w:lineRule="exact"/>
        <w:ind w:left="166"/>
        <w:rPr>
          <w:del w:id="580" w:author="Alice Chen" w:date="2021-03-20T23:38:00Z"/>
          <w:szCs w:val="18"/>
        </w:rPr>
      </w:pPr>
      <w:del w:id="581" w:author="Alice Chen" w:date="2021-03-20T23:38:00Z">
        <w:r w:rsidDel="00A23753">
          <w:rPr>
            <w:szCs w:val="18"/>
          </w:rPr>
          <w:delText>18</w:delText>
        </w:r>
      </w:del>
    </w:p>
    <w:p w14:paraId="44E6F4E5" w14:textId="77777777" w:rsidR="0047409B" w:rsidDel="00A23753" w:rsidRDefault="0047409B" w:rsidP="0047409B">
      <w:pPr>
        <w:pStyle w:val="BodyText0"/>
        <w:kinsoku w:val="0"/>
        <w:overflowPunct w:val="0"/>
        <w:spacing w:line="200" w:lineRule="exact"/>
        <w:ind w:left="166"/>
        <w:rPr>
          <w:del w:id="582" w:author="Alice Chen" w:date="2021-03-20T23:38:00Z"/>
          <w:szCs w:val="18"/>
        </w:rPr>
      </w:pPr>
      <w:del w:id="583" w:author="Alice Chen" w:date="2021-03-20T23:38:00Z">
        <w:r w:rsidDel="00A23753">
          <w:rPr>
            <w:szCs w:val="18"/>
          </w:rPr>
          <w:delText>19</w:delText>
        </w:r>
      </w:del>
    </w:p>
    <w:p w14:paraId="6B4DC284" w14:textId="77777777" w:rsidR="0047409B" w:rsidDel="00A23753" w:rsidRDefault="0047409B" w:rsidP="0047409B">
      <w:pPr>
        <w:pStyle w:val="BodyText0"/>
        <w:kinsoku w:val="0"/>
        <w:overflowPunct w:val="0"/>
        <w:spacing w:line="200" w:lineRule="exact"/>
        <w:ind w:left="166"/>
        <w:rPr>
          <w:del w:id="584" w:author="Alice Chen" w:date="2021-03-20T23:38:00Z"/>
          <w:szCs w:val="18"/>
        </w:rPr>
      </w:pPr>
      <w:del w:id="585" w:author="Alice Chen" w:date="2021-03-20T23:38:00Z">
        <w:r w:rsidDel="00A23753">
          <w:rPr>
            <w:szCs w:val="18"/>
          </w:rPr>
          <w:delText>20</w:delText>
        </w:r>
      </w:del>
    </w:p>
    <w:p w14:paraId="212C2D2D" w14:textId="77777777" w:rsidR="0047409B" w:rsidDel="00A23753" w:rsidRDefault="0047409B" w:rsidP="0047409B">
      <w:pPr>
        <w:pStyle w:val="BodyText0"/>
        <w:kinsoku w:val="0"/>
        <w:overflowPunct w:val="0"/>
        <w:spacing w:line="200" w:lineRule="exact"/>
        <w:ind w:left="166"/>
        <w:rPr>
          <w:del w:id="586" w:author="Alice Chen" w:date="2021-03-20T23:38:00Z"/>
          <w:szCs w:val="18"/>
        </w:rPr>
      </w:pPr>
      <w:del w:id="587" w:author="Alice Chen" w:date="2021-03-20T23:38:00Z">
        <w:r w:rsidDel="00A23753">
          <w:rPr>
            <w:szCs w:val="18"/>
          </w:rPr>
          <w:delText>21</w:delText>
        </w:r>
      </w:del>
    </w:p>
    <w:p w14:paraId="36CDEE7D" w14:textId="77777777" w:rsidR="0047409B" w:rsidDel="00A23753" w:rsidRDefault="0047409B" w:rsidP="0047409B">
      <w:pPr>
        <w:pStyle w:val="BodyText0"/>
        <w:kinsoku w:val="0"/>
        <w:overflowPunct w:val="0"/>
        <w:spacing w:line="204" w:lineRule="exact"/>
        <w:ind w:left="166"/>
        <w:rPr>
          <w:del w:id="588" w:author="Alice Chen" w:date="2021-03-20T23:38:00Z"/>
          <w:szCs w:val="18"/>
        </w:rPr>
      </w:pPr>
      <w:del w:id="589" w:author="Alice Chen" w:date="2021-03-20T23:38:00Z">
        <w:r w:rsidDel="00A23753">
          <w:rPr>
            <w:szCs w:val="18"/>
          </w:rPr>
          <w:delText>22</w:delText>
        </w:r>
      </w:del>
    </w:p>
    <w:p w14:paraId="154314C5" w14:textId="77777777" w:rsidR="0047409B" w:rsidDel="00A23753" w:rsidRDefault="0047409B" w:rsidP="0047409B">
      <w:pPr>
        <w:pStyle w:val="BodyText0"/>
        <w:tabs>
          <w:tab w:val="left" w:pos="1336"/>
        </w:tabs>
        <w:kinsoku w:val="0"/>
        <w:overflowPunct w:val="0"/>
        <w:spacing w:before="116"/>
        <w:ind w:left="166"/>
        <w:rPr>
          <w:del w:id="590" w:author="Alice Chen" w:date="2021-03-20T23:38:00Z"/>
          <w:rFonts w:ascii="Arial" w:hAnsi="Arial" w:cs="Arial"/>
          <w:sz w:val="15"/>
          <w:szCs w:val="15"/>
        </w:rPr>
      </w:pPr>
      <w:del w:id="591" w:author="Alice Chen" w:date="2021-03-20T23:38:00Z">
        <w:r w:rsidDel="00A23753">
          <w:rPr>
            <w:sz w:val="24"/>
            <w:szCs w:val="24"/>
          </w:rPr>
          <w:br w:type="column"/>
        </w:r>
        <w:r w:rsidDel="00A23753">
          <w:rPr>
            <w:rFonts w:ascii="Arial" w:hAnsi="Arial" w:cs="Arial"/>
            <w:sz w:val="15"/>
            <w:szCs w:val="15"/>
          </w:rPr>
          <w:delText>Q</w:delText>
        </w:r>
        <w:r w:rsidDel="00A23753">
          <w:rPr>
            <w:rFonts w:ascii="Arial" w:hAnsi="Arial" w:cs="Arial"/>
            <w:sz w:val="15"/>
            <w:szCs w:val="15"/>
          </w:rPr>
          <w:tab/>
          <w:delText>Q</w:delText>
        </w:r>
      </w:del>
    </w:p>
    <w:p w14:paraId="4980777F" w14:textId="77777777" w:rsidR="0047409B" w:rsidDel="00A23753" w:rsidRDefault="0047409B" w:rsidP="0047409B">
      <w:pPr>
        <w:pStyle w:val="BodyText0"/>
        <w:kinsoku w:val="0"/>
        <w:overflowPunct w:val="0"/>
        <w:rPr>
          <w:del w:id="592" w:author="Alice Chen" w:date="2021-03-20T23:38:00Z"/>
          <w:rFonts w:ascii="Arial" w:hAnsi="Arial" w:cs="Arial"/>
          <w:sz w:val="16"/>
          <w:szCs w:val="16"/>
        </w:rPr>
      </w:pPr>
    </w:p>
    <w:p w14:paraId="60752A3D" w14:textId="77777777" w:rsidR="0047409B" w:rsidDel="00A23753" w:rsidRDefault="0047409B" w:rsidP="0047409B">
      <w:pPr>
        <w:pStyle w:val="BodyText0"/>
        <w:kinsoku w:val="0"/>
        <w:overflowPunct w:val="0"/>
        <w:spacing w:before="7"/>
        <w:rPr>
          <w:del w:id="593" w:author="Alice Chen" w:date="2021-03-20T23:38:00Z"/>
          <w:rFonts w:ascii="Arial" w:hAnsi="Arial" w:cs="Arial"/>
          <w:sz w:val="15"/>
          <w:szCs w:val="15"/>
        </w:rPr>
      </w:pPr>
    </w:p>
    <w:p w14:paraId="09E23D9B" w14:textId="77777777" w:rsidR="0047409B" w:rsidDel="00A23753" w:rsidRDefault="0047409B" w:rsidP="0047409B">
      <w:pPr>
        <w:pStyle w:val="BodyText0"/>
        <w:tabs>
          <w:tab w:val="left" w:pos="1887"/>
        </w:tabs>
        <w:kinsoku w:val="0"/>
        <w:overflowPunct w:val="0"/>
        <w:ind w:left="716"/>
        <w:rPr>
          <w:del w:id="594" w:author="Alice Chen" w:date="2021-03-20T23:38:00Z"/>
          <w:rFonts w:ascii="Arial" w:hAnsi="Arial" w:cs="Arial"/>
          <w:sz w:val="15"/>
          <w:szCs w:val="15"/>
        </w:rPr>
      </w:pPr>
      <w:del w:id="595" w:author="Alice Chen" w:date="2021-03-20T23:38:00Z">
        <w:r w:rsidDel="00A23753">
          <w:rPr>
            <w:noProof/>
          </w:rPr>
          <mc:AlternateContent>
            <mc:Choice Requires="wpg">
              <w:drawing>
                <wp:anchor distT="0" distB="0" distL="114300" distR="114300" simplePos="0" relativeHeight="251660288" behindDoc="0" locked="0" layoutInCell="0" allowOverlap="1" wp14:anchorId="49DA5FBB" wp14:editId="59976877">
                  <wp:simplePos x="0" y="0"/>
                  <wp:positionH relativeFrom="page">
                    <wp:posOffset>2909570</wp:posOffset>
                  </wp:positionH>
                  <wp:positionV relativeFrom="paragraph">
                    <wp:posOffset>-239395</wp:posOffset>
                  </wp:positionV>
                  <wp:extent cx="548005" cy="544830"/>
                  <wp:effectExtent l="13970" t="8255" r="0" b="8890"/>
                  <wp:wrapNone/>
                  <wp:docPr id="59"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005" cy="544830"/>
                            <a:chOff x="4582" y="-377"/>
                            <a:chExt cx="863" cy="858"/>
                          </a:xfrm>
                        </wpg:grpSpPr>
                        <wps:wsp>
                          <wps:cNvPr id="60" name="Freeform 18"/>
                          <wps:cNvSpPr>
                            <a:spLocks/>
                          </wps:cNvSpPr>
                          <wps:spPr bwMode="auto">
                            <a:xfrm>
                              <a:off x="4983" y="-293"/>
                              <a:ext cx="20" cy="773"/>
                            </a:xfrm>
                            <a:custGeom>
                              <a:avLst/>
                              <a:gdLst>
                                <a:gd name="T0" fmla="*/ 0 w 20"/>
                                <a:gd name="T1" fmla="*/ 0 h 773"/>
                                <a:gd name="T2" fmla="*/ 0 w 20"/>
                                <a:gd name="T3" fmla="*/ 773 h 773"/>
                              </a:gdLst>
                              <a:ahLst/>
                              <a:cxnLst>
                                <a:cxn ang="0">
                                  <a:pos x="T0" y="T1"/>
                                </a:cxn>
                                <a:cxn ang="0">
                                  <a:pos x="T2" y="T3"/>
                                </a:cxn>
                              </a:cxnLst>
                              <a:rect l="0" t="0" r="r" b="b"/>
                              <a:pathLst>
                                <a:path w="20" h="773">
                                  <a:moveTo>
                                    <a:pt x="0" y="0"/>
                                  </a:moveTo>
                                  <a:lnTo>
                                    <a:pt x="0" y="773"/>
                                  </a:lnTo>
                                </a:path>
                              </a:pathLst>
                            </a:custGeom>
                            <a:noFill/>
                            <a:ln w="84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Freeform 19"/>
                          <wps:cNvSpPr>
                            <a:spLocks/>
                          </wps:cNvSpPr>
                          <wps:spPr bwMode="auto">
                            <a:xfrm>
                              <a:off x="4935" y="-377"/>
                              <a:ext cx="96" cy="112"/>
                            </a:xfrm>
                            <a:custGeom>
                              <a:avLst/>
                              <a:gdLst>
                                <a:gd name="T0" fmla="*/ 48 w 96"/>
                                <a:gd name="T1" fmla="*/ 0 h 112"/>
                                <a:gd name="T2" fmla="*/ 0 w 96"/>
                                <a:gd name="T3" fmla="*/ 111 h 112"/>
                                <a:gd name="T4" fmla="*/ 23 w 96"/>
                                <a:gd name="T5" fmla="*/ 101 h 112"/>
                                <a:gd name="T6" fmla="*/ 48 w 96"/>
                                <a:gd name="T7" fmla="*/ 98 h 112"/>
                                <a:gd name="T8" fmla="*/ 72 w 96"/>
                                <a:gd name="T9" fmla="*/ 101 h 112"/>
                                <a:gd name="T10" fmla="*/ 96 w 96"/>
                                <a:gd name="T11" fmla="*/ 111 h 112"/>
                                <a:gd name="T12" fmla="*/ 48 w 96"/>
                                <a:gd name="T13" fmla="*/ 0 h 112"/>
                              </a:gdLst>
                              <a:ahLst/>
                              <a:cxnLst>
                                <a:cxn ang="0">
                                  <a:pos x="T0" y="T1"/>
                                </a:cxn>
                                <a:cxn ang="0">
                                  <a:pos x="T2" y="T3"/>
                                </a:cxn>
                                <a:cxn ang="0">
                                  <a:pos x="T4" y="T5"/>
                                </a:cxn>
                                <a:cxn ang="0">
                                  <a:pos x="T6" y="T7"/>
                                </a:cxn>
                                <a:cxn ang="0">
                                  <a:pos x="T8" y="T9"/>
                                </a:cxn>
                                <a:cxn ang="0">
                                  <a:pos x="T10" y="T11"/>
                                </a:cxn>
                                <a:cxn ang="0">
                                  <a:pos x="T12" y="T13"/>
                                </a:cxn>
                              </a:cxnLst>
                              <a:rect l="0" t="0" r="r" b="b"/>
                              <a:pathLst>
                                <a:path w="96" h="112">
                                  <a:moveTo>
                                    <a:pt x="48" y="0"/>
                                  </a:moveTo>
                                  <a:lnTo>
                                    <a:pt x="0" y="111"/>
                                  </a:lnTo>
                                  <a:lnTo>
                                    <a:pt x="23" y="101"/>
                                  </a:lnTo>
                                  <a:lnTo>
                                    <a:pt x="48" y="98"/>
                                  </a:lnTo>
                                  <a:lnTo>
                                    <a:pt x="72" y="101"/>
                                  </a:lnTo>
                                  <a:lnTo>
                                    <a:pt x="96" y="111"/>
                                  </a:lnTo>
                                  <a:lnTo>
                                    <a:pt x="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20"/>
                          <wps:cNvSpPr>
                            <a:spLocks/>
                          </wps:cNvSpPr>
                          <wps:spPr bwMode="auto">
                            <a:xfrm>
                              <a:off x="4582" y="87"/>
                              <a:ext cx="790" cy="20"/>
                            </a:xfrm>
                            <a:custGeom>
                              <a:avLst/>
                              <a:gdLst>
                                <a:gd name="T0" fmla="*/ 789 w 790"/>
                                <a:gd name="T1" fmla="*/ 0 h 20"/>
                                <a:gd name="T2" fmla="*/ 0 w 790"/>
                                <a:gd name="T3" fmla="*/ 0 h 20"/>
                              </a:gdLst>
                              <a:ahLst/>
                              <a:cxnLst>
                                <a:cxn ang="0">
                                  <a:pos x="T0" y="T1"/>
                                </a:cxn>
                                <a:cxn ang="0">
                                  <a:pos x="T2" y="T3"/>
                                </a:cxn>
                              </a:cxnLst>
                              <a:rect l="0" t="0" r="r" b="b"/>
                              <a:pathLst>
                                <a:path w="790" h="20">
                                  <a:moveTo>
                                    <a:pt x="789" y="0"/>
                                  </a:moveTo>
                                  <a:lnTo>
                                    <a:pt x="0" y="0"/>
                                  </a:lnTo>
                                </a:path>
                              </a:pathLst>
                            </a:custGeom>
                            <a:noFill/>
                            <a:ln w="98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Freeform 21"/>
                          <wps:cNvSpPr>
                            <a:spLocks/>
                          </wps:cNvSpPr>
                          <wps:spPr bwMode="auto">
                            <a:xfrm>
                              <a:off x="5349" y="31"/>
                              <a:ext cx="96" cy="112"/>
                            </a:xfrm>
                            <a:custGeom>
                              <a:avLst/>
                              <a:gdLst>
                                <a:gd name="T0" fmla="*/ 0 w 96"/>
                                <a:gd name="T1" fmla="*/ 0 h 112"/>
                                <a:gd name="T2" fmla="*/ 8 w 96"/>
                                <a:gd name="T3" fmla="*/ 27 h 112"/>
                                <a:gd name="T4" fmla="*/ 10 w 96"/>
                                <a:gd name="T5" fmla="*/ 55 h 112"/>
                                <a:gd name="T6" fmla="*/ 8 w 96"/>
                                <a:gd name="T7" fmla="*/ 84 h 112"/>
                                <a:gd name="T8" fmla="*/ 0 w 96"/>
                                <a:gd name="T9" fmla="*/ 111 h 112"/>
                                <a:gd name="T10" fmla="*/ 96 w 96"/>
                                <a:gd name="T11" fmla="*/ 55 h 112"/>
                                <a:gd name="T12" fmla="*/ 0 w 96"/>
                                <a:gd name="T13" fmla="*/ 0 h 112"/>
                              </a:gdLst>
                              <a:ahLst/>
                              <a:cxnLst>
                                <a:cxn ang="0">
                                  <a:pos x="T0" y="T1"/>
                                </a:cxn>
                                <a:cxn ang="0">
                                  <a:pos x="T2" y="T3"/>
                                </a:cxn>
                                <a:cxn ang="0">
                                  <a:pos x="T4" y="T5"/>
                                </a:cxn>
                                <a:cxn ang="0">
                                  <a:pos x="T6" y="T7"/>
                                </a:cxn>
                                <a:cxn ang="0">
                                  <a:pos x="T8" y="T9"/>
                                </a:cxn>
                                <a:cxn ang="0">
                                  <a:pos x="T10" y="T11"/>
                                </a:cxn>
                                <a:cxn ang="0">
                                  <a:pos x="T12" y="T13"/>
                                </a:cxn>
                              </a:cxnLst>
                              <a:rect l="0" t="0" r="r" b="b"/>
                              <a:pathLst>
                                <a:path w="96" h="112">
                                  <a:moveTo>
                                    <a:pt x="0" y="0"/>
                                  </a:moveTo>
                                  <a:lnTo>
                                    <a:pt x="8" y="27"/>
                                  </a:lnTo>
                                  <a:lnTo>
                                    <a:pt x="10" y="55"/>
                                  </a:lnTo>
                                  <a:lnTo>
                                    <a:pt x="8" y="84"/>
                                  </a:lnTo>
                                  <a:lnTo>
                                    <a:pt x="0" y="111"/>
                                  </a:lnTo>
                                  <a:lnTo>
                                    <a:pt x="96" y="55"/>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22"/>
                          <wps:cNvSpPr>
                            <a:spLocks/>
                          </wps:cNvSpPr>
                          <wps:spPr bwMode="auto">
                            <a:xfrm>
                              <a:off x="4687" y="43"/>
                              <a:ext cx="70" cy="87"/>
                            </a:xfrm>
                            <a:custGeom>
                              <a:avLst/>
                              <a:gdLst>
                                <a:gd name="T0" fmla="*/ 34 w 70"/>
                                <a:gd name="T1" fmla="*/ 0 h 87"/>
                                <a:gd name="T2" fmla="*/ 21 w 70"/>
                                <a:gd name="T3" fmla="*/ 3 h 87"/>
                                <a:gd name="T4" fmla="*/ 10 w 70"/>
                                <a:gd name="T5" fmla="*/ 13 h 87"/>
                                <a:gd name="T6" fmla="*/ 2 w 70"/>
                                <a:gd name="T7" fmla="*/ 26 h 87"/>
                                <a:gd name="T8" fmla="*/ 0 w 70"/>
                                <a:gd name="T9" fmla="*/ 43 h 87"/>
                                <a:gd name="T10" fmla="*/ 2 w 70"/>
                                <a:gd name="T11" fmla="*/ 60 h 87"/>
                                <a:gd name="T12" fmla="*/ 10 w 70"/>
                                <a:gd name="T13" fmla="*/ 73 h 87"/>
                                <a:gd name="T14" fmla="*/ 21 w 70"/>
                                <a:gd name="T15" fmla="*/ 83 h 87"/>
                                <a:gd name="T16" fmla="*/ 34 w 70"/>
                                <a:gd name="T17" fmla="*/ 86 h 87"/>
                                <a:gd name="T18" fmla="*/ 48 w 70"/>
                                <a:gd name="T19" fmla="*/ 83 h 87"/>
                                <a:gd name="T20" fmla="*/ 59 w 70"/>
                                <a:gd name="T21" fmla="*/ 73 h 87"/>
                                <a:gd name="T22" fmla="*/ 66 w 70"/>
                                <a:gd name="T23" fmla="*/ 60 h 87"/>
                                <a:gd name="T24" fmla="*/ 69 w 70"/>
                                <a:gd name="T25" fmla="*/ 43 h 87"/>
                                <a:gd name="T26" fmla="*/ 66 w 70"/>
                                <a:gd name="T27" fmla="*/ 26 h 87"/>
                                <a:gd name="T28" fmla="*/ 59 w 70"/>
                                <a:gd name="T29" fmla="*/ 13 h 87"/>
                                <a:gd name="T30" fmla="*/ 48 w 70"/>
                                <a:gd name="T31" fmla="*/ 3 h 87"/>
                                <a:gd name="T32" fmla="*/ 34 w 70"/>
                                <a:gd name="T33"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87">
                                  <a:moveTo>
                                    <a:pt x="34" y="0"/>
                                  </a:moveTo>
                                  <a:lnTo>
                                    <a:pt x="21" y="3"/>
                                  </a:lnTo>
                                  <a:lnTo>
                                    <a:pt x="10" y="13"/>
                                  </a:lnTo>
                                  <a:lnTo>
                                    <a:pt x="2" y="26"/>
                                  </a:lnTo>
                                  <a:lnTo>
                                    <a:pt x="0" y="43"/>
                                  </a:lnTo>
                                  <a:lnTo>
                                    <a:pt x="2" y="60"/>
                                  </a:lnTo>
                                  <a:lnTo>
                                    <a:pt x="10" y="73"/>
                                  </a:lnTo>
                                  <a:lnTo>
                                    <a:pt x="21" y="83"/>
                                  </a:lnTo>
                                  <a:lnTo>
                                    <a:pt x="34" y="86"/>
                                  </a:lnTo>
                                  <a:lnTo>
                                    <a:pt x="48" y="83"/>
                                  </a:lnTo>
                                  <a:lnTo>
                                    <a:pt x="59" y="73"/>
                                  </a:lnTo>
                                  <a:lnTo>
                                    <a:pt x="66" y="60"/>
                                  </a:lnTo>
                                  <a:lnTo>
                                    <a:pt x="69" y="43"/>
                                  </a:lnTo>
                                  <a:lnTo>
                                    <a:pt x="66" y="26"/>
                                  </a:lnTo>
                                  <a:lnTo>
                                    <a:pt x="59" y="13"/>
                                  </a:lnTo>
                                  <a:lnTo>
                                    <a:pt x="48" y="3"/>
                                  </a:lnTo>
                                  <a:lnTo>
                                    <a:pt x="3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23"/>
                          <wps:cNvSpPr>
                            <a:spLocks/>
                          </wps:cNvSpPr>
                          <wps:spPr bwMode="auto">
                            <a:xfrm>
                              <a:off x="4687" y="43"/>
                              <a:ext cx="70" cy="87"/>
                            </a:xfrm>
                            <a:custGeom>
                              <a:avLst/>
                              <a:gdLst>
                                <a:gd name="T0" fmla="*/ 69 w 70"/>
                                <a:gd name="T1" fmla="*/ 43 h 87"/>
                                <a:gd name="T2" fmla="*/ 66 w 70"/>
                                <a:gd name="T3" fmla="*/ 26 h 87"/>
                                <a:gd name="T4" fmla="*/ 59 w 70"/>
                                <a:gd name="T5" fmla="*/ 13 h 87"/>
                                <a:gd name="T6" fmla="*/ 48 w 70"/>
                                <a:gd name="T7" fmla="*/ 3 h 87"/>
                                <a:gd name="T8" fmla="*/ 34 w 70"/>
                                <a:gd name="T9" fmla="*/ 0 h 87"/>
                                <a:gd name="T10" fmla="*/ 21 w 70"/>
                                <a:gd name="T11" fmla="*/ 3 h 87"/>
                                <a:gd name="T12" fmla="*/ 10 w 70"/>
                                <a:gd name="T13" fmla="*/ 13 h 87"/>
                                <a:gd name="T14" fmla="*/ 2 w 70"/>
                                <a:gd name="T15" fmla="*/ 26 h 87"/>
                                <a:gd name="T16" fmla="*/ 0 w 70"/>
                                <a:gd name="T17" fmla="*/ 43 h 87"/>
                                <a:gd name="T18" fmla="*/ 2 w 70"/>
                                <a:gd name="T19" fmla="*/ 60 h 87"/>
                                <a:gd name="T20" fmla="*/ 10 w 70"/>
                                <a:gd name="T21" fmla="*/ 73 h 87"/>
                                <a:gd name="T22" fmla="*/ 21 w 70"/>
                                <a:gd name="T23" fmla="*/ 83 h 87"/>
                                <a:gd name="T24" fmla="*/ 34 w 70"/>
                                <a:gd name="T25" fmla="*/ 86 h 87"/>
                                <a:gd name="T26" fmla="*/ 48 w 70"/>
                                <a:gd name="T27" fmla="*/ 83 h 87"/>
                                <a:gd name="T28" fmla="*/ 59 w 70"/>
                                <a:gd name="T29" fmla="*/ 73 h 87"/>
                                <a:gd name="T30" fmla="*/ 66 w 70"/>
                                <a:gd name="T31" fmla="*/ 60 h 87"/>
                                <a:gd name="T32" fmla="*/ 69 w 70"/>
                                <a:gd name="T33" fmla="*/ 43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87">
                                  <a:moveTo>
                                    <a:pt x="69" y="43"/>
                                  </a:moveTo>
                                  <a:lnTo>
                                    <a:pt x="66" y="26"/>
                                  </a:lnTo>
                                  <a:lnTo>
                                    <a:pt x="59" y="13"/>
                                  </a:lnTo>
                                  <a:lnTo>
                                    <a:pt x="48" y="3"/>
                                  </a:lnTo>
                                  <a:lnTo>
                                    <a:pt x="34" y="0"/>
                                  </a:lnTo>
                                  <a:lnTo>
                                    <a:pt x="21" y="3"/>
                                  </a:lnTo>
                                  <a:lnTo>
                                    <a:pt x="10" y="13"/>
                                  </a:lnTo>
                                  <a:lnTo>
                                    <a:pt x="2" y="26"/>
                                  </a:lnTo>
                                  <a:lnTo>
                                    <a:pt x="0" y="43"/>
                                  </a:lnTo>
                                  <a:lnTo>
                                    <a:pt x="2" y="60"/>
                                  </a:lnTo>
                                  <a:lnTo>
                                    <a:pt x="10" y="73"/>
                                  </a:lnTo>
                                  <a:lnTo>
                                    <a:pt x="21" y="83"/>
                                  </a:lnTo>
                                  <a:lnTo>
                                    <a:pt x="34" y="86"/>
                                  </a:lnTo>
                                  <a:lnTo>
                                    <a:pt x="48" y="83"/>
                                  </a:lnTo>
                                  <a:lnTo>
                                    <a:pt x="59" y="73"/>
                                  </a:lnTo>
                                  <a:lnTo>
                                    <a:pt x="66" y="60"/>
                                  </a:lnTo>
                                  <a:lnTo>
                                    <a:pt x="69" y="43"/>
                                  </a:lnTo>
                                </a:path>
                              </a:pathLst>
                            </a:custGeom>
                            <a:noFill/>
                            <a:ln w="47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24"/>
                          <wps:cNvSpPr>
                            <a:spLocks/>
                          </wps:cNvSpPr>
                          <wps:spPr bwMode="auto">
                            <a:xfrm>
                              <a:off x="5176" y="43"/>
                              <a:ext cx="69" cy="87"/>
                            </a:xfrm>
                            <a:custGeom>
                              <a:avLst/>
                              <a:gdLst>
                                <a:gd name="T0" fmla="*/ 33 w 69"/>
                                <a:gd name="T1" fmla="*/ 0 h 87"/>
                                <a:gd name="T2" fmla="*/ 20 w 69"/>
                                <a:gd name="T3" fmla="*/ 3 h 87"/>
                                <a:gd name="T4" fmla="*/ 9 w 69"/>
                                <a:gd name="T5" fmla="*/ 13 h 87"/>
                                <a:gd name="T6" fmla="*/ 2 w 69"/>
                                <a:gd name="T7" fmla="*/ 26 h 87"/>
                                <a:gd name="T8" fmla="*/ 0 w 69"/>
                                <a:gd name="T9" fmla="*/ 43 h 87"/>
                                <a:gd name="T10" fmla="*/ 2 w 69"/>
                                <a:gd name="T11" fmla="*/ 60 h 87"/>
                                <a:gd name="T12" fmla="*/ 9 w 69"/>
                                <a:gd name="T13" fmla="*/ 73 h 87"/>
                                <a:gd name="T14" fmla="*/ 20 w 69"/>
                                <a:gd name="T15" fmla="*/ 83 h 87"/>
                                <a:gd name="T16" fmla="*/ 33 w 69"/>
                                <a:gd name="T17" fmla="*/ 86 h 87"/>
                                <a:gd name="T18" fmla="*/ 47 w 69"/>
                                <a:gd name="T19" fmla="*/ 83 h 87"/>
                                <a:gd name="T20" fmla="*/ 58 w 69"/>
                                <a:gd name="T21" fmla="*/ 73 h 87"/>
                                <a:gd name="T22" fmla="*/ 65 w 69"/>
                                <a:gd name="T23" fmla="*/ 60 h 87"/>
                                <a:gd name="T24" fmla="*/ 68 w 69"/>
                                <a:gd name="T25" fmla="*/ 43 h 87"/>
                                <a:gd name="T26" fmla="*/ 65 w 69"/>
                                <a:gd name="T27" fmla="*/ 26 h 87"/>
                                <a:gd name="T28" fmla="*/ 58 w 69"/>
                                <a:gd name="T29" fmla="*/ 13 h 87"/>
                                <a:gd name="T30" fmla="*/ 47 w 69"/>
                                <a:gd name="T31" fmla="*/ 3 h 87"/>
                                <a:gd name="T32" fmla="*/ 33 w 69"/>
                                <a:gd name="T33"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9" h="87">
                                  <a:moveTo>
                                    <a:pt x="33" y="0"/>
                                  </a:moveTo>
                                  <a:lnTo>
                                    <a:pt x="20" y="3"/>
                                  </a:lnTo>
                                  <a:lnTo>
                                    <a:pt x="9" y="13"/>
                                  </a:lnTo>
                                  <a:lnTo>
                                    <a:pt x="2" y="26"/>
                                  </a:lnTo>
                                  <a:lnTo>
                                    <a:pt x="0" y="43"/>
                                  </a:lnTo>
                                  <a:lnTo>
                                    <a:pt x="2" y="60"/>
                                  </a:lnTo>
                                  <a:lnTo>
                                    <a:pt x="9" y="73"/>
                                  </a:lnTo>
                                  <a:lnTo>
                                    <a:pt x="20" y="83"/>
                                  </a:lnTo>
                                  <a:lnTo>
                                    <a:pt x="33" y="86"/>
                                  </a:lnTo>
                                  <a:lnTo>
                                    <a:pt x="47" y="83"/>
                                  </a:lnTo>
                                  <a:lnTo>
                                    <a:pt x="58" y="73"/>
                                  </a:lnTo>
                                  <a:lnTo>
                                    <a:pt x="65" y="60"/>
                                  </a:lnTo>
                                  <a:lnTo>
                                    <a:pt x="68" y="43"/>
                                  </a:lnTo>
                                  <a:lnTo>
                                    <a:pt x="65" y="26"/>
                                  </a:lnTo>
                                  <a:lnTo>
                                    <a:pt x="58" y="13"/>
                                  </a:lnTo>
                                  <a:lnTo>
                                    <a:pt x="47" y="3"/>
                                  </a:lnTo>
                                  <a:lnTo>
                                    <a:pt x="3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25"/>
                          <wps:cNvSpPr>
                            <a:spLocks/>
                          </wps:cNvSpPr>
                          <wps:spPr bwMode="auto">
                            <a:xfrm>
                              <a:off x="5176" y="43"/>
                              <a:ext cx="69" cy="87"/>
                            </a:xfrm>
                            <a:custGeom>
                              <a:avLst/>
                              <a:gdLst>
                                <a:gd name="T0" fmla="*/ 68 w 69"/>
                                <a:gd name="T1" fmla="*/ 43 h 87"/>
                                <a:gd name="T2" fmla="*/ 65 w 69"/>
                                <a:gd name="T3" fmla="*/ 26 h 87"/>
                                <a:gd name="T4" fmla="*/ 58 w 69"/>
                                <a:gd name="T5" fmla="*/ 13 h 87"/>
                                <a:gd name="T6" fmla="*/ 47 w 69"/>
                                <a:gd name="T7" fmla="*/ 3 h 87"/>
                                <a:gd name="T8" fmla="*/ 33 w 69"/>
                                <a:gd name="T9" fmla="*/ 0 h 87"/>
                                <a:gd name="T10" fmla="*/ 20 w 69"/>
                                <a:gd name="T11" fmla="*/ 3 h 87"/>
                                <a:gd name="T12" fmla="*/ 9 w 69"/>
                                <a:gd name="T13" fmla="*/ 13 h 87"/>
                                <a:gd name="T14" fmla="*/ 2 w 69"/>
                                <a:gd name="T15" fmla="*/ 26 h 87"/>
                                <a:gd name="T16" fmla="*/ 0 w 69"/>
                                <a:gd name="T17" fmla="*/ 43 h 87"/>
                                <a:gd name="T18" fmla="*/ 2 w 69"/>
                                <a:gd name="T19" fmla="*/ 60 h 87"/>
                                <a:gd name="T20" fmla="*/ 9 w 69"/>
                                <a:gd name="T21" fmla="*/ 73 h 87"/>
                                <a:gd name="T22" fmla="*/ 20 w 69"/>
                                <a:gd name="T23" fmla="*/ 83 h 87"/>
                                <a:gd name="T24" fmla="*/ 33 w 69"/>
                                <a:gd name="T25" fmla="*/ 86 h 87"/>
                                <a:gd name="T26" fmla="*/ 47 w 69"/>
                                <a:gd name="T27" fmla="*/ 83 h 87"/>
                                <a:gd name="T28" fmla="*/ 58 w 69"/>
                                <a:gd name="T29" fmla="*/ 73 h 87"/>
                                <a:gd name="T30" fmla="*/ 65 w 69"/>
                                <a:gd name="T31" fmla="*/ 60 h 87"/>
                                <a:gd name="T32" fmla="*/ 68 w 69"/>
                                <a:gd name="T33" fmla="*/ 43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9" h="87">
                                  <a:moveTo>
                                    <a:pt x="68" y="43"/>
                                  </a:moveTo>
                                  <a:lnTo>
                                    <a:pt x="65" y="26"/>
                                  </a:lnTo>
                                  <a:lnTo>
                                    <a:pt x="58" y="13"/>
                                  </a:lnTo>
                                  <a:lnTo>
                                    <a:pt x="47" y="3"/>
                                  </a:lnTo>
                                  <a:lnTo>
                                    <a:pt x="33" y="0"/>
                                  </a:lnTo>
                                  <a:lnTo>
                                    <a:pt x="20" y="3"/>
                                  </a:lnTo>
                                  <a:lnTo>
                                    <a:pt x="9" y="13"/>
                                  </a:lnTo>
                                  <a:lnTo>
                                    <a:pt x="2" y="26"/>
                                  </a:lnTo>
                                  <a:lnTo>
                                    <a:pt x="0" y="43"/>
                                  </a:lnTo>
                                  <a:lnTo>
                                    <a:pt x="2" y="60"/>
                                  </a:lnTo>
                                  <a:lnTo>
                                    <a:pt x="9" y="73"/>
                                  </a:lnTo>
                                  <a:lnTo>
                                    <a:pt x="20" y="83"/>
                                  </a:lnTo>
                                  <a:lnTo>
                                    <a:pt x="33" y="86"/>
                                  </a:lnTo>
                                  <a:lnTo>
                                    <a:pt x="47" y="83"/>
                                  </a:lnTo>
                                  <a:lnTo>
                                    <a:pt x="58" y="73"/>
                                  </a:lnTo>
                                  <a:lnTo>
                                    <a:pt x="65" y="60"/>
                                  </a:lnTo>
                                  <a:lnTo>
                                    <a:pt x="68" y="43"/>
                                  </a:lnTo>
                                </a:path>
                              </a:pathLst>
                            </a:custGeom>
                            <a:noFill/>
                            <a:ln w="47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Text Box 26"/>
                          <wps:cNvSpPr txBox="1">
                            <a:spLocks noChangeArrowheads="1"/>
                          </wps:cNvSpPr>
                          <wps:spPr bwMode="auto">
                            <a:xfrm>
                              <a:off x="4583" y="-378"/>
                              <a:ext cx="863" cy="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F74605" w14:textId="77777777" w:rsidR="0047409B" w:rsidRDefault="0047409B" w:rsidP="0047409B">
                                <w:pPr>
                                  <w:pStyle w:val="BodyText0"/>
                                  <w:kinsoku w:val="0"/>
                                  <w:overflowPunct w:val="0"/>
                                  <w:rPr>
                                    <w:szCs w:val="18"/>
                                  </w:rPr>
                                </w:pPr>
                              </w:p>
                              <w:p w14:paraId="70461464" w14:textId="77777777" w:rsidR="0047409B" w:rsidRDefault="0047409B" w:rsidP="0047409B">
                                <w:pPr>
                                  <w:pStyle w:val="BodyText0"/>
                                  <w:kinsoku w:val="0"/>
                                  <w:overflowPunct w:val="0"/>
                                  <w:rPr>
                                    <w:szCs w:val="18"/>
                                  </w:rPr>
                                </w:pPr>
                              </w:p>
                              <w:p w14:paraId="4B8933CB" w14:textId="77777777" w:rsidR="0047409B" w:rsidRDefault="0047409B" w:rsidP="0047409B">
                                <w:pPr>
                                  <w:pStyle w:val="BodyText0"/>
                                  <w:tabs>
                                    <w:tab w:val="left" w:pos="555"/>
                                  </w:tabs>
                                  <w:kinsoku w:val="0"/>
                                  <w:overflowPunct w:val="0"/>
                                  <w:spacing w:before="106"/>
                                  <w:ind w:left="98"/>
                                  <w:rPr>
                                    <w:rFonts w:ascii="Arial" w:hAnsi="Arial" w:cs="Arial"/>
                                    <w:spacing w:val="3"/>
                                    <w:position w:val="1"/>
                                    <w:sz w:val="15"/>
                                    <w:szCs w:val="15"/>
                                  </w:rPr>
                                </w:pPr>
                                <w:r>
                                  <w:rPr>
                                    <w:rFonts w:ascii="Arial" w:hAnsi="Arial" w:cs="Arial"/>
                                    <w:sz w:val="15"/>
                                    <w:szCs w:val="15"/>
                                  </w:rPr>
                                  <w:t>-1</w:t>
                                </w:r>
                                <w:r>
                                  <w:rPr>
                                    <w:rFonts w:ascii="Arial" w:hAnsi="Arial" w:cs="Arial"/>
                                    <w:sz w:val="15"/>
                                    <w:szCs w:val="15"/>
                                  </w:rPr>
                                  <w:tab/>
                                </w:r>
                                <w:r>
                                  <w:rPr>
                                    <w:rFonts w:ascii="Arial" w:hAnsi="Arial" w:cs="Arial"/>
                                    <w:spacing w:val="3"/>
                                    <w:position w:val="1"/>
                                    <w:sz w:val="15"/>
                                    <w:szCs w:val="15"/>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DA5FBB" id="Group 59" o:spid="_x0000_s1034" style="position:absolute;left:0;text-align:left;margin-left:229.1pt;margin-top:-18.85pt;width:43.15pt;height:42.9pt;z-index:251660288;mso-position-horizontal-relative:page" coordorigin="4582,-377" coordsize="863,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" o:allowincell="f">
                  <v:shape id="Freeform 18" o:spid="_x0000_s1035" style="position:absolute;left:4983;top:-293;width:20;height:773;visibility:visible;mso-wrap-style:square;v-text-anchor:top" coordsize="20,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" path="m,l,773e" filled="f" strokeweight=".23594mm">
                    <v:path arrowok="t" o:connecttype="custom" o:connectlocs="0,0;0,773" o:connectangles="0,0"/>
                  </v:shape>
                  <v:shape id="Freeform 19" o:spid="_x0000_s1036" style="position:absolute;left:4935;top:-377;width:96;height:112;visibility:visible;mso-wrap-style:square;v-text-anchor:top" coordsize="96,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" path="m48,l,111,23,101,48,98r24,3l96,111,48,xe" fillcolor="black" stroked="f">
                    <v:path arrowok="t" o:connecttype="custom" o:connectlocs="48,0;0,111;23,101;48,98;72,101;96,111;48,0" o:connectangles="0,0,0,0,0,0,0"/>
                  </v:shape>
                  <v:shape id="Freeform 20" o:spid="_x0000_s1037" style="position:absolute;left:4582;top:87;width:790;height:20;visibility:visible;mso-wrap-style:square;v-text-anchor:top" coordsize="79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" path="m789,l,e" filled="f" strokeweight=".27417mm">
                    <v:path arrowok="t" o:connecttype="custom" o:connectlocs="789,0;0,0" o:connectangles="0,0"/>
                  </v:shape>
                  <v:shape id="Freeform 21" o:spid="_x0000_s1038" style="position:absolute;left:5349;top:31;width:96;height:112;visibility:visible;mso-wrap-style:square;v-text-anchor:top" coordsize="96,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" path="m,l8,27r2,28l8,84,,111,96,55,,xe" fillcolor="black" stroked="f">
                    <v:path arrowok="t" o:connecttype="custom" o:connectlocs="0,0;8,27;10,55;8,84;0,111;96,55;0,0" o:connectangles="0,0,0,0,0,0,0"/>
                  </v:shape>
                  <v:shape id="Freeform 22" o:spid="_x0000_s1039" style="position:absolute;left:4687;top:43;width:70;height:87;visibility:visible;mso-wrap-style:square;v-text-anchor:top" coordsize="7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" path="m34,l21,3,10,13,2,26,,43,2,60r8,13l21,83r13,3l48,83,59,73,66,60,69,43,66,26,59,13,48,3,34,xe" stroked="f">
                    <v:path arrowok="t" o:connecttype="custom" o:connectlocs="34,0;21,3;10,13;2,26;0,43;2,60;10,73;21,83;34,86;48,83;59,73;66,60;69,43;66,26;59,13;48,3;34,0" o:connectangles="0,0,0,0,0,0,0,0,0,0,0,0,0,0,0,0,0"/>
                  </v:shape>
                  <v:shape id="Freeform 23" o:spid="_x0000_s1040" style="position:absolute;left:4687;top:43;width:70;height:87;visibility:visible;mso-wrap-style:square;v-text-anchor:top" coordsize="7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" path="m69,43l66,26,59,13,48,3,34,,21,3,10,13,2,26,,43,2,60r8,13l21,83r13,3l48,83,59,73,66,60,69,43e" filled="f" strokeweight=".1316mm">
                    <v:path arrowok="t" o:connecttype="custom" o:connectlocs="69,43;66,26;59,13;48,3;34,0;21,3;10,13;2,26;0,43;2,60;10,73;21,83;34,86;48,83;59,73;66,60;69,43" o:connectangles="0,0,0,0,0,0,0,0,0,0,0,0,0,0,0,0,0"/>
                  </v:shape>
                  <v:shape id="Freeform 24" o:spid="_x0000_s1041" style="position:absolute;left:5176;top:43;width:69;height:87;visibility:visible;mso-wrap-style:square;v-text-anchor:top" coordsize="6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" path="m33,l20,3,9,13,2,26,,43,2,60,9,73,20,83r13,3l47,83,58,73,65,60,68,43,65,26,58,13,47,3,33,xe" stroked="f">
                    <v:path arrowok="t" o:connecttype="custom" o:connectlocs="33,0;20,3;9,13;2,26;0,43;2,60;9,73;20,83;33,86;47,83;58,73;65,60;68,43;65,26;58,13;47,3;33,0" o:connectangles="0,0,0,0,0,0,0,0,0,0,0,0,0,0,0,0,0"/>
                  </v:shape>
                  <v:shape id="Freeform 25" o:spid="_x0000_s1042" style="position:absolute;left:5176;top:43;width:69;height:87;visibility:visible;mso-wrap-style:square;v-text-anchor:top" coordsize="6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" path="m68,43l65,26,58,13,47,3,33,,20,3,9,13,2,26,,43,2,60,9,73,20,83r13,3l47,83,58,73,65,60,68,43e" filled="f" strokeweight=".1314mm">
                    <v:path arrowok="t" o:connecttype="custom" o:connectlocs="68,43;65,26;58,13;47,3;33,0;20,3;9,13;2,26;0,43;2,60;9,73;20,83;33,86;47,83;58,73;65,60;68,43" o:connectangles="0,0,0,0,0,0,0,0,0,0,0,0,0,0,0,0,0"/>
                  </v:shape>
                  <v:shape id="Text Box 26" o:spid="_x0000_s1043" type="#_x0000_t202" style="position:absolute;left:4583;top:-378;width:863;height: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" filled="f" stroked="f">
                    <v:textbox inset="0,0,0,0">
                      <w:txbxContent>
                        <w:p w14:paraId="73F74605" w14:textId="77777777" w:rsidR="0047409B" w:rsidRDefault="0047409B" w:rsidP="0047409B">
                          <w:pPr>
                            <w:pStyle w:val="BodyText0"/>
                            <w:kinsoku w:val="0"/>
                            <w:overflowPunct w:val="0"/>
                            <w:rPr>
                              <w:szCs w:val="18"/>
                            </w:rPr>
                          </w:pPr>
                        </w:p>
                        <w:p w14:paraId="70461464" w14:textId="77777777" w:rsidR="0047409B" w:rsidRDefault="0047409B" w:rsidP="0047409B">
                          <w:pPr>
                            <w:pStyle w:val="BodyText0"/>
                            <w:kinsoku w:val="0"/>
                            <w:overflowPunct w:val="0"/>
                            <w:rPr>
                              <w:szCs w:val="18"/>
                            </w:rPr>
                          </w:pPr>
                        </w:p>
                        <w:p w14:paraId="4B8933CB" w14:textId="77777777" w:rsidR="0047409B" w:rsidRDefault="0047409B" w:rsidP="0047409B">
                          <w:pPr>
                            <w:pStyle w:val="BodyText0"/>
                            <w:tabs>
                              <w:tab w:val="left" w:pos="555"/>
                            </w:tabs>
                            <w:kinsoku w:val="0"/>
                            <w:overflowPunct w:val="0"/>
                            <w:spacing w:before="106"/>
                            <w:ind w:left="98"/>
                            <w:rPr>
                              <w:rFonts w:ascii="Arial" w:hAnsi="Arial" w:cs="Arial"/>
                              <w:spacing w:val="3"/>
                              <w:position w:val="1"/>
                              <w:sz w:val="15"/>
                              <w:szCs w:val="15"/>
                            </w:rPr>
                          </w:pPr>
                          <w:r>
                            <w:rPr>
                              <w:rFonts w:ascii="Arial" w:hAnsi="Arial" w:cs="Arial"/>
                              <w:sz w:val="15"/>
                              <w:szCs w:val="15"/>
                            </w:rPr>
                            <w:t>-1</w:t>
                          </w:r>
                          <w:r>
                            <w:rPr>
                              <w:rFonts w:ascii="Arial" w:hAnsi="Arial" w:cs="Arial"/>
                              <w:sz w:val="15"/>
                              <w:szCs w:val="15"/>
                            </w:rPr>
                            <w:tab/>
                          </w:r>
                          <w:r>
                            <w:rPr>
                              <w:rFonts w:ascii="Arial" w:hAnsi="Arial" w:cs="Arial"/>
                              <w:spacing w:val="3"/>
                              <w:position w:val="1"/>
                              <w:sz w:val="15"/>
                              <w:szCs w:val="15"/>
                            </w:rPr>
                            <w:t>+1</w:t>
                          </w:r>
                        </w:p>
                      </w:txbxContent>
                    </v:textbox>
                  </v:shape>
                  <w10:wrap anchorx="page"/>
                </v:group>
              </w:pict>
            </mc:Fallback>
          </mc:AlternateContent>
        </w:r>
        <w:r w:rsidDel="00A23753">
          <w:rPr>
            <w:noProof/>
          </w:rPr>
          <mc:AlternateContent>
            <mc:Choice Requires="wpg">
              <w:drawing>
                <wp:anchor distT="0" distB="0" distL="114300" distR="114300" simplePos="0" relativeHeight="251661312" behindDoc="1" locked="0" layoutInCell="0" allowOverlap="1" wp14:anchorId="208F8DC6" wp14:editId="3E3EB807">
                  <wp:simplePos x="0" y="0"/>
                  <wp:positionH relativeFrom="page">
                    <wp:posOffset>3653155</wp:posOffset>
                  </wp:positionH>
                  <wp:positionV relativeFrom="paragraph">
                    <wp:posOffset>-239395</wp:posOffset>
                  </wp:positionV>
                  <wp:extent cx="548005" cy="544830"/>
                  <wp:effectExtent l="5080" t="8255" r="8890" b="8890"/>
                  <wp:wrapNone/>
                  <wp:docPr id="4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005" cy="544830"/>
                            <a:chOff x="5753" y="-377"/>
                            <a:chExt cx="863" cy="858"/>
                          </a:xfrm>
                        </wpg:grpSpPr>
                        <wps:wsp>
                          <wps:cNvPr id="50" name="Freeform 28"/>
                          <wps:cNvSpPr>
                            <a:spLocks/>
                          </wps:cNvSpPr>
                          <wps:spPr bwMode="auto">
                            <a:xfrm>
                              <a:off x="6154" y="-293"/>
                              <a:ext cx="20" cy="773"/>
                            </a:xfrm>
                            <a:custGeom>
                              <a:avLst/>
                              <a:gdLst>
                                <a:gd name="T0" fmla="*/ 0 w 20"/>
                                <a:gd name="T1" fmla="*/ 0 h 773"/>
                                <a:gd name="T2" fmla="*/ 0 w 20"/>
                                <a:gd name="T3" fmla="*/ 773 h 773"/>
                              </a:gdLst>
                              <a:ahLst/>
                              <a:cxnLst>
                                <a:cxn ang="0">
                                  <a:pos x="T0" y="T1"/>
                                </a:cxn>
                                <a:cxn ang="0">
                                  <a:pos x="T2" y="T3"/>
                                </a:cxn>
                              </a:cxnLst>
                              <a:rect l="0" t="0" r="r" b="b"/>
                              <a:pathLst>
                                <a:path w="20" h="773">
                                  <a:moveTo>
                                    <a:pt x="0" y="0"/>
                                  </a:moveTo>
                                  <a:lnTo>
                                    <a:pt x="0" y="773"/>
                                  </a:lnTo>
                                </a:path>
                              </a:pathLst>
                            </a:custGeom>
                            <a:noFill/>
                            <a:ln w="84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29"/>
                          <wps:cNvSpPr>
                            <a:spLocks/>
                          </wps:cNvSpPr>
                          <wps:spPr bwMode="auto">
                            <a:xfrm>
                              <a:off x="6106" y="-377"/>
                              <a:ext cx="96" cy="112"/>
                            </a:xfrm>
                            <a:custGeom>
                              <a:avLst/>
                              <a:gdLst>
                                <a:gd name="T0" fmla="*/ 47 w 96"/>
                                <a:gd name="T1" fmla="*/ 0 h 112"/>
                                <a:gd name="T2" fmla="*/ 0 w 96"/>
                                <a:gd name="T3" fmla="*/ 111 h 112"/>
                                <a:gd name="T4" fmla="*/ 23 w 96"/>
                                <a:gd name="T5" fmla="*/ 101 h 112"/>
                                <a:gd name="T6" fmla="*/ 47 w 96"/>
                                <a:gd name="T7" fmla="*/ 98 h 112"/>
                                <a:gd name="T8" fmla="*/ 72 w 96"/>
                                <a:gd name="T9" fmla="*/ 101 h 112"/>
                                <a:gd name="T10" fmla="*/ 95 w 96"/>
                                <a:gd name="T11" fmla="*/ 111 h 112"/>
                                <a:gd name="T12" fmla="*/ 47 w 96"/>
                                <a:gd name="T13" fmla="*/ 0 h 112"/>
                              </a:gdLst>
                              <a:ahLst/>
                              <a:cxnLst>
                                <a:cxn ang="0">
                                  <a:pos x="T0" y="T1"/>
                                </a:cxn>
                                <a:cxn ang="0">
                                  <a:pos x="T2" y="T3"/>
                                </a:cxn>
                                <a:cxn ang="0">
                                  <a:pos x="T4" y="T5"/>
                                </a:cxn>
                                <a:cxn ang="0">
                                  <a:pos x="T6" y="T7"/>
                                </a:cxn>
                                <a:cxn ang="0">
                                  <a:pos x="T8" y="T9"/>
                                </a:cxn>
                                <a:cxn ang="0">
                                  <a:pos x="T10" y="T11"/>
                                </a:cxn>
                                <a:cxn ang="0">
                                  <a:pos x="T12" y="T13"/>
                                </a:cxn>
                              </a:cxnLst>
                              <a:rect l="0" t="0" r="r" b="b"/>
                              <a:pathLst>
                                <a:path w="96" h="112">
                                  <a:moveTo>
                                    <a:pt x="47" y="0"/>
                                  </a:moveTo>
                                  <a:lnTo>
                                    <a:pt x="0" y="111"/>
                                  </a:lnTo>
                                  <a:lnTo>
                                    <a:pt x="23" y="101"/>
                                  </a:lnTo>
                                  <a:lnTo>
                                    <a:pt x="47" y="98"/>
                                  </a:lnTo>
                                  <a:lnTo>
                                    <a:pt x="72" y="101"/>
                                  </a:lnTo>
                                  <a:lnTo>
                                    <a:pt x="95" y="111"/>
                                  </a:lnTo>
                                  <a:lnTo>
                                    <a:pt x="4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30"/>
                          <wps:cNvSpPr>
                            <a:spLocks/>
                          </wps:cNvSpPr>
                          <wps:spPr bwMode="auto">
                            <a:xfrm>
                              <a:off x="5753" y="87"/>
                              <a:ext cx="790" cy="20"/>
                            </a:xfrm>
                            <a:custGeom>
                              <a:avLst/>
                              <a:gdLst>
                                <a:gd name="T0" fmla="*/ 789 w 790"/>
                                <a:gd name="T1" fmla="*/ 0 h 20"/>
                                <a:gd name="T2" fmla="*/ 0 w 790"/>
                                <a:gd name="T3" fmla="*/ 0 h 20"/>
                              </a:gdLst>
                              <a:ahLst/>
                              <a:cxnLst>
                                <a:cxn ang="0">
                                  <a:pos x="T0" y="T1"/>
                                </a:cxn>
                                <a:cxn ang="0">
                                  <a:pos x="T2" y="T3"/>
                                </a:cxn>
                              </a:cxnLst>
                              <a:rect l="0" t="0" r="r" b="b"/>
                              <a:pathLst>
                                <a:path w="790" h="20">
                                  <a:moveTo>
                                    <a:pt x="789" y="0"/>
                                  </a:moveTo>
                                  <a:lnTo>
                                    <a:pt x="0" y="0"/>
                                  </a:lnTo>
                                </a:path>
                              </a:pathLst>
                            </a:custGeom>
                            <a:noFill/>
                            <a:ln w="98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Freeform 31"/>
                          <wps:cNvSpPr>
                            <a:spLocks/>
                          </wps:cNvSpPr>
                          <wps:spPr bwMode="auto">
                            <a:xfrm>
                              <a:off x="6520" y="31"/>
                              <a:ext cx="96" cy="112"/>
                            </a:xfrm>
                            <a:custGeom>
                              <a:avLst/>
                              <a:gdLst>
                                <a:gd name="T0" fmla="*/ 0 w 96"/>
                                <a:gd name="T1" fmla="*/ 0 h 112"/>
                                <a:gd name="T2" fmla="*/ 8 w 96"/>
                                <a:gd name="T3" fmla="*/ 27 h 112"/>
                                <a:gd name="T4" fmla="*/ 10 w 96"/>
                                <a:gd name="T5" fmla="*/ 55 h 112"/>
                                <a:gd name="T6" fmla="*/ 8 w 96"/>
                                <a:gd name="T7" fmla="*/ 84 h 112"/>
                                <a:gd name="T8" fmla="*/ 0 w 96"/>
                                <a:gd name="T9" fmla="*/ 111 h 112"/>
                                <a:gd name="T10" fmla="*/ 96 w 96"/>
                                <a:gd name="T11" fmla="*/ 55 h 112"/>
                                <a:gd name="T12" fmla="*/ 0 w 96"/>
                                <a:gd name="T13" fmla="*/ 0 h 112"/>
                              </a:gdLst>
                              <a:ahLst/>
                              <a:cxnLst>
                                <a:cxn ang="0">
                                  <a:pos x="T0" y="T1"/>
                                </a:cxn>
                                <a:cxn ang="0">
                                  <a:pos x="T2" y="T3"/>
                                </a:cxn>
                                <a:cxn ang="0">
                                  <a:pos x="T4" y="T5"/>
                                </a:cxn>
                                <a:cxn ang="0">
                                  <a:pos x="T6" y="T7"/>
                                </a:cxn>
                                <a:cxn ang="0">
                                  <a:pos x="T8" y="T9"/>
                                </a:cxn>
                                <a:cxn ang="0">
                                  <a:pos x="T10" y="T11"/>
                                </a:cxn>
                                <a:cxn ang="0">
                                  <a:pos x="T12" y="T13"/>
                                </a:cxn>
                              </a:cxnLst>
                              <a:rect l="0" t="0" r="r" b="b"/>
                              <a:pathLst>
                                <a:path w="96" h="112">
                                  <a:moveTo>
                                    <a:pt x="0" y="0"/>
                                  </a:moveTo>
                                  <a:lnTo>
                                    <a:pt x="8" y="27"/>
                                  </a:lnTo>
                                  <a:lnTo>
                                    <a:pt x="10" y="55"/>
                                  </a:lnTo>
                                  <a:lnTo>
                                    <a:pt x="8" y="84"/>
                                  </a:lnTo>
                                  <a:lnTo>
                                    <a:pt x="0" y="111"/>
                                  </a:lnTo>
                                  <a:lnTo>
                                    <a:pt x="96" y="55"/>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32"/>
                          <wps:cNvSpPr>
                            <a:spLocks/>
                          </wps:cNvSpPr>
                          <wps:spPr bwMode="auto">
                            <a:xfrm>
                              <a:off x="5858" y="43"/>
                              <a:ext cx="69" cy="87"/>
                            </a:xfrm>
                            <a:custGeom>
                              <a:avLst/>
                              <a:gdLst>
                                <a:gd name="T0" fmla="*/ 34 w 69"/>
                                <a:gd name="T1" fmla="*/ 0 h 87"/>
                                <a:gd name="T2" fmla="*/ 20 w 69"/>
                                <a:gd name="T3" fmla="*/ 3 h 87"/>
                                <a:gd name="T4" fmla="*/ 9 w 69"/>
                                <a:gd name="T5" fmla="*/ 13 h 87"/>
                                <a:gd name="T6" fmla="*/ 2 w 69"/>
                                <a:gd name="T7" fmla="*/ 26 h 87"/>
                                <a:gd name="T8" fmla="*/ 0 w 69"/>
                                <a:gd name="T9" fmla="*/ 43 h 87"/>
                                <a:gd name="T10" fmla="*/ 2 w 69"/>
                                <a:gd name="T11" fmla="*/ 60 h 87"/>
                                <a:gd name="T12" fmla="*/ 9 w 69"/>
                                <a:gd name="T13" fmla="*/ 73 h 87"/>
                                <a:gd name="T14" fmla="*/ 20 w 69"/>
                                <a:gd name="T15" fmla="*/ 83 h 87"/>
                                <a:gd name="T16" fmla="*/ 34 w 69"/>
                                <a:gd name="T17" fmla="*/ 86 h 87"/>
                                <a:gd name="T18" fmla="*/ 48 w 69"/>
                                <a:gd name="T19" fmla="*/ 83 h 87"/>
                                <a:gd name="T20" fmla="*/ 58 w 69"/>
                                <a:gd name="T21" fmla="*/ 73 h 87"/>
                                <a:gd name="T22" fmla="*/ 65 w 69"/>
                                <a:gd name="T23" fmla="*/ 60 h 87"/>
                                <a:gd name="T24" fmla="*/ 68 w 69"/>
                                <a:gd name="T25" fmla="*/ 43 h 87"/>
                                <a:gd name="T26" fmla="*/ 65 w 69"/>
                                <a:gd name="T27" fmla="*/ 26 h 87"/>
                                <a:gd name="T28" fmla="*/ 58 w 69"/>
                                <a:gd name="T29" fmla="*/ 13 h 87"/>
                                <a:gd name="T30" fmla="*/ 48 w 69"/>
                                <a:gd name="T31" fmla="*/ 3 h 87"/>
                                <a:gd name="T32" fmla="*/ 34 w 69"/>
                                <a:gd name="T33"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9" h="87">
                                  <a:moveTo>
                                    <a:pt x="34" y="0"/>
                                  </a:moveTo>
                                  <a:lnTo>
                                    <a:pt x="20" y="3"/>
                                  </a:lnTo>
                                  <a:lnTo>
                                    <a:pt x="9" y="13"/>
                                  </a:lnTo>
                                  <a:lnTo>
                                    <a:pt x="2" y="26"/>
                                  </a:lnTo>
                                  <a:lnTo>
                                    <a:pt x="0" y="43"/>
                                  </a:lnTo>
                                  <a:lnTo>
                                    <a:pt x="2" y="60"/>
                                  </a:lnTo>
                                  <a:lnTo>
                                    <a:pt x="9" y="73"/>
                                  </a:lnTo>
                                  <a:lnTo>
                                    <a:pt x="20" y="83"/>
                                  </a:lnTo>
                                  <a:lnTo>
                                    <a:pt x="34" y="86"/>
                                  </a:lnTo>
                                  <a:lnTo>
                                    <a:pt x="48" y="83"/>
                                  </a:lnTo>
                                  <a:lnTo>
                                    <a:pt x="58" y="73"/>
                                  </a:lnTo>
                                  <a:lnTo>
                                    <a:pt x="65" y="60"/>
                                  </a:lnTo>
                                  <a:lnTo>
                                    <a:pt x="68" y="43"/>
                                  </a:lnTo>
                                  <a:lnTo>
                                    <a:pt x="65" y="26"/>
                                  </a:lnTo>
                                  <a:lnTo>
                                    <a:pt x="58" y="13"/>
                                  </a:lnTo>
                                  <a:lnTo>
                                    <a:pt x="48" y="3"/>
                                  </a:lnTo>
                                  <a:lnTo>
                                    <a:pt x="3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33"/>
                          <wps:cNvSpPr>
                            <a:spLocks/>
                          </wps:cNvSpPr>
                          <wps:spPr bwMode="auto">
                            <a:xfrm>
                              <a:off x="5858" y="43"/>
                              <a:ext cx="69" cy="87"/>
                            </a:xfrm>
                            <a:custGeom>
                              <a:avLst/>
                              <a:gdLst>
                                <a:gd name="T0" fmla="*/ 68 w 69"/>
                                <a:gd name="T1" fmla="*/ 43 h 87"/>
                                <a:gd name="T2" fmla="*/ 65 w 69"/>
                                <a:gd name="T3" fmla="*/ 26 h 87"/>
                                <a:gd name="T4" fmla="*/ 58 w 69"/>
                                <a:gd name="T5" fmla="*/ 13 h 87"/>
                                <a:gd name="T6" fmla="*/ 48 w 69"/>
                                <a:gd name="T7" fmla="*/ 3 h 87"/>
                                <a:gd name="T8" fmla="*/ 34 w 69"/>
                                <a:gd name="T9" fmla="*/ 0 h 87"/>
                                <a:gd name="T10" fmla="*/ 20 w 69"/>
                                <a:gd name="T11" fmla="*/ 3 h 87"/>
                                <a:gd name="T12" fmla="*/ 9 w 69"/>
                                <a:gd name="T13" fmla="*/ 13 h 87"/>
                                <a:gd name="T14" fmla="*/ 2 w 69"/>
                                <a:gd name="T15" fmla="*/ 26 h 87"/>
                                <a:gd name="T16" fmla="*/ 0 w 69"/>
                                <a:gd name="T17" fmla="*/ 43 h 87"/>
                                <a:gd name="T18" fmla="*/ 2 w 69"/>
                                <a:gd name="T19" fmla="*/ 60 h 87"/>
                                <a:gd name="T20" fmla="*/ 9 w 69"/>
                                <a:gd name="T21" fmla="*/ 73 h 87"/>
                                <a:gd name="T22" fmla="*/ 20 w 69"/>
                                <a:gd name="T23" fmla="*/ 83 h 87"/>
                                <a:gd name="T24" fmla="*/ 34 w 69"/>
                                <a:gd name="T25" fmla="*/ 86 h 87"/>
                                <a:gd name="T26" fmla="*/ 48 w 69"/>
                                <a:gd name="T27" fmla="*/ 83 h 87"/>
                                <a:gd name="T28" fmla="*/ 58 w 69"/>
                                <a:gd name="T29" fmla="*/ 73 h 87"/>
                                <a:gd name="T30" fmla="*/ 65 w 69"/>
                                <a:gd name="T31" fmla="*/ 60 h 87"/>
                                <a:gd name="T32" fmla="*/ 68 w 69"/>
                                <a:gd name="T33" fmla="*/ 43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9" h="87">
                                  <a:moveTo>
                                    <a:pt x="68" y="43"/>
                                  </a:moveTo>
                                  <a:lnTo>
                                    <a:pt x="65" y="26"/>
                                  </a:lnTo>
                                  <a:lnTo>
                                    <a:pt x="58" y="13"/>
                                  </a:lnTo>
                                  <a:lnTo>
                                    <a:pt x="48" y="3"/>
                                  </a:lnTo>
                                  <a:lnTo>
                                    <a:pt x="34" y="0"/>
                                  </a:lnTo>
                                  <a:lnTo>
                                    <a:pt x="20" y="3"/>
                                  </a:lnTo>
                                  <a:lnTo>
                                    <a:pt x="9" y="13"/>
                                  </a:lnTo>
                                  <a:lnTo>
                                    <a:pt x="2" y="26"/>
                                  </a:lnTo>
                                  <a:lnTo>
                                    <a:pt x="0" y="43"/>
                                  </a:lnTo>
                                  <a:lnTo>
                                    <a:pt x="2" y="60"/>
                                  </a:lnTo>
                                  <a:lnTo>
                                    <a:pt x="9" y="73"/>
                                  </a:lnTo>
                                  <a:lnTo>
                                    <a:pt x="20" y="83"/>
                                  </a:lnTo>
                                  <a:lnTo>
                                    <a:pt x="34" y="86"/>
                                  </a:lnTo>
                                  <a:lnTo>
                                    <a:pt x="48" y="83"/>
                                  </a:lnTo>
                                  <a:lnTo>
                                    <a:pt x="58" y="73"/>
                                  </a:lnTo>
                                  <a:lnTo>
                                    <a:pt x="65" y="60"/>
                                  </a:lnTo>
                                  <a:lnTo>
                                    <a:pt x="68" y="43"/>
                                  </a:lnTo>
                                </a:path>
                              </a:pathLst>
                            </a:custGeom>
                            <a:noFill/>
                            <a:ln w="47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Freeform 34"/>
                          <wps:cNvSpPr>
                            <a:spLocks/>
                          </wps:cNvSpPr>
                          <wps:spPr bwMode="auto">
                            <a:xfrm>
                              <a:off x="6346" y="43"/>
                              <a:ext cx="70" cy="87"/>
                            </a:xfrm>
                            <a:custGeom>
                              <a:avLst/>
                              <a:gdLst>
                                <a:gd name="T0" fmla="*/ 34 w 70"/>
                                <a:gd name="T1" fmla="*/ 0 h 87"/>
                                <a:gd name="T2" fmla="*/ 21 w 70"/>
                                <a:gd name="T3" fmla="*/ 3 h 87"/>
                                <a:gd name="T4" fmla="*/ 10 w 70"/>
                                <a:gd name="T5" fmla="*/ 13 h 87"/>
                                <a:gd name="T6" fmla="*/ 2 w 70"/>
                                <a:gd name="T7" fmla="*/ 26 h 87"/>
                                <a:gd name="T8" fmla="*/ 0 w 70"/>
                                <a:gd name="T9" fmla="*/ 43 h 87"/>
                                <a:gd name="T10" fmla="*/ 2 w 70"/>
                                <a:gd name="T11" fmla="*/ 60 h 87"/>
                                <a:gd name="T12" fmla="*/ 10 w 70"/>
                                <a:gd name="T13" fmla="*/ 73 h 87"/>
                                <a:gd name="T14" fmla="*/ 21 w 70"/>
                                <a:gd name="T15" fmla="*/ 83 h 87"/>
                                <a:gd name="T16" fmla="*/ 34 w 70"/>
                                <a:gd name="T17" fmla="*/ 86 h 87"/>
                                <a:gd name="T18" fmla="*/ 48 w 70"/>
                                <a:gd name="T19" fmla="*/ 83 h 87"/>
                                <a:gd name="T20" fmla="*/ 59 w 70"/>
                                <a:gd name="T21" fmla="*/ 73 h 87"/>
                                <a:gd name="T22" fmla="*/ 66 w 70"/>
                                <a:gd name="T23" fmla="*/ 60 h 87"/>
                                <a:gd name="T24" fmla="*/ 69 w 70"/>
                                <a:gd name="T25" fmla="*/ 43 h 87"/>
                                <a:gd name="T26" fmla="*/ 66 w 70"/>
                                <a:gd name="T27" fmla="*/ 26 h 87"/>
                                <a:gd name="T28" fmla="*/ 59 w 70"/>
                                <a:gd name="T29" fmla="*/ 13 h 87"/>
                                <a:gd name="T30" fmla="*/ 48 w 70"/>
                                <a:gd name="T31" fmla="*/ 3 h 87"/>
                                <a:gd name="T32" fmla="*/ 34 w 70"/>
                                <a:gd name="T33"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87">
                                  <a:moveTo>
                                    <a:pt x="34" y="0"/>
                                  </a:moveTo>
                                  <a:lnTo>
                                    <a:pt x="21" y="3"/>
                                  </a:lnTo>
                                  <a:lnTo>
                                    <a:pt x="10" y="13"/>
                                  </a:lnTo>
                                  <a:lnTo>
                                    <a:pt x="2" y="26"/>
                                  </a:lnTo>
                                  <a:lnTo>
                                    <a:pt x="0" y="43"/>
                                  </a:lnTo>
                                  <a:lnTo>
                                    <a:pt x="2" y="60"/>
                                  </a:lnTo>
                                  <a:lnTo>
                                    <a:pt x="10" y="73"/>
                                  </a:lnTo>
                                  <a:lnTo>
                                    <a:pt x="21" y="83"/>
                                  </a:lnTo>
                                  <a:lnTo>
                                    <a:pt x="34" y="86"/>
                                  </a:lnTo>
                                  <a:lnTo>
                                    <a:pt x="48" y="83"/>
                                  </a:lnTo>
                                  <a:lnTo>
                                    <a:pt x="59" y="73"/>
                                  </a:lnTo>
                                  <a:lnTo>
                                    <a:pt x="66" y="60"/>
                                  </a:lnTo>
                                  <a:lnTo>
                                    <a:pt x="69" y="43"/>
                                  </a:lnTo>
                                  <a:lnTo>
                                    <a:pt x="66" y="26"/>
                                  </a:lnTo>
                                  <a:lnTo>
                                    <a:pt x="59" y="13"/>
                                  </a:lnTo>
                                  <a:lnTo>
                                    <a:pt x="48" y="3"/>
                                  </a:lnTo>
                                  <a:lnTo>
                                    <a:pt x="3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35"/>
                          <wps:cNvSpPr>
                            <a:spLocks/>
                          </wps:cNvSpPr>
                          <wps:spPr bwMode="auto">
                            <a:xfrm>
                              <a:off x="6346" y="43"/>
                              <a:ext cx="70" cy="87"/>
                            </a:xfrm>
                            <a:custGeom>
                              <a:avLst/>
                              <a:gdLst>
                                <a:gd name="T0" fmla="*/ 69 w 70"/>
                                <a:gd name="T1" fmla="*/ 43 h 87"/>
                                <a:gd name="T2" fmla="*/ 66 w 70"/>
                                <a:gd name="T3" fmla="*/ 26 h 87"/>
                                <a:gd name="T4" fmla="*/ 59 w 70"/>
                                <a:gd name="T5" fmla="*/ 13 h 87"/>
                                <a:gd name="T6" fmla="*/ 48 w 70"/>
                                <a:gd name="T7" fmla="*/ 3 h 87"/>
                                <a:gd name="T8" fmla="*/ 34 w 70"/>
                                <a:gd name="T9" fmla="*/ 0 h 87"/>
                                <a:gd name="T10" fmla="*/ 21 w 70"/>
                                <a:gd name="T11" fmla="*/ 3 h 87"/>
                                <a:gd name="T12" fmla="*/ 10 w 70"/>
                                <a:gd name="T13" fmla="*/ 13 h 87"/>
                                <a:gd name="T14" fmla="*/ 2 w 70"/>
                                <a:gd name="T15" fmla="*/ 26 h 87"/>
                                <a:gd name="T16" fmla="*/ 0 w 70"/>
                                <a:gd name="T17" fmla="*/ 43 h 87"/>
                                <a:gd name="T18" fmla="*/ 2 w 70"/>
                                <a:gd name="T19" fmla="*/ 60 h 87"/>
                                <a:gd name="T20" fmla="*/ 10 w 70"/>
                                <a:gd name="T21" fmla="*/ 73 h 87"/>
                                <a:gd name="T22" fmla="*/ 21 w 70"/>
                                <a:gd name="T23" fmla="*/ 83 h 87"/>
                                <a:gd name="T24" fmla="*/ 34 w 70"/>
                                <a:gd name="T25" fmla="*/ 86 h 87"/>
                                <a:gd name="T26" fmla="*/ 48 w 70"/>
                                <a:gd name="T27" fmla="*/ 83 h 87"/>
                                <a:gd name="T28" fmla="*/ 59 w 70"/>
                                <a:gd name="T29" fmla="*/ 73 h 87"/>
                                <a:gd name="T30" fmla="*/ 66 w 70"/>
                                <a:gd name="T31" fmla="*/ 60 h 87"/>
                                <a:gd name="T32" fmla="*/ 69 w 70"/>
                                <a:gd name="T33" fmla="*/ 43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87">
                                  <a:moveTo>
                                    <a:pt x="69" y="43"/>
                                  </a:moveTo>
                                  <a:lnTo>
                                    <a:pt x="66" y="26"/>
                                  </a:lnTo>
                                  <a:lnTo>
                                    <a:pt x="59" y="13"/>
                                  </a:lnTo>
                                  <a:lnTo>
                                    <a:pt x="48" y="3"/>
                                  </a:lnTo>
                                  <a:lnTo>
                                    <a:pt x="34" y="0"/>
                                  </a:lnTo>
                                  <a:lnTo>
                                    <a:pt x="21" y="3"/>
                                  </a:lnTo>
                                  <a:lnTo>
                                    <a:pt x="10" y="13"/>
                                  </a:lnTo>
                                  <a:lnTo>
                                    <a:pt x="2" y="26"/>
                                  </a:lnTo>
                                  <a:lnTo>
                                    <a:pt x="0" y="43"/>
                                  </a:lnTo>
                                  <a:lnTo>
                                    <a:pt x="2" y="60"/>
                                  </a:lnTo>
                                  <a:lnTo>
                                    <a:pt x="10" y="73"/>
                                  </a:lnTo>
                                  <a:lnTo>
                                    <a:pt x="21" y="83"/>
                                  </a:lnTo>
                                  <a:lnTo>
                                    <a:pt x="34" y="86"/>
                                  </a:lnTo>
                                  <a:lnTo>
                                    <a:pt x="48" y="83"/>
                                  </a:lnTo>
                                  <a:lnTo>
                                    <a:pt x="59" y="73"/>
                                  </a:lnTo>
                                  <a:lnTo>
                                    <a:pt x="66" y="60"/>
                                  </a:lnTo>
                                  <a:lnTo>
                                    <a:pt x="69" y="43"/>
                                  </a:lnTo>
                                </a:path>
                              </a:pathLst>
                            </a:custGeom>
                            <a:noFill/>
                            <a:ln w="47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Text Box 36"/>
                          <wps:cNvSpPr txBox="1">
                            <a:spLocks noChangeArrowheads="1"/>
                          </wps:cNvSpPr>
                          <wps:spPr bwMode="auto">
                            <a:xfrm>
                              <a:off x="5754" y="-378"/>
                              <a:ext cx="863" cy="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94C923" w14:textId="77777777" w:rsidR="0047409B" w:rsidRDefault="0047409B" w:rsidP="0047409B">
                                <w:pPr>
                                  <w:pStyle w:val="BodyText0"/>
                                  <w:kinsoku w:val="0"/>
                                  <w:overflowPunct w:val="0"/>
                                  <w:rPr>
                                    <w:szCs w:val="18"/>
                                  </w:rPr>
                                </w:pPr>
                              </w:p>
                              <w:p w14:paraId="0BF52E1E" w14:textId="77777777" w:rsidR="0047409B" w:rsidRDefault="0047409B" w:rsidP="0047409B">
                                <w:pPr>
                                  <w:pStyle w:val="BodyText0"/>
                                  <w:kinsoku w:val="0"/>
                                  <w:overflowPunct w:val="0"/>
                                  <w:rPr>
                                    <w:szCs w:val="18"/>
                                  </w:rPr>
                                </w:pPr>
                              </w:p>
                              <w:p w14:paraId="57F6E5AD" w14:textId="77777777" w:rsidR="0047409B" w:rsidRDefault="0047409B" w:rsidP="0047409B">
                                <w:pPr>
                                  <w:pStyle w:val="BodyText0"/>
                                  <w:tabs>
                                    <w:tab w:val="left" w:pos="554"/>
                                  </w:tabs>
                                  <w:kinsoku w:val="0"/>
                                  <w:overflowPunct w:val="0"/>
                                  <w:spacing w:before="106"/>
                                  <w:ind w:left="98"/>
                                  <w:rPr>
                                    <w:rFonts w:ascii="Arial" w:hAnsi="Arial" w:cs="Arial"/>
                                    <w:spacing w:val="4"/>
                                    <w:position w:val="1"/>
                                    <w:sz w:val="15"/>
                                    <w:szCs w:val="15"/>
                                  </w:rPr>
                                </w:pPr>
                                <w:r>
                                  <w:rPr>
                                    <w:rFonts w:ascii="Arial" w:hAnsi="Arial" w:cs="Arial"/>
                                    <w:sz w:val="15"/>
                                    <w:szCs w:val="15"/>
                                  </w:rPr>
                                  <w:t>-1</w:t>
                                </w:r>
                                <w:r>
                                  <w:rPr>
                                    <w:rFonts w:ascii="Arial" w:hAnsi="Arial" w:cs="Arial"/>
                                    <w:sz w:val="15"/>
                                    <w:szCs w:val="15"/>
                                  </w:rPr>
                                  <w:tab/>
                                </w:r>
                                <w:r>
                                  <w:rPr>
                                    <w:rFonts w:ascii="Arial" w:hAnsi="Arial" w:cs="Arial"/>
                                    <w:spacing w:val="4"/>
                                    <w:position w:val="1"/>
                                    <w:sz w:val="15"/>
                                    <w:szCs w:val="15"/>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8F8DC6" id="Group 49" o:spid="_x0000_s1044" style="position:absolute;left:0;text-align:left;margin-left:287.65pt;margin-top:-18.85pt;width:43.15pt;height:42.9pt;z-index:-251655168;mso-position-horizontal-relative:page" coordorigin="5753,-377" coordsize="863,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" o:allowincell="f">
                  <v:shape id="Freeform 28" o:spid="_x0000_s1045" style="position:absolute;left:6154;top:-293;width:20;height:773;visibility:visible;mso-wrap-style:square;v-text-anchor:top" coordsize="20,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" path="m,l,773e" filled="f" strokeweight=".23594mm">
                    <v:path arrowok="t" o:connecttype="custom" o:connectlocs="0,0;0,773" o:connectangles="0,0"/>
                  </v:shape>
                  <v:shape id="Freeform 29" o:spid="_x0000_s1046" style="position:absolute;left:6106;top:-377;width:96;height:112;visibility:visible;mso-wrap-style:square;v-text-anchor:top" coordsize="96,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" path="m47,l,111,23,101,47,98r25,3l95,111,47,xe" fillcolor="black" stroked="f">
                    <v:path arrowok="t" o:connecttype="custom" o:connectlocs="47,0;0,111;23,101;47,98;72,101;95,111;47,0" o:connectangles="0,0,0,0,0,0,0"/>
                  </v:shape>
                  <v:shape id="Freeform 30" o:spid="_x0000_s1047" style="position:absolute;left:5753;top:87;width:790;height:20;visibility:visible;mso-wrap-style:square;v-text-anchor:top" coordsize="79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" path="m789,l,e" filled="f" strokeweight=".27417mm">
                    <v:path arrowok="t" o:connecttype="custom" o:connectlocs="789,0;0,0" o:connectangles="0,0"/>
                  </v:shape>
                  <v:shape id="Freeform 31" o:spid="_x0000_s1048" style="position:absolute;left:6520;top:31;width:96;height:112;visibility:visible;mso-wrap-style:square;v-text-anchor:top" coordsize="96,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" path="m,l8,27r2,28l8,84,,111,96,55,,xe" fillcolor="black" stroked="f">
                    <v:path arrowok="t" o:connecttype="custom" o:connectlocs="0,0;8,27;10,55;8,84;0,111;96,55;0,0" o:connectangles="0,0,0,0,0,0,0"/>
                  </v:shape>
                  <v:shape id="Freeform 32" o:spid="_x0000_s1049" style="position:absolute;left:5858;top:43;width:69;height:87;visibility:visible;mso-wrap-style:square;v-text-anchor:top" coordsize="6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" path="m34,l20,3,9,13,2,26,,43,2,60,9,73,20,83r14,3l48,83,58,73,65,60,68,43,65,26,58,13,48,3,34,xe" stroked="f">
                    <v:path arrowok="t" o:connecttype="custom" o:connectlocs="34,0;20,3;9,13;2,26;0,43;2,60;9,73;20,83;34,86;48,83;58,73;65,60;68,43;65,26;58,13;48,3;34,0" o:connectangles="0,0,0,0,0,0,0,0,0,0,0,0,0,0,0,0,0"/>
                  </v:shape>
                  <v:shape id="Freeform 33" o:spid="_x0000_s1050" style="position:absolute;left:5858;top:43;width:69;height:87;visibility:visible;mso-wrap-style:square;v-text-anchor:top" coordsize="6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" path="m68,43l65,26,58,13,48,3,34,,20,3,9,13,2,26,,43,2,60,9,73,20,83r14,3l48,83,58,73,65,60,68,43e" filled="f" strokeweight=".1314mm">
                    <v:path arrowok="t" o:connecttype="custom" o:connectlocs="68,43;65,26;58,13;48,3;34,0;20,3;9,13;2,26;0,43;2,60;9,73;20,83;34,86;48,83;58,73;65,60;68,43" o:connectangles="0,0,0,0,0,0,0,0,0,0,0,0,0,0,0,0,0"/>
                  </v:shape>
                  <v:shape id="Freeform 34" o:spid="_x0000_s1051" style="position:absolute;left:6346;top:43;width:70;height:87;visibility:visible;mso-wrap-style:square;v-text-anchor:top" coordsize="7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" path="m34,l21,3,10,13,2,26,,43,2,60r8,13l21,83r13,3l48,83,59,73,66,60,69,43,66,26,59,13,48,3,34,xe" stroked="f">
                    <v:path arrowok="t" o:connecttype="custom" o:connectlocs="34,0;21,3;10,13;2,26;0,43;2,60;10,73;21,83;34,86;48,83;59,73;66,60;69,43;66,26;59,13;48,3;34,0" o:connectangles="0,0,0,0,0,0,0,0,0,0,0,0,0,0,0,0,0"/>
                  </v:shape>
                  <v:shape id="Freeform 35" o:spid="_x0000_s1052" style="position:absolute;left:6346;top:43;width:70;height:87;visibility:visible;mso-wrap-style:square;v-text-anchor:top" coordsize="7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" path="m69,43l66,26,59,13,48,3,34,,21,3,10,13,2,26,,43,2,60r8,13l21,83r13,3l48,83,59,73,66,60,69,43e" filled="f" strokeweight=".1316mm">
                    <v:path arrowok="t" o:connecttype="custom" o:connectlocs="69,43;66,26;59,13;48,3;34,0;21,3;10,13;2,26;0,43;2,60;10,73;21,83;34,86;48,83;59,73;66,60;69,43" o:connectangles="0,0,0,0,0,0,0,0,0,0,0,0,0,0,0,0,0"/>
                  </v:shape>
                  <v:shape id="Text Box 36" o:spid="_x0000_s1053" type="#_x0000_t202" style="position:absolute;left:5754;top:-378;width:863;height: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RdxwAAAANsAAAAPAAAAZHJzL2Rvd25yZXYueG1sRE9Ni8Iw&#10;EL0v+B/CCN7W1AVl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fSUXccAAAADbAAAADwAAAAAA&#10;AAAAAAAAAAAHAgAAZHJzL2Rvd25yZXYueG1sUEsFBgAAAAADAAMAtwAAAPQCAAAAAA==&#10;" filled="f" stroked="f">
                    <v:textbox inset="0,0,0,0">
                      <w:txbxContent>
                        <w:p w14:paraId="6994C923" w14:textId="77777777" w:rsidR="0047409B" w:rsidRDefault="0047409B" w:rsidP="0047409B">
                          <w:pPr>
                            <w:pStyle w:val="BodyText0"/>
                            <w:kinsoku w:val="0"/>
                            <w:overflowPunct w:val="0"/>
                            <w:rPr>
                              <w:szCs w:val="18"/>
                            </w:rPr>
                          </w:pPr>
                        </w:p>
                        <w:p w14:paraId="0BF52E1E" w14:textId="77777777" w:rsidR="0047409B" w:rsidRDefault="0047409B" w:rsidP="0047409B">
                          <w:pPr>
                            <w:pStyle w:val="BodyText0"/>
                            <w:kinsoku w:val="0"/>
                            <w:overflowPunct w:val="0"/>
                            <w:rPr>
                              <w:szCs w:val="18"/>
                            </w:rPr>
                          </w:pPr>
                        </w:p>
                        <w:p w14:paraId="57F6E5AD" w14:textId="77777777" w:rsidR="0047409B" w:rsidRDefault="0047409B" w:rsidP="0047409B">
                          <w:pPr>
                            <w:pStyle w:val="BodyText0"/>
                            <w:tabs>
                              <w:tab w:val="left" w:pos="554"/>
                            </w:tabs>
                            <w:kinsoku w:val="0"/>
                            <w:overflowPunct w:val="0"/>
                            <w:spacing w:before="106"/>
                            <w:ind w:left="98"/>
                            <w:rPr>
                              <w:rFonts w:ascii="Arial" w:hAnsi="Arial" w:cs="Arial"/>
                              <w:spacing w:val="4"/>
                              <w:position w:val="1"/>
                              <w:sz w:val="15"/>
                              <w:szCs w:val="15"/>
                            </w:rPr>
                          </w:pPr>
                          <w:r>
                            <w:rPr>
                              <w:rFonts w:ascii="Arial" w:hAnsi="Arial" w:cs="Arial"/>
                              <w:sz w:val="15"/>
                              <w:szCs w:val="15"/>
                            </w:rPr>
                            <w:t>-1</w:t>
                          </w:r>
                          <w:r>
                            <w:rPr>
                              <w:rFonts w:ascii="Arial" w:hAnsi="Arial" w:cs="Arial"/>
                              <w:sz w:val="15"/>
                              <w:szCs w:val="15"/>
                            </w:rPr>
                            <w:tab/>
                          </w:r>
                          <w:r>
                            <w:rPr>
                              <w:rFonts w:ascii="Arial" w:hAnsi="Arial" w:cs="Arial"/>
                              <w:spacing w:val="4"/>
                              <w:position w:val="1"/>
                              <w:sz w:val="15"/>
                              <w:szCs w:val="15"/>
                            </w:rPr>
                            <w:t>+1</w:t>
                          </w:r>
                        </w:p>
                      </w:txbxContent>
                    </v:textbox>
                  </v:shape>
                  <w10:wrap anchorx="page"/>
                </v:group>
              </w:pict>
            </mc:Fallback>
          </mc:AlternateContent>
        </w:r>
        <w:r w:rsidDel="00A23753">
          <w:rPr>
            <w:rFonts w:ascii="Arial" w:hAnsi="Arial" w:cs="Arial"/>
            <w:sz w:val="15"/>
            <w:szCs w:val="15"/>
          </w:rPr>
          <w:delText>I</w:delText>
        </w:r>
        <w:r w:rsidDel="00A23753">
          <w:rPr>
            <w:rFonts w:ascii="Arial" w:hAnsi="Arial" w:cs="Arial"/>
            <w:sz w:val="15"/>
            <w:szCs w:val="15"/>
          </w:rPr>
          <w:tab/>
          <w:delText>I</w:delText>
        </w:r>
      </w:del>
    </w:p>
    <w:p w14:paraId="476215CF" w14:textId="77777777" w:rsidR="0047409B" w:rsidDel="00A23753" w:rsidRDefault="0047409B" w:rsidP="0047409B">
      <w:pPr>
        <w:pStyle w:val="BodyText0"/>
        <w:kinsoku w:val="0"/>
        <w:overflowPunct w:val="0"/>
        <w:rPr>
          <w:del w:id="596" w:author="Alice Chen" w:date="2021-03-20T23:38:00Z"/>
          <w:rFonts w:ascii="Arial" w:hAnsi="Arial" w:cs="Arial"/>
        </w:rPr>
      </w:pPr>
    </w:p>
    <w:p w14:paraId="18EB9060" w14:textId="77777777" w:rsidR="0047409B" w:rsidDel="00A23753" w:rsidRDefault="0047409B" w:rsidP="0047409B">
      <w:pPr>
        <w:pStyle w:val="BodyText0"/>
        <w:kinsoku w:val="0"/>
        <w:overflowPunct w:val="0"/>
        <w:rPr>
          <w:del w:id="597" w:author="Alice Chen" w:date="2021-03-20T23:38:00Z"/>
          <w:rFonts w:ascii="Arial" w:hAnsi="Arial" w:cs="Arial"/>
        </w:rPr>
      </w:pPr>
    </w:p>
    <w:p w14:paraId="200E751D" w14:textId="77777777" w:rsidR="0047409B" w:rsidDel="00A23753" w:rsidRDefault="0047409B" w:rsidP="0047409B">
      <w:pPr>
        <w:pStyle w:val="BodyText0"/>
        <w:kinsoku w:val="0"/>
        <w:overflowPunct w:val="0"/>
        <w:spacing w:before="8" w:after="1"/>
        <w:rPr>
          <w:del w:id="598" w:author="Alice Chen" w:date="2021-03-20T23:38:00Z"/>
          <w:rFonts w:ascii="Arial" w:hAnsi="Arial" w:cs="Arial"/>
          <w:sz w:val="17"/>
          <w:szCs w:val="17"/>
        </w:rPr>
      </w:pPr>
    </w:p>
    <w:p w14:paraId="65AFA2E3" w14:textId="77777777" w:rsidR="0047409B" w:rsidDel="00A23753" w:rsidRDefault="0047409B" w:rsidP="0047409B">
      <w:pPr>
        <w:pStyle w:val="BodyText0"/>
        <w:kinsoku w:val="0"/>
        <w:overflowPunct w:val="0"/>
        <w:ind w:left="-181"/>
        <w:rPr>
          <w:del w:id="599" w:author="Alice Chen" w:date="2021-03-20T23:38:00Z"/>
          <w:rFonts w:ascii="Arial" w:hAnsi="Arial" w:cs="Arial"/>
          <w:spacing w:val="-20"/>
        </w:rPr>
      </w:pPr>
      <w:del w:id="600" w:author="Alice Chen" w:date="2021-03-20T23:38:00Z">
        <w:r w:rsidDel="00A23753">
          <w:rPr>
            <w:rFonts w:ascii="Arial" w:hAnsi="Arial" w:cs="Arial"/>
            <w:noProof/>
          </w:rPr>
          <mc:AlternateContent>
            <mc:Choice Requires="wps">
              <w:drawing>
                <wp:inline distT="0" distB="0" distL="0" distR="0" wp14:anchorId="0726A8E2" wp14:editId="71298C63">
                  <wp:extent cx="702310" cy="232410"/>
                  <wp:effectExtent l="9525" t="9525" r="12065" b="5715"/>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2310" cy="232410"/>
                          </a:xfrm>
                          <a:prstGeom prst="rect">
                            <a:avLst/>
                          </a:prstGeom>
                          <a:noFill/>
                          <a:ln w="2329">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5D60134" w14:textId="77777777" w:rsidR="0047409B" w:rsidRDefault="0047409B" w:rsidP="0047409B">
                              <w:pPr>
                                <w:pStyle w:val="BodyText0"/>
                                <w:kinsoku w:val="0"/>
                                <w:overflowPunct w:val="0"/>
                                <w:spacing w:before="93"/>
                                <w:ind w:left="305"/>
                                <w:rPr>
                                  <w:rFonts w:ascii="Arial" w:hAnsi="Arial" w:cs="Arial"/>
                                  <w:sz w:val="15"/>
                                  <w:szCs w:val="15"/>
                                </w:rPr>
                              </w:pPr>
                              <w:r>
                                <w:rPr>
                                  <w:rFonts w:ascii="Arial" w:hAnsi="Arial" w:cs="Arial"/>
                                  <w:sz w:val="15"/>
                                  <w:szCs w:val="15"/>
                                </w:rPr>
                                <w:t>U-SIG-1</w:t>
                              </w:r>
                            </w:p>
                          </w:txbxContent>
                        </wps:txbx>
                        <wps:bodyPr rot="0" vert="horz" wrap="square" lIns="0" tIns="0" rIns="0" bIns="0" anchor="t" anchorCtr="0" upright="1">
                          <a:noAutofit/>
                        </wps:bodyPr>
                      </wps:wsp>
                    </a:graphicData>
                  </a:graphic>
                </wp:inline>
              </w:drawing>
            </mc:Choice>
            <mc:Fallback>
              <w:pict>
                <v:shape w14:anchorId="0726A8E2" id="Text Box 48" o:spid="_x0000_s1054" type="#_x0000_t202" style="width:55.3pt;height:18.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" filled="f" strokeweight=".06469mm">
                  <v:textbox inset="0,0,0,0">
                    <w:txbxContent>
                      <w:p w14:paraId="35D60134" w14:textId="77777777" w:rsidR="0047409B" w:rsidRDefault="0047409B" w:rsidP="0047409B">
                        <w:pPr>
                          <w:pStyle w:val="BodyText0"/>
                          <w:kinsoku w:val="0"/>
                          <w:overflowPunct w:val="0"/>
                          <w:spacing w:before="93"/>
                          <w:ind w:left="305"/>
                          <w:rPr>
                            <w:rFonts w:ascii="Arial" w:hAnsi="Arial" w:cs="Arial"/>
                            <w:sz w:val="15"/>
                            <w:szCs w:val="15"/>
                          </w:rPr>
                        </w:pPr>
                        <w:r>
                          <w:rPr>
                            <w:rFonts w:ascii="Arial" w:hAnsi="Arial" w:cs="Arial"/>
                            <w:sz w:val="15"/>
                            <w:szCs w:val="15"/>
                          </w:rPr>
                          <w:t>U-SIG-1</w:t>
                        </w:r>
                      </w:p>
                    </w:txbxContent>
                  </v:textbox>
                  <w10:anchorlock/>
                </v:shape>
              </w:pict>
            </mc:Fallback>
          </mc:AlternateContent>
        </w:r>
        <w:r w:rsidDel="00A23753">
          <w:rPr>
            <w:spacing w:val="-22"/>
          </w:rPr>
          <w:delText xml:space="preserve"> </w:delText>
        </w:r>
        <w:r w:rsidDel="00A23753">
          <w:rPr>
            <w:rFonts w:ascii="Arial" w:hAnsi="Arial" w:cs="Arial"/>
            <w:noProof/>
            <w:spacing w:val="-22"/>
          </w:rPr>
          <mc:AlternateContent>
            <mc:Choice Requires="wps">
              <w:drawing>
                <wp:inline distT="0" distB="0" distL="0" distR="0" wp14:anchorId="61FBAB32" wp14:editId="0EE39979">
                  <wp:extent cx="702310" cy="232410"/>
                  <wp:effectExtent l="9525" t="9525" r="12065" b="5715"/>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2310" cy="232410"/>
                          </a:xfrm>
                          <a:prstGeom prst="rect">
                            <a:avLst/>
                          </a:prstGeom>
                          <a:noFill/>
                          <a:ln w="2329">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DF8FC2F" w14:textId="77777777" w:rsidR="0047409B" w:rsidRDefault="0047409B" w:rsidP="0047409B">
                              <w:pPr>
                                <w:pStyle w:val="BodyText0"/>
                                <w:kinsoku w:val="0"/>
                                <w:overflowPunct w:val="0"/>
                                <w:spacing w:before="93"/>
                                <w:ind w:left="233"/>
                                <w:rPr>
                                  <w:rFonts w:ascii="Arial" w:hAnsi="Arial" w:cs="Arial"/>
                                  <w:sz w:val="15"/>
                                  <w:szCs w:val="15"/>
                                </w:rPr>
                              </w:pPr>
                              <w:r>
                                <w:rPr>
                                  <w:rFonts w:ascii="Arial" w:hAnsi="Arial" w:cs="Arial"/>
                                  <w:sz w:val="15"/>
                                  <w:szCs w:val="15"/>
                                </w:rPr>
                                <w:t>U-SIG-1-R</w:t>
                              </w:r>
                            </w:p>
                          </w:txbxContent>
                        </wps:txbx>
                        <wps:bodyPr rot="0" vert="horz" wrap="square" lIns="0" tIns="0" rIns="0" bIns="0" anchor="t" anchorCtr="0" upright="1">
                          <a:noAutofit/>
                        </wps:bodyPr>
                      </wps:wsp>
                    </a:graphicData>
                  </a:graphic>
                </wp:inline>
              </w:drawing>
            </mc:Choice>
            <mc:Fallback>
              <w:pict>
                <v:shape w14:anchorId="61FBAB32" id="Text Box 47" o:spid="_x0000_s1055" type="#_x0000_t202" style="width:55.3pt;height:18.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" filled="f" strokeweight=".06469mm">
                  <v:textbox inset="0,0,0,0">
                    <w:txbxContent>
                      <w:p w14:paraId="6DF8FC2F" w14:textId="77777777" w:rsidR="0047409B" w:rsidRDefault="0047409B" w:rsidP="0047409B">
                        <w:pPr>
                          <w:pStyle w:val="BodyText0"/>
                          <w:kinsoku w:val="0"/>
                          <w:overflowPunct w:val="0"/>
                          <w:spacing w:before="93"/>
                          <w:ind w:left="233"/>
                          <w:rPr>
                            <w:rFonts w:ascii="Arial" w:hAnsi="Arial" w:cs="Arial"/>
                            <w:sz w:val="15"/>
                            <w:szCs w:val="15"/>
                          </w:rPr>
                        </w:pPr>
                        <w:r>
                          <w:rPr>
                            <w:rFonts w:ascii="Arial" w:hAnsi="Arial" w:cs="Arial"/>
                            <w:sz w:val="15"/>
                            <w:szCs w:val="15"/>
                          </w:rPr>
                          <w:t>U-SIG-1-R</w:t>
                        </w:r>
                      </w:p>
                    </w:txbxContent>
                  </v:textbox>
                  <w10:anchorlock/>
                </v:shape>
              </w:pict>
            </mc:Fallback>
          </mc:AlternateContent>
        </w:r>
        <w:r w:rsidDel="00A23753">
          <w:rPr>
            <w:spacing w:val="-20"/>
          </w:rPr>
          <w:delText xml:space="preserve"> </w:delText>
        </w:r>
        <w:r w:rsidDel="00A23753">
          <w:rPr>
            <w:rFonts w:ascii="Arial" w:hAnsi="Arial" w:cs="Arial"/>
            <w:noProof/>
            <w:spacing w:val="-20"/>
          </w:rPr>
          <mc:AlternateContent>
            <mc:Choice Requires="wpg">
              <w:drawing>
                <wp:inline distT="0" distB="0" distL="0" distR="0" wp14:anchorId="4C83778B" wp14:editId="6A8DFF5D">
                  <wp:extent cx="1447165" cy="234950"/>
                  <wp:effectExtent l="9525" t="9525" r="10160" b="3175"/>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7165" cy="234950"/>
                            <a:chOff x="0" y="0"/>
                            <a:chExt cx="2279" cy="370"/>
                          </a:xfrm>
                        </wpg:grpSpPr>
                        <wpg:grpSp>
                          <wpg:cNvPr id="42" name="Group 4"/>
                          <wpg:cNvGrpSpPr>
                            <a:grpSpLocks/>
                          </wpg:cNvGrpSpPr>
                          <wpg:grpSpPr bwMode="auto">
                            <a:xfrm>
                              <a:off x="1" y="1"/>
                              <a:ext cx="2276" cy="366"/>
                              <a:chOff x="1" y="1"/>
                              <a:chExt cx="2276" cy="366"/>
                            </a:xfrm>
                          </wpg:grpSpPr>
                          <wps:wsp>
                            <wps:cNvPr id="43" name="Freeform 5"/>
                            <wps:cNvSpPr>
                              <a:spLocks/>
                            </wps:cNvSpPr>
                            <wps:spPr bwMode="auto">
                              <a:xfrm>
                                <a:off x="1" y="1"/>
                                <a:ext cx="2276" cy="366"/>
                              </a:xfrm>
                              <a:custGeom>
                                <a:avLst/>
                                <a:gdLst>
                                  <a:gd name="T0" fmla="*/ 0 w 2276"/>
                                  <a:gd name="T1" fmla="*/ 365 h 366"/>
                                  <a:gd name="T2" fmla="*/ 1105 w 2276"/>
                                  <a:gd name="T3" fmla="*/ 365 h 366"/>
                                  <a:gd name="T4" fmla="*/ 1105 w 2276"/>
                                  <a:gd name="T5" fmla="*/ 0 h 366"/>
                                  <a:gd name="T6" fmla="*/ 0 w 2276"/>
                                  <a:gd name="T7" fmla="*/ 0 h 366"/>
                                  <a:gd name="T8" fmla="*/ 0 w 2276"/>
                                  <a:gd name="T9" fmla="*/ 365 h 366"/>
                                </a:gdLst>
                                <a:ahLst/>
                                <a:cxnLst>
                                  <a:cxn ang="0">
                                    <a:pos x="T0" y="T1"/>
                                  </a:cxn>
                                  <a:cxn ang="0">
                                    <a:pos x="T2" y="T3"/>
                                  </a:cxn>
                                  <a:cxn ang="0">
                                    <a:pos x="T4" y="T5"/>
                                  </a:cxn>
                                  <a:cxn ang="0">
                                    <a:pos x="T6" y="T7"/>
                                  </a:cxn>
                                  <a:cxn ang="0">
                                    <a:pos x="T8" y="T9"/>
                                  </a:cxn>
                                </a:cxnLst>
                                <a:rect l="0" t="0" r="r" b="b"/>
                                <a:pathLst>
                                  <a:path w="2276" h="366">
                                    <a:moveTo>
                                      <a:pt x="0" y="365"/>
                                    </a:moveTo>
                                    <a:lnTo>
                                      <a:pt x="1105" y="365"/>
                                    </a:lnTo>
                                    <a:lnTo>
                                      <a:pt x="1105" y="0"/>
                                    </a:lnTo>
                                    <a:lnTo>
                                      <a:pt x="0" y="0"/>
                                    </a:lnTo>
                                    <a:lnTo>
                                      <a:pt x="0" y="365"/>
                                    </a:lnTo>
                                    <a:close/>
                                  </a:path>
                                </a:pathLst>
                              </a:custGeom>
                              <a:noFill/>
                              <a:ln w="21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Freeform 6"/>
                            <wps:cNvSpPr>
                              <a:spLocks/>
                            </wps:cNvSpPr>
                            <wps:spPr bwMode="auto">
                              <a:xfrm>
                                <a:off x="1" y="1"/>
                                <a:ext cx="2276" cy="366"/>
                              </a:xfrm>
                              <a:custGeom>
                                <a:avLst/>
                                <a:gdLst>
                                  <a:gd name="T0" fmla="*/ 1170 w 2276"/>
                                  <a:gd name="T1" fmla="*/ 365 h 366"/>
                                  <a:gd name="T2" fmla="*/ 2275 w 2276"/>
                                  <a:gd name="T3" fmla="*/ 365 h 366"/>
                                  <a:gd name="T4" fmla="*/ 2275 w 2276"/>
                                  <a:gd name="T5" fmla="*/ 0 h 366"/>
                                  <a:gd name="T6" fmla="*/ 1170 w 2276"/>
                                  <a:gd name="T7" fmla="*/ 0 h 366"/>
                                  <a:gd name="T8" fmla="*/ 1170 w 2276"/>
                                  <a:gd name="T9" fmla="*/ 365 h 366"/>
                                </a:gdLst>
                                <a:ahLst/>
                                <a:cxnLst>
                                  <a:cxn ang="0">
                                    <a:pos x="T0" y="T1"/>
                                  </a:cxn>
                                  <a:cxn ang="0">
                                    <a:pos x="T2" y="T3"/>
                                  </a:cxn>
                                  <a:cxn ang="0">
                                    <a:pos x="T4" y="T5"/>
                                  </a:cxn>
                                  <a:cxn ang="0">
                                    <a:pos x="T6" y="T7"/>
                                  </a:cxn>
                                  <a:cxn ang="0">
                                    <a:pos x="T8" y="T9"/>
                                  </a:cxn>
                                </a:cxnLst>
                                <a:rect l="0" t="0" r="r" b="b"/>
                                <a:pathLst>
                                  <a:path w="2276" h="366">
                                    <a:moveTo>
                                      <a:pt x="1170" y="365"/>
                                    </a:moveTo>
                                    <a:lnTo>
                                      <a:pt x="2275" y="365"/>
                                    </a:lnTo>
                                    <a:lnTo>
                                      <a:pt x="2275" y="0"/>
                                    </a:lnTo>
                                    <a:lnTo>
                                      <a:pt x="1170" y="0"/>
                                    </a:lnTo>
                                    <a:lnTo>
                                      <a:pt x="1170" y="365"/>
                                    </a:lnTo>
                                    <a:close/>
                                  </a:path>
                                </a:pathLst>
                              </a:custGeom>
                              <a:noFill/>
                              <a:ln w="21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45" name="Text Box 7"/>
                          <wps:cNvSpPr txBox="1">
                            <a:spLocks noChangeArrowheads="1"/>
                          </wps:cNvSpPr>
                          <wps:spPr bwMode="auto">
                            <a:xfrm>
                              <a:off x="1141" y="4"/>
                              <a:ext cx="1134"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EF7E2E" w14:textId="77777777" w:rsidR="0047409B" w:rsidRDefault="0047409B" w:rsidP="0047409B">
                                <w:pPr>
                                  <w:pStyle w:val="BodyText0"/>
                                  <w:kinsoku w:val="0"/>
                                  <w:overflowPunct w:val="0"/>
                                  <w:spacing w:before="93"/>
                                  <w:ind w:left="265"/>
                                  <w:rPr>
                                    <w:rFonts w:ascii="Arial" w:hAnsi="Arial" w:cs="Arial"/>
                                    <w:sz w:val="15"/>
                                    <w:szCs w:val="15"/>
                                  </w:rPr>
                                </w:pPr>
                                <w:r>
                                  <w:rPr>
                                    <w:rFonts w:ascii="Arial" w:hAnsi="Arial" w:cs="Arial"/>
                                    <w:sz w:val="15"/>
                                    <w:szCs w:val="15"/>
                                  </w:rPr>
                                  <w:t>U-SIG-2-R</w:t>
                                </w:r>
                              </w:p>
                            </w:txbxContent>
                          </wps:txbx>
                          <wps:bodyPr rot="0" vert="horz" wrap="square" lIns="0" tIns="0" rIns="0" bIns="0" anchor="t" anchorCtr="0" upright="1">
                            <a:noAutofit/>
                          </wps:bodyPr>
                        </wps:wsp>
                        <wps:wsp>
                          <wps:cNvPr id="46" name="Text Box 8"/>
                          <wps:cNvSpPr txBox="1">
                            <a:spLocks noChangeArrowheads="1"/>
                          </wps:cNvSpPr>
                          <wps:spPr bwMode="auto">
                            <a:xfrm>
                              <a:off x="4" y="4"/>
                              <a:ext cx="1134"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85BCB" w14:textId="77777777" w:rsidR="0047409B" w:rsidRDefault="0047409B" w:rsidP="0047409B">
                                <w:pPr>
                                  <w:pStyle w:val="BodyText0"/>
                                  <w:kinsoku w:val="0"/>
                                  <w:overflowPunct w:val="0"/>
                                  <w:spacing w:before="93"/>
                                  <w:ind w:left="304"/>
                                  <w:rPr>
                                    <w:rFonts w:ascii="Arial" w:hAnsi="Arial" w:cs="Arial"/>
                                    <w:sz w:val="15"/>
                                    <w:szCs w:val="15"/>
                                  </w:rPr>
                                </w:pPr>
                                <w:r>
                                  <w:rPr>
                                    <w:rFonts w:ascii="Arial" w:hAnsi="Arial" w:cs="Arial"/>
                                    <w:sz w:val="15"/>
                                    <w:szCs w:val="15"/>
                                  </w:rPr>
                                  <w:t>U-SIG-2</w:t>
                                </w:r>
                              </w:p>
                            </w:txbxContent>
                          </wps:txbx>
                          <wps:bodyPr rot="0" vert="horz" wrap="square" lIns="0" tIns="0" rIns="0" bIns="0" anchor="t" anchorCtr="0" upright="1">
                            <a:noAutofit/>
                          </wps:bodyPr>
                        </wps:wsp>
                      </wpg:wgp>
                    </a:graphicData>
                  </a:graphic>
                </wp:inline>
              </w:drawing>
            </mc:Choice>
            <mc:Fallback>
              <w:pict>
                <v:group w14:anchorId="4C83778B" id="Group 41" o:spid="_x0000_s1056" style="width:113.95pt;height:18.5pt;mso-position-horizontal-relative:char;mso-position-vertical-relative:line" coordsize="2279,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">
                  <v:group id="Group 4" o:spid="_x0000_s1057" style="position:absolute;left:1;top:1;width:2276;height:366" coordorigin="1,1" coordsize="2276,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Freeform 5" o:spid="_x0000_s1058" style="position:absolute;left:1;top:1;width:2276;height:366;visibility:visible;mso-wrap-style:square;v-text-anchor:top" coordsize="2276,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" path="m,365r1105,l1105,,,,,365xe" filled="f" strokeweight=".06083mm">
                      <v:path arrowok="t" o:connecttype="custom" o:connectlocs="0,365;1105,365;1105,0;0,0;0,365" o:connectangles="0,0,0,0,0"/>
                    </v:shape>
                    <v:shape id="Freeform 6" o:spid="_x0000_s1059" style="position:absolute;left:1;top:1;width:2276;height:366;visibility:visible;mso-wrap-style:square;v-text-anchor:top" coordsize="2276,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" path="m1170,365r1105,l2275,,1170,r,365xe" filled="f" strokeweight=".06083mm">
                      <v:path arrowok="t" o:connecttype="custom" o:connectlocs="1170,365;2275,365;2275,0;1170,0;1170,365" o:connectangles="0,0,0,0,0"/>
                    </v:shape>
                  </v:group>
                  <v:shape id="Text Box 7" o:spid="_x0000_s1060" type="#_x0000_t202" style="position:absolute;left:1141;top:4;width:1134;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03EF7E2E" w14:textId="77777777" w:rsidR="0047409B" w:rsidRDefault="0047409B" w:rsidP="0047409B">
                          <w:pPr>
                            <w:pStyle w:val="BodyText0"/>
                            <w:kinsoku w:val="0"/>
                            <w:overflowPunct w:val="0"/>
                            <w:spacing w:before="93"/>
                            <w:ind w:left="265"/>
                            <w:rPr>
                              <w:rFonts w:ascii="Arial" w:hAnsi="Arial" w:cs="Arial"/>
                              <w:sz w:val="15"/>
                              <w:szCs w:val="15"/>
                            </w:rPr>
                          </w:pPr>
                          <w:r>
                            <w:rPr>
                              <w:rFonts w:ascii="Arial" w:hAnsi="Arial" w:cs="Arial"/>
                              <w:sz w:val="15"/>
                              <w:szCs w:val="15"/>
                            </w:rPr>
                            <w:t>U-SIG-2-R</w:t>
                          </w:r>
                        </w:p>
                      </w:txbxContent>
                    </v:textbox>
                  </v:shape>
                  <v:shape id="Text Box 8" o:spid="_x0000_s1061" type="#_x0000_t202" style="position:absolute;left:4;top:4;width:1134;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7BFxAAAANsAAAAPAAAAZHJzL2Rvd25yZXYueG1sRI9Ba8JA&#10;FITvBf/D8oTe6sZS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OYvsEXEAAAA2wAAAA8A&#10;AAAAAAAAAAAAAAAABwIAAGRycy9kb3ducmV2LnhtbFBLBQYAAAAAAwADALcAAAD4AgAAAAA=&#10;" filled="f" stroked="f">
                    <v:textbox inset="0,0,0,0">
                      <w:txbxContent>
                        <w:p w14:paraId="15C85BCB" w14:textId="77777777" w:rsidR="0047409B" w:rsidRDefault="0047409B" w:rsidP="0047409B">
                          <w:pPr>
                            <w:pStyle w:val="BodyText0"/>
                            <w:kinsoku w:val="0"/>
                            <w:overflowPunct w:val="0"/>
                            <w:spacing w:before="93"/>
                            <w:ind w:left="304"/>
                            <w:rPr>
                              <w:rFonts w:ascii="Arial" w:hAnsi="Arial" w:cs="Arial"/>
                              <w:sz w:val="15"/>
                              <w:szCs w:val="15"/>
                            </w:rPr>
                          </w:pPr>
                          <w:r>
                            <w:rPr>
                              <w:rFonts w:ascii="Arial" w:hAnsi="Arial" w:cs="Arial"/>
                              <w:sz w:val="15"/>
                              <w:szCs w:val="15"/>
                            </w:rPr>
                            <w:t>U-SIG-2</w:t>
                          </w:r>
                        </w:p>
                      </w:txbxContent>
                    </v:textbox>
                  </v:shape>
                  <w10:anchorlock/>
                </v:group>
              </w:pict>
            </mc:Fallback>
          </mc:AlternateContent>
        </w:r>
      </w:del>
    </w:p>
    <w:p w14:paraId="1E08D800" w14:textId="77777777" w:rsidR="0047409B" w:rsidDel="00A23753" w:rsidRDefault="0047409B" w:rsidP="0047409B">
      <w:pPr>
        <w:pStyle w:val="BodyText0"/>
        <w:tabs>
          <w:tab w:val="left" w:pos="2552"/>
          <w:tab w:val="left" w:pos="3723"/>
        </w:tabs>
        <w:kinsoku w:val="0"/>
        <w:overflowPunct w:val="0"/>
        <w:spacing w:before="91"/>
        <w:ind w:left="211"/>
        <w:rPr>
          <w:del w:id="601" w:author="Alice Chen" w:date="2021-03-20T23:38:00Z"/>
          <w:rFonts w:ascii="Arial" w:hAnsi="Arial" w:cs="Arial"/>
          <w:sz w:val="15"/>
          <w:szCs w:val="15"/>
        </w:rPr>
      </w:pPr>
      <w:del w:id="602" w:author="Alice Chen" w:date="2021-03-20T23:38:00Z">
        <w:r w:rsidDel="00A23753">
          <w:rPr>
            <w:noProof/>
          </w:rPr>
          <mc:AlternateContent>
            <mc:Choice Requires="wpg">
              <w:drawing>
                <wp:anchor distT="0" distB="0" distL="114300" distR="114300" simplePos="0" relativeHeight="251662336" behindDoc="0" locked="0" layoutInCell="0" allowOverlap="1" wp14:anchorId="648A73E4" wp14:editId="2E8CDB41">
                  <wp:simplePos x="0" y="0"/>
                  <wp:positionH relativeFrom="page">
                    <wp:posOffset>2938145</wp:posOffset>
                  </wp:positionH>
                  <wp:positionV relativeFrom="paragraph">
                    <wp:posOffset>158115</wp:posOffset>
                  </wp:positionV>
                  <wp:extent cx="548005" cy="544830"/>
                  <wp:effectExtent l="13970" t="5715" r="0" b="11430"/>
                  <wp:wrapNone/>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005" cy="544830"/>
                            <a:chOff x="4627" y="249"/>
                            <a:chExt cx="863" cy="858"/>
                          </a:xfrm>
                        </wpg:grpSpPr>
                        <wps:wsp>
                          <wps:cNvPr id="32" name="Freeform 38"/>
                          <wps:cNvSpPr>
                            <a:spLocks/>
                          </wps:cNvSpPr>
                          <wps:spPr bwMode="auto">
                            <a:xfrm>
                              <a:off x="5027" y="334"/>
                              <a:ext cx="20" cy="773"/>
                            </a:xfrm>
                            <a:custGeom>
                              <a:avLst/>
                              <a:gdLst>
                                <a:gd name="T0" fmla="*/ 0 w 20"/>
                                <a:gd name="T1" fmla="*/ 0 h 773"/>
                                <a:gd name="T2" fmla="*/ 0 w 20"/>
                                <a:gd name="T3" fmla="*/ 772 h 773"/>
                              </a:gdLst>
                              <a:ahLst/>
                              <a:cxnLst>
                                <a:cxn ang="0">
                                  <a:pos x="T0" y="T1"/>
                                </a:cxn>
                                <a:cxn ang="0">
                                  <a:pos x="T2" y="T3"/>
                                </a:cxn>
                              </a:cxnLst>
                              <a:rect l="0" t="0" r="r" b="b"/>
                              <a:pathLst>
                                <a:path w="20" h="773">
                                  <a:moveTo>
                                    <a:pt x="0" y="0"/>
                                  </a:moveTo>
                                  <a:lnTo>
                                    <a:pt x="0" y="772"/>
                                  </a:lnTo>
                                </a:path>
                              </a:pathLst>
                            </a:custGeom>
                            <a:noFill/>
                            <a:ln w="84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39"/>
                          <wps:cNvSpPr>
                            <a:spLocks/>
                          </wps:cNvSpPr>
                          <wps:spPr bwMode="auto">
                            <a:xfrm>
                              <a:off x="4980" y="249"/>
                              <a:ext cx="96" cy="112"/>
                            </a:xfrm>
                            <a:custGeom>
                              <a:avLst/>
                              <a:gdLst>
                                <a:gd name="T0" fmla="*/ 48 w 96"/>
                                <a:gd name="T1" fmla="*/ 0 h 112"/>
                                <a:gd name="T2" fmla="*/ 0 w 96"/>
                                <a:gd name="T3" fmla="*/ 111 h 112"/>
                                <a:gd name="T4" fmla="*/ 23 w 96"/>
                                <a:gd name="T5" fmla="*/ 101 h 112"/>
                                <a:gd name="T6" fmla="*/ 48 w 96"/>
                                <a:gd name="T7" fmla="*/ 98 h 112"/>
                                <a:gd name="T8" fmla="*/ 72 w 96"/>
                                <a:gd name="T9" fmla="*/ 101 h 112"/>
                                <a:gd name="T10" fmla="*/ 96 w 96"/>
                                <a:gd name="T11" fmla="*/ 111 h 112"/>
                                <a:gd name="T12" fmla="*/ 48 w 96"/>
                                <a:gd name="T13" fmla="*/ 0 h 112"/>
                              </a:gdLst>
                              <a:ahLst/>
                              <a:cxnLst>
                                <a:cxn ang="0">
                                  <a:pos x="T0" y="T1"/>
                                </a:cxn>
                                <a:cxn ang="0">
                                  <a:pos x="T2" y="T3"/>
                                </a:cxn>
                                <a:cxn ang="0">
                                  <a:pos x="T4" y="T5"/>
                                </a:cxn>
                                <a:cxn ang="0">
                                  <a:pos x="T6" y="T7"/>
                                </a:cxn>
                                <a:cxn ang="0">
                                  <a:pos x="T8" y="T9"/>
                                </a:cxn>
                                <a:cxn ang="0">
                                  <a:pos x="T10" y="T11"/>
                                </a:cxn>
                                <a:cxn ang="0">
                                  <a:pos x="T12" y="T13"/>
                                </a:cxn>
                              </a:cxnLst>
                              <a:rect l="0" t="0" r="r" b="b"/>
                              <a:pathLst>
                                <a:path w="96" h="112">
                                  <a:moveTo>
                                    <a:pt x="48" y="0"/>
                                  </a:moveTo>
                                  <a:lnTo>
                                    <a:pt x="0" y="111"/>
                                  </a:lnTo>
                                  <a:lnTo>
                                    <a:pt x="23" y="101"/>
                                  </a:lnTo>
                                  <a:lnTo>
                                    <a:pt x="48" y="98"/>
                                  </a:lnTo>
                                  <a:lnTo>
                                    <a:pt x="72" y="101"/>
                                  </a:lnTo>
                                  <a:lnTo>
                                    <a:pt x="96" y="111"/>
                                  </a:lnTo>
                                  <a:lnTo>
                                    <a:pt x="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40"/>
                          <wps:cNvSpPr>
                            <a:spLocks/>
                          </wps:cNvSpPr>
                          <wps:spPr bwMode="auto">
                            <a:xfrm>
                              <a:off x="4627" y="714"/>
                              <a:ext cx="790" cy="20"/>
                            </a:xfrm>
                            <a:custGeom>
                              <a:avLst/>
                              <a:gdLst>
                                <a:gd name="T0" fmla="*/ 789 w 790"/>
                                <a:gd name="T1" fmla="*/ 0 h 20"/>
                                <a:gd name="T2" fmla="*/ 0 w 790"/>
                                <a:gd name="T3" fmla="*/ 0 h 20"/>
                              </a:gdLst>
                              <a:ahLst/>
                              <a:cxnLst>
                                <a:cxn ang="0">
                                  <a:pos x="T0" y="T1"/>
                                </a:cxn>
                                <a:cxn ang="0">
                                  <a:pos x="T2" y="T3"/>
                                </a:cxn>
                              </a:cxnLst>
                              <a:rect l="0" t="0" r="r" b="b"/>
                              <a:pathLst>
                                <a:path w="790" h="20">
                                  <a:moveTo>
                                    <a:pt x="789" y="0"/>
                                  </a:moveTo>
                                  <a:lnTo>
                                    <a:pt x="0" y="0"/>
                                  </a:lnTo>
                                </a:path>
                              </a:pathLst>
                            </a:custGeom>
                            <a:noFill/>
                            <a:ln w="98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41"/>
                          <wps:cNvSpPr>
                            <a:spLocks/>
                          </wps:cNvSpPr>
                          <wps:spPr bwMode="auto">
                            <a:xfrm>
                              <a:off x="5394" y="657"/>
                              <a:ext cx="96" cy="112"/>
                            </a:xfrm>
                            <a:custGeom>
                              <a:avLst/>
                              <a:gdLst>
                                <a:gd name="T0" fmla="*/ 0 w 96"/>
                                <a:gd name="T1" fmla="*/ 0 h 112"/>
                                <a:gd name="T2" fmla="*/ 8 w 96"/>
                                <a:gd name="T3" fmla="*/ 27 h 112"/>
                                <a:gd name="T4" fmla="*/ 11 w 96"/>
                                <a:gd name="T5" fmla="*/ 55 h 112"/>
                                <a:gd name="T6" fmla="*/ 8 w 96"/>
                                <a:gd name="T7" fmla="*/ 84 h 112"/>
                                <a:gd name="T8" fmla="*/ 0 w 96"/>
                                <a:gd name="T9" fmla="*/ 111 h 112"/>
                                <a:gd name="T10" fmla="*/ 96 w 96"/>
                                <a:gd name="T11" fmla="*/ 56 h 112"/>
                                <a:gd name="T12" fmla="*/ 0 w 96"/>
                                <a:gd name="T13" fmla="*/ 0 h 112"/>
                              </a:gdLst>
                              <a:ahLst/>
                              <a:cxnLst>
                                <a:cxn ang="0">
                                  <a:pos x="T0" y="T1"/>
                                </a:cxn>
                                <a:cxn ang="0">
                                  <a:pos x="T2" y="T3"/>
                                </a:cxn>
                                <a:cxn ang="0">
                                  <a:pos x="T4" y="T5"/>
                                </a:cxn>
                                <a:cxn ang="0">
                                  <a:pos x="T6" y="T7"/>
                                </a:cxn>
                                <a:cxn ang="0">
                                  <a:pos x="T8" y="T9"/>
                                </a:cxn>
                                <a:cxn ang="0">
                                  <a:pos x="T10" y="T11"/>
                                </a:cxn>
                                <a:cxn ang="0">
                                  <a:pos x="T12" y="T13"/>
                                </a:cxn>
                              </a:cxnLst>
                              <a:rect l="0" t="0" r="r" b="b"/>
                              <a:pathLst>
                                <a:path w="96" h="112">
                                  <a:moveTo>
                                    <a:pt x="0" y="0"/>
                                  </a:moveTo>
                                  <a:lnTo>
                                    <a:pt x="8" y="27"/>
                                  </a:lnTo>
                                  <a:lnTo>
                                    <a:pt x="11" y="55"/>
                                  </a:lnTo>
                                  <a:lnTo>
                                    <a:pt x="8" y="84"/>
                                  </a:lnTo>
                                  <a:lnTo>
                                    <a:pt x="0" y="111"/>
                                  </a:lnTo>
                                  <a:lnTo>
                                    <a:pt x="96" y="56"/>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42"/>
                          <wps:cNvSpPr>
                            <a:spLocks/>
                          </wps:cNvSpPr>
                          <wps:spPr bwMode="auto">
                            <a:xfrm>
                              <a:off x="4731" y="670"/>
                              <a:ext cx="70" cy="87"/>
                            </a:xfrm>
                            <a:custGeom>
                              <a:avLst/>
                              <a:gdLst>
                                <a:gd name="T0" fmla="*/ 34 w 70"/>
                                <a:gd name="T1" fmla="*/ 0 h 87"/>
                                <a:gd name="T2" fmla="*/ 21 w 70"/>
                                <a:gd name="T3" fmla="*/ 3 h 87"/>
                                <a:gd name="T4" fmla="*/ 10 w 70"/>
                                <a:gd name="T5" fmla="*/ 12 h 87"/>
                                <a:gd name="T6" fmla="*/ 2 w 70"/>
                                <a:gd name="T7" fmla="*/ 26 h 87"/>
                                <a:gd name="T8" fmla="*/ 0 w 70"/>
                                <a:gd name="T9" fmla="*/ 43 h 87"/>
                                <a:gd name="T10" fmla="*/ 2 w 70"/>
                                <a:gd name="T11" fmla="*/ 60 h 87"/>
                                <a:gd name="T12" fmla="*/ 10 w 70"/>
                                <a:gd name="T13" fmla="*/ 73 h 87"/>
                                <a:gd name="T14" fmla="*/ 21 w 70"/>
                                <a:gd name="T15" fmla="*/ 83 h 87"/>
                                <a:gd name="T16" fmla="*/ 34 w 70"/>
                                <a:gd name="T17" fmla="*/ 86 h 87"/>
                                <a:gd name="T18" fmla="*/ 48 w 70"/>
                                <a:gd name="T19" fmla="*/ 83 h 87"/>
                                <a:gd name="T20" fmla="*/ 59 w 70"/>
                                <a:gd name="T21" fmla="*/ 73 h 87"/>
                                <a:gd name="T22" fmla="*/ 66 w 70"/>
                                <a:gd name="T23" fmla="*/ 60 h 87"/>
                                <a:gd name="T24" fmla="*/ 69 w 70"/>
                                <a:gd name="T25" fmla="*/ 43 h 87"/>
                                <a:gd name="T26" fmla="*/ 66 w 70"/>
                                <a:gd name="T27" fmla="*/ 26 h 87"/>
                                <a:gd name="T28" fmla="*/ 59 w 70"/>
                                <a:gd name="T29" fmla="*/ 12 h 87"/>
                                <a:gd name="T30" fmla="*/ 48 w 70"/>
                                <a:gd name="T31" fmla="*/ 3 h 87"/>
                                <a:gd name="T32" fmla="*/ 34 w 70"/>
                                <a:gd name="T33"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87">
                                  <a:moveTo>
                                    <a:pt x="34" y="0"/>
                                  </a:moveTo>
                                  <a:lnTo>
                                    <a:pt x="21" y="3"/>
                                  </a:lnTo>
                                  <a:lnTo>
                                    <a:pt x="10" y="12"/>
                                  </a:lnTo>
                                  <a:lnTo>
                                    <a:pt x="2" y="26"/>
                                  </a:lnTo>
                                  <a:lnTo>
                                    <a:pt x="0" y="43"/>
                                  </a:lnTo>
                                  <a:lnTo>
                                    <a:pt x="2" y="60"/>
                                  </a:lnTo>
                                  <a:lnTo>
                                    <a:pt x="10" y="73"/>
                                  </a:lnTo>
                                  <a:lnTo>
                                    <a:pt x="21" y="83"/>
                                  </a:lnTo>
                                  <a:lnTo>
                                    <a:pt x="34" y="86"/>
                                  </a:lnTo>
                                  <a:lnTo>
                                    <a:pt x="48" y="83"/>
                                  </a:lnTo>
                                  <a:lnTo>
                                    <a:pt x="59" y="73"/>
                                  </a:lnTo>
                                  <a:lnTo>
                                    <a:pt x="66" y="60"/>
                                  </a:lnTo>
                                  <a:lnTo>
                                    <a:pt x="69" y="43"/>
                                  </a:lnTo>
                                  <a:lnTo>
                                    <a:pt x="66" y="26"/>
                                  </a:lnTo>
                                  <a:lnTo>
                                    <a:pt x="59" y="12"/>
                                  </a:lnTo>
                                  <a:lnTo>
                                    <a:pt x="48" y="3"/>
                                  </a:lnTo>
                                  <a:lnTo>
                                    <a:pt x="3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43"/>
                          <wps:cNvSpPr>
                            <a:spLocks/>
                          </wps:cNvSpPr>
                          <wps:spPr bwMode="auto">
                            <a:xfrm>
                              <a:off x="4731" y="671"/>
                              <a:ext cx="70" cy="87"/>
                            </a:xfrm>
                            <a:custGeom>
                              <a:avLst/>
                              <a:gdLst>
                                <a:gd name="T0" fmla="*/ 69 w 70"/>
                                <a:gd name="T1" fmla="*/ 43 h 87"/>
                                <a:gd name="T2" fmla="*/ 66 w 70"/>
                                <a:gd name="T3" fmla="*/ 26 h 87"/>
                                <a:gd name="T4" fmla="*/ 59 w 70"/>
                                <a:gd name="T5" fmla="*/ 12 h 87"/>
                                <a:gd name="T6" fmla="*/ 48 w 70"/>
                                <a:gd name="T7" fmla="*/ 3 h 87"/>
                                <a:gd name="T8" fmla="*/ 34 w 70"/>
                                <a:gd name="T9" fmla="*/ 0 h 87"/>
                                <a:gd name="T10" fmla="*/ 21 w 70"/>
                                <a:gd name="T11" fmla="*/ 3 h 87"/>
                                <a:gd name="T12" fmla="*/ 10 w 70"/>
                                <a:gd name="T13" fmla="*/ 12 h 87"/>
                                <a:gd name="T14" fmla="*/ 2 w 70"/>
                                <a:gd name="T15" fmla="*/ 26 h 87"/>
                                <a:gd name="T16" fmla="*/ 0 w 70"/>
                                <a:gd name="T17" fmla="*/ 43 h 87"/>
                                <a:gd name="T18" fmla="*/ 2 w 70"/>
                                <a:gd name="T19" fmla="*/ 60 h 87"/>
                                <a:gd name="T20" fmla="*/ 10 w 70"/>
                                <a:gd name="T21" fmla="*/ 73 h 87"/>
                                <a:gd name="T22" fmla="*/ 21 w 70"/>
                                <a:gd name="T23" fmla="*/ 83 h 87"/>
                                <a:gd name="T24" fmla="*/ 34 w 70"/>
                                <a:gd name="T25" fmla="*/ 86 h 87"/>
                                <a:gd name="T26" fmla="*/ 48 w 70"/>
                                <a:gd name="T27" fmla="*/ 83 h 87"/>
                                <a:gd name="T28" fmla="*/ 59 w 70"/>
                                <a:gd name="T29" fmla="*/ 73 h 87"/>
                                <a:gd name="T30" fmla="*/ 66 w 70"/>
                                <a:gd name="T31" fmla="*/ 60 h 87"/>
                                <a:gd name="T32" fmla="*/ 69 w 70"/>
                                <a:gd name="T33" fmla="*/ 43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87">
                                  <a:moveTo>
                                    <a:pt x="69" y="43"/>
                                  </a:moveTo>
                                  <a:lnTo>
                                    <a:pt x="66" y="26"/>
                                  </a:lnTo>
                                  <a:lnTo>
                                    <a:pt x="59" y="12"/>
                                  </a:lnTo>
                                  <a:lnTo>
                                    <a:pt x="48" y="3"/>
                                  </a:lnTo>
                                  <a:lnTo>
                                    <a:pt x="34" y="0"/>
                                  </a:lnTo>
                                  <a:lnTo>
                                    <a:pt x="21" y="3"/>
                                  </a:lnTo>
                                  <a:lnTo>
                                    <a:pt x="10" y="12"/>
                                  </a:lnTo>
                                  <a:lnTo>
                                    <a:pt x="2" y="26"/>
                                  </a:lnTo>
                                  <a:lnTo>
                                    <a:pt x="0" y="43"/>
                                  </a:lnTo>
                                  <a:lnTo>
                                    <a:pt x="2" y="60"/>
                                  </a:lnTo>
                                  <a:lnTo>
                                    <a:pt x="10" y="73"/>
                                  </a:lnTo>
                                  <a:lnTo>
                                    <a:pt x="21" y="83"/>
                                  </a:lnTo>
                                  <a:lnTo>
                                    <a:pt x="34" y="86"/>
                                  </a:lnTo>
                                  <a:lnTo>
                                    <a:pt x="48" y="83"/>
                                  </a:lnTo>
                                  <a:lnTo>
                                    <a:pt x="59" y="73"/>
                                  </a:lnTo>
                                  <a:lnTo>
                                    <a:pt x="66" y="60"/>
                                  </a:lnTo>
                                  <a:lnTo>
                                    <a:pt x="69" y="43"/>
                                  </a:lnTo>
                                </a:path>
                              </a:pathLst>
                            </a:custGeom>
                            <a:noFill/>
                            <a:ln w="47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44"/>
                          <wps:cNvSpPr>
                            <a:spLocks/>
                          </wps:cNvSpPr>
                          <wps:spPr bwMode="auto">
                            <a:xfrm>
                              <a:off x="5221" y="670"/>
                              <a:ext cx="69" cy="87"/>
                            </a:xfrm>
                            <a:custGeom>
                              <a:avLst/>
                              <a:gdLst>
                                <a:gd name="T0" fmla="*/ 33 w 69"/>
                                <a:gd name="T1" fmla="*/ 0 h 87"/>
                                <a:gd name="T2" fmla="*/ 20 w 69"/>
                                <a:gd name="T3" fmla="*/ 3 h 87"/>
                                <a:gd name="T4" fmla="*/ 9 w 69"/>
                                <a:gd name="T5" fmla="*/ 12 h 87"/>
                                <a:gd name="T6" fmla="*/ 2 w 69"/>
                                <a:gd name="T7" fmla="*/ 26 h 87"/>
                                <a:gd name="T8" fmla="*/ 0 w 69"/>
                                <a:gd name="T9" fmla="*/ 43 h 87"/>
                                <a:gd name="T10" fmla="*/ 2 w 69"/>
                                <a:gd name="T11" fmla="*/ 60 h 87"/>
                                <a:gd name="T12" fmla="*/ 9 w 69"/>
                                <a:gd name="T13" fmla="*/ 73 h 87"/>
                                <a:gd name="T14" fmla="*/ 20 w 69"/>
                                <a:gd name="T15" fmla="*/ 83 h 87"/>
                                <a:gd name="T16" fmla="*/ 33 w 69"/>
                                <a:gd name="T17" fmla="*/ 86 h 87"/>
                                <a:gd name="T18" fmla="*/ 47 w 69"/>
                                <a:gd name="T19" fmla="*/ 83 h 87"/>
                                <a:gd name="T20" fmla="*/ 58 w 69"/>
                                <a:gd name="T21" fmla="*/ 73 h 87"/>
                                <a:gd name="T22" fmla="*/ 65 w 69"/>
                                <a:gd name="T23" fmla="*/ 60 h 87"/>
                                <a:gd name="T24" fmla="*/ 68 w 69"/>
                                <a:gd name="T25" fmla="*/ 43 h 87"/>
                                <a:gd name="T26" fmla="*/ 65 w 69"/>
                                <a:gd name="T27" fmla="*/ 26 h 87"/>
                                <a:gd name="T28" fmla="*/ 58 w 69"/>
                                <a:gd name="T29" fmla="*/ 12 h 87"/>
                                <a:gd name="T30" fmla="*/ 47 w 69"/>
                                <a:gd name="T31" fmla="*/ 3 h 87"/>
                                <a:gd name="T32" fmla="*/ 33 w 69"/>
                                <a:gd name="T33"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9" h="87">
                                  <a:moveTo>
                                    <a:pt x="33" y="0"/>
                                  </a:moveTo>
                                  <a:lnTo>
                                    <a:pt x="20" y="3"/>
                                  </a:lnTo>
                                  <a:lnTo>
                                    <a:pt x="9" y="12"/>
                                  </a:lnTo>
                                  <a:lnTo>
                                    <a:pt x="2" y="26"/>
                                  </a:lnTo>
                                  <a:lnTo>
                                    <a:pt x="0" y="43"/>
                                  </a:lnTo>
                                  <a:lnTo>
                                    <a:pt x="2" y="60"/>
                                  </a:lnTo>
                                  <a:lnTo>
                                    <a:pt x="9" y="73"/>
                                  </a:lnTo>
                                  <a:lnTo>
                                    <a:pt x="20" y="83"/>
                                  </a:lnTo>
                                  <a:lnTo>
                                    <a:pt x="33" y="86"/>
                                  </a:lnTo>
                                  <a:lnTo>
                                    <a:pt x="47" y="83"/>
                                  </a:lnTo>
                                  <a:lnTo>
                                    <a:pt x="58" y="73"/>
                                  </a:lnTo>
                                  <a:lnTo>
                                    <a:pt x="65" y="60"/>
                                  </a:lnTo>
                                  <a:lnTo>
                                    <a:pt x="68" y="43"/>
                                  </a:lnTo>
                                  <a:lnTo>
                                    <a:pt x="65" y="26"/>
                                  </a:lnTo>
                                  <a:lnTo>
                                    <a:pt x="58" y="12"/>
                                  </a:lnTo>
                                  <a:lnTo>
                                    <a:pt x="47" y="3"/>
                                  </a:lnTo>
                                  <a:lnTo>
                                    <a:pt x="3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45"/>
                          <wps:cNvSpPr>
                            <a:spLocks/>
                          </wps:cNvSpPr>
                          <wps:spPr bwMode="auto">
                            <a:xfrm>
                              <a:off x="5221" y="671"/>
                              <a:ext cx="69" cy="87"/>
                            </a:xfrm>
                            <a:custGeom>
                              <a:avLst/>
                              <a:gdLst>
                                <a:gd name="T0" fmla="*/ 68 w 69"/>
                                <a:gd name="T1" fmla="*/ 43 h 87"/>
                                <a:gd name="T2" fmla="*/ 65 w 69"/>
                                <a:gd name="T3" fmla="*/ 26 h 87"/>
                                <a:gd name="T4" fmla="*/ 58 w 69"/>
                                <a:gd name="T5" fmla="*/ 12 h 87"/>
                                <a:gd name="T6" fmla="*/ 47 w 69"/>
                                <a:gd name="T7" fmla="*/ 3 h 87"/>
                                <a:gd name="T8" fmla="*/ 33 w 69"/>
                                <a:gd name="T9" fmla="*/ 0 h 87"/>
                                <a:gd name="T10" fmla="*/ 20 w 69"/>
                                <a:gd name="T11" fmla="*/ 3 h 87"/>
                                <a:gd name="T12" fmla="*/ 9 w 69"/>
                                <a:gd name="T13" fmla="*/ 12 h 87"/>
                                <a:gd name="T14" fmla="*/ 2 w 69"/>
                                <a:gd name="T15" fmla="*/ 26 h 87"/>
                                <a:gd name="T16" fmla="*/ 0 w 69"/>
                                <a:gd name="T17" fmla="*/ 43 h 87"/>
                                <a:gd name="T18" fmla="*/ 2 w 69"/>
                                <a:gd name="T19" fmla="*/ 60 h 87"/>
                                <a:gd name="T20" fmla="*/ 9 w 69"/>
                                <a:gd name="T21" fmla="*/ 73 h 87"/>
                                <a:gd name="T22" fmla="*/ 20 w 69"/>
                                <a:gd name="T23" fmla="*/ 83 h 87"/>
                                <a:gd name="T24" fmla="*/ 33 w 69"/>
                                <a:gd name="T25" fmla="*/ 86 h 87"/>
                                <a:gd name="T26" fmla="*/ 47 w 69"/>
                                <a:gd name="T27" fmla="*/ 83 h 87"/>
                                <a:gd name="T28" fmla="*/ 58 w 69"/>
                                <a:gd name="T29" fmla="*/ 73 h 87"/>
                                <a:gd name="T30" fmla="*/ 65 w 69"/>
                                <a:gd name="T31" fmla="*/ 60 h 87"/>
                                <a:gd name="T32" fmla="*/ 68 w 69"/>
                                <a:gd name="T33" fmla="*/ 43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9" h="87">
                                  <a:moveTo>
                                    <a:pt x="68" y="43"/>
                                  </a:moveTo>
                                  <a:lnTo>
                                    <a:pt x="65" y="26"/>
                                  </a:lnTo>
                                  <a:lnTo>
                                    <a:pt x="58" y="12"/>
                                  </a:lnTo>
                                  <a:lnTo>
                                    <a:pt x="47" y="3"/>
                                  </a:lnTo>
                                  <a:lnTo>
                                    <a:pt x="33" y="0"/>
                                  </a:lnTo>
                                  <a:lnTo>
                                    <a:pt x="20" y="3"/>
                                  </a:lnTo>
                                  <a:lnTo>
                                    <a:pt x="9" y="12"/>
                                  </a:lnTo>
                                  <a:lnTo>
                                    <a:pt x="2" y="26"/>
                                  </a:lnTo>
                                  <a:lnTo>
                                    <a:pt x="0" y="43"/>
                                  </a:lnTo>
                                  <a:lnTo>
                                    <a:pt x="2" y="60"/>
                                  </a:lnTo>
                                  <a:lnTo>
                                    <a:pt x="9" y="73"/>
                                  </a:lnTo>
                                  <a:lnTo>
                                    <a:pt x="20" y="83"/>
                                  </a:lnTo>
                                  <a:lnTo>
                                    <a:pt x="33" y="86"/>
                                  </a:lnTo>
                                  <a:lnTo>
                                    <a:pt x="47" y="83"/>
                                  </a:lnTo>
                                  <a:lnTo>
                                    <a:pt x="58" y="73"/>
                                  </a:lnTo>
                                  <a:lnTo>
                                    <a:pt x="65" y="60"/>
                                  </a:lnTo>
                                  <a:lnTo>
                                    <a:pt x="68" y="43"/>
                                  </a:lnTo>
                                </a:path>
                              </a:pathLst>
                            </a:custGeom>
                            <a:noFill/>
                            <a:ln w="47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Text Box 46"/>
                          <wps:cNvSpPr txBox="1">
                            <a:spLocks noChangeArrowheads="1"/>
                          </wps:cNvSpPr>
                          <wps:spPr bwMode="auto">
                            <a:xfrm>
                              <a:off x="4627" y="250"/>
                              <a:ext cx="863" cy="8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762D3F" w14:textId="77777777" w:rsidR="0047409B" w:rsidRDefault="0047409B" w:rsidP="0047409B">
                                <w:pPr>
                                  <w:pStyle w:val="BodyText0"/>
                                  <w:kinsoku w:val="0"/>
                                  <w:overflowPunct w:val="0"/>
                                  <w:rPr>
                                    <w:szCs w:val="18"/>
                                  </w:rPr>
                                </w:pPr>
                              </w:p>
                              <w:p w14:paraId="4AB2B40F" w14:textId="77777777" w:rsidR="0047409B" w:rsidRDefault="0047409B" w:rsidP="0047409B">
                                <w:pPr>
                                  <w:pStyle w:val="BodyText0"/>
                                  <w:kinsoku w:val="0"/>
                                  <w:overflowPunct w:val="0"/>
                                  <w:rPr>
                                    <w:szCs w:val="18"/>
                                  </w:rPr>
                                </w:pPr>
                              </w:p>
                              <w:p w14:paraId="44B28C0D" w14:textId="77777777" w:rsidR="0047409B" w:rsidRDefault="0047409B" w:rsidP="0047409B">
                                <w:pPr>
                                  <w:pStyle w:val="BodyText0"/>
                                  <w:tabs>
                                    <w:tab w:val="left" w:pos="555"/>
                                  </w:tabs>
                                  <w:kinsoku w:val="0"/>
                                  <w:overflowPunct w:val="0"/>
                                  <w:spacing w:before="106"/>
                                  <w:ind w:left="99"/>
                                  <w:rPr>
                                    <w:rFonts w:ascii="Arial" w:hAnsi="Arial" w:cs="Arial"/>
                                    <w:spacing w:val="3"/>
                                    <w:position w:val="1"/>
                                    <w:sz w:val="15"/>
                                    <w:szCs w:val="15"/>
                                  </w:rPr>
                                </w:pPr>
                                <w:r>
                                  <w:rPr>
                                    <w:rFonts w:ascii="Arial" w:hAnsi="Arial" w:cs="Arial"/>
                                    <w:sz w:val="15"/>
                                    <w:szCs w:val="15"/>
                                  </w:rPr>
                                  <w:t>-1</w:t>
                                </w:r>
                                <w:r>
                                  <w:rPr>
                                    <w:rFonts w:ascii="Arial" w:hAnsi="Arial" w:cs="Arial"/>
                                    <w:sz w:val="15"/>
                                    <w:szCs w:val="15"/>
                                  </w:rPr>
                                  <w:tab/>
                                </w:r>
                                <w:r>
                                  <w:rPr>
                                    <w:rFonts w:ascii="Arial" w:hAnsi="Arial" w:cs="Arial"/>
                                    <w:spacing w:val="3"/>
                                    <w:position w:val="1"/>
                                    <w:sz w:val="15"/>
                                    <w:szCs w:val="15"/>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8A73E4" id="Group 31" o:spid="_x0000_s1062" style="position:absolute;left:0;text-align:left;margin-left:231.35pt;margin-top:12.45pt;width:43.15pt;height:42.9pt;z-index:251662336;mso-position-horizontal-relative:page;mso-position-vertical-relative:text" coordorigin="4627,249" coordsize="863,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" o:allowincell="f">
                  <v:shape id="Freeform 38" o:spid="_x0000_s1063" style="position:absolute;left:5027;top:334;width:20;height:773;visibility:visible;mso-wrap-style:square;v-text-anchor:top" coordsize="20,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" path="m,l,772e" filled="f" strokeweight=".23594mm">
                    <v:path arrowok="t" o:connecttype="custom" o:connectlocs="0,0;0,772" o:connectangles="0,0"/>
                  </v:shape>
                  <v:shape id="Freeform 39" o:spid="_x0000_s1064" style="position:absolute;left:4980;top:249;width:96;height:112;visibility:visible;mso-wrap-style:square;v-text-anchor:top" coordsize="96,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" path="m48,l,111,23,101,48,98r24,3l96,111,48,xe" fillcolor="black" stroked="f">
                    <v:path arrowok="t" o:connecttype="custom" o:connectlocs="48,0;0,111;23,101;48,98;72,101;96,111;48,0" o:connectangles="0,0,0,0,0,0,0"/>
                  </v:shape>
                  <v:shape id="Freeform 40" o:spid="_x0000_s1065" style="position:absolute;left:4627;top:714;width:790;height:20;visibility:visible;mso-wrap-style:square;v-text-anchor:top" coordsize="79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" path="m789,l,e" filled="f" strokeweight=".27417mm">
                    <v:path arrowok="t" o:connecttype="custom" o:connectlocs="789,0;0,0" o:connectangles="0,0"/>
                  </v:shape>
                  <v:shape id="Freeform 41" o:spid="_x0000_s1066" style="position:absolute;left:5394;top:657;width:96;height:112;visibility:visible;mso-wrap-style:square;v-text-anchor:top" coordsize="96,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" path="m,l8,27r3,28l8,84,,111,96,56,,xe" fillcolor="black" stroked="f">
                    <v:path arrowok="t" o:connecttype="custom" o:connectlocs="0,0;8,27;11,55;8,84;0,111;96,56;0,0" o:connectangles="0,0,0,0,0,0,0"/>
                  </v:shape>
                  <v:shape id="Freeform 42" o:spid="_x0000_s1067" style="position:absolute;left:4731;top:670;width:70;height:87;visibility:visible;mso-wrap-style:square;v-text-anchor:top" coordsize="7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" path="m34,l21,3,10,12,2,26,,43,2,60r8,13l21,83r13,3l48,83,59,73,66,60,69,43,66,26,59,12,48,3,34,xe" stroked="f">
                    <v:path arrowok="t" o:connecttype="custom" o:connectlocs="34,0;21,3;10,12;2,26;0,43;2,60;10,73;21,83;34,86;48,83;59,73;66,60;69,43;66,26;59,12;48,3;34,0" o:connectangles="0,0,0,0,0,0,0,0,0,0,0,0,0,0,0,0,0"/>
                  </v:shape>
                  <v:shape id="Freeform 43" o:spid="_x0000_s1068" style="position:absolute;left:4731;top:671;width:70;height:87;visibility:visible;mso-wrap-style:square;v-text-anchor:top" coordsize="7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" path="m69,43l66,26,59,12,48,3,34,,21,3,10,12,2,26,,43,2,60r8,13l21,83r13,3l48,83,59,73,66,60,69,43e" filled="f" strokeweight=".1316mm">
                    <v:path arrowok="t" o:connecttype="custom" o:connectlocs="69,43;66,26;59,12;48,3;34,0;21,3;10,12;2,26;0,43;2,60;10,73;21,83;34,86;48,83;59,73;66,60;69,43" o:connectangles="0,0,0,0,0,0,0,0,0,0,0,0,0,0,0,0,0"/>
                  </v:shape>
                  <v:shape id="Freeform 44" o:spid="_x0000_s1069" style="position:absolute;left:5221;top:670;width:69;height:87;visibility:visible;mso-wrap-style:square;v-text-anchor:top" coordsize="6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" path="m33,l20,3,9,12,2,26,,43,2,60,9,73,20,83r13,3l47,83,58,73,65,60,68,43,65,26,58,12,47,3,33,xe" stroked="f">
                    <v:path arrowok="t" o:connecttype="custom" o:connectlocs="33,0;20,3;9,12;2,26;0,43;2,60;9,73;20,83;33,86;47,83;58,73;65,60;68,43;65,26;58,12;47,3;33,0" o:connectangles="0,0,0,0,0,0,0,0,0,0,0,0,0,0,0,0,0"/>
                  </v:shape>
                  <v:shape id="Freeform 45" o:spid="_x0000_s1070" style="position:absolute;left:5221;top:671;width:69;height:87;visibility:visible;mso-wrap-style:square;v-text-anchor:top" coordsize="6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" path="m68,43l65,26,58,12,47,3,33,,20,3,9,12,2,26,,43,2,60,9,73,20,83r13,3l47,83,58,73,65,60,68,43e" filled="f" strokeweight=".1314mm">
                    <v:path arrowok="t" o:connecttype="custom" o:connectlocs="68,43;65,26;58,12;47,3;33,0;20,3;9,12;2,26;0,43;2,60;9,73;20,83;33,86;47,83;58,73;65,60;68,43" o:connectangles="0,0,0,0,0,0,0,0,0,0,0,0,0,0,0,0,0"/>
                  </v:shape>
                  <v:shape id="Text Box 46" o:spid="_x0000_s1071" type="#_x0000_t202" style="position:absolute;left:4627;top:250;width:863;height: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42762D3F" w14:textId="77777777" w:rsidR="0047409B" w:rsidRDefault="0047409B" w:rsidP="0047409B">
                          <w:pPr>
                            <w:pStyle w:val="BodyText0"/>
                            <w:kinsoku w:val="0"/>
                            <w:overflowPunct w:val="0"/>
                            <w:rPr>
                              <w:szCs w:val="18"/>
                            </w:rPr>
                          </w:pPr>
                        </w:p>
                        <w:p w14:paraId="4AB2B40F" w14:textId="77777777" w:rsidR="0047409B" w:rsidRDefault="0047409B" w:rsidP="0047409B">
                          <w:pPr>
                            <w:pStyle w:val="BodyText0"/>
                            <w:kinsoku w:val="0"/>
                            <w:overflowPunct w:val="0"/>
                            <w:rPr>
                              <w:szCs w:val="18"/>
                            </w:rPr>
                          </w:pPr>
                        </w:p>
                        <w:p w14:paraId="44B28C0D" w14:textId="77777777" w:rsidR="0047409B" w:rsidRDefault="0047409B" w:rsidP="0047409B">
                          <w:pPr>
                            <w:pStyle w:val="BodyText0"/>
                            <w:tabs>
                              <w:tab w:val="left" w:pos="555"/>
                            </w:tabs>
                            <w:kinsoku w:val="0"/>
                            <w:overflowPunct w:val="0"/>
                            <w:spacing w:before="106"/>
                            <w:ind w:left="99"/>
                            <w:rPr>
                              <w:rFonts w:ascii="Arial" w:hAnsi="Arial" w:cs="Arial"/>
                              <w:spacing w:val="3"/>
                              <w:position w:val="1"/>
                              <w:sz w:val="15"/>
                              <w:szCs w:val="15"/>
                            </w:rPr>
                          </w:pPr>
                          <w:r>
                            <w:rPr>
                              <w:rFonts w:ascii="Arial" w:hAnsi="Arial" w:cs="Arial"/>
                              <w:sz w:val="15"/>
                              <w:szCs w:val="15"/>
                            </w:rPr>
                            <w:t>-1</w:t>
                          </w:r>
                          <w:r>
                            <w:rPr>
                              <w:rFonts w:ascii="Arial" w:hAnsi="Arial" w:cs="Arial"/>
                              <w:sz w:val="15"/>
                              <w:szCs w:val="15"/>
                            </w:rPr>
                            <w:tab/>
                          </w:r>
                          <w:r>
                            <w:rPr>
                              <w:rFonts w:ascii="Arial" w:hAnsi="Arial" w:cs="Arial"/>
                              <w:spacing w:val="3"/>
                              <w:position w:val="1"/>
                              <w:sz w:val="15"/>
                              <w:szCs w:val="15"/>
                            </w:rPr>
                            <w:t>+1</w:t>
                          </w:r>
                        </w:p>
                      </w:txbxContent>
                    </v:textbox>
                  </v:shape>
                  <w10:wrap anchorx="page"/>
                </v:group>
              </w:pict>
            </mc:Fallback>
          </mc:AlternateContent>
        </w:r>
        <w:r w:rsidDel="00A23753">
          <w:rPr>
            <w:noProof/>
          </w:rPr>
          <mc:AlternateContent>
            <mc:Choice Requires="wpg">
              <w:drawing>
                <wp:anchor distT="0" distB="0" distL="114300" distR="114300" simplePos="0" relativeHeight="251663360" behindDoc="1" locked="0" layoutInCell="0" allowOverlap="1" wp14:anchorId="6CC415E4" wp14:editId="3988BE65">
                  <wp:simplePos x="0" y="0"/>
                  <wp:positionH relativeFrom="page">
                    <wp:posOffset>4424680</wp:posOffset>
                  </wp:positionH>
                  <wp:positionV relativeFrom="paragraph">
                    <wp:posOffset>158115</wp:posOffset>
                  </wp:positionV>
                  <wp:extent cx="548005" cy="544830"/>
                  <wp:effectExtent l="5080" t="5715" r="8890" b="11430"/>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005" cy="544830"/>
                            <a:chOff x="6968" y="249"/>
                            <a:chExt cx="863" cy="858"/>
                          </a:xfrm>
                        </wpg:grpSpPr>
                        <wps:wsp>
                          <wps:cNvPr id="22" name="Freeform 48"/>
                          <wps:cNvSpPr>
                            <a:spLocks/>
                          </wps:cNvSpPr>
                          <wps:spPr bwMode="auto">
                            <a:xfrm>
                              <a:off x="7369" y="334"/>
                              <a:ext cx="20" cy="773"/>
                            </a:xfrm>
                            <a:custGeom>
                              <a:avLst/>
                              <a:gdLst>
                                <a:gd name="T0" fmla="*/ 0 w 20"/>
                                <a:gd name="T1" fmla="*/ 0 h 773"/>
                                <a:gd name="T2" fmla="*/ 0 w 20"/>
                                <a:gd name="T3" fmla="*/ 772 h 773"/>
                              </a:gdLst>
                              <a:ahLst/>
                              <a:cxnLst>
                                <a:cxn ang="0">
                                  <a:pos x="T0" y="T1"/>
                                </a:cxn>
                                <a:cxn ang="0">
                                  <a:pos x="T2" y="T3"/>
                                </a:cxn>
                              </a:cxnLst>
                              <a:rect l="0" t="0" r="r" b="b"/>
                              <a:pathLst>
                                <a:path w="20" h="773">
                                  <a:moveTo>
                                    <a:pt x="0" y="0"/>
                                  </a:moveTo>
                                  <a:lnTo>
                                    <a:pt x="0" y="772"/>
                                  </a:lnTo>
                                </a:path>
                              </a:pathLst>
                            </a:custGeom>
                            <a:noFill/>
                            <a:ln w="84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49"/>
                          <wps:cNvSpPr>
                            <a:spLocks/>
                          </wps:cNvSpPr>
                          <wps:spPr bwMode="auto">
                            <a:xfrm>
                              <a:off x="7321" y="249"/>
                              <a:ext cx="96" cy="112"/>
                            </a:xfrm>
                            <a:custGeom>
                              <a:avLst/>
                              <a:gdLst>
                                <a:gd name="T0" fmla="*/ 47 w 96"/>
                                <a:gd name="T1" fmla="*/ 0 h 112"/>
                                <a:gd name="T2" fmla="*/ 0 w 96"/>
                                <a:gd name="T3" fmla="*/ 111 h 112"/>
                                <a:gd name="T4" fmla="*/ 23 w 96"/>
                                <a:gd name="T5" fmla="*/ 101 h 112"/>
                                <a:gd name="T6" fmla="*/ 47 w 96"/>
                                <a:gd name="T7" fmla="*/ 98 h 112"/>
                                <a:gd name="T8" fmla="*/ 72 w 96"/>
                                <a:gd name="T9" fmla="*/ 101 h 112"/>
                                <a:gd name="T10" fmla="*/ 95 w 96"/>
                                <a:gd name="T11" fmla="*/ 111 h 112"/>
                                <a:gd name="T12" fmla="*/ 47 w 96"/>
                                <a:gd name="T13" fmla="*/ 0 h 112"/>
                              </a:gdLst>
                              <a:ahLst/>
                              <a:cxnLst>
                                <a:cxn ang="0">
                                  <a:pos x="T0" y="T1"/>
                                </a:cxn>
                                <a:cxn ang="0">
                                  <a:pos x="T2" y="T3"/>
                                </a:cxn>
                                <a:cxn ang="0">
                                  <a:pos x="T4" y="T5"/>
                                </a:cxn>
                                <a:cxn ang="0">
                                  <a:pos x="T6" y="T7"/>
                                </a:cxn>
                                <a:cxn ang="0">
                                  <a:pos x="T8" y="T9"/>
                                </a:cxn>
                                <a:cxn ang="0">
                                  <a:pos x="T10" y="T11"/>
                                </a:cxn>
                                <a:cxn ang="0">
                                  <a:pos x="T12" y="T13"/>
                                </a:cxn>
                              </a:cxnLst>
                              <a:rect l="0" t="0" r="r" b="b"/>
                              <a:pathLst>
                                <a:path w="96" h="112">
                                  <a:moveTo>
                                    <a:pt x="47" y="0"/>
                                  </a:moveTo>
                                  <a:lnTo>
                                    <a:pt x="0" y="111"/>
                                  </a:lnTo>
                                  <a:lnTo>
                                    <a:pt x="23" y="101"/>
                                  </a:lnTo>
                                  <a:lnTo>
                                    <a:pt x="47" y="98"/>
                                  </a:lnTo>
                                  <a:lnTo>
                                    <a:pt x="72" y="101"/>
                                  </a:lnTo>
                                  <a:lnTo>
                                    <a:pt x="95" y="111"/>
                                  </a:lnTo>
                                  <a:lnTo>
                                    <a:pt x="4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50"/>
                          <wps:cNvSpPr>
                            <a:spLocks/>
                          </wps:cNvSpPr>
                          <wps:spPr bwMode="auto">
                            <a:xfrm>
                              <a:off x="6968" y="714"/>
                              <a:ext cx="790" cy="20"/>
                            </a:xfrm>
                            <a:custGeom>
                              <a:avLst/>
                              <a:gdLst>
                                <a:gd name="T0" fmla="*/ 789 w 790"/>
                                <a:gd name="T1" fmla="*/ 0 h 20"/>
                                <a:gd name="T2" fmla="*/ 0 w 790"/>
                                <a:gd name="T3" fmla="*/ 0 h 20"/>
                              </a:gdLst>
                              <a:ahLst/>
                              <a:cxnLst>
                                <a:cxn ang="0">
                                  <a:pos x="T0" y="T1"/>
                                </a:cxn>
                                <a:cxn ang="0">
                                  <a:pos x="T2" y="T3"/>
                                </a:cxn>
                              </a:cxnLst>
                              <a:rect l="0" t="0" r="r" b="b"/>
                              <a:pathLst>
                                <a:path w="790" h="20">
                                  <a:moveTo>
                                    <a:pt x="789" y="0"/>
                                  </a:moveTo>
                                  <a:lnTo>
                                    <a:pt x="0" y="0"/>
                                  </a:lnTo>
                                </a:path>
                              </a:pathLst>
                            </a:custGeom>
                            <a:noFill/>
                            <a:ln w="98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51"/>
                          <wps:cNvSpPr>
                            <a:spLocks/>
                          </wps:cNvSpPr>
                          <wps:spPr bwMode="auto">
                            <a:xfrm>
                              <a:off x="7735" y="657"/>
                              <a:ext cx="96" cy="112"/>
                            </a:xfrm>
                            <a:custGeom>
                              <a:avLst/>
                              <a:gdLst>
                                <a:gd name="T0" fmla="*/ 0 w 96"/>
                                <a:gd name="T1" fmla="*/ 0 h 112"/>
                                <a:gd name="T2" fmla="*/ 8 w 96"/>
                                <a:gd name="T3" fmla="*/ 27 h 112"/>
                                <a:gd name="T4" fmla="*/ 11 w 96"/>
                                <a:gd name="T5" fmla="*/ 55 h 112"/>
                                <a:gd name="T6" fmla="*/ 8 w 96"/>
                                <a:gd name="T7" fmla="*/ 84 h 112"/>
                                <a:gd name="T8" fmla="*/ 0 w 96"/>
                                <a:gd name="T9" fmla="*/ 111 h 112"/>
                                <a:gd name="T10" fmla="*/ 96 w 96"/>
                                <a:gd name="T11" fmla="*/ 56 h 112"/>
                                <a:gd name="T12" fmla="*/ 0 w 96"/>
                                <a:gd name="T13" fmla="*/ 0 h 112"/>
                              </a:gdLst>
                              <a:ahLst/>
                              <a:cxnLst>
                                <a:cxn ang="0">
                                  <a:pos x="T0" y="T1"/>
                                </a:cxn>
                                <a:cxn ang="0">
                                  <a:pos x="T2" y="T3"/>
                                </a:cxn>
                                <a:cxn ang="0">
                                  <a:pos x="T4" y="T5"/>
                                </a:cxn>
                                <a:cxn ang="0">
                                  <a:pos x="T6" y="T7"/>
                                </a:cxn>
                                <a:cxn ang="0">
                                  <a:pos x="T8" y="T9"/>
                                </a:cxn>
                                <a:cxn ang="0">
                                  <a:pos x="T10" y="T11"/>
                                </a:cxn>
                                <a:cxn ang="0">
                                  <a:pos x="T12" y="T13"/>
                                </a:cxn>
                              </a:cxnLst>
                              <a:rect l="0" t="0" r="r" b="b"/>
                              <a:pathLst>
                                <a:path w="96" h="112">
                                  <a:moveTo>
                                    <a:pt x="0" y="0"/>
                                  </a:moveTo>
                                  <a:lnTo>
                                    <a:pt x="8" y="27"/>
                                  </a:lnTo>
                                  <a:lnTo>
                                    <a:pt x="11" y="55"/>
                                  </a:lnTo>
                                  <a:lnTo>
                                    <a:pt x="8" y="84"/>
                                  </a:lnTo>
                                  <a:lnTo>
                                    <a:pt x="0" y="111"/>
                                  </a:lnTo>
                                  <a:lnTo>
                                    <a:pt x="96" y="56"/>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52"/>
                          <wps:cNvSpPr>
                            <a:spLocks/>
                          </wps:cNvSpPr>
                          <wps:spPr bwMode="auto">
                            <a:xfrm>
                              <a:off x="7072" y="670"/>
                              <a:ext cx="70" cy="87"/>
                            </a:xfrm>
                            <a:custGeom>
                              <a:avLst/>
                              <a:gdLst>
                                <a:gd name="T0" fmla="*/ 34 w 70"/>
                                <a:gd name="T1" fmla="*/ 0 h 87"/>
                                <a:gd name="T2" fmla="*/ 21 w 70"/>
                                <a:gd name="T3" fmla="*/ 3 h 87"/>
                                <a:gd name="T4" fmla="*/ 10 w 70"/>
                                <a:gd name="T5" fmla="*/ 12 h 87"/>
                                <a:gd name="T6" fmla="*/ 2 w 70"/>
                                <a:gd name="T7" fmla="*/ 26 h 87"/>
                                <a:gd name="T8" fmla="*/ 0 w 70"/>
                                <a:gd name="T9" fmla="*/ 43 h 87"/>
                                <a:gd name="T10" fmla="*/ 2 w 70"/>
                                <a:gd name="T11" fmla="*/ 60 h 87"/>
                                <a:gd name="T12" fmla="*/ 10 w 70"/>
                                <a:gd name="T13" fmla="*/ 73 h 87"/>
                                <a:gd name="T14" fmla="*/ 21 w 70"/>
                                <a:gd name="T15" fmla="*/ 83 h 87"/>
                                <a:gd name="T16" fmla="*/ 34 w 70"/>
                                <a:gd name="T17" fmla="*/ 86 h 87"/>
                                <a:gd name="T18" fmla="*/ 48 w 70"/>
                                <a:gd name="T19" fmla="*/ 83 h 87"/>
                                <a:gd name="T20" fmla="*/ 59 w 70"/>
                                <a:gd name="T21" fmla="*/ 73 h 87"/>
                                <a:gd name="T22" fmla="*/ 66 w 70"/>
                                <a:gd name="T23" fmla="*/ 60 h 87"/>
                                <a:gd name="T24" fmla="*/ 69 w 70"/>
                                <a:gd name="T25" fmla="*/ 43 h 87"/>
                                <a:gd name="T26" fmla="*/ 66 w 70"/>
                                <a:gd name="T27" fmla="*/ 26 h 87"/>
                                <a:gd name="T28" fmla="*/ 59 w 70"/>
                                <a:gd name="T29" fmla="*/ 12 h 87"/>
                                <a:gd name="T30" fmla="*/ 48 w 70"/>
                                <a:gd name="T31" fmla="*/ 3 h 87"/>
                                <a:gd name="T32" fmla="*/ 34 w 70"/>
                                <a:gd name="T33"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87">
                                  <a:moveTo>
                                    <a:pt x="34" y="0"/>
                                  </a:moveTo>
                                  <a:lnTo>
                                    <a:pt x="21" y="3"/>
                                  </a:lnTo>
                                  <a:lnTo>
                                    <a:pt x="10" y="12"/>
                                  </a:lnTo>
                                  <a:lnTo>
                                    <a:pt x="2" y="26"/>
                                  </a:lnTo>
                                  <a:lnTo>
                                    <a:pt x="0" y="43"/>
                                  </a:lnTo>
                                  <a:lnTo>
                                    <a:pt x="2" y="60"/>
                                  </a:lnTo>
                                  <a:lnTo>
                                    <a:pt x="10" y="73"/>
                                  </a:lnTo>
                                  <a:lnTo>
                                    <a:pt x="21" y="83"/>
                                  </a:lnTo>
                                  <a:lnTo>
                                    <a:pt x="34" y="86"/>
                                  </a:lnTo>
                                  <a:lnTo>
                                    <a:pt x="48" y="83"/>
                                  </a:lnTo>
                                  <a:lnTo>
                                    <a:pt x="59" y="73"/>
                                  </a:lnTo>
                                  <a:lnTo>
                                    <a:pt x="66" y="60"/>
                                  </a:lnTo>
                                  <a:lnTo>
                                    <a:pt x="69" y="43"/>
                                  </a:lnTo>
                                  <a:lnTo>
                                    <a:pt x="66" y="26"/>
                                  </a:lnTo>
                                  <a:lnTo>
                                    <a:pt x="59" y="12"/>
                                  </a:lnTo>
                                  <a:lnTo>
                                    <a:pt x="48" y="3"/>
                                  </a:lnTo>
                                  <a:lnTo>
                                    <a:pt x="3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53"/>
                          <wps:cNvSpPr>
                            <a:spLocks/>
                          </wps:cNvSpPr>
                          <wps:spPr bwMode="auto">
                            <a:xfrm>
                              <a:off x="7072" y="671"/>
                              <a:ext cx="70" cy="87"/>
                            </a:xfrm>
                            <a:custGeom>
                              <a:avLst/>
                              <a:gdLst>
                                <a:gd name="T0" fmla="*/ 69 w 70"/>
                                <a:gd name="T1" fmla="*/ 43 h 87"/>
                                <a:gd name="T2" fmla="*/ 66 w 70"/>
                                <a:gd name="T3" fmla="*/ 26 h 87"/>
                                <a:gd name="T4" fmla="*/ 59 w 70"/>
                                <a:gd name="T5" fmla="*/ 12 h 87"/>
                                <a:gd name="T6" fmla="*/ 48 w 70"/>
                                <a:gd name="T7" fmla="*/ 3 h 87"/>
                                <a:gd name="T8" fmla="*/ 34 w 70"/>
                                <a:gd name="T9" fmla="*/ 0 h 87"/>
                                <a:gd name="T10" fmla="*/ 21 w 70"/>
                                <a:gd name="T11" fmla="*/ 3 h 87"/>
                                <a:gd name="T12" fmla="*/ 10 w 70"/>
                                <a:gd name="T13" fmla="*/ 12 h 87"/>
                                <a:gd name="T14" fmla="*/ 2 w 70"/>
                                <a:gd name="T15" fmla="*/ 26 h 87"/>
                                <a:gd name="T16" fmla="*/ 0 w 70"/>
                                <a:gd name="T17" fmla="*/ 43 h 87"/>
                                <a:gd name="T18" fmla="*/ 2 w 70"/>
                                <a:gd name="T19" fmla="*/ 60 h 87"/>
                                <a:gd name="T20" fmla="*/ 10 w 70"/>
                                <a:gd name="T21" fmla="*/ 73 h 87"/>
                                <a:gd name="T22" fmla="*/ 21 w 70"/>
                                <a:gd name="T23" fmla="*/ 83 h 87"/>
                                <a:gd name="T24" fmla="*/ 34 w 70"/>
                                <a:gd name="T25" fmla="*/ 86 h 87"/>
                                <a:gd name="T26" fmla="*/ 48 w 70"/>
                                <a:gd name="T27" fmla="*/ 83 h 87"/>
                                <a:gd name="T28" fmla="*/ 59 w 70"/>
                                <a:gd name="T29" fmla="*/ 73 h 87"/>
                                <a:gd name="T30" fmla="*/ 66 w 70"/>
                                <a:gd name="T31" fmla="*/ 60 h 87"/>
                                <a:gd name="T32" fmla="*/ 69 w 70"/>
                                <a:gd name="T33" fmla="*/ 43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87">
                                  <a:moveTo>
                                    <a:pt x="69" y="43"/>
                                  </a:moveTo>
                                  <a:lnTo>
                                    <a:pt x="66" y="26"/>
                                  </a:lnTo>
                                  <a:lnTo>
                                    <a:pt x="59" y="12"/>
                                  </a:lnTo>
                                  <a:lnTo>
                                    <a:pt x="48" y="3"/>
                                  </a:lnTo>
                                  <a:lnTo>
                                    <a:pt x="34" y="0"/>
                                  </a:lnTo>
                                  <a:lnTo>
                                    <a:pt x="21" y="3"/>
                                  </a:lnTo>
                                  <a:lnTo>
                                    <a:pt x="10" y="12"/>
                                  </a:lnTo>
                                  <a:lnTo>
                                    <a:pt x="2" y="26"/>
                                  </a:lnTo>
                                  <a:lnTo>
                                    <a:pt x="0" y="43"/>
                                  </a:lnTo>
                                  <a:lnTo>
                                    <a:pt x="2" y="60"/>
                                  </a:lnTo>
                                  <a:lnTo>
                                    <a:pt x="10" y="73"/>
                                  </a:lnTo>
                                  <a:lnTo>
                                    <a:pt x="21" y="83"/>
                                  </a:lnTo>
                                  <a:lnTo>
                                    <a:pt x="34" y="86"/>
                                  </a:lnTo>
                                  <a:lnTo>
                                    <a:pt x="48" y="83"/>
                                  </a:lnTo>
                                  <a:lnTo>
                                    <a:pt x="59" y="73"/>
                                  </a:lnTo>
                                  <a:lnTo>
                                    <a:pt x="66" y="60"/>
                                  </a:lnTo>
                                  <a:lnTo>
                                    <a:pt x="69" y="43"/>
                                  </a:lnTo>
                                </a:path>
                              </a:pathLst>
                            </a:custGeom>
                            <a:noFill/>
                            <a:ln w="47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54"/>
                          <wps:cNvSpPr>
                            <a:spLocks/>
                          </wps:cNvSpPr>
                          <wps:spPr bwMode="auto">
                            <a:xfrm>
                              <a:off x="7562" y="670"/>
                              <a:ext cx="69" cy="87"/>
                            </a:xfrm>
                            <a:custGeom>
                              <a:avLst/>
                              <a:gdLst>
                                <a:gd name="T0" fmla="*/ 34 w 69"/>
                                <a:gd name="T1" fmla="*/ 0 h 87"/>
                                <a:gd name="T2" fmla="*/ 21 w 69"/>
                                <a:gd name="T3" fmla="*/ 3 h 87"/>
                                <a:gd name="T4" fmla="*/ 10 w 69"/>
                                <a:gd name="T5" fmla="*/ 12 h 87"/>
                                <a:gd name="T6" fmla="*/ 2 w 69"/>
                                <a:gd name="T7" fmla="*/ 26 h 87"/>
                                <a:gd name="T8" fmla="*/ 0 w 69"/>
                                <a:gd name="T9" fmla="*/ 43 h 87"/>
                                <a:gd name="T10" fmla="*/ 2 w 69"/>
                                <a:gd name="T11" fmla="*/ 60 h 87"/>
                                <a:gd name="T12" fmla="*/ 10 w 69"/>
                                <a:gd name="T13" fmla="*/ 73 h 87"/>
                                <a:gd name="T14" fmla="*/ 21 w 69"/>
                                <a:gd name="T15" fmla="*/ 83 h 87"/>
                                <a:gd name="T16" fmla="*/ 34 w 69"/>
                                <a:gd name="T17" fmla="*/ 86 h 87"/>
                                <a:gd name="T18" fmla="*/ 48 w 69"/>
                                <a:gd name="T19" fmla="*/ 83 h 87"/>
                                <a:gd name="T20" fmla="*/ 58 w 69"/>
                                <a:gd name="T21" fmla="*/ 73 h 87"/>
                                <a:gd name="T22" fmla="*/ 65 w 69"/>
                                <a:gd name="T23" fmla="*/ 60 h 87"/>
                                <a:gd name="T24" fmla="*/ 68 w 69"/>
                                <a:gd name="T25" fmla="*/ 43 h 87"/>
                                <a:gd name="T26" fmla="*/ 65 w 69"/>
                                <a:gd name="T27" fmla="*/ 26 h 87"/>
                                <a:gd name="T28" fmla="*/ 58 w 69"/>
                                <a:gd name="T29" fmla="*/ 12 h 87"/>
                                <a:gd name="T30" fmla="*/ 48 w 69"/>
                                <a:gd name="T31" fmla="*/ 3 h 87"/>
                                <a:gd name="T32" fmla="*/ 34 w 69"/>
                                <a:gd name="T33"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9" h="87">
                                  <a:moveTo>
                                    <a:pt x="34" y="0"/>
                                  </a:moveTo>
                                  <a:lnTo>
                                    <a:pt x="21" y="3"/>
                                  </a:lnTo>
                                  <a:lnTo>
                                    <a:pt x="10" y="12"/>
                                  </a:lnTo>
                                  <a:lnTo>
                                    <a:pt x="2" y="26"/>
                                  </a:lnTo>
                                  <a:lnTo>
                                    <a:pt x="0" y="43"/>
                                  </a:lnTo>
                                  <a:lnTo>
                                    <a:pt x="2" y="60"/>
                                  </a:lnTo>
                                  <a:lnTo>
                                    <a:pt x="10" y="73"/>
                                  </a:lnTo>
                                  <a:lnTo>
                                    <a:pt x="21" y="83"/>
                                  </a:lnTo>
                                  <a:lnTo>
                                    <a:pt x="34" y="86"/>
                                  </a:lnTo>
                                  <a:lnTo>
                                    <a:pt x="48" y="83"/>
                                  </a:lnTo>
                                  <a:lnTo>
                                    <a:pt x="58" y="73"/>
                                  </a:lnTo>
                                  <a:lnTo>
                                    <a:pt x="65" y="60"/>
                                  </a:lnTo>
                                  <a:lnTo>
                                    <a:pt x="68" y="43"/>
                                  </a:lnTo>
                                  <a:lnTo>
                                    <a:pt x="65" y="26"/>
                                  </a:lnTo>
                                  <a:lnTo>
                                    <a:pt x="58" y="12"/>
                                  </a:lnTo>
                                  <a:lnTo>
                                    <a:pt x="48" y="3"/>
                                  </a:lnTo>
                                  <a:lnTo>
                                    <a:pt x="3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55"/>
                          <wps:cNvSpPr>
                            <a:spLocks/>
                          </wps:cNvSpPr>
                          <wps:spPr bwMode="auto">
                            <a:xfrm>
                              <a:off x="7562" y="671"/>
                              <a:ext cx="69" cy="87"/>
                            </a:xfrm>
                            <a:custGeom>
                              <a:avLst/>
                              <a:gdLst>
                                <a:gd name="T0" fmla="*/ 68 w 69"/>
                                <a:gd name="T1" fmla="*/ 43 h 87"/>
                                <a:gd name="T2" fmla="*/ 65 w 69"/>
                                <a:gd name="T3" fmla="*/ 26 h 87"/>
                                <a:gd name="T4" fmla="*/ 58 w 69"/>
                                <a:gd name="T5" fmla="*/ 12 h 87"/>
                                <a:gd name="T6" fmla="*/ 48 w 69"/>
                                <a:gd name="T7" fmla="*/ 3 h 87"/>
                                <a:gd name="T8" fmla="*/ 34 w 69"/>
                                <a:gd name="T9" fmla="*/ 0 h 87"/>
                                <a:gd name="T10" fmla="*/ 21 w 69"/>
                                <a:gd name="T11" fmla="*/ 3 h 87"/>
                                <a:gd name="T12" fmla="*/ 10 w 69"/>
                                <a:gd name="T13" fmla="*/ 12 h 87"/>
                                <a:gd name="T14" fmla="*/ 2 w 69"/>
                                <a:gd name="T15" fmla="*/ 26 h 87"/>
                                <a:gd name="T16" fmla="*/ 0 w 69"/>
                                <a:gd name="T17" fmla="*/ 43 h 87"/>
                                <a:gd name="T18" fmla="*/ 2 w 69"/>
                                <a:gd name="T19" fmla="*/ 60 h 87"/>
                                <a:gd name="T20" fmla="*/ 10 w 69"/>
                                <a:gd name="T21" fmla="*/ 73 h 87"/>
                                <a:gd name="T22" fmla="*/ 21 w 69"/>
                                <a:gd name="T23" fmla="*/ 83 h 87"/>
                                <a:gd name="T24" fmla="*/ 34 w 69"/>
                                <a:gd name="T25" fmla="*/ 86 h 87"/>
                                <a:gd name="T26" fmla="*/ 48 w 69"/>
                                <a:gd name="T27" fmla="*/ 83 h 87"/>
                                <a:gd name="T28" fmla="*/ 58 w 69"/>
                                <a:gd name="T29" fmla="*/ 73 h 87"/>
                                <a:gd name="T30" fmla="*/ 65 w 69"/>
                                <a:gd name="T31" fmla="*/ 60 h 87"/>
                                <a:gd name="T32" fmla="*/ 68 w 69"/>
                                <a:gd name="T33" fmla="*/ 43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9" h="87">
                                  <a:moveTo>
                                    <a:pt x="68" y="43"/>
                                  </a:moveTo>
                                  <a:lnTo>
                                    <a:pt x="65" y="26"/>
                                  </a:lnTo>
                                  <a:lnTo>
                                    <a:pt x="58" y="12"/>
                                  </a:lnTo>
                                  <a:lnTo>
                                    <a:pt x="48" y="3"/>
                                  </a:lnTo>
                                  <a:lnTo>
                                    <a:pt x="34" y="0"/>
                                  </a:lnTo>
                                  <a:lnTo>
                                    <a:pt x="21" y="3"/>
                                  </a:lnTo>
                                  <a:lnTo>
                                    <a:pt x="10" y="12"/>
                                  </a:lnTo>
                                  <a:lnTo>
                                    <a:pt x="2" y="26"/>
                                  </a:lnTo>
                                  <a:lnTo>
                                    <a:pt x="0" y="43"/>
                                  </a:lnTo>
                                  <a:lnTo>
                                    <a:pt x="2" y="60"/>
                                  </a:lnTo>
                                  <a:lnTo>
                                    <a:pt x="10" y="73"/>
                                  </a:lnTo>
                                  <a:lnTo>
                                    <a:pt x="21" y="83"/>
                                  </a:lnTo>
                                  <a:lnTo>
                                    <a:pt x="34" y="86"/>
                                  </a:lnTo>
                                  <a:lnTo>
                                    <a:pt x="48" y="83"/>
                                  </a:lnTo>
                                  <a:lnTo>
                                    <a:pt x="58" y="73"/>
                                  </a:lnTo>
                                  <a:lnTo>
                                    <a:pt x="65" y="60"/>
                                  </a:lnTo>
                                  <a:lnTo>
                                    <a:pt x="68" y="43"/>
                                  </a:lnTo>
                                </a:path>
                              </a:pathLst>
                            </a:custGeom>
                            <a:noFill/>
                            <a:ln w="47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Text Box 56"/>
                          <wps:cNvSpPr txBox="1">
                            <a:spLocks noChangeArrowheads="1"/>
                          </wps:cNvSpPr>
                          <wps:spPr bwMode="auto">
                            <a:xfrm>
                              <a:off x="6968" y="250"/>
                              <a:ext cx="863" cy="8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B39815" w14:textId="77777777" w:rsidR="0047409B" w:rsidRDefault="0047409B" w:rsidP="0047409B">
                                <w:pPr>
                                  <w:pStyle w:val="BodyText0"/>
                                  <w:kinsoku w:val="0"/>
                                  <w:overflowPunct w:val="0"/>
                                  <w:rPr>
                                    <w:szCs w:val="18"/>
                                  </w:rPr>
                                </w:pPr>
                              </w:p>
                              <w:p w14:paraId="54DE0A6F" w14:textId="77777777" w:rsidR="0047409B" w:rsidRDefault="0047409B" w:rsidP="0047409B">
                                <w:pPr>
                                  <w:pStyle w:val="BodyText0"/>
                                  <w:kinsoku w:val="0"/>
                                  <w:overflowPunct w:val="0"/>
                                  <w:rPr>
                                    <w:szCs w:val="18"/>
                                  </w:rPr>
                                </w:pPr>
                              </w:p>
                              <w:p w14:paraId="654335FD" w14:textId="77777777" w:rsidR="0047409B" w:rsidRDefault="0047409B" w:rsidP="0047409B">
                                <w:pPr>
                                  <w:pStyle w:val="BodyText0"/>
                                  <w:tabs>
                                    <w:tab w:val="left" w:pos="555"/>
                                  </w:tabs>
                                  <w:kinsoku w:val="0"/>
                                  <w:overflowPunct w:val="0"/>
                                  <w:spacing w:before="106"/>
                                  <w:ind w:left="99"/>
                                  <w:rPr>
                                    <w:rFonts w:ascii="Arial" w:hAnsi="Arial" w:cs="Arial"/>
                                    <w:spacing w:val="4"/>
                                    <w:position w:val="1"/>
                                    <w:sz w:val="15"/>
                                    <w:szCs w:val="15"/>
                                  </w:rPr>
                                </w:pPr>
                                <w:r>
                                  <w:rPr>
                                    <w:rFonts w:ascii="Arial" w:hAnsi="Arial" w:cs="Arial"/>
                                    <w:sz w:val="15"/>
                                    <w:szCs w:val="15"/>
                                  </w:rPr>
                                  <w:t>-1</w:t>
                                </w:r>
                                <w:r>
                                  <w:rPr>
                                    <w:rFonts w:ascii="Arial" w:hAnsi="Arial" w:cs="Arial"/>
                                    <w:sz w:val="15"/>
                                    <w:szCs w:val="15"/>
                                  </w:rPr>
                                  <w:tab/>
                                </w:r>
                                <w:r>
                                  <w:rPr>
                                    <w:rFonts w:ascii="Arial" w:hAnsi="Arial" w:cs="Arial"/>
                                    <w:spacing w:val="4"/>
                                    <w:position w:val="1"/>
                                    <w:sz w:val="15"/>
                                    <w:szCs w:val="15"/>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C415E4" id="Group 21" o:spid="_x0000_s1072" style="position:absolute;left:0;text-align:left;margin-left:348.4pt;margin-top:12.45pt;width:43.15pt;height:42.9pt;z-index:-251653120;mso-position-horizontal-relative:page;mso-position-vertical-relative:text" coordorigin="6968,249" coordsize="863,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" o:allowincell="f">
                  <v:shape id="Freeform 48" o:spid="_x0000_s1073" style="position:absolute;left:7369;top:334;width:20;height:773;visibility:visible;mso-wrap-style:square;v-text-anchor:top" coordsize="20,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" path="m,l,772e" filled="f" strokeweight=".23594mm">
                    <v:path arrowok="t" o:connecttype="custom" o:connectlocs="0,0;0,772" o:connectangles="0,0"/>
                  </v:shape>
                  <v:shape id="Freeform 49" o:spid="_x0000_s1074" style="position:absolute;left:7321;top:249;width:96;height:112;visibility:visible;mso-wrap-style:square;v-text-anchor:top" coordsize="96,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" path="m47,l,111,23,101,47,98r25,3l95,111,47,xe" fillcolor="black" stroked="f">
                    <v:path arrowok="t" o:connecttype="custom" o:connectlocs="47,0;0,111;23,101;47,98;72,101;95,111;47,0" o:connectangles="0,0,0,0,0,0,0"/>
                  </v:shape>
                  <v:shape id="Freeform 50" o:spid="_x0000_s1075" style="position:absolute;left:6968;top:714;width:790;height:20;visibility:visible;mso-wrap-style:square;v-text-anchor:top" coordsize="79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" path="m789,l,e" filled="f" strokeweight=".27417mm">
                    <v:path arrowok="t" o:connecttype="custom" o:connectlocs="789,0;0,0" o:connectangles="0,0"/>
                  </v:shape>
                  <v:shape id="Freeform 51" o:spid="_x0000_s1076" style="position:absolute;left:7735;top:657;width:96;height:112;visibility:visible;mso-wrap-style:square;v-text-anchor:top" coordsize="96,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" path="m,l8,27r3,28l8,84,,111,96,56,,xe" fillcolor="black" stroked="f">
                    <v:path arrowok="t" o:connecttype="custom" o:connectlocs="0,0;8,27;11,55;8,84;0,111;96,56;0,0" o:connectangles="0,0,0,0,0,0,0"/>
                  </v:shape>
                  <v:shape id="Freeform 52" o:spid="_x0000_s1077" style="position:absolute;left:7072;top:670;width:70;height:87;visibility:visible;mso-wrap-style:square;v-text-anchor:top" coordsize="7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" path="m34,l21,3,10,12,2,26,,43,2,60r8,13l21,83r13,3l48,83,59,73,66,60,69,43,66,26,59,12,48,3,34,xe" stroked="f">
                    <v:path arrowok="t" o:connecttype="custom" o:connectlocs="34,0;21,3;10,12;2,26;0,43;2,60;10,73;21,83;34,86;48,83;59,73;66,60;69,43;66,26;59,12;48,3;34,0" o:connectangles="0,0,0,0,0,0,0,0,0,0,0,0,0,0,0,0,0"/>
                  </v:shape>
                  <v:shape id="Freeform 53" o:spid="_x0000_s1078" style="position:absolute;left:7072;top:671;width:70;height:87;visibility:visible;mso-wrap-style:square;v-text-anchor:top" coordsize="7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" path="m69,43l66,26,59,12,48,3,34,,21,3,10,12,2,26,,43,2,60r8,13l21,83r13,3l48,83,59,73,66,60,69,43e" filled="f" strokeweight=".1316mm">
                    <v:path arrowok="t" o:connecttype="custom" o:connectlocs="69,43;66,26;59,12;48,3;34,0;21,3;10,12;2,26;0,43;2,60;10,73;21,83;34,86;48,83;59,73;66,60;69,43" o:connectangles="0,0,0,0,0,0,0,0,0,0,0,0,0,0,0,0,0"/>
                  </v:shape>
                  <v:shape id="Freeform 54" o:spid="_x0000_s1079" style="position:absolute;left:7562;top:670;width:69;height:87;visibility:visible;mso-wrap-style:square;v-text-anchor:top" coordsize="6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" path="m34,l21,3,10,12,2,26,,43,2,60r8,13l21,83r13,3l48,83,58,73,65,60,68,43,65,26,58,12,48,3,34,xe" stroked="f">
                    <v:path arrowok="t" o:connecttype="custom" o:connectlocs="34,0;21,3;10,12;2,26;0,43;2,60;10,73;21,83;34,86;48,83;58,73;65,60;68,43;65,26;58,12;48,3;34,0" o:connectangles="0,0,0,0,0,0,0,0,0,0,0,0,0,0,0,0,0"/>
                  </v:shape>
                  <v:shape id="Freeform 55" o:spid="_x0000_s1080" style="position:absolute;left:7562;top:671;width:69;height:87;visibility:visible;mso-wrap-style:square;v-text-anchor:top" coordsize="6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" path="m68,43l65,26,58,12,48,3,34,,21,3,10,12,2,26,,43,2,60r8,13l21,83r13,3l48,83,58,73,65,60,68,43e" filled="f" strokeweight=".1314mm">
                    <v:path arrowok="t" o:connecttype="custom" o:connectlocs="68,43;65,26;58,12;48,3;34,0;21,3;10,12;2,26;0,43;2,60;10,73;21,83;34,86;48,83;58,73;65,60;68,43" o:connectangles="0,0,0,0,0,0,0,0,0,0,0,0,0,0,0,0,0"/>
                  </v:shape>
                  <v:shape id="Text Box 56" o:spid="_x0000_s1081" type="#_x0000_t202" style="position:absolute;left:6968;top:250;width:863;height: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10B39815" w14:textId="77777777" w:rsidR="0047409B" w:rsidRDefault="0047409B" w:rsidP="0047409B">
                          <w:pPr>
                            <w:pStyle w:val="BodyText0"/>
                            <w:kinsoku w:val="0"/>
                            <w:overflowPunct w:val="0"/>
                            <w:rPr>
                              <w:szCs w:val="18"/>
                            </w:rPr>
                          </w:pPr>
                        </w:p>
                        <w:p w14:paraId="54DE0A6F" w14:textId="77777777" w:rsidR="0047409B" w:rsidRDefault="0047409B" w:rsidP="0047409B">
                          <w:pPr>
                            <w:pStyle w:val="BodyText0"/>
                            <w:kinsoku w:val="0"/>
                            <w:overflowPunct w:val="0"/>
                            <w:rPr>
                              <w:szCs w:val="18"/>
                            </w:rPr>
                          </w:pPr>
                        </w:p>
                        <w:p w14:paraId="654335FD" w14:textId="77777777" w:rsidR="0047409B" w:rsidRDefault="0047409B" w:rsidP="0047409B">
                          <w:pPr>
                            <w:pStyle w:val="BodyText0"/>
                            <w:tabs>
                              <w:tab w:val="left" w:pos="555"/>
                            </w:tabs>
                            <w:kinsoku w:val="0"/>
                            <w:overflowPunct w:val="0"/>
                            <w:spacing w:before="106"/>
                            <w:ind w:left="99"/>
                            <w:rPr>
                              <w:rFonts w:ascii="Arial" w:hAnsi="Arial" w:cs="Arial"/>
                              <w:spacing w:val="4"/>
                              <w:position w:val="1"/>
                              <w:sz w:val="15"/>
                              <w:szCs w:val="15"/>
                            </w:rPr>
                          </w:pPr>
                          <w:r>
                            <w:rPr>
                              <w:rFonts w:ascii="Arial" w:hAnsi="Arial" w:cs="Arial"/>
                              <w:sz w:val="15"/>
                              <w:szCs w:val="15"/>
                            </w:rPr>
                            <w:t>-1</w:t>
                          </w:r>
                          <w:r>
                            <w:rPr>
                              <w:rFonts w:ascii="Arial" w:hAnsi="Arial" w:cs="Arial"/>
                              <w:sz w:val="15"/>
                              <w:szCs w:val="15"/>
                            </w:rPr>
                            <w:tab/>
                          </w:r>
                          <w:r>
                            <w:rPr>
                              <w:rFonts w:ascii="Arial" w:hAnsi="Arial" w:cs="Arial"/>
                              <w:spacing w:val="4"/>
                              <w:position w:val="1"/>
                              <w:sz w:val="15"/>
                              <w:szCs w:val="15"/>
                            </w:rPr>
                            <w:t>+1</w:t>
                          </w:r>
                        </w:p>
                      </w:txbxContent>
                    </v:textbox>
                  </v:shape>
                  <w10:wrap anchorx="page"/>
                </v:group>
              </w:pict>
            </mc:Fallback>
          </mc:AlternateContent>
        </w:r>
        <w:r w:rsidDel="00A23753">
          <w:rPr>
            <w:noProof/>
          </w:rPr>
          <mc:AlternateContent>
            <mc:Choice Requires="wpg">
              <w:drawing>
                <wp:anchor distT="0" distB="0" distL="114300" distR="114300" simplePos="0" relativeHeight="251664384" behindDoc="1" locked="0" layoutInCell="0" allowOverlap="1" wp14:anchorId="4DFCF831" wp14:editId="7CCA3EEC">
                  <wp:simplePos x="0" y="0"/>
                  <wp:positionH relativeFrom="page">
                    <wp:posOffset>5168265</wp:posOffset>
                  </wp:positionH>
                  <wp:positionV relativeFrom="paragraph">
                    <wp:posOffset>158115</wp:posOffset>
                  </wp:positionV>
                  <wp:extent cx="548005" cy="544830"/>
                  <wp:effectExtent l="5715" t="5715" r="8255" b="1143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005" cy="544830"/>
                            <a:chOff x="8139" y="249"/>
                            <a:chExt cx="863" cy="858"/>
                          </a:xfrm>
                        </wpg:grpSpPr>
                        <wps:wsp>
                          <wps:cNvPr id="12" name="Freeform 58"/>
                          <wps:cNvSpPr>
                            <a:spLocks/>
                          </wps:cNvSpPr>
                          <wps:spPr bwMode="auto">
                            <a:xfrm>
                              <a:off x="8540" y="334"/>
                              <a:ext cx="20" cy="773"/>
                            </a:xfrm>
                            <a:custGeom>
                              <a:avLst/>
                              <a:gdLst>
                                <a:gd name="T0" fmla="*/ 0 w 20"/>
                                <a:gd name="T1" fmla="*/ 0 h 773"/>
                                <a:gd name="T2" fmla="*/ 0 w 20"/>
                                <a:gd name="T3" fmla="*/ 772 h 773"/>
                              </a:gdLst>
                              <a:ahLst/>
                              <a:cxnLst>
                                <a:cxn ang="0">
                                  <a:pos x="T0" y="T1"/>
                                </a:cxn>
                                <a:cxn ang="0">
                                  <a:pos x="T2" y="T3"/>
                                </a:cxn>
                              </a:cxnLst>
                              <a:rect l="0" t="0" r="r" b="b"/>
                              <a:pathLst>
                                <a:path w="20" h="773">
                                  <a:moveTo>
                                    <a:pt x="0" y="0"/>
                                  </a:moveTo>
                                  <a:lnTo>
                                    <a:pt x="0" y="772"/>
                                  </a:lnTo>
                                </a:path>
                              </a:pathLst>
                            </a:custGeom>
                            <a:noFill/>
                            <a:ln w="84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59"/>
                          <wps:cNvSpPr>
                            <a:spLocks/>
                          </wps:cNvSpPr>
                          <wps:spPr bwMode="auto">
                            <a:xfrm>
                              <a:off x="8492" y="249"/>
                              <a:ext cx="96" cy="112"/>
                            </a:xfrm>
                            <a:custGeom>
                              <a:avLst/>
                              <a:gdLst>
                                <a:gd name="T0" fmla="*/ 47 w 96"/>
                                <a:gd name="T1" fmla="*/ 0 h 112"/>
                                <a:gd name="T2" fmla="*/ 0 w 96"/>
                                <a:gd name="T3" fmla="*/ 111 h 112"/>
                                <a:gd name="T4" fmla="*/ 23 w 96"/>
                                <a:gd name="T5" fmla="*/ 101 h 112"/>
                                <a:gd name="T6" fmla="*/ 47 w 96"/>
                                <a:gd name="T7" fmla="*/ 98 h 112"/>
                                <a:gd name="T8" fmla="*/ 72 w 96"/>
                                <a:gd name="T9" fmla="*/ 101 h 112"/>
                                <a:gd name="T10" fmla="*/ 95 w 96"/>
                                <a:gd name="T11" fmla="*/ 111 h 112"/>
                                <a:gd name="T12" fmla="*/ 47 w 96"/>
                                <a:gd name="T13" fmla="*/ 0 h 112"/>
                              </a:gdLst>
                              <a:ahLst/>
                              <a:cxnLst>
                                <a:cxn ang="0">
                                  <a:pos x="T0" y="T1"/>
                                </a:cxn>
                                <a:cxn ang="0">
                                  <a:pos x="T2" y="T3"/>
                                </a:cxn>
                                <a:cxn ang="0">
                                  <a:pos x="T4" y="T5"/>
                                </a:cxn>
                                <a:cxn ang="0">
                                  <a:pos x="T6" y="T7"/>
                                </a:cxn>
                                <a:cxn ang="0">
                                  <a:pos x="T8" y="T9"/>
                                </a:cxn>
                                <a:cxn ang="0">
                                  <a:pos x="T10" y="T11"/>
                                </a:cxn>
                                <a:cxn ang="0">
                                  <a:pos x="T12" y="T13"/>
                                </a:cxn>
                              </a:cxnLst>
                              <a:rect l="0" t="0" r="r" b="b"/>
                              <a:pathLst>
                                <a:path w="96" h="112">
                                  <a:moveTo>
                                    <a:pt x="47" y="0"/>
                                  </a:moveTo>
                                  <a:lnTo>
                                    <a:pt x="0" y="111"/>
                                  </a:lnTo>
                                  <a:lnTo>
                                    <a:pt x="23" y="101"/>
                                  </a:lnTo>
                                  <a:lnTo>
                                    <a:pt x="47" y="98"/>
                                  </a:lnTo>
                                  <a:lnTo>
                                    <a:pt x="72" y="101"/>
                                  </a:lnTo>
                                  <a:lnTo>
                                    <a:pt x="95" y="111"/>
                                  </a:lnTo>
                                  <a:lnTo>
                                    <a:pt x="4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60"/>
                          <wps:cNvSpPr>
                            <a:spLocks/>
                          </wps:cNvSpPr>
                          <wps:spPr bwMode="auto">
                            <a:xfrm>
                              <a:off x="8139" y="714"/>
                              <a:ext cx="790" cy="20"/>
                            </a:xfrm>
                            <a:custGeom>
                              <a:avLst/>
                              <a:gdLst>
                                <a:gd name="T0" fmla="*/ 789 w 790"/>
                                <a:gd name="T1" fmla="*/ 0 h 20"/>
                                <a:gd name="T2" fmla="*/ 0 w 790"/>
                                <a:gd name="T3" fmla="*/ 0 h 20"/>
                              </a:gdLst>
                              <a:ahLst/>
                              <a:cxnLst>
                                <a:cxn ang="0">
                                  <a:pos x="T0" y="T1"/>
                                </a:cxn>
                                <a:cxn ang="0">
                                  <a:pos x="T2" y="T3"/>
                                </a:cxn>
                              </a:cxnLst>
                              <a:rect l="0" t="0" r="r" b="b"/>
                              <a:pathLst>
                                <a:path w="790" h="20">
                                  <a:moveTo>
                                    <a:pt x="789" y="0"/>
                                  </a:moveTo>
                                  <a:lnTo>
                                    <a:pt x="0" y="0"/>
                                  </a:lnTo>
                                </a:path>
                              </a:pathLst>
                            </a:custGeom>
                            <a:noFill/>
                            <a:ln w="98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61"/>
                          <wps:cNvSpPr>
                            <a:spLocks/>
                          </wps:cNvSpPr>
                          <wps:spPr bwMode="auto">
                            <a:xfrm>
                              <a:off x="8906" y="657"/>
                              <a:ext cx="96" cy="112"/>
                            </a:xfrm>
                            <a:custGeom>
                              <a:avLst/>
                              <a:gdLst>
                                <a:gd name="T0" fmla="*/ 0 w 96"/>
                                <a:gd name="T1" fmla="*/ 0 h 112"/>
                                <a:gd name="T2" fmla="*/ 8 w 96"/>
                                <a:gd name="T3" fmla="*/ 27 h 112"/>
                                <a:gd name="T4" fmla="*/ 10 w 96"/>
                                <a:gd name="T5" fmla="*/ 55 h 112"/>
                                <a:gd name="T6" fmla="*/ 8 w 96"/>
                                <a:gd name="T7" fmla="*/ 84 h 112"/>
                                <a:gd name="T8" fmla="*/ 0 w 96"/>
                                <a:gd name="T9" fmla="*/ 111 h 112"/>
                                <a:gd name="T10" fmla="*/ 96 w 96"/>
                                <a:gd name="T11" fmla="*/ 56 h 112"/>
                                <a:gd name="T12" fmla="*/ 0 w 96"/>
                                <a:gd name="T13" fmla="*/ 0 h 112"/>
                              </a:gdLst>
                              <a:ahLst/>
                              <a:cxnLst>
                                <a:cxn ang="0">
                                  <a:pos x="T0" y="T1"/>
                                </a:cxn>
                                <a:cxn ang="0">
                                  <a:pos x="T2" y="T3"/>
                                </a:cxn>
                                <a:cxn ang="0">
                                  <a:pos x="T4" y="T5"/>
                                </a:cxn>
                                <a:cxn ang="0">
                                  <a:pos x="T6" y="T7"/>
                                </a:cxn>
                                <a:cxn ang="0">
                                  <a:pos x="T8" y="T9"/>
                                </a:cxn>
                                <a:cxn ang="0">
                                  <a:pos x="T10" y="T11"/>
                                </a:cxn>
                                <a:cxn ang="0">
                                  <a:pos x="T12" y="T13"/>
                                </a:cxn>
                              </a:cxnLst>
                              <a:rect l="0" t="0" r="r" b="b"/>
                              <a:pathLst>
                                <a:path w="96" h="112">
                                  <a:moveTo>
                                    <a:pt x="0" y="0"/>
                                  </a:moveTo>
                                  <a:lnTo>
                                    <a:pt x="8" y="27"/>
                                  </a:lnTo>
                                  <a:lnTo>
                                    <a:pt x="10" y="55"/>
                                  </a:lnTo>
                                  <a:lnTo>
                                    <a:pt x="8" y="84"/>
                                  </a:lnTo>
                                  <a:lnTo>
                                    <a:pt x="0" y="111"/>
                                  </a:lnTo>
                                  <a:lnTo>
                                    <a:pt x="96" y="56"/>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62"/>
                          <wps:cNvSpPr>
                            <a:spLocks/>
                          </wps:cNvSpPr>
                          <wps:spPr bwMode="auto">
                            <a:xfrm>
                              <a:off x="8243" y="670"/>
                              <a:ext cx="69" cy="87"/>
                            </a:xfrm>
                            <a:custGeom>
                              <a:avLst/>
                              <a:gdLst>
                                <a:gd name="T0" fmla="*/ 34 w 69"/>
                                <a:gd name="T1" fmla="*/ 0 h 87"/>
                                <a:gd name="T2" fmla="*/ 21 w 69"/>
                                <a:gd name="T3" fmla="*/ 3 h 87"/>
                                <a:gd name="T4" fmla="*/ 10 w 69"/>
                                <a:gd name="T5" fmla="*/ 12 h 87"/>
                                <a:gd name="T6" fmla="*/ 2 w 69"/>
                                <a:gd name="T7" fmla="*/ 26 h 87"/>
                                <a:gd name="T8" fmla="*/ 0 w 69"/>
                                <a:gd name="T9" fmla="*/ 43 h 87"/>
                                <a:gd name="T10" fmla="*/ 2 w 69"/>
                                <a:gd name="T11" fmla="*/ 60 h 87"/>
                                <a:gd name="T12" fmla="*/ 10 w 69"/>
                                <a:gd name="T13" fmla="*/ 73 h 87"/>
                                <a:gd name="T14" fmla="*/ 21 w 69"/>
                                <a:gd name="T15" fmla="*/ 83 h 87"/>
                                <a:gd name="T16" fmla="*/ 34 w 69"/>
                                <a:gd name="T17" fmla="*/ 86 h 87"/>
                                <a:gd name="T18" fmla="*/ 48 w 69"/>
                                <a:gd name="T19" fmla="*/ 83 h 87"/>
                                <a:gd name="T20" fmla="*/ 58 w 69"/>
                                <a:gd name="T21" fmla="*/ 73 h 87"/>
                                <a:gd name="T22" fmla="*/ 65 w 69"/>
                                <a:gd name="T23" fmla="*/ 60 h 87"/>
                                <a:gd name="T24" fmla="*/ 68 w 69"/>
                                <a:gd name="T25" fmla="*/ 43 h 87"/>
                                <a:gd name="T26" fmla="*/ 65 w 69"/>
                                <a:gd name="T27" fmla="*/ 26 h 87"/>
                                <a:gd name="T28" fmla="*/ 58 w 69"/>
                                <a:gd name="T29" fmla="*/ 12 h 87"/>
                                <a:gd name="T30" fmla="*/ 48 w 69"/>
                                <a:gd name="T31" fmla="*/ 3 h 87"/>
                                <a:gd name="T32" fmla="*/ 34 w 69"/>
                                <a:gd name="T33"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9" h="87">
                                  <a:moveTo>
                                    <a:pt x="34" y="0"/>
                                  </a:moveTo>
                                  <a:lnTo>
                                    <a:pt x="21" y="3"/>
                                  </a:lnTo>
                                  <a:lnTo>
                                    <a:pt x="10" y="12"/>
                                  </a:lnTo>
                                  <a:lnTo>
                                    <a:pt x="2" y="26"/>
                                  </a:lnTo>
                                  <a:lnTo>
                                    <a:pt x="0" y="43"/>
                                  </a:lnTo>
                                  <a:lnTo>
                                    <a:pt x="2" y="60"/>
                                  </a:lnTo>
                                  <a:lnTo>
                                    <a:pt x="10" y="73"/>
                                  </a:lnTo>
                                  <a:lnTo>
                                    <a:pt x="21" y="83"/>
                                  </a:lnTo>
                                  <a:lnTo>
                                    <a:pt x="34" y="86"/>
                                  </a:lnTo>
                                  <a:lnTo>
                                    <a:pt x="48" y="83"/>
                                  </a:lnTo>
                                  <a:lnTo>
                                    <a:pt x="58" y="73"/>
                                  </a:lnTo>
                                  <a:lnTo>
                                    <a:pt x="65" y="60"/>
                                  </a:lnTo>
                                  <a:lnTo>
                                    <a:pt x="68" y="43"/>
                                  </a:lnTo>
                                  <a:lnTo>
                                    <a:pt x="65" y="26"/>
                                  </a:lnTo>
                                  <a:lnTo>
                                    <a:pt x="58" y="12"/>
                                  </a:lnTo>
                                  <a:lnTo>
                                    <a:pt x="48" y="3"/>
                                  </a:lnTo>
                                  <a:lnTo>
                                    <a:pt x="3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63"/>
                          <wps:cNvSpPr>
                            <a:spLocks/>
                          </wps:cNvSpPr>
                          <wps:spPr bwMode="auto">
                            <a:xfrm>
                              <a:off x="8243" y="671"/>
                              <a:ext cx="69" cy="87"/>
                            </a:xfrm>
                            <a:custGeom>
                              <a:avLst/>
                              <a:gdLst>
                                <a:gd name="T0" fmla="*/ 68 w 69"/>
                                <a:gd name="T1" fmla="*/ 43 h 87"/>
                                <a:gd name="T2" fmla="*/ 65 w 69"/>
                                <a:gd name="T3" fmla="*/ 26 h 87"/>
                                <a:gd name="T4" fmla="*/ 58 w 69"/>
                                <a:gd name="T5" fmla="*/ 12 h 87"/>
                                <a:gd name="T6" fmla="*/ 48 w 69"/>
                                <a:gd name="T7" fmla="*/ 3 h 87"/>
                                <a:gd name="T8" fmla="*/ 34 w 69"/>
                                <a:gd name="T9" fmla="*/ 0 h 87"/>
                                <a:gd name="T10" fmla="*/ 21 w 69"/>
                                <a:gd name="T11" fmla="*/ 3 h 87"/>
                                <a:gd name="T12" fmla="*/ 10 w 69"/>
                                <a:gd name="T13" fmla="*/ 12 h 87"/>
                                <a:gd name="T14" fmla="*/ 2 w 69"/>
                                <a:gd name="T15" fmla="*/ 26 h 87"/>
                                <a:gd name="T16" fmla="*/ 0 w 69"/>
                                <a:gd name="T17" fmla="*/ 43 h 87"/>
                                <a:gd name="T18" fmla="*/ 2 w 69"/>
                                <a:gd name="T19" fmla="*/ 60 h 87"/>
                                <a:gd name="T20" fmla="*/ 10 w 69"/>
                                <a:gd name="T21" fmla="*/ 73 h 87"/>
                                <a:gd name="T22" fmla="*/ 21 w 69"/>
                                <a:gd name="T23" fmla="*/ 83 h 87"/>
                                <a:gd name="T24" fmla="*/ 34 w 69"/>
                                <a:gd name="T25" fmla="*/ 86 h 87"/>
                                <a:gd name="T26" fmla="*/ 48 w 69"/>
                                <a:gd name="T27" fmla="*/ 83 h 87"/>
                                <a:gd name="T28" fmla="*/ 58 w 69"/>
                                <a:gd name="T29" fmla="*/ 73 h 87"/>
                                <a:gd name="T30" fmla="*/ 65 w 69"/>
                                <a:gd name="T31" fmla="*/ 60 h 87"/>
                                <a:gd name="T32" fmla="*/ 68 w 69"/>
                                <a:gd name="T33" fmla="*/ 43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9" h="87">
                                  <a:moveTo>
                                    <a:pt x="68" y="43"/>
                                  </a:moveTo>
                                  <a:lnTo>
                                    <a:pt x="65" y="26"/>
                                  </a:lnTo>
                                  <a:lnTo>
                                    <a:pt x="58" y="12"/>
                                  </a:lnTo>
                                  <a:lnTo>
                                    <a:pt x="48" y="3"/>
                                  </a:lnTo>
                                  <a:lnTo>
                                    <a:pt x="34" y="0"/>
                                  </a:lnTo>
                                  <a:lnTo>
                                    <a:pt x="21" y="3"/>
                                  </a:lnTo>
                                  <a:lnTo>
                                    <a:pt x="10" y="12"/>
                                  </a:lnTo>
                                  <a:lnTo>
                                    <a:pt x="2" y="26"/>
                                  </a:lnTo>
                                  <a:lnTo>
                                    <a:pt x="0" y="43"/>
                                  </a:lnTo>
                                  <a:lnTo>
                                    <a:pt x="2" y="60"/>
                                  </a:lnTo>
                                  <a:lnTo>
                                    <a:pt x="10" y="73"/>
                                  </a:lnTo>
                                  <a:lnTo>
                                    <a:pt x="21" y="83"/>
                                  </a:lnTo>
                                  <a:lnTo>
                                    <a:pt x="34" y="86"/>
                                  </a:lnTo>
                                  <a:lnTo>
                                    <a:pt x="48" y="83"/>
                                  </a:lnTo>
                                  <a:lnTo>
                                    <a:pt x="58" y="73"/>
                                  </a:lnTo>
                                  <a:lnTo>
                                    <a:pt x="65" y="60"/>
                                  </a:lnTo>
                                  <a:lnTo>
                                    <a:pt x="68" y="43"/>
                                  </a:lnTo>
                                </a:path>
                              </a:pathLst>
                            </a:custGeom>
                            <a:noFill/>
                            <a:ln w="47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64"/>
                          <wps:cNvSpPr>
                            <a:spLocks/>
                          </wps:cNvSpPr>
                          <wps:spPr bwMode="auto">
                            <a:xfrm>
                              <a:off x="8732" y="670"/>
                              <a:ext cx="70" cy="87"/>
                            </a:xfrm>
                            <a:custGeom>
                              <a:avLst/>
                              <a:gdLst>
                                <a:gd name="T0" fmla="*/ 34 w 70"/>
                                <a:gd name="T1" fmla="*/ 0 h 87"/>
                                <a:gd name="T2" fmla="*/ 21 w 70"/>
                                <a:gd name="T3" fmla="*/ 3 h 87"/>
                                <a:gd name="T4" fmla="*/ 10 w 70"/>
                                <a:gd name="T5" fmla="*/ 12 h 87"/>
                                <a:gd name="T6" fmla="*/ 2 w 70"/>
                                <a:gd name="T7" fmla="*/ 26 h 87"/>
                                <a:gd name="T8" fmla="*/ 0 w 70"/>
                                <a:gd name="T9" fmla="*/ 43 h 87"/>
                                <a:gd name="T10" fmla="*/ 2 w 70"/>
                                <a:gd name="T11" fmla="*/ 60 h 87"/>
                                <a:gd name="T12" fmla="*/ 10 w 70"/>
                                <a:gd name="T13" fmla="*/ 73 h 87"/>
                                <a:gd name="T14" fmla="*/ 21 w 70"/>
                                <a:gd name="T15" fmla="*/ 83 h 87"/>
                                <a:gd name="T16" fmla="*/ 34 w 70"/>
                                <a:gd name="T17" fmla="*/ 86 h 87"/>
                                <a:gd name="T18" fmla="*/ 48 w 70"/>
                                <a:gd name="T19" fmla="*/ 83 h 87"/>
                                <a:gd name="T20" fmla="*/ 59 w 70"/>
                                <a:gd name="T21" fmla="*/ 73 h 87"/>
                                <a:gd name="T22" fmla="*/ 66 w 70"/>
                                <a:gd name="T23" fmla="*/ 60 h 87"/>
                                <a:gd name="T24" fmla="*/ 69 w 70"/>
                                <a:gd name="T25" fmla="*/ 43 h 87"/>
                                <a:gd name="T26" fmla="*/ 66 w 70"/>
                                <a:gd name="T27" fmla="*/ 26 h 87"/>
                                <a:gd name="T28" fmla="*/ 59 w 70"/>
                                <a:gd name="T29" fmla="*/ 12 h 87"/>
                                <a:gd name="T30" fmla="*/ 48 w 70"/>
                                <a:gd name="T31" fmla="*/ 3 h 87"/>
                                <a:gd name="T32" fmla="*/ 34 w 70"/>
                                <a:gd name="T33"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87">
                                  <a:moveTo>
                                    <a:pt x="34" y="0"/>
                                  </a:moveTo>
                                  <a:lnTo>
                                    <a:pt x="21" y="3"/>
                                  </a:lnTo>
                                  <a:lnTo>
                                    <a:pt x="10" y="12"/>
                                  </a:lnTo>
                                  <a:lnTo>
                                    <a:pt x="2" y="26"/>
                                  </a:lnTo>
                                  <a:lnTo>
                                    <a:pt x="0" y="43"/>
                                  </a:lnTo>
                                  <a:lnTo>
                                    <a:pt x="2" y="60"/>
                                  </a:lnTo>
                                  <a:lnTo>
                                    <a:pt x="10" y="73"/>
                                  </a:lnTo>
                                  <a:lnTo>
                                    <a:pt x="21" y="83"/>
                                  </a:lnTo>
                                  <a:lnTo>
                                    <a:pt x="34" y="86"/>
                                  </a:lnTo>
                                  <a:lnTo>
                                    <a:pt x="48" y="83"/>
                                  </a:lnTo>
                                  <a:lnTo>
                                    <a:pt x="59" y="73"/>
                                  </a:lnTo>
                                  <a:lnTo>
                                    <a:pt x="66" y="60"/>
                                  </a:lnTo>
                                  <a:lnTo>
                                    <a:pt x="69" y="43"/>
                                  </a:lnTo>
                                  <a:lnTo>
                                    <a:pt x="66" y="26"/>
                                  </a:lnTo>
                                  <a:lnTo>
                                    <a:pt x="59" y="12"/>
                                  </a:lnTo>
                                  <a:lnTo>
                                    <a:pt x="48" y="3"/>
                                  </a:lnTo>
                                  <a:lnTo>
                                    <a:pt x="3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65"/>
                          <wps:cNvSpPr>
                            <a:spLocks/>
                          </wps:cNvSpPr>
                          <wps:spPr bwMode="auto">
                            <a:xfrm>
                              <a:off x="8732" y="671"/>
                              <a:ext cx="70" cy="87"/>
                            </a:xfrm>
                            <a:custGeom>
                              <a:avLst/>
                              <a:gdLst>
                                <a:gd name="T0" fmla="*/ 69 w 70"/>
                                <a:gd name="T1" fmla="*/ 43 h 87"/>
                                <a:gd name="T2" fmla="*/ 66 w 70"/>
                                <a:gd name="T3" fmla="*/ 26 h 87"/>
                                <a:gd name="T4" fmla="*/ 59 w 70"/>
                                <a:gd name="T5" fmla="*/ 12 h 87"/>
                                <a:gd name="T6" fmla="*/ 48 w 70"/>
                                <a:gd name="T7" fmla="*/ 3 h 87"/>
                                <a:gd name="T8" fmla="*/ 34 w 70"/>
                                <a:gd name="T9" fmla="*/ 0 h 87"/>
                                <a:gd name="T10" fmla="*/ 21 w 70"/>
                                <a:gd name="T11" fmla="*/ 3 h 87"/>
                                <a:gd name="T12" fmla="*/ 10 w 70"/>
                                <a:gd name="T13" fmla="*/ 12 h 87"/>
                                <a:gd name="T14" fmla="*/ 2 w 70"/>
                                <a:gd name="T15" fmla="*/ 26 h 87"/>
                                <a:gd name="T16" fmla="*/ 0 w 70"/>
                                <a:gd name="T17" fmla="*/ 43 h 87"/>
                                <a:gd name="T18" fmla="*/ 2 w 70"/>
                                <a:gd name="T19" fmla="*/ 60 h 87"/>
                                <a:gd name="T20" fmla="*/ 10 w 70"/>
                                <a:gd name="T21" fmla="*/ 73 h 87"/>
                                <a:gd name="T22" fmla="*/ 21 w 70"/>
                                <a:gd name="T23" fmla="*/ 83 h 87"/>
                                <a:gd name="T24" fmla="*/ 34 w 70"/>
                                <a:gd name="T25" fmla="*/ 86 h 87"/>
                                <a:gd name="T26" fmla="*/ 48 w 70"/>
                                <a:gd name="T27" fmla="*/ 83 h 87"/>
                                <a:gd name="T28" fmla="*/ 59 w 70"/>
                                <a:gd name="T29" fmla="*/ 73 h 87"/>
                                <a:gd name="T30" fmla="*/ 66 w 70"/>
                                <a:gd name="T31" fmla="*/ 60 h 87"/>
                                <a:gd name="T32" fmla="*/ 69 w 70"/>
                                <a:gd name="T33" fmla="*/ 43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87">
                                  <a:moveTo>
                                    <a:pt x="69" y="43"/>
                                  </a:moveTo>
                                  <a:lnTo>
                                    <a:pt x="66" y="26"/>
                                  </a:lnTo>
                                  <a:lnTo>
                                    <a:pt x="59" y="12"/>
                                  </a:lnTo>
                                  <a:lnTo>
                                    <a:pt x="48" y="3"/>
                                  </a:lnTo>
                                  <a:lnTo>
                                    <a:pt x="34" y="0"/>
                                  </a:lnTo>
                                  <a:lnTo>
                                    <a:pt x="21" y="3"/>
                                  </a:lnTo>
                                  <a:lnTo>
                                    <a:pt x="10" y="12"/>
                                  </a:lnTo>
                                  <a:lnTo>
                                    <a:pt x="2" y="26"/>
                                  </a:lnTo>
                                  <a:lnTo>
                                    <a:pt x="0" y="43"/>
                                  </a:lnTo>
                                  <a:lnTo>
                                    <a:pt x="2" y="60"/>
                                  </a:lnTo>
                                  <a:lnTo>
                                    <a:pt x="10" y="73"/>
                                  </a:lnTo>
                                  <a:lnTo>
                                    <a:pt x="21" y="83"/>
                                  </a:lnTo>
                                  <a:lnTo>
                                    <a:pt x="34" y="86"/>
                                  </a:lnTo>
                                  <a:lnTo>
                                    <a:pt x="48" y="83"/>
                                  </a:lnTo>
                                  <a:lnTo>
                                    <a:pt x="59" y="73"/>
                                  </a:lnTo>
                                  <a:lnTo>
                                    <a:pt x="66" y="60"/>
                                  </a:lnTo>
                                  <a:lnTo>
                                    <a:pt x="69" y="43"/>
                                  </a:lnTo>
                                </a:path>
                              </a:pathLst>
                            </a:custGeom>
                            <a:noFill/>
                            <a:ln w="47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Text Box 66"/>
                          <wps:cNvSpPr txBox="1">
                            <a:spLocks noChangeArrowheads="1"/>
                          </wps:cNvSpPr>
                          <wps:spPr bwMode="auto">
                            <a:xfrm>
                              <a:off x="8140" y="250"/>
                              <a:ext cx="863" cy="8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7B19CD" w14:textId="77777777" w:rsidR="0047409B" w:rsidRDefault="0047409B" w:rsidP="0047409B">
                                <w:pPr>
                                  <w:pStyle w:val="BodyText0"/>
                                  <w:kinsoku w:val="0"/>
                                  <w:overflowPunct w:val="0"/>
                                  <w:rPr>
                                    <w:szCs w:val="18"/>
                                  </w:rPr>
                                </w:pPr>
                              </w:p>
                              <w:p w14:paraId="3399C715" w14:textId="77777777" w:rsidR="0047409B" w:rsidRDefault="0047409B" w:rsidP="0047409B">
                                <w:pPr>
                                  <w:pStyle w:val="BodyText0"/>
                                  <w:kinsoku w:val="0"/>
                                  <w:overflowPunct w:val="0"/>
                                  <w:rPr>
                                    <w:szCs w:val="18"/>
                                  </w:rPr>
                                </w:pPr>
                              </w:p>
                              <w:p w14:paraId="2D7742E7" w14:textId="77777777" w:rsidR="0047409B" w:rsidRDefault="0047409B" w:rsidP="0047409B">
                                <w:pPr>
                                  <w:pStyle w:val="BodyText0"/>
                                  <w:tabs>
                                    <w:tab w:val="left" w:pos="555"/>
                                  </w:tabs>
                                  <w:kinsoku w:val="0"/>
                                  <w:overflowPunct w:val="0"/>
                                  <w:spacing w:before="106"/>
                                  <w:ind w:left="98"/>
                                  <w:rPr>
                                    <w:rFonts w:ascii="Arial" w:hAnsi="Arial" w:cs="Arial"/>
                                    <w:spacing w:val="3"/>
                                    <w:position w:val="1"/>
                                    <w:sz w:val="15"/>
                                    <w:szCs w:val="15"/>
                                  </w:rPr>
                                </w:pPr>
                                <w:r>
                                  <w:rPr>
                                    <w:rFonts w:ascii="Arial" w:hAnsi="Arial" w:cs="Arial"/>
                                    <w:sz w:val="15"/>
                                    <w:szCs w:val="15"/>
                                  </w:rPr>
                                  <w:t>-1</w:t>
                                </w:r>
                                <w:r>
                                  <w:rPr>
                                    <w:rFonts w:ascii="Arial" w:hAnsi="Arial" w:cs="Arial"/>
                                    <w:sz w:val="15"/>
                                    <w:szCs w:val="15"/>
                                  </w:rPr>
                                  <w:tab/>
                                </w:r>
                                <w:r>
                                  <w:rPr>
                                    <w:rFonts w:ascii="Arial" w:hAnsi="Arial" w:cs="Arial"/>
                                    <w:spacing w:val="3"/>
                                    <w:position w:val="1"/>
                                    <w:sz w:val="15"/>
                                    <w:szCs w:val="15"/>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FCF831" id="Group 11" o:spid="_x0000_s1082" style="position:absolute;left:0;text-align:left;margin-left:406.95pt;margin-top:12.45pt;width:43.15pt;height:42.9pt;z-index:-251652096;mso-position-horizontal-relative:page;mso-position-vertical-relative:text" coordorigin="8139,249" coordsize="863,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" o:allowincell="f">
                  <v:shape id="Freeform 58" o:spid="_x0000_s1083" style="position:absolute;left:8540;top:334;width:20;height:773;visibility:visible;mso-wrap-style:square;v-text-anchor:top" coordsize="20,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" path="m,l,772e" filled="f" strokeweight=".23594mm">
                    <v:path arrowok="t" o:connecttype="custom" o:connectlocs="0,0;0,772" o:connectangles="0,0"/>
                  </v:shape>
                  <v:shape id="Freeform 59" o:spid="_x0000_s1084" style="position:absolute;left:8492;top:249;width:96;height:112;visibility:visible;mso-wrap-style:square;v-text-anchor:top" coordsize="96,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" path="m47,l,111,23,101,47,98r25,3l95,111,47,xe" fillcolor="black" stroked="f">
                    <v:path arrowok="t" o:connecttype="custom" o:connectlocs="47,0;0,111;23,101;47,98;72,101;95,111;47,0" o:connectangles="0,0,0,0,0,0,0"/>
                  </v:shape>
                  <v:shape id="Freeform 60" o:spid="_x0000_s1085" style="position:absolute;left:8139;top:714;width:790;height:20;visibility:visible;mso-wrap-style:square;v-text-anchor:top" coordsize="79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" path="m789,l,e" filled="f" strokeweight=".27417mm">
                    <v:path arrowok="t" o:connecttype="custom" o:connectlocs="789,0;0,0" o:connectangles="0,0"/>
                  </v:shape>
                  <v:shape id="Freeform 61" o:spid="_x0000_s1086" style="position:absolute;left:8906;top:657;width:96;height:112;visibility:visible;mso-wrap-style:square;v-text-anchor:top" coordsize="96,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" path="m,l8,27r2,28l8,84,,111,96,56,,xe" fillcolor="black" stroked="f">
                    <v:path arrowok="t" o:connecttype="custom" o:connectlocs="0,0;8,27;10,55;8,84;0,111;96,56;0,0" o:connectangles="0,0,0,0,0,0,0"/>
                  </v:shape>
                  <v:shape id="Freeform 62" o:spid="_x0000_s1087" style="position:absolute;left:8243;top:670;width:69;height:87;visibility:visible;mso-wrap-style:square;v-text-anchor:top" coordsize="6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" path="m34,l21,3,10,12,2,26,,43,2,60r8,13l21,83r13,3l48,83,58,73,65,60,68,43,65,26,58,12,48,3,34,xe" stroked="f">
                    <v:path arrowok="t" o:connecttype="custom" o:connectlocs="34,0;21,3;10,12;2,26;0,43;2,60;10,73;21,83;34,86;48,83;58,73;65,60;68,43;65,26;58,12;48,3;34,0" o:connectangles="0,0,0,0,0,0,0,0,0,0,0,0,0,0,0,0,0"/>
                  </v:shape>
                  <v:shape id="Freeform 63" o:spid="_x0000_s1088" style="position:absolute;left:8243;top:671;width:69;height:87;visibility:visible;mso-wrap-style:square;v-text-anchor:top" coordsize="6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" path="m68,43l65,26,58,12,48,3,34,,21,3,10,12,2,26,,43,2,60r8,13l21,83r13,3l48,83,58,73,65,60,68,43e" filled="f" strokeweight=".1314mm">
                    <v:path arrowok="t" o:connecttype="custom" o:connectlocs="68,43;65,26;58,12;48,3;34,0;21,3;10,12;2,26;0,43;2,60;10,73;21,83;34,86;48,83;58,73;65,60;68,43" o:connectangles="0,0,0,0,0,0,0,0,0,0,0,0,0,0,0,0,0"/>
                  </v:shape>
                  <v:shape id="Freeform 64" o:spid="_x0000_s1089" style="position:absolute;left:8732;top:670;width:70;height:87;visibility:visible;mso-wrap-style:square;v-text-anchor:top" coordsize="7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" path="m34,l21,3,10,12,2,26,,43,2,60r8,13l21,83r13,3l48,83,59,73,66,60,69,43,66,26,59,12,48,3,34,xe" stroked="f">
                    <v:path arrowok="t" o:connecttype="custom" o:connectlocs="34,0;21,3;10,12;2,26;0,43;2,60;10,73;21,83;34,86;48,83;59,73;66,60;69,43;66,26;59,12;48,3;34,0" o:connectangles="0,0,0,0,0,0,0,0,0,0,0,0,0,0,0,0,0"/>
                  </v:shape>
                  <v:shape id="Freeform 65" o:spid="_x0000_s1090" style="position:absolute;left:8732;top:671;width:70;height:87;visibility:visible;mso-wrap-style:square;v-text-anchor:top" coordsize="7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" path="m69,43l66,26,59,12,48,3,34,,21,3,10,12,2,26,,43,2,60r8,13l21,83r13,3l48,83,59,73,66,60,69,43e" filled="f" strokeweight=".1316mm">
                    <v:path arrowok="t" o:connecttype="custom" o:connectlocs="69,43;66,26;59,12;48,3;34,0;21,3;10,12;2,26;0,43;2,60;10,73;21,83;34,86;48,83;59,73;66,60;69,43" o:connectangles="0,0,0,0,0,0,0,0,0,0,0,0,0,0,0,0,0"/>
                  </v:shape>
                  <v:shape id="Text Box 66" o:spid="_x0000_s1091" type="#_x0000_t202" style="position:absolute;left:8140;top:250;width:863;height: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5E7B19CD" w14:textId="77777777" w:rsidR="0047409B" w:rsidRDefault="0047409B" w:rsidP="0047409B">
                          <w:pPr>
                            <w:pStyle w:val="BodyText0"/>
                            <w:kinsoku w:val="0"/>
                            <w:overflowPunct w:val="0"/>
                            <w:rPr>
                              <w:szCs w:val="18"/>
                            </w:rPr>
                          </w:pPr>
                        </w:p>
                        <w:p w14:paraId="3399C715" w14:textId="77777777" w:rsidR="0047409B" w:rsidRDefault="0047409B" w:rsidP="0047409B">
                          <w:pPr>
                            <w:pStyle w:val="BodyText0"/>
                            <w:kinsoku w:val="0"/>
                            <w:overflowPunct w:val="0"/>
                            <w:rPr>
                              <w:szCs w:val="18"/>
                            </w:rPr>
                          </w:pPr>
                        </w:p>
                        <w:p w14:paraId="2D7742E7" w14:textId="77777777" w:rsidR="0047409B" w:rsidRDefault="0047409B" w:rsidP="0047409B">
                          <w:pPr>
                            <w:pStyle w:val="BodyText0"/>
                            <w:tabs>
                              <w:tab w:val="left" w:pos="555"/>
                            </w:tabs>
                            <w:kinsoku w:val="0"/>
                            <w:overflowPunct w:val="0"/>
                            <w:spacing w:before="106"/>
                            <w:ind w:left="98"/>
                            <w:rPr>
                              <w:rFonts w:ascii="Arial" w:hAnsi="Arial" w:cs="Arial"/>
                              <w:spacing w:val="3"/>
                              <w:position w:val="1"/>
                              <w:sz w:val="15"/>
                              <w:szCs w:val="15"/>
                            </w:rPr>
                          </w:pPr>
                          <w:r>
                            <w:rPr>
                              <w:rFonts w:ascii="Arial" w:hAnsi="Arial" w:cs="Arial"/>
                              <w:sz w:val="15"/>
                              <w:szCs w:val="15"/>
                            </w:rPr>
                            <w:t>-1</w:t>
                          </w:r>
                          <w:r>
                            <w:rPr>
                              <w:rFonts w:ascii="Arial" w:hAnsi="Arial" w:cs="Arial"/>
                              <w:sz w:val="15"/>
                              <w:szCs w:val="15"/>
                            </w:rPr>
                            <w:tab/>
                          </w:r>
                          <w:r>
                            <w:rPr>
                              <w:rFonts w:ascii="Arial" w:hAnsi="Arial" w:cs="Arial"/>
                              <w:spacing w:val="3"/>
                              <w:position w:val="1"/>
                              <w:sz w:val="15"/>
                              <w:szCs w:val="15"/>
                            </w:rPr>
                            <w:t>+1</w:t>
                          </w:r>
                        </w:p>
                      </w:txbxContent>
                    </v:textbox>
                  </v:shape>
                  <w10:wrap anchorx="page"/>
                </v:group>
              </w:pict>
            </mc:Fallback>
          </mc:AlternateContent>
        </w:r>
        <w:r w:rsidDel="00A23753">
          <w:rPr>
            <w:noProof/>
          </w:rPr>
          <mc:AlternateContent>
            <mc:Choice Requires="wpg">
              <w:drawing>
                <wp:anchor distT="0" distB="0" distL="114300" distR="114300" simplePos="0" relativeHeight="251665408" behindDoc="1" locked="0" layoutInCell="0" allowOverlap="1" wp14:anchorId="75DCDCBE" wp14:editId="350D4C5A">
                  <wp:simplePos x="0" y="0"/>
                  <wp:positionH relativeFrom="page">
                    <wp:posOffset>3681730</wp:posOffset>
                  </wp:positionH>
                  <wp:positionV relativeFrom="paragraph">
                    <wp:posOffset>57785</wp:posOffset>
                  </wp:positionV>
                  <wp:extent cx="548005" cy="645160"/>
                  <wp:effectExtent l="5080" t="635" r="0" b="114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005" cy="645160"/>
                            <a:chOff x="5798" y="91"/>
                            <a:chExt cx="863" cy="1016"/>
                          </a:xfrm>
                        </wpg:grpSpPr>
                        <wps:wsp>
                          <wps:cNvPr id="2" name="Freeform 68"/>
                          <wps:cNvSpPr>
                            <a:spLocks/>
                          </wps:cNvSpPr>
                          <wps:spPr bwMode="auto">
                            <a:xfrm>
                              <a:off x="6199" y="334"/>
                              <a:ext cx="20" cy="773"/>
                            </a:xfrm>
                            <a:custGeom>
                              <a:avLst/>
                              <a:gdLst>
                                <a:gd name="T0" fmla="*/ 0 w 20"/>
                                <a:gd name="T1" fmla="*/ 0 h 773"/>
                                <a:gd name="T2" fmla="*/ 0 w 20"/>
                                <a:gd name="T3" fmla="*/ 772 h 773"/>
                              </a:gdLst>
                              <a:ahLst/>
                              <a:cxnLst>
                                <a:cxn ang="0">
                                  <a:pos x="T0" y="T1"/>
                                </a:cxn>
                                <a:cxn ang="0">
                                  <a:pos x="T2" y="T3"/>
                                </a:cxn>
                              </a:cxnLst>
                              <a:rect l="0" t="0" r="r" b="b"/>
                              <a:pathLst>
                                <a:path w="20" h="773">
                                  <a:moveTo>
                                    <a:pt x="0" y="0"/>
                                  </a:moveTo>
                                  <a:lnTo>
                                    <a:pt x="0" y="772"/>
                                  </a:lnTo>
                                </a:path>
                              </a:pathLst>
                            </a:custGeom>
                            <a:noFill/>
                            <a:ln w="84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69"/>
                          <wps:cNvSpPr>
                            <a:spLocks/>
                          </wps:cNvSpPr>
                          <wps:spPr bwMode="auto">
                            <a:xfrm>
                              <a:off x="6151" y="249"/>
                              <a:ext cx="96" cy="112"/>
                            </a:xfrm>
                            <a:custGeom>
                              <a:avLst/>
                              <a:gdLst>
                                <a:gd name="T0" fmla="*/ 47 w 96"/>
                                <a:gd name="T1" fmla="*/ 0 h 112"/>
                                <a:gd name="T2" fmla="*/ 0 w 96"/>
                                <a:gd name="T3" fmla="*/ 111 h 112"/>
                                <a:gd name="T4" fmla="*/ 23 w 96"/>
                                <a:gd name="T5" fmla="*/ 101 h 112"/>
                                <a:gd name="T6" fmla="*/ 47 w 96"/>
                                <a:gd name="T7" fmla="*/ 98 h 112"/>
                                <a:gd name="T8" fmla="*/ 72 w 96"/>
                                <a:gd name="T9" fmla="*/ 101 h 112"/>
                                <a:gd name="T10" fmla="*/ 95 w 96"/>
                                <a:gd name="T11" fmla="*/ 111 h 112"/>
                                <a:gd name="T12" fmla="*/ 47 w 96"/>
                                <a:gd name="T13" fmla="*/ 0 h 112"/>
                              </a:gdLst>
                              <a:ahLst/>
                              <a:cxnLst>
                                <a:cxn ang="0">
                                  <a:pos x="T0" y="T1"/>
                                </a:cxn>
                                <a:cxn ang="0">
                                  <a:pos x="T2" y="T3"/>
                                </a:cxn>
                                <a:cxn ang="0">
                                  <a:pos x="T4" y="T5"/>
                                </a:cxn>
                                <a:cxn ang="0">
                                  <a:pos x="T6" y="T7"/>
                                </a:cxn>
                                <a:cxn ang="0">
                                  <a:pos x="T8" y="T9"/>
                                </a:cxn>
                                <a:cxn ang="0">
                                  <a:pos x="T10" y="T11"/>
                                </a:cxn>
                                <a:cxn ang="0">
                                  <a:pos x="T12" y="T13"/>
                                </a:cxn>
                              </a:cxnLst>
                              <a:rect l="0" t="0" r="r" b="b"/>
                              <a:pathLst>
                                <a:path w="96" h="112">
                                  <a:moveTo>
                                    <a:pt x="47" y="0"/>
                                  </a:moveTo>
                                  <a:lnTo>
                                    <a:pt x="0" y="111"/>
                                  </a:lnTo>
                                  <a:lnTo>
                                    <a:pt x="23" y="101"/>
                                  </a:lnTo>
                                  <a:lnTo>
                                    <a:pt x="47" y="98"/>
                                  </a:lnTo>
                                  <a:lnTo>
                                    <a:pt x="72" y="101"/>
                                  </a:lnTo>
                                  <a:lnTo>
                                    <a:pt x="95" y="111"/>
                                  </a:lnTo>
                                  <a:lnTo>
                                    <a:pt x="4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70"/>
                          <wps:cNvSpPr>
                            <a:spLocks/>
                          </wps:cNvSpPr>
                          <wps:spPr bwMode="auto">
                            <a:xfrm>
                              <a:off x="5798" y="714"/>
                              <a:ext cx="790" cy="20"/>
                            </a:xfrm>
                            <a:custGeom>
                              <a:avLst/>
                              <a:gdLst>
                                <a:gd name="T0" fmla="*/ 789 w 790"/>
                                <a:gd name="T1" fmla="*/ 0 h 20"/>
                                <a:gd name="T2" fmla="*/ 0 w 790"/>
                                <a:gd name="T3" fmla="*/ 0 h 20"/>
                              </a:gdLst>
                              <a:ahLst/>
                              <a:cxnLst>
                                <a:cxn ang="0">
                                  <a:pos x="T0" y="T1"/>
                                </a:cxn>
                                <a:cxn ang="0">
                                  <a:pos x="T2" y="T3"/>
                                </a:cxn>
                              </a:cxnLst>
                              <a:rect l="0" t="0" r="r" b="b"/>
                              <a:pathLst>
                                <a:path w="790" h="20">
                                  <a:moveTo>
                                    <a:pt x="789" y="0"/>
                                  </a:moveTo>
                                  <a:lnTo>
                                    <a:pt x="0" y="0"/>
                                  </a:lnTo>
                                </a:path>
                              </a:pathLst>
                            </a:custGeom>
                            <a:noFill/>
                            <a:ln w="98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71"/>
                          <wps:cNvSpPr>
                            <a:spLocks/>
                          </wps:cNvSpPr>
                          <wps:spPr bwMode="auto">
                            <a:xfrm>
                              <a:off x="6563" y="657"/>
                              <a:ext cx="98" cy="112"/>
                            </a:xfrm>
                            <a:custGeom>
                              <a:avLst/>
                              <a:gdLst>
                                <a:gd name="T0" fmla="*/ 0 w 98"/>
                                <a:gd name="T1" fmla="*/ 0 h 112"/>
                                <a:gd name="T2" fmla="*/ 8 w 98"/>
                                <a:gd name="T3" fmla="*/ 27 h 112"/>
                                <a:gd name="T4" fmla="*/ 11 w 98"/>
                                <a:gd name="T5" fmla="*/ 55 h 112"/>
                                <a:gd name="T6" fmla="*/ 8 w 98"/>
                                <a:gd name="T7" fmla="*/ 84 h 112"/>
                                <a:gd name="T8" fmla="*/ 0 w 98"/>
                                <a:gd name="T9" fmla="*/ 111 h 112"/>
                                <a:gd name="T10" fmla="*/ 97 w 98"/>
                                <a:gd name="T11" fmla="*/ 56 h 112"/>
                                <a:gd name="T12" fmla="*/ 0 w 98"/>
                                <a:gd name="T13" fmla="*/ 0 h 112"/>
                              </a:gdLst>
                              <a:ahLst/>
                              <a:cxnLst>
                                <a:cxn ang="0">
                                  <a:pos x="T0" y="T1"/>
                                </a:cxn>
                                <a:cxn ang="0">
                                  <a:pos x="T2" y="T3"/>
                                </a:cxn>
                                <a:cxn ang="0">
                                  <a:pos x="T4" y="T5"/>
                                </a:cxn>
                                <a:cxn ang="0">
                                  <a:pos x="T6" y="T7"/>
                                </a:cxn>
                                <a:cxn ang="0">
                                  <a:pos x="T8" y="T9"/>
                                </a:cxn>
                                <a:cxn ang="0">
                                  <a:pos x="T10" y="T11"/>
                                </a:cxn>
                                <a:cxn ang="0">
                                  <a:pos x="T12" y="T13"/>
                                </a:cxn>
                              </a:cxnLst>
                              <a:rect l="0" t="0" r="r" b="b"/>
                              <a:pathLst>
                                <a:path w="98" h="112">
                                  <a:moveTo>
                                    <a:pt x="0" y="0"/>
                                  </a:moveTo>
                                  <a:lnTo>
                                    <a:pt x="8" y="27"/>
                                  </a:lnTo>
                                  <a:lnTo>
                                    <a:pt x="11" y="55"/>
                                  </a:lnTo>
                                  <a:lnTo>
                                    <a:pt x="8" y="84"/>
                                  </a:lnTo>
                                  <a:lnTo>
                                    <a:pt x="0" y="111"/>
                                  </a:lnTo>
                                  <a:lnTo>
                                    <a:pt x="97" y="56"/>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2"/>
                          <wps:cNvSpPr>
                            <a:spLocks/>
                          </wps:cNvSpPr>
                          <wps:spPr bwMode="auto">
                            <a:xfrm>
                              <a:off x="6164" y="938"/>
                              <a:ext cx="70" cy="87"/>
                            </a:xfrm>
                            <a:custGeom>
                              <a:avLst/>
                              <a:gdLst>
                                <a:gd name="T0" fmla="*/ 34 w 70"/>
                                <a:gd name="T1" fmla="*/ 0 h 87"/>
                                <a:gd name="T2" fmla="*/ 21 w 70"/>
                                <a:gd name="T3" fmla="*/ 3 h 87"/>
                                <a:gd name="T4" fmla="*/ 10 w 70"/>
                                <a:gd name="T5" fmla="*/ 12 h 87"/>
                                <a:gd name="T6" fmla="*/ 2 w 70"/>
                                <a:gd name="T7" fmla="*/ 26 h 87"/>
                                <a:gd name="T8" fmla="*/ 0 w 70"/>
                                <a:gd name="T9" fmla="*/ 43 h 87"/>
                                <a:gd name="T10" fmla="*/ 2 w 70"/>
                                <a:gd name="T11" fmla="*/ 60 h 87"/>
                                <a:gd name="T12" fmla="*/ 10 w 70"/>
                                <a:gd name="T13" fmla="*/ 73 h 87"/>
                                <a:gd name="T14" fmla="*/ 21 w 70"/>
                                <a:gd name="T15" fmla="*/ 83 h 87"/>
                                <a:gd name="T16" fmla="*/ 34 w 70"/>
                                <a:gd name="T17" fmla="*/ 86 h 87"/>
                                <a:gd name="T18" fmla="*/ 48 w 70"/>
                                <a:gd name="T19" fmla="*/ 83 h 87"/>
                                <a:gd name="T20" fmla="*/ 59 w 70"/>
                                <a:gd name="T21" fmla="*/ 73 h 87"/>
                                <a:gd name="T22" fmla="*/ 66 w 70"/>
                                <a:gd name="T23" fmla="*/ 60 h 87"/>
                                <a:gd name="T24" fmla="*/ 69 w 70"/>
                                <a:gd name="T25" fmla="*/ 43 h 87"/>
                                <a:gd name="T26" fmla="*/ 66 w 70"/>
                                <a:gd name="T27" fmla="*/ 26 h 87"/>
                                <a:gd name="T28" fmla="*/ 59 w 70"/>
                                <a:gd name="T29" fmla="*/ 12 h 87"/>
                                <a:gd name="T30" fmla="*/ 48 w 70"/>
                                <a:gd name="T31" fmla="*/ 3 h 87"/>
                                <a:gd name="T32" fmla="*/ 34 w 70"/>
                                <a:gd name="T33"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87">
                                  <a:moveTo>
                                    <a:pt x="34" y="0"/>
                                  </a:moveTo>
                                  <a:lnTo>
                                    <a:pt x="21" y="3"/>
                                  </a:lnTo>
                                  <a:lnTo>
                                    <a:pt x="10" y="12"/>
                                  </a:lnTo>
                                  <a:lnTo>
                                    <a:pt x="2" y="26"/>
                                  </a:lnTo>
                                  <a:lnTo>
                                    <a:pt x="0" y="43"/>
                                  </a:lnTo>
                                  <a:lnTo>
                                    <a:pt x="2" y="60"/>
                                  </a:lnTo>
                                  <a:lnTo>
                                    <a:pt x="10" y="73"/>
                                  </a:lnTo>
                                  <a:lnTo>
                                    <a:pt x="21" y="83"/>
                                  </a:lnTo>
                                  <a:lnTo>
                                    <a:pt x="34" y="86"/>
                                  </a:lnTo>
                                  <a:lnTo>
                                    <a:pt x="48" y="83"/>
                                  </a:lnTo>
                                  <a:lnTo>
                                    <a:pt x="59" y="73"/>
                                  </a:lnTo>
                                  <a:lnTo>
                                    <a:pt x="66" y="60"/>
                                  </a:lnTo>
                                  <a:lnTo>
                                    <a:pt x="69" y="43"/>
                                  </a:lnTo>
                                  <a:lnTo>
                                    <a:pt x="66" y="26"/>
                                  </a:lnTo>
                                  <a:lnTo>
                                    <a:pt x="59" y="12"/>
                                  </a:lnTo>
                                  <a:lnTo>
                                    <a:pt x="48" y="3"/>
                                  </a:lnTo>
                                  <a:lnTo>
                                    <a:pt x="3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73"/>
                          <wps:cNvSpPr>
                            <a:spLocks/>
                          </wps:cNvSpPr>
                          <wps:spPr bwMode="auto">
                            <a:xfrm>
                              <a:off x="6164" y="938"/>
                              <a:ext cx="70" cy="87"/>
                            </a:xfrm>
                            <a:custGeom>
                              <a:avLst/>
                              <a:gdLst>
                                <a:gd name="T0" fmla="*/ 69 w 70"/>
                                <a:gd name="T1" fmla="*/ 43 h 87"/>
                                <a:gd name="T2" fmla="*/ 66 w 70"/>
                                <a:gd name="T3" fmla="*/ 26 h 87"/>
                                <a:gd name="T4" fmla="*/ 59 w 70"/>
                                <a:gd name="T5" fmla="*/ 12 h 87"/>
                                <a:gd name="T6" fmla="*/ 48 w 70"/>
                                <a:gd name="T7" fmla="*/ 3 h 87"/>
                                <a:gd name="T8" fmla="*/ 34 w 70"/>
                                <a:gd name="T9" fmla="*/ 0 h 87"/>
                                <a:gd name="T10" fmla="*/ 21 w 70"/>
                                <a:gd name="T11" fmla="*/ 3 h 87"/>
                                <a:gd name="T12" fmla="*/ 10 w 70"/>
                                <a:gd name="T13" fmla="*/ 12 h 87"/>
                                <a:gd name="T14" fmla="*/ 2 w 70"/>
                                <a:gd name="T15" fmla="*/ 26 h 87"/>
                                <a:gd name="T16" fmla="*/ 0 w 70"/>
                                <a:gd name="T17" fmla="*/ 43 h 87"/>
                                <a:gd name="T18" fmla="*/ 2 w 70"/>
                                <a:gd name="T19" fmla="*/ 60 h 87"/>
                                <a:gd name="T20" fmla="*/ 10 w 70"/>
                                <a:gd name="T21" fmla="*/ 73 h 87"/>
                                <a:gd name="T22" fmla="*/ 21 w 70"/>
                                <a:gd name="T23" fmla="*/ 83 h 87"/>
                                <a:gd name="T24" fmla="*/ 34 w 70"/>
                                <a:gd name="T25" fmla="*/ 86 h 87"/>
                                <a:gd name="T26" fmla="*/ 48 w 70"/>
                                <a:gd name="T27" fmla="*/ 83 h 87"/>
                                <a:gd name="T28" fmla="*/ 59 w 70"/>
                                <a:gd name="T29" fmla="*/ 73 h 87"/>
                                <a:gd name="T30" fmla="*/ 66 w 70"/>
                                <a:gd name="T31" fmla="*/ 60 h 87"/>
                                <a:gd name="T32" fmla="*/ 69 w 70"/>
                                <a:gd name="T33" fmla="*/ 43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87">
                                  <a:moveTo>
                                    <a:pt x="69" y="43"/>
                                  </a:moveTo>
                                  <a:lnTo>
                                    <a:pt x="66" y="26"/>
                                  </a:lnTo>
                                  <a:lnTo>
                                    <a:pt x="59" y="12"/>
                                  </a:lnTo>
                                  <a:lnTo>
                                    <a:pt x="48" y="3"/>
                                  </a:lnTo>
                                  <a:lnTo>
                                    <a:pt x="34" y="0"/>
                                  </a:lnTo>
                                  <a:lnTo>
                                    <a:pt x="21" y="3"/>
                                  </a:lnTo>
                                  <a:lnTo>
                                    <a:pt x="10" y="12"/>
                                  </a:lnTo>
                                  <a:lnTo>
                                    <a:pt x="2" y="26"/>
                                  </a:lnTo>
                                  <a:lnTo>
                                    <a:pt x="0" y="43"/>
                                  </a:lnTo>
                                  <a:lnTo>
                                    <a:pt x="2" y="60"/>
                                  </a:lnTo>
                                  <a:lnTo>
                                    <a:pt x="10" y="73"/>
                                  </a:lnTo>
                                  <a:lnTo>
                                    <a:pt x="21" y="83"/>
                                  </a:lnTo>
                                  <a:lnTo>
                                    <a:pt x="34" y="86"/>
                                  </a:lnTo>
                                  <a:lnTo>
                                    <a:pt x="48" y="83"/>
                                  </a:lnTo>
                                  <a:lnTo>
                                    <a:pt x="59" y="73"/>
                                  </a:lnTo>
                                  <a:lnTo>
                                    <a:pt x="66" y="60"/>
                                  </a:lnTo>
                                  <a:lnTo>
                                    <a:pt x="69" y="43"/>
                                  </a:lnTo>
                                </a:path>
                              </a:pathLst>
                            </a:custGeom>
                            <a:noFill/>
                            <a:ln w="47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74"/>
                          <wps:cNvSpPr>
                            <a:spLocks/>
                          </wps:cNvSpPr>
                          <wps:spPr bwMode="auto">
                            <a:xfrm>
                              <a:off x="6164" y="402"/>
                              <a:ext cx="70" cy="87"/>
                            </a:xfrm>
                            <a:custGeom>
                              <a:avLst/>
                              <a:gdLst>
                                <a:gd name="T0" fmla="*/ 34 w 70"/>
                                <a:gd name="T1" fmla="*/ 0 h 87"/>
                                <a:gd name="T2" fmla="*/ 21 w 70"/>
                                <a:gd name="T3" fmla="*/ 3 h 87"/>
                                <a:gd name="T4" fmla="*/ 10 w 70"/>
                                <a:gd name="T5" fmla="*/ 12 h 87"/>
                                <a:gd name="T6" fmla="*/ 2 w 70"/>
                                <a:gd name="T7" fmla="*/ 26 h 87"/>
                                <a:gd name="T8" fmla="*/ 0 w 70"/>
                                <a:gd name="T9" fmla="*/ 43 h 87"/>
                                <a:gd name="T10" fmla="*/ 2 w 70"/>
                                <a:gd name="T11" fmla="*/ 60 h 87"/>
                                <a:gd name="T12" fmla="*/ 10 w 70"/>
                                <a:gd name="T13" fmla="*/ 73 h 87"/>
                                <a:gd name="T14" fmla="*/ 21 w 70"/>
                                <a:gd name="T15" fmla="*/ 83 h 87"/>
                                <a:gd name="T16" fmla="*/ 34 w 70"/>
                                <a:gd name="T17" fmla="*/ 86 h 87"/>
                                <a:gd name="T18" fmla="*/ 48 w 70"/>
                                <a:gd name="T19" fmla="*/ 83 h 87"/>
                                <a:gd name="T20" fmla="*/ 59 w 70"/>
                                <a:gd name="T21" fmla="*/ 73 h 87"/>
                                <a:gd name="T22" fmla="*/ 66 w 70"/>
                                <a:gd name="T23" fmla="*/ 60 h 87"/>
                                <a:gd name="T24" fmla="*/ 69 w 70"/>
                                <a:gd name="T25" fmla="*/ 43 h 87"/>
                                <a:gd name="T26" fmla="*/ 66 w 70"/>
                                <a:gd name="T27" fmla="*/ 26 h 87"/>
                                <a:gd name="T28" fmla="*/ 59 w 70"/>
                                <a:gd name="T29" fmla="*/ 12 h 87"/>
                                <a:gd name="T30" fmla="*/ 48 w 70"/>
                                <a:gd name="T31" fmla="*/ 3 h 87"/>
                                <a:gd name="T32" fmla="*/ 34 w 70"/>
                                <a:gd name="T33"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87">
                                  <a:moveTo>
                                    <a:pt x="34" y="0"/>
                                  </a:moveTo>
                                  <a:lnTo>
                                    <a:pt x="21" y="3"/>
                                  </a:lnTo>
                                  <a:lnTo>
                                    <a:pt x="10" y="12"/>
                                  </a:lnTo>
                                  <a:lnTo>
                                    <a:pt x="2" y="26"/>
                                  </a:lnTo>
                                  <a:lnTo>
                                    <a:pt x="0" y="43"/>
                                  </a:lnTo>
                                  <a:lnTo>
                                    <a:pt x="2" y="60"/>
                                  </a:lnTo>
                                  <a:lnTo>
                                    <a:pt x="10" y="73"/>
                                  </a:lnTo>
                                  <a:lnTo>
                                    <a:pt x="21" y="83"/>
                                  </a:lnTo>
                                  <a:lnTo>
                                    <a:pt x="34" y="86"/>
                                  </a:lnTo>
                                  <a:lnTo>
                                    <a:pt x="48" y="83"/>
                                  </a:lnTo>
                                  <a:lnTo>
                                    <a:pt x="59" y="73"/>
                                  </a:lnTo>
                                  <a:lnTo>
                                    <a:pt x="66" y="60"/>
                                  </a:lnTo>
                                  <a:lnTo>
                                    <a:pt x="69" y="43"/>
                                  </a:lnTo>
                                  <a:lnTo>
                                    <a:pt x="66" y="26"/>
                                  </a:lnTo>
                                  <a:lnTo>
                                    <a:pt x="59" y="12"/>
                                  </a:lnTo>
                                  <a:lnTo>
                                    <a:pt x="48" y="3"/>
                                  </a:lnTo>
                                  <a:lnTo>
                                    <a:pt x="3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75"/>
                          <wps:cNvSpPr>
                            <a:spLocks/>
                          </wps:cNvSpPr>
                          <wps:spPr bwMode="auto">
                            <a:xfrm>
                              <a:off x="6164" y="402"/>
                              <a:ext cx="70" cy="87"/>
                            </a:xfrm>
                            <a:custGeom>
                              <a:avLst/>
                              <a:gdLst>
                                <a:gd name="T0" fmla="*/ 69 w 70"/>
                                <a:gd name="T1" fmla="*/ 43 h 87"/>
                                <a:gd name="T2" fmla="*/ 66 w 70"/>
                                <a:gd name="T3" fmla="*/ 26 h 87"/>
                                <a:gd name="T4" fmla="*/ 59 w 70"/>
                                <a:gd name="T5" fmla="*/ 12 h 87"/>
                                <a:gd name="T6" fmla="*/ 48 w 70"/>
                                <a:gd name="T7" fmla="*/ 3 h 87"/>
                                <a:gd name="T8" fmla="*/ 34 w 70"/>
                                <a:gd name="T9" fmla="*/ 0 h 87"/>
                                <a:gd name="T10" fmla="*/ 21 w 70"/>
                                <a:gd name="T11" fmla="*/ 3 h 87"/>
                                <a:gd name="T12" fmla="*/ 10 w 70"/>
                                <a:gd name="T13" fmla="*/ 12 h 87"/>
                                <a:gd name="T14" fmla="*/ 2 w 70"/>
                                <a:gd name="T15" fmla="*/ 26 h 87"/>
                                <a:gd name="T16" fmla="*/ 0 w 70"/>
                                <a:gd name="T17" fmla="*/ 43 h 87"/>
                                <a:gd name="T18" fmla="*/ 2 w 70"/>
                                <a:gd name="T19" fmla="*/ 60 h 87"/>
                                <a:gd name="T20" fmla="*/ 10 w 70"/>
                                <a:gd name="T21" fmla="*/ 73 h 87"/>
                                <a:gd name="T22" fmla="*/ 21 w 70"/>
                                <a:gd name="T23" fmla="*/ 83 h 87"/>
                                <a:gd name="T24" fmla="*/ 34 w 70"/>
                                <a:gd name="T25" fmla="*/ 86 h 87"/>
                                <a:gd name="T26" fmla="*/ 48 w 70"/>
                                <a:gd name="T27" fmla="*/ 83 h 87"/>
                                <a:gd name="T28" fmla="*/ 59 w 70"/>
                                <a:gd name="T29" fmla="*/ 73 h 87"/>
                                <a:gd name="T30" fmla="*/ 66 w 70"/>
                                <a:gd name="T31" fmla="*/ 60 h 87"/>
                                <a:gd name="T32" fmla="*/ 69 w 70"/>
                                <a:gd name="T33" fmla="*/ 43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87">
                                  <a:moveTo>
                                    <a:pt x="69" y="43"/>
                                  </a:moveTo>
                                  <a:lnTo>
                                    <a:pt x="66" y="26"/>
                                  </a:lnTo>
                                  <a:lnTo>
                                    <a:pt x="59" y="12"/>
                                  </a:lnTo>
                                  <a:lnTo>
                                    <a:pt x="48" y="3"/>
                                  </a:lnTo>
                                  <a:lnTo>
                                    <a:pt x="34" y="0"/>
                                  </a:lnTo>
                                  <a:lnTo>
                                    <a:pt x="21" y="3"/>
                                  </a:lnTo>
                                  <a:lnTo>
                                    <a:pt x="10" y="12"/>
                                  </a:lnTo>
                                  <a:lnTo>
                                    <a:pt x="2" y="26"/>
                                  </a:lnTo>
                                  <a:lnTo>
                                    <a:pt x="0" y="43"/>
                                  </a:lnTo>
                                  <a:lnTo>
                                    <a:pt x="2" y="60"/>
                                  </a:lnTo>
                                  <a:lnTo>
                                    <a:pt x="10" y="73"/>
                                  </a:lnTo>
                                  <a:lnTo>
                                    <a:pt x="21" y="83"/>
                                  </a:lnTo>
                                  <a:lnTo>
                                    <a:pt x="34" y="86"/>
                                  </a:lnTo>
                                  <a:lnTo>
                                    <a:pt x="48" y="83"/>
                                  </a:lnTo>
                                  <a:lnTo>
                                    <a:pt x="59" y="73"/>
                                  </a:lnTo>
                                  <a:lnTo>
                                    <a:pt x="66" y="60"/>
                                  </a:lnTo>
                                  <a:lnTo>
                                    <a:pt x="69" y="43"/>
                                  </a:lnTo>
                                </a:path>
                              </a:pathLst>
                            </a:custGeom>
                            <a:noFill/>
                            <a:ln w="47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Text Box 76"/>
                          <wps:cNvSpPr txBox="1">
                            <a:spLocks noChangeArrowheads="1"/>
                          </wps:cNvSpPr>
                          <wps:spPr bwMode="auto">
                            <a:xfrm>
                              <a:off x="5798" y="92"/>
                              <a:ext cx="863" cy="10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4E5C54" w14:textId="77777777" w:rsidR="0047409B" w:rsidRDefault="0047409B" w:rsidP="0047409B">
                                <w:pPr>
                                  <w:pStyle w:val="BodyText0"/>
                                  <w:kinsoku w:val="0"/>
                                  <w:overflowPunct w:val="0"/>
                                  <w:spacing w:line="172" w:lineRule="exact"/>
                                  <w:ind w:right="68"/>
                                  <w:jc w:val="center"/>
                                  <w:rPr>
                                    <w:rFonts w:ascii="Arial" w:hAnsi="Arial" w:cs="Arial"/>
                                    <w:w w:val="89"/>
                                    <w:sz w:val="15"/>
                                    <w:szCs w:val="15"/>
                                  </w:rPr>
                                </w:pPr>
                                <w:r>
                                  <w:rPr>
                                    <w:rFonts w:ascii="Arial" w:hAnsi="Arial" w:cs="Arial"/>
                                    <w:w w:val="89"/>
                                    <w:sz w:val="15"/>
                                    <w:szCs w:val="15"/>
                                  </w:rPr>
                                  <w:t>Q</w:t>
                                </w:r>
                              </w:p>
                              <w:p w14:paraId="0038D624" w14:textId="77777777" w:rsidR="0047409B" w:rsidRDefault="0047409B" w:rsidP="0047409B">
                                <w:pPr>
                                  <w:pStyle w:val="BodyText0"/>
                                  <w:kinsoku w:val="0"/>
                                  <w:overflowPunct w:val="0"/>
                                  <w:spacing w:before="95"/>
                                  <w:ind w:left="447"/>
                                  <w:rPr>
                                    <w:rFonts w:ascii="Arial" w:hAnsi="Arial" w:cs="Arial"/>
                                    <w:spacing w:val="3"/>
                                    <w:sz w:val="15"/>
                                    <w:szCs w:val="15"/>
                                  </w:rPr>
                                </w:pPr>
                                <w:r>
                                  <w:rPr>
                                    <w:rFonts w:ascii="Arial" w:hAnsi="Arial" w:cs="Arial"/>
                                    <w:spacing w:val="3"/>
                                    <w:sz w:val="15"/>
                                    <w:szCs w:val="15"/>
                                  </w:rPr>
                                  <w:t>+1</w:t>
                                </w:r>
                              </w:p>
                              <w:p w14:paraId="1F7BCB77" w14:textId="77777777" w:rsidR="0047409B" w:rsidRDefault="0047409B" w:rsidP="0047409B">
                                <w:pPr>
                                  <w:pStyle w:val="BodyText0"/>
                                  <w:kinsoku w:val="0"/>
                                  <w:overflowPunct w:val="0"/>
                                  <w:rPr>
                                    <w:rFonts w:ascii="Arial" w:hAnsi="Arial" w:cs="Arial"/>
                                    <w:sz w:val="16"/>
                                    <w:szCs w:val="16"/>
                                  </w:rPr>
                                </w:pPr>
                              </w:p>
                              <w:p w14:paraId="6B396A66" w14:textId="77777777" w:rsidR="0047409B" w:rsidRDefault="0047409B" w:rsidP="0047409B">
                                <w:pPr>
                                  <w:pStyle w:val="BodyText0"/>
                                  <w:kinsoku w:val="0"/>
                                  <w:overflowPunct w:val="0"/>
                                  <w:spacing w:before="7"/>
                                  <w:rPr>
                                    <w:rFonts w:ascii="Arial" w:hAnsi="Arial" w:cs="Arial"/>
                                    <w:sz w:val="15"/>
                                    <w:szCs w:val="15"/>
                                  </w:rPr>
                                </w:pPr>
                              </w:p>
                              <w:p w14:paraId="14B3AEF0" w14:textId="77777777" w:rsidR="0047409B" w:rsidRDefault="0047409B" w:rsidP="0047409B">
                                <w:pPr>
                                  <w:pStyle w:val="BodyText0"/>
                                  <w:kinsoku w:val="0"/>
                                  <w:overflowPunct w:val="0"/>
                                  <w:ind w:left="464"/>
                                  <w:rPr>
                                    <w:rFonts w:ascii="Arial" w:hAnsi="Arial" w:cs="Arial"/>
                                    <w:sz w:val="15"/>
                                    <w:szCs w:val="15"/>
                                  </w:rPr>
                                </w:pPr>
                                <w:r>
                                  <w:rPr>
                                    <w:rFonts w:ascii="Arial" w:hAnsi="Arial" w:cs="Arial"/>
                                    <w:sz w:val="15"/>
                                    <w:szCs w:val="15"/>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DCDCBE" id="Group 1" o:spid="_x0000_s1092" style="position:absolute;left:0;text-align:left;margin-left:289.9pt;margin-top:4.55pt;width:43.15pt;height:50.8pt;z-index:-251651072;mso-position-horizontal-relative:page;mso-position-vertical-relative:text" coordorigin="5798,91" coordsize="863,1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" o:allowincell="f">
                  <v:shape id="Freeform 68" o:spid="_x0000_s1093" style="position:absolute;left:6199;top:334;width:20;height:773;visibility:visible;mso-wrap-style:square;v-text-anchor:top" coordsize="20,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" path="m,l,772e" filled="f" strokeweight=".23594mm">
                    <v:path arrowok="t" o:connecttype="custom" o:connectlocs="0,0;0,772" o:connectangles="0,0"/>
                  </v:shape>
                  <v:shape id="Freeform 69" o:spid="_x0000_s1094" style="position:absolute;left:6151;top:249;width:96;height:112;visibility:visible;mso-wrap-style:square;v-text-anchor:top" coordsize="96,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" path="m47,l,111,23,101,47,98r25,3l95,111,47,xe" fillcolor="black" stroked="f">
                    <v:path arrowok="t" o:connecttype="custom" o:connectlocs="47,0;0,111;23,101;47,98;72,101;95,111;47,0" o:connectangles="0,0,0,0,0,0,0"/>
                  </v:shape>
                  <v:shape id="Freeform 70" o:spid="_x0000_s1095" style="position:absolute;left:5798;top:714;width:790;height:20;visibility:visible;mso-wrap-style:square;v-text-anchor:top" coordsize="79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" path="m789,l,e" filled="f" strokeweight=".27417mm">
                    <v:path arrowok="t" o:connecttype="custom" o:connectlocs="789,0;0,0" o:connectangles="0,0"/>
                  </v:shape>
                  <v:shape id="Freeform 71" o:spid="_x0000_s1096" style="position:absolute;left:6563;top:657;width:98;height:112;visibility:visible;mso-wrap-style:square;v-text-anchor:top" coordsize="98,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" path="m,l8,27r3,28l8,84,,111,97,56,,xe" fillcolor="black" stroked="f">
                    <v:path arrowok="t" o:connecttype="custom" o:connectlocs="0,0;8,27;11,55;8,84;0,111;97,56;0,0" o:connectangles="0,0,0,0,0,0,0"/>
                  </v:shape>
                  <v:shape id="Freeform 72" o:spid="_x0000_s1097" style="position:absolute;left:6164;top:938;width:70;height:87;visibility:visible;mso-wrap-style:square;v-text-anchor:top" coordsize="7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" path="m34,l21,3,10,12,2,26,,43,2,60r8,13l21,83r13,3l48,83,59,73,66,60,69,43,66,26,59,12,48,3,34,xe" stroked="f">
                    <v:path arrowok="t" o:connecttype="custom" o:connectlocs="34,0;21,3;10,12;2,26;0,43;2,60;10,73;21,83;34,86;48,83;59,73;66,60;69,43;66,26;59,12;48,3;34,0" o:connectangles="0,0,0,0,0,0,0,0,0,0,0,0,0,0,0,0,0"/>
                  </v:shape>
                  <v:shape id="Freeform 73" o:spid="_x0000_s1098" style="position:absolute;left:6164;top:938;width:70;height:87;visibility:visible;mso-wrap-style:square;v-text-anchor:top" coordsize="7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" path="m69,43l66,26,59,12,48,3,34,,21,3,10,12,2,26,,43,2,60r8,13l21,83r13,3l48,83,59,73,66,60,69,43e" filled="f" strokeweight=".1316mm">
                    <v:path arrowok="t" o:connecttype="custom" o:connectlocs="69,43;66,26;59,12;48,3;34,0;21,3;10,12;2,26;0,43;2,60;10,73;21,83;34,86;48,83;59,73;66,60;69,43" o:connectangles="0,0,0,0,0,0,0,0,0,0,0,0,0,0,0,0,0"/>
                  </v:shape>
                  <v:shape id="Freeform 74" o:spid="_x0000_s1099" style="position:absolute;left:6164;top:402;width:70;height:87;visibility:visible;mso-wrap-style:square;v-text-anchor:top" coordsize="7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" path="m34,l21,3,10,12,2,26,,43,2,60r8,13l21,83r13,3l48,83,59,73,66,60,69,43,66,26,59,12,48,3,34,xe" stroked="f">
                    <v:path arrowok="t" o:connecttype="custom" o:connectlocs="34,0;21,3;10,12;2,26;0,43;2,60;10,73;21,83;34,86;48,83;59,73;66,60;69,43;66,26;59,12;48,3;34,0" o:connectangles="0,0,0,0,0,0,0,0,0,0,0,0,0,0,0,0,0"/>
                  </v:shape>
                  <v:shape id="Freeform 75" o:spid="_x0000_s1100" style="position:absolute;left:6164;top:402;width:70;height:87;visibility:visible;mso-wrap-style:square;v-text-anchor:top" coordsize="7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" path="m69,43l66,26,59,12,48,3,34,,21,3,10,12,2,26,,43,2,60r8,13l21,83r13,3l48,83,59,73,66,60,69,43e" filled="f" strokeweight=".1316mm">
                    <v:path arrowok="t" o:connecttype="custom" o:connectlocs="69,43;66,26;59,12;48,3;34,0;21,3;10,12;2,26;0,43;2,60;10,73;21,83;34,86;48,83;59,73;66,60;69,43" o:connectangles="0,0,0,0,0,0,0,0,0,0,0,0,0,0,0,0,0"/>
                  </v:shape>
                  <v:shape id="Text Box 76" o:spid="_x0000_s1101" type="#_x0000_t202" style="position:absolute;left:5798;top:92;width:863;height:10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534E5C54" w14:textId="77777777" w:rsidR="0047409B" w:rsidRDefault="0047409B" w:rsidP="0047409B">
                          <w:pPr>
                            <w:pStyle w:val="BodyText0"/>
                            <w:kinsoku w:val="0"/>
                            <w:overflowPunct w:val="0"/>
                            <w:spacing w:line="172" w:lineRule="exact"/>
                            <w:ind w:right="68"/>
                            <w:jc w:val="center"/>
                            <w:rPr>
                              <w:rFonts w:ascii="Arial" w:hAnsi="Arial" w:cs="Arial"/>
                              <w:w w:val="89"/>
                              <w:sz w:val="15"/>
                              <w:szCs w:val="15"/>
                            </w:rPr>
                          </w:pPr>
                          <w:r>
                            <w:rPr>
                              <w:rFonts w:ascii="Arial" w:hAnsi="Arial" w:cs="Arial"/>
                              <w:w w:val="89"/>
                              <w:sz w:val="15"/>
                              <w:szCs w:val="15"/>
                            </w:rPr>
                            <w:t>Q</w:t>
                          </w:r>
                        </w:p>
                        <w:p w14:paraId="0038D624" w14:textId="77777777" w:rsidR="0047409B" w:rsidRDefault="0047409B" w:rsidP="0047409B">
                          <w:pPr>
                            <w:pStyle w:val="BodyText0"/>
                            <w:kinsoku w:val="0"/>
                            <w:overflowPunct w:val="0"/>
                            <w:spacing w:before="95"/>
                            <w:ind w:left="447"/>
                            <w:rPr>
                              <w:rFonts w:ascii="Arial" w:hAnsi="Arial" w:cs="Arial"/>
                              <w:spacing w:val="3"/>
                              <w:sz w:val="15"/>
                              <w:szCs w:val="15"/>
                            </w:rPr>
                          </w:pPr>
                          <w:r>
                            <w:rPr>
                              <w:rFonts w:ascii="Arial" w:hAnsi="Arial" w:cs="Arial"/>
                              <w:spacing w:val="3"/>
                              <w:sz w:val="15"/>
                              <w:szCs w:val="15"/>
                            </w:rPr>
                            <w:t>+1</w:t>
                          </w:r>
                        </w:p>
                        <w:p w14:paraId="1F7BCB77" w14:textId="77777777" w:rsidR="0047409B" w:rsidRDefault="0047409B" w:rsidP="0047409B">
                          <w:pPr>
                            <w:pStyle w:val="BodyText0"/>
                            <w:kinsoku w:val="0"/>
                            <w:overflowPunct w:val="0"/>
                            <w:rPr>
                              <w:rFonts w:ascii="Arial" w:hAnsi="Arial" w:cs="Arial"/>
                              <w:sz w:val="16"/>
                              <w:szCs w:val="16"/>
                            </w:rPr>
                          </w:pPr>
                        </w:p>
                        <w:p w14:paraId="6B396A66" w14:textId="77777777" w:rsidR="0047409B" w:rsidRDefault="0047409B" w:rsidP="0047409B">
                          <w:pPr>
                            <w:pStyle w:val="BodyText0"/>
                            <w:kinsoku w:val="0"/>
                            <w:overflowPunct w:val="0"/>
                            <w:spacing w:before="7"/>
                            <w:rPr>
                              <w:rFonts w:ascii="Arial" w:hAnsi="Arial" w:cs="Arial"/>
                              <w:sz w:val="15"/>
                              <w:szCs w:val="15"/>
                            </w:rPr>
                          </w:pPr>
                        </w:p>
                        <w:p w14:paraId="14B3AEF0" w14:textId="77777777" w:rsidR="0047409B" w:rsidRDefault="0047409B" w:rsidP="0047409B">
                          <w:pPr>
                            <w:pStyle w:val="BodyText0"/>
                            <w:kinsoku w:val="0"/>
                            <w:overflowPunct w:val="0"/>
                            <w:ind w:left="464"/>
                            <w:rPr>
                              <w:rFonts w:ascii="Arial" w:hAnsi="Arial" w:cs="Arial"/>
                              <w:sz w:val="15"/>
                              <w:szCs w:val="15"/>
                            </w:rPr>
                          </w:pPr>
                          <w:r>
                            <w:rPr>
                              <w:rFonts w:ascii="Arial" w:hAnsi="Arial" w:cs="Arial"/>
                              <w:sz w:val="15"/>
                              <w:szCs w:val="15"/>
                            </w:rPr>
                            <w:t>-1</w:t>
                          </w:r>
                        </w:p>
                      </w:txbxContent>
                    </v:textbox>
                  </v:shape>
                  <w10:wrap anchorx="page"/>
                </v:group>
              </w:pict>
            </mc:Fallback>
          </mc:AlternateContent>
        </w:r>
        <w:r w:rsidDel="00A23753">
          <w:rPr>
            <w:rFonts w:ascii="Arial" w:hAnsi="Arial" w:cs="Arial"/>
            <w:sz w:val="15"/>
            <w:szCs w:val="15"/>
          </w:rPr>
          <w:delText>Q</w:delText>
        </w:r>
        <w:r w:rsidDel="00A23753">
          <w:rPr>
            <w:rFonts w:ascii="Arial" w:hAnsi="Arial" w:cs="Arial"/>
            <w:sz w:val="15"/>
            <w:szCs w:val="15"/>
          </w:rPr>
          <w:tab/>
          <w:delText>Q</w:delText>
        </w:r>
        <w:r w:rsidDel="00A23753">
          <w:rPr>
            <w:rFonts w:ascii="Arial" w:hAnsi="Arial" w:cs="Arial"/>
            <w:sz w:val="15"/>
            <w:szCs w:val="15"/>
          </w:rPr>
          <w:tab/>
          <w:delText>Q</w:delText>
        </w:r>
      </w:del>
    </w:p>
    <w:p w14:paraId="5453434D" w14:textId="77777777" w:rsidR="0047409B" w:rsidDel="00A23753" w:rsidRDefault="0047409B" w:rsidP="0047409B">
      <w:pPr>
        <w:pStyle w:val="BodyText0"/>
        <w:kinsoku w:val="0"/>
        <w:overflowPunct w:val="0"/>
        <w:rPr>
          <w:del w:id="603" w:author="Alice Chen" w:date="2021-03-20T23:38:00Z"/>
          <w:rFonts w:ascii="Arial" w:hAnsi="Arial" w:cs="Arial"/>
          <w:sz w:val="16"/>
          <w:szCs w:val="16"/>
        </w:rPr>
      </w:pPr>
    </w:p>
    <w:p w14:paraId="1949CFDF" w14:textId="77777777" w:rsidR="0047409B" w:rsidDel="00A23753" w:rsidRDefault="0047409B" w:rsidP="0047409B">
      <w:pPr>
        <w:pStyle w:val="BodyText0"/>
        <w:kinsoku w:val="0"/>
        <w:overflowPunct w:val="0"/>
        <w:spacing w:before="7"/>
        <w:rPr>
          <w:del w:id="604" w:author="Alice Chen" w:date="2021-03-20T23:38:00Z"/>
          <w:rFonts w:ascii="Arial" w:hAnsi="Arial" w:cs="Arial"/>
          <w:sz w:val="15"/>
          <w:szCs w:val="15"/>
        </w:rPr>
      </w:pPr>
    </w:p>
    <w:p w14:paraId="3FB84AE5" w14:textId="77777777" w:rsidR="0047409B" w:rsidDel="00A23753" w:rsidRDefault="0047409B" w:rsidP="0047409B">
      <w:pPr>
        <w:pStyle w:val="BodyText0"/>
        <w:tabs>
          <w:tab w:val="left" w:pos="1931"/>
          <w:tab w:val="left" w:pos="3103"/>
          <w:tab w:val="left" w:pos="4273"/>
        </w:tabs>
        <w:kinsoku w:val="0"/>
        <w:overflowPunct w:val="0"/>
        <w:spacing w:before="1"/>
        <w:ind w:left="760"/>
        <w:rPr>
          <w:del w:id="605" w:author="Alice Chen" w:date="2021-03-20T23:38:00Z"/>
          <w:rFonts w:ascii="Arial" w:hAnsi="Arial" w:cs="Arial"/>
          <w:sz w:val="15"/>
          <w:szCs w:val="15"/>
        </w:rPr>
      </w:pPr>
      <w:del w:id="606" w:author="Alice Chen" w:date="2021-03-20T23:38:00Z">
        <w:r w:rsidDel="00A23753">
          <w:rPr>
            <w:rFonts w:ascii="Arial" w:hAnsi="Arial" w:cs="Arial"/>
            <w:sz w:val="15"/>
            <w:szCs w:val="15"/>
          </w:rPr>
          <w:delText>I</w:delText>
        </w:r>
        <w:r w:rsidDel="00A23753">
          <w:rPr>
            <w:rFonts w:ascii="Arial" w:hAnsi="Arial" w:cs="Arial"/>
            <w:sz w:val="15"/>
            <w:szCs w:val="15"/>
          </w:rPr>
          <w:tab/>
          <w:delText>I</w:delText>
        </w:r>
        <w:r w:rsidDel="00A23753">
          <w:rPr>
            <w:rFonts w:ascii="Arial" w:hAnsi="Arial" w:cs="Arial"/>
            <w:sz w:val="15"/>
            <w:szCs w:val="15"/>
          </w:rPr>
          <w:tab/>
          <w:delText>I</w:delText>
        </w:r>
        <w:r w:rsidDel="00A23753">
          <w:rPr>
            <w:rFonts w:ascii="Arial" w:hAnsi="Arial" w:cs="Arial"/>
            <w:sz w:val="15"/>
            <w:szCs w:val="15"/>
          </w:rPr>
          <w:tab/>
          <w:delText>I</w:delText>
        </w:r>
      </w:del>
    </w:p>
    <w:p w14:paraId="1C1E0577" w14:textId="77777777" w:rsidR="0047409B" w:rsidDel="00A23753" w:rsidRDefault="0047409B" w:rsidP="0047409B">
      <w:pPr>
        <w:pStyle w:val="BodyText0"/>
        <w:tabs>
          <w:tab w:val="left" w:pos="1931"/>
          <w:tab w:val="left" w:pos="3103"/>
          <w:tab w:val="left" w:pos="4273"/>
        </w:tabs>
        <w:kinsoku w:val="0"/>
        <w:overflowPunct w:val="0"/>
        <w:spacing w:before="1"/>
        <w:ind w:left="760"/>
        <w:rPr>
          <w:del w:id="607" w:author="Alice Chen" w:date="2021-03-20T23:38:00Z"/>
          <w:rFonts w:ascii="Arial" w:hAnsi="Arial" w:cs="Arial"/>
          <w:sz w:val="15"/>
          <w:szCs w:val="15"/>
        </w:rPr>
        <w:sectPr w:rsidR="0047409B" w:rsidDel="00A23753">
          <w:type w:val="continuous"/>
          <w:pgSz w:w="12240" w:h="15840"/>
          <w:pgMar w:top="860" w:right="1440" w:bottom="960" w:left="1080" w:header="720" w:footer="720" w:gutter="0"/>
          <w:cols w:num="2" w:space="720" w:equalWidth="0">
            <w:col w:w="2887" w:space="795"/>
            <w:col w:w="6038"/>
          </w:cols>
          <w:noEndnote/>
        </w:sectPr>
      </w:pPr>
    </w:p>
    <w:p w14:paraId="46C46AA4" w14:textId="77777777" w:rsidR="0047409B" w:rsidRDefault="0047409B" w:rsidP="0047409B">
      <w:pPr>
        <w:jc w:val="center"/>
        <w:rPr>
          <w:b/>
          <w:bCs/>
          <w:sz w:val="24"/>
          <w:szCs w:val="28"/>
        </w:rPr>
      </w:pPr>
    </w:p>
    <w:p w14:paraId="783BE932" w14:textId="77777777" w:rsidR="0047409B" w:rsidRPr="00065B70" w:rsidRDefault="0047409B" w:rsidP="0047409B">
      <w:pPr>
        <w:jc w:val="center"/>
        <w:rPr>
          <w:b/>
          <w:bCs/>
          <w:sz w:val="28"/>
          <w:szCs w:val="28"/>
        </w:rPr>
      </w:pPr>
      <w:r w:rsidRPr="00065B70">
        <w:rPr>
          <w:b/>
          <w:bCs/>
          <w:sz w:val="24"/>
          <w:szCs w:val="28"/>
        </w:rPr>
        <w:t>Figure 36-34—Data subcarrier constellation of U-SIG</w:t>
      </w:r>
      <w:r w:rsidRPr="00065B70">
        <w:rPr>
          <w:b/>
          <w:bCs/>
          <w:spacing w:val="-5"/>
          <w:sz w:val="24"/>
          <w:szCs w:val="28"/>
        </w:rPr>
        <w:t xml:space="preserve"> </w:t>
      </w:r>
      <w:r w:rsidRPr="00065B70">
        <w:rPr>
          <w:b/>
          <w:bCs/>
          <w:sz w:val="24"/>
          <w:szCs w:val="28"/>
        </w:rPr>
        <w:t>symbols</w:t>
      </w:r>
    </w:p>
    <w:p w14:paraId="21F118E7" w14:textId="3F14C56B" w:rsidR="002D4408" w:rsidRDefault="002D4408" w:rsidP="002D4408">
      <w:pPr>
        <w:jc w:val="both"/>
        <w:rPr>
          <w:sz w:val="28"/>
          <w:szCs w:val="22"/>
        </w:rPr>
      </w:pPr>
    </w:p>
    <w:p w14:paraId="61FA0B85" w14:textId="77777777" w:rsidR="00F057C3" w:rsidRDefault="00F057C3" w:rsidP="00060DEF">
      <w:pPr>
        <w:jc w:val="both"/>
        <w:rPr>
          <w:sz w:val="28"/>
          <w:szCs w:val="22"/>
        </w:rPr>
      </w:pPr>
    </w:p>
    <w:sectPr w:rsidR="00F057C3" w:rsidSect="00996772">
      <w:headerReference w:type="default" r:id="rId32"/>
      <w:footerReference w:type="default" r:id="rId33"/>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98" w:author="Alice Chen" w:date="2021-03-03T12:23:00Z" w:initials="AC">
    <w:p w14:paraId="174989B7" w14:textId="77777777" w:rsidR="00675E91" w:rsidRDefault="00675E91" w:rsidP="00675E91">
      <w:pPr>
        <w:pStyle w:val="CommentText"/>
      </w:pPr>
      <w:r>
        <w:rPr>
          <w:rStyle w:val="CommentReference"/>
        </w:rPr>
        <w:annotationRef/>
      </w:r>
      <w:r>
        <w:t>Please remove this editor’s note once CIDs 2727 &amp; 3175 are resolved.</w:t>
      </w:r>
    </w:p>
  </w:comment>
  <w:comment w:id="419" w:author="Alice Chen" w:date="2021-03-22T19:45:00Z" w:initials="AC">
    <w:p w14:paraId="454463DD" w14:textId="65D144E1" w:rsidR="00D10977" w:rsidRDefault="00D10977">
      <w:pPr>
        <w:pStyle w:val="CommentText"/>
      </w:pPr>
      <w:r>
        <w:rPr>
          <w:rStyle w:val="CommentReference"/>
        </w:rPr>
        <w:annotationRef/>
      </w:r>
      <w:r>
        <w:t>This change is to reflect #SP402</w:t>
      </w:r>
    </w:p>
  </w:comment>
  <w:comment w:id="505" w:author="Alice Chen" w:date="2021-03-20T23:30:00Z" w:initials="AC">
    <w:p w14:paraId="5A36DEC1" w14:textId="77777777" w:rsidR="0047409B" w:rsidRDefault="0047409B" w:rsidP="0047409B">
      <w:pPr>
        <w:pStyle w:val="CommentText"/>
      </w:pPr>
      <w:r>
        <w:rPr>
          <w:rStyle w:val="CommentReference"/>
        </w:rPr>
        <w:annotationRef/>
      </w:r>
      <w:r>
        <w:t>Note to editor: In D0.4, it is “subblock”. Should be “subblocks” instead.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74989B7" w15:done="0"/>
  <w15:commentEx w15:paraId="454463DD" w15:done="0"/>
  <w15:commentEx w15:paraId="5A36DEC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9FE54" w16cex:dateUtc="2021-03-03T20:23:00Z"/>
  <w16cex:commentExtensible w16cex:durableId="24037276" w16cex:dateUtc="2021-03-23T02:45:00Z"/>
  <w16cex:commentExtensible w16cex:durableId="240103FB" w16cex:dateUtc="2021-03-21T06: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74989B7" w16cid:durableId="23E9FE54"/>
  <w16cid:commentId w16cid:paraId="454463DD" w16cid:durableId="24037276"/>
  <w16cid:commentId w16cid:paraId="5A36DEC1" w16cid:durableId="240103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F775F0" w14:textId="77777777" w:rsidR="00641728" w:rsidRDefault="00641728">
      <w:r>
        <w:separator/>
      </w:r>
    </w:p>
  </w:endnote>
  <w:endnote w:type="continuationSeparator" w:id="0">
    <w:p w14:paraId="5BC9F2C3" w14:textId="77777777" w:rsidR="00641728" w:rsidRDefault="00641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8EDF5C" w14:textId="5ED89D01" w:rsidR="006C1ED2" w:rsidRDefault="00817577">
    <w:pPr>
      <w:pStyle w:val="Footer"/>
      <w:tabs>
        <w:tab w:val="clear" w:pos="6480"/>
        <w:tab w:val="center" w:pos="4680"/>
        <w:tab w:val="right" w:pos="9360"/>
      </w:tabs>
    </w:pPr>
    <w:r>
      <w:fldChar w:fldCharType="begin"/>
    </w:r>
    <w:r>
      <w:instrText xml:space="preserve"> SUBJECT  \* MERGEFORMAT </w:instrText>
    </w:r>
    <w:r>
      <w:fldChar w:fldCharType="separate"/>
    </w:r>
    <w:r w:rsidR="006C1ED2">
      <w:t>Submission</w:t>
    </w:r>
    <w:r>
      <w:fldChar w:fldCharType="end"/>
    </w:r>
    <w:r w:rsidR="006C1ED2">
      <w:tab/>
      <w:t xml:space="preserve">page </w:t>
    </w:r>
    <w:r w:rsidR="006C1ED2">
      <w:fldChar w:fldCharType="begin"/>
    </w:r>
    <w:r w:rsidR="006C1ED2">
      <w:instrText xml:space="preserve">page </w:instrText>
    </w:r>
    <w:r w:rsidR="006C1ED2">
      <w:fldChar w:fldCharType="separate"/>
    </w:r>
    <w:r w:rsidR="006C1ED2">
      <w:rPr>
        <w:noProof/>
      </w:rPr>
      <w:t>1</w:t>
    </w:r>
    <w:r w:rsidR="006C1ED2">
      <w:rPr>
        <w:noProof/>
      </w:rPr>
      <w:fldChar w:fldCharType="end"/>
    </w:r>
    <w:r w:rsidR="006C1ED2">
      <w:tab/>
    </w:r>
    <w:r w:rsidR="006C1ED2">
      <w:rPr>
        <w:rFonts w:eastAsia="SimSun" w:hint="eastAsia"/>
        <w:lang w:eastAsia="zh-CN"/>
      </w:rPr>
      <w:t xml:space="preserve">          </w:t>
    </w:r>
    <w:r w:rsidR="006C1ED2">
      <w:rPr>
        <w:rFonts w:eastAsia="SimSun"/>
        <w:noProof/>
        <w:sz w:val="21"/>
        <w:szCs w:val="21"/>
        <w:lang w:eastAsia="zh-CN"/>
      </w:rPr>
      <w:fldChar w:fldCharType="begin"/>
    </w:r>
    <w:r w:rsidR="006C1ED2">
      <w:rPr>
        <w:rFonts w:eastAsia="SimSun"/>
        <w:noProof/>
        <w:sz w:val="21"/>
        <w:szCs w:val="21"/>
        <w:lang w:eastAsia="zh-CN"/>
      </w:rPr>
      <w:instrText xml:space="preserve"> AUTHOR   \* MERGEFORMAT </w:instrText>
    </w:r>
    <w:r w:rsidR="006C1ED2">
      <w:rPr>
        <w:rFonts w:eastAsia="SimSun"/>
        <w:noProof/>
        <w:sz w:val="21"/>
        <w:szCs w:val="21"/>
        <w:lang w:eastAsia="zh-CN"/>
      </w:rPr>
      <w:fldChar w:fldCharType="separate"/>
    </w:r>
    <w:r w:rsidR="00B01F8B">
      <w:rPr>
        <w:rFonts w:eastAsia="SimSun"/>
        <w:noProof/>
        <w:sz w:val="21"/>
        <w:szCs w:val="21"/>
        <w:lang w:eastAsia="zh-CN"/>
      </w:rPr>
      <w:t>Alice Chen</w:t>
    </w:r>
    <w:r w:rsidR="006C1ED2">
      <w:rPr>
        <w:rFonts w:eastAsia="SimSun"/>
        <w:noProof/>
        <w:sz w:val="21"/>
        <w:szCs w:val="21"/>
        <w:lang w:eastAsia="zh-CN"/>
      </w:rPr>
      <w:t xml:space="preserve"> (Qualcomm)</w:t>
    </w:r>
    <w:r w:rsidR="006C1ED2">
      <w:rPr>
        <w:rFonts w:eastAsia="SimSun"/>
        <w:noProof/>
        <w:sz w:val="21"/>
        <w:szCs w:val="21"/>
        <w:lang w:eastAsia="zh-CN"/>
      </w:rPr>
      <w:fldChar w:fldCharType="end"/>
    </w:r>
  </w:p>
  <w:p w14:paraId="5E1B8750" w14:textId="77777777" w:rsidR="006C1ED2" w:rsidRPr="0013508C" w:rsidRDefault="006C1ED2"/>
  <w:p w14:paraId="6122FF6C" w14:textId="77777777" w:rsidR="006C1ED2" w:rsidRDefault="006C1ED2"/>
  <w:p w14:paraId="16ADB9A3" w14:textId="77777777" w:rsidR="006C1ED2" w:rsidRDefault="006C1ED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12E0D8" w14:textId="77777777" w:rsidR="00641728" w:rsidRDefault="00641728">
      <w:r>
        <w:separator/>
      </w:r>
    </w:p>
  </w:footnote>
  <w:footnote w:type="continuationSeparator" w:id="0">
    <w:p w14:paraId="2050C233" w14:textId="77777777" w:rsidR="00641728" w:rsidRDefault="00641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AD994" w14:textId="61898098" w:rsidR="006C1ED2" w:rsidRDefault="00B01F8B">
    <w:pPr>
      <w:pStyle w:val="Header"/>
      <w:tabs>
        <w:tab w:val="clear" w:pos="6480"/>
        <w:tab w:val="center" w:pos="4680"/>
        <w:tab w:val="right" w:pos="9360"/>
      </w:tabs>
    </w:pPr>
    <w:r>
      <w:t>Mar</w:t>
    </w:r>
    <w:r w:rsidR="006C1ED2">
      <w:t xml:space="preserve"> 2021</w:t>
    </w:r>
    <w:r w:rsidR="006C1ED2">
      <w:tab/>
    </w:r>
    <w:r w:rsidR="006C1ED2">
      <w:tab/>
    </w:r>
    <w:r w:rsidR="00817577">
      <w:fldChar w:fldCharType="begin"/>
    </w:r>
    <w:r w:rsidR="00817577">
      <w:instrText xml:space="preserve"> TITLE  \* MERGEFORMAT </w:instrText>
    </w:r>
    <w:r w:rsidR="00817577">
      <w:fldChar w:fldCharType="separate"/>
    </w:r>
    <w:r w:rsidR="006C1ED2">
      <w:t>doc.: IEEE 802.11-21/</w:t>
    </w:r>
    <w:r w:rsidR="0039587A">
      <w:t>0</w:t>
    </w:r>
    <w:r w:rsidR="004472FE">
      <w:t>495</w:t>
    </w:r>
    <w:r w:rsidR="006C1ED2">
      <w:t>r</w:t>
    </w:r>
    <w:r w:rsidR="00817577">
      <w:fldChar w:fldCharType="end"/>
    </w:r>
    <w:r w:rsidR="004472FE">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29" type="#_x0000_t75" style="width:11.35pt;height:12.45pt;visibility:visible;mso-wrap-style:square" o:bullet="t">
        <v:imagedata r:id="rId1" o:title=""/>
      </v:shape>
    </w:pict>
  </w:numPicBullet>
  <w:abstractNum w:abstractNumId="0" w15:restartNumberingAfterBreak="0">
    <w:nsid w:val="FFFFFFFE"/>
    <w:multiLevelType w:val="singleLevel"/>
    <w:tmpl w:val="FEBC10CC"/>
    <w:lvl w:ilvl="0">
      <w:numFmt w:val="bullet"/>
      <w:pStyle w:val="heading3"/>
      <w:lvlText w:val="*"/>
      <w:lvlJc w:val="left"/>
    </w:lvl>
  </w:abstractNum>
  <w:abstractNum w:abstractNumId="1" w15:restartNumberingAfterBreak="0">
    <w:nsid w:val="000005A5"/>
    <w:multiLevelType w:val="multilevel"/>
    <w:tmpl w:val="00000A28"/>
    <w:lvl w:ilvl="0">
      <w:start w:val="6"/>
      <w:numFmt w:val="decimal"/>
      <w:lvlText w:val="%1"/>
      <w:lvlJc w:val="left"/>
      <w:pPr>
        <w:ind w:left="720" w:hanging="464"/>
      </w:pPr>
      <w:rPr>
        <w:rFonts w:ascii="Times New Roman" w:hAnsi="Times New Roman" w:cs="Times New Roman"/>
        <w:b w:val="0"/>
        <w:bCs w:val="0"/>
        <w:w w:val="100"/>
        <w:position w:val="-3"/>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2" w15:restartNumberingAfterBreak="0">
    <w:nsid w:val="000005A6"/>
    <w:multiLevelType w:val="multilevel"/>
    <w:tmpl w:val="00000A29"/>
    <w:lvl w:ilvl="0">
      <w:start w:val="13"/>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 w15:restartNumberingAfterBreak="0">
    <w:nsid w:val="000005A7"/>
    <w:multiLevelType w:val="multilevel"/>
    <w:tmpl w:val="00000A2A"/>
    <w:lvl w:ilvl="0">
      <w:start w:val="18"/>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4" w15:restartNumberingAfterBreak="0">
    <w:nsid w:val="000005A8"/>
    <w:multiLevelType w:val="multilevel"/>
    <w:tmpl w:val="00000A2B"/>
    <w:lvl w:ilvl="0">
      <w:start w:val="25"/>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5" w15:restartNumberingAfterBreak="0">
    <w:nsid w:val="000005A9"/>
    <w:multiLevelType w:val="multilevel"/>
    <w:tmpl w:val="00000A2C"/>
    <w:lvl w:ilvl="0">
      <w:start w:val="33"/>
      <w:numFmt w:val="decimal"/>
      <w:lvlText w:val="%1"/>
      <w:lvlJc w:val="left"/>
      <w:pPr>
        <w:ind w:left="720" w:hanging="554"/>
      </w:pPr>
      <w:rPr>
        <w:rFonts w:ascii="Times New Roman" w:hAnsi="Times New Roman" w:cs="Times New Roman"/>
        <w:b w:val="0"/>
        <w:bCs w:val="0"/>
        <w:w w:val="100"/>
        <w:position w:val="9"/>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6" w15:restartNumberingAfterBreak="0">
    <w:nsid w:val="000005AA"/>
    <w:multiLevelType w:val="multilevel"/>
    <w:tmpl w:val="00000A2D"/>
    <w:lvl w:ilvl="0">
      <w:start w:val="36"/>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7" w15:restartNumberingAfterBreak="0">
    <w:nsid w:val="000005AB"/>
    <w:multiLevelType w:val="multilevel"/>
    <w:tmpl w:val="00000A2E"/>
    <w:lvl w:ilvl="0">
      <w:start w:val="42"/>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8" w15:restartNumberingAfterBreak="0">
    <w:nsid w:val="000005AC"/>
    <w:multiLevelType w:val="multilevel"/>
    <w:tmpl w:val="00000A2F"/>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9" w15:restartNumberingAfterBreak="0">
    <w:nsid w:val="000005AD"/>
    <w:multiLevelType w:val="multilevel"/>
    <w:tmpl w:val="00000A30"/>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10" w15:restartNumberingAfterBreak="0">
    <w:nsid w:val="000005AE"/>
    <w:multiLevelType w:val="multilevel"/>
    <w:tmpl w:val="00000A31"/>
    <w:lvl w:ilvl="0">
      <w:start w:val="1"/>
      <w:numFmt w:val="decimal"/>
      <w:lvlText w:val="%1"/>
      <w:lvlJc w:val="left"/>
      <w:pPr>
        <w:ind w:left="720" w:hanging="464"/>
      </w:pPr>
      <w:rPr>
        <w:rFonts w:ascii="Times New Roman" w:hAnsi="Times New Roman" w:cs="Times New Roman"/>
        <w:b w:val="0"/>
        <w:bCs w:val="0"/>
        <w:w w:val="100"/>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1" w15:restartNumberingAfterBreak="0">
    <w:nsid w:val="000005AF"/>
    <w:multiLevelType w:val="multilevel"/>
    <w:tmpl w:val="00000A32"/>
    <w:lvl w:ilvl="0">
      <w:start w:val="5"/>
      <w:numFmt w:val="decimal"/>
      <w:lvlText w:val="%1"/>
      <w:lvlJc w:val="left"/>
      <w:pPr>
        <w:ind w:left="720" w:hanging="464"/>
      </w:pPr>
      <w:rPr>
        <w:rFonts w:ascii="Times New Roman" w:hAnsi="Times New Roman" w:cs="Times New Roman"/>
        <w:b w:val="0"/>
        <w:bCs w:val="0"/>
        <w:w w:val="100"/>
        <w:position w:val="5"/>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2" w15:restartNumberingAfterBreak="0">
    <w:nsid w:val="000005B0"/>
    <w:multiLevelType w:val="multilevel"/>
    <w:tmpl w:val="00000A3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3" w15:restartNumberingAfterBreak="0">
    <w:nsid w:val="000005B1"/>
    <w:multiLevelType w:val="multilevel"/>
    <w:tmpl w:val="00000A34"/>
    <w:lvl w:ilvl="0">
      <w:start w:val="22"/>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4" w15:restartNumberingAfterBreak="0">
    <w:nsid w:val="000005B2"/>
    <w:multiLevelType w:val="multilevel"/>
    <w:tmpl w:val="00000A35"/>
    <w:lvl w:ilvl="0">
      <w:start w:val="43"/>
      <w:numFmt w:val="decimal"/>
      <w:lvlText w:val="%1"/>
      <w:lvlJc w:val="left"/>
      <w:pPr>
        <w:ind w:left="939" w:hanging="773"/>
      </w:pPr>
      <w:rPr>
        <w:rFonts w:ascii="Times New Roman" w:hAnsi="Times New Roman" w:cs="Times New Roman"/>
        <w:b w:val="0"/>
        <w:bCs w:val="0"/>
        <w:w w:val="100"/>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15" w15:restartNumberingAfterBreak="0">
    <w:nsid w:val="000005B3"/>
    <w:multiLevelType w:val="multilevel"/>
    <w:tmpl w:val="00000A36"/>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6" w15:restartNumberingAfterBreak="0">
    <w:nsid w:val="000005B4"/>
    <w:multiLevelType w:val="multilevel"/>
    <w:tmpl w:val="00000A37"/>
    <w:lvl w:ilvl="0">
      <w:start w:val="9"/>
      <w:numFmt w:val="decimal"/>
      <w:lvlText w:val="%1"/>
      <w:lvlJc w:val="left"/>
      <w:pPr>
        <w:ind w:left="1318" w:hanging="1062"/>
      </w:pPr>
      <w:rPr>
        <w:rFonts w:ascii="Times New Roman" w:hAnsi="Times New Roman" w:cs="Times New Roman"/>
        <w:b w:val="0"/>
        <w:bCs w:val="0"/>
        <w:w w:val="100"/>
        <w:position w:val="7"/>
        <w:sz w:val="18"/>
        <w:szCs w:val="18"/>
      </w:rPr>
    </w:lvl>
    <w:lvl w:ilvl="1">
      <w:numFmt w:val="bullet"/>
      <w:lvlText w:val="•"/>
      <w:lvlJc w:val="left"/>
      <w:pPr>
        <w:ind w:left="2160" w:hanging="1062"/>
      </w:pPr>
    </w:lvl>
    <w:lvl w:ilvl="2">
      <w:numFmt w:val="bullet"/>
      <w:lvlText w:val="•"/>
      <w:lvlJc w:val="left"/>
      <w:pPr>
        <w:ind w:left="3000" w:hanging="1062"/>
      </w:pPr>
    </w:lvl>
    <w:lvl w:ilvl="3">
      <w:numFmt w:val="bullet"/>
      <w:lvlText w:val="•"/>
      <w:lvlJc w:val="left"/>
      <w:pPr>
        <w:ind w:left="3840" w:hanging="1062"/>
      </w:pPr>
    </w:lvl>
    <w:lvl w:ilvl="4">
      <w:numFmt w:val="bullet"/>
      <w:lvlText w:val="•"/>
      <w:lvlJc w:val="left"/>
      <w:pPr>
        <w:ind w:left="4680" w:hanging="1062"/>
      </w:pPr>
    </w:lvl>
    <w:lvl w:ilvl="5">
      <w:numFmt w:val="bullet"/>
      <w:lvlText w:val="•"/>
      <w:lvlJc w:val="left"/>
      <w:pPr>
        <w:ind w:left="5520" w:hanging="1062"/>
      </w:pPr>
    </w:lvl>
    <w:lvl w:ilvl="6">
      <w:numFmt w:val="bullet"/>
      <w:lvlText w:val="•"/>
      <w:lvlJc w:val="left"/>
      <w:pPr>
        <w:ind w:left="6360" w:hanging="1062"/>
      </w:pPr>
    </w:lvl>
    <w:lvl w:ilvl="7">
      <w:numFmt w:val="bullet"/>
      <w:lvlText w:val="•"/>
      <w:lvlJc w:val="left"/>
      <w:pPr>
        <w:ind w:left="7200" w:hanging="1062"/>
      </w:pPr>
    </w:lvl>
    <w:lvl w:ilvl="8">
      <w:numFmt w:val="bullet"/>
      <w:lvlText w:val="•"/>
      <w:lvlJc w:val="left"/>
      <w:pPr>
        <w:ind w:left="8040" w:hanging="1062"/>
      </w:pPr>
    </w:lvl>
  </w:abstractNum>
  <w:abstractNum w:abstractNumId="17" w15:restartNumberingAfterBreak="0">
    <w:nsid w:val="000005B5"/>
    <w:multiLevelType w:val="multilevel"/>
    <w:tmpl w:val="00000A38"/>
    <w:lvl w:ilvl="0">
      <w:start w:val="26"/>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8" w15:restartNumberingAfterBreak="0">
    <w:nsid w:val="000005B6"/>
    <w:multiLevelType w:val="multilevel"/>
    <w:tmpl w:val="00000A39"/>
    <w:lvl w:ilvl="0">
      <w:start w:val="30"/>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9" w15:restartNumberingAfterBreak="0">
    <w:nsid w:val="000005B7"/>
    <w:multiLevelType w:val="multilevel"/>
    <w:tmpl w:val="00000A3A"/>
    <w:lvl w:ilvl="0">
      <w:start w:val="35"/>
      <w:numFmt w:val="decimal"/>
      <w:lvlText w:val="%1"/>
      <w:lvlJc w:val="left"/>
      <w:pPr>
        <w:ind w:left="720" w:hanging="554"/>
      </w:pPr>
      <w:rPr>
        <w:rFonts w:ascii="Times New Roman" w:hAnsi="Times New Roman" w:cs="Times New Roman"/>
        <w:b w:val="0"/>
        <w:bCs w:val="0"/>
        <w:w w:val="100"/>
        <w:position w:val="-6"/>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0" w15:restartNumberingAfterBreak="0">
    <w:nsid w:val="000005B8"/>
    <w:multiLevelType w:val="multilevel"/>
    <w:tmpl w:val="00000A3B"/>
    <w:lvl w:ilvl="0">
      <w:start w:val="41"/>
      <w:numFmt w:val="decimal"/>
      <w:lvlText w:val="%1"/>
      <w:lvlJc w:val="left"/>
      <w:pPr>
        <w:ind w:left="720" w:hanging="554"/>
      </w:pPr>
      <w:rPr>
        <w:rFonts w:ascii="Times New Roman" w:hAnsi="Times New Roman" w:cs="Times New Roman"/>
        <w:b w:val="0"/>
        <w:bCs w:val="0"/>
        <w:w w:val="100"/>
        <w:position w:val="-2"/>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1" w15:restartNumberingAfterBreak="0">
    <w:nsid w:val="000005B9"/>
    <w:multiLevelType w:val="multilevel"/>
    <w:tmpl w:val="00000A3C"/>
    <w:lvl w:ilvl="0">
      <w:start w:val="49"/>
      <w:numFmt w:val="decimal"/>
      <w:lvlText w:val="%1"/>
      <w:lvlJc w:val="left"/>
      <w:pPr>
        <w:ind w:left="874" w:hanging="708"/>
      </w:pPr>
      <w:rPr>
        <w:rFonts w:ascii="Times New Roman" w:hAnsi="Times New Roman" w:cs="Times New Roman"/>
        <w:b w:val="0"/>
        <w:bCs w:val="0"/>
        <w:w w:val="100"/>
        <w:sz w:val="18"/>
        <w:szCs w:val="18"/>
      </w:rPr>
    </w:lvl>
    <w:lvl w:ilvl="1">
      <w:numFmt w:val="bullet"/>
      <w:lvlText w:val="•"/>
      <w:lvlJc w:val="left"/>
      <w:pPr>
        <w:ind w:left="1092" w:hanging="708"/>
      </w:pPr>
    </w:lvl>
    <w:lvl w:ilvl="2">
      <w:numFmt w:val="bullet"/>
      <w:lvlText w:val="•"/>
      <w:lvlJc w:val="left"/>
      <w:pPr>
        <w:ind w:left="1304" w:hanging="708"/>
      </w:pPr>
    </w:lvl>
    <w:lvl w:ilvl="3">
      <w:numFmt w:val="bullet"/>
      <w:lvlText w:val="•"/>
      <w:lvlJc w:val="left"/>
      <w:pPr>
        <w:ind w:left="1516" w:hanging="708"/>
      </w:pPr>
    </w:lvl>
    <w:lvl w:ilvl="4">
      <w:numFmt w:val="bullet"/>
      <w:lvlText w:val="•"/>
      <w:lvlJc w:val="left"/>
      <w:pPr>
        <w:ind w:left="1729" w:hanging="708"/>
      </w:pPr>
    </w:lvl>
    <w:lvl w:ilvl="5">
      <w:numFmt w:val="bullet"/>
      <w:lvlText w:val="•"/>
      <w:lvlJc w:val="left"/>
      <w:pPr>
        <w:ind w:left="1941" w:hanging="708"/>
      </w:pPr>
    </w:lvl>
    <w:lvl w:ilvl="6">
      <w:numFmt w:val="bullet"/>
      <w:lvlText w:val="•"/>
      <w:lvlJc w:val="left"/>
      <w:pPr>
        <w:ind w:left="2153" w:hanging="708"/>
      </w:pPr>
    </w:lvl>
    <w:lvl w:ilvl="7">
      <w:numFmt w:val="bullet"/>
      <w:lvlText w:val="•"/>
      <w:lvlJc w:val="left"/>
      <w:pPr>
        <w:ind w:left="2365" w:hanging="708"/>
      </w:pPr>
    </w:lvl>
    <w:lvl w:ilvl="8">
      <w:numFmt w:val="bullet"/>
      <w:lvlText w:val="•"/>
      <w:lvlJc w:val="left"/>
      <w:pPr>
        <w:ind w:left="2578" w:hanging="708"/>
      </w:pPr>
    </w:lvl>
  </w:abstractNum>
  <w:abstractNum w:abstractNumId="22" w15:restartNumberingAfterBreak="0">
    <w:nsid w:val="000005BA"/>
    <w:multiLevelType w:val="multilevel"/>
    <w:tmpl w:val="00000A3D"/>
    <w:lvl w:ilvl="0">
      <w:start w:val="5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638" w:hanging="181"/>
      </w:pPr>
    </w:lvl>
    <w:lvl w:ilvl="2">
      <w:numFmt w:val="bullet"/>
      <w:lvlText w:val="•"/>
      <w:lvlJc w:val="left"/>
      <w:pPr>
        <w:ind w:left="936" w:hanging="181"/>
      </w:pPr>
    </w:lvl>
    <w:lvl w:ilvl="3">
      <w:numFmt w:val="bullet"/>
      <w:lvlText w:val="•"/>
      <w:lvlJc w:val="left"/>
      <w:pPr>
        <w:ind w:left="1234" w:hanging="181"/>
      </w:pPr>
    </w:lvl>
    <w:lvl w:ilvl="4">
      <w:numFmt w:val="bullet"/>
      <w:lvlText w:val="•"/>
      <w:lvlJc w:val="left"/>
      <w:pPr>
        <w:ind w:left="1532" w:hanging="181"/>
      </w:pPr>
    </w:lvl>
    <w:lvl w:ilvl="5">
      <w:numFmt w:val="bullet"/>
      <w:lvlText w:val="•"/>
      <w:lvlJc w:val="left"/>
      <w:pPr>
        <w:ind w:left="1831" w:hanging="181"/>
      </w:pPr>
    </w:lvl>
    <w:lvl w:ilvl="6">
      <w:numFmt w:val="bullet"/>
      <w:lvlText w:val="•"/>
      <w:lvlJc w:val="left"/>
      <w:pPr>
        <w:ind w:left="2129" w:hanging="181"/>
      </w:pPr>
    </w:lvl>
    <w:lvl w:ilvl="7">
      <w:numFmt w:val="bullet"/>
      <w:lvlText w:val="•"/>
      <w:lvlJc w:val="left"/>
      <w:pPr>
        <w:ind w:left="2427" w:hanging="181"/>
      </w:pPr>
    </w:lvl>
    <w:lvl w:ilvl="8">
      <w:numFmt w:val="bullet"/>
      <w:lvlText w:val="•"/>
      <w:lvlJc w:val="left"/>
      <w:pPr>
        <w:ind w:left="2725" w:hanging="181"/>
      </w:pPr>
    </w:lvl>
  </w:abstractNum>
  <w:abstractNum w:abstractNumId="23" w15:restartNumberingAfterBreak="0">
    <w:nsid w:val="000005BB"/>
    <w:multiLevelType w:val="multilevel"/>
    <w:tmpl w:val="00000A3E"/>
    <w:lvl w:ilvl="0">
      <w:start w:val="20"/>
      <w:numFmt w:val="decimal"/>
      <w:lvlText w:val="%1"/>
      <w:lvlJc w:val="left"/>
      <w:pPr>
        <w:ind w:left="939" w:hanging="773"/>
      </w:pPr>
      <w:rPr>
        <w:rFonts w:ascii="Times New Roman" w:hAnsi="Times New Roman" w:cs="Times New Roman"/>
        <w:b w:val="0"/>
        <w:bCs w:val="0"/>
        <w:w w:val="100"/>
        <w:position w:val="1"/>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24" w15:restartNumberingAfterBreak="0">
    <w:nsid w:val="000005BC"/>
    <w:multiLevelType w:val="multilevel"/>
    <w:tmpl w:val="00000A3F"/>
    <w:lvl w:ilvl="0">
      <w:start w:val="2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449" w:hanging="181"/>
      </w:pPr>
    </w:lvl>
    <w:lvl w:ilvl="2">
      <w:numFmt w:val="bullet"/>
      <w:lvlText w:val="•"/>
      <w:lvlJc w:val="left"/>
      <w:pPr>
        <w:ind w:left="559" w:hanging="181"/>
      </w:pPr>
    </w:lvl>
    <w:lvl w:ilvl="3">
      <w:numFmt w:val="bullet"/>
      <w:lvlText w:val="•"/>
      <w:lvlJc w:val="left"/>
      <w:pPr>
        <w:ind w:left="669" w:hanging="181"/>
      </w:pPr>
    </w:lvl>
    <w:lvl w:ilvl="4">
      <w:numFmt w:val="bullet"/>
      <w:lvlText w:val="•"/>
      <w:lvlJc w:val="left"/>
      <w:pPr>
        <w:ind w:left="779" w:hanging="181"/>
      </w:pPr>
    </w:lvl>
    <w:lvl w:ilvl="5">
      <w:numFmt w:val="bullet"/>
      <w:lvlText w:val="•"/>
      <w:lvlJc w:val="left"/>
      <w:pPr>
        <w:ind w:left="889" w:hanging="181"/>
      </w:pPr>
    </w:lvl>
    <w:lvl w:ilvl="6">
      <w:numFmt w:val="bullet"/>
      <w:lvlText w:val="•"/>
      <w:lvlJc w:val="left"/>
      <w:pPr>
        <w:ind w:left="998" w:hanging="181"/>
      </w:pPr>
    </w:lvl>
    <w:lvl w:ilvl="7">
      <w:numFmt w:val="bullet"/>
      <w:lvlText w:val="•"/>
      <w:lvlJc w:val="left"/>
      <w:pPr>
        <w:ind w:left="1108" w:hanging="181"/>
      </w:pPr>
    </w:lvl>
    <w:lvl w:ilvl="8">
      <w:numFmt w:val="bullet"/>
      <w:lvlText w:val="•"/>
      <w:lvlJc w:val="left"/>
      <w:pPr>
        <w:ind w:left="1218" w:hanging="181"/>
      </w:pPr>
    </w:lvl>
  </w:abstractNum>
  <w:abstractNum w:abstractNumId="25" w15:restartNumberingAfterBreak="0">
    <w:nsid w:val="000005BD"/>
    <w:multiLevelType w:val="multilevel"/>
    <w:tmpl w:val="00000A40"/>
    <w:lvl w:ilvl="0">
      <w:start w:val="29"/>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6" w15:restartNumberingAfterBreak="0">
    <w:nsid w:val="000005BE"/>
    <w:multiLevelType w:val="multilevel"/>
    <w:tmpl w:val="00000A41"/>
    <w:lvl w:ilvl="0">
      <w:start w:val="33"/>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7" w15:restartNumberingAfterBreak="0">
    <w:nsid w:val="000005BF"/>
    <w:multiLevelType w:val="multilevel"/>
    <w:tmpl w:val="00000A42"/>
    <w:lvl w:ilvl="0">
      <w:start w:val="39"/>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8" w15:restartNumberingAfterBreak="0">
    <w:nsid w:val="000005C0"/>
    <w:multiLevelType w:val="multilevel"/>
    <w:tmpl w:val="00000A4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29" w15:restartNumberingAfterBreak="0">
    <w:nsid w:val="000005C1"/>
    <w:multiLevelType w:val="multilevel"/>
    <w:tmpl w:val="00000A44"/>
    <w:lvl w:ilvl="0">
      <w:start w:val="5"/>
      <w:numFmt w:val="decimal"/>
      <w:lvlText w:val="%1"/>
      <w:lvlJc w:val="left"/>
      <w:pPr>
        <w:ind w:left="2032" w:hanging="1776"/>
      </w:pPr>
      <w:rPr>
        <w:rFonts w:ascii="Times New Roman" w:hAnsi="Times New Roman" w:cs="Times New Roman"/>
        <w:b w:val="0"/>
        <w:bCs w:val="0"/>
        <w:w w:val="100"/>
        <w:position w:val="8"/>
        <w:sz w:val="18"/>
        <w:szCs w:val="18"/>
      </w:rPr>
    </w:lvl>
    <w:lvl w:ilvl="1">
      <w:numFmt w:val="bullet"/>
      <w:lvlText w:val="•"/>
      <w:lvlJc w:val="left"/>
      <w:pPr>
        <w:ind w:left="2808" w:hanging="1776"/>
      </w:pPr>
    </w:lvl>
    <w:lvl w:ilvl="2">
      <w:numFmt w:val="bullet"/>
      <w:lvlText w:val="•"/>
      <w:lvlJc w:val="left"/>
      <w:pPr>
        <w:ind w:left="3576" w:hanging="1776"/>
      </w:pPr>
    </w:lvl>
    <w:lvl w:ilvl="3">
      <w:numFmt w:val="bullet"/>
      <w:lvlText w:val="•"/>
      <w:lvlJc w:val="left"/>
      <w:pPr>
        <w:ind w:left="4344" w:hanging="1776"/>
      </w:pPr>
    </w:lvl>
    <w:lvl w:ilvl="4">
      <w:numFmt w:val="bullet"/>
      <w:lvlText w:val="•"/>
      <w:lvlJc w:val="left"/>
      <w:pPr>
        <w:ind w:left="5112" w:hanging="1776"/>
      </w:pPr>
    </w:lvl>
    <w:lvl w:ilvl="5">
      <w:numFmt w:val="bullet"/>
      <w:lvlText w:val="•"/>
      <w:lvlJc w:val="left"/>
      <w:pPr>
        <w:ind w:left="5880" w:hanging="1776"/>
      </w:pPr>
    </w:lvl>
    <w:lvl w:ilvl="6">
      <w:numFmt w:val="bullet"/>
      <w:lvlText w:val="•"/>
      <w:lvlJc w:val="left"/>
      <w:pPr>
        <w:ind w:left="6648" w:hanging="1776"/>
      </w:pPr>
    </w:lvl>
    <w:lvl w:ilvl="7">
      <w:numFmt w:val="bullet"/>
      <w:lvlText w:val="•"/>
      <w:lvlJc w:val="left"/>
      <w:pPr>
        <w:ind w:left="7416" w:hanging="1776"/>
      </w:pPr>
    </w:lvl>
    <w:lvl w:ilvl="8">
      <w:numFmt w:val="bullet"/>
      <w:lvlText w:val="•"/>
      <w:lvlJc w:val="left"/>
      <w:pPr>
        <w:ind w:left="8184" w:hanging="1776"/>
      </w:pPr>
    </w:lvl>
  </w:abstractNum>
  <w:abstractNum w:abstractNumId="30" w15:restartNumberingAfterBreak="0">
    <w:nsid w:val="000005C2"/>
    <w:multiLevelType w:val="multilevel"/>
    <w:tmpl w:val="00000A45"/>
    <w:lvl w:ilvl="0">
      <w:start w:val="27"/>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1" w15:restartNumberingAfterBreak="0">
    <w:nsid w:val="000005C3"/>
    <w:multiLevelType w:val="multilevel"/>
    <w:tmpl w:val="00000A46"/>
    <w:lvl w:ilvl="0">
      <w:start w:val="35"/>
      <w:numFmt w:val="decimal"/>
      <w:lvlText w:val="%1"/>
      <w:lvlJc w:val="left"/>
      <w:pPr>
        <w:ind w:left="1189" w:hanging="1023"/>
      </w:pPr>
      <w:rPr>
        <w:rFonts w:ascii="Times New Roman" w:hAnsi="Times New Roman" w:cs="Times New Roman"/>
        <w:b w:val="0"/>
        <w:bCs w:val="0"/>
        <w:w w:val="100"/>
        <w:sz w:val="18"/>
        <w:szCs w:val="18"/>
      </w:rPr>
    </w:lvl>
    <w:lvl w:ilvl="1">
      <w:numFmt w:val="bullet"/>
      <w:lvlText w:val="•"/>
      <w:lvlJc w:val="left"/>
      <w:pPr>
        <w:ind w:left="1287" w:hanging="1023"/>
      </w:pPr>
    </w:lvl>
    <w:lvl w:ilvl="2">
      <w:numFmt w:val="bullet"/>
      <w:lvlText w:val="•"/>
      <w:lvlJc w:val="left"/>
      <w:pPr>
        <w:ind w:left="1394" w:hanging="1023"/>
      </w:pPr>
    </w:lvl>
    <w:lvl w:ilvl="3">
      <w:numFmt w:val="bullet"/>
      <w:lvlText w:val="•"/>
      <w:lvlJc w:val="left"/>
      <w:pPr>
        <w:ind w:left="1501" w:hanging="1023"/>
      </w:pPr>
    </w:lvl>
    <w:lvl w:ilvl="4">
      <w:numFmt w:val="bullet"/>
      <w:lvlText w:val="•"/>
      <w:lvlJc w:val="left"/>
      <w:pPr>
        <w:ind w:left="1608" w:hanging="1023"/>
      </w:pPr>
    </w:lvl>
    <w:lvl w:ilvl="5">
      <w:numFmt w:val="bullet"/>
      <w:lvlText w:val="•"/>
      <w:lvlJc w:val="left"/>
      <w:pPr>
        <w:ind w:left="1715" w:hanging="1023"/>
      </w:pPr>
    </w:lvl>
    <w:lvl w:ilvl="6">
      <w:numFmt w:val="bullet"/>
      <w:lvlText w:val="•"/>
      <w:lvlJc w:val="left"/>
      <w:pPr>
        <w:ind w:left="1823" w:hanging="1023"/>
      </w:pPr>
    </w:lvl>
    <w:lvl w:ilvl="7">
      <w:numFmt w:val="bullet"/>
      <w:lvlText w:val="•"/>
      <w:lvlJc w:val="left"/>
      <w:pPr>
        <w:ind w:left="1930" w:hanging="1023"/>
      </w:pPr>
    </w:lvl>
    <w:lvl w:ilvl="8">
      <w:numFmt w:val="bullet"/>
      <w:lvlText w:val="•"/>
      <w:lvlJc w:val="left"/>
      <w:pPr>
        <w:ind w:left="2037" w:hanging="1023"/>
      </w:pPr>
    </w:lvl>
  </w:abstractNum>
  <w:abstractNum w:abstractNumId="32" w15:restartNumberingAfterBreak="0">
    <w:nsid w:val="000005C4"/>
    <w:multiLevelType w:val="multilevel"/>
    <w:tmpl w:val="00000A47"/>
    <w:lvl w:ilvl="0">
      <w:numFmt w:val="bullet"/>
      <w:lvlText w:val=""/>
      <w:lvlJc w:val="left"/>
      <w:pPr>
        <w:ind w:left="115" w:hanging="105"/>
      </w:pPr>
      <w:rPr>
        <w:rFonts w:ascii="Symbol" w:hAnsi="Symbol" w:cs="Symbol"/>
        <w:b w:val="0"/>
        <w:bCs w:val="0"/>
        <w:w w:val="54"/>
        <w:sz w:val="20"/>
        <w:szCs w:val="20"/>
      </w:rPr>
    </w:lvl>
    <w:lvl w:ilvl="1">
      <w:numFmt w:val="bullet"/>
      <w:lvlText w:val="•"/>
      <w:lvlJc w:val="left"/>
      <w:pPr>
        <w:ind w:left="728" w:hanging="105"/>
      </w:pPr>
    </w:lvl>
    <w:lvl w:ilvl="2">
      <w:numFmt w:val="bullet"/>
      <w:lvlText w:val="•"/>
      <w:lvlJc w:val="left"/>
      <w:pPr>
        <w:ind w:left="1337" w:hanging="105"/>
      </w:pPr>
    </w:lvl>
    <w:lvl w:ilvl="3">
      <w:numFmt w:val="bullet"/>
      <w:lvlText w:val="•"/>
      <w:lvlJc w:val="left"/>
      <w:pPr>
        <w:ind w:left="1945" w:hanging="105"/>
      </w:pPr>
    </w:lvl>
    <w:lvl w:ilvl="4">
      <w:numFmt w:val="bullet"/>
      <w:lvlText w:val="•"/>
      <w:lvlJc w:val="left"/>
      <w:pPr>
        <w:ind w:left="2554" w:hanging="105"/>
      </w:pPr>
    </w:lvl>
    <w:lvl w:ilvl="5">
      <w:numFmt w:val="bullet"/>
      <w:lvlText w:val="•"/>
      <w:lvlJc w:val="left"/>
      <w:pPr>
        <w:ind w:left="3163" w:hanging="105"/>
      </w:pPr>
    </w:lvl>
    <w:lvl w:ilvl="6">
      <w:numFmt w:val="bullet"/>
      <w:lvlText w:val="•"/>
      <w:lvlJc w:val="left"/>
      <w:pPr>
        <w:ind w:left="3771" w:hanging="105"/>
      </w:pPr>
    </w:lvl>
    <w:lvl w:ilvl="7">
      <w:numFmt w:val="bullet"/>
      <w:lvlText w:val="•"/>
      <w:lvlJc w:val="left"/>
      <w:pPr>
        <w:ind w:left="4380" w:hanging="105"/>
      </w:pPr>
    </w:lvl>
    <w:lvl w:ilvl="8">
      <w:numFmt w:val="bullet"/>
      <w:lvlText w:val="•"/>
      <w:lvlJc w:val="left"/>
      <w:pPr>
        <w:ind w:left="4989" w:hanging="105"/>
      </w:pPr>
    </w:lvl>
  </w:abstractNum>
  <w:abstractNum w:abstractNumId="33" w15:restartNumberingAfterBreak="0">
    <w:nsid w:val="000005C8"/>
    <w:multiLevelType w:val="multilevel"/>
    <w:tmpl w:val="00000A4B"/>
    <w:lvl w:ilvl="0">
      <w:numFmt w:val="bullet"/>
      <w:lvlText w:val=""/>
      <w:lvlJc w:val="left"/>
      <w:pPr>
        <w:ind w:left="100" w:hanging="101"/>
      </w:pPr>
      <w:rPr>
        <w:rFonts w:ascii="Symbol" w:hAnsi="Symbol" w:cs="Symbol"/>
        <w:b w:val="0"/>
        <w:bCs w:val="0"/>
        <w:w w:val="54"/>
        <w:sz w:val="20"/>
        <w:szCs w:val="20"/>
      </w:rPr>
    </w:lvl>
    <w:lvl w:ilvl="1">
      <w:numFmt w:val="bullet"/>
      <w:lvlText w:val="•"/>
      <w:lvlJc w:val="left"/>
      <w:pPr>
        <w:ind w:left="113" w:hanging="101"/>
      </w:pPr>
    </w:lvl>
    <w:lvl w:ilvl="2">
      <w:numFmt w:val="bullet"/>
      <w:lvlText w:val="•"/>
      <w:lvlJc w:val="left"/>
      <w:pPr>
        <w:ind w:left="126" w:hanging="101"/>
      </w:pPr>
    </w:lvl>
    <w:lvl w:ilvl="3">
      <w:numFmt w:val="bullet"/>
      <w:lvlText w:val="•"/>
      <w:lvlJc w:val="left"/>
      <w:pPr>
        <w:ind w:left="140" w:hanging="101"/>
      </w:pPr>
    </w:lvl>
    <w:lvl w:ilvl="4">
      <w:numFmt w:val="bullet"/>
      <w:lvlText w:val="•"/>
      <w:lvlJc w:val="left"/>
      <w:pPr>
        <w:ind w:left="153" w:hanging="101"/>
      </w:pPr>
    </w:lvl>
    <w:lvl w:ilvl="5">
      <w:numFmt w:val="bullet"/>
      <w:lvlText w:val="•"/>
      <w:lvlJc w:val="left"/>
      <w:pPr>
        <w:ind w:left="166" w:hanging="101"/>
      </w:pPr>
    </w:lvl>
    <w:lvl w:ilvl="6">
      <w:numFmt w:val="bullet"/>
      <w:lvlText w:val="•"/>
      <w:lvlJc w:val="left"/>
      <w:pPr>
        <w:ind w:left="180" w:hanging="101"/>
      </w:pPr>
    </w:lvl>
    <w:lvl w:ilvl="7">
      <w:numFmt w:val="bullet"/>
      <w:lvlText w:val="•"/>
      <w:lvlJc w:val="left"/>
      <w:pPr>
        <w:ind w:left="193" w:hanging="101"/>
      </w:pPr>
    </w:lvl>
    <w:lvl w:ilvl="8">
      <w:numFmt w:val="bullet"/>
      <w:lvlText w:val="•"/>
      <w:lvlJc w:val="left"/>
      <w:pPr>
        <w:ind w:left="206" w:hanging="101"/>
      </w:pPr>
    </w:lvl>
  </w:abstractNum>
  <w:abstractNum w:abstractNumId="34" w15:restartNumberingAfterBreak="0">
    <w:nsid w:val="00000803"/>
    <w:multiLevelType w:val="multilevel"/>
    <w:tmpl w:val="00000C86"/>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35" w15:restartNumberingAfterBreak="0">
    <w:nsid w:val="1C523756"/>
    <w:multiLevelType w:val="hybridMultilevel"/>
    <w:tmpl w:val="2B8AA1C0"/>
    <w:lvl w:ilvl="0" w:tplc="B5E0D55E">
      <w:start w:val="1"/>
      <w:numFmt w:val="bullet"/>
      <w:lvlText w:val=""/>
      <w:lvlPicBulletId w:val="0"/>
      <w:lvlJc w:val="left"/>
      <w:pPr>
        <w:tabs>
          <w:tab w:val="num" w:pos="720"/>
        </w:tabs>
        <w:ind w:left="720" w:hanging="360"/>
      </w:pPr>
      <w:rPr>
        <w:rFonts w:ascii="Symbol" w:hAnsi="Symbol" w:hint="default"/>
      </w:rPr>
    </w:lvl>
    <w:lvl w:ilvl="1" w:tplc="0DD03CC8" w:tentative="1">
      <w:start w:val="1"/>
      <w:numFmt w:val="bullet"/>
      <w:lvlText w:val=""/>
      <w:lvlJc w:val="left"/>
      <w:pPr>
        <w:tabs>
          <w:tab w:val="num" w:pos="1440"/>
        </w:tabs>
        <w:ind w:left="1440" w:hanging="360"/>
      </w:pPr>
      <w:rPr>
        <w:rFonts w:ascii="Symbol" w:hAnsi="Symbol" w:hint="default"/>
      </w:rPr>
    </w:lvl>
    <w:lvl w:ilvl="2" w:tplc="1AD82A96" w:tentative="1">
      <w:start w:val="1"/>
      <w:numFmt w:val="bullet"/>
      <w:lvlText w:val=""/>
      <w:lvlJc w:val="left"/>
      <w:pPr>
        <w:tabs>
          <w:tab w:val="num" w:pos="2160"/>
        </w:tabs>
        <w:ind w:left="2160" w:hanging="360"/>
      </w:pPr>
      <w:rPr>
        <w:rFonts w:ascii="Symbol" w:hAnsi="Symbol" w:hint="default"/>
      </w:rPr>
    </w:lvl>
    <w:lvl w:ilvl="3" w:tplc="2D461C36" w:tentative="1">
      <w:start w:val="1"/>
      <w:numFmt w:val="bullet"/>
      <w:lvlText w:val=""/>
      <w:lvlJc w:val="left"/>
      <w:pPr>
        <w:tabs>
          <w:tab w:val="num" w:pos="2880"/>
        </w:tabs>
        <w:ind w:left="2880" w:hanging="360"/>
      </w:pPr>
      <w:rPr>
        <w:rFonts w:ascii="Symbol" w:hAnsi="Symbol" w:hint="default"/>
      </w:rPr>
    </w:lvl>
    <w:lvl w:ilvl="4" w:tplc="AE36C5A4" w:tentative="1">
      <w:start w:val="1"/>
      <w:numFmt w:val="bullet"/>
      <w:lvlText w:val=""/>
      <w:lvlJc w:val="left"/>
      <w:pPr>
        <w:tabs>
          <w:tab w:val="num" w:pos="3600"/>
        </w:tabs>
        <w:ind w:left="3600" w:hanging="360"/>
      </w:pPr>
      <w:rPr>
        <w:rFonts w:ascii="Symbol" w:hAnsi="Symbol" w:hint="default"/>
      </w:rPr>
    </w:lvl>
    <w:lvl w:ilvl="5" w:tplc="BDD08BDE" w:tentative="1">
      <w:start w:val="1"/>
      <w:numFmt w:val="bullet"/>
      <w:lvlText w:val=""/>
      <w:lvlJc w:val="left"/>
      <w:pPr>
        <w:tabs>
          <w:tab w:val="num" w:pos="4320"/>
        </w:tabs>
        <w:ind w:left="4320" w:hanging="360"/>
      </w:pPr>
      <w:rPr>
        <w:rFonts w:ascii="Symbol" w:hAnsi="Symbol" w:hint="default"/>
      </w:rPr>
    </w:lvl>
    <w:lvl w:ilvl="6" w:tplc="67349D18" w:tentative="1">
      <w:start w:val="1"/>
      <w:numFmt w:val="bullet"/>
      <w:lvlText w:val=""/>
      <w:lvlJc w:val="left"/>
      <w:pPr>
        <w:tabs>
          <w:tab w:val="num" w:pos="5040"/>
        </w:tabs>
        <w:ind w:left="5040" w:hanging="360"/>
      </w:pPr>
      <w:rPr>
        <w:rFonts w:ascii="Symbol" w:hAnsi="Symbol" w:hint="default"/>
      </w:rPr>
    </w:lvl>
    <w:lvl w:ilvl="7" w:tplc="1FD819B4" w:tentative="1">
      <w:start w:val="1"/>
      <w:numFmt w:val="bullet"/>
      <w:lvlText w:val=""/>
      <w:lvlJc w:val="left"/>
      <w:pPr>
        <w:tabs>
          <w:tab w:val="num" w:pos="5760"/>
        </w:tabs>
        <w:ind w:left="5760" w:hanging="360"/>
      </w:pPr>
      <w:rPr>
        <w:rFonts w:ascii="Symbol" w:hAnsi="Symbol" w:hint="default"/>
      </w:rPr>
    </w:lvl>
    <w:lvl w:ilvl="8" w:tplc="6EA2A218"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21EC0E0D"/>
    <w:multiLevelType w:val="hybridMultilevel"/>
    <w:tmpl w:val="86248202"/>
    <w:lvl w:ilvl="0" w:tplc="477CC1AC">
      <w:start w:val="1"/>
      <w:numFmt w:val="bullet"/>
      <w:lvlText w:val=""/>
      <w:lvlJc w:val="left"/>
      <w:pPr>
        <w:ind w:left="720" w:hanging="360"/>
      </w:pPr>
      <w:rPr>
        <w:rFonts w:ascii="Symbol" w:eastAsia="Malgun Gothic"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4"/>
  </w:num>
  <w:num w:numId="2">
    <w:abstractNumId w:val="33"/>
  </w:num>
  <w:num w:numId="3">
    <w:abstractNumId w:val="32"/>
  </w:num>
  <w:num w:numId="4">
    <w:abstractNumId w:val="31"/>
  </w:num>
  <w:num w:numId="5">
    <w:abstractNumId w:val="30"/>
  </w:num>
  <w:num w:numId="6">
    <w:abstractNumId w:val="29"/>
  </w:num>
  <w:num w:numId="7">
    <w:abstractNumId w:val="28"/>
  </w:num>
  <w:num w:numId="8">
    <w:abstractNumId w:val="27"/>
  </w:num>
  <w:num w:numId="9">
    <w:abstractNumId w:val="26"/>
  </w:num>
  <w:num w:numId="10">
    <w:abstractNumId w:val="25"/>
  </w:num>
  <w:num w:numId="11">
    <w:abstractNumId w:val="24"/>
  </w:num>
  <w:num w:numId="12">
    <w:abstractNumId w:val="23"/>
  </w:num>
  <w:num w:numId="13">
    <w:abstractNumId w:val="22"/>
  </w:num>
  <w:num w:numId="14">
    <w:abstractNumId w:val="21"/>
  </w:num>
  <w:num w:numId="15">
    <w:abstractNumId w:val="20"/>
  </w:num>
  <w:num w:numId="16">
    <w:abstractNumId w:val="19"/>
  </w:num>
  <w:num w:numId="17">
    <w:abstractNumId w:val="18"/>
  </w:num>
  <w:num w:numId="18">
    <w:abstractNumId w:val="17"/>
  </w:num>
  <w:num w:numId="19">
    <w:abstractNumId w:val="16"/>
  </w:num>
  <w:num w:numId="20">
    <w:abstractNumId w:val="15"/>
  </w:num>
  <w:num w:numId="21">
    <w:abstractNumId w:val="14"/>
  </w:num>
  <w:num w:numId="22">
    <w:abstractNumId w:val="13"/>
  </w:num>
  <w:num w:numId="23">
    <w:abstractNumId w:val="12"/>
  </w:num>
  <w:num w:numId="24">
    <w:abstractNumId w:val="11"/>
  </w:num>
  <w:num w:numId="25">
    <w:abstractNumId w:val="10"/>
  </w:num>
  <w:num w:numId="26">
    <w:abstractNumId w:val="9"/>
  </w:num>
  <w:num w:numId="27">
    <w:abstractNumId w:val="8"/>
  </w:num>
  <w:num w:numId="28">
    <w:abstractNumId w:val="7"/>
  </w:num>
  <w:num w:numId="29">
    <w:abstractNumId w:val="6"/>
  </w:num>
  <w:num w:numId="30">
    <w:abstractNumId w:val="5"/>
  </w:num>
  <w:num w:numId="31">
    <w:abstractNumId w:val="4"/>
  </w:num>
  <w:num w:numId="32">
    <w:abstractNumId w:val="3"/>
  </w:num>
  <w:num w:numId="33">
    <w:abstractNumId w:val="2"/>
  </w:num>
  <w:num w:numId="34">
    <w:abstractNumId w:val="1"/>
  </w:num>
  <w:num w:numId="35">
    <w:abstractNumId w:val="36"/>
  </w:num>
  <w:num w:numId="36">
    <w:abstractNumId w:val="0"/>
    <w:lvlOverride w:ilvl="0">
      <w:lvl w:ilvl="0">
        <w:start w:val="1"/>
        <w:numFmt w:val="decimal"/>
        <w:pStyle w:val="heading3"/>
        <w:lvlText w:val="%1."/>
        <w:lvlJc w:val="left"/>
        <w:pPr>
          <w:ind w:left="450" w:hanging="360"/>
        </w:pPr>
      </w:lvl>
    </w:lvlOverride>
  </w:num>
  <w:num w:numId="37">
    <w:abstractNumId w:val="0"/>
    <w:lvlOverride w:ilvl="0">
      <w:lvl w:ilvl="0">
        <w:numFmt w:val="decimal"/>
        <w:pStyle w:val="heading3"/>
        <w:lvlText w:val="(36-19)"/>
        <w:legacy w:legacy="1" w:legacySpace="0" w:legacyIndent="0"/>
        <w:lvlJc w:val="left"/>
        <w:pPr>
          <w:ind w:left="0" w:firstLine="0"/>
        </w:pPr>
        <w:rPr>
          <w:rFonts w:ascii="Cambria Math" w:hAnsi="Cambria Math" w:cs="Times New Roman" w:hint="default"/>
          <w:strike w:val="0"/>
          <w:dstrike w:val="0"/>
          <w:color w:val="000000"/>
          <w:sz w:val="20"/>
          <w:u w:val="none"/>
          <w:effect w:val="none"/>
        </w:rPr>
      </w:lvl>
    </w:lvlOverride>
  </w:num>
  <w:num w:numId="38">
    <w:abstractNumId w:val="35"/>
  </w:num>
  <w:num w:numId="39">
    <w:abstractNumId w:val="0"/>
    <w:lvlOverride w:ilvl="0">
      <w:lvl w:ilvl="0">
        <w:numFmt w:val="decimal"/>
        <w:pStyle w:val="heading3"/>
        <w:lvlText w:val="(36-18)"/>
        <w:legacy w:legacy="1" w:legacySpace="0" w:legacyIndent="0"/>
        <w:lvlJc w:val="left"/>
        <w:pPr>
          <w:ind w:left="0" w:firstLine="0"/>
        </w:pPr>
        <w:rPr>
          <w:rFonts w:ascii="Times New Roman" w:hAnsi="Times New Roman" w:cs="Times New Roman" w:hint="default"/>
          <w:b w:val="0"/>
          <w:i w:val="0"/>
          <w:strike w:val="0"/>
          <w:dstrike w:val="0"/>
          <w:color w:val="000000"/>
          <w:sz w:val="20"/>
          <w:u w:val="none"/>
          <w:effect w:val="none"/>
        </w:rPr>
      </w:lvl>
    </w:lvlOverride>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ameer Vermani">
    <w15:presenceInfo w15:providerId="AD" w15:userId="S::svverman@qti.qualcomm.com::9be839be-9431-4430-9a85-afa36f2ea81d"/>
  </w15:person>
  <w15:person w15:author="Alice Chen">
    <w15:presenceInfo w15:providerId="AD" w15:userId="S::alicel@qti.qualcomm.com::7b3df222-37f2-4ef5-b6ff-21f127db4b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32"/>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40B"/>
    <w:rsid w:val="0000030D"/>
    <w:rsid w:val="00000B73"/>
    <w:rsid w:val="00000BD5"/>
    <w:rsid w:val="00000EBA"/>
    <w:rsid w:val="000011A2"/>
    <w:rsid w:val="000013EC"/>
    <w:rsid w:val="00001533"/>
    <w:rsid w:val="00001794"/>
    <w:rsid w:val="00001F31"/>
    <w:rsid w:val="000027A5"/>
    <w:rsid w:val="00002FD5"/>
    <w:rsid w:val="000031F7"/>
    <w:rsid w:val="0000366D"/>
    <w:rsid w:val="000045FA"/>
    <w:rsid w:val="0000615A"/>
    <w:rsid w:val="00006287"/>
    <w:rsid w:val="00006345"/>
    <w:rsid w:val="00006454"/>
    <w:rsid w:val="00006477"/>
    <w:rsid w:val="000067AA"/>
    <w:rsid w:val="00006DBB"/>
    <w:rsid w:val="0000740A"/>
    <w:rsid w:val="0000743C"/>
    <w:rsid w:val="000078DA"/>
    <w:rsid w:val="00007A76"/>
    <w:rsid w:val="00007BD6"/>
    <w:rsid w:val="0001027F"/>
    <w:rsid w:val="00011423"/>
    <w:rsid w:val="00011668"/>
    <w:rsid w:val="000116A2"/>
    <w:rsid w:val="000117C9"/>
    <w:rsid w:val="00012768"/>
    <w:rsid w:val="0001277E"/>
    <w:rsid w:val="000129E6"/>
    <w:rsid w:val="00012AD7"/>
    <w:rsid w:val="00013196"/>
    <w:rsid w:val="000139A4"/>
    <w:rsid w:val="00013E14"/>
    <w:rsid w:val="00013F87"/>
    <w:rsid w:val="00014031"/>
    <w:rsid w:val="00014507"/>
    <w:rsid w:val="000157CC"/>
    <w:rsid w:val="000159C5"/>
    <w:rsid w:val="00016781"/>
    <w:rsid w:val="00016975"/>
    <w:rsid w:val="00016D9C"/>
    <w:rsid w:val="00016FAD"/>
    <w:rsid w:val="00017D25"/>
    <w:rsid w:val="0002009E"/>
    <w:rsid w:val="000216DF"/>
    <w:rsid w:val="0002174B"/>
    <w:rsid w:val="00021A27"/>
    <w:rsid w:val="00022391"/>
    <w:rsid w:val="00023727"/>
    <w:rsid w:val="00023CD8"/>
    <w:rsid w:val="00024344"/>
    <w:rsid w:val="00024487"/>
    <w:rsid w:val="00025697"/>
    <w:rsid w:val="00025A89"/>
    <w:rsid w:val="00026499"/>
    <w:rsid w:val="00026A12"/>
    <w:rsid w:val="00026CE3"/>
    <w:rsid w:val="00027536"/>
    <w:rsid w:val="000279E1"/>
    <w:rsid w:val="00027AB8"/>
    <w:rsid w:val="00027D05"/>
    <w:rsid w:val="00030307"/>
    <w:rsid w:val="00031019"/>
    <w:rsid w:val="00031349"/>
    <w:rsid w:val="000313E4"/>
    <w:rsid w:val="00031E68"/>
    <w:rsid w:val="000326AF"/>
    <w:rsid w:val="000332CC"/>
    <w:rsid w:val="0003380C"/>
    <w:rsid w:val="00033B0A"/>
    <w:rsid w:val="00033BE6"/>
    <w:rsid w:val="00034E6F"/>
    <w:rsid w:val="00034F3E"/>
    <w:rsid w:val="000358B3"/>
    <w:rsid w:val="0003684A"/>
    <w:rsid w:val="00036B4F"/>
    <w:rsid w:val="000405C4"/>
    <w:rsid w:val="000409E5"/>
    <w:rsid w:val="0004111B"/>
    <w:rsid w:val="00041C6B"/>
    <w:rsid w:val="00042C67"/>
    <w:rsid w:val="0004346B"/>
    <w:rsid w:val="00043C26"/>
    <w:rsid w:val="00043F1E"/>
    <w:rsid w:val="0004414E"/>
    <w:rsid w:val="00044328"/>
    <w:rsid w:val="00044501"/>
    <w:rsid w:val="00044DC0"/>
    <w:rsid w:val="00046D02"/>
    <w:rsid w:val="0004726D"/>
    <w:rsid w:val="000478EE"/>
    <w:rsid w:val="000511A1"/>
    <w:rsid w:val="000511D7"/>
    <w:rsid w:val="000518B9"/>
    <w:rsid w:val="00052123"/>
    <w:rsid w:val="000528E2"/>
    <w:rsid w:val="00052909"/>
    <w:rsid w:val="00053519"/>
    <w:rsid w:val="00054F7F"/>
    <w:rsid w:val="000567A2"/>
    <w:rsid w:val="000567DA"/>
    <w:rsid w:val="00057E8E"/>
    <w:rsid w:val="00060363"/>
    <w:rsid w:val="000609BC"/>
    <w:rsid w:val="00060DEF"/>
    <w:rsid w:val="00060E93"/>
    <w:rsid w:val="00061393"/>
    <w:rsid w:val="000618CC"/>
    <w:rsid w:val="00061DA8"/>
    <w:rsid w:val="00061FFD"/>
    <w:rsid w:val="00063206"/>
    <w:rsid w:val="000636AB"/>
    <w:rsid w:val="000642FC"/>
    <w:rsid w:val="0006469A"/>
    <w:rsid w:val="000650B0"/>
    <w:rsid w:val="000650B8"/>
    <w:rsid w:val="00065206"/>
    <w:rsid w:val="00065B70"/>
    <w:rsid w:val="00066421"/>
    <w:rsid w:val="0006732A"/>
    <w:rsid w:val="000675D6"/>
    <w:rsid w:val="00067D60"/>
    <w:rsid w:val="00070283"/>
    <w:rsid w:val="000718A4"/>
    <w:rsid w:val="00071971"/>
    <w:rsid w:val="000723F8"/>
    <w:rsid w:val="00073578"/>
    <w:rsid w:val="00073BB4"/>
    <w:rsid w:val="00074C7B"/>
    <w:rsid w:val="00074C82"/>
    <w:rsid w:val="00074C97"/>
    <w:rsid w:val="00075139"/>
    <w:rsid w:val="00075C3C"/>
    <w:rsid w:val="00075DDB"/>
    <w:rsid w:val="00075E1E"/>
    <w:rsid w:val="00076885"/>
    <w:rsid w:val="00076B5C"/>
    <w:rsid w:val="00076BE7"/>
    <w:rsid w:val="00077C25"/>
    <w:rsid w:val="00077EFC"/>
    <w:rsid w:val="00080ACC"/>
    <w:rsid w:val="00080E1A"/>
    <w:rsid w:val="000815C7"/>
    <w:rsid w:val="0008191E"/>
    <w:rsid w:val="00081E62"/>
    <w:rsid w:val="000823C8"/>
    <w:rsid w:val="000824E9"/>
    <w:rsid w:val="000829FF"/>
    <w:rsid w:val="00082B8A"/>
    <w:rsid w:val="00082BFD"/>
    <w:rsid w:val="0008302D"/>
    <w:rsid w:val="00084297"/>
    <w:rsid w:val="000842D7"/>
    <w:rsid w:val="000865AA"/>
    <w:rsid w:val="00086780"/>
    <w:rsid w:val="00086C10"/>
    <w:rsid w:val="000903EC"/>
    <w:rsid w:val="00090640"/>
    <w:rsid w:val="000909A9"/>
    <w:rsid w:val="00091349"/>
    <w:rsid w:val="0009212D"/>
    <w:rsid w:val="000921B7"/>
    <w:rsid w:val="000925EB"/>
    <w:rsid w:val="00092971"/>
    <w:rsid w:val="000929BA"/>
    <w:rsid w:val="00092AC6"/>
    <w:rsid w:val="0009301C"/>
    <w:rsid w:val="00093AD2"/>
    <w:rsid w:val="0009417E"/>
    <w:rsid w:val="00094A6A"/>
    <w:rsid w:val="00094BA8"/>
    <w:rsid w:val="00094DFB"/>
    <w:rsid w:val="00094EE0"/>
    <w:rsid w:val="00094FB0"/>
    <w:rsid w:val="00094FFA"/>
    <w:rsid w:val="0009611B"/>
    <w:rsid w:val="0009661D"/>
    <w:rsid w:val="00096B45"/>
    <w:rsid w:val="00096D0B"/>
    <w:rsid w:val="0009713F"/>
    <w:rsid w:val="000A0047"/>
    <w:rsid w:val="000A0D51"/>
    <w:rsid w:val="000A11FE"/>
    <w:rsid w:val="000A13D2"/>
    <w:rsid w:val="000A173E"/>
    <w:rsid w:val="000A1C31"/>
    <w:rsid w:val="000A1F25"/>
    <w:rsid w:val="000A209A"/>
    <w:rsid w:val="000A3149"/>
    <w:rsid w:val="000A33E8"/>
    <w:rsid w:val="000A3416"/>
    <w:rsid w:val="000A3B28"/>
    <w:rsid w:val="000A411D"/>
    <w:rsid w:val="000A4FFF"/>
    <w:rsid w:val="000A5E6D"/>
    <w:rsid w:val="000A671D"/>
    <w:rsid w:val="000A7680"/>
    <w:rsid w:val="000B041A"/>
    <w:rsid w:val="000B083E"/>
    <w:rsid w:val="000B0DAF"/>
    <w:rsid w:val="000B13A6"/>
    <w:rsid w:val="000B145C"/>
    <w:rsid w:val="000B23AB"/>
    <w:rsid w:val="000B28B3"/>
    <w:rsid w:val="000B28B8"/>
    <w:rsid w:val="000B2F8C"/>
    <w:rsid w:val="000B3397"/>
    <w:rsid w:val="000B345F"/>
    <w:rsid w:val="000B4A76"/>
    <w:rsid w:val="000B53F6"/>
    <w:rsid w:val="000B59FE"/>
    <w:rsid w:val="000B5ABB"/>
    <w:rsid w:val="000B5D9E"/>
    <w:rsid w:val="000B653F"/>
    <w:rsid w:val="000B670B"/>
    <w:rsid w:val="000B6ADD"/>
    <w:rsid w:val="000B7A30"/>
    <w:rsid w:val="000C0123"/>
    <w:rsid w:val="000C043C"/>
    <w:rsid w:val="000C0BA9"/>
    <w:rsid w:val="000C0F8B"/>
    <w:rsid w:val="000C120D"/>
    <w:rsid w:val="000C1271"/>
    <w:rsid w:val="000C1EC4"/>
    <w:rsid w:val="000C1F0C"/>
    <w:rsid w:val="000C220E"/>
    <w:rsid w:val="000C261B"/>
    <w:rsid w:val="000C27D0"/>
    <w:rsid w:val="000C3AAC"/>
    <w:rsid w:val="000C3C9C"/>
    <w:rsid w:val="000C42E0"/>
    <w:rsid w:val="000C4DF9"/>
    <w:rsid w:val="000C516A"/>
    <w:rsid w:val="000C54F3"/>
    <w:rsid w:val="000C6438"/>
    <w:rsid w:val="000C6842"/>
    <w:rsid w:val="000C6A2F"/>
    <w:rsid w:val="000C6B6F"/>
    <w:rsid w:val="000C7993"/>
    <w:rsid w:val="000C7A4A"/>
    <w:rsid w:val="000D0300"/>
    <w:rsid w:val="000D09F3"/>
    <w:rsid w:val="000D0CB5"/>
    <w:rsid w:val="000D0E5B"/>
    <w:rsid w:val="000D174A"/>
    <w:rsid w:val="000D1AD4"/>
    <w:rsid w:val="000D2315"/>
    <w:rsid w:val="000D276A"/>
    <w:rsid w:val="000D2F1B"/>
    <w:rsid w:val="000D31DF"/>
    <w:rsid w:val="000D46EB"/>
    <w:rsid w:val="000D46EE"/>
    <w:rsid w:val="000D4A8F"/>
    <w:rsid w:val="000D4B0D"/>
    <w:rsid w:val="000D4F65"/>
    <w:rsid w:val="000D5106"/>
    <w:rsid w:val="000D5EBD"/>
    <w:rsid w:val="000D674F"/>
    <w:rsid w:val="000D6D79"/>
    <w:rsid w:val="000D7264"/>
    <w:rsid w:val="000D7EC5"/>
    <w:rsid w:val="000E0039"/>
    <w:rsid w:val="000E0494"/>
    <w:rsid w:val="000E1C37"/>
    <w:rsid w:val="000E1D7B"/>
    <w:rsid w:val="000E2950"/>
    <w:rsid w:val="000E345F"/>
    <w:rsid w:val="000E3A1D"/>
    <w:rsid w:val="000E3C8F"/>
    <w:rsid w:val="000E4303"/>
    <w:rsid w:val="000E4696"/>
    <w:rsid w:val="000E4B20"/>
    <w:rsid w:val="000E4B82"/>
    <w:rsid w:val="000E5273"/>
    <w:rsid w:val="000E6216"/>
    <w:rsid w:val="000E6539"/>
    <w:rsid w:val="000E6D2F"/>
    <w:rsid w:val="000E720C"/>
    <w:rsid w:val="000E752D"/>
    <w:rsid w:val="000E7EB4"/>
    <w:rsid w:val="000F033B"/>
    <w:rsid w:val="000F07E8"/>
    <w:rsid w:val="000F1486"/>
    <w:rsid w:val="000F238C"/>
    <w:rsid w:val="000F2ABC"/>
    <w:rsid w:val="000F3D76"/>
    <w:rsid w:val="000F47BE"/>
    <w:rsid w:val="000F4937"/>
    <w:rsid w:val="000F4CAE"/>
    <w:rsid w:val="000F4D59"/>
    <w:rsid w:val="000F5088"/>
    <w:rsid w:val="000F513B"/>
    <w:rsid w:val="000F557E"/>
    <w:rsid w:val="000F60FA"/>
    <w:rsid w:val="000F623A"/>
    <w:rsid w:val="000F685B"/>
    <w:rsid w:val="000F6BB9"/>
    <w:rsid w:val="000F7DB5"/>
    <w:rsid w:val="00100165"/>
    <w:rsid w:val="00100E3B"/>
    <w:rsid w:val="001015F8"/>
    <w:rsid w:val="00101E87"/>
    <w:rsid w:val="00101FAF"/>
    <w:rsid w:val="001024D5"/>
    <w:rsid w:val="00102632"/>
    <w:rsid w:val="001035EF"/>
    <w:rsid w:val="0010469F"/>
    <w:rsid w:val="001053C6"/>
    <w:rsid w:val="00105918"/>
    <w:rsid w:val="001067A2"/>
    <w:rsid w:val="00106E8D"/>
    <w:rsid w:val="001075DC"/>
    <w:rsid w:val="00107AEF"/>
    <w:rsid w:val="00110116"/>
    <w:rsid w:val="001101C2"/>
    <w:rsid w:val="001108C4"/>
    <w:rsid w:val="001109AA"/>
    <w:rsid w:val="00110F3D"/>
    <w:rsid w:val="00111402"/>
    <w:rsid w:val="00111968"/>
    <w:rsid w:val="00112285"/>
    <w:rsid w:val="00112C6A"/>
    <w:rsid w:val="00113B5F"/>
    <w:rsid w:val="001141F5"/>
    <w:rsid w:val="001141FF"/>
    <w:rsid w:val="001147D8"/>
    <w:rsid w:val="00114FCA"/>
    <w:rsid w:val="0011536D"/>
    <w:rsid w:val="00115A75"/>
    <w:rsid w:val="00115B7B"/>
    <w:rsid w:val="00116780"/>
    <w:rsid w:val="00117299"/>
    <w:rsid w:val="00117D5F"/>
    <w:rsid w:val="00120064"/>
    <w:rsid w:val="0012027F"/>
    <w:rsid w:val="00120298"/>
    <w:rsid w:val="001208DB"/>
    <w:rsid w:val="00120AA0"/>
    <w:rsid w:val="00120BD6"/>
    <w:rsid w:val="001215C0"/>
    <w:rsid w:val="00121E00"/>
    <w:rsid w:val="00122191"/>
    <w:rsid w:val="0012267D"/>
    <w:rsid w:val="0012281A"/>
    <w:rsid w:val="00122CE7"/>
    <w:rsid w:val="00122D51"/>
    <w:rsid w:val="001232D3"/>
    <w:rsid w:val="00124896"/>
    <w:rsid w:val="00124E55"/>
    <w:rsid w:val="00126052"/>
    <w:rsid w:val="00126B00"/>
    <w:rsid w:val="00126D32"/>
    <w:rsid w:val="001274A8"/>
    <w:rsid w:val="001275D7"/>
    <w:rsid w:val="00127723"/>
    <w:rsid w:val="00130101"/>
    <w:rsid w:val="00130CD2"/>
    <w:rsid w:val="00130CE7"/>
    <w:rsid w:val="00130E38"/>
    <w:rsid w:val="00130E69"/>
    <w:rsid w:val="001323DB"/>
    <w:rsid w:val="00132C84"/>
    <w:rsid w:val="001334BE"/>
    <w:rsid w:val="0013380A"/>
    <w:rsid w:val="00134114"/>
    <w:rsid w:val="00134D3C"/>
    <w:rsid w:val="00135032"/>
    <w:rsid w:val="0013508C"/>
    <w:rsid w:val="00135341"/>
    <w:rsid w:val="00135784"/>
    <w:rsid w:val="00135B4B"/>
    <w:rsid w:val="00135E30"/>
    <w:rsid w:val="0013699E"/>
    <w:rsid w:val="00136F15"/>
    <w:rsid w:val="00137C4B"/>
    <w:rsid w:val="001406F8"/>
    <w:rsid w:val="00141A95"/>
    <w:rsid w:val="0014217A"/>
    <w:rsid w:val="00142492"/>
    <w:rsid w:val="00142558"/>
    <w:rsid w:val="00142C7D"/>
    <w:rsid w:val="0014344D"/>
    <w:rsid w:val="0014394F"/>
    <w:rsid w:val="00144089"/>
    <w:rsid w:val="001444B8"/>
    <w:rsid w:val="001448D8"/>
    <w:rsid w:val="00144D17"/>
    <w:rsid w:val="001450BB"/>
    <w:rsid w:val="001459E7"/>
    <w:rsid w:val="00145C98"/>
    <w:rsid w:val="00145F70"/>
    <w:rsid w:val="00146459"/>
    <w:rsid w:val="00146D19"/>
    <w:rsid w:val="0014736E"/>
    <w:rsid w:val="00147C12"/>
    <w:rsid w:val="00150D66"/>
    <w:rsid w:val="00150E54"/>
    <w:rsid w:val="00150F68"/>
    <w:rsid w:val="00151943"/>
    <w:rsid w:val="00151B27"/>
    <w:rsid w:val="00151BBE"/>
    <w:rsid w:val="001525FB"/>
    <w:rsid w:val="00152C54"/>
    <w:rsid w:val="00153583"/>
    <w:rsid w:val="00153BE2"/>
    <w:rsid w:val="00154791"/>
    <w:rsid w:val="00154B26"/>
    <w:rsid w:val="001557CB"/>
    <w:rsid w:val="00155813"/>
    <w:rsid w:val="001559BB"/>
    <w:rsid w:val="0015692E"/>
    <w:rsid w:val="00157CCC"/>
    <w:rsid w:val="001606F8"/>
    <w:rsid w:val="00160C21"/>
    <w:rsid w:val="00160F45"/>
    <w:rsid w:val="0016147B"/>
    <w:rsid w:val="00161934"/>
    <w:rsid w:val="001632A8"/>
    <w:rsid w:val="0016428D"/>
    <w:rsid w:val="001645FD"/>
    <w:rsid w:val="00165BE6"/>
    <w:rsid w:val="00165C3E"/>
    <w:rsid w:val="00165E83"/>
    <w:rsid w:val="001677DF"/>
    <w:rsid w:val="00170754"/>
    <w:rsid w:val="00170B6D"/>
    <w:rsid w:val="0017185E"/>
    <w:rsid w:val="001723B7"/>
    <w:rsid w:val="00172489"/>
    <w:rsid w:val="00172DB5"/>
    <w:rsid w:val="00172DD9"/>
    <w:rsid w:val="001738FD"/>
    <w:rsid w:val="00173C6A"/>
    <w:rsid w:val="00173D0E"/>
    <w:rsid w:val="00173D9D"/>
    <w:rsid w:val="00174035"/>
    <w:rsid w:val="00174601"/>
    <w:rsid w:val="00175CDF"/>
    <w:rsid w:val="00176486"/>
    <w:rsid w:val="0017653A"/>
    <w:rsid w:val="0017659B"/>
    <w:rsid w:val="00176600"/>
    <w:rsid w:val="00177305"/>
    <w:rsid w:val="00177804"/>
    <w:rsid w:val="00177BCE"/>
    <w:rsid w:val="00180C31"/>
    <w:rsid w:val="00181049"/>
    <w:rsid w:val="001812B0"/>
    <w:rsid w:val="00181423"/>
    <w:rsid w:val="00181686"/>
    <w:rsid w:val="00181A0E"/>
    <w:rsid w:val="00181D5A"/>
    <w:rsid w:val="00182352"/>
    <w:rsid w:val="001824AA"/>
    <w:rsid w:val="00182A7E"/>
    <w:rsid w:val="00183698"/>
    <w:rsid w:val="00183709"/>
    <w:rsid w:val="00183F4C"/>
    <w:rsid w:val="00184449"/>
    <w:rsid w:val="0018462B"/>
    <w:rsid w:val="00184656"/>
    <w:rsid w:val="00184D65"/>
    <w:rsid w:val="00185B1D"/>
    <w:rsid w:val="00185DE7"/>
    <w:rsid w:val="00186DDE"/>
    <w:rsid w:val="00187129"/>
    <w:rsid w:val="0018783E"/>
    <w:rsid w:val="00187978"/>
    <w:rsid w:val="0019040A"/>
    <w:rsid w:val="001914E2"/>
    <w:rsid w:val="0019164F"/>
    <w:rsid w:val="001927CD"/>
    <w:rsid w:val="00192C6E"/>
    <w:rsid w:val="00192CEB"/>
    <w:rsid w:val="001936E3"/>
    <w:rsid w:val="001938B0"/>
    <w:rsid w:val="00193C39"/>
    <w:rsid w:val="001943F7"/>
    <w:rsid w:val="00194D43"/>
    <w:rsid w:val="00194D56"/>
    <w:rsid w:val="00195001"/>
    <w:rsid w:val="00195439"/>
    <w:rsid w:val="0019717A"/>
    <w:rsid w:val="00197B92"/>
    <w:rsid w:val="001A0CEC"/>
    <w:rsid w:val="001A0EDB"/>
    <w:rsid w:val="001A1B7C"/>
    <w:rsid w:val="001A1C14"/>
    <w:rsid w:val="001A1C69"/>
    <w:rsid w:val="001A1FCC"/>
    <w:rsid w:val="001A2240"/>
    <w:rsid w:val="001A2311"/>
    <w:rsid w:val="001A2686"/>
    <w:rsid w:val="001A2CDE"/>
    <w:rsid w:val="001A43B1"/>
    <w:rsid w:val="001A496B"/>
    <w:rsid w:val="001A64D9"/>
    <w:rsid w:val="001A694C"/>
    <w:rsid w:val="001A6C88"/>
    <w:rsid w:val="001A77FD"/>
    <w:rsid w:val="001B0001"/>
    <w:rsid w:val="001B08B7"/>
    <w:rsid w:val="001B1248"/>
    <w:rsid w:val="001B252D"/>
    <w:rsid w:val="001B2854"/>
    <w:rsid w:val="001B2904"/>
    <w:rsid w:val="001B5C3D"/>
    <w:rsid w:val="001B614F"/>
    <w:rsid w:val="001B63BC"/>
    <w:rsid w:val="001B6594"/>
    <w:rsid w:val="001B6C81"/>
    <w:rsid w:val="001B6F2C"/>
    <w:rsid w:val="001C05EE"/>
    <w:rsid w:val="001C1C5C"/>
    <w:rsid w:val="001C2B61"/>
    <w:rsid w:val="001C32C3"/>
    <w:rsid w:val="001C44B2"/>
    <w:rsid w:val="001C4F7E"/>
    <w:rsid w:val="001C501D"/>
    <w:rsid w:val="001C6012"/>
    <w:rsid w:val="001C618A"/>
    <w:rsid w:val="001C65A6"/>
    <w:rsid w:val="001C6655"/>
    <w:rsid w:val="001C7849"/>
    <w:rsid w:val="001C7CCE"/>
    <w:rsid w:val="001C7D6B"/>
    <w:rsid w:val="001D016F"/>
    <w:rsid w:val="001D0918"/>
    <w:rsid w:val="001D11FD"/>
    <w:rsid w:val="001D1550"/>
    <w:rsid w:val="001D15ED"/>
    <w:rsid w:val="001D1FFA"/>
    <w:rsid w:val="001D2418"/>
    <w:rsid w:val="001D296D"/>
    <w:rsid w:val="001D2A6C"/>
    <w:rsid w:val="001D2C26"/>
    <w:rsid w:val="001D328B"/>
    <w:rsid w:val="001D3CA6"/>
    <w:rsid w:val="001D4A93"/>
    <w:rsid w:val="001D5637"/>
    <w:rsid w:val="001D5F28"/>
    <w:rsid w:val="001D67EB"/>
    <w:rsid w:val="001D7529"/>
    <w:rsid w:val="001D7948"/>
    <w:rsid w:val="001D7DAF"/>
    <w:rsid w:val="001D7DF0"/>
    <w:rsid w:val="001E000A"/>
    <w:rsid w:val="001E0535"/>
    <w:rsid w:val="001E082B"/>
    <w:rsid w:val="001E0946"/>
    <w:rsid w:val="001E1001"/>
    <w:rsid w:val="001E12D1"/>
    <w:rsid w:val="001E15F8"/>
    <w:rsid w:val="001E1BE9"/>
    <w:rsid w:val="001E349E"/>
    <w:rsid w:val="001E3A51"/>
    <w:rsid w:val="001E52C6"/>
    <w:rsid w:val="001E6060"/>
    <w:rsid w:val="001E6267"/>
    <w:rsid w:val="001E66B0"/>
    <w:rsid w:val="001E6D52"/>
    <w:rsid w:val="001E6DAD"/>
    <w:rsid w:val="001E6EE3"/>
    <w:rsid w:val="001E7C32"/>
    <w:rsid w:val="001F0210"/>
    <w:rsid w:val="001F10F7"/>
    <w:rsid w:val="001F13CA"/>
    <w:rsid w:val="001F1415"/>
    <w:rsid w:val="001F1C40"/>
    <w:rsid w:val="001F2656"/>
    <w:rsid w:val="001F27BB"/>
    <w:rsid w:val="001F2FB6"/>
    <w:rsid w:val="001F3AA8"/>
    <w:rsid w:val="001F3DB9"/>
    <w:rsid w:val="001F3F4A"/>
    <w:rsid w:val="001F45A4"/>
    <w:rsid w:val="001F480E"/>
    <w:rsid w:val="001F491C"/>
    <w:rsid w:val="001F5AE6"/>
    <w:rsid w:val="001F5C29"/>
    <w:rsid w:val="001F5D16"/>
    <w:rsid w:val="001F61C1"/>
    <w:rsid w:val="001F620B"/>
    <w:rsid w:val="001F69C9"/>
    <w:rsid w:val="001F6CD6"/>
    <w:rsid w:val="001F6E72"/>
    <w:rsid w:val="0020013A"/>
    <w:rsid w:val="002002A6"/>
    <w:rsid w:val="0020058A"/>
    <w:rsid w:val="0020100E"/>
    <w:rsid w:val="00201CB7"/>
    <w:rsid w:val="00202AF4"/>
    <w:rsid w:val="0020330E"/>
    <w:rsid w:val="002035EE"/>
    <w:rsid w:val="00203FF9"/>
    <w:rsid w:val="0020462A"/>
    <w:rsid w:val="002046A1"/>
    <w:rsid w:val="0020501A"/>
    <w:rsid w:val="002055E1"/>
    <w:rsid w:val="00205718"/>
    <w:rsid w:val="00206B35"/>
    <w:rsid w:val="00206CE8"/>
    <w:rsid w:val="00206D24"/>
    <w:rsid w:val="00210DDD"/>
    <w:rsid w:val="00210F4D"/>
    <w:rsid w:val="00211087"/>
    <w:rsid w:val="002112C7"/>
    <w:rsid w:val="00211502"/>
    <w:rsid w:val="00211803"/>
    <w:rsid w:val="002125D6"/>
    <w:rsid w:val="00212E2A"/>
    <w:rsid w:val="002135FE"/>
    <w:rsid w:val="00213B45"/>
    <w:rsid w:val="002141B2"/>
    <w:rsid w:val="00214994"/>
    <w:rsid w:val="00214B50"/>
    <w:rsid w:val="00214BA3"/>
    <w:rsid w:val="002151DB"/>
    <w:rsid w:val="0021542C"/>
    <w:rsid w:val="00215A82"/>
    <w:rsid w:val="00215DE0"/>
    <w:rsid w:val="00215E32"/>
    <w:rsid w:val="00215E98"/>
    <w:rsid w:val="00215F36"/>
    <w:rsid w:val="00216771"/>
    <w:rsid w:val="00216AF6"/>
    <w:rsid w:val="0021768D"/>
    <w:rsid w:val="002205E6"/>
    <w:rsid w:val="002206B1"/>
    <w:rsid w:val="002206E4"/>
    <w:rsid w:val="002208B9"/>
    <w:rsid w:val="0022139A"/>
    <w:rsid w:val="00221822"/>
    <w:rsid w:val="0022224B"/>
    <w:rsid w:val="00222261"/>
    <w:rsid w:val="002237EE"/>
    <w:rsid w:val="002239F2"/>
    <w:rsid w:val="00224133"/>
    <w:rsid w:val="002241A7"/>
    <w:rsid w:val="00224E11"/>
    <w:rsid w:val="002253C7"/>
    <w:rsid w:val="00225508"/>
    <w:rsid w:val="00225570"/>
    <w:rsid w:val="00225CA1"/>
    <w:rsid w:val="00226AE6"/>
    <w:rsid w:val="00226FE3"/>
    <w:rsid w:val="00227E5A"/>
    <w:rsid w:val="00227E95"/>
    <w:rsid w:val="00230101"/>
    <w:rsid w:val="00231B22"/>
    <w:rsid w:val="00231F3B"/>
    <w:rsid w:val="002323FE"/>
    <w:rsid w:val="002327BF"/>
    <w:rsid w:val="002327E3"/>
    <w:rsid w:val="00232DE5"/>
    <w:rsid w:val="00233E4A"/>
    <w:rsid w:val="00233EBC"/>
    <w:rsid w:val="002342A0"/>
    <w:rsid w:val="002346F8"/>
    <w:rsid w:val="00234C13"/>
    <w:rsid w:val="00234E66"/>
    <w:rsid w:val="00235571"/>
    <w:rsid w:val="002369FD"/>
    <w:rsid w:val="00236A33"/>
    <w:rsid w:val="00236A7E"/>
    <w:rsid w:val="0023760F"/>
    <w:rsid w:val="00237985"/>
    <w:rsid w:val="00237BC1"/>
    <w:rsid w:val="00240514"/>
    <w:rsid w:val="00240895"/>
    <w:rsid w:val="00240BD6"/>
    <w:rsid w:val="00241229"/>
    <w:rsid w:val="00241AD7"/>
    <w:rsid w:val="00241BDE"/>
    <w:rsid w:val="00241F19"/>
    <w:rsid w:val="00242C67"/>
    <w:rsid w:val="00242F25"/>
    <w:rsid w:val="002453D7"/>
    <w:rsid w:val="00245ED6"/>
    <w:rsid w:val="002462B5"/>
    <w:rsid w:val="002470AC"/>
    <w:rsid w:val="0024720B"/>
    <w:rsid w:val="0024786B"/>
    <w:rsid w:val="0025062F"/>
    <w:rsid w:val="0025069F"/>
    <w:rsid w:val="002506ED"/>
    <w:rsid w:val="00250812"/>
    <w:rsid w:val="002516F7"/>
    <w:rsid w:val="0025193A"/>
    <w:rsid w:val="00252783"/>
    <w:rsid w:val="00252D47"/>
    <w:rsid w:val="002535A1"/>
    <w:rsid w:val="002539AB"/>
    <w:rsid w:val="00254081"/>
    <w:rsid w:val="00254A0E"/>
    <w:rsid w:val="0025544D"/>
    <w:rsid w:val="00255A8B"/>
    <w:rsid w:val="00256DF2"/>
    <w:rsid w:val="002574DD"/>
    <w:rsid w:val="002608AF"/>
    <w:rsid w:val="00262D56"/>
    <w:rsid w:val="00262FE3"/>
    <w:rsid w:val="00263092"/>
    <w:rsid w:val="00263147"/>
    <w:rsid w:val="002636FF"/>
    <w:rsid w:val="0026418B"/>
    <w:rsid w:val="0026422E"/>
    <w:rsid w:val="00265A9E"/>
    <w:rsid w:val="00265EC4"/>
    <w:rsid w:val="002661CE"/>
    <w:rsid w:val="002662A5"/>
    <w:rsid w:val="00266916"/>
    <w:rsid w:val="00266B84"/>
    <w:rsid w:val="0026748A"/>
    <w:rsid w:val="002674D1"/>
    <w:rsid w:val="002700BA"/>
    <w:rsid w:val="00270171"/>
    <w:rsid w:val="00270EE3"/>
    <w:rsid w:val="00270F98"/>
    <w:rsid w:val="002718ED"/>
    <w:rsid w:val="00271B1C"/>
    <w:rsid w:val="00273257"/>
    <w:rsid w:val="002737AC"/>
    <w:rsid w:val="00273D83"/>
    <w:rsid w:val="00273EA7"/>
    <w:rsid w:val="00273FA9"/>
    <w:rsid w:val="00274490"/>
    <w:rsid w:val="00274A4A"/>
    <w:rsid w:val="002754CD"/>
    <w:rsid w:val="002772C5"/>
    <w:rsid w:val="002773F1"/>
    <w:rsid w:val="002805B7"/>
    <w:rsid w:val="0028082C"/>
    <w:rsid w:val="00281013"/>
    <w:rsid w:val="00281584"/>
    <w:rsid w:val="00281702"/>
    <w:rsid w:val="00281797"/>
    <w:rsid w:val="00281A5D"/>
    <w:rsid w:val="00281AB2"/>
    <w:rsid w:val="00281C71"/>
    <w:rsid w:val="00282053"/>
    <w:rsid w:val="002827AC"/>
    <w:rsid w:val="00282EFB"/>
    <w:rsid w:val="00283344"/>
    <w:rsid w:val="002837D9"/>
    <w:rsid w:val="00283E51"/>
    <w:rsid w:val="00283F80"/>
    <w:rsid w:val="00284C5E"/>
    <w:rsid w:val="00285852"/>
    <w:rsid w:val="002866F4"/>
    <w:rsid w:val="00287B9F"/>
    <w:rsid w:val="00287DC5"/>
    <w:rsid w:val="00287FDF"/>
    <w:rsid w:val="00291A10"/>
    <w:rsid w:val="00291D91"/>
    <w:rsid w:val="0029309B"/>
    <w:rsid w:val="00293EFD"/>
    <w:rsid w:val="00293EFF"/>
    <w:rsid w:val="00293F31"/>
    <w:rsid w:val="002940D1"/>
    <w:rsid w:val="00294B37"/>
    <w:rsid w:val="00295785"/>
    <w:rsid w:val="00296722"/>
    <w:rsid w:val="00296C13"/>
    <w:rsid w:val="00296FB7"/>
    <w:rsid w:val="00297421"/>
    <w:rsid w:val="00297F3F"/>
    <w:rsid w:val="002A1197"/>
    <w:rsid w:val="002A195C"/>
    <w:rsid w:val="002A19C0"/>
    <w:rsid w:val="002A251F"/>
    <w:rsid w:val="002A338B"/>
    <w:rsid w:val="002A385F"/>
    <w:rsid w:val="002A3AAB"/>
    <w:rsid w:val="002A4A61"/>
    <w:rsid w:val="002A4C48"/>
    <w:rsid w:val="002A55B1"/>
    <w:rsid w:val="002A58CF"/>
    <w:rsid w:val="002A6A34"/>
    <w:rsid w:val="002A7496"/>
    <w:rsid w:val="002A783A"/>
    <w:rsid w:val="002A785D"/>
    <w:rsid w:val="002B0233"/>
    <w:rsid w:val="002B0268"/>
    <w:rsid w:val="002B0983"/>
    <w:rsid w:val="002B162B"/>
    <w:rsid w:val="002B20E5"/>
    <w:rsid w:val="002B2C5D"/>
    <w:rsid w:val="002B36EE"/>
    <w:rsid w:val="002B36F4"/>
    <w:rsid w:val="002B3CF6"/>
    <w:rsid w:val="002B5087"/>
    <w:rsid w:val="002B5901"/>
    <w:rsid w:val="002B5973"/>
    <w:rsid w:val="002B5FC2"/>
    <w:rsid w:val="002C089A"/>
    <w:rsid w:val="002C0F93"/>
    <w:rsid w:val="002C14B2"/>
    <w:rsid w:val="002C160E"/>
    <w:rsid w:val="002C271D"/>
    <w:rsid w:val="002C29A9"/>
    <w:rsid w:val="002C2A2B"/>
    <w:rsid w:val="002C332A"/>
    <w:rsid w:val="002C3940"/>
    <w:rsid w:val="002C3A92"/>
    <w:rsid w:val="002C49D8"/>
    <w:rsid w:val="002C4AC7"/>
    <w:rsid w:val="002C4D14"/>
    <w:rsid w:val="002C652C"/>
    <w:rsid w:val="002C6766"/>
    <w:rsid w:val="002C6A1D"/>
    <w:rsid w:val="002C6B4F"/>
    <w:rsid w:val="002C6B52"/>
    <w:rsid w:val="002C6CFB"/>
    <w:rsid w:val="002C6DE5"/>
    <w:rsid w:val="002C72E1"/>
    <w:rsid w:val="002C7AB7"/>
    <w:rsid w:val="002C7DCB"/>
    <w:rsid w:val="002D001B"/>
    <w:rsid w:val="002D0F30"/>
    <w:rsid w:val="002D1CEE"/>
    <w:rsid w:val="002D1D40"/>
    <w:rsid w:val="002D27AA"/>
    <w:rsid w:val="002D3073"/>
    <w:rsid w:val="002D3D23"/>
    <w:rsid w:val="002D4408"/>
    <w:rsid w:val="002D4875"/>
    <w:rsid w:val="002D518F"/>
    <w:rsid w:val="002D5D5C"/>
    <w:rsid w:val="002D6255"/>
    <w:rsid w:val="002D6A27"/>
    <w:rsid w:val="002D6F6A"/>
    <w:rsid w:val="002D7ABE"/>
    <w:rsid w:val="002D7ED5"/>
    <w:rsid w:val="002E024F"/>
    <w:rsid w:val="002E0529"/>
    <w:rsid w:val="002E08E6"/>
    <w:rsid w:val="002E11FE"/>
    <w:rsid w:val="002E14D4"/>
    <w:rsid w:val="002E16F1"/>
    <w:rsid w:val="002E1973"/>
    <w:rsid w:val="002E1B18"/>
    <w:rsid w:val="002E1CC1"/>
    <w:rsid w:val="002E1D0F"/>
    <w:rsid w:val="002E1EBF"/>
    <w:rsid w:val="002E2017"/>
    <w:rsid w:val="002E340A"/>
    <w:rsid w:val="002E3EF3"/>
    <w:rsid w:val="002E42B6"/>
    <w:rsid w:val="002E4762"/>
    <w:rsid w:val="002E5658"/>
    <w:rsid w:val="002E58A7"/>
    <w:rsid w:val="002E5B22"/>
    <w:rsid w:val="002E6E6A"/>
    <w:rsid w:val="002E6FF6"/>
    <w:rsid w:val="002E75EA"/>
    <w:rsid w:val="002E7BF6"/>
    <w:rsid w:val="002E7CA1"/>
    <w:rsid w:val="002F022F"/>
    <w:rsid w:val="002F0915"/>
    <w:rsid w:val="002F0E0F"/>
    <w:rsid w:val="002F1269"/>
    <w:rsid w:val="002F25B2"/>
    <w:rsid w:val="002F2BC5"/>
    <w:rsid w:val="002F376B"/>
    <w:rsid w:val="002F3B7E"/>
    <w:rsid w:val="002F3D90"/>
    <w:rsid w:val="002F3E92"/>
    <w:rsid w:val="002F3EBB"/>
    <w:rsid w:val="002F3FA8"/>
    <w:rsid w:val="002F45FB"/>
    <w:rsid w:val="002F47F4"/>
    <w:rsid w:val="002F499D"/>
    <w:rsid w:val="002F4E72"/>
    <w:rsid w:val="002F4F68"/>
    <w:rsid w:val="002F50E3"/>
    <w:rsid w:val="002F55FA"/>
    <w:rsid w:val="002F596E"/>
    <w:rsid w:val="002F5C8C"/>
    <w:rsid w:val="002F5D68"/>
    <w:rsid w:val="002F7199"/>
    <w:rsid w:val="002F7D11"/>
    <w:rsid w:val="0030027F"/>
    <w:rsid w:val="003002D1"/>
    <w:rsid w:val="0030081B"/>
    <w:rsid w:val="0030143B"/>
    <w:rsid w:val="00301877"/>
    <w:rsid w:val="003024ED"/>
    <w:rsid w:val="003024FA"/>
    <w:rsid w:val="0030268D"/>
    <w:rsid w:val="003028FA"/>
    <w:rsid w:val="00302D69"/>
    <w:rsid w:val="00303477"/>
    <w:rsid w:val="0030382C"/>
    <w:rsid w:val="00303893"/>
    <w:rsid w:val="00304535"/>
    <w:rsid w:val="00304A86"/>
    <w:rsid w:val="00305D6E"/>
    <w:rsid w:val="00305FBF"/>
    <w:rsid w:val="0030782E"/>
    <w:rsid w:val="00307F5F"/>
    <w:rsid w:val="00310A15"/>
    <w:rsid w:val="00310C14"/>
    <w:rsid w:val="00311F68"/>
    <w:rsid w:val="00312589"/>
    <w:rsid w:val="00313179"/>
    <w:rsid w:val="00313926"/>
    <w:rsid w:val="003140CA"/>
    <w:rsid w:val="00314AC7"/>
    <w:rsid w:val="0031504A"/>
    <w:rsid w:val="00315B52"/>
    <w:rsid w:val="00315DE7"/>
    <w:rsid w:val="00317452"/>
    <w:rsid w:val="00317454"/>
    <w:rsid w:val="00317A7D"/>
    <w:rsid w:val="00320ED2"/>
    <w:rsid w:val="00321291"/>
    <w:rsid w:val="0032134D"/>
    <w:rsid w:val="003214E2"/>
    <w:rsid w:val="003218A4"/>
    <w:rsid w:val="00321A24"/>
    <w:rsid w:val="00321FE1"/>
    <w:rsid w:val="00322110"/>
    <w:rsid w:val="003221E2"/>
    <w:rsid w:val="003222DD"/>
    <w:rsid w:val="00323172"/>
    <w:rsid w:val="00323606"/>
    <w:rsid w:val="00323C4E"/>
    <w:rsid w:val="00323DA5"/>
    <w:rsid w:val="00324173"/>
    <w:rsid w:val="00324248"/>
    <w:rsid w:val="00324BB2"/>
    <w:rsid w:val="00325AB6"/>
    <w:rsid w:val="00326126"/>
    <w:rsid w:val="003267C0"/>
    <w:rsid w:val="003269A7"/>
    <w:rsid w:val="00326C52"/>
    <w:rsid w:val="00327D9D"/>
    <w:rsid w:val="00327DB6"/>
    <w:rsid w:val="0033057A"/>
    <w:rsid w:val="003308A8"/>
    <w:rsid w:val="00330D78"/>
    <w:rsid w:val="003316D7"/>
    <w:rsid w:val="00331749"/>
    <w:rsid w:val="003318A4"/>
    <w:rsid w:val="00331B9C"/>
    <w:rsid w:val="00331C7A"/>
    <w:rsid w:val="00332A81"/>
    <w:rsid w:val="00332D78"/>
    <w:rsid w:val="0033320E"/>
    <w:rsid w:val="003347BF"/>
    <w:rsid w:val="00334809"/>
    <w:rsid w:val="00334DEA"/>
    <w:rsid w:val="003353C0"/>
    <w:rsid w:val="003365F4"/>
    <w:rsid w:val="00336860"/>
    <w:rsid w:val="00336F5F"/>
    <w:rsid w:val="00340362"/>
    <w:rsid w:val="0034100E"/>
    <w:rsid w:val="0034120E"/>
    <w:rsid w:val="0034200E"/>
    <w:rsid w:val="003430EA"/>
    <w:rsid w:val="00343161"/>
    <w:rsid w:val="003431FD"/>
    <w:rsid w:val="00343350"/>
    <w:rsid w:val="00343554"/>
    <w:rsid w:val="00343F9A"/>
    <w:rsid w:val="003442E6"/>
    <w:rsid w:val="003447C2"/>
    <w:rsid w:val="003449F9"/>
    <w:rsid w:val="00344DA5"/>
    <w:rsid w:val="0034581F"/>
    <w:rsid w:val="0034592B"/>
    <w:rsid w:val="003467F1"/>
    <w:rsid w:val="003471AB"/>
    <w:rsid w:val="00347401"/>
    <w:rsid w:val="003479E4"/>
    <w:rsid w:val="00347C43"/>
    <w:rsid w:val="00350CA7"/>
    <w:rsid w:val="0035213C"/>
    <w:rsid w:val="00352DC1"/>
    <w:rsid w:val="00354141"/>
    <w:rsid w:val="00355254"/>
    <w:rsid w:val="0035591D"/>
    <w:rsid w:val="00356265"/>
    <w:rsid w:val="003567A6"/>
    <w:rsid w:val="003576E6"/>
    <w:rsid w:val="00357E0C"/>
    <w:rsid w:val="00357F36"/>
    <w:rsid w:val="00360C87"/>
    <w:rsid w:val="00360F4F"/>
    <w:rsid w:val="0036199C"/>
    <w:rsid w:val="003622ED"/>
    <w:rsid w:val="00362C5B"/>
    <w:rsid w:val="00362D97"/>
    <w:rsid w:val="0036322B"/>
    <w:rsid w:val="00363EFB"/>
    <w:rsid w:val="00364406"/>
    <w:rsid w:val="00364489"/>
    <w:rsid w:val="00364624"/>
    <w:rsid w:val="0036536B"/>
    <w:rsid w:val="00365CB6"/>
    <w:rsid w:val="00366AF0"/>
    <w:rsid w:val="0036746A"/>
    <w:rsid w:val="00367CB7"/>
    <w:rsid w:val="003713CA"/>
    <w:rsid w:val="00371DB8"/>
    <w:rsid w:val="00371FFD"/>
    <w:rsid w:val="0037201A"/>
    <w:rsid w:val="00372466"/>
    <w:rsid w:val="003729FC"/>
    <w:rsid w:val="00372FCA"/>
    <w:rsid w:val="003740DF"/>
    <w:rsid w:val="0037410D"/>
    <w:rsid w:val="00374214"/>
    <w:rsid w:val="0037472D"/>
    <w:rsid w:val="00374C87"/>
    <w:rsid w:val="00374CBC"/>
    <w:rsid w:val="003751F7"/>
    <w:rsid w:val="0037548D"/>
    <w:rsid w:val="003758E6"/>
    <w:rsid w:val="003766B9"/>
    <w:rsid w:val="00376A2B"/>
    <w:rsid w:val="00377E17"/>
    <w:rsid w:val="00381212"/>
    <w:rsid w:val="003817CA"/>
    <w:rsid w:val="00381F98"/>
    <w:rsid w:val="00382238"/>
    <w:rsid w:val="003825BB"/>
    <w:rsid w:val="00382C54"/>
    <w:rsid w:val="0038301A"/>
    <w:rsid w:val="00383766"/>
    <w:rsid w:val="00383978"/>
    <w:rsid w:val="00383AAF"/>
    <w:rsid w:val="00383C03"/>
    <w:rsid w:val="0038421A"/>
    <w:rsid w:val="00384FE8"/>
    <w:rsid w:val="0038516A"/>
    <w:rsid w:val="00385654"/>
    <w:rsid w:val="00385BC4"/>
    <w:rsid w:val="00385FD6"/>
    <w:rsid w:val="0038601E"/>
    <w:rsid w:val="00387C76"/>
    <w:rsid w:val="003906A1"/>
    <w:rsid w:val="003907EE"/>
    <w:rsid w:val="00391845"/>
    <w:rsid w:val="003924F8"/>
    <w:rsid w:val="00392998"/>
    <w:rsid w:val="00393408"/>
    <w:rsid w:val="003945E3"/>
    <w:rsid w:val="003955DB"/>
    <w:rsid w:val="0039587A"/>
    <w:rsid w:val="00395A50"/>
    <w:rsid w:val="00395DC3"/>
    <w:rsid w:val="00397696"/>
    <w:rsid w:val="0039787F"/>
    <w:rsid w:val="003A0B1F"/>
    <w:rsid w:val="003A119C"/>
    <w:rsid w:val="003A161F"/>
    <w:rsid w:val="003A1693"/>
    <w:rsid w:val="003A1CC7"/>
    <w:rsid w:val="003A22E2"/>
    <w:rsid w:val="003A29E6"/>
    <w:rsid w:val="003A3196"/>
    <w:rsid w:val="003A36DB"/>
    <w:rsid w:val="003A40DA"/>
    <w:rsid w:val="003A4372"/>
    <w:rsid w:val="003A4526"/>
    <w:rsid w:val="003A469F"/>
    <w:rsid w:val="003A478D"/>
    <w:rsid w:val="003A51B2"/>
    <w:rsid w:val="003A51B5"/>
    <w:rsid w:val="003A539B"/>
    <w:rsid w:val="003A5BFF"/>
    <w:rsid w:val="003A6244"/>
    <w:rsid w:val="003A6797"/>
    <w:rsid w:val="003A6AC1"/>
    <w:rsid w:val="003A74EB"/>
    <w:rsid w:val="003A77C5"/>
    <w:rsid w:val="003A7A7D"/>
    <w:rsid w:val="003A7B64"/>
    <w:rsid w:val="003B03CE"/>
    <w:rsid w:val="003B147A"/>
    <w:rsid w:val="003B3080"/>
    <w:rsid w:val="003B38A4"/>
    <w:rsid w:val="003B3961"/>
    <w:rsid w:val="003B3CE8"/>
    <w:rsid w:val="003B423F"/>
    <w:rsid w:val="003B4DAD"/>
    <w:rsid w:val="003B52F2"/>
    <w:rsid w:val="003B5931"/>
    <w:rsid w:val="003B6329"/>
    <w:rsid w:val="003B6603"/>
    <w:rsid w:val="003B6A0C"/>
    <w:rsid w:val="003B6C86"/>
    <w:rsid w:val="003B6F60"/>
    <w:rsid w:val="003B76BD"/>
    <w:rsid w:val="003C044B"/>
    <w:rsid w:val="003C0CD9"/>
    <w:rsid w:val="003C0D14"/>
    <w:rsid w:val="003C0DE2"/>
    <w:rsid w:val="003C130C"/>
    <w:rsid w:val="003C1CA8"/>
    <w:rsid w:val="003C1CAF"/>
    <w:rsid w:val="003C218A"/>
    <w:rsid w:val="003C25A9"/>
    <w:rsid w:val="003C2B82"/>
    <w:rsid w:val="003C315D"/>
    <w:rsid w:val="003C32E2"/>
    <w:rsid w:val="003C395D"/>
    <w:rsid w:val="003C3EE7"/>
    <w:rsid w:val="003C46FD"/>
    <w:rsid w:val="003C47A5"/>
    <w:rsid w:val="003C47D1"/>
    <w:rsid w:val="003C4F8B"/>
    <w:rsid w:val="003C56D8"/>
    <w:rsid w:val="003C58AE"/>
    <w:rsid w:val="003C74FF"/>
    <w:rsid w:val="003D12A5"/>
    <w:rsid w:val="003D1D90"/>
    <w:rsid w:val="003D22D4"/>
    <w:rsid w:val="003D26A5"/>
    <w:rsid w:val="003D2FC4"/>
    <w:rsid w:val="003D3623"/>
    <w:rsid w:val="003D364B"/>
    <w:rsid w:val="003D3F93"/>
    <w:rsid w:val="003D4734"/>
    <w:rsid w:val="003D4920"/>
    <w:rsid w:val="003D49CC"/>
    <w:rsid w:val="003D5013"/>
    <w:rsid w:val="003D51CE"/>
    <w:rsid w:val="003D51F0"/>
    <w:rsid w:val="003D5244"/>
    <w:rsid w:val="003D559C"/>
    <w:rsid w:val="003D5F14"/>
    <w:rsid w:val="003D664E"/>
    <w:rsid w:val="003D6939"/>
    <w:rsid w:val="003D6C08"/>
    <w:rsid w:val="003D6EF8"/>
    <w:rsid w:val="003D77A3"/>
    <w:rsid w:val="003D78A0"/>
    <w:rsid w:val="003D78F7"/>
    <w:rsid w:val="003D7B1B"/>
    <w:rsid w:val="003E0464"/>
    <w:rsid w:val="003E046A"/>
    <w:rsid w:val="003E0785"/>
    <w:rsid w:val="003E148A"/>
    <w:rsid w:val="003E2009"/>
    <w:rsid w:val="003E32DF"/>
    <w:rsid w:val="003E3FAD"/>
    <w:rsid w:val="003E416D"/>
    <w:rsid w:val="003E4403"/>
    <w:rsid w:val="003E526F"/>
    <w:rsid w:val="003E5916"/>
    <w:rsid w:val="003E5BEB"/>
    <w:rsid w:val="003E5CD9"/>
    <w:rsid w:val="003E5DE7"/>
    <w:rsid w:val="003E64F6"/>
    <w:rsid w:val="003E667C"/>
    <w:rsid w:val="003E6876"/>
    <w:rsid w:val="003E7414"/>
    <w:rsid w:val="003E7BAA"/>
    <w:rsid w:val="003E7F99"/>
    <w:rsid w:val="003F0E82"/>
    <w:rsid w:val="003F1281"/>
    <w:rsid w:val="003F16D7"/>
    <w:rsid w:val="003F1739"/>
    <w:rsid w:val="003F1915"/>
    <w:rsid w:val="003F1A0E"/>
    <w:rsid w:val="003F2B96"/>
    <w:rsid w:val="003F2D6C"/>
    <w:rsid w:val="003F4D50"/>
    <w:rsid w:val="003F4F29"/>
    <w:rsid w:val="003F5562"/>
    <w:rsid w:val="003F5E97"/>
    <w:rsid w:val="003F6B76"/>
    <w:rsid w:val="003F7666"/>
    <w:rsid w:val="00400691"/>
    <w:rsid w:val="004010D0"/>
    <w:rsid w:val="004014AE"/>
    <w:rsid w:val="00402495"/>
    <w:rsid w:val="00403271"/>
    <w:rsid w:val="00403645"/>
    <w:rsid w:val="00403B13"/>
    <w:rsid w:val="00403B1E"/>
    <w:rsid w:val="00404D2E"/>
    <w:rsid w:val="004051EE"/>
    <w:rsid w:val="0040592E"/>
    <w:rsid w:val="00405D24"/>
    <w:rsid w:val="004077A6"/>
    <w:rsid w:val="00407C5B"/>
    <w:rsid w:val="00407FBD"/>
    <w:rsid w:val="004108B0"/>
    <w:rsid w:val="004110BE"/>
    <w:rsid w:val="0041147F"/>
    <w:rsid w:val="00411A99"/>
    <w:rsid w:val="00411C03"/>
    <w:rsid w:val="00411E59"/>
    <w:rsid w:val="004121E1"/>
    <w:rsid w:val="00412BD2"/>
    <w:rsid w:val="00413335"/>
    <w:rsid w:val="00414062"/>
    <w:rsid w:val="0041562C"/>
    <w:rsid w:val="00415C55"/>
    <w:rsid w:val="004166D4"/>
    <w:rsid w:val="00416923"/>
    <w:rsid w:val="004209D5"/>
    <w:rsid w:val="00420D42"/>
    <w:rsid w:val="00420DF9"/>
    <w:rsid w:val="00421159"/>
    <w:rsid w:val="00421A46"/>
    <w:rsid w:val="00421E40"/>
    <w:rsid w:val="00422546"/>
    <w:rsid w:val="00422834"/>
    <w:rsid w:val="00422D5C"/>
    <w:rsid w:val="00423116"/>
    <w:rsid w:val="004233D7"/>
    <w:rsid w:val="0042362B"/>
    <w:rsid w:val="00423634"/>
    <w:rsid w:val="00423F71"/>
    <w:rsid w:val="00423F89"/>
    <w:rsid w:val="00424368"/>
    <w:rsid w:val="00425D2F"/>
    <w:rsid w:val="00425F92"/>
    <w:rsid w:val="0042640A"/>
    <w:rsid w:val="004271CC"/>
    <w:rsid w:val="0043013B"/>
    <w:rsid w:val="00430648"/>
    <w:rsid w:val="004309C5"/>
    <w:rsid w:val="00430E74"/>
    <w:rsid w:val="004315DD"/>
    <w:rsid w:val="00431D8B"/>
    <w:rsid w:val="00432058"/>
    <w:rsid w:val="00432069"/>
    <w:rsid w:val="00432BE2"/>
    <w:rsid w:val="004339CB"/>
    <w:rsid w:val="00433F8B"/>
    <w:rsid w:val="00434567"/>
    <w:rsid w:val="0043463F"/>
    <w:rsid w:val="00434D2F"/>
    <w:rsid w:val="0043502B"/>
    <w:rsid w:val="00435208"/>
    <w:rsid w:val="00435C6A"/>
    <w:rsid w:val="004365CF"/>
    <w:rsid w:val="00437060"/>
    <w:rsid w:val="00437616"/>
    <w:rsid w:val="00437814"/>
    <w:rsid w:val="00437905"/>
    <w:rsid w:val="00437F14"/>
    <w:rsid w:val="004402C9"/>
    <w:rsid w:val="00440C28"/>
    <w:rsid w:val="00440D2B"/>
    <w:rsid w:val="00440FF1"/>
    <w:rsid w:val="004417F2"/>
    <w:rsid w:val="00441B82"/>
    <w:rsid w:val="004426F1"/>
    <w:rsid w:val="00442799"/>
    <w:rsid w:val="004439D8"/>
    <w:rsid w:val="00443FBF"/>
    <w:rsid w:val="00444020"/>
    <w:rsid w:val="00444222"/>
    <w:rsid w:val="004445F3"/>
    <w:rsid w:val="004452DF"/>
    <w:rsid w:val="00445B04"/>
    <w:rsid w:val="004467BE"/>
    <w:rsid w:val="00446BB4"/>
    <w:rsid w:val="00446FA4"/>
    <w:rsid w:val="004472FE"/>
    <w:rsid w:val="00447930"/>
    <w:rsid w:val="00450546"/>
    <w:rsid w:val="004505FE"/>
    <w:rsid w:val="004507E7"/>
    <w:rsid w:val="00450B1A"/>
    <w:rsid w:val="00450CC0"/>
    <w:rsid w:val="0045204C"/>
    <w:rsid w:val="004523AD"/>
    <w:rsid w:val="0045288D"/>
    <w:rsid w:val="00453A44"/>
    <w:rsid w:val="00453AFE"/>
    <w:rsid w:val="00453E8C"/>
    <w:rsid w:val="00454AD3"/>
    <w:rsid w:val="0045513F"/>
    <w:rsid w:val="0045656D"/>
    <w:rsid w:val="00457028"/>
    <w:rsid w:val="00457565"/>
    <w:rsid w:val="0045762B"/>
    <w:rsid w:val="00457E3B"/>
    <w:rsid w:val="00457FA3"/>
    <w:rsid w:val="00460535"/>
    <w:rsid w:val="00460CA1"/>
    <w:rsid w:val="00461C2E"/>
    <w:rsid w:val="00462172"/>
    <w:rsid w:val="00463AD7"/>
    <w:rsid w:val="004654A5"/>
    <w:rsid w:val="00466B33"/>
    <w:rsid w:val="00466E98"/>
    <w:rsid w:val="00466EEB"/>
    <w:rsid w:val="00467B07"/>
    <w:rsid w:val="00467B5B"/>
    <w:rsid w:val="00467F83"/>
    <w:rsid w:val="00471477"/>
    <w:rsid w:val="0047188D"/>
    <w:rsid w:val="00471CDD"/>
    <w:rsid w:val="004721EF"/>
    <w:rsid w:val="0047267B"/>
    <w:rsid w:val="00472EA0"/>
    <w:rsid w:val="0047358E"/>
    <w:rsid w:val="0047409B"/>
    <w:rsid w:val="00474B30"/>
    <w:rsid w:val="00474B59"/>
    <w:rsid w:val="00475A71"/>
    <w:rsid w:val="00475C11"/>
    <w:rsid w:val="00475D9E"/>
    <w:rsid w:val="00476415"/>
    <w:rsid w:val="0047647E"/>
    <w:rsid w:val="00476AD7"/>
    <w:rsid w:val="00476DF7"/>
    <w:rsid w:val="00476F40"/>
    <w:rsid w:val="00477064"/>
    <w:rsid w:val="004775FD"/>
    <w:rsid w:val="004800EF"/>
    <w:rsid w:val="004803D2"/>
    <w:rsid w:val="004804A4"/>
    <w:rsid w:val="004806C9"/>
    <w:rsid w:val="004821A5"/>
    <w:rsid w:val="004828D5"/>
    <w:rsid w:val="00482A55"/>
    <w:rsid w:val="00482AD0"/>
    <w:rsid w:val="00482AF6"/>
    <w:rsid w:val="00483739"/>
    <w:rsid w:val="00484651"/>
    <w:rsid w:val="004853C6"/>
    <w:rsid w:val="004854ED"/>
    <w:rsid w:val="00485519"/>
    <w:rsid w:val="0048598F"/>
    <w:rsid w:val="00485CBA"/>
    <w:rsid w:val="004860AD"/>
    <w:rsid w:val="004862FC"/>
    <w:rsid w:val="00486AA9"/>
    <w:rsid w:val="00486EB3"/>
    <w:rsid w:val="00487584"/>
    <w:rsid w:val="00487778"/>
    <w:rsid w:val="00490E35"/>
    <w:rsid w:val="00491848"/>
    <w:rsid w:val="004919AD"/>
    <w:rsid w:val="00491CAF"/>
    <w:rsid w:val="00491EA2"/>
    <w:rsid w:val="00492A82"/>
    <w:rsid w:val="004933DC"/>
    <w:rsid w:val="004935FD"/>
    <w:rsid w:val="004937AC"/>
    <w:rsid w:val="004937E7"/>
    <w:rsid w:val="0049468A"/>
    <w:rsid w:val="00494FEC"/>
    <w:rsid w:val="004952DC"/>
    <w:rsid w:val="00495A5A"/>
    <w:rsid w:val="00495DAB"/>
    <w:rsid w:val="00496B29"/>
    <w:rsid w:val="00497FAD"/>
    <w:rsid w:val="004A03AC"/>
    <w:rsid w:val="004A0584"/>
    <w:rsid w:val="004A0AF4"/>
    <w:rsid w:val="004A0FC9"/>
    <w:rsid w:val="004A13A9"/>
    <w:rsid w:val="004A1A5F"/>
    <w:rsid w:val="004A1B99"/>
    <w:rsid w:val="004A2729"/>
    <w:rsid w:val="004A2AD7"/>
    <w:rsid w:val="004A3995"/>
    <w:rsid w:val="004A3B00"/>
    <w:rsid w:val="004A5312"/>
    <w:rsid w:val="004A5537"/>
    <w:rsid w:val="004A6F42"/>
    <w:rsid w:val="004A7279"/>
    <w:rsid w:val="004A7935"/>
    <w:rsid w:val="004A7DA0"/>
    <w:rsid w:val="004B0852"/>
    <w:rsid w:val="004B0909"/>
    <w:rsid w:val="004B12BD"/>
    <w:rsid w:val="004B1ADA"/>
    <w:rsid w:val="004B2117"/>
    <w:rsid w:val="004B2833"/>
    <w:rsid w:val="004B2D2E"/>
    <w:rsid w:val="004B2E86"/>
    <w:rsid w:val="004B4665"/>
    <w:rsid w:val="004B493F"/>
    <w:rsid w:val="004B4C24"/>
    <w:rsid w:val="004B4D43"/>
    <w:rsid w:val="004B50D6"/>
    <w:rsid w:val="004B53B6"/>
    <w:rsid w:val="004B549C"/>
    <w:rsid w:val="004B59CE"/>
    <w:rsid w:val="004B5A68"/>
    <w:rsid w:val="004B5F2C"/>
    <w:rsid w:val="004B6883"/>
    <w:rsid w:val="004B69C8"/>
    <w:rsid w:val="004B7229"/>
    <w:rsid w:val="004B7780"/>
    <w:rsid w:val="004B7BFB"/>
    <w:rsid w:val="004C0BD8"/>
    <w:rsid w:val="004C0F0A"/>
    <w:rsid w:val="004C1083"/>
    <w:rsid w:val="004C11B6"/>
    <w:rsid w:val="004C1CF0"/>
    <w:rsid w:val="004C1F97"/>
    <w:rsid w:val="004C3644"/>
    <w:rsid w:val="004C36E5"/>
    <w:rsid w:val="004C3B9A"/>
    <w:rsid w:val="004C3C2A"/>
    <w:rsid w:val="004C4019"/>
    <w:rsid w:val="004C525C"/>
    <w:rsid w:val="004C695E"/>
    <w:rsid w:val="004C6C96"/>
    <w:rsid w:val="004C7688"/>
    <w:rsid w:val="004C78CE"/>
    <w:rsid w:val="004C7A04"/>
    <w:rsid w:val="004C7CE0"/>
    <w:rsid w:val="004D0274"/>
    <w:rsid w:val="004D03A1"/>
    <w:rsid w:val="004D071D"/>
    <w:rsid w:val="004D0A0D"/>
    <w:rsid w:val="004D0DF1"/>
    <w:rsid w:val="004D0F1C"/>
    <w:rsid w:val="004D286B"/>
    <w:rsid w:val="004D2886"/>
    <w:rsid w:val="004D2D75"/>
    <w:rsid w:val="004D45A6"/>
    <w:rsid w:val="004D4784"/>
    <w:rsid w:val="004D4AB2"/>
    <w:rsid w:val="004D5AA1"/>
    <w:rsid w:val="004D5AC6"/>
    <w:rsid w:val="004D5F05"/>
    <w:rsid w:val="004D5F1F"/>
    <w:rsid w:val="004D663A"/>
    <w:rsid w:val="004D6AB7"/>
    <w:rsid w:val="004D6BE8"/>
    <w:rsid w:val="004D7154"/>
    <w:rsid w:val="004D7188"/>
    <w:rsid w:val="004E0097"/>
    <w:rsid w:val="004E00FC"/>
    <w:rsid w:val="004E0209"/>
    <w:rsid w:val="004E040B"/>
    <w:rsid w:val="004E08C8"/>
    <w:rsid w:val="004E1408"/>
    <w:rsid w:val="004E173D"/>
    <w:rsid w:val="004E19B8"/>
    <w:rsid w:val="004E1CB3"/>
    <w:rsid w:val="004E1FCD"/>
    <w:rsid w:val="004E2279"/>
    <w:rsid w:val="004E2A0B"/>
    <w:rsid w:val="004E303F"/>
    <w:rsid w:val="004E3117"/>
    <w:rsid w:val="004E3DE9"/>
    <w:rsid w:val="004E4538"/>
    <w:rsid w:val="004E46DF"/>
    <w:rsid w:val="004E4723"/>
    <w:rsid w:val="004E4B13"/>
    <w:rsid w:val="004E4B5B"/>
    <w:rsid w:val="004E66C3"/>
    <w:rsid w:val="004E6A7D"/>
    <w:rsid w:val="004E6B5B"/>
    <w:rsid w:val="004E798F"/>
    <w:rsid w:val="004E7E34"/>
    <w:rsid w:val="004F053D"/>
    <w:rsid w:val="004F0CB7"/>
    <w:rsid w:val="004F132A"/>
    <w:rsid w:val="004F299D"/>
    <w:rsid w:val="004F42BE"/>
    <w:rsid w:val="004F4564"/>
    <w:rsid w:val="004F4BBB"/>
    <w:rsid w:val="004F4CA7"/>
    <w:rsid w:val="004F5A90"/>
    <w:rsid w:val="004F5D7D"/>
    <w:rsid w:val="004F6D0C"/>
    <w:rsid w:val="004F74F8"/>
    <w:rsid w:val="004F77A0"/>
    <w:rsid w:val="00500383"/>
    <w:rsid w:val="005004EC"/>
    <w:rsid w:val="00500AC2"/>
    <w:rsid w:val="00500B04"/>
    <w:rsid w:val="0050128F"/>
    <w:rsid w:val="0050199F"/>
    <w:rsid w:val="00501E52"/>
    <w:rsid w:val="005023E3"/>
    <w:rsid w:val="00502653"/>
    <w:rsid w:val="005027EA"/>
    <w:rsid w:val="00502DB6"/>
    <w:rsid w:val="005034A1"/>
    <w:rsid w:val="0050374D"/>
    <w:rsid w:val="00503796"/>
    <w:rsid w:val="00503B0F"/>
    <w:rsid w:val="00503BF1"/>
    <w:rsid w:val="00503D26"/>
    <w:rsid w:val="005044C3"/>
    <w:rsid w:val="00504958"/>
    <w:rsid w:val="00504AA2"/>
    <w:rsid w:val="00505454"/>
    <w:rsid w:val="00506275"/>
    <w:rsid w:val="00506550"/>
    <w:rsid w:val="005065D9"/>
    <w:rsid w:val="005065EB"/>
    <w:rsid w:val="00506680"/>
    <w:rsid w:val="00506786"/>
    <w:rsid w:val="00506863"/>
    <w:rsid w:val="005072B6"/>
    <w:rsid w:val="005074D4"/>
    <w:rsid w:val="00507500"/>
    <w:rsid w:val="0050752C"/>
    <w:rsid w:val="00507998"/>
    <w:rsid w:val="00507A22"/>
    <w:rsid w:val="00507B1D"/>
    <w:rsid w:val="00510092"/>
    <w:rsid w:val="005102E8"/>
    <w:rsid w:val="0051035D"/>
    <w:rsid w:val="0051048E"/>
    <w:rsid w:val="0051061E"/>
    <w:rsid w:val="00511226"/>
    <w:rsid w:val="005115BA"/>
    <w:rsid w:val="00512C16"/>
    <w:rsid w:val="00513294"/>
    <w:rsid w:val="00513448"/>
    <w:rsid w:val="00513528"/>
    <w:rsid w:val="00513657"/>
    <w:rsid w:val="00513811"/>
    <w:rsid w:val="00514DA4"/>
    <w:rsid w:val="0051588E"/>
    <w:rsid w:val="00515AF2"/>
    <w:rsid w:val="0051768A"/>
    <w:rsid w:val="00517ED6"/>
    <w:rsid w:val="00520208"/>
    <w:rsid w:val="005209FE"/>
    <w:rsid w:val="00520B77"/>
    <w:rsid w:val="00520B8C"/>
    <w:rsid w:val="0052151C"/>
    <w:rsid w:val="00522A49"/>
    <w:rsid w:val="00522B7A"/>
    <w:rsid w:val="00522E2B"/>
    <w:rsid w:val="005232C3"/>
    <w:rsid w:val="005235B6"/>
    <w:rsid w:val="005243B4"/>
    <w:rsid w:val="00524DF5"/>
    <w:rsid w:val="00524F6B"/>
    <w:rsid w:val="00525704"/>
    <w:rsid w:val="0052592E"/>
    <w:rsid w:val="005259C1"/>
    <w:rsid w:val="00525CCD"/>
    <w:rsid w:val="00525E5F"/>
    <w:rsid w:val="00527489"/>
    <w:rsid w:val="00527BB3"/>
    <w:rsid w:val="00527E9F"/>
    <w:rsid w:val="005302FD"/>
    <w:rsid w:val="005306EF"/>
    <w:rsid w:val="005307C4"/>
    <w:rsid w:val="00530BA3"/>
    <w:rsid w:val="00530F9F"/>
    <w:rsid w:val="00530FB5"/>
    <w:rsid w:val="005311C9"/>
    <w:rsid w:val="0053126D"/>
    <w:rsid w:val="005313A5"/>
    <w:rsid w:val="00531734"/>
    <w:rsid w:val="0053254A"/>
    <w:rsid w:val="0053260A"/>
    <w:rsid w:val="00532F50"/>
    <w:rsid w:val="0053353C"/>
    <w:rsid w:val="00534774"/>
    <w:rsid w:val="0053507C"/>
    <w:rsid w:val="00535436"/>
    <w:rsid w:val="0053566B"/>
    <w:rsid w:val="005365C4"/>
    <w:rsid w:val="005369A7"/>
    <w:rsid w:val="005376CD"/>
    <w:rsid w:val="00537A71"/>
    <w:rsid w:val="00540096"/>
    <w:rsid w:val="00540657"/>
    <w:rsid w:val="00540A28"/>
    <w:rsid w:val="00541142"/>
    <w:rsid w:val="0054235E"/>
    <w:rsid w:val="00542E02"/>
    <w:rsid w:val="0054361D"/>
    <w:rsid w:val="00543CA3"/>
    <w:rsid w:val="0054425D"/>
    <w:rsid w:val="005442D3"/>
    <w:rsid w:val="00544B61"/>
    <w:rsid w:val="00544DEA"/>
    <w:rsid w:val="00545801"/>
    <w:rsid w:val="005458A3"/>
    <w:rsid w:val="00546AEB"/>
    <w:rsid w:val="00546DA3"/>
    <w:rsid w:val="00546EDC"/>
    <w:rsid w:val="005526D0"/>
    <w:rsid w:val="00552B79"/>
    <w:rsid w:val="00553A28"/>
    <w:rsid w:val="00553B14"/>
    <w:rsid w:val="00553B4F"/>
    <w:rsid w:val="00553C7D"/>
    <w:rsid w:val="00553D76"/>
    <w:rsid w:val="00554408"/>
    <w:rsid w:val="0055459B"/>
    <w:rsid w:val="005546A4"/>
    <w:rsid w:val="00554995"/>
    <w:rsid w:val="00554EEF"/>
    <w:rsid w:val="00555069"/>
    <w:rsid w:val="005555B2"/>
    <w:rsid w:val="00556028"/>
    <w:rsid w:val="00556480"/>
    <w:rsid w:val="005579B9"/>
    <w:rsid w:val="00557AF1"/>
    <w:rsid w:val="00557C98"/>
    <w:rsid w:val="00557D53"/>
    <w:rsid w:val="0056123A"/>
    <w:rsid w:val="00561403"/>
    <w:rsid w:val="00561C85"/>
    <w:rsid w:val="00562247"/>
    <w:rsid w:val="00562627"/>
    <w:rsid w:val="00562AD7"/>
    <w:rsid w:val="00562DA4"/>
    <w:rsid w:val="0056327A"/>
    <w:rsid w:val="0056399B"/>
    <w:rsid w:val="00563B85"/>
    <w:rsid w:val="00563CCD"/>
    <w:rsid w:val="00563FBE"/>
    <w:rsid w:val="00564672"/>
    <w:rsid w:val="0056484E"/>
    <w:rsid w:val="00564995"/>
    <w:rsid w:val="00564F7E"/>
    <w:rsid w:val="0056508E"/>
    <w:rsid w:val="00566240"/>
    <w:rsid w:val="0056677A"/>
    <w:rsid w:val="005678FA"/>
    <w:rsid w:val="00567934"/>
    <w:rsid w:val="005702B6"/>
    <w:rsid w:val="005703A1"/>
    <w:rsid w:val="0057046A"/>
    <w:rsid w:val="00570B8C"/>
    <w:rsid w:val="005712BF"/>
    <w:rsid w:val="00571574"/>
    <w:rsid w:val="00571583"/>
    <w:rsid w:val="005718CE"/>
    <w:rsid w:val="00572671"/>
    <w:rsid w:val="00572BF3"/>
    <w:rsid w:val="00572DDE"/>
    <w:rsid w:val="00572E7A"/>
    <w:rsid w:val="00573145"/>
    <w:rsid w:val="00574757"/>
    <w:rsid w:val="00574A4F"/>
    <w:rsid w:val="00575913"/>
    <w:rsid w:val="005759DA"/>
    <w:rsid w:val="00575D81"/>
    <w:rsid w:val="00575DF2"/>
    <w:rsid w:val="0057638F"/>
    <w:rsid w:val="00576608"/>
    <w:rsid w:val="00576C16"/>
    <w:rsid w:val="0057706F"/>
    <w:rsid w:val="00577648"/>
    <w:rsid w:val="00577836"/>
    <w:rsid w:val="00580893"/>
    <w:rsid w:val="005814B9"/>
    <w:rsid w:val="00581828"/>
    <w:rsid w:val="00581D65"/>
    <w:rsid w:val="00583089"/>
    <w:rsid w:val="00583212"/>
    <w:rsid w:val="005832F4"/>
    <w:rsid w:val="0058331C"/>
    <w:rsid w:val="00583579"/>
    <w:rsid w:val="00585183"/>
    <w:rsid w:val="00585D8F"/>
    <w:rsid w:val="00585DD4"/>
    <w:rsid w:val="00586072"/>
    <w:rsid w:val="0058644C"/>
    <w:rsid w:val="0058650B"/>
    <w:rsid w:val="005868C2"/>
    <w:rsid w:val="00586A69"/>
    <w:rsid w:val="00587085"/>
    <w:rsid w:val="00587EB4"/>
    <w:rsid w:val="00587F10"/>
    <w:rsid w:val="005907C8"/>
    <w:rsid w:val="00591351"/>
    <w:rsid w:val="005915D7"/>
    <w:rsid w:val="00591F2D"/>
    <w:rsid w:val="0059255B"/>
    <w:rsid w:val="00592B2D"/>
    <w:rsid w:val="00592C65"/>
    <w:rsid w:val="00596243"/>
    <w:rsid w:val="00596413"/>
    <w:rsid w:val="00596B6A"/>
    <w:rsid w:val="00597D7B"/>
    <w:rsid w:val="00597E53"/>
    <w:rsid w:val="005A092D"/>
    <w:rsid w:val="005A128D"/>
    <w:rsid w:val="005A1387"/>
    <w:rsid w:val="005A16CF"/>
    <w:rsid w:val="005A1A3D"/>
    <w:rsid w:val="005A1EF3"/>
    <w:rsid w:val="005A2205"/>
    <w:rsid w:val="005A23DB"/>
    <w:rsid w:val="005A26F3"/>
    <w:rsid w:val="005A2ECA"/>
    <w:rsid w:val="005A3ADA"/>
    <w:rsid w:val="005A4504"/>
    <w:rsid w:val="005A49B5"/>
    <w:rsid w:val="005A5495"/>
    <w:rsid w:val="005A5694"/>
    <w:rsid w:val="005A6B8D"/>
    <w:rsid w:val="005A6BC3"/>
    <w:rsid w:val="005A7475"/>
    <w:rsid w:val="005A7B8A"/>
    <w:rsid w:val="005B1266"/>
    <w:rsid w:val="005B151D"/>
    <w:rsid w:val="005B1ACA"/>
    <w:rsid w:val="005B1FD6"/>
    <w:rsid w:val="005B2037"/>
    <w:rsid w:val="005B2AF8"/>
    <w:rsid w:val="005B2BA0"/>
    <w:rsid w:val="005B2F00"/>
    <w:rsid w:val="005B31EA"/>
    <w:rsid w:val="005B34A6"/>
    <w:rsid w:val="005B38E2"/>
    <w:rsid w:val="005B3BEA"/>
    <w:rsid w:val="005B430C"/>
    <w:rsid w:val="005B53A0"/>
    <w:rsid w:val="005B55BC"/>
    <w:rsid w:val="005B55FB"/>
    <w:rsid w:val="005B5BFD"/>
    <w:rsid w:val="005B6C67"/>
    <w:rsid w:val="005B7204"/>
    <w:rsid w:val="005B727A"/>
    <w:rsid w:val="005B7553"/>
    <w:rsid w:val="005C0321"/>
    <w:rsid w:val="005C0CBC"/>
    <w:rsid w:val="005C0DAA"/>
    <w:rsid w:val="005C4204"/>
    <w:rsid w:val="005C4513"/>
    <w:rsid w:val="005C45E7"/>
    <w:rsid w:val="005C476E"/>
    <w:rsid w:val="005C4EC3"/>
    <w:rsid w:val="005C57C9"/>
    <w:rsid w:val="005C6389"/>
    <w:rsid w:val="005C6492"/>
    <w:rsid w:val="005C6626"/>
    <w:rsid w:val="005C6667"/>
    <w:rsid w:val="005C6823"/>
    <w:rsid w:val="005C6C73"/>
    <w:rsid w:val="005C70EB"/>
    <w:rsid w:val="005C72ED"/>
    <w:rsid w:val="005D02BE"/>
    <w:rsid w:val="005D0318"/>
    <w:rsid w:val="005D0C43"/>
    <w:rsid w:val="005D107F"/>
    <w:rsid w:val="005D1461"/>
    <w:rsid w:val="005D2522"/>
    <w:rsid w:val="005D3197"/>
    <w:rsid w:val="005D33B5"/>
    <w:rsid w:val="005D397D"/>
    <w:rsid w:val="005D3F28"/>
    <w:rsid w:val="005D5C6E"/>
    <w:rsid w:val="005D5EF2"/>
    <w:rsid w:val="005D6720"/>
    <w:rsid w:val="005D67E6"/>
    <w:rsid w:val="005D6CE5"/>
    <w:rsid w:val="005D74B0"/>
    <w:rsid w:val="005D792D"/>
    <w:rsid w:val="005D7951"/>
    <w:rsid w:val="005E0881"/>
    <w:rsid w:val="005E111C"/>
    <w:rsid w:val="005E1781"/>
    <w:rsid w:val="005E2305"/>
    <w:rsid w:val="005E28CC"/>
    <w:rsid w:val="005E3E49"/>
    <w:rsid w:val="005E45DA"/>
    <w:rsid w:val="005E4790"/>
    <w:rsid w:val="005E4B85"/>
    <w:rsid w:val="005E4E9C"/>
    <w:rsid w:val="005E5300"/>
    <w:rsid w:val="005E58D3"/>
    <w:rsid w:val="005E72FC"/>
    <w:rsid w:val="005E768D"/>
    <w:rsid w:val="005E7B13"/>
    <w:rsid w:val="005F00B1"/>
    <w:rsid w:val="005F00E7"/>
    <w:rsid w:val="005F0B0D"/>
    <w:rsid w:val="005F150A"/>
    <w:rsid w:val="005F191A"/>
    <w:rsid w:val="005F19A7"/>
    <w:rsid w:val="005F19DD"/>
    <w:rsid w:val="005F1ABB"/>
    <w:rsid w:val="005F208A"/>
    <w:rsid w:val="005F23B2"/>
    <w:rsid w:val="005F4AD8"/>
    <w:rsid w:val="005F4EC7"/>
    <w:rsid w:val="005F5ADA"/>
    <w:rsid w:val="005F5D53"/>
    <w:rsid w:val="005F695C"/>
    <w:rsid w:val="005F71B8"/>
    <w:rsid w:val="005F7264"/>
    <w:rsid w:val="005F72A8"/>
    <w:rsid w:val="005F7C51"/>
    <w:rsid w:val="00600A10"/>
    <w:rsid w:val="00600C8C"/>
    <w:rsid w:val="006019C4"/>
    <w:rsid w:val="00601A22"/>
    <w:rsid w:val="00601B97"/>
    <w:rsid w:val="0060253B"/>
    <w:rsid w:val="00602731"/>
    <w:rsid w:val="00602976"/>
    <w:rsid w:val="0060309C"/>
    <w:rsid w:val="00603394"/>
    <w:rsid w:val="00604BBF"/>
    <w:rsid w:val="00605CE6"/>
    <w:rsid w:val="00606F70"/>
    <w:rsid w:val="00607638"/>
    <w:rsid w:val="006079B9"/>
    <w:rsid w:val="00607EFE"/>
    <w:rsid w:val="00610293"/>
    <w:rsid w:val="006104BB"/>
    <w:rsid w:val="006111B6"/>
    <w:rsid w:val="006117D4"/>
    <w:rsid w:val="0061206B"/>
    <w:rsid w:val="00612605"/>
    <w:rsid w:val="00612729"/>
    <w:rsid w:val="00614447"/>
    <w:rsid w:val="0061447F"/>
    <w:rsid w:val="00614744"/>
    <w:rsid w:val="00614CA2"/>
    <w:rsid w:val="00614E85"/>
    <w:rsid w:val="00615D53"/>
    <w:rsid w:val="00615E8C"/>
    <w:rsid w:val="00615F0D"/>
    <w:rsid w:val="00616288"/>
    <w:rsid w:val="00617046"/>
    <w:rsid w:val="00620CC0"/>
    <w:rsid w:val="00620F63"/>
    <w:rsid w:val="00621286"/>
    <w:rsid w:val="00621441"/>
    <w:rsid w:val="006217EB"/>
    <w:rsid w:val="00621969"/>
    <w:rsid w:val="00621C01"/>
    <w:rsid w:val="006220AF"/>
    <w:rsid w:val="0062216A"/>
    <w:rsid w:val="0062254C"/>
    <w:rsid w:val="0062298E"/>
    <w:rsid w:val="006232BE"/>
    <w:rsid w:val="0062350A"/>
    <w:rsid w:val="00623758"/>
    <w:rsid w:val="00623E1F"/>
    <w:rsid w:val="006242C0"/>
    <w:rsid w:val="0062440B"/>
    <w:rsid w:val="00624F1A"/>
    <w:rsid w:val="00625322"/>
    <w:rsid w:val="006254B0"/>
    <w:rsid w:val="00625C33"/>
    <w:rsid w:val="00625CE2"/>
    <w:rsid w:val="00626D26"/>
    <w:rsid w:val="00627862"/>
    <w:rsid w:val="00627AFD"/>
    <w:rsid w:val="006302F7"/>
    <w:rsid w:val="00630808"/>
    <w:rsid w:val="00631EB7"/>
    <w:rsid w:val="00631ED0"/>
    <w:rsid w:val="00632336"/>
    <w:rsid w:val="00632641"/>
    <w:rsid w:val="00633927"/>
    <w:rsid w:val="00633A8F"/>
    <w:rsid w:val="00633D14"/>
    <w:rsid w:val="006346CB"/>
    <w:rsid w:val="006348DF"/>
    <w:rsid w:val="00635200"/>
    <w:rsid w:val="0063532B"/>
    <w:rsid w:val="006354F6"/>
    <w:rsid w:val="006361F7"/>
    <w:rsid w:val="006362D2"/>
    <w:rsid w:val="006363AF"/>
    <w:rsid w:val="00636633"/>
    <w:rsid w:val="006372FE"/>
    <w:rsid w:val="00637D47"/>
    <w:rsid w:val="0064005F"/>
    <w:rsid w:val="00640111"/>
    <w:rsid w:val="006403A1"/>
    <w:rsid w:val="00640D8E"/>
    <w:rsid w:val="00641444"/>
    <w:rsid w:val="006416FF"/>
    <w:rsid w:val="00641728"/>
    <w:rsid w:val="006431F8"/>
    <w:rsid w:val="00643931"/>
    <w:rsid w:val="0064398C"/>
    <w:rsid w:val="00643FAA"/>
    <w:rsid w:val="0064424D"/>
    <w:rsid w:val="00644E29"/>
    <w:rsid w:val="0064617E"/>
    <w:rsid w:val="00646871"/>
    <w:rsid w:val="00647908"/>
    <w:rsid w:val="00647990"/>
    <w:rsid w:val="00647F9A"/>
    <w:rsid w:val="0065044D"/>
    <w:rsid w:val="00650900"/>
    <w:rsid w:val="00650B38"/>
    <w:rsid w:val="00650CCA"/>
    <w:rsid w:val="00650F21"/>
    <w:rsid w:val="00651442"/>
    <w:rsid w:val="00651FCD"/>
    <w:rsid w:val="00652DAA"/>
    <w:rsid w:val="00652F6A"/>
    <w:rsid w:val="00653020"/>
    <w:rsid w:val="006548B7"/>
    <w:rsid w:val="00654B3B"/>
    <w:rsid w:val="00654D34"/>
    <w:rsid w:val="00655ADD"/>
    <w:rsid w:val="00656882"/>
    <w:rsid w:val="00656BFD"/>
    <w:rsid w:val="00657061"/>
    <w:rsid w:val="00657363"/>
    <w:rsid w:val="0065796C"/>
    <w:rsid w:val="00657B70"/>
    <w:rsid w:val="00657C2C"/>
    <w:rsid w:val="00657DBD"/>
    <w:rsid w:val="00660120"/>
    <w:rsid w:val="00660798"/>
    <w:rsid w:val="00660ACE"/>
    <w:rsid w:val="00660C74"/>
    <w:rsid w:val="00660F53"/>
    <w:rsid w:val="00661D12"/>
    <w:rsid w:val="00662343"/>
    <w:rsid w:val="00662672"/>
    <w:rsid w:val="00662A0C"/>
    <w:rsid w:val="00663060"/>
    <w:rsid w:val="0066376A"/>
    <w:rsid w:val="0066379D"/>
    <w:rsid w:val="00664744"/>
    <w:rsid w:val="0066483B"/>
    <w:rsid w:val="00664C2F"/>
    <w:rsid w:val="00664CCC"/>
    <w:rsid w:val="00664D94"/>
    <w:rsid w:val="0066581B"/>
    <w:rsid w:val="006660BE"/>
    <w:rsid w:val="006664CE"/>
    <w:rsid w:val="00667E8E"/>
    <w:rsid w:val="0067069C"/>
    <w:rsid w:val="00671AC2"/>
    <w:rsid w:val="00671C1F"/>
    <w:rsid w:val="00671F29"/>
    <w:rsid w:val="006724A4"/>
    <w:rsid w:val="00672DE5"/>
    <w:rsid w:val="00672E83"/>
    <w:rsid w:val="0067305F"/>
    <w:rsid w:val="00673E73"/>
    <w:rsid w:val="00674B89"/>
    <w:rsid w:val="00675E91"/>
    <w:rsid w:val="0067614E"/>
    <w:rsid w:val="0067737F"/>
    <w:rsid w:val="00677AD1"/>
    <w:rsid w:val="00677E96"/>
    <w:rsid w:val="00680308"/>
    <w:rsid w:val="00680AD5"/>
    <w:rsid w:val="00680B2A"/>
    <w:rsid w:val="006813E4"/>
    <w:rsid w:val="00681F09"/>
    <w:rsid w:val="006823E9"/>
    <w:rsid w:val="0068276E"/>
    <w:rsid w:val="00682E51"/>
    <w:rsid w:val="0068382D"/>
    <w:rsid w:val="0068429C"/>
    <w:rsid w:val="00684AD9"/>
    <w:rsid w:val="00684FE5"/>
    <w:rsid w:val="006851CC"/>
    <w:rsid w:val="006853DA"/>
    <w:rsid w:val="006853ED"/>
    <w:rsid w:val="00685816"/>
    <w:rsid w:val="006861D2"/>
    <w:rsid w:val="00686494"/>
    <w:rsid w:val="0068691B"/>
    <w:rsid w:val="0068691C"/>
    <w:rsid w:val="00686954"/>
    <w:rsid w:val="00687476"/>
    <w:rsid w:val="00687B31"/>
    <w:rsid w:val="00687C81"/>
    <w:rsid w:val="00687E53"/>
    <w:rsid w:val="0069038E"/>
    <w:rsid w:val="00690DF1"/>
    <w:rsid w:val="00690EB5"/>
    <w:rsid w:val="006910E4"/>
    <w:rsid w:val="006925B5"/>
    <w:rsid w:val="006928DB"/>
    <w:rsid w:val="0069303D"/>
    <w:rsid w:val="00693789"/>
    <w:rsid w:val="00693B88"/>
    <w:rsid w:val="00694672"/>
    <w:rsid w:val="00694AF4"/>
    <w:rsid w:val="00694DD9"/>
    <w:rsid w:val="0069501E"/>
    <w:rsid w:val="00695E8E"/>
    <w:rsid w:val="006961B7"/>
    <w:rsid w:val="0069670B"/>
    <w:rsid w:val="006976B8"/>
    <w:rsid w:val="006A041F"/>
    <w:rsid w:val="006A0AF0"/>
    <w:rsid w:val="006A0D04"/>
    <w:rsid w:val="006A179C"/>
    <w:rsid w:val="006A1A19"/>
    <w:rsid w:val="006A291E"/>
    <w:rsid w:val="006A2B46"/>
    <w:rsid w:val="006A3117"/>
    <w:rsid w:val="006A31A9"/>
    <w:rsid w:val="006A324D"/>
    <w:rsid w:val="006A3A0E"/>
    <w:rsid w:val="006A3EB3"/>
    <w:rsid w:val="006A4395"/>
    <w:rsid w:val="006A4F60"/>
    <w:rsid w:val="006A503E"/>
    <w:rsid w:val="006A5689"/>
    <w:rsid w:val="006A59BC"/>
    <w:rsid w:val="006A67EB"/>
    <w:rsid w:val="006A6A83"/>
    <w:rsid w:val="006A6D34"/>
    <w:rsid w:val="006A6EBA"/>
    <w:rsid w:val="006A7B03"/>
    <w:rsid w:val="006A7F86"/>
    <w:rsid w:val="006A7FD2"/>
    <w:rsid w:val="006B0551"/>
    <w:rsid w:val="006B0688"/>
    <w:rsid w:val="006B0EDE"/>
    <w:rsid w:val="006B1AE5"/>
    <w:rsid w:val="006B1BBA"/>
    <w:rsid w:val="006B23C4"/>
    <w:rsid w:val="006B294F"/>
    <w:rsid w:val="006B41C1"/>
    <w:rsid w:val="006B4874"/>
    <w:rsid w:val="006B4C7F"/>
    <w:rsid w:val="006B5B8C"/>
    <w:rsid w:val="006B6E9D"/>
    <w:rsid w:val="006B7B06"/>
    <w:rsid w:val="006C013B"/>
    <w:rsid w:val="006C0178"/>
    <w:rsid w:val="006C063A"/>
    <w:rsid w:val="006C0CDE"/>
    <w:rsid w:val="006C12B1"/>
    <w:rsid w:val="006C13B0"/>
    <w:rsid w:val="006C1564"/>
    <w:rsid w:val="006C1627"/>
    <w:rsid w:val="006C1785"/>
    <w:rsid w:val="006C1ED2"/>
    <w:rsid w:val="006C1FA8"/>
    <w:rsid w:val="006C2540"/>
    <w:rsid w:val="006C2C97"/>
    <w:rsid w:val="006C2D43"/>
    <w:rsid w:val="006C3267"/>
    <w:rsid w:val="006C3C41"/>
    <w:rsid w:val="006C4F7D"/>
    <w:rsid w:val="006C52D4"/>
    <w:rsid w:val="006C5695"/>
    <w:rsid w:val="006C61CA"/>
    <w:rsid w:val="006C71D1"/>
    <w:rsid w:val="006D00BF"/>
    <w:rsid w:val="006D067C"/>
    <w:rsid w:val="006D0767"/>
    <w:rsid w:val="006D0EFC"/>
    <w:rsid w:val="006D13EA"/>
    <w:rsid w:val="006D23E1"/>
    <w:rsid w:val="006D2722"/>
    <w:rsid w:val="006D2E84"/>
    <w:rsid w:val="006D3377"/>
    <w:rsid w:val="006D3414"/>
    <w:rsid w:val="006D3891"/>
    <w:rsid w:val="006D3D07"/>
    <w:rsid w:val="006D3D2C"/>
    <w:rsid w:val="006D3E5E"/>
    <w:rsid w:val="006D4143"/>
    <w:rsid w:val="006D45A5"/>
    <w:rsid w:val="006D4C00"/>
    <w:rsid w:val="006D4DE2"/>
    <w:rsid w:val="006D5362"/>
    <w:rsid w:val="006D5378"/>
    <w:rsid w:val="006D5EF1"/>
    <w:rsid w:val="006D612C"/>
    <w:rsid w:val="006D66FB"/>
    <w:rsid w:val="006D696D"/>
    <w:rsid w:val="006D6DCA"/>
    <w:rsid w:val="006D73F6"/>
    <w:rsid w:val="006D7E9B"/>
    <w:rsid w:val="006E0317"/>
    <w:rsid w:val="006E05A9"/>
    <w:rsid w:val="006E1091"/>
    <w:rsid w:val="006E1723"/>
    <w:rsid w:val="006E181A"/>
    <w:rsid w:val="006E195A"/>
    <w:rsid w:val="006E21CA"/>
    <w:rsid w:val="006E2A5A"/>
    <w:rsid w:val="006E2D44"/>
    <w:rsid w:val="006E3DB7"/>
    <w:rsid w:val="006E4409"/>
    <w:rsid w:val="006E4D51"/>
    <w:rsid w:val="006E54EF"/>
    <w:rsid w:val="006E5963"/>
    <w:rsid w:val="006E6E2B"/>
    <w:rsid w:val="006E7072"/>
    <w:rsid w:val="006E753D"/>
    <w:rsid w:val="006F0848"/>
    <w:rsid w:val="006F0EBC"/>
    <w:rsid w:val="006F1352"/>
    <w:rsid w:val="006F14CD"/>
    <w:rsid w:val="006F2144"/>
    <w:rsid w:val="006F2378"/>
    <w:rsid w:val="006F2D97"/>
    <w:rsid w:val="006F36A8"/>
    <w:rsid w:val="006F37AD"/>
    <w:rsid w:val="006F3A54"/>
    <w:rsid w:val="006F3DD4"/>
    <w:rsid w:val="006F4414"/>
    <w:rsid w:val="006F4484"/>
    <w:rsid w:val="006F48CD"/>
    <w:rsid w:val="006F58E9"/>
    <w:rsid w:val="006F623F"/>
    <w:rsid w:val="006F6A57"/>
    <w:rsid w:val="006F6E4C"/>
    <w:rsid w:val="006F73EC"/>
    <w:rsid w:val="006F7C6D"/>
    <w:rsid w:val="0070013B"/>
    <w:rsid w:val="00700189"/>
    <w:rsid w:val="00700354"/>
    <w:rsid w:val="00701EAA"/>
    <w:rsid w:val="0070212B"/>
    <w:rsid w:val="00702828"/>
    <w:rsid w:val="00702CA2"/>
    <w:rsid w:val="007042CC"/>
    <w:rsid w:val="007045BD"/>
    <w:rsid w:val="00704A42"/>
    <w:rsid w:val="0070547C"/>
    <w:rsid w:val="0070556F"/>
    <w:rsid w:val="007069F6"/>
    <w:rsid w:val="00706B83"/>
    <w:rsid w:val="007070DE"/>
    <w:rsid w:val="00707412"/>
    <w:rsid w:val="00710695"/>
    <w:rsid w:val="0071091F"/>
    <w:rsid w:val="00710D88"/>
    <w:rsid w:val="00711472"/>
    <w:rsid w:val="00711D72"/>
    <w:rsid w:val="00711E05"/>
    <w:rsid w:val="007121E9"/>
    <w:rsid w:val="007125CD"/>
    <w:rsid w:val="00713826"/>
    <w:rsid w:val="00713DC7"/>
    <w:rsid w:val="00714DE0"/>
    <w:rsid w:val="0071565F"/>
    <w:rsid w:val="007164A7"/>
    <w:rsid w:val="007165B5"/>
    <w:rsid w:val="00716984"/>
    <w:rsid w:val="00716DFF"/>
    <w:rsid w:val="00716E97"/>
    <w:rsid w:val="00717218"/>
    <w:rsid w:val="00717645"/>
    <w:rsid w:val="00721809"/>
    <w:rsid w:val="00721A60"/>
    <w:rsid w:val="007220CF"/>
    <w:rsid w:val="007221A5"/>
    <w:rsid w:val="00722B04"/>
    <w:rsid w:val="007231F6"/>
    <w:rsid w:val="00723821"/>
    <w:rsid w:val="0072391E"/>
    <w:rsid w:val="00723CB7"/>
    <w:rsid w:val="00724942"/>
    <w:rsid w:val="00724D84"/>
    <w:rsid w:val="0072610C"/>
    <w:rsid w:val="00726B2A"/>
    <w:rsid w:val="00726F53"/>
    <w:rsid w:val="00727341"/>
    <w:rsid w:val="00727E1D"/>
    <w:rsid w:val="007301C8"/>
    <w:rsid w:val="00731438"/>
    <w:rsid w:val="00732598"/>
    <w:rsid w:val="00732658"/>
    <w:rsid w:val="007339D2"/>
    <w:rsid w:val="007345C4"/>
    <w:rsid w:val="00734AC1"/>
    <w:rsid w:val="00734C35"/>
    <w:rsid w:val="00734F1A"/>
    <w:rsid w:val="007356F4"/>
    <w:rsid w:val="00736065"/>
    <w:rsid w:val="0073619A"/>
    <w:rsid w:val="00736B8A"/>
    <w:rsid w:val="00736C8F"/>
    <w:rsid w:val="0073703B"/>
    <w:rsid w:val="00737237"/>
    <w:rsid w:val="0074006F"/>
    <w:rsid w:val="007404B0"/>
    <w:rsid w:val="00741015"/>
    <w:rsid w:val="00741115"/>
    <w:rsid w:val="00741B39"/>
    <w:rsid w:val="00741D75"/>
    <w:rsid w:val="00741FC7"/>
    <w:rsid w:val="007421CA"/>
    <w:rsid w:val="007428D7"/>
    <w:rsid w:val="00742D87"/>
    <w:rsid w:val="0074306D"/>
    <w:rsid w:val="00743746"/>
    <w:rsid w:val="00743A83"/>
    <w:rsid w:val="007441F4"/>
    <w:rsid w:val="00745ADD"/>
    <w:rsid w:val="0074621F"/>
    <w:rsid w:val="007463FB"/>
    <w:rsid w:val="007502A9"/>
    <w:rsid w:val="007503A0"/>
    <w:rsid w:val="00750D73"/>
    <w:rsid w:val="00750E7E"/>
    <w:rsid w:val="00751350"/>
    <w:rsid w:val="007513CD"/>
    <w:rsid w:val="00751C21"/>
    <w:rsid w:val="00751F14"/>
    <w:rsid w:val="007526CC"/>
    <w:rsid w:val="00752D8F"/>
    <w:rsid w:val="007530E9"/>
    <w:rsid w:val="00753ADB"/>
    <w:rsid w:val="0075452C"/>
    <w:rsid w:val="0075469A"/>
    <w:rsid w:val="007546BF"/>
    <w:rsid w:val="007546E8"/>
    <w:rsid w:val="00754E30"/>
    <w:rsid w:val="0075569D"/>
    <w:rsid w:val="007557EA"/>
    <w:rsid w:val="00755D22"/>
    <w:rsid w:val="0075678D"/>
    <w:rsid w:val="007571C4"/>
    <w:rsid w:val="00757259"/>
    <w:rsid w:val="007578DC"/>
    <w:rsid w:val="00757AD1"/>
    <w:rsid w:val="00760099"/>
    <w:rsid w:val="00760700"/>
    <w:rsid w:val="007608D9"/>
    <w:rsid w:val="0076096A"/>
    <w:rsid w:val="00760C38"/>
    <w:rsid w:val="00760E8D"/>
    <w:rsid w:val="0076196C"/>
    <w:rsid w:val="00761B37"/>
    <w:rsid w:val="00762273"/>
    <w:rsid w:val="007640B4"/>
    <w:rsid w:val="007644C8"/>
    <w:rsid w:val="00764F0E"/>
    <w:rsid w:val="0076589F"/>
    <w:rsid w:val="007658BE"/>
    <w:rsid w:val="007659FA"/>
    <w:rsid w:val="00765ACD"/>
    <w:rsid w:val="00766B1A"/>
    <w:rsid w:val="00766DFE"/>
    <w:rsid w:val="00766F40"/>
    <w:rsid w:val="00767BB9"/>
    <w:rsid w:val="00770F04"/>
    <w:rsid w:val="00772027"/>
    <w:rsid w:val="00772F22"/>
    <w:rsid w:val="00773388"/>
    <w:rsid w:val="0077584D"/>
    <w:rsid w:val="0077642B"/>
    <w:rsid w:val="00776FCA"/>
    <w:rsid w:val="00777003"/>
    <w:rsid w:val="0077763F"/>
    <w:rsid w:val="0077797F"/>
    <w:rsid w:val="007801A3"/>
    <w:rsid w:val="00780D1A"/>
    <w:rsid w:val="00781099"/>
    <w:rsid w:val="0078114D"/>
    <w:rsid w:val="007811AA"/>
    <w:rsid w:val="00781CFA"/>
    <w:rsid w:val="00782217"/>
    <w:rsid w:val="00782291"/>
    <w:rsid w:val="00783B46"/>
    <w:rsid w:val="00784800"/>
    <w:rsid w:val="00785947"/>
    <w:rsid w:val="00786605"/>
    <w:rsid w:val="00786A15"/>
    <w:rsid w:val="007907A0"/>
    <w:rsid w:val="007914E4"/>
    <w:rsid w:val="007914F3"/>
    <w:rsid w:val="00791BFC"/>
    <w:rsid w:val="00791F2A"/>
    <w:rsid w:val="007926D8"/>
    <w:rsid w:val="00792720"/>
    <w:rsid w:val="0079273B"/>
    <w:rsid w:val="00792B69"/>
    <w:rsid w:val="00792DF5"/>
    <w:rsid w:val="0079300E"/>
    <w:rsid w:val="0079373D"/>
    <w:rsid w:val="007938F1"/>
    <w:rsid w:val="00793CDD"/>
    <w:rsid w:val="00793F73"/>
    <w:rsid w:val="00794236"/>
    <w:rsid w:val="00794BC4"/>
    <w:rsid w:val="00794F1E"/>
    <w:rsid w:val="00795316"/>
    <w:rsid w:val="0079538C"/>
    <w:rsid w:val="00795C50"/>
    <w:rsid w:val="00796212"/>
    <w:rsid w:val="007962DB"/>
    <w:rsid w:val="00797952"/>
    <w:rsid w:val="00797A1F"/>
    <w:rsid w:val="00797A22"/>
    <w:rsid w:val="00797B88"/>
    <w:rsid w:val="007A0586"/>
    <w:rsid w:val="007A098E"/>
    <w:rsid w:val="007A149D"/>
    <w:rsid w:val="007A1BDE"/>
    <w:rsid w:val="007A2B87"/>
    <w:rsid w:val="007A2C10"/>
    <w:rsid w:val="007A4ACE"/>
    <w:rsid w:val="007A5765"/>
    <w:rsid w:val="007A5B44"/>
    <w:rsid w:val="007A5B89"/>
    <w:rsid w:val="007A65C9"/>
    <w:rsid w:val="007A74BB"/>
    <w:rsid w:val="007A77FC"/>
    <w:rsid w:val="007A78CC"/>
    <w:rsid w:val="007A7F48"/>
    <w:rsid w:val="007B058E"/>
    <w:rsid w:val="007B0864"/>
    <w:rsid w:val="007B0BB7"/>
    <w:rsid w:val="007B0E05"/>
    <w:rsid w:val="007B0F9E"/>
    <w:rsid w:val="007B1E7E"/>
    <w:rsid w:val="007B2379"/>
    <w:rsid w:val="007B2509"/>
    <w:rsid w:val="007B269A"/>
    <w:rsid w:val="007B2BDF"/>
    <w:rsid w:val="007B3BC2"/>
    <w:rsid w:val="007B3C69"/>
    <w:rsid w:val="007B5316"/>
    <w:rsid w:val="007B5DB4"/>
    <w:rsid w:val="007B6190"/>
    <w:rsid w:val="007B6A0C"/>
    <w:rsid w:val="007B7046"/>
    <w:rsid w:val="007B7DB6"/>
    <w:rsid w:val="007B7E4B"/>
    <w:rsid w:val="007C0795"/>
    <w:rsid w:val="007C11D4"/>
    <w:rsid w:val="007C13AC"/>
    <w:rsid w:val="007C14AD"/>
    <w:rsid w:val="007C1A9E"/>
    <w:rsid w:val="007C2DC7"/>
    <w:rsid w:val="007C3196"/>
    <w:rsid w:val="007C54E2"/>
    <w:rsid w:val="007C5947"/>
    <w:rsid w:val="007C6C61"/>
    <w:rsid w:val="007C6F96"/>
    <w:rsid w:val="007C7E1F"/>
    <w:rsid w:val="007D00A6"/>
    <w:rsid w:val="007D08BB"/>
    <w:rsid w:val="007D1085"/>
    <w:rsid w:val="007D1926"/>
    <w:rsid w:val="007D198B"/>
    <w:rsid w:val="007D1D62"/>
    <w:rsid w:val="007D2518"/>
    <w:rsid w:val="007D297B"/>
    <w:rsid w:val="007D2B29"/>
    <w:rsid w:val="007D362A"/>
    <w:rsid w:val="007D3950"/>
    <w:rsid w:val="007D3C15"/>
    <w:rsid w:val="007D467E"/>
    <w:rsid w:val="007D4AF8"/>
    <w:rsid w:val="007D4D44"/>
    <w:rsid w:val="007D50FF"/>
    <w:rsid w:val="007D58A9"/>
    <w:rsid w:val="007D67C7"/>
    <w:rsid w:val="007D6B5D"/>
    <w:rsid w:val="007D7098"/>
    <w:rsid w:val="007D7FFC"/>
    <w:rsid w:val="007E012B"/>
    <w:rsid w:val="007E0339"/>
    <w:rsid w:val="007E11B3"/>
    <w:rsid w:val="007E13E3"/>
    <w:rsid w:val="007E1454"/>
    <w:rsid w:val="007E1E88"/>
    <w:rsid w:val="007E21DF"/>
    <w:rsid w:val="007E27C9"/>
    <w:rsid w:val="007E2C89"/>
    <w:rsid w:val="007E36D6"/>
    <w:rsid w:val="007E38AD"/>
    <w:rsid w:val="007E3F70"/>
    <w:rsid w:val="007E40A2"/>
    <w:rsid w:val="007E4100"/>
    <w:rsid w:val="007E41CB"/>
    <w:rsid w:val="007E5479"/>
    <w:rsid w:val="007E54D7"/>
    <w:rsid w:val="007E5942"/>
    <w:rsid w:val="007E5AC9"/>
    <w:rsid w:val="007E5F8E"/>
    <w:rsid w:val="007E6620"/>
    <w:rsid w:val="007E6BEB"/>
    <w:rsid w:val="007E6DE8"/>
    <w:rsid w:val="007E77F9"/>
    <w:rsid w:val="007E7844"/>
    <w:rsid w:val="007E79A4"/>
    <w:rsid w:val="007E7E49"/>
    <w:rsid w:val="007F072E"/>
    <w:rsid w:val="007F1039"/>
    <w:rsid w:val="007F1926"/>
    <w:rsid w:val="007F20EE"/>
    <w:rsid w:val="007F2366"/>
    <w:rsid w:val="007F329B"/>
    <w:rsid w:val="007F330C"/>
    <w:rsid w:val="007F3638"/>
    <w:rsid w:val="007F3EA5"/>
    <w:rsid w:val="007F5475"/>
    <w:rsid w:val="007F6EC7"/>
    <w:rsid w:val="007F75A8"/>
    <w:rsid w:val="007F7EA7"/>
    <w:rsid w:val="0080044D"/>
    <w:rsid w:val="00802FC5"/>
    <w:rsid w:val="00805607"/>
    <w:rsid w:val="0080610D"/>
    <w:rsid w:val="008064B8"/>
    <w:rsid w:val="008072DA"/>
    <w:rsid w:val="0080737E"/>
    <w:rsid w:val="00807786"/>
    <w:rsid w:val="008077DC"/>
    <w:rsid w:val="00810624"/>
    <w:rsid w:val="0081078F"/>
    <w:rsid w:val="008107E9"/>
    <w:rsid w:val="008117FD"/>
    <w:rsid w:val="00811E37"/>
    <w:rsid w:val="00811E82"/>
    <w:rsid w:val="00812782"/>
    <w:rsid w:val="008138C1"/>
    <w:rsid w:val="00813982"/>
    <w:rsid w:val="008139FD"/>
    <w:rsid w:val="00813B59"/>
    <w:rsid w:val="008143CA"/>
    <w:rsid w:val="00815482"/>
    <w:rsid w:val="00815505"/>
    <w:rsid w:val="00815DA5"/>
    <w:rsid w:val="00815E16"/>
    <w:rsid w:val="00816255"/>
    <w:rsid w:val="00816B48"/>
    <w:rsid w:val="00817577"/>
    <w:rsid w:val="0082030D"/>
    <w:rsid w:val="008204A2"/>
    <w:rsid w:val="00820548"/>
    <w:rsid w:val="008208CB"/>
    <w:rsid w:val="00820B60"/>
    <w:rsid w:val="00820DEE"/>
    <w:rsid w:val="00821363"/>
    <w:rsid w:val="00821BB7"/>
    <w:rsid w:val="00822070"/>
    <w:rsid w:val="00822142"/>
    <w:rsid w:val="008222FE"/>
    <w:rsid w:val="00822E59"/>
    <w:rsid w:val="00822EA3"/>
    <w:rsid w:val="00822F85"/>
    <w:rsid w:val="00823EDF"/>
    <w:rsid w:val="00824168"/>
    <w:rsid w:val="0082437A"/>
    <w:rsid w:val="00824E4C"/>
    <w:rsid w:val="00824EBE"/>
    <w:rsid w:val="00826AE4"/>
    <w:rsid w:val="0082721C"/>
    <w:rsid w:val="0082753D"/>
    <w:rsid w:val="00827FCD"/>
    <w:rsid w:val="008304AF"/>
    <w:rsid w:val="00830882"/>
    <w:rsid w:val="00830ACB"/>
    <w:rsid w:val="00830FAC"/>
    <w:rsid w:val="0083127F"/>
    <w:rsid w:val="008312B9"/>
    <w:rsid w:val="008316D1"/>
    <w:rsid w:val="00831C53"/>
    <w:rsid w:val="00831EDC"/>
    <w:rsid w:val="00832700"/>
    <w:rsid w:val="00832898"/>
    <w:rsid w:val="008328BE"/>
    <w:rsid w:val="008328E9"/>
    <w:rsid w:val="008341C4"/>
    <w:rsid w:val="00834471"/>
    <w:rsid w:val="008350F7"/>
    <w:rsid w:val="0083513E"/>
    <w:rsid w:val="0083524E"/>
    <w:rsid w:val="0083537E"/>
    <w:rsid w:val="00835499"/>
    <w:rsid w:val="00835A0A"/>
    <w:rsid w:val="00835ECD"/>
    <w:rsid w:val="00836027"/>
    <w:rsid w:val="00836373"/>
    <w:rsid w:val="008369E5"/>
    <w:rsid w:val="008377E3"/>
    <w:rsid w:val="008378E7"/>
    <w:rsid w:val="00837AB1"/>
    <w:rsid w:val="00837C18"/>
    <w:rsid w:val="008405F1"/>
    <w:rsid w:val="00840667"/>
    <w:rsid w:val="008408E8"/>
    <w:rsid w:val="0084148E"/>
    <w:rsid w:val="00841D54"/>
    <w:rsid w:val="00842BDD"/>
    <w:rsid w:val="00842C27"/>
    <w:rsid w:val="00842C5E"/>
    <w:rsid w:val="00842E36"/>
    <w:rsid w:val="0084314E"/>
    <w:rsid w:val="008437E7"/>
    <w:rsid w:val="00843C93"/>
    <w:rsid w:val="00844659"/>
    <w:rsid w:val="00844882"/>
    <w:rsid w:val="00844DEA"/>
    <w:rsid w:val="00845B66"/>
    <w:rsid w:val="00847535"/>
    <w:rsid w:val="00847CF2"/>
    <w:rsid w:val="00850365"/>
    <w:rsid w:val="00850566"/>
    <w:rsid w:val="0085126C"/>
    <w:rsid w:val="008525EC"/>
    <w:rsid w:val="0085275A"/>
    <w:rsid w:val="0085295D"/>
    <w:rsid w:val="00852B3C"/>
    <w:rsid w:val="00852CA0"/>
    <w:rsid w:val="008530D6"/>
    <w:rsid w:val="008531D3"/>
    <w:rsid w:val="008532E6"/>
    <w:rsid w:val="00853E48"/>
    <w:rsid w:val="00853F2A"/>
    <w:rsid w:val="00853FF2"/>
    <w:rsid w:val="008548AC"/>
    <w:rsid w:val="00854C9C"/>
    <w:rsid w:val="008551F2"/>
    <w:rsid w:val="00855910"/>
    <w:rsid w:val="00855D17"/>
    <w:rsid w:val="00856017"/>
    <w:rsid w:val="008573C0"/>
    <w:rsid w:val="0085795D"/>
    <w:rsid w:val="00857F27"/>
    <w:rsid w:val="00861D80"/>
    <w:rsid w:val="00862936"/>
    <w:rsid w:val="00862EAC"/>
    <w:rsid w:val="0086524C"/>
    <w:rsid w:val="00865E39"/>
    <w:rsid w:val="0086603C"/>
    <w:rsid w:val="008661B9"/>
    <w:rsid w:val="0086745D"/>
    <w:rsid w:val="008674AB"/>
    <w:rsid w:val="0086785A"/>
    <w:rsid w:val="008701AB"/>
    <w:rsid w:val="00870BF0"/>
    <w:rsid w:val="008716D8"/>
    <w:rsid w:val="00872077"/>
    <w:rsid w:val="008730B6"/>
    <w:rsid w:val="00873665"/>
    <w:rsid w:val="00873A2B"/>
    <w:rsid w:val="00873D1F"/>
    <w:rsid w:val="0087408A"/>
    <w:rsid w:val="00875ABA"/>
    <w:rsid w:val="00875E8F"/>
    <w:rsid w:val="00876585"/>
    <w:rsid w:val="00876733"/>
    <w:rsid w:val="00876C75"/>
    <w:rsid w:val="008771D6"/>
    <w:rsid w:val="008776B0"/>
    <w:rsid w:val="00880063"/>
    <w:rsid w:val="0088006C"/>
    <w:rsid w:val="0088012D"/>
    <w:rsid w:val="00881703"/>
    <w:rsid w:val="00881C47"/>
    <w:rsid w:val="008821CE"/>
    <w:rsid w:val="00882957"/>
    <w:rsid w:val="00882C14"/>
    <w:rsid w:val="008831D9"/>
    <w:rsid w:val="008840E0"/>
    <w:rsid w:val="00884237"/>
    <w:rsid w:val="00884CB7"/>
    <w:rsid w:val="00885A77"/>
    <w:rsid w:val="0088721F"/>
    <w:rsid w:val="00887583"/>
    <w:rsid w:val="00891445"/>
    <w:rsid w:val="0089217E"/>
    <w:rsid w:val="00892570"/>
    <w:rsid w:val="00892781"/>
    <w:rsid w:val="00892866"/>
    <w:rsid w:val="00892994"/>
    <w:rsid w:val="0089304E"/>
    <w:rsid w:val="008939BF"/>
    <w:rsid w:val="00894C35"/>
    <w:rsid w:val="00894FE1"/>
    <w:rsid w:val="00895325"/>
    <w:rsid w:val="008954F4"/>
    <w:rsid w:val="0089578F"/>
    <w:rsid w:val="0089595C"/>
    <w:rsid w:val="00895A28"/>
    <w:rsid w:val="00895B4C"/>
    <w:rsid w:val="00895FCD"/>
    <w:rsid w:val="00897183"/>
    <w:rsid w:val="008973D5"/>
    <w:rsid w:val="0089788A"/>
    <w:rsid w:val="008A04AB"/>
    <w:rsid w:val="008A04CF"/>
    <w:rsid w:val="008A07E4"/>
    <w:rsid w:val="008A104D"/>
    <w:rsid w:val="008A133E"/>
    <w:rsid w:val="008A2992"/>
    <w:rsid w:val="008A29FC"/>
    <w:rsid w:val="008A2B5C"/>
    <w:rsid w:val="008A3DA9"/>
    <w:rsid w:val="008A3E3C"/>
    <w:rsid w:val="008A5547"/>
    <w:rsid w:val="008A57DE"/>
    <w:rsid w:val="008A5AFD"/>
    <w:rsid w:val="008A6CD4"/>
    <w:rsid w:val="008A72E2"/>
    <w:rsid w:val="008A74BF"/>
    <w:rsid w:val="008A775D"/>
    <w:rsid w:val="008A788A"/>
    <w:rsid w:val="008B1070"/>
    <w:rsid w:val="008B188F"/>
    <w:rsid w:val="008B1DE9"/>
    <w:rsid w:val="008B257D"/>
    <w:rsid w:val="008B3022"/>
    <w:rsid w:val="008B36D7"/>
    <w:rsid w:val="008B3792"/>
    <w:rsid w:val="008B38BE"/>
    <w:rsid w:val="008B3DCD"/>
    <w:rsid w:val="008B47B4"/>
    <w:rsid w:val="008B48B3"/>
    <w:rsid w:val="008B4A29"/>
    <w:rsid w:val="008B5396"/>
    <w:rsid w:val="008B581F"/>
    <w:rsid w:val="008B5F8B"/>
    <w:rsid w:val="008B6513"/>
    <w:rsid w:val="008B711B"/>
    <w:rsid w:val="008B72AE"/>
    <w:rsid w:val="008B74DD"/>
    <w:rsid w:val="008B7D2B"/>
    <w:rsid w:val="008C0FD0"/>
    <w:rsid w:val="008C2F09"/>
    <w:rsid w:val="008C31A9"/>
    <w:rsid w:val="008C3418"/>
    <w:rsid w:val="008C341A"/>
    <w:rsid w:val="008C394E"/>
    <w:rsid w:val="008C40EC"/>
    <w:rsid w:val="008C4628"/>
    <w:rsid w:val="008C4906"/>
    <w:rsid w:val="008C4913"/>
    <w:rsid w:val="008C49F2"/>
    <w:rsid w:val="008C4AB5"/>
    <w:rsid w:val="008C4B46"/>
    <w:rsid w:val="008C4CEB"/>
    <w:rsid w:val="008C5246"/>
    <w:rsid w:val="008C5478"/>
    <w:rsid w:val="008C57E5"/>
    <w:rsid w:val="008C5AD6"/>
    <w:rsid w:val="008C5B80"/>
    <w:rsid w:val="008C5D4E"/>
    <w:rsid w:val="008C5EBE"/>
    <w:rsid w:val="008C607E"/>
    <w:rsid w:val="008C68CA"/>
    <w:rsid w:val="008C7758"/>
    <w:rsid w:val="008C7902"/>
    <w:rsid w:val="008C7A4B"/>
    <w:rsid w:val="008D0020"/>
    <w:rsid w:val="008D09D1"/>
    <w:rsid w:val="008D0C05"/>
    <w:rsid w:val="008D0EF4"/>
    <w:rsid w:val="008D151A"/>
    <w:rsid w:val="008D5000"/>
    <w:rsid w:val="008D58BD"/>
    <w:rsid w:val="008D668D"/>
    <w:rsid w:val="008D6888"/>
    <w:rsid w:val="008D6BAA"/>
    <w:rsid w:val="008D6D40"/>
    <w:rsid w:val="008D71CE"/>
    <w:rsid w:val="008E0154"/>
    <w:rsid w:val="008E091F"/>
    <w:rsid w:val="008E0E94"/>
    <w:rsid w:val="008E1234"/>
    <w:rsid w:val="008E197A"/>
    <w:rsid w:val="008E1F49"/>
    <w:rsid w:val="008E20F4"/>
    <w:rsid w:val="008E22C4"/>
    <w:rsid w:val="008E25B6"/>
    <w:rsid w:val="008E25BE"/>
    <w:rsid w:val="008E407F"/>
    <w:rsid w:val="008E444B"/>
    <w:rsid w:val="008E4B49"/>
    <w:rsid w:val="008E5517"/>
    <w:rsid w:val="008E5664"/>
    <w:rsid w:val="008E5787"/>
    <w:rsid w:val="008F039B"/>
    <w:rsid w:val="008F06F1"/>
    <w:rsid w:val="008F09D8"/>
    <w:rsid w:val="008F173F"/>
    <w:rsid w:val="008F1C67"/>
    <w:rsid w:val="008F238D"/>
    <w:rsid w:val="008F2611"/>
    <w:rsid w:val="008F4312"/>
    <w:rsid w:val="008F48C6"/>
    <w:rsid w:val="008F4C21"/>
    <w:rsid w:val="008F4C86"/>
    <w:rsid w:val="008F4F74"/>
    <w:rsid w:val="008F519E"/>
    <w:rsid w:val="008F6CE3"/>
    <w:rsid w:val="0090301E"/>
    <w:rsid w:val="009034D3"/>
    <w:rsid w:val="00903884"/>
    <w:rsid w:val="00903CDB"/>
    <w:rsid w:val="00904130"/>
    <w:rsid w:val="009057D2"/>
    <w:rsid w:val="00905A7F"/>
    <w:rsid w:val="00905BE1"/>
    <w:rsid w:val="00905ED9"/>
    <w:rsid w:val="009060DF"/>
    <w:rsid w:val="00906247"/>
    <w:rsid w:val="009062FD"/>
    <w:rsid w:val="009064A2"/>
    <w:rsid w:val="00907CF0"/>
    <w:rsid w:val="00910128"/>
    <w:rsid w:val="00910A3F"/>
    <w:rsid w:val="00910F8F"/>
    <w:rsid w:val="0091118D"/>
    <w:rsid w:val="00911830"/>
    <w:rsid w:val="0091261A"/>
    <w:rsid w:val="00912DAF"/>
    <w:rsid w:val="0091339A"/>
    <w:rsid w:val="009148AD"/>
    <w:rsid w:val="00914B92"/>
    <w:rsid w:val="009155BC"/>
    <w:rsid w:val="00915758"/>
    <w:rsid w:val="00915A29"/>
    <w:rsid w:val="00915E96"/>
    <w:rsid w:val="0091674E"/>
    <w:rsid w:val="009168FE"/>
    <w:rsid w:val="00916D30"/>
    <w:rsid w:val="00917114"/>
    <w:rsid w:val="00920333"/>
    <w:rsid w:val="00920771"/>
    <w:rsid w:val="00920C8A"/>
    <w:rsid w:val="009225A7"/>
    <w:rsid w:val="009229A9"/>
    <w:rsid w:val="009233BA"/>
    <w:rsid w:val="00923C02"/>
    <w:rsid w:val="00924519"/>
    <w:rsid w:val="009250C5"/>
    <w:rsid w:val="00925583"/>
    <w:rsid w:val="0092560D"/>
    <w:rsid w:val="0092590E"/>
    <w:rsid w:val="009259D4"/>
    <w:rsid w:val="00925A39"/>
    <w:rsid w:val="009278D5"/>
    <w:rsid w:val="00927EF3"/>
    <w:rsid w:val="00927FEB"/>
    <w:rsid w:val="009304C2"/>
    <w:rsid w:val="0093063C"/>
    <w:rsid w:val="009308FC"/>
    <w:rsid w:val="009317BC"/>
    <w:rsid w:val="009319BB"/>
    <w:rsid w:val="00932AB3"/>
    <w:rsid w:val="00932BAD"/>
    <w:rsid w:val="00932F94"/>
    <w:rsid w:val="009346B2"/>
    <w:rsid w:val="00934930"/>
    <w:rsid w:val="00934BB2"/>
    <w:rsid w:val="00935798"/>
    <w:rsid w:val="0093666E"/>
    <w:rsid w:val="00936989"/>
    <w:rsid w:val="00936D66"/>
    <w:rsid w:val="00937415"/>
    <w:rsid w:val="009377C9"/>
    <w:rsid w:val="0093797F"/>
    <w:rsid w:val="0094033A"/>
    <w:rsid w:val="009405D0"/>
    <w:rsid w:val="0094091B"/>
    <w:rsid w:val="009409F4"/>
    <w:rsid w:val="00940EA4"/>
    <w:rsid w:val="00941581"/>
    <w:rsid w:val="00941A8D"/>
    <w:rsid w:val="00941CDA"/>
    <w:rsid w:val="00943027"/>
    <w:rsid w:val="00943A02"/>
    <w:rsid w:val="0094412B"/>
    <w:rsid w:val="009441DB"/>
    <w:rsid w:val="00944591"/>
    <w:rsid w:val="00944CAA"/>
    <w:rsid w:val="00944D72"/>
    <w:rsid w:val="00944EF3"/>
    <w:rsid w:val="00945377"/>
    <w:rsid w:val="009459AC"/>
    <w:rsid w:val="009459D6"/>
    <w:rsid w:val="00945D55"/>
    <w:rsid w:val="009460BB"/>
    <w:rsid w:val="00946224"/>
    <w:rsid w:val="00946403"/>
    <w:rsid w:val="00946444"/>
    <w:rsid w:val="00946EAB"/>
    <w:rsid w:val="009475C2"/>
    <w:rsid w:val="00947C26"/>
    <w:rsid w:val="00947FF8"/>
    <w:rsid w:val="009501BB"/>
    <w:rsid w:val="009506EF"/>
    <w:rsid w:val="009509D2"/>
    <w:rsid w:val="00950EFC"/>
    <w:rsid w:val="0095165A"/>
    <w:rsid w:val="00951CE8"/>
    <w:rsid w:val="009521F1"/>
    <w:rsid w:val="009522BD"/>
    <w:rsid w:val="00952360"/>
    <w:rsid w:val="009525B3"/>
    <w:rsid w:val="00952C23"/>
    <w:rsid w:val="00952D70"/>
    <w:rsid w:val="00953565"/>
    <w:rsid w:val="009542F0"/>
    <w:rsid w:val="00954C90"/>
    <w:rsid w:val="00954D9E"/>
    <w:rsid w:val="00955651"/>
    <w:rsid w:val="00955A8E"/>
    <w:rsid w:val="00955FD1"/>
    <w:rsid w:val="0095603A"/>
    <w:rsid w:val="009568A7"/>
    <w:rsid w:val="00956EF4"/>
    <w:rsid w:val="0095758E"/>
    <w:rsid w:val="009606DB"/>
    <w:rsid w:val="00961347"/>
    <w:rsid w:val="00962267"/>
    <w:rsid w:val="00962377"/>
    <w:rsid w:val="00962382"/>
    <w:rsid w:val="009627C7"/>
    <w:rsid w:val="00962886"/>
    <w:rsid w:val="00962BCC"/>
    <w:rsid w:val="00963C58"/>
    <w:rsid w:val="00964681"/>
    <w:rsid w:val="0096497A"/>
    <w:rsid w:val="00965252"/>
    <w:rsid w:val="00965E0B"/>
    <w:rsid w:val="00967192"/>
    <w:rsid w:val="00967FC7"/>
    <w:rsid w:val="00970206"/>
    <w:rsid w:val="009704BC"/>
    <w:rsid w:val="00970C0C"/>
    <w:rsid w:val="0097180F"/>
    <w:rsid w:val="009723A1"/>
    <w:rsid w:val="00972DB2"/>
    <w:rsid w:val="00972E97"/>
    <w:rsid w:val="00972FBA"/>
    <w:rsid w:val="00973614"/>
    <w:rsid w:val="009736CC"/>
    <w:rsid w:val="00973896"/>
    <w:rsid w:val="00973CC2"/>
    <w:rsid w:val="009742AB"/>
    <w:rsid w:val="00974874"/>
    <w:rsid w:val="009749B1"/>
    <w:rsid w:val="00974E1F"/>
    <w:rsid w:val="00976993"/>
    <w:rsid w:val="0097724C"/>
    <w:rsid w:val="009777AF"/>
    <w:rsid w:val="00977E25"/>
    <w:rsid w:val="00980785"/>
    <w:rsid w:val="00980866"/>
    <w:rsid w:val="009808DC"/>
    <w:rsid w:val="00980D24"/>
    <w:rsid w:val="009814D8"/>
    <w:rsid w:val="00981731"/>
    <w:rsid w:val="00982037"/>
    <w:rsid w:val="009822AD"/>
    <w:rsid w:val="009824DF"/>
    <w:rsid w:val="0098358E"/>
    <w:rsid w:val="00983C2E"/>
    <w:rsid w:val="00983E36"/>
    <w:rsid w:val="0098405A"/>
    <w:rsid w:val="0098426F"/>
    <w:rsid w:val="009843FA"/>
    <w:rsid w:val="00986610"/>
    <w:rsid w:val="009877D2"/>
    <w:rsid w:val="0098780B"/>
    <w:rsid w:val="00987845"/>
    <w:rsid w:val="00987F7B"/>
    <w:rsid w:val="00990965"/>
    <w:rsid w:val="00991A93"/>
    <w:rsid w:val="00992857"/>
    <w:rsid w:val="009928D5"/>
    <w:rsid w:val="009931C7"/>
    <w:rsid w:val="00993947"/>
    <w:rsid w:val="00993AA3"/>
    <w:rsid w:val="009948C1"/>
    <w:rsid w:val="00995B27"/>
    <w:rsid w:val="00996166"/>
    <w:rsid w:val="00996769"/>
    <w:rsid w:val="00996772"/>
    <w:rsid w:val="00996C9F"/>
    <w:rsid w:val="00997037"/>
    <w:rsid w:val="00997529"/>
    <w:rsid w:val="00997A7D"/>
    <w:rsid w:val="009A0E5E"/>
    <w:rsid w:val="009A0F09"/>
    <w:rsid w:val="009A1229"/>
    <w:rsid w:val="009A12F2"/>
    <w:rsid w:val="009A1835"/>
    <w:rsid w:val="009A2E63"/>
    <w:rsid w:val="009A3188"/>
    <w:rsid w:val="009A3A3D"/>
    <w:rsid w:val="009A4083"/>
    <w:rsid w:val="009A44FA"/>
    <w:rsid w:val="009A4689"/>
    <w:rsid w:val="009A5698"/>
    <w:rsid w:val="009A6BB1"/>
    <w:rsid w:val="009B00E6"/>
    <w:rsid w:val="009B0184"/>
    <w:rsid w:val="009B09CD"/>
    <w:rsid w:val="009B1028"/>
    <w:rsid w:val="009B102E"/>
    <w:rsid w:val="009B2383"/>
    <w:rsid w:val="009B3AF8"/>
    <w:rsid w:val="009B3EC7"/>
    <w:rsid w:val="009B4078"/>
    <w:rsid w:val="009B4356"/>
    <w:rsid w:val="009B44E4"/>
    <w:rsid w:val="009B4872"/>
    <w:rsid w:val="009B4CC9"/>
    <w:rsid w:val="009B54E7"/>
    <w:rsid w:val="009B577D"/>
    <w:rsid w:val="009B596B"/>
    <w:rsid w:val="009B5A6F"/>
    <w:rsid w:val="009B6193"/>
    <w:rsid w:val="009C0404"/>
    <w:rsid w:val="009C0566"/>
    <w:rsid w:val="009C07D4"/>
    <w:rsid w:val="009C0A18"/>
    <w:rsid w:val="009C0EF8"/>
    <w:rsid w:val="009C0F46"/>
    <w:rsid w:val="009C1272"/>
    <w:rsid w:val="009C1595"/>
    <w:rsid w:val="009C1726"/>
    <w:rsid w:val="009C23A8"/>
    <w:rsid w:val="009C2AC9"/>
    <w:rsid w:val="009C2B44"/>
    <w:rsid w:val="009C2F2E"/>
    <w:rsid w:val="009C30AA"/>
    <w:rsid w:val="009C43D1"/>
    <w:rsid w:val="009C4A81"/>
    <w:rsid w:val="009C5608"/>
    <w:rsid w:val="009C59A6"/>
    <w:rsid w:val="009C59FC"/>
    <w:rsid w:val="009C5BA9"/>
    <w:rsid w:val="009C6A52"/>
    <w:rsid w:val="009C74A8"/>
    <w:rsid w:val="009D006D"/>
    <w:rsid w:val="009D068B"/>
    <w:rsid w:val="009D0A30"/>
    <w:rsid w:val="009D0AB2"/>
    <w:rsid w:val="009D11C5"/>
    <w:rsid w:val="009D1575"/>
    <w:rsid w:val="009D15DD"/>
    <w:rsid w:val="009D1A73"/>
    <w:rsid w:val="009D2BF6"/>
    <w:rsid w:val="009D3276"/>
    <w:rsid w:val="009D3715"/>
    <w:rsid w:val="009D3EFF"/>
    <w:rsid w:val="009D444C"/>
    <w:rsid w:val="009D4525"/>
    <w:rsid w:val="009D473A"/>
    <w:rsid w:val="009D4B14"/>
    <w:rsid w:val="009D5577"/>
    <w:rsid w:val="009D5952"/>
    <w:rsid w:val="009D6105"/>
    <w:rsid w:val="009D72CC"/>
    <w:rsid w:val="009E0ACE"/>
    <w:rsid w:val="009E0D69"/>
    <w:rsid w:val="009E0E79"/>
    <w:rsid w:val="009E1533"/>
    <w:rsid w:val="009E16D8"/>
    <w:rsid w:val="009E1EBE"/>
    <w:rsid w:val="009E232D"/>
    <w:rsid w:val="009E2383"/>
    <w:rsid w:val="009E2715"/>
    <w:rsid w:val="009E2785"/>
    <w:rsid w:val="009E2FA9"/>
    <w:rsid w:val="009E3804"/>
    <w:rsid w:val="009E3BB3"/>
    <w:rsid w:val="009E3FD2"/>
    <w:rsid w:val="009E453C"/>
    <w:rsid w:val="009E4ABC"/>
    <w:rsid w:val="009E530F"/>
    <w:rsid w:val="009E5870"/>
    <w:rsid w:val="009E61AC"/>
    <w:rsid w:val="009E6485"/>
    <w:rsid w:val="009E6EA5"/>
    <w:rsid w:val="009E750B"/>
    <w:rsid w:val="009E7A6A"/>
    <w:rsid w:val="009F08F6"/>
    <w:rsid w:val="009F0CDB"/>
    <w:rsid w:val="009F0EA4"/>
    <w:rsid w:val="009F1993"/>
    <w:rsid w:val="009F2308"/>
    <w:rsid w:val="009F2A0F"/>
    <w:rsid w:val="009F2FCB"/>
    <w:rsid w:val="009F31DF"/>
    <w:rsid w:val="009F3403"/>
    <w:rsid w:val="009F39CB"/>
    <w:rsid w:val="009F3F07"/>
    <w:rsid w:val="009F599D"/>
    <w:rsid w:val="009F72B9"/>
    <w:rsid w:val="009F7CDA"/>
    <w:rsid w:val="009F7CEA"/>
    <w:rsid w:val="009F7E7A"/>
    <w:rsid w:val="00A00347"/>
    <w:rsid w:val="00A00BCC"/>
    <w:rsid w:val="00A00EE5"/>
    <w:rsid w:val="00A01FB8"/>
    <w:rsid w:val="00A03489"/>
    <w:rsid w:val="00A03832"/>
    <w:rsid w:val="00A047C0"/>
    <w:rsid w:val="00A0486F"/>
    <w:rsid w:val="00A049C9"/>
    <w:rsid w:val="00A049E2"/>
    <w:rsid w:val="00A05320"/>
    <w:rsid w:val="00A054DF"/>
    <w:rsid w:val="00A061AF"/>
    <w:rsid w:val="00A061CD"/>
    <w:rsid w:val="00A06AE1"/>
    <w:rsid w:val="00A070C0"/>
    <w:rsid w:val="00A077D4"/>
    <w:rsid w:val="00A1050D"/>
    <w:rsid w:val="00A10A84"/>
    <w:rsid w:val="00A10B3E"/>
    <w:rsid w:val="00A111E9"/>
    <w:rsid w:val="00A119F1"/>
    <w:rsid w:val="00A11C6A"/>
    <w:rsid w:val="00A11C74"/>
    <w:rsid w:val="00A11CD2"/>
    <w:rsid w:val="00A12364"/>
    <w:rsid w:val="00A12B34"/>
    <w:rsid w:val="00A1344B"/>
    <w:rsid w:val="00A13908"/>
    <w:rsid w:val="00A1471D"/>
    <w:rsid w:val="00A151FD"/>
    <w:rsid w:val="00A152E6"/>
    <w:rsid w:val="00A15EB1"/>
    <w:rsid w:val="00A16C49"/>
    <w:rsid w:val="00A16FD2"/>
    <w:rsid w:val="00A17B98"/>
    <w:rsid w:val="00A17C0E"/>
    <w:rsid w:val="00A20076"/>
    <w:rsid w:val="00A200E9"/>
    <w:rsid w:val="00A201AB"/>
    <w:rsid w:val="00A211AE"/>
    <w:rsid w:val="00A216A2"/>
    <w:rsid w:val="00A219E7"/>
    <w:rsid w:val="00A2290B"/>
    <w:rsid w:val="00A229E4"/>
    <w:rsid w:val="00A23753"/>
    <w:rsid w:val="00A2417A"/>
    <w:rsid w:val="00A246C2"/>
    <w:rsid w:val="00A24A6A"/>
    <w:rsid w:val="00A26318"/>
    <w:rsid w:val="00A26D8D"/>
    <w:rsid w:val="00A275DA"/>
    <w:rsid w:val="00A27692"/>
    <w:rsid w:val="00A30186"/>
    <w:rsid w:val="00A31236"/>
    <w:rsid w:val="00A31668"/>
    <w:rsid w:val="00A31C6F"/>
    <w:rsid w:val="00A328C6"/>
    <w:rsid w:val="00A339BD"/>
    <w:rsid w:val="00A33C4A"/>
    <w:rsid w:val="00A33E24"/>
    <w:rsid w:val="00A3403E"/>
    <w:rsid w:val="00A3560F"/>
    <w:rsid w:val="00A35AE5"/>
    <w:rsid w:val="00A35D4E"/>
    <w:rsid w:val="00A35D99"/>
    <w:rsid w:val="00A35DD1"/>
    <w:rsid w:val="00A366DD"/>
    <w:rsid w:val="00A36DC1"/>
    <w:rsid w:val="00A37F81"/>
    <w:rsid w:val="00A403E2"/>
    <w:rsid w:val="00A40714"/>
    <w:rsid w:val="00A40884"/>
    <w:rsid w:val="00A40F83"/>
    <w:rsid w:val="00A41B7C"/>
    <w:rsid w:val="00A423F1"/>
    <w:rsid w:val="00A42C28"/>
    <w:rsid w:val="00A43765"/>
    <w:rsid w:val="00A43A51"/>
    <w:rsid w:val="00A43B6B"/>
    <w:rsid w:val="00A43D46"/>
    <w:rsid w:val="00A44144"/>
    <w:rsid w:val="00A452E5"/>
    <w:rsid w:val="00A45C7E"/>
    <w:rsid w:val="00A46AF0"/>
    <w:rsid w:val="00A4714E"/>
    <w:rsid w:val="00A47344"/>
    <w:rsid w:val="00A47775"/>
    <w:rsid w:val="00A477E6"/>
    <w:rsid w:val="00A4790E"/>
    <w:rsid w:val="00A47AA2"/>
    <w:rsid w:val="00A47C1B"/>
    <w:rsid w:val="00A50003"/>
    <w:rsid w:val="00A50895"/>
    <w:rsid w:val="00A50C86"/>
    <w:rsid w:val="00A50D64"/>
    <w:rsid w:val="00A50DCD"/>
    <w:rsid w:val="00A518F1"/>
    <w:rsid w:val="00A51BD6"/>
    <w:rsid w:val="00A51D48"/>
    <w:rsid w:val="00A51FB5"/>
    <w:rsid w:val="00A526AD"/>
    <w:rsid w:val="00A5337D"/>
    <w:rsid w:val="00A544B9"/>
    <w:rsid w:val="00A55079"/>
    <w:rsid w:val="00A554DA"/>
    <w:rsid w:val="00A5564B"/>
    <w:rsid w:val="00A55C6C"/>
    <w:rsid w:val="00A57249"/>
    <w:rsid w:val="00A57C2D"/>
    <w:rsid w:val="00A57CE8"/>
    <w:rsid w:val="00A60293"/>
    <w:rsid w:val="00A61155"/>
    <w:rsid w:val="00A61854"/>
    <w:rsid w:val="00A61E27"/>
    <w:rsid w:val="00A61E76"/>
    <w:rsid w:val="00A61F48"/>
    <w:rsid w:val="00A62B97"/>
    <w:rsid w:val="00A62DE2"/>
    <w:rsid w:val="00A62E6C"/>
    <w:rsid w:val="00A633F4"/>
    <w:rsid w:val="00A6389A"/>
    <w:rsid w:val="00A63A09"/>
    <w:rsid w:val="00A63DC8"/>
    <w:rsid w:val="00A647A0"/>
    <w:rsid w:val="00A65246"/>
    <w:rsid w:val="00A65D67"/>
    <w:rsid w:val="00A66056"/>
    <w:rsid w:val="00A66143"/>
    <w:rsid w:val="00A66CBC"/>
    <w:rsid w:val="00A66F58"/>
    <w:rsid w:val="00A6799F"/>
    <w:rsid w:val="00A70990"/>
    <w:rsid w:val="00A71EEB"/>
    <w:rsid w:val="00A726A7"/>
    <w:rsid w:val="00A72F13"/>
    <w:rsid w:val="00A73AFE"/>
    <w:rsid w:val="00A742CF"/>
    <w:rsid w:val="00A7683F"/>
    <w:rsid w:val="00A76B50"/>
    <w:rsid w:val="00A8008C"/>
    <w:rsid w:val="00A802FB"/>
    <w:rsid w:val="00A80403"/>
    <w:rsid w:val="00A809AC"/>
    <w:rsid w:val="00A80E2F"/>
    <w:rsid w:val="00A81018"/>
    <w:rsid w:val="00A8102E"/>
    <w:rsid w:val="00A81B03"/>
    <w:rsid w:val="00A8273B"/>
    <w:rsid w:val="00A841CC"/>
    <w:rsid w:val="00A844CE"/>
    <w:rsid w:val="00A84C32"/>
    <w:rsid w:val="00A84C8E"/>
    <w:rsid w:val="00A84FE2"/>
    <w:rsid w:val="00A856A2"/>
    <w:rsid w:val="00A8679A"/>
    <w:rsid w:val="00A86908"/>
    <w:rsid w:val="00A869D2"/>
    <w:rsid w:val="00A86B48"/>
    <w:rsid w:val="00A8738A"/>
    <w:rsid w:val="00A878E8"/>
    <w:rsid w:val="00A90385"/>
    <w:rsid w:val="00A907AB"/>
    <w:rsid w:val="00A91A5F"/>
    <w:rsid w:val="00A91B47"/>
    <w:rsid w:val="00A91EAA"/>
    <w:rsid w:val="00A924EA"/>
    <w:rsid w:val="00A9264B"/>
    <w:rsid w:val="00A93000"/>
    <w:rsid w:val="00A941C9"/>
    <w:rsid w:val="00A942A7"/>
    <w:rsid w:val="00A943BB"/>
    <w:rsid w:val="00A958AA"/>
    <w:rsid w:val="00A95C85"/>
    <w:rsid w:val="00A95E21"/>
    <w:rsid w:val="00A9616A"/>
    <w:rsid w:val="00A96237"/>
    <w:rsid w:val="00A9627B"/>
    <w:rsid w:val="00A963A4"/>
    <w:rsid w:val="00A966A4"/>
    <w:rsid w:val="00A96DCC"/>
    <w:rsid w:val="00A97736"/>
    <w:rsid w:val="00A97DC1"/>
    <w:rsid w:val="00A97E66"/>
    <w:rsid w:val="00AA0000"/>
    <w:rsid w:val="00AA188F"/>
    <w:rsid w:val="00AA2A8A"/>
    <w:rsid w:val="00AA2B9C"/>
    <w:rsid w:val="00AA30AF"/>
    <w:rsid w:val="00AA3C3D"/>
    <w:rsid w:val="00AA4739"/>
    <w:rsid w:val="00AA47EA"/>
    <w:rsid w:val="00AA4DD9"/>
    <w:rsid w:val="00AA530D"/>
    <w:rsid w:val="00AA53B0"/>
    <w:rsid w:val="00AA5B4D"/>
    <w:rsid w:val="00AA63A9"/>
    <w:rsid w:val="00AA6747"/>
    <w:rsid w:val="00AA6F19"/>
    <w:rsid w:val="00AA7A0A"/>
    <w:rsid w:val="00AA7A20"/>
    <w:rsid w:val="00AA7E07"/>
    <w:rsid w:val="00AA7EEF"/>
    <w:rsid w:val="00AB0121"/>
    <w:rsid w:val="00AB013A"/>
    <w:rsid w:val="00AB0B3D"/>
    <w:rsid w:val="00AB0DD2"/>
    <w:rsid w:val="00AB1112"/>
    <w:rsid w:val="00AB12DD"/>
    <w:rsid w:val="00AB1607"/>
    <w:rsid w:val="00AB17F6"/>
    <w:rsid w:val="00AB1D47"/>
    <w:rsid w:val="00AB39C9"/>
    <w:rsid w:val="00AB4292"/>
    <w:rsid w:val="00AB4E03"/>
    <w:rsid w:val="00AB4E76"/>
    <w:rsid w:val="00AB5407"/>
    <w:rsid w:val="00AB5C71"/>
    <w:rsid w:val="00AB71C8"/>
    <w:rsid w:val="00AC00B9"/>
    <w:rsid w:val="00AC0237"/>
    <w:rsid w:val="00AC0253"/>
    <w:rsid w:val="00AC0460"/>
    <w:rsid w:val="00AC0933"/>
    <w:rsid w:val="00AC0A30"/>
    <w:rsid w:val="00AC100B"/>
    <w:rsid w:val="00AC1B7C"/>
    <w:rsid w:val="00AC2192"/>
    <w:rsid w:val="00AC26D8"/>
    <w:rsid w:val="00AC2E1F"/>
    <w:rsid w:val="00AC307C"/>
    <w:rsid w:val="00AC3A4B"/>
    <w:rsid w:val="00AC3D72"/>
    <w:rsid w:val="00AC3ECC"/>
    <w:rsid w:val="00AC455A"/>
    <w:rsid w:val="00AC4597"/>
    <w:rsid w:val="00AC4734"/>
    <w:rsid w:val="00AC4756"/>
    <w:rsid w:val="00AC4B40"/>
    <w:rsid w:val="00AC60C2"/>
    <w:rsid w:val="00AC6203"/>
    <w:rsid w:val="00AC63E1"/>
    <w:rsid w:val="00AC6CC4"/>
    <w:rsid w:val="00AC6D00"/>
    <w:rsid w:val="00AC76C6"/>
    <w:rsid w:val="00AD0973"/>
    <w:rsid w:val="00AD1733"/>
    <w:rsid w:val="00AD2182"/>
    <w:rsid w:val="00AD234D"/>
    <w:rsid w:val="00AD2392"/>
    <w:rsid w:val="00AD268D"/>
    <w:rsid w:val="00AD28E5"/>
    <w:rsid w:val="00AD3749"/>
    <w:rsid w:val="00AD3C4C"/>
    <w:rsid w:val="00AD3DBC"/>
    <w:rsid w:val="00AD3F85"/>
    <w:rsid w:val="00AD4337"/>
    <w:rsid w:val="00AD4CEB"/>
    <w:rsid w:val="00AD4E2E"/>
    <w:rsid w:val="00AD51BC"/>
    <w:rsid w:val="00AD5AE6"/>
    <w:rsid w:val="00AD636A"/>
    <w:rsid w:val="00AD6723"/>
    <w:rsid w:val="00AD6AE6"/>
    <w:rsid w:val="00AD70E7"/>
    <w:rsid w:val="00AD76D9"/>
    <w:rsid w:val="00AD7CE8"/>
    <w:rsid w:val="00AE0151"/>
    <w:rsid w:val="00AE0473"/>
    <w:rsid w:val="00AE04A6"/>
    <w:rsid w:val="00AE0842"/>
    <w:rsid w:val="00AE1401"/>
    <w:rsid w:val="00AE3781"/>
    <w:rsid w:val="00AE3E44"/>
    <w:rsid w:val="00AE45F9"/>
    <w:rsid w:val="00AE4917"/>
    <w:rsid w:val="00AE49C5"/>
    <w:rsid w:val="00AE4B49"/>
    <w:rsid w:val="00AE5693"/>
    <w:rsid w:val="00AE5AB9"/>
    <w:rsid w:val="00AE62D5"/>
    <w:rsid w:val="00AE75D4"/>
    <w:rsid w:val="00AE7A23"/>
    <w:rsid w:val="00AE7BCF"/>
    <w:rsid w:val="00AE7D6D"/>
    <w:rsid w:val="00AE7FAF"/>
    <w:rsid w:val="00AF00F5"/>
    <w:rsid w:val="00AF0BAD"/>
    <w:rsid w:val="00AF0D91"/>
    <w:rsid w:val="00AF0DB0"/>
    <w:rsid w:val="00AF136A"/>
    <w:rsid w:val="00AF1B15"/>
    <w:rsid w:val="00AF1C91"/>
    <w:rsid w:val="00AF1D18"/>
    <w:rsid w:val="00AF2919"/>
    <w:rsid w:val="00AF34C4"/>
    <w:rsid w:val="00AF4524"/>
    <w:rsid w:val="00AF476B"/>
    <w:rsid w:val="00AF5C08"/>
    <w:rsid w:val="00AF6B7C"/>
    <w:rsid w:val="00AF78D8"/>
    <w:rsid w:val="00AF78EF"/>
    <w:rsid w:val="00AF794B"/>
    <w:rsid w:val="00B0015F"/>
    <w:rsid w:val="00B00169"/>
    <w:rsid w:val="00B0051A"/>
    <w:rsid w:val="00B00E3E"/>
    <w:rsid w:val="00B011D5"/>
    <w:rsid w:val="00B01F8B"/>
    <w:rsid w:val="00B021A5"/>
    <w:rsid w:val="00B02952"/>
    <w:rsid w:val="00B02A57"/>
    <w:rsid w:val="00B03DB7"/>
    <w:rsid w:val="00B04365"/>
    <w:rsid w:val="00B04834"/>
    <w:rsid w:val="00B04957"/>
    <w:rsid w:val="00B04CB8"/>
    <w:rsid w:val="00B05435"/>
    <w:rsid w:val="00B05768"/>
    <w:rsid w:val="00B0609E"/>
    <w:rsid w:val="00B06258"/>
    <w:rsid w:val="00B06967"/>
    <w:rsid w:val="00B0696C"/>
    <w:rsid w:val="00B076B3"/>
    <w:rsid w:val="00B07F24"/>
    <w:rsid w:val="00B10B4E"/>
    <w:rsid w:val="00B116A0"/>
    <w:rsid w:val="00B11876"/>
    <w:rsid w:val="00B1188A"/>
    <w:rsid w:val="00B11981"/>
    <w:rsid w:val="00B11BB3"/>
    <w:rsid w:val="00B11C94"/>
    <w:rsid w:val="00B124DD"/>
    <w:rsid w:val="00B15372"/>
    <w:rsid w:val="00B157ED"/>
    <w:rsid w:val="00B15B4F"/>
    <w:rsid w:val="00B15EEB"/>
    <w:rsid w:val="00B16238"/>
    <w:rsid w:val="00B16515"/>
    <w:rsid w:val="00B17F46"/>
    <w:rsid w:val="00B20519"/>
    <w:rsid w:val="00B205C7"/>
    <w:rsid w:val="00B20778"/>
    <w:rsid w:val="00B207CA"/>
    <w:rsid w:val="00B20B97"/>
    <w:rsid w:val="00B20D13"/>
    <w:rsid w:val="00B2110C"/>
    <w:rsid w:val="00B21416"/>
    <w:rsid w:val="00B2146A"/>
    <w:rsid w:val="00B21C5C"/>
    <w:rsid w:val="00B22112"/>
    <w:rsid w:val="00B22C00"/>
    <w:rsid w:val="00B2361F"/>
    <w:rsid w:val="00B24D90"/>
    <w:rsid w:val="00B25805"/>
    <w:rsid w:val="00B26364"/>
    <w:rsid w:val="00B2692B"/>
    <w:rsid w:val="00B2718B"/>
    <w:rsid w:val="00B30319"/>
    <w:rsid w:val="00B3040A"/>
    <w:rsid w:val="00B305D3"/>
    <w:rsid w:val="00B3189D"/>
    <w:rsid w:val="00B318CE"/>
    <w:rsid w:val="00B31C09"/>
    <w:rsid w:val="00B33EEE"/>
    <w:rsid w:val="00B348D8"/>
    <w:rsid w:val="00B34B07"/>
    <w:rsid w:val="00B350FD"/>
    <w:rsid w:val="00B3524B"/>
    <w:rsid w:val="00B352B3"/>
    <w:rsid w:val="00B35ECD"/>
    <w:rsid w:val="00B360E8"/>
    <w:rsid w:val="00B361A1"/>
    <w:rsid w:val="00B40221"/>
    <w:rsid w:val="00B40612"/>
    <w:rsid w:val="00B41CCA"/>
    <w:rsid w:val="00B41FC5"/>
    <w:rsid w:val="00B422A1"/>
    <w:rsid w:val="00B439C8"/>
    <w:rsid w:val="00B447D8"/>
    <w:rsid w:val="00B44C22"/>
    <w:rsid w:val="00B4521B"/>
    <w:rsid w:val="00B4527D"/>
    <w:rsid w:val="00B45A5E"/>
    <w:rsid w:val="00B46A2D"/>
    <w:rsid w:val="00B47256"/>
    <w:rsid w:val="00B47ABF"/>
    <w:rsid w:val="00B503F6"/>
    <w:rsid w:val="00B509F8"/>
    <w:rsid w:val="00B51003"/>
    <w:rsid w:val="00B51194"/>
    <w:rsid w:val="00B517D3"/>
    <w:rsid w:val="00B51A95"/>
    <w:rsid w:val="00B51CF7"/>
    <w:rsid w:val="00B52374"/>
    <w:rsid w:val="00B526C7"/>
    <w:rsid w:val="00B52826"/>
    <w:rsid w:val="00B5292B"/>
    <w:rsid w:val="00B53FCC"/>
    <w:rsid w:val="00B548D9"/>
    <w:rsid w:val="00B5499F"/>
    <w:rsid w:val="00B54BCB"/>
    <w:rsid w:val="00B566B8"/>
    <w:rsid w:val="00B5697E"/>
    <w:rsid w:val="00B56B13"/>
    <w:rsid w:val="00B5732F"/>
    <w:rsid w:val="00B5776D"/>
    <w:rsid w:val="00B579DB"/>
    <w:rsid w:val="00B6078C"/>
    <w:rsid w:val="00B60AAF"/>
    <w:rsid w:val="00B60CA9"/>
    <w:rsid w:val="00B60DD2"/>
    <w:rsid w:val="00B6166F"/>
    <w:rsid w:val="00B6207F"/>
    <w:rsid w:val="00B6215A"/>
    <w:rsid w:val="00B626F0"/>
    <w:rsid w:val="00B628CB"/>
    <w:rsid w:val="00B62F2F"/>
    <w:rsid w:val="00B63155"/>
    <w:rsid w:val="00B6341B"/>
    <w:rsid w:val="00B636A7"/>
    <w:rsid w:val="00B637F9"/>
    <w:rsid w:val="00B63974"/>
    <w:rsid w:val="00B63977"/>
    <w:rsid w:val="00B63D30"/>
    <w:rsid w:val="00B63F1C"/>
    <w:rsid w:val="00B641A1"/>
    <w:rsid w:val="00B64F5A"/>
    <w:rsid w:val="00B65800"/>
    <w:rsid w:val="00B65F8D"/>
    <w:rsid w:val="00B661D7"/>
    <w:rsid w:val="00B66398"/>
    <w:rsid w:val="00B6656D"/>
    <w:rsid w:val="00B666B4"/>
    <w:rsid w:val="00B66758"/>
    <w:rsid w:val="00B67FFA"/>
    <w:rsid w:val="00B70054"/>
    <w:rsid w:val="00B7006B"/>
    <w:rsid w:val="00B708EF"/>
    <w:rsid w:val="00B714BA"/>
    <w:rsid w:val="00B71596"/>
    <w:rsid w:val="00B73208"/>
    <w:rsid w:val="00B735DC"/>
    <w:rsid w:val="00B73918"/>
    <w:rsid w:val="00B73C63"/>
    <w:rsid w:val="00B74726"/>
    <w:rsid w:val="00B74739"/>
    <w:rsid w:val="00B74E3D"/>
    <w:rsid w:val="00B753D1"/>
    <w:rsid w:val="00B756CE"/>
    <w:rsid w:val="00B76BCF"/>
    <w:rsid w:val="00B772E7"/>
    <w:rsid w:val="00B772EB"/>
    <w:rsid w:val="00B77BB8"/>
    <w:rsid w:val="00B77D57"/>
    <w:rsid w:val="00B80058"/>
    <w:rsid w:val="00B81715"/>
    <w:rsid w:val="00B8242B"/>
    <w:rsid w:val="00B826CA"/>
    <w:rsid w:val="00B82A9E"/>
    <w:rsid w:val="00B832FB"/>
    <w:rsid w:val="00B83455"/>
    <w:rsid w:val="00B83D06"/>
    <w:rsid w:val="00B844E8"/>
    <w:rsid w:val="00B84FB3"/>
    <w:rsid w:val="00B85A70"/>
    <w:rsid w:val="00B876EE"/>
    <w:rsid w:val="00B87791"/>
    <w:rsid w:val="00B87C51"/>
    <w:rsid w:val="00B9029D"/>
    <w:rsid w:val="00B90809"/>
    <w:rsid w:val="00B912FE"/>
    <w:rsid w:val="00B91B6F"/>
    <w:rsid w:val="00B91DB0"/>
    <w:rsid w:val="00B922BC"/>
    <w:rsid w:val="00B92315"/>
    <w:rsid w:val="00B92345"/>
    <w:rsid w:val="00B925F3"/>
    <w:rsid w:val="00B9272C"/>
    <w:rsid w:val="00B93037"/>
    <w:rsid w:val="00B936F0"/>
    <w:rsid w:val="00B94390"/>
    <w:rsid w:val="00B947D1"/>
    <w:rsid w:val="00B94B98"/>
    <w:rsid w:val="00B94CAC"/>
    <w:rsid w:val="00B95897"/>
    <w:rsid w:val="00B96285"/>
    <w:rsid w:val="00B96C04"/>
    <w:rsid w:val="00B97D61"/>
    <w:rsid w:val="00BA042C"/>
    <w:rsid w:val="00BA06B3"/>
    <w:rsid w:val="00BA273B"/>
    <w:rsid w:val="00BA32BA"/>
    <w:rsid w:val="00BA32CA"/>
    <w:rsid w:val="00BA3F26"/>
    <w:rsid w:val="00BA43E0"/>
    <w:rsid w:val="00BA44EB"/>
    <w:rsid w:val="00BA453C"/>
    <w:rsid w:val="00BA4765"/>
    <w:rsid w:val="00BA477A"/>
    <w:rsid w:val="00BA4B18"/>
    <w:rsid w:val="00BA58DF"/>
    <w:rsid w:val="00BA5A59"/>
    <w:rsid w:val="00BA5DC2"/>
    <w:rsid w:val="00BA607F"/>
    <w:rsid w:val="00BA6C7C"/>
    <w:rsid w:val="00BA7016"/>
    <w:rsid w:val="00BA70A0"/>
    <w:rsid w:val="00BA76D0"/>
    <w:rsid w:val="00BA787B"/>
    <w:rsid w:val="00BB0401"/>
    <w:rsid w:val="00BB05B4"/>
    <w:rsid w:val="00BB20BB"/>
    <w:rsid w:val="00BB20F2"/>
    <w:rsid w:val="00BB211D"/>
    <w:rsid w:val="00BB2212"/>
    <w:rsid w:val="00BB2A22"/>
    <w:rsid w:val="00BB5178"/>
    <w:rsid w:val="00BB5A41"/>
    <w:rsid w:val="00BB67AE"/>
    <w:rsid w:val="00BB6C5F"/>
    <w:rsid w:val="00BB6E85"/>
    <w:rsid w:val="00BB728B"/>
    <w:rsid w:val="00BB7702"/>
    <w:rsid w:val="00BB7718"/>
    <w:rsid w:val="00BB7B92"/>
    <w:rsid w:val="00BB7E43"/>
    <w:rsid w:val="00BB7E6C"/>
    <w:rsid w:val="00BC0410"/>
    <w:rsid w:val="00BC049F"/>
    <w:rsid w:val="00BC0D53"/>
    <w:rsid w:val="00BC0E5C"/>
    <w:rsid w:val="00BC1AD9"/>
    <w:rsid w:val="00BC2CA6"/>
    <w:rsid w:val="00BC2F30"/>
    <w:rsid w:val="00BC3045"/>
    <w:rsid w:val="00BC3609"/>
    <w:rsid w:val="00BC3791"/>
    <w:rsid w:val="00BC465F"/>
    <w:rsid w:val="00BC5869"/>
    <w:rsid w:val="00BC5ECB"/>
    <w:rsid w:val="00BC6099"/>
    <w:rsid w:val="00BC62F7"/>
    <w:rsid w:val="00BC683C"/>
    <w:rsid w:val="00BC6B01"/>
    <w:rsid w:val="00BC757F"/>
    <w:rsid w:val="00BC7EA6"/>
    <w:rsid w:val="00BD003A"/>
    <w:rsid w:val="00BD175A"/>
    <w:rsid w:val="00BD1D45"/>
    <w:rsid w:val="00BD1EA1"/>
    <w:rsid w:val="00BD2FFD"/>
    <w:rsid w:val="00BD3099"/>
    <w:rsid w:val="00BD3E62"/>
    <w:rsid w:val="00BD477A"/>
    <w:rsid w:val="00BD48F1"/>
    <w:rsid w:val="00BD4A39"/>
    <w:rsid w:val="00BD4C36"/>
    <w:rsid w:val="00BD5261"/>
    <w:rsid w:val="00BD5557"/>
    <w:rsid w:val="00BD5723"/>
    <w:rsid w:val="00BD5932"/>
    <w:rsid w:val="00BD67C5"/>
    <w:rsid w:val="00BD686B"/>
    <w:rsid w:val="00BD6CB8"/>
    <w:rsid w:val="00BD73E6"/>
    <w:rsid w:val="00BE0446"/>
    <w:rsid w:val="00BE21A9"/>
    <w:rsid w:val="00BE2592"/>
    <w:rsid w:val="00BE263E"/>
    <w:rsid w:val="00BE2C35"/>
    <w:rsid w:val="00BE3045"/>
    <w:rsid w:val="00BE3611"/>
    <w:rsid w:val="00BE37BD"/>
    <w:rsid w:val="00BE3917"/>
    <w:rsid w:val="00BE3953"/>
    <w:rsid w:val="00BE3F11"/>
    <w:rsid w:val="00BE438D"/>
    <w:rsid w:val="00BE4675"/>
    <w:rsid w:val="00BE552A"/>
    <w:rsid w:val="00BE5851"/>
    <w:rsid w:val="00BE5916"/>
    <w:rsid w:val="00BE603A"/>
    <w:rsid w:val="00BE6CB3"/>
    <w:rsid w:val="00BE6DCE"/>
    <w:rsid w:val="00BE7DBE"/>
    <w:rsid w:val="00BF099D"/>
    <w:rsid w:val="00BF0CC9"/>
    <w:rsid w:val="00BF128A"/>
    <w:rsid w:val="00BF15A0"/>
    <w:rsid w:val="00BF17F7"/>
    <w:rsid w:val="00BF1948"/>
    <w:rsid w:val="00BF1B10"/>
    <w:rsid w:val="00BF2436"/>
    <w:rsid w:val="00BF26B6"/>
    <w:rsid w:val="00BF2C8B"/>
    <w:rsid w:val="00BF321B"/>
    <w:rsid w:val="00BF36A4"/>
    <w:rsid w:val="00BF3773"/>
    <w:rsid w:val="00BF3E14"/>
    <w:rsid w:val="00BF3F57"/>
    <w:rsid w:val="00BF4644"/>
    <w:rsid w:val="00BF5030"/>
    <w:rsid w:val="00BF6269"/>
    <w:rsid w:val="00BF63AA"/>
    <w:rsid w:val="00BF64C7"/>
    <w:rsid w:val="00BF6B2F"/>
    <w:rsid w:val="00BF6C32"/>
    <w:rsid w:val="00C00D18"/>
    <w:rsid w:val="00C00D63"/>
    <w:rsid w:val="00C00D9F"/>
    <w:rsid w:val="00C0171D"/>
    <w:rsid w:val="00C01AC1"/>
    <w:rsid w:val="00C022B3"/>
    <w:rsid w:val="00C02D9F"/>
    <w:rsid w:val="00C035BA"/>
    <w:rsid w:val="00C03B8D"/>
    <w:rsid w:val="00C04130"/>
    <w:rsid w:val="00C0428C"/>
    <w:rsid w:val="00C04532"/>
    <w:rsid w:val="00C045A8"/>
    <w:rsid w:val="00C048D9"/>
    <w:rsid w:val="00C051B8"/>
    <w:rsid w:val="00C05358"/>
    <w:rsid w:val="00C05492"/>
    <w:rsid w:val="00C0604C"/>
    <w:rsid w:val="00C06D1A"/>
    <w:rsid w:val="00C06FC3"/>
    <w:rsid w:val="00C075F3"/>
    <w:rsid w:val="00C078F3"/>
    <w:rsid w:val="00C10AD8"/>
    <w:rsid w:val="00C11262"/>
    <w:rsid w:val="00C11963"/>
    <w:rsid w:val="00C11CDA"/>
    <w:rsid w:val="00C11DE6"/>
    <w:rsid w:val="00C12A01"/>
    <w:rsid w:val="00C12AEB"/>
    <w:rsid w:val="00C1315F"/>
    <w:rsid w:val="00C1356B"/>
    <w:rsid w:val="00C1421A"/>
    <w:rsid w:val="00C151D0"/>
    <w:rsid w:val="00C1593E"/>
    <w:rsid w:val="00C172A5"/>
    <w:rsid w:val="00C17526"/>
    <w:rsid w:val="00C17C1B"/>
    <w:rsid w:val="00C20366"/>
    <w:rsid w:val="00C21A09"/>
    <w:rsid w:val="00C22BC8"/>
    <w:rsid w:val="00C2309E"/>
    <w:rsid w:val="00C237EF"/>
    <w:rsid w:val="00C237F5"/>
    <w:rsid w:val="00C23AB3"/>
    <w:rsid w:val="00C24241"/>
    <w:rsid w:val="00C24516"/>
    <w:rsid w:val="00C247D2"/>
    <w:rsid w:val="00C24A70"/>
    <w:rsid w:val="00C26BC4"/>
    <w:rsid w:val="00C26C34"/>
    <w:rsid w:val="00C27C76"/>
    <w:rsid w:val="00C317AA"/>
    <w:rsid w:val="00C31FE9"/>
    <w:rsid w:val="00C323D0"/>
    <w:rsid w:val="00C325C5"/>
    <w:rsid w:val="00C328F2"/>
    <w:rsid w:val="00C34A7D"/>
    <w:rsid w:val="00C34B1A"/>
    <w:rsid w:val="00C35441"/>
    <w:rsid w:val="00C3596F"/>
    <w:rsid w:val="00C36167"/>
    <w:rsid w:val="00C36247"/>
    <w:rsid w:val="00C3671A"/>
    <w:rsid w:val="00C36D69"/>
    <w:rsid w:val="00C370EF"/>
    <w:rsid w:val="00C373F2"/>
    <w:rsid w:val="00C37716"/>
    <w:rsid w:val="00C40424"/>
    <w:rsid w:val="00C410E5"/>
    <w:rsid w:val="00C41387"/>
    <w:rsid w:val="00C4276C"/>
    <w:rsid w:val="00C4329D"/>
    <w:rsid w:val="00C43374"/>
    <w:rsid w:val="00C43B2E"/>
    <w:rsid w:val="00C447B4"/>
    <w:rsid w:val="00C44BC0"/>
    <w:rsid w:val="00C45A69"/>
    <w:rsid w:val="00C468ED"/>
    <w:rsid w:val="00C469D7"/>
    <w:rsid w:val="00C46AA2"/>
    <w:rsid w:val="00C46C48"/>
    <w:rsid w:val="00C46F3F"/>
    <w:rsid w:val="00C4733A"/>
    <w:rsid w:val="00C503A9"/>
    <w:rsid w:val="00C50BCF"/>
    <w:rsid w:val="00C510FF"/>
    <w:rsid w:val="00C5196E"/>
    <w:rsid w:val="00C5217A"/>
    <w:rsid w:val="00C52960"/>
    <w:rsid w:val="00C52979"/>
    <w:rsid w:val="00C52B00"/>
    <w:rsid w:val="00C52B98"/>
    <w:rsid w:val="00C530BE"/>
    <w:rsid w:val="00C54147"/>
    <w:rsid w:val="00C54261"/>
    <w:rsid w:val="00C542F0"/>
    <w:rsid w:val="00C55A16"/>
    <w:rsid w:val="00C55F0E"/>
    <w:rsid w:val="00C5709A"/>
    <w:rsid w:val="00C57231"/>
    <w:rsid w:val="00C575D0"/>
    <w:rsid w:val="00C57611"/>
    <w:rsid w:val="00C5762D"/>
    <w:rsid w:val="00C57CDB"/>
    <w:rsid w:val="00C60A9B"/>
    <w:rsid w:val="00C60BFF"/>
    <w:rsid w:val="00C60F8E"/>
    <w:rsid w:val="00C6108B"/>
    <w:rsid w:val="00C61703"/>
    <w:rsid w:val="00C634A7"/>
    <w:rsid w:val="00C64C4E"/>
    <w:rsid w:val="00C64EE6"/>
    <w:rsid w:val="00C65239"/>
    <w:rsid w:val="00C66B2F"/>
    <w:rsid w:val="00C67911"/>
    <w:rsid w:val="00C704E9"/>
    <w:rsid w:val="00C71559"/>
    <w:rsid w:val="00C71E86"/>
    <w:rsid w:val="00C72159"/>
    <w:rsid w:val="00C7233D"/>
    <w:rsid w:val="00C723BC"/>
    <w:rsid w:val="00C72E68"/>
    <w:rsid w:val="00C73810"/>
    <w:rsid w:val="00C73D4E"/>
    <w:rsid w:val="00C73F85"/>
    <w:rsid w:val="00C7480A"/>
    <w:rsid w:val="00C75495"/>
    <w:rsid w:val="00C754BD"/>
    <w:rsid w:val="00C75896"/>
    <w:rsid w:val="00C76025"/>
    <w:rsid w:val="00C76210"/>
    <w:rsid w:val="00C76888"/>
    <w:rsid w:val="00C768AA"/>
    <w:rsid w:val="00C7740D"/>
    <w:rsid w:val="00C77ECF"/>
    <w:rsid w:val="00C77FE2"/>
    <w:rsid w:val="00C80C9F"/>
    <w:rsid w:val="00C80D03"/>
    <w:rsid w:val="00C80D37"/>
    <w:rsid w:val="00C811D4"/>
    <w:rsid w:val="00C81346"/>
    <w:rsid w:val="00C8151A"/>
    <w:rsid w:val="00C815E9"/>
    <w:rsid w:val="00C816E8"/>
    <w:rsid w:val="00C81770"/>
    <w:rsid w:val="00C81C99"/>
    <w:rsid w:val="00C81E51"/>
    <w:rsid w:val="00C82355"/>
    <w:rsid w:val="00C824CE"/>
    <w:rsid w:val="00C82609"/>
    <w:rsid w:val="00C82804"/>
    <w:rsid w:val="00C85C0F"/>
    <w:rsid w:val="00C86257"/>
    <w:rsid w:val="00C864B2"/>
    <w:rsid w:val="00C866FA"/>
    <w:rsid w:val="00C86E49"/>
    <w:rsid w:val="00C87775"/>
    <w:rsid w:val="00C87821"/>
    <w:rsid w:val="00C8795F"/>
    <w:rsid w:val="00C87FF6"/>
    <w:rsid w:val="00C904C6"/>
    <w:rsid w:val="00C91DF9"/>
    <w:rsid w:val="00C92726"/>
    <w:rsid w:val="00C934EE"/>
    <w:rsid w:val="00C9365B"/>
    <w:rsid w:val="00C93A8A"/>
    <w:rsid w:val="00C94343"/>
    <w:rsid w:val="00C94642"/>
    <w:rsid w:val="00C94AEE"/>
    <w:rsid w:val="00C95FF7"/>
    <w:rsid w:val="00C96494"/>
    <w:rsid w:val="00C96AF0"/>
    <w:rsid w:val="00C96D00"/>
    <w:rsid w:val="00C97264"/>
    <w:rsid w:val="00C975ED"/>
    <w:rsid w:val="00C97A3C"/>
    <w:rsid w:val="00CA1130"/>
    <w:rsid w:val="00CA12D4"/>
    <w:rsid w:val="00CA1F8F"/>
    <w:rsid w:val="00CA2552"/>
    <w:rsid w:val="00CA2591"/>
    <w:rsid w:val="00CA27EC"/>
    <w:rsid w:val="00CA3A31"/>
    <w:rsid w:val="00CA4FB5"/>
    <w:rsid w:val="00CA564F"/>
    <w:rsid w:val="00CA57B4"/>
    <w:rsid w:val="00CA6000"/>
    <w:rsid w:val="00CA6092"/>
    <w:rsid w:val="00CA6443"/>
    <w:rsid w:val="00CA6689"/>
    <w:rsid w:val="00CA6A17"/>
    <w:rsid w:val="00CA74E3"/>
    <w:rsid w:val="00CA7699"/>
    <w:rsid w:val="00CB147A"/>
    <w:rsid w:val="00CB1F42"/>
    <w:rsid w:val="00CB285C"/>
    <w:rsid w:val="00CB2FB6"/>
    <w:rsid w:val="00CB3B01"/>
    <w:rsid w:val="00CB3D53"/>
    <w:rsid w:val="00CB41F3"/>
    <w:rsid w:val="00CB4E2B"/>
    <w:rsid w:val="00CB4E7D"/>
    <w:rsid w:val="00CB58E2"/>
    <w:rsid w:val="00CB5F32"/>
    <w:rsid w:val="00CB6234"/>
    <w:rsid w:val="00CB62CB"/>
    <w:rsid w:val="00CB64F3"/>
    <w:rsid w:val="00CB6D1F"/>
    <w:rsid w:val="00CB6FB2"/>
    <w:rsid w:val="00CB74B4"/>
    <w:rsid w:val="00CB7799"/>
    <w:rsid w:val="00CB7A46"/>
    <w:rsid w:val="00CB7B00"/>
    <w:rsid w:val="00CC00A4"/>
    <w:rsid w:val="00CC22D2"/>
    <w:rsid w:val="00CC2E58"/>
    <w:rsid w:val="00CC3806"/>
    <w:rsid w:val="00CC4281"/>
    <w:rsid w:val="00CC499A"/>
    <w:rsid w:val="00CC4FB4"/>
    <w:rsid w:val="00CC5C57"/>
    <w:rsid w:val="00CC6070"/>
    <w:rsid w:val="00CC623E"/>
    <w:rsid w:val="00CC648A"/>
    <w:rsid w:val="00CC69D6"/>
    <w:rsid w:val="00CC76CE"/>
    <w:rsid w:val="00CD0ABD"/>
    <w:rsid w:val="00CD0D56"/>
    <w:rsid w:val="00CD0EC6"/>
    <w:rsid w:val="00CD1224"/>
    <w:rsid w:val="00CD168A"/>
    <w:rsid w:val="00CD1869"/>
    <w:rsid w:val="00CD259C"/>
    <w:rsid w:val="00CD416D"/>
    <w:rsid w:val="00CD4C78"/>
    <w:rsid w:val="00CD5474"/>
    <w:rsid w:val="00CD5A14"/>
    <w:rsid w:val="00CD5BF0"/>
    <w:rsid w:val="00CD63DC"/>
    <w:rsid w:val="00CD673F"/>
    <w:rsid w:val="00CE07BB"/>
    <w:rsid w:val="00CE09AE"/>
    <w:rsid w:val="00CE14D2"/>
    <w:rsid w:val="00CE1C87"/>
    <w:rsid w:val="00CE2137"/>
    <w:rsid w:val="00CE38C4"/>
    <w:rsid w:val="00CE3B09"/>
    <w:rsid w:val="00CE3DDC"/>
    <w:rsid w:val="00CE3F65"/>
    <w:rsid w:val="00CE3FFA"/>
    <w:rsid w:val="00CE4BAA"/>
    <w:rsid w:val="00CE5E93"/>
    <w:rsid w:val="00CE630D"/>
    <w:rsid w:val="00CE63EE"/>
    <w:rsid w:val="00CE695B"/>
    <w:rsid w:val="00CE69CE"/>
    <w:rsid w:val="00CE7EE1"/>
    <w:rsid w:val="00CE7EFF"/>
    <w:rsid w:val="00CF0428"/>
    <w:rsid w:val="00CF1030"/>
    <w:rsid w:val="00CF1344"/>
    <w:rsid w:val="00CF16FB"/>
    <w:rsid w:val="00CF1A4C"/>
    <w:rsid w:val="00CF2220"/>
    <w:rsid w:val="00CF2295"/>
    <w:rsid w:val="00CF28F3"/>
    <w:rsid w:val="00CF290D"/>
    <w:rsid w:val="00CF2A3D"/>
    <w:rsid w:val="00CF3BDE"/>
    <w:rsid w:val="00CF3F1A"/>
    <w:rsid w:val="00CF47B9"/>
    <w:rsid w:val="00CF5899"/>
    <w:rsid w:val="00CF6654"/>
    <w:rsid w:val="00CF6A5B"/>
    <w:rsid w:val="00CF6F66"/>
    <w:rsid w:val="00CF72B2"/>
    <w:rsid w:val="00CF754C"/>
    <w:rsid w:val="00CF7E12"/>
    <w:rsid w:val="00D00717"/>
    <w:rsid w:val="00D00DCF"/>
    <w:rsid w:val="00D01500"/>
    <w:rsid w:val="00D020F4"/>
    <w:rsid w:val="00D02592"/>
    <w:rsid w:val="00D02627"/>
    <w:rsid w:val="00D03344"/>
    <w:rsid w:val="00D03975"/>
    <w:rsid w:val="00D03B0C"/>
    <w:rsid w:val="00D04391"/>
    <w:rsid w:val="00D04C4C"/>
    <w:rsid w:val="00D04D27"/>
    <w:rsid w:val="00D05286"/>
    <w:rsid w:val="00D05B09"/>
    <w:rsid w:val="00D05F32"/>
    <w:rsid w:val="00D0627F"/>
    <w:rsid w:val="00D06596"/>
    <w:rsid w:val="00D06AD0"/>
    <w:rsid w:val="00D06D66"/>
    <w:rsid w:val="00D06E9F"/>
    <w:rsid w:val="00D073FD"/>
    <w:rsid w:val="00D07ABE"/>
    <w:rsid w:val="00D07CEE"/>
    <w:rsid w:val="00D07D25"/>
    <w:rsid w:val="00D10338"/>
    <w:rsid w:val="00D103C0"/>
    <w:rsid w:val="00D10977"/>
    <w:rsid w:val="00D10F21"/>
    <w:rsid w:val="00D11539"/>
    <w:rsid w:val="00D118A8"/>
    <w:rsid w:val="00D12474"/>
    <w:rsid w:val="00D124AC"/>
    <w:rsid w:val="00D12CD5"/>
    <w:rsid w:val="00D12DEE"/>
    <w:rsid w:val="00D132EA"/>
    <w:rsid w:val="00D134E7"/>
    <w:rsid w:val="00D1367A"/>
    <w:rsid w:val="00D13972"/>
    <w:rsid w:val="00D143AB"/>
    <w:rsid w:val="00D150CF"/>
    <w:rsid w:val="00D152E1"/>
    <w:rsid w:val="00D1531F"/>
    <w:rsid w:val="00D15A47"/>
    <w:rsid w:val="00D15DEC"/>
    <w:rsid w:val="00D169E3"/>
    <w:rsid w:val="00D16BB1"/>
    <w:rsid w:val="00D16D15"/>
    <w:rsid w:val="00D16E1C"/>
    <w:rsid w:val="00D175C9"/>
    <w:rsid w:val="00D17833"/>
    <w:rsid w:val="00D2019A"/>
    <w:rsid w:val="00D202C0"/>
    <w:rsid w:val="00D203FB"/>
    <w:rsid w:val="00D22258"/>
    <w:rsid w:val="00D22352"/>
    <w:rsid w:val="00D225E8"/>
    <w:rsid w:val="00D22964"/>
    <w:rsid w:val="00D22FE5"/>
    <w:rsid w:val="00D23550"/>
    <w:rsid w:val="00D23768"/>
    <w:rsid w:val="00D24791"/>
    <w:rsid w:val="00D2498A"/>
    <w:rsid w:val="00D25B23"/>
    <w:rsid w:val="00D2694A"/>
    <w:rsid w:val="00D277CF"/>
    <w:rsid w:val="00D27B4F"/>
    <w:rsid w:val="00D3003A"/>
    <w:rsid w:val="00D30761"/>
    <w:rsid w:val="00D307A6"/>
    <w:rsid w:val="00D30A2F"/>
    <w:rsid w:val="00D312F2"/>
    <w:rsid w:val="00D316E3"/>
    <w:rsid w:val="00D329E8"/>
    <w:rsid w:val="00D32D79"/>
    <w:rsid w:val="00D32EFC"/>
    <w:rsid w:val="00D33562"/>
    <w:rsid w:val="00D33929"/>
    <w:rsid w:val="00D33C85"/>
    <w:rsid w:val="00D33F81"/>
    <w:rsid w:val="00D351F3"/>
    <w:rsid w:val="00D36C35"/>
    <w:rsid w:val="00D36D37"/>
    <w:rsid w:val="00D37107"/>
    <w:rsid w:val="00D3732C"/>
    <w:rsid w:val="00D3754E"/>
    <w:rsid w:val="00D37B0B"/>
    <w:rsid w:val="00D37F44"/>
    <w:rsid w:val="00D37FD0"/>
    <w:rsid w:val="00D40387"/>
    <w:rsid w:val="00D4096A"/>
    <w:rsid w:val="00D41C47"/>
    <w:rsid w:val="00D41CF1"/>
    <w:rsid w:val="00D42073"/>
    <w:rsid w:val="00D43EE3"/>
    <w:rsid w:val="00D44748"/>
    <w:rsid w:val="00D44888"/>
    <w:rsid w:val="00D44A8F"/>
    <w:rsid w:val="00D44D35"/>
    <w:rsid w:val="00D44FF2"/>
    <w:rsid w:val="00D461AF"/>
    <w:rsid w:val="00D472B8"/>
    <w:rsid w:val="00D47475"/>
    <w:rsid w:val="00D476C0"/>
    <w:rsid w:val="00D50927"/>
    <w:rsid w:val="00D50C11"/>
    <w:rsid w:val="00D528F4"/>
    <w:rsid w:val="00D52AAA"/>
    <w:rsid w:val="00D52DE3"/>
    <w:rsid w:val="00D53033"/>
    <w:rsid w:val="00D53161"/>
    <w:rsid w:val="00D53A8F"/>
    <w:rsid w:val="00D5432B"/>
    <w:rsid w:val="00D544EE"/>
    <w:rsid w:val="00D548D6"/>
    <w:rsid w:val="00D5494D"/>
    <w:rsid w:val="00D54BC4"/>
    <w:rsid w:val="00D564F4"/>
    <w:rsid w:val="00D5671B"/>
    <w:rsid w:val="00D567F3"/>
    <w:rsid w:val="00D57377"/>
    <w:rsid w:val="00D574CA"/>
    <w:rsid w:val="00D57819"/>
    <w:rsid w:val="00D57ED8"/>
    <w:rsid w:val="00D60332"/>
    <w:rsid w:val="00D6072C"/>
    <w:rsid w:val="00D60767"/>
    <w:rsid w:val="00D60E49"/>
    <w:rsid w:val="00D618A3"/>
    <w:rsid w:val="00D62195"/>
    <w:rsid w:val="00D6235C"/>
    <w:rsid w:val="00D62544"/>
    <w:rsid w:val="00D62858"/>
    <w:rsid w:val="00D645B8"/>
    <w:rsid w:val="00D65117"/>
    <w:rsid w:val="00D6558D"/>
    <w:rsid w:val="00D65620"/>
    <w:rsid w:val="00D65C15"/>
    <w:rsid w:val="00D65FF8"/>
    <w:rsid w:val="00D6608E"/>
    <w:rsid w:val="00D66334"/>
    <w:rsid w:val="00D663C6"/>
    <w:rsid w:val="00D66C08"/>
    <w:rsid w:val="00D66E43"/>
    <w:rsid w:val="00D67062"/>
    <w:rsid w:val="00D6710D"/>
    <w:rsid w:val="00D679AB"/>
    <w:rsid w:val="00D67FED"/>
    <w:rsid w:val="00D70A0A"/>
    <w:rsid w:val="00D70BB5"/>
    <w:rsid w:val="00D70D9F"/>
    <w:rsid w:val="00D70FAB"/>
    <w:rsid w:val="00D71583"/>
    <w:rsid w:val="00D723B8"/>
    <w:rsid w:val="00D72906"/>
    <w:rsid w:val="00D72BC8"/>
    <w:rsid w:val="00D72BCE"/>
    <w:rsid w:val="00D72CB6"/>
    <w:rsid w:val="00D731B6"/>
    <w:rsid w:val="00D731BD"/>
    <w:rsid w:val="00D736E5"/>
    <w:rsid w:val="00D73B54"/>
    <w:rsid w:val="00D73E07"/>
    <w:rsid w:val="00D74A52"/>
    <w:rsid w:val="00D74DE9"/>
    <w:rsid w:val="00D75938"/>
    <w:rsid w:val="00D75E45"/>
    <w:rsid w:val="00D77021"/>
    <w:rsid w:val="00D7707D"/>
    <w:rsid w:val="00D77B5F"/>
    <w:rsid w:val="00D77C55"/>
    <w:rsid w:val="00D77DA4"/>
    <w:rsid w:val="00D77E65"/>
    <w:rsid w:val="00D80BB9"/>
    <w:rsid w:val="00D80D24"/>
    <w:rsid w:val="00D80EBD"/>
    <w:rsid w:val="00D80F71"/>
    <w:rsid w:val="00D81A8A"/>
    <w:rsid w:val="00D81C96"/>
    <w:rsid w:val="00D826B4"/>
    <w:rsid w:val="00D8390C"/>
    <w:rsid w:val="00D84566"/>
    <w:rsid w:val="00D84EE9"/>
    <w:rsid w:val="00D86542"/>
    <w:rsid w:val="00D87A50"/>
    <w:rsid w:val="00D87E63"/>
    <w:rsid w:val="00D900A7"/>
    <w:rsid w:val="00D90165"/>
    <w:rsid w:val="00D91A29"/>
    <w:rsid w:val="00D91B1D"/>
    <w:rsid w:val="00D922A5"/>
    <w:rsid w:val="00D924EC"/>
    <w:rsid w:val="00D92951"/>
    <w:rsid w:val="00D92963"/>
    <w:rsid w:val="00D92D94"/>
    <w:rsid w:val="00D92F9C"/>
    <w:rsid w:val="00D93481"/>
    <w:rsid w:val="00D93788"/>
    <w:rsid w:val="00D9485C"/>
    <w:rsid w:val="00D94B05"/>
    <w:rsid w:val="00D959F0"/>
    <w:rsid w:val="00D9667F"/>
    <w:rsid w:val="00D979A7"/>
    <w:rsid w:val="00D97DF1"/>
    <w:rsid w:val="00D97F7D"/>
    <w:rsid w:val="00DA0303"/>
    <w:rsid w:val="00DA06C8"/>
    <w:rsid w:val="00DA0B84"/>
    <w:rsid w:val="00DA122F"/>
    <w:rsid w:val="00DA1BD6"/>
    <w:rsid w:val="00DA2568"/>
    <w:rsid w:val="00DA25B2"/>
    <w:rsid w:val="00DA2763"/>
    <w:rsid w:val="00DA3576"/>
    <w:rsid w:val="00DA3A26"/>
    <w:rsid w:val="00DA3D06"/>
    <w:rsid w:val="00DA3D0C"/>
    <w:rsid w:val="00DA3EDB"/>
    <w:rsid w:val="00DA519C"/>
    <w:rsid w:val="00DA63CC"/>
    <w:rsid w:val="00DA6B12"/>
    <w:rsid w:val="00DA6DF3"/>
    <w:rsid w:val="00DA72BB"/>
    <w:rsid w:val="00DA7631"/>
    <w:rsid w:val="00DA777D"/>
    <w:rsid w:val="00DA7F0D"/>
    <w:rsid w:val="00DB08E3"/>
    <w:rsid w:val="00DB1E11"/>
    <w:rsid w:val="00DB21C4"/>
    <w:rsid w:val="00DB222D"/>
    <w:rsid w:val="00DB277A"/>
    <w:rsid w:val="00DB3360"/>
    <w:rsid w:val="00DB368B"/>
    <w:rsid w:val="00DB3BDE"/>
    <w:rsid w:val="00DB4B3A"/>
    <w:rsid w:val="00DB4DB4"/>
    <w:rsid w:val="00DB4FAC"/>
    <w:rsid w:val="00DB549E"/>
    <w:rsid w:val="00DB5542"/>
    <w:rsid w:val="00DB5AD9"/>
    <w:rsid w:val="00DB6B0C"/>
    <w:rsid w:val="00DB6EB0"/>
    <w:rsid w:val="00DB714D"/>
    <w:rsid w:val="00DB7960"/>
    <w:rsid w:val="00DB7AF8"/>
    <w:rsid w:val="00DB7D1B"/>
    <w:rsid w:val="00DC02D7"/>
    <w:rsid w:val="00DC0C7A"/>
    <w:rsid w:val="00DC0C81"/>
    <w:rsid w:val="00DC0CA2"/>
    <w:rsid w:val="00DC176F"/>
    <w:rsid w:val="00DC1C04"/>
    <w:rsid w:val="00DC2218"/>
    <w:rsid w:val="00DC2348"/>
    <w:rsid w:val="00DC2748"/>
    <w:rsid w:val="00DC2B1D"/>
    <w:rsid w:val="00DC3EDD"/>
    <w:rsid w:val="00DC40E8"/>
    <w:rsid w:val="00DC4D73"/>
    <w:rsid w:val="00DC5242"/>
    <w:rsid w:val="00DC6045"/>
    <w:rsid w:val="00DC6D66"/>
    <w:rsid w:val="00DC70F5"/>
    <w:rsid w:val="00DC7682"/>
    <w:rsid w:val="00DC77AA"/>
    <w:rsid w:val="00DD0A5D"/>
    <w:rsid w:val="00DD0B1F"/>
    <w:rsid w:val="00DD2D46"/>
    <w:rsid w:val="00DD2FB0"/>
    <w:rsid w:val="00DD3578"/>
    <w:rsid w:val="00DD369B"/>
    <w:rsid w:val="00DD3BD5"/>
    <w:rsid w:val="00DD3FBC"/>
    <w:rsid w:val="00DD4535"/>
    <w:rsid w:val="00DD4BFF"/>
    <w:rsid w:val="00DD4F4B"/>
    <w:rsid w:val="00DD5DDD"/>
    <w:rsid w:val="00DD5F1A"/>
    <w:rsid w:val="00DD630F"/>
    <w:rsid w:val="00DD64AA"/>
    <w:rsid w:val="00DD6EB7"/>
    <w:rsid w:val="00DD70FA"/>
    <w:rsid w:val="00DD74B2"/>
    <w:rsid w:val="00DD772B"/>
    <w:rsid w:val="00DE05AC"/>
    <w:rsid w:val="00DE1517"/>
    <w:rsid w:val="00DE154F"/>
    <w:rsid w:val="00DE157B"/>
    <w:rsid w:val="00DE157E"/>
    <w:rsid w:val="00DE1D7D"/>
    <w:rsid w:val="00DE29A7"/>
    <w:rsid w:val="00DE2C77"/>
    <w:rsid w:val="00DE2E19"/>
    <w:rsid w:val="00DE303A"/>
    <w:rsid w:val="00DE3143"/>
    <w:rsid w:val="00DE35F8"/>
    <w:rsid w:val="00DE385C"/>
    <w:rsid w:val="00DE39F5"/>
    <w:rsid w:val="00DE493B"/>
    <w:rsid w:val="00DE4946"/>
    <w:rsid w:val="00DE4EFA"/>
    <w:rsid w:val="00DE572C"/>
    <w:rsid w:val="00DE5E05"/>
    <w:rsid w:val="00DE6B23"/>
    <w:rsid w:val="00DE6B30"/>
    <w:rsid w:val="00DE710B"/>
    <w:rsid w:val="00DE750A"/>
    <w:rsid w:val="00DE780F"/>
    <w:rsid w:val="00DF043A"/>
    <w:rsid w:val="00DF15D7"/>
    <w:rsid w:val="00DF1741"/>
    <w:rsid w:val="00DF2690"/>
    <w:rsid w:val="00DF2C7D"/>
    <w:rsid w:val="00DF2D52"/>
    <w:rsid w:val="00DF3527"/>
    <w:rsid w:val="00DF3B36"/>
    <w:rsid w:val="00DF3E12"/>
    <w:rsid w:val="00DF3E35"/>
    <w:rsid w:val="00DF3E78"/>
    <w:rsid w:val="00DF4754"/>
    <w:rsid w:val="00DF4A7D"/>
    <w:rsid w:val="00DF4ED0"/>
    <w:rsid w:val="00DF622B"/>
    <w:rsid w:val="00DF69A3"/>
    <w:rsid w:val="00DF6CC2"/>
    <w:rsid w:val="00DF76AA"/>
    <w:rsid w:val="00DF7A81"/>
    <w:rsid w:val="00DF7F91"/>
    <w:rsid w:val="00E006E4"/>
    <w:rsid w:val="00E01E9F"/>
    <w:rsid w:val="00E02527"/>
    <w:rsid w:val="00E02660"/>
    <w:rsid w:val="00E02800"/>
    <w:rsid w:val="00E02AAD"/>
    <w:rsid w:val="00E02D4E"/>
    <w:rsid w:val="00E02E88"/>
    <w:rsid w:val="00E02F34"/>
    <w:rsid w:val="00E031A0"/>
    <w:rsid w:val="00E03A4B"/>
    <w:rsid w:val="00E03C85"/>
    <w:rsid w:val="00E04621"/>
    <w:rsid w:val="00E05076"/>
    <w:rsid w:val="00E0518B"/>
    <w:rsid w:val="00E051FD"/>
    <w:rsid w:val="00E05384"/>
    <w:rsid w:val="00E0607C"/>
    <w:rsid w:val="00E0769B"/>
    <w:rsid w:val="00E07A41"/>
    <w:rsid w:val="00E07E20"/>
    <w:rsid w:val="00E07E4A"/>
    <w:rsid w:val="00E10122"/>
    <w:rsid w:val="00E10DEB"/>
    <w:rsid w:val="00E11083"/>
    <w:rsid w:val="00E11383"/>
    <w:rsid w:val="00E115DF"/>
    <w:rsid w:val="00E11C34"/>
    <w:rsid w:val="00E13273"/>
    <w:rsid w:val="00E14AFB"/>
    <w:rsid w:val="00E15583"/>
    <w:rsid w:val="00E15B24"/>
    <w:rsid w:val="00E16289"/>
    <w:rsid w:val="00E16539"/>
    <w:rsid w:val="00E16650"/>
    <w:rsid w:val="00E17859"/>
    <w:rsid w:val="00E17EEA"/>
    <w:rsid w:val="00E17F76"/>
    <w:rsid w:val="00E2085C"/>
    <w:rsid w:val="00E20963"/>
    <w:rsid w:val="00E20A2F"/>
    <w:rsid w:val="00E20E6F"/>
    <w:rsid w:val="00E215AC"/>
    <w:rsid w:val="00E235B4"/>
    <w:rsid w:val="00E244E0"/>
    <w:rsid w:val="00E245D5"/>
    <w:rsid w:val="00E248BF"/>
    <w:rsid w:val="00E24E05"/>
    <w:rsid w:val="00E26513"/>
    <w:rsid w:val="00E275C5"/>
    <w:rsid w:val="00E305D8"/>
    <w:rsid w:val="00E307A0"/>
    <w:rsid w:val="00E3116F"/>
    <w:rsid w:val="00E313AE"/>
    <w:rsid w:val="00E3176D"/>
    <w:rsid w:val="00E31C35"/>
    <w:rsid w:val="00E32CD5"/>
    <w:rsid w:val="00E332E8"/>
    <w:rsid w:val="00E337D4"/>
    <w:rsid w:val="00E339B3"/>
    <w:rsid w:val="00E33B8F"/>
    <w:rsid w:val="00E341B7"/>
    <w:rsid w:val="00E34E4E"/>
    <w:rsid w:val="00E36A31"/>
    <w:rsid w:val="00E371B3"/>
    <w:rsid w:val="00E40624"/>
    <w:rsid w:val="00E408BF"/>
    <w:rsid w:val="00E423FE"/>
    <w:rsid w:val="00E42C75"/>
    <w:rsid w:val="00E42CE8"/>
    <w:rsid w:val="00E4329F"/>
    <w:rsid w:val="00E43C19"/>
    <w:rsid w:val="00E448B1"/>
    <w:rsid w:val="00E457E7"/>
    <w:rsid w:val="00E45AD9"/>
    <w:rsid w:val="00E46B4D"/>
    <w:rsid w:val="00E46D15"/>
    <w:rsid w:val="00E470BA"/>
    <w:rsid w:val="00E47A90"/>
    <w:rsid w:val="00E504BE"/>
    <w:rsid w:val="00E506B0"/>
    <w:rsid w:val="00E50717"/>
    <w:rsid w:val="00E50D4A"/>
    <w:rsid w:val="00E50FC3"/>
    <w:rsid w:val="00E512A5"/>
    <w:rsid w:val="00E51AC1"/>
    <w:rsid w:val="00E53632"/>
    <w:rsid w:val="00E53AC4"/>
    <w:rsid w:val="00E53C1B"/>
    <w:rsid w:val="00E53CF3"/>
    <w:rsid w:val="00E544C1"/>
    <w:rsid w:val="00E54B66"/>
    <w:rsid w:val="00E54D26"/>
    <w:rsid w:val="00E550EC"/>
    <w:rsid w:val="00E55DFC"/>
    <w:rsid w:val="00E56064"/>
    <w:rsid w:val="00E561BD"/>
    <w:rsid w:val="00E563E9"/>
    <w:rsid w:val="00E56BC6"/>
    <w:rsid w:val="00E5708C"/>
    <w:rsid w:val="00E57E6F"/>
    <w:rsid w:val="00E57F35"/>
    <w:rsid w:val="00E6076E"/>
    <w:rsid w:val="00E610D6"/>
    <w:rsid w:val="00E617F0"/>
    <w:rsid w:val="00E61EB1"/>
    <w:rsid w:val="00E62599"/>
    <w:rsid w:val="00E62A4F"/>
    <w:rsid w:val="00E63977"/>
    <w:rsid w:val="00E63DBB"/>
    <w:rsid w:val="00E6407A"/>
    <w:rsid w:val="00E64AB4"/>
    <w:rsid w:val="00E64BAC"/>
    <w:rsid w:val="00E64D0B"/>
    <w:rsid w:val="00E65013"/>
    <w:rsid w:val="00E651DE"/>
    <w:rsid w:val="00E654B6"/>
    <w:rsid w:val="00E65A27"/>
    <w:rsid w:val="00E66019"/>
    <w:rsid w:val="00E66E21"/>
    <w:rsid w:val="00E671A0"/>
    <w:rsid w:val="00E7010C"/>
    <w:rsid w:val="00E703AC"/>
    <w:rsid w:val="00E70405"/>
    <w:rsid w:val="00E70877"/>
    <w:rsid w:val="00E70B2F"/>
    <w:rsid w:val="00E70BBA"/>
    <w:rsid w:val="00E71342"/>
    <w:rsid w:val="00E71C91"/>
    <w:rsid w:val="00E71E0D"/>
    <w:rsid w:val="00E71F62"/>
    <w:rsid w:val="00E721A0"/>
    <w:rsid w:val="00E7243A"/>
    <w:rsid w:val="00E7278B"/>
    <w:rsid w:val="00E72803"/>
    <w:rsid w:val="00E72D22"/>
    <w:rsid w:val="00E7371E"/>
    <w:rsid w:val="00E73744"/>
    <w:rsid w:val="00E74178"/>
    <w:rsid w:val="00E74C39"/>
    <w:rsid w:val="00E74D39"/>
    <w:rsid w:val="00E74E87"/>
    <w:rsid w:val="00E755C1"/>
    <w:rsid w:val="00E756C9"/>
    <w:rsid w:val="00E75A7B"/>
    <w:rsid w:val="00E774B0"/>
    <w:rsid w:val="00E80182"/>
    <w:rsid w:val="00E8027B"/>
    <w:rsid w:val="00E806D2"/>
    <w:rsid w:val="00E80849"/>
    <w:rsid w:val="00E80D29"/>
    <w:rsid w:val="00E80E54"/>
    <w:rsid w:val="00E8132C"/>
    <w:rsid w:val="00E81437"/>
    <w:rsid w:val="00E81BA0"/>
    <w:rsid w:val="00E8250F"/>
    <w:rsid w:val="00E827FE"/>
    <w:rsid w:val="00E83067"/>
    <w:rsid w:val="00E840DC"/>
    <w:rsid w:val="00E840E7"/>
    <w:rsid w:val="00E8495B"/>
    <w:rsid w:val="00E84F6A"/>
    <w:rsid w:val="00E8510D"/>
    <w:rsid w:val="00E85F2F"/>
    <w:rsid w:val="00E8624F"/>
    <w:rsid w:val="00E86A5A"/>
    <w:rsid w:val="00E873C2"/>
    <w:rsid w:val="00E9097E"/>
    <w:rsid w:val="00E912A5"/>
    <w:rsid w:val="00E91D5E"/>
    <w:rsid w:val="00E920E1"/>
    <w:rsid w:val="00E92B23"/>
    <w:rsid w:val="00E939A3"/>
    <w:rsid w:val="00E93EC3"/>
    <w:rsid w:val="00E94720"/>
    <w:rsid w:val="00E94A6B"/>
    <w:rsid w:val="00E94CEE"/>
    <w:rsid w:val="00E9535F"/>
    <w:rsid w:val="00E95B0F"/>
    <w:rsid w:val="00E95CC4"/>
    <w:rsid w:val="00E96895"/>
    <w:rsid w:val="00E96C3B"/>
    <w:rsid w:val="00E96E8E"/>
    <w:rsid w:val="00E97743"/>
    <w:rsid w:val="00E97B43"/>
    <w:rsid w:val="00EA0BB5"/>
    <w:rsid w:val="00EA19CA"/>
    <w:rsid w:val="00EA1C8E"/>
    <w:rsid w:val="00EA247B"/>
    <w:rsid w:val="00EA2CE4"/>
    <w:rsid w:val="00EA2FF8"/>
    <w:rsid w:val="00EA33A2"/>
    <w:rsid w:val="00EA3F96"/>
    <w:rsid w:val="00EA48D0"/>
    <w:rsid w:val="00EA4BCE"/>
    <w:rsid w:val="00EA593A"/>
    <w:rsid w:val="00EA6128"/>
    <w:rsid w:val="00EA6977"/>
    <w:rsid w:val="00EA6A6E"/>
    <w:rsid w:val="00EA6A98"/>
    <w:rsid w:val="00EA6C19"/>
    <w:rsid w:val="00EA6DCB"/>
    <w:rsid w:val="00EA7C6B"/>
    <w:rsid w:val="00EB0BDD"/>
    <w:rsid w:val="00EB0F01"/>
    <w:rsid w:val="00EB1582"/>
    <w:rsid w:val="00EB1A7C"/>
    <w:rsid w:val="00EB1F03"/>
    <w:rsid w:val="00EB2838"/>
    <w:rsid w:val="00EB3E8D"/>
    <w:rsid w:val="00EB5ADB"/>
    <w:rsid w:val="00EB5CB3"/>
    <w:rsid w:val="00EB6218"/>
    <w:rsid w:val="00EB66A5"/>
    <w:rsid w:val="00EB69EF"/>
    <w:rsid w:val="00EB7706"/>
    <w:rsid w:val="00EC0E0E"/>
    <w:rsid w:val="00EC0E8A"/>
    <w:rsid w:val="00EC225C"/>
    <w:rsid w:val="00EC34F3"/>
    <w:rsid w:val="00EC375B"/>
    <w:rsid w:val="00EC3ACC"/>
    <w:rsid w:val="00EC4F39"/>
    <w:rsid w:val="00EC5873"/>
    <w:rsid w:val="00EC5E3F"/>
    <w:rsid w:val="00EC6022"/>
    <w:rsid w:val="00EC6320"/>
    <w:rsid w:val="00EC6EF4"/>
    <w:rsid w:val="00EC70E0"/>
    <w:rsid w:val="00EC7772"/>
    <w:rsid w:val="00EC7973"/>
    <w:rsid w:val="00EC79C5"/>
    <w:rsid w:val="00ED174D"/>
    <w:rsid w:val="00ED1ACA"/>
    <w:rsid w:val="00ED2041"/>
    <w:rsid w:val="00ED20E8"/>
    <w:rsid w:val="00ED2F98"/>
    <w:rsid w:val="00ED3E1B"/>
    <w:rsid w:val="00ED4319"/>
    <w:rsid w:val="00ED43E7"/>
    <w:rsid w:val="00ED5F52"/>
    <w:rsid w:val="00ED6892"/>
    <w:rsid w:val="00ED69D3"/>
    <w:rsid w:val="00ED6ACA"/>
    <w:rsid w:val="00ED6FC5"/>
    <w:rsid w:val="00EE0355"/>
    <w:rsid w:val="00EE0A27"/>
    <w:rsid w:val="00EE13AE"/>
    <w:rsid w:val="00EE1CA0"/>
    <w:rsid w:val="00EE2281"/>
    <w:rsid w:val="00EE2336"/>
    <w:rsid w:val="00EE25EA"/>
    <w:rsid w:val="00EE276D"/>
    <w:rsid w:val="00EE2AF3"/>
    <w:rsid w:val="00EE34B6"/>
    <w:rsid w:val="00EE3DE9"/>
    <w:rsid w:val="00EE4741"/>
    <w:rsid w:val="00EE5409"/>
    <w:rsid w:val="00EE55B2"/>
    <w:rsid w:val="00EE5FD1"/>
    <w:rsid w:val="00EE5FF4"/>
    <w:rsid w:val="00EE69F5"/>
    <w:rsid w:val="00EE71EF"/>
    <w:rsid w:val="00EE7DA9"/>
    <w:rsid w:val="00EF05A7"/>
    <w:rsid w:val="00EF0C15"/>
    <w:rsid w:val="00EF1F68"/>
    <w:rsid w:val="00EF214A"/>
    <w:rsid w:val="00EF23CE"/>
    <w:rsid w:val="00EF34D3"/>
    <w:rsid w:val="00EF38CF"/>
    <w:rsid w:val="00EF3C89"/>
    <w:rsid w:val="00EF475A"/>
    <w:rsid w:val="00EF5339"/>
    <w:rsid w:val="00EF5ECE"/>
    <w:rsid w:val="00EF6651"/>
    <w:rsid w:val="00EF6B9E"/>
    <w:rsid w:val="00EF6E0F"/>
    <w:rsid w:val="00EF7EF1"/>
    <w:rsid w:val="00F016E6"/>
    <w:rsid w:val="00F0173A"/>
    <w:rsid w:val="00F01988"/>
    <w:rsid w:val="00F01BB0"/>
    <w:rsid w:val="00F02C85"/>
    <w:rsid w:val="00F02F18"/>
    <w:rsid w:val="00F03081"/>
    <w:rsid w:val="00F03B0F"/>
    <w:rsid w:val="00F03EC4"/>
    <w:rsid w:val="00F047A1"/>
    <w:rsid w:val="00F04926"/>
    <w:rsid w:val="00F04D2F"/>
    <w:rsid w:val="00F04D8C"/>
    <w:rsid w:val="00F04FF6"/>
    <w:rsid w:val="00F0504C"/>
    <w:rsid w:val="00F0531F"/>
    <w:rsid w:val="00F055FF"/>
    <w:rsid w:val="00F057C3"/>
    <w:rsid w:val="00F0582B"/>
    <w:rsid w:val="00F06405"/>
    <w:rsid w:val="00F06AC9"/>
    <w:rsid w:val="00F07352"/>
    <w:rsid w:val="00F076B8"/>
    <w:rsid w:val="00F078F8"/>
    <w:rsid w:val="00F100D0"/>
    <w:rsid w:val="00F109FC"/>
    <w:rsid w:val="00F11029"/>
    <w:rsid w:val="00F11E14"/>
    <w:rsid w:val="00F12750"/>
    <w:rsid w:val="00F13A94"/>
    <w:rsid w:val="00F13D95"/>
    <w:rsid w:val="00F1480E"/>
    <w:rsid w:val="00F1493B"/>
    <w:rsid w:val="00F14BD8"/>
    <w:rsid w:val="00F151BE"/>
    <w:rsid w:val="00F15E3A"/>
    <w:rsid w:val="00F16057"/>
    <w:rsid w:val="00F16227"/>
    <w:rsid w:val="00F16324"/>
    <w:rsid w:val="00F1636E"/>
    <w:rsid w:val="00F17007"/>
    <w:rsid w:val="00F17E87"/>
    <w:rsid w:val="00F20DC2"/>
    <w:rsid w:val="00F2277E"/>
    <w:rsid w:val="00F22820"/>
    <w:rsid w:val="00F22F76"/>
    <w:rsid w:val="00F233C0"/>
    <w:rsid w:val="00F2375B"/>
    <w:rsid w:val="00F23798"/>
    <w:rsid w:val="00F237B7"/>
    <w:rsid w:val="00F246E0"/>
    <w:rsid w:val="00F247DC"/>
    <w:rsid w:val="00F24F93"/>
    <w:rsid w:val="00F255BC"/>
    <w:rsid w:val="00F2561F"/>
    <w:rsid w:val="00F2575E"/>
    <w:rsid w:val="00F25865"/>
    <w:rsid w:val="00F26232"/>
    <w:rsid w:val="00F2637D"/>
    <w:rsid w:val="00F26D44"/>
    <w:rsid w:val="00F27EE6"/>
    <w:rsid w:val="00F27FD1"/>
    <w:rsid w:val="00F3047C"/>
    <w:rsid w:val="00F30B98"/>
    <w:rsid w:val="00F30D43"/>
    <w:rsid w:val="00F31296"/>
    <w:rsid w:val="00F31334"/>
    <w:rsid w:val="00F32724"/>
    <w:rsid w:val="00F32C21"/>
    <w:rsid w:val="00F32E76"/>
    <w:rsid w:val="00F33998"/>
    <w:rsid w:val="00F33D92"/>
    <w:rsid w:val="00F340EE"/>
    <w:rsid w:val="00F342FD"/>
    <w:rsid w:val="00F34E9E"/>
    <w:rsid w:val="00F34FE2"/>
    <w:rsid w:val="00F36DC0"/>
    <w:rsid w:val="00F37E1F"/>
    <w:rsid w:val="00F40048"/>
    <w:rsid w:val="00F400A1"/>
    <w:rsid w:val="00F4017E"/>
    <w:rsid w:val="00F40AB0"/>
    <w:rsid w:val="00F40C6D"/>
    <w:rsid w:val="00F41278"/>
    <w:rsid w:val="00F41374"/>
    <w:rsid w:val="00F41670"/>
    <w:rsid w:val="00F41684"/>
    <w:rsid w:val="00F418ED"/>
    <w:rsid w:val="00F42EFD"/>
    <w:rsid w:val="00F43914"/>
    <w:rsid w:val="00F43FE0"/>
    <w:rsid w:val="00F4401D"/>
    <w:rsid w:val="00F44662"/>
    <w:rsid w:val="00F44755"/>
    <w:rsid w:val="00F44EAE"/>
    <w:rsid w:val="00F451CD"/>
    <w:rsid w:val="00F455E0"/>
    <w:rsid w:val="00F45DF7"/>
    <w:rsid w:val="00F45E7C"/>
    <w:rsid w:val="00F466BA"/>
    <w:rsid w:val="00F478C8"/>
    <w:rsid w:val="00F518D0"/>
    <w:rsid w:val="00F5320F"/>
    <w:rsid w:val="00F53A9C"/>
    <w:rsid w:val="00F53AAF"/>
    <w:rsid w:val="00F5458D"/>
    <w:rsid w:val="00F5467B"/>
    <w:rsid w:val="00F548D4"/>
    <w:rsid w:val="00F54F3A"/>
    <w:rsid w:val="00F55028"/>
    <w:rsid w:val="00F55DFB"/>
    <w:rsid w:val="00F5670E"/>
    <w:rsid w:val="00F56ADF"/>
    <w:rsid w:val="00F56C65"/>
    <w:rsid w:val="00F5767D"/>
    <w:rsid w:val="00F5789A"/>
    <w:rsid w:val="00F57DC5"/>
    <w:rsid w:val="00F60654"/>
    <w:rsid w:val="00F60892"/>
    <w:rsid w:val="00F60DBB"/>
    <w:rsid w:val="00F61E6F"/>
    <w:rsid w:val="00F62854"/>
    <w:rsid w:val="00F6299D"/>
    <w:rsid w:val="00F62A14"/>
    <w:rsid w:val="00F63E50"/>
    <w:rsid w:val="00F64473"/>
    <w:rsid w:val="00F646B2"/>
    <w:rsid w:val="00F64876"/>
    <w:rsid w:val="00F649DE"/>
    <w:rsid w:val="00F64A34"/>
    <w:rsid w:val="00F653A1"/>
    <w:rsid w:val="00F659E1"/>
    <w:rsid w:val="00F667D7"/>
    <w:rsid w:val="00F668FF"/>
    <w:rsid w:val="00F670F7"/>
    <w:rsid w:val="00F673AC"/>
    <w:rsid w:val="00F677F9"/>
    <w:rsid w:val="00F702E2"/>
    <w:rsid w:val="00F7058F"/>
    <w:rsid w:val="00F70B2E"/>
    <w:rsid w:val="00F70FD5"/>
    <w:rsid w:val="00F710B8"/>
    <w:rsid w:val="00F71272"/>
    <w:rsid w:val="00F71FAA"/>
    <w:rsid w:val="00F731DB"/>
    <w:rsid w:val="00F73385"/>
    <w:rsid w:val="00F73FE1"/>
    <w:rsid w:val="00F74C9F"/>
    <w:rsid w:val="00F759EE"/>
    <w:rsid w:val="00F7677E"/>
    <w:rsid w:val="00F76B93"/>
    <w:rsid w:val="00F76D1A"/>
    <w:rsid w:val="00F76F3C"/>
    <w:rsid w:val="00F77911"/>
    <w:rsid w:val="00F77AA0"/>
    <w:rsid w:val="00F808C5"/>
    <w:rsid w:val="00F81D0E"/>
    <w:rsid w:val="00F832E1"/>
    <w:rsid w:val="00F83391"/>
    <w:rsid w:val="00F844A6"/>
    <w:rsid w:val="00F84BB0"/>
    <w:rsid w:val="00F85369"/>
    <w:rsid w:val="00F8565C"/>
    <w:rsid w:val="00F858DD"/>
    <w:rsid w:val="00F8644C"/>
    <w:rsid w:val="00F8644F"/>
    <w:rsid w:val="00F8650B"/>
    <w:rsid w:val="00F86802"/>
    <w:rsid w:val="00F8682C"/>
    <w:rsid w:val="00F873D9"/>
    <w:rsid w:val="00F8787D"/>
    <w:rsid w:val="00F913CA"/>
    <w:rsid w:val="00F91ACF"/>
    <w:rsid w:val="00F91B63"/>
    <w:rsid w:val="00F9269B"/>
    <w:rsid w:val="00F9319A"/>
    <w:rsid w:val="00F93DC9"/>
    <w:rsid w:val="00F945A1"/>
    <w:rsid w:val="00F947D7"/>
    <w:rsid w:val="00F94872"/>
    <w:rsid w:val="00F95456"/>
    <w:rsid w:val="00F9547F"/>
    <w:rsid w:val="00F95A5A"/>
    <w:rsid w:val="00F96717"/>
    <w:rsid w:val="00F9679F"/>
    <w:rsid w:val="00F967E0"/>
    <w:rsid w:val="00F96A6A"/>
    <w:rsid w:val="00F97003"/>
    <w:rsid w:val="00F97337"/>
    <w:rsid w:val="00F97C20"/>
    <w:rsid w:val="00FA054F"/>
    <w:rsid w:val="00FA08AC"/>
    <w:rsid w:val="00FA114D"/>
    <w:rsid w:val="00FA11F6"/>
    <w:rsid w:val="00FA156D"/>
    <w:rsid w:val="00FA236E"/>
    <w:rsid w:val="00FA251E"/>
    <w:rsid w:val="00FA2C0E"/>
    <w:rsid w:val="00FA3E42"/>
    <w:rsid w:val="00FA3E5C"/>
    <w:rsid w:val="00FA3F9A"/>
    <w:rsid w:val="00FA43B6"/>
    <w:rsid w:val="00FA4C14"/>
    <w:rsid w:val="00FA4EA2"/>
    <w:rsid w:val="00FA5A3F"/>
    <w:rsid w:val="00FA5CCF"/>
    <w:rsid w:val="00FA5D88"/>
    <w:rsid w:val="00FA5FE5"/>
    <w:rsid w:val="00FA6C88"/>
    <w:rsid w:val="00FA6D0A"/>
    <w:rsid w:val="00FA7113"/>
    <w:rsid w:val="00FA751A"/>
    <w:rsid w:val="00FA7AEE"/>
    <w:rsid w:val="00FB0152"/>
    <w:rsid w:val="00FB0218"/>
    <w:rsid w:val="00FB0AEE"/>
    <w:rsid w:val="00FB1323"/>
    <w:rsid w:val="00FB1482"/>
    <w:rsid w:val="00FB1A63"/>
    <w:rsid w:val="00FB1F30"/>
    <w:rsid w:val="00FB2017"/>
    <w:rsid w:val="00FB212A"/>
    <w:rsid w:val="00FB2772"/>
    <w:rsid w:val="00FB2835"/>
    <w:rsid w:val="00FB29A4"/>
    <w:rsid w:val="00FB33E4"/>
    <w:rsid w:val="00FB3858"/>
    <w:rsid w:val="00FB5641"/>
    <w:rsid w:val="00FB5A78"/>
    <w:rsid w:val="00FB5BCD"/>
    <w:rsid w:val="00FB5D2B"/>
    <w:rsid w:val="00FB65C2"/>
    <w:rsid w:val="00FB6C2B"/>
    <w:rsid w:val="00FB7378"/>
    <w:rsid w:val="00FC0DBB"/>
    <w:rsid w:val="00FC0E82"/>
    <w:rsid w:val="00FC0F9B"/>
    <w:rsid w:val="00FC119B"/>
    <w:rsid w:val="00FC11FE"/>
    <w:rsid w:val="00FC14AA"/>
    <w:rsid w:val="00FC18E0"/>
    <w:rsid w:val="00FC19AE"/>
    <w:rsid w:val="00FC1BCE"/>
    <w:rsid w:val="00FC20C3"/>
    <w:rsid w:val="00FC2188"/>
    <w:rsid w:val="00FC21E4"/>
    <w:rsid w:val="00FC2390"/>
    <w:rsid w:val="00FC29BA"/>
    <w:rsid w:val="00FC3B63"/>
    <w:rsid w:val="00FC3E02"/>
    <w:rsid w:val="00FC492C"/>
    <w:rsid w:val="00FC5073"/>
    <w:rsid w:val="00FC50FE"/>
    <w:rsid w:val="00FC5CFA"/>
    <w:rsid w:val="00FC64E4"/>
    <w:rsid w:val="00FC64E7"/>
    <w:rsid w:val="00FD01EE"/>
    <w:rsid w:val="00FD0236"/>
    <w:rsid w:val="00FD050B"/>
    <w:rsid w:val="00FD066C"/>
    <w:rsid w:val="00FD163D"/>
    <w:rsid w:val="00FD16D0"/>
    <w:rsid w:val="00FD17F7"/>
    <w:rsid w:val="00FD298B"/>
    <w:rsid w:val="00FD2F22"/>
    <w:rsid w:val="00FD32B6"/>
    <w:rsid w:val="00FD34F8"/>
    <w:rsid w:val="00FD514D"/>
    <w:rsid w:val="00FD554D"/>
    <w:rsid w:val="00FD5812"/>
    <w:rsid w:val="00FD5B24"/>
    <w:rsid w:val="00FD6125"/>
    <w:rsid w:val="00FD68C6"/>
    <w:rsid w:val="00FD7A42"/>
    <w:rsid w:val="00FD7DFC"/>
    <w:rsid w:val="00FE05B4"/>
    <w:rsid w:val="00FE072A"/>
    <w:rsid w:val="00FE1231"/>
    <w:rsid w:val="00FE1593"/>
    <w:rsid w:val="00FE30C5"/>
    <w:rsid w:val="00FE31E9"/>
    <w:rsid w:val="00FE362B"/>
    <w:rsid w:val="00FE37EF"/>
    <w:rsid w:val="00FE3C95"/>
    <w:rsid w:val="00FE4FBE"/>
    <w:rsid w:val="00FE5C16"/>
    <w:rsid w:val="00FE5F5F"/>
    <w:rsid w:val="00FE7308"/>
    <w:rsid w:val="00FE7542"/>
    <w:rsid w:val="00FE7D49"/>
    <w:rsid w:val="00FF0D93"/>
    <w:rsid w:val="00FF17CA"/>
    <w:rsid w:val="00FF1C6B"/>
    <w:rsid w:val="00FF1E3C"/>
    <w:rsid w:val="00FF25D6"/>
    <w:rsid w:val="00FF2BC7"/>
    <w:rsid w:val="00FF322C"/>
    <w:rsid w:val="00FF32B1"/>
    <w:rsid w:val="00FF373C"/>
    <w:rsid w:val="00FF42CB"/>
    <w:rsid w:val="00FF485E"/>
    <w:rsid w:val="00FF5739"/>
    <w:rsid w:val="00FF5E81"/>
    <w:rsid w:val="00FF7593"/>
    <w:rsid w:val="00FF7D0B"/>
    <w:rsid w:val="00FF7DF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7490837"/>
  <w15:docId w15:val="{8CF14D82-315A-4A3B-9232-9D5524975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654B3B"/>
    <w:pPr>
      <w:keepNext/>
      <w:keepLines/>
      <w:spacing w:before="280"/>
      <w:outlineLvl w:val="1"/>
    </w:pPr>
    <w:rPr>
      <w:rFonts w:ascii="Arial" w:hAnsi="Arial"/>
      <w:b/>
      <w:sz w:val="28"/>
      <w:u w:val="single"/>
    </w:rPr>
  </w:style>
  <w:style w:type="paragraph" w:styleId="Heading30">
    <w:name w:val="heading 3"/>
    <w:basedOn w:val="Normal"/>
    <w:next w:val="Normal"/>
    <w:link w:val="Heading3Char"/>
    <w:uiPriority w:val="1"/>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iPriority w:val="1"/>
    <w:unhideWhenUsed/>
    <w:qFormat/>
    <w:rsid w:val="009F7E7A"/>
    <w:pPr>
      <w:keepNext/>
      <w:keepLines/>
      <w:spacing w:before="40"/>
      <w:outlineLvl w:val="3"/>
    </w:pPr>
    <w:rPr>
      <w:rFonts w:ascii="Malgun Gothic" w:eastAsia="SimSun" w:hAnsi="Malgun Gothic"/>
      <w:i/>
      <w:iCs/>
      <w:color w:val="365F91"/>
    </w:rPr>
  </w:style>
  <w:style w:type="paragraph" w:styleId="Heading5">
    <w:name w:val="heading 5"/>
    <w:basedOn w:val="Heading4"/>
    <w:next w:val="Normal"/>
    <w:link w:val="Heading5Char"/>
    <w:unhideWhenUsed/>
    <w:qFormat/>
    <w:rsid w:val="009F7E7A"/>
    <w:pPr>
      <w:spacing w:after="60"/>
      <w:ind w:left="360" w:hanging="360"/>
      <w:outlineLvl w:val="4"/>
    </w:pPr>
    <w:rPr>
      <w:b/>
      <w:i w:val="0"/>
      <w:color w:val="auto"/>
      <w:sz w:val="24"/>
    </w:rPr>
  </w:style>
  <w:style w:type="paragraph" w:styleId="Heading6">
    <w:name w:val="heading 6"/>
    <w:basedOn w:val="Heading5"/>
    <w:next w:val="Normal"/>
    <w:link w:val="Heading6Char"/>
    <w:unhideWhenUsed/>
    <w:qFormat/>
    <w:rsid w:val="009F7E7A"/>
    <w:pPr>
      <w:outlineLvl w:val="5"/>
    </w:pPr>
  </w:style>
  <w:style w:type="paragraph" w:styleId="Heading7">
    <w:name w:val="heading 7"/>
    <w:basedOn w:val="Normal"/>
    <w:next w:val="Normal"/>
    <w:link w:val="Heading7Char"/>
    <w:semiHidden/>
    <w:unhideWhenUsed/>
    <w:qFormat/>
    <w:rsid w:val="009F7E7A"/>
    <w:pPr>
      <w:keepNext/>
      <w:keepLines/>
      <w:spacing w:before="40"/>
      <w:ind w:left="360" w:hanging="360"/>
      <w:outlineLvl w:val="6"/>
    </w:pPr>
    <w:rPr>
      <w:rFonts w:ascii="Malgun Gothic" w:eastAsia="SimSun" w:hAnsi="Malgun Gothic"/>
      <w:i/>
      <w:iCs/>
      <w:color w:val="243F60"/>
      <w:sz w:val="22"/>
    </w:rPr>
  </w:style>
  <w:style w:type="paragraph" w:styleId="Heading8">
    <w:name w:val="heading 8"/>
    <w:basedOn w:val="Normal"/>
    <w:next w:val="Normal"/>
    <w:link w:val="Heading8Char"/>
    <w:semiHidden/>
    <w:unhideWhenUsed/>
    <w:qFormat/>
    <w:rsid w:val="009F7E7A"/>
    <w:pPr>
      <w:keepNext/>
      <w:keepLines/>
      <w:spacing w:before="40"/>
      <w:ind w:left="360" w:hanging="360"/>
      <w:outlineLvl w:val="7"/>
    </w:pPr>
    <w:rPr>
      <w:rFonts w:ascii="Malgun Gothic" w:eastAsia="SimSun" w:hAnsi="Malgun Gothic"/>
      <w:color w:val="272727"/>
      <w:sz w:val="21"/>
      <w:szCs w:val="21"/>
    </w:rPr>
  </w:style>
  <w:style w:type="paragraph" w:styleId="Heading9">
    <w:name w:val="heading 9"/>
    <w:basedOn w:val="Normal"/>
    <w:next w:val="Normal"/>
    <w:link w:val="Heading9Char"/>
    <w:semiHidden/>
    <w:unhideWhenUsed/>
    <w:qFormat/>
    <w:rsid w:val="009F7E7A"/>
    <w:pPr>
      <w:keepNext/>
      <w:keepLines/>
      <w:spacing w:before="40"/>
      <w:ind w:left="360" w:hanging="360"/>
      <w:outlineLvl w:val="8"/>
    </w:pPr>
    <w:rPr>
      <w:rFonts w:ascii="Malgun Gothic" w:eastAsia="SimSun" w:hAnsi="Malgun Gothic"/>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Body">
    <w:name w:val="Body"/>
    <w:rsid w:val="00C82609"/>
    <w:pPr>
      <w:widowControl w:val="0"/>
      <w:autoSpaceDE w:val="0"/>
      <w:autoSpaceDN w:val="0"/>
      <w:adjustRightInd w:val="0"/>
      <w:spacing w:before="240" w:line="240" w:lineRule="atLeast"/>
      <w:jc w:val="both"/>
    </w:pPr>
    <w:rPr>
      <w:color w:val="000000"/>
      <w:w w:val="0"/>
      <w:lang w:eastAsia="ko-KR"/>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lang w:eastAsia="ko-KR"/>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lang w:eastAsia="ko-KR"/>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lang w:eastAsia="ko-KR"/>
    </w:rPr>
  </w:style>
  <w:style w:type="character" w:styleId="PlaceholderText">
    <w:name w:val="Placeholder Tex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lang w:eastAsia="ko-KR"/>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SimSun"/>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SimSun"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AP5"/>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SimSun"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SimSun"/>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SimSun"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character" w:customStyle="1" w:styleId="Heading4Char">
    <w:name w:val="Heading 4 Char"/>
    <w:link w:val="Heading4"/>
    <w:uiPriority w:val="9"/>
    <w:rsid w:val="009F7E7A"/>
    <w:rPr>
      <w:rFonts w:ascii="Malgun Gothic" w:eastAsia="SimSun" w:hAnsi="Malgun Gothic" w:cs="Times New Roman"/>
      <w:i/>
      <w:iCs/>
      <w:color w:val="365F91"/>
      <w:sz w:val="18"/>
      <w:lang w:val="en-GB" w:eastAsia="en-US"/>
    </w:rPr>
  </w:style>
  <w:style w:type="character" w:customStyle="1" w:styleId="Heading5Char">
    <w:name w:val="Heading 5 Char"/>
    <w:link w:val="Heading5"/>
    <w:rsid w:val="009F7E7A"/>
    <w:rPr>
      <w:rFonts w:ascii="Malgun Gothic" w:eastAsia="SimSun" w:hAnsi="Malgun Gothic" w:cs="Times New Roman"/>
      <w:b/>
      <w:iCs/>
      <w:sz w:val="24"/>
      <w:lang w:val="en-GB" w:eastAsia="en-US"/>
    </w:rPr>
  </w:style>
  <w:style w:type="character" w:customStyle="1" w:styleId="Heading6Char">
    <w:name w:val="Heading 6 Char"/>
    <w:link w:val="Heading6"/>
    <w:rsid w:val="009F7E7A"/>
    <w:rPr>
      <w:rFonts w:ascii="Malgun Gothic" w:eastAsia="SimSun" w:hAnsi="Malgun Gothic" w:cs="Times New Roman"/>
      <w:b/>
      <w:iCs/>
      <w:sz w:val="24"/>
      <w:lang w:val="en-GB" w:eastAsia="en-US"/>
    </w:rPr>
  </w:style>
  <w:style w:type="character" w:customStyle="1" w:styleId="Heading7Char">
    <w:name w:val="Heading 7 Char"/>
    <w:link w:val="Heading7"/>
    <w:semiHidden/>
    <w:rsid w:val="009F7E7A"/>
    <w:rPr>
      <w:rFonts w:ascii="Malgun Gothic" w:eastAsia="SimSun" w:hAnsi="Malgun Gothic" w:cs="Times New Roman"/>
      <w:i/>
      <w:iCs/>
      <w:color w:val="243F60"/>
      <w:sz w:val="22"/>
      <w:lang w:val="en-GB" w:eastAsia="en-US"/>
    </w:rPr>
  </w:style>
  <w:style w:type="character" w:customStyle="1" w:styleId="Heading8Char">
    <w:name w:val="Heading 8 Char"/>
    <w:link w:val="Heading8"/>
    <w:semiHidden/>
    <w:rsid w:val="009F7E7A"/>
    <w:rPr>
      <w:rFonts w:ascii="Malgun Gothic" w:eastAsia="SimSun" w:hAnsi="Malgun Gothic" w:cs="Times New Roman"/>
      <w:color w:val="272727"/>
      <w:sz w:val="21"/>
      <w:szCs w:val="21"/>
      <w:lang w:val="en-GB" w:eastAsia="en-US"/>
    </w:rPr>
  </w:style>
  <w:style w:type="character" w:customStyle="1" w:styleId="Heading9Char">
    <w:name w:val="Heading 9 Char"/>
    <w:link w:val="Heading9"/>
    <w:semiHidden/>
    <w:rsid w:val="009F7E7A"/>
    <w:rPr>
      <w:rFonts w:ascii="Malgun Gothic" w:eastAsia="SimSun" w:hAnsi="Malgun Gothic" w:cs="Times New Roman"/>
      <w:i/>
      <w:iCs/>
      <w:color w:val="272727"/>
      <w:sz w:val="21"/>
      <w:szCs w:val="21"/>
      <w:lang w:val="en-GB" w:eastAsia="en-US"/>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9F7E7A"/>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link w:val="Caption"/>
    <w:rsid w:val="009F7E7A"/>
    <w:rPr>
      <w:rFonts w:ascii="Arial" w:eastAsia="Batang" w:hAnsi="Arial"/>
      <w:b/>
      <w:iCs/>
      <w:sz w:val="18"/>
      <w:szCs w:val="18"/>
      <w:lang w:val="en-GB" w:eastAsia="en-US"/>
    </w:rPr>
  </w:style>
  <w:style w:type="paragraph" w:customStyle="1" w:styleId="BodyText">
    <w:name w:val="BodyText"/>
    <w:basedOn w:val="Normal"/>
    <w:qFormat/>
    <w:rsid w:val="009F7E7A"/>
    <w:pPr>
      <w:spacing w:before="120" w:after="120"/>
      <w:jc w:val="both"/>
    </w:pPr>
    <w:rPr>
      <w:rFonts w:eastAsia="Batang"/>
      <w:sz w:val="22"/>
    </w:rPr>
  </w:style>
  <w:style w:type="paragraph" w:customStyle="1" w:styleId="CellText">
    <w:name w:val="CellText"/>
    <w:basedOn w:val="Normal"/>
    <w:qFormat/>
    <w:rsid w:val="009F7E7A"/>
    <w:rPr>
      <w:rFonts w:eastAsia="Batang"/>
      <w:lang w:val="en-US" w:eastAsia="ko-KR"/>
    </w:rPr>
  </w:style>
  <w:style w:type="paragraph" w:customStyle="1" w:styleId="SP16204982">
    <w:name w:val="SP.16.204982"/>
    <w:basedOn w:val="Default"/>
    <w:next w:val="Default"/>
    <w:uiPriority w:val="99"/>
    <w:rsid w:val="00074C82"/>
    <w:rPr>
      <w:rFonts w:ascii="Arial" w:hAnsi="Arial" w:cs="Arial"/>
      <w:color w:val="auto"/>
    </w:rPr>
  </w:style>
  <w:style w:type="character" w:customStyle="1" w:styleId="SC164062">
    <w:name w:val="SC.16.4062"/>
    <w:uiPriority w:val="99"/>
    <w:rsid w:val="00074C82"/>
    <w:rPr>
      <w:b/>
      <w:bCs/>
      <w:color w:val="000000"/>
      <w:sz w:val="28"/>
      <w:szCs w:val="28"/>
    </w:rPr>
  </w:style>
  <w:style w:type="paragraph" w:customStyle="1" w:styleId="SP16205024">
    <w:name w:val="SP.16.205024"/>
    <w:basedOn w:val="Default"/>
    <w:next w:val="Default"/>
    <w:uiPriority w:val="99"/>
    <w:rsid w:val="00074C82"/>
    <w:rPr>
      <w:rFonts w:ascii="Arial" w:hAnsi="Arial" w:cs="Arial"/>
      <w:color w:val="auto"/>
    </w:rPr>
  </w:style>
  <w:style w:type="character" w:customStyle="1" w:styleId="SC164028">
    <w:name w:val="SC.16.4028"/>
    <w:uiPriority w:val="99"/>
    <w:rsid w:val="00074C82"/>
    <w:rPr>
      <w:color w:val="000000"/>
    </w:rPr>
  </w:style>
  <w:style w:type="paragraph" w:customStyle="1" w:styleId="SP16204934">
    <w:name w:val="SP.16.204934"/>
    <w:basedOn w:val="Default"/>
    <w:next w:val="Default"/>
    <w:uiPriority w:val="99"/>
    <w:rsid w:val="00074C82"/>
    <w:rPr>
      <w:rFonts w:ascii="Courier New" w:hAnsi="Courier New" w:cs="Courier New"/>
      <w:color w:val="auto"/>
    </w:rPr>
  </w:style>
  <w:style w:type="paragraph" w:customStyle="1" w:styleId="SP16205075">
    <w:name w:val="SP.16.205075"/>
    <w:basedOn w:val="Default"/>
    <w:next w:val="Default"/>
    <w:uiPriority w:val="99"/>
    <w:rsid w:val="00074C82"/>
    <w:rPr>
      <w:rFonts w:ascii="Courier New" w:hAnsi="Courier New" w:cs="Courier New"/>
      <w:color w:val="auto"/>
    </w:rPr>
  </w:style>
  <w:style w:type="character" w:customStyle="1" w:styleId="SC164040">
    <w:name w:val="SC.16.4040"/>
    <w:uiPriority w:val="99"/>
    <w:rsid w:val="00074C82"/>
    <w:rPr>
      <w:color w:val="000000"/>
      <w:sz w:val="18"/>
      <w:szCs w:val="18"/>
    </w:rPr>
  </w:style>
  <w:style w:type="paragraph" w:customStyle="1" w:styleId="SP9258100">
    <w:name w:val="SP.9.258100"/>
    <w:basedOn w:val="Default"/>
    <w:next w:val="Default"/>
    <w:uiPriority w:val="99"/>
    <w:rsid w:val="009168FE"/>
    <w:rPr>
      <w:rFonts w:ascii="Arial" w:hAnsi="Arial" w:cs="Arial"/>
      <w:color w:val="auto"/>
    </w:rPr>
  </w:style>
  <w:style w:type="paragraph" w:styleId="DocumentMap">
    <w:name w:val="Document Map"/>
    <w:basedOn w:val="Normal"/>
    <w:link w:val="DocumentMapChar"/>
    <w:semiHidden/>
    <w:unhideWhenUsed/>
    <w:rsid w:val="00920333"/>
    <w:rPr>
      <w:rFonts w:ascii="SimSun" w:eastAsia="SimSun"/>
      <w:szCs w:val="18"/>
    </w:rPr>
  </w:style>
  <w:style w:type="character" w:customStyle="1" w:styleId="DocumentMapChar">
    <w:name w:val="Document Map Char"/>
    <w:link w:val="DocumentMap"/>
    <w:semiHidden/>
    <w:rsid w:val="00920333"/>
    <w:rPr>
      <w:rFonts w:ascii="SimSun" w:eastAsia="SimSun"/>
      <w:sz w:val="18"/>
      <w:szCs w:val="18"/>
      <w:lang w:val="en-GB" w:eastAsia="en-US"/>
    </w:rPr>
  </w:style>
  <w:style w:type="paragraph" w:styleId="Date">
    <w:name w:val="Date"/>
    <w:basedOn w:val="Normal"/>
    <w:next w:val="Normal"/>
    <w:link w:val="DateChar"/>
    <w:rsid w:val="00D12CD5"/>
  </w:style>
  <w:style w:type="character" w:customStyle="1" w:styleId="DateChar">
    <w:name w:val="Date Char"/>
    <w:link w:val="Date"/>
    <w:rsid w:val="00D12CD5"/>
    <w:rPr>
      <w:sz w:val="18"/>
      <w:lang w:val="en-GB" w:eastAsia="en-US"/>
    </w:rPr>
  </w:style>
  <w:style w:type="paragraph" w:customStyle="1" w:styleId="SP10282754">
    <w:name w:val="SP.10.282754"/>
    <w:basedOn w:val="Default"/>
    <w:next w:val="Default"/>
    <w:uiPriority w:val="99"/>
    <w:rsid w:val="000D7EC5"/>
    <w:rPr>
      <w:rFonts w:ascii="Arial" w:hAnsi="Arial" w:cs="Arial"/>
      <w:color w:val="auto"/>
    </w:rPr>
  </w:style>
  <w:style w:type="paragraph" w:customStyle="1" w:styleId="VariableList">
    <w:name w:val="VariableList"/>
    <w:uiPriority w:val="99"/>
    <w:rsid w:val="003C395D"/>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SimSun"/>
      <w:color w:val="000000"/>
      <w:w w:val="0"/>
      <w:lang w:eastAsia="ko-KR"/>
    </w:rPr>
  </w:style>
  <w:style w:type="paragraph" w:customStyle="1" w:styleId="Equation">
    <w:name w:val="Equation"/>
    <w:uiPriority w:val="99"/>
    <w:rsid w:val="0084314E"/>
    <w:pPr>
      <w:suppressAutoHyphens/>
      <w:autoSpaceDE w:val="0"/>
      <w:autoSpaceDN w:val="0"/>
      <w:adjustRightInd w:val="0"/>
      <w:spacing w:before="240" w:after="240" w:line="200" w:lineRule="atLeast"/>
      <w:ind w:firstLine="200"/>
    </w:pPr>
    <w:rPr>
      <w:rFonts w:eastAsia="SimSun"/>
      <w:color w:val="000000"/>
      <w:w w:val="0"/>
      <w:lang w:eastAsia="ko-KR"/>
    </w:rPr>
  </w:style>
  <w:style w:type="character" w:customStyle="1" w:styleId="Symbol">
    <w:name w:val="Symbol"/>
    <w:uiPriority w:val="99"/>
    <w:rsid w:val="00BE7DBE"/>
    <w:rPr>
      <w:rFonts w:ascii="Symbol" w:hAnsi="Symbol" w:cs="Symbol"/>
      <w:color w:val="000000"/>
      <w:spacing w:val="0"/>
      <w:sz w:val="20"/>
      <w:szCs w:val="20"/>
      <w:u w:val="none"/>
      <w:vertAlign w:val="baseline"/>
    </w:rPr>
  </w:style>
  <w:style w:type="paragraph" w:customStyle="1" w:styleId="EditorNote">
    <w:name w:val="Editor_Note"/>
    <w:uiPriority w:val="99"/>
    <w:rsid w:val="003C218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SimSun"/>
      <w:b/>
      <w:bCs/>
      <w:i/>
      <w:iCs/>
      <w:color w:val="FF0000"/>
      <w:w w:val="1"/>
      <w:lang w:eastAsia="ko-KR"/>
    </w:rPr>
  </w:style>
  <w:style w:type="paragraph" w:customStyle="1" w:styleId="AI">
    <w:name w:val="AI"/>
    <w:aliases w:val="Annex"/>
    <w:next w:val="Normal"/>
    <w:uiPriority w:val="99"/>
    <w:rsid w:val="00A726A7"/>
    <w:pPr>
      <w:keepNext/>
      <w:autoSpaceDE w:val="0"/>
      <w:autoSpaceDN w:val="0"/>
      <w:adjustRightInd w:val="0"/>
      <w:spacing w:before="480" w:after="240" w:line="320" w:lineRule="atLeast"/>
    </w:pPr>
    <w:rPr>
      <w:rFonts w:ascii="Arial" w:eastAsia="SimSun" w:hAnsi="Arial" w:cs="Arial"/>
      <w:b/>
      <w:bCs/>
      <w:color w:val="000000"/>
      <w:w w:val="1"/>
      <w:sz w:val="28"/>
      <w:szCs w:val="28"/>
      <w:lang w:eastAsia="ko-KR"/>
    </w:rPr>
  </w:style>
  <w:style w:type="paragraph" w:customStyle="1" w:styleId="AT">
    <w:name w:val="AT"/>
    <w:aliases w:val="AnnexTitle"/>
    <w:next w:val="Normal"/>
    <w:uiPriority w:val="99"/>
    <w:rsid w:val="00A726A7"/>
    <w:pPr>
      <w:keepNext/>
      <w:autoSpaceDE w:val="0"/>
      <w:autoSpaceDN w:val="0"/>
      <w:adjustRightInd w:val="0"/>
      <w:spacing w:after="240" w:line="320" w:lineRule="atLeast"/>
    </w:pPr>
    <w:rPr>
      <w:rFonts w:ascii="Arial" w:eastAsia="SimSun" w:hAnsi="Arial" w:cs="Arial"/>
      <w:b/>
      <w:bCs/>
      <w:color w:val="000000"/>
      <w:w w:val="1"/>
      <w:sz w:val="28"/>
      <w:szCs w:val="28"/>
      <w:lang w:eastAsia="ko-KR"/>
    </w:rPr>
  </w:style>
  <w:style w:type="paragraph" w:customStyle="1" w:styleId="Nor">
    <w:name w:val="Nor"/>
    <w:aliases w:val="Normative"/>
    <w:next w:val="AT"/>
    <w:uiPriority w:val="99"/>
    <w:rsid w:val="00A726A7"/>
    <w:pPr>
      <w:keepNext/>
      <w:autoSpaceDE w:val="0"/>
      <w:autoSpaceDN w:val="0"/>
      <w:adjustRightInd w:val="0"/>
      <w:spacing w:before="240" w:after="360" w:line="280" w:lineRule="atLeast"/>
    </w:pPr>
    <w:rPr>
      <w:rFonts w:ascii="Arial" w:eastAsia="SimSun" w:hAnsi="Arial" w:cs="Arial"/>
      <w:color w:val="000000"/>
      <w:w w:val="1"/>
      <w:sz w:val="24"/>
      <w:szCs w:val="24"/>
      <w:lang w:eastAsia="ko-KR"/>
    </w:rPr>
  </w:style>
  <w:style w:type="paragraph" w:customStyle="1" w:styleId="Code">
    <w:name w:val="Code"/>
    <w:uiPriority w:val="99"/>
    <w:rsid w:val="00764F0E"/>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SimSun" w:hAnsi="Courier New" w:cs="Courier New"/>
      <w:color w:val="000000"/>
      <w:w w:val="1"/>
      <w:sz w:val="18"/>
      <w:szCs w:val="18"/>
      <w:lang w:eastAsia="ko-KR"/>
    </w:rPr>
  </w:style>
  <w:style w:type="character" w:styleId="UnresolvedMention">
    <w:name w:val="Unresolved Mention"/>
    <w:uiPriority w:val="99"/>
    <w:semiHidden/>
    <w:unhideWhenUsed/>
    <w:rsid w:val="006A179C"/>
    <w:rPr>
      <w:color w:val="605E5C"/>
      <w:shd w:val="clear" w:color="auto" w:fill="E1DFDD"/>
    </w:rPr>
  </w:style>
  <w:style w:type="paragraph" w:customStyle="1" w:styleId="Equationvariable">
    <w:name w:val="Equation variable"/>
    <w:uiPriority w:val="99"/>
    <w:rsid w:val="00FB2017"/>
    <w:pPr>
      <w:tabs>
        <w:tab w:val="left" w:pos="1080"/>
        <w:tab w:val="left" w:pos="1800"/>
      </w:tabs>
      <w:suppressAutoHyphens/>
      <w:autoSpaceDE w:val="0"/>
      <w:autoSpaceDN w:val="0"/>
      <w:adjustRightInd w:val="0"/>
      <w:spacing w:before="100" w:after="20" w:line="240" w:lineRule="atLeast"/>
      <w:ind w:left="760" w:hanging="560"/>
    </w:pPr>
    <w:rPr>
      <w:rFonts w:eastAsia="SimSun"/>
      <w:color w:val="000000"/>
      <w:w w:val="0"/>
      <w:lang w:eastAsia="ko-KR"/>
    </w:rPr>
  </w:style>
  <w:style w:type="character" w:customStyle="1" w:styleId="fontstyle01">
    <w:name w:val="fontstyle01"/>
    <w:rsid w:val="00A91B47"/>
    <w:rPr>
      <w:rFonts w:ascii="TimesNewRomanPSMT" w:eastAsia="TimesNewRomanPSMT" w:hint="eastAsia"/>
      <w:b w:val="0"/>
      <w:bCs w:val="0"/>
      <w:i w:val="0"/>
      <w:iCs w:val="0"/>
      <w:color w:val="000000"/>
      <w:sz w:val="20"/>
      <w:szCs w:val="20"/>
    </w:rPr>
  </w:style>
  <w:style w:type="paragraph" w:styleId="BodyText0">
    <w:name w:val="Body Text"/>
    <w:basedOn w:val="Normal"/>
    <w:link w:val="BodyTextChar"/>
    <w:uiPriority w:val="1"/>
    <w:unhideWhenUsed/>
    <w:qFormat/>
    <w:rsid w:val="00CF5899"/>
    <w:pPr>
      <w:spacing w:after="120"/>
    </w:pPr>
  </w:style>
  <w:style w:type="character" w:customStyle="1" w:styleId="BodyTextChar">
    <w:name w:val="Body Text Char"/>
    <w:link w:val="BodyText0"/>
    <w:uiPriority w:val="1"/>
    <w:semiHidden/>
    <w:rsid w:val="00CF5899"/>
    <w:rPr>
      <w:sz w:val="18"/>
      <w:lang w:val="en-GB" w:eastAsia="en-US"/>
    </w:rPr>
  </w:style>
  <w:style w:type="character" w:customStyle="1" w:styleId="Heading1Char">
    <w:name w:val="Heading 1 Char"/>
    <w:link w:val="Heading1"/>
    <w:uiPriority w:val="1"/>
    <w:rsid w:val="003442E6"/>
    <w:rPr>
      <w:rFonts w:ascii="Arial" w:hAnsi="Arial"/>
      <w:b/>
      <w:sz w:val="32"/>
      <w:u w:val="single"/>
      <w:lang w:val="en-GB"/>
    </w:rPr>
  </w:style>
  <w:style w:type="character" w:customStyle="1" w:styleId="Heading2Char">
    <w:name w:val="Heading 2 Char"/>
    <w:link w:val="Heading2"/>
    <w:uiPriority w:val="1"/>
    <w:rsid w:val="003442E6"/>
    <w:rPr>
      <w:rFonts w:ascii="Arial" w:hAnsi="Arial"/>
      <w:b/>
      <w:sz w:val="28"/>
      <w:u w:val="single"/>
      <w:lang w:val="en-GB"/>
    </w:rPr>
  </w:style>
  <w:style w:type="character" w:customStyle="1" w:styleId="Heading3Char">
    <w:name w:val="Heading 3 Char"/>
    <w:link w:val="Heading30"/>
    <w:uiPriority w:val="1"/>
    <w:rsid w:val="003442E6"/>
    <w:rPr>
      <w:rFonts w:ascii="Arial" w:hAnsi="Arial"/>
      <w:b/>
      <w:sz w:val="24"/>
      <w:lang w:val="en-GB"/>
    </w:rPr>
  </w:style>
  <w:style w:type="paragraph" w:customStyle="1" w:styleId="TableParagraph">
    <w:name w:val="Table Paragraph"/>
    <w:basedOn w:val="Normal"/>
    <w:uiPriority w:val="1"/>
    <w:qFormat/>
    <w:rsid w:val="003442E6"/>
    <w:pPr>
      <w:widowControl w:val="0"/>
      <w:autoSpaceDE w:val="0"/>
      <w:autoSpaceDN w:val="0"/>
      <w:adjustRightInd w:val="0"/>
    </w:pPr>
    <w:rPr>
      <w:rFonts w:eastAsia="SimSun"/>
      <w:sz w:val="24"/>
      <w:szCs w:val="24"/>
      <w:lang w:val="en-US"/>
    </w:rPr>
  </w:style>
  <w:style w:type="character" w:customStyle="1" w:styleId="FooterChar">
    <w:name w:val="Footer Char"/>
    <w:link w:val="Footer"/>
    <w:uiPriority w:val="99"/>
    <w:rsid w:val="002F0E0F"/>
    <w:rPr>
      <w:sz w:val="24"/>
      <w:lang w:val="en-GB"/>
    </w:rPr>
  </w:style>
  <w:style w:type="paragraph" w:customStyle="1" w:styleId="heading3">
    <w:name w:val="heading3"/>
    <w:basedOn w:val="H3"/>
    <w:link w:val="heading3Char0"/>
    <w:qFormat/>
    <w:rsid w:val="002E6E6A"/>
    <w:pPr>
      <w:numPr>
        <w:numId w:val="36"/>
      </w:numPr>
    </w:pPr>
    <w:rPr>
      <w:rFonts w:eastAsia="SimSun"/>
      <w:w w:val="100"/>
      <w:lang w:eastAsia="zh-CN"/>
    </w:rPr>
  </w:style>
  <w:style w:type="character" w:customStyle="1" w:styleId="heading3Char0">
    <w:name w:val="heading3 Char"/>
    <w:link w:val="heading3"/>
    <w:rsid w:val="002E6E6A"/>
    <w:rPr>
      <w:rFonts w:ascii="Arial" w:eastAsia="SimSun" w:hAnsi="Arial" w:cs="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3723152">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47917449">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5857285">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2602014">
      <w:bodyDiv w:val="1"/>
      <w:marLeft w:val="0"/>
      <w:marRight w:val="0"/>
      <w:marTop w:val="0"/>
      <w:marBottom w:val="0"/>
      <w:divBdr>
        <w:top w:val="none" w:sz="0" w:space="0" w:color="auto"/>
        <w:left w:val="none" w:sz="0" w:space="0" w:color="auto"/>
        <w:bottom w:val="none" w:sz="0" w:space="0" w:color="auto"/>
        <w:right w:val="none" w:sz="0" w:space="0" w:color="auto"/>
      </w:divBdr>
    </w:div>
    <w:div w:id="205800069">
      <w:bodyDiv w:val="1"/>
      <w:marLeft w:val="0"/>
      <w:marRight w:val="0"/>
      <w:marTop w:val="0"/>
      <w:marBottom w:val="0"/>
      <w:divBdr>
        <w:top w:val="none" w:sz="0" w:space="0" w:color="auto"/>
        <w:left w:val="none" w:sz="0" w:space="0" w:color="auto"/>
        <w:bottom w:val="none" w:sz="0" w:space="0" w:color="auto"/>
        <w:right w:val="none" w:sz="0" w:space="0" w:color="auto"/>
      </w:divBdr>
      <w:divsChild>
        <w:div w:id="274480223">
          <w:marLeft w:val="547"/>
          <w:marRight w:val="0"/>
          <w:marTop w:val="115"/>
          <w:marBottom w:val="0"/>
          <w:divBdr>
            <w:top w:val="none" w:sz="0" w:space="0" w:color="auto"/>
            <w:left w:val="none" w:sz="0" w:space="0" w:color="auto"/>
            <w:bottom w:val="none" w:sz="0" w:space="0" w:color="auto"/>
            <w:right w:val="none" w:sz="0" w:space="0" w:color="auto"/>
          </w:divBdr>
        </w:div>
        <w:div w:id="325016236">
          <w:marLeft w:val="1166"/>
          <w:marRight w:val="0"/>
          <w:marTop w:val="96"/>
          <w:marBottom w:val="0"/>
          <w:divBdr>
            <w:top w:val="none" w:sz="0" w:space="0" w:color="auto"/>
            <w:left w:val="none" w:sz="0" w:space="0" w:color="auto"/>
            <w:bottom w:val="none" w:sz="0" w:space="0" w:color="auto"/>
            <w:right w:val="none" w:sz="0" w:space="0" w:color="auto"/>
          </w:divBdr>
        </w:div>
        <w:div w:id="480583752">
          <w:marLeft w:val="1166"/>
          <w:marRight w:val="0"/>
          <w:marTop w:val="96"/>
          <w:marBottom w:val="0"/>
          <w:divBdr>
            <w:top w:val="none" w:sz="0" w:space="0" w:color="auto"/>
            <w:left w:val="none" w:sz="0" w:space="0" w:color="auto"/>
            <w:bottom w:val="none" w:sz="0" w:space="0" w:color="auto"/>
            <w:right w:val="none" w:sz="0" w:space="0" w:color="auto"/>
          </w:divBdr>
        </w:div>
        <w:div w:id="655498921">
          <w:marLeft w:val="547"/>
          <w:marRight w:val="0"/>
          <w:marTop w:val="115"/>
          <w:marBottom w:val="0"/>
          <w:divBdr>
            <w:top w:val="none" w:sz="0" w:space="0" w:color="auto"/>
            <w:left w:val="none" w:sz="0" w:space="0" w:color="auto"/>
            <w:bottom w:val="none" w:sz="0" w:space="0" w:color="auto"/>
            <w:right w:val="none" w:sz="0" w:space="0" w:color="auto"/>
          </w:divBdr>
        </w:div>
        <w:div w:id="1469010169">
          <w:marLeft w:val="547"/>
          <w:marRight w:val="0"/>
          <w:marTop w:val="115"/>
          <w:marBottom w:val="0"/>
          <w:divBdr>
            <w:top w:val="none" w:sz="0" w:space="0" w:color="auto"/>
            <w:left w:val="none" w:sz="0" w:space="0" w:color="auto"/>
            <w:bottom w:val="none" w:sz="0" w:space="0" w:color="auto"/>
            <w:right w:val="none" w:sz="0" w:space="0" w:color="auto"/>
          </w:divBdr>
        </w:div>
        <w:div w:id="1682275757">
          <w:marLeft w:val="547"/>
          <w:marRight w:val="0"/>
          <w:marTop w:val="115"/>
          <w:marBottom w:val="0"/>
          <w:divBdr>
            <w:top w:val="none" w:sz="0" w:space="0" w:color="auto"/>
            <w:left w:val="none" w:sz="0" w:space="0" w:color="auto"/>
            <w:bottom w:val="none" w:sz="0" w:space="0" w:color="auto"/>
            <w:right w:val="none" w:sz="0" w:space="0" w:color="auto"/>
          </w:divBdr>
        </w:div>
        <w:div w:id="1973096366">
          <w:marLeft w:val="1166"/>
          <w:marRight w:val="0"/>
          <w:marTop w:val="96"/>
          <w:marBottom w:val="0"/>
          <w:divBdr>
            <w:top w:val="none" w:sz="0" w:space="0" w:color="auto"/>
            <w:left w:val="none" w:sz="0" w:space="0" w:color="auto"/>
            <w:bottom w:val="none" w:sz="0" w:space="0" w:color="auto"/>
            <w:right w:val="none" w:sz="0" w:space="0" w:color="auto"/>
          </w:divBdr>
        </w:div>
      </w:divsChild>
    </w:div>
    <w:div w:id="20900447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0674177">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5690503">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396712779">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37990469">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2625680">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2140363">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3757515">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396847">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82439181">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3871272">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29771812">
      <w:bodyDiv w:val="1"/>
      <w:marLeft w:val="0"/>
      <w:marRight w:val="0"/>
      <w:marTop w:val="0"/>
      <w:marBottom w:val="0"/>
      <w:divBdr>
        <w:top w:val="none" w:sz="0" w:space="0" w:color="auto"/>
        <w:left w:val="none" w:sz="0" w:space="0" w:color="auto"/>
        <w:bottom w:val="none" w:sz="0" w:space="0" w:color="auto"/>
        <w:right w:val="none" w:sz="0" w:space="0" w:color="auto"/>
      </w:divBdr>
    </w:div>
    <w:div w:id="729882582">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32703608">
      <w:bodyDiv w:val="1"/>
      <w:marLeft w:val="0"/>
      <w:marRight w:val="0"/>
      <w:marTop w:val="0"/>
      <w:marBottom w:val="0"/>
      <w:divBdr>
        <w:top w:val="none" w:sz="0" w:space="0" w:color="auto"/>
        <w:left w:val="none" w:sz="0" w:space="0" w:color="auto"/>
        <w:bottom w:val="none" w:sz="0" w:space="0" w:color="auto"/>
        <w:right w:val="none" w:sz="0" w:space="0" w:color="auto"/>
      </w:divBdr>
    </w:div>
    <w:div w:id="736053447">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7409530">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901289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2620353">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56894833">
      <w:bodyDiv w:val="1"/>
      <w:marLeft w:val="0"/>
      <w:marRight w:val="0"/>
      <w:marTop w:val="0"/>
      <w:marBottom w:val="0"/>
      <w:divBdr>
        <w:top w:val="none" w:sz="0" w:space="0" w:color="auto"/>
        <w:left w:val="none" w:sz="0" w:space="0" w:color="auto"/>
        <w:bottom w:val="none" w:sz="0" w:space="0" w:color="auto"/>
        <w:right w:val="none" w:sz="0" w:space="0" w:color="auto"/>
      </w:divBdr>
    </w:div>
    <w:div w:id="869415709">
      <w:bodyDiv w:val="1"/>
      <w:marLeft w:val="0"/>
      <w:marRight w:val="0"/>
      <w:marTop w:val="0"/>
      <w:marBottom w:val="0"/>
      <w:divBdr>
        <w:top w:val="none" w:sz="0" w:space="0" w:color="auto"/>
        <w:left w:val="none" w:sz="0" w:space="0" w:color="auto"/>
        <w:bottom w:val="none" w:sz="0" w:space="0" w:color="auto"/>
        <w:right w:val="none" w:sz="0" w:space="0" w:color="auto"/>
      </w:divBdr>
    </w:div>
    <w:div w:id="8755774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0581102">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28932438">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7324711">
      <w:bodyDiv w:val="1"/>
      <w:marLeft w:val="0"/>
      <w:marRight w:val="0"/>
      <w:marTop w:val="0"/>
      <w:marBottom w:val="0"/>
      <w:divBdr>
        <w:top w:val="none" w:sz="0" w:space="0" w:color="auto"/>
        <w:left w:val="none" w:sz="0" w:space="0" w:color="auto"/>
        <w:bottom w:val="none" w:sz="0" w:space="0" w:color="auto"/>
        <w:right w:val="none" w:sz="0" w:space="0" w:color="auto"/>
      </w:divBdr>
      <w:divsChild>
        <w:div w:id="1814642010">
          <w:marLeft w:val="1166"/>
          <w:marRight w:val="0"/>
          <w:marTop w:val="96"/>
          <w:marBottom w:val="0"/>
          <w:divBdr>
            <w:top w:val="none" w:sz="0" w:space="0" w:color="auto"/>
            <w:left w:val="none" w:sz="0" w:space="0" w:color="auto"/>
            <w:bottom w:val="none" w:sz="0" w:space="0" w:color="auto"/>
            <w:right w:val="none" w:sz="0" w:space="0" w:color="auto"/>
          </w:divBdr>
        </w:div>
      </w:divsChild>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57225958">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85471601">
      <w:bodyDiv w:val="1"/>
      <w:marLeft w:val="0"/>
      <w:marRight w:val="0"/>
      <w:marTop w:val="0"/>
      <w:marBottom w:val="0"/>
      <w:divBdr>
        <w:top w:val="none" w:sz="0" w:space="0" w:color="auto"/>
        <w:left w:val="none" w:sz="0" w:space="0" w:color="auto"/>
        <w:bottom w:val="none" w:sz="0" w:space="0" w:color="auto"/>
        <w:right w:val="none" w:sz="0" w:space="0" w:color="auto"/>
      </w:divBdr>
    </w:div>
    <w:div w:id="988242426">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08364132">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0227751">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038305">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7507610">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3964150">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2699850">
      <w:bodyDiv w:val="1"/>
      <w:marLeft w:val="0"/>
      <w:marRight w:val="0"/>
      <w:marTop w:val="0"/>
      <w:marBottom w:val="0"/>
      <w:divBdr>
        <w:top w:val="none" w:sz="0" w:space="0" w:color="auto"/>
        <w:left w:val="none" w:sz="0" w:space="0" w:color="auto"/>
        <w:bottom w:val="none" w:sz="0" w:space="0" w:color="auto"/>
        <w:right w:val="none" w:sz="0" w:space="0" w:color="auto"/>
      </w:divBdr>
    </w:div>
    <w:div w:id="1112749837">
      <w:bodyDiv w:val="1"/>
      <w:marLeft w:val="0"/>
      <w:marRight w:val="0"/>
      <w:marTop w:val="0"/>
      <w:marBottom w:val="0"/>
      <w:divBdr>
        <w:top w:val="none" w:sz="0" w:space="0" w:color="auto"/>
        <w:left w:val="none" w:sz="0" w:space="0" w:color="auto"/>
        <w:bottom w:val="none" w:sz="0" w:space="0" w:color="auto"/>
        <w:right w:val="none" w:sz="0" w:space="0" w:color="auto"/>
      </w:divBdr>
    </w:div>
    <w:div w:id="1117485816">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3622120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7482151">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781517">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09806801">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681665">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6696235">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1715286">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126602">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4342520">
      <w:bodyDiv w:val="1"/>
      <w:marLeft w:val="0"/>
      <w:marRight w:val="0"/>
      <w:marTop w:val="0"/>
      <w:marBottom w:val="0"/>
      <w:divBdr>
        <w:top w:val="none" w:sz="0" w:space="0" w:color="auto"/>
        <w:left w:val="none" w:sz="0" w:space="0" w:color="auto"/>
        <w:bottom w:val="none" w:sz="0" w:space="0" w:color="auto"/>
        <w:right w:val="none" w:sz="0" w:space="0" w:color="auto"/>
      </w:divBdr>
    </w:div>
    <w:div w:id="1264874881">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799488">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295334422">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45398063">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3770787">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30085552">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6268669">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0483471">
      <w:bodyDiv w:val="1"/>
      <w:marLeft w:val="0"/>
      <w:marRight w:val="0"/>
      <w:marTop w:val="0"/>
      <w:marBottom w:val="0"/>
      <w:divBdr>
        <w:top w:val="none" w:sz="0" w:space="0" w:color="auto"/>
        <w:left w:val="none" w:sz="0" w:space="0" w:color="auto"/>
        <w:bottom w:val="none" w:sz="0" w:space="0" w:color="auto"/>
        <w:right w:val="none" w:sz="0" w:space="0" w:color="auto"/>
      </w:divBdr>
    </w:div>
    <w:div w:id="1535340356">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1747236">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1619158">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56257929">
      <w:bodyDiv w:val="1"/>
      <w:marLeft w:val="0"/>
      <w:marRight w:val="0"/>
      <w:marTop w:val="0"/>
      <w:marBottom w:val="0"/>
      <w:divBdr>
        <w:top w:val="none" w:sz="0" w:space="0" w:color="auto"/>
        <w:left w:val="none" w:sz="0" w:space="0" w:color="auto"/>
        <w:bottom w:val="none" w:sz="0" w:space="0" w:color="auto"/>
        <w:right w:val="none" w:sz="0" w:space="0" w:color="auto"/>
      </w:divBdr>
    </w:div>
    <w:div w:id="1657688580">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0840160">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1279755">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7482683">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3115886">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57509648">
      <w:bodyDiv w:val="1"/>
      <w:marLeft w:val="0"/>
      <w:marRight w:val="0"/>
      <w:marTop w:val="0"/>
      <w:marBottom w:val="0"/>
      <w:divBdr>
        <w:top w:val="none" w:sz="0" w:space="0" w:color="auto"/>
        <w:left w:val="none" w:sz="0" w:space="0" w:color="auto"/>
        <w:bottom w:val="none" w:sz="0" w:space="0" w:color="auto"/>
        <w:right w:val="none" w:sz="0" w:space="0" w:color="auto"/>
      </w:divBdr>
    </w:div>
    <w:div w:id="1764183059">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0411711">
      <w:bodyDiv w:val="1"/>
      <w:marLeft w:val="0"/>
      <w:marRight w:val="0"/>
      <w:marTop w:val="0"/>
      <w:marBottom w:val="0"/>
      <w:divBdr>
        <w:top w:val="none" w:sz="0" w:space="0" w:color="auto"/>
        <w:left w:val="none" w:sz="0" w:space="0" w:color="auto"/>
        <w:bottom w:val="none" w:sz="0" w:space="0" w:color="auto"/>
        <w:right w:val="none" w:sz="0" w:space="0" w:color="auto"/>
      </w:divBdr>
    </w:div>
    <w:div w:id="1805610564">
      <w:bodyDiv w:val="1"/>
      <w:marLeft w:val="0"/>
      <w:marRight w:val="0"/>
      <w:marTop w:val="0"/>
      <w:marBottom w:val="0"/>
      <w:divBdr>
        <w:top w:val="none" w:sz="0" w:space="0" w:color="auto"/>
        <w:left w:val="none" w:sz="0" w:space="0" w:color="auto"/>
        <w:bottom w:val="none" w:sz="0" w:space="0" w:color="auto"/>
        <w:right w:val="none" w:sz="0" w:space="0" w:color="auto"/>
      </w:divBdr>
    </w:div>
    <w:div w:id="180731250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18834977">
      <w:bodyDiv w:val="1"/>
      <w:marLeft w:val="0"/>
      <w:marRight w:val="0"/>
      <w:marTop w:val="0"/>
      <w:marBottom w:val="0"/>
      <w:divBdr>
        <w:top w:val="none" w:sz="0" w:space="0" w:color="auto"/>
        <w:left w:val="none" w:sz="0" w:space="0" w:color="auto"/>
        <w:bottom w:val="none" w:sz="0" w:space="0" w:color="auto"/>
        <w:right w:val="none" w:sz="0" w:space="0" w:color="auto"/>
      </w:divBdr>
    </w:div>
    <w:div w:id="1819758935">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38812761">
      <w:bodyDiv w:val="1"/>
      <w:marLeft w:val="0"/>
      <w:marRight w:val="0"/>
      <w:marTop w:val="0"/>
      <w:marBottom w:val="0"/>
      <w:divBdr>
        <w:top w:val="none" w:sz="0" w:space="0" w:color="auto"/>
        <w:left w:val="none" w:sz="0" w:space="0" w:color="auto"/>
        <w:bottom w:val="none" w:sz="0" w:space="0" w:color="auto"/>
        <w:right w:val="none" w:sz="0" w:space="0" w:color="auto"/>
      </w:divBdr>
    </w:div>
    <w:div w:id="1840652608">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0896699">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6481146">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6142899">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8756632">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72974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2753117">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10320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2363267">
      <w:bodyDiv w:val="1"/>
      <w:marLeft w:val="0"/>
      <w:marRight w:val="0"/>
      <w:marTop w:val="0"/>
      <w:marBottom w:val="0"/>
      <w:divBdr>
        <w:top w:val="none" w:sz="0" w:space="0" w:color="auto"/>
        <w:left w:val="none" w:sz="0" w:space="0" w:color="auto"/>
        <w:bottom w:val="none" w:sz="0" w:space="0" w:color="auto"/>
        <w:right w:val="none" w:sz="0" w:space="0" w:color="auto"/>
      </w:divBdr>
    </w:div>
    <w:div w:id="2063093188">
      <w:bodyDiv w:val="1"/>
      <w:marLeft w:val="0"/>
      <w:marRight w:val="0"/>
      <w:marTop w:val="0"/>
      <w:marBottom w:val="0"/>
      <w:divBdr>
        <w:top w:val="none" w:sz="0" w:space="0" w:color="auto"/>
        <w:left w:val="none" w:sz="0" w:space="0" w:color="auto"/>
        <w:bottom w:val="none" w:sz="0" w:space="0" w:color="auto"/>
        <w:right w:val="none" w:sz="0" w:space="0" w:color="auto"/>
      </w:divBdr>
    </w:div>
    <w:div w:id="2067222983">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73043431">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qualcomm-my.sharepoint.com/personal/alicel_qti_qualcomm_com/Documents/Documents/Work/EHT/Spec/11-21-0325-00-00be-u-sig-comment-resolution-part-1_backup.docx" TargetMode="External"/><Relationship Id="rId18" Type="http://schemas.microsoft.com/office/2016/09/relationships/commentsIds" Target="commentsIds.xml"/><Relationship Id="rId26" Type="http://schemas.openxmlformats.org/officeDocument/2006/relationships/hyperlink" Target="https://mentor.ieee.org/802.11/dcn/21/11-21-0495-00-00be-u-sig-comment-resolution-part-4.docx" TargetMode="External"/><Relationship Id="rId3" Type="http://schemas.openxmlformats.org/officeDocument/2006/relationships/customXml" Target="../customXml/item3.xml"/><Relationship Id="rId21" Type="http://schemas.openxmlformats.org/officeDocument/2006/relationships/hyperlink" Target="https://mentor.ieee.org/802.11/dcn/21/11-21-0354-00-00be-u-sig-comment-resolution-part-3.docx"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qualcomm-my.sharepoint.com/personal/alicel_qti_qualcomm_com/Documents/Documents/Work/EHT/Spec/11-21-0325-00-00be-u-sig-comment-resolution-part-1_backup.docx" TargetMode="External"/><Relationship Id="rId17" Type="http://schemas.microsoft.com/office/2011/relationships/commentsExtended" Target="commentsExtended.xml"/><Relationship Id="rId25" Type="http://schemas.openxmlformats.org/officeDocument/2006/relationships/hyperlink" Target="https://mentor.ieee.org/802.11/dcn/21/11-21-0354-00-00be-u-sig-comment-resolution-part-3.docx"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yperlink" Target="https://mentor.ieee.org/802.11/dcn/21/11-21-0354-00-00be-u-sig-comment-resolution-part-3.docx" TargetMode="External"/><Relationship Id="rId29" Type="http://schemas.openxmlformats.org/officeDocument/2006/relationships/hyperlink" Target="https://mentor.ieee.org/802.11/dcn/21/11-21-0495-00-00be-u-sig-comment-resolution-part-4.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1/11-21-0495-00-00be-u-sig-comment-resolution-part-4.docx" TargetMode="External"/><Relationship Id="rId24" Type="http://schemas.openxmlformats.org/officeDocument/2006/relationships/hyperlink" Target="https://mentor.ieee.org/802.11/dcn/21/11-21-0354-00-00be-u-sig-comment-resolution-part-3.docx"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mentor.ieee.org/802.11/dcn/21/11-21-0495-00-00be-u-sig-comment-resolution-part-4.docx" TargetMode="External"/><Relationship Id="rId23" Type="http://schemas.openxmlformats.org/officeDocument/2006/relationships/hyperlink" Target="https://mentor.ieee.org/802.11/dcn/21/11-21-0354-00-00be-u-sig-comment-resolution-part-3.docx" TargetMode="External"/><Relationship Id="rId28" Type="http://schemas.openxmlformats.org/officeDocument/2006/relationships/hyperlink" Target="https://mentor.ieee.org/802.11/dcn/21/11-21-0495-00-00be-u-sig-comment-resolution-part-4.docx" TargetMode="External"/><Relationship Id="rId36" Type="http://schemas.openxmlformats.org/officeDocument/2006/relationships/theme" Target="theme/theme1.xml"/><Relationship Id="rId10" Type="http://schemas.openxmlformats.org/officeDocument/2006/relationships/endnotes" Target="endnotes.xml"/><Relationship Id="rId19" Type="http://schemas.microsoft.com/office/2018/08/relationships/commentsExtensible" Target="commentsExtensible.xml"/><Relationship Id="rId31" Type="http://schemas.openxmlformats.org/officeDocument/2006/relationships/package" Target="embeddings/Microsoft_Visio_Drawing.vsd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ntor.ieee.org/802.11/dcn/21/11-21-0495-00-00be-u-sig-comment-resolution-part-4.docx" TargetMode="External"/><Relationship Id="rId22" Type="http://schemas.openxmlformats.org/officeDocument/2006/relationships/hyperlink" Target="https://mentor.ieee.org/802.11/dcn/21/11-21-0354-00-00be-u-sig-comment-resolution-part-3.docx" TargetMode="External"/><Relationship Id="rId27" Type="http://schemas.openxmlformats.org/officeDocument/2006/relationships/hyperlink" Target="https://mentor.ieee.org/802.11/dcn/21/11-21-0495-00-00be-u-sig-comment-resolution-part-4.docx" TargetMode="External"/><Relationship Id="rId30" Type="http://schemas.openxmlformats.org/officeDocument/2006/relationships/image" Target="media/image2.emf"/><Relationship Id="rId35" Type="http://schemas.microsoft.com/office/2011/relationships/people" Target="peop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0AEFF-14AE-4003-B853-14EF5CDF4451}">
  <ds:schemaRefs>
    <ds:schemaRef ds:uri="http://schemas.openxmlformats.org/officeDocument/2006/bibliography"/>
  </ds:schemaRefs>
</ds:datastoreItem>
</file>

<file path=customXml/itemProps2.xml><?xml version="1.0" encoding="utf-8"?>
<ds:datastoreItem xmlns:ds="http://schemas.openxmlformats.org/officeDocument/2006/customXml" ds:itemID="{173CEBFE-BD84-4F47-BA80-22C42D2764B6}">
  <ds:schemaRefs>
    <ds:schemaRef ds:uri="http://schemas.openxmlformats.org/officeDocument/2006/bibliography"/>
  </ds:schemaRefs>
</ds:datastoreItem>
</file>

<file path=customXml/itemProps3.xml><?xml version="1.0" encoding="utf-8"?>
<ds:datastoreItem xmlns:ds="http://schemas.openxmlformats.org/officeDocument/2006/customXml" ds:itemID="{C04DDA8A-DFE5-4A98-AA2C-C8D19E5E654F}">
  <ds:schemaRefs>
    <ds:schemaRef ds:uri="http://schemas.openxmlformats.org/officeDocument/2006/bibliography"/>
  </ds:schemaRefs>
</ds:datastoreItem>
</file>

<file path=customXml/itemProps4.xml><?xml version="1.0" encoding="utf-8"?>
<ds:datastoreItem xmlns:ds="http://schemas.openxmlformats.org/officeDocument/2006/customXml" ds:itemID="{7774F73C-22D9-4C17-ACE4-CFB376603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16</Pages>
  <Words>4287</Words>
  <Characters>24442</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doc.: IEEE 802.11-20/1519r1</vt:lpstr>
    </vt:vector>
  </TitlesOfParts>
  <Company>Huawei Technologies Co.,Ltd.</Company>
  <LinksUpToDate>false</LinksUpToDate>
  <CharactersWithSpaces>28672</CharactersWithSpaces>
  <SharedDoc>false</SharedDoc>
  <HyperlinkBase/>
  <HLinks>
    <vt:vector size="186" baseType="variant">
      <vt:variant>
        <vt:i4>3604523</vt:i4>
      </vt:variant>
      <vt:variant>
        <vt:i4>63</vt:i4>
      </vt:variant>
      <vt:variant>
        <vt:i4>0</vt:i4>
      </vt:variant>
      <vt:variant>
        <vt:i4>5</vt:i4>
      </vt:variant>
      <vt:variant>
        <vt:lpwstr/>
      </vt:variant>
      <vt:variant>
        <vt:lpwstr>bookmark99</vt:lpwstr>
      </vt:variant>
      <vt:variant>
        <vt:i4>3538987</vt:i4>
      </vt:variant>
      <vt:variant>
        <vt:i4>51</vt:i4>
      </vt:variant>
      <vt:variant>
        <vt:i4>0</vt:i4>
      </vt:variant>
      <vt:variant>
        <vt:i4>5</vt:i4>
      </vt:variant>
      <vt:variant>
        <vt:lpwstr/>
      </vt:variant>
      <vt:variant>
        <vt:lpwstr>bookmark98</vt:lpwstr>
      </vt:variant>
      <vt:variant>
        <vt:i4>3538987</vt:i4>
      </vt:variant>
      <vt:variant>
        <vt:i4>48</vt:i4>
      </vt:variant>
      <vt:variant>
        <vt:i4>0</vt:i4>
      </vt:variant>
      <vt:variant>
        <vt:i4>5</vt:i4>
      </vt:variant>
      <vt:variant>
        <vt:lpwstr/>
      </vt:variant>
      <vt:variant>
        <vt:lpwstr>bookmark98</vt:lpwstr>
      </vt:variant>
      <vt:variant>
        <vt:i4>3538981</vt:i4>
      </vt:variant>
      <vt:variant>
        <vt:i4>45</vt:i4>
      </vt:variant>
      <vt:variant>
        <vt:i4>0</vt:i4>
      </vt:variant>
      <vt:variant>
        <vt:i4>5</vt:i4>
      </vt:variant>
      <vt:variant>
        <vt:lpwstr/>
      </vt:variant>
      <vt:variant>
        <vt:lpwstr>bookmark78</vt:lpwstr>
      </vt:variant>
      <vt:variant>
        <vt:i4>3538981</vt:i4>
      </vt:variant>
      <vt:variant>
        <vt:i4>42</vt:i4>
      </vt:variant>
      <vt:variant>
        <vt:i4>0</vt:i4>
      </vt:variant>
      <vt:variant>
        <vt:i4>5</vt:i4>
      </vt:variant>
      <vt:variant>
        <vt:lpwstr/>
      </vt:variant>
      <vt:variant>
        <vt:lpwstr>bookmark78</vt:lpwstr>
      </vt:variant>
      <vt:variant>
        <vt:i4>3801125</vt:i4>
      </vt:variant>
      <vt:variant>
        <vt:i4>39</vt:i4>
      </vt:variant>
      <vt:variant>
        <vt:i4>0</vt:i4>
      </vt:variant>
      <vt:variant>
        <vt:i4>5</vt:i4>
      </vt:variant>
      <vt:variant>
        <vt:lpwstr/>
      </vt:variant>
      <vt:variant>
        <vt:lpwstr>bookmark74</vt:lpwstr>
      </vt:variant>
      <vt:variant>
        <vt:i4>3801125</vt:i4>
      </vt:variant>
      <vt:variant>
        <vt:i4>36</vt:i4>
      </vt:variant>
      <vt:variant>
        <vt:i4>0</vt:i4>
      </vt:variant>
      <vt:variant>
        <vt:i4>5</vt:i4>
      </vt:variant>
      <vt:variant>
        <vt:lpwstr/>
      </vt:variant>
      <vt:variant>
        <vt:lpwstr>bookmark74</vt:lpwstr>
      </vt:variant>
      <vt:variant>
        <vt:i4>4063268</vt:i4>
      </vt:variant>
      <vt:variant>
        <vt:i4>33</vt:i4>
      </vt:variant>
      <vt:variant>
        <vt:i4>0</vt:i4>
      </vt:variant>
      <vt:variant>
        <vt:i4>5</vt:i4>
      </vt:variant>
      <vt:variant>
        <vt:lpwstr/>
      </vt:variant>
      <vt:variant>
        <vt:lpwstr>bookmark60</vt:lpwstr>
      </vt:variant>
      <vt:variant>
        <vt:i4>3801127</vt:i4>
      </vt:variant>
      <vt:variant>
        <vt:i4>30</vt:i4>
      </vt:variant>
      <vt:variant>
        <vt:i4>0</vt:i4>
      </vt:variant>
      <vt:variant>
        <vt:i4>5</vt:i4>
      </vt:variant>
      <vt:variant>
        <vt:lpwstr/>
      </vt:variant>
      <vt:variant>
        <vt:lpwstr>bookmark54</vt:lpwstr>
      </vt:variant>
      <vt:variant>
        <vt:i4>3997733</vt:i4>
      </vt:variant>
      <vt:variant>
        <vt:i4>27</vt:i4>
      </vt:variant>
      <vt:variant>
        <vt:i4>0</vt:i4>
      </vt:variant>
      <vt:variant>
        <vt:i4>5</vt:i4>
      </vt:variant>
      <vt:variant>
        <vt:lpwstr/>
      </vt:variant>
      <vt:variant>
        <vt:lpwstr>bookmark73</vt:lpwstr>
      </vt:variant>
      <vt:variant>
        <vt:i4>3735595</vt:i4>
      </vt:variant>
      <vt:variant>
        <vt:i4>24</vt:i4>
      </vt:variant>
      <vt:variant>
        <vt:i4>0</vt:i4>
      </vt:variant>
      <vt:variant>
        <vt:i4>5</vt:i4>
      </vt:variant>
      <vt:variant>
        <vt:lpwstr/>
      </vt:variant>
      <vt:variant>
        <vt:lpwstr>bookmark97</vt:lpwstr>
      </vt:variant>
      <vt:variant>
        <vt:i4>3735595</vt:i4>
      </vt:variant>
      <vt:variant>
        <vt:i4>21</vt:i4>
      </vt:variant>
      <vt:variant>
        <vt:i4>0</vt:i4>
      </vt:variant>
      <vt:variant>
        <vt:i4>5</vt:i4>
      </vt:variant>
      <vt:variant>
        <vt:lpwstr/>
      </vt:variant>
      <vt:variant>
        <vt:lpwstr>bookmark97</vt:lpwstr>
      </vt:variant>
      <vt:variant>
        <vt:i4>3866667</vt:i4>
      </vt:variant>
      <vt:variant>
        <vt:i4>18</vt:i4>
      </vt:variant>
      <vt:variant>
        <vt:i4>0</vt:i4>
      </vt:variant>
      <vt:variant>
        <vt:i4>5</vt:i4>
      </vt:variant>
      <vt:variant>
        <vt:lpwstr/>
      </vt:variant>
      <vt:variant>
        <vt:lpwstr>bookmark95</vt:lpwstr>
      </vt:variant>
      <vt:variant>
        <vt:i4>3866667</vt:i4>
      </vt:variant>
      <vt:variant>
        <vt:i4>15</vt:i4>
      </vt:variant>
      <vt:variant>
        <vt:i4>0</vt:i4>
      </vt:variant>
      <vt:variant>
        <vt:i4>5</vt:i4>
      </vt:variant>
      <vt:variant>
        <vt:lpwstr/>
      </vt:variant>
      <vt:variant>
        <vt:lpwstr>bookmark95</vt:lpwstr>
      </vt:variant>
      <vt:variant>
        <vt:i4>3801131</vt:i4>
      </vt:variant>
      <vt:variant>
        <vt:i4>12</vt:i4>
      </vt:variant>
      <vt:variant>
        <vt:i4>0</vt:i4>
      </vt:variant>
      <vt:variant>
        <vt:i4>5</vt:i4>
      </vt:variant>
      <vt:variant>
        <vt:lpwstr/>
      </vt:variant>
      <vt:variant>
        <vt:lpwstr>bookmark94</vt:lpwstr>
      </vt:variant>
      <vt:variant>
        <vt:i4>3801131</vt:i4>
      </vt:variant>
      <vt:variant>
        <vt:i4>9</vt:i4>
      </vt:variant>
      <vt:variant>
        <vt:i4>0</vt:i4>
      </vt:variant>
      <vt:variant>
        <vt:i4>5</vt:i4>
      </vt:variant>
      <vt:variant>
        <vt:lpwstr/>
      </vt:variant>
      <vt:variant>
        <vt:lpwstr>bookmark94</vt:lpwstr>
      </vt:variant>
      <vt:variant>
        <vt:i4>4128811</vt:i4>
      </vt:variant>
      <vt:variant>
        <vt:i4>6</vt:i4>
      </vt:variant>
      <vt:variant>
        <vt:i4>0</vt:i4>
      </vt:variant>
      <vt:variant>
        <vt:i4>5</vt:i4>
      </vt:variant>
      <vt:variant>
        <vt:lpwstr/>
      </vt:variant>
      <vt:variant>
        <vt:lpwstr>bookmark91</vt:lpwstr>
      </vt:variant>
      <vt:variant>
        <vt:i4>4128811</vt:i4>
      </vt:variant>
      <vt:variant>
        <vt:i4>3</vt:i4>
      </vt:variant>
      <vt:variant>
        <vt:i4>0</vt:i4>
      </vt:variant>
      <vt:variant>
        <vt:i4>5</vt:i4>
      </vt:variant>
      <vt:variant>
        <vt:lpwstr/>
      </vt:variant>
      <vt:variant>
        <vt:lpwstr>bookmark91</vt:lpwstr>
      </vt:variant>
      <vt:variant>
        <vt:i4>3538976</vt:i4>
      </vt:variant>
      <vt:variant>
        <vt:i4>0</vt:i4>
      </vt:variant>
      <vt:variant>
        <vt:i4>0</vt:i4>
      </vt:variant>
      <vt:variant>
        <vt:i4>5</vt:i4>
      </vt:variant>
      <vt:variant>
        <vt:lpwstr/>
      </vt:variant>
      <vt:variant>
        <vt:lpwstr>bookmark282</vt:lpwstr>
      </vt:variant>
      <vt:variant>
        <vt:i4>3670059</vt:i4>
      </vt:variant>
      <vt:variant>
        <vt:i4>33</vt:i4>
      </vt:variant>
      <vt:variant>
        <vt:i4>0</vt:i4>
      </vt:variant>
      <vt:variant>
        <vt:i4>5</vt:i4>
      </vt:variant>
      <vt:variant>
        <vt:lpwstr/>
      </vt:variant>
      <vt:variant>
        <vt:lpwstr>bookmark96</vt:lpwstr>
      </vt:variant>
      <vt:variant>
        <vt:i4>3670059</vt:i4>
      </vt:variant>
      <vt:variant>
        <vt:i4>30</vt:i4>
      </vt:variant>
      <vt:variant>
        <vt:i4>0</vt:i4>
      </vt:variant>
      <vt:variant>
        <vt:i4>5</vt:i4>
      </vt:variant>
      <vt:variant>
        <vt:lpwstr/>
      </vt:variant>
      <vt:variant>
        <vt:lpwstr>bookmark96</vt:lpwstr>
      </vt:variant>
      <vt:variant>
        <vt:i4>3932203</vt:i4>
      </vt:variant>
      <vt:variant>
        <vt:i4>27</vt:i4>
      </vt:variant>
      <vt:variant>
        <vt:i4>0</vt:i4>
      </vt:variant>
      <vt:variant>
        <vt:i4>5</vt:i4>
      </vt:variant>
      <vt:variant>
        <vt:lpwstr/>
      </vt:variant>
      <vt:variant>
        <vt:lpwstr>bookmark92</vt:lpwstr>
      </vt:variant>
      <vt:variant>
        <vt:i4>3932203</vt:i4>
      </vt:variant>
      <vt:variant>
        <vt:i4>24</vt:i4>
      </vt:variant>
      <vt:variant>
        <vt:i4>0</vt:i4>
      </vt:variant>
      <vt:variant>
        <vt:i4>5</vt:i4>
      </vt:variant>
      <vt:variant>
        <vt:lpwstr/>
      </vt:variant>
      <vt:variant>
        <vt:lpwstr>bookmark92</vt:lpwstr>
      </vt:variant>
      <vt:variant>
        <vt:i4>3932203</vt:i4>
      </vt:variant>
      <vt:variant>
        <vt:i4>21</vt:i4>
      </vt:variant>
      <vt:variant>
        <vt:i4>0</vt:i4>
      </vt:variant>
      <vt:variant>
        <vt:i4>5</vt:i4>
      </vt:variant>
      <vt:variant>
        <vt:lpwstr/>
      </vt:variant>
      <vt:variant>
        <vt:lpwstr>bookmark92</vt:lpwstr>
      </vt:variant>
      <vt:variant>
        <vt:i4>3670059</vt:i4>
      </vt:variant>
      <vt:variant>
        <vt:i4>18</vt:i4>
      </vt:variant>
      <vt:variant>
        <vt:i4>0</vt:i4>
      </vt:variant>
      <vt:variant>
        <vt:i4>5</vt:i4>
      </vt:variant>
      <vt:variant>
        <vt:lpwstr/>
      </vt:variant>
      <vt:variant>
        <vt:lpwstr>bookmark96</vt:lpwstr>
      </vt:variant>
      <vt:variant>
        <vt:i4>3997739</vt:i4>
      </vt:variant>
      <vt:variant>
        <vt:i4>15</vt:i4>
      </vt:variant>
      <vt:variant>
        <vt:i4>0</vt:i4>
      </vt:variant>
      <vt:variant>
        <vt:i4>5</vt:i4>
      </vt:variant>
      <vt:variant>
        <vt:lpwstr/>
      </vt:variant>
      <vt:variant>
        <vt:lpwstr>bookmark93</vt:lpwstr>
      </vt:variant>
      <vt:variant>
        <vt:i4>3997739</vt:i4>
      </vt:variant>
      <vt:variant>
        <vt:i4>12</vt:i4>
      </vt:variant>
      <vt:variant>
        <vt:i4>0</vt:i4>
      </vt:variant>
      <vt:variant>
        <vt:i4>5</vt:i4>
      </vt:variant>
      <vt:variant>
        <vt:lpwstr/>
      </vt:variant>
      <vt:variant>
        <vt:lpwstr>bookmark93</vt:lpwstr>
      </vt:variant>
      <vt:variant>
        <vt:i4>3997739</vt:i4>
      </vt:variant>
      <vt:variant>
        <vt:i4>9</vt:i4>
      </vt:variant>
      <vt:variant>
        <vt:i4>0</vt:i4>
      </vt:variant>
      <vt:variant>
        <vt:i4>5</vt:i4>
      </vt:variant>
      <vt:variant>
        <vt:lpwstr/>
      </vt:variant>
      <vt:variant>
        <vt:lpwstr>bookmark93</vt:lpwstr>
      </vt:variant>
      <vt:variant>
        <vt:i4>3932203</vt:i4>
      </vt:variant>
      <vt:variant>
        <vt:i4>6</vt:i4>
      </vt:variant>
      <vt:variant>
        <vt:i4>0</vt:i4>
      </vt:variant>
      <vt:variant>
        <vt:i4>5</vt:i4>
      </vt:variant>
      <vt:variant>
        <vt:lpwstr/>
      </vt:variant>
      <vt:variant>
        <vt:lpwstr>bookmark92</vt:lpwstr>
      </vt:variant>
      <vt:variant>
        <vt:i4>3932203</vt:i4>
      </vt:variant>
      <vt:variant>
        <vt:i4>3</vt:i4>
      </vt:variant>
      <vt:variant>
        <vt:i4>0</vt:i4>
      </vt:variant>
      <vt:variant>
        <vt:i4>5</vt:i4>
      </vt:variant>
      <vt:variant>
        <vt:lpwstr/>
      </vt:variant>
      <vt:variant>
        <vt:lpwstr>bookmark92</vt:lpwstr>
      </vt:variant>
      <vt:variant>
        <vt:i4>3932203</vt:i4>
      </vt:variant>
      <vt:variant>
        <vt:i4>0</vt:i4>
      </vt:variant>
      <vt:variant>
        <vt:i4>0</vt:i4>
      </vt:variant>
      <vt:variant>
        <vt:i4>5</vt:i4>
      </vt:variant>
      <vt:variant>
        <vt:lpwstr/>
      </vt:variant>
      <vt:variant>
        <vt:lpwstr>bookmark92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802.11-20/1519r1</dc:title>
  <dc:subject>Submission</dc:subject>
  <dc:creator>Youhan Kim (Qualcomm)</dc:creator>
  <cp:keywords>Sep. 2020</cp:keywords>
  <cp:lastModifiedBy>Alice Chen</cp:lastModifiedBy>
  <cp:revision>280</cp:revision>
  <cp:lastPrinted>2017-05-01T13:09:00Z</cp:lastPrinted>
  <dcterms:created xsi:type="dcterms:W3CDTF">2021-03-03T23:08:00Z</dcterms:created>
  <dcterms:modified xsi:type="dcterms:W3CDTF">2021-03-23T02:47:00Z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(2)DZ3/bWvzeozCJe+loIQv/OjlZdMvV8cRjSdK5m8+9bUw3bp8tzI+7gay0V7tPqMVtMPWV6x+
0FvzZWRjB8t+h6Y18wbIXz1ViJA80VEQdQhrZEy3XsNqicC1r9nW2rDvJk+JEx0y/naEpAcm
OU35xTeUoWSJ4BQQLMlF7ZmNgZFv6cK+JEHZxNHvy9hY2sWD6tf3djI50D4FonDjbbdAlS/6
BlYQL7oFW7dVzTY5rr</vt:lpwstr>
  </property>
  <property fmtid="{D5CDD505-2E9C-101B-9397-08002B2CF9AE}" pid="4" name="_2015_ms_pID_7253431">
    <vt:lpwstr>skR1EajI2gFEqsDTfdIfj8VA+0OJf1bZFVD2hyDcJan3Ajkq9/+1m4
ihBrDOx1g3nax4DyILMgtyKRGye37qpKXFT11Nj4MaWW+90kCz0yBVjghFC67co8vqum/F30
44PdFQN3kkOLWXq8U1NaQU7MuTlVvsCazjPcFrLVBh3Hpw==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1467622149</vt:lpwstr>
  </property>
  <property fmtid="{D5CDD505-2E9C-101B-9397-08002B2CF9AE}" pid="9" name="TitusGUID">
    <vt:lpwstr>04ec1365-c4e8-4dc5-845f-f01ba12fd3d0</vt:lpwstr>
  </property>
  <property fmtid="{D5CDD505-2E9C-101B-9397-08002B2CF9AE}" pid="10" name="CTP_BU">
    <vt:lpwstr>COMMUNICATION &amp;DEVICES GROUP</vt:lpwstr>
  </property>
  <property fmtid="{D5CDD505-2E9C-101B-9397-08002B2CF9AE}" pid="11" name="CTP_TimeStamp">
    <vt:lpwstr>2016-09-14 07:37:16Z</vt:lpwstr>
  </property>
  <property fmtid="{D5CDD505-2E9C-101B-9397-08002B2CF9AE}" pid="12" name="CTPClassification">
    <vt:lpwstr>CTP_IC</vt:lpwstr>
  </property>
  <property fmtid="{D5CDD505-2E9C-101B-9397-08002B2CF9AE}" pid="13" name="_AdHocReviewCycleID">
    <vt:i4>-80787439</vt:i4>
  </property>
  <property fmtid="{D5CDD505-2E9C-101B-9397-08002B2CF9AE}" pid="14" name="_EmailSubject">
    <vt:lpwstr>U-SIG CR part 2</vt:lpwstr>
  </property>
  <property fmtid="{D5CDD505-2E9C-101B-9397-08002B2CF9AE}" pid="15" name="_AuthorEmail">
    <vt:lpwstr>svverman@qti.qualcomm.com</vt:lpwstr>
  </property>
  <property fmtid="{D5CDD505-2E9C-101B-9397-08002B2CF9AE}" pid="16" name="_AuthorEmailDisplayName">
    <vt:lpwstr>Sameer Vermani</vt:lpwstr>
  </property>
  <property fmtid="{D5CDD505-2E9C-101B-9397-08002B2CF9AE}" pid="17" name="_PreviousAdHocReviewCycleID">
    <vt:i4>-2133768201</vt:i4>
  </property>
  <property fmtid="{D5CDD505-2E9C-101B-9397-08002B2CF9AE}" pid="18" name="_ReviewingToolsShownOnce">
    <vt:lpwstr/>
  </property>
</Properties>
</file>