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 xml:space="preserve">Proposed Draft Specification for </w:t>
            </w:r>
            <w:proofErr w:type="spellStart"/>
            <w:r>
              <w:rPr>
                <w:lang w:eastAsia="ko-KR"/>
              </w:rPr>
              <w:t>WideBand</w:t>
            </w:r>
            <w:proofErr w:type="spellEnd"/>
            <w:r>
              <w:rPr>
                <w:lang w:eastAsia="ko-KR"/>
              </w:rPr>
              <w:t xml:space="preserve"> BW </w:t>
            </w:r>
            <w:proofErr w:type="spellStart"/>
            <w:r>
              <w:rPr>
                <w:lang w:eastAsia="ko-KR"/>
              </w:rPr>
              <w:t>Signaling</w:t>
            </w:r>
            <w:proofErr w:type="spellEnd"/>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proofErr w:type="spellStart"/>
            <w:r>
              <w:rPr>
                <w:b w:val="0"/>
                <w:sz w:val="18"/>
                <w:szCs w:val="18"/>
                <w:lang w:eastAsia="zh-CN"/>
              </w:rPr>
              <w:t>Chenchen</w:t>
            </w:r>
            <w:proofErr w:type="spellEnd"/>
            <w:r>
              <w:rPr>
                <w:b w:val="0"/>
                <w:sz w:val="18"/>
                <w:szCs w:val="18"/>
                <w:lang w:eastAsia="zh-CN"/>
              </w:rPr>
              <w:t xml:space="preserve">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804FB8" w:rsidRDefault="00804FB8">
                              <w:pPr>
                                <w:pStyle w:val="T1"/>
                                <w:spacing w:after="120"/>
                              </w:pPr>
                              <w:r>
                                <w:t>Abstract</w:t>
                              </w:r>
                            </w:p>
                            <w:p w14:paraId="5D5B8AD0" w14:textId="715E7468" w:rsidR="00804FB8" w:rsidRPr="00EE7DC3" w:rsidRDefault="00804FB8" w:rsidP="00E13F8F">
                              <w:pPr>
                                <w:rPr>
                                  <w:sz w:val="18"/>
                                  <w:szCs w:val="18"/>
                                </w:rPr>
                              </w:pPr>
                            </w:p>
                            <w:p w14:paraId="69FED73C" w14:textId="77777777" w:rsidR="00804FB8" w:rsidRPr="00EE7DC3" w:rsidRDefault="00804FB8"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804FB8" w:rsidRPr="00EE7DC3" w:rsidRDefault="00804FB8" w:rsidP="00EE7DC3">
                              <w:pPr>
                                <w:rPr>
                                  <w:sz w:val="18"/>
                                  <w:szCs w:val="18"/>
                                </w:rPr>
                              </w:pPr>
                            </w:p>
                            <w:p w14:paraId="787DE596" w14:textId="77777777" w:rsidR="00804FB8" w:rsidRPr="00EE7DC3" w:rsidRDefault="00804FB8" w:rsidP="00EE7DC3">
                              <w:pPr>
                                <w:rPr>
                                  <w:sz w:val="18"/>
                                  <w:szCs w:val="18"/>
                                </w:rPr>
                              </w:pPr>
                              <w:r w:rsidRPr="00EE7DC3">
                                <w:rPr>
                                  <w:sz w:val="18"/>
                                  <w:szCs w:val="18"/>
                                </w:rPr>
                                <w:t>Revisions:</w:t>
                              </w:r>
                            </w:p>
                            <w:p w14:paraId="10DDAC99" w14:textId="77777777" w:rsidR="00804FB8" w:rsidRPr="00EE7DC3" w:rsidRDefault="00804FB8" w:rsidP="00EE7DC3">
                              <w:pPr>
                                <w:rPr>
                                  <w:sz w:val="18"/>
                                  <w:szCs w:val="18"/>
                                </w:rPr>
                              </w:pPr>
                            </w:p>
                            <w:p w14:paraId="23331BDC" w14:textId="77777777" w:rsidR="00804FB8" w:rsidRPr="00EE7DC3" w:rsidRDefault="00804FB8"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804FB8" w:rsidRDefault="00804FB8"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72BF8579" w:rsidR="00804FB8" w:rsidRDefault="00804FB8" w:rsidP="005B35DD">
                              <w:pPr>
                                <w:pStyle w:val="ab"/>
                                <w:numPr>
                                  <w:ilvl w:val="0"/>
                                  <w:numId w:val="3"/>
                                </w:numPr>
                                <w:contextualSpacing w:val="0"/>
                                <w:rPr>
                                  <w:sz w:val="18"/>
                                  <w:szCs w:val="18"/>
                                </w:rPr>
                              </w:pPr>
                              <w:r>
                                <w:rPr>
                                  <w:sz w:val="18"/>
                                  <w:szCs w:val="18"/>
                                </w:rPr>
                                <w:t>Rev 2: updated base on base on further offline comments</w:t>
                              </w:r>
                            </w:p>
                            <w:p w14:paraId="3BC30B6D" w14:textId="4C244778" w:rsidR="00804FB8" w:rsidRDefault="00804FB8" w:rsidP="005B35DD">
                              <w:pPr>
                                <w:pStyle w:val="ab"/>
                                <w:numPr>
                                  <w:ilvl w:val="0"/>
                                  <w:numId w:val="3"/>
                                </w:numPr>
                                <w:contextualSpacing w:val="0"/>
                                <w:rPr>
                                  <w:sz w:val="18"/>
                                  <w:szCs w:val="18"/>
                                </w:rPr>
                              </w:pPr>
                              <w:r>
                                <w:rPr>
                                  <w:sz w:val="18"/>
                                  <w:szCs w:val="18"/>
                                </w:rPr>
                                <w:t xml:space="preserve">Rev 3: updated base on </w:t>
                              </w:r>
                              <w:proofErr w:type="spellStart"/>
                              <w:r>
                                <w:rPr>
                                  <w:sz w:val="18"/>
                                  <w:szCs w:val="18"/>
                                </w:rPr>
                                <w:t>commnets</w:t>
                              </w:r>
                              <w:proofErr w:type="spellEnd"/>
                              <w:r>
                                <w:rPr>
                                  <w:sz w:val="18"/>
                                  <w:szCs w:val="18"/>
                                </w:rPr>
                                <w:t xml:space="preserve"> during presentation</w:t>
                              </w:r>
                            </w:p>
                            <w:p w14:paraId="2698D609" w14:textId="21490668" w:rsidR="00B72ED7" w:rsidRPr="00EE7DC3" w:rsidRDefault="00B72ED7" w:rsidP="005B35DD">
                              <w:pPr>
                                <w:pStyle w:val="ab"/>
                                <w:numPr>
                                  <w:ilvl w:val="0"/>
                                  <w:numId w:val="3"/>
                                </w:numPr>
                                <w:contextualSpacing w:val="0"/>
                                <w:rPr>
                                  <w:sz w:val="18"/>
                                  <w:szCs w:val="18"/>
                                </w:rPr>
                              </w:pPr>
                              <w:r>
                                <w:rPr>
                                  <w:sz w:val="18"/>
                                  <w:szCs w:val="18"/>
                                </w:rPr>
                                <w:t>Rev 4: replace “</w:t>
                              </w:r>
                              <w:r w:rsidRPr="00B72ED7">
                                <w:rPr>
                                  <w:sz w:val="18"/>
                                  <w:szCs w:val="18"/>
                                </w:rPr>
                                <w:t>dot11EHT</w:t>
                              </w:r>
                              <w:r w:rsidRPr="00B72ED7">
                                <w:rPr>
                                  <w:sz w:val="18"/>
                                  <w:szCs w:val="18"/>
                                </w:rPr>
                                <w:t>6GOptionImplemented</w:t>
                              </w:r>
                              <w:r>
                                <w:rPr>
                                  <w:sz w:val="18"/>
                                  <w:szCs w:val="18"/>
                                </w:rPr>
                                <w:t>” with “STA 6G”</w:t>
                              </w:r>
                            </w:p>
                            <w:p w14:paraId="4A34D266" w14:textId="77777777" w:rsidR="00804FB8" w:rsidRDefault="00804FB8" w:rsidP="00EE7DC3">
                              <w:pPr>
                                <w:pStyle w:val="ab"/>
                              </w:pPr>
                            </w:p>
                            <w:p w14:paraId="4FA4BEC8" w14:textId="498AF8C3" w:rsidR="00804FB8" w:rsidRPr="001E6226" w:rsidRDefault="00804FB8"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804FB8" w:rsidRDefault="00804FB8">
                        <w:pPr>
                          <w:pStyle w:val="T1"/>
                          <w:spacing w:after="120"/>
                        </w:pPr>
                        <w:r>
                          <w:t>Abstract</w:t>
                        </w:r>
                      </w:p>
                      <w:p w14:paraId="5D5B8AD0" w14:textId="715E7468" w:rsidR="00804FB8" w:rsidRPr="00EE7DC3" w:rsidRDefault="00804FB8" w:rsidP="00E13F8F">
                        <w:pPr>
                          <w:rPr>
                            <w:sz w:val="18"/>
                            <w:szCs w:val="18"/>
                          </w:rPr>
                        </w:pPr>
                      </w:p>
                      <w:p w14:paraId="69FED73C" w14:textId="77777777" w:rsidR="00804FB8" w:rsidRPr="00EE7DC3" w:rsidRDefault="00804FB8"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804FB8" w:rsidRPr="00EE7DC3" w:rsidRDefault="00804FB8" w:rsidP="00EE7DC3">
                        <w:pPr>
                          <w:rPr>
                            <w:sz w:val="18"/>
                            <w:szCs w:val="18"/>
                          </w:rPr>
                        </w:pPr>
                      </w:p>
                      <w:p w14:paraId="787DE596" w14:textId="77777777" w:rsidR="00804FB8" w:rsidRPr="00EE7DC3" w:rsidRDefault="00804FB8" w:rsidP="00EE7DC3">
                        <w:pPr>
                          <w:rPr>
                            <w:sz w:val="18"/>
                            <w:szCs w:val="18"/>
                          </w:rPr>
                        </w:pPr>
                        <w:r w:rsidRPr="00EE7DC3">
                          <w:rPr>
                            <w:sz w:val="18"/>
                            <w:szCs w:val="18"/>
                          </w:rPr>
                          <w:t>Revisions:</w:t>
                        </w:r>
                      </w:p>
                      <w:p w14:paraId="10DDAC99" w14:textId="77777777" w:rsidR="00804FB8" w:rsidRPr="00EE7DC3" w:rsidRDefault="00804FB8" w:rsidP="00EE7DC3">
                        <w:pPr>
                          <w:rPr>
                            <w:sz w:val="18"/>
                            <w:szCs w:val="18"/>
                          </w:rPr>
                        </w:pPr>
                      </w:p>
                      <w:p w14:paraId="23331BDC" w14:textId="77777777" w:rsidR="00804FB8" w:rsidRPr="00EE7DC3" w:rsidRDefault="00804FB8"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804FB8" w:rsidRDefault="00804FB8"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72BF8579" w:rsidR="00804FB8" w:rsidRDefault="00804FB8" w:rsidP="005B35DD">
                        <w:pPr>
                          <w:pStyle w:val="ab"/>
                          <w:numPr>
                            <w:ilvl w:val="0"/>
                            <w:numId w:val="3"/>
                          </w:numPr>
                          <w:contextualSpacing w:val="0"/>
                          <w:rPr>
                            <w:sz w:val="18"/>
                            <w:szCs w:val="18"/>
                          </w:rPr>
                        </w:pPr>
                        <w:r>
                          <w:rPr>
                            <w:sz w:val="18"/>
                            <w:szCs w:val="18"/>
                          </w:rPr>
                          <w:t>Rev 2: updated base on base on further offline comments</w:t>
                        </w:r>
                      </w:p>
                      <w:p w14:paraId="3BC30B6D" w14:textId="4C244778" w:rsidR="00804FB8" w:rsidRDefault="00804FB8" w:rsidP="005B35DD">
                        <w:pPr>
                          <w:pStyle w:val="ab"/>
                          <w:numPr>
                            <w:ilvl w:val="0"/>
                            <w:numId w:val="3"/>
                          </w:numPr>
                          <w:contextualSpacing w:val="0"/>
                          <w:rPr>
                            <w:sz w:val="18"/>
                            <w:szCs w:val="18"/>
                          </w:rPr>
                        </w:pPr>
                        <w:r>
                          <w:rPr>
                            <w:sz w:val="18"/>
                            <w:szCs w:val="18"/>
                          </w:rPr>
                          <w:t xml:space="preserve">Rev 3: updated base on </w:t>
                        </w:r>
                        <w:proofErr w:type="spellStart"/>
                        <w:r>
                          <w:rPr>
                            <w:sz w:val="18"/>
                            <w:szCs w:val="18"/>
                          </w:rPr>
                          <w:t>commnets</w:t>
                        </w:r>
                        <w:proofErr w:type="spellEnd"/>
                        <w:r>
                          <w:rPr>
                            <w:sz w:val="18"/>
                            <w:szCs w:val="18"/>
                          </w:rPr>
                          <w:t xml:space="preserve"> during presentation</w:t>
                        </w:r>
                      </w:p>
                      <w:p w14:paraId="2698D609" w14:textId="21490668" w:rsidR="00B72ED7" w:rsidRPr="00EE7DC3" w:rsidRDefault="00B72ED7" w:rsidP="005B35DD">
                        <w:pPr>
                          <w:pStyle w:val="ab"/>
                          <w:numPr>
                            <w:ilvl w:val="0"/>
                            <w:numId w:val="3"/>
                          </w:numPr>
                          <w:contextualSpacing w:val="0"/>
                          <w:rPr>
                            <w:sz w:val="18"/>
                            <w:szCs w:val="18"/>
                          </w:rPr>
                        </w:pPr>
                        <w:r>
                          <w:rPr>
                            <w:sz w:val="18"/>
                            <w:szCs w:val="18"/>
                          </w:rPr>
                          <w:t>Rev 4: replace “</w:t>
                        </w:r>
                        <w:r w:rsidRPr="00B72ED7">
                          <w:rPr>
                            <w:sz w:val="18"/>
                            <w:szCs w:val="18"/>
                          </w:rPr>
                          <w:t>dot11EHT</w:t>
                        </w:r>
                        <w:r w:rsidRPr="00B72ED7">
                          <w:rPr>
                            <w:sz w:val="18"/>
                            <w:szCs w:val="18"/>
                          </w:rPr>
                          <w:t>6GOptionImplemented</w:t>
                        </w:r>
                        <w:r>
                          <w:rPr>
                            <w:sz w:val="18"/>
                            <w:szCs w:val="18"/>
                          </w:rPr>
                          <w:t>” with “STA 6G”</w:t>
                        </w:r>
                      </w:p>
                      <w:p w14:paraId="4A34D266" w14:textId="77777777" w:rsidR="00804FB8" w:rsidRDefault="00804FB8" w:rsidP="00EE7DC3">
                        <w:pPr>
                          <w:pStyle w:val="ab"/>
                        </w:pPr>
                      </w:p>
                      <w:p w14:paraId="4FA4BEC8" w14:textId="498AF8C3" w:rsidR="00804FB8" w:rsidRPr="001E6226" w:rsidRDefault="00804FB8"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End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End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77777777" w:rsidR="00EE7DC3" w:rsidRDefault="00EE7DC3" w:rsidP="00EE7DC3">
      <w:pPr>
        <w:rPr>
          <w:b/>
          <w:u w:val="single"/>
          <w:lang w:eastAsia="zh-CN"/>
        </w:rPr>
      </w:pPr>
      <w:r>
        <w:rPr>
          <w:rFonts w:hint="eastAsia"/>
          <w:b/>
          <w:u w:val="single"/>
          <w:lang w:eastAsia="zh-CN"/>
        </w:rPr>
        <w:t>S</w:t>
      </w:r>
      <w:r>
        <w:rPr>
          <w:b/>
          <w:u w:val="single"/>
          <w:lang w:eastAsia="zh-CN"/>
        </w:rPr>
        <w:t>traw Poll 1: which option do you prefer for the 320MHz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 xml:space="preserve">pt 1: B3 in </w:t>
      </w:r>
      <w:proofErr w:type="spellStart"/>
      <w:r w:rsidRPr="004040A8">
        <w:rPr>
          <w:rFonts w:ascii="TimesNewRomanPSMT" w:hAnsi="TimesNewRomanPSMT"/>
          <w:color w:val="000000"/>
          <w:sz w:val="20"/>
          <w:lang w:val="en-US"/>
        </w:rPr>
        <w:t>scrambing</w:t>
      </w:r>
      <w:proofErr w:type="spellEnd"/>
      <w:r w:rsidRPr="004040A8">
        <w:rPr>
          <w:rFonts w:ascii="TimesNewRomanPSMT" w:hAnsi="TimesNewRomanPSMT"/>
          <w:color w:val="000000"/>
          <w:sz w:val="20"/>
          <w:lang w:val="en-US"/>
        </w:rPr>
        <w:t xml:space="preserve">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77777777" w:rsidR="00EE7DC3" w:rsidRDefault="00EE7DC3" w:rsidP="00EE7DC3">
      <w:pPr>
        <w:rPr>
          <w:lang w:eastAsia="zh-CN"/>
        </w:rPr>
      </w:pPr>
      <w:r>
        <w:rPr>
          <w:lang w:eastAsia="zh-CN"/>
        </w:rPr>
        <w:t>During the discussion, one or more bits are mentioned for indication. Since that when B7 is used, we can get 4 extra mode by redefine B5B6 in scrambling sequence, after one of them is used for indication of 320MHz,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w:t>
      </w:r>
      <w:proofErr w:type="spellStart"/>
      <w:r w:rsidR="00EE7DC3">
        <w:rPr>
          <w:lang w:eastAsia="zh-CN"/>
        </w:rPr>
        <w:t>pairty</w:t>
      </w:r>
      <w:proofErr w:type="spellEnd"/>
      <w:r>
        <w:rPr>
          <w:lang w:eastAsia="zh-CN"/>
        </w:rPr>
        <w:t xml:space="preserve"> may </w:t>
      </w:r>
      <w:r w:rsidR="00EE7DC3">
        <w:rPr>
          <w:lang w:eastAsia="zh-CN"/>
        </w:rPr>
        <w:t>needed</w:t>
      </w:r>
      <w:r>
        <w:rPr>
          <w:lang w:eastAsia="zh-CN"/>
        </w:rPr>
        <w:t xml:space="preserve">. Considering that it is not mentioned in </w:t>
      </w:r>
      <w:proofErr w:type="spellStart"/>
      <w:r>
        <w:rPr>
          <w:lang w:eastAsia="zh-CN"/>
        </w:rPr>
        <w:t>the passed</w:t>
      </w:r>
      <w:proofErr w:type="spellEnd"/>
      <w:r>
        <w:rPr>
          <w:lang w:eastAsia="zh-CN"/>
        </w:rPr>
        <w:t xml:space="preserve"> motion. Here the parity issue is not </w:t>
      </w:r>
      <w:r w:rsidR="00AB5160">
        <w:rPr>
          <w:lang w:eastAsia="zh-CN"/>
        </w:rPr>
        <w:t>touched</w:t>
      </w:r>
      <w:r>
        <w:rPr>
          <w:lang w:eastAsia="zh-CN"/>
        </w:rPr>
        <w:t xml:space="preserve"> in this document.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06AA16A7" w:rsidR="004448FF" w:rsidRDefault="00E96A0D">
      <w:pPr>
        <w:rPr>
          <w:u w:val="thick"/>
        </w:rPr>
        <w:pPrChange w:id="2" w:author="Liyunbo" w:date="2021-03-27T09:53:00Z">
          <w:pPr>
            <w:pStyle w:val="T"/>
          </w:pPr>
        </w:pPrChange>
      </w:pPr>
      <w:r>
        <w:t xml:space="preserve">The TA field is the address of the STA transmitting the RTS frame or the bandwidth </w:t>
      </w:r>
      <w:proofErr w:type="spellStart"/>
      <w:r>
        <w:t>signaling</w:t>
      </w:r>
      <w:proofErr w:type="spellEnd"/>
      <w:r>
        <w:t xml:space="preserve"> TA of the STA transmitting the RTS frame. In an RTS frame transmitted by a VHT STA</w:t>
      </w:r>
      <w:ins w:id="3" w:author="Liyunbo" w:date="2021-03-22T14:27:00Z">
        <w:r w:rsidR="004B31A5">
          <w:t>,</w:t>
        </w:r>
      </w:ins>
      <w:del w:id="4" w:author="Liyunbo" w:date="2021-03-22T14:27:00Z">
        <w:r w:rsidDel="004B31A5">
          <w:delText xml:space="preserve"> or</w:delText>
        </w:r>
      </w:del>
      <w:r>
        <w:t xml:space="preserve"> </w:t>
      </w:r>
      <w:proofErr w:type="spellStart"/>
      <w:r>
        <w:t>an</w:t>
      </w:r>
      <w:proofErr w:type="spellEnd"/>
      <w:r>
        <w:t xml:space="preserve"> HE STA</w:t>
      </w:r>
      <w:r>
        <w:rPr>
          <w:u w:val="thick"/>
        </w:rPr>
        <w:t xml:space="preserve"> or an EHT STA</w:t>
      </w:r>
      <w:ins w:id="5" w:author="Liyunbo" w:date="2021-03-27T09:51:00Z">
        <w:r w:rsidR="00FC220A">
          <w:rPr>
            <w:u w:val="thick"/>
          </w:rPr>
          <w:t xml:space="preserve"> </w:t>
        </w:r>
      </w:ins>
      <w:ins w:id="6" w:author="Cariou, Laurent" w:date="2021-03-30T21:06:00Z">
        <w:r w:rsidR="00F21B3E">
          <w:rPr>
            <w:u w:val="thick"/>
          </w:rPr>
          <w:t xml:space="preserve">that is not a STA 6G </w:t>
        </w:r>
      </w:ins>
      <w:r>
        <w:t>in a non-HT or non-HT duplicate format to another VHT STA</w:t>
      </w:r>
      <w:ins w:id="7" w:author="Liyunbo" w:date="2021-03-22T14:27:00Z">
        <w:r w:rsidR="004B31A5">
          <w:t>,</w:t>
        </w:r>
      </w:ins>
      <w:del w:id="8" w:author="Liyunbo" w:date="2021-03-22T14:27:00Z">
        <w:r w:rsidDel="004B31A5">
          <w:delText xml:space="preserve"> or</w:delText>
        </w:r>
      </w:del>
      <w:r>
        <w:t xml:space="preserve"> HE STA</w:t>
      </w:r>
      <w:r>
        <w:rPr>
          <w:u w:val="thick"/>
        </w:rPr>
        <w:t xml:space="preserve"> or</w:t>
      </w:r>
      <w:del w:id="9" w:author="Liyunbo" w:date="2021-03-22T14:28:00Z">
        <w:r w:rsidDel="004B31A5">
          <w:rPr>
            <w:u w:val="thick"/>
          </w:rPr>
          <w:delText xml:space="preserve"> an</w:delText>
        </w:r>
      </w:del>
      <w:r>
        <w:rPr>
          <w:u w:val="thick"/>
        </w:rPr>
        <w:t xml:space="preserve"> EHT STA</w:t>
      </w:r>
      <w:r>
        <w:t xml:space="preserve">, the </w:t>
      </w:r>
      <w:r w:rsidRPr="00FC220A">
        <w:t xml:space="preserve">scrambling sequence </w:t>
      </w:r>
      <w:r>
        <w:t>carries the TXVECTOR parameters CH_BANDWIDTH_IN_NON_HT and DYN_BANDWIDTH_IN_NON_HT</w:t>
      </w:r>
      <w:r w:rsidR="00FC220A">
        <w:t xml:space="preserve"> </w:t>
      </w:r>
      <w:r>
        <w:t>(see 10.3.2.7 (VHT and SIG RTS procedure))</w:t>
      </w:r>
      <w:r w:rsidR="004D5C33">
        <w:t xml:space="preserve"> </w:t>
      </w:r>
      <w:r>
        <w:t xml:space="preserve">and the TA field is a bandwidth </w:t>
      </w:r>
      <w:proofErr w:type="spellStart"/>
      <w:r>
        <w:t>signaling</w:t>
      </w:r>
      <w:proofErr w:type="spellEnd"/>
      <w:r>
        <w:t xml:space="preserve"> TA.</w:t>
      </w:r>
      <w:ins w:id="10" w:author="Liyunbo" w:date="2021-03-27T09:52:00Z">
        <w:r w:rsidR="00FC220A">
          <w:t xml:space="preserve"> </w:t>
        </w:r>
      </w:ins>
      <w:ins w:id="11" w:author="Liyunbo" w:date="2021-03-27T09:53:00Z">
        <w:r w:rsidR="00FC220A" w:rsidRPr="007365D0">
          <w:rPr>
            <w:highlight w:val="cyan"/>
            <w:rPrChange w:id="12" w:author="Liyunbo" w:date="2021-03-27T10:11:00Z">
              <w:rPr/>
            </w:rPrChange>
          </w:rPr>
          <w:t xml:space="preserve">In an RTS frame </w:t>
        </w:r>
      </w:ins>
      <w:ins w:id="13" w:author="Liyunbo" w:date="2021-03-31T17:26:00Z">
        <w:r w:rsidR="000421FA">
          <w:rPr>
            <w:highlight w:val="cyan"/>
          </w:rPr>
          <w:t xml:space="preserve">transmitted by </w:t>
        </w:r>
      </w:ins>
      <w:bookmarkStart w:id="14" w:name="_GoBack"/>
      <w:bookmarkEnd w:id="14"/>
      <w:ins w:id="15" w:author="Liyunbo" w:date="2021-03-27T09:53:00Z">
        <w:r w:rsidR="00FC220A" w:rsidRPr="007365D0">
          <w:rPr>
            <w:highlight w:val="cyan"/>
            <w:rPrChange w:id="16" w:author="Liyunbo" w:date="2021-03-27T10:11:00Z">
              <w:rPr/>
            </w:rPrChange>
          </w:rPr>
          <w:t xml:space="preserve">an EHT STA </w:t>
        </w:r>
      </w:ins>
      <w:ins w:id="17" w:author="Cariou, Laurent" w:date="2021-03-30T21:06:00Z">
        <w:r w:rsidR="00F21B3E">
          <w:rPr>
            <w:highlight w:val="cyan"/>
          </w:rPr>
          <w:t xml:space="preserve">that is a </w:t>
        </w:r>
        <w:commentRangeStart w:id="18"/>
        <w:r w:rsidR="00F21B3E">
          <w:rPr>
            <w:highlight w:val="cyan"/>
          </w:rPr>
          <w:t>STA 6G</w:t>
        </w:r>
      </w:ins>
      <w:commentRangeEnd w:id="18"/>
      <w:r w:rsidR="00041159">
        <w:rPr>
          <w:rStyle w:val="a8"/>
          <w:rFonts w:eastAsiaTheme="minorEastAsia"/>
          <w:color w:val="000000"/>
          <w:w w:val="0"/>
        </w:rPr>
        <w:commentReference w:id="18"/>
      </w:r>
      <w:ins w:id="19" w:author="Liyunbo" w:date="2021-03-27T09:53:00Z">
        <w:r w:rsidR="00FC220A" w:rsidRPr="007365D0">
          <w:rPr>
            <w:highlight w:val="cyan"/>
            <w:rPrChange w:id="20" w:author="Liyunbo" w:date="2021-03-27T10:11:00Z">
              <w:rPr/>
            </w:rPrChange>
          </w:rPr>
          <w:t xml:space="preserve"> in a non-HT or non-HT duplicate format to another EHT STA, the scrambling sequence and SERVICE field carry the TXVECTOR parameters CH_BANDWIDTH_IN_NON_HT and DYN_BANDWIDTH_IN_NON_HT and the TA field is a bandwidth </w:t>
        </w:r>
        <w:proofErr w:type="spellStart"/>
        <w:r w:rsidR="00FC220A" w:rsidRPr="007365D0">
          <w:rPr>
            <w:highlight w:val="cyan"/>
            <w:rPrChange w:id="21" w:author="Liyunbo" w:date="2021-03-27T10:11:00Z">
              <w:rPr/>
            </w:rPrChange>
          </w:rPr>
          <w:t>signaling</w:t>
        </w:r>
        <w:proofErr w:type="spellEnd"/>
        <w:r w:rsidR="00FC220A" w:rsidRPr="007365D0">
          <w:rPr>
            <w:highlight w:val="cyan"/>
            <w:rPrChange w:id="22" w:author="Liyunbo" w:date="2021-03-27T10:11:00Z">
              <w:rPr/>
            </w:rPrChange>
          </w:rPr>
          <w:t xml:space="preserve"> TA.</w:t>
        </w:r>
      </w:ins>
      <w:r w:rsidR="004448FF">
        <w:t xml:space="preserve"> </w:t>
      </w:r>
      <w:del w:id="23" w:author="Liyunbo" w:date="2021-03-18T12:28:00Z">
        <w:r w:rsidR="004448FF" w:rsidRPr="004448FF" w:rsidDel="004448FF">
          <w:rPr>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131CA80B" w:rsidR="002079BE" w:rsidRDefault="00E96A0D" w:rsidP="002079BE">
      <w:pPr>
        <w:pStyle w:val="T"/>
        <w:rPr>
          <w:rFonts w:eastAsia="宋体"/>
          <w:w w:val="100"/>
          <w:u w:val="single"/>
        </w:rPr>
      </w:pPr>
      <w:r>
        <w:rPr>
          <w:w w:val="100"/>
        </w:rPr>
        <w:t>The BSSID (RA) field is set to the address of the STA contained in the AP. The TA field value is the address of the STA transmitting the frame or a bandwidth signaling TA. In a PS-Poll frame transmitted by a VHT STA</w:t>
      </w:r>
      <w:ins w:id="24" w:author="Liyunbo" w:date="2021-03-22T14:28:00Z">
        <w:r w:rsidR="001072A6">
          <w:rPr>
            <w:w w:val="100"/>
          </w:rPr>
          <w:t>,</w:t>
        </w:r>
      </w:ins>
      <w:del w:id="25" w:author="Liyunbo" w:date="2021-03-22T14:28:00Z">
        <w:r w:rsidDel="001072A6">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ins w:id="26" w:author="Liyunbo" w:date="2021-03-27T09:55:00Z">
        <w:r w:rsidR="00FC220A">
          <w:rPr>
            <w:w w:val="100"/>
            <w:u w:val="thick"/>
          </w:rPr>
          <w:t xml:space="preserve"> </w:t>
        </w:r>
      </w:ins>
      <w:ins w:id="27" w:author="Cariou, Laurent" w:date="2021-03-30T21:08:00Z">
        <w:r w:rsidR="00F21B3E">
          <w:rPr>
            <w:u w:val="thick"/>
          </w:rPr>
          <w:t xml:space="preserve">that is not a STA 6G </w:t>
        </w:r>
      </w:ins>
      <w:r>
        <w:rPr>
          <w:w w:val="100"/>
        </w:rPr>
        <w:t xml:space="preserve">in a non-HT or non-HT duplicate format and where the </w:t>
      </w:r>
      <w:r w:rsidRPr="00FC220A">
        <w:rPr>
          <w:w w:val="100"/>
        </w:rPr>
        <w:t xml:space="preserve">scrambling sequence </w:t>
      </w:r>
      <w:r>
        <w:rPr>
          <w:w w:val="100"/>
        </w:rPr>
        <w:t>carries the TXVECTOR parameter CH_BANDWIDTH_IN_NON_HT</w:t>
      </w:r>
      <w:r w:rsidR="004D5C33">
        <w:rPr>
          <w:w w:val="100"/>
        </w:rPr>
        <w:t xml:space="preserve">, </w:t>
      </w:r>
      <w:r>
        <w:rPr>
          <w:w w:val="100"/>
        </w:rPr>
        <w:t>the TA field value is a bandwidth signaling TA.</w:t>
      </w:r>
      <w:ins w:id="28" w:author="Liyunbo" w:date="2021-03-27T09:57:00Z">
        <w:r w:rsidR="00FC220A" w:rsidRPr="00FC220A">
          <w:rPr>
            <w:w w:val="100"/>
          </w:rPr>
          <w:t xml:space="preserve"> </w:t>
        </w:r>
        <w:r w:rsidR="00FC220A" w:rsidRPr="007365D0">
          <w:rPr>
            <w:w w:val="100"/>
            <w:highlight w:val="cyan"/>
            <w:rPrChange w:id="29" w:author="Liyunbo" w:date="2021-03-27T10:11:00Z">
              <w:rPr>
                <w:w w:val="100"/>
              </w:rPr>
            </w:rPrChange>
          </w:rPr>
          <w:t xml:space="preserve">In a PS-Poll frame transmitted by </w:t>
        </w:r>
        <w:r w:rsidR="00FC220A" w:rsidRPr="007365D0">
          <w:rPr>
            <w:w w:val="100"/>
            <w:highlight w:val="cyan"/>
            <w:u w:val="thick"/>
            <w:rPrChange w:id="30" w:author="Liyunbo" w:date="2021-03-27T10:11:00Z">
              <w:rPr>
                <w:w w:val="100"/>
                <w:u w:val="thick"/>
              </w:rPr>
            </w:rPrChange>
          </w:rPr>
          <w:t xml:space="preserve">an EHT STA </w:t>
        </w:r>
      </w:ins>
      <w:ins w:id="31" w:author="Cariou, Laurent" w:date="2021-03-30T21:08:00Z">
        <w:r w:rsidR="00F21B3E">
          <w:rPr>
            <w:u w:val="thick"/>
          </w:rPr>
          <w:t xml:space="preserve">that is a STA 6G </w:t>
        </w:r>
      </w:ins>
      <w:ins w:id="32" w:author="Liyunbo" w:date="2021-03-27T09:57:00Z">
        <w:r w:rsidR="00FC220A" w:rsidRPr="007365D0">
          <w:rPr>
            <w:w w:val="100"/>
            <w:highlight w:val="cyan"/>
            <w:rPrChange w:id="33" w:author="Liyunbo" w:date="2021-03-27T10:11:00Z">
              <w:rPr>
                <w:w w:val="100"/>
              </w:rPr>
            </w:rPrChange>
          </w:rPr>
          <w:t>in a non-HT or non-HT duplicate format and where the scrambling sequence and SERVICE field carry the TXVECTOR parameter CH_BANDWIDTH_IN_NON_HT, the TA field value is a bandwidth signaling TA.</w:t>
        </w:r>
      </w:ins>
      <w:del w:id="34"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lastRenderedPageBreak/>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137D6056" w:rsidR="0042767F" w:rsidRDefault="00E96A0D" w:rsidP="00E96A0D">
      <w:pPr>
        <w:rPr>
          <w:ins w:id="35" w:author="Liyunbo" w:date="2021-03-18T12:35:00Z"/>
          <w:sz w:val="20"/>
          <w:u w:val="single"/>
        </w:rPr>
      </w:pPr>
      <w:r>
        <w:rPr>
          <w:lang w:val="en-US"/>
        </w:rPr>
        <w:t>If transmitted by a non-DMG STA, the BSSID (TA) field is the address of the STA contained in the AP except that the Individual/Group bit of the BSSID (TA) field is set to 1 in a CF-End frame transmitted by a VHT STA to a VHT AP</w:t>
      </w:r>
      <w:ins w:id="36" w:author="Liyunbo" w:date="2021-03-22T15:06:00Z">
        <w:r w:rsidR="00250C60">
          <w:rPr>
            <w:lang w:val="en-US"/>
          </w:rPr>
          <w:t>,</w:t>
        </w:r>
      </w:ins>
      <w:r>
        <w:rPr>
          <w:lang w:val="en-US"/>
        </w:rPr>
        <w:t xml:space="preserve"> or an HE STA</w:t>
      </w:r>
      <w:ins w:id="37" w:author="Liyunbo" w:date="2021-03-22T15:06:00Z">
        <w:r w:rsidR="00250C60">
          <w:rPr>
            <w:lang w:val="en-US"/>
          </w:rPr>
          <w:t xml:space="preserve"> to an HE AP</w:t>
        </w:r>
      </w:ins>
      <w:r>
        <w:rPr>
          <w:u w:val="thick"/>
          <w:lang w:val="en-US"/>
        </w:rPr>
        <w:t xml:space="preserve"> or an EHT STA</w:t>
      </w:r>
      <w:ins w:id="38" w:author="Liyunbo" w:date="2021-03-27T09:58:00Z">
        <w:r w:rsidR="00FC220A">
          <w:rPr>
            <w:u w:val="thick"/>
          </w:rPr>
          <w:t xml:space="preserve"> </w:t>
        </w:r>
      </w:ins>
      <w:ins w:id="39" w:author="Cariou, Laurent" w:date="2021-03-30T21:08:00Z">
        <w:r w:rsidR="00F21B3E">
          <w:rPr>
            <w:u w:val="thick"/>
          </w:rPr>
          <w:t xml:space="preserve">that is not a STA 6G </w:t>
        </w:r>
      </w:ins>
      <w:r>
        <w:rPr>
          <w:u w:val="thick"/>
          <w:lang w:val="en-US"/>
        </w:rPr>
        <w:t>to an EHT AP</w:t>
      </w:r>
      <w:r>
        <w:rPr>
          <w:lang w:val="en-US"/>
        </w:rPr>
        <w:t xml:space="preserve"> </w:t>
      </w:r>
      <w:del w:id="40" w:author="Liyunbo" w:date="2021-03-22T15:06:00Z">
        <w:r w:rsidDel="00250C60">
          <w:rPr>
            <w:lang w:val="en-US"/>
          </w:rPr>
          <w:delText xml:space="preserve">to an HE AP </w:delText>
        </w:r>
      </w:del>
      <w:r>
        <w:rPr>
          <w:lang w:val="en-US"/>
        </w:rPr>
        <w:t xml:space="preserve">in a non-HT or non-HT duplicate format to indicate that the </w:t>
      </w:r>
      <w:r w:rsidRPr="00FC220A">
        <w:rPr>
          <w:lang w:val="en-US"/>
        </w:rPr>
        <w:t xml:space="preserve">scrambling sequence </w:t>
      </w:r>
      <w:r>
        <w:rPr>
          <w:lang w:val="en-US"/>
        </w:rPr>
        <w:t xml:space="preserve">carries the TXVECTOR parameter CH_BANDWIDTH_IN_NON_HT. </w:t>
      </w:r>
      <w:ins w:id="41" w:author="Liyunbo" w:date="2021-03-27T10:04:00Z">
        <w:r w:rsidR="00FC220A" w:rsidRPr="007365D0">
          <w:rPr>
            <w:highlight w:val="cyan"/>
            <w:lang w:val="en-US"/>
            <w:rPrChange w:id="42" w:author="Liyunbo" w:date="2021-03-27T10:11:00Z">
              <w:rPr>
                <w:lang w:val="en-US"/>
              </w:rPr>
            </w:rPrChange>
          </w:rPr>
          <w:t xml:space="preserve">If transmitted by </w:t>
        </w:r>
        <w:r w:rsidR="00FC220A" w:rsidRPr="007365D0">
          <w:rPr>
            <w:highlight w:val="cyan"/>
            <w:u w:val="thick"/>
            <w:lang w:val="en-US"/>
            <w:rPrChange w:id="43" w:author="Liyunbo" w:date="2021-03-27T10:11:00Z">
              <w:rPr>
                <w:u w:val="thick"/>
                <w:lang w:val="en-US"/>
              </w:rPr>
            </w:rPrChange>
          </w:rPr>
          <w:t>an EHT STA</w:t>
        </w:r>
        <w:r w:rsidR="00FC220A" w:rsidRPr="007365D0">
          <w:rPr>
            <w:highlight w:val="cyan"/>
            <w:u w:val="thick"/>
            <w:rPrChange w:id="44" w:author="Liyunbo" w:date="2021-03-27T10:11:00Z">
              <w:rPr>
                <w:u w:val="thick"/>
              </w:rPr>
            </w:rPrChange>
          </w:rPr>
          <w:t xml:space="preserve"> </w:t>
        </w:r>
      </w:ins>
      <w:ins w:id="45" w:author="Cariou, Laurent" w:date="2021-03-30T21:08:00Z">
        <w:r w:rsidR="00F21B3E">
          <w:rPr>
            <w:u w:val="thick"/>
          </w:rPr>
          <w:t xml:space="preserve">that is a STA 6G </w:t>
        </w:r>
      </w:ins>
      <w:ins w:id="46" w:author="Liyunbo" w:date="2021-03-27T10:04:00Z">
        <w:r w:rsidR="00FC220A" w:rsidRPr="007365D0">
          <w:rPr>
            <w:highlight w:val="cyan"/>
            <w:u w:val="thick"/>
            <w:rPrChange w:id="47" w:author="Liyunbo" w:date="2021-03-27T10:11:00Z">
              <w:rPr>
                <w:u w:val="thick"/>
              </w:rPr>
            </w:rPrChange>
          </w:rPr>
          <w:t>to an EHT</w:t>
        </w:r>
      </w:ins>
      <w:ins w:id="48" w:author="Liyunbo" w:date="2021-03-27T10:05:00Z">
        <w:r w:rsidR="00FC220A" w:rsidRPr="007365D0">
          <w:rPr>
            <w:highlight w:val="cyan"/>
            <w:u w:val="thick"/>
            <w:rPrChange w:id="49" w:author="Liyunbo" w:date="2021-03-27T10:11:00Z">
              <w:rPr>
                <w:u w:val="thick"/>
              </w:rPr>
            </w:rPrChange>
          </w:rPr>
          <w:t xml:space="preserve"> AP</w:t>
        </w:r>
      </w:ins>
      <w:ins w:id="50" w:author="Liyunbo" w:date="2021-03-27T10:04:00Z">
        <w:r w:rsidR="00FC220A" w:rsidRPr="007365D0">
          <w:rPr>
            <w:highlight w:val="cyan"/>
            <w:lang w:val="en-US"/>
            <w:rPrChange w:id="51" w:author="Liyunbo" w:date="2021-03-27T10:11:00Z">
              <w:rPr>
                <w:lang w:val="en-US"/>
              </w:rPr>
            </w:rPrChange>
          </w:rPr>
          <w:t>, the BSSID (TA) field is the address of the STA contained in the AP except that the Individual/Group bit of the BSSID (TA) field is set to 1 in a CF-End frame in a non-HT or non-HT duplicate format to indicate that the scrambling sequence</w:t>
        </w:r>
      </w:ins>
      <w:ins w:id="52" w:author="Liyunbo" w:date="2021-03-27T10:05:00Z">
        <w:r w:rsidR="00FC220A" w:rsidRPr="007365D0">
          <w:rPr>
            <w:highlight w:val="cyan"/>
            <w:lang w:val="en-US"/>
            <w:rPrChange w:id="53" w:author="Liyunbo" w:date="2021-03-27T10:11:00Z">
              <w:rPr>
                <w:lang w:val="en-US"/>
              </w:rPr>
            </w:rPrChange>
          </w:rPr>
          <w:t xml:space="preserve"> and </w:t>
        </w:r>
      </w:ins>
      <w:ins w:id="54" w:author="Liyunbo" w:date="2021-03-27T10:06:00Z">
        <w:r w:rsidR="00FC220A" w:rsidRPr="007365D0">
          <w:rPr>
            <w:highlight w:val="cyan"/>
            <w:lang w:val="en-US"/>
            <w:rPrChange w:id="55" w:author="Liyunbo" w:date="2021-03-27T10:11:00Z">
              <w:rPr>
                <w:lang w:val="en-US"/>
              </w:rPr>
            </w:rPrChange>
          </w:rPr>
          <w:t>SERVICE field</w:t>
        </w:r>
      </w:ins>
      <w:ins w:id="56" w:author="Liyunbo" w:date="2021-03-27T10:04:00Z">
        <w:r w:rsidR="00FC220A" w:rsidRPr="007365D0">
          <w:rPr>
            <w:highlight w:val="cyan"/>
            <w:lang w:val="en-US"/>
            <w:rPrChange w:id="57" w:author="Liyunbo" w:date="2021-03-27T10:11:00Z">
              <w:rPr>
                <w:lang w:val="en-US"/>
              </w:rPr>
            </w:rPrChange>
          </w:rPr>
          <w:t xml:space="preserve"> carr</w:t>
        </w:r>
      </w:ins>
      <w:ins w:id="58" w:author="Liyunbo" w:date="2021-03-27T10:06:00Z">
        <w:r w:rsidR="00FC220A" w:rsidRPr="007365D0">
          <w:rPr>
            <w:highlight w:val="cyan"/>
            <w:lang w:val="en-US"/>
            <w:rPrChange w:id="59" w:author="Liyunbo" w:date="2021-03-27T10:11:00Z">
              <w:rPr>
                <w:lang w:val="en-US"/>
              </w:rPr>
            </w:rPrChange>
          </w:rPr>
          <w:t>y</w:t>
        </w:r>
      </w:ins>
      <w:ins w:id="60" w:author="Liyunbo" w:date="2021-03-27T10:04:00Z">
        <w:r w:rsidR="00FC220A" w:rsidRPr="007365D0">
          <w:rPr>
            <w:highlight w:val="cyan"/>
            <w:lang w:val="en-US"/>
            <w:rPrChange w:id="61" w:author="Liyunbo" w:date="2021-03-27T10:11:00Z">
              <w:rPr>
                <w:lang w:val="en-US"/>
              </w:rPr>
            </w:rPrChange>
          </w:rPr>
          <w:t xml:space="preserve"> the TXVECTOR parameter CH_BANDWIDTH_IN_NON_HT.</w:t>
        </w:r>
        <w:r w:rsidR="00FC220A">
          <w:rPr>
            <w:lang w:val="en-US"/>
          </w:rPr>
          <w:t xml:space="preserve"> </w:t>
        </w:r>
      </w:ins>
      <w:r>
        <w:rPr>
          <w:lang w:val="en-US"/>
        </w:rPr>
        <w:t xml:space="preserve">If transmitted by a DMG STA, the TA field is the MAC address of the STA transmitting the frame. </w:t>
      </w:r>
      <w:del w:id="62"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proofErr w:type="spellStart"/>
      <w:r>
        <w:rPr>
          <w:w w:val="100"/>
        </w:rPr>
        <w:t>BlockAckReq</w:t>
      </w:r>
      <w:proofErr w:type="spellEnd"/>
      <w:r>
        <w:rPr>
          <w:w w:val="100"/>
        </w:rPr>
        <w:t xml:space="preserve">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3FA32483" w:rsidR="002450BE" w:rsidRPr="002450BE" w:rsidRDefault="00E96A0D" w:rsidP="002450BE">
      <w:pPr>
        <w:pStyle w:val="SP10290946"/>
        <w:spacing w:before="480" w:after="240"/>
        <w:rPr>
          <w:sz w:val="21"/>
          <w:szCs w:val="21"/>
          <w:u w:val="thick"/>
          <w:lang w:val="en-GB"/>
        </w:rPr>
      </w:pPr>
      <w:r w:rsidRPr="002450BE">
        <w:rPr>
          <w:sz w:val="21"/>
          <w:szCs w:val="21"/>
        </w:rPr>
        <w:t xml:space="preserve">The TA field value is the address of the STA transmitting the </w:t>
      </w:r>
      <w:proofErr w:type="spellStart"/>
      <w:r w:rsidRPr="002450BE">
        <w:rPr>
          <w:sz w:val="21"/>
          <w:szCs w:val="21"/>
        </w:rPr>
        <w:t>BlockAckReq</w:t>
      </w:r>
      <w:proofErr w:type="spellEnd"/>
      <w:r w:rsidRPr="002450BE">
        <w:rPr>
          <w:sz w:val="21"/>
          <w:szCs w:val="21"/>
        </w:rPr>
        <w:t xml:space="preserve"> frame or a bandwidth signaling TA. In a </w:t>
      </w:r>
      <w:proofErr w:type="spellStart"/>
      <w:r w:rsidRPr="002450BE">
        <w:rPr>
          <w:sz w:val="21"/>
          <w:szCs w:val="21"/>
        </w:rPr>
        <w:t>BlockAckReq</w:t>
      </w:r>
      <w:proofErr w:type="spellEnd"/>
      <w:r w:rsidRPr="002450BE">
        <w:rPr>
          <w:sz w:val="21"/>
          <w:szCs w:val="21"/>
        </w:rPr>
        <w:t xml:space="preserve"> frame transmitted by a VHT STA</w:t>
      </w:r>
      <w:ins w:id="63" w:author="Liyunbo" w:date="2021-03-22T15:07:00Z">
        <w:r w:rsidR="00250C60">
          <w:rPr>
            <w:sz w:val="21"/>
            <w:szCs w:val="21"/>
          </w:rPr>
          <w:t>,</w:t>
        </w:r>
      </w:ins>
      <w:del w:id="64" w:author="Liyunbo" w:date="2021-03-22T15:07:00Z">
        <w:r w:rsidRPr="002450BE" w:rsidDel="00250C60">
          <w:rPr>
            <w:sz w:val="21"/>
            <w:szCs w:val="21"/>
          </w:rPr>
          <w:delText xml:space="preserve"> or</w:delText>
        </w:r>
      </w:del>
      <w:r w:rsidRPr="002450BE">
        <w:rPr>
          <w:sz w:val="21"/>
          <w:szCs w:val="21"/>
        </w:rPr>
        <w:t xml:space="preserve"> </w:t>
      </w:r>
      <w:proofErr w:type="spellStart"/>
      <w:r w:rsidRPr="002450BE">
        <w:rPr>
          <w:sz w:val="21"/>
          <w:szCs w:val="21"/>
        </w:rPr>
        <w:t>an</w:t>
      </w:r>
      <w:proofErr w:type="spellEnd"/>
      <w:r w:rsidRPr="002450BE">
        <w:rPr>
          <w:sz w:val="21"/>
          <w:szCs w:val="21"/>
        </w:rPr>
        <w:t xml:space="preserve"> HE STA</w:t>
      </w:r>
      <w:r w:rsidRPr="002450BE">
        <w:rPr>
          <w:sz w:val="21"/>
          <w:szCs w:val="21"/>
          <w:u w:val="thick"/>
        </w:rPr>
        <w:t xml:space="preserve"> or an EHT STA</w:t>
      </w:r>
      <w:ins w:id="65" w:author="Liyunbo" w:date="2021-03-27T10:07:00Z">
        <w:r w:rsidR="00A239E5">
          <w:rPr>
            <w:u w:val="thick"/>
          </w:rPr>
          <w:t xml:space="preserve"> </w:t>
        </w:r>
      </w:ins>
      <w:ins w:id="66" w:author="Cariou, Laurent" w:date="2021-03-30T21:08:00Z">
        <w:r w:rsidR="00F21B3E">
          <w:rPr>
            <w:u w:val="thick"/>
          </w:rPr>
          <w:t xml:space="preserve">that is not a STA 6G </w:t>
        </w:r>
      </w:ins>
      <w:r w:rsidRPr="002450BE">
        <w:rPr>
          <w:sz w:val="21"/>
          <w:szCs w:val="21"/>
        </w:rPr>
        <w:t xml:space="preserve">in a non-HT or non-HT duplicate format and where the </w:t>
      </w:r>
      <w:r w:rsidRPr="00A239E5">
        <w:rPr>
          <w:sz w:val="21"/>
          <w:szCs w:val="21"/>
        </w:rPr>
        <w:t xml:space="preserve">scrambling sequence </w:t>
      </w:r>
      <w:r w:rsidRPr="002450BE">
        <w:rPr>
          <w:sz w:val="21"/>
          <w:szCs w:val="21"/>
        </w:rPr>
        <w:t>carries the TXVECTOR parameter CH_BANDWIDTH_IN_NON_HT,</w:t>
      </w:r>
      <w:r w:rsidR="00FA6A36">
        <w:rPr>
          <w:sz w:val="21"/>
          <w:szCs w:val="21"/>
        </w:rPr>
        <w:t xml:space="preserve"> </w:t>
      </w:r>
      <w:r w:rsidRPr="002450BE">
        <w:rPr>
          <w:sz w:val="21"/>
          <w:szCs w:val="21"/>
        </w:rPr>
        <w:t xml:space="preserve">the TA field value is a bandwidth signaling TA. </w:t>
      </w:r>
      <w:ins w:id="67" w:author="Liyunbo" w:date="2021-03-27T10:08:00Z">
        <w:r w:rsidR="00A239E5" w:rsidRPr="007365D0">
          <w:rPr>
            <w:sz w:val="21"/>
            <w:szCs w:val="21"/>
            <w:highlight w:val="cyan"/>
            <w:rPrChange w:id="68" w:author="Liyunbo" w:date="2021-03-27T10:11:00Z">
              <w:rPr>
                <w:sz w:val="21"/>
                <w:szCs w:val="21"/>
              </w:rPr>
            </w:rPrChange>
          </w:rPr>
          <w:t xml:space="preserve">In a </w:t>
        </w:r>
        <w:proofErr w:type="spellStart"/>
        <w:r w:rsidR="00A239E5" w:rsidRPr="007365D0">
          <w:rPr>
            <w:sz w:val="21"/>
            <w:szCs w:val="21"/>
            <w:highlight w:val="cyan"/>
            <w:rPrChange w:id="69" w:author="Liyunbo" w:date="2021-03-27T10:11:00Z">
              <w:rPr>
                <w:sz w:val="21"/>
                <w:szCs w:val="21"/>
              </w:rPr>
            </w:rPrChange>
          </w:rPr>
          <w:t>BlockAckReq</w:t>
        </w:r>
        <w:proofErr w:type="spellEnd"/>
        <w:r w:rsidR="00A239E5" w:rsidRPr="007365D0">
          <w:rPr>
            <w:sz w:val="21"/>
            <w:szCs w:val="21"/>
            <w:highlight w:val="cyan"/>
            <w:rPrChange w:id="70" w:author="Liyunbo" w:date="2021-03-27T10:11:00Z">
              <w:rPr>
                <w:sz w:val="21"/>
                <w:szCs w:val="21"/>
              </w:rPr>
            </w:rPrChange>
          </w:rPr>
          <w:t xml:space="preserve"> frame transmitted by </w:t>
        </w:r>
        <w:r w:rsidR="00A239E5" w:rsidRPr="007365D0">
          <w:rPr>
            <w:sz w:val="21"/>
            <w:szCs w:val="21"/>
            <w:highlight w:val="cyan"/>
            <w:u w:val="thick"/>
            <w:rPrChange w:id="71" w:author="Liyunbo" w:date="2021-03-27T10:11:00Z">
              <w:rPr>
                <w:sz w:val="21"/>
                <w:szCs w:val="21"/>
                <w:u w:val="thick"/>
              </w:rPr>
            </w:rPrChange>
          </w:rPr>
          <w:t>an EHT STA</w:t>
        </w:r>
        <w:r w:rsidR="00A239E5" w:rsidRPr="007365D0">
          <w:rPr>
            <w:highlight w:val="cyan"/>
            <w:u w:val="thick"/>
            <w:rPrChange w:id="72" w:author="Liyunbo" w:date="2021-03-27T10:11:00Z">
              <w:rPr>
                <w:u w:val="thick"/>
              </w:rPr>
            </w:rPrChange>
          </w:rPr>
          <w:t xml:space="preserve"> </w:t>
        </w:r>
      </w:ins>
      <w:ins w:id="73" w:author="Cariou, Laurent" w:date="2021-03-30T21:09:00Z">
        <w:r w:rsidR="00F21B3E">
          <w:rPr>
            <w:u w:val="thick"/>
          </w:rPr>
          <w:t>that is a STA 6G</w:t>
        </w:r>
      </w:ins>
      <w:ins w:id="74" w:author="Liyunbo" w:date="2021-03-27T10:08:00Z">
        <w:r w:rsidR="00A239E5" w:rsidRPr="007365D0">
          <w:rPr>
            <w:sz w:val="21"/>
            <w:szCs w:val="21"/>
            <w:highlight w:val="cyan"/>
            <w:rPrChange w:id="75" w:author="Liyunbo" w:date="2021-03-27T10:11:00Z">
              <w:rPr>
                <w:sz w:val="21"/>
                <w:szCs w:val="21"/>
              </w:rPr>
            </w:rPrChange>
          </w:rPr>
          <w:t xml:space="preserve"> in a non-HT or non-HT duplicate format and where the scrambling sequence and SERVICE field carry the TXVECTOR parameter CH_BANDWIDTH_IN_NON_HT, the TA field value is a bandwidth signaling TA.</w:t>
        </w:r>
        <w:r w:rsidR="00A239E5">
          <w:rPr>
            <w:sz w:val="21"/>
            <w:szCs w:val="21"/>
          </w:rPr>
          <w:t xml:space="preserve"> </w:t>
        </w:r>
      </w:ins>
      <w:del w:id="76"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 xml:space="preserve">Change the title of the </w:t>
      </w:r>
      <w:proofErr w:type="spellStart"/>
      <w:r>
        <w:rPr>
          <w:b/>
          <w:bCs/>
          <w:i/>
          <w:iCs/>
          <w:w w:val="100"/>
          <w:sz w:val="22"/>
          <w:szCs w:val="22"/>
        </w:rPr>
        <w:t>subclause</w:t>
      </w:r>
      <w:proofErr w:type="spellEnd"/>
      <w:r>
        <w:rPr>
          <w:b/>
          <w:bCs/>
          <w:i/>
          <w:iCs/>
          <w:w w:val="100"/>
          <w:sz w:val="22"/>
          <w:szCs w:val="22"/>
        </w:rPr>
        <w:t xml:space="preserv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0D38FC3D"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In a VHT/HE</w:t>
      </w:r>
      <w:r>
        <w:rPr>
          <w:w w:val="100"/>
          <w:u w:val="thick"/>
        </w:rPr>
        <w:t>/EHT</w:t>
      </w:r>
      <w:r>
        <w:rPr>
          <w:w w:val="100"/>
        </w:rPr>
        <w:t xml:space="preserve"> NDP Announcement frame transmitted by a VHT</w:t>
      </w:r>
      <w:ins w:id="77" w:author="Liyunbo" w:date="2021-03-22T15:07:00Z">
        <w:r w:rsidR="00250C60">
          <w:rPr>
            <w:w w:val="100"/>
          </w:rPr>
          <w:t>,</w:t>
        </w:r>
      </w:ins>
      <w:del w:id="78" w:author="Liyunbo" w:date="2021-03-22T15:07:00Z">
        <w:r w:rsidDel="00250C60">
          <w:rPr>
            <w:w w:val="100"/>
          </w:rPr>
          <w:delText xml:space="preserve"> or</w:delText>
        </w:r>
      </w:del>
      <w:r>
        <w:rPr>
          <w:w w:val="100"/>
        </w:rPr>
        <w:t xml:space="preserve"> HE </w:t>
      </w:r>
      <w:r>
        <w:rPr>
          <w:w w:val="100"/>
          <w:u w:val="thick"/>
        </w:rPr>
        <w:t xml:space="preserve">or EHT </w:t>
      </w:r>
      <w:r>
        <w:rPr>
          <w:w w:val="100"/>
        </w:rPr>
        <w:t>STA</w:t>
      </w:r>
      <w:ins w:id="79" w:author="Liyunbo" w:date="2021-03-27T10:09:00Z">
        <w:r w:rsidR="00A239E5">
          <w:rPr>
            <w:w w:val="100"/>
            <w:u w:val="thick"/>
          </w:rPr>
          <w:t xml:space="preserve"> </w:t>
        </w:r>
      </w:ins>
      <w:ins w:id="80" w:author="Cariou, Laurent" w:date="2021-03-30T21:09:00Z">
        <w:r w:rsidR="00F21B3E">
          <w:rPr>
            <w:u w:val="thick"/>
          </w:rPr>
          <w:t xml:space="preserve">that is not a STA 6G </w:t>
        </w:r>
      </w:ins>
      <w:r>
        <w:rPr>
          <w:w w:val="100"/>
        </w:rPr>
        <w:t xml:space="preserve">in a non-HT or non-HT duplicate </w:t>
      </w:r>
      <w:r>
        <w:rPr>
          <w:w w:val="100"/>
        </w:rPr>
        <w:lastRenderedPageBreak/>
        <w:t xml:space="preserve">format and where the </w:t>
      </w:r>
      <w:r w:rsidRPr="00A239E5">
        <w:rPr>
          <w:w w:val="100"/>
        </w:rPr>
        <w:t xml:space="preserve">scrambling sequence </w:t>
      </w:r>
      <w:r>
        <w:rPr>
          <w:w w:val="100"/>
        </w:rPr>
        <w:t xml:space="preserve">carries the TXVECTOR parameter CH_BANDWIDTH_IN_NON_HT, the TA field is set to a bandwidth signaling TA. </w:t>
      </w:r>
      <w:ins w:id="81" w:author="Liyunbo" w:date="2021-03-27T10:09:00Z">
        <w:r w:rsidR="00A239E5" w:rsidRPr="007365D0">
          <w:rPr>
            <w:w w:val="100"/>
            <w:highlight w:val="cyan"/>
            <w:rPrChange w:id="82" w:author="Liyunbo" w:date="2021-03-27T10:10:00Z">
              <w:rPr>
                <w:w w:val="100"/>
              </w:rPr>
            </w:rPrChange>
          </w:rPr>
          <w:t>In a VHT/HE</w:t>
        </w:r>
        <w:r w:rsidR="00A239E5" w:rsidRPr="007365D0">
          <w:rPr>
            <w:w w:val="100"/>
            <w:highlight w:val="cyan"/>
            <w:u w:val="thick"/>
            <w:rPrChange w:id="83" w:author="Liyunbo" w:date="2021-03-27T10:10:00Z">
              <w:rPr>
                <w:w w:val="100"/>
                <w:u w:val="thick"/>
              </w:rPr>
            </w:rPrChange>
          </w:rPr>
          <w:t>/EHT</w:t>
        </w:r>
        <w:r w:rsidR="00A239E5" w:rsidRPr="007365D0">
          <w:rPr>
            <w:w w:val="100"/>
            <w:highlight w:val="cyan"/>
            <w:rPrChange w:id="84" w:author="Liyunbo" w:date="2021-03-27T10:10:00Z">
              <w:rPr>
                <w:w w:val="100"/>
              </w:rPr>
            </w:rPrChange>
          </w:rPr>
          <w:t xml:space="preserve"> NDP Announcement frame transmitted by a</w:t>
        </w:r>
      </w:ins>
      <w:ins w:id="85" w:author="Liyunbo" w:date="2021-03-27T10:10:00Z">
        <w:r w:rsidR="00A239E5" w:rsidRPr="007365D0">
          <w:rPr>
            <w:w w:val="100"/>
            <w:highlight w:val="cyan"/>
            <w:rPrChange w:id="86" w:author="Liyunbo" w:date="2021-03-27T10:10:00Z">
              <w:rPr>
                <w:w w:val="100"/>
              </w:rPr>
            </w:rPrChange>
          </w:rPr>
          <w:t>n</w:t>
        </w:r>
      </w:ins>
      <w:ins w:id="87" w:author="Liyunbo" w:date="2021-03-27T10:09:00Z">
        <w:r w:rsidR="00A239E5" w:rsidRPr="007365D0">
          <w:rPr>
            <w:w w:val="100"/>
            <w:highlight w:val="cyan"/>
            <w:rPrChange w:id="88" w:author="Liyunbo" w:date="2021-03-27T10:10:00Z">
              <w:rPr>
                <w:w w:val="100"/>
              </w:rPr>
            </w:rPrChange>
          </w:rPr>
          <w:t xml:space="preserve"> </w:t>
        </w:r>
        <w:r w:rsidR="00A239E5" w:rsidRPr="007365D0">
          <w:rPr>
            <w:w w:val="100"/>
            <w:highlight w:val="cyan"/>
            <w:u w:val="thick"/>
            <w:rPrChange w:id="89" w:author="Liyunbo" w:date="2021-03-27T10:10:00Z">
              <w:rPr>
                <w:w w:val="100"/>
                <w:u w:val="thick"/>
              </w:rPr>
            </w:rPrChange>
          </w:rPr>
          <w:t xml:space="preserve">EHT </w:t>
        </w:r>
        <w:r w:rsidR="00A239E5" w:rsidRPr="007365D0">
          <w:rPr>
            <w:w w:val="100"/>
            <w:highlight w:val="cyan"/>
            <w:rPrChange w:id="90" w:author="Liyunbo" w:date="2021-03-27T10:10:00Z">
              <w:rPr>
                <w:w w:val="100"/>
              </w:rPr>
            </w:rPrChange>
          </w:rPr>
          <w:t>STA</w:t>
        </w:r>
        <w:r w:rsidR="00A239E5" w:rsidRPr="007365D0">
          <w:rPr>
            <w:w w:val="100"/>
            <w:highlight w:val="cyan"/>
            <w:u w:val="thick"/>
            <w:rPrChange w:id="91" w:author="Liyunbo" w:date="2021-03-27T10:10:00Z">
              <w:rPr>
                <w:w w:val="100"/>
                <w:u w:val="thick"/>
              </w:rPr>
            </w:rPrChange>
          </w:rPr>
          <w:t xml:space="preserve"> </w:t>
        </w:r>
      </w:ins>
      <w:ins w:id="92" w:author="Cariou, Laurent" w:date="2021-03-30T21:09:00Z">
        <w:r w:rsidR="00F21B3E">
          <w:rPr>
            <w:u w:val="thick"/>
          </w:rPr>
          <w:t xml:space="preserve">that is a STA 6G </w:t>
        </w:r>
      </w:ins>
      <w:ins w:id="93" w:author="Liyunbo" w:date="2021-03-27T10:09:00Z">
        <w:r w:rsidR="00A239E5" w:rsidRPr="007365D0">
          <w:rPr>
            <w:w w:val="100"/>
            <w:highlight w:val="cyan"/>
            <w:rPrChange w:id="94" w:author="Liyunbo" w:date="2021-03-27T10:10:00Z">
              <w:rPr>
                <w:w w:val="100"/>
              </w:rPr>
            </w:rPrChange>
          </w:rPr>
          <w:t xml:space="preserve">in a non-HT or non-HT duplicate format and where the scrambling sequence </w:t>
        </w:r>
      </w:ins>
      <w:ins w:id="95" w:author="Liyunbo" w:date="2021-03-27T10:10:00Z">
        <w:r w:rsidR="00A239E5" w:rsidRPr="007365D0">
          <w:rPr>
            <w:w w:val="100"/>
            <w:highlight w:val="cyan"/>
            <w:rPrChange w:id="96" w:author="Liyunbo" w:date="2021-03-27T10:10:00Z">
              <w:rPr>
                <w:w w:val="100"/>
              </w:rPr>
            </w:rPrChange>
          </w:rPr>
          <w:t xml:space="preserve">and SERVICE field </w:t>
        </w:r>
      </w:ins>
      <w:ins w:id="97" w:author="Liyunbo" w:date="2021-03-27T10:09:00Z">
        <w:r w:rsidR="00A239E5" w:rsidRPr="007365D0">
          <w:rPr>
            <w:w w:val="100"/>
            <w:highlight w:val="cyan"/>
            <w:rPrChange w:id="98" w:author="Liyunbo" w:date="2021-03-27T10:10:00Z">
              <w:rPr>
                <w:w w:val="100"/>
              </w:rPr>
            </w:rPrChange>
          </w:rPr>
          <w:t>carr</w:t>
        </w:r>
      </w:ins>
      <w:ins w:id="99" w:author="Liyunbo" w:date="2021-03-27T10:10:00Z">
        <w:r w:rsidR="00A239E5" w:rsidRPr="007365D0">
          <w:rPr>
            <w:w w:val="100"/>
            <w:highlight w:val="cyan"/>
            <w:rPrChange w:id="100" w:author="Liyunbo" w:date="2021-03-27T10:10:00Z">
              <w:rPr>
                <w:w w:val="100"/>
              </w:rPr>
            </w:rPrChange>
          </w:rPr>
          <w:t>y</w:t>
        </w:r>
      </w:ins>
      <w:ins w:id="101" w:author="Liyunbo" w:date="2021-03-27T10:09:00Z">
        <w:r w:rsidR="00A239E5" w:rsidRPr="007365D0">
          <w:rPr>
            <w:w w:val="100"/>
            <w:highlight w:val="cyan"/>
            <w:rPrChange w:id="102" w:author="Liyunbo" w:date="2021-03-27T10:10:00Z">
              <w:rPr>
                <w:w w:val="100"/>
              </w:rPr>
            </w:rPrChange>
          </w:rPr>
          <w:t xml:space="preserve"> the TXVECTOR parameter CH_BANDWIDTH_IN_NON_HT, the TA field is set to a bandwidth signaling TA.</w:t>
        </w:r>
        <w:r w:rsidR="00A239E5">
          <w:rPr>
            <w:w w:val="100"/>
          </w:rPr>
          <w:t xml:space="preserve"> </w:t>
        </w:r>
      </w:ins>
      <w:del w:id="103"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104"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105" w:author="Liyunbo" w:date="2021-03-18T18:01:00Z"/>
          <w:i/>
          <w:iCs/>
          <w:w w:val="100"/>
        </w:rPr>
      </w:pPr>
      <w:proofErr w:type="spellStart"/>
      <w:ins w:id="106" w:author="Liyunbo" w:date="2021-03-18T18:01:00Z">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C2259AA" w14:textId="358B9D3D" w:rsidR="008C05A0" w:rsidRDefault="008C05A0" w:rsidP="008C05A0">
            <w:pPr>
              <w:widowControl w:val="0"/>
              <w:autoSpaceDE w:val="0"/>
              <w:autoSpaceDN w:val="0"/>
              <w:adjustRightInd w:val="0"/>
              <w:jc w:val="left"/>
              <w:rPr>
                <w:ins w:id="107" w:author="Liyunbo" w:date="2021-03-18T10:15:00Z"/>
                <w:rFonts w:ascii="TimesNewRomanPSMT" w:hAnsi="TimesNewRomanPSMT" w:cs="TimesNewRomanPSMT"/>
                <w:sz w:val="18"/>
                <w:szCs w:val="18"/>
                <w:lang w:val="en-US"/>
              </w:rPr>
            </w:pPr>
            <w:ins w:id="108" w:author="Liyunbo" w:date="2021-03-17T20:58:00Z">
              <w:r w:rsidRPr="007E1EAD">
                <w:rPr>
                  <w:rFonts w:ascii="TimesNewRomanPSMT" w:hAnsi="TimesNewRomanPSMT" w:cs="TimesNewRomanPSMT"/>
                  <w:sz w:val="18"/>
                  <w:szCs w:val="18"/>
                  <w:highlight w:val="cyan"/>
                  <w:lang w:val="en-US"/>
                  <w:rPrChange w:id="109" w:author="Liyunbo" w:date="2021-03-25T11:32:00Z">
                    <w:rPr>
                      <w:rFonts w:ascii="TimesNewRomanPSMT" w:hAnsi="TimesNewRomanPSMT" w:cs="TimesNewRomanPSMT"/>
                      <w:sz w:val="18"/>
                      <w:szCs w:val="18"/>
                      <w:lang w:val="en-US"/>
                    </w:rPr>
                  </w:rPrChange>
                </w:rPr>
                <w:t xml:space="preserve">Not present if </w:t>
              </w:r>
            </w:ins>
            <w:ins w:id="110" w:author="Liyunbo" w:date="2021-03-18T10:12:00Z">
              <w:r w:rsidR="00495B55" w:rsidRPr="007E1EAD">
                <w:rPr>
                  <w:rFonts w:ascii="TimesNewRomanPSMT" w:hAnsi="TimesNewRomanPSMT" w:cs="TimesNewRomanPSMT"/>
                  <w:sz w:val="18"/>
                  <w:szCs w:val="18"/>
                  <w:highlight w:val="cyan"/>
                  <w:lang w:val="en-US"/>
                  <w:rPrChange w:id="111" w:author="Liyunbo" w:date="2021-03-25T11:32:00Z">
                    <w:rPr>
                      <w:rFonts w:ascii="TimesNewRomanPSMT" w:hAnsi="TimesNewRomanPSMT" w:cs="TimesNewRomanPSMT"/>
                      <w:sz w:val="18"/>
                      <w:szCs w:val="18"/>
                      <w:lang w:val="en-US"/>
                    </w:rPr>
                  </w:rPrChange>
                </w:rPr>
                <w:t>none o</w:t>
              </w:r>
            </w:ins>
            <w:ins w:id="112" w:author="Liyunbo" w:date="2021-03-18T10:13:00Z">
              <w:r w:rsidR="00495B55" w:rsidRPr="007E1EAD">
                <w:rPr>
                  <w:rFonts w:ascii="TimesNewRomanPSMT" w:hAnsi="TimesNewRomanPSMT" w:cs="TimesNewRomanPSMT"/>
                  <w:sz w:val="18"/>
                  <w:szCs w:val="18"/>
                  <w:highlight w:val="cyan"/>
                  <w:lang w:val="en-US"/>
                  <w:rPrChange w:id="113" w:author="Liyunbo" w:date="2021-03-25T11:32:00Z">
                    <w:rPr>
                      <w:rFonts w:ascii="TimesNewRomanPSMT" w:hAnsi="TimesNewRomanPSMT" w:cs="TimesNewRomanPSMT"/>
                      <w:sz w:val="18"/>
                      <w:szCs w:val="18"/>
                      <w:lang w:val="en-US"/>
                    </w:rPr>
                  </w:rPrChange>
                </w:rPr>
                <w:t xml:space="preserve">f </w:t>
              </w:r>
            </w:ins>
            <w:ins w:id="114" w:author="Liyunbo" w:date="2021-03-17T20:58:00Z">
              <w:r w:rsidRPr="007E1EAD">
                <w:rPr>
                  <w:rFonts w:ascii="TimesNewRomanPSMT" w:hAnsi="TimesNewRomanPSMT" w:cs="TimesNewRomanPSMT"/>
                  <w:sz w:val="18"/>
                  <w:szCs w:val="18"/>
                  <w:highlight w:val="cyan"/>
                  <w:lang w:val="en-US"/>
                  <w:rPrChange w:id="115" w:author="Liyunbo" w:date="2021-03-25T11:32:00Z">
                    <w:rPr>
                      <w:rFonts w:ascii="TimesNewRomanPSMT" w:hAnsi="TimesNewRomanPSMT" w:cs="TimesNewRomanPSMT"/>
                      <w:sz w:val="18"/>
                      <w:szCs w:val="18"/>
                      <w:lang w:val="en-US"/>
                    </w:rPr>
                  </w:rPrChange>
                </w:rPr>
                <w:t>dot11VHTOptionImplemented</w:t>
              </w:r>
            </w:ins>
            <w:ins w:id="116" w:author="Liyunbo" w:date="2021-03-18T10:13:00Z">
              <w:r w:rsidR="00495B55" w:rsidRPr="007E1EAD">
                <w:rPr>
                  <w:rFonts w:ascii="TimesNewRomanPSMT" w:hAnsi="TimesNewRomanPSMT" w:cs="TimesNewRomanPSMT"/>
                  <w:sz w:val="18"/>
                  <w:szCs w:val="18"/>
                  <w:highlight w:val="cyan"/>
                  <w:lang w:val="en-US"/>
                  <w:rPrChange w:id="117" w:author="Liyunbo" w:date="2021-03-25T11:32:00Z">
                    <w:rPr>
                      <w:rFonts w:ascii="TimesNewRomanPSMT" w:hAnsi="TimesNewRomanPSMT" w:cs="TimesNewRomanPSMT"/>
                      <w:sz w:val="18"/>
                      <w:szCs w:val="18"/>
                      <w:lang w:val="en-US"/>
                    </w:rPr>
                  </w:rPrChange>
                </w:rPr>
                <w:t xml:space="preserve">, </w:t>
              </w:r>
            </w:ins>
            <w:ins w:id="118" w:author="Liyunbo" w:date="2021-03-25T11:08:00Z">
              <w:r w:rsidR="00754637" w:rsidRPr="007E1EAD">
                <w:rPr>
                  <w:rFonts w:ascii="TimesNewRomanPSMT" w:hAnsi="TimesNewRomanPSMT" w:cs="TimesNewRomanPSMT"/>
                  <w:sz w:val="18"/>
                  <w:szCs w:val="18"/>
                  <w:highlight w:val="cyan"/>
                  <w:lang w:val="en-US"/>
                  <w:rPrChange w:id="119" w:author="Liyunbo" w:date="2021-03-25T11:32:00Z">
                    <w:rPr>
                      <w:rFonts w:ascii="TimesNewRomanPSMT" w:hAnsi="TimesNewRomanPSMT" w:cs="TimesNewRomanPSMT"/>
                      <w:sz w:val="18"/>
                      <w:szCs w:val="18"/>
                      <w:lang w:val="en-US"/>
                    </w:rPr>
                  </w:rPrChange>
                </w:rPr>
                <w:t xml:space="preserve">and </w:t>
              </w:r>
            </w:ins>
            <w:ins w:id="120" w:author="Liyunbo" w:date="2021-03-17T20:58:00Z">
              <w:r w:rsidRPr="007E1EAD">
                <w:rPr>
                  <w:rFonts w:ascii="TimesNewRomanPSMT" w:hAnsi="TimesNewRomanPSMT" w:cs="TimesNewRomanPSMT"/>
                  <w:sz w:val="18"/>
                  <w:szCs w:val="18"/>
                  <w:highlight w:val="cyan"/>
                  <w:lang w:val="en-US"/>
                  <w:rPrChange w:id="121" w:author="Liyunbo" w:date="2021-03-25T11:32:00Z">
                    <w:rPr>
                      <w:rFonts w:ascii="TimesNewRomanPSMT" w:hAnsi="TimesNewRomanPSMT" w:cs="TimesNewRomanPSMT"/>
                      <w:sz w:val="18"/>
                      <w:szCs w:val="18"/>
                      <w:lang w:val="en-US"/>
                    </w:rPr>
                  </w:rPrChange>
                </w:rPr>
                <w:t>dot11HEOptionImplemented</w:t>
              </w:r>
            </w:ins>
            <w:ins w:id="122" w:author="Liyunbo" w:date="2021-03-22T13:57:00Z">
              <w:r w:rsidR="00757BE1" w:rsidRPr="007E1EAD">
                <w:rPr>
                  <w:rFonts w:ascii="TimesNewRomanPSMT" w:hAnsi="TimesNewRomanPSMT" w:cs="TimesNewRomanPSMT"/>
                  <w:sz w:val="18"/>
                  <w:szCs w:val="18"/>
                  <w:highlight w:val="cyan"/>
                  <w:lang w:val="en-US"/>
                  <w:rPrChange w:id="123" w:author="Liyunbo" w:date="2021-03-25T11:32:00Z">
                    <w:rPr>
                      <w:rFonts w:ascii="TimesNewRomanPSMT" w:hAnsi="TimesNewRomanPSMT" w:cs="TimesNewRomanPSMT"/>
                      <w:sz w:val="18"/>
                      <w:szCs w:val="18"/>
                      <w:lang w:val="en-US"/>
                    </w:rPr>
                  </w:rPrChange>
                </w:rPr>
                <w:t xml:space="preserve"> are</w:t>
              </w:r>
            </w:ins>
            <w:ins w:id="124" w:author="Liyunbo" w:date="2021-03-18T10:13:00Z">
              <w:r w:rsidR="00495B55" w:rsidRPr="007E1EAD">
                <w:rPr>
                  <w:rFonts w:ascii="TimesNewRomanPSMT" w:hAnsi="TimesNewRomanPSMT" w:cs="TimesNewRomanPSMT"/>
                  <w:sz w:val="18"/>
                  <w:szCs w:val="18"/>
                  <w:highlight w:val="cyan"/>
                  <w:lang w:val="en-US"/>
                  <w:rPrChange w:id="125" w:author="Liyunbo" w:date="2021-03-25T11:32:00Z">
                    <w:rPr>
                      <w:rFonts w:ascii="TimesNewRomanPSMT" w:hAnsi="TimesNewRomanPSMT" w:cs="TimesNewRomanPSMT"/>
                      <w:sz w:val="18"/>
                      <w:szCs w:val="18"/>
                      <w:lang w:val="en-US"/>
                    </w:rPr>
                  </w:rPrChange>
                </w:rPr>
                <w:t xml:space="preserve"> </w:t>
              </w:r>
            </w:ins>
            <w:ins w:id="126" w:author="Liyunbo" w:date="2021-03-17T20:58:00Z">
              <w:r w:rsidRPr="007E1EAD">
                <w:rPr>
                  <w:rFonts w:ascii="TimesNewRomanPSMT" w:hAnsi="TimesNewRomanPSMT" w:cs="TimesNewRomanPSMT"/>
                  <w:sz w:val="18"/>
                  <w:szCs w:val="18"/>
                  <w:highlight w:val="cyan"/>
                  <w:lang w:val="en-US"/>
                  <w:rPrChange w:id="127" w:author="Liyunbo" w:date="2021-03-25T11:32:00Z">
                    <w:rPr>
                      <w:rFonts w:ascii="TimesNewRomanPSMT" w:hAnsi="TimesNewRomanPSMT" w:cs="TimesNewRomanPSMT"/>
                      <w:sz w:val="18"/>
                      <w:szCs w:val="18"/>
                      <w:lang w:val="en-US"/>
                    </w:rPr>
                  </w:rPrChange>
                </w:rPr>
                <w:t>present</w:t>
              </w:r>
            </w:ins>
            <w:ins w:id="128" w:author="Liyunbo" w:date="2021-03-24T10:43:00Z">
              <w:r w:rsidR="00506C90" w:rsidRPr="007E1EAD">
                <w:rPr>
                  <w:rFonts w:ascii="TimesNewRomanPSMT" w:hAnsi="TimesNewRomanPSMT" w:cs="TimesNewRomanPSMT"/>
                  <w:sz w:val="18"/>
                  <w:szCs w:val="18"/>
                  <w:highlight w:val="cyan"/>
                  <w:lang w:val="en-US"/>
                  <w:rPrChange w:id="129" w:author="Liyunbo" w:date="2021-03-25T11:32:00Z">
                    <w:rPr>
                      <w:rFonts w:ascii="TimesNewRomanPSMT" w:hAnsi="TimesNewRomanPSMT" w:cs="TimesNewRomanPSMT"/>
                      <w:sz w:val="18"/>
                      <w:szCs w:val="18"/>
                      <w:lang w:val="en-US"/>
                    </w:rPr>
                  </w:rPrChange>
                </w:rPr>
                <w:t xml:space="preserve"> or equal</w:t>
              </w:r>
            </w:ins>
            <w:ins w:id="130" w:author="Liyunbo" w:date="2021-03-24T10:44:00Z">
              <w:r w:rsidR="00506C90" w:rsidRPr="007E1EAD">
                <w:rPr>
                  <w:rFonts w:ascii="TimesNewRomanPSMT" w:hAnsi="TimesNewRomanPSMT" w:cs="TimesNewRomanPSMT"/>
                  <w:sz w:val="18"/>
                  <w:szCs w:val="18"/>
                  <w:highlight w:val="cyan"/>
                  <w:lang w:val="en-US"/>
                  <w:rPrChange w:id="131" w:author="Liyunbo" w:date="2021-03-25T11:32:00Z">
                    <w:rPr>
                      <w:rFonts w:ascii="TimesNewRomanPSMT" w:hAnsi="TimesNewRomanPSMT" w:cs="TimesNewRomanPSMT"/>
                      <w:sz w:val="18"/>
                      <w:szCs w:val="18"/>
                      <w:lang w:val="en-US"/>
                    </w:rPr>
                  </w:rPrChange>
                </w:rPr>
                <w:t xml:space="preserve"> to true</w:t>
              </w:r>
            </w:ins>
            <w:ins w:id="132" w:author="Liyunbo" w:date="2021-03-17T20:58:00Z">
              <w:r w:rsidRPr="007E1EAD">
                <w:rPr>
                  <w:rFonts w:ascii="TimesNewRomanPSMT" w:hAnsi="TimesNewRomanPSMT" w:cs="TimesNewRomanPSMT"/>
                  <w:sz w:val="18"/>
                  <w:szCs w:val="18"/>
                  <w:highlight w:val="cyan"/>
                  <w:lang w:val="en-US"/>
                  <w:rPrChange w:id="133" w:author="Liyunbo" w:date="2021-03-25T11:32:00Z">
                    <w:rPr>
                      <w:rFonts w:ascii="TimesNewRomanPSMT" w:hAnsi="TimesNewRomanPSMT" w:cs="TimesNewRomanPSMT"/>
                      <w:sz w:val="18"/>
                      <w:szCs w:val="18"/>
                      <w:lang w:val="en-US"/>
                    </w:rPr>
                  </w:rPrChange>
                </w:rPr>
                <w:t>.</w:t>
              </w:r>
            </w:ins>
          </w:p>
          <w:p w14:paraId="7D159A67" w14:textId="77777777" w:rsidR="00495B55" w:rsidRDefault="00495B55" w:rsidP="008C05A0">
            <w:pPr>
              <w:widowControl w:val="0"/>
              <w:autoSpaceDE w:val="0"/>
              <w:autoSpaceDN w:val="0"/>
              <w:adjustRightInd w:val="0"/>
              <w:jc w:val="left"/>
              <w:rPr>
                <w:ins w:id="134" w:author="Liyunbo" w:date="2021-03-18T10:19: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135" w:author="Liyunbo" w:date="2021-03-17T20:58:00Z"/>
                <w:rFonts w:ascii="TimesNewRomanPSMT" w:hAnsi="TimesNewRomanPSMT" w:cs="TimesNewRomanPSMT"/>
                <w:sz w:val="18"/>
                <w:szCs w:val="18"/>
                <w:lang w:val="en-US"/>
              </w:rPr>
            </w:pPr>
          </w:p>
          <w:p w14:paraId="1401D9AA" w14:textId="21702E09" w:rsidR="006F6A77" w:rsidRDefault="008C05A0" w:rsidP="008C05A0">
            <w:pPr>
              <w:widowControl w:val="0"/>
              <w:autoSpaceDE w:val="0"/>
              <w:autoSpaceDN w:val="0"/>
              <w:adjustRightInd w:val="0"/>
              <w:jc w:val="left"/>
              <w:rPr>
                <w:ins w:id="136" w:author="Liyunbo" w:date="2021-03-24T10:50:00Z"/>
                <w:rFonts w:ascii="TimesNewRomanPSMT" w:hAnsi="TimesNewRomanPSMT" w:cs="TimesNewRomanPSMT"/>
                <w:sz w:val="18"/>
                <w:szCs w:val="18"/>
                <w:lang w:val="en-US"/>
              </w:rPr>
            </w:pPr>
            <w:ins w:id="137" w:author="Liyunbo" w:date="2021-03-17T20:58:00Z">
              <w:r w:rsidRPr="007E1EAD">
                <w:rPr>
                  <w:rFonts w:ascii="TimesNewRomanPSMT" w:hAnsi="TimesNewRomanPSMT" w:cs="TimesNewRomanPSMT"/>
                  <w:sz w:val="18"/>
                  <w:szCs w:val="18"/>
                  <w:highlight w:val="cyan"/>
                  <w:lang w:val="en-US"/>
                  <w:rPrChange w:id="138" w:author="Liyunbo" w:date="2021-03-25T11:32:00Z">
                    <w:rPr>
                      <w:rFonts w:ascii="TimesNewRomanPSMT" w:hAnsi="TimesNewRomanPSMT" w:cs="TimesNewRomanPSMT"/>
                      <w:sz w:val="18"/>
                      <w:szCs w:val="18"/>
                      <w:lang w:val="en-US"/>
                    </w:rPr>
                  </w:rPrChange>
                </w:rPr>
                <w:t xml:space="preserve">Optionally present </w:t>
              </w:r>
            </w:ins>
            <w:ins w:id="139" w:author="Liyunbo" w:date="2021-03-18T10:24:00Z">
              <w:r w:rsidR="00495B55" w:rsidRPr="007E1EAD">
                <w:rPr>
                  <w:rFonts w:ascii="TimesNewRomanPSMT" w:hAnsi="TimesNewRomanPSMT" w:cs="TimesNewRomanPSMT"/>
                  <w:sz w:val="18"/>
                  <w:szCs w:val="18"/>
                  <w:highlight w:val="cyan"/>
                  <w:lang w:val="en-US"/>
                  <w:rPrChange w:id="140" w:author="Liyunbo" w:date="2021-03-25T11:32:00Z">
                    <w:rPr>
                      <w:rFonts w:ascii="TimesNewRomanPSMT" w:hAnsi="TimesNewRomanPSMT" w:cs="TimesNewRomanPSMT"/>
                      <w:sz w:val="18"/>
                      <w:szCs w:val="18"/>
                      <w:lang w:val="en-US"/>
                    </w:rPr>
                  </w:rPrChange>
                </w:rPr>
                <w:t xml:space="preserve">(see </w:t>
              </w:r>
            </w:ins>
            <w:ins w:id="141" w:author="Liyunbo" w:date="2021-03-18T10:25:00Z">
              <w:r w:rsidR="00495B55" w:rsidRPr="007E1EAD">
                <w:rPr>
                  <w:rFonts w:ascii="TimesNewRomanPSMT" w:hAnsi="TimesNewRomanPSMT" w:cs="TimesNewRomanPSMT"/>
                  <w:sz w:val="18"/>
                  <w:szCs w:val="18"/>
                  <w:highlight w:val="cyan"/>
                  <w:lang w:val="en-US"/>
                  <w:rPrChange w:id="142" w:author="Liyunbo" w:date="2021-03-25T11:32:00Z">
                    <w:rPr>
                      <w:rFonts w:ascii="TimesNewRomanPSMT" w:hAnsi="TimesNewRomanPSMT" w:cs="TimesNewRomanPSMT"/>
                      <w:sz w:val="18"/>
                      <w:szCs w:val="18"/>
                      <w:lang w:val="en-US"/>
                    </w:rPr>
                  </w:rPrChange>
                </w:rPr>
                <w:t>9.3.1 (Control frames)</w:t>
              </w:r>
            </w:ins>
            <w:ins w:id="143" w:author="Liyunbo" w:date="2021-03-18T10:24:00Z">
              <w:r w:rsidR="00495B55" w:rsidRPr="007E1EAD">
                <w:rPr>
                  <w:rFonts w:ascii="TimesNewRomanPSMT" w:hAnsi="TimesNewRomanPSMT" w:cs="TimesNewRomanPSMT"/>
                  <w:sz w:val="18"/>
                  <w:szCs w:val="18"/>
                  <w:highlight w:val="cyan"/>
                  <w:lang w:val="en-US"/>
                  <w:rPrChange w:id="144" w:author="Liyunbo" w:date="2021-03-25T11:32:00Z">
                    <w:rPr>
                      <w:rFonts w:ascii="TimesNewRomanPSMT" w:hAnsi="TimesNewRomanPSMT" w:cs="TimesNewRomanPSMT"/>
                      <w:sz w:val="18"/>
                      <w:szCs w:val="18"/>
                      <w:lang w:val="en-US"/>
                    </w:rPr>
                  </w:rPrChange>
                </w:rPr>
                <w:t xml:space="preserve">) </w:t>
              </w:r>
            </w:ins>
            <w:ins w:id="145" w:author="Liyunbo" w:date="2021-03-17T20:58:00Z">
              <w:r w:rsidRPr="007E1EAD">
                <w:rPr>
                  <w:rFonts w:ascii="TimesNewRomanPSMT" w:hAnsi="TimesNewRomanPSMT" w:cs="TimesNewRomanPSMT"/>
                  <w:sz w:val="18"/>
                  <w:szCs w:val="18"/>
                  <w:highlight w:val="cyan"/>
                  <w:lang w:val="en-US"/>
                  <w:rPrChange w:id="146" w:author="Liyunbo" w:date="2021-03-25T11:32:00Z">
                    <w:rPr>
                      <w:rFonts w:ascii="TimesNewRomanPSMT" w:hAnsi="TimesNewRomanPSMT" w:cs="TimesNewRomanPSMT"/>
                      <w:sz w:val="18"/>
                      <w:szCs w:val="18"/>
                      <w:lang w:val="en-US"/>
                    </w:rPr>
                  </w:rPrChange>
                </w:rPr>
                <w:t>if at least one of dot11VHTOptionImplemented</w:t>
              </w:r>
            </w:ins>
            <w:ins w:id="147" w:author="Liyunbo" w:date="2021-03-24T10:50:00Z">
              <w:r w:rsidR="006F6A77" w:rsidRPr="007E1EAD">
                <w:rPr>
                  <w:rFonts w:ascii="TimesNewRomanPSMT" w:hAnsi="TimesNewRomanPSMT" w:cs="TimesNewRomanPSMT"/>
                  <w:sz w:val="18"/>
                  <w:szCs w:val="18"/>
                  <w:highlight w:val="cyan"/>
                  <w:lang w:val="en-US"/>
                  <w:rPrChange w:id="148" w:author="Liyunbo" w:date="2021-03-25T11:32:00Z">
                    <w:rPr>
                      <w:rFonts w:ascii="TimesNewRomanPSMT" w:hAnsi="TimesNewRomanPSMT" w:cs="TimesNewRomanPSMT"/>
                      <w:sz w:val="18"/>
                      <w:szCs w:val="18"/>
                      <w:lang w:val="en-US"/>
                    </w:rPr>
                  </w:rPrChange>
                </w:rPr>
                <w:t>,</w:t>
              </w:r>
            </w:ins>
            <w:ins w:id="149" w:author="Liyunbo" w:date="2021-03-17T20:58:00Z">
              <w:r w:rsidRPr="007E1EAD">
                <w:rPr>
                  <w:rFonts w:ascii="TimesNewRomanPSMT" w:hAnsi="TimesNewRomanPSMT" w:cs="TimesNewRomanPSMT"/>
                  <w:sz w:val="18"/>
                  <w:szCs w:val="18"/>
                  <w:highlight w:val="cyan"/>
                  <w:lang w:val="en-US"/>
                  <w:rPrChange w:id="150" w:author="Liyunbo" w:date="2021-03-25T11:32:00Z">
                    <w:rPr>
                      <w:rFonts w:ascii="TimesNewRomanPSMT" w:hAnsi="TimesNewRomanPSMT" w:cs="TimesNewRomanPSMT"/>
                      <w:sz w:val="18"/>
                      <w:szCs w:val="18"/>
                      <w:lang w:val="en-US"/>
                    </w:rPr>
                  </w:rPrChange>
                </w:rPr>
                <w:t xml:space="preserve"> </w:t>
              </w:r>
            </w:ins>
            <w:ins w:id="151" w:author="Liyunbo" w:date="2021-03-25T11:09:00Z">
              <w:r w:rsidR="00754637" w:rsidRPr="007E1EAD">
                <w:rPr>
                  <w:rFonts w:ascii="TimesNewRomanPSMT" w:hAnsi="TimesNewRomanPSMT" w:cs="TimesNewRomanPSMT"/>
                  <w:sz w:val="18"/>
                  <w:szCs w:val="18"/>
                  <w:highlight w:val="cyan"/>
                  <w:lang w:val="en-US"/>
                  <w:rPrChange w:id="152" w:author="Liyunbo" w:date="2021-03-25T11:32:00Z">
                    <w:rPr>
                      <w:rFonts w:ascii="TimesNewRomanPSMT" w:hAnsi="TimesNewRomanPSMT" w:cs="TimesNewRomanPSMT"/>
                      <w:sz w:val="18"/>
                      <w:szCs w:val="18"/>
                      <w:lang w:val="en-US"/>
                    </w:rPr>
                  </w:rPrChange>
                </w:rPr>
                <w:t xml:space="preserve">and </w:t>
              </w:r>
            </w:ins>
            <w:ins w:id="153" w:author="Liyunbo" w:date="2021-03-17T20:58:00Z">
              <w:r w:rsidRPr="007E1EAD">
                <w:rPr>
                  <w:rFonts w:ascii="TimesNewRomanPSMT" w:hAnsi="TimesNewRomanPSMT" w:cs="TimesNewRomanPSMT"/>
                  <w:sz w:val="18"/>
                  <w:szCs w:val="18"/>
                  <w:highlight w:val="cyan"/>
                  <w:lang w:val="en-US"/>
                  <w:rPrChange w:id="154" w:author="Liyunbo" w:date="2021-03-25T11:32:00Z">
                    <w:rPr>
                      <w:rFonts w:ascii="TimesNewRomanPSMT" w:hAnsi="TimesNewRomanPSMT" w:cs="TimesNewRomanPSMT"/>
                      <w:sz w:val="18"/>
                      <w:szCs w:val="18"/>
                      <w:lang w:val="en-US"/>
                    </w:rPr>
                  </w:rPrChange>
                </w:rPr>
                <w:t xml:space="preserve">dot11HEOptionImplemented </w:t>
              </w:r>
            </w:ins>
            <w:ins w:id="155" w:author="Liyunbo" w:date="2021-03-24T10:50:00Z">
              <w:r w:rsidR="006F6A77" w:rsidRPr="007E1EAD">
                <w:rPr>
                  <w:rFonts w:ascii="TimesNewRomanPSMT" w:hAnsi="TimesNewRomanPSMT" w:cs="TimesNewRomanPSMT"/>
                  <w:sz w:val="18"/>
                  <w:szCs w:val="18"/>
                  <w:highlight w:val="cyan"/>
                  <w:lang w:val="en-US"/>
                  <w:rPrChange w:id="156" w:author="Liyunbo" w:date="2021-03-25T11:32:00Z">
                    <w:rPr>
                      <w:rFonts w:ascii="TimesNewRomanPSMT" w:hAnsi="TimesNewRomanPSMT" w:cs="TimesNewRomanPSMT"/>
                      <w:sz w:val="18"/>
                      <w:szCs w:val="18"/>
                      <w:lang w:val="en-US"/>
                    </w:rPr>
                  </w:rPrChange>
                </w:rPr>
                <w:t xml:space="preserve">is present and </w:t>
              </w:r>
            </w:ins>
            <w:ins w:id="157" w:author="Liyunbo" w:date="2021-03-24T11:11:00Z">
              <w:r w:rsidR="002710BE" w:rsidRPr="007E1EAD">
                <w:rPr>
                  <w:rFonts w:ascii="TimesNewRomanPSMT" w:hAnsi="TimesNewRomanPSMT" w:cs="TimesNewRomanPSMT"/>
                  <w:sz w:val="18"/>
                  <w:szCs w:val="18"/>
                  <w:highlight w:val="cyan"/>
                  <w:lang w:val="en-US"/>
                  <w:rPrChange w:id="158" w:author="Liyunbo" w:date="2021-03-25T11:32:00Z">
                    <w:rPr>
                      <w:rFonts w:ascii="TimesNewRomanPSMT" w:hAnsi="TimesNewRomanPSMT" w:cs="TimesNewRomanPSMT"/>
                      <w:sz w:val="18"/>
                      <w:szCs w:val="18"/>
                      <w:lang w:val="en-US"/>
                    </w:rPr>
                  </w:rPrChange>
                </w:rPr>
                <w:t xml:space="preserve">equal to </w:t>
              </w:r>
            </w:ins>
            <w:ins w:id="159" w:author="Liyunbo" w:date="2021-03-24T10:50:00Z">
              <w:r w:rsidR="006F6A77" w:rsidRPr="007E1EAD">
                <w:rPr>
                  <w:rFonts w:ascii="TimesNewRomanPSMT" w:hAnsi="TimesNewRomanPSMT" w:cs="TimesNewRomanPSMT"/>
                  <w:sz w:val="18"/>
                  <w:szCs w:val="18"/>
                  <w:highlight w:val="cyan"/>
                  <w:lang w:val="en-US"/>
                  <w:rPrChange w:id="160" w:author="Liyunbo" w:date="2021-03-25T11:32:00Z">
                    <w:rPr>
                      <w:rFonts w:ascii="TimesNewRomanPSMT" w:hAnsi="TimesNewRomanPSMT" w:cs="TimesNewRomanPSMT"/>
                      <w:sz w:val="18"/>
                      <w:szCs w:val="18"/>
                      <w:lang w:val="en-US"/>
                    </w:rPr>
                  </w:rPrChange>
                </w:rPr>
                <w:t>true.</w:t>
              </w:r>
            </w:ins>
          </w:p>
          <w:p w14:paraId="1B1EDEF4" w14:textId="77777777" w:rsidR="006F6A77" w:rsidRDefault="006F6A77" w:rsidP="008C05A0">
            <w:pPr>
              <w:widowControl w:val="0"/>
              <w:autoSpaceDE w:val="0"/>
              <w:autoSpaceDN w:val="0"/>
              <w:adjustRightInd w:val="0"/>
              <w:jc w:val="left"/>
              <w:rPr>
                <w:ins w:id="161" w:author="Liyunbo" w:date="2021-03-24T10:50:00Z"/>
                <w:rFonts w:ascii="TimesNewRomanPSMT" w:hAnsi="TimesNewRomanPSMT" w:cs="TimesNewRomanPSMT"/>
                <w:sz w:val="18"/>
                <w:szCs w:val="18"/>
                <w:lang w:val="en-US"/>
              </w:rPr>
            </w:pPr>
          </w:p>
          <w:p w14:paraId="123C56F1" w14:textId="68DEC7EA" w:rsidR="008C05A0" w:rsidRDefault="006F6A77" w:rsidP="008C05A0">
            <w:pPr>
              <w:widowControl w:val="0"/>
              <w:autoSpaceDE w:val="0"/>
              <w:autoSpaceDN w:val="0"/>
              <w:adjustRightInd w:val="0"/>
              <w:jc w:val="left"/>
              <w:rPr>
                <w:ins w:id="162" w:author="Liyunbo" w:date="2021-03-17T21:00:00Z"/>
                <w:rFonts w:ascii="TimesNewRomanPSMT" w:hAnsi="TimesNewRomanPSMT" w:cs="TimesNewRomanPSMT"/>
                <w:sz w:val="18"/>
                <w:szCs w:val="18"/>
                <w:lang w:val="en-US"/>
              </w:rPr>
            </w:pPr>
            <w:ins w:id="163" w:author="Liyunbo" w:date="2021-03-24T10:51:00Z">
              <w:r>
                <w:rPr>
                  <w:rFonts w:ascii="TimesNewRomanPSMT" w:hAnsi="TimesNewRomanPSMT" w:cs="TimesNewRomanPSMT"/>
                  <w:sz w:val="18"/>
                  <w:szCs w:val="18"/>
                  <w:lang w:val="en-US"/>
                </w:rPr>
                <w:t xml:space="preserve">If dot11EHTOptionImplemented </w:t>
              </w:r>
            </w:ins>
            <w:ins w:id="164" w:author="Liyunbo" w:date="2021-03-17T20:58:00Z">
              <w:r w:rsidR="008C05A0" w:rsidRPr="008C05A0">
                <w:rPr>
                  <w:rFonts w:ascii="TimesNewRomanPSMT" w:hAnsi="TimesNewRomanPSMT" w:cs="TimesNewRomanPSMT"/>
                  <w:sz w:val="18"/>
                  <w:szCs w:val="18"/>
                  <w:lang w:val="en-US"/>
                </w:rPr>
                <w:t xml:space="preserve">is not present or equal to false, </w:t>
              </w:r>
            </w:ins>
            <w:ins w:id="165" w:author="Liyunbo" w:date="2021-03-24T10:51:00Z">
              <w:r>
                <w:rPr>
                  <w:rFonts w:ascii="TimesNewRomanPSMT" w:hAnsi="TimesNewRomanPSMT" w:cs="TimesNewRomanPSMT"/>
                  <w:sz w:val="18"/>
                  <w:szCs w:val="18"/>
                  <w:lang w:val="en-US"/>
                </w:rPr>
                <w:t xml:space="preserve">then the </w:t>
              </w:r>
            </w:ins>
            <w:ins w:id="166" w:author="Liyunbo" w:date="2021-03-17T20:58:00Z">
              <w:r w:rsidR="008C05A0" w:rsidRPr="008C05A0">
                <w:rPr>
                  <w:rFonts w:ascii="TimesNewRomanPSMT" w:hAnsi="TimesNewRomanPSMT" w:cs="TimesNewRomanPSMT"/>
                  <w:sz w:val="18"/>
                  <w:szCs w:val="18"/>
                  <w:lang w:val="en-US"/>
                </w:rPr>
                <w:t xml:space="preserve">allowed values </w:t>
              </w:r>
            </w:ins>
            <w:ins w:id="167" w:author="Liyunbo" w:date="2021-03-24T10:51:00Z">
              <w:r>
                <w:rPr>
                  <w:rFonts w:ascii="TimesNewRomanPSMT" w:hAnsi="TimesNewRomanPSMT" w:cs="TimesNewRomanPSMT"/>
                  <w:sz w:val="18"/>
                  <w:szCs w:val="18"/>
                  <w:lang w:val="en-US"/>
                </w:rPr>
                <w:t>are</w:t>
              </w:r>
            </w:ins>
            <w:ins w:id="168" w:author="Liyunbo" w:date="2021-03-17T20:59:00Z">
              <w:r w:rsidR="008C05A0">
                <w:rPr>
                  <w:rFonts w:ascii="TimesNewRomanPSMT" w:hAnsi="TimesNewRomanPSMT" w:cs="TimesNewRomanPSMT"/>
                  <w:sz w:val="18"/>
                  <w:szCs w:val="18"/>
                  <w:lang w:val="en-US"/>
                </w:rPr>
                <w:t xml:space="preserve"> </w:t>
              </w:r>
            </w:ins>
            <w:del w:id="169" w:author="Liyunbo" w:date="2021-03-17T20:59:00Z">
              <w:r w:rsidR="008C05A0" w:rsidDel="008C05A0">
                <w:rPr>
                  <w:rFonts w:ascii="TimesNewRomanPSMT" w:hAnsi="TimesNewRomanPSMT" w:cs="TimesNewRomanPSMT"/>
                  <w:sz w:val="18"/>
                  <w:szCs w:val="18"/>
                  <w:lang w:val="en-US"/>
                </w:rPr>
                <w:delText xml:space="preserve">If present, </w:delText>
              </w:r>
            </w:del>
            <w:r w:rsidR="008C05A0">
              <w:rPr>
                <w:rFonts w:ascii="TimesNewRomanPSMT" w:hAnsi="TimesNewRomanPSMT" w:cs="TimesNewRomanPSMT"/>
                <w:sz w:val="18"/>
                <w:szCs w:val="18"/>
                <w:lang w:val="en-US"/>
              </w:rPr>
              <w:t>CBW20, CBW40, CBW80, CBW160, or CBW80+80</w:t>
            </w:r>
            <w:ins w:id="170" w:author="Liyunbo" w:date="2021-03-18T10:24:00Z">
              <w:r w:rsidR="00495B55">
                <w:rPr>
                  <w:rFonts w:ascii="TimesNewRomanPSMT" w:hAnsi="TimesNewRomanPSMT" w:cs="TimesNewRomanPSMT"/>
                  <w:sz w:val="18"/>
                  <w:szCs w:val="18"/>
                  <w:lang w:val="en-US"/>
                </w:rPr>
                <w:t>.</w:t>
              </w:r>
            </w:ins>
          </w:p>
          <w:p w14:paraId="4496CF86" w14:textId="77777777" w:rsidR="008C05A0" w:rsidRDefault="008C05A0" w:rsidP="008C05A0">
            <w:pPr>
              <w:widowControl w:val="0"/>
              <w:autoSpaceDE w:val="0"/>
              <w:autoSpaceDN w:val="0"/>
              <w:adjustRightInd w:val="0"/>
              <w:jc w:val="left"/>
              <w:rPr>
                <w:ins w:id="171" w:author="Liyunbo" w:date="2021-03-24T10:51:00Z"/>
                <w:rFonts w:ascii="TimesNewRomanPSMT" w:hAnsi="TimesNewRomanPSMT" w:cs="TimesNewRomanPSMT"/>
                <w:sz w:val="18"/>
                <w:szCs w:val="18"/>
                <w:lang w:val="en-US"/>
              </w:rPr>
            </w:pPr>
          </w:p>
          <w:p w14:paraId="05132151" w14:textId="5E317086" w:rsidR="008F1414" w:rsidRPr="00E50776" w:rsidRDefault="006F6A77" w:rsidP="006F6A77">
            <w:pPr>
              <w:widowControl w:val="0"/>
              <w:autoSpaceDE w:val="0"/>
              <w:autoSpaceDN w:val="0"/>
              <w:adjustRightInd w:val="0"/>
              <w:jc w:val="left"/>
              <w:rPr>
                <w:ins w:id="172" w:author="Liyunbo" w:date="2021-03-25T11:23:00Z"/>
                <w:rFonts w:ascii="TimesNewRomanPSMT" w:hAnsi="TimesNewRomanPSMT" w:cs="TimesNewRomanPSMT"/>
                <w:sz w:val="18"/>
                <w:szCs w:val="18"/>
                <w:highlight w:val="cyan"/>
                <w:lang w:val="en-US"/>
                <w:rPrChange w:id="173" w:author="Liyunbo" w:date="2021-03-25T11:28:00Z">
                  <w:rPr>
                    <w:ins w:id="174" w:author="Liyunbo" w:date="2021-03-25T11:23:00Z"/>
                    <w:rFonts w:ascii="TimesNewRomanPSMT" w:hAnsi="TimesNewRomanPSMT" w:cs="TimesNewRomanPSMT"/>
                    <w:sz w:val="18"/>
                    <w:szCs w:val="18"/>
                    <w:lang w:val="en-US"/>
                  </w:rPr>
                </w:rPrChange>
              </w:rPr>
            </w:pPr>
            <w:ins w:id="175" w:author="Liyunbo" w:date="2021-03-24T10:52:00Z">
              <w:r w:rsidRPr="00E50776">
                <w:rPr>
                  <w:rFonts w:ascii="TimesNewRomanPSMT" w:hAnsi="TimesNewRomanPSMT" w:cs="TimesNewRomanPSMT"/>
                  <w:sz w:val="18"/>
                  <w:szCs w:val="18"/>
                  <w:highlight w:val="cyan"/>
                  <w:lang w:val="en-US"/>
                  <w:rPrChange w:id="176" w:author="Liyunbo" w:date="2021-03-25T11:28:00Z">
                    <w:rPr>
                      <w:rFonts w:ascii="TimesNewRomanPSMT" w:hAnsi="TimesNewRomanPSMT" w:cs="TimesNewRomanPSMT"/>
                      <w:sz w:val="18"/>
                      <w:szCs w:val="18"/>
                      <w:lang w:val="en-US"/>
                    </w:rPr>
                  </w:rPrChange>
                </w:rPr>
                <w:t xml:space="preserve">If dot11EHTOptionImplemented is </w:t>
              </w:r>
            </w:ins>
            <w:ins w:id="177" w:author="Liyunbo" w:date="2021-03-24T11:07:00Z">
              <w:r w:rsidR="005B1671" w:rsidRPr="00E50776">
                <w:rPr>
                  <w:rFonts w:ascii="TimesNewRomanPSMT" w:hAnsi="TimesNewRomanPSMT" w:cs="TimesNewRomanPSMT"/>
                  <w:sz w:val="18"/>
                  <w:szCs w:val="18"/>
                  <w:highlight w:val="cyan"/>
                  <w:lang w:val="en-US"/>
                  <w:rPrChange w:id="178" w:author="Liyunbo" w:date="2021-03-25T11:28:00Z">
                    <w:rPr>
                      <w:rFonts w:ascii="TimesNewRomanPSMT" w:hAnsi="TimesNewRomanPSMT" w:cs="TimesNewRomanPSMT"/>
                      <w:sz w:val="18"/>
                      <w:szCs w:val="18"/>
                      <w:lang w:val="en-US"/>
                    </w:rPr>
                  </w:rPrChange>
                </w:rPr>
                <w:t xml:space="preserve">equal to </w:t>
              </w:r>
            </w:ins>
            <w:ins w:id="179" w:author="Liyunbo" w:date="2021-03-24T10:52:00Z">
              <w:r w:rsidRPr="00E50776">
                <w:rPr>
                  <w:rFonts w:ascii="TimesNewRomanPSMT" w:hAnsi="TimesNewRomanPSMT" w:cs="TimesNewRomanPSMT"/>
                  <w:sz w:val="18"/>
                  <w:szCs w:val="18"/>
                  <w:highlight w:val="cyan"/>
                  <w:lang w:val="en-US"/>
                  <w:rPrChange w:id="180" w:author="Liyunbo" w:date="2021-03-25T11:28:00Z">
                    <w:rPr>
                      <w:rFonts w:ascii="TimesNewRomanPSMT" w:hAnsi="TimesNewRomanPSMT" w:cs="TimesNewRomanPSMT"/>
                      <w:sz w:val="18"/>
                      <w:szCs w:val="18"/>
                      <w:lang w:val="en-US"/>
                    </w:rPr>
                  </w:rPrChange>
                </w:rPr>
                <w:t xml:space="preserve">true and </w:t>
              </w:r>
            </w:ins>
            <w:ins w:id="181" w:author="Cariou, Laurent" w:date="2021-03-30T21:10:00Z">
              <w:r w:rsidR="00F21B3E">
                <w:rPr>
                  <w:rFonts w:ascii="TimesNewRomanPSMT" w:hAnsi="TimesNewRomanPSMT" w:cs="TimesNewRomanPSMT"/>
                  <w:sz w:val="18"/>
                  <w:szCs w:val="18"/>
                  <w:lang w:val="en-US"/>
                </w:rPr>
                <w:t xml:space="preserve">the STA </w:t>
              </w:r>
              <w:r w:rsidR="00F21B3E" w:rsidRPr="00F21B3E">
                <w:rPr>
                  <w:rFonts w:ascii="TimesNewRomanPSMT" w:hAnsi="TimesNewRomanPSMT" w:cs="TimesNewRomanPSMT"/>
                  <w:sz w:val="18"/>
                  <w:szCs w:val="18"/>
                  <w:lang w:val="en-US"/>
                </w:rPr>
                <w:t xml:space="preserve">is not a STA 6G </w:t>
              </w:r>
            </w:ins>
            <w:ins w:id="182" w:author="Liyunbo" w:date="2021-03-24T10:52:00Z">
              <w:r w:rsidRPr="00E50776">
                <w:rPr>
                  <w:rFonts w:ascii="TimesNewRomanPSMT" w:hAnsi="TimesNewRomanPSMT" w:cs="TimesNewRomanPSMT"/>
                  <w:sz w:val="18"/>
                  <w:szCs w:val="18"/>
                  <w:highlight w:val="cyan"/>
                  <w:lang w:val="en-US"/>
                  <w:rPrChange w:id="183" w:author="Liyunbo" w:date="2021-03-25T11:28:00Z">
                    <w:rPr>
                      <w:rFonts w:ascii="TimesNewRomanPSMT" w:hAnsi="TimesNewRomanPSMT" w:cs="TimesNewRomanPSMT"/>
                      <w:sz w:val="18"/>
                      <w:szCs w:val="18"/>
                      <w:lang w:val="en-US"/>
                    </w:rPr>
                  </w:rPrChange>
                </w:rPr>
                <w:t xml:space="preserve">then the allowed values are </w:t>
              </w:r>
              <w:commentRangeStart w:id="184"/>
              <w:r w:rsidRPr="00E50776">
                <w:rPr>
                  <w:rFonts w:ascii="TimesNewRomanPSMT" w:hAnsi="TimesNewRomanPSMT" w:cs="TimesNewRomanPSMT"/>
                  <w:sz w:val="18"/>
                  <w:szCs w:val="18"/>
                  <w:highlight w:val="cyan"/>
                  <w:lang w:val="en-US"/>
                  <w:rPrChange w:id="185" w:author="Liyunbo" w:date="2021-03-25T11:28:00Z">
                    <w:rPr>
                      <w:rFonts w:ascii="TimesNewRomanPSMT" w:hAnsi="TimesNewRomanPSMT" w:cs="TimesNewRomanPSMT"/>
                      <w:sz w:val="18"/>
                      <w:szCs w:val="18"/>
                      <w:lang w:val="en-US"/>
                    </w:rPr>
                  </w:rPrChange>
                </w:rPr>
                <w:t xml:space="preserve">CBW20, CBW40, CBW80, </w:t>
              </w:r>
            </w:ins>
            <w:ins w:id="186" w:author="Liyunbo" w:date="2021-03-25T11:22:00Z">
              <w:r w:rsidR="00782989" w:rsidRPr="00E50776">
                <w:rPr>
                  <w:rFonts w:ascii="TimesNewRomanPSMT" w:hAnsi="TimesNewRomanPSMT" w:cs="TimesNewRomanPSMT"/>
                  <w:sz w:val="18"/>
                  <w:szCs w:val="18"/>
                  <w:highlight w:val="cyan"/>
                  <w:lang w:val="en-US"/>
                  <w:rPrChange w:id="187" w:author="Liyunbo" w:date="2021-03-25T11:28:00Z">
                    <w:rPr>
                      <w:rFonts w:ascii="TimesNewRomanPSMT" w:hAnsi="TimesNewRomanPSMT" w:cs="TimesNewRomanPSMT"/>
                      <w:sz w:val="18"/>
                      <w:szCs w:val="18"/>
                      <w:lang w:val="en-US"/>
                    </w:rPr>
                  </w:rPrChange>
                </w:rPr>
                <w:t xml:space="preserve">or </w:t>
              </w:r>
            </w:ins>
            <w:ins w:id="188" w:author="Liyunbo" w:date="2021-03-24T10:52:00Z">
              <w:r w:rsidRPr="00E50776">
                <w:rPr>
                  <w:rFonts w:ascii="TimesNewRomanPSMT" w:hAnsi="TimesNewRomanPSMT" w:cs="TimesNewRomanPSMT"/>
                  <w:sz w:val="18"/>
                  <w:szCs w:val="18"/>
                  <w:highlight w:val="cyan"/>
                  <w:lang w:val="en-US"/>
                  <w:rPrChange w:id="189" w:author="Liyunbo" w:date="2021-03-25T11:28:00Z">
                    <w:rPr>
                      <w:rFonts w:ascii="TimesNewRomanPSMT" w:hAnsi="TimesNewRomanPSMT" w:cs="TimesNewRomanPSMT"/>
                      <w:sz w:val="18"/>
                      <w:szCs w:val="18"/>
                      <w:lang w:val="en-US"/>
                    </w:rPr>
                  </w:rPrChange>
                </w:rPr>
                <w:t>CBW160</w:t>
              </w:r>
            </w:ins>
            <w:ins w:id="190" w:author="Liyunbo" w:date="2021-03-25T11:23:00Z">
              <w:r w:rsidR="008F1414" w:rsidRPr="00E50776">
                <w:rPr>
                  <w:rFonts w:ascii="TimesNewRomanPSMT" w:hAnsi="TimesNewRomanPSMT" w:cs="TimesNewRomanPSMT"/>
                  <w:sz w:val="18"/>
                  <w:szCs w:val="18"/>
                  <w:highlight w:val="cyan"/>
                  <w:lang w:val="en-US"/>
                  <w:rPrChange w:id="191" w:author="Liyunbo" w:date="2021-03-25T11:28:00Z">
                    <w:rPr>
                      <w:rFonts w:ascii="TimesNewRomanPSMT" w:hAnsi="TimesNewRomanPSMT" w:cs="TimesNewRomanPSMT"/>
                      <w:sz w:val="18"/>
                      <w:szCs w:val="18"/>
                      <w:lang w:val="en-US"/>
                    </w:rPr>
                  </w:rPrChange>
                </w:rPr>
                <w:t>.</w:t>
              </w:r>
            </w:ins>
            <w:commentRangeEnd w:id="184"/>
            <w:ins w:id="192" w:author="Liyunbo" w:date="2021-03-25T11:29:00Z">
              <w:r w:rsidR="00584C60">
                <w:rPr>
                  <w:rStyle w:val="a8"/>
                  <w:rFonts w:ascii="Times New Roman" w:eastAsiaTheme="minorEastAsia" w:hAnsi="Times New Roman"/>
                  <w:color w:val="000000"/>
                  <w:w w:val="0"/>
                </w:rPr>
                <w:commentReference w:id="184"/>
              </w:r>
            </w:ins>
          </w:p>
          <w:p w14:paraId="2F3F1B24" w14:textId="77777777" w:rsidR="008F1414" w:rsidRPr="00E50776" w:rsidRDefault="008F1414" w:rsidP="006F6A77">
            <w:pPr>
              <w:widowControl w:val="0"/>
              <w:autoSpaceDE w:val="0"/>
              <w:autoSpaceDN w:val="0"/>
              <w:adjustRightInd w:val="0"/>
              <w:jc w:val="left"/>
              <w:rPr>
                <w:ins w:id="193" w:author="Liyunbo" w:date="2021-03-25T11:23:00Z"/>
                <w:rFonts w:ascii="TimesNewRomanPSMT" w:hAnsi="TimesNewRomanPSMT" w:cs="TimesNewRomanPSMT"/>
                <w:sz w:val="18"/>
                <w:szCs w:val="18"/>
                <w:highlight w:val="cyan"/>
                <w:lang w:val="en-US"/>
                <w:rPrChange w:id="194" w:author="Liyunbo" w:date="2021-03-25T11:28:00Z">
                  <w:rPr>
                    <w:ins w:id="195" w:author="Liyunbo" w:date="2021-03-25T11:23:00Z"/>
                    <w:rFonts w:ascii="TimesNewRomanPSMT" w:hAnsi="TimesNewRomanPSMT" w:cs="TimesNewRomanPSMT"/>
                    <w:sz w:val="18"/>
                    <w:szCs w:val="18"/>
                    <w:lang w:val="en-US"/>
                  </w:rPr>
                </w:rPrChange>
              </w:rPr>
            </w:pPr>
          </w:p>
          <w:p w14:paraId="537E0B73" w14:textId="29B69FA5" w:rsidR="007277F4" w:rsidRDefault="008F1414" w:rsidP="006F6A77">
            <w:pPr>
              <w:widowControl w:val="0"/>
              <w:autoSpaceDE w:val="0"/>
              <w:autoSpaceDN w:val="0"/>
              <w:adjustRightInd w:val="0"/>
              <w:jc w:val="left"/>
              <w:rPr>
                <w:rFonts w:ascii="TimesNewRomanPSMT" w:hAnsi="TimesNewRomanPSMT" w:cs="TimesNewRomanPSMT"/>
                <w:sz w:val="18"/>
                <w:szCs w:val="18"/>
                <w:lang w:val="en-US"/>
              </w:rPr>
            </w:pPr>
            <w:ins w:id="196" w:author="Liyunbo" w:date="2021-03-25T11:23:00Z">
              <w:r w:rsidRPr="004B39C2">
                <w:rPr>
                  <w:rFonts w:ascii="TimesNewRomanPSMT" w:hAnsi="TimesNewRomanPSMT" w:cs="TimesNewRomanPSMT"/>
                  <w:sz w:val="18"/>
                  <w:szCs w:val="18"/>
                  <w:highlight w:val="green"/>
                  <w:lang w:val="en-US"/>
                  <w:rPrChange w:id="197" w:author="Liyunbo" w:date="2021-03-30T16:25:00Z">
                    <w:rPr>
                      <w:rFonts w:ascii="TimesNewRomanPSMT" w:hAnsi="TimesNewRomanPSMT" w:cs="TimesNewRomanPSMT"/>
                      <w:sz w:val="18"/>
                      <w:szCs w:val="18"/>
                      <w:lang w:val="en-US"/>
                    </w:rPr>
                  </w:rPrChange>
                </w:rPr>
                <w:t>I</w:t>
              </w:r>
            </w:ins>
            <w:ins w:id="198" w:author="Liyunbo" w:date="2021-03-24T10:52:00Z">
              <w:r w:rsidR="006F6A77" w:rsidRPr="004B39C2">
                <w:rPr>
                  <w:rFonts w:ascii="TimesNewRomanPSMT" w:hAnsi="TimesNewRomanPSMT" w:cs="TimesNewRomanPSMT"/>
                  <w:sz w:val="18"/>
                  <w:szCs w:val="18"/>
                  <w:highlight w:val="green"/>
                  <w:lang w:val="en-US"/>
                  <w:rPrChange w:id="199" w:author="Liyunbo" w:date="2021-03-30T16:25:00Z">
                    <w:rPr>
                      <w:rFonts w:ascii="TimesNewRomanPSMT" w:hAnsi="TimesNewRomanPSMT" w:cs="TimesNewRomanPSMT"/>
                      <w:sz w:val="18"/>
                      <w:szCs w:val="18"/>
                      <w:lang w:val="en-US"/>
                    </w:rPr>
                  </w:rPrChange>
                </w:rPr>
                <w:t xml:space="preserve">f </w:t>
              </w:r>
            </w:ins>
            <w:ins w:id="200" w:author="Liyunbo" w:date="2021-03-30T16:24:00Z">
              <w:r w:rsidR="004B39C2" w:rsidRPr="004B39C2">
                <w:rPr>
                  <w:rFonts w:ascii="TimesNewRomanPSMT" w:hAnsi="TimesNewRomanPSMT" w:cs="TimesNewRomanPSMT"/>
                  <w:sz w:val="18"/>
                  <w:szCs w:val="18"/>
                  <w:highlight w:val="green"/>
                  <w:lang w:val="en-US"/>
                  <w:rPrChange w:id="201" w:author="Liyunbo" w:date="2021-03-30T16:25:00Z">
                    <w:rPr>
                      <w:rFonts w:ascii="TimesNewRomanPSMT" w:hAnsi="TimesNewRomanPSMT" w:cs="TimesNewRomanPSMT"/>
                      <w:sz w:val="18"/>
                      <w:szCs w:val="18"/>
                      <w:highlight w:val="cyan"/>
                      <w:lang w:val="en-US"/>
                    </w:rPr>
                  </w:rPrChange>
                </w:rPr>
                <w:t xml:space="preserve">dot11EHTOptionImplemented is equal to true and </w:t>
              </w:r>
            </w:ins>
            <w:ins w:id="202" w:author="Cariou, Laurent" w:date="2021-03-30T21:10:00Z">
              <w:r w:rsidR="00F21B3E" w:rsidRPr="00F21B3E">
                <w:rPr>
                  <w:rFonts w:ascii="TimesNewRomanPSMT" w:hAnsi="TimesNewRomanPSMT" w:cs="TimesNewRomanPSMT"/>
                  <w:sz w:val="18"/>
                  <w:szCs w:val="18"/>
                  <w:lang w:val="en-US"/>
                </w:rPr>
                <w:t>th</w:t>
              </w:r>
              <w:r w:rsidR="00F21B3E">
                <w:rPr>
                  <w:rFonts w:ascii="TimesNewRomanPSMT" w:hAnsi="TimesNewRomanPSMT" w:cs="TimesNewRomanPSMT"/>
                  <w:sz w:val="18"/>
                  <w:szCs w:val="18"/>
                  <w:lang w:val="en-US"/>
                </w:rPr>
                <w:t>e STA</w:t>
              </w:r>
              <w:r w:rsidR="00F21B3E" w:rsidRPr="00F21B3E">
                <w:rPr>
                  <w:rFonts w:ascii="TimesNewRomanPSMT" w:hAnsi="TimesNewRomanPSMT" w:cs="TimesNewRomanPSMT"/>
                  <w:sz w:val="18"/>
                  <w:szCs w:val="18"/>
                  <w:lang w:val="en-US"/>
                </w:rPr>
                <w:t xml:space="preserve"> is a STA 6G </w:t>
              </w:r>
            </w:ins>
            <w:ins w:id="203" w:author="Liyunbo" w:date="2021-03-24T10:52:00Z">
              <w:r w:rsidR="006F6A77" w:rsidRPr="00E50776">
                <w:rPr>
                  <w:rFonts w:ascii="TimesNewRomanPSMT" w:hAnsi="TimesNewRomanPSMT" w:cs="TimesNewRomanPSMT"/>
                  <w:sz w:val="18"/>
                  <w:szCs w:val="18"/>
                  <w:highlight w:val="cyan"/>
                  <w:lang w:val="en-US"/>
                  <w:rPrChange w:id="204" w:author="Liyunbo" w:date="2021-03-25T11:28:00Z">
                    <w:rPr>
                      <w:rFonts w:ascii="TimesNewRomanPSMT" w:hAnsi="TimesNewRomanPSMT" w:cs="TimesNewRomanPSMT"/>
                      <w:sz w:val="18"/>
                      <w:szCs w:val="18"/>
                      <w:lang w:val="en-US"/>
                    </w:rPr>
                  </w:rPrChange>
                </w:rPr>
                <w:t>then the allowed values are CBW20, CBW40, CBW80, CBW160, or CBW320.</w:t>
              </w:r>
            </w:ins>
          </w:p>
          <w:p w14:paraId="364FF2F5" w14:textId="400D262B" w:rsidR="006F6A77" w:rsidRPr="006F6A77" w:rsidRDefault="006F6A77" w:rsidP="006F6A77">
            <w:pPr>
              <w:widowControl w:val="0"/>
              <w:autoSpaceDE w:val="0"/>
              <w:autoSpaceDN w:val="0"/>
              <w:adjustRightInd w:val="0"/>
              <w:jc w:val="left"/>
              <w:rPr>
                <w:rFonts w:ascii="TimesNewRomanPSMT" w:hAnsi="TimesNewRomanPSMT" w:cs="TimesNewRomanPSMT"/>
                <w:sz w:val="18"/>
                <w:szCs w:val="18"/>
                <w:lang w:val="en-US"/>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13C4D98" w14:textId="6D092493" w:rsidR="00495B55" w:rsidRDefault="00495B55" w:rsidP="00495B55">
            <w:pPr>
              <w:widowControl w:val="0"/>
              <w:autoSpaceDE w:val="0"/>
              <w:autoSpaceDN w:val="0"/>
              <w:adjustRightInd w:val="0"/>
              <w:jc w:val="left"/>
              <w:rPr>
                <w:ins w:id="205" w:author="Liyunbo" w:date="2021-03-18T10:26:00Z"/>
                <w:rFonts w:ascii="TimesNewRomanPSMT" w:hAnsi="TimesNewRomanPSMT" w:cs="TimesNewRomanPSMT"/>
                <w:sz w:val="18"/>
                <w:szCs w:val="18"/>
                <w:lang w:val="en-US"/>
              </w:rPr>
            </w:pPr>
            <w:ins w:id="206" w:author="Liyunbo" w:date="2021-03-18T10:26:00Z">
              <w:r w:rsidRPr="007E1EAD">
                <w:rPr>
                  <w:rFonts w:ascii="TimesNewRomanPSMT" w:hAnsi="TimesNewRomanPSMT" w:cs="TimesNewRomanPSMT"/>
                  <w:sz w:val="18"/>
                  <w:szCs w:val="18"/>
                  <w:highlight w:val="cyan"/>
                  <w:lang w:val="en-US"/>
                  <w:rPrChange w:id="207" w:author="Liyunbo" w:date="2021-03-25T11:32:00Z">
                    <w:rPr>
                      <w:rFonts w:ascii="TimesNewRomanPSMT" w:hAnsi="TimesNewRomanPSMT" w:cs="TimesNewRomanPSMT"/>
                      <w:sz w:val="18"/>
                      <w:szCs w:val="18"/>
                      <w:lang w:val="en-US"/>
                    </w:rPr>
                  </w:rPrChange>
                </w:rPr>
                <w:t xml:space="preserve">Not present if none of dot11VHTOptionImplemented, </w:t>
              </w:r>
            </w:ins>
            <w:ins w:id="208" w:author="Liyunbo" w:date="2021-03-25T11:32:00Z">
              <w:r w:rsidR="007E1EAD" w:rsidRPr="007E1EAD">
                <w:rPr>
                  <w:rFonts w:ascii="TimesNewRomanPSMT" w:hAnsi="TimesNewRomanPSMT" w:cs="TimesNewRomanPSMT"/>
                  <w:sz w:val="18"/>
                  <w:szCs w:val="18"/>
                  <w:highlight w:val="cyan"/>
                  <w:lang w:val="en-US"/>
                  <w:rPrChange w:id="209" w:author="Liyunbo" w:date="2021-03-25T11:32:00Z">
                    <w:rPr>
                      <w:rFonts w:ascii="TimesNewRomanPSMT" w:hAnsi="TimesNewRomanPSMT" w:cs="TimesNewRomanPSMT"/>
                      <w:sz w:val="18"/>
                      <w:szCs w:val="18"/>
                      <w:lang w:val="en-US"/>
                    </w:rPr>
                  </w:rPrChange>
                </w:rPr>
                <w:t xml:space="preserve">and </w:t>
              </w:r>
            </w:ins>
            <w:ins w:id="210" w:author="Liyunbo" w:date="2021-03-18T10:26:00Z">
              <w:r w:rsidRPr="007E1EAD">
                <w:rPr>
                  <w:rFonts w:ascii="TimesNewRomanPSMT" w:hAnsi="TimesNewRomanPSMT" w:cs="TimesNewRomanPSMT"/>
                  <w:sz w:val="18"/>
                  <w:szCs w:val="18"/>
                  <w:highlight w:val="cyan"/>
                  <w:lang w:val="en-US"/>
                  <w:rPrChange w:id="211" w:author="Liyunbo" w:date="2021-03-25T11:32:00Z">
                    <w:rPr>
                      <w:rFonts w:ascii="TimesNewRomanPSMT" w:hAnsi="TimesNewRomanPSMT" w:cs="TimesNewRomanPSMT"/>
                      <w:sz w:val="18"/>
                      <w:szCs w:val="18"/>
                      <w:lang w:val="en-US"/>
                    </w:rPr>
                  </w:rPrChange>
                </w:rPr>
                <w:t>dot11HEOptionImplemented</w:t>
              </w:r>
            </w:ins>
            <w:ins w:id="212" w:author="Liyunbo" w:date="2021-03-22T13:57:00Z">
              <w:r w:rsidR="00757BE1" w:rsidRPr="007E1EAD">
                <w:rPr>
                  <w:rFonts w:ascii="TimesNewRomanPSMT" w:hAnsi="TimesNewRomanPSMT" w:cs="TimesNewRomanPSMT"/>
                  <w:sz w:val="18"/>
                  <w:szCs w:val="18"/>
                  <w:highlight w:val="cyan"/>
                  <w:lang w:val="en-US"/>
                  <w:rPrChange w:id="213" w:author="Liyunbo" w:date="2021-03-25T11:32:00Z">
                    <w:rPr>
                      <w:rFonts w:ascii="TimesNewRomanPSMT" w:hAnsi="TimesNewRomanPSMT" w:cs="TimesNewRomanPSMT"/>
                      <w:sz w:val="18"/>
                      <w:szCs w:val="18"/>
                      <w:lang w:val="en-US"/>
                    </w:rPr>
                  </w:rPrChange>
                </w:rPr>
                <w:t xml:space="preserve"> are</w:t>
              </w:r>
            </w:ins>
            <w:ins w:id="214" w:author="Liyunbo" w:date="2021-03-18T10:26:00Z">
              <w:r w:rsidRPr="007E1EAD">
                <w:rPr>
                  <w:rFonts w:ascii="TimesNewRomanPSMT" w:hAnsi="TimesNewRomanPSMT" w:cs="TimesNewRomanPSMT"/>
                  <w:sz w:val="18"/>
                  <w:szCs w:val="18"/>
                  <w:highlight w:val="cyan"/>
                  <w:lang w:val="en-US"/>
                  <w:rPrChange w:id="215" w:author="Liyunbo" w:date="2021-03-25T11:32:00Z">
                    <w:rPr>
                      <w:rFonts w:ascii="TimesNewRomanPSMT" w:hAnsi="TimesNewRomanPSMT" w:cs="TimesNewRomanPSMT"/>
                      <w:sz w:val="18"/>
                      <w:szCs w:val="18"/>
                      <w:lang w:val="en-US"/>
                    </w:rPr>
                  </w:rPrChange>
                </w:rPr>
                <w:t xml:space="preserve"> present</w:t>
              </w:r>
            </w:ins>
            <w:ins w:id="216" w:author="Liyunbo" w:date="2021-03-24T10:53:00Z">
              <w:r w:rsidR="006F6A77" w:rsidRPr="007E1EAD">
                <w:rPr>
                  <w:rFonts w:ascii="TimesNewRomanPSMT" w:hAnsi="TimesNewRomanPSMT" w:cs="TimesNewRomanPSMT"/>
                  <w:sz w:val="18"/>
                  <w:szCs w:val="18"/>
                  <w:highlight w:val="cyan"/>
                  <w:lang w:val="en-US"/>
                  <w:rPrChange w:id="217" w:author="Liyunbo" w:date="2021-03-25T11:32:00Z">
                    <w:rPr>
                      <w:rFonts w:ascii="TimesNewRomanPSMT" w:hAnsi="TimesNewRomanPSMT" w:cs="TimesNewRomanPSMT"/>
                      <w:sz w:val="18"/>
                      <w:szCs w:val="18"/>
                      <w:lang w:val="en-US"/>
                    </w:rPr>
                  </w:rPrChange>
                </w:rPr>
                <w:t xml:space="preserve"> or equal to</w:t>
              </w:r>
            </w:ins>
            <w:ins w:id="218" w:author="Liyunbo" w:date="2021-03-24T10:54:00Z">
              <w:r w:rsidR="006F6A77" w:rsidRPr="007E1EAD">
                <w:rPr>
                  <w:rFonts w:ascii="TimesNewRomanPSMT" w:hAnsi="TimesNewRomanPSMT" w:cs="TimesNewRomanPSMT"/>
                  <w:sz w:val="18"/>
                  <w:szCs w:val="18"/>
                  <w:highlight w:val="cyan"/>
                  <w:lang w:val="en-US"/>
                  <w:rPrChange w:id="219" w:author="Liyunbo" w:date="2021-03-25T11:32:00Z">
                    <w:rPr>
                      <w:rFonts w:ascii="TimesNewRomanPSMT" w:hAnsi="TimesNewRomanPSMT" w:cs="TimesNewRomanPSMT"/>
                      <w:sz w:val="18"/>
                      <w:szCs w:val="18"/>
                      <w:lang w:val="en-US"/>
                    </w:rPr>
                  </w:rPrChange>
                </w:rPr>
                <w:t xml:space="preserve"> true</w:t>
              </w:r>
            </w:ins>
            <w:ins w:id="220" w:author="Liyunbo" w:date="2021-03-18T10:26:00Z">
              <w:r w:rsidRPr="007E1EAD">
                <w:rPr>
                  <w:rFonts w:ascii="TimesNewRomanPSMT" w:hAnsi="TimesNewRomanPSMT" w:cs="TimesNewRomanPSMT"/>
                  <w:sz w:val="18"/>
                  <w:szCs w:val="18"/>
                  <w:highlight w:val="cyan"/>
                  <w:lang w:val="en-US"/>
                  <w:rPrChange w:id="221" w:author="Liyunbo" w:date="2021-03-25T11:32:00Z">
                    <w:rPr>
                      <w:rFonts w:ascii="TimesNewRomanPSMT" w:hAnsi="TimesNewRomanPSMT" w:cs="TimesNewRomanPSMT"/>
                      <w:sz w:val="18"/>
                      <w:szCs w:val="18"/>
                      <w:lang w:val="en-US"/>
                    </w:rPr>
                  </w:rPrChange>
                </w:rPr>
                <w:t>.</w:t>
              </w:r>
            </w:ins>
          </w:p>
          <w:p w14:paraId="61799A0E" w14:textId="77777777" w:rsidR="00495B55" w:rsidRDefault="00495B55" w:rsidP="00495B55">
            <w:pPr>
              <w:widowControl w:val="0"/>
              <w:autoSpaceDE w:val="0"/>
              <w:autoSpaceDN w:val="0"/>
              <w:adjustRightInd w:val="0"/>
              <w:jc w:val="left"/>
              <w:rPr>
                <w:ins w:id="222" w:author="Liyunbo" w:date="2021-03-18T10:26:00Z"/>
                <w:rFonts w:ascii="TimesNewRomanPSMT" w:hAnsi="TimesNewRomanPSMT" w:cs="TimesNewRomanPSMT"/>
                <w:sz w:val="18"/>
                <w:szCs w:val="18"/>
                <w:lang w:val="en-US"/>
              </w:rPr>
            </w:pPr>
          </w:p>
          <w:p w14:paraId="3B45078C" w14:textId="1962F63E" w:rsidR="007277F4" w:rsidRPr="008C05A0" w:rsidRDefault="008C05A0" w:rsidP="007E1EAD">
            <w:pPr>
              <w:widowControl w:val="0"/>
              <w:autoSpaceDE w:val="0"/>
              <w:autoSpaceDN w:val="0"/>
              <w:adjustRightInd w:val="0"/>
              <w:jc w:val="left"/>
              <w:rPr>
                <w:rFonts w:ascii="TimesNewRomanPSMT" w:hAnsi="TimesNewRomanPSMT" w:cs="TimesNewRomanPSMT"/>
                <w:sz w:val="18"/>
                <w:szCs w:val="18"/>
                <w:lang w:val="en-US"/>
              </w:rPr>
            </w:pPr>
            <w:ins w:id="223" w:author="Liyunbo" w:date="2021-03-17T21:01:00Z">
              <w:r w:rsidRPr="007E1EAD">
                <w:rPr>
                  <w:rFonts w:ascii="TimesNewRomanPSMT" w:hAnsi="TimesNewRomanPSMT" w:cs="TimesNewRomanPSMT"/>
                  <w:sz w:val="18"/>
                  <w:szCs w:val="18"/>
                  <w:highlight w:val="cyan"/>
                  <w:lang w:val="en-US"/>
                  <w:rPrChange w:id="224" w:author="Liyunbo" w:date="2021-03-25T11:33:00Z">
                    <w:rPr>
                      <w:rFonts w:ascii="TimesNewRomanPSMT" w:hAnsi="TimesNewRomanPSMT" w:cs="TimesNewRomanPSMT"/>
                      <w:sz w:val="18"/>
                      <w:szCs w:val="18"/>
                      <w:lang w:val="en-US"/>
                    </w:rPr>
                  </w:rPrChange>
                </w:rPr>
                <w:t>Optionally present</w:t>
              </w:r>
            </w:ins>
            <w:ins w:id="225" w:author="Liyunbo" w:date="2021-03-18T10:27:00Z">
              <w:r w:rsidR="0080572F" w:rsidRPr="007E1EAD">
                <w:rPr>
                  <w:rFonts w:ascii="TimesNewRomanPSMT" w:hAnsi="TimesNewRomanPSMT" w:cs="TimesNewRomanPSMT"/>
                  <w:sz w:val="18"/>
                  <w:szCs w:val="18"/>
                  <w:highlight w:val="cyan"/>
                  <w:lang w:val="en-US"/>
                  <w:rPrChange w:id="226" w:author="Liyunbo" w:date="2021-03-25T11:33:00Z">
                    <w:rPr>
                      <w:rFonts w:ascii="TimesNewRomanPSMT" w:hAnsi="TimesNewRomanPSMT" w:cs="TimesNewRomanPSMT"/>
                      <w:sz w:val="18"/>
                      <w:szCs w:val="18"/>
                      <w:lang w:val="en-US"/>
                    </w:rPr>
                  </w:rPrChange>
                </w:rPr>
                <w:t xml:space="preserve"> (</w:t>
              </w:r>
            </w:ins>
            <w:ins w:id="227" w:author="Liyunbo" w:date="2021-03-18T10:32:00Z">
              <w:r w:rsidR="0080572F" w:rsidRPr="007E1EAD">
                <w:rPr>
                  <w:rFonts w:ascii="TimesNewRomanPSMT" w:hAnsi="TimesNewRomanPSMT" w:cs="TimesNewRomanPSMT"/>
                  <w:sz w:val="18"/>
                  <w:szCs w:val="18"/>
                  <w:highlight w:val="cyan"/>
                  <w:lang w:val="en-US"/>
                  <w:rPrChange w:id="228" w:author="Liyunbo" w:date="2021-03-25T11:33:00Z">
                    <w:rPr>
                      <w:rFonts w:ascii="TimesNewRomanPSMT" w:hAnsi="TimesNewRomanPSMT" w:cs="TimesNewRomanPSMT"/>
                      <w:sz w:val="18"/>
                      <w:szCs w:val="18"/>
                      <w:lang w:val="en-US"/>
                    </w:rPr>
                  </w:rPrChange>
                </w:rPr>
                <w:t>see 9.3.1.2 (RTS frame format)</w:t>
              </w:r>
            </w:ins>
            <w:ins w:id="229" w:author="Liyunbo" w:date="2021-03-18T10:27:00Z">
              <w:r w:rsidR="0080572F" w:rsidRPr="007E1EAD">
                <w:rPr>
                  <w:rFonts w:ascii="TimesNewRomanPSMT" w:hAnsi="TimesNewRomanPSMT" w:cs="TimesNewRomanPSMT"/>
                  <w:sz w:val="18"/>
                  <w:szCs w:val="18"/>
                  <w:highlight w:val="cyan"/>
                  <w:lang w:val="en-US"/>
                  <w:rPrChange w:id="230" w:author="Liyunbo" w:date="2021-03-25T11:33:00Z">
                    <w:rPr>
                      <w:rFonts w:ascii="TimesNewRomanPSMT" w:hAnsi="TimesNewRomanPSMT" w:cs="TimesNewRomanPSMT"/>
                      <w:sz w:val="18"/>
                      <w:szCs w:val="18"/>
                      <w:lang w:val="en-US"/>
                    </w:rPr>
                  </w:rPrChange>
                </w:rPr>
                <w:t>)</w:t>
              </w:r>
            </w:ins>
            <w:ins w:id="231" w:author="Liyunbo" w:date="2021-03-17T21:01:00Z">
              <w:r w:rsidRPr="007E1EAD">
                <w:rPr>
                  <w:rFonts w:ascii="TimesNewRomanPSMT" w:hAnsi="TimesNewRomanPSMT" w:cs="TimesNewRomanPSMT"/>
                  <w:sz w:val="18"/>
                  <w:szCs w:val="18"/>
                  <w:highlight w:val="cyan"/>
                  <w:lang w:val="en-US"/>
                  <w:rPrChange w:id="232" w:author="Liyunbo" w:date="2021-03-25T11:33:00Z">
                    <w:rPr>
                      <w:rFonts w:ascii="TimesNewRomanPSMT" w:hAnsi="TimesNewRomanPSMT" w:cs="TimesNewRomanPSMT"/>
                      <w:sz w:val="18"/>
                      <w:szCs w:val="18"/>
                      <w:lang w:val="en-US"/>
                    </w:rPr>
                  </w:rPrChange>
                </w:rPr>
                <w:t xml:space="preserve"> if at least o</w:t>
              </w:r>
              <w:r w:rsidR="00495B55" w:rsidRPr="007E1EAD">
                <w:rPr>
                  <w:rFonts w:ascii="TimesNewRomanPSMT" w:hAnsi="TimesNewRomanPSMT" w:cs="TimesNewRomanPSMT"/>
                  <w:sz w:val="18"/>
                  <w:szCs w:val="18"/>
                  <w:highlight w:val="cyan"/>
                  <w:lang w:val="en-US"/>
                  <w:rPrChange w:id="233" w:author="Liyunbo" w:date="2021-03-25T11:33:00Z">
                    <w:rPr>
                      <w:rFonts w:ascii="TimesNewRomanPSMT" w:hAnsi="TimesNewRomanPSMT" w:cs="TimesNewRomanPSMT"/>
                      <w:sz w:val="18"/>
                      <w:szCs w:val="18"/>
                      <w:lang w:val="en-US"/>
                    </w:rPr>
                  </w:rPrChange>
                </w:rPr>
                <w:t>ne of dot11VHTOptionImplemented</w:t>
              </w:r>
            </w:ins>
            <w:ins w:id="234" w:author="Liyunbo" w:date="2021-03-25T11:33:00Z">
              <w:r w:rsidR="007E1EAD" w:rsidRPr="007E1EAD">
                <w:rPr>
                  <w:rFonts w:ascii="TimesNewRomanPSMT" w:hAnsi="TimesNewRomanPSMT" w:cs="TimesNewRomanPSMT"/>
                  <w:sz w:val="18"/>
                  <w:szCs w:val="18"/>
                  <w:highlight w:val="cyan"/>
                  <w:lang w:val="en-US"/>
                  <w:rPrChange w:id="235" w:author="Liyunbo" w:date="2021-03-25T11:33:00Z">
                    <w:rPr>
                      <w:rFonts w:ascii="TimesNewRomanPSMT" w:hAnsi="TimesNewRomanPSMT" w:cs="TimesNewRomanPSMT"/>
                      <w:sz w:val="18"/>
                      <w:szCs w:val="18"/>
                      <w:lang w:val="en-US"/>
                    </w:rPr>
                  </w:rPrChange>
                </w:rPr>
                <w:t xml:space="preserve"> and </w:t>
              </w:r>
            </w:ins>
            <w:ins w:id="236" w:author="Liyunbo" w:date="2021-03-17T21:01:00Z">
              <w:r w:rsidRPr="007E1EAD">
                <w:rPr>
                  <w:rFonts w:ascii="TimesNewRomanPSMT" w:hAnsi="TimesNewRomanPSMT" w:cs="TimesNewRomanPSMT"/>
                  <w:sz w:val="18"/>
                  <w:szCs w:val="18"/>
                  <w:highlight w:val="cyan"/>
                  <w:lang w:val="en-US"/>
                  <w:rPrChange w:id="237" w:author="Liyunbo" w:date="2021-03-25T11:33:00Z">
                    <w:rPr>
                      <w:rFonts w:ascii="TimesNewRomanPSMT" w:hAnsi="TimesNewRomanPSMT" w:cs="TimesNewRomanPSMT"/>
                      <w:sz w:val="18"/>
                      <w:szCs w:val="18"/>
                      <w:lang w:val="en-US"/>
                    </w:rPr>
                  </w:rPrChange>
                </w:rPr>
                <w:lastRenderedPageBreak/>
                <w:t>dot11HEOptionImplemented</w:t>
              </w:r>
            </w:ins>
            <w:ins w:id="238" w:author="Liyunbo" w:date="2021-03-18T10:27:00Z">
              <w:r w:rsidR="00495B55" w:rsidRPr="007E1EAD">
                <w:rPr>
                  <w:rFonts w:ascii="TimesNewRomanPSMT" w:hAnsi="TimesNewRomanPSMT" w:cs="TimesNewRomanPSMT"/>
                  <w:sz w:val="18"/>
                  <w:szCs w:val="18"/>
                  <w:highlight w:val="cyan"/>
                  <w:lang w:val="en-US"/>
                  <w:rPrChange w:id="239" w:author="Liyunbo" w:date="2021-03-25T11:33:00Z">
                    <w:rPr>
                      <w:rFonts w:ascii="TimesNewRomanPSMT" w:hAnsi="TimesNewRomanPSMT" w:cs="TimesNewRomanPSMT"/>
                      <w:sz w:val="18"/>
                      <w:szCs w:val="18"/>
                      <w:lang w:val="en-US"/>
                    </w:rPr>
                  </w:rPrChange>
                </w:rPr>
                <w:t xml:space="preserve"> </w:t>
              </w:r>
            </w:ins>
            <w:ins w:id="240" w:author="Liyunbo" w:date="2021-03-24T10:55:00Z">
              <w:r w:rsidR="006F6A77" w:rsidRPr="007E1EAD">
                <w:rPr>
                  <w:rFonts w:ascii="TimesNewRomanPSMT" w:hAnsi="TimesNewRomanPSMT" w:cs="TimesNewRomanPSMT"/>
                  <w:sz w:val="18"/>
                  <w:szCs w:val="18"/>
                  <w:highlight w:val="cyan"/>
                  <w:lang w:val="en-US"/>
                  <w:rPrChange w:id="241" w:author="Liyunbo" w:date="2021-03-25T11:33:00Z">
                    <w:rPr>
                      <w:rFonts w:ascii="TimesNewRomanPSMT" w:hAnsi="TimesNewRomanPSMT" w:cs="TimesNewRomanPSMT"/>
                      <w:sz w:val="18"/>
                      <w:szCs w:val="18"/>
                      <w:lang w:val="en-US"/>
                    </w:rPr>
                  </w:rPrChange>
                </w:rPr>
                <w:t xml:space="preserve">is present and </w:t>
              </w:r>
            </w:ins>
            <w:ins w:id="242" w:author="Liyunbo" w:date="2021-03-24T11:09:00Z">
              <w:r w:rsidR="002710BE" w:rsidRPr="007E1EAD">
                <w:rPr>
                  <w:rFonts w:ascii="TimesNewRomanPSMT" w:hAnsi="TimesNewRomanPSMT" w:cs="TimesNewRomanPSMT"/>
                  <w:sz w:val="18"/>
                  <w:szCs w:val="18"/>
                  <w:highlight w:val="cyan"/>
                  <w:lang w:val="en-US"/>
                  <w:rPrChange w:id="243" w:author="Liyunbo" w:date="2021-03-25T11:33:00Z">
                    <w:rPr>
                      <w:rFonts w:ascii="TimesNewRomanPSMT" w:hAnsi="TimesNewRomanPSMT" w:cs="TimesNewRomanPSMT"/>
                      <w:sz w:val="18"/>
                      <w:szCs w:val="18"/>
                      <w:lang w:val="en-US"/>
                    </w:rPr>
                  </w:rPrChange>
                </w:rPr>
                <w:t xml:space="preserve">equal to </w:t>
              </w:r>
            </w:ins>
            <w:ins w:id="244" w:author="Liyunbo" w:date="2021-03-24T10:55:00Z">
              <w:r w:rsidR="006F6A77" w:rsidRPr="007E1EAD">
                <w:rPr>
                  <w:rFonts w:ascii="TimesNewRomanPSMT" w:hAnsi="TimesNewRomanPSMT" w:cs="TimesNewRomanPSMT"/>
                  <w:sz w:val="18"/>
                  <w:szCs w:val="18"/>
                  <w:highlight w:val="cyan"/>
                  <w:lang w:val="en-US"/>
                  <w:rPrChange w:id="245" w:author="Liyunbo" w:date="2021-03-25T11:33:00Z">
                    <w:rPr>
                      <w:rFonts w:ascii="TimesNewRomanPSMT" w:hAnsi="TimesNewRomanPSMT" w:cs="TimesNewRomanPSMT"/>
                      <w:sz w:val="18"/>
                      <w:szCs w:val="18"/>
                      <w:lang w:val="en-US"/>
                    </w:rPr>
                  </w:rPrChange>
                </w:rPr>
                <w:t>true</w:t>
              </w:r>
            </w:ins>
            <w:ins w:id="246" w:author="Liyunbo" w:date="2021-03-17T21:01:00Z">
              <w:r w:rsidRPr="007E1EAD">
                <w:rPr>
                  <w:rFonts w:ascii="TimesNewRomanPSMT" w:hAnsi="TimesNewRomanPSMT" w:cs="TimesNewRomanPSMT"/>
                  <w:sz w:val="18"/>
                  <w:szCs w:val="18"/>
                  <w:highlight w:val="cyan"/>
                  <w:lang w:val="en-US"/>
                  <w:rPrChange w:id="247" w:author="Liyunbo" w:date="2021-03-25T11:33:00Z">
                    <w:rPr>
                      <w:rFonts w:ascii="TimesNewRomanPSMT" w:hAnsi="TimesNewRomanPSMT" w:cs="TimesNewRomanPSMT"/>
                      <w:sz w:val="18"/>
                      <w:szCs w:val="18"/>
                      <w:lang w:val="en-US"/>
                    </w:rPr>
                  </w:rPrChange>
                </w:rPr>
                <w:t xml:space="preserve">, </w:t>
              </w:r>
            </w:ins>
            <w:ins w:id="248" w:author="Liyunbo" w:date="2021-03-24T10:56:00Z">
              <w:r w:rsidR="006F6A77" w:rsidRPr="007E1EAD">
                <w:rPr>
                  <w:rFonts w:ascii="TimesNewRomanPSMT" w:hAnsi="TimesNewRomanPSMT" w:cs="TimesNewRomanPSMT"/>
                  <w:sz w:val="18"/>
                  <w:szCs w:val="18"/>
                  <w:highlight w:val="cyan"/>
                  <w:lang w:val="en-US"/>
                  <w:rPrChange w:id="249" w:author="Liyunbo" w:date="2021-03-25T11:33:00Z">
                    <w:rPr>
                      <w:rFonts w:ascii="TimesNewRomanPSMT" w:hAnsi="TimesNewRomanPSMT" w:cs="TimesNewRomanPSMT"/>
                      <w:sz w:val="18"/>
                      <w:szCs w:val="18"/>
                      <w:lang w:val="en-US"/>
                    </w:rPr>
                  </w:rPrChange>
                </w:rPr>
                <w:t>then the</w:t>
              </w:r>
            </w:ins>
            <w:ins w:id="250" w:author="Liyunbo" w:date="2021-03-17T21:01:00Z">
              <w:r w:rsidRPr="008C05A0">
                <w:rPr>
                  <w:rFonts w:ascii="TimesNewRomanPSMT" w:hAnsi="TimesNewRomanPSMT" w:cs="TimesNewRomanPSMT"/>
                  <w:sz w:val="18"/>
                  <w:szCs w:val="18"/>
                  <w:lang w:val="en-US"/>
                </w:rPr>
                <w:t xml:space="preserve"> allowed values </w:t>
              </w:r>
            </w:ins>
            <w:ins w:id="251" w:author="Liyunbo" w:date="2021-03-24T10:56:00Z">
              <w:r w:rsidR="006F6A77">
                <w:rPr>
                  <w:rFonts w:ascii="TimesNewRomanPSMT" w:hAnsi="TimesNewRomanPSMT" w:cs="TimesNewRomanPSMT"/>
                  <w:sz w:val="18"/>
                  <w:szCs w:val="18"/>
                  <w:lang w:val="en-US"/>
                </w:rPr>
                <w:t>are</w:t>
              </w:r>
            </w:ins>
            <w:ins w:id="252" w:author="Liyunbo" w:date="2021-03-17T21:01:00Z">
              <w:r w:rsidRPr="008C05A0">
                <w:rPr>
                  <w:rFonts w:ascii="TimesNewRomanPSMT" w:hAnsi="TimesNewRomanPSMT" w:cs="TimesNewRomanPSMT"/>
                  <w:sz w:val="18"/>
                  <w:szCs w:val="18"/>
                  <w:lang w:val="en-US"/>
                </w:rPr>
                <w:t xml:space="preserve"> </w:t>
              </w:r>
            </w:ins>
            <w:del w:id="253"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254"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04266276" w:rsidR="008C05A0" w:rsidDel="00737B4B" w:rsidRDefault="008C05A0" w:rsidP="008C05A0">
      <w:pPr>
        <w:pStyle w:val="T"/>
        <w:rPr>
          <w:del w:id="255" w:author="Liyunbo" w:date="2021-03-25T10:54:00Z"/>
          <w:rFonts w:ascii="TimesNewRomanPSMT" w:eastAsia="Arial-BoldMT" w:hAnsi="TimesNewRomanPSMT" w:cs="TimesNewRomanPSMT"/>
        </w:rPr>
      </w:pPr>
      <w:r>
        <w:rPr>
          <w:rFonts w:ascii="TimesNewRomanPSMT" w:eastAsia="Arial-BoldMT" w:hAnsi="TimesNewRomanPSMT" w:cs="TimesNewRomanPSMT"/>
        </w:rPr>
        <w:t>The SERVICE parameter shall be null.</w:t>
      </w:r>
    </w:p>
    <w:p w14:paraId="36ABD4DD" w14:textId="5C8562A6" w:rsidR="008C05A0" w:rsidRPr="009B1918" w:rsidDel="00737B4B" w:rsidRDefault="008C05A0" w:rsidP="008C05A0">
      <w:pPr>
        <w:pStyle w:val="T"/>
        <w:rPr>
          <w:del w:id="256" w:author="Liyunbo" w:date="2021-03-25T10:54:00Z"/>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2B2FF00B"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257"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258" w:author="Liyunbo" w:date="2021-03-22T14:23:00Z">
        <w:r w:rsidR="003073E6">
          <w:rPr>
            <w:rFonts w:ascii="TimesNewRomanPSMT" w:eastAsia="Arial-BoldMT" w:hAnsi="TimesNewRomanPSMT" w:cs="TimesNewRomanPSMT"/>
            <w:sz w:val="20"/>
            <w:lang w:val="en-US"/>
          </w:rPr>
          <w:t>,</w:t>
        </w:r>
      </w:ins>
      <w:ins w:id="259" w:author="Liyunbo" w:date="2021-03-17T21:04:00Z">
        <w:r>
          <w:rPr>
            <w:rFonts w:ascii="TimesNewRomanPSMT" w:eastAsia="Arial-BoldMT" w:hAnsi="TimesNewRomanPSMT" w:cs="TimesNewRomanPSMT"/>
            <w:sz w:val="20"/>
            <w:lang w:val="en-US"/>
          </w:rPr>
          <w:t xml:space="preserve"> and CBW320</w:t>
        </w:r>
      </w:ins>
      <w:r>
        <w:rPr>
          <w:rFonts w:ascii="TimesNewRomanPSMT" w:eastAsia="Arial-BoldMT" w:hAnsi="TimesNewRomanPSMT" w:cs="TimesNewRomanPSMT"/>
          <w:sz w:val="20"/>
          <w:lang w:val="en-US"/>
        </w:rPr>
        <w:t xml:space="preserve">. If present, this parameter is used to modify the first 7 bits of the scrambling sequence </w:t>
      </w:r>
      <w:ins w:id="260" w:author="Liyunbo" w:date="2021-03-17T21:04:00Z">
        <w:r>
          <w:rPr>
            <w:rFonts w:ascii="TimesNewRomanPSMT" w:eastAsia="Arial-BoldMT" w:hAnsi="TimesNewRomanPSMT" w:cs="TimesNewRomanPSMT"/>
            <w:sz w:val="20"/>
            <w:lang w:val="en-US"/>
          </w:rPr>
          <w:t>and</w:t>
        </w:r>
      </w:ins>
      <w:ins w:id="261" w:author="Liyunbo" w:date="2021-03-24T11:01:00Z">
        <w:r w:rsidR="008E2B6A">
          <w:rPr>
            <w:rFonts w:ascii="TimesNewRomanPSMT" w:eastAsia="Arial-BoldMT" w:hAnsi="TimesNewRomanPSMT" w:cs="TimesNewRomanPSMT"/>
            <w:sz w:val="20"/>
            <w:lang w:val="en-US"/>
          </w:rPr>
          <w:t xml:space="preserve"> B7 of </w:t>
        </w:r>
      </w:ins>
      <w:ins w:id="262" w:author="Liyunbo" w:date="2021-03-17T21:05:00Z">
        <w:r>
          <w:rPr>
            <w:rFonts w:ascii="TimesNewRomanPSMT" w:eastAsia="Arial-BoldMT" w:hAnsi="TimesNewRomanPSMT" w:cs="TimesNewRomanPSMT"/>
            <w:sz w:val="20"/>
            <w:lang w:val="en-US"/>
          </w:rPr>
          <w:t>the S</w:t>
        </w:r>
      </w:ins>
      <w:ins w:id="263" w:author="Liyunbo" w:date="2021-03-17T21:06:00Z">
        <w:r>
          <w:rPr>
            <w:rFonts w:ascii="TimesNewRomanPSMT" w:eastAsia="Arial-BoldMT" w:hAnsi="TimesNewRomanPSMT" w:cs="TimesNewRomanPSMT"/>
            <w:sz w:val="20"/>
            <w:lang w:val="en-US"/>
          </w:rPr>
          <w:t>ERVICE</w:t>
        </w:r>
      </w:ins>
      <w:ins w:id="264" w:author="Liyunbo" w:date="2021-03-17T21:05:00Z">
        <w:r>
          <w:rPr>
            <w:rFonts w:ascii="TimesNewRomanPSMT" w:eastAsia="Arial-BoldMT" w:hAnsi="TimesNewRomanPSMT" w:cs="TimesNewRomanPSMT"/>
            <w:sz w:val="20"/>
            <w:lang w:val="en-US"/>
          </w:rPr>
          <w:t xml:space="preserve"> field</w:t>
        </w:r>
      </w:ins>
      <w:ins w:id="265" w:author="Liyunbo" w:date="2021-03-24T11:01:00Z">
        <w:r w:rsidR="008E2B6A">
          <w:rPr>
            <w:rFonts w:ascii="TimesNewRomanPSMT" w:eastAsia="Arial-BoldMT" w:hAnsi="TimesNewRomanPSMT" w:cs="TimesNewRomanPSMT"/>
            <w:sz w:val="20"/>
            <w:lang w:val="en-US"/>
          </w:rPr>
          <w:t xml:space="preserve"> for CBW320</w:t>
        </w:r>
      </w:ins>
      <w:ins w:id="266" w:author="Liyunbo" w:date="2021-03-22T13:58:00Z">
        <w:r w:rsidR="00757BE1">
          <w:rPr>
            <w:rFonts w:ascii="TimesNewRomanPSMT" w:eastAsia="Arial-BoldMT" w:hAnsi="TimesNewRomanPSMT" w:cs="TimesNewRomanPSMT"/>
            <w:sz w:val="20"/>
            <w:lang w:val="en-US"/>
          </w:rPr>
          <w:t>,</w:t>
        </w:r>
      </w:ins>
      <w:ins w:id="267" w:author="Liyunbo" w:date="2021-03-17T21:05:00Z">
        <w:r>
          <w:rPr>
            <w:rFonts w:ascii="TimesNewRomanPSMT" w:eastAsia="Arial-BoldMT" w:hAnsi="TimesNewRomanPSMT" w:cs="TimesNewRomanPSMT"/>
            <w:sz w:val="20"/>
            <w:lang w:val="en-US"/>
          </w:rPr>
          <w:t xml:space="preserve">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562E339" w14:textId="7AA6BAC7" w:rsidR="007277F4" w:rsidRDefault="009B1918" w:rsidP="009B1918">
            <w:pPr>
              <w:widowControl w:val="0"/>
              <w:autoSpaceDE w:val="0"/>
              <w:autoSpaceDN w:val="0"/>
              <w:adjustRightInd w:val="0"/>
              <w:jc w:val="left"/>
              <w:rPr>
                <w:ins w:id="268" w:author="Liyunbo" w:date="2021-03-18T10:47:00Z"/>
                <w:rFonts w:ascii="TimesNewRomanPSMT" w:hAnsi="TimesNewRomanPSMT" w:cs="TimesNewRomanPSMT"/>
                <w:sz w:val="18"/>
                <w:szCs w:val="18"/>
                <w:lang w:val="en-US"/>
              </w:rPr>
            </w:pPr>
            <w:del w:id="269"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02124CDF" w:rsidR="008D35E6" w:rsidRDefault="008D35E6" w:rsidP="008D35E6">
            <w:pPr>
              <w:widowControl w:val="0"/>
              <w:autoSpaceDE w:val="0"/>
              <w:autoSpaceDN w:val="0"/>
              <w:adjustRightInd w:val="0"/>
              <w:jc w:val="left"/>
              <w:rPr>
                <w:ins w:id="270" w:author="Liyunbo" w:date="2021-03-18T10:47:00Z"/>
                <w:rFonts w:ascii="TimesNewRomanPSMT" w:hAnsi="TimesNewRomanPSMT" w:cs="TimesNewRomanPSMT"/>
                <w:sz w:val="18"/>
                <w:szCs w:val="18"/>
                <w:lang w:val="en-US"/>
              </w:rPr>
            </w:pPr>
            <w:ins w:id="271" w:author="Liyunbo" w:date="2021-03-18T10:47:00Z">
              <w:r w:rsidRPr="007E1EAD">
                <w:rPr>
                  <w:rFonts w:ascii="TimesNewRomanPSMT" w:hAnsi="TimesNewRomanPSMT" w:cs="TimesNewRomanPSMT"/>
                  <w:sz w:val="18"/>
                  <w:szCs w:val="18"/>
                  <w:highlight w:val="cyan"/>
                  <w:lang w:val="en-US"/>
                  <w:rPrChange w:id="272" w:author="Liyunbo" w:date="2021-03-25T11:34:00Z">
                    <w:rPr>
                      <w:rFonts w:ascii="TimesNewRomanPSMT" w:hAnsi="TimesNewRomanPSMT" w:cs="TimesNewRomanPSMT"/>
                      <w:sz w:val="18"/>
                      <w:szCs w:val="18"/>
                      <w:lang w:val="en-US"/>
                    </w:rPr>
                  </w:rPrChange>
                </w:rPr>
                <w:t>Not present if none of dot11VHTOptionImplemented, dot11HEOptionImplemented</w:t>
              </w:r>
            </w:ins>
            <w:ins w:id="273" w:author="Liyunbo" w:date="2021-03-22T15:08:00Z">
              <w:r w:rsidR="00250C60" w:rsidRPr="007E1EAD">
                <w:rPr>
                  <w:rFonts w:ascii="TimesNewRomanPSMT" w:hAnsi="TimesNewRomanPSMT" w:cs="TimesNewRomanPSMT"/>
                  <w:sz w:val="18"/>
                  <w:szCs w:val="18"/>
                  <w:highlight w:val="cyan"/>
                  <w:lang w:val="en-US"/>
                  <w:rPrChange w:id="274" w:author="Liyunbo" w:date="2021-03-25T11:34:00Z">
                    <w:rPr>
                      <w:rFonts w:ascii="TimesNewRomanPSMT" w:hAnsi="TimesNewRomanPSMT" w:cs="TimesNewRomanPSMT"/>
                      <w:sz w:val="18"/>
                      <w:szCs w:val="18"/>
                      <w:lang w:val="en-US"/>
                    </w:rPr>
                  </w:rPrChange>
                </w:rPr>
                <w:t>,</w:t>
              </w:r>
            </w:ins>
            <w:ins w:id="275" w:author="Liyunbo" w:date="2021-03-18T10:47:00Z">
              <w:r w:rsidRPr="007E1EAD">
                <w:rPr>
                  <w:rFonts w:ascii="TimesNewRomanPSMT" w:hAnsi="TimesNewRomanPSMT" w:cs="TimesNewRomanPSMT"/>
                  <w:sz w:val="18"/>
                  <w:szCs w:val="18"/>
                  <w:highlight w:val="cyan"/>
                  <w:lang w:val="en-US"/>
                  <w:rPrChange w:id="276" w:author="Liyunbo" w:date="2021-03-25T11:34:00Z">
                    <w:rPr>
                      <w:rFonts w:ascii="TimesNewRomanPSMT" w:hAnsi="TimesNewRomanPSMT" w:cs="TimesNewRomanPSMT"/>
                      <w:sz w:val="18"/>
                      <w:szCs w:val="18"/>
                      <w:lang w:val="en-US"/>
                    </w:rPr>
                  </w:rPrChange>
                </w:rPr>
                <w:t xml:space="preserve"> and dot11</w:t>
              </w:r>
            </w:ins>
            <w:ins w:id="277" w:author="Liyunbo" w:date="2021-03-24T11:05:00Z">
              <w:r w:rsidR="005B1671" w:rsidRPr="007E1EAD">
                <w:rPr>
                  <w:rFonts w:ascii="TimesNewRomanPSMT" w:hAnsi="TimesNewRomanPSMT" w:cs="TimesNewRomanPSMT"/>
                  <w:sz w:val="18"/>
                  <w:szCs w:val="18"/>
                  <w:highlight w:val="cyan"/>
                  <w:lang w:val="en-US"/>
                  <w:rPrChange w:id="278" w:author="Liyunbo" w:date="2021-03-25T11:34:00Z">
                    <w:rPr>
                      <w:rFonts w:ascii="TimesNewRomanPSMT" w:hAnsi="TimesNewRomanPSMT" w:cs="TimesNewRomanPSMT"/>
                      <w:sz w:val="18"/>
                      <w:szCs w:val="18"/>
                      <w:lang w:val="en-US"/>
                    </w:rPr>
                  </w:rPrChange>
                </w:rPr>
                <w:t>EHT</w:t>
              </w:r>
            </w:ins>
            <w:ins w:id="279" w:author="Liyunbo" w:date="2021-03-18T10:47:00Z">
              <w:r w:rsidRPr="007E1EAD">
                <w:rPr>
                  <w:rFonts w:ascii="TimesNewRomanPSMT" w:hAnsi="TimesNewRomanPSMT" w:cs="TimesNewRomanPSMT"/>
                  <w:sz w:val="18"/>
                  <w:szCs w:val="18"/>
                  <w:highlight w:val="cyan"/>
                  <w:lang w:val="en-US"/>
                  <w:rPrChange w:id="280" w:author="Liyunbo" w:date="2021-03-25T11:34:00Z">
                    <w:rPr>
                      <w:rFonts w:ascii="TimesNewRomanPSMT" w:hAnsi="TimesNewRomanPSMT" w:cs="TimesNewRomanPSMT"/>
                      <w:sz w:val="18"/>
                      <w:szCs w:val="18"/>
                      <w:lang w:val="en-US"/>
                    </w:rPr>
                  </w:rPrChange>
                </w:rPr>
                <w:t>OptionImplemented</w:t>
              </w:r>
            </w:ins>
            <w:ins w:id="281" w:author="Liyunbo" w:date="2021-03-22T13:58:00Z">
              <w:r w:rsidR="00757BE1" w:rsidRPr="007E1EAD">
                <w:rPr>
                  <w:rFonts w:ascii="TimesNewRomanPSMT" w:hAnsi="TimesNewRomanPSMT" w:cs="TimesNewRomanPSMT"/>
                  <w:sz w:val="18"/>
                  <w:szCs w:val="18"/>
                  <w:highlight w:val="cyan"/>
                  <w:lang w:val="en-US"/>
                  <w:rPrChange w:id="282" w:author="Liyunbo" w:date="2021-03-25T11:34:00Z">
                    <w:rPr>
                      <w:rFonts w:ascii="TimesNewRomanPSMT" w:hAnsi="TimesNewRomanPSMT" w:cs="TimesNewRomanPSMT"/>
                      <w:sz w:val="18"/>
                      <w:szCs w:val="18"/>
                      <w:lang w:val="en-US"/>
                    </w:rPr>
                  </w:rPrChange>
                </w:rPr>
                <w:t xml:space="preserve"> are</w:t>
              </w:r>
            </w:ins>
            <w:ins w:id="283" w:author="Liyunbo" w:date="2021-03-18T10:47:00Z">
              <w:r w:rsidRPr="007E1EAD">
                <w:rPr>
                  <w:rFonts w:ascii="TimesNewRomanPSMT" w:hAnsi="TimesNewRomanPSMT" w:cs="TimesNewRomanPSMT"/>
                  <w:sz w:val="18"/>
                  <w:szCs w:val="18"/>
                  <w:highlight w:val="cyan"/>
                  <w:lang w:val="en-US"/>
                  <w:rPrChange w:id="284" w:author="Liyunbo" w:date="2021-03-25T11:34:00Z">
                    <w:rPr>
                      <w:rFonts w:ascii="TimesNewRomanPSMT" w:hAnsi="TimesNewRomanPSMT" w:cs="TimesNewRomanPSMT"/>
                      <w:sz w:val="18"/>
                      <w:szCs w:val="18"/>
                      <w:lang w:val="en-US"/>
                    </w:rPr>
                  </w:rPrChange>
                </w:rPr>
                <w:t xml:space="preserve"> present</w:t>
              </w:r>
            </w:ins>
            <w:ins w:id="285" w:author="Liyunbo" w:date="2021-03-24T11:05:00Z">
              <w:r w:rsidR="005B1671" w:rsidRPr="007E1EAD">
                <w:rPr>
                  <w:rFonts w:ascii="TimesNewRomanPSMT" w:hAnsi="TimesNewRomanPSMT" w:cs="TimesNewRomanPSMT"/>
                  <w:sz w:val="18"/>
                  <w:szCs w:val="18"/>
                  <w:highlight w:val="cyan"/>
                  <w:lang w:val="en-US"/>
                  <w:rPrChange w:id="286" w:author="Liyunbo" w:date="2021-03-25T11:34:00Z">
                    <w:rPr>
                      <w:rFonts w:ascii="TimesNewRomanPSMT" w:hAnsi="TimesNewRomanPSMT" w:cs="TimesNewRomanPSMT"/>
                      <w:sz w:val="18"/>
                      <w:szCs w:val="18"/>
                      <w:lang w:val="en-US"/>
                    </w:rPr>
                  </w:rPrChange>
                </w:rPr>
                <w:t xml:space="preserve"> or equal to true</w:t>
              </w:r>
            </w:ins>
            <w:ins w:id="287" w:author="Liyunbo" w:date="2021-03-18T10:47:00Z">
              <w:r w:rsidRPr="007E1EAD">
                <w:rPr>
                  <w:rFonts w:ascii="TimesNewRomanPSMT" w:hAnsi="TimesNewRomanPSMT" w:cs="TimesNewRomanPSMT"/>
                  <w:sz w:val="18"/>
                  <w:szCs w:val="18"/>
                  <w:highlight w:val="cyan"/>
                  <w:lang w:val="en-US"/>
                  <w:rPrChange w:id="288" w:author="Liyunbo" w:date="2021-03-25T11:34:00Z">
                    <w:rPr>
                      <w:rFonts w:ascii="TimesNewRomanPSMT" w:hAnsi="TimesNewRomanPSMT" w:cs="TimesNewRomanPSMT"/>
                      <w:sz w:val="18"/>
                      <w:szCs w:val="18"/>
                      <w:lang w:val="en-US"/>
                    </w:rPr>
                  </w:rPrChange>
                </w:rPr>
                <w:t>.</w:t>
              </w:r>
            </w:ins>
          </w:p>
          <w:p w14:paraId="331B15D6" w14:textId="77777777" w:rsidR="008D35E6" w:rsidRDefault="008D35E6" w:rsidP="008D35E6">
            <w:pPr>
              <w:widowControl w:val="0"/>
              <w:autoSpaceDE w:val="0"/>
              <w:autoSpaceDN w:val="0"/>
              <w:adjustRightInd w:val="0"/>
              <w:jc w:val="left"/>
              <w:rPr>
                <w:ins w:id="289" w:author="Liyunbo" w:date="2021-03-18T10:47:00Z"/>
                <w:rFonts w:ascii="TimesNewRomanPSMT" w:hAnsi="TimesNewRomanPSMT" w:cs="TimesNewRomanPSMT"/>
                <w:sz w:val="18"/>
                <w:szCs w:val="18"/>
                <w:lang w:val="en-US"/>
              </w:rPr>
            </w:pPr>
          </w:p>
          <w:p w14:paraId="2732DEAE" w14:textId="2308C6FF" w:rsidR="0014539E" w:rsidRDefault="009B1918" w:rsidP="009B1918">
            <w:pPr>
              <w:pStyle w:val="T"/>
              <w:jc w:val="left"/>
              <w:rPr>
                <w:ins w:id="290" w:author="Liyunbo" w:date="2021-03-24T11:13:00Z"/>
                <w:rFonts w:ascii="TimesNewRomanPSMT" w:eastAsiaTheme="minorHAnsi" w:hAnsi="TimesNewRomanPSMT" w:cs="TimesNewRomanPSMT"/>
                <w:color w:val="auto"/>
                <w:w w:val="100"/>
                <w:sz w:val="18"/>
                <w:szCs w:val="18"/>
              </w:rPr>
            </w:pPr>
            <w:ins w:id="291" w:author="Liyunbo" w:date="2021-03-17T21:10:00Z">
              <w:r w:rsidRPr="007E1EAD">
                <w:rPr>
                  <w:rFonts w:ascii="TimesNewRomanPSMT" w:eastAsiaTheme="minorHAnsi" w:hAnsi="TimesNewRomanPSMT" w:cs="TimesNewRomanPSMT"/>
                  <w:color w:val="auto"/>
                  <w:w w:val="100"/>
                  <w:sz w:val="18"/>
                  <w:szCs w:val="18"/>
                  <w:highlight w:val="cyan"/>
                  <w:rPrChange w:id="292" w:author="Liyunbo" w:date="2021-03-25T11:35:00Z">
                    <w:rPr>
                      <w:rFonts w:ascii="TimesNewRomanPSMT" w:eastAsiaTheme="minorHAnsi" w:hAnsi="TimesNewRomanPSMT" w:cs="TimesNewRomanPSMT"/>
                      <w:color w:val="auto"/>
                      <w:w w:val="100"/>
                      <w:sz w:val="18"/>
                      <w:szCs w:val="18"/>
                    </w:rPr>
                  </w:rPrChange>
                </w:rPr>
                <w:t>Present if at least one of dot11VHTOptionImplemented</w:t>
              </w:r>
            </w:ins>
            <w:ins w:id="293" w:author="Liyunbo" w:date="2021-03-25T11:35:00Z">
              <w:r w:rsidR="007E1EAD" w:rsidRPr="007E1EAD">
                <w:rPr>
                  <w:rFonts w:ascii="TimesNewRomanPSMT" w:eastAsiaTheme="minorHAnsi" w:hAnsi="TimesNewRomanPSMT" w:cs="TimesNewRomanPSMT"/>
                  <w:color w:val="auto"/>
                  <w:w w:val="100"/>
                  <w:sz w:val="18"/>
                  <w:szCs w:val="18"/>
                  <w:highlight w:val="cyan"/>
                  <w:rPrChange w:id="294" w:author="Liyunbo" w:date="2021-03-25T11:35:00Z">
                    <w:rPr>
                      <w:rFonts w:ascii="TimesNewRomanPSMT" w:eastAsiaTheme="minorHAnsi" w:hAnsi="TimesNewRomanPSMT" w:cs="TimesNewRomanPSMT"/>
                      <w:color w:val="auto"/>
                      <w:w w:val="100"/>
                      <w:sz w:val="18"/>
                      <w:szCs w:val="18"/>
                    </w:rPr>
                  </w:rPrChange>
                </w:rPr>
                <w:t xml:space="preserve"> and</w:t>
              </w:r>
            </w:ins>
            <w:ins w:id="295" w:author="Liyunbo" w:date="2021-03-17T21:10:00Z">
              <w:r w:rsidRPr="007E1EAD">
                <w:rPr>
                  <w:rFonts w:ascii="TimesNewRomanPSMT" w:eastAsiaTheme="minorHAnsi" w:hAnsi="TimesNewRomanPSMT" w:cs="TimesNewRomanPSMT"/>
                  <w:color w:val="auto"/>
                  <w:w w:val="100"/>
                  <w:sz w:val="18"/>
                  <w:szCs w:val="18"/>
                  <w:highlight w:val="cyan"/>
                  <w:rPrChange w:id="296" w:author="Liyunbo" w:date="2021-03-25T11:35:00Z">
                    <w:rPr>
                      <w:rFonts w:ascii="TimesNewRomanPSMT" w:eastAsiaTheme="minorHAnsi" w:hAnsi="TimesNewRomanPSMT" w:cs="TimesNewRomanPSMT"/>
                      <w:color w:val="auto"/>
                      <w:w w:val="100"/>
                      <w:sz w:val="18"/>
                      <w:szCs w:val="18"/>
                    </w:rPr>
                  </w:rPrChange>
                </w:rPr>
                <w:t xml:space="preserve"> dot11HEOptionImplemented </w:t>
              </w:r>
            </w:ins>
            <w:ins w:id="297" w:author="Liyunbo" w:date="2021-03-24T11:20:00Z">
              <w:r w:rsidR="006C1735" w:rsidRPr="007E1EAD">
                <w:rPr>
                  <w:rFonts w:ascii="TimesNewRomanPSMT" w:eastAsiaTheme="minorHAnsi" w:hAnsi="TimesNewRomanPSMT" w:cs="TimesNewRomanPSMT"/>
                  <w:color w:val="auto"/>
                  <w:w w:val="100"/>
                  <w:sz w:val="18"/>
                  <w:szCs w:val="18"/>
                  <w:highlight w:val="cyan"/>
                  <w:rPrChange w:id="298" w:author="Liyunbo" w:date="2021-03-25T11:35:00Z">
                    <w:rPr>
                      <w:rFonts w:ascii="TimesNewRomanPSMT" w:eastAsiaTheme="minorHAnsi" w:hAnsi="TimesNewRomanPSMT" w:cs="TimesNewRomanPSMT"/>
                      <w:color w:val="auto"/>
                      <w:w w:val="100"/>
                      <w:sz w:val="18"/>
                      <w:szCs w:val="18"/>
                    </w:rPr>
                  </w:rPrChange>
                </w:rPr>
                <w:t>are</w:t>
              </w:r>
            </w:ins>
            <w:ins w:id="299" w:author="Liyunbo" w:date="2021-03-17T21:10:00Z">
              <w:r w:rsidRPr="007E1EAD">
                <w:rPr>
                  <w:rFonts w:ascii="TimesNewRomanPSMT" w:eastAsiaTheme="minorHAnsi" w:hAnsi="TimesNewRomanPSMT" w:cs="TimesNewRomanPSMT"/>
                  <w:color w:val="auto"/>
                  <w:w w:val="100"/>
                  <w:sz w:val="18"/>
                  <w:szCs w:val="18"/>
                  <w:highlight w:val="cyan"/>
                  <w:rPrChange w:id="300" w:author="Liyunbo" w:date="2021-03-25T11:35:00Z">
                    <w:rPr>
                      <w:rFonts w:ascii="TimesNewRomanPSMT" w:eastAsiaTheme="minorHAnsi" w:hAnsi="TimesNewRomanPSMT" w:cs="TimesNewRomanPSMT"/>
                      <w:color w:val="auto"/>
                      <w:w w:val="100"/>
                      <w:sz w:val="18"/>
                      <w:szCs w:val="18"/>
                    </w:rPr>
                  </w:rPrChange>
                </w:rPr>
                <w:t xml:space="preserve"> present</w:t>
              </w:r>
            </w:ins>
            <w:ins w:id="301" w:author="Liyunbo" w:date="2021-03-24T11:12:00Z">
              <w:r w:rsidR="0014539E" w:rsidRPr="007E1EAD">
                <w:rPr>
                  <w:rFonts w:ascii="TimesNewRomanPSMT" w:eastAsiaTheme="minorHAnsi" w:hAnsi="TimesNewRomanPSMT" w:cs="TimesNewRomanPSMT"/>
                  <w:color w:val="auto"/>
                  <w:w w:val="100"/>
                  <w:sz w:val="18"/>
                  <w:szCs w:val="18"/>
                  <w:highlight w:val="cyan"/>
                  <w:rPrChange w:id="302" w:author="Liyunbo" w:date="2021-03-25T11:35:00Z">
                    <w:rPr>
                      <w:rFonts w:ascii="TimesNewRomanPSMT" w:eastAsiaTheme="minorHAnsi" w:hAnsi="TimesNewRomanPSMT" w:cs="TimesNewRomanPSMT"/>
                      <w:color w:val="auto"/>
                      <w:w w:val="100"/>
                      <w:sz w:val="18"/>
                      <w:szCs w:val="18"/>
                    </w:rPr>
                  </w:rPrChange>
                </w:rPr>
                <w:t xml:space="preserve"> and </w:t>
              </w:r>
            </w:ins>
            <w:ins w:id="303" w:author="Liyunbo" w:date="2021-03-24T11:13:00Z">
              <w:r w:rsidR="0014539E" w:rsidRPr="007E1EAD">
                <w:rPr>
                  <w:rFonts w:ascii="TimesNewRomanPSMT" w:eastAsiaTheme="minorHAnsi" w:hAnsi="TimesNewRomanPSMT" w:cs="TimesNewRomanPSMT"/>
                  <w:color w:val="auto"/>
                  <w:w w:val="100"/>
                  <w:sz w:val="18"/>
                  <w:szCs w:val="18"/>
                  <w:highlight w:val="cyan"/>
                  <w:rPrChange w:id="304" w:author="Liyunbo" w:date="2021-03-25T11:35:00Z">
                    <w:rPr>
                      <w:rFonts w:ascii="TimesNewRomanPSMT" w:eastAsiaTheme="minorHAnsi" w:hAnsi="TimesNewRomanPSMT" w:cs="TimesNewRomanPSMT"/>
                      <w:color w:val="auto"/>
                      <w:w w:val="100"/>
                      <w:sz w:val="18"/>
                      <w:szCs w:val="18"/>
                    </w:rPr>
                  </w:rPrChange>
                </w:rPr>
                <w:t>equal to true.</w:t>
              </w:r>
            </w:ins>
          </w:p>
          <w:p w14:paraId="4C8ED252" w14:textId="5A328AE8" w:rsidR="009B1918" w:rsidRDefault="0014539E" w:rsidP="009B1918">
            <w:pPr>
              <w:pStyle w:val="T"/>
              <w:jc w:val="left"/>
              <w:rPr>
                <w:ins w:id="305" w:author="Liyunbo" w:date="2021-03-24T11:14:00Z"/>
                <w:rFonts w:ascii="TimesNewRomanPSMT" w:eastAsiaTheme="minorHAnsi" w:hAnsi="TimesNewRomanPSMT" w:cs="TimesNewRomanPSMT"/>
                <w:color w:val="auto"/>
                <w:w w:val="100"/>
                <w:sz w:val="18"/>
                <w:szCs w:val="18"/>
              </w:rPr>
            </w:pPr>
            <w:ins w:id="306" w:author="Liyunbo" w:date="2021-03-24T11:13:00Z">
              <w:r>
                <w:rPr>
                  <w:rFonts w:ascii="TimesNewRomanPSMT" w:eastAsiaTheme="minorHAnsi" w:hAnsi="TimesNewRomanPSMT" w:cs="TimesNewRomanPSMT"/>
                  <w:color w:val="auto"/>
                  <w:w w:val="100"/>
                  <w:sz w:val="18"/>
                  <w:szCs w:val="18"/>
                </w:rPr>
                <w:t>If</w:t>
              </w:r>
            </w:ins>
            <w:ins w:id="307" w:author="Liyunbo" w:date="2021-03-17T21:10:00Z">
              <w:r w:rsidR="009B1918" w:rsidRPr="009B1918">
                <w:rPr>
                  <w:rFonts w:ascii="TimesNewRomanPSMT" w:eastAsiaTheme="minorHAnsi" w:hAnsi="TimesNewRomanPSMT" w:cs="TimesNewRomanPSMT"/>
                  <w:color w:val="auto"/>
                  <w:w w:val="100"/>
                  <w:sz w:val="18"/>
                  <w:szCs w:val="18"/>
                </w:rPr>
                <w:t xml:space="preserve"> </w:t>
              </w:r>
            </w:ins>
            <w:ins w:id="308" w:author="Liyunbo" w:date="2021-03-24T11:13:00Z">
              <w:r w:rsidRPr="009B1918">
                <w:rPr>
                  <w:rFonts w:ascii="TimesNewRomanPSMT" w:eastAsiaTheme="minorHAnsi" w:hAnsi="TimesNewRomanPSMT" w:cs="TimesNewRomanPSMT"/>
                  <w:color w:val="auto"/>
                  <w:w w:val="100"/>
                  <w:sz w:val="18"/>
                  <w:szCs w:val="18"/>
                </w:rPr>
                <w:t xml:space="preserve">dot11EHTOptionImplemented </w:t>
              </w:r>
              <w:r>
                <w:rPr>
                  <w:rFonts w:ascii="TimesNewRomanPSMT" w:eastAsiaTheme="minorHAnsi" w:hAnsi="TimesNewRomanPSMT" w:cs="TimesNewRomanPSMT"/>
                  <w:color w:val="auto"/>
                  <w:w w:val="100"/>
                  <w:sz w:val="18"/>
                  <w:szCs w:val="18"/>
                </w:rPr>
                <w:t xml:space="preserve">is not present or equal to </w:t>
              </w:r>
            </w:ins>
            <w:ins w:id="309" w:author="Liyunbo" w:date="2021-03-17T21:10:00Z">
              <w:r w:rsidR="009B1918" w:rsidRPr="009B1918">
                <w:rPr>
                  <w:rFonts w:ascii="TimesNewRomanPSMT" w:eastAsiaTheme="minorHAnsi" w:hAnsi="TimesNewRomanPSMT" w:cs="TimesNewRomanPSMT"/>
                  <w:color w:val="auto"/>
                  <w:w w:val="100"/>
                  <w:sz w:val="18"/>
                  <w:szCs w:val="18"/>
                </w:rPr>
                <w:t xml:space="preserve">false, </w:t>
              </w:r>
            </w:ins>
            <w:ins w:id="310" w:author="Liyunbo" w:date="2021-03-24T11:13:00Z">
              <w:r>
                <w:rPr>
                  <w:rFonts w:ascii="TimesNewRomanPSMT" w:eastAsiaTheme="minorHAnsi" w:hAnsi="TimesNewRomanPSMT" w:cs="TimesNewRomanPSMT"/>
                  <w:color w:val="auto"/>
                  <w:w w:val="100"/>
                  <w:sz w:val="18"/>
                  <w:szCs w:val="18"/>
                </w:rPr>
                <w:t>then</w:t>
              </w:r>
            </w:ins>
            <w:ins w:id="311" w:author="Liyunbo" w:date="2021-03-24T11:14:00Z">
              <w:r>
                <w:rPr>
                  <w:rFonts w:ascii="TimesNewRomanPSMT" w:eastAsiaTheme="minorHAnsi" w:hAnsi="TimesNewRomanPSMT" w:cs="TimesNewRomanPSMT"/>
                  <w:color w:val="auto"/>
                  <w:w w:val="100"/>
                  <w:sz w:val="18"/>
                  <w:szCs w:val="18"/>
                </w:rPr>
                <w:t xml:space="preserve"> the</w:t>
              </w:r>
            </w:ins>
            <w:ins w:id="312" w:author="Liyunbo" w:date="2021-03-17T21:10:00Z">
              <w:r w:rsidR="009B1918" w:rsidRPr="009B1918">
                <w:rPr>
                  <w:rFonts w:ascii="TimesNewRomanPSMT" w:eastAsiaTheme="minorHAnsi" w:hAnsi="TimesNewRomanPSMT" w:cs="TimesNewRomanPSMT"/>
                  <w:color w:val="auto"/>
                  <w:w w:val="100"/>
                  <w:sz w:val="18"/>
                  <w:szCs w:val="18"/>
                </w:rPr>
                <w:t xml:space="preserve"> allowed values </w:t>
              </w:r>
            </w:ins>
            <w:ins w:id="313" w:author="Liyunbo" w:date="2021-03-24T11:14:00Z">
              <w:r>
                <w:rPr>
                  <w:rFonts w:ascii="TimesNewRomanPSMT" w:eastAsiaTheme="minorHAnsi" w:hAnsi="TimesNewRomanPSMT" w:cs="TimesNewRomanPSMT"/>
                  <w:color w:val="auto"/>
                  <w:w w:val="100"/>
                  <w:sz w:val="18"/>
                  <w:szCs w:val="18"/>
                </w:rPr>
                <w:t>are</w:t>
              </w:r>
            </w:ins>
            <w:ins w:id="314" w:author="Liyunbo" w:date="2021-03-17T21:10:00Z">
              <w:r w:rsidR="009B1918" w:rsidRPr="009B1918">
                <w:rPr>
                  <w:rFonts w:ascii="TimesNewRomanPSMT" w:eastAsiaTheme="minorHAnsi" w:hAnsi="TimesNewRomanPSMT" w:cs="TimesNewRomanPSMT"/>
                  <w:color w:val="auto"/>
                  <w:w w:val="100"/>
                  <w:sz w:val="18"/>
                  <w:szCs w:val="18"/>
                </w:rPr>
                <w:t xml:space="preserve"> CBW20, CBW40, CBW80, CBW160, or CBW80+80</w:t>
              </w:r>
            </w:ins>
            <w:ins w:id="315" w:author="Liyunbo" w:date="2021-03-24T11:14:00Z">
              <w:r>
                <w:rPr>
                  <w:rFonts w:ascii="TimesNewRomanPSMT" w:eastAsiaTheme="minorHAnsi" w:hAnsi="TimesNewRomanPSMT" w:cs="TimesNewRomanPSMT"/>
                  <w:color w:val="auto"/>
                  <w:w w:val="100"/>
                  <w:sz w:val="18"/>
                  <w:szCs w:val="18"/>
                </w:rPr>
                <w:t>.</w:t>
              </w:r>
            </w:ins>
          </w:p>
          <w:p w14:paraId="0F6EF854" w14:textId="3D9A68A9" w:rsidR="00E50776" w:rsidRPr="007E1EAD" w:rsidRDefault="0014539E" w:rsidP="0014539E">
            <w:pPr>
              <w:widowControl w:val="0"/>
              <w:autoSpaceDE w:val="0"/>
              <w:autoSpaceDN w:val="0"/>
              <w:adjustRightInd w:val="0"/>
              <w:jc w:val="left"/>
              <w:rPr>
                <w:ins w:id="316" w:author="Liyunbo" w:date="2021-03-25T11:28:00Z"/>
                <w:rFonts w:ascii="TimesNewRomanPSMT" w:hAnsi="TimesNewRomanPSMT" w:cs="TimesNewRomanPSMT"/>
                <w:sz w:val="18"/>
                <w:szCs w:val="18"/>
                <w:highlight w:val="cyan"/>
                <w:lang w:val="en-US"/>
                <w:rPrChange w:id="317" w:author="Liyunbo" w:date="2021-03-25T11:31:00Z">
                  <w:rPr>
                    <w:ins w:id="318" w:author="Liyunbo" w:date="2021-03-25T11:28:00Z"/>
                    <w:rFonts w:ascii="TimesNewRomanPSMT" w:hAnsi="TimesNewRomanPSMT" w:cs="TimesNewRomanPSMT"/>
                    <w:sz w:val="18"/>
                    <w:szCs w:val="18"/>
                    <w:lang w:val="en-US"/>
                  </w:rPr>
                </w:rPrChange>
              </w:rPr>
            </w:pPr>
            <w:ins w:id="319" w:author="Liyunbo" w:date="2021-03-24T11:14:00Z">
              <w:r w:rsidRPr="007E1EAD">
                <w:rPr>
                  <w:rFonts w:ascii="TimesNewRomanPSMT" w:hAnsi="TimesNewRomanPSMT" w:cs="TimesNewRomanPSMT"/>
                  <w:sz w:val="18"/>
                  <w:szCs w:val="18"/>
                  <w:highlight w:val="cyan"/>
                  <w:lang w:val="en-US"/>
                  <w:rPrChange w:id="320" w:author="Liyunbo" w:date="2021-03-25T11:31:00Z">
                    <w:rPr>
                      <w:rFonts w:ascii="TimesNewRomanPSMT" w:hAnsi="TimesNewRomanPSMT" w:cs="TimesNewRomanPSMT"/>
                      <w:sz w:val="18"/>
                      <w:szCs w:val="18"/>
                      <w:lang w:val="en-US"/>
                    </w:rPr>
                  </w:rPrChange>
                </w:rPr>
                <w:t xml:space="preserve">If dot11EHTOptionImplemented is equal to true and </w:t>
              </w:r>
            </w:ins>
            <w:ins w:id="321" w:author="Cariou, Laurent" w:date="2021-03-30T21:11:00Z">
              <w:r w:rsidR="00F21B3E">
                <w:rPr>
                  <w:rFonts w:ascii="TimesNewRomanPSMT" w:hAnsi="TimesNewRomanPSMT" w:cs="TimesNewRomanPSMT"/>
                  <w:sz w:val="18"/>
                  <w:szCs w:val="18"/>
                  <w:highlight w:val="cyan"/>
                  <w:lang w:val="en-US"/>
                </w:rPr>
                <w:t>the STA is not a STA 6G</w:t>
              </w:r>
            </w:ins>
            <w:ins w:id="322" w:author="Liyunbo" w:date="2021-03-24T11:14:00Z">
              <w:r w:rsidRPr="007E1EAD">
                <w:rPr>
                  <w:rFonts w:ascii="TimesNewRomanPSMT" w:hAnsi="TimesNewRomanPSMT" w:cs="TimesNewRomanPSMT"/>
                  <w:sz w:val="18"/>
                  <w:szCs w:val="18"/>
                  <w:highlight w:val="cyan"/>
                  <w:lang w:val="en-US"/>
                  <w:rPrChange w:id="323" w:author="Liyunbo" w:date="2021-03-25T11:31:00Z">
                    <w:rPr>
                      <w:rFonts w:ascii="TimesNewRomanPSMT" w:hAnsi="TimesNewRomanPSMT" w:cs="TimesNewRomanPSMT"/>
                      <w:sz w:val="18"/>
                      <w:szCs w:val="18"/>
                      <w:lang w:val="en-US"/>
                    </w:rPr>
                  </w:rPrChange>
                </w:rPr>
                <w:t xml:space="preserve"> then the allowed values are CBW20, CBW40, CBW80, </w:t>
              </w:r>
            </w:ins>
            <w:ins w:id="324" w:author="Liyunbo" w:date="2021-03-25T11:28:00Z">
              <w:r w:rsidR="00E50776" w:rsidRPr="007E1EAD">
                <w:rPr>
                  <w:rFonts w:ascii="TimesNewRomanPSMT" w:hAnsi="TimesNewRomanPSMT" w:cs="TimesNewRomanPSMT"/>
                  <w:sz w:val="18"/>
                  <w:szCs w:val="18"/>
                  <w:highlight w:val="cyan"/>
                  <w:lang w:val="en-US"/>
                  <w:rPrChange w:id="325" w:author="Liyunbo" w:date="2021-03-25T11:31:00Z">
                    <w:rPr>
                      <w:rFonts w:ascii="TimesNewRomanPSMT" w:hAnsi="TimesNewRomanPSMT" w:cs="TimesNewRomanPSMT"/>
                      <w:sz w:val="18"/>
                      <w:szCs w:val="18"/>
                      <w:lang w:val="en-US"/>
                    </w:rPr>
                  </w:rPrChange>
                </w:rPr>
                <w:t xml:space="preserve">or </w:t>
              </w:r>
            </w:ins>
            <w:ins w:id="326" w:author="Liyunbo" w:date="2021-03-24T11:14:00Z">
              <w:r w:rsidRPr="007E1EAD">
                <w:rPr>
                  <w:rFonts w:ascii="TimesNewRomanPSMT" w:hAnsi="TimesNewRomanPSMT" w:cs="TimesNewRomanPSMT"/>
                  <w:sz w:val="18"/>
                  <w:szCs w:val="18"/>
                  <w:highlight w:val="cyan"/>
                  <w:lang w:val="en-US"/>
                  <w:rPrChange w:id="327" w:author="Liyunbo" w:date="2021-03-25T11:31:00Z">
                    <w:rPr>
                      <w:rFonts w:ascii="TimesNewRomanPSMT" w:hAnsi="TimesNewRomanPSMT" w:cs="TimesNewRomanPSMT"/>
                      <w:sz w:val="18"/>
                      <w:szCs w:val="18"/>
                      <w:lang w:val="en-US"/>
                    </w:rPr>
                  </w:rPrChange>
                </w:rPr>
                <w:t>CBW160</w:t>
              </w:r>
            </w:ins>
            <w:ins w:id="328" w:author="Liyunbo" w:date="2021-03-25T11:28:00Z">
              <w:r w:rsidR="00E50776" w:rsidRPr="007E1EAD">
                <w:rPr>
                  <w:rFonts w:ascii="TimesNewRomanPSMT" w:hAnsi="TimesNewRomanPSMT" w:cs="TimesNewRomanPSMT"/>
                  <w:sz w:val="18"/>
                  <w:szCs w:val="18"/>
                  <w:highlight w:val="cyan"/>
                  <w:lang w:val="en-US"/>
                  <w:rPrChange w:id="329" w:author="Liyunbo" w:date="2021-03-25T11:31:00Z">
                    <w:rPr>
                      <w:rFonts w:ascii="TimesNewRomanPSMT" w:hAnsi="TimesNewRomanPSMT" w:cs="TimesNewRomanPSMT"/>
                      <w:sz w:val="18"/>
                      <w:szCs w:val="18"/>
                      <w:lang w:val="en-US"/>
                    </w:rPr>
                  </w:rPrChange>
                </w:rPr>
                <w:t>.</w:t>
              </w:r>
            </w:ins>
          </w:p>
          <w:p w14:paraId="4A8D5B1F" w14:textId="77777777" w:rsidR="00E50776" w:rsidRPr="007E1EAD" w:rsidRDefault="00E50776" w:rsidP="0014539E">
            <w:pPr>
              <w:widowControl w:val="0"/>
              <w:autoSpaceDE w:val="0"/>
              <w:autoSpaceDN w:val="0"/>
              <w:adjustRightInd w:val="0"/>
              <w:jc w:val="left"/>
              <w:rPr>
                <w:ins w:id="330" w:author="Liyunbo" w:date="2021-03-25T11:28:00Z"/>
                <w:rFonts w:ascii="TimesNewRomanPSMT" w:hAnsi="TimesNewRomanPSMT" w:cs="TimesNewRomanPSMT"/>
                <w:sz w:val="18"/>
                <w:szCs w:val="18"/>
                <w:highlight w:val="cyan"/>
                <w:lang w:val="en-US"/>
                <w:rPrChange w:id="331" w:author="Liyunbo" w:date="2021-03-25T11:31:00Z">
                  <w:rPr>
                    <w:ins w:id="332" w:author="Liyunbo" w:date="2021-03-25T11:28:00Z"/>
                    <w:rFonts w:ascii="TimesNewRomanPSMT" w:hAnsi="TimesNewRomanPSMT" w:cs="TimesNewRomanPSMT"/>
                    <w:sz w:val="18"/>
                    <w:szCs w:val="18"/>
                    <w:lang w:val="en-US"/>
                  </w:rPr>
                </w:rPrChange>
              </w:rPr>
            </w:pPr>
          </w:p>
          <w:p w14:paraId="19320C86" w14:textId="67ADEF3D" w:rsidR="0014539E" w:rsidRDefault="00E50776" w:rsidP="0014539E">
            <w:pPr>
              <w:widowControl w:val="0"/>
              <w:autoSpaceDE w:val="0"/>
              <w:autoSpaceDN w:val="0"/>
              <w:adjustRightInd w:val="0"/>
              <w:jc w:val="left"/>
              <w:rPr>
                <w:ins w:id="333" w:author="Liyunbo" w:date="2021-03-24T11:14:00Z"/>
                <w:rFonts w:ascii="TimesNewRomanPSMT" w:hAnsi="TimesNewRomanPSMT" w:cs="TimesNewRomanPSMT"/>
                <w:sz w:val="18"/>
                <w:szCs w:val="18"/>
                <w:lang w:val="en-US"/>
              </w:rPr>
            </w:pPr>
            <w:ins w:id="334" w:author="Liyunbo" w:date="2021-03-25T11:28:00Z">
              <w:r w:rsidRPr="004B39C2">
                <w:rPr>
                  <w:rFonts w:ascii="TimesNewRomanPSMT" w:hAnsi="TimesNewRomanPSMT" w:cs="TimesNewRomanPSMT"/>
                  <w:sz w:val="18"/>
                  <w:szCs w:val="18"/>
                  <w:highlight w:val="green"/>
                  <w:lang w:val="en-US"/>
                  <w:rPrChange w:id="335" w:author="Liyunbo" w:date="2021-03-30T16:26:00Z">
                    <w:rPr>
                      <w:rFonts w:ascii="TimesNewRomanPSMT" w:hAnsi="TimesNewRomanPSMT" w:cs="TimesNewRomanPSMT"/>
                      <w:sz w:val="18"/>
                      <w:szCs w:val="18"/>
                      <w:lang w:val="en-US"/>
                    </w:rPr>
                  </w:rPrChange>
                </w:rPr>
                <w:lastRenderedPageBreak/>
                <w:t>I</w:t>
              </w:r>
            </w:ins>
            <w:ins w:id="336" w:author="Liyunbo" w:date="2021-03-24T11:14:00Z">
              <w:r w:rsidR="0014539E" w:rsidRPr="004B39C2">
                <w:rPr>
                  <w:rFonts w:ascii="TimesNewRomanPSMT" w:hAnsi="TimesNewRomanPSMT" w:cs="TimesNewRomanPSMT"/>
                  <w:sz w:val="18"/>
                  <w:szCs w:val="18"/>
                  <w:highlight w:val="green"/>
                  <w:lang w:val="en-US"/>
                  <w:rPrChange w:id="337" w:author="Liyunbo" w:date="2021-03-30T16:26:00Z">
                    <w:rPr>
                      <w:rFonts w:ascii="TimesNewRomanPSMT" w:hAnsi="TimesNewRomanPSMT" w:cs="TimesNewRomanPSMT"/>
                      <w:sz w:val="18"/>
                      <w:szCs w:val="18"/>
                      <w:lang w:val="en-US"/>
                    </w:rPr>
                  </w:rPrChange>
                </w:rPr>
                <w:t xml:space="preserve">f </w:t>
              </w:r>
            </w:ins>
            <w:ins w:id="338" w:author="Liyunbo" w:date="2021-03-30T16:26:00Z">
              <w:r w:rsidR="004B39C2" w:rsidRPr="004B39C2">
                <w:rPr>
                  <w:rFonts w:ascii="TimesNewRomanPSMT" w:hAnsi="TimesNewRomanPSMT" w:cs="TimesNewRomanPSMT"/>
                  <w:sz w:val="18"/>
                  <w:szCs w:val="18"/>
                  <w:highlight w:val="green"/>
                  <w:lang w:val="en-US"/>
                  <w:rPrChange w:id="339" w:author="Liyunbo" w:date="2021-03-30T16:26:00Z">
                    <w:rPr>
                      <w:rFonts w:ascii="TimesNewRomanPSMT" w:hAnsi="TimesNewRomanPSMT" w:cs="TimesNewRomanPSMT"/>
                      <w:sz w:val="18"/>
                      <w:szCs w:val="18"/>
                      <w:highlight w:val="cyan"/>
                      <w:lang w:val="en-US"/>
                    </w:rPr>
                  </w:rPrChange>
                </w:rPr>
                <w:t xml:space="preserve">dot11EHTOptionImplemented is equal to true and </w:t>
              </w:r>
            </w:ins>
            <w:ins w:id="340" w:author="Cariou, Laurent" w:date="2021-03-30T21:11:00Z">
              <w:r w:rsidR="00F21B3E">
                <w:rPr>
                  <w:rFonts w:ascii="TimesNewRomanPSMT" w:hAnsi="TimesNewRomanPSMT" w:cs="TimesNewRomanPSMT"/>
                  <w:sz w:val="18"/>
                  <w:szCs w:val="18"/>
                  <w:highlight w:val="green"/>
                  <w:lang w:val="en-US"/>
                </w:rPr>
                <w:t>the STA is a STA 6G</w:t>
              </w:r>
            </w:ins>
            <w:ins w:id="341" w:author="Liyunbo" w:date="2021-03-24T11:14:00Z">
              <w:r w:rsidR="0014539E" w:rsidRPr="004B39C2">
                <w:rPr>
                  <w:rFonts w:ascii="TimesNewRomanPSMT" w:hAnsi="TimesNewRomanPSMT" w:cs="TimesNewRomanPSMT"/>
                  <w:sz w:val="18"/>
                  <w:szCs w:val="18"/>
                  <w:highlight w:val="green"/>
                  <w:lang w:val="en-US"/>
                  <w:rPrChange w:id="342" w:author="Liyunbo" w:date="2021-03-30T16:26:00Z">
                    <w:rPr>
                      <w:rFonts w:ascii="TimesNewRomanPSMT" w:hAnsi="TimesNewRomanPSMT" w:cs="TimesNewRomanPSMT"/>
                      <w:sz w:val="18"/>
                      <w:szCs w:val="18"/>
                      <w:lang w:val="en-US"/>
                    </w:rPr>
                  </w:rPrChange>
                </w:rPr>
                <w:t xml:space="preserve"> </w:t>
              </w:r>
              <w:r w:rsidR="0014539E" w:rsidRPr="007E1EAD">
                <w:rPr>
                  <w:rFonts w:ascii="TimesNewRomanPSMT" w:hAnsi="TimesNewRomanPSMT" w:cs="TimesNewRomanPSMT"/>
                  <w:sz w:val="18"/>
                  <w:szCs w:val="18"/>
                  <w:highlight w:val="cyan"/>
                  <w:lang w:val="en-US"/>
                  <w:rPrChange w:id="343" w:author="Liyunbo" w:date="2021-03-25T11:31:00Z">
                    <w:rPr>
                      <w:rFonts w:ascii="TimesNewRomanPSMT" w:hAnsi="TimesNewRomanPSMT" w:cs="TimesNewRomanPSMT"/>
                      <w:sz w:val="18"/>
                      <w:szCs w:val="18"/>
                      <w:lang w:val="en-US"/>
                    </w:rPr>
                  </w:rPrChange>
                </w:rPr>
                <w:t>then the allowed values ar</w:t>
              </w:r>
              <w:r w:rsidRPr="007E1EAD">
                <w:rPr>
                  <w:rFonts w:ascii="TimesNewRomanPSMT" w:hAnsi="TimesNewRomanPSMT" w:cs="TimesNewRomanPSMT"/>
                  <w:sz w:val="18"/>
                  <w:szCs w:val="18"/>
                  <w:highlight w:val="cyan"/>
                  <w:lang w:val="en-US"/>
                  <w:rPrChange w:id="344" w:author="Liyunbo" w:date="2021-03-25T11:31:00Z">
                    <w:rPr>
                      <w:rFonts w:ascii="TimesNewRomanPSMT" w:hAnsi="TimesNewRomanPSMT" w:cs="TimesNewRomanPSMT"/>
                      <w:sz w:val="18"/>
                      <w:szCs w:val="18"/>
                      <w:lang w:val="en-US"/>
                    </w:rPr>
                  </w:rPrChange>
                </w:rPr>
                <w:t xml:space="preserve">e CBW20, CBW40, CBW80, CBW160, </w:t>
              </w:r>
              <w:r w:rsidR="0014539E" w:rsidRPr="007E1EAD">
                <w:rPr>
                  <w:rFonts w:ascii="TimesNewRomanPSMT" w:hAnsi="TimesNewRomanPSMT" w:cs="TimesNewRomanPSMT"/>
                  <w:sz w:val="18"/>
                  <w:szCs w:val="18"/>
                  <w:highlight w:val="cyan"/>
                  <w:lang w:val="en-US"/>
                  <w:rPrChange w:id="345" w:author="Liyunbo" w:date="2021-03-25T11:31:00Z">
                    <w:rPr>
                      <w:rFonts w:ascii="TimesNewRomanPSMT" w:hAnsi="TimesNewRomanPSMT" w:cs="TimesNewRomanPSMT"/>
                      <w:sz w:val="18"/>
                      <w:szCs w:val="18"/>
                      <w:lang w:val="en-US"/>
                    </w:rPr>
                  </w:rPrChange>
                </w:rPr>
                <w:t>or CBW320.</w:t>
              </w:r>
            </w:ins>
          </w:p>
          <w:p w14:paraId="12E9B5B7" w14:textId="1E276085" w:rsidR="009B1918" w:rsidRPr="009B1918" w:rsidRDefault="009B1918" w:rsidP="0014539E">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lastRenderedPageBreak/>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BCCA7B7" w14:textId="77777777" w:rsidR="009B1918" w:rsidRDefault="009B1918" w:rsidP="009B1918">
            <w:pPr>
              <w:pStyle w:val="T"/>
              <w:jc w:val="left"/>
              <w:rPr>
                <w:ins w:id="346" w:author="Liyunbo" w:date="2021-03-17T21:11:00Z"/>
                <w:rFonts w:ascii="TimesNewRomanPSMT" w:hAnsi="TimesNewRomanPSMT" w:cs="TimesNewRomanPSMT"/>
                <w:sz w:val="18"/>
                <w:szCs w:val="18"/>
              </w:rPr>
            </w:pPr>
            <w:del w:id="347" w:author="Liyunbo" w:date="2021-03-17T21:11:00Z">
              <w:r w:rsidDel="009B1918">
                <w:rPr>
                  <w:rFonts w:ascii="TimesNewRomanPSMT" w:hAnsi="TimesNewRomanPSMT" w:cs="TimesNewRomanPSMT"/>
                  <w:sz w:val="18"/>
                  <w:szCs w:val="18"/>
                </w:rPr>
                <w:delText>If present, Static or Dynamic</w:delText>
              </w:r>
            </w:del>
          </w:p>
          <w:p w14:paraId="022C02E0" w14:textId="3436890D" w:rsidR="008D35E6" w:rsidRPr="00804FB8" w:rsidRDefault="008D35E6" w:rsidP="008D35E6">
            <w:pPr>
              <w:widowControl w:val="0"/>
              <w:autoSpaceDE w:val="0"/>
              <w:autoSpaceDN w:val="0"/>
              <w:adjustRightInd w:val="0"/>
              <w:jc w:val="left"/>
              <w:rPr>
                <w:ins w:id="348" w:author="Liyunbo" w:date="2021-03-18T10:47:00Z"/>
                <w:rFonts w:ascii="TimesNewRomanPSMT" w:hAnsi="TimesNewRomanPSMT" w:cs="TimesNewRomanPSMT"/>
                <w:sz w:val="18"/>
                <w:szCs w:val="18"/>
                <w:highlight w:val="cyan"/>
                <w:lang w:val="en-US"/>
                <w:rPrChange w:id="349" w:author="Liyunbo" w:date="2021-03-25T11:36:00Z">
                  <w:rPr>
                    <w:ins w:id="350" w:author="Liyunbo" w:date="2021-03-18T10:47:00Z"/>
                    <w:rFonts w:ascii="TimesNewRomanPSMT" w:hAnsi="TimesNewRomanPSMT" w:cs="TimesNewRomanPSMT"/>
                    <w:sz w:val="18"/>
                    <w:szCs w:val="18"/>
                    <w:lang w:val="en-US"/>
                  </w:rPr>
                </w:rPrChange>
              </w:rPr>
            </w:pPr>
            <w:ins w:id="351" w:author="Liyunbo" w:date="2021-03-18T10:47:00Z">
              <w:r w:rsidRPr="00804FB8">
                <w:rPr>
                  <w:rFonts w:ascii="TimesNewRomanPSMT" w:hAnsi="TimesNewRomanPSMT" w:cs="TimesNewRomanPSMT"/>
                  <w:sz w:val="18"/>
                  <w:szCs w:val="18"/>
                  <w:highlight w:val="cyan"/>
                  <w:lang w:val="en-US"/>
                  <w:rPrChange w:id="352" w:author="Liyunbo" w:date="2021-03-25T11:36:00Z">
                    <w:rPr>
                      <w:rFonts w:ascii="TimesNewRomanPSMT" w:hAnsi="TimesNewRomanPSMT" w:cs="TimesNewRomanPSMT"/>
                      <w:sz w:val="18"/>
                      <w:szCs w:val="18"/>
                      <w:lang w:val="en-US"/>
                    </w:rPr>
                  </w:rPrChange>
                </w:rPr>
                <w:t>Not present if none of dot11VHTOptionImplemented</w:t>
              </w:r>
            </w:ins>
            <w:ins w:id="353" w:author="Liyunbo" w:date="2021-03-25T11:35:00Z">
              <w:r w:rsidR="007E1EAD" w:rsidRPr="00804FB8">
                <w:rPr>
                  <w:rFonts w:ascii="TimesNewRomanPSMT" w:hAnsi="TimesNewRomanPSMT" w:cs="TimesNewRomanPSMT"/>
                  <w:sz w:val="18"/>
                  <w:szCs w:val="18"/>
                  <w:highlight w:val="cyan"/>
                  <w:lang w:val="en-US"/>
                  <w:rPrChange w:id="354" w:author="Liyunbo" w:date="2021-03-25T11:36:00Z">
                    <w:rPr>
                      <w:rFonts w:ascii="TimesNewRomanPSMT" w:hAnsi="TimesNewRomanPSMT" w:cs="TimesNewRomanPSMT"/>
                      <w:sz w:val="18"/>
                      <w:szCs w:val="18"/>
                      <w:lang w:val="en-US"/>
                    </w:rPr>
                  </w:rPrChange>
                </w:rPr>
                <w:t xml:space="preserve"> and</w:t>
              </w:r>
            </w:ins>
            <w:ins w:id="355" w:author="Liyunbo" w:date="2021-03-18T10:47:00Z">
              <w:r w:rsidRPr="00804FB8">
                <w:rPr>
                  <w:rFonts w:ascii="TimesNewRomanPSMT" w:hAnsi="TimesNewRomanPSMT" w:cs="TimesNewRomanPSMT"/>
                  <w:sz w:val="18"/>
                  <w:szCs w:val="18"/>
                  <w:highlight w:val="cyan"/>
                  <w:lang w:val="en-US"/>
                  <w:rPrChange w:id="356" w:author="Liyunbo" w:date="2021-03-25T11:36:00Z">
                    <w:rPr>
                      <w:rFonts w:ascii="TimesNewRomanPSMT" w:hAnsi="TimesNewRomanPSMT" w:cs="TimesNewRomanPSMT"/>
                      <w:sz w:val="18"/>
                      <w:szCs w:val="18"/>
                      <w:lang w:val="en-US"/>
                    </w:rPr>
                  </w:rPrChange>
                </w:rPr>
                <w:t xml:space="preserve"> dot11HEOptionImplemented</w:t>
              </w:r>
            </w:ins>
            <w:ins w:id="357" w:author="Liyunbo" w:date="2021-03-25T11:35:00Z">
              <w:r w:rsidR="007E1EAD" w:rsidRPr="00804FB8">
                <w:rPr>
                  <w:rFonts w:ascii="TimesNewRomanPSMT" w:hAnsi="TimesNewRomanPSMT" w:cs="TimesNewRomanPSMT"/>
                  <w:sz w:val="18"/>
                  <w:szCs w:val="18"/>
                  <w:highlight w:val="cyan"/>
                  <w:lang w:val="en-US"/>
                  <w:rPrChange w:id="358" w:author="Liyunbo" w:date="2021-03-25T11:36:00Z">
                    <w:rPr>
                      <w:rFonts w:ascii="TimesNewRomanPSMT" w:hAnsi="TimesNewRomanPSMT" w:cs="TimesNewRomanPSMT"/>
                      <w:sz w:val="18"/>
                      <w:szCs w:val="18"/>
                      <w:lang w:val="en-US"/>
                    </w:rPr>
                  </w:rPrChange>
                </w:rPr>
                <w:t xml:space="preserve"> </w:t>
              </w:r>
            </w:ins>
            <w:ins w:id="359" w:author="Liyunbo" w:date="2021-03-22T13:59:00Z">
              <w:r w:rsidR="00757BE1" w:rsidRPr="00804FB8">
                <w:rPr>
                  <w:rFonts w:ascii="TimesNewRomanPSMT" w:hAnsi="TimesNewRomanPSMT" w:cs="TimesNewRomanPSMT"/>
                  <w:sz w:val="18"/>
                  <w:szCs w:val="18"/>
                  <w:highlight w:val="cyan"/>
                  <w:lang w:val="en-US"/>
                  <w:rPrChange w:id="360" w:author="Liyunbo" w:date="2021-03-25T11:36:00Z">
                    <w:rPr>
                      <w:rFonts w:ascii="TimesNewRomanPSMT" w:hAnsi="TimesNewRomanPSMT" w:cs="TimesNewRomanPSMT"/>
                      <w:sz w:val="18"/>
                      <w:szCs w:val="18"/>
                      <w:lang w:val="en-US"/>
                    </w:rPr>
                  </w:rPrChange>
                </w:rPr>
                <w:t>are</w:t>
              </w:r>
            </w:ins>
            <w:ins w:id="361" w:author="Liyunbo" w:date="2021-03-18T10:47:00Z">
              <w:r w:rsidRPr="00804FB8">
                <w:rPr>
                  <w:rFonts w:ascii="TimesNewRomanPSMT" w:hAnsi="TimesNewRomanPSMT" w:cs="TimesNewRomanPSMT"/>
                  <w:sz w:val="18"/>
                  <w:szCs w:val="18"/>
                  <w:highlight w:val="cyan"/>
                  <w:lang w:val="en-US"/>
                  <w:rPrChange w:id="362" w:author="Liyunbo" w:date="2021-03-25T11:36:00Z">
                    <w:rPr>
                      <w:rFonts w:ascii="TimesNewRomanPSMT" w:hAnsi="TimesNewRomanPSMT" w:cs="TimesNewRomanPSMT"/>
                      <w:sz w:val="18"/>
                      <w:szCs w:val="18"/>
                      <w:lang w:val="en-US"/>
                    </w:rPr>
                  </w:rPrChange>
                </w:rPr>
                <w:t xml:space="preserve"> present</w:t>
              </w:r>
            </w:ins>
            <w:ins w:id="363" w:author="Liyunbo" w:date="2021-03-24T11:17:00Z">
              <w:r w:rsidR="0014539E" w:rsidRPr="00804FB8">
                <w:rPr>
                  <w:rFonts w:ascii="TimesNewRomanPSMT" w:hAnsi="TimesNewRomanPSMT" w:cs="TimesNewRomanPSMT"/>
                  <w:sz w:val="18"/>
                  <w:szCs w:val="18"/>
                  <w:highlight w:val="cyan"/>
                  <w:lang w:val="en-US"/>
                  <w:rPrChange w:id="364" w:author="Liyunbo" w:date="2021-03-25T11:36:00Z">
                    <w:rPr>
                      <w:rFonts w:ascii="TimesNewRomanPSMT" w:hAnsi="TimesNewRomanPSMT" w:cs="TimesNewRomanPSMT"/>
                      <w:sz w:val="18"/>
                      <w:szCs w:val="18"/>
                      <w:lang w:val="en-US"/>
                    </w:rPr>
                  </w:rPrChange>
                </w:rPr>
                <w:t xml:space="preserve"> or equal to true</w:t>
              </w:r>
            </w:ins>
            <w:ins w:id="365" w:author="Liyunbo" w:date="2021-03-18T10:47:00Z">
              <w:r w:rsidRPr="00804FB8">
                <w:rPr>
                  <w:rFonts w:ascii="TimesNewRomanPSMT" w:hAnsi="TimesNewRomanPSMT" w:cs="TimesNewRomanPSMT"/>
                  <w:sz w:val="18"/>
                  <w:szCs w:val="18"/>
                  <w:highlight w:val="cyan"/>
                  <w:lang w:val="en-US"/>
                  <w:rPrChange w:id="366" w:author="Liyunbo" w:date="2021-03-25T11:36:00Z">
                    <w:rPr>
                      <w:rFonts w:ascii="TimesNewRomanPSMT" w:hAnsi="TimesNewRomanPSMT" w:cs="TimesNewRomanPSMT"/>
                      <w:sz w:val="18"/>
                      <w:szCs w:val="18"/>
                      <w:lang w:val="en-US"/>
                    </w:rPr>
                  </w:rPrChange>
                </w:rPr>
                <w:t>.</w:t>
              </w:r>
            </w:ins>
          </w:p>
          <w:p w14:paraId="6D770824" w14:textId="77777777" w:rsidR="008D35E6" w:rsidRPr="00804FB8" w:rsidRDefault="008D35E6" w:rsidP="008D35E6">
            <w:pPr>
              <w:widowControl w:val="0"/>
              <w:autoSpaceDE w:val="0"/>
              <w:autoSpaceDN w:val="0"/>
              <w:adjustRightInd w:val="0"/>
              <w:jc w:val="left"/>
              <w:rPr>
                <w:ins w:id="367" w:author="Liyunbo" w:date="2021-03-18T10:47:00Z"/>
                <w:rFonts w:ascii="TimesNewRomanPSMT" w:hAnsi="TimesNewRomanPSMT" w:cs="TimesNewRomanPSMT"/>
                <w:sz w:val="18"/>
                <w:szCs w:val="18"/>
                <w:highlight w:val="cyan"/>
                <w:lang w:val="en-US"/>
                <w:rPrChange w:id="368" w:author="Liyunbo" w:date="2021-03-25T11:36:00Z">
                  <w:rPr>
                    <w:ins w:id="369" w:author="Liyunbo" w:date="2021-03-18T10:47:00Z"/>
                    <w:rFonts w:ascii="TimesNewRomanPSMT" w:hAnsi="TimesNewRomanPSMT" w:cs="TimesNewRomanPSMT"/>
                    <w:sz w:val="18"/>
                    <w:szCs w:val="18"/>
                    <w:lang w:val="en-US"/>
                  </w:rPr>
                </w:rPrChange>
              </w:rPr>
            </w:pPr>
          </w:p>
          <w:p w14:paraId="17BAA1CE" w14:textId="0109C9AF" w:rsidR="009B1918" w:rsidRPr="009B1918" w:rsidRDefault="009B1918" w:rsidP="007E1EAD">
            <w:pPr>
              <w:pStyle w:val="T"/>
              <w:jc w:val="left"/>
              <w:rPr>
                <w:rFonts w:ascii="TimesNewRomanPSMT" w:hAnsi="TimesNewRomanPSMT" w:cs="TimesNewRomanPSMT"/>
                <w:w w:val="100"/>
                <w:sz w:val="18"/>
                <w:szCs w:val="18"/>
              </w:rPr>
            </w:pPr>
            <w:ins w:id="370" w:author="Liyunbo" w:date="2021-03-17T21:10:00Z">
              <w:r w:rsidRPr="00804FB8">
                <w:rPr>
                  <w:rFonts w:ascii="TimesNewRomanPSMT" w:eastAsiaTheme="minorHAnsi" w:hAnsi="TimesNewRomanPSMT" w:cs="TimesNewRomanPSMT"/>
                  <w:color w:val="auto"/>
                  <w:w w:val="100"/>
                  <w:sz w:val="18"/>
                  <w:szCs w:val="18"/>
                  <w:highlight w:val="cyan"/>
                  <w:rPrChange w:id="371" w:author="Liyunbo" w:date="2021-03-25T11:36:00Z">
                    <w:rPr>
                      <w:rFonts w:ascii="TimesNewRomanPSMT" w:eastAsiaTheme="minorHAnsi" w:hAnsi="TimesNewRomanPSMT" w:cs="TimesNewRomanPSMT"/>
                      <w:color w:val="auto"/>
                      <w:w w:val="100"/>
                      <w:sz w:val="18"/>
                      <w:szCs w:val="18"/>
                    </w:rPr>
                  </w:rPrChange>
                </w:rPr>
                <w:t>Present if at least one of dot11VHTOptionImplemented</w:t>
              </w:r>
            </w:ins>
            <w:ins w:id="372" w:author="Liyunbo" w:date="2021-03-25T11:35:00Z">
              <w:r w:rsidR="007E1EAD" w:rsidRPr="00804FB8">
                <w:rPr>
                  <w:rFonts w:ascii="TimesNewRomanPSMT" w:eastAsiaTheme="minorHAnsi" w:hAnsi="TimesNewRomanPSMT" w:cs="TimesNewRomanPSMT"/>
                  <w:color w:val="auto"/>
                  <w:w w:val="100"/>
                  <w:sz w:val="18"/>
                  <w:szCs w:val="18"/>
                  <w:highlight w:val="cyan"/>
                  <w:rPrChange w:id="373" w:author="Liyunbo" w:date="2021-03-25T11:36:00Z">
                    <w:rPr>
                      <w:rFonts w:ascii="TimesNewRomanPSMT" w:eastAsiaTheme="minorHAnsi" w:hAnsi="TimesNewRomanPSMT" w:cs="TimesNewRomanPSMT"/>
                      <w:color w:val="auto"/>
                      <w:w w:val="100"/>
                      <w:sz w:val="18"/>
                      <w:szCs w:val="18"/>
                    </w:rPr>
                  </w:rPrChange>
                </w:rPr>
                <w:t xml:space="preserve"> and</w:t>
              </w:r>
            </w:ins>
            <w:ins w:id="374" w:author="Liyunbo" w:date="2021-03-18T10:48:00Z">
              <w:r w:rsidR="008D35E6" w:rsidRPr="00804FB8">
                <w:rPr>
                  <w:rFonts w:ascii="TimesNewRomanPSMT" w:eastAsiaTheme="minorHAnsi" w:hAnsi="TimesNewRomanPSMT" w:cs="TimesNewRomanPSMT"/>
                  <w:color w:val="auto"/>
                  <w:w w:val="100"/>
                  <w:sz w:val="18"/>
                  <w:szCs w:val="18"/>
                  <w:highlight w:val="cyan"/>
                  <w:rPrChange w:id="375" w:author="Liyunbo" w:date="2021-03-25T11:36:00Z">
                    <w:rPr>
                      <w:rFonts w:ascii="TimesNewRomanPSMT" w:eastAsiaTheme="minorHAnsi" w:hAnsi="TimesNewRomanPSMT" w:cs="TimesNewRomanPSMT"/>
                      <w:color w:val="auto"/>
                      <w:w w:val="100"/>
                      <w:sz w:val="18"/>
                      <w:szCs w:val="18"/>
                    </w:rPr>
                  </w:rPrChange>
                </w:rPr>
                <w:t xml:space="preserve"> dot11HEOptionImplemented</w:t>
              </w:r>
            </w:ins>
            <w:ins w:id="376" w:author="Liyunbo" w:date="2021-03-17T21:10:00Z">
              <w:r w:rsidRPr="00804FB8">
                <w:rPr>
                  <w:rFonts w:ascii="TimesNewRomanPSMT" w:eastAsiaTheme="minorHAnsi" w:hAnsi="TimesNewRomanPSMT" w:cs="TimesNewRomanPSMT"/>
                  <w:color w:val="auto"/>
                  <w:w w:val="100"/>
                  <w:sz w:val="18"/>
                  <w:szCs w:val="18"/>
                  <w:highlight w:val="cyan"/>
                  <w:rPrChange w:id="377" w:author="Liyunbo" w:date="2021-03-25T11:36:00Z">
                    <w:rPr>
                      <w:rFonts w:ascii="TimesNewRomanPSMT" w:eastAsiaTheme="minorHAnsi" w:hAnsi="TimesNewRomanPSMT" w:cs="TimesNewRomanPSMT"/>
                      <w:color w:val="auto"/>
                      <w:w w:val="100"/>
                      <w:sz w:val="18"/>
                      <w:szCs w:val="18"/>
                    </w:rPr>
                  </w:rPrChange>
                </w:rPr>
                <w:t xml:space="preserve"> are</w:t>
              </w:r>
            </w:ins>
            <w:ins w:id="378" w:author="Liyunbo" w:date="2021-03-24T11:19:00Z">
              <w:r w:rsidR="00991DD3" w:rsidRPr="00804FB8">
                <w:rPr>
                  <w:rFonts w:ascii="TimesNewRomanPSMT" w:eastAsiaTheme="minorHAnsi" w:hAnsi="TimesNewRomanPSMT" w:cs="TimesNewRomanPSMT"/>
                  <w:color w:val="auto"/>
                  <w:w w:val="100"/>
                  <w:sz w:val="18"/>
                  <w:szCs w:val="18"/>
                  <w:highlight w:val="cyan"/>
                  <w:rPrChange w:id="379" w:author="Liyunbo" w:date="2021-03-25T11:36:00Z">
                    <w:rPr>
                      <w:rFonts w:ascii="TimesNewRomanPSMT" w:eastAsiaTheme="minorHAnsi" w:hAnsi="TimesNewRomanPSMT" w:cs="TimesNewRomanPSMT"/>
                      <w:color w:val="auto"/>
                      <w:w w:val="100"/>
                      <w:sz w:val="18"/>
                      <w:szCs w:val="18"/>
                    </w:rPr>
                  </w:rPrChange>
                </w:rPr>
                <w:t xml:space="preserve"> present and </w:t>
              </w:r>
            </w:ins>
            <w:ins w:id="380" w:author="Liyunbo" w:date="2021-03-24T11:20:00Z">
              <w:r w:rsidR="00991DD3" w:rsidRPr="00804FB8">
                <w:rPr>
                  <w:rFonts w:ascii="TimesNewRomanPSMT" w:eastAsiaTheme="minorHAnsi" w:hAnsi="TimesNewRomanPSMT" w:cs="TimesNewRomanPSMT"/>
                  <w:color w:val="auto"/>
                  <w:w w:val="100"/>
                  <w:sz w:val="18"/>
                  <w:szCs w:val="18"/>
                  <w:highlight w:val="cyan"/>
                  <w:rPrChange w:id="381" w:author="Liyunbo" w:date="2021-03-25T11:36:00Z">
                    <w:rPr>
                      <w:rFonts w:ascii="TimesNewRomanPSMT" w:eastAsiaTheme="minorHAnsi" w:hAnsi="TimesNewRomanPSMT" w:cs="TimesNewRomanPSMT"/>
                      <w:color w:val="auto"/>
                      <w:w w:val="100"/>
                      <w:sz w:val="18"/>
                      <w:szCs w:val="18"/>
                    </w:rPr>
                  </w:rPrChange>
                </w:rPr>
                <w:t>equal to</w:t>
              </w:r>
            </w:ins>
            <w:ins w:id="382" w:author="Liyunbo" w:date="2021-03-17T21:10:00Z">
              <w:r w:rsidRPr="00804FB8">
                <w:rPr>
                  <w:rFonts w:ascii="TimesNewRomanPSMT" w:eastAsiaTheme="minorHAnsi" w:hAnsi="TimesNewRomanPSMT" w:cs="TimesNewRomanPSMT"/>
                  <w:color w:val="auto"/>
                  <w:w w:val="100"/>
                  <w:sz w:val="18"/>
                  <w:szCs w:val="18"/>
                  <w:highlight w:val="cyan"/>
                  <w:rPrChange w:id="383" w:author="Liyunbo" w:date="2021-03-25T11:36:00Z">
                    <w:rPr>
                      <w:rFonts w:ascii="TimesNewRomanPSMT" w:eastAsiaTheme="minorHAnsi" w:hAnsi="TimesNewRomanPSMT" w:cs="TimesNewRomanPSMT"/>
                      <w:color w:val="auto"/>
                      <w:w w:val="100"/>
                      <w:sz w:val="18"/>
                      <w:szCs w:val="18"/>
                    </w:rPr>
                  </w:rPrChange>
                </w:rPr>
                <w:t xml:space="preserve"> true, </w:t>
              </w:r>
            </w:ins>
            <w:ins w:id="384" w:author="Liyunbo" w:date="2021-03-24T11:20:00Z">
              <w:r w:rsidR="00991DD3" w:rsidRPr="00804FB8">
                <w:rPr>
                  <w:rFonts w:ascii="TimesNewRomanPSMT" w:eastAsiaTheme="minorHAnsi" w:hAnsi="TimesNewRomanPSMT" w:cs="TimesNewRomanPSMT"/>
                  <w:color w:val="auto"/>
                  <w:w w:val="100"/>
                  <w:sz w:val="18"/>
                  <w:szCs w:val="18"/>
                  <w:highlight w:val="cyan"/>
                  <w:rPrChange w:id="385" w:author="Liyunbo" w:date="2021-03-25T11:36:00Z">
                    <w:rPr>
                      <w:rFonts w:ascii="TimesNewRomanPSMT" w:eastAsiaTheme="minorHAnsi" w:hAnsi="TimesNewRomanPSMT" w:cs="TimesNewRomanPSMT"/>
                      <w:color w:val="auto"/>
                      <w:w w:val="100"/>
                      <w:sz w:val="18"/>
                      <w:szCs w:val="18"/>
                    </w:rPr>
                  </w:rPrChange>
                </w:rPr>
                <w:t>then the</w:t>
              </w:r>
            </w:ins>
            <w:ins w:id="386" w:author="Liyunbo" w:date="2021-03-17T21:10:00Z">
              <w:r w:rsidRPr="00804FB8">
                <w:rPr>
                  <w:rFonts w:ascii="TimesNewRomanPSMT" w:eastAsiaTheme="minorHAnsi" w:hAnsi="TimesNewRomanPSMT" w:cs="TimesNewRomanPSMT"/>
                  <w:color w:val="auto"/>
                  <w:w w:val="100"/>
                  <w:sz w:val="18"/>
                  <w:szCs w:val="18"/>
                  <w:highlight w:val="cyan"/>
                  <w:rPrChange w:id="387" w:author="Liyunbo" w:date="2021-03-25T11:36:00Z">
                    <w:rPr>
                      <w:rFonts w:ascii="TimesNewRomanPSMT" w:eastAsiaTheme="minorHAnsi" w:hAnsi="TimesNewRomanPSMT" w:cs="TimesNewRomanPSMT"/>
                      <w:color w:val="auto"/>
                      <w:w w:val="100"/>
                      <w:sz w:val="18"/>
                      <w:szCs w:val="18"/>
                    </w:rPr>
                  </w:rPrChange>
                </w:rPr>
                <w:t xml:space="preserve"> allowed values</w:t>
              </w:r>
            </w:ins>
            <w:ins w:id="388" w:author="Liyunbo" w:date="2021-03-24T11:20:00Z">
              <w:r w:rsidR="00991DD3" w:rsidRPr="00804FB8">
                <w:rPr>
                  <w:rFonts w:ascii="TimesNewRomanPSMT" w:eastAsiaTheme="minorHAnsi" w:hAnsi="TimesNewRomanPSMT" w:cs="TimesNewRomanPSMT"/>
                  <w:color w:val="auto"/>
                  <w:w w:val="100"/>
                  <w:sz w:val="18"/>
                  <w:szCs w:val="18"/>
                  <w:highlight w:val="cyan"/>
                  <w:rPrChange w:id="389" w:author="Liyunbo" w:date="2021-03-25T11:36:00Z">
                    <w:rPr>
                      <w:rFonts w:ascii="TimesNewRomanPSMT" w:eastAsiaTheme="minorHAnsi" w:hAnsi="TimesNewRomanPSMT" w:cs="TimesNewRomanPSMT"/>
                      <w:color w:val="auto"/>
                      <w:w w:val="100"/>
                      <w:sz w:val="18"/>
                      <w:szCs w:val="18"/>
                    </w:rPr>
                  </w:rPrChange>
                </w:rPr>
                <w:t xml:space="preserve"> are</w:t>
              </w:r>
            </w:ins>
            <w:ins w:id="390" w:author="Liyunbo" w:date="2021-03-17T21:10:00Z">
              <w:r w:rsidRPr="00804FB8">
                <w:rPr>
                  <w:rFonts w:ascii="TimesNewRomanPSMT" w:eastAsiaTheme="minorHAnsi" w:hAnsi="TimesNewRomanPSMT" w:cs="TimesNewRomanPSMT"/>
                  <w:color w:val="auto"/>
                  <w:w w:val="100"/>
                  <w:sz w:val="18"/>
                  <w:szCs w:val="18"/>
                  <w:highlight w:val="cyan"/>
                  <w:rPrChange w:id="391" w:author="Liyunbo" w:date="2021-03-25T11:36:00Z">
                    <w:rPr>
                      <w:rFonts w:ascii="TimesNewRomanPSMT" w:eastAsiaTheme="minorHAnsi" w:hAnsi="TimesNewRomanPSMT" w:cs="TimesNewRomanPSMT"/>
                      <w:color w:val="auto"/>
                      <w:w w:val="100"/>
                      <w:sz w:val="18"/>
                      <w:szCs w:val="18"/>
                    </w:rPr>
                  </w:rPrChange>
                </w:rPr>
                <w:t xml:space="preserve">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1C4F80C4"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392"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393" w:author="Liyunbo" w:date="2021-03-18T11:03:00Z">
        <w:r w:rsidR="00B71E7E">
          <w:rPr>
            <w:w w:val="100"/>
            <w:lang w:val="en-GB"/>
          </w:rPr>
          <w:t xml:space="preserve"> </w:t>
        </w:r>
        <w:proofErr w:type="spellStart"/>
        <w:r w:rsidR="00B71E7E">
          <w:rPr>
            <w:w w:val="100"/>
          </w:rPr>
          <w:t>bit</w:t>
        </w:r>
        <w:proofErr w:type="spellEnd"/>
        <w:r w:rsidR="00B71E7E">
          <w:rPr>
            <w:w w:val="100"/>
          </w:rPr>
          <w:t xml:space="preserve">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equal to </w:t>
        </w:r>
        <w:r w:rsidR="00B71E7E" w:rsidRPr="00DA702D">
          <w:rPr>
            <w:w w:val="100"/>
            <w:lang w:val="en-GB"/>
          </w:rPr>
          <w:t>CBW</w:t>
        </w:r>
      </w:ins>
      <w:ins w:id="394" w:author="Liyunbo" w:date="2021-03-24T11:03:00Z">
        <w:r w:rsidR="00F076D3">
          <w:rPr>
            <w:w w:val="100"/>
            <w:lang w:val="en-GB"/>
          </w:rPr>
          <w:t>3</w:t>
        </w:r>
      </w:ins>
      <w:ins w:id="395" w:author="Liyunbo" w:date="2021-03-18T11:03:00Z">
        <w:r w:rsidR="00B71E7E" w:rsidRPr="00DA702D">
          <w:rPr>
            <w:w w:val="100"/>
            <w:lang w:val="en-GB"/>
          </w:rPr>
          <w:t>20</w:t>
        </w:r>
        <w:r w:rsidR="00B71E7E">
          <w:rPr>
            <w:w w:val="100"/>
            <w:lang w:val="en-GB"/>
          </w:rPr>
          <w:t xml:space="preserve">, then </w:t>
        </w:r>
        <w:proofErr w:type="spellStart"/>
        <w:r w:rsidR="00B71E7E">
          <w:rPr>
            <w:w w:val="100"/>
          </w:rPr>
          <w:t>bit</w:t>
        </w:r>
        <w:proofErr w:type="spellEnd"/>
        <w:r w:rsidR="00B71E7E">
          <w:rPr>
            <w:w w:val="100"/>
          </w:rPr>
          <w:t xml:space="preserve"> 7 of the SERVICE field is set to </w:t>
        </w:r>
      </w:ins>
      <w:ins w:id="396" w:author="Liyunbo" w:date="2021-03-18T11:04:00Z">
        <w:r w:rsidR="00B71E7E">
          <w:rPr>
            <w:w w:val="100"/>
          </w:rPr>
          <w:t>1</w:t>
        </w:r>
      </w:ins>
      <w:ins w:id="397" w:author="Liyunbo" w:date="2021-03-18T11:03:00Z">
        <w:r w:rsidR="00B71E7E">
          <w:rPr>
            <w:w w:val="100"/>
          </w:rPr>
          <w:t>.</w:t>
        </w:r>
      </w:ins>
      <w:ins w:id="398" w:author="Liyunbo" w:date="2021-03-17T21:26:00Z">
        <w:r w:rsidR="000A4C4F">
          <w:rPr>
            <w:w w:val="100"/>
            <w:lang w:val="en-GB"/>
          </w:rPr>
          <w:t xml:space="preserve"> </w:t>
        </w:r>
      </w:ins>
      <w:r w:rsidRPr="004B34B9">
        <w:rPr>
          <w:w w:val="100"/>
        </w:rPr>
        <w:t>The</w:t>
      </w:r>
      <w:del w:id="399" w:author="Liyunbo" w:date="2021-03-18T11:05:00Z">
        <w:r w:rsidRPr="004B34B9" w:rsidDel="00B71E7E">
          <w:rPr>
            <w:w w:val="100"/>
          </w:rPr>
          <w:delText xml:space="preserve"> </w:delText>
        </w:r>
      </w:del>
      <w:ins w:id="400" w:author="Liyunbo" w:date="2021-03-17T21:26:00Z">
        <w:r w:rsidR="000A4C4F" w:rsidRPr="004B34B9">
          <w:rPr>
            <w:w w:val="100"/>
          </w:rPr>
          <w:t xml:space="preserve"> </w:t>
        </w:r>
      </w:ins>
      <w:r w:rsidRPr="004B34B9">
        <w:rPr>
          <w:w w:val="100"/>
        </w:rPr>
        <w:t xml:space="preserve">remaining </w:t>
      </w:r>
      <w:del w:id="401" w:author="Liyunbo" w:date="2021-03-18T11:05:00Z">
        <w:r w:rsidRPr="004B34B9" w:rsidDel="00B71E7E">
          <w:rPr>
            <w:w w:val="100"/>
          </w:rPr>
          <w:delText xml:space="preserve">9 </w:delText>
        </w:r>
      </w:del>
      <w:ins w:id="402" w:author="Liyunbo" w:date="2021-03-18T11:05:00Z">
        <w:r w:rsidR="00B71E7E">
          <w:rPr>
            <w:w w:val="100"/>
          </w:rPr>
          <w:t>8</w:t>
        </w:r>
        <w:r w:rsidR="00B71E7E" w:rsidRPr="004B34B9">
          <w:rPr>
            <w:w w:val="100"/>
          </w:rPr>
          <w:t xml:space="preserve"> </w:t>
        </w:r>
      </w:ins>
      <w:r w:rsidRPr="004B34B9">
        <w:rPr>
          <w:w w:val="100"/>
        </w:rPr>
        <w:t>bits (</w:t>
      </w:r>
      <w:del w:id="403" w:author="Liyunbo" w:date="2021-03-18T11:05:00Z">
        <w:r w:rsidRPr="004B34B9" w:rsidDel="00B71E7E">
          <w:rPr>
            <w:w w:val="100"/>
          </w:rPr>
          <w:delText>7</w:delText>
        </w:r>
      </w:del>
      <w:ins w:id="404"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405"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406"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407"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408"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w w:val="100"/>
                <w:lang w:eastAsia="zh-CN"/>
              </w:rPr>
            </w:pPr>
            <w:ins w:id="409"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410"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411"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412" w:author="Liyunbo" w:date="2021-03-18T11:41:00Z"/>
                <w:w w:val="100"/>
              </w:rPr>
            </w:pPr>
            <w:ins w:id="413" w:author="Liyunbo" w:date="2021-03-18T11:41:00Z">
              <w:r>
                <w:rPr>
                  <w:w w:val="100"/>
                </w:rPr>
                <w:t xml:space="preserve">CBINH: </w:t>
              </w:r>
              <w:r w:rsidRPr="009217DA">
                <w:rPr>
                  <w:w w:val="100"/>
                </w:rPr>
                <w:t>CH_BANDWIDTH_ IN_NON_HT</w:t>
              </w:r>
            </w:ins>
          </w:p>
          <w:p w14:paraId="1369D57D" w14:textId="77777777" w:rsidR="0041434C" w:rsidRDefault="0041434C" w:rsidP="002A28B0">
            <w:pPr>
              <w:pStyle w:val="T"/>
              <w:spacing w:before="120"/>
              <w:rPr>
                <w:ins w:id="414" w:author="Liyunbo" w:date="2021-03-18T18:08:00Z"/>
                <w:w w:val="100"/>
              </w:rPr>
            </w:pPr>
            <w:ins w:id="415" w:author="Liyunbo" w:date="2021-03-18T11:41:00Z">
              <w:r>
                <w:rPr>
                  <w:w w:val="100"/>
                </w:rPr>
                <w:t xml:space="preserve">CBINHI: </w:t>
              </w:r>
              <w:r w:rsidRPr="009217DA">
                <w:rPr>
                  <w:w w:val="100"/>
                </w:rPr>
                <w:t>CH_BANDWIDTH_ IN_NON_HT</w:t>
              </w:r>
              <w:r>
                <w:rPr>
                  <w:w w:val="100"/>
                </w:rPr>
                <w:t>_INDICATOR</w:t>
              </w:r>
            </w:ins>
          </w:p>
          <w:p w14:paraId="4193B216" w14:textId="3038B99F" w:rsidR="00737B4B" w:rsidRPr="00754637" w:rsidRDefault="00737B4B" w:rsidP="002A28B0">
            <w:pPr>
              <w:pStyle w:val="T"/>
              <w:spacing w:before="120"/>
              <w:rPr>
                <w:ins w:id="416" w:author="Liyunbo" w:date="2021-03-25T10:56:00Z"/>
                <w:rFonts w:eastAsia="宋体"/>
                <w:w w:val="100"/>
                <w:highlight w:val="cyan"/>
                <w:lang w:eastAsia="zh-CN"/>
                <w:rPrChange w:id="417" w:author="Liyunbo" w:date="2021-03-25T11:04:00Z">
                  <w:rPr>
                    <w:ins w:id="418" w:author="Liyunbo" w:date="2021-03-25T10:56:00Z"/>
                    <w:rFonts w:eastAsia="宋体"/>
                    <w:w w:val="100"/>
                    <w:lang w:eastAsia="zh-CN"/>
                  </w:rPr>
                </w:rPrChange>
              </w:rPr>
            </w:pPr>
            <w:ins w:id="419" w:author="Liyunbo" w:date="2021-03-25T10:56:00Z">
              <w:r w:rsidRPr="00754637">
                <w:rPr>
                  <w:w w:val="100"/>
                  <w:highlight w:val="cyan"/>
                  <w:rPrChange w:id="420" w:author="Liyunbo" w:date="2021-03-25T11:04:00Z">
                    <w:rPr>
                      <w:w w:val="100"/>
                    </w:rPr>
                  </w:rPrChange>
                </w:rPr>
                <w:t>A</w:t>
              </w:r>
              <w:r w:rsidRPr="00754637">
                <w:rPr>
                  <w:rFonts w:eastAsia="宋体"/>
                  <w:w w:val="100"/>
                  <w:highlight w:val="cyan"/>
                  <w:lang w:eastAsia="zh-CN"/>
                  <w:rPrChange w:id="421" w:author="Liyunbo" w:date="2021-03-25T11:04:00Z">
                    <w:rPr>
                      <w:rFonts w:eastAsia="宋体"/>
                      <w:w w:val="100"/>
                      <w:lang w:eastAsia="zh-CN"/>
                    </w:rPr>
                  </w:rPrChange>
                </w:rPr>
                <w:t xml:space="preserve">: </w:t>
              </w:r>
            </w:ins>
            <w:ins w:id="422" w:author="Liyunbo" w:date="2021-03-25T10:57:00Z">
              <w:r w:rsidRPr="00754637">
                <w:rPr>
                  <w:rFonts w:eastAsia="宋体"/>
                  <w:w w:val="100"/>
                  <w:highlight w:val="cyan"/>
                  <w:lang w:eastAsia="zh-CN"/>
                  <w:rPrChange w:id="423" w:author="Liyunbo" w:date="2021-03-25T11:04:00Z">
                    <w:rPr>
                      <w:rFonts w:eastAsia="宋体"/>
                      <w:w w:val="100"/>
                      <w:lang w:eastAsia="zh-CN"/>
                    </w:rPr>
                  </w:rPrChange>
                </w:rPr>
                <w:t xml:space="preserve">All cases except </w:t>
              </w:r>
            </w:ins>
            <w:ins w:id="424" w:author="Liyunbo" w:date="2021-03-26T14:14:00Z">
              <w:r w:rsidR="00A64826">
                <w:rPr>
                  <w:rFonts w:eastAsia="宋体"/>
                  <w:w w:val="100"/>
                  <w:highlight w:val="cyan"/>
                  <w:lang w:eastAsia="zh-CN"/>
                </w:rPr>
                <w:t>those that</w:t>
              </w:r>
            </w:ins>
            <w:ins w:id="425" w:author="Liyunbo" w:date="2021-03-25T11:43:00Z">
              <w:r w:rsidR="008C0015">
                <w:rPr>
                  <w:rFonts w:eastAsia="宋体"/>
                  <w:w w:val="100"/>
                  <w:highlight w:val="cyan"/>
                  <w:lang w:eastAsia="zh-CN"/>
                </w:rPr>
                <w:t xml:space="preserve"> match </w:t>
              </w:r>
            </w:ins>
            <w:ins w:id="426" w:author="Liyunbo" w:date="2021-03-25T10:56:00Z">
              <w:r w:rsidRPr="00754637">
                <w:rPr>
                  <w:rFonts w:eastAsia="宋体"/>
                  <w:w w:val="100"/>
                  <w:highlight w:val="cyan"/>
                  <w:lang w:eastAsia="zh-CN"/>
                  <w:rPrChange w:id="427" w:author="Liyunbo" w:date="2021-03-25T11:04:00Z">
                    <w:rPr>
                      <w:rFonts w:eastAsia="宋体"/>
                      <w:w w:val="100"/>
                      <w:lang w:eastAsia="zh-CN"/>
                    </w:rPr>
                  </w:rPrChange>
                </w:rPr>
                <w:t>condition B</w:t>
              </w:r>
            </w:ins>
          </w:p>
          <w:p w14:paraId="738EFD4A" w14:textId="593A4DBB" w:rsidR="00AE3340" w:rsidRDefault="00AE3340" w:rsidP="002A28B0">
            <w:pPr>
              <w:pStyle w:val="T"/>
              <w:spacing w:before="120"/>
              <w:rPr>
                <w:ins w:id="428" w:author="Liyunbo" w:date="2021-03-18T18:08:00Z"/>
                <w:w w:val="100"/>
              </w:rPr>
            </w:pPr>
            <w:ins w:id="429" w:author="Liyunbo" w:date="2021-03-18T18:08:00Z">
              <w:r w:rsidRPr="00754637">
                <w:rPr>
                  <w:w w:val="100"/>
                  <w:highlight w:val="cyan"/>
                  <w:rPrChange w:id="430" w:author="Liyunbo" w:date="2021-03-25T11:04:00Z">
                    <w:rPr>
                      <w:w w:val="100"/>
                    </w:rPr>
                  </w:rPrChange>
                </w:rPr>
                <w:t>B:</w:t>
              </w:r>
            </w:ins>
            <w:ins w:id="431" w:author="Liyunbo" w:date="2021-03-18T18:09:00Z">
              <w:r w:rsidRPr="00754637">
                <w:rPr>
                  <w:w w:val="100"/>
                  <w:highlight w:val="cyan"/>
                  <w:rPrChange w:id="432" w:author="Liyunbo" w:date="2021-03-25T11:04:00Z">
                    <w:rPr>
                      <w:w w:val="100"/>
                    </w:rPr>
                  </w:rPrChange>
                </w:rPr>
                <w:t xml:space="preserve"> </w:t>
              </w:r>
              <w:r w:rsidRPr="00754637">
                <w:rPr>
                  <w:rFonts w:eastAsia="宋体"/>
                  <w:w w:val="100"/>
                  <w:highlight w:val="cyan"/>
                  <w:lang w:eastAsia="zh-CN"/>
                  <w:rPrChange w:id="433" w:author="Liyunbo" w:date="2021-03-25T11:04:00Z">
                    <w:rPr>
                      <w:rFonts w:eastAsia="宋体"/>
                      <w:w w:val="100"/>
                      <w:lang w:eastAsia="zh-CN"/>
                    </w:rPr>
                  </w:rPrChange>
                </w:rPr>
                <w:t>CH_BANDWIDTH_ IN_NON_HT is present,</w:t>
              </w:r>
            </w:ins>
            <w:ins w:id="434" w:author="Liyunbo" w:date="2021-03-30T16:27:00Z">
              <w:r w:rsidR="004B39C2" w:rsidRPr="004B39C2">
                <w:rPr>
                  <w:rFonts w:ascii="Times New Roman" w:eastAsia="宋体" w:hAnsi="Times New Roman" w:cs="Times New Roman"/>
                  <w:w w:val="100"/>
                  <w:sz w:val="20"/>
                  <w:szCs w:val="20"/>
                  <w:highlight w:val="cyan"/>
                  <w:lang w:eastAsia="zh-CN"/>
                  <w:rPrChange w:id="435" w:author="Liyunbo" w:date="2021-03-30T16:27:00Z">
                    <w:rPr>
                      <w:rFonts w:ascii="TimesNewRomanPSMT" w:hAnsi="TimesNewRomanPSMT" w:cs="TimesNewRomanPSMT"/>
                      <w:sz w:val="18"/>
                      <w:szCs w:val="18"/>
                      <w:highlight w:val="green"/>
                    </w:rPr>
                  </w:rPrChange>
                </w:rPr>
                <w:t xml:space="preserve"> </w:t>
              </w:r>
              <w:r w:rsidR="004B39C2" w:rsidRPr="004B39C2">
                <w:rPr>
                  <w:rFonts w:ascii="Times New Roman" w:eastAsia="宋体" w:hAnsi="Times New Roman" w:cs="Times New Roman"/>
                  <w:w w:val="100"/>
                  <w:sz w:val="20"/>
                  <w:szCs w:val="20"/>
                  <w:highlight w:val="green"/>
                  <w:lang w:eastAsia="zh-CN"/>
                  <w:rPrChange w:id="436" w:author="Liyunbo" w:date="2021-03-30T16:27:00Z">
                    <w:rPr>
                      <w:rFonts w:ascii="TimesNewRomanPSMT" w:hAnsi="TimesNewRomanPSMT" w:cs="TimesNewRomanPSMT"/>
                      <w:sz w:val="18"/>
                      <w:szCs w:val="18"/>
                      <w:highlight w:val="green"/>
                    </w:rPr>
                  </w:rPrChange>
                </w:rPr>
                <w:t>dot11EHTOptionImplemented is equal to true</w:t>
              </w:r>
            </w:ins>
            <w:ins w:id="437" w:author="Liyunbo" w:date="2021-03-18T18:09:00Z">
              <w:r w:rsidRPr="004B39C2">
                <w:rPr>
                  <w:rFonts w:eastAsia="宋体"/>
                  <w:w w:val="100"/>
                  <w:highlight w:val="green"/>
                  <w:lang w:eastAsia="zh-CN"/>
                  <w:rPrChange w:id="438" w:author="Liyunbo" w:date="2021-03-30T16:27:00Z">
                    <w:rPr>
                      <w:rFonts w:eastAsia="宋体"/>
                      <w:w w:val="100"/>
                      <w:lang w:eastAsia="zh-CN"/>
                    </w:rPr>
                  </w:rPrChange>
                </w:rPr>
                <w:t xml:space="preserve"> and </w:t>
              </w:r>
            </w:ins>
            <w:ins w:id="439" w:author="Cariou, Laurent" w:date="2021-03-30T21:12:00Z">
              <w:r w:rsidR="00F21B3E">
                <w:rPr>
                  <w:rFonts w:eastAsia="宋体"/>
                  <w:w w:val="100"/>
                  <w:highlight w:val="green"/>
                  <w:lang w:eastAsia="zh-CN"/>
                </w:rPr>
                <w:t>the STA is a STA 6G</w:t>
              </w:r>
            </w:ins>
          </w:p>
          <w:p w14:paraId="12A402AD" w14:textId="05C1BC83" w:rsidR="00AE3340" w:rsidRPr="002A28B0" w:rsidRDefault="00AE3340" w:rsidP="002A28B0">
            <w:pPr>
              <w:pStyle w:val="T"/>
              <w:spacing w:before="120"/>
              <w:rPr>
                <w:rFonts w:eastAsia="宋体"/>
                <w:w w:val="100"/>
                <w:lang w:eastAsia="zh-CN"/>
              </w:rPr>
            </w:pPr>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5-bit pseudorandom nonzero integer if CH_BANDWIDTH_IN_NON_HT equals CBW20</w:t>
            </w:r>
            <w:r w:rsidR="00267FEE">
              <w:rPr>
                <w:rFonts w:ascii="TimesNewRomanPSMT" w:hAnsi="TimesNewRomanPSMT" w:cs="TimesNewRomanPSMT"/>
                <w:sz w:val="15"/>
                <w:szCs w:val="15"/>
                <w:lang w:val="en-US" w:eastAsia="ko-KR"/>
              </w:rPr>
              <w:t xml:space="preserve"> </w:t>
            </w:r>
            <w:ins w:id="440" w:author="Liyunbo" w:date="2021-03-17T21:36:00Z">
              <w:r w:rsidR="00267FEE">
                <w:rPr>
                  <w:rFonts w:ascii="TimesNewRomanPSMT" w:hAnsi="TimesNewRomanPSMT" w:cs="TimesNewRomanPSMT"/>
                  <w:sz w:val="15"/>
                  <w:szCs w:val="15"/>
                  <w:lang w:val="en-US" w:eastAsia="ko-KR"/>
                </w:rPr>
                <w:t>or CBW</w:t>
              </w:r>
            </w:ins>
            <w:ins w:id="441"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442"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443"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and DYN_BANDWIDTH_IN 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444"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4"/>
        <w:gridCol w:w="1694"/>
        <w:gridCol w:w="1694"/>
      </w:tblGrid>
      <w:tr w:rsidR="00754637" w14:paraId="6CB9F9A3" w14:textId="77777777" w:rsidTr="007277F4">
        <w:tc>
          <w:tcPr>
            <w:tcW w:w="1301" w:type="dxa"/>
          </w:tcPr>
          <w:p w14:paraId="3E720254" w14:textId="77777777" w:rsidR="00754637" w:rsidRDefault="00754637"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754637" w:rsidRDefault="00754637"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754637" w:rsidRDefault="00754637" w:rsidP="00267FEE">
            <w:pPr>
              <w:pStyle w:val="T"/>
              <w:rPr>
                <w:w w:val="100"/>
                <w:u w:val="thick"/>
                <w:lang w:val="en-GB"/>
              </w:rPr>
            </w:pPr>
            <w:ins w:id="445"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754637" w:rsidRDefault="00754637" w:rsidP="00267FEE">
            <w:pPr>
              <w:pStyle w:val="T"/>
              <w:jc w:val="left"/>
              <w:rPr>
                <w:rFonts w:ascii="TimesNewRomanPS-BoldMT" w:eastAsia="TimesNewRomanPS-BoldMT" w:cs="TimesNewRomanPS-BoldMT"/>
                <w:b/>
                <w:bCs/>
                <w:sz w:val="18"/>
                <w:szCs w:val="18"/>
                <w:lang w:eastAsia="ko-KR"/>
              </w:rPr>
            </w:pPr>
            <w:ins w:id="446"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r>
      <w:tr w:rsidR="00754637" w14:paraId="53C2ECCF" w14:textId="77777777" w:rsidTr="007277F4">
        <w:tc>
          <w:tcPr>
            <w:tcW w:w="1301" w:type="dxa"/>
          </w:tcPr>
          <w:p w14:paraId="35AACAE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754637" w:rsidRPr="00E43D05" w:rsidRDefault="00754637" w:rsidP="00267FEE">
            <w:pPr>
              <w:pStyle w:val="T"/>
              <w:rPr>
                <w:rFonts w:ascii="TimesNewRomanPS-BoldMT" w:eastAsia="TimesNewRomanPS-BoldMT" w:cs="TimesNewRomanPS-BoldMT"/>
                <w:b/>
                <w:bCs/>
                <w:sz w:val="18"/>
                <w:szCs w:val="18"/>
                <w:lang w:eastAsia="ko-KR"/>
              </w:rPr>
            </w:pPr>
            <w:ins w:id="447"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754637" w:rsidRPr="00E43D05" w:rsidRDefault="00754637" w:rsidP="00267FEE">
            <w:pPr>
              <w:pStyle w:val="T"/>
              <w:rPr>
                <w:rFonts w:ascii="TimesNewRomanPS-BoldMT" w:eastAsia="TimesNewRomanPS-BoldMT" w:cs="TimesNewRomanPS-BoldMT"/>
                <w:b/>
                <w:bCs/>
                <w:sz w:val="18"/>
                <w:szCs w:val="18"/>
                <w:lang w:eastAsia="ko-KR"/>
              </w:rPr>
            </w:pPr>
            <w:ins w:id="448" w:author="Liyunbo" w:date="2021-03-17T21:38:00Z">
              <w:r>
                <w:rPr>
                  <w:rFonts w:ascii="TimesNewRomanPS-BoldMT" w:eastAsia="TimesNewRomanPS-BoldMT" w:cs="TimesNewRomanPS-BoldMT"/>
                  <w:b/>
                  <w:bCs/>
                  <w:sz w:val="18"/>
                  <w:szCs w:val="18"/>
                  <w:lang w:eastAsia="ko-KR"/>
                </w:rPr>
                <w:t>0</w:t>
              </w:r>
            </w:ins>
          </w:p>
        </w:tc>
      </w:tr>
      <w:tr w:rsidR="00754637" w14:paraId="14FBF926" w14:textId="77777777" w:rsidTr="007277F4">
        <w:tc>
          <w:tcPr>
            <w:tcW w:w="1301" w:type="dxa"/>
          </w:tcPr>
          <w:p w14:paraId="7803A719"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754637" w:rsidRPr="00E43D05" w:rsidRDefault="00754637" w:rsidP="00267FEE">
            <w:pPr>
              <w:pStyle w:val="T"/>
              <w:rPr>
                <w:rFonts w:ascii="TimesNewRomanPS-BoldMT" w:eastAsia="TimesNewRomanPS-BoldMT" w:cs="TimesNewRomanPS-BoldMT"/>
                <w:b/>
                <w:bCs/>
                <w:sz w:val="18"/>
                <w:szCs w:val="18"/>
                <w:lang w:eastAsia="ko-KR"/>
              </w:rPr>
            </w:pPr>
            <w:ins w:id="449"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754637" w:rsidRPr="00E43D05" w:rsidRDefault="00754637" w:rsidP="00267FEE">
            <w:pPr>
              <w:pStyle w:val="T"/>
              <w:rPr>
                <w:rFonts w:ascii="TimesNewRomanPS-BoldMT" w:eastAsia="TimesNewRomanPS-BoldMT" w:cs="TimesNewRomanPS-BoldMT"/>
                <w:b/>
                <w:bCs/>
                <w:sz w:val="18"/>
                <w:szCs w:val="18"/>
                <w:lang w:eastAsia="ko-KR"/>
              </w:rPr>
            </w:pPr>
            <w:ins w:id="450" w:author="Liyunbo" w:date="2021-03-17T21:38:00Z">
              <w:r>
                <w:rPr>
                  <w:rFonts w:ascii="TimesNewRomanPS-BoldMT" w:eastAsia="TimesNewRomanPS-BoldMT" w:cs="TimesNewRomanPS-BoldMT"/>
                  <w:b/>
                  <w:bCs/>
                  <w:sz w:val="18"/>
                  <w:szCs w:val="18"/>
                  <w:lang w:eastAsia="ko-KR"/>
                </w:rPr>
                <w:t>0</w:t>
              </w:r>
            </w:ins>
          </w:p>
        </w:tc>
      </w:tr>
      <w:tr w:rsidR="00754637" w14:paraId="4C2BD3E7" w14:textId="77777777" w:rsidTr="007277F4">
        <w:tc>
          <w:tcPr>
            <w:tcW w:w="1301" w:type="dxa"/>
          </w:tcPr>
          <w:p w14:paraId="2191D06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754637" w:rsidRPr="00E43D05" w:rsidRDefault="00754637" w:rsidP="00267FEE">
            <w:pPr>
              <w:pStyle w:val="T"/>
              <w:rPr>
                <w:rFonts w:ascii="TimesNewRomanPS-BoldMT" w:eastAsia="TimesNewRomanPS-BoldMT" w:cs="TimesNewRomanPS-BoldMT"/>
                <w:b/>
                <w:bCs/>
                <w:sz w:val="18"/>
                <w:szCs w:val="18"/>
                <w:lang w:eastAsia="ko-KR"/>
              </w:rPr>
            </w:pPr>
            <w:ins w:id="451"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754637" w:rsidRPr="00E43D05" w:rsidRDefault="00754637" w:rsidP="00267FEE">
            <w:pPr>
              <w:pStyle w:val="T"/>
              <w:rPr>
                <w:rFonts w:ascii="TimesNewRomanPS-BoldMT" w:eastAsia="TimesNewRomanPS-BoldMT" w:cs="TimesNewRomanPS-BoldMT"/>
                <w:b/>
                <w:bCs/>
                <w:sz w:val="18"/>
                <w:szCs w:val="18"/>
                <w:lang w:eastAsia="ko-KR"/>
              </w:rPr>
            </w:pPr>
            <w:ins w:id="452" w:author="Liyunbo" w:date="2021-03-17T21:38:00Z">
              <w:r>
                <w:rPr>
                  <w:rFonts w:ascii="TimesNewRomanPS-BoldMT" w:eastAsia="TimesNewRomanPS-BoldMT" w:cs="TimesNewRomanPS-BoldMT"/>
                  <w:b/>
                  <w:bCs/>
                  <w:sz w:val="18"/>
                  <w:szCs w:val="18"/>
                  <w:lang w:eastAsia="ko-KR"/>
                </w:rPr>
                <w:t>0</w:t>
              </w:r>
            </w:ins>
          </w:p>
        </w:tc>
      </w:tr>
      <w:tr w:rsidR="00754637" w14:paraId="03B27296" w14:textId="77777777" w:rsidTr="007277F4">
        <w:tc>
          <w:tcPr>
            <w:tcW w:w="1301" w:type="dxa"/>
          </w:tcPr>
          <w:p w14:paraId="486D152A"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754637" w:rsidRPr="00E43D05" w:rsidRDefault="00754637" w:rsidP="00267FEE">
            <w:pPr>
              <w:pStyle w:val="T"/>
              <w:rPr>
                <w:rFonts w:ascii="TimesNewRomanPS-BoldMT" w:eastAsia="TimesNewRomanPS-BoldMT" w:cs="TimesNewRomanPS-BoldMT"/>
                <w:b/>
                <w:bCs/>
                <w:sz w:val="18"/>
                <w:szCs w:val="18"/>
                <w:lang w:eastAsia="ko-KR"/>
              </w:rPr>
            </w:pPr>
            <w:ins w:id="453"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754637" w:rsidRPr="00E43D05" w:rsidRDefault="00754637" w:rsidP="00267FEE">
            <w:pPr>
              <w:pStyle w:val="T"/>
              <w:rPr>
                <w:rFonts w:ascii="TimesNewRomanPS-BoldMT" w:eastAsia="TimesNewRomanPS-BoldMT" w:cs="TimesNewRomanPS-BoldMT"/>
                <w:b/>
                <w:bCs/>
                <w:sz w:val="18"/>
                <w:szCs w:val="18"/>
                <w:lang w:eastAsia="ko-KR"/>
              </w:rPr>
            </w:pPr>
            <w:ins w:id="454" w:author="Liyunbo" w:date="2021-03-17T21:38:00Z">
              <w:r>
                <w:rPr>
                  <w:rFonts w:ascii="TimesNewRomanPS-BoldMT" w:eastAsia="TimesNewRomanPS-BoldMT" w:cs="TimesNewRomanPS-BoldMT"/>
                  <w:b/>
                  <w:bCs/>
                  <w:sz w:val="18"/>
                  <w:szCs w:val="18"/>
                  <w:lang w:eastAsia="ko-KR"/>
                </w:rPr>
                <w:t>0</w:t>
              </w:r>
            </w:ins>
          </w:p>
        </w:tc>
      </w:tr>
      <w:tr w:rsidR="00754637" w14:paraId="7EB7E2DA" w14:textId="77777777" w:rsidTr="007277F4">
        <w:tc>
          <w:tcPr>
            <w:tcW w:w="1301" w:type="dxa"/>
          </w:tcPr>
          <w:p w14:paraId="6FE2956B" w14:textId="57EABE57" w:rsidR="00754637" w:rsidRPr="00AE3340" w:rsidRDefault="00754637" w:rsidP="00267FEE">
            <w:pPr>
              <w:pStyle w:val="T"/>
              <w:rPr>
                <w:rFonts w:ascii="TimesNewRomanPSMT" w:eastAsia="宋体" w:hAnsi="TimesNewRomanPSMT" w:cs="TimesNewRomanPSMT"/>
                <w:sz w:val="18"/>
                <w:szCs w:val="18"/>
                <w:lang w:eastAsia="zh-CN"/>
              </w:rPr>
            </w:pPr>
            <w:commentRangeStart w:id="455"/>
            <w:ins w:id="456"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754637" w:rsidRDefault="00754637" w:rsidP="00267FEE">
            <w:pPr>
              <w:pStyle w:val="T"/>
              <w:rPr>
                <w:rFonts w:ascii="TimesNewRomanPS-BoldMT" w:eastAsia="TimesNewRomanPS-BoldMT" w:cs="TimesNewRomanPS-BoldMT"/>
                <w:b/>
                <w:bCs/>
                <w:sz w:val="18"/>
                <w:szCs w:val="18"/>
                <w:lang w:eastAsia="zh-CN"/>
              </w:rPr>
            </w:pPr>
            <w:ins w:id="457"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754637" w:rsidRPr="00E43D05" w:rsidRDefault="00754637" w:rsidP="00267FEE">
            <w:pPr>
              <w:pStyle w:val="T"/>
              <w:rPr>
                <w:rFonts w:ascii="TimesNewRomanPS-BoldMT" w:eastAsia="TimesNewRomanPS-BoldMT" w:cs="TimesNewRomanPS-BoldMT"/>
                <w:b/>
                <w:bCs/>
                <w:sz w:val="18"/>
                <w:szCs w:val="18"/>
                <w:lang w:eastAsia="ko-KR"/>
              </w:rPr>
            </w:pPr>
            <w:ins w:id="458"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754637" w:rsidRPr="00E43D05" w:rsidRDefault="00754637" w:rsidP="00267FEE">
            <w:pPr>
              <w:pStyle w:val="T"/>
              <w:rPr>
                <w:rFonts w:ascii="TimesNewRomanPS-BoldMT" w:eastAsia="TimesNewRomanPS-BoldMT" w:cs="TimesNewRomanPS-BoldMT"/>
                <w:b/>
                <w:bCs/>
                <w:sz w:val="18"/>
                <w:szCs w:val="18"/>
                <w:lang w:eastAsia="ko-KR"/>
              </w:rPr>
            </w:pPr>
            <w:ins w:id="459" w:author="Liyunbo" w:date="2021-03-17T21:38:00Z">
              <w:r>
                <w:rPr>
                  <w:rFonts w:ascii="TimesNewRomanPS-BoldMT" w:eastAsia="TimesNewRomanPS-BoldMT" w:cs="TimesNewRomanPS-BoldMT"/>
                  <w:b/>
                  <w:bCs/>
                  <w:sz w:val="18"/>
                  <w:szCs w:val="18"/>
                  <w:lang w:eastAsia="ko-KR"/>
                </w:rPr>
                <w:t>1</w:t>
              </w:r>
            </w:ins>
            <w:commentRangeEnd w:id="455"/>
            <w:r>
              <w:rPr>
                <w:rStyle w:val="a8"/>
                <w:rFonts w:ascii="Times New Roman" w:hAnsi="Times New Roman"/>
                <w:lang w:val="en-GB"/>
              </w:rPr>
              <w:commentReference w:id="455"/>
            </w:r>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lastRenderedPageBreak/>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0BEAE6BC"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During reception by a VHT</w:t>
      </w:r>
      <w:ins w:id="460" w:author="Liyunbo" w:date="2021-03-22T14:03:00Z">
        <w:r w:rsidR="00CA2C20">
          <w:rPr>
            <w:rFonts w:ascii="TimesNewRomanPSMT" w:hAnsi="TimesNewRomanPSMT" w:cs="TimesNewRomanPSMT"/>
            <w:sz w:val="20"/>
            <w:lang w:val="en-US" w:eastAsia="ko-KR"/>
          </w:rPr>
          <w:t xml:space="preserve"> or HE</w:t>
        </w:r>
      </w:ins>
      <w:r>
        <w:rPr>
          <w:rFonts w:ascii="TimesNewRomanPSMT" w:hAnsi="TimesNewRomanPSMT" w:cs="TimesNewRomanPSMT"/>
          <w:sz w:val="20"/>
          <w:lang w:val="en-US" w:eastAsia="ko-KR"/>
        </w:rPr>
        <w:t xml:space="preserve"> STA,</w:t>
      </w:r>
      <w:ins w:id="461" w:author="Cariou, Laurent" w:date="2021-03-30T21:14:00Z">
        <w:r w:rsidR="00F21B3E">
          <w:rPr>
            <w:rFonts w:ascii="TimesNewRomanPSMT" w:hAnsi="TimesNewRomanPSMT" w:cs="TimesNewRomanPSMT"/>
            <w:sz w:val="20"/>
            <w:lang w:val="en-US" w:eastAsia="ko-KR"/>
          </w:rPr>
          <w:t xml:space="preserve"> or EHT STA that is not a STA 6G</w:t>
        </w:r>
      </w:ins>
      <w:r>
        <w:rPr>
          <w:rFonts w:ascii="TimesNewRomanPSMT" w:hAnsi="TimesNewRomanPSMT" w:cs="TimesNewRomanPSMT"/>
          <w:sz w:val="20"/>
          <w:lang w:val="en-US" w:eastAsia="ko-KR"/>
        </w:rPr>
        <w:t xml:space="preserve"> RXVECTOR parameter CH_BANDWIDTH_IN_NON_HT shall be determined from selected bits in the scrambling sequence as shown in Table 17-7 (Contents of the first 7 bits of the scrambling sequence) and Table 17-9 (RXVECTOR parameter CH_BANDWIDTH_IN_NON_HT values</w:t>
      </w:r>
      <w:ins w:id="462" w:author="Liyunbo" w:date="2021-03-22T14:03:00Z">
        <w:r w:rsidR="00CA2C20">
          <w:rPr>
            <w:rFonts w:ascii="TimesNewRomanPSMT" w:hAnsi="TimesNewRomanPSMT" w:cs="TimesNewRomanPSMT"/>
            <w:sz w:val="20"/>
            <w:lang w:val="en-US" w:eastAsia="ko-KR"/>
          </w:rPr>
          <w:t xml:space="preserve"> for a VHT or</w:t>
        </w:r>
      </w:ins>
      <w:ins w:id="463" w:author="Liyunbo" w:date="2021-03-22T14:04:00Z">
        <w:r w:rsidR="00CA2C20">
          <w:rPr>
            <w:rFonts w:ascii="TimesNewRomanPSMT" w:hAnsi="TimesNewRomanPSMT" w:cs="TimesNewRomanPSMT"/>
            <w:sz w:val="20"/>
            <w:lang w:val="en-US" w:eastAsia="ko-KR"/>
          </w:rPr>
          <w:t xml:space="preserve"> HE STA</w:t>
        </w:r>
      </w:ins>
      <w:r>
        <w:rPr>
          <w:rFonts w:ascii="TimesNewRomanPSMT" w:hAnsi="TimesNewRomanPSMT" w:cs="TimesNewRomanPSMT"/>
          <w:sz w:val="20"/>
          <w:lang w:val="en-US" w:eastAsia="ko-KR"/>
        </w:rPr>
        <w:t>).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66C8022F"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d="464" w:author="Liyunbo" w:date="2021-03-22T14:01:00Z">
        <w:r w:rsidR="00757BE1">
          <w:rPr>
            <w:rFonts w:ascii="Arial-BoldMT" w:eastAsia="Arial-BoldMT" w:cs="Arial-BoldMT"/>
            <w:b/>
            <w:bCs/>
            <w:sz w:val="20"/>
            <w:lang w:val="en-US" w:eastAsia="ko-KR"/>
          </w:rPr>
          <w:t xml:space="preserve"> for a VHT or HE STA</w:t>
        </w:r>
      </w:ins>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3368281F" w:rsidR="00FD411F" w:rsidRDefault="00FD411F" w:rsidP="00FD411F">
      <w:pPr>
        <w:widowControl w:val="0"/>
        <w:autoSpaceDE w:val="0"/>
        <w:autoSpaceDN w:val="0"/>
        <w:adjustRightInd w:val="0"/>
        <w:rPr>
          <w:ins w:id="465" w:author="Liyunbo" w:date="2021-03-17T21:40:00Z"/>
          <w:rFonts w:ascii="TimesNewRomanPSMT" w:hAnsi="TimesNewRomanPSMT" w:cs="TimesNewRomanPSMT"/>
          <w:sz w:val="20"/>
          <w:lang w:val="en-US" w:eastAsia="ko-KR"/>
        </w:rPr>
      </w:pPr>
      <w:ins w:id="466" w:author="Liyunbo" w:date="2021-03-17T21:40:00Z">
        <w:r>
          <w:rPr>
            <w:rFonts w:ascii="TimesNewRomanPSMT" w:hAnsi="TimesNewRomanPSMT" w:cs="TimesNewRomanPSMT"/>
            <w:sz w:val="20"/>
            <w:lang w:val="en-US" w:eastAsia="ko-KR"/>
          </w:rPr>
          <w:t>During reception by an EHT STA</w:t>
        </w:r>
      </w:ins>
      <w:ins w:id="467" w:author="Cariou, Laurent" w:date="2021-03-30T21:13:00Z">
        <w:r w:rsidR="00F21B3E">
          <w:rPr>
            <w:rFonts w:ascii="TimesNewRomanPSMT" w:hAnsi="TimesNewRomanPSMT" w:cs="TimesNewRomanPSMT"/>
            <w:sz w:val="20"/>
            <w:lang w:val="en-US" w:eastAsia="ko-KR"/>
          </w:rPr>
          <w:t xml:space="preserve"> that is a STA 6G</w:t>
        </w:r>
      </w:ins>
      <w:ins w:id="468" w:author="Liyunbo" w:date="2021-03-17T21:40:00Z">
        <w:r>
          <w:rPr>
            <w:rFonts w:ascii="TimesNewRomanPSMT" w:hAnsi="TimesNewRomanPSMT" w:cs="TimesNewRomanPSMT"/>
            <w:sz w:val="20"/>
            <w:lang w:val="en-US" w:eastAsia="ko-KR"/>
          </w:rPr>
          <w:t xml:space="preserve">, </w:t>
        </w:r>
      </w:ins>
      <w:ins w:id="469" w:author="Liyunbo" w:date="2021-03-22T14:24:00Z">
        <w:r w:rsidR="004B31A5">
          <w:rPr>
            <w:rFonts w:ascii="TimesNewRomanPSMT" w:hAnsi="TimesNewRomanPSMT" w:cs="TimesNewRomanPSMT"/>
            <w:sz w:val="20"/>
            <w:lang w:val="en-US" w:eastAsia="ko-KR"/>
          </w:rPr>
          <w:t xml:space="preserve">the </w:t>
        </w:r>
      </w:ins>
      <w:ins w:id="470" w:author="Liyunbo" w:date="2021-03-17T21:40:00Z">
        <w:r>
          <w:rPr>
            <w:rFonts w:ascii="TimesNewRomanPSMT" w:hAnsi="TimesNewRomanPSMT" w:cs="TimesNewRomanPSMT"/>
            <w:sz w:val="20"/>
            <w:lang w:val="en-US" w:eastAsia="ko-KR"/>
          </w:rPr>
          <w:t xml:space="preserve">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w:t>
        </w:r>
      </w:ins>
      <w:ins w:id="471" w:author="Liyunbo" w:date="2021-03-22T14:01:00Z">
        <w:r w:rsidR="00CA2C20">
          <w:rPr>
            <w:rFonts w:ascii="TimesNewRomanPSMT" w:hAnsi="TimesNewRomanPSMT" w:cs="TimesNewRomanPSMT"/>
            <w:sz w:val="20"/>
            <w:lang w:val="en-US" w:eastAsia="ko-KR"/>
          </w:rPr>
          <w:t xml:space="preserve"> for a</w:t>
        </w:r>
      </w:ins>
      <w:ins w:id="472" w:author="Liyunbo" w:date="2021-03-22T14:04:00Z">
        <w:r w:rsidR="0070578F">
          <w:rPr>
            <w:rFonts w:ascii="TimesNewRomanPSMT" w:hAnsi="TimesNewRomanPSMT" w:cs="TimesNewRomanPSMT"/>
            <w:sz w:val="20"/>
            <w:lang w:val="en-US" w:eastAsia="ko-KR"/>
          </w:rPr>
          <w:t>n</w:t>
        </w:r>
      </w:ins>
      <w:ins w:id="473" w:author="Liyunbo" w:date="2021-03-22T14:01:00Z">
        <w:r w:rsidR="00CA2C20">
          <w:rPr>
            <w:rFonts w:ascii="TimesNewRomanPSMT" w:hAnsi="TimesNewRomanPSMT" w:cs="TimesNewRomanPSMT"/>
            <w:sz w:val="20"/>
            <w:lang w:val="en-US" w:eastAsia="ko-KR"/>
          </w:rPr>
          <w:t xml:space="preserve"> EHT STA</w:t>
        </w:r>
      </w:ins>
      <w:ins w:id="474" w:author="Liyunbo" w:date="2021-03-17T21:40:00Z">
        <w:r>
          <w:rPr>
            <w:rFonts w:ascii="TimesNewRomanPSMT" w:hAnsi="TimesNewRomanPSMT" w:cs="TimesNewRomanPSMT"/>
            <w:sz w:val="20"/>
            <w:lang w:val="en-US" w:eastAsia="ko-KR"/>
          </w:rPr>
          <w:t>).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475" w:author="Liyunbo" w:date="2021-03-17T21:40:00Z"/>
          <w:rFonts w:ascii="TimesNewRomanPSMT" w:hAnsi="TimesNewRomanPSMT" w:cs="TimesNewRomanPSMT"/>
          <w:sz w:val="20"/>
          <w:lang w:val="en-US" w:eastAsia="ko-KR"/>
        </w:rPr>
      </w:pPr>
    </w:p>
    <w:p w14:paraId="0EBE5C39" w14:textId="578E8B8A" w:rsidR="00FD411F" w:rsidRDefault="00FD411F" w:rsidP="00FD411F">
      <w:pPr>
        <w:widowControl w:val="0"/>
        <w:autoSpaceDE w:val="0"/>
        <w:autoSpaceDN w:val="0"/>
        <w:adjustRightInd w:val="0"/>
        <w:jc w:val="center"/>
        <w:rPr>
          <w:ins w:id="476" w:author="Liyunbo" w:date="2021-03-17T21:40:00Z"/>
          <w:rFonts w:ascii="TimesNewRomanPSMT" w:hAnsi="TimesNewRomanPSMT" w:cs="TimesNewRomanPSMT"/>
          <w:sz w:val="20"/>
          <w:lang w:val="en-US" w:eastAsia="ko-KR"/>
        </w:rPr>
      </w:pPr>
      <w:ins w:id="477"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ns w:id="478" w:author="Liyunbo" w:date="2021-03-22T14:01:00Z">
        <w:r w:rsidR="00CA2C20">
          <w:rPr>
            <w:rFonts w:ascii="Arial-BoldMT" w:eastAsia="Arial-BoldMT" w:cs="Arial-BoldMT"/>
            <w:b/>
            <w:bCs/>
            <w:sz w:val="20"/>
            <w:lang w:val="en-US" w:eastAsia="ko-KR"/>
          </w:rPr>
          <w:t xml:space="preserve"> for a</w:t>
        </w:r>
      </w:ins>
      <w:ins w:id="479" w:author="Liyunbo" w:date="2021-03-22T14:04:00Z">
        <w:r w:rsidR="0070578F">
          <w:rPr>
            <w:rFonts w:ascii="Arial-BoldMT" w:eastAsia="Arial-BoldMT" w:cs="Arial-BoldMT"/>
            <w:b/>
            <w:bCs/>
            <w:sz w:val="20"/>
            <w:lang w:val="en-US" w:eastAsia="ko-KR"/>
          </w:rPr>
          <w:t>n</w:t>
        </w:r>
      </w:ins>
      <w:ins w:id="480" w:author="Liyunbo" w:date="2021-03-22T14:01:00Z">
        <w:r w:rsidR="00CA2C20">
          <w:rPr>
            <w:rFonts w:ascii="Arial-BoldMT" w:eastAsia="Arial-BoldMT" w:cs="Arial-BoldMT"/>
            <w:b/>
            <w:bCs/>
            <w:sz w:val="20"/>
            <w:lang w:val="en-US" w:eastAsia="ko-KR"/>
          </w:rPr>
          <w:t xml:space="preserve"> EHT STA</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481" w:author="Liyunbo" w:date="2021-03-17T21:40:00Z"/>
        </w:trPr>
        <w:tc>
          <w:tcPr>
            <w:tcW w:w="2270" w:type="dxa"/>
          </w:tcPr>
          <w:p w14:paraId="37E4A623" w14:textId="77777777" w:rsidR="00FD411F" w:rsidRDefault="00FD411F" w:rsidP="0042767F">
            <w:pPr>
              <w:widowControl w:val="0"/>
              <w:autoSpaceDE w:val="0"/>
              <w:autoSpaceDN w:val="0"/>
              <w:adjustRightInd w:val="0"/>
              <w:rPr>
                <w:ins w:id="482" w:author="Liyunbo" w:date="2021-03-17T21:40:00Z"/>
                <w:rFonts w:ascii="TimesNewRomanPSMT" w:hAnsi="TimesNewRomanPSMT" w:cs="TimesNewRomanPSMT"/>
                <w:sz w:val="20"/>
                <w:lang w:val="en-US" w:eastAsia="ko-KR"/>
              </w:rPr>
            </w:pPr>
            <w:ins w:id="483"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484" w:author="Liyunbo" w:date="2021-03-17T21:40:00Z"/>
                <w:rFonts w:ascii="TimesNewRomanPSMT" w:eastAsia="宋体" w:hAnsi="TimesNewRomanPSMT" w:cs="TimesNewRomanPSMT"/>
                <w:sz w:val="20"/>
                <w:lang w:val="en-US" w:eastAsia="zh-CN"/>
              </w:rPr>
            </w:pPr>
            <w:proofErr w:type="spellStart"/>
            <w:ins w:id="485" w:author="Liyunbo" w:date="2021-03-17T21:40:00Z">
              <w:r>
                <w:rPr>
                  <w:rFonts w:ascii="TimesNewRomanPSMT" w:eastAsia="宋体" w:hAnsi="TimesNewRomanPSMT" w:cs="TimesNewRomanPSMT"/>
                  <w:sz w:val="20"/>
                  <w:lang w:val="en-US" w:eastAsia="zh-CN"/>
                </w:rPr>
                <w:t>Bit</w:t>
              </w:r>
              <w:proofErr w:type="spellEnd"/>
              <w:r>
                <w:rPr>
                  <w:rFonts w:ascii="TimesNewRomanPSMT" w:eastAsia="宋体" w:hAnsi="TimesNewRomanPSMT" w:cs="TimesNewRomanPSMT"/>
                  <w:sz w:val="20"/>
                  <w:lang w:val="en-US" w:eastAsia="zh-CN"/>
                </w:rPr>
                <w:t xml:space="preserve">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486" w:author="Liyunbo" w:date="2021-03-17T21:40:00Z"/>
                <w:rFonts w:ascii="TimesNewRomanPSMT" w:hAnsi="TimesNewRomanPSMT" w:cs="TimesNewRomanPSMT"/>
                <w:sz w:val="20"/>
                <w:lang w:val="en-US" w:eastAsia="ko-KR"/>
              </w:rPr>
            </w:pPr>
            <w:ins w:id="487"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488"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489" w:author="Liyunbo" w:date="2021-03-17T21:40:00Z"/>
                <w:rFonts w:ascii="TimesNewRomanPSMT" w:hAnsi="TimesNewRomanPSMT" w:cs="TimesNewRomanPSMT"/>
                <w:sz w:val="20"/>
                <w:lang w:val="en-US" w:eastAsia="ko-KR"/>
              </w:rPr>
            </w:pPr>
            <w:ins w:id="490"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491" w:author="Liyunbo" w:date="2021-03-17T21:40:00Z"/>
                <w:rFonts w:ascii="TimesNewRomanPSMT" w:eastAsia="宋体" w:hAnsi="TimesNewRomanPSMT" w:cs="TimesNewRomanPSMT"/>
                <w:sz w:val="20"/>
                <w:lang w:val="en-US" w:eastAsia="zh-CN"/>
              </w:rPr>
            </w:pPr>
            <w:ins w:id="492"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493" w:author="Liyunbo" w:date="2021-03-17T21:40:00Z"/>
                <w:rFonts w:ascii="TimesNewRomanPSMT" w:hAnsi="TimesNewRomanPSMT" w:cs="TimesNewRomanPSMT"/>
                <w:sz w:val="20"/>
                <w:lang w:val="en-US" w:eastAsia="ko-KR"/>
              </w:rPr>
            </w:pPr>
            <w:ins w:id="494"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495"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496" w:author="Liyunbo" w:date="2021-03-17T21:40:00Z"/>
                <w:rFonts w:ascii="TimesNewRomanPSMT" w:eastAsia="宋体" w:hAnsi="TimesNewRomanPSMT" w:cs="TimesNewRomanPSMT"/>
                <w:sz w:val="20"/>
                <w:lang w:val="en-US" w:eastAsia="zh-CN"/>
              </w:rPr>
            </w:pPr>
            <w:ins w:id="497"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498" w:author="Liyunbo" w:date="2021-03-17T21:40:00Z"/>
                <w:rFonts w:ascii="TimesNewRomanPSMT" w:eastAsia="宋体" w:hAnsi="TimesNewRomanPSMT" w:cs="TimesNewRomanPSMT"/>
                <w:sz w:val="20"/>
                <w:lang w:val="en-US" w:eastAsia="zh-CN"/>
              </w:rPr>
            </w:pPr>
            <w:ins w:id="499"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500" w:author="Liyunbo" w:date="2021-03-17T21:40:00Z"/>
                <w:rFonts w:ascii="TimesNewRomanPSMT" w:hAnsi="TimesNewRomanPSMT" w:cs="TimesNewRomanPSMT"/>
                <w:sz w:val="20"/>
                <w:lang w:val="en-US" w:eastAsia="ko-KR"/>
              </w:rPr>
            </w:pPr>
            <w:ins w:id="501"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502"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503" w:author="Liyunbo" w:date="2021-03-17T21:40:00Z"/>
                <w:rFonts w:ascii="TimesNewRomanPSMT" w:eastAsia="宋体" w:hAnsi="TimesNewRomanPSMT" w:cs="TimesNewRomanPSMT"/>
                <w:sz w:val="20"/>
                <w:lang w:val="en-US" w:eastAsia="zh-CN"/>
              </w:rPr>
            </w:pPr>
            <w:ins w:id="504"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505" w:author="Liyunbo" w:date="2021-03-17T21:40:00Z"/>
                <w:rFonts w:ascii="TimesNewRomanPSMT" w:eastAsia="宋体" w:hAnsi="TimesNewRomanPSMT" w:cs="TimesNewRomanPSMT"/>
                <w:sz w:val="20"/>
                <w:lang w:val="en-US" w:eastAsia="zh-CN"/>
              </w:rPr>
            </w:pPr>
            <w:ins w:id="506"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507" w:author="Liyunbo" w:date="2021-03-17T21:40:00Z"/>
                <w:rFonts w:ascii="TimesNewRomanPSMT" w:hAnsi="TimesNewRomanPSMT" w:cs="TimesNewRomanPSMT"/>
                <w:sz w:val="20"/>
                <w:lang w:val="en-US" w:eastAsia="ko-KR"/>
              </w:rPr>
            </w:pPr>
            <w:ins w:id="508"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509"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510" w:author="Liyunbo" w:date="2021-03-17T21:40:00Z"/>
                <w:rFonts w:ascii="TimesNewRomanPSMT" w:eastAsia="宋体" w:hAnsi="TimesNewRomanPSMT" w:cs="TimesNewRomanPSMT"/>
                <w:sz w:val="20"/>
                <w:lang w:val="en-US" w:eastAsia="zh-CN"/>
              </w:rPr>
            </w:pPr>
            <w:ins w:id="511"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512" w:author="Liyunbo" w:date="2021-03-17T21:40:00Z"/>
                <w:rFonts w:ascii="TimesNewRomanPSMT" w:eastAsia="宋体" w:hAnsi="TimesNewRomanPSMT" w:cs="TimesNewRomanPSMT"/>
                <w:sz w:val="20"/>
                <w:lang w:val="en-US" w:eastAsia="zh-CN"/>
              </w:rPr>
            </w:pPr>
            <w:ins w:id="513"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514" w:author="Liyunbo" w:date="2021-03-17T21:40:00Z"/>
                <w:rFonts w:ascii="TimesNewRomanPSMT" w:hAnsi="TimesNewRomanPSMT" w:cs="TimesNewRomanPSMT"/>
                <w:sz w:val="20"/>
                <w:lang w:val="en-US" w:eastAsia="ko-KR"/>
              </w:rPr>
            </w:pPr>
            <w:ins w:id="515"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516"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517" w:author="Liyunbo" w:date="2021-03-17T21:40:00Z"/>
                <w:rFonts w:ascii="TimesNewRomanPSMT" w:eastAsia="宋体" w:hAnsi="TimesNewRomanPSMT" w:cs="TimesNewRomanPSMT"/>
                <w:sz w:val="20"/>
                <w:lang w:val="en-US" w:eastAsia="zh-CN"/>
              </w:rPr>
            </w:pPr>
            <w:ins w:id="518"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519" w:author="Liyunbo" w:date="2021-03-17T21:40:00Z"/>
                <w:rFonts w:ascii="TimesNewRomanPSMT" w:eastAsia="宋体" w:hAnsi="TimesNewRomanPSMT" w:cs="TimesNewRomanPSMT"/>
                <w:sz w:val="20"/>
                <w:lang w:val="en-US" w:eastAsia="zh-CN"/>
              </w:rPr>
            </w:pPr>
            <w:ins w:id="520"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521" w:author="Liyunbo" w:date="2021-03-17T21:40:00Z"/>
                <w:rFonts w:ascii="TimesNewRomanPSMT" w:hAnsi="TimesNewRomanPSMT" w:cs="TimesNewRomanPSMT"/>
                <w:sz w:val="20"/>
                <w:lang w:val="en-US" w:eastAsia="ko-KR"/>
              </w:rPr>
            </w:pPr>
            <w:ins w:id="522"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lastRenderedPageBreak/>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2—</w:t>
      </w:r>
      <w:proofErr w:type="gramStart"/>
      <w:r w:rsidRPr="00E43D05">
        <w:rPr>
          <w:rFonts w:ascii="TimesNewRomanPSMT" w:hAnsi="TimesNewRomanPSMT" w:cs="TimesNewRomanPSMT"/>
          <w:sz w:val="20"/>
          <w:lang w:val="en-US" w:eastAsia="ko-KR"/>
        </w:rPr>
        <w:t>The</w:t>
      </w:r>
      <w:proofErr w:type="gramEnd"/>
      <w:r w:rsidRPr="00E43D05">
        <w:rPr>
          <w:rFonts w:ascii="TimesNewRomanPSMT" w:hAnsi="TimesNewRomanPSMT" w:cs="TimesNewRomanPSMT"/>
          <w:sz w:val="20"/>
          <w:lang w:val="en-US" w:eastAsia="ko-KR"/>
        </w:rPr>
        <w:t xml:space="preserv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523"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524"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525"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26"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27"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528" w:author="Liyunbo" w:date="2021-03-17T21:47:00Z"/>
                <w:rFonts w:ascii="TimesNewRomanPS-BoldMT" w:eastAsia="TimesNewRomanPS-BoldMT" w:cs="TimesNewRomanPS-BoldMT"/>
                <w:bCs/>
                <w:sz w:val="18"/>
                <w:szCs w:val="18"/>
                <w:lang w:val="en-US" w:eastAsia="ko-KR"/>
              </w:rPr>
            </w:pPr>
            <w:del w:id="529"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30"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31"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532"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33"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34"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35"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536"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537"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538"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539" w:author="Liyunbo" w:date="2021-03-17T21:47:00Z"/>
                                  <w:color w:val="000000"/>
                                  <w:sz w:val="18"/>
                                  <w:szCs w:val="18"/>
                                  <w:lang w:val="en-US"/>
                                </w:rPr>
                              </w:pPr>
                              <w:del w:id="540"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541"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542"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543"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544"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545"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546"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547"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548"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549"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550" w:author="Liyunbo" w:date="2021-03-17T21:48:00Z"/>
                <w:rFonts w:ascii="TimesNewRomanPSMT" w:hAnsi="TimesNewRomanPSMT" w:cs="TimesNewRomanPSMT"/>
                <w:sz w:val="18"/>
                <w:szCs w:val="18"/>
                <w:lang w:val="en-US" w:eastAsia="ko-KR"/>
              </w:rPr>
            </w:pPr>
            <w:ins w:id="551"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552" w:author="Liyunbo" w:date="2021-03-17T21:48:00Z"/>
                <w:rFonts w:ascii="TimesNewRomanPSMT" w:hAnsi="TimesNewRomanPSMT" w:cs="TimesNewRomanPSMT"/>
                <w:sz w:val="18"/>
                <w:szCs w:val="18"/>
                <w:lang w:val="en-US" w:eastAsia="ko-KR"/>
              </w:rPr>
            </w:pPr>
            <w:ins w:id="553"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554" w:author="Liyunbo" w:date="2021-03-17T21:48:00Z"/>
                <w:rFonts w:ascii="TimesNewRomanPSMT" w:hAnsi="TimesNewRomanPSMT" w:cs="TimesNewRomanPSMT"/>
                <w:sz w:val="18"/>
                <w:szCs w:val="18"/>
                <w:lang w:val="en-US" w:eastAsia="ko-KR"/>
              </w:rPr>
            </w:pPr>
            <w:ins w:id="555"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556" w:author="Liyunbo" w:date="2021-03-17T21:48:00Z"/>
                <w:rFonts w:ascii="TimesNewRomanPSMT" w:hAnsi="TimesNewRomanPSMT" w:cs="TimesNewRomanPSMT"/>
                <w:sz w:val="18"/>
                <w:szCs w:val="18"/>
                <w:lang w:val="en-US" w:eastAsia="ko-KR"/>
              </w:rPr>
            </w:pPr>
            <w:ins w:id="557"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558"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559" w:author="Liyunbo" w:date="2021-03-17T21:48:00Z">
              <w:r>
                <w:rPr>
                  <w:rFonts w:ascii="TimesNewRomanPSMT" w:hAnsi="TimesNewRomanPSMT" w:cs="TimesNewRomanPSMT"/>
                  <w:sz w:val="18"/>
                  <w:szCs w:val="18"/>
                  <w:lang w:val="en-US" w:eastAsia="ko-KR"/>
                </w:rPr>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560" w:author="Liyunbo" w:date="2021-03-17T21:48:00Z">
              <w:r>
                <w:rPr>
                  <w:rFonts w:eastAsia="宋体" w:hint="eastAsia"/>
                  <w:u w:val="thick"/>
                  <w:lang w:eastAsia="zh-CN"/>
                </w:rPr>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561"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562"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563"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564"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565"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1"/>
      <w:footerReference w:type="default" r:id="rId12"/>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Liyunbo" w:date="2021-03-31T17:23:00Z" w:initials="L">
    <w:p w14:paraId="2E8BA0F4" w14:textId="437C8692" w:rsidR="00041159" w:rsidRDefault="00041159">
      <w:pPr>
        <w:pStyle w:val="a9"/>
        <w:rPr>
          <w:rFonts w:eastAsia="宋体"/>
          <w:lang w:eastAsia="zh-CN"/>
        </w:rPr>
      </w:pPr>
      <w:r>
        <w:rPr>
          <w:rStyle w:val="a8"/>
        </w:rPr>
        <w:annotationRef/>
      </w:r>
      <w:r>
        <w:rPr>
          <w:rFonts w:eastAsia="宋体"/>
          <w:lang w:eastAsia="zh-CN"/>
        </w:rPr>
        <w:t xml:space="preserve">Definition of STA 6G in 11ax </w:t>
      </w:r>
      <w:proofErr w:type="spellStart"/>
      <w:r>
        <w:rPr>
          <w:rFonts w:eastAsia="宋体"/>
          <w:lang w:eastAsia="zh-CN"/>
        </w:rPr>
        <w:t>sepc</w:t>
      </w:r>
      <w:proofErr w:type="spellEnd"/>
      <w:r>
        <w:rPr>
          <w:rFonts w:eastAsia="宋体"/>
          <w:lang w:eastAsia="zh-CN"/>
        </w:rPr>
        <w:t>:</w:t>
      </w:r>
    </w:p>
    <w:p w14:paraId="001BB468" w14:textId="77777777" w:rsidR="00041159" w:rsidRDefault="00041159" w:rsidP="00041159">
      <w:pPr>
        <w:rPr>
          <w:lang w:val="en-US"/>
        </w:rPr>
      </w:pPr>
      <w:r>
        <w:t>“A STA that supports operation in the 6 GHz band sets dot11HE6GOptionImplemented to true.</w:t>
      </w:r>
    </w:p>
    <w:p w14:paraId="1B436762" w14:textId="7A8D2907" w:rsidR="00041159" w:rsidRPr="00041159" w:rsidRDefault="00041159" w:rsidP="00041159">
      <w:pPr>
        <w:rPr>
          <w:rFonts w:hint="eastAsia"/>
        </w:rPr>
      </w:pPr>
      <w:r>
        <w:t>A STA with dot11HE6GOptionImplemented equal to true and operating in the 6 GHz band is a STA 6G.”</w:t>
      </w:r>
    </w:p>
  </w:comment>
  <w:comment w:id="184" w:author="Liyunbo" w:date="2021-03-25T11:29:00Z" w:initials="L">
    <w:p w14:paraId="31B3BF25" w14:textId="1EA74577" w:rsidR="00804FB8" w:rsidRPr="00584C60" w:rsidRDefault="00804FB8">
      <w:pPr>
        <w:pStyle w:val="a9"/>
        <w:rPr>
          <w:rFonts w:eastAsia="宋体"/>
          <w:lang w:eastAsia="zh-CN"/>
        </w:rPr>
      </w:pPr>
      <w:r>
        <w:rPr>
          <w:rStyle w:val="a8"/>
        </w:rPr>
        <w:annotationRef/>
      </w:r>
      <w:r>
        <w:rPr>
          <w:rFonts w:eastAsia="宋体" w:hint="eastAsia"/>
          <w:lang w:eastAsia="zh-CN"/>
        </w:rPr>
        <w:t>8</w:t>
      </w:r>
      <w:r>
        <w:rPr>
          <w:rFonts w:eastAsia="宋体"/>
          <w:lang w:eastAsia="zh-CN"/>
        </w:rPr>
        <w:t>0+80 is deleted</w:t>
      </w:r>
    </w:p>
  </w:comment>
  <w:comment w:id="455" w:author="Liyunbo" w:date="2021-03-25T11:06:00Z" w:initials="L">
    <w:p w14:paraId="4695B38B" w14:textId="1D9BCE5F" w:rsidR="00804FB8" w:rsidRDefault="00804FB8">
      <w:pPr>
        <w:pStyle w:val="a9"/>
        <w:rPr>
          <w:rFonts w:eastAsia="宋体"/>
          <w:lang w:eastAsia="zh-CN"/>
        </w:rPr>
      </w:pPr>
      <w:r>
        <w:rPr>
          <w:rStyle w:val="a8"/>
        </w:rPr>
        <w:annotationRef/>
      </w:r>
      <w:proofErr w:type="gramStart"/>
      <w:r>
        <w:rPr>
          <w:rFonts w:eastAsia="宋体"/>
          <w:lang w:eastAsia="zh-CN"/>
        </w:rPr>
        <w:t>last</w:t>
      </w:r>
      <w:proofErr w:type="gramEnd"/>
      <w:r>
        <w:rPr>
          <w:rFonts w:eastAsia="宋体"/>
          <w:lang w:eastAsia="zh-CN"/>
        </w:rPr>
        <w:t xml:space="preserve"> line and last column in r2 is deleted</w:t>
      </w:r>
    </w:p>
    <w:p w14:paraId="25D8D084" w14:textId="77777777" w:rsidR="008412ED" w:rsidRDefault="008412ED">
      <w:pPr>
        <w:pStyle w:val="a9"/>
        <w:rPr>
          <w:rFonts w:eastAsia="宋体"/>
          <w:lang w:eastAsia="zh-CN"/>
        </w:rPr>
      </w:pPr>
    </w:p>
    <w:p w14:paraId="13CB27E1" w14:textId="2117B71E" w:rsidR="00804FB8" w:rsidRPr="00754637" w:rsidRDefault="00804FB8" w:rsidP="008412ED">
      <w:pPr>
        <w:pStyle w:val="T"/>
        <w:rPr>
          <w:rFonts w:eastAsia="宋体"/>
          <w:lang w:eastAsia="zh-CN"/>
        </w:rPr>
      </w:pPr>
      <w:r>
        <w:rPr>
          <w:rFonts w:eastAsia="宋体"/>
          <w:lang w:eastAsia="zh-CN"/>
        </w:rPr>
        <w:t>“</w:t>
      </w:r>
      <w:proofErr w:type="gramStart"/>
      <w:r>
        <w:rPr>
          <w:rFonts w:eastAsia="宋体"/>
          <w:lang w:eastAsia="zh-CN"/>
        </w:rPr>
        <w:t>disregard</w:t>
      </w:r>
      <w:proofErr w:type="gramEnd"/>
      <w:r>
        <w:rPr>
          <w:rFonts w:eastAsia="宋体"/>
          <w:lang w:eastAsia="zh-CN"/>
        </w:rPr>
        <w:t xml:space="preserve">” which intended to cover in the previous Note column is already covered by </w:t>
      </w:r>
      <w:proofErr w:type="spellStart"/>
      <w:r>
        <w:rPr>
          <w:rFonts w:eastAsia="宋体"/>
          <w:lang w:eastAsia="zh-CN"/>
        </w:rPr>
        <w:t>exsiting</w:t>
      </w:r>
      <w:proofErr w:type="spellEnd"/>
      <w:r>
        <w:rPr>
          <w:rFonts w:eastAsia="宋体"/>
          <w:lang w:eastAsia="zh-CN"/>
        </w:rPr>
        <w:t xml:space="preserve"> text in </w:t>
      </w:r>
      <w:r w:rsidR="008412ED" w:rsidRPr="004B34B9">
        <w:rPr>
          <w:b/>
          <w:w w:val="100"/>
        </w:rPr>
        <w:t xml:space="preserve">17.3.5.2 </w:t>
      </w:r>
      <w:r w:rsidR="008412ED">
        <w:rPr>
          <w:b/>
          <w:w w:val="100"/>
        </w:rPr>
        <w:t>(</w:t>
      </w:r>
      <w:r w:rsidR="008412ED" w:rsidRPr="004B34B9">
        <w:rPr>
          <w:b/>
          <w:w w:val="100"/>
        </w:rPr>
        <w:t>SERVICE field</w:t>
      </w:r>
      <w:r w:rsidR="008412ED">
        <w:rPr>
          <w:b/>
          <w:w w:val="100"/>
        </w:rPr>
        <w:t xml:space="preserve">): </w:t>
      </w:r>
      <w:r>
        <w:rPr>
          <w:rFonts w:eastAsia="宋体"/>
          <w:lang w:eastAsia="zh-CN"/>
        </w:rPr>
        <w:t>“</w:t>
      </w:r>
      <w:r w:rsidRPr="000A4C4F">
        <w:rPr>
          <w:w w:val="100"/>
        </w:rPr>
        <w:t>All reserved bits shall be set to 0 on transmission and ignored on reception.</w:t>
      </w:r>
      <w:r>
        <w:rPr>
          <w:rFonts w:eastAsia="宋体"/>
          <w:lang w:eastAsia="zh-CN"/>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436762" w15:done="0"/>
  <w15:commentEx w15:paraId="31B3BF25" w15:done="0"/>
  <w15:commentEx w15:paraId="13CB27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B3BF25" w16cid:durableId="240E0FC4"/>
  <w16cid:commentId w16cid:paraId="13CB27E1" w16cid:durableId="240E0F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BAD30" w14:textId="77777777" w:rsidR="00414DE1" w:rsidRDefault="00414DE1">
      <w:r>
        <w:separator/>
      </w:r>
    </w:p>
  </w:endnote>
  <w:endnote w:type="continuationSeparator" w:id="0">
    <w:p w14:paraId="38B35E1A" w14:textId="77777777" w:rsidR="00414DE1" w:rsidRDefault="0041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804FB8" w:rsidRPr="00DF3474" w:rsidRDefault="00804FB8">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0421FA">
      <w:rPr>
        <w:noProof/>
        <w:lang w:val="fr-FR"/>
      </w:rPr>
      <w:t>4</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04FB8" w:rsidRPr="00DF3474" w:rsidRDefault="00804FB8">
    <w:pPr>
      <w:rPr>
        <w:lang w:val="fr-FR"/>
      </w:rPr>
    </w:pPr>
  </w:p>
  <w:p w14:paraId="0DD4053E" w14:textId="77777777" w:rsidR="00804FB8" w:rsidRDefault="00804FB8"/>
  <w:p w14:paraId="561B2215" w14:textId="77777777" w:rsidR="00804FB8" w:rsidRDefault="00804FB8"/>
  <w:p w14:paraId="209D6FB8" w14:textId="77777777" w:rsidR="00804FB8" w:rsidRDefault="00804FB8"/>
  <w:p w14:paraId="73251C5E" w14:textId="77777777" w:rsidR="00804FB8" w:rsidRDefault="00804F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B41C9" w14:textId="77777777" w:rsidR="00414DE1" w:rsidRDefault="00414DE1">
      <w:r>
        <w:separator/>
      </w:r>
    </w:p>
  </w:footnote>
  <w:footnote w:type="continuationSeparator" w:id="0">
    <w:p w14:paraId="1558C56D" w14:textId="77777777" w:rsidR="00414DE1" w:rsidRDefault="0041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625544B" w:rsidR="00804FB8" w:rsidRDefault="00804FB8">
    <w:pPr>
      <w:pStyle w:val="a5"/>
      <w:tabs>
        <w:tab w:val="clear" w:pos="6480"/>
        <w:tab w:val="center" w:pos="4680"/>
        <w:tab w:val="right" w:pos="9360"/>
      </w:tabs>
    </w:pPr>
    <w:r>
      <w:fldChar w:fldCharType="begin"/>
    </w:r>
    <w:r>
      <w:instrText xml:space="preserve"> DATE  \@ "MMMM yyyy"  \* MERGEFORMAT </w:instrText>
    </w:r>
    <w:r>
      <w:fldChar w:fldCharType="separate"/>
    </w:r>
    <w:r w:rsidR="00150D1B">
      <w:rPr>
        <w:noProof/>
      </w:rPr>
      <w:t>March 2021</w:t>
    </w:r>
    <w:r>
      <w:fldChar w:fldCharType="end"/>
    </w:r>
    <w:r>
      <w:tab/>
    </w:r>
    <w:r>
      <w:tab/>
    </w:r>
    <w:fldSimple w:instr=" TITLE  \* MERGEFORMAT ">
      <w:r>
        <w:t>doc.: IEEE 802.11-21/0494r</w:t>
      </w:r>
    </w:fldSimple>
    <w:r w:rsidR="004B39C2">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1159"/>
    <w:rsid w:val="000421FA"/>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86C3F"/>
    <w:rsid w:val="0009026A"/>
    <w:rsid w:val="00093ED9"/>
    <w:rsid w:val="00094597"/>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A6"/>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539E"/>
    <w:rsid w:val="00146B6F"/>
    <w:rsid w:val="00150D1B"/>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448"/>
    <w:rsid w:val="001768CB"/>
    <w:rsid w:val="00177068"/>
    <w:rsid w:val="00180131"/>
    <w:rsid w:val="00180D46"/>
    <w:rsid w:val="0018164D"/>
    <w:rsid w:val="00181A74"/>
    <w:rsid w:val="00184827"/>
    <w:rsid w:val="00185986"/>
    <w:rsid w:val="00190686"/>
    <w:rsid w:val="001911EC"/>
    <w:rsid w:val="00192A58"/>
    <w:rsid w:val="00192A5B"/>
    <w:rsid w:val="001956ED"/>
    <w:rsid w:val="00195850"/>
    <w:rsid w:val="00195EBE"/>
    <w:rsid w:val="00196795"/>
    <w:rsid w:val="001968A8"/>
    <w:rsid w:val="00196B7C"/>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26D0"/>
    <w:rsid w:val="00244006"/>
    <w:rsid w:val="00244CEA"/>
    <w:rsid w:val="002450BE"/>
    <w:rsid w:val="0024525A"/>
    <w:rsid w:val="00245E73"/>
    <w:rsid w:val="00246554"/>
    <w:rsid w:val="00246AC0"/>
    <w:rsid w:val="002470FD"/>
    <w:rsid w:val="00250605"/>
    <w:rsid w:val="00250693"/>
    <w:rsid w:val="00250C60"/>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10BE"/>
    <w:rsid w:val="002727FA"/>
    <w:rsid w:val="00272C0F"/>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073E6"/>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0E78"/>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3C2"/>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4DE1"/>
    <w:rsid w:val="00416503"/>
    <w:rsid w:val="00417BBF"/>
    <w:rsid w:val="0042004A"/>
    <w:rsid w:val="00420A22"/>
    <w:rsid w:val="0042131A"/>
    <w:rsid w:val="00423D5C"/>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1A5"/>
    <w:rsid w:val="004B34B9"/>
    <w:rsid w:val="004B36B2"/>
    <w:rsid w:val="004B39C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C33"/>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6C90"/>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4C60"/>
    <w:rsid w:val="005859F6"/>
    <w:rsid w:val="0058671F"/>
    <w:rsid w:val="0059472C"/>
    <w:rsid w:val="005979BC"/>
    <w:rsid w:val="005A0561"/>
    <w:rsid w:val="005A36B9"/>
    <w:rsid w:val="005A3CE6"/>
    <w:rsid w:val="005A50EC"/>
    <w:rsid w:val="005A5DE3"/>
    <w:rsid w:val="005A7953"/>
    <w:rsid w:val="005B02D3"/>
    <w:rsid w:val="005B1130"/>
    <w:rsid w:val="005B11D5"/>
    <w:rsid w:val="005B1671"/>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735"/>
    <w:rsid w:val="006C1B47"/>
    <w:rsid w:val="006C2119"/>
    <w:rsid w:val="006C28E5"/>
    <w:rsid w:val="006C3401"/>
    <w:rsid w:val="006C4C3A"/>
    <w:rsid w:val="006C5254"/>
    <w:rsid w:val="006C5602"/>
    <w:rsid w:val="006C6A2E"/>
    <w:rsid w:val="006C6E12"/>
    <w:rsid w:val="006C720C"/>
    <w:rsid w:val="006D1933"/>
    <w:rsid w:val="006D633C"/>
    <w:rsid w:val="006D7079"/>
    <w:rsid w:val="006D7843"/>
    <w:rsid w:val="006E145F"/>
    <w:rsid w:val="006E2BE4"/>
    <w:rsid w:val="006E3E56"/>
    <w:rsid w:val="006E3FDC"/>
    <w:rsid w:val="006E4164"/>
    <w:rsid w:val="006E4DDB"/>
    <w:rsid w:val="006E5650"/>
    <w:rsid w:val="006F318D"/>
    <w:rsid w:val="006F44E4"/>
    <w:rsid w:val="006F523F"/>
    <w:rsid w:val="006F5BE5"/>
    <w:rsid w:val="006F62ED"/>
    <w:rsid w:val="006F6A77"/>
    <w:rsid w:val="007039C3"/>
    <w:rsid w:val="00703D71"/>
    <w:rsid w:val="0070423B"/>
    <w:rsid w:val="0070578F"/>
    <w:rsid w:val="007109B4"/>
    <w:rsid w:val="00710F1C"/>
    <w:rsid w:val="007113CD"/>
    <w:rsid w:val="00711AE2"/>
    <w:rsid w:val="007123FC"/>
    <w:rsid w:val="007147DC"/>
    <w:rsid w:val="00715DA2"/>
    <w:rsid w:val="0071740E"/>
    <w:rsid w:val="007206BA"/>
    <w:rsid w:val="00720FA5"/>
    <w:rsid w:val="0072297D"/>
    <w:rsid w:val="00722FAC"/>
    <w:rsid w:val="00724062"/>
    <w:rsid w:val="007252A3"/>
    <w:rsid w:val="00725509"/>
    <w:rsid w:val="0072649D"/>
    <w:rsid w:val="00727267"/>
    <w:rsid w:val="007276A3"/>
    <w:rsid w:val="007277F4"/>
    <w:rsid w:val="00730E97"/>
    <w:rsid w:val="00732253"/>
    <w:rsid w:val="00732A57"/>
    <w:rsid w:val="00733302"/>
    <w:rsid w:val="0073367B"/>
    <w:rsid w:val="00735672"/>
    <w:rsid w:val="007365D0"/>
    <w:rsid w:val="00736762"/>
    <w:rsid w:val="00736F2C"/>
    <w:rsid w:val="00736FFD"/>
    <w:rsid w:val="00737461"/>
    <w:rsid w:val="00737B4B"/>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637"/>
    <w:rsid w:val="0075470F"/>
    <w:rsid w:val="007563B3"/>
    <w:rsid w:val="00757BE1"/>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2989"/>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1EAD"/>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4FB8"/>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D7E"/>
    <w:rsid w:val="00836D3B"/>
    <w:rsid w:val="008401D9"/>
    <w:rsid w:val="008412ED"/>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15"/>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2B6A"/>
    <w:rsid w:val="008E3151"/>
    <w:rsid w:val="008E3855"/>
    <w:rsid w:val="008E4DA6"/>
    <w:rsid w:val="008E6953"/>
    <w:rsid w:val="008E6C62"/>
    <w:rsid w:val="008E6CB5"/>
    <w:rsid w:val="008E77FB"/>
    <w:rsid w:val="008E7B8B"/>
    <w:rsid w:val="008F0692"/>
    <w:rsid w:val="008F1414"/>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1F2A"/>
    <w:rsid w:val="00982161"/>
    <w:rsid w:val="00983D33"/>
    <w:rsid w:val="00983EB7"/>
    <w:rsid w:val="00984B9F"/>
    <w:rsid w:val="009867FE"/>
    <w:rsid w:val="00987FB8"/>
    <w:rsid w:val="00991D65"/>
    <w:rsid w:val="00991DD3"/>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32A9"/>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39E5"/>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69F8"/>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4826"/>
    <w:rsid w:val="00A65C3B"/>
    <w:rsid w:val="00A70E98"/>
    <w:rsid w:val="00A720B0"/>
    <w:rsid w:val="00A743F6"/>
    <w:rsid w:val="00A745E1"/>
    <w:rsid w:val="00A7493A"/>
    <w:rsid w:val="00A752C2"/>
    <w:rsid w:val="00A75918"/>
    <w:rsid w:val="00A7767F"/>
    <w:rsid w:val="00A80620"/>
    <w:rsid w:val="00A83121"/>
    <w:rsid w:val="00A85D27"/>
    <w:rsid w:val="00A86621"/>
    <w:rsid w:val="00A86CD1"/>
    <w:rsid w:val="00A87896"/>
    <w:rsid w:val="00A9130D"/>
    <w:rsid w:val="00A91CAD"/>
    <w:rsid w:val="00A92B13"/>
    <w:rsid w:val="00A933DD"/>
    <w:rsid w:val="00A9487C"/>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3340"/>
    <w:rsid w:val="00AE6344"/>
    <w:rsid w:val="00AE69BF"/>
    <w:rsid w:val="00AE6FCA"/>
    <w:rsid w:val="00AE7053"/>
    <w:rsid w:val="00AF0BB6"/>
    <w:rsid w:val="00AF0FA4"/>
    <w:rsid w:val="00AF3DA3"/>
    <w:rsid w:val="00AF5BF3"/>
    <w:rsid w:val="00AF70AD"/>
    <w:rsid w:val="00AF7328"/>
    <w:rsid w:val="00AF7BE7"/>
    <w:rsid w:val="00B0045D"/>
    <w:rsid w:val="00B00B63"/>
    <w:rsid w:val="00B01931"/>
    <w:rsid w:val="00B01AFD"/>
    <w:rsid w:val="00B028F1"/>
    <w:rsid w:val="00B05E8D"/>
    <w:rsid w:val="00B06328"/>
    <w:rsid w:val="00B0665C"/>
    <w:rsid w:val="00B07675"/>
    <w:rsid w:val="00B12332"/>
    <w:rsid w:val="00B12933"/>
    <w:rsid w:val="00B13D0A"/>
    <w:rsid w:val="00B1532E"/>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3C3"/>
    <w:rsid w:val="00B33917"/>
    <w:rsid w:val="00B33925"/>
    <w:rsid w:val="00B3524E"/>
    <w:rsid w:val="00B35D90"/>
    <w:rsid w:val="00B35DBC"/>
    <w:rsid w:val="00B36216"/>
    <w:rsid w:val="00B36CD5"/>
    <w:rsid w:val="00B37B67"/>
    <w:rsid w:val="00B40558"/>
    <w:rsid w:val="00B41458"/>
    <w:rsid w:val="00B42CDC"/>
    <w:rsid w:val="00B43061"/>
    <w:rsid w:val="00B43873"/>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2ED7"/>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A7ACD"/>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1CCF"/>
    <w:rsid w:val="00C83496"/>
    <w:rsid w:val="00C85E1F"/>
    <w:rsid w:val="00C868B8"/>
    <w:rsid w:val="00C86DAD"/>
    <w:rsid w:val="00C9121D"/>
    <w:rsid w:val="00C918B3"/>
    <w:rsid w:val="00C91B69"/>
    <w:rsid w:val="00C93286"/>
    <w:rsid w:val="00C96A1A"/>
    <w:rsid w:val="00CA028E"/>
    <w:rsid w:val="00CA09B2"/>
    <w:rsid w:val="00CA0A57"/>
    <w:rsid w:val="00CA2C20"/>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2F6"/>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5E90"/>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7674F"/>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0651"/>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25A"/>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3B98"/>
    <w:rsid w:val="00E34BA2"/>
    <w:rsid w:val="00E35367"/>
    <w:rsid w:val="00E37F19"/>
    <w:rsid w:val="00E4127C"/>
    <w:rsid w:val="00E423DE"/>
    <w:rsid w:val="00E427B6"/>
    <w:rsid w:val="00E431C1"/>
    <w:rsid w:val="00E47B5A"/>
    <w:rsid w:val="00E47DFF"/>
    <w:rsid w:val="00E50776"/>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1ED"/>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076D3"/>
    <w:rsid w:val="00F1055C"/>
    <w:rsid w:val="00F105AC"/>
    <w:rsid w:val="00F10D50"/>
    <w:rsid w:val="00F10D5F"/>
    <w:rsid w:val="00F118F6"/>
    <w:rsid w:val="00F12826"/>
    <w:rsid w:val="00F15498"/>
    <w:rsid w:val="00F154DD"/>
    <w:rsid w:val="00F16447"/>
    <w:rsid w:val="00F16FE1"/>
    <w:rsid w:val="00F174C8"/>
    <w:rsid w:val="00F17FD9"/>
    <w:rsid w:val="00F21B3E"/>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6A36"/>
    <w:rsid w:val="00FA7007"/>
    <w:rsid w:val="00FA7958"/>
    <w:rsid w:val="00FB0CDC"/>
    <w:rsid w:val="00FB131D"/>
    <w:rsid w:val="00FB1663"/>
    <w:rsid w:val="00FB2A39"/>
    <w:rsid w:val="00FB6463"/>
    <w:rsid w:val="00FB7AED"/>
    <w:rsid w:val="00FC017F"/>
    <w:rsid w:val="00FC0792"/>
    <w:rsid w:val="00FC220A"/>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57006722">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3941750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04A2"/>
    <w:rsid w:val="001D6612"/>
    <w:rsid w:val="001F1B74"/>
    <w:rsid w:val="001F3DFE"/>
    <w:rsid w:val="00242423"/>
    <w:rsid w:val="002521B3"/>
    <w:rsid w:val="002A79A0"/>
    <w:rsid w:val="002B22F3"/>
    <w:rsid w:val="00323758"/>
    <w:rsid w:val="00417C1F"/>
    <w:rsid w:val="004266B4"/>
    <w:rsid w:val="004C6356"/>
    <w:rsid w:val="004E6C4A"/>
    <w:rsid w:val="005326BA"/>
    <w:rsid w:val="00576FF2"/>
    <w:rsid w:val="00676EC6"/>
    <w:rsid w:val="006875FE"/>
    <w:rsid w:val="006C149D"/>
    <w:rsid w:val="006C74B5"/>
    <w:rsid w:val="006E6D43"/>
    <w:rsid w:val="00720BE0"/>
    <w:rsid w:val="007475D0"/>
    <w:rsid w:val="007502BD"/>
    <w:rsid w:val="00795ACB"/>
    <w:rsid w:val="00812D62"/>
    <w:rsid w:val="0086709F"/>
    <w:rsid w:val="008A76CF"/>
    <w:rsid w:val="009F51F3"/>
    <w:rsid w:val="00A329D0"/>
    <w:rsid w:val="00B25987"/>
    <w:rsid w:val="00BE4BE3"/>
    <w:rsid w:val="00BF4BB9"/>
    <w:rsid w:val="00C21714"/>
    <w:rsid w:val="00C24A83"/>
    <w:rsid w:val="00C71170"/>
    <w:rsid w:val="00C73FFD"/>
    <w:rsid w:val="00D26A19"/>
    <w:rsid w:val="00D5168C"/>
    <w:rsid w:val="00DF4260"/>
    <w:rsid w:val="00E333EF"/>
    <w:rsid w:val="00E4784A"/>
    <w:rsid w:val="00E777C9"/>
    <w:rsid w:val="00EE4ED6"/>
    <w:rsid w:val="00F5375C"/>
    <w:rsid w:val="00F608B7"/>
    <w:rsid w:val="00FA5EA5"/>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66208E3E-14E5-42D4-84F5-017FB46A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TotalTime>
  <Pages>12</Pages>
  <Words>2908</Words>
  <Characters>16579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19449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7</cp:revision>
  <cp:lastPrinted>2014-09-06T00:13:00Z</cp:lastPrinted>
  <dcterms:created xsi:type="dcterms:W3CDTF">2021-03-30T19:15:00Z</dcterms:created>
  <dcterms:modified xsi:type="dcterms:W3CDTF">2021-03-31T09:26:00Z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(3)YoylKuegQ5V88GBJqRDMudSabXO1Gi2Ocw+79ZlG4PemWlDOMyXxASylKio4IWcxKjhTG/66
OAhz4fj0z5jKLOCtZ4AV1roErLc7HnvCaIbZrSSiYSfv9M2DZtePMfUYVve0JYRDxksgRuC3
cy1Buq59KyF04VRR8rYOl1D++bj7rqLZ6PiPj7cXb/zofOpcXy/63xClEmzm36H7zWmd3Vyk
CYtMzNhetWugb0rglT</vt:lpwstr>
  </property>
  <property fmtid="{D5CDD505-2E9C-101B-9397-08002B2CF9AE}" pid="7" name="_2015_ms_pID_7253431">
    <vt:lpwstr>j5S4BZtOl174+uF1EQOjdHkY8Xbh/Povj/Aksre0krS0nrRbE5l01t
Yn9TuzYskxzmN7i8SboomJAX8OD0hUs/VC0FW7Kxhf75+vTla1G4V4AvPB/0et+8LVk1k1F6
XdHF9eMIAVLmROfSWPqBBHV384UMF4tgcUei3suIx2Yel0AIzQDZed+Ts5K18kNiPbwZZsSQ
Z/myFZeH8TEIkKK6rg/FeSrdjDlqj/Sc2xwz</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ZdcJb24Uba8hKMnNZXOluAU=</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1616984639</vt:lpwstr>
  </property>
</Properties>
</file>