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0E28F226" w:rsidR="00C723BC" w:rsidRPr="00183F4C" w:rsidRDefault="00EE3B03" w:rsidP="00AB5566">
            <w:pPr>
              <w:pStyle w:val="T2"/>
            </w:pPr>
            <w:r>
              <w:rPr>
                <w:lang w:eastAsia="ko-KR"/>
              </w:rPr>
              <w:t xml:space="preserve">CR for </w:t>
            </w:r>
            <w:r w:rsidR="00297579">
              <w:rPr>
                <w:lang w:eastAsia="ko-KR"/>
              </w:rPr>
              <w:t xml:space="preserve">CID </w:t>
            </w:r>
            <w:bookmarkStart w:id="0" w:name="_GoBack"/>
            <w:bookmarkEnd w:id="0"/>
            <w:r w:rsidR="00435DA8">
              <w:rPr>
                <w:lang w:eastAsia="ko-KR"/>
              </w:rPr>
              <w:t>2849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354E7B4F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7D2ADA">
              <w:rPr>
                <w:b w:val="0"/>
                <w:sz w:val="20"/>
                <w:lang w:eastAsia="ko-KR"/>
              </w:rPr>
              <w:t>03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7D2ADA">
              <w:rPr>
                <w:b w:val="0"/>
                <w:sz w:val="20"/>
                <w:lang w:eastAsia="ko-KR"/>
              </w:rPr>
              <w:t>18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35DA8" w:rsidRPr="00183F4C" w14:paraId="4C7DEC4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4BBAEC11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iqing Li</w:t>
            </w:r>
          </w:p>
        </w:tc>
        <w:tc>
          <w:tcPr>
            <w:tcW w:w="1440" w:type="dxa"/>
            <w:vAlign w:val="center"/>
          </w:tcPr>
          <w:p w14:paraId="21B59989" w14:textId="5CFF20D1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610" w:type="dxa"/>
            <w:vAlign w:val="center"/>
          </w:tcPr>
          <w:p w14:paraId="4ECFE022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7D64E26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380BA76" w14:textId="429AC732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Liyiqing3@huawei.com</w:t>
            </w:r>
          </w:p>
        </w:tc>
      </w:tr>
      <w:tr w:rsidR="00435DA8" w:rsidRPr="00183F4C" w14:paraId="7D4FB5F0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46D897C4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Yunbo Li</w:t>
            </w:r>
          </w:p>
        </w:tc>
        <w:tc>
          <w:tcPr>
            <w:tcW w:w="1440" w:type="dxa"/>
            <w:vAlign w:val="center"/>
          </w:tcPr>
          <w:p w14:paraId="5CFDF23E" w14:textId="283C03AD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5430C58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83D3AF3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00B51D8" w14:textId="77777777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435DA8" w:rsidRPr="00183F4C" w14:paraId="1FDCB0EB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7E43026E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65AFED3E" w14:textId="599AD5C4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92D5A37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BEAAFAB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621C19" w14:textId="77777777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435DA8" w:rsidRPr="00183F4C" w14:paraId="4440DF38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6BC13A0F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Yuchen Guo</w:t>
            </w:r>
          </w:p>
        </w:tc>
        <w:tc>
          <w:tcPr>
            <w:tcW w:w="1440" w:type="dxa"/>
            <w:vAlign w:val="center"/>
          </w:tcPr>
          <w:p w14:paraId="5FD84D61" w14:textId="55D24575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7019C2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3991ED7" w14:textId="77777777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435DA8" w:rsidRPr="00183F4C" w14:paraId="7BABB532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1C0FE4DC" w14:textId="0553369B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Guogang Huang</w:t>
            </w:r>
          </w:p>
        </w:tc>
        <w:tc>
          <w:tcPr>
            <w:tcW w:w="1440" w:type="dxa"/>
            <w:vAlign w:val="center"/>
          </w:tcPr>
          <w:p w14:paraId="28CB8F49" w14:textId="77777777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2444A250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81392C7" w14:textId="77777777" w:rsidR="00435DA8" w:rsidRPr="003F0DA2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1F2D395" w14:textId="77777777" w:rsidR="00435DA8" w:rsidRDefault="00435DA8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655504" w:rsidRPr="00183F4C" w14:paraId="3A126F32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6FA8A229" w14:textId="407B893C" w:rsidR="00655504" w:rsidRDefault="00655504" w:rsidP="00435DA8">
            <w:pPr>
              <w:pStyle w:val="T2"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Edward Au</w:t>
            </w:r>
          </w:p>
        </w:tc>
        <w:tc>
          <w:tcPr>
            <w:tcW w:w="1440" w:type="dxa"/>
            <w:vAlign w:val="center"/>
          </w:tcPr>
          <w:p w14:paraId="3361FD73" w14:textId="77777777" w:rsidR="00655504" w:rsidRDefault="00655504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144F6AC" w14:textId="77777777" w:rsidR="00655504" w:rsidRPr="003F0DA2" w:rsidRDefault="00655504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B812C7" w14:textId="77777777" w:rsidR="00655504" w:rsidRPr="003F0DA2" w:rsidRDefault="00655504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9B54484" w14:textId="77777777" w:rsidR="00655504" w:rsidRDefault="00655504" w:rsidP="00435DA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A96B07" w:rsidRDefault="00A96B0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0C4073" w:rsidRDefault="00A96B07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</w:t>
                            </w:r>
                            <w:r w:rsidR="006C49C7">
                              <w:rPr>
                                <w:lang w:eastAsia="ko-KR"/>
                              </w:rPr>
                              <w:t>the following CID</w:t>
                            </w:r>
                            <w:del w:id="1" w:author="Kwok Shum Au (Edward)" w:date="2021-03-10T08:21:00Z">
                              <w:r w:rsidR="006C49C7" w:rsidDel="00CA70C7">
                                <w:rPr>
                                  <w:lang w:eastAsia="ko-KR"/>
                                </w:rPr>
                                <w:delText>s</w:delText>
                              </w:r>
                            </w:del>
                            <w:r w:rsidR="006C49C7">
                              <w:rPr>
                                <w:lang w:eastAsia="ko-KR"/>
                              </w:rPr>
                              <w:t>:</w:t>
                            </w:r>
                          </w:p>
                          <w:p w14:paraId="7072101C" w14:textId="62E0E7D9" w:rsidR="004B0908" w:rsidRDefault="004B0908" w:rsidP="006A40FB">
                            <w:pPr>
                              <w:jc w:val="both"/>
                            </w:pPr>
                          </w:p>
                          <w:p w14:paraId="16A1334D" w14:textId="4060BF83" w:rsidR="0095703C" w:rsidRDefault="0091280B" w:rsidP="006A40FB">
                            <w:pPr>
                              <w:jc w:val="both"/>
                            </w:pPr>
                            <w:r>
                              <w:t>2849</w:t>
                            </w:r>
                          </w:p>
                          <w:p w14:paraId="392105FC" w14:textId="77777777" w:rsidR="003C6265" w:rsidRDefault="003C6265" w:rsidP="006A40FB">
                            <w:pPr>
                              <w:jc w:val="both"/>
                            </w:pPr>
                          </w:p>
                          <w:p w14:paraId="49BEED2D" w14:textId="77777777" w:rsidR="00A96B07" w:rsidRDefault="00A96B0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A96B07" w:rsidRDefault="00A96B07" w:rsidP="006A40FB">
                            <w:pPr>
                              <w:jc w:val="both"/>
                            </w:pPr>
                          </w:p>
                          <w:p w14:paraId="08F6AC5D" w14:textId="739D87C9" w:rsidR="00A96B07" w:rsidRDefault="00A96B07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1012DD04" w14:textId="5599A2D3" w:rsidR="00D37123" w:rsidRDefault="00C31578" w:rsidP="00131357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Rev</w:t>
                            </w:r>
                            <w:r>
                              <w:rPr>
                                <w:rFonts w:eastAsia="宋体"/>
                                <w:lang w:eastAsia="zh-CN"/>
                              </w:rPr>
                              <w:t xml:space="preserve"> 1: Provide more explanation on resolution based on Edward’s suggestion. </w:t>
                            </w:r>
                          </w:p>
                          <w:p w14:paraId="57543283" w14:textId="01EF3D22" w:rsidR="00A96B07" w:rsidRDefault="00A96B07" w:rsidP="00D51A75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321BF2F3" w14:textId="7544323C" w:rsidR="00A96B07" w:rsidRDefault="00A96B07" w:rsidP="00604E5C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  <w:p w14:paraId="7A3F1A63" w14:textId="77777777" w:rsidR="00A96B07" w:rsidRDefault="00A96B07" w:rsidP="00865DAE">
                            <w:pPr>
                              <w:pStyle w:val="af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A96B07" w:rsidRDefault="00A96B0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0C4073" w:rsidRDefault="00A96B07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</w:t>
                      </w:r>
                      <w:r w:rsidR="006C49C7">
                        <w:rPr>
                          <w:lang w:eastAsia="ko-KR"/>
                        </w:rPr>
                        <w:t>the following CID</w:t>
                      </w:r>
                      <w:del w:id="1" w:author="Kwok Shum Au (Edward)" w:date="2021-03-10T08:21:00Z">
                        <w:r w:rsidR="006C49C7" w:rsidDel="00CA70C7">
                          <w:rPr>
                            <w:lang w:eastAsia="ko-KR"/>
                          </w:rPr>
                          <w:delText>s</w:delText>
                        </w:r>
                      </w:del>
                      <w:r w:rsidR="006C49C7">
                        <w:rPr>
                          <w:lang w:eastAsia="ko-KR"/>
                        </w:rPr>
                        <w:t>:</w:t>
                      </w:r>
                    </w:p>
                    <w:p w14:paraId="7072101C" w14:textId="62E0E7D9" w:rsidR="004B0908" w:rsidRDefault="004B0908" w:rsidP="006A40FB">
                      <w:pPr>
                        <w:jc w:val="both"/>
                      </w:pPr>
                    </w:p>
                    <w:p w14:paraId="16A1334D" w14:textId="4060BF83" w:rsidR="0095703C" w:rsidRDefault="0091280B" w:rsidP="006A40FB">
                      <w:pPr>
                        <w:jc w:val="both"/>
                      </w:pPr>
                      <w:r>
                        <w:t>2849</w:t>
                      </w:r>
                    </w:p>
                    <w:p w14:paraId="392105FC" w14:textId="77777777" w:rsidR="003C6265" w:rsidRDefault="003C6265" w:rsidP="006A40FB">
                      <w:pPr>
                        <w:jc w:val="both"/>
                      </w:pPr>
                    </w:p>
                    <w:p w14:paraId="49BEED2D" w14:textId="77777777" w:rsidR="00A96B07" w:rsidRDefault="00A96B0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A96B07" w:rsidRDefault="00A96B07" w:rsidP="006A40FB">
                      <w:pPr>
                        <w:jc w:val="both"/>
                      </w:pPr>
                    </w:p>
                    <w:p w14:paraId="08F6AC5D" w14:textId="739D87C9" w:rsidR="00A96B07" w:rsidRDefault="00A96B07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1012DD04" w14:textId="5599A2D3" w:rsidR="00D37123" w:rsidRDefault="00C31578" w:rsidP="00131357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Rev</w:t>
                      </w:r>
                      <w:r>
                        <w:rPr>
                          <w:rFonts w:eastAsia="宋体"/>
                          <w:lang w:eastAsia="zh-CN"/>
                        </w:rPr>
                        <w:t xml:space="preserve"> 1: Provide more explanation on resolution based on Edward’s suggestion. </w:t>
                      </w:r>
                    </w:p>
                    <w:p w14:paraId="57543283" w14:textId="01EF3D22" w:rsidR="00A96B07" w:rsidRDefault="00A96B07" w:rsidP="00D51A75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321BF2F3" w14:textId="7544323C" w:rsidR="00A96B07" w:rsidRDefault="00A96B07" w:rsidP="00604E5C">
                      <w:pPr>
                        <w:pStyle w:val="af"/>
                        <w:ind w:leftChars="0" w:left="720"/>
                        <w:jc w:val="both"/>
                      </w:pPr>
                    </w:p>
                    <w:p w14:paraId="7A3F1A63" w14:textId="77777777" w:rsidR="00A96B07" w:rsidRDefault="00A96B07" w:rsidP="00865DAE">
                      <w:pPr>
                        <w:pStyle w:val="af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37E11470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>ctioned in the TG</w:t>
      </w:r>
      <w:r w:rsidR="00CA4BBD">
        <w:rPr>
          <w:lang w:eastAsia="ko-KR"/>
        </w:rPr>
        <w:t>be</w:t>
      </w:r>
      <w:r w:rsidR="005C7311">
        <w:rPr>
          <w:lang w:eastAsia="ko-KR"/>
        </w:rPr>
        <w:t xml:space="preserve"> D</w:t>
      </w:r>
      <w:r w:rsidR="00CA4BBD">
        <w:rPr>
          <w:lang w:eastAsia="ko-KR"/>
        </w:rPr>
        <w:t>0.3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FB386EF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 w:rsidR="00CA4BBD">
        <w:rPr>
          <w:b/>
          <w:bCs/>
          <w:i/>
          <w:iCs/>
          <w:lang w:eastAsia="ko-KR"/>
        </w:rPr>
        <w:t>be</w:t>
      </w:r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CA4BBD">
        <w:rPr>
          <w:b/>
          <w:bCs/>
          <w:i/>
          <w:iCs/>
          <w:lang w:eastAsia="ko-KR"/>
        </w:rPr>
        <w:t>0.3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 w:rsidR="00B72512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871315" w:rsidRPr="0043413E" w14:paraId="5DA65416" w14:textId="77777777" w:rsidTr="00956C8B">
        <w:trPr>
          <w:trHeight w:val="373"/>
        </w:trPr>
        <w:tc>
          <w:tcPr>
            <w:tcW w:w="721" w:type="dxa"/>
          </w:tcPr>
          <w:p w14:paraId="4CF35CFC" w14:textId="3C6F89DA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F430232" w14:textId="1E084CE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8B7F90E" w14:textId="3F7A4807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04DA4D1B" w14:textId="512A0A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54EC9D7B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58650A19" w14:textId="14625712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374142A4" w14:textId="1BB309C9" w:rsidR="00871315" w:rsidRPr="00677427" w:rsidRDefault="00871315" w:rsidP="0087131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BA7EB3" w:rsidRPr="00DF4A52" w14:paraId="6A91DC51" w14:textId="77777777" w:rsidTr="0055389F">
        <w:trPr>
          <w:trHeight w:val="980"/>
        </w:trPr>
        <w:tc>
          <w:tcPr>
            <w:tcW w:w="721" w:type="dxa"/>
          </w:tcPr>
          <w:p w14:paraId="3BAC8B5D" w14:textId="7C7C13EE" w:rsidR="00BA7EB3" w:rsidRPr="009103DF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2849</w:t>
            </w:r>
          </w:p>
        </w:tc>
        <w:tc>
          <w:tcPr>
            <w:tcW w:w="900" w:type="dxa"/>
          </w:tcPr>
          <w:p w14:paraId="656B46E6" w14:textId="03311852" w:rsidR="00BA7EB3" w:rsidRPr="00EA64A3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stephane baron</w:t>
            </w:r>
          </w:p>
        </w:tc>
        <w:tc>
          <w:tcPr>
            <w:tcW w:w="720" w:type="dxa"/>
          </w:tcPr>
          <w:p w14:paraId="5F8BD6C5" w14:textId="27B234F5" w:rsidR="00BA7EB3" w:rsidRPr="00EA64A3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85.13</w:t>
            </w:r>
          </w:p>
        </w:tc>
        <w:tc>
          <w:tcPr>
            <w:tcW w:w="900" w:type="dxa"/>
          </w:tcPr>
          <w:p w14:paraId="12BB2F04" w14:textId="68994892" w:rsidR="00BA7EB3" w:rsidRPr="00EA64A3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10.23.2.8</w:t>
            </w:r>
          </w:p>
        </w:tc>
        <w:tc>
          <w:tcPr>
            <w:tcW w:w="2875" w:type="dxa"/>
          </w:tcPr>
          <w:p w14:paraId="32077210" w14:textId="2F4AC1EC" w:rsidR="00BA7EB3" w:rsidRPr="00EA64A3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The suppo</w:t>
            </w:r>
            <w:r w:rsidR="00A7100C">
              <w:rPr>
                <w:rFonts w:ascii="Calibri" w:hAnsi="Calibri" w:cs="Calibri"/>
                <w:sz w:val="18"/>
                <w:szCs w:val="18"/>
              </w:rPr>
              <w:t>rt of the TF + EHT_TB_PPDU+ ACK</w:t>
            </w:r>
            <w:r w:rsidRPr="0091280B">
              <w:rPr>
                <w:rFonts w:ascii="Calibri" w:hAnsi="Calibri" w:cs="Calibri"/>
                <w:sz w:val="18"/>
                <w:szCs w:val="18"/>
              </w:rPr>
              <w:t xml:space="preserve"> sequence is missing.</w:t>
            </w:r>
          </w:p>
        </w:tc>
        <w:tc>
          <w:tcPr>
            <w:tcW w:w="1625" w:type="dxa"/>
          </w:tcPr>
          <w:p w14:paraId="62AF9FD6" w14:textId="0A8A8116" w:rsidR="00BA7EB3" w:rsidRPr="00EA64A3" w:rsidRDefault="0091280B" w:rsidP="00BA7EB3">
            <w:pPr>
              <w:rPr>
                <w:rFonts w:ascii="Calibri" w:hAnsi="Calibri" w:cs="Calibri"/>
                <w:sz w:val="18"/>
                <w:szCs w:val="18"/>
              </w:rPr>
            </w:pPr>
            <w:r w:rsidRPr="0091280B">
              <w:rPr>
                <w:rFonts w:ascii="Calibri" w:hAnsi="Calibri" w:cs="Calibri"/>
                <w:sz w:val="18"/>
                <w:szCs w:val="18"/>
              </w:rPr>
              <w:t>Add the folowing text :"A triggering frame or an A-MPDU containing at least one such frame, followed after SIFS by an EHT TB PPDU where the EHT TB PPDU is optio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nally followed after SIFS by an </w:t>
            </w:r>
            <w:r w:rsidRPr="0091280B">
              <w:rPr>
                <w:rFonts w:ascii="Calibri" w:hAnsi="Calibri" w:cs="Calibri"/>
                <w:sz w:val="18"/>
                <w:szCs w:val="18"/>
              </w:rPr>
              <w:t>acknowledgment"</w:t>
            </w:r>
          </w:p>
        </w:tc>
        <w:tc>
          <w:tcPr>
            <w:tcW w:w="3207" w:type="dxa"/>
          </w:tcPr>
          <w:p w14:paraId="79F1F6DF" w14:textId="51283564" w:rsidR="00BA7EB3" w:rsidRDefault="00FA16BC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Revised</w:t>
            </w:r>
            <w:r w:rsidR="00BA7EB3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</w:p>
          <w:p w14:paraId="5298C804" w14:textId="77777777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AFD65AD" w14:textId="21AD8C66" w:rsidR="00BA7EB3" w:rsidRPr="00EA5606" w:rsidRDefault="00EA5606" w:rsidP="00BA7EB3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commentRangeStart w:id="2"/>
            <w:del w:id="3" w:author="liyiqing (C)" w:date="2021-03-11T09:27:00Z">
              <w:r w:rsidDel="00D93CE3">
                <w:rPr>
                  <w:rFonts w:ascii="Calibri" w:eastAsia="宋体" w:hAnsi="Calibri" w:cs="Calibri" w:hint="eastAsia"/>
                  <w:sz w:val="18"/>
                  <w:szCs w:val="18"/>
                  <w:lang w:eastAsia="zh-CN"/>
                </w:rPr>
                <w:delText>W</w:delText>
              </w:r>
              <w:r w:rsidDel="00D93CE3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delText xml:space="preserve">e just simply </w:delText>
              </w:r>
            </w:del>
            <w:del w:id="4" w:author="liyiqing (C)" w:date="2021-03-11T09:28:00Z">
              <w:r w:rsidDel="00D93CE3">
                <w:rPr>
                  <w:rFonts w:ascii="Calibri" w:eastAsia="宋体" w:hAnsi="Calibri" w:cs="Calibri" w:hint="eastAsia"/>
                  <w:sz w:val="18"/>
                  <w:szCs w:val="18"/>
                  <w:lang w:eastAsia="zh-CN"/>
                </w:rPr>
                <w:delText>a</w:delText>
              </w:r>
            </w:del>
            <w:ins w:id="5" w:author="liyiqing (C)" w:date="2021-03-11T09:49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>Inste</w:t>
              </w:r>
            </w:ins>
            <w:ins w:id="6" w:author="liyiqing (C)" w:date="2021-03-11T09:50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>a</w:t>
              </w:r>
            </w:ins>
            <w:ins w:id="7" w:author="liyiqing (C)" w:date="2021-03-11T09:49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 xml:space="preserve">d </w:t>
              </w:r>
            </w:ins>
            <w:ins w:id="8" w:author="liyiqing (C)" w:date="2021-03-11T09:50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>of w</w:t>
              </w:r>
            </w:ins>
            <w:ins w:id="9" w:author="liyiqing (C)" w:date="2021-03-11T09:51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>riting another bullet, just a</w:t>
              </w:r>
            </w:ins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dd “or EHT TB PPDU” after “HE TB PPDU” in the Line 13</w:t>
            </w:r>
            <w:ins w:id="10" w:author="liyiqing (C)" w:date="2021-03-11T09:51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 xml:space="preserve"> for simplification since </w:t>
              </w:r>
            </w:ins>
            <w:ins w:id="11" w:author="liyiqing (C)" w:date="2021-03-11T09:52:00Z">
              <w:r w:rsidR="00AA1CCD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>the behaviour is consistent from HE TB PPDU to EHT TB PPDU</w:t>
              </w:r>
            </w:ins>
            <w:r>
              <w:rPr>
                <w:rFonts w:ascii="Calibri" w:eastAsia="宋体" w:hAnsi="Calibri" w:cs="Calibri"/>
                <w:sz w:val="18"/>
                <w:szCs w:val="18"/>
                <w:lang w:eastAsia="zh-CN"/>
              </w:rPr>
              <w:t>.</w:t>
            </w:r>
            <w:commentRangeEnd w:id="2"/>
            <w:r w:rsidR="00CA70C7">
              <w:rPr>
                <w:rStyle w:val="a9"/>
                <w:rFonts w:ascii="Calibri" w:hAnsi="Calibri"/>
              </w:rPr>
              <w:commentReference w:id="2"/>
            </w:r>
            <w:ins w:id="12" w:author="liyiqing (C)" w:date="2021-03-11T09:28:00Z">
              <w:r w:rsidR="00655504">
                <w:rPr>
                  <w:rFonts w:ascii="Calibri" w:eastAsia="宋体" w:hAnsi="Calibri" w:cs="Calibri"/>
                  <w:sz w:val="18"/>
                  <w:szCs w:val="18"/>
                  <w:lang w:eastAsia="zh-CN"/>
                </w:rPr>
                <w:t xml:space="preserve"> </w:t>
              </w:r>
            </w:ins>
          </w:p>
          <w:p w14:paraId="255AD9EA" w14:textId="77777777" w:rsidR="00FA16BC" w:rsidRDefault="00FA16BC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76328851" w14:textId="156F42CD" w:rsidR="00BA7EB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TGbe editor to make</w:t>
            </w:r>
            <w:r w:rsidR="00581F63">
              <w:rPr>
                <w:rFonts w:ascii="Calibri" w:hAnsi="Calibri" w:cs="Arial"/>
                <w:sz w:val="18"/>
                <w:szCs w:val="18"/>
              </w:rPr>
              <w:t xml:space="preserve"> the changes shown in 11-21/0</w:t>
            </w:r>
            <w:r w:rsidR="007D2ADA">
              <w:rPr>
                <w:rFonts w:ascii="Calibri" w:hAnsi="Calibri" w:cs="Arial"/>
                <w:sz w:val="18"/>
                <w:szCs w:val="18"/>
              </w:rPr>
              <w:t>493r0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under al</w:t>
            </w:r>
            <w:r w:rsidR="00581F63">
              <w:rPr>
                <w:rFonts w:ascii="Calibri" w:hAnsi="Calibri" w:cs="Arial"/>
                <w:sz w:val="18"/>
                <w:szCs w:val="18"/>
              </w:rPr>
              <w:t>l headings that include CID 2849</w:t>
            </w:r>
          </w:p>
          <w:p w14:paraId="0693AE49" w14:textId="32157546" w:rsidR="00BA7EB3" w:rsidRPr="00EA64A3" w:rsidRDefault="00BA7EB3" w:rsidP="00BA7EB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DC161F" w14:textId="6DEC1E1F" w:rsidR="005A4504" w:rsidRPr="00DF4A52" w:rsidRDefault="005A4504" w:rsidP="005A4504">
      <w:pPr>
        <w:rPr>
          <w:rFonts w:ascii="Calibri" w:hAnsi="Calibri" w:cs="Calibri"/>
          <w:sz w:val="18"/>
          <w:szCs w:val="18"/>
          <w:lang w:eastAsia="ko-KR"/>
        </w:rPr>
      </w:pPr>
    </w:p>
    <w:p w14:paraId="5C619382" w14:textId="77777777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Pr="0043413E">
        <w:rPr>
          <w:i/>
          <w:u w:val="single"/>
        </w:rPr>
        <w:t xml:space="preserve"> None.</w:t>
      </w:r>
    </w:p>
    <w:p w14:paraId="2664C595" w14:textId="77777777" w:rsidR="00871315" w:rsidRDefault="00871315" w:rsidP="00871315">
      <w:pPr>
        <w:rPr>
          <w:i/>
          <w:u w:val="single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016D802A" w14:textId="60DA74B1" w:rsidR="00595FED" w:rsidRDefault="00595FED" w:rsidP="00871315">
      <w:pPr>
        <w:rPr>
          <w:bCs/>
          <w:i/>
          <w:iCs/>
          <w:u w:val="single"/>
          <w:lang w:eastAsia="ko-KR"/>
        </w:rPr>
      </w:pPr>
    </w:p>
    <w:p w14:paraId="2D400D5F" w14:textId="0D4DB3EE" w:rsidR="0030464F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2E5AB419" w:rsidR="0030464F" w:rsidRPr="00B10E62" w:rsidRDefault="0030464F" w:rsidP="00B10E62">
      <w:pPr>
        <w:pStyle w:val="H3"/>
        <w:suppressAutoHyphens/>
        <w:rPr>
          <w:ins w:id="13" w:author="Huang, Po-kai" w:date="2020-10-01T16:50:00Z"/>
          <w:i/>
          <w:lang w:eastAsia="ko-KR"/>
        </w:rPr>
      </w:pPr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854722" w:rsidRPr="00854722">
        <w:rPr>
          <w:i/>
          <w:lang w:eastAsia="ko-KR"/>
        </w:rPr>
        <w:t>10.23.2.8 Multiple frame transmission in an EDCA TXOP</w:t>
      </w:r>
      <w:r w:rsidR="00B10E62" w:rsidRPr="00B10E62"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>as follows (track change</w:t>
      </w:r>
      <w:r w:rsidRPr="00CD168A">
        <w:rPr>
          <w:i/>
          <w:lang w:eastAsia="ko-KR"/>
        </w:rPr>
        <w:t xml:space="preserve"> on):</w:t>
      </w:r>
    </w:p>
    <w:p w14:paraId="4E480E5F" w14:textId="726C7FFC" w:rsidR="00180856" w:rsidRPr="00854722" w:rsidRDefault="00854722" w:rsidP="00B10E62">
      <w:pPr>
        <w:pStyle w:val="H2"/>
        <w:rPr>
          <w:rFonts w:ascii="Arial-BoldMT" w:hAnsi="Arial-BoldMT" w:cs="Arial-BoldMT" w:hint="eastAsia"/>
          <w:bCs w:val="0"/>
          <w:lang w:eastAsia="ko-KR"/>
        </w:rPr>
      </w:pPr>
      <w:r w:rsidRPr="00854722">
        <w:rPr>
          <w:rFonts w:ascii="Arial-BoldMT" w:hAnsi="Arial-BoldMT" w:cs="Arial-BoldMT"/>
          <w:bCs w:val="0"/>
          <w:lang w:eastAsia="ko-KR"/>
        </w:rPr>
        <w:t>10.23.2.8 Multiple frame transmission in an EDCA TXOP</w:t>
      </w:r>
    </w:p>
    <w:p w14:paraId="22E78C63" w14:textId="77777777" w:rsidR="00854722" w:rsidRPr="00854722" w:rsidRDefault="00854722" w:rsidP="00854722">
      <w:pPr>
        <w:pStyle w:val="T"/>
        <w:rPr>
          <w:rFonts w:eastAsiaTheme="minorEastAsia"/>
          <w:lang w:eastAsia="ko-KR"/>
        </w:rPr>
      </w:pPr>
      <w:r w:rsidRPr="00854722">
        <w:rPr>
          <w:rFonts w:eastAsiaTheme="minorEastAsia"/>
          <w:lang w:eastAsia="ko-KR"/>
        </w:rPr>
        <w:t>A frame exchange, in the context of multiple frame transmission in an EDCA TXOP, may be one of the following:</w:t>
      </w:r>
    </w:p>
    <w:p w14:paraId="280172DB" w14:textId="77777777" w:rsidR="00854722" w:rsidRPr="00854722" w:rsidRDefault="00854722" w:rsidP="00854722">
      <w:pPr>
        <w:pStyle w:val="T"/>
        <w:ind w:leftChars="100" w:left="22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frame not requiring immediate acknowledgment (such as a group addressed frame or a frame transmitted with an ack policy that does not require immediate acknowledgment) or an A-MPDU containing only such frames</w:t>
      </w:r>
    </w:p>
    <w:p w14:paraId="5A9FFA92" w14:textId="77777777" w:rsidR="00854722" w:rsidRPr="00854722" w:rsidRDefault="00854722" w:rsidP="00854722">
      <w:pPr>
        <w:pStyle w:val="T"/>
        <w:ind w:leftChars="100" w:left="22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frame requiring immediate acknowledgment (such as an individually addressed frame transmitted with an ack policy that requires immediate acknowledgment) or an A-MPDU containing at least one such frame, followed after SIFS by a corresponding acknowledgment frame</w:t>
      </w:r>
    </w:p>
    <w:p w14:paraId="465CAA06" w14:textId="4A9AFF57" w:rsidR="00854722" w:rsidRDefault="00854722" w:rsidP="00EA5606">
      <w:pPr>
        <w:pStyle w:val="T"/>
        <w:ind w:leftChars="100" w:left="220"/>
        <w:jc w:val="left"/>
        <w:rPr>
          <w:ins w:id="14" w:author="liyiqing (C)" w:date="2021-03-02T15:47:00Z"/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triggering frame or an A-MPDU containing at least one such frame, followed after SIFS by an HE TB PPDU</w:t>
      </w:r>
      <w:ins w:id="15" w:author="liyiqing (C)" w:date="2021-03-02T16:33:00Z">
        <w:r w:rsidR="00CB4631">
          <w:rPr>
            <w:rFonts w:eastAsiaTheme="minorEastAsia"/>
            <w:lang w:eastAsia="ko-KR"/>
          </w:rPr>
          <w:t xml:space="preserve"> or EHT TB PPDU</w:t>
        </w:r>
      </w:ins>
      <w:r w:rsidRPr="00854722">
        <w:rPr>
          <w:rFonts w:eastAsiaTheme="minorEastAsia"/>
          <w:lang w:eastAsia="ko-KR"/>
        </w:rPr>
        <w:t xml:space="preserve"> where the HE TB PPDU</w:t>
      </w:r>
      <w:ins w:id="16" w:author="liyiqing (C)" w:date="2021-03-02T16:33:00Z">
        <w:r w:rsidR="00CB4631">
          <w:rPr>
            <w:rFonts w:eastAsiaTheme="minorEastAsia"/>
            <w:lang w:eastAsia="ko-KR"/>
          </w:rPr>
          <w:t xml:space="preserve"> or EHT TB PPDU</w:t>
        </w:r>
      </w:ins>
      <w:r w:rsidRPr="00854722">
        <w:rPr>
          <w:rFonts w:eastAsiaTheme="minorEastAsia"/>
          <w:lang w:eastAsia="ko-KR"/>
        </w:rPr>
        <w:t xml:space="preserve"> is optionally followed after SIFS by an acknowledgment</w:t>
      </w:r>
      <w:ins w:id="17" w:author="liyiqing (C)" w:date="2021-03-02T16:35:00Z">
        <w:r w:rsidR="00EA5606">
          <w:rPr>
            <w:rFonts w:eastAsiaTheme="minorEastAsia"/>
            <w:lang w:eastAsia="ko-KR"/>
          </w:rPr>
          <w:t xml:space="preserve"> (#2849)</w:t>
        </w:r>
      </w:ins>
    </w:p>
    <w:p w14:paraId="6BF3931A" w14:textId="77777777" w:rsidR="00854722" w:rsidRPr="00854722" w:rsidRDefault="00854722" w:rsidP="00854722">
      <w:pPr>
        <w:pStyle w:val="T"/>
        <w:ind w:leftChars="100" w:left="22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lastRenderedPageBreak/>
        <w:t>—</w:t>
      </w:r>
      <w:r w:rsidRPr="00854722">
        <w:rPr>
          <w:rFonts w:eastAsiaTheme="minorEastAsia"/>
          <w:lang w:eastAsia="ko-KR"/>
        </w:rPr>
        <w:t>Either</w:t>
      </w:r>
    </w:p>
    <w:p w14:paraId="7A5F2E00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VHT NDP Announcement frame followed after SIFS by a VHT NDP followed after SIFS by an A-MPDU containing one or more VHT Compressed Beamforming frames, or</w:t>
      </w:r>
    </w:p>
    <w:p w14:paraId="3074A306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Beamforming Report Poll frame followed after SIFS by an A-MPDU containing one or more VHT Compressed Beamforming frames, or</w:t>
      </w:r>
    </w:p>
    <w:p w14:paraId="059EDBC0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an HE NDP Announcement frame followed after SIFS by an HE sounding NDP followed after SIFS by a PPDU containing one or more HE Compressed Beamforming/CQI frames, or</w:t>
      </w:r>
    </w:p>
    <w:p w14:paraId="3A60FB90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broadcast HE NDP Announcement frame followed after SIFS by an HE sounding NDP followed after SIFS by a BFRP Trigger frame followed by HE TB PPDUs, or</w:t>
      </w:r>
    </w:p>
    <w:p w14:paraId="359FA099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BFRP Trigger frame followed after SIFS by an HE TB PPDU containing one or more HE Compressed Beamforming/CQI frames, or</w:t>
      </w:r>
    </w:p>
    <w:p w14:paraId="47E0ECE4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an EHT NDP Announcement frame followed after SIFS by an EHT sounding NDP followed after SIFS by a PPDU containing one or more EHT Compressed Beamforming/CQI frames, or</w:t>
      </w:r>
    </w:p>
    <w:p w14:paraId="1AECC278" w14:textId="77777777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broadcast EHT NDP Announcement frame followed after SIFS by an EHT sounding NDP followed after SIFS by a BFRP Trigger frame followed by EHT TB PPDUs, or</w:t>
      </w:r>
    </w:p>
    <w:p w14:paraId="4776E2C7" w14:textId="07ED2EB1" w:rsidR="00854722" w:rsidRPr="00854722" w:rsidRDefault="00854722" w:rsidP="00FA16BC">
      <w:pPr>
        <w:pStyle w:val="T"/>
        <w:ind w:leftChars="200" w:left="440"/>
        <w:rPr>
          <w:rFonts w:eastAsiaTheme="minorEastAsia"/>
          <w:lang w:eastAsia="ko-KR"/>
        </w:rPr>
      </w:pPr>
      <w:r w:rsidRPr="00854722">
        <w:rPr>
          <w:rFonts w:eastAsiaTheme="minorEastAsia" w:hint="eastAsia"/>
          <w:lang w:eastAsia="ko-KR"/>
        </w:rPr>
        <w:t>—</w:t>
      </w:r>
      <w:r w:rsidRPr="00854722">
        <w:rPr>
          <w:rFonts w:eastAsiaTheme="minorEastAsia"/>
          <w:lang w:eastAsia="ko-KR"/>
        </w:rPr>
        <w:t>a BFRP Trigger frame followed after SIFS by an EHT TB PPDU containing one or more EHT Compressed Beamforming/CQI frames</w:t>
      </w:r>
    </w:p>
    <w:sectPr w:rsidR="00854722" w:rsidRPr="00854722" w:rsidSect="00654B3B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Kwok Shum Au (Edward)" w:date="2021-03-10T08:22:00Z" w:initials="KSA(">
    <w:p w14:paraId="2DB2A120" w14:textId="33B6F163" w:rsidR="00CA70C7" w:rsidRDefault="00CA70C7">
      <w:pPr>
        <w:pStyle w:val="aa"/>
      </w:pPr>
      <w:r>
        <w:rPr>
          <w:rStyle w:val="a9"/>
        </w:rPr>
        <w:annotationRef/>
      </w:r>
      <w:r>
        <w:t>Can you provide a short explanation on why your proposed addition is better than the commenter’s proposed sentence?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B2A1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92EE1" w14:textId="77777777" w:rsidR="007F352D" w:rsidRDefault="007F352D">
      <w:r>
        <w:separator/>
      </w:r>
    </w:p>
  </w:endnote>
  <w:endnote w:type="continuationSeparator" w:id="0">
    <w:p w14:paraId="6130E336" w14:textId="77777777" w:rsidR="007F352D" w:rsidRDefault="007F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50144E32" w:rsidR="00A96B07" w:rsidRDefault="007F352D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96B07">
      <w:t>Submission</w:t>
    </w:r>
    <w:r>
      <w:fldChar w:fldCharType="end"/>
    </w:r>
    <w:r w:rsidR="00A96B07">
      <w:tab/>
      <w:t xml:space="preserve">page </w:t>
    </w:r>
    <w:r w:rsidR="00A96B07">
      <w:fldChar w:fldCharType="begin"/>
    </w:r>
    <w:r w:rsidR="00A96B07">
      <w:instrText xml:space="preserve">page </w:instrText>
    </w:r>
    <w:r w:rsidR="00A96B07">
      <w:fldChar w:fldCharType="separate"/>
    </w:r>
    <w:r w:rsidR="00297579">
      <w:rPr>
        <w:noProof/>
      </w:rPr>
      <w:t>1</w:t>
    </w:r>
    <w:r w:rsidR="00A96B07">
      <w:rPr>
        <w:noProof/>
      </w:rPr>
      <w:fldChar w:fldCharType="end"/>
    </w:r>
    <w:r w:rsidR="00A96B07">
      <w:tab/>
    </w:r>
    <w:r w:rsidR="007D2ADA">
      <w:t>Yiqing Li</w:t>
    </w:r>
    <w:r w:rsidR="00240AB1">
      <w:t xml:space="preserve">, </w:t>
    </w:r>
    <w:r w:rsidR="007D2ADA">
      <w:t>Huawei</w:t>
    </w:r>
  </w:p>
  <w:p w14:paraId="6528C5E2" w14:textId="3DE0E70E" w:rsidR="00A96B07" w:rsidRPr="007D2ADA" w:rsidRDefault="007D2ADA">
    <w:pPr>
      <w:rPr>
        <w:rFonts w:eastAsia="宋体" w:hint="eastAsia"/>
        <w:lang w:eastAsia="zh-CN"/>
      </w:rPr>
    </w:pPr>
    <w:r>
      <w:rPr>
        <w:rFonts w:eastAsia="宋体" w:hint="eastAsia"/>
        <w:lang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B7092" w14:textId="77777777" w:rsidR="007F352D" w:rsidRDefault="007F352D">
      <w:r>
        <w:separator/>
      </w:r>
    </w:p>
  </w:footnote>
  <w:footnote w:type="continuationSeparator" w:id="0">
    <w:p w14:paraId="28714568" w14:textId="77777777" w:rsidR="007F352D" w:rsidRDefault="007F3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43EDF031" w:rsidR="00A96B07" w:rsidRDefault="00121AB9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del w:id="18" w:author="Kwok Shum Au (Edward)" w:date="2021-03-10T08:23:00Z">
      <w:r w:rsidDel="003800C5">
        <w:rPr>
          <w:lang w:eastAsia="ko-KR"/>
        </w:rPr>
        <w:delText>February</w:delText>
      </w:r>
      <w:r w:rsidR="00FF3D9A" w:rsidDel="003800C5">
        <w:rPr>
          <w:lang w:eastAsia="ko-KR"/>
        </w:rPr>
        <w:delText xml:space="preserve"> </w:delText>
      </w:r>
    </w:del>
    <w:ins w:id="19" w:author="Kwok Shum Au (Edward)" w:date="2021-03-10T08:23:00Z">
      <w:r w:rsidR="003800C5">
        <w:rPr>
          <w:lang w:eastAsia="ko-KR"/>
        </w:rPr>
        <w:t xml:space="preserve">March </w:t>
      </w:r>
    </w:ins>
    <w:r w:rsidR="00A96B07">
      <w:t>20</w:t>
    </w:r>
    <w:r w:rsidR="00DA109E">
      <w:t>2</w:t>
    </w:r>
    <w:r>
      <w:t>1</w:t>
    </w:r>
    <w:r w:rsidR="00A96B07">
      <w:tab/>
    </w:r>
    <w:r w:rsidR="00A96B07">
      <w:tab/>
    </w:r>
    <w:r w:rsidR="007D2ADA">
      <w:t>doc.: IEEE 802.11-21/0493r0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wok Shum Au (Edward)">
    <w15:presenceInfo w15:providerId="AD" w15:userId="S-1-5-21-147214757-305610072-1517763936-3526098"/>
  </w15:person>
  <w15:person w15:author="liyiqing (C)">
    <w15:presenceInfo w15:providerId="AD" w15:userId="S-1-5-21-147214757-305610072-1517763936-6458802"/>
  </w15:person>
  <w15:person w15:author="Huang, Po-kai">
    <w15:presenceInfo w15:providerId="AD" w15:userId="S::po-kai.huang@intel.com::be743c7d-0ad3-4a01-a6bb-e19e76bd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35A7"/>
    <w:rsid w:val="000045FA"/>
    <w:rsid w:val="000061A9"/>
    <w:rsid w:val="00006DBB"/>
    <w:rsid w:val="00006F5B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D25"/>
    <w:rsid w:val="0002184C"/>
    <w:rsid w:val="00022A0F"/>
    <w:rsid w:val="000230FB"/>
    <w:rsid w:val="00024344"/>
    <w:rsid w:val="00024487"/>
    <w:rsid w:val="00025718"/>
    <w:rsid w:val="00027D05"/>
    <w:rsid w:val="00030CF7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E9"/>
    <w:rsid w:val="00046AD7"/>
    <w:rsid w:val="0004715B"/>
    <w:rsid w:val="00047A89"/>
    <w:rsid w:val="00052123"/>
    <w:rsid w:val="00057F32"/>
    <w:rsid w:val="0006026B"/>
    <w:rsid w:val="0006105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2C67"/>
    <w:rsid w:val="000A6402"/>
    <w:rsid w:val="000A7F37"/>
    <w:rsid w:val="000B0557"/>
    <w:rsid w:val="000B5BCB"/>
    <w:rsid w:val="000B7C2A"/>
    <w:rsid w:val="000C0D91"/>
    <w:rsid w:val="000C4073"/>
    <w:rsid w:val="000D11DB"/>
    <w:rsid w:val="000D1435"/>
    <w:rsid w:val="000D174A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3762"/>
    <w:rsid w:val="00104636"/>
    <w:rsid w:val="00105918"/>
    <w:rsid w:val="00106A7F"/>
    <w:rsid w:val="001101C2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4564"/>
    <w:rsid w:val="00124AB7"/>
    <w:rsid w:val="00125757"/>
    <w:rsid w:val="001275D7"/>
    <w:rsid w:val="00131357"/>
    <w:rsid w:val="00134114"/>
    <w:rsid w:val="001343A8"/>
    <w:rsid w:val="00136A8C"/>
    <w:rsid w:val="001376CD"/>
    <w:rsid w:val="00137ADC"/>
    <w:rsid w:val="001408FE"/>
    <w:rsid w:val="00140EC4"/>
    <w:rsid w:val="00141167"/>
    <w:rsid w:val="0014151B"/>
    <w:rsid w:val="0014478E"/>
    <w:rsid w:val="001448D8"/>
    <w:rsid w:val="001450BB"/>
    <w:rsid w:val="001459E7"/>
    <w:rsid w:val="001459F3"/>
    <w:rsid w:val="00146708"/>
    <w:rsid w:val="00146902"/>
    <w:rsid w:val="00146F14"/>
    <w:rsid w:val="00151BBE"/>
    <w:rsid w:val="001523A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5BE6"/>
    <w:rsid w:val="001677E3"/>
    <w:rsid w:val="00170E8C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F4C"/>
    <w:rsid w:val="0018437B"/>
    <w:rsid w:val="001865B0"/>
    <w:rsid w:val="00186D69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2D5D"/>
    <w:rsid w:val="001C309E"/>
    <w:rsid w:val="001C7CCE"/>
    <w:rsid w:val="001D15ED"/>
    <w:rsid w:val="001D1A42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37AC"/>
    <w:rsid w:val="002239F2"/>
    <w:rsid w:val="002246AE"/>
    <w:rsid w:val="00224957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0AB1"/>
    <w:rsid w:val="00241AD7"/>
    <w:rsid w:val="00241B97"/>
    <w:rsid w:val="002440B0"/>
    <w:rsid w:val="00246B95"/>
    <w:rsid w:val="002470AC"/>
    <w:rsid w:val="002474B7"/>
    <w:rsid w:val="00251659"/>
    <w:rsid w:val="00252B3D"/>
    <w:rsid w:val="00252D47"/>
    <w:rsid w:val="00255378"/>
    <w:rsid w:val="00255A8B"/>
    <w:rsid w:val="002569BF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1A5D"/>
    <w:rsid w:val="00281D56"/>
    <w:rsid w:val="00282053"/>
    <w:rsid w:val="002825B1"/>
    <w:rsid w:val="00283248"/>
    <w:rsid w:val="002840C6"/>
    <w:rsid w:val="00284C5E"/>
    <w:rsid w:val="0028516C"/>
    <w:rsid w:val="0028597E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579"/>
    <w:rsid w:val="00297E45"/>
    <w:rsid w:val="002A195C"/>
    <w:rsid w:val="002A40FE"/>
    <w:rsid w:val="002A4A61"/>
    <w:rsid w:val="002A648F"/>
    <w:rsid w:val="002B144B"/>
    <w:rsid w:val="002B2026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4629"/>
    <w:rsid w:val="002D518F"/>
    <w:rsid w:val="002D7ED5"/>
    <w:rsid w:val="002E133B"/>
    <w:rsid w:val="002E15A9"/>
    <w:rsid w:val="002E1B18"/>
    <w:rsid w:val="002E39A2"/>
    <w:rsid w:val="002E46D8"/>
    <w:rsid w:val="002E47A9"/>
    <w:rsid w:val="002E49CB"/>
    <w:rsid w:val="002E6FF6"/>
    <w:rsid w:val="002E7894"/>
    <w:rsid w:val="002F12C4"/>
    <w:rsid w:val="002F23EE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52AD"/>
    <w:rsid w:val="00336337"/>
    <w:rsid w:val="0034133D"/>
    <w:rsid w:val="00341734"/>
    <w:rsid w:val="00343253"/>
    <w:rsid w:val="003449F9"/>
    <w:rsid w:val="00346619"/>
    <w:rsid w:val="00346804"/>
    <w:rsid w:val="003479E4"/>
    <w:rsid w:val="00347C43"/>
    <w:rsid w:val="00352E44"/>
    <w:rsid w:val="003546AD"/>
    <w:rsid w:val="00354A2D"/>
    <w:rsid w:val="00355D12"/>
    <w:rsid w:val="00355F5F"/>
    <w:rsid w:val="00356128"/>
    <w:rsid w:val="00360114"/>
    <w:rsid w:val="003602B8"/>
    <w:rsid w:val="00360C87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800C5"/>
    <w:rsid w:val="003803EA"/>
    <w:rsid w:val="003811DB"/>
    <w:rsid w:val="00382C54"/>
    <w:rsid w:val="0038516A"/>
    <w:rsid w:val="00385654"/>
    <w:rsid w:val="0038601E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603F"/>
    <w:rsid w:val="003D78F7"/>
    <w:rsid w:val="003D7973"/>
    <w:rsid w:val="003E04BA"/>
    <w:rsid w:val="003E05BC"/>
    <w:rsid w:val="003E066B"/>
    <w:rsid w:val="003E14E0"/>
    <w:rsid w:val="003E1A2F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7BE5"/>
    <w:rsid w:val="00421159"/>
    <w:rsid w:val="00424CB8"/>
    <w:rsid w:val="00426A36"/>
    <w:rsid w:val="00430648"/>
    <w:rsid w:val="0043413E"/>
    <w:rsid w:val="0043567D"/>
    <w:rsid w:val="00435DA8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69B"/>
    <w:rsid w:val="00456877"/>
    <w:rsid w:val="00457028"/>
    <w:rsid w:val="00457883"/>
    <w:rsid w:val="00457FA3"/>
    <w:rsid w:val="00461707"/>
    <w:rsid w:val="00462172"/>
    <w:rsid w:val="004624A3"/>
    <w:rsid w:val="0046570A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50C2"/>
    <w:rsid w:val="004B0908"/>
    <w:rsid w:val="004B0E97"/>
    <w:rsid w:val="004B3207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C43"/>
    <w:rsid w:val="004C6CAE"/>
    <w:rsid w:val="004C7919"/>
    <w:rsid w:val="004C7CE0"/>
    <w:rsid w:val="004D031C"/>
    <w:rsid w:val="004D03A1"/>
    <w:rsid w:val="004D071D"/>
    <w:rsid w:val="004D0F10"/>
    <w:rsid w:val="004D2D75"/>
    <w:rsid w:val="004D34B0"/>
    <w:rsid w:val="004D4065"/>
    <w:rsid w:val="004D4077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10116"/>
    <w:rsid w:val="005104C0"/>
    <w:rsid w:val="00510EDB"/>
    <w:rsid w:val="0051263D"/>
    <w:rsid w:val="00512D7C"/>
    <w:rsid w:val="00515091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471B"/>
    <w:rsid w:val="00574AD3"/>
    <w:rsid w:val="00574CD7"/>
    <w:rsid w:val="005751D6"/>
    <w:rsid w:val="00577963"/>
    <w:rsid w:val="00581F63"/>
    <w:rsid w:val="00583212"/>
    <w:rsid w:val="005845F0"/>
    <w:rsid w:val="00585D8F"/>
    <w:rsid w:val="00586072"/>
    <w:rsid w:val="0058644C"/>
    <w:rsid w:val="00587730"/>
    <w:rsid w:val="00587F10"/>
    <w:rsid w:val="00591351"/>
    <w:rsid w:val="00592F0F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CA8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037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FE4"/>
    <w:rsid w:val="00604E5C"/>
    <w:rsid w:val="0060558C"/>
    <w:rsid w:val="00605617"/>
    <w:rsid w:val="00605F40"/>
    <w:rsid w:val="00606477"/>
    <w:rsid w:val="0060719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F21"/>
    <w:rsid w:val="00635200"/>
    <w:rsid w:val="006362D2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504"/>
    <w:rsid w:val="0065586F"/>
    <w:rsid w:val="00656882"/>
    <w:rsid w:val="00657DBD"/>
    <w:rsid w:val="006607E1"/>
    <w:rsid w:val="00660C2E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39D9"/>
    <w:rsid w:val="0068429C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74B1"/>
    <w:rsid w:val="006E79C1"/>
    <w:rsid w:val="006F38AD"/>
    <w:rsid w:val="006F3DD4"/>
    <w:rsid w:val="006F684B"/>
    <w:rsid w:val="006F6897"/>
    <w:rsid w:val="006F73B0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50"/>
    <w:rsid w:val="007208DD"/>
    <w:rsid w:val="007220CF"/>
    <w:rsid w:val="0072210F"/>
    <w:rsid w:val="007221A7"/>
    <w:rsid w:val="00722AA8"/>
    <w:rsid w:val="007238EF"/>
    <w:rsid w:val="00724942"/>
    <w:rsid w:val="007264C8"/>
    <w:rsid w:val="00727341"/>
    <w:rsid w:val="0072788D"/>
    <w:rsid w:val="00727901"/>
    <w:rsid w:val="00727FD4"/>
    <w:rsid w:val="00730847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5765"/>
    <w:rsid w:val="007A5B89"/>
    <w:rsid w:val="007A5DE6"/>
    <w:rsid w:val="007A63E9"/>
    <w:rsid w:val="007A76AD"/>
    <w:rsid w:val="007B10B9"/>
    <w:rsid w:val="007B4D5D"/>
    <w:rsid w:val="007B71C5"/>
    <w:rsid w:val="007B74B2"/>
    <w:rsid w:val="007C0795"/>
    <w:rsid w:val="007C13E3"/>
    <w:rsid w:val="007C14AD"/>
    <w:rsid w:val="007C1532"/>
    <w:rsid w:val="007C2E26"/>
    <w:rsid w:val="007C3484"/>
    <w:rsid w:val="007C4FDA"/>
    <w:rsid w:val="007C51C0"/>
    <w:rsid w:val="007C6130"/>
    <w:rsid w:val="007C6C61"/>
    <w:rsid w:val="007C7152"/>
    <w:rsid w:val="007D02D4"/>
    <w:rsid w:val="007D1DFD"/>
    <w:rsid w:val="007D2ADA"/>
    <w:rsid w:val="007D2BC5"/>
    <w:rsid w:val="007D3C15"/>
    <w:rsid w:val="007D4405"/>
    <w:rsid w:val="007D4D44"/>
    <w:rsid w:val="007D50FF"/>
    <w:rsid w:val="007D6B5D"/>
    <w:rsid w:val="007E0717"/>
    <w:rsid w:val="007E0AC3"/>
    <w:rsid w:val="007E0DF7"/>
    <w:rsid w:val="007E21DF"/>
    <w:rsid w:val="007E2A81"/>
    <w:rsid w:val="007E43A0"/>
    <w:rsid w:val="007E43C6"/>
    <w:rsid w:val="007E4E82"/>
    <w:rsid w:val="007E5479"/>
    <w:rsid w:val="007E58AD"/>
    <w:rsid w:val="007E6A5A"/>
    <w:rsid w:val="007F0D29"/>
    <w:rsid w:val="007F17A7"/>
    <w:rsid w:val="007F215F"/>
    <w:rsid w:val="007F2243"/>
    <w:rsid w:val="007F2366"/>
    <w:rsid w:val="007F3046"/>
    <w:rsid w:val="007F352D"/>
    <w:rsid w:val="007F35A8"/>
    <w:rsid w:val="007F598D"/>
    <w:rsid w:val="007F6EC7"/>
    <w:rsid w:val="007F73C5"/>
    <w:rsid w:val="007F75A8"/>
    <w:rsid w:val="007F7740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2839"/>
    <w:rsid w:val="008428A3"/>
    <w:rsid w:val="008428E1"/>
    <w:rsid w:val="00847BFE"/>
    <w:rsid w:val="00850566"/>
    <w:rsid w:val="00852B3C"/>
    <w:rsid w:val="008532E6"/>
    <w:rsid w:val="00854722"/>
    <w:rsid w:val="00856D6F"/>
    <w:rsid w:val="00857748"/>
    <w:rsid w:val="0085795D"/>
    <w:rsid w:val="00865DAE"/>
    <w:rsid w:val="00867046"/>
    <w:rsid w:val="0086745D"/>
    <w:rsid w:val="00871315"/>
    <w:rsid w:val="008731D0"/>
    <w:rsid w:val="00873215"/>
    <w:rsid w:val="008739D8"/>
    <w:rsid w:val="00875B51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A1988"/>
    <w:rsid w:val="008A5629"/>
    <w:rsid w:val="008A5AFD"/>
    <w:rsid w:val="008A6024"/>
    <w:rsid w:val="008A65A8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88"/>
    <w:rsid w:val="008F6EA3"/>
    <w:rsid w:val="009010BE"/>
    <w:rsid w:val="009021AC"/>
    <w:rsid w:val="009025C9"/>
    <w:rsid w:val="00904D94"/>
    <w:rsid w:val="00905A7F"/>
    <w:rsid w:val="00906D42"/>
    <w:rsid w:val="009103DF"/>
    <w:rsid w:val="00910DB4"/>
    <w:rsid w:val="00910F8F"/>
    <w:rsid w:val="0091118D"/>
    <w:rsid w:val="0091280B"/>
    <w:rsid w:val="00912C30"/>
    <w:rsid w:val="009136AA"/>
    <w:rsid w:val="00913CB3"/>
    <w:rsid w:val="009145CC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51CE8"/>
    <w:rsid w:val="00952762"/>
    <w:rsid w:val="0095350F"/>
    <w:rsid w:val="00953565"/>
    <w:rsid w:val="00954346"/>
    <w:rsid w:val="00954C90"/>
    <w:rsid w:val="00956C8B"/>
    <w:rsid w:val="0095703C"/>
    <w:rsid w:val="00957C5C"/>
    <w:rsid w:val="00957ED2"/>
    <w:rsid w:val="00962886"/>
    <w:rsid w:val="009636F3"/>
    <w:rsid w:val="0096473C"/>
    <w:rsid w:val="00965464"/>
    <w:rsid w:val="009660F8"/>
    <w:rsid w:val="00966FFC"/>
    <w:rsid w:val="00967966"/>
    <w:rsid w:val="00970D55"/>
    <w:rsid w:val="009723A1"/>
    <w:rsid w:val="009723DF"/>
    <w:rsid w:val="009726AD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64D4"/>
    <w:rsid w:val="009A0E5E"/>
    <w:rsid w:val="009A2439"/>
    <w:rsid w:val="009A2E6A"/>
    <w:rsid w:val="009A319B"/>
    <w:rsid w:val="009A33D0"/>
    <w:rsid w:val="009A517C"/>
    <w:rsid w:val="009A59ED"/>
    <w:rsid w:val="009A6FBB"/>
    <w:rsid w:val="009A7177"/>
    <w:rsid w:val="009A7929"/>
    <w:rsid w:val="009B0620"/>
    <w:rsid w:val="009B09CD"/>
    <w:rsid w:val="009B0CB7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0F"/>
    <w:rsid w:val="009D3043"/>
    <w:rsid w:val="009D3276"/>
    <w:rsid w:val="009D444C"/>
    <w:rsid w:val="009D4525"/>
    <w:rsid w:val="009D4529"/>
    <w:rsid w:val="009D64E5"/>
    <w:rsid w:val="009D6A1F"/>
    <w:rsid w:val="009D6E6E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EF3"/>
    <w:rsid w:val="00A002E3"/>
    <w:rsid w:val="00A00483"/>
    <w:rsid w:val="00A00EE5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3AE4"/>
    <w:rsid w:val="00A3437C"/>
    <w:rsid w:val="00A35180"/>
    <w:rsid w:val="00A356E1"/>
    <w:rsid w:val="00A370E8"/>
    <w:rsid w:val="00A40884"/>
    <w:rsid w:val="00A40B42"/>
    <w:rsid w:val="00A429DD"/>
    <w:rsid w:val="00A42C28"/>
    <w:rsid w:val="00A43B6B"/>
    <w:rsid w:val="00A44A11"/>
    <w:rsid w:val="00A458E0"/>
    <w:rsid w:val="00A45C7E"/>
    <w:rsid w:val="00A467AC"/>
    <w:rsid w:val="00A46949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6CBC"/>
    <w:rsid w:val="00A70990"/>
    <w:rsid w:val="00A7100C"/>
    <w:rsid w:val="00A717AE"/>
    <w:rsid w:val="00A74A68"/>
    <w:rsid w:val="00A77AE4"/>
    <w:rsid w:val="00A77C8F"/>
    <w:rsid w:val="00A80E2F"/>
    <w:rsid w:val="00A81DAA"/>
    <w:rsid w:val="00A81E31"/>
    <w:rsid w:val="00A83380"/>
    <w:rsid w:val="00A84351"/>
    <w:rsid w:val="00A844CE"/>
    <w:rsid w:val="00A84B5A"/>
    <w:rsid w:val="00A86CA0"/>
    <w:rsid w:val="00A87001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1CCD"/>
    <w:rsid w:val="00AA2BDA"/>
    <w:rsid w:val="00AA3B3A"/>
    <w:rsid w:val="00AA3C3D"/>
    <w:rsid w:val="00AA615F"/>
    <w:rsid w:val="00AA63A9"/>
    <w:rsid w:val="00AA6F19"/>
    <w:rsid w:val="00AA7E07"/>
    <w:rsid w:val="00AB0D1A"/>
    <w:rsid w:val="00AB120D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25A6"/>
    <w:rsid w:val="00AC2EDB"/>
    <w:rsid w:val="00AC76C6"/>
    <w:rsid w:val="00AD07A2"/>
    <w:rsid w:val="00AD08F1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6E42"/>
    <w:rsid w:val="00B57549"/>
    <w:rsid w:val="00B60DD2"/>
    <w:rsid w:val="00B60FDA"/>
    <w:rsid w:val="00B6166F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B68"/>
    <w:rsid w:val="00B93CDD"/>
    <w:rsid w:val="00B94B98"/>
    <w:rsid w:val="00B94CAC"/>
    <w:rsid w:val="00BA06B3"/>
    <w:rsid w:val="00BA27B6"/>
    <w:rsid w:val="00BA3938"/>
    <w:rsid w:val="00BA66ED"/>
    <w:rsid w:val="00BA6B2F"/>
    <w:rsid w:val="00BA7375"/>
    <w:rsid w:val="00BA787B"/>
    <w:rsid w:val="00BA7EB3"/>
    <w:rsid w:val="00BB0AA5"/>
    <w:rsid w:val="00BB20F2"/>
    <w:rsid w:val="00BB5667"/>
    <w:rsid w:val="00BB67AE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E011E"/>
    <w:rsid w:val="00BE0818"/>
    <w:rsid w:val="00BE09CD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7D2"/>
    <w:rsid w:val="00C24A70"/>
    <w:rsid w:val="00C24CC7"/>
    <w:rsid w:val="00C268C1"/>
    <w:rsid w:val="00C31578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665A"/>
    <w:rsid w:val="00C67159"/>
    <w:rsid w:val="00C67497"/>
    <w:rsid w:val="00C67D6D"/>
    <w:rsid w:val="00C71866"/>
    <w:rsid w:val="00C723BC"/>
    <w:rsid w:val="00C725B1"/>
    <w:rsid w:val="00C735F9"/>
    <w:rsid w:val="00C76501"/>
    <w:rsid w:val="00C80D03"/>
    <w:rsid w:val="00C80D37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70C7"/>
    <w:rsid w:val="00CB14A1"/>
    <w:rsid w:val="00CB285C"/>
    <w:rsid w:val="00CB32AD"/>
    <w:rsid w:val="00CB44D6"/>
    <w:rsid w:val="00CB4631"/>
    <w:rsid w:val="00CB7A46"/>
    <w:rsid w:val="00CB7E7E"/>
    <w:rsid w:val="00CC2CD1"/>
    <w:rsid w:val="00CC35AD"/>
    <w:rsid w:val="00CC35B4"/>
    <w:rsid w:val="00CC3806"/>
    <w:rsid w:val="00CC5DC9"/>
    <w:rsid w:val="00CC76CE"/>
    <w:rsid w:val="00CD0810"/>
    <w:rsid w:val="00CD0ABD"/>
    <w:rsid w:val="00CD259C"/>
    <w:rsid w:val="00CD2A6A"/>
    <w:rsid w:val="00CD332C"/>
    <w:rsid w:val="00CD3841"/>
    <w:rsid w:val="00CD4319"/>
    <w:rsid w:val="00CD593A"/>
    <w:rsid w:val="00CD6072"/>
    <w:rsid w:val="00CE102F"/>
    <w:rsid w:val="00CE16B6"/>
    <w:rsid w:val="00CE1B79"/>
    <w:rsid w:val="00CE2128"/>
    <w:rsid w:val="00CE28AE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2431"/>
    <w:rsid w:val="00D22E7D"/>
    <w:rsid w:val="00D23043"/>
    <w:rsid w:val="00D23B6F"/>
    <w:rsid w:val="00D24B64"/>
    <w:rsid w:val="00D25E5B"/>
    <w:rsid w:val="00D2775B"/>
    <w:rsid w:val="00D307A6"/>
    <w:rsid w:val="00D3257B"/>
    <w:rsid w:val="00D32586"/>
    <w:rsid w:val="00D3379D"/>
    <w:rsid w:val="00D3399A"/>
    <w:rsid w:val="00D36571"/>
    <w:rsid w:val="00D36C35"/>
    <w:rsid w:val="00D37123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5A7B"/>
    <w:rsid w:val="00D877EE"/>
    <w:rsid w:val="00D87ED5"/>
    <w:rsid w:val="00D925DB"/>
    <w:rsid w:val="00D92951"/>
    <w:rsid w:val="00D9357B"/>
    <w:rsid w:val="00D93CE3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B10"/>
    <w:rsid w:val="00DB41E1"/>
    <w:rsid w:val="00DB4AC8"/>
    <w:rsid w:val="00DB4BC5"/>
    <w:rsid w:val="00DB50F0"/>
    <w:rsid w:val="00DB5418"/>
    <w:rsid w:val="00DB5542"/>
    <w:rsid w:val="00DB5D63"/>
    <w:rsid w:val="00DB690C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D7A72"/>
    <w:rsid w:val="00DE06F3"/>
    <w:rsid w:val="00DE0E45"/>
    <w:rsid w:val="00DE14EA"/>
    <w:rsid w:val="00DE2E19"/>
    <w:rsid w:val="00DE385C"/>
    <w:rsid w:val="00DE3FB5"/>
    <w:rsid w:val="00DE674F"/>
    <w:rsid w:val="00DE6B30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4259E"/>
    <w:rsid w:val="00E42D34"/>
    <w:rsid w:val="00E42DC7"/>
    <w:rsid w:val="00E45053"/>
    <w:rsid w:val="00E45C44"/>
    <w:rsid w:val="00E4679F"/>
    <w:rsid w:val="00E47A97"/>
    <w:rsid w:val="00E51072"/>
    <w:rsid w:val="00E5361C"/>
    <w:rsid w:val="00E53C1B"/>
    <w:rsid w:val="00E546AA"/>
    <w:rsid w:val="00E54D26"/>
    <w:rsid w:val="00E56160"/>
    <w:rsid w:val="00E5708C"/>
    <w:rsid w:val="00E57FDE"/>
    <w:rsid w:val="00E610D6"/>
    <w:rsid w:val="00E61551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3535"/>
    <w:rsid w:val="00E84389"/>
    <w:rsid w:val="00E85922"/>
    <w:rsid w:val="00E85E24"/>
    <w:rsid w:val="00E86231"/>
    <w:rsid w:val="00E8700F"/>
    <w:rsid w:val="00E873C2"/>
    <w:rsid w:val="00E90A54"/>
    <w:rsid w:val="00E90B51"/>
    <w:rsid w:val="00E921D6"/>
    <w:rsid w:val="00E922D0"/>
    <w:rsid w:val="00E94289"/>
    <w:rsid w:val="00E94B2B"/>
    <w:rsid w:val="00E9535F"/>
    <w:rsid w:val="00E96C36"/>
    <w:rsid w:val="00EA018D"/>
    <w:rsid w:val="00EA2CE4"/>
    <w:rsid w:val="00EA44AC"/>
    <w:rsid w:val="00EA48D0"/>
    <w:rsid w:val="00EA5606"/>
    <w:rsid w:val="00EA58B8"/>
    <w:rsid w:val="00EA64A3"/>
    <w:rsid w:val="00EA6DCB"/>
    <w:rsid w:val="00EB09CE"/>
    <w:rsid w:val="00EB1458"/>
    <w:rsid w:val="00EB1546"/>
    <w:rsid w:val="00EB158A"/>
    <w:rsid w:val="00EB182E"/>
    <w:rsid w:val="00EB2B96"/>
    <w:rsid w:val="00EB4297"/>
    <w:rsid w:val="00EB43AD"/>
    <w:rsid w:val="00EB51AE"/>
    <w:rsid w:val="00EB5ADB"/>
    <w:rsid w:val="00EB6B8E"/>
    <w:rsid w:val="00EC003A"/>
    <w:rsid w:val="00EC1DF8"/>
    <w:rsid w:val="00EC2A19"/>
    <w:rsid w:val="00EC2DC9"/>
    <w:rsid w:val="00EC41AF"/>
    <w:rsid w:val="00EC4322"/>
    <w:rsid w:val="00EC4A69"/>
    <w:rsid w:val="00EC4AC9"/>
    <w:rsid w:val="00EC6521"/>
    <w:rsid w:val="00EC662D"/>
    <w:rsid w:val="00EC700C"/>
    <w:rsid w:val="00ED1BAF"/>
    <w:rsid w:val="00ED3892"/>
    <w:rsid w:val="00ED6FC5"/>
    <w:rsid w:val="00EE0505"/>
    <w:rsid w:val="00EE1625"/>
    <w:rsid w:val="00EE2AF3"/>
    <w:rsid w:val="00EE3B03"/>
    <w:rsid w:val="00EE55B2"/>
    <w:rsid w:val="00EE62A1"/>
    <w:rsid w:val="00EE7898"/>
    <w:rsid w:val="00EE7DA9"/>
    <w:rsid w:val="00EF0C9D"/>
    <w:rsid w:val="00EF1283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4289"/>
    <w:rsid w:val="00F1450B"/>
    <w:rsid w:val="00F14EC4"/>
    <w:rsid w:val="00F1711A"/>
    <w:rsid w:val="00F2476E"/>
    <w:rsid w:val="00F2561F"/>
    <w:rsid w:val="00F2637D"/>
    <w:rsid w:val="00F27B54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16BC"/>
    <w:rsid w:val="00FA17BA"/>
    <w:rsid w:val="00FA453B"/>
    <w:rsid w:val="00FA5D88"/>
    <w:rsid w:val="00FA5DA4"/>
    <w:rsid w:val="00FA6D0A"/>
    <w:rsid w:val="00FA751A"/>
    <w:rsid w:val="00FB0152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47CA"/>
    <w:rsid w:val="00FD554D"/>
    <w:rsid w:val="00FD596D"/>
    <w:rsid w:val="00FD5B24"/>
    <w:rsid w:val="00FE0320"/>
    <w:rsid w:val="00FE0B0C"/>
    <w:rsid w:val="00FE22F6"/>
    <w:rsid w:val="00FE2CB4"/>
    <w:rsid w:val="00FE31E9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D1970-5AF3-4615-940E-6796283A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3791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liyiqing (C)</cp:lastModifiedBy>
  <cp:revision>2</cp:revision>
  <cp:lastPrinted>2010-05-04T12:47:00Z</cp:lastPrinted>
  <dcterms:created xsi:type="dcterms:W3CDTF">2021-03-25T03:01:00Z</dcterms:created>
  <dcterms:modified xsi:type="dcterms:W3CDTF">2021-03-25T03:01:00Z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  <property fmtid="{D5CDD505-2E9C-101B-9397-08002B2CF9AE}" pid="17" name="_2015_ms_pID_725343">
    <vt:lpwstr>(3)abFAtrMxw8N1kgucV55BeY3eIAZ8W06v9kkln0jFT110k3oMPXroDCLo0RN1rg9K8ldJrT/F
evZ9ipJMu5cgRJ5N7ysu/mI9c3J9CGsFV/KcLLMl1P+h+vrPhhHH4KbFdwAHA8M/lfOcJ7V3
egATKBxi40rgHwKMbjR1ngy7qNs7TdprNmxRrcXgTp/BL7iZp2OJopWIMzzZs1ZwjZ4MHMA3
TuaAD7/7Vf84I2b8f0</vt:lpwstr>
  </property>
  <property fmtid="{D5CDD505-2E9C-101B-9397-08002B2CF9AE}" pid="18" name="_2015_ms_pID_7253431">
    <vt:lpwstr>/UdT25UB2BJDmc1gO83x0PeRaaquwe37QKCu+o7sOav8jeKeqIT1vF
Na2EqfvEYvqF1fI0EFStrvGL7hHpBaidVzZPrTFFnTuvyZ4eu6JTdQZhqojopd8GzZ9f0CwU
3J/oht/rUdOPgWKRkdQDOyjkpqYpaf/yeXf/B/pWZivcLqPQVq3y6hY9ws1Oj/bhCai0nPRv
kIFoNDeq7A32lIt/1TNW4F6ADnykxDe52qt3</vt:lpwstr>
  </property>
  <property fmtid="{D5CDD505-2E9C-101B-9397-08002B2CF9AE}" pid="19" name="_2015_ms_pID_7253432">
    <vt:lpwstr>fA==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1615382562</vt:lpwstr>
  </property>
</Properties>
</file>