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1574"/>
        <w:gridCol w:w="3205"/>
        <w:gridCol w:w="1521"/>
        <w:gridCol w:w="1841"/>
      </w:tblGrid>
      <w:tr w:rsidR="00CA09B2" w:rsidTr="00854F3A">
        <w:trPr>
          <w:trHeight w:val="485"/>
          <w:jc w:val="center"/>
        </w:trPr>
        <w:tc>
          <w:tcPr>
            <w:tcW w:w="9576" w:type="dxa"/>
            <w:gridSpan w:val="5"/>
            <w:tcMar>
              <w:left w:w="29" w:type="dxa"/>
              <w:right w:w="29" w:type="dxa"/>
            </w:tcMar>
            <w:vAlign w:val="bottom"/>
          </w:tcPr>
          <w:p w:rsidR="00CA09B2" w:rsidRDefault="00AF574B" w:rsidP="00381A4B">
            <w:pPr>
              <w:pStyle w:val="T2"/>
            </w:pPr>
            <w:r>
              <w:t>CR on</w:t>
            </w:r>
            <w:r w:rsidR="00381A4B">
              <w:t xml:space="preserve"> CID 1279</w:t>
            </w:r>
          </w:p>
        </w:tc>
      </w:tr>
      <w:tr w:rsidR="00CA09B2" w:rsidTr="00A525F0">
        <w:trPr>
          <w:trHeight w:val="359"/>
          <w:jc w:val="center"/>
        </w:trPr>
        <w:tc>
          <w:tcPr>
            <w:tcW w:w="9576" w:type="dxa"/>
            <w:gridSpan w:val="5"/>
            <w:vAlign w:val="center"/>
          </w:tcPr>
          <w:p w:rsidR="00CA09B2" w:rsidRPr="00977061" w:rsidRDefault="00CA09B2" w:rsidP="001D40D5">
            <w:pPr>
              <w:pStyle w:val="T2"/>
              <w:tabs>
                <w:tab w:val="left" w:pos="9360"/>
              </w:tabs>
              <w:ind w:left="0" w:right="0"/>
              <w:rPr>
                <w:sz w:val="24"/>
                <w:szCs w:val="24"/>
              </w:rPr>
            </w:pPr>
            <w:r w:rsidRPr="00977061">
              <w:rPr>
                <w:sz w:val="24"/>
                <w:szCs w:val="24"/>
              </w:rPr>
              <w:t>Date:</w:t>
            </w:r>
            <w:r w:rsidR="00DF095C" w:rsidRPr="00977061">
              <w:rPr>
                <w:b w:val="0"/>
                <w:sz w:val="24"/>
                <w:szCs w:val="24"/>
              </w:rPr>
              <w:t xml:space="preserve">  20</w:t>
            </w:r>
            <w:r w:rsidR="00854F3A">
              <w:rPr>
                <w:b w:val="0"/>
                <w:sz w:val="24"/>
                <w:szCs w:val="24"/>
              </w:rPr>
              <w:t>21</w:t>
            </w:r>
            <w:r w:rsidR="00965FF9" w:rsidRPr="00977061">
              <w:rPr>
                <w:b w:val="0"/>
                <w:sz w:val="24"/>
                <w:szCs w:val="24"/>
              </w:rPr>
              <w:t>-</w:t>
            </w:r>
            <w:r w:rsidR="004C50A4">
              <w:rPr>
                <w:b w:val="0"/>
                <w:sz w:val="24"/>
                <w:szCs w:val="24"/>
              </w:rPr>
              <w:t>04-1</w:t>
            </w:r>
            <w:r w:rsidR="00544A19">
              <w:rPr>
                <w:b w:val="0"/>
                <w:sz w:val="24"/>
                <w:szCs w:val="24"/>
              </w:rPr>
              <w:t>5</w:t>
            </w:r>
          </w:p>
        </w:tc>
      </w:tr>
      <w:tr w:rsidR="00CA09B2">
        <w:trPr>
          <w:cantSplit/>
          <w:jc w:val="center"/>
        </w:trPr>
        <w:tc>
          <w:tcPr>
            <w:tcW w:w="9576" w:type="dxa"/>
            <w:gridSpan w:val="5"/>
            <w:vAlign w:val="center"/>
          </w:tcPr>
          <w:p w:rsidR="00CA09B2" w:rsidRPr="00977061" w:rsidRDefault="00CA09B2">
            <w:pPr>
              <w:pStyle w:val="T2"/>
              <w:spacing w:after="0"/>
              <w:ind w:left="0" w:right="0"/>
              <w:jc w:val="left"/>
              <w:rPr>
                <w:sz w:val="24"/>
                <w:szCs w:val="24"/>
              </w:rPr>
            </w:pPr>
            <w:r w:rsidRPr="00977061">
              <w:rPr>
                <w:sz w:val="24"/>
                <w:szCs w:val="24"/>
              </w:rPr>
              <w:t>Author:</w:t>
            </w:r>
          </w:p>
        </w:tc>
      </w:tr>
      <w:tr w:rsidR="00CA09B2" w:rsidTr="00AF574B">
        <w:trPr>
          <w:jc w:val="center"/>
        </w:trPr>
        <w:tc>
          <w:tcPr>
            <w:tcW w:w="1435" w:type="dxa"/>
            <w:vAlign w:val="center"/>
          </w:tcPr>
          <w:p w:rsidR="00CA09B2" w:rsidRPr="00977061" w:rsidRDefault="00CA09B2">
            <w:pPr>
              <w:pStyle w:val="T2"/>
              <w:spacing w:after="0"/>
              <w:ind w:left="0" w:right="0"/>
              <w:jc w:val="left"/>
              <w:rPr>
                <w:sz w:val="24"/>
                <w:szCs w:val="24"/>
              </w:rPr>
            </w:pPr>
            <w:r w:rsidRPr="00977061">
              <w:rPr>
                <w:sz w:val="24"/>
                <w:szCs w:val="24"/>
              </w:rPr>
              <w:t>Name</w:t>
            </w:r>
          </w:p>
        </w:tc>
        <w:tc>
          <w:tcPr>
            <w:tcW w:w="1574" w:type="dxa"/>
            <w:vAlign w:val="center"/>
          </w:tcPr>
          <w:p w:rsidR="00CA09B2" w:rsidRPr="00977061" w:rsidRDefault="0062440B">
            <w:pPr>
              <w:pStyle w:val="T2"/>
              <w:spacing w:after="0"/>
              <w:ind w:left="0" w:right="0"/>
              <w:jc w:val="left"/>
              <w:rPr>
                <w:sz w:val="24"/>
                <w:szCs w:val="24"/>
              </w:rPr>
            </w:pPr>
            <w:r w:rsidRPr="00977061">
              <w:rPr>
                <w:sz w:val="24"/>
                <w:szCs w:val="24"/>
              </w:rPr>
              <w:t>Affiliation</w:t>
            </w:r>
          </w:p>
        </w:tc>
        <w:tc>
          <w:tcPr>
            <w:tcW w:w="3205" w:type="dxa"/>
            <w:vAlign w:val="center"/>
          </w:tcPr>
          <w:p w:rsidR="00CA09B2" w:rsidRPr="00977061" w:rsidRDefault="00CA09B2">
            <w:pPr>
              <w:pStyle w:val="T2"/>
              <w:spacing w:after="0"/>
              <w:ind w:left="0" w:right="0"/>
              <w:jc w:val="left"/>
              <w:rPr>
                <w:sz w:val="24"/>
                <w:szCs w:val="24"/>
              </w:rPr>
            </w:pPr>
            <w:r w:rsidRPr="00977061">
              <w:rPr>
                <w:sz w:val="24"/>
                <w:szCs w:val="24"/>
              </w:rPr>
              <w:t>Address</w:t>
            </w:r>
          </w:p>
        </w:tc>
        <w:tc>
          <w:tcPr>
            <w:tcW w:w="1521" w:type="dxa"/>
            <w:vAlign w:val="center"/>
          </w:tcPr>
          <w:p w:rsidR="00CA09B2" w:rsidRPr="00977061" w:rsidRDefault="00CA09B2">
            <w:pPr>
              <w:pStyle w:val="T2"/>
              <w:spacing w:after="0"/>
              <w:ind w:left="0" w:right="0"/>
              <w:jc w:val="left"/>
              <w:rPr>
                <w:sz w:val="24"/>
                <w:szCs w:val="24"/>
              </w:rPr>
            </w:pPr>
            <w:r w:rsidRPr="00977061">
              <w:rPr>
                <w:sz w:val="24"/>
                <w:szCs w:val="24"/>
              </w:rPr>
              <w:t>Phone</w:t>
            </w:r>
          </w:p>
        </w:tc>
        <w:tc>
          <w:tcPr>
            <w:tcW w:w="1841" w:type="dxa"/>
            <w:vAlign w:val="center"/>
          </w:tcPr>
          <w:p w:rsidR="00CA09B2" w:rsidRPr="00977061" w:rsidRDefault="00A525F0">
            <w:pPr>
              <w:pStyle w:val="T2"/>
              <w:spacing w:after="0"/>
              <w:ind w:left="0" w:right="0"/>
              <w:jc w:val="left"/>
              <w:rPr>
                <w:sz w:val="24"/>
                <w:szCs w:val="24"/>
              </w:rPr>
            </w:pPr>
            <w:r w:rsidRPr="00977061">
              <w:rPr>
                <w:sz w:val="24"/>
                <w:szCs w:val="24"/>
              </w:rPr>
              <w:t>Email</w:t>
            </w:r>
          </w:p>
        </w:tc>
      </w:tr>
      <w:tr w:rsidR="00CA09B2" w:rsidRPr="00A525F0" w:rsidTr="00AF574B">
        <w:trPr>
          <w:jc w:val="center"/>
        </w:trPr>
        <w:tc>
          <w:tcPr>
            <w:tcW w:w="1435" w:type="dxa"/>
            <w:vAlign w:val="center"/>
          </w:tcPr>
          <w:p w:rsidR="00CA09B2" w:rsidRPr="00143796" w:rsidRDefault="00854F3A" w:rsidP="00A525F0">
            <w:pPr>
              <w:pStyle w:val="T2"/>
              <w:spacing w:after="0"/>
              <w:ind w:left="0" w:right="0"/>
              <w:jc w:val="left"/>
              <w:rPr>
                <w:b w:val="0"/>
                <w:sz w:val="22"/>
                <w:szCs w:val="22"/>
              </w:rPr>
            </w:pPr>
            <w:r>
              <w:rPr>
                <w:b w:val="0"/>
                <w:sz w:val="22"/>
                <w:szCs w:val="22"/>
              </w:rPr>
              <w:t>Yan Xin</w:t>
            </w:r>
          </w:p>
        </w:tc>
        <w:tc>
          <w:tcPr>
            <w:tcW w:w="1574" w:type="dxa"/>
            <w:vAlign w:val="center"/>
          </w:tcPr>
          <w:p w:rsidR="00CA09B2" w:rsidRPr="00143796" w:rsidRDefault="00A525F0" w:rsidP="00A525F0">
            <w:pPr>
              <w:pStyle w:val="T2"/>
              <w:spacing w:after="0"/>
              <w:ind w:left="0" w:right="0"/>
              <w:jc w:val="left"/>
              <w:rPr>
                <w:b w:val="0"/>
                <w:sz w:val="22"/>
                <w:szCs w:val="22"/>
              </w:rPr>
            </w:pPr>
            <w:r w:rsidRPr="00143796">
              <w:rPr>
                <w:b w:val="0"/>
                <w:sz w:val="22"/>
                <w:szCs w:val="22"/>
              </w:rPr>
              <w:t>Huawei Technologies</w:t>
            </w:r>
          </w:p>
        </w:tc>
        <w:tc>
          <w:tcPr>
            <w:tcW w:w="3205" w:type="dxa"/>
            <w:vAlign w:val="center"/>
          </w:tcPr>
          <w:p w:rsidR="00A525F0" w:rsidRPr="00143796" w:rsidRDefault="00CC0AE0" w:rsidP="00143796">
            <w:pPr>
              <w:pStyle w:val="T2"/>
              <w:spacing w:after="0"/>
              <w:ind w:left="0" w:right="0"/>
              <w:jc w:val="left"/>
              <w:rPr>
                <w:b w:val="0"/>
                <w:sz w:val="22"/>
                <w:szCs w:val="22"/>
              </w:rPr>
            </w:pPr>
            <w:r w:rsidRPr="00143796">
              <w:rPr>
                <w:b w:val="0"/>
                <w:sz w:val="22"/>
                <w:szCs w:val="22"/>
              </w:rPr>
              <w:t xml:space="preserve">303 Terry Fox Drive, Suite 400, </w:t>
            </w:r>
            <w:r>
              <w:rPr>
                <w:b w:val="0"/>
                <w:sz w:val="22"/>
                <w:szCs w:val="22"/>
              </w:rPr>
              <w:t xml:space="preserve">Ottawa, </w:t>
            </w:r>
            <w:r w:rsidRPr="00143796">
              <w:rPr>
                <w:b w:val="0"/>
                <w:sz w:val="22"/>
                <w:szCs w:val="22"/>
              </w:rPr>
              <w:t xml:space="preserve">Ontario </w:t>
            </w:r>
            <w:r>
              <w:rPr>
                <w:b w:val="0"/>
                <w:sz w:val="22"/>
                <w:szCs w:val="22"/>
              </w:rPr>
              <w:t>K2K 3J1</w:t>
            </w:r>
          </w:p>
        </w:tc>
        <w:tc>
          <w:tcPr>
            <w:tcW w:w="1521" w:type="dxa"/>
            <w:vAlign w:val="center"/>
          </w:tcPr>
          <w:p w:rsidR="00CA09B2" w:rsidRPr="00143796" w:rsidRDefault="00CA09B2">
            <w:pPr>
              <w:pStyle w:val="T2"/>
              <w:spacing w:after="0"/>
              <w:ind w:left="0" w:right="0"/>
              <w:rPr>
                <w:b w:val="0"/>
                <w:sz w:val="22"/>
                <w:szCs w:val="22"/>
              </w:rPr>
            </w:pPr>
          </w:p>
        </w:tc>
        <w:tc>
          <w:tcPr>
            <w:tcW w:w="1841" w:type="dxa"/>
            <w:vAlign w:val="center"/>
          </w:tcPr>
          <w:p w:rsidR="00CA09B2" w:rsidRPr="009A4664" w:rsidRDefault="00854F3A" w:rsidP="005C2927">
            <w:pPr>
              <w:pStyle w:val="T2"/>
              <w:spacing w:after="0"/>
              <w:ind w:left="0" w:right="0"/>
              <w:jc w:val="left"/>
              <w:rPr>
                <w:b w:val="0"/>
                <w:sz w:val="22"/>
                <w:szCs w:val="22"/>
              </w:rPr>
            </w:pPr>
            <w:r w:rsidRPr="009A4664">
              <w:rPr>
                <w:b w:val="0"/>
                <w:sz w:val="22"/>
                <w:szCs w:val="22"/>
              </w:rPr>
              <w:t>yan.xin@huawei.com</w:t>
            </w:r>
          </w:p>
        </w:tc>
      </w:tr>
      <w:tr w:rsidR="006B2123" w:rsidRPr="00A525F0" w:rsidTr="00AF574B">
        <w:trPr>
          <w:jc w:val="center"/>
        </w:trPr>
        <w:tc>
          <w:tcPr>
            <w:tcW w:w="1435" w:type="dxa"/>
            <w:vAlign w:val="center"/>
          </w:tcPr>
          <w:p w:rsidR="006B2123" w:rsidRDefault="00AF574B" w:rsidP="00A525F0">
            <w:pPr>
              <w:pStyle w:val="T2"/>
              <w:spacing w:after="0"/>
              <w:ind w:left="0" w:right="0"/>
              <w:jc w:val="left"/>
              <w:rPr>
                <w:b w:val="0"/>
                <w:sz w:val="22"/>
                <w:szCs w:val="22"/>
              </w:rPr>
            </w:pPr>
            <w:r>
              <w:rPr>
                <w:b w:val="0"/>
                <w:sz w:val="22"/>
                <w:szCs w:val="22"/>
              </w:rPr>
              <w:t>Ross Jian Yu</w:t>
            </w:r>
          </w:p>
        </w:tc>
        <w:tc>
          <w:tcPr>
            <w:tcW w:w="1574" w:type="dxa"/>
            <w:vAlign w:val="center"/>
          </w:tcPr>
          <w:p w:rsidR="006B2123" w:rsidRPr="00143796" w:rsidRDefault="00AF574B" w:rsidP="00A525F0">
            <w:pPr>
              <w:pStyle w:val="T2"/>
              <w:spacing w:after="0"/>
              <w:ind w:left="0" w:right="0"/>
              <w:jc w:val="left"/>
              <w:rPr>
                <w:b w:val="0"/>
                <w:sz w:val="22"/>
                <w:szCs w:val="22"/>
              </w:rPr>
            </w:pPr>
            <w:r w:rsidRPr="00143796">
              <w:rPr>
                <w:b w:val="0"/>
                <w:sz w:val="22"/>
                <w:szCs w:val="22"/>
              </w:rPr>
              <w:t>Huawei Technologies</w:t>
            </w:r>
          </w:p>
        </w:tc>
        <w:tc>
          <w:tcPr>
            <w:tcW w:w="3205" w:type="dxa"/>
            <w:vAlign w:val="center"/>
          </w:tcPr>
          <w:p w:rsidR="006B2123" w:rsidRPr="00143796" w:rsidRDefault="006B2123" w:rsidP="00143796">
            <w:pPr>
              <w:pStyle w:val="T2"/>
              <w:spacing w:after="0"/>
              <w:ind w:left="0" w:right="0"/>
              <w:jc w:val="left"/>
              <w:rPr>
                <w:b w:val="0"/>
                <w:sz w:val="22"/>
                <w:szCs w:val="22"/>
              </w:rPr>
            </w:pPr>
          </w:p>
        </w:tc>
        <w:tc>
          <w:tcPr>
            <w:tcW w:w="1521" w:type="dxa"/>
            <w:vAlign w:val="center"/>
          </w:tcPr>
          <w:p w:rsidR="006B2123" w:rsidRPr="00143796" w:rsidRDefault="006B2123">
            <w:pPr>
              <w:pStyle w:val="T2"/>
              <w:spacing w:after="0"/>
              <w:ind w:left="0" w:right="0"/>
              <w:rPr>
                <w:b w:val="0"/>
                <w:sz w:val="22"/>
                <w:szCs w:val="22"/>
              </w:rPr>
            </w:pPr>
          </w:p>
        </w:tc>
        <w:tc>
          <w:tcPr>
            <w:tcW w:w="1841" w:type="dxa"/>
            <w:vAlign w:val="center"/>
          </w:tcPr>
          <w:p w:rsidR="006B2123" w:rsidRPr="009A4664" w:rsidRDefault="00AF574B" w:rsidP="005C2927">
            <w:pPr>
              <w:pStyle w:val="T2"/>
              <w:spacing w:after="0"/>
              <w:ind w:left="0" w:right="0"/>
              <w:jc w:val="left"/>
              <w:rPr>
                <w:b w:val="0"/>
                <w:sz w:val="22"/>
                <w:szCs w:val="22"/>
              </w:rPr>
            </w:pPr>
            <w:r>
              <w:rPr>
                <w:b w:val="0"/>
                <w:sz w:val="22"/>
                <w:szCs w:val="22"/>
              </w:rPr>
              <w:t>ross.yujian@huawei.com</w:t>
            </w:r>
          </w:p>
        </w:tc>
      </w:tr>
      <w:tr w:rsidR="00336749" w:rsidRPr="00A525F0" w:rsidTr="00AF574B">
        <w:trPr>
          <w:jc w:val="center"/>
        </w:trPr>
        <w:tc>
          <w:tcPr>
            <w:tcW w:w="1435" w:type="dxa"/>
            <w:vAlign w:val="center"/>
          </w:tcPr>
          <w:p w:rsidR="00336749" w:rsidRDefault="00336749" w:rsidP="00A525F0">
            <w:pPr>
              <w:pStyle w:val="T2"/>
              <w:spacing w:after="0"/>
              <w:ind w:left="0" w:right="0"/>
              <w:jc w:val="left"/>
              <w:rPr>
                <w:b w:val="0"/>
                <w:sz w:val="22"/>
                <w:szCs w:val="22"/>
              </w:rPr>
            </w:pPr>
            <w:r>
              <w:rPr>
                <w:b w:val="0"/>
                <w:sz w:val="22"/>
                <w:szCs w:val="22"/>
              </w:rPr>
              <w:t>Edward Au</w:t>
            </w:r>
          </w:p>
        </w:tc>
        <w:tc>
          <w:tcPr>
            <w:tcW w:w="1574" w:type="dxa"/>
            <w:vAlign w:val="center"/>
          </w:tcPr>
          <w:p w:rsidR="00336749" w:rsidRPr="00143796" w:rsidRDefault="00336749" w:rsidP="00A525F0">
            <w:pPr>
              <w:pStyle w:val="T2"/>
              <w:spacing w:after="0"/>
              <w:ind w:left="0" w:right="0"/>
              <w:jc w:val="left"/>
              <w:rPr>
                <w:b w:val="0"/>
                <w:sz w:val="22"/>
                <w:szCs w:val="22"/>
              </w:rPr>
            </w:pPr>
            <w:r w:rsidRPr="00143796">
              <w:rPr>
                <w:b w:val="0"/>
                <w:sz w:val="22"/>
                <w:szCs w:val="22"/>
              </w:rPr>
              <w:t>Huawei Technologies</w:t>
            </w:r>
          </w:p>
        </w:tc>
        <w:tc>
          <w:tcPr>
            <w:tcW w:w="3205" w:type="dxa"/>
            <w:vAlign w:val="center"/>
          </w:tcPr>
          <w:p w:rsidR="00336749" w:rsidRPr="00143796" w:rsidRDefault="00336749" w:rsidP="00143796">
            <w:pPr>
              <w:pStyle w:val="T2"/>
              <w:spacing w:after="0"/>
              <w:ind w:left="0" w:right="0"/>
              <w:jc w:val="left"/>
              <w:rPr>
                <w:b w:val="0"/>
                <w:sz w:val="22"/>
                <w:szCs w:val="22"/>
              </w:rPr>
            </w:pPr>
          </w:p>
        </w:tc>
        <w:tc>
          <w:tcPr>
            <w:tcW w:w="1521" w:type="dxa"/>
            <w:vAlign w:val="center"/>
          </w:tcPr>
          <w:p w:rsidR="00336749" w:rsidRPr="00143796" w:rsidRDefault="00336749">
            <w:pPr>
              <w:pStyle w:val="T2"/>
              <w:spacing w:after="0"/>
              <w:ind w:left="0" w:right="0"/>
              <w:rPr>
                <w:b w:val="0"/>
                <w:sz w:val="22"/>
                <w:szCs w:val="22"/>
              </w:rPr>
            </w:pPr>
          </w:p>
        </w:tc>
        <w:tc>
          <w:tcPr>
            <w:tcW w:w="1841" w:type="dxa"/>
            <w:vAlign w:val="center"/>
          </w:tcPr>
          <w:p w:rsidR="00336749" w:rsidRDefault="00336749" w:rsidP="005C2927">
            <w:pPr>
              <w:pStyle w:val="T2"/>
              <w:spacing w:after="0"/>
              <w:ind w:left="0" w:right="0"/>
              <w:jc w:val="left"/>
              <w:rPr>
                <w:b w:val="0"/>
                <w:sz w:val="22"/>
                <w:szCs w:val="22"/>
              </w:rPr>
            </w:pPr>
            <w:r>
              <w:rPr>
                <w:b w:val="0"/>
                <w:sz w:val="22"/>
                <w:szCs w:val="22"/>
              </w:rPr>
              <w:t>edward.ks.au@huawei.com</w:t>
            </w:r>
          </w:p>
        </w:tc>
      </w:tr>
      <w:tr w:rsidR="00336749" w:rsidRPr="00A525F0" w:rsidTr="00AF574B">
        <w:trPr>
          <w:jc w:val="center"/>
        </w:trPr>
        <w:tc>
          <w:tcPr>
            <w:tcW w:w="1435" w:type="dxa"/>
            <w:vAlign w:val="center"/>
          </w:tcPr>
          <w:p w:rsidR="00336749" w:rsidRDefault="00336749" w:rsidP="00A525F0">
            <w:pPr>
              <w:pStyle w:val="T2"/>
              <w:spacing w:after="0"/>
              <w:ind w:left="0" w:right="0"/>
              <w:jc w:val="left"/>
              <w:rPr>
                <w:b w:val="0"/>
                <w:sz w:val="22"/>
                <w:szCs w:val="22"/>
              </w:rPr>
            </w:pPr>
            <w:r>
              <w:rPr>
                <w:b w:val="0"/>
                <w:sz w:val="22"/>
                <w:szCs w:val="22"/>
              </w:rPr>
              <w:t>Shimi Shilo</w:t>
            </w:r>
          </w:p>
        </w:tc>
        <w:tc>
          <w:tcPr>
            <w:tcW w:w="1574" w:type="dxa"/>
            <w:vAlign w:val="center"/>
          </w:tcPr>
          <w:p w:rsidR="00336749" w:rsidRPr="00143796" w:rsidRDefault="00336749" w:rsidP="00A525F0">
            <w:pPr>
              <w:pStyle w:val="T2"/>
              <w:spacing w:after="0"/>
              <w:ind w:left="0" w:right="0"/>
              <w:jc w:val="left"/>
              <w:rPr>
                <w:b w:val="0"/>
                <w:sz w:val="22"/>
                <w:szCs w:val="22"/>
              </w:rPr>
            </w:pPr>
            <w:r w:rsidRPr="00143796">
              <w:rPr>
                <w:b w:val="0"/>
                <w:sz w:val="22"/>
                <w:szCs w:val="22"/>
              </w:rPr>
              <w:t>Huawei Technologies</w:t>
            </w:r>
          </w:p>
        </w:tc>
        <w:tc>
          <w:tcPr>
            <w:tcW w:w="3205" w:type="dxa"/>
            <w:vAlign w:val="center"/>
          </w:tcPr>
          <w:p w:rsidR="00336749" w:rsidRPr="00143796" w:rsidRDefault="00336749" w:rsidP="00143796">
            <w:pPr>
              <w:pStyle w:val="T2"/>
              <w:spacing w:after="0"/>
              <w:ind w:left="0" w:right="0"/>
              <w:jc w:val="left"/>
              <w:rPr>
                <w:b w:val="0"/>
                <w:sz w:val="22"/>
                <w:szCs w:val="22"/>
              </w:rPr>
            </w:pPr>
          </w:p>
        </w:tc>
        <w:tc>
          <w:tcPr>
            <w:tcW w:w="1521" w:type="dxa"/>
            <w:vAlign w:val="center"/>
          </w:tcPr>
          <w:p w:rsidR="00336749" w:rsidRPr="00143796" w:rsidRDefault="00336749">
            <w:pPr>
              <w:pStyle w:val="T2"/>
              <w:spacing w:after="0"/>
              <w:ind w:left="0" w:right="0"/>
              <w:rPr>
                <w:b w:val="0"/>
                <w:sz w:val="22"/>
                <w:szCs w:val="22"/>
              </w:rPr>
            </w:pPr>
          </w:p>
        </w:tc>
        <w:tc>
          <w:tcPr>
            <w:tcW w:w="1841" w:type="dxa"/>
            <w:vAlign w:val="center"/>
          </w:tcPr>
          <w:p w:rsidR="00336749" w:rsidRDefault="00336749" w:rsidP="005C2927">
            <w:pPr>
              <w:pStyle w:val="T2"/>
              <w:spacing w:after="0"/>
              <w:ind w:left="0" w:right="0"/>
              <w:jc w:val="left"/>
              <w:rPr>
                <w:b w:val="0"/>
                <w:sz w:val="22"/>
                <w:szCs w:val="22"/>
              </w:rPr>
            </w:pPr>
            <w:r>
              <w:rPr>
                <w:b w:val="0"/>
                <w:sz w:val="22"/>
                <w:szCs w:val="22"/>
              </w:rPr>
              <w:t>shimi.shilo@huawei.com</w:t>
            </w:r>
          </w:p>
        </w:tc>
      </w:tr>
    </w:tbl>
    <w:p w:rsidR="008E79F9" w:rsidRDefault="008E79F9" w:rsidP="00A525F0">
      <w:pPr>
        <w:pStyle w:val="Heading5"/>
        <w:spacing w:before="60"/>
        <w:rPr>
          <w:rFonts w:ascii="Times New Roman" w:hAnsi="Times New Roman"/>
          <w:i w:val="0"/>
          <w:sz w:val="24"/>
          <w:szCs w:val="24"/>
          <w:u w:val="single"/>
        </w:rPr>
      </w:pPr>
    </w:p>
    <w:p w:rsidR="009A4664" w:rsidRPr="009A4664" w:rsidRDefault="008E79F9" w:rsidP="009A4664">
      <w:pPr>
        <w:rPr>
          <w:sz w:val="24"/>
          <w:szCs w:val="24"/>
        </w:rPr>
      </w:pPr>
      <w:r w:rsidRPr="009A4664">
        <w:rPr>
          <w:sz w:val="24"/>
          <w:szCs w:val="24"/>
        </w:rPr>
        <w:t xml:space="preserve">This </w:t>
      </w:r>
      <w:r w:rsidR="009A4664" w:rsidRPr="009A4664">
        <w:rPr>
          <w:sz w:val="24"/>
          <w:szCs w:val="24"/>
        </w:rPr>
        <w:t>submission</w:t>
      </w:r>
      <w:r w:rsidR="00866D52" w:rsidRPr="009A4664">
        <w:rPr>
          <w:sz w:val="24"/>
          <w:szCs w:val="24"/>
        </w:rPr>
        <w:t xml:space="preserve"> </w:t>
      </w:r>
      <w:r w:rsidR="00854F3A" w:rsidRPr="009A4664">
        <w:rPr>
          <w:sz w:val="24"/>
          <w:szCs w:val="24"/>
        </w:rPr>
        <w:t>includes</w:t>
      </w:r>
      <w:r w:rsidR="002A71E5" w:rsidRPr="009A4664">
        <w:rPr>
          <w:sz w:val="24"/>
          <w:szCs w:val="24"/>
        </w:rPr>
        <w:t xml:space="preserve"> </w:t>
      </w:r>
      <w:r w:rsidR="00F90915">
        <w:rPr>
          <w:sz w:val="24"/>
          <w:szCs w:val="24"/>
        </w:rPr>
        <w:t xml:space="preserve">the </w:t>
      </w:r>
      <w:r w:rsidR="002A71E5" w:rsidRPr="009A4664">
        <w:rPr>
          <w:sz w:val="24"/>
          <w:szCs w:val="24"/>
        </w:rPr>
        <w:t xml:space="preserve">resolution for </w:t>
      </w:r>
      <w:r w:rsidR="00F90915">
        <w:rPr>
          <w:sz w:val="24"/>
          <w:szCs w:val="24"/>
        </w:rPr>
        <w:t>CID</w:t>
      </w:r>
      <w:r w:rsidR="009A4664" w:rsidRPr="009A4664">
        <w:rPr>
          <w:sz w:val="24"/>
          <w:szCs w:val="24"/>
        </w:rPr>
        <w:t xml:space="preserve"> </w:t>
      </w:r>
      <w:r w:rsidR="00381A4B">
        <w:rPr>
          <w:sz w:val="24"/>
          <w:szCs w:val="24"/>
        </w:rPr>
        <w:t>1279</w:t>
      </w:r>
      <w:r w:rsidR="001D40D5">
        <w:rPr>
          <w:sz w:val="24"/>
          <w:szCs w:val="24"/>
        </w:rPr>
        <w:t xml:space="preserve"> on the terminologies</w:t>
      </w:r>
      <w:r w:rsidR="008307FC">
        <w:rPr>
          <w:sz w:val="24"/>
          <w:szCs w:val="24"/>
        </w:rPr>
        <w:t xml:space="preserve"> of</w:t>
      </w:r>
      <w:r w:rsidR="00F90915">
        <w:rPr>
          <w:sz w:val="24"/>
          <w:szCs w:val="24"/>
        </w:rPr>
        <w:t xml:space="preserve"> 80 MHz segment</w:t>
      </w:r>
      <w:r w:rsidR="001D40D5">
        <w:rPr>
          <w:sz w:val="24"/>
          <w:szCs w:val="24"/>
        </w:rPr>
        <w:t xml:space="preserve"> and 20 MHz frequency segment</w:t>
      </w:r>
      <w:r w:rsidR="00F90915">
        <w:rPr>
          <w:sz w:val="24"/>
          <w:szCs w:val="24"/>
        </w:rPr>
        <w:t xml:space="preserve"> in P802.11be D0.</w:t>
      </w:r>
      <w:r w:rsidR="001E5149">
        <w:rPr>
          <w:sz w:val="24"/>
          <w:szCs w:val="24"/>
        </w:rPr>
        <w:t>4</w:t>
      </w:r>
      <w:r w:rsidR="00381A4B">
        <w:rPr>
          <w:sz w:val="24"/>
          <w:szCs w:val="24"/>
        </w:rPr>
        <w:t>.</w:t>
      </w:r>
    </w:p>
    <w:p w:rsidR="008218AB" w:rsidRPr="009A4664" w:rsidRDefault="008218AB" w:rsidP="00222194">
      <w:pPr>
        <w:pStyle w:val="Heading5"/>
        <w:spacing w:before="60"/>
        <w:jc w:val="both"/>
        <w:rPr>
          <w:rFonts w:ascii="Times New Roman" w:hAnsi="Times New Roman"/>
          <w:b w:val="0"/>
          <w:i w:val="0"/>
          <w:sz w:val="22"/>
          <w:szCs w:val="22"/>
        </w:rPr>
      </w:pPr>
    </w:p>
    <w:p w:rsidR="003D6500" w:rsidRPr="00892346" w:rsidRDefault="003D6500" w:rsidP="003D6500">
      <w:pPr>
        <w:rPr>
          <w:sz w:val="24"/>
          <w:szCs w:val="24"/>
        </w:rPr>
      </w:pPr>
    </w:p>
    <w:p w:rsidR="008218AB" w:rsidRPr="00892346" w:rsidRDefault="008218AB" w:rsidP="00222194">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Revision history:</w:t>
      </w:r>
    </w:p>
    <w:p w:rsidR="008218AB" w:rsidRDefault="008218AB" w:rsidP="00A60541">
      <w:pPr>
        <w:pStyle w:val="Heading5"/>
        <w:spacing w:before="0" w:after="0"/>
        <w:jc w:val="both"/>
        <w:rPr>
          <w:rFonts w:ascii="Times New Roman" w:hAnsi="Times New Roman"/>
          <w:b w:val="0"/>
          <w:i w:val="0"/>
          <w:sz w:val="24"/>
          <w:szCs w:val="24"/>
        </w:rPr>
      </w:pPr>
      <w:r w:rsidRPr="00892346">
        <w:rPr>
          <w:rFonts w:ascii="Times New Roman" w:hAnsi="Times New Roman"/>
          <w:b w:val="0"/>
          <w:i w:val="0"/>
          <w:sz w:val="24"/>
          <w:szCs w:val="24"/>
        </w:rPr>
        <w:t>R0 – initial version</w:t>
      </w:r>
      <w:r w:rsidR="008307FC">
        <w:rPr>
          <w:rFonts w:ascii="Times New Roman" w:hAnsi="Times New Roman"/>
          <w:b w:val="0"/>
          <w:i w:val="0"/>
          <w:sz w:val="24"/>
          <w:szCs w:val="24"/>
        </w:rPr>
        <w:t xml:space="preserve">. </w:t>
      </w:r>
      <w:r w:rsidR="00116584">
        <w:rPr>
          <w:rFonts w:ascii="Times New Roman" w:hAnsi="Times New Roman"/>
          <w:b w:val="0"/>
          <w:i w:val="0"/>
          <w:sz w:val="24"/>
          <w:szCs w:val="24"/>
        </w:rPr>
        <w:t xml:space="preserve">To get the group’s view on the alternative options. </w:t>
      </w:r>
    </w:p>
    <w:p w:rsidR="00336749" w:rsidRDefault="00336749" w:rsidP="00336749">
      <w:r>
        <w:t>R1 – some editorial changes.</w:t>
      </w:r>
    </w:p>
    <w:p w:rsidR="00524ADB" w:rsidRPr="00336749" w:rsidRDefault="00524ADB" w:rsidP="00336749">
      <w:r>
        <w:t>R2 – proposed text changes in P802.11be D0.4</w:t>
      </w:r>
      <w:r w:rsidR="001528C1">
        <w:t xml:space="preserve"> based on the SP result</w:t>
      </w:r>
      <w:r w:rsidR="002B24A7">
        <w:t xml:space="preserve"> </w:t>
      </w:r>
      <w:r w:rsidR="001528C1">
        <w:t>o</w:t>
      </w:r>
      <w:r w:rsidR="002B24A7">
        <w:t xml:space="preserve">btained at the </w:t>
      </w:r>
      <w:proofErr w:type="spellStart"/>
      <w:r w:rsidR="002B24A7">
        <w:t>TGbe</w:t>
      </w:r>
      <w:proofErr w:type="spellEnd"/>
      <w:r w:rsidR="002B24A7">
        <w:t xml:space="preserve"> PHY session on March 22, 2021.</w:t>
      </w:r>
    </w:p>
    <w:p w:rsidR="00BC75E8" w:rsidRDefault="00BC75E8" w:rsidP="00BC75E8">
      <w:pPr>
        <w:pStyle w:val="Heading5"/>
        <w:spacing w:before="0" w:after="0"/>
        <w:jc w:val="both"/>
        <w:rPr>
          <w:rFonts w:ascii="Times New Roman" w:hAnsi="Times New Roman"/>
          <w:b w:val="0"/>
          <w:i w:val="0"/>
          <w:sz w:val="24"/>
          <w:szCs w:val="24"/>
        </w:rPr>
      </w:pPr>
    </w:p>
    <w:p w:rsidR="003541E5" w:rsidRPr="003541E5" w:rsidRDefault="003541E5" w:rsidP="003541E5"/>
    <w:p w:rsidR="00B67992" w:rsidRDefault="00B67992">
      <w:pPr>
        <w:rPr>
          <w:b/>
          <w:bCs/>
          <w:iCs/>
          <w:sz w:val="24"/>
          <w:szCs w:val="24"/>
          <w:u w:val="single"/>
        </w:rPr>
      </w:pPr>
      <w:r>
        <w:rPr>
          <w:i/>
          <w:sz w:val="24"/>
          <w:szCs w:val="24"/>
          <w:u w:val="single"/>
        </w:rPr>
        <w:br w:type="page"/>
      </w:r>
    </w:p>
    <w:p w:rsidR="005A04EC" w:rsidRDefault="005A04EC" w:rsidP="007F2FDA">
      <w:pPr>
        <w:rPr>
          <w:sz w:val="24"/>
          <w:szCs w:val="24"/>
        </w:rPr>
      </w:pPr>
    </w:p>
    <w:p w:rsidR="00705C53" w:rsidRDefault="00705C53" w:rsidP="00121B85">
      <w:pPr>
        <w:rPr>
          <w:lang w:val="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987"/>
        <w:gridCol w:w="757"/>
        <w:gridCol w:w="604"/>
        <w:gridCol w:w="2354"/>
        <w:gridCol w:w="2270"/>
        <w:gridCol w:w="2270"/>
      </w:tblGrid>
      <w:tr w:rsidR="008B3AB8" w:rsidRPr="00636906" w:rsidTr="008B3AB8">
        <w:trPr>
          <w:trHeight w:val="340"/>
          <w:jc w:val="center"/>
        </w:trPr>
        <w:tc>
          <w:tcPr>
            <w:tcW w:w="411" w:type="pct"/>
            <w:tcBorders>
              <w:top w:val="single" w:sz="4" w:space="0" w:color="auto"/>
              <w:left w:val="single" w:sz="4" w:space="0" w:color="auto"/>
              <w:bottom w:val="single" w:sz="4" w:space="0" w:color="auto"/>
              <w:right w:val="single" w:sz="4" w:space="0" w:color="auto"/>
            </w:tcBorders>
            <w:shd w:val="clear" w:color="auto" w:fill="auto"/>
            <w:hideMark/>
          </w:tcPr>
          <w:p w:rsidR="008B3AB8" w:rsidRPr="00705C53" w:rsidRDefault="008B3AB8" w:rsidP="006E7889">
            <w:pPr>
              <w:jc w:val="center"/>
              <w:rPr>
                <w:szCs w:val="22"/>
                <w:lang w:val="en-US"/>
              </w:rPr>
            </w:pPr>
            <w:r w:rsidRPr="00705C53">
              <w:rPr>
                <w:szCs w:val="22"/>
                <w:lang w:val="en-US"/>
              </w:rPr>
              <w:t>CID</w:t>
            </w:r>
          </w:p>
        </w:tc>
        <w:tc>
          <w:tcPr>
            <w:tcW w:w="490" w:type="pct"/>
            <w:tcBorders>
              <w:top w:val="single" w:sz="4" w:space="0" w:color="auto"/>
              <w:left w:val="single" w:sz="4" w:space="0" w:color="auto"/>
              <w:bottom w:val="single" w:sz="4" w:space="0" w:color="auto"/>
              <w:right w:val="single" w:sz="4" w:space="0" w:color="auto"/>
            </w:tcBorders>
            <w:shd w:val="clear" w:color="auto" w:fill="auto"/>
            <w:hideMark/>
          </w:tcPr>
          <w:p w:rsidR="008B3AB8" w:rsidRPr="00636906" w:rsidRDefault="008B3AB8" w:rsidP="006E7889">
            <w:pPr>
              <w:jc w:val="center"/>
              <w:rPr>
                <w:szCs w:val="22"/>
                <w:lang w:val="en-US"/>
              </w:rPr>
            </w:pPr>
            <w:r w:rsidRPr="00636906">
              <w:rPr>
                <w:szCs w:val="22"/>
                <w:lang w:val="en-US"/>
              </w:rPr>
              <w:t>Clause</w:t>
            </w:r>
          </w:p>
        </w:tc>
        <w:tc>
          <w:tcPr>
            <w:tcW w:w="376" w:type="pct"/>
            <w:tcBorders>
              <w:top w:val="single" w:sz="4" w:space="0" w:color="auto"/>
              <w:left w:val="single" w:sz="4" w:space="0" w:color="auto"/>
              <w:bottom w:val="single" w:sz="4" w:space="0" w:color="auto"/>
              <w:right w:val="single" w:sz="4" w:space="0" w:color="auto"/>
            </w:tcBorders>
            <w:shd w:val="clear" w:color="auto" w:fill="auto"/>
            <w:hideMark/>
          </w:tcPr>
          <w:p w:rsidR="008B3AB8" w:rsidRPr="00636906" w:rsidRDefault="008B3AB8" w:rsidP="006E7889">
            <w:pPr>
              <w:jc w:val="center"/>
              <w:rPr>
                <w:szCs w:val="22"/>
                <w:lang w:val="en-US"/>
              </w:rPr>
            </w:pPr>
            <w:r w:rsidRPr="00636906">
              <w:rPr>
                <w:szCs w:val="22"/>
                <w:lang w:val="en-US"/>
              </w:rPr>
              <w:t>Page</w:t>
            </w:r>
          </w:p>
        </w:tc>
        <w:tc>
          <w:tcPr>
            <w:tcW w:w="300" w:type="pct"/>
            <w:tcBorders>
              <w:top w:val="single" w:sz="4" w:space="0" w:color="auto"/>
              <w:left w:val="single" w:sz="4" w:space="0" w:color="auto"/>
              <w:bottom w:val="single" w:sz="4" w:space="0" w:color="auto"/>
              <w:right w:val="single" w:sz="4" w:space="0" w:color="auto"/>
            </w:tcBorders>
            <w:shd w:val="clear" w:color="auto" w:fill="auto"/>
            <w:hideMark/>
          </w:tcPr>
          <w:p w:rsidR="008B3AB8" w:rsidRPr="00636906" w:rsidRDefault="008B3AB8" w:rsidP="006E7889">
            <w:pPr>
              <w:jc w:val="center"/>
              <w:rPr>
                <w:color w:val="000000"/>
                <w:szCs w:val="22"/>
              </w:rPr>
            </w:pPr>
            <w:r w:rsidRPr="00636906">
              <w:rPr>
                <w:color w:val="000000"/>
                <w:szCs w:val="22"/>
              </w:rPr>
              <w:t>Line</w:t>
            </w:r>
          </w:p>
        </w:tc>
        <w:tc>
          <w:tcPr>
            <w:tcW w:w="1169" w:type="pct"/>
            <w:tcBorders>
              <w:top w:val="single" w:sz="4" w:space="0" w:color="auto"/>
              <w:left w:val="single" w:sz="4" w:space="0" w:color="auto"/>
              <w:bottom w:val="single" w:sz="4" w:space="0" w:color="auto"/>
              <w:right w:val="single" w:sz="4" w:space="0" w:color="auto"/>
            </w:tcBorders>
            <w:shd w:val="clear" w:color="auto" w:fill="auto"/>
            <w:hideMark/>
          </w:tcPr>
          <w:p w:rsidR="008B3AB8" w:rsidRPr="00636906" w:rsidRDefault="008B3AB8" w:rsidP="006E7889">
            <w:pPr>
              <w:rPr>
                <w:color w:val="000000"/>
                <w:szCs w:val="22"/>
              </w:rPr>
            </w:pPr>
            <w:r w:rsidRPr="00636906">
              <w:rPr>
                <w:color w:val="000000"/>
                <w:szCs w:val="22"/>
              </w:rPr>
              <w:t>Comment</w:t>
            </w:r>
          </w:p>
        </w:tc>
        <w:tc>
          <w:tcPr>
            <w:tcW w:w="1127" w:type="pct"/>
            <w:tcBorders>
              <w:top w:val="single" w:sz="4" w:space="0" w:color="auto"/>
              <w:left w:val="single" w:sz="4" w:space="0" w:color="auto"/>
              <w:bottom w:val="single" w:sz="4" w:space="0" w:color="auto"/>
              <w:right w:val="single" w:sz="4" w:space="0" w:color="auto"/>
            </w:tcBorders>
            <w:shd w:val="clear" w:color="auto" w:fill="auto"/>
            <w:hideMark/>
          </w:tcPr>
          <w:p w:rsidR="008B3AB8" w:rsidRPr="00636906" w:rsidRDefault="008B3AB8" w:rsidP="006E7889">
            <w:pPr>
              <w:rPr>
                <w:szCs w:val="22"/>
                <w:lang w:val="en-US"/>
              </w:rPr>
            </w:pPr>
            <w:r w:rsidRPr="00636906">
              <w:rPr>
                <w:szCs w:val="22"/>
                <w:lang w:val="en-US"/>
              </w:rPr>
              <w:t>Proposed Change</w:t>
            </w:r>
          </w:p>
        </w:tc>
        <w:tc>
          <w:tcPr>
            <w:tcW w:w="1127" w:type="pct"/>
            <w:tcBorders>
              <w:top w:val="single" w:sz="4" w:space="0" w:color="auto"/>
              <w:left w:val="single" w:sz="4" w:space="0" w:color="auto"/>
              <w:bottom w:val="single" w:sz="4" w:space="0" w:color="auto"/>
              <w:right w:val="single" w:sz="4" w:space="0" w:color="auto"/>
            </w:tcBorders>
          </w:tcPr>
          <w:p w:rsidR="008B3AB8" w:rsidRPr="00636906" w:rsidRDefault="00830557" w:rsidP="006E7889">
            <w:pPr>
              <w:rPr>
                <w:szCs w:val="22"/>
                <w:lang w:val="en-US"/>
              </w:rPr>
            </w:pPr>
            <w:r>
              <w:rPr>
                <w:szCs w:val="22"/>
                <w:lang w:val="en-US"/>
              </w:rPr>
              <w:t>R</w:t>
            </w:r>
            <w:r w:rsidR="008B3AB8">
              <w:rPr>
                <w:szCs w:val="22"/>
                <w:lang w:val="en-US"/>
              </w:rPr>
              <w:t>esolution</w:t>
            </w:r>
          </w:p>
        </w:tc>
      </w:tr>
      <w:tr w:rsidR="008B3AB8" w:rsidRPr="008542E5" w:rsidTr="008B3AB8">
        <w:trPr>
          <w:trHeight w:val="1223"/>
          <w:jc w:val="center"/>
        </w:trPr>
        <w:tc>
          <w:tcPr>
            <w:tcW w:w="411" w:type="pct"/>
            <w:shd w:val="clear" w:color="auto" w:fill="auto"/>
          </w:tcPr>
          <w:p w:rsidR="008B3AB8" w:rsidRPr="00705C53" w:rsidRDefault="008B3AB8" w:rsidP="006E7889">
            <w:pPr>
              <w:jc w:val="center"/>
              <w:rPr>
                <w:b/>
                <w:szCs w:val="22"/>
                <w:lang w:val="en-US"/>
              </w:rPr>
            </w:pPr>
            <w:r w:rsidRPr="00705C53">
              <w:rPr>
                <w:rFonts w:ascii="Arial" w:hAnsi="Arial" w:cs="Arial"/>
                <w:b/>
                <w:szCs w:val="22"/>
                <w:lang w:val="en-US" w:eastAsia="zh-CN"/>
              </w:rPr>
              <w:t>1279</w:t>
            </w:r>
          </w:p>
          <w:p w:rsidR="008B3AB8" w:rsidRPr="00705C53" w:rsidRDefault="008B3AB8" w:rsidP="006E7889">
            <w:pPr>
              <w:jc w:val="center"/>
              <w:rPr>
                <w:szCs w:val="22"/>
                <w:lang w:val="en-US"/>
              </w:rPr>
            </w:pPr>
          </w:p>
        </w:tc>
        <w:tc>
          <w:tcPr>
            <w:tcW w:w="490" w:type="pct"/>
            <w:shd w:val="clear" w:color="auto" w:fill="auto"/>
          </w:tcPr>
          <w:p w:rsidR="008B3AB8" w:rsidRPr="001E491B" w:rsidRDefault="008B3AB8" w:rsidP="006E7889">
            <w:pPr>
              <w:jc w:val="center"/>
              <w:rPr>
                <w:sz w:val="24"/>
                <w:szCs w:val="24"/>
                <w:lang w:val="en-US"/>
              </w:rPr>
            </w:pPr>
            <w:r w:rsidRPr="008542E5">
              <w:rPr>
                <w:rFonts w:ascii="Arial" w:hAnsi="Arial" w:cs="Arial"/>
                <w:sz w:val="20"/>
                <w:lang w:val="en-US" w:eastAsia="zh-CN"/>
              </w:rPr>
              <w:t>36.3.2.1</w:t>
            </w:r>
          </w:p>
        </w:tc>
        <w:tc>
          <w:tcPr>
            <w:tcW w:w="376" w:type="pct"/>
            <w:shd w:val="clear" w:color="auto" w:fill="auto"/>
          </w:tcPr>
          <w:p w:rsidR="008B3AB8" w:rsidRPr="008542E5" w:rsidRDefault="008B3AB8" w:rsidP="006E7889">
            <w:pPr>
              <w:rPr>
                <w:rFonts w:ascii="Arial" w:hAnsi="Arial" w:cs="Arial"/>
                <w:sz w:val="20"/>
                <w:lang w:val="en-US" w:eastAsia="zh-CN"/>
              </w:rPr>
            </w:pPr>
            <w:r w:rsidRPr="008542E5">
              <w:rPr>
                <w:rFonts w:ascii="Arial" w:hAnsi="Arial" w:cs="Arial"/>
                <w:sz w:val="20"/>
                <w:lang w:val="en-US" w:eastAsia="zh-CN"/>
              </w:rPr>
              <w:t>175</w:t>
            </w:r>
          </w:p>
        </w:tc>
        <w:tc>
          <w:tcPr>
            <w:tcW w:w="300" w:type="pct"/>
            <w:shd w:val="clear" w:color="auto" w:fill="auto"/>
          </w:tcPr>
          <w:p w:rsidR="008B3AB8" w:rsidRPr="008542E5" w:rsidRDefault="008B3AB8" w:rsidP="006E7889">
            <w:pPr>
              <w:rPr>
                <w:rFonts w:ascii="Arial" w:hAnsi="Arial" w:cs="Arial"/>
                <w:sz w:val="20"/>
                <w:lang w:val="en-US" w:eastAsia="zh-CN"/>
              </w:rPr>
            </w:pPr>
            <w:r w:rsidRPr="008542E5">
              <w:rPr>
                <w:rFonts w:ascii="Arial" w:hAnsi="Arial" w:cs="Arial"/>
                <w:sz w:val="20"/>
                <w:lang w:val="en-US" w:eastAsia="zh-CN"/>
              </w:rPr>
              <w:t>4</w:t>
            </w:r>
            <w:r>
              <w:rPr>
                <w:rFonts w:ascii="Arial" w:hAnsi="Arial" w:cs="Arial"/>
                <w:sz w:val="20"/>
                <w:lang w:val="en-US" w:eastAsia="zh-CN"/>
              </w:rPr>
              <w:t>5</w:t>
            </w:r>
          </w:p>
        </w:tc>
        <w:tc>
          <w:tcPr>
            <w:tcW w:w="1169" w:type="pct"/>
            <w:shd w:val="clear" w:color="auto" w:fill="auto"/>
          </w:tcPr>
          <w:p w:rsidR="008B3AB8" w:rsidRDefault="008B3AB8" w:rsidP="006E7889">
            <w:pPr>
              <w:rPr>
                <w:rFonts w:ascii="Arial" w:hAnsi="Arial" w:cs="Arial"/>
                <w:sz w:val="20"/>
                <w:lang w:val="en-US"/>
              </w:rPr>
            </w:pPr>
            <w:r>
              <w:rPr>
                <w:rFonts w:ascii="Arial" w:hAnsi="Arial" w:cs="Arial"/>
                <w:sz w:val="20"/>
              </w:rPr>
              <w:t>"</w:t>
            </w:r>
            <w:proofErr w:type="gramStart"/>
            <w:r>
              <w:rPr>
                <w:rFonts w:ascii="Arial" w:hAnsi="Arial" w:cs="Arial"/>
                <w:sz w:val="20"/>
              </w:rPr>
              <w:t>composed</w:t>
            </w:r>
            <w:proofErr w:type="gramEnd"/>
            <w:r>
              <w:rPr>
                <w:rFonts w:ascii="Arial" w:hAnsi="Arial" w:cs="Arial"/>
                <w:sz w:val="20"/>
              </w:rPr>
              <w:t xml:space="preserve"> of multiple 80 MHz segments." but "segments" is the wrong term - should be "frequency </w:t>
            </w:r>
            <w:proofErr w:type="spellStart"/>
            <w:r>
              <w:rPr>
                <w:rFonts w:ascii="Arial" w:hAnsi="Arial" w:cs="Arial"/>
                <w:sz w:val="20"/>
              </w:rPr>
              <w:t>subblocks</w:t>
            </w:r>
            <w:proofErr w:type="spellEnd"/>
            <w:r>
              <w:rPr>
                <w:rFonts w:ascii="Arial" w:hAnsi="Arial" w:cs="Arial"/>
                <w:sz w:val="20"/>
              </w:rPr>
              <w:t>". E.g. look at Table 36-10 where all bandwidths only have 1 frequency segment</w:t>
            </w:r>
          </w:p>
          <w:p w:rsidR="008B3AB8" w:rsidRPr="008542E5" w:rsidRDefault="008B3AB8" w:rsidP="006E7889">
            <w:pPr>
              <w:rPr>
                <w:rFonts w:ascii="Arial" w:hAnsi="Arial" w:cs="Arial"/>
                <w:sz w:val="20"/>
                <w:lang w:val="en-US"/>
              </w:rPr>
            </w:pPr>
          </w:p>
        </w:tc>
        <w:tc>
          <w:tcPr>
            <w:tcW w:w="1127" w:type="pct"/>
            <w:shd w:val="clear" w:color="auto" w:fill="auto"/>
          </w:tcPr>
          <w:p w:rsidR="008B3AB8" w:rsidRPr="008542E5" w:rsidRDefault="008B3AB8" w:rsidP="006E7889">
            <w:pPr>
              <w:rPr>
                <w:rFonts w:ascii="Arial" w:hAnsi="Arial" w:cs="Arial"/>
                <w:sz w:val="20"/>
                <w:lang w:val="en-US"/>
              </w:rPr>
            </w:pPr>
            <w:r>
              <w:rPr>
                <w:rFonts w:ascii="Arial" w:hAnsi="Arial" w:cs="Arial"/>
                <w:sz w:val="20"/>
              </w:rPr>
              <w:t xml:space="preserve">In clause 36, change "80MHz segment" and "80MHz frequency segment" to "80MHz frequency </w:t>
            </w:r>
            <w:proofErr w:type="spellStart"/>
            <w:r>
              <w:rPr>
                <w:rFonts w:ascii="Arial" w:hAnsi="Arial" w:cs="Arial"/>
                <w:sz w:val="20"/>
              </w:rPr>
              <w:t>subblock</w:t>
            </w:r>
            <w:proofErr w:type="spellEnd"/>
            <w:r>
              <w:rPr>
                <w:rFonts w:ascii="Arial" w:hAnsi="Arial" w:cs="Arial"/>
                <w:sz w:val="20"/>
              </w:rPr>
              <w:t xml:space="preserve">". Delete "and frequency segment" and "per frequency segment" (or change to "and/per 80MHz frequency </w:t>
            </w:r>
            <w:proofErr w:type="spellStart"/>
            <w:r>
              <w:rPr>
                <w:rFonts w:ascii="Arial" w:hAnsi="Arial" w:cs="Arial"/>
                <w:sz w:val="20"/>
              </w:rPr>
              <w:t>subblock</w:t>
            </w:r>
            <w:proofErr w:type="spellEnd"/>
            <w:r>
              <w:rPr>
                <w:rFonts w:ascii="Arial" w:hAnsi="Arial" w:cs="Arial"/>
                <w:sz w:val="20"/>
              </w:rPr>
              <w:t xml:space="preserve">". Keep "into one frequency segment". Delete </w:t>
            </w:r>
            <w:proofErr w:type="spellStart"/>
            <w:r>
              <w:rPr>
                <w:rFonts w:ascii="Arial" w:hAnsi="Arial" w:cs="Arial"/>
                <w:sz w:val="20"/>
              </w:rPr>
              <w:t>Nseg</w:t>
            </w:r>
            <w:proofErr w:type="spellEnd"/>
            <w:r>
              <w:rPr>
                <w:rFonts w:ascii="Arial" w:hAnsi="Arial" w:cs="Arial"/>
                <w:sz w:val="20"/>
              </w:rPr>
              <w:t xml:space="preserve"> row in Table 36-10. </w:t>
            </w:r>
            <w:proofErr w:type="gramStart"/>
            <w:r>
              <w:rPr>
                <w:rFonts w:ascii="Arial" w:hAnsi="Arial" w:cs="Arial"/>
                <w:sz w:val="20"/>
              </w:rPr>
              <w:t>figure</w:t>
            </w:r>
            <w:proofErr w:type="gramEnd"/>
            <w:r>
              <w:rPr>
                <w:rFonts w:ascii="Arial" w:hAnsi="Arial" w:cs="Arial"/>
                <w:sz w:val="20"/>
              </w:rPr>
              <w:t xml:space="preserve"> out a new term for "20 MHz segment" at P241L33.5 (perhaps "20 MHz" or "20 MHz frequency portion"). Change "on frequency segment i80FS" to "on frequency </w:t>
            </w:r>
            <w:proofErr w:type="spellStart"/>
            <w:r>
              <w:rPr>
                <w:rFonts w:ascii="Arial" w:hAnsi="Arial" w:cs="Arial"/>
                <w:sz w:val="20"/>
              </w:rPr>
              <w:t>subblock</w:t>
            </w:r>
            <w:proofErr w:type="spellEnd"/>
            <w:r>
              <w:rPr>
                <w:rFonts w:ascii="Arial" w:hAnsi="Arial" w:cs="Arial"/>
                <w:sz w:val="20"/>
              </w:rPr>
              <w:t xml:space="preserve"> i80Fs</w:t>
            </w:r>
            <w:proofErr w:type="gramStart"/>
            <w:r>
              <w:rPr>
                <w:rFonts w:ascii="Arial" w:hAnsi="Arial" w:cs="Arial"/>
                <w:sz w:val="20"/>
              </w:rPr>
              <w:t>" .</w:t>
            </w:r>
            <w:proofErr w:type="gramEnd"/>
            <w:r>
              <w:rPr>
                <w:rFonts w:ascii="Arial" w:hAnsi="Arial" w:cs="Arial"/>
                <w:sz w:val="20"/>
              </w:rPr>
              <w:t xml:space="preserve"> Change i080FS to i80FSB</w:t>
            </w:r>
          </w:p>
        </w:tc>
        <w:tc>
          <w:tcPr>
            <w:tcW w:w="1127" w:type="pct"/>
          </w:tcPr>
          <w:p w:rsidR="008B3AB8" w:rsidRDefault="008B3AB8" w:rsidP="006E7889">
            <w:pPr>
              <w:rPr>
                <w:rFonts w:ascii="Arial" w:hAnsi="Arial" w:cs="Arial"/>
                <w:sz w:val="20"/>
              </w:rPr>
            </w:pPr>
            <w:r>
              <w:rPr>
                <w:rFonts w:ascii="Arial" w:hAnsi="Arial" w:cs="Arial"/>
                <w:sz w:val="20"/>
              </w:rPr>
              <w:t>ACCEPTED</w:t>
            </w:r>
          </w:p>
          <w:p w:rsidR="008B3AB8" w:rsidRDefault="008B3AB8" w:rsidP="006E7889">
            <w:pPr>
              <w:rPr>
                <w:rFonts w:ascii="Arial" w:hAnsi="Arial" w:cs="Arial"/>
                <w:sz w:val="20"/>
              </w:rPr>
            </w:pPr>
          </w:p>
          <w:p w:rsidR="008B3AB8" w:rsidRDefault="008B3AB8" w:rsidP="006E7889">
            <w:pPr>
              <w:rPr>
                <w:rFonts w:ascii="Arial" w:hAnsi="Arial" w:cs="Arial"/>
                <w:sz w:val="20"/>
              </w:rPr>
            </w:pPr>
          </w:p>
          <w:p w:rsidR="008B3AB8" w:rsidRDefault="008B3AB8" w:rsidP="006E7889">
            <w:pPr>
              <w:rPr>
                <w:rFonts w:ascii="Arial" w:hAnsi="Arial" w:cs="Arial"/>
                <w:sz w:val="20"/>
              </w:rPr>
            </w:pPr>
          </w:p>
          <w:p w:rsidR="008B3AB8" w:rsidRPr="008B3AB8" w:rsidRDefault="003A4A91" w:rsidP="008B3AB8">
            <w:pPr>
              <w:rPr>
                <w:rFonts w:ascii="Arial" w:hAnsi="Arial" w:cs="Arial"/>
                <w:i/>
                <w:sz w:val="20"/>
              </w:rPr>
            </w:pPr>
            <w:r>
              <w:rPr>
                <w:rFonts w:ascii="Arial" w:hAnsi="Arial" w:cs="Arial"/>
                <w:i/>
                <w:sz w:val="20"/>
                <w:highlight w:val="yellow"/>
              </w:rPr>
              <w:t xml:space="preserve">To </w:t>
            </w:r>
            <w:proofErr w:type="spellStart"/>
            <w:r w:rsidR="008B3AB8" w:rsidRPr="008B3AB8">
              <w:rPr>
                <w:rFonts w:ascii="Arial" w:hAnsi="Arial" w:cs="Arial"/>
                <w:i/>
                <w:sz w:val="20"/>
                <w:highlight w:val="yellow"/>
              </w:rPr>
              <w:t>TGbe</w:t>
            </w:r>
            <w:proofErr w:type="spellEnd"/>
            <w:r w:rsidR="008B3AB8" w:rsidRPr="008B3AB8">
              <w:rPr>
                <w:rFonts w:ascii="Arial" w:hAnsi="Arial" w:cs="Arial"/>
                <w:i/>
                <w:sz w:val="20"/>
                <w:highlight w:val="yellow"/>
              </w:rPr>
              <w:t xml:space="preserve"> Editor:</w:t>
            </w:r>
            <w:r w:rsidR="008B3AB8" w:rsidRPr="008B3AB8">
              <w:rPr>
                <w:rFonts w:ascii="Arial" w:hAnsi="Arial" w:cs="Arial"/>
                <w:i/>
                <w:sz w:val="20"/>
              </w:rPr>
              <w:t xml:space="preserve"> </w:t>
            </w:r>
            <w:r>
              <w:rPr>
                <w:rFonts w:ascii="Arial" w:hAnsi="Arial" w:cs="Arial"/>
                <w:i/>
                <w:sz w:val="20"/>
                <w:highlight w:val="yellow"/>
              </w:rPr>
              <w:t>please revise</w:t>
            </w:r>
            <w:r w:rsidR="008B3AB8" w:rsidRPr="008B3AB8">
              <w:rPr>
                <w:rFonts w:ascii="Arial" w:hAnsi="Arial" w:cs="Arial"/>
                <w:i/>
                <w:sz w:val="20"/>
                <w:highlight w:val="yellow"/>
              </w:rPr>
              <w:t xml:space="preserve"> the text</w:t>
            </w:r>
            <w:r w:rsidR="008B3AB8">
              <w:rPr>
                <w:rFonts w:ascii="Arial" w:hAnsi="Arial" w:cs="Arial"/>
                <w:i/>
                <w:sz w:val="20"/>
                <w:highlight w:val="yellow"/>
              </w:rPr>
              <w:t xml:space="preserve"> in</w:t>
            </w:r>
            <w:r w:rsidR="008B3AB8" w:rsidRPr="008B3AB8">
              <w:rPr>
                <w:rFonts w:ascii="Arial" w:hAnsi="Arial" w:cs="Arial"/>
                <w:i/>
                <w:sz w:val="20"/>
                <w:highlight w:val="yellow"/>
              </w:rPr>
              <w:t xml:space="preserve"> P802.11be D0.4</w:t>
            </w:r>
            <w:r w:rsidR="008B3AB8">
              <w:rPr>
                <w:rFonts w:ascii="Arial" w:hAnsi="Arial" w:cs="Arial"/>
                <w:i/>
                <w:sz w:val="20"/>
                <w:highlight w:val="yellow"/>
              </w:rPr>
              <w:t xml:space="preserve"> as </w:t>
            </w:r>
            <w:r w:rsidR="008B3AB8" w:rsidRPr="008B3AB8">
              <w:rPr>
                <w:rFonts w:ascii="Arial" w:hAnsi="Arial" w:cs="Arial"/>
                <w:i/>
                <w:sz w:val="20"/>
                <w:highlight w:val="yellow"/>
              </w:rPr>
              <w:t xml:space="preserve">proposed in </w:t>
            </w:r>
            <w:r w:rsidR="008B3AB8">
              <w:rPr>
                <w:rFonts w:ascii="Arial" w:hAnsi="Arial" w:cs="Arial"/>
                <w:i/>
                <w:sz w:val="20"/>
                <w:highlight w:val="yellow"/>
              </w:rPr>
              <w:t>21/489r2</w:t>
            </w:r>
          </w:p>
        </w:tc>
      </w:tr>
    </w:tbl>
    <w:p w:rsidR="00121B85" w:rsidRDefault="00121B85" w:rsidP="00121B85">
      <w:pPr>
        <w:rPr>
          <w:lang w:val="en-US"/>
        </w:rPr>
      </w:pPr>
    </w:p>
    <w:p w:rsidR="00121B85" w:rsidRDefault="00121B85" w:rsidP="00121B85">
      <w:pPr>
        <w:rPr>
          <w:lang w:val="en-US" w:eastAsia="zh-CN"/>
        </w:rPr>
      </w:pPr>
    </w:p>
    <w:p w:rsidR="00F90915" w:rsidRDefault="00F90915" w:rsidP="00F90915">
      <w:pPr>
        <w:rPr>
          <w:b/>
          <w:i/>
          <w:sz w:val="24"/>
          <w:szCs w:val="24"/>
          <w:lang w:val="en-US"/>
        </w:rPr>
      </w:pPr>
      <w:r w:rsidRPr="00F90915">
        <w:rPr>
          <w:b/>
          <w:i/>
          <w:sz w:val="24"/>
          <w:szCs w:val="24"/>
          <w:lang w:val="en-US"/>
        </w:rPr>
        <w:t>Discussion</w:t>
      </w:r>
    </w:p>
    <w:p w:rsidR="00D877D0" w:rsidRPr="00F90915" w:rsidRDefault="00D877D0" w:rsidP="00F90915">
      <w:pPr>
        <w:rPr>
          <w:b/>
          <w:i/>
          <w:sz w:val="24"/>
          <w:szCs w:val="24"/>
          <w:lang w:val="en-US"/>
        </w:rPr>
      </w:pPr>
    </w:p>
    <w:p w:rsidR="00F90915" w:rsidRDefault="00D877D0" w:rsidP="0006360C">
      <w:pPr>
        <w:pStyle w:val="SP1690506"/>
      </w:pPr>
      <w:r>
        <w:t xml:space="preserve">-   </w:t>
      </w:r>
      <w:r w:rsidR="00370DEB">
        <w:t>The term</w:t>
      </w:r>
      <w:r w:rsidR="00F90915">
        <w:t xml:space="preserve"> “80 MHz segment</w:t>
      </w:r>
      <w:r w:rsidR="00CE6AEF">
        <w:t xml:space="preserve"> / frequency segment</w:t>
      </w:r>
      <w:r w:rsidR="00F90915">
        <w:t>”</w:t>
      </w:r>
      <w:r w:rsidR="00370DEB">
        <w:t xml:space="preserve"> is </w:t>
      </w:r>
      <w:r w:rsidR="00E94D38">
        <w:t>extensively</w:t>
      </w:r>
      <w:r w:rsidR="00370DEB" w:rsidRPr="00B25932">
        <w:t xml:space="preserve"> </w:t>
      </w:r>
      <w:r w:rsidR="00370DEB">
        <w:t>used</w:t>
      </w:r>
      <w:r w:rsidR="00370DEB" w:rsidRPr="00B25932">
        <w:t xml:space="preserve"> through </w:t>
      </w:r>
      <w:r w:rsidR="00FB3887">
        <w:t xml:space="preserve">Clause 36 in </w:t>
      </w:r>
      <w:r w:rsidR="00370DEB" w:rsidRPr="00B25932">
        <w:t>D0.3</w:t>
      </w:r>
      <w:r w:rsidR="0006360C">
        <w:t xml:space="preserve"> and other clauses</w:t>
      </w:r>
      <w:r w:rsidR="00370DEB">
        <w:t>,</w:t>
      </w:r>
      <w:r w:rsidR="00F90915">
        <w:t xml:space="preserve"> for example, in</w:t>
      </w:r>
    </w:p>
    <w:p w:rsidR="0006360C" w:rsidRPr="0006360C" w:rsidRDefault="0006360C" w:rsidP="0006360C">
      <w:pPr>
        <w:rPr>
          <w:lang w:val="en-US"/>
        </w:rPr>
      </w:pPr>
    </w:p>
    <w:p w:rsidR="00FB3887" w:rsidRPr="00C314CC" w:rsidRDefault="00FB3887" w:rsidP="00FB3887">
      <w:pPr>
        <w:pStyle w:val="SP1690506"/>
        <w:rPr>
          <w:bCs/>
          <w:color w:val="000000"/>
        </w:rPr>
      </w:pPr>
      <w:r w:rsidRPr="00C314CC">
        <w:rPr>
          <w:bCs/>
          <w:color w:val="000000"/>
        </w:rPr>
        <w:t xml:space="preserve">36.3.2.1 Subcarriers and resource allocation for wideband; </w:t>
      </w:r>
    </w:p>
    <w:p w:rsidR="00FB3887" w:rsidRPr="00C314CC" w:rsidRDefault="00FB3887" w:rsidP="00FB3887">
      <w:pPr>
        <w:pStyle w:val="SP1690506"/>
        <w:rPr>
          <w:bCs/>
          <w:color w:val="000000"/>
        </w:rPr>
      </w:pPr>
      <w:r w:rsidRPr="00C314CC">
        <w:rPr>
          <w:bCs/>
          <w:color w:val="000000"/>
        </w:rPr>
        <w:t>36.3.2.3 Subcarriers and resource allocation for multiple RUs;</w:t>
      </w:r>
    </w:p>
    <w:p w:rsidR="00FB3887" w:rsidRPr="005D6B0D" w:rsidRDefault="00FB3887" w:rsidP="00FB3887">
      <w:pPr>
        <w:rPr>
          <w:sz w:val="24"/>
          <w:szCs w:val="24"/>
        </w:rPr>
      </w:pPr>
      <w:r w:rsidRPr="005D6B0D">
        <w:rPr>
          <w:bCs/>
          <w:color w:val="000000"/>
          <w:sz w:val="24"/>
          <w:szCs w:val="24"/>
        </w:rPr>
        <w:t>36.3.11.7 U-SIG</w:t>
      </w:r>
    </w:p>
    <w:p w:rsidR="00FB3887" w:rsidRPr="00C314CC" w:rsidRDefault="00FB3887" w:rsidP="00FB3887">
      <w:pPr>
        <w:pStyle w:val="SP1690506"/>
        <w:rPr>
          <w:bCs/>
          <w:color w:val="000000"/>
        </w:rPr>
      </w:pPr>
      <w:r w:rsidRPr="00C314CC">
        <w:rPr>
          <w:bCs/>
          <w:color w:val="000000"/>
        </w:rPr>
        <w:t>36.3.11.7.4 Encoding and modulation</w:t>
      </w:r>
    </w:p>
    <w:p w:rsidR="00FB3887" w:rsidRPr="00C314CC" w:rsidRDefault="00FB3887" w:rsidP="00FB3887">
      <w:pPr>
        <w:pStyle w:val="SP1690506"/>
        <w:rPr>
          <w:bCs/>
          <w:color w:val="000000"/>
        </w:rPr>
      </w:pPr>
      <w:r w:rsidRPr="00C314CC">
        <w:rPr>
          <w:bCs/>
          <w:color w:val="000000"/>
        </w:rPr>
        <w:t>36.3.11.8 EHT-SIG</w:t>
      </w:r>
    </w:p>
    <w:p w:rsidR="00FB3887" w:rsidRPr="00C314CC" w:rsidRDefault="00FB3887" w:rsidP="00FB3887">
      <w:pPr>
        <w:pStyle w:val="SP1690506"/>
        <w:rPr>
          <w:bCs/>
          <w:color w:val="000000"/>
        </w:rPr>
      </w:pPr>
      <w:r w:rsidRPr="00C314CC">
        <w:rPr>
          <w:bCs/>
          <w:color w:val="000000"/>
        </w:rPr>
        <w:t xml:space="preserve">36.3.11.11 Preamble punctured EHT PPDU </w:t>
      </w:r>
    </w:p>
    <w:p w:rsidR="00FB3887" w:rsidRDefault="00FB3887" w:rsidP="00FB3887">
      <w:pPr>
        <w:pStyle w:val="SP1690506"/>
        <w:rPr>
          <w:bCs/>
          <w:color w:val="000000"/>
        </w:rPr>
      </w:pPr>
      <w:r w:rsidRPr="00C314CC">
        <w:rPr>
          <w:bCs/>
          <w:color w:val="000000"/>
        </w:rPr>
        <w:t>36.3.12.3 Coding</w:t>
      </w:r>
    </w:p>
    <w:p w:rsidR="00FB3887" w:rsidRPr="00C314CC" w:rsidRDefault="00FB3887" w:rsidP="00FB3887">
      <w:pPr>
        <w:pStyle w:val="SP1690506"/>
        <w:rPr>
          <w:bCs/>
          <w:color w:val="000000"/>
        </w:rPr>
      </w:pPr>
      <w:r>
        <w:rPr>
          <w:bCs/>
          <w:color w:val="000000"/>
        </w:rPr>
        <w:t>36.3.12.5 Segment parser</w:t>
      </w:r>
      <w:r w:rsidRPr="00C314CC">
        <w:rPr>
          <w:bCs/>
          <w:color w:val="000000"/>
        </w:rPr>
        <w:t xml:space="preserve"> </w:t>
      </w:r>
    </w:p>
    <w:p w:rsidR="00FB3887" w:rsidRDefault="00FE1A62" w:rsidP="005375D5">
      <w:pPr>
        <w:pStyle w:val="SP1690506"/>
        <w:numPr>
          <w:ilvl w:val="3"/>
          <w:numId w:val="1"/>
        </w:numPr>
        <w:rPr>
          <w:rStyle w:val="SC10319501"/>
          <w:b w:val="0"/>
          <w:sz w:val="24"/>
          <w:szCs w:val="24"/>
        </w:rPr>
      </w:pPr>
      <w:r>
        <w:rPr>
          <w:rStyle w:val="SC10319501"/>
          <w:b w:val="0"/>
          <w:sz w:val="24"/>
          <w:szCs w:val="24"/>
        </w:rPr>
        <w:t xml:space="preserve"> Constellation mapping</w:t>
      </w:r>
    </w:p>
    <w:p w:rsidR="00567A74" w:rsidRPr="00567A74" w:rsidRDefault="0006360C" w:rsidP="00567A74">
      <w:pPr>
        <w:rPr>
          <w:lang w:val="en-US"/>
        </w:rPr>
      </w:pPr>
      <w:r w:rsidRPr="00C314CC">
        <w:rPr>
          <w:rStyle w:val="SC10319501"/>
          <w:b w:val="0"/>
          <w:sz w:val="24"/>
          <w:szCs w:val="24"/>
        </w:rPr>
        <w:t>9.4.1.67b EHT Compressed Beamforming Report field</w:t>
      </w:r>
    </w:p>
    <w:p w:rsidR="00B729CA" w:rsidRPr="00B729CA" w:rsidRDefault="00B729CA" w:rsidP="00B729CA">
      <w:pPr>
        <w:rPr>
          <w:lang w:val="en-US"/>
        </w:rPr>
      </w:pPr>
    </w:p>
    <w:p w:rsidR="00F90915" w:rsidRPr="00D877D0" w:rsidRDefault="00FB3887" w:rsidP="005375D5">
      <w:pPr>
        <w:pStyle w:val="ListParagraph"/>
        <w:numPr>
          <w:ilvl w:val="0"/>
          <w:numId w:val="2"/>
        </w:numPr>
        <w:ind w:left="360"/>
      </w:pPr>
      <w:r w:rsidRPr="00D877D0">
        <w:t xml:space="preserve">The term “80 MHz </w:t>
      </w:r>
      <w:proofErr w:type="spellStart"/>
      <w:r w:rsidRPr="00D877D0">
        <w:t>subblock</w:t>
      </w:r>
      <w:proofErr w:type="spellEnd"/>
      <w:r w:rsidR="00CE6AEF" w:rsidRPr="00D877D0">
        <w:t xml:space="preserve"> / frequency </w:t>
      </w:r>
      <w:proofErr w:type="spellStart"/>
      <w:r w:rsidR="00CE6AEF" w:rsidRPr="00D877D0">
        <w:t>subblock</w:t>
      </w:r>
      <w:proofErr w:type="spellEnd"/>
      <w:r w:rsidRPr="00D877D0">
        <w:t xml:space="preserve">” is </w:t>
      </w:r>
      <w:r w:rsidR="00CE6AEF" w:rsidRPr="00D877D0">
        <w:t xml:space="preserve">also </w:t>
      </w:r>
      <w:r w:rsidRPr="00D877D0">
        <w:t>widely used through Clause 36 in D0.3, for example, in</w:t>
      </w:r>
    </w:p>
    <w:p w:rsidR="00FB3887" w:rsidRDefault="00FB3887" w:rsidP="00F90915">
      <w:pPr>
        <w:rPr>
          <w:sz w:val="24"/>
          <w:szCs w:val="24"/>
          <w:lang w:val="en-US"/>
        </w:rPr>
      </w:pPr>
    </w:p>
    <w:p w:rsidR="008F2440" w:rsidRDefault="00CE6AEF" w:rsidP="00CE6AEF">
      <w:pPr>
        <w:pStyle w:val="SP1690506"/>
        <w:rPr>
          <w:bCs/>
          <w:color w:val="000000"/>
        </w:rPr>
      </w:pPr>
      <w:r w:rsidRPr="00CE6AEF">
        <w:rPr>
          <w:bCs/>
          <w:color w:val="000000"/>
        </w:rPr>
        <w:t>36.3.6.10 Construction of Data field in an EHT PPDU</w:t>
      </w:r>
      <w:r>
        <w:rPr>
          <w:bCs/>
          <w:color w:val="000000"/>
        </w:rPr>
        <w:t xml:space="preserve"> </w:t>
      </w:r>
    </w:p>
    <w:p w:rsidR="005D6B0D" w:rsidRPr="00C314CC" w:rsidRDefault="005D6B0D" w:rsidP="005D6B0D">
      <w:pPr>
        <w:pStyle w:val="SP1690506"/>
        <w:rPr>
          <w:bCs/>
          <w:color w:val="000000"/>
        </w:rPr>
      </w:pPr>
      <w:r w:rsidRPr="00C314CC">
        <w:rPr>
          <w:bCs/>
          <w:color w:val="000000"/>
        </w:rPr>
        <w:t>36.3.11.8 EHT-SIG</w:t>
      </w:r>
    </w:p>
    <w:p w:rsidR="00CE6AEF" w:rsidRPr="00CE6AEF" w:rsidRDefault="00CE6AEF" w:rsidP="00F90915">
      <w:pPr>
        <w:rPr>
          <w:rStyle w:val="SC10319501"/>
          <w:b w:val="0"/>
          <w:sz w:val="24"/>
          <w:szCs w:val="24"/>
        </w:rPr>
      </w:pPr>
      <w:r w:rsidRPr="00CE6AEF">
        <w:rPr>
          <w:bCs/>
          <w:color w:val="000000"/>
          <w:sz w:val="24"/>
          <w:szCs w:val="24"/>
        </w:rPr>
        <w:t>36.3.12.5 Segment parser</w:t>
      </w:r>
    </w:p>
    <w:p w:rsidR="00FB3887" w:rsidRPr="00FB3887" w:rsidRDefault="00FB3887" w:rsidP="00F90915">
      <w:pPr>
        <w:rPr>
          <w:sz w:val="24"/>
          <w:szCs w:val="24"/>
          <w:lang w:val="en-US"/>
        </w:rPr>
      </w:pPr>
      <w:r>
        <w:rPr>
          <w:rStyle w:val="SC10319501"/>
          <w:b w:val="0"/>
          <w:sz w:val="24"/>
          <w:szCs w:val="24"/>
        </w:rPr>
        <w:t>36.3.12.8 LDPC tone mapper</w:t>
      </w:r>
    </w:p>
    <w:p w:rsidR="00B729CA" w:rsidRDefault="00B729CA" w:rsidP="00F90915">
      <w:pPr>
        <w:rPr>
          <w:sz w:val="24"/>
          <w:szCs w:val="24"/>
          <w:lang w:val="en-US"/>
        </w:rPr>
      </w:pPr>
    </w:p>
    <w:p w:rsidR="00B729CA" w:rsidRPr="00D877D0" w:rsidRDefault="00B729CA" w:rsidP="005375D5">
      <w:pPr>
        <w:pStyle w:val="ListParagraph"/>
        <w:numPr>
          <w:ilvl w:val="0"/>
          <w:numId w:val="2"/>
        </w:numPr>
        <w:ind w:left="360"/>
      </w:pPr>
      <w:r w:rsidRPr="00D877D0">
        <w:lastRenderedPageBreak/>
        <w:t xml:space="preserve">In </w:t>
      </w:r>
      <w:r w:rsidR="00F20B80">
        <w:t xml:space="preserve">the </w:t>
      </w:r>
      <w:r w:rsidRPr="00D877D0">
        <w:t xml:space="preserve">most of cases, “frequency segment / frequency </w:t>
      </w:r>
      <w:proofErr w:type="spellStart"/>
      <w:r w:rsidRPr="00D877D0">
        <w:t>subblock</w:t>
      </w:r>
      <w:proofErr w:type="spellEnd"/>
      <w:r w:rsidRPr="00D877D0">
        <w:t>” represents an 80 MHz spectrum range, with exception such as:</w:t>
      </w:r>
    </w:p>
    <w:p w:rsidR="00B729CA" w:rsidRDefault="00B729CA" w:rsidP="00F90915">
      <w:pPr>
        <w:rPr>
          <w:sz w:val="24"/>
          <w:szCs w:val="24"/>
          <w:lang w:val="en-US"/>
        </w:rPr>
      </w:pPr>
    </w:p>
    <w:p w:rsidR="00B729CA" w:rsidRDefault="00B729CA" w:rsidP="00B729CA">
      <w:pPr>
        <w:pStyle w:val="SP1690506"/>
        <w:rPr>
          <w:bCs/>
          <w:color w:val="000000"/>
        </w:rPr>
      </w:pPr>
      <w:r w:rsidRPr="00CE6AEF">
        <w:rPr>
          <w:bCs/>
          <w:color w:val="000000"/>
        </w:rPr>
        <w:t>36.3.6.10 Construction of Data field in an EHT PPDU</w:t>
      </w:r>
      <w:r>
        <w:rPr>
          <w:bCs/>
          <w:color w:val="000000"/>
        </w:rPr>
        <w:t xml:space="preserve"> </w:t>
      </w:r>
    </w:p>
    <w:p w:rsidR="00B729CA" w:rsidRPr="00333FF5" w:rsidRDefault="00B729CA" w:rsidP="00B729CA">
      <w:pPr>
        <w:rPr>
          <w:lang w:val="en-US"/>
        </w:rPr>
      </w:pPr>
    </w:p>
    <w:p w:rsidR="00B729CA" w:rsidRPr="00333FF5" w:rsidRDefault="00B729CA" w:rsidP="00B729CA">
      <w:pPr>
        <w:rPr>
          <w:lang w:val="en-US"/>
        </w:rPr>
      </w:pPr>
      <w:r>
        <w:rPr>
          <w:noProof/>
          <w:lang w:val="en-US" w:eastAsia="zh-CN"/>
        </w:rPr>
        <w:drawing>
          <wp:inline distT="0" distB="0" distL="0" distR="0" wp14:anchorId="2C7B495A" wp14:editId="10B9D1A6">
            <wp:extent cx="6400800" cy="7143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400800" cy="714375"/>
                    </a:xfrm>
                    <a:prstGeom prst="rect">
                      <a:avLst/>
                    </a:prstGeom>
                  </pic:spPr>
                </pic:pic>
              </a:graphicData>
            </a:graphic>
          </wp:inline>
        </w:drawing>
      </w:r>
    </w:p>
    <w:p w:rsidR="00B729CA" w:rsidRDefault="00B729CA" w:rsidP="00B729CA">
      <w:pPr>
        <w:pStyle w:val="SP1690506"/>
        <w:rPr>
          <w:bCs/>
          <w:color w:val="000000"/>
        </w:rPr>
      </w:pPr>
      <w:r>
        <w:rPr>
          <w:noProof/>
          <w:lang w:eastAsia="zh-CN"/>
        </w:rPr>
        <w:drawing>
          <wp:inline distT="0" distB="0" distL="0" distR="0" wp14:anchorId="43AC7983" wp14:editId="4ABE76DF">
            <wp:extent cx="6400800" cy="7683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400800" cy="768350"/>
                    </a:xfrm>
                    <a:prstGeom prst="rect">
                      <a:avLst/>
                    </a:prstGeom>
                  </pic:spPr>
                </pic:pic>
              </a:graphicData>
            </a:graphic>
          </wp:inline>
        </w:drawing>
      </w:r>
    </w:p>
    <w:p w:rsidR="00B729CA" w:rsidRPr="00333FF5" w:rsidRDefault="00B729CA" w:rsidP="00B729CA">
      <w:pPr>
        <w:rPr>
          <w:lang w:val="en-US"/>
        </w:rPr>
      </w:pPr>
    </w:p>
    <w:p w:rsidR="00B729CA" w:rsidRDefault="00B729CA" w:rsidP="00F90915">
      <w:pPr>
        <w:rPr>
          <w:sz w:val="24"/>
          <w:szCs w:val="24"/>
          <w:lang w:val="en-US"/>
        </w:rPr>
      </w:pPr>
      <w:proofErr w:type="gramStart"/>
      <w:r>
        <w:rPr>
          <w:sz w:val="24"/>
          <w:szCs w:val="24"/>
          <w:lang w:val="en-US"/>
        </w:rPr>
        <w:t>and</w:t>
      </w:r>
      <w:proofErr w:type="gramEnd"/>
      <w:r>
        <w:rPr>
          <w:sz w:val="24"/>
          <w:szCs w:val="24"/>
          <w:lang w:val="en-US"/>
        </w:rPr>
        <w:t xml:space="preserve"> </w:t>
      </w:r>
    </w:p>
    <w:p w:rsidR="00B729CA" w:rsidRDefault="00B729CA" w:rsidP="00F90915">
      <w:pPr>
        <w:rPr>
          <w:sz w:val="24"/>
          <w:szCs w:val="24"/>
          <w:lang w:val="en-US"/>
        </w:rPr>
      </w:pPr>
    </w:p>
    <w:p w:rsidR="00B729CA" w:rsidRDefault="00B729CA" w:rsidP="00F90915">
      <w:pPr>
        <w:rPr>
          <w:sz w:val="24"/>
          <w:szCs w:val="24"/>
          <w:lang w:val="en-US"/>
        </w:rPr>
      </w:pPr>
      <w:r>
        <w:rPr>
          <w:sz w:val="24"/>
          <w:szCs w:val="24"/>
          <w:lang w:val="en-US"/>
        </w:rPr>
        <w:t>36.3.9 Time-related parameters</w:t>
      </w:r>
    </w:p>
    <w:p w:rsidR="00B729CA" w:rsidRDefault="00B729CA" w:rsidP="00F90915">
      <w:pPr>
        <w:rPr>
          <w:sz w:val="24"/>
          <w:szCs w:val="24"/>
          <w:lang w:val="en-US"/>
        </w:rPr>
      </w:pPr>
    </w:p>
    <w:p w:rsidR="00B729CA" w:rsidRDefault="00B729CA" w:rsidP="00B729CA">
      <w:pPr>
        <w:jc w:val="center"/>
        <w:rPr>
          <w:sz w:val="24"/>
          <w:szCs w:val="24"/>
          <w:lang w:val="en-US"/>
        </w:rPr>
      </w:pPr>
      <w:r w:rsidRPr="00B729CA">
        <w:rPr>
          <w:noProof/>
          <w:sz w:val="24"/>
          <w:szCs w:val="24"/>
          <w:lang w:val="en-US" w:eastAsia="zh-CN"/>
        </w:rPr>
        <w:drawing>
          <wp:inline distT="0" distB="0" distL="0" distR="0">
            <wp:extent cx="5936615" cy="1399540"/>
            <wp:effectExtent l="0" t="0" r="698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6615" cy="1399540"/>
                    </a:xfrm>
                    <a:prstGeom prst="rect">
                      <a:avLst/>
                    </a:prstGeom>
                    <a:noFill/>
                    <a:ln>
                      <a:noFill/>
                    </a:ln>
                  </pic:spPr>
                </pic:pic>
              </a:graphicData>
            </a:graphic>
          </wp:inline>
        </w:drawing>
      </w:r>
    </w:p>
    <w:p w:rsidR="00F90915" w:rsidRDefault="00F90915" w:rsidP="00121B85">
      <w:pPr>
        <w:rPr>
          <w:lang w:val="en-US" w:eastAsia="zh-CN"/>
        </w:rPr>
      </w:pPr>
    </w:p>
    <w:p w:rsidR="00705C53" w:rsidRDefault="00705C53" w:rsidP="00121B85">
      <w:pPr>
        <w:rPr>
          <w:lang w:val="en-US" w:eastAsia="zh-CN"/>
        </w:rPr>
      </w:pPr>
    </w:p>
    <w:p w:rsidR="00705C53" w:rsidRPr="00CE6AEF" w:rsidRDefault="00F90915" w:rsidP="00121B85">
      <w:pPr>
        <w:rPr>
          <w:b/>
          <w:sz w:val="24"/>
          <w:szCs w:val="24"/>
          <w:lang w:val="en-US"/>
        </w:rPr>
      </w:pPr>
      <w:r w:rsidRPr="00CE6AEF">
        <w:rPr>
          <w:b/>
          <w:sz w:val="24"/>
          <w:szCs w:val="24"/>
          <w:lang w:val="en-US"/>
        </w:rPr>
        <w:t xml:space="preserve">Option 1: </w:t>
      </w:r>
    </w:p>
    <w:p w:rsidR="00705C53" w:rsidRDefault="00CE6AEF" w:rsidP="00B729CA">
      <w:pPr>
        <w:spacing w:before="120"/>
        <w:rPr>
          <w:rFonts w:eastAsia="微软雅黑"/>
          <w:color w:val="000000"/>
          <w:sz w:val="24"/>
          <w:szCs w:val="24"/>
          <w:shd w:val="clear" w:color="auto" w:fill="F7F7F7"/>
        </w:rPr>
      </w:pPr>
      <w:r>
        <w:rPr>
          <w:rFonts w:eastAsia="微软雅黑"/>
          <w:color w:val="000000"/>
          <w:sz w:val="24"/>
          <w:szCs w:val="24"/>
          <w:shd w:val="clear" w:color="auto" w:fill="F7F7F7"/>
          <w:lang w:val="en-US"/>
        </w:rPr>
        <w:t>U</w:t>
      </w:r>
      <w:proofErr w:type="spellStart"/>
      <w:r w:rsidR="00F90915" w:rsidRPr="00F90915">
        <w:rPr>
          <w:rFonts w:eastAsia="微软雅黑"/>
          <w:color w:val="000000"/>
          <w:sz w:val="24"/>
          <w:szCs w:val="24"/>
          <w:shd w:val="clear" w:color="auto" w:fill="F7F7F7"/>
        </w:rPr>
        <w:t>se</w:t>
      </w:r>
      <w:proofErr w:type="spellEnd"/>
      <w:r w:rsidR="00F90915" w:rsidRPr="00F90915">
        <w:rPr>
          <w:rFonts w:eastAsia="微软雅黑"/>
          <w:color w:val="000000"/>
          <w:sz w:val="24"/>
          <w:szCs w:val="24"/>
          <w:shd w:val="clear" w:color="auto" w:fill="F7F7F7"/>
        </w:rPr>
        <w:t xml:space="preserve"> </w:t>
      </w:r>
      <w:r w:rsidR="00B848ED">
        <w:rPr>
          <w:rFonts w:eastAsia="微软雅黑"/>
          <w:color w:val="000000"/>
          <w:sz w:val="24"/>
          <w:szCs w:val="24"/>
          <w:shd w:val="clear" w:color="auto" w:fill="F7F7F7"/>
        </w:rPr>
        <w:t>“</w:t>
      </w:r>
      <w:r w:rsidR="00F90915" w:rsidRPr="00F90915">
        <w:rPr>
          <w:rFonts w:eastAsia="微软雅黑"/>
          <w:color w:val="000000"/>
          <w:sz w:val="24"/>
          <w:szCs w:val="24"/>
          <w:shd w:val="clear" w:color="auto" w:fill="F7F7F7"/>
        </w:rPr>
        <w:t xml:space="preserve">frequency </w:t>
      </w:r>
      <w:proofErr w:type="spellStart"/>
      <w:r w:rsidR="00F90915" w:rsidRPr="00F90915">
        <w:rPr>
          <w:rFonts w:eastAsia="微软雅黑"/>
          <w:color w:val="000000"/>
          <w:sz w:val="24"/>
          <w:szCs w:val="24"/>
          <w:shd w:val="clear" w:color="auto" w:fill="F7F7F7"/>
        </w:rPr>
        <w:t>subblock</w:t>
      </w:r>
      <w:proofErr w:type="spellEnd"/>
      <w:r w:rsidR="00B848ED">
        <w:rPr>
          <w:rFonts w:eastAsia="微软雅黑"/>
          <w:color w:val="000000"/>
          <w:sz w:val="24"/>
          <w:szCs w:val="24"/>
          <w:shd w:val="clear" w:color="auto" w:fill="F7F7F7"/>
        </w:rPr>
        <w:t>”</w:t>
      </w:r>
      <w:r w:rsidR="00F90915" w:rsidRPr="00F90915">
        <w:rPr>
          <w:rFonts w:eastAsia="微软雅黑"/>
          <w:color w:val="000000"/>
          <w:sz w:val="24"/>
          <w:szCs w:val="24"/>
          <w:shd w:val="clear" w:color="auto" w:fill="F7F7F7"/>
        </w:rPr>
        <w:t xml:space="preserve"> for </w:t>
      </w:r>
      <w:r w:rsidR="00937D7F">
        <w:rPr>
          <w:rFonts w:eastAsia="微软雅黑"/>
          <w:color w:val="000000"/>
          <w:sz w:val="24"/>
          <w:szCs w:val="24"/>
          <w:shd w:val="clear" w:color="auto" w:fill="F7F7F7"/>
        </w:rPr>
        <w:t xml:space="preserve">up to </w:t>
      </w:r>
      <w:r w:rsidR="00F90915" w:rsidRPr="00F90915">
        <w:rPr>
          <w:rFonts w:eastAsia="微软雅黑"/>
          <w:color w:val="000000"/>
          <w:sz w:val="24"/>
          <w:szCs w:val="24"/>
          <w:shd w:val="clear" w:color="auto" w:fill="F7F7F7"/>
        </w:rPr>
        <w:t>80</w:t>
      </w:r>
      <w:r w:rsidR="00F90915">
        <w:rPr>
          <w:rFonts w:eastAsia="微软雅黑"/>
          <w:color w:val="000000"/>
          <w:sz w:val="24"/>
          <w:szCs w:val="24"/>
          <w:shd w:val="clear" w:color="auto" w:fill="F7F7F7"/>
        </w:rPr>
        <w:t xml:space="preserve"> </w:t>
      </w:r>
      <w:r w:rsidR="00F90915" w:rsidRPr="00F90915">
        <w:rPr>
          <w:rFonts w:eastAsia="微软雅黑"/>
          <w:color w:val="000000"/>
          <w:sz w:val="24"/>
          <w:szCs w:val="24"/>
          <w:shd w:val="clear" w:color="auto" w:fill="F7F7F7"/>
        </w:rPr>
        <w:t>M</w:t>
      </w:r>
      <w:r w:rsidR="00F90915">
        <w:rPr>
          <w:rFonts w:eastAsia="微软雅黑"/>
          <w:color w:val="000000"/>
          <w:sz w:val="24"/>
          <w:szCs w:val="24"/>
          <w:shd w:val="clear" w:color="auto" w:fill="F7F7F7"/>
        </w:rPr>
        <w:t>H</w:t>
      </w:r>
      <w:r>
        <w:rPr>
          <w:rFonts w:eastAsia="微软雅黑"/>
          <w:color w:val="000000"/>
          <w:sz w:val="24"/>
          <w:szCs w:val="24"/>
          <w:shd w:val="clear" w:color="auto" w:fill="F7F7F7"/>
        </w:rPr>
        <w:t>z and</w:t>
      </w:r>
      <w:r w:rsidR="00F90915" w:rsidRPr="00F90915">
        <w:rPr>
          <w:rFonts w:eastAsia="微软雅黑"/>
          <w:color w:val="000000"/>
          <w:sz w:val="24"/>
          <w:szCs w:val="24"/>
          <w:shd w:val="clear" w:color="auto" w:fill="F7F7F7"/>
        </w:rPr>
        <w:t xml:space="preserve"> use </w:t>
      </w:r>
      <w:r w:rsidR="00B848ED">
        <w:rPr>
          <w:rFonts w:eastAsia="微软雅黑"/>
          <w:color w:val="000000"/>
          <w:sz w:val="24"/>
          <w:szCs w:val="24"/>
          <w:shd w:val="clear" w:color="auto" w:fill="F7F7F7"/>
        </w:rPr>
        <w:t>“</w:t>
      </w:r>
      <w:r w:rsidR="00B729CA">
        <w:rPr>
          <w:rFonts w:eastAsia="微软雅黑"/>
          <w:color w:val="000000"/>
          <w:sz w:val="24"/>
          <w:szCs w:val="24"/>
          <w:shd w:val="clear" w:color="auto" w:fill="F7F7F7"/>
        </w:rPr>
        <w:t xml:space="preserve">frequency </w:t>
      </w:r>
      <w:proofErr w:type="spellStart"/>
      <w:r w:rsidR="00F90915" w:rsidRPr="00F90915">
        <w:rPr>
          <w:rFonts w:eastAsia="微软雅黑"/>
          <w:color w:val="000000"/>
          <w:sz w:val="24"/>
          <w:szCs w:val="24"/>
          <w:shd w:val="clear" w:color="auto" w:fill="F7F7F7"/>
        </w:rPr>
        <w:t>segem</w:t>
      </w:r>
      <w:r w:rsidR="00576544">
        <w:rPr>
          <w:rFonts w:eastAsia="微软雅黑"/>
          <w:color w:val="000000"/>
          <w:sz w:val="24"/>
          <w:szCs w:val="24"/>
          <w:shd w:val="clear" w:color="auto" w:fill="F7F7F7"/>
        </w:rPr>
        <w:t>ent</w:t>
      </w:r>
      <w:proofErr w:type="spellEnd"/>
      <w:r w:rsidR="00B848ED">
        <w:rPr>
          <w:rFonts w:eastAsia="微软雅黑"/>
          <w:color w:val="000000"/>
          <w:sz w:val="24"/>
          <w:szCs w:val="24"/>
          <w:shd w:val="clear" w:color="auto" w:fill="F7F7F7"/>
        </w:rPr>
        <w:t>”</w:t>
      </w:r>
      <w:r w:rsidR="00576544">
        <w:rPr>
          <w:rFonts w:eastAsia="微软雅黑"/>
          <w:color w:val="000000"/>
          <w:sz w:val="24"/>
          <w:szCs w:val="24"/>
          <w:shd w:val="clear" w:color="auto" w:fill="F7F7F7"/>
        </w:rPr>
        <w:t xml:space="preserve"> for a </w:t>
      </w:r>
      <w:proofErr w:type="spellStart"/>
      <w:r w:rsidR="00576544">
        <w:rPr>
          <w:rFonts w:eastAsia="微软雅黑"/>
          <w:color w:val="000000"/>
          <w:sz w:val="24"/>
          <w:szCs w:val="24"/>
          <w:shd w:val="clear" w:color="auto" w:fill="F7F7F7"/>
        </w:rPr>
        <w:t>contigous</w:t>
      </w:r>
      <w:proofErr w:type="spellEnd"/>
      <w:r w:rsidR="00D877D0">
        <w:rPr>
          <w:rFonts w:eastAsia="微软雅黑"/>
          <w:color w:val="000000"/>
          <w:sz w:val="24"/>
          <w:szCs w:val="24"/>
          <w:shd w:val="clear" w:color="auto" w:fill="F7F7F7"/>
        </w:rPr>
        <w:t xml:space="preserve"> spectrum.</w:t>
      </w:r>
    </w:p>
    <w:p w:rsidR="00F90915" w:rsidRPr="004359FB" w:rsidRDefault="00616601" w:rsidP="00121B85">
      <w:pPr>
        <w:rPr>
          <w:sz w:val="24"/>
          <w:szCs w:val="24"/>
          <w:lang w:val="en-US" w:eastAsia="zh-CN"/>
        </w:rPr>
      </w:pPr>
      <w:r w:rsidRPr="004359FB">
        <w:rPr>
          <w:rFonts w:hint="eastAsia"/>
          <w:sz w:val="24"/>
          <w:szCs w:val="24"/>
          <w:lang w:val="en-US" w:eastAsia="zh-CN"/>
        </w:rPr>
        <w:t>P</w:t>
      </w:r>
      <w:r w:rsidRPr="004359FB">
        <w:rPr>
          <w:sz w:val="24"/>
          <w:szCs w:val="24"/>
          <w:lang w:val="en-US" w:eastAsia="zh-CN"/>
        </w:rPr>
        <w:t>otential Action for Option 1:</w:t>
      </w:r>
    </w:p>
    <w:p w:rsidR="00616601" w:rsidRDefault="00616601" w:rsidP="005375D5">
      <w:pPr>
        <w:pStyle w:val="ListParagraph"/>
        <w:numPr>
          <w:ilvl w:val="0"/>
          <w:numId w:val="3"/>
        </w:numPr>
        <w:spacing w:before="120"/>
        <w:rPr>
          <w:lang w:eastAsia="zh-CN"/>
        </w:rPr>
      </w:pPr>
      <w:r>
        <w:rPr>
          <w:rFonts w:hint="eastAsia"/>
          <w:lang w:eastAsia="zh-CN"/>
        </w:rPr>
        <w:t>S</w:t>
      </w:r>
      <w:r>
        <w:rPr>
          <w:lang w:eastAsia="zh-CN"/>
        </w:rPr>
        <w:t>e</w:t>
      </w:r>
      <w:r w:rsidR="00FD176D">
        <w:rPr>
          <w:lang w:eastAsia="zh-CN"/>
        </w:rPr>
        <w:t>ar</w:t>
      </w:r>
      <w:r>
        <w:rPr>
          <w:lang w:eastAsia="zh-CN"/>
        </w:rPr>
        <w:t xml:space="preserve">ch </w:t>
      </w:r>
      <w:r w:rsidR="00FD176D">
        <w:rPr>
          <w:lang w:eastAsia="zh-CN"/>
        </w:rPr>
        <w:t xml:space="preserve">for the terms of </w:t>
      </w:r>
      <w:r w:rsidR="008B575C">
        <w:rPr>
          <w:lang w:eastAsia="zh-CN"/>
        </w:rPr>
        <w:t xml:space="preserve">80 MHz segment and </w:t>
      </w:r>
      <w:r>
        <w:rPr>
          <w:lang w:eastAsia="zh-CN"/>
        </w:rPr>
        <w:t>frequency segment</w:t>
      </w:r>
      <w:r w:rsidR="008B575C">
        <w:rPr>
          <w:lang w:eastAsia="zh-CN"/>
        </w:rPr>
        <w:t xml:space="preserve"> </w:t>
      </w:r>
      <w:r>
        <w:rPr>
          <w:lang w:eastAsia="zh-CN"/>
        </w:rPr>
        <w:t xml:space="preserve">which </w:t>
      </w:r>
      <w:r w:rsidR="009E5724">
        <w:rPr>
          <w:lang w:eastAsia="zh-CN"/>
        </w:rPr>
        <w:t>are</w:t>
      </w:r>
      <w:r>
        <w:rPr>
          <w:lang w:eastAsia="zh-CN"/>
        </w:rPr>
        <w:t xml:space="preserve"> used to represent 80 MHz in </w:t>
      </w:r>
      <w:r w:rsidR="00FD176D">
        <w:rPr>
          <w:lang w:eastAsia="zh-CN"/>
        </w:rPr>
        <w:t xml:space="preserve">the </w:t>
      </w:r>
      <w:r>
        <w:rPr>
          <w:lang w:eastAsia="zh-CN"/>
        </w:rPr>
        <w:t>P802.11be draft</w:t>
      </w:r>
      <w:r w:rsidR="00674548">
        <w:rPr>
          <w:lang w:eastAsia="zh-CN"/>
        </w:rPr>
        <w:t>,</w:t>
      </w:r>
      <w:r>
        <w:rPr>
          <w:lang w:eastAsia="zh-CN"/>
        </w:rPr>
        <w:t xml:space="preserve"> and replace </w:t>
      </w:r>
      <w:r w:rsidR="008B575C">
        <w:rPr>
          <w:lang w:eastAsia="zh-CN"/>
        </w:rPr>
        <w:t xml:space="preserve">all of </w:t>
      </w:r>
      <w:r>
        <w:rPr>
          <w:lang w:eastAsia="zh-CN"/>
        </w:rPr>
        <w:t xml:space="preserve">them with 80 MHz frequency </w:t>
      </w:r>
      <w:proofErr w:type="spellStart"/>
      <w:r>
        <w:rPr>
          <w:lang w:eastAsia="zh-CN"/>
        </w:rPr>
        <w:t>subblock</w:t>
      </w:r>
      <w:proofErr w:type="spellEnd"/>
      <w:r>
        <w:rPr>
          <w:lang w:eastAsia="zh-CN"/>
        </w:rPr>
        <w:t>.</w:t>
      </w:r>
    </w:p>
    <w:p w:rsidR="00616601" w:rsidRPr="00616601" w:rsidRDefault="00FD176D" w:rsidP="005375D5">
      <w:pPr>
        <w:pStyle w:val="ListParagraph"/>
        <w:numPr>
          <w:ilvl w:val="0"/>
          <w:numId w:val="3"/>
        </w:numPr>
        <w:rPr>
          <w:lang w:eastAsia="zh-CN"/>
        </w:rPr>
      </w:pPr>
      <w:r>
        <w:rPr>
          <w:lang w:eastAsia="zh-CN"/>
        </w:rPr>
        <w:t>Replace</w:t>
      </w:r>
      <w:r w:rsidR="00616601">
        <w:rPr>
          <w:lang w:eastAsia="zh-CN"/>
        </w:rPr>
        <w:t xml:space="preserve"> segment parser </w:t>
      </w:r>
      <w:r>
        <w:rPr>
          <w:lang w:eastAsia="zh-CN"/>
        </w:rPr>
        <w:t>with</w:t>
      </w:r>
      <w:r w:rsidR="00616601">
        <w:rPr>
          <w:lang w:eastAsia="zh-CN"/>
        </w:rPr>
        <w:t xml:space="preserve"> frequency </w:t>
      </w:r>
      <w:proofErr w:type="spellStart"/>
      <w:r w:rsidR="00616601">
        <w:rPr>
          <w:lang w:eastAsia="zh-CN"/>
        </w:rPr>
        <w:t>subblock</w:t>
      </w:r>
      <w:proofErr w:type="spellEnd"/>
      <w:r w:rsidR="00616601">
        <w:rPr>
          <w:lang w:eastAsia="zh-CN"/>
        </w:rPr>
        <w:t xml:space="preserve"> parser in </w:t>
      </w:r>
      <w:proofErr w:type="spellStart"/>
      <w:r w:rsidR="00616601">
        <w:rPr>
          <w:lang w:eastAsia="zh-CN"/>
        </w:rPr>
        <w:t>Revme</w:t>
      </w:r>
      <w:proofErr w:type="spellEnd"/>
      <w:r w:rsidR="00616601">
        <w:rPr>
          <w:lang w:eastAsia="zh-CN"/>
        </w:rPr>
        <w:t>.</w:t>
      </w:r>
    </w:p>
    <w:p w:rsidR="00B729CA" w:rsidRDefault="00B729CA" w:rsidP="00121B85">
      <w:pPr>
        <w:rPr>
          <w:lang w:val="en-US"/>
        </w:rPr>
      </w:pPr>
    </w:p>
    <w:p w:rsidR="00937D7F" w:rsidRPr="00CE6AEF" w:rsidRDefault="00937D7F" w:rsidP="00937D7F">
      <w:pPr>
        <w:rPr>
          <w:b/>
          <w:sz w:val="24"/>
          <w:szCs w:val="24"/>
          <w:lang w:val="en-US"/>
        </w:rPr>
      </w:pPr>
      <w:r w:rsidRPr="00CE6AEF">
        <w:rPr>
          <w:b/>
          <w:sz w:val="24"/>
          <w:szCs w:val="24"/>
          <w:lang w:val="en-US"/>
        </w:rPr>
        <w:t>Option 1</w:t>
      </w:r>
      <w:r>
        <w:rPr>
          <w:b/>
          <w:sz w:val="24"/>
          <w:szCs w:val="24"/>
          <w:lang w:val="en-US"/>
        </w:rPr>
        <w:t>a</w:t>
      </w:r>
      <w:r w:rsidRPr="00CE6AEF">
        <w:rPr>
          <w:b/>
          <w:sz w:val="24"/>
          <w:szCs w:val="24"/>
          <w:lang w:val="en-US"/>
        </w:rPr>
        <w:t xml:space="preserve">: </w:t>
      </w:r>
    </w:p>
    <w:p w:rsidR="00937D7F" w:rsidRDefault="00937D7F" w:rsidP="00937D7F">
      <w:pPr>
        <w:spacing w:before="120"/>
        <w:rPr>
          <w:rFonts w:eastAsia="微软雅黑"/>
          <w:color w:val="000000"/>
          <w:sz w:val="24"/>
          <w:szCs w:val="24"/>
          <w:shd w:val="clear" w:color="auto" w:fill="F7F7F7"/>
        </w:rPr>
      </w:pPr>
      <w:r>
        <w:rPr>
          <w:rFonts w:eastAsia="微软雅黑"/>
          <w:color w:val="000000"/>
          <w:sz w:val="24"/>
          <w:szCs w:val="24"/>
          <w:shd w:val="clear" w:color="auto" w:fill="F7F7F7"/>
          <w:lang w:val="en-US"/>
        </w:rPr>
        <w:t>U</w:t>
      </w:r>
      <w:proofErr w:type="spellStart"/>
      <w:r w:rsidRPr="00F90915">
        <w:rPr>
          <w:rFonts w:eastAsia="微软雅黑"/>
          <w:color w:val="000000"/>
          <w:sz w:val="24"/>
          <w:szCs w:val="24"/>
          <w:shd w:val="clear" w:color="auto" w:fill="F7F7F7"/>
        </w:rPr>
        <w:t>se</w:t>
      </w:r>
      <w:proofErr w:type="spellEnd"/>
      <w:r w:rsidRPr="00F90915">
        <w:rPr>
          <w:rFonts w:eastAsia="微软雅黑"/>
          <w:color w:val="000000"/>
          <w:sz w:val="24"/>
          <w:szCs w:val="24"/>
          <w:shd w:val="clear" w:color="auto" w:fill="F7F7F7"/>
        </w:rPr>
        <w:t xml:space="preserve"> </w:t>
      </w:r>
      <w:r>
        <w:rPr>
          <w:rFonts w:eastAsia="微软雅黑"/>
          <w:color w:val="000000"/>
          <w:sz w:val="24"/>
          <w:szCs w:val="24"/>
          <w:shd w:val="clear" w:color="auto" w:fill="F7F7F7"/>
        </w:rPr>
        <w:t>“</w:t>
      </w:r>
      <w:r w:rsidRPr="00F90915">
        <w:rPr>
          <w:rFonts w:eastAsia="微软雅黑"/>
          <w:color w:val="000000"/>
          <w:sz w:val="24"/>
          <w:szCs w:val="24"/>
          <w:shd w:val="clear" w:color="auto" w:fill="F7F7F7"/>
        </w:rPr>
        <w:t xml:space="preserve">frequency </w:t>
      </w:r>
      <w:proofErr w:type="spellStart"/>
      <w:r w:rsidRPr="00F90915">
        <w:rPr>
          <w:rFonts w:eastAsia="微软雅黑"/>
          <w:color w:val="000000"/>
          <w:sz w:val="24"/>
          <w:szCs w:val="24"/>
          <w:shd w:val="clear" w:color="auto" w:fill="F7F7F7"/>
        </w:rPr>
        <w:t>subblock</w:t>
      </w:r>
      <w:proofErr w:type="spellEnd"/>
      <w:r>
        <w:rPr>
          <w:rFonts w:eastAsia="微软雅黑"/>
          <w:color w:val="000000"/>
          <w:sz w:val="24"/>
          <w:szCs w:val="24"/>
          <w:shd w:val="clear" w:color="auto" w:fill="F7F7F7"/>
        </w:rPr>
        <w:t>”</w:t>
      </w:r>
      <w:r w:rsidRPr="00F90915">
        <w:rPr>
          <w:rFonts w:eastAsia="微软雅黑"/>
          <w:color w:val="000000"/>
          <w:sz w:val="24"/>
          <w:szCs w:val="24"/>
          <w:shd w:val="clear" w:color="auto" w:fill="F7F7F7"/>
        </w:rPr>
        <w:t xml:space="preserve"> for </w:t>
      </w:r>
      <w:r>
        <w:rPr>
          <w:rFonts w:eastAsia="微软雅黑"/>
          <w:color w:val="000000"/>
          <w:sz w:val="24"/>
          <w:szCs w:val="24"/>
          <w:shd w:val="clear" w:color="auto" w:fill="F7F7F7"/>
        </w:rPr>
        <w:t xml:space="preserve">up to </w:t>
      </w:r>
      <w:r w:rsidRPr="00F90915">
        <w:rPr>
          <w:rFonts w:eastAsia="微软雅黑"/>
          <w:color w:val="000000"/>
          <w:sz w:val="24"/>
          <w:szCs w:val="24"/>
          <w:shd w:val="clear" w:color="auto" w:fill="F7F7F7"/>
        </w:rPr>
        <w:t>80</w:t>
      </w:r>
      <w:r>
        <w:rPr>
          <w:rFonts w:eastAsia="微软雅黑"/>
          <w:color w:val="000000"/>
          <w:sz w:val="24"/>
          <w:szCs w:val="24"/>
          <w:shd w:val="clear" w:color="auto" w:fill="F7F7F7"/>
        </w:rPr>
        <w:t xml:space="preserve"> </w:t>
      </w:r>
      <w:r w:rsidRPr="00F90915">
        <w:rPr>
          <w:rFonts w:eastAsia="微软雅黑"/>
          <w:color w:val="000000"/>
          <w:sz w:val="24"/>
          <w:szCs w:val="24"/>
          <w:shd w:val="clear" w:color="auto" w:fill="F7F7F7"/>
        </w:rPr>
        <w:t>M</w:t>
      </w:r>
      <w:r>
        <w:rPr>
          <w:rFonts w:eastAsia="微软雅黑"/>
          <w:color w:val="000000"/>
          <w:sz w:val="24"/>
          <w:szCs w:val="24"/>
          <w:shd w:val="clear" w:color="auto" w:fill="F7F7F7"/>
        </w:rPr>
        <w:t>Hz and</w:t>
      </w:r>
      <w:r w:rsidRPr="00F90915">
        <w:rPr>
          <w:rFonts w:eastAsia="微软雅黑"/>
          <w:color w:val="000000"/>
          <w:sz w:val="24"/>
          <w:szCs w:val="24"/>
          <w:shd w:val="clear" w:color="auto" w:fill="F7F7F7"/>
        </w:rPr>
        <w:t xml:space="preserve"> use </w:t>
      </w:r>
      <w:r>
        <w:rPr>
          <w:rFonts w:eastAsia="微软雅黑"/>
          <w:color w:val="000000"/>
          <w:sz w:val="24"/>
          <w:szCs w:val="24"/>
          <w:shd w:val="clear" w:color="auto" w:fill="F7F7F7"/>
        </w:rPr>
        <w:t xml:space="preserve">“frequency </w:t>
      </w:r>
      <w:r w:rsidR="00F04D11">
        <w:rPr>
          <w:rFonts w:eastAsia="微软雅黑"/>
          <w:color w:val="000000"/>
          <w:sz w:val="24"/>
          <w:szCs w:val="24"/>
          <w:shd w:val="clear" w:color="auto" w:fill="F7F7F7"/>
        </w:rPr>
        <w:t>seg</w:t>
      </w:r>
      <w:r w:rsidRPr="00F90915">
        <w:rPr>
          <w:rFonts w:eastAsia="微软雅黑"/>
          <w:color w:val="000000"/>
          <w:sz w:val="24"/>
          <w:szCs w:val="24"/>
          <w:shd w:val="clear" w:color="auto" w:fill="F7F7F7"/>
        </w:rPr>
        <w:t>m</w:t>
      </w:r>
      <w:r>
        <w:rPr>
          <w:rFonts w:eastAsia="微软雅黑"/>
          <w:color w:val="000000"/>
          <w:sz w:val="24"/>
          <w:szCs w:val="24"/>
          <w:shd w:val="clear" w:color="auto" w:fill="F7F7F7"/>
        </w:rPr>
        <w:t xml:space="preserve">ent” for a </w:t>
      </w:r>
      <w:proofErr w:type="spellStart"/>
      <w:r>
        <w:rPr>
          <w:rFonts w:eastAsia="微软雅黑"/>
          <w:color w:val="000000"/>
          <w:sz w:val="24"/>
          <w:szCs w:val="24"/>
          <w:shd w:val="clear" w:color="auto" w:fill="F7F7F7"/>
        </w:rPr>
        <w:t>contigous</w:t>
      </w:r>
      <w:proofErr w:type="spellEnd"/>
      <w:r>
        <w:rPr>
          <w:rFonts w:eastAsia="微软雅黑"/>
          <w:color w:val="000000"/>
          <w:sz w:val="24"/>
          <w:szCs w:val="24"/>
          <w:shd w:val="clear" w:color="auto" w:fill="F7F7F7"/>
        </w:rPr>
        <w:t xml:space="preserve"> spectrum.</w:t>
      </w:r>
    </w:p>
    <w:p w:rsidR="00937D7F" w:rsidRPr="004359FB" w:rsidRDefault="00937D7F" w:rsidP="00937D7F">
      <w:pPr>
        <w:rPr>
          <w:sz w:val="24"/>
          <w:szCs w:val="24"/>
          <w:lang w:val="en-US" w:eastAsia="zh-CN"/>
        </w:rPr>
      </w:pPr>
      <w:r w:rsidRPr="004359FB">
        <w:rPr>
          <w:rFonts w:hint="eastAsia"/>
          <w:sz w:val="24"/>
          <w:szCs w:val="24"/>
          <w:lang w:val="en-US" w:eastAsia="zh-CN"/>
        </w:rPr>
        <w:t>P</w:t>
      </w:r>
      <w:r w:rsidRPr="004359FB">
        <w:rPr>
          <w:sz w:val="24"/>
          <w:szCs w:val="24"/>
          <w:lang w:val="en-US" w:eastAsia="zh-CN"/>
        </w:rPr>
        <w:t>otential Action for Option 1</w:t>
      </w:r>
      <w:r>
        <w:rPr>
          <w:sz w:val="24"/>
          <w:szCs w:val="24"/>
          <w:lang w:val="en-US" w:eastAsia="zh-CN"/>
        </w:rPr>
        <w:t>a</w:t>
      </w:r>
      <w:r w:rsidRPr="004359FB">
        <w:rPr>
          <w:sz w:val="24"/>
          <w:szCs w:val="24"/>
          <w:lang w:val="en-US" w:eastAsia="zh-CN"/>
        </w:rPr>
        <w:t>:</w:t>
      </w:r>
    </w:p>
    <w:p w:rsidR="00937D7F" w:rsidRDefault="00937D7F" w:rsidP="005375D5">
      <w:pPr>
        <w:pStyle w:val="ListParagraph"/>
        <w:numPr>
          <w:ilvl w:val="0"/>
          <w:numId w:val="6"/>
        </w:numPr>
        <w:spacing w:before="120"/>
        <w:rPr>
          <w:lang w:eastAsia="zh-CN"/>
        </w:rPr>
      </w:pPr>
      <w:r>
        <w:rPr>
          <w:rFonts w:hint="eastAsia"/>
          <w:lang w:eastAsia="zh-CN"/>
        </w:rPr>
        <w:t>S</w:t>
      </w:r>
      <w:r>
        <w:rPr>
          <w:lang w:eastAsia="zh-CN"/>
        </w:rPr>
        <w:t xml:space="preserve">earch for the terms of up to 80 MHz segment and frequency segment which are used to represent up to 80 MHz in the P802.11be draft, and replace all of them with up to 80 MHz frequency </w:t>
      </w:r>
      <w:proofErr w:type="spellStart"/>
      <w:r>
        <w:rPr>
          <w:lang w:eastAsia="zh-CN"/>
        </w:rPr>
        <w:t>subblock</w:t>
      </w:r>
      <w:proofErr w:type="spellEnd"/>
      <w:r>
        <w:rPr>
          <w:lang w:eastAsia="zh-CN"/>
        </w:rPr>
        <w:t>.</w:t>
      </w:r>
    </w:p>
    <w:p w:rsidR="00937D7F" w:rsidRPr="00616601" w:rsidRDefault="00937D7F" w:rsidP="005375D5">
      <w:pPr>
        <w:pStyle w:val="ListParagraph"/>
        <w:numPr>
          <w:ilvl w:val="0"/>
          <w:numId w:val="6"/>
        </w:numPr>
        <w:rPr>
          <w:lang w:eastAsia="zh-CN"/>
        </w:rPr>
      </w:pPr>
      <w:r>
        <w:rPr>
          <w:lang w:eastAsia="zh-CN"/>
        </w:rPr>
        <w:t>Keep segment parser unchanged</w:t>
      </w:r>
    </w:p>
    <w:p w:rsidR="00937D7F" w:rsidRDefault="00937D7F" w:rsidP="00937D7F">
      <w:pPr>
        <w:rPr>
          <w:lang w:val="en-US"/>
        </w:rPr>
      </w:pPr>
    </w:p>
    <w:p w:rsidR="007A35A1" w:rsidRPr="00CE6AEF" w:rsidRDefault="00F90915" w:rsidP="00710AC4">
      <w:pPr>
        <w:rPr>
          <w:b/>
          <w:sz w:val="24"/>
          <w:szCs w:val="24"/>
          <w:lang w:val="en-US"/>
        </w:rPr>
      </w:pPr>
      <w:r w:rsidRPr="00CE6AEF">
        <w:rPr>
          <w:b/>
          <w:sz w:val="24"/>
          <w:szCs w:val="24"/>
          <w:lang w:val="en-US"/>
        </w:rPr>
        <w:t>Option 2:</w:t>
      </w:r>
    </w:p>
    <w:p w:rsidR="007A35A1" w:rsidRDefault="00D877D0" w:rsidP="00D877D0">
      <w:pPr>
        <w:spacing w:before="120"/>
        <w:rPr>
          <w:rFonts w:eastAsia="微软雅黑"/>
          <w:color w:val="000000"/>
          <w:sz w:val="24"/>
          <w:szCs w:val="24"/>
          <w:shd w:val="clear" w:color="auto" w:fill="F7F7F7"/>
        </w:rPr>
      </w:pPr>
      <w:r>
        <w:rPr>
          <w:rFonts w:eastAsia="微软雅黑"/>
          <w:color w:val="000000"/>
          <w:sz w:val="24"/>
          <w:szCs w:val="24"/>
          <w:shd w:val="clear" w:color="auto" w:fill="F7F7F7"/>
          <w:lang w:val="en-US"/>
        </w:rPr>
        <w:t>U</w:t>
      </w:r>
      <w:proofErr w:type="spellStart"/>
      <w:r w:rsidR="00F90915" w:rsidRPr="00CE6AEF">
        <w:rPr>
          <w:rFonts w:eastAsia="微软雅黑"/>
          <w:color w:val="000000"/>
          <w:sz w:val="24"/>
          <w:szCs w:val="24"/>
          <w:shd w:val="clear" w:color="auto" w:fill="F7F7F7"/>
        </w:rPr>
        <w:t>se</w:t>
      </w:r>
      <w:proofErr w:type="spellEnd"/>
      <w:r w:rsidR="00F90915" w:rsidRPr="00CE6AEF">
        <w:rPr>
          <w:rFonts w:eastAsia="微软雅黑"/>
          <w:color w:val="000000"/>
          <w:sz w:val="24"/>
          <w:szCs w:val="24"/>
          <w:shd w:val="clear" w:color="auto" w:fill="F7F7F7"/>
        </w:rPr>
        <w:t xml:space="preserve"> </w:t>
      </w:r>
      <w:r w:rsidR="00B848ED">
        <w:rPr>
          <w:rFonts w:eastAsia="微软雅黑"/>
          <w:color w:val="000000"/>
          <w:sz w:val="24"/>
          <w:szCs w:val="24"/>
          <w:shd w:val="clear" w:color="auto" w:fill="F7F7F7"/>
        </w:rPr>
        <w:t xml:space="preserve">“frequency </w:t>
      </w:r>
      <w:r w:rsidR="00F90915" w:rsidRPr="00CE6AEF">
        <w:rPr>
          <w:rFonts w:eastAsia="微软雅黑"/>
          <w:color w:val="000000"/>
          <w:sz w:val="24"/>
          <w:szCs w:val="24"/>
          <w:shd w:val="clear" w:color="auto" w:fill="F7F7F7"/>
        </w:rPr>
        <w:t>segment</w:t>
      </w:r>
      <w:r w:rsidR="00B848ED">
        <w:rPr>
          <w:rFonts w:eastAsia="微软雅黑"/>
          <w:color w:val="000000"/>
          <w:sz w:val="24"/>
          <w:szCs w:val="24"/>
          <w:shd w:val="clear" w:color="auto" w:fill="F7F7F7"/>
        </w:rPr>
        <w:t>”</w:t>
      </w:r>
      <w:r w:rsidR="00F90915" w:rsidRPr="00CE6AEF">
        <w:rPr>
          <w:rFonts w:eastAsia="微软雅黑"/>
          <w:color w:val="000000"/>
          <w:sz w:val="24"/>
          <w:szCs w:val="24"/>
          <w:shd w:val="clear" w:color="auto" w:fill="F7F7F7"/>
        </w:rPr>
        <w:t xml:space="preserve"> for 80</w:t>
      </w:r>
      <w:r w:rsidR="00CE6AEF">
        <w:rPr>
          <w:rFonts w:eastAsia="微软雅黑"/>
          <w:color w:val="000000"/>
          <w:sz w:val="24"/>
          <w:szCs w:val="24"/>
          <w:shd w:val="clear" w:color="auto" w:fill="F7F7F7"/>
        </w:rPr>
        <w:t xml:space="preserve"> MH</w:t>
      </w:r>
      <w:r w:rsidR="00F90915" w:rsidRPr="00CE6AEF">
        <w:rPr>
          <w:rFonts w:eastAsia="微软雅黑"/>
          <w:color w:val="000000"/>
          <w:sz w:val="24"/>
          <w:szCs w:val="24"/>
          <w:shd w:val="clear" w:color="auto" w:fill="F7F7F7"/>
        </w:rPr>
        <w:t>z</w:t>
      </w:r>
      <w:r>
        <w:rPr>
          <w:rFonts w:eastAsia="微软雅黑"/>
          <w:color w:val="000000"/>
          <w:sz w:val="24"/>
          <w:szCs w:val="24"/>
          <w:shd w:val="clear" w:color="auto" w:fill="F7F7F7"/>
        </w:rPr>
        <w:t xml:space="preserve"> and use another term (e.g.,</w:t>
      </w:r>
      <w:r w:rsidR="00F90915" w:rsidRPr="00CE6AEF">
        <w:rPr>
          <w:rFonts w:eastAsia="微软雅黑"/>
          <w:color w:val="000000"/>
          <w:sz w:val="24"/>
          <w:szCs w:val="24"/>
          <w:shd w:val="clear" w:color="auto" w:fill="F7F7F7"/>
        </w:rPr>
        <w:t xml:space="preserve"> </w:t>
      </w:r>
      <w:r w:rsidR="00B848ED">
        <w:rPr>
          <w:rFonts w:eastAsia="微软雅黑"/>
          <w:color w:val="000000"/>
          <w:sz w:val="24"/>
          <w:szCs w:val="24"/>
          <w:shd w:val="clear" w:color="auto" w:fill="F7F7F7"/>
        </w:rPr>
        <w:t>“</w:t>
      </w:r>
      <w:r w:rsidR="00F90915" w:rsidRPr="00CE6AEF">
        <w:rPr>
          <w:rFonts w:eastAsia="微软雅黑"/>
          <w:color w:val="000000"/>
          <w:sz w:val="24"/>
          <w:szCs w:val="24"/>
          <w:shd w:val="clear" w:color="auto" w:fill="F7F7F7"/>
        </w:rPr>
        <w:t>frequency block</w:t>
      </w:r>
      <w:r w:rsidR="00B848ED">
        <w:rPr>
          <w:rFonts w:eastAsia="微软雅黑"/>
          <w:color w:val="000000"/>
          <w:sz w:val="24"/>
          <w:szCs w:val="24"/>
          <w:shd w:val="clear" w:color="auto" w:fill="F7F7F7"/>
        </w:rPr>
        <w:t>”</w:t>
      </w:r>
      <w:r>
        <w:rPr>
          <w:rFonts w:eastAsia="微软雅黑"/>
          <w:color w:val="000000"/>
          <w:sz w:val="24"/>
          <w:szCs w:val="24"/>
          <w:shd w:val="clear" w:color="auto" w:fill="F7F7F7"/>
        </w:rPr>
        <w:t xml:space="preserve">) for a </w:t>
      </w:r>
      <w:proofErr w:type="spellStart"/>
      <w:r w:rsidR="00F90915" w:rsidRPr="00CE6AEF">
        <w:rPr>
          <w:rFonts w:eastAsia="微软雅黑"/>
          <w:color w:val="000000"/>
          <w:sz w:val="24"/>
          <w:szCs w:val="24"/>
          <w:shd w:val="clear" w:color="auto" w:fill="F7F7F7"/>
        </w:rPr>
        <w:t>c</w:t>
      </w:r>
      <w:r>
        <w:rPr>
          <w:rFonts w:eastAsia="微软雅黑"/>
          <w:color w:val="000000"/>
          <w:sz w:val="24"/>
          <w:szCs w:val="24"/>
          <w:shd w:val="clear" w:color="auto" w:fill="F7F7F7"/>
        </w:rPr>
        <w:t>o</w:t>
      </w:r>
      <w:r w:rsidR="00F90915" w:rsidRPr="00CE6AEF">
        <w:rPr>
          <w:rFonts w:eastAsia="微软雅黑"/>
          <w:color w:val="000000"/>
          <w:sz w:val="24"/>
          <w:szCs w:val="24"/>
          <w:shd w:val="clear" w:color="auto" w:fill="F7F7F7"/>
        </w:rPr>
        <w:t>ntigous</w:t>
      </w:r>
      <w:proofErr w:type="spellEnd"/>
      <w:r w:rsidR="00F90915" w:rsidRPr="00CE6AEF">
        <w:rPr>
          <w:rFonts w:eastAsia="微软雅黑"/>
          <w:color w:val="000000"/>
          <w:sz w:val="24"/>
          <w:szCs w:val="24"/>
          <w:shd w:val="clear" w:color="auto" w:fill="F7F7F7"/>
        </w:rPr>
        <w:t xml:space="preserve"> spectrum</w:t>
      </w:r>
      <w:r>
        <w:rPr>
          <w:rFonts w:eastAsia="微软雅黑"/>
          <w:color w:val="000000"/>
          <w:sz w:val="24"/>
          <w:szCs w:val="24"/>
          <w:shd w:val="clear" w:color="auto" w:fill="F7F7F7"/>
        </w:rPr>
        <w:t xml:space="preserve">. </w:t>
      </w:r>
    </w:p>
    <w:p w:rsidR="00616601" w:rsidRPr="004359FB" w:rsidRDefault="00616601" w:rsidP="00616601">
      <w:pPr>
        <w:rPr>
          <w:sz w:val="24"/>
          <w:szCs w:val="24"/>
          <w:lang w:val="en-US" w:eastAsia="zh-CN"/>
        </w:rPr>
      </w:pPr>
      <w:r w:rsidRPr="004359FB">
        <w:rPr>
          <w:rFonts w:hint="eastAsia"/>
          <w:sz w:val="24"/>
          <w:szCs w:val="24"/>
          <w:lang w:val="en-US" w:eastAsia="zh-CN"/>
        </w:rPr>
        <w:t>P</w:t>
      </w:r>
      <w:r w:rsidRPr="004359FB">
        <w:rPr>
          <w:sz w:val="24"/>
          <w:szCs w:val="24"/>
          <w:lang w:val="en-US" w:eastAsia="zh-CN"/>
        </w:rPr>
        <w:t>otential Action for Option 2:</w:t>
      </w:r>
    </w:p>
    <w:p w:rsidR="00616601" w:rsidRDefault="00616601" w:rsidP="005375D5">
      <w:pPr>
        <w:pStyle w:val="ListParagraph"/>
        <w:numPr>
          <w:ilvl w:val="0"/>
          <w:numId w:val="4"/>
        </w:numPr>
        <w:spacing w:before="120"/>
      </w:pPr>
      <w:r>
        <w:rPr>
          <w:rFonts w:hint="eastAsia"/>
          <w:lang w:eastAsia="zh-CN"/>
        </w:rPr>
        <w:lastRenderedPageBreak/>
        <w:t>S</w:t>
      </w:r>
      <w:r>
        <w:rPr>
          <w:lang w:eastAsia="zh-CN"/>
        </w:rPr>
        <w:t xml:space="preserve">earch </w:t>
      </w:r>
      <w:r w:rsidR="00FD176D">
        <w:rPr>
          <w:lang w:eastAsia="zh-CN"/>
        </w:rPr>
        <w:t xml:space="preserve">for the terms of </w:t>
      </w:r>
      <w:r w:rsidR="008B575C">
        <w:rPr>
          <w:lang w:eastAsia="zh-CN"/>
        </w:rPr>
        <w:t xml:space="preserve">80MHz </w:t>
      </w:r>
      <w:proofErr w:type="spellStart"/>
      <w:r w:rsidR="008B575C">
        <w:rPr>
          <w:lang w:eastAsia="zh-CN"/>
        </w:rPr>
        <w:t>subblock</w:t>
      </w:r>
      <w:proofErr w:type="spellEnd"/>
      <w:r w:rsidR="008B575C">
        <w:rPr>
          <w:lang w:eastAsia="zh-CN"/>
        </w:rPr>
        <w:t xml:space="preserve"> and </w:t>
      </w:r>
      <w:r>
        <w:rPr>
          <w:lang w:eastAsia="zh-CN"/>
        </w:rPr>
        <w:t>fr</w:t>
      </w:r>
      <w:r w:rsidR="008B575C">
        <w:rPr>
          <w:lang w:eastAsia="zh-CN"/>
        </w:rPr>
        <w:t xml:space="preserve">equency </w:t>
      </w:r>
      <w:proofErr w:type="spellStart"/>
      <w:r w:rsidR="008B575C">
        <w:rPr>
          <w:lang w:eastAsia="zh-CN"/>
        </w:rPr>
        <w:t>subblock</w:t>
      </w:r>
      <w:proofErr w:type="spellEnd"/>
      <w:r w:rsidR="008B575C">
        <w:rPr>
          <w:lang w:eastAsia="zh-CN"/>
        </w:rPr>
        <w:t xml:space="preserve"> </w:t>
      </w:r>
      <w:r w:rsidR="004218AE">
        <w:rPr>
          <w:lang w:eastAsia="zh-CN"/>
        </w:rPr>
        <w:t xml:space="preserve">which </w:t>
      </w:r>
      <w:r w:rsidR="009E5724">
        <w:rPr>
          <w:lang w:eastAsia="zh-CN"/>
        </w:rPr>
        <w:t>are</w:t>
      </w:r>
      <w:r w:rsidR="004218AE">
        <w:rPr>
          <w:lang w:eastAsia="zh-CN"/>
        </w:rPr>
        <w:t xml:space="preserve"> used to represent 80 MHz in </w:t>
      </w:r>
      <w:r w:rsidR="00336749">
        <w:rPr>
          <w:lang w:eastAsia="zh-CN"/>
        </w:rPr>
        <w:t xml:space="preserve">the </w:t>
      </w:r>
      <w:r w:rsidR="004218AE">
        <w:rPr>
          <w:lang w:eastAsia="zh-CN"/>
        </w:rPr>
        <w:t xml:space="preserve">P802.11be </w:t>
      </w:r>
      <w:r w:rsidR="004359FB">
        <w:rPr>
          <w:lang w:eastAsia="zh-CN"/>
        </w:rPr>
        <w:t>draft</w:t>
      </w:r>
      <w:r w:rsidR="00674548">
        <w:rPr>
          <w:lang w:eastAsia="zh-CN"/>
        </w:rPr>
        <w:t>,</w:t>
      </w:r>
      <w:r>
        <w:rPr>
          <w:lang w:eastAsia="zh-CN"/>
        </w:rPr>
        <w:t xml:space="preserve"> and replace </w:t>
      </w:r>
      <w:r w:rsidR="008307FC">
        <w:rPr>
          <w:lang w:eastAsia="zh-CN"/>
        </w:rPr>
        <w:t>all of them</w:t>
      </w:r>
      <w:r>
        <w:rPr>
          <w:lang w:eastAsia="zh-CN"/>
        </w:rPr>
        <w:t xml:space="preserve"> with 80 MHz frequency segment.</w:t>
      </w:r>
    </w:p>
    <w:p w:rsidR="00616601" w:rsidRPr="00616601" w:rsidRDefault="00FD176D" w:rsidP="005375D5">
      <w:pPr>
        <w:pStyle w:val="ListParagraph"/>
        <w:numPr>
          <w:ilvl w:val="0"/>
          <w:numId w:val="4"/>
        </w:numPr>
        <w:spacing w:before="120"/>
      </w:pPr>
      <w:r>
        <w:rPr>
          <w:lang w:eastAsia="zh-CN"/>
        </w:rPr>
        <w:t>Replace segment with</w:t>
      </w:r>
      <w:r w:rsidR="00616601">
        <w:rPr>
          <w:lang w:eastAsia="zh-CN"/>
        </w:rPr>
        <w:t xml:space="preserve"> frequency block in </w:t>
      </w:r>
      <w:proofErr w:type="spellStart"/>
      <w:r w:rsidR="00616601">
        <w:rPr>
          <w:lang w:eastAsia="zh-CN"/>
        </w:rPr>
        <w:t>Revme</w:t>
      </w:r>
      <w:proofErr w:type="spellEnd"/>
      <w:r w:rsidR="00616601">
        <w:rPr>
          <w:lang w:eastAsia="zh-CN"/>
        </w:rPr>
        <w:t xml:space="preserve">.  </w:t>
      </w:r>
    </w:p>
    <w:p w:rsidR="007A35A1" w:rsidRDefault="007A35A1" w:rsidP="00710AC4">
      <w:pPr>
        <w:rPr>
          <w:sz w:val="24"/>
          <w:szCs w:val="24"/>
          <w:lang w:val="en-US"/>
        </w:rPr>
      </w:pPr>
    </w:p>
    <w:p w:rsidR="00616601" w:rsidRPr="004359FB" w:rsidRDefault="00616601" w:rsidP="00710AC4">
      <w:pPr>
        <w:rPr>
          <w:b/>
          <w:sz w:val="24"/>
          <w:szCs w:val="24"/>
          <w:lang w:val="en-US"/>
        </w:rPr>
      </w:pPr>
      <w:r w:rsidRPr="004359FB">
        <w:rPr>
          <w:b/>
          <w:sz w:val="24"/>
          <w:szCs w:val="24"/>
          <w:lang w:val="en-US"/>
        </w:rPr>
        <w:t>End of discussion</w:t>
      </w:r>
    </w:p>
    <w:p w:rsidR="00616601" w:rsidRDefault="00616601" w:rsidP="00710AC4">
      <w:pPr>
        <w:rPr>
          <w:sz w:val="24"/>
          <w:szCs w:val="24"/>
          <w:lang w:val="en-US"/>
        </w:rPr>
      </w:pPr>
    </w:p>
    <w:p w:rsidR="001528C1" w:rsidRDefault="001528C1" w:rsidP="00710AC4">
      <w:pPr>
        <w:rPr>
          <w:sz w:val="24"/>
          <w:szCs w:val="24"/>
          <w:lang w:val="en-US"/>
        </w:rPr>
      </w:pPr>
      <w:r>
        <w:rPr>
          <w:sz w:val="24"/>
          <w:szCs w:val="24"/>
          <w:lang w:val="en-US"/>
        </w:rPr>
        <w:t xml:space="preserve">A SP run at </w:t>
      </w:r>
      <w:proofErr w:type="spellStart"/>
      <w:r>
        <w:rPr>
          <w:sz w:val="24"/>
          <w:szCs w:val="24"/>
          <w:lang w:val="en-US"/>
        </w:rPr>
        <w:t>TGbe</w:t>
      </w:r>
      <w:proofErr w:type="spellEnd"/>
      <w:r>
        <w:rPr>
          <w:sz w:val="24"/>
          <w:szCs w:val="24"/>
          <w:lang w:val="en-US"/>
        </w:rPr>
        <w:t xml:space="preserve"> PHY </w:t>
      </w:r>
      <w:proofErr w:type="spellStart"/>
      <w:r>
        <w:rPr>
          <w:sz w:val="24"/>
          <w:szCs w:val="24"/>
          <w:lang w:val="en-US"/>
        </w:rPr>
        <w:t>adhoc</w:t>
      </w:r>
      <w:proofErr w:type="spellEnd"/>
      <w:r>
        <w:rPr>
          <w:sz w:val="24"/>
          <w:szCs w:val="24"/>
          <w:lang w:val="en-US"/>
        </w:rPr>
        <w:t xml:space="preserve"> session on March 22, 2021</w:t>
      </w:r>
      <w:r w:rsidR="003A4A91">
        <w:rPr>
          <w:sz w:val="24"/>
          <w:szCs w:val="24"/>
          <w:lang w:val="en-US"/>
        </w:rPr>
        <w:t>.</w:t>
      </w:r>
    </w:p>
    <w:p w:rsidR="003A4A91" w:rsidRPr="00F90915" w:rsidRDefault="003A4A91" w:rsidP="00710AC4">
      <w:pPr>
        <w:rPr>
          <w:sz w:val="24"/>
          <w:szCs w:val="24"/>
          <w:lang w:val="en-US"/>
        </w:rPr>
      </w:pPr>
    </w:p>
    <w:p w:rsidR="001528C1" w:rsidRDefault="001528C1" w:rsidP="001528C1">
      <w:pPr>
        <w:keepNext/>
        <w:tabs>
          <w:tab w:val="left" w:pos="7075"/>
        </w:tabs>
      </w:pPr>
      <w:r w:rsidRPr="003911AA">
        <w:rPr>
          <w:highlight w:val="cyan"/>
        </w:rPr>
        <w:t>SP#</w:t>
      </w:r>
      <w:r>
        <w:rPr>
          <w:highlight w:val="cyan"/>
        </w:rPr>
        <w:t>1</w:t>
      </w:r>
      <w:r>
        <w:t xml:space="preserve">:  Do you agree that: </w:t>
      </w:r>
    </w:p>
    <w:p w:rsidR="001528C1" w:rsidRDefault="001528C1" w:rsidP="001528C1">
      <w:pPr>
        <w:keepNext/>
        <w:tabs>
          <w:tab w:val="left" w:pos="7075"/>
        </w:tabs>
      </w:pPr>
      <w:r>
        <w:t xml:space="preserve">Use “frequency </w:t>
      </w:r>
      <w:proofErr w:type="spellStart"/>
      <w:r>
        <w:t>subblock</w:t>
      </w:r>
      <w:proofErr w:type="spellEnd"/>
      <w:r>
        <w:t>” for up to 80 MHz and use “frequency segment” for a contiguous spectrum.</w:t>
      </w:r>
    </w:p>
    <w:p w:rsidR="001528C1" w:rsidRDefault="001528C1" w:rsidP="001528C1">
      <w:pPr>
        <w:keepNext/>
        <w:tabs>
          <w:tab w:val="left" w:pos="7075"/>
        </w:tabs>
      </w:pPr>
      <w:r>
        <w:t>Potential Actions:</w:t>
      </w:r>
    </w:p>
    <w:p w:rsidR="001528C1" w:rsidRDefault="001528C1" w:rsidP="001528C1">
      <w:pPr>
        <w:keepNext/>
        <w:tabs>
          <w:tab w:val="left" w:pos="7075"/>
        </w:tabs>
      </w:pPr>
      <w:proofErr w:type="gramStart"/>
      <w:r>
        <w:t>1.Search</w:t>
      </w:r>
      <w:proofErr w:type="gramEnd"/>
      <w:r>
        <w:t xml:space="preserve"> for the terms of up to 80 MHz segment and frequency segment which are used to represent up to 80 MHz in the P802.11be draft and replace all of them with up to 80 MHz frequency </w:t>
      </w:r>
      <w:proofErr w:type="spellStart"/>
      <w:r>
        <w:t>subblock</w:t>
      </w:r>
      <w:proofErr w:type="spellEnd"/>
      <w:r>
        <w:t>.</w:t>
      </w:r>
    </w:p>
    <w:p w:rsidR="001528C1" w:rsidRDefault="001528C1" w:rsidP="001528C1">
      <w:pPr>
        <w:keepNext/>
        <w:tabs>
          <w:tab w:val="left" w:pos="7075"/>
        </w:tabs>
      </w:pPr>
      <w:proofErr w:type="gramStart"/>
      <w:r>
        <w:t>2.Keep</w:t>
      </w:r>
      <w:proofErr w:type="gramEnd"/>
      <w:r>
        <w:t xml:space="preserve"> segment parser unchanged.</w:t>
      </w:r>
      <w:r>
        <w:tab/>
      </w:r>
    </w:p>
    <w:p w:rsidR="001528C1" w:rsidRDefault="001528C1" w:rsidP="001528C1">
      <w:pPr>
        <w:pStyle w:val="ListParagraph"/>
        <w:keepNext/>
        <w:tabs>
          <w:tab w:val="left" w:pos="7075"/>
        </w:tabs>
        <w:rPr>
          <w:b/>
          <w:bCs/>
        </w:rPr>
      </w:pPr>
      <w:r>
        <w:rPr>
          <w:b/>
          <w:bCs/>
        </w:rPr>
        <w:tab/>
      </w:r>
    </w:p>
    <w:p w:rsidR="001528C1" w:rsidRPr="007E5FAA" w:rsidRDefault="001528C1" w:rsidP="001528C1">
      <w:pPr>
        <w:keepNext/>
        <w:tabs>
          <w:tab w:val="left" w:pos="7075"/>
        </w:tabs>
      </w:pPr>
      <w:r>
        <w:t xml:space="preserve">      </w:t>
      </w:r>
      <w:r>
        <w:rPr>
          <w:highlight w:val="green"/>
        </w:rPr>
        <w:t xml:space="preserve">Yes/No/Abs:  29/2/13 </w:t>
      </w:r>
    </w:p>
    <w:p w:rsidR="0066408A" w:rsidRDefault="0066408A" w:rsidP="00616601">
      <w:pPr>
        <w:rPr>
          <w:lang w:eastAsia="zh-CN"/>
        </w:rPr>
      </w:pPr>
    </w:p>
    <w:p w:rsidR="00616601" w:rsidRDefault="001E5149" w:rsidP="00616601">
      <w:pPr>
        <w:rPr>
          <w:lang w:eastAsia="zh-CN"/>
        </w:rPr>
      </w:pPr>
      <w:r>
        <w:rPr>
          <w:lang w:eastAsia="zh-CN"/>
        </w:rPr>
        <w:t>---------------------------------------</w:t>
      </w:r>
    </w:p>
    <w:p w:rsidR="001E5149" w:rsidRDefault="001E5149" w:rsidP="00616601">
      <w:pPr>
        <w:rPr>
          <w:lang w:eastAsia="zh-CN"/>
        </w:rPr>
      </w:pPr>
    </w:p>
    <w:p w:rsidR="008B3AB8" w:rsidRPr="00135163" w:rsidRDefault="00556040" w:rsidP="00135163">
      <w:pPr>
        <w:pStyle w:val="ListParagraph"/>
        <w:numPr>
          <w:ilvl w:val="0"/>
          <w:numId w:val="12"/>
        </w:numPr>
        <w:ind w:left="360"/>
        <w:rPr>
          <w:b/>
          <w:i/>
          <w:lang w:eastAsia="zh-CN"/>
        </w:rPr>
      </w:pPr>
      <w:r w:rsidRPr="00135163">
        <w:rPr>
          <w:b/>
          <w:i/>
          <w:lang w:eastAsia="zh-CN"/>
        </w:rPr>
        <w:t>Proposed text changes</w:t>
      </w:r>
      <w:r w:rsidR="00830557" w:rsidRPr="00135163">
        <w:rPr>
          <w:b/>
          <w:i/>
          <w:lang w:eastAsia="zh-CN"/>
        </w:rPr>
        <w:t xml:space="preserve"> </w:t>
      </w:r>
      <w:r w:rsidR="003B4FB1" w:rsidRPr="00135163">
        <w:rPr>
          <w:b/>
          <w:i/>
          <w:lang w:eastAsia="zh-CN"/>
        </w:rPr>
        <w:t xml:space="preserve">(related to </w:t>
      </w:r>
      <w:r w:rsidR="003B4FB1" w:rsidRPr="00135163">
        <w:rPr>
          <w:b/>
          <w:i/>
          <w:u w:val="single"/>
          <w:lang w:eastAsia="zh-CN"/>
        </w:rPr>
        <w:t>80 MHz segment</w:t>
      </w:r>
      <w:r w:rsidR="0066408A">
        <w:rPr>
          <w:b/>
          <w:i/>
          <w:u w:val="single"/>
          <w:lang w:eastAsia="zh-CN"/>
        </w:rPr>
        <w:t xml:space="preserve">(s), 80 MHz frequency </w:t>
      </w:r>
      <w:proofErr w:type="spellStart"/>
      <w:r w:rsidR="0066408A">
        <w:rPr>
          <w:b/>
          <w:i/>
          <w:u w:val="single"/>
          <w:lang w:eastAsia="zh-CN"/>
        </w:rPr>
        <w:t>subblock</w:t>
      </w:r>
      <w:proofErr w:type="spellEnd"/>
      <w:r w:rsidR="0066408A">
        <w:rPr>
          <w:b/>
          <w:i/>
          <w:u w:val="single"/>
          <w:lang w:eastAsia="zh-CN"/>
        </w:rPr>
        <w:t>(s)</w:t>
      </w:r>
      <w:r w:rsidR="003B4FB1" w:rsidRPr="00135163">
        <w:rPr>
          <w:b/>
          <w:i/>
          <w:lang w:eastAsia="zh-CN"/>
        </w:rPr>
        <w:t>)</w:t>
      </w:r>
      <w:r w:rsidR="003B4FB1">
        <w:rPr>
          <w:b/>
          <w:i/>
          <w:lang w:eastAsia="zh-CN"/>
        </w:rPr>
        <w:t xml:space="preserve"> </w:t>
      </w:r>
      <w:r w:rsidR="000B4B6F" w:rsidRPr="00135163">
        <w:rPr>
          <w:b/>
          <w:i/>
          <w:lang w:eastAsia="zh-CN"/>
        </w:rPr>
        <w:t>to</w:t>
      </w:r>
      <w:r w:rsidR="00813A16" w:rsidRPr="00135163">
        <w:rPr>
          <w:b/>
          <w:i/>
          <w:lang w:eastAsia="zh-CN"/>
        </w:rPr>
        <w:t xml:space="preserve"> P802.11be D0.4</w:t>
      </w:r>
      <w:r w:rsidR="00F02D14" w:rsidRPr="00135163">
        <w:rPr>
          <w:b/>
          <w:i/>
          <w:lang w:eastAsia="zh-CN"/>
        </w:rPr>
        <w:t xml:space="preserve"> </w:t>
      </w:r>
    </w:p>
    <w:p w:rsidR="00830557" w:rsidRDefault="00830557" w:rsidP="00616601">
      <w:pPr>
        <w:rPr>
          <w:lang w:eastAsia="zh-CN"/>
        </w:rPr>
      </w:pPr>
    </w:p>
    <w:p w:rsidR="008B3AB8" w:rsidRPr="008B3AB8" w:rsidRDefault="008B3AB8" w:rsidP="00616601">
      <w:pPr>
        <w:rPr>
          <w:b/>
          <w:i/>
          <w:sz w:val="24"/>
          <w:szCs w:val="24"/>
          <w:lang w:eastAsia="zh-CN"/>
        </w:rPr>
      </w:pPr>
      <w:r w:rsidRPr="008B3AB8">
        <w:rPr>
          <w:b/>
          <w:i/>
          <w:sz w:val="24"/>
          <w:szCs w:val="24"/>
          <w:highlight w:val="yellow"/>
          <w:lang w:eastAsia="zh-CN"/>
        </w:rPr>
        <w:t xml:space="preserve"> </w:t>
      </w:r>
      <w:proofErr w:type="spellStart"/>
      <w:r w:rsidRPr="008B3AB8">
        <w:rPr>
          <w:b/>
          <w:i/>
          <w:sz w:val="24"/>
          <w:szCs w:val="24"/>
          <w:highlight w:val="yellow"/>
          <w:lang w:eastAsia="zh-CN"/>
        </w:rPr>
        <w:t>TGbe</w:t>
      </w:r>
      <w:proofErr w:type="spellEnd"/>
      <w:r w:rsidRPr="008B3AB8">
        <w:rPr>
          <w:b/>
          <w:i/>
          <w:sz w:val="24"/>
          <w:szCs w:val="24"/>
          <w:highlight w:val="yellow"/>
          <w:lang w:eastAsia="zh-CN"/>
        </w:rPr>
        <w:t xml:space="preserve"> editor: </w:t>
      </w:r>
      <w:r w:rsidRPr="00B839F7">
        <w:rPr>
          <w:b/>
          <w:i/>
          <w:sz w:val="24"/>
          <w:szCs w:val="24"/>
          <w:lang w:eastAsia="zh-CN"/>
        </w:rPr>
        <w:t>please revise P802.11be D0.4 with the following text changes</w:t>
      </w:r>
    </w:p>
    <w:p w:rsidR="004218AE" w:rsidRDefault="004218AE" w:rsidP="00616601">
      <w:pPr>
        <w:rPr>
          <w:sz w:val="24"/>
          <w:szCs w:val="24"/>
          <w:lang w:eastAsia="zh-CN"/>
        </w:rPr>
      </w:pPr>
    </w:p>
    <w:p w:rsidR="003D3D68" w:rsidRDefault="003D3D68" w:rsidP="003D3D68">
      <w:pPr>
        <w:rPr>
          <w:sz w:val="24"/>
          <w:szCs w:val="24"/>
          <w:lang w:eastAsia="zh-CN"/>
        </w:rPr>
      </w:pPr>
      <w:r w:rsidRPr="003D3D68">
        <w:rPr>
          <w:sz w:val="24"/>
          <w:szCs w:val="24"/>
          <w:highlight w:val="yellow"/>
          <w:lang w:eastAsia="zh-CN"/>
        </w:rPr>
        <w:t>P</w:t>
      </w:r>
      <w:r>
        <w:rPr>
          <w:sz w:val="24"/>
          <w:szCs w:val="24"/>
          <w:highlight w:val="yellow"/>
          <w:lang w:eastAsia="zh-CN"/>
        </w:rPr>
        <w:t>2</w:t>
      </w:r>
      <w:r w:rsidRPr="003D3D68">
        <w:rPr>
          <w:sz w:val="24"/>
          <w:szCs w:val="24"/>
          <w:highlight w:val="yellow"/>
          <w:lang w:eastAsia="zh-CN"/>
        </w:rPr>
        <w:t>2L</w:t>
      </w:r>
      <w:r>
        <w:rPr>
          <w:sz w:val="24"/>
          <w:szCs w:val="24"/>
          <w:highlight w:val="yellow"/>
          <w:lang w:eastAsia="zh-CN"/>
        </w:rPr>
        <w:t>14</w:t>
      </w:r>
      <w:r w:rsidRPr="003D3D68">
        <w:rPr>
          <w:sz w:val="24"/>
          <w:szCs w:val="24"/>
          <w:lang w:eastAsia="zh-CN"/>
        </w:rPr>
        <w:t>:</w:t>
      </w:r>
      <w:r>
        <w:rPr>
          <w:sz w:val="24"/>
          <w:szCs w:val="24"/>
          <w:lang w:eastAsia="zh-CN"/>
        </w:rPr>
        <w:t xml:space="preserve"> </w:t>
      </w:r>
      <w:r w:rsidRPr="003D3D68">
        <w:rPr>
          <w:sz w:val="24"/>
          <w:szCs w:val="24"/>
          <w:lang w:eastAsia="zh-CN"/>
        </w:rPr>
        <w:t>Figure 36-7</w:t>
      </w:r>
      <w:r>
        <w:rPr>
          <w:sz w:val="24"/>
          <w:szCs w:val="24"/>
          <w:lang w:eastAsia="zh-CN"/>
        </w:rPr>
        <w:t xml:space="preserve"> - </w:t>
      </w:r>
      <w:r w:rsidRPr="003D3D68">
        <w:rPr>
          <w:sz w:val="24"/>
          <w:szCs w:val="24"/>
          <w:lang w:eastAsia="zh-CN"/>
        </w:rPr>
        <w:t xml:space="preserve">Allowed 52+26-tone MRUs in each 80 MHz </w:t>
      </w:r>
      <w:del w:id="0" w:author="Yan Xin" w:date="2021-04-09T17:00:00Z">
        <w:r w:rsidRPr="003D3D68" w:rsidDel="003D3D68">
          <w:rPr>
            <w:sz w:val="24"/>
            <w:szCs w:val="24"/>
            <w:lang w:eastAsia="zh-CN"/>
          </w:rPr>
          <w:delText xml:space="preserve">segment </w:delText>
        </w:r>
      </w:del>
      <w:proofErr w:type="spellStart"/>
      <w:ins w:id="1" w:author="Yan Xin" w:date="2021-04-09T17:00:00Z">
        <w:r>
          <w:rPr>
            <w:sz w:val="24"/>
            <w:szCs w:val="24"/>
            <w:lang w:eastAsia="zh-CN"/>
          </w:rPr>
          <w:t>subblock</w:t>
        </w:r>
        <w:proofErr w:type="spellEnd"/>
        <w:r w:rsidRPr="003D3D68">
          <w:rPr>
            <w:sz w:val="24"/>
            <w:szCs w:val="24"/>
            <w:lang w:eastAsia="zh-CN"/>
          </w:rPr>
          <w:t xml:space="preserve"> </w:t>
        </w:r>
      </w:ins>
      <w:r w:rsidRPr="003D3D68">
        <w:rPr>
          <w:sz w:val="24"/>
          <w:szCs w:val="24"/>
          <w:lang w:eastAsia="zh-CN"/>
        </w:rPr>
        <w:t>of an 80 MHz, 160 MHz, or 320 MHz</w:t>
      </w:r>
      <w:r>
        <w:rPr>
          <w:sz w:val="24"/>
          <w:szCs w:val="24"/>
          <w:lang w:eastAsia="zh-CN"/>
        </w:rPr>
        <w:t xml:space="preserve"> </w:t>
      </w:r>
      <w:r w:rsidRPr="003D3D68">
        <w:rPr>
          <w:sz w:val="24"/>
          <w:szCs w:val="24"/>
          <w:lang w:eastAsia="zh-CN"/>
        </w:rPr>
        <w:t>EHT PPDU</w:t>
      </w:r>
    </w:p>
    <w:p w:rsidR="003D3D68" w:rsidRDefault="003D3D68" w:rsidP="00616601">
      <w:pPr>
        <w:rPr>
          <w:sz w:val="24"/>
          <w:szCs w:val="24"/>
          <w:lang w:eastAsia="zh-CN"/>
        </w:rPr>
      </w:pPr>
    </w:p>
    <w:p w:rsidR="003D3D68" w:rsidRDefault="00CE02C1" w:rsidP="00CE02C1">
      <w:pPr>
        <w:rPr>
          <w:sz w:val="24"/>
          <w:szCs w:val="24"/>
          <w:lang w:eastAsia="zh-CN"/>
        </w:rPr>
      </w:pPr>
      <w:r w:rsidRPr="003D3D68">
        <w:rPr>
          <w:sz w:val="24"/>
          <w:szCs w:val="24"/>
          <w:highlight w:val="yellow"/>
          <w:lang w:eastAsia="zh-CN"/>
        </w:rPr>
        <w:t>P</w:t>
      </w:r>
      <w:r>
        <w:rPr>
          <w:sz w:val="24"/>
          <w:szCs w:val="24"/>
          <w:highlight w:val="yellow"/>
          <w:lang w:eastAsia="zh-CN"/>
        </w:rPr>
        <w:t>2</w:t>
      </w:r>
      <w:r w:rsidRPr="003D3D68">
        <w:rPr>
          <w:sz w:val="24"/>
          <w:szCs w:val="24"/>
          <w:highlight w:val="yellow"/>
          <w:lang w:eastAsia="zh-CN"/>
        </w:rPr>
        <w:t>2L</w:t>
      </w:r>
      <w:r>
        <w:rPr>
          <w:sz w:val="24"/>
          <w:szCs w:val="24"/>
          <w:highlight w:val="yellow"/>
          <w:lang w:eastAsia="zh-CN"/>
        </w:rPr>
        <w:t>19</w:t>
      </w:r>
      <w:r w:rsidRPr="003D3D68">
        <w:rPr>
          <w:sz w:val="24"/>
          <w:szCs w:val="24"/>
          <w:lang w:eastAsia="zh-CN"/>
        </w:rPr>
        <w:t>:</w:t>
      </w:r>
      <w:r>
        <w:rPr>
          <w:sz w:val="24"/>
          <w:szCs w:val="24"/>
          <w:lang w:eastAsia="zh-CN"/>
        </w:rPr>
        <w:t xml:space="preserve"> </w:t>
      </w:r>
      <w:r w:rsidRPr="00CE02C1">
        <w:rPr>
          <w:sz w:val="24"/>
          <w:szCs w:val="24"/>
          <w:lang w:eastAsia="zh-CN"/>
        </w:rPr>
        <w:t>Figure 36-10</w:t>
      </w:r>
      <w:r>
        <w:rPr>
          <w:sz w:val="24"/>
          <w:szCs w:val="24"/>
          <w:lang w:eastAsia="zh-CN"/>
        </w:rPr>
        <w:t xml:space="preserve"> - </w:t>
      </w:r>
      <w:r w:rsidRPr="00CE02C1">
        <w:rPr>
          <w:sz w:val="24"/>
          <w:szCs w:val="24"/>
          <w:lang w:eastAsia="zh-CN"/>
        </w:rPr>
        <w:t xml:space="preserve">Allowed 106+26-tone MRUs in each 80 MHz </w:t>
      </w:r>
      <w:del w:id="2" w:author="Yan Xin" w:date="2021-04-09T17:02:00Z">
        <w:r w:rsidRPr="00CE02C1" w:rsidDel="00CE02C1">
          <w:rPr>
            <w:sz w:val="24"/>
            <w:szCs w:val="24"/>
            <w:lang w:eastAsia="zh-CN"/>
          </w:rPr>
          <w:delText xml:space="preserve">segment </w:delText>
        </w:r>
      </w:del>
      <w:proofErr w:type="spellStart"/>
      <w:ins w:id="3" w:author="Yan Xin" w:date="2021-04-09T17:02:00Z">
        <w:r>
          <w:rPr>
            <w:sz w:val="24"/>
            <w:szCs w:val="24"/>
            <w:lang w:eastAsia="zh-CN"/>
          </w:rPr>
          <w:t>subblock</w:t>
        </w:r>
        <w:proofErr w:type="spellEnd"/>
        <w:r w:rsidRPr="00CE02C1">
          <w:rPr>
            <w:sz w:val="24"/>
            <w:szCs w:val="24"/>
            <w:lang w:eastAsia="zh-CN"/>
          </w:rPr>
          <w:t xml:space="preserve"> </w:t>
        </w:r>
      </w:ins>
      <w:r w:rsidRPr="00CE02C1">
        <w:rPr>
          <w:sz w:val="24"/>
          <w:szCs w:val="24"/>
          <w:lang w:eastAsia="zh-CN"/>
        </w:rPr>
        <w:t>of an 80 MHz, 160 MHz, or 320 MHz</w:t>
      </w:r>
      <w:r>
        <w:rPr>
          <w:sz w:val="24"/>
          <w:szCs w:val="24"/>
          <w:lang w:eastAsia="zh-CN"/>
        </w:rPr>
        <w:t xml:space="preserve"> </w:t>
      </w:r>
      <w:r w:rsidRPr="00CE02C1">
        <w:rPr>
          <w:sz w:val="24"/>
          <w:szCs w:val="24"/>
          <w:lang w:eastAsia="zh-CN"/>
        </w:rPr>
        <w:t>EHT PPDU</w:t>
      </w:r>
    </w:p>
    <w:p w:rsidR="003D3D68" w:rsidRDefault="003D3D68" w:rsidP="00616601">
      <w:pPr>
        <w:rPr>
          <w:sz w:val="24"/>
          <w:szCs w:val="24"/>
          <w:lang w:eastAsia="zh-CN"/>
        </w:rPr>
      </w:pPr>
    </w:p>
    <w:p w:rsidR="003D3D68" w:rsidRDefault="00BD7E0E" w:rsidP="00616601">
      <w:pPr>
        <w:rPr>
          <w:sz w:val="24"/>
          <w:szCs w:val="24"/>
          <w:lang w:eastAsia="zh-CN"/>
        </w:rPr>
      </w:pPr>
      <w:r w:rsidRPr="003D3D68">
        <w:rPr>
          <w:sz w:val="24"/>
          <w:szCs w:val="24"/>
          <w:highlight w:val="yellow"/>
          <w:lang w:eastAsia="zh-CN"/>
        </w:rPr>
        <w:t>P</w:t>
      </w:r>
      <w:r>
        <w:rPr>
          <w:sz w:val="24"/>
          <w:szCs w:val="24"/>
          <w:highlight w:val="yellow"/>
          <w:lang w:eastAsia="zh-CN"/>
        </w:rPr>
        <w:t>25</w:t>
      </w:r>
      <w:r w:rsidRPr="003D3D68">
        <w:rPr>
          <w:sz w:val="24"/>
          <w:szCs w:val="24"/>
          <w:highlight w:val="yellow"/>
          <w:lang w:eastAsia="zh-CN"/>
        </w:rPr>
        <w:t>L</w:t>
      </w:r>
      <w:r>
        <w:rPr>
          <w:sz w:val="24"/>
          <w:szCs w:val="24"/>
          <w:highlight w:val="yellow"/>
          <w:lang w:eastAsia="zh-CN"/>
        </w:rPr>
        <w:t>43</w:t>
      </w:r>
      <w:r w:rsidRPr="003D3D68">
        <w:rPr>
          <w:sz w:val="24"/>
          <w:szCs w:val="24"/>
          <w:lang w:eastAsia="zh-CN"/>
        </w:rPr>
        <w:t>:</w:t>
      </w:r>
      <w:r>
        <w:rPr>
          <w:sz w:val="24"/>
          <w:szCs w:val="24"/>
          <w:lang w:eastAsia="zh-CN"/>
        </w:rPr>
        <w:t xml:space="preserve"> </w:t>
      </w:r>
      <w:r w:rsidRPr="00BD7E0E">
        <w:rPr>
          <w:sz w:val="24"/>
          <w:szCs w:val="24"/>
          <w:lang w:eastAsia="zh-CN"/>
        </w:rPr>
        <w:t xml:space="preserve">Table 9-91j-Subcarrier indices when feedback request does not cover the entire 80 MHz </w:t>
      </w:r>
      <w:del w:id="4" w:author="Yan Xin" w:date="2021-04-09T17:05:00Z">
        <w:r w:rsidRPr="00BD7E0E" w:rsidDel="00BD7E0E">
          <w:rPr>
            <w:sz w:val="24"/>
            <w:szCs w:val="24"/>
            <w:lang w:eastAsia="zh-CN"/>
          </w:rPr>
          <w:delText>segment</w:delText>
        </w:r>
      </w:del>
      <w:proofErr w:type="spellStart"/>
      <w:ins w:id="5" w:author="Yan Xin" w:date="2021-04-09T17:05:00Z">
        <w:r>
          <w:rPr>
            <w:sz w:val="24"/>
            <w:szCs w:val="24"/>
            <w:lang w:eastAsia="zh-CN"/>
          </w:rPr>
          <w:t>subblock</w:t>
        </w:r>
      </w:ins>
      <w:proofErr w:type="spellEnd"/>
    </w:p>
    <w:p w:rsidR="00BD7E0E" w:rsidRDefault="00BD7E0E" w:rsidP="00616601">
      <w:pPr>
        <w:rPr>
          <w:sz w:val="24"/>
          <w:szCs w:val="24"/>
          <w:lang w:eastAsia="zh-CN"/>
        </w:rPr>
      </w:pPr>
    </w:p>
    <w:p w:rsidR="00BD7E0E" w:rsidRDefault="00E876E1" w:rsidP="00616601">
      <w:pPr>
        <w:rPr>
          <w:sz w:val="24"/>
          <w:szCs w:val="24"/>
          <w:lang w:eastAsia="zh-CN"/>
        </w:rPr>
      </w:pPr>
      <w:r w:rsidRPr="003D3D68">
        <w:rPr>
          <w:sz w:val="24"/>
          <w:szCs w:val="24"/>
          <w:highlight w:val="yellow"/>
          <w:lang w:eastAsia="zh-CN"/>
        </w:rPr>
        <w:t>P</w:t>
      </w:r>
      <w:r>
        <w:rPr>
          <w:sz w:val="24"/>
          <w:szCs w:val="24"/>
          <w:highlight w:val="yellow"/>
          <w:lang w:eastAsia="zh-CN"/>
        </w:rPr>
        <w:t>25</w:t>
      </w:r>
      <w:r w:rsidRPr="003D3D68">
        <w:rPr>
          <w:sz w:val="24"/>
          <w:szCs w:val="24"/>
          <w:highlight w:val="yellow"/>
          <w:lang w:eastAsia="zh-CN"/>
        </w:rPr>
        <w:t>L</w:t>
      </w:r>
      <w:r w:rsidR="00901A2A">
        <w:rPr>
          <w:sz w:val="24"/>
          <w:szCs w:val="24"/>
          <w:highlight w:val="yellow"/>
          <w:lang w:eastAsia="zh-CN"/>
        </w:rPr>
        <w:t>44</w:t>
      </w:r>
      <w:r w:rsidRPr="003D3D68">
        <w:rPr>
          <w:sz w:val="24"/>
          <w:szCs w:val="24"/>
          <w:lang w:eastAsia="zh-CN"/>
        </w:rPr>
        <w:t>:</w:t>
      </w:r>
      <w:r w:rsidR="00901A2A">
        <w:rPr>
          <w:sz w:val="24"/>
          <w:szCs w:val="24"/>
          <w:lang w:eastAsia="zh-CN"/>
        </w:rPr>
        <w:t xml:space="preserve"> </w:t>
      </w:r>
      <w:r w:rsidR="00901A2A" w:rsidRPr="00901A2A">
        <w:rPr>
          <w:sz w:val="24"/>
          <w:szCs w:val="24"/>
          <w:lang w:eastAsia="zh-CN"/>
        </w:rPr>
        <w:t xml:space="preserve">Table 9-91k - Subcarrier indices when feedback request cover the entire 80 MHz </w:t>
      </w:r>
      <w:del w:id="6" w:author="Yan Xin" w:date="2021-04-09T17:06:00Z">
        <w:r w:rsidR="00901A2A" w:rsidRPr="00901A2A" w:rsidDel="00901A2A">
          <w:rPr>
            <w:sz w:val="24"/>
            <w:szCs w:val="24"/>
            <w:lang w:eastAsia="zh-CN"/>
          </w:rPr>
          <w:delText xml:space="preserve">segment </w:delText>
        </w:r>
      </w:del>
      <w:proofErr w:type="spellStart"/>
      <w:ins w:id="7" w:author="Yan Xin" w:date="2021-04-09T17:06:00Z">
        <w:r w:rsidR="00901A2A">
          <w:rPr>
            <w:sz w:val="24"/>
            <w:szCs w:val="24"/>
            <w:lang w:eastAsia="zh-CN"/>
          </w:rPr>
          <w:t>subblock</w:t>
        </w:r>
        <w:proofErr w:type="spellEnd"/>
        <w:r w:rsidR="00901A2A" w:rsidRPr="00901A2A">
          <w:rPr>
            <w:sz w:val="24"/>
            <w:szCs w:val="24"/>
            <w:lang w:eastAsia="zh-CN"/>
          </w:rPr>
          <w:t xml:space="preserve"> </w:t>
        </w:r>
      </w:ins>
      <w:r w:rsidR="00901A2A" w:rsidRPr="00901A2A">
        <w:rPr>
          <w:sz w:val="24"/>
          <w:szCs w:val="24"/>
          <w:lang w:eastAsia="zh-CN"/>
        </w:rPr>
        <w:t>for Ng = 4</w:t>
      </w:r>
    </w:p>
    <w:p w:rsidR="00BD7E0E" w:rsidRDefault="00BD7E0E" w:rsidP="00616601">
      <w:pPr>
        <w:rPr>
          <w:sz w:val="24"/>
          <w:szCs w:val="24"/>
          <w:lang w:eastAsia="zh-CN"/>
        </w:rPr>
      </w:pPr>
    </w:p>
    <w:p w:rsidR="00BD7E0E" w:rsidRDefault="00901A2A" w:rsidP="00616601">
      <w:pPr>
        <w:rPr>
          <w:sz w:val="24"/>
          <w:szCs w:val="24"/>
          <w:lang w:eastAsia="zh-CN"/>
        </w:rPr>
      </w:pPr>
      <w:r w:rsidRPr="003D3D68">
        <w:rPr>
          <w:sz w:val="24"/>
          <w:szCs w:val="24"/>
          <w:highlight w:val="yellow"/>
          <w:lang w:eastAsia="zh-CN"/>
        </w:rPr>
        <w:t>P</w:t>
      </w:r>
      <w:r>
        <w:rPr>
          <w:sz w:val="24"/>
          <w:szCs w:val="24"/>
          <w:highlight w:val="yellow"/>
          <w:lang w:eastAsia="zh-CN"/>
        </w:rPr>
        <w:t>25</w:t>
      </w:r>
      <w:r w:rsidRPr="003D3D68">
        <w:rPr>
          <w:sz w:val="24"/>
          <w:szCs w:val="24"/>
          <w:highlight w:val="yellow"/>
          <w:lang w:eastAsia="zh-CN"/>
        </w:rPr>
        <w:t>L</w:t>
      </w:r>
      <w:r>
        <w:rPr>
          <w:sz w:val="24"/>
          <w:szCs w:val="24"/>
          <w:highlight w:val="yellow"/>
          <w:lang w:eastAsia="zh-CN"/>
        </w:rPr>
        <w:t>45</w:t>
      </w:r>
      <w:r w:rsidRPr="003D3D68">
        <w:rPr>
          <w:sz w:val="24"/>
          <w:szCs w:val="24"/>
          <w:lang w:eastAsia="zh-CN"/>
        </w:rPr>
        <w:t>:</w:t>
      </w:r>
      <w:ins w:id="8" w:author="Yan Xin" w:date="2021-04-09T17:07:00Z">
        <w:r>
          <w:rPr>
            <w:sz w:val="24"/>
            <w:szCs w:val="24"/>
            <w:lang w:eastAsia="zh-CN"/>
          </w:rPr>
          <w:t xml:space="preserve"> </w:t>
        </w:r>
      </w:ins>
      <w:r w:rsidRPr="00901A2A">
        <w:rPr>
          <w:sz w:val="24"/>
          <w:szCs w:val="24"/>
          <w:lang w:eastAsia="zh-CN"/>
        </w:rPr>
        <w:t xml:space="preserve">Table 9-91l - Subcarrier indices when feedback request cover the entire 80 MHz </w:t>
      </w:r>
      <w:del w:id="9" w:author="Yan Xin" w:date="2021-04-09T17:07:00Z">
        <w:r w:rsidRPr="00901A2A" w:rsidDel="00901A2A">
          <w:rPr>
            <w:sz w:val="24"/>
            <w:szCs w:val="24"/>
            <w:lang w:eastAsia="zh-CN"/>
          </w:rPr>
          <w:delText xml:space="preserve">segment </w:delText>
        </w:r>
      </w:del>
      <w:proofErr w:type="spellStart"/>
      <w:ins w:id="10" w:author="Yan Xin" w:date="2021-04-09T17:07:00Z">
        <w:r>
          <w:rPr>
            <w:sz w:val="24"/>
            <w:szCs w:val="24"/>
            <w:lang w:eastAsia="zh-CN"/>
          </w:rPr>
          <w:t>subblock</w:t>
        </w:r>
        <w:proofErr w:type="spellEnd"/>
        <w:r w:rsidRPr="00901A2A">
          <w:rPr>
            <w:sz w:val="24"/>
            <w:szCs w:val="24"/>
            <w:lang w:eastAsia="zh-CN"/>
          </w:rPr>
          <w:t xml:space="preserve"> </w:t>
        </w:r>
      </w:ins>
      <w:r w:rsidRPr="00901A2A">
        <w:rPr>
          <w:sz w:val="24"/>
          <w:szCs w:val="24"/>
          <w:lang w:eastAsia="zh-CN"/>
        </w:rPr>
        <w:t>for Ng = 16</w:t>
      </w:r>
    </w:p>
    <w:p w:rsidR="00BD7E0E" w:rsidRDefault="00BD7E0E" w:rsidP="00616601">
      <w:pPr>
        <w:rPr>
          <w:sz w:val="24"/>
          <w:szCs w:val="24"/>
          <w:lang w:eastAsia="zh-CN"/>
        </w:rPr>
      </w:pPr>
    </w:p>
    <w:p w:rsidR="008C7AF6" w:rsidRPr="006B73D4" w:rsidRDefault="008C7AF6" w:rsidP="00B97C47">
      <w:pPr>
        <w:rPr>
          <w:sz w:val="24"/>
          <w:szCs w:val="24"/>
          <w:lang w:eastAsia="zh-CN"/>
        </w:rPr>
      </w:pPr>
      <w:r w:rsidRPr="006B73D4">
        <w:rPr>
          <w:sz w:val="24"/>
          <w:szCs w:val="24"/>
          <w:highlight w:val="yellow"/>
          <w:lang w:eastAsia="zh-CN"/>
        </w:rPr>
        <w:t>P87L16</w:t>
      </w:r>
      <w:r w:rsidRPr="006B73D4">
        <w:rPr>
          <w:sz w:val="24"/>
          <w:szCs w:val="24"/>
          <w:lang w:eastAsia="zh-CN"/>
        </w:rPr>
        <w:t xml:space="preserve">: </w:t>
      </w:r>
      <w:r w:rsidR="006B73D4">
        <w:rPr>
          <w:sz w:val="24"/>
          <w:szCs w:val="24"/>
          <w:lang w:eastAsia="zh-CN"/>
        </w:rPr>
        <w:t>(</w:t>
      </w:r>
      <w:r w:rsidR="006B73D4" w:rsidRPr="006B73D4">
        <w:rPr>
          <w:rFonts w:ascii="Arial" w:hAnsi="Arial" w:cs="Arial"/>
          <w:b/>
          <w:szCs w:val="22"/>
          <w:lang w:eastAsia="zh-CN"/>
        </w:rPr>
        <w:t>Table 9-29j1—</w:t>
      </w:r>
      <w:proofErr w:type="gramStart"/>
      <w:r w:rsidR="006B73D4" w:rsidRPr="006B73D4">
        <w:rPr>
          <w:rFonts w:ascii="Arial" w:hAnsi="Arial" w:cs="Arial"/>
          <w:b/>
          <w:szCs w:val="22"/>
          <w:lang w:eastAsia="zh-CN"/>
        </w:rPr>
        <w:t>Encoding</w:t>
      </w:r>
      <w:proofErr w:type="gramEnd"/>
      <w:r w:rsidR="006B73D4" w:rsidRPr="006B73D4">
        <w:rPr>
          <w:rFonts w:ascii="Arial" w:hAnsi="Arial" w:cs="Arial"/>
          <w:b/>
          <w:szCs w:val="22"/>
          <w:lang w:eastAsia="zh-CN"/>
        </w:rPr>
        <w:t xml:space="preserve"> of PS160 and RU Allocation subfields in an EHT variant User Info field</w:t>
      </w:r>
      <w:r w:rsidR="006B73D4">
        <w:rPr>
          <w:sz w:val="24"/>
          <w:szCs w:val="24"/>
          <w:lang w:eastAsia="zh-CN"/>
        </w:rPr>
        <w:t xml:space="preserve">) </w:t>
      </w:r>
      <w:r w:rsidR="006B73D4" w:rsidRPr="006B73D4">
        <w:rPr>
          <w:b/>
          <w:sz w:val="24"/>
          <w:szCs w:val="24"/>
          <w:lang w:eastAsia="zh-CN"/>
        </w:rPr>
        <w:t>PS160 subfield</w:t>
      </w:r>
      <w:r w:rsidR="00EE1007">
        <w:rPr>
          <w:b/>
          <w:sz w:val="24"/>
          <w:szCs w:val="24"/>
          <w:lang w:eastAsia="zh-CN"/>
        </w:rPr>
        <w:t>/</w:t>
      </w:r>
      <w:r w:rsidR="00EE1007" w:rsidRPr="00EE1007">
        <w:t xml:space="preserve"> </w:t>
      </w:r>
      <w:r w:rsidR="00EE1007" w:rsidRPr="00EE1007">
        <w:rPr>
          <w:b/>
          <w:sz w:val="24"/>
          <w:szCs w:val="24"/>
          <w:lang w:eastAsia="zh-CN"/>
        </w:rPr>
        <w:t>B0 of the RU Allocation subfield</w:t>
      </w:r>
      <w:r w:rsidR="006B73D4">
        <w:rPr>
          <w:sz w:val="24"/>
          <w:szCs w:val="24"/>
          <w:lang w:eastAsia="zh-CN"/>
        </w:rPr>
        <w:t>: 0-3:</w:t>
      </w:r>
      <w:r w:rsidR="006B73D4" w:rsidRPr="006B73D4">
        <w:rPr>
          <w:sz w:val="24"/>
          <w:szCs w:val="24"/>
          <w:lang w:eastAsia="zh-CN"/>
        </w:rPr>
        <w:t xml:space="preserve"> </w:t>
      </w:r>
      <w:r w:rsidRPr="006B73D4">
        <w:rPr>
          <w:sz w:val="24"/>
          <w:szCs w:val="24"/>
          <w:lang w:eastAsia="zh-CN"/>
        </w:rPr>
        <w:t>80 MHz</w:t>
      </w:r>
      <w:r w:rsidR="009E5966" w:rsidRPr="006B73D4">
        <w:rPr>
          <w:sz w:val="24"/>
          <w:szCs w:val="24"/>
          <w:lang w:eastAsia="zh-CN"/>
        </w:rPr>
        <w:t xml:space="preserve"> </w:t>
      </w:r>
      <w:del w:id="11" w:author="Yan Xin" w:date="2021-04-07T15:51:00Z">
        <w:r w:rsidR="009E5966" w:rsidRPr="006B73D4" w:rsidDel="009E5966">
          <w:rPr>
            <w:sz w:val="24"/>
            <w:szCs w:val="24"/>
            <w:lang w:eastAsia="zh-CN"/>
          </w:rPr>
          <w:delText>segment</w:delText>
        </w:r>
        <w:r w:rsidRPr="006B73D4" w:rsidDel="009E5966">
          <w:rPr>
            <w:color w:val="FF0000"/>
            <w:sz w:val="24"/>
            <w:szCs w:val="24"/>
            <w:lang w:eastAsia="zh-CN"/>
          </w:rPr>
          <w:delText xml:space="preserve"> </w:delText>
        </w:r>
      </w:del>
      <w:proofErr w:type="spellStart"/>
      <w:ins w:id="12" w:author="Yan Xin" w:date="2021-04-07T15:51:00Z">
        <w:r w:rsidR="009E5966" w:rsidRPr="006B73D4">
          <w:rPr>
            <w:sz w:val="24"/>
            <w:szCs w:val="24"/>
            <w:lang w:eastAsia="zh-CN"/>
          </w:rPr>
          <w:t>subblock</w:t>
        </w:r>
        <w:proofErr w:type="spellEnd"/>
        <w:r w:rsidR="009E5966" w:rsidRPr="006B73D4">
          <w:rPr>
            <w:color w:val="FF0000"/>
            <w:sz w:val="24"/>
            <w:szCs w:val="24"/>
            <w:lang w:eastAsia="zh-CN"/>
          </w:rPr>
          <w:t xml:space="preserve"> </w:t>
        </w:r>
      </w:ins>
      <w:r w:rsidRPr="006B73D4">
        <w:rPr>
          <w:sz w:val="24"/>
          <w:szCs w:val="24"/>
          <w:lang w:eastAsia="zh-CN"/>
        </w:rPr>
        <w:t>where the RU is located</w:t>
      </w:r>
    </w:p>
    <w:p w:rsidR="008C7AF6" w:rsidRDefault="008C7AF6" w:rsidP="000C0A39">
      <w:pPr>
        <w:pStyle w:val="ListParagraph"/>
        <w:ind w:left="0"/>
        <w:rPr>
          <w:szCs w:val="22"/>
          <w:lang w:eastAsia="zh-CN"/>
        </w:rPr>
      </w:pPr>
    </w:p>
    <w:p w:rsidR="000C0A39" w:rsidRPr="00FB7793" w:rsidRDefault="000C0A39" w:rsidP="00B97C47">
      <w:pPr>
        <w:rPr>
          <w:sz w:val="20"/>
          <w:lang w:eastAsia="zh-CN"/>
        </w:rPr>
      </w:pPr>
      <w:r w:rsidRPr="006B73D4">
        <w:rPr>
          <w:sz w:val="24"/>
          <w:szCs w:val="24"/>
          <w:highlight w:val="yellow"/>
          <w:lang w:eastAsia="zh-CN"/>
        </w:rPr>
        <w:t>P88L</w:t>
      </w:r>
      <w:r w:rsidR="00F701F3" w:rsidRPr="006B73D4">
        <w:rPr>
          <w:sz w:val="24"/>
          <w:szCs w:val="24"/>
          <w:highlight w:val="yellow"/>
          <w:lang w:eastAsia="zh-CN"/>
        </w:rPr>
        <w:t>18</w:t>
      </w:r>
      <w:r w:rsidRPr="006B73D4">
        <w:rPr>
          <w:sz w:val="24"/>
          <w:szCs w:val="24"/>
          <w:highlight w:val="yellow"/>
          <w:lang w:eastAsia="zh-CN"/>
        </w:rPr>
        <w:t>, Table 9-29j1</w:t>
      </w:r>
      <w:r w:rsidRPr="00B97C47">
        <w:rPr>
          <w:szCs w:val="22"/>
          <w:lang w:eastAsia="zh-CN"/>
        </w:rPr>
        <w:t xml:space="preserve">: </w:t>
      </w:r>
      <w:r w:rsidR="00EE1007" w:rsidRPr="006B73D4">
        <w:rPr>
          <w:b/>
          <w:sz w:val="24"/>
          <w:szCs w:val="24"/>
          <w:lang w:eastAsia="zh-CN"/>
        </w:rPr>
        <w:t>PS160 subfield</w:t>
      </w:r>
      <w:r w:rsidR="00EE1007">
        <w:rPr>
          <w:b/>
          <w:sz w:val="24"/>
          <w:szCs w:val="24"/>
          <w:lang w:eastAsia="zh-CN"/>
        </w:rPr>
        <w:t>/</w:t>
      </w:r>
      <w:r w:rsidR="00EE1007" w:rsidRPr="00EE1007">
        <w:t xml:space="preserve"> </w:t>
      </w:r>
      <w:r w:rsidR="00EE1007" w:rsidRPr="00EE1007">
        <w:rPr>
          <w:b/>
          <w:sz w:val="24"/>
          <w:szCs w:val="24"/>
          <w:lang w:eastAsia="zh-CN"/>
        </w:rPr>
        <w:t>B0 of the RU Allocation subfield</w:t>
      </w:r>
      <w:r w:rsidR="00EE1007">
        <w:rPr>
          <w:sz w:val="24"/>
          <w:szCs w:val="24"/>
          <w:lang w:eastAsia="zh-CN"/>
        </w:rPr>
        <w:t>: 0-3:</w:t>
      </w:r>
      <w:r w:rsidR="00EE1007" w:rsidRPr="006B73D4">
        <w:rPr>
          <w:sz w:val="24"/>
          <w:szCs w:val="24"/>
          <w:lang w:eastAsia="zh-CN"/>
        </w:rPr>
        <w:t xml:space="preserve"> </w:t>
      </w:r>
      <w:r w:rsidRPr="00FF178B">
        <w:rPr>
          <w:sz w:val="24"/>
          <w:szCs w:val="24"/>
          <w:lang w:eastAsia="zh-CN"/>
        </w:rPr>
        <w:t xml:space="preserve">80 MHz </w:t>
      </w:r>
      <w:del w:id="13" w:author="Yan Xin" w:date="2021-04-07T15:52:00Z">
        <w:r w:rsidR="009E5966" w:rsidRPr="00FF178B" w:rsidDel="009E5966">
          <w:rPr>
            <w:sz w:val="24"/>
            <w:szCs w:val="24"/>
            <w:lang w:eastAsia="zh-CN"/>
          </w:rPr>
          <w:delText>segment</w:delText>
        </w:r>
        <w:r w:rsidRPr="00FF178B" w:rsidDel="009E5966">
          <w:rPr>
            <w:color w:val="FF0000"/>
            <w:sz w:val="24"/>
            <w:szCs w:val="24"/>
            <w:lang w:eastAsia="zh-CN"/>
          </w:rPr>
          <w:delText xml:space="preserve"> </w:delText>
        </w:r>
      </w:del>
      <w:proofErr w:type="spellStart"/>
      <w:ins w:id="14" w:author="Yan Xin" w:date="2021-04-07T15:52:00Z">
        <w:r w:rsidR="009E5966" w:rsidRPr="00FF178B">
          <w:rPr>
            <w:sz w:val="24"/>
            <w:szCs w:val="24"/>
            <w:lang w:eastAsia="zh-CN"/>
          </w:rPr>
          <w:t>subblock</w:t>
        </w:r>
        <w:proofErr w:type="spellEnd"/>
        <w:r w:rsidR="009E5966" w:rsidRPr="00FF178B">
          <w:rPr>
            <w:color w:val="FF0000"/>
            <w:sz w:val="24"/>
            <w:szCs w:val="24"/>
            <w:lang w:eastAsia="zh-CN"/>
          </w:rPr>
          <w:t xml:space="preserve"> </w:t>
        </w:r>
      </w:ins>
      <w:r w:rsidRPr="00FF178B">
        <w:rPr>
          <w:sz w:val="24"/>
          <w:szCs w:val="24"/>
          <w:lang w:eastAsia="zh-CN"/>
        </w:rPr>
        <w:t>where the RU is located</w:t>
      </w:r>
    </w:p>
    <w:p w:rsidR="008C7AF6" w:rsidRPr="000C0A39" w:rsidRDefault="008C7AF6" w:rsidP="00616601">
      <w:pPr>
        <w:rPr>
          <w:szCs w:val="22"/>
          <w:lang w:val="en-US" w:eastAsia="zh-CN"/>
        </w:rPr>
      </w:pPr>
    </w:p>
    <w:p w:rsidR="00F701F3" w:rsidRPr="00FB7793" w:rsidRDefault="00F701F3" w:rsidP="00B97C47">
      <w:pPr>
        <w:pStyle w:val="SP10319618"/>
        <w:rPr>
          <w:rFonts w:ascii="Times New Roman" w:hAnsi="Times New Roman" w:cs="Times New Roman"/>
          <w:color w:val="000000"/>
          <w:sz w:val="20"/>
          <w:szCs w:val="20"/>
        </w:rPr>
      </w:pPr>
      <w:r w:rsidRPr="003D3D68">
        <w:rPr>
          <w:rFonts w:ascii="Times New Roman" w:hAnsi="Times New Roman" w:cs="Times New Roman"/>
          <w:highlight w:val="yellow"/>
          <w:lang w:eastAsia="zh-CN"/>
        </w:rPr>
        <w:t>P</w:t>
      </w:r>
      <w:r w:rsidR="00125AAE" w:rsidRPr="003D3D68">
        <w:rPr>
          <w:rFonts w:ascii="Times New Roman" w:hAnsi="Times New Roman" w:cs="Times New Roman"/>
          <w:highlight w:val="yellow"/>
          <w:lang w:eastAsia="zh-CN"/>
        </w:rPr>
        <w:t>102</w:t>
      </w:r>
      <w:r w:rsidRPr="003D3D68">
        <w:rPr>
          <w:rFonts w:ascii="Times New Roman" w:hAnsi="Times New Roman" w:cs="Times New Roman"/>
          <w:highlight w:val="yellow"/>
          <w:lang w:eastAsia="zh-CN"/>
        </w:rPr>
        <w:t>L</w:t>
      </w:r>
      <w:r w:rsidR="00125AAE" w:rsidRPr="003D3D68">
        <w:rPr>
          <w:rFonts w:ascii="Times New Roman" w:hAnsi="Times New Roman" w:cs="Times New Roman"/>
          <w:highlight w:val="yellow"/>
          <w:lang w:eastAsia="zh-CN"/>
        </w:rPr>
        <w:t>61</w:t>
      </w:r>
      <w:r w:rsidRPr="003D3D68">
        <w:rPr>
          <w:rFonts w:ascii="Times New Roman" w:hAnsi="Times New Roman" w:cs="Times New Roman"/>
          <w:lang w:eastAsia="zh-CN"/>
        </w:rPr>
        <w:t>:</w:t>
      </w:r>
      <w:r w:rsidRPr="00FB7793">
        <w:rPr>
          <w:rFonts w:ascii="Times New Roman" w:hAnsi="Times New Roman" w:cs="Times New Roman"/>
          <w:sz w:val="22"/>
          <w:szCs w:val="22"/>
          <w:lang w:eastAsia="zh-CN"/>
        </w:rPr>
        <w:t xml:space="preserve"> </w:t>
      </w:r>
      <w:r w:rsidR="00125AAE" w:rsidRPr="00FF178B">
        <w:rPr>
          <w:rFonts w:ascii="Times New Roman" w:hAnsi="Times New Roman" w:cs="Times New Roman"/>
          <w:color w:val="000000"/>
        </w:rPr>
        <w:t xml:space="preserve">Table 9-91j (Subcarrier indices when feedback request does not cover the entire 80 MHz </w:t>
      </w:r>
      <w:del w:id="15" w:author="Yan Xin" w:date="2021-04-07T15:54:00Z">
        <w:r w:rsidR="00415915" w:rsidRPr="00FF178B" w:rsidDel="00415915">
          <w:rPr>
            <w:rFonts w:ascii="Times New Roman" w:hAnsi="Times New Roman" w:cs="Times New Roman"/>
          </w:rPr>
          <w:delText>segment</w:delText>
        </w:r>
      </w:del>
      <w:proofErr w:type="spellStart"/>
      <w:ins w:id="16" w:author="Yan Xin" w:date="2021-04-07T15:54:00Z">
        <w:r w:rsidR="00415915" w:rsidRPr="00FF178B">
          <w:rPr>
            <w:rFonts w:ascii="Times New Roman" w:hAnsi="Times New Roman" w:cs="Times New Roman"/>
          </w:rPr>
          <w:t>subblock</w:t>
        </w:r>
      </w:ins>
      <w:proofErr w:type="spellEnd"/>
      <w:r w:rsidR="00125AAE" w:rsidRPr="00FF178B">
        <w:rPr>
          <w:rFonts w:ascii="Times New Roman" w:hAnsi="Times New Roman" w:cs="Times New Roman"/>
          <w:color w:val="000000"/>
        </w:rPr>
        <w:t>), Table 9-91k (Subcarrier indices when feedback request cover the entire 80 MHz</w:t>
      </w:r>
      <w:r w:rsidR="00415915" w:rsidRPr="00FF178B">
        <w:rPr>
          <w:rFonts w:ascii="Times New Roman" w:hAnsi="Times New Roman" w:cs="Times New Roman"/>
          <w:color w:val="000000"/>
        </w:rPr>
        <w:t xml:space="preserve"> </w:t>
      </w:r>
      <w:del w:id="17" w:author="Yan Xin" w:date="2021-04-07T15:55:00Z">
        <w:r w:rsidR="00415915" w:rsidRPr="00FF178B" w:rsidDel="00415915">
          <w:rPr>
            <w:rFonts w:ascii="Times New Roman" w:hAnsi="Times New Roman" w:cs="Times New Roman"/>
            <w:color w:val="000000"/>
          </w:rPr>
          <w:delText xml:space="preserve">segment </w:delText>
        </w:r>
      </w:del>
      <w:proofErr w:type="spellStart"/>
      <w:ins w:id="18" w:author="Yan Xin" w:date="2021-04-07T15:55:00Z">
        <w:r w:rsidR="00415915" w:rsidRPr="00FF178B">
          <w:rPr>
            <w:rFonts w:ascii="Times New Roman" w:hAnsi="Times New Roman" w:cs="Times New Roman"/>
            <w:color w:val="000000"/>
          </w:rPr>
          <w:t>subblock</w:t>
        </w:r>
        <w:proofErr w:type="spellEnd"/>
        <w:r w:rsidR="00415915" w:rsidRPr="00FF178B">
          <w:rPr>
            <w:rFonts w:ascii="Times New Roman" w:hAnsi="Times New Roman" w:cs="Times New Roman"/>
            <w:color w:val="000000"/>
          </w:rPr>
          <w:t xml:space="preserve"> </w:t>
        </w:r>
      </w:ins>
      <w:r w:rsidR="00125AAE" w:rsidRPr="00FF178B">
        <w:rPr>
          <w:rFonts w:ascii="Times New Roman" w:hAnsi="Times New Roman" w:cs="Times New Roman"/>
          <w:color w:val="000000"/>
        </w:rPr>
        <w:t>for Ng= 4), and Table 9-91l (Subcarrier indices when feedback request cover the entire 80 MHz</w:t>
      </w:r>
      <w:r w:rsidR="00415915" w:rsidRPr="00FF178B">
        <w:rPr>
          <w:rFonts w:ascii="Times New Roman" w:hAnsi="Times New Roman" w:cs="Times New Roman"/>
          <w:color w:val="000000"/>
        </w:rPr>
        <w:t xml:space="preserve"> </w:t>
      </w:r>
      <w:del w:id="19" w:author="Yan Xin" w:date="2021-04-07T15:55:00Z">
        <w:r w:rsidR="00415915" w:rsidRPr="00FF178B" w:rsidDel="00415915">
          <w:rPr>
            <w:rFonts w:ascii="Times New Roman" w:hAnsi="Times New Roman" w:cs="Times New Roman"/>
            <w:color w:val="000000"/>
          </w:rPr>
          <w:delText xml:space="preserve">segment </w:delText>
        </w:r>
      </w:del>
      <w:proofErr w:type="spellStart"/>
      <w:ins w:id="20" w:author="Yan Xin" w:date="2021-04-07T15:55:00Z">
        <w:r w:rsidR="00415915" w:rsidRPr="00FF178B">
          <w:rPr>
            <w:rFonts w:ascii="Times New Roman" w:hAnsi="Times New Roman" w:cs="Times New Roman"/>
            <w:color w:val="000000"/>
          </w:rPr>
          <w:t>subblock</w:t>
        </w:r>
        <w:proofErr w:type="spellEnd"/>
        <w:r w:rsidR="00415915" w:rsidRPr="00FF178B">
          <w:rPr>
            <w:rFonts w:ascii="Times New Roman" w:hAnsi="Times New Roman" w:cs="Times New Roman"/>
            <w:color w:val="000000"/>
          </w:rPr>
          <w:t xml:space="preserve"> </w:t>
        </w:r>
      </w:ins>
      <w:r w:rsidR="00125AAE" w:rsidRPr="00FF178B">
        <w:rPr>
          <w:rFonts w:ascii="Times New Roman" w:hAnsi="Times New Roman" w:cs="Times New Roman"/>
          <w:color w:val="000000"/>
        </w:rPr>
        <w:t>for Ng =16)</w:t>
      </w:r>
    </w:p>
    <w:p w:rsidR="008C7AF6" w:rsidRPr="00FB7793" w:rsidRDefault="008C7AF6" w:rsidP="00616601">
      <w:pPr>
        <w:rPr>
          <w:szCs w:val="22"/>
          <w:lang w:val="en-US" w:eastAsia="zh-CN"/>
        </w:rPr>
      </w:pPr>
    </w:p>
    <w:p w:rsidR="008C7AF6" w:rsidRPr="00FB7793" w:rsidRDefault="00125AAE" w:rsidP="00B97C47">
      <w:pPr>
        <w:pStyle w:val="SP10319618"/>
        <w:rPr>
          <w:sz w:val="20"/>
          <w:szCs w:val="20"/>
          <w:lang w:eastAsia="zh-CN"/>
        </w:rPr>
      </w:pPr>
      <w:r w:rsidRPr="003D3D68">
        <w:rPr>
          <w:rFonts w:ascii="Times New Roman" w:hAnsi="Times New Roman" w:cs="Times New Roman"/>
          <w:highlight w:val="yellow"/>
          <w:lang w:eastAsia="zh-CN"/>
        </w:rPr>
        <w:lastRenderedPageBreak/>
        <w:t>P103L1</w:t>
      </w:r>
      <w:r w:rsidRPr="003D3D68">
        <w:rPr>
          <w:rFonts w:ascii="Times New Roman" w:hAnsi="Times New Roman" w:cs="Times New Roman"/>
          <w:lang w:eastAsia="zh-CN"/>
        </w:rPr>
        <w:t>:</w:t>
      </w:r>
      <w:r w:rsidRPr="00FB7793">
        <w:rPr>
          <w:rFonts w:ascii="Times New Roman" w:hAnsi="Times New Roman" w:cs="Times New Roman"/>
          <w:sz w:val="22"/>
          <w:szCs w:val="22"/>
          <w:lang w:eastAsia="zh-CN"/>
        </w:rPr>
        <w:t xml:space="preserve"> </w:t>
      </w:r>
      <w:r w:rsidRPr="00FF178B">
        <w:rPr>
          <w:rFonts w:ascii="Times New Roman" w:hAnsi="Times New Roman" w:cs="Times New Roman"/>
          <w:color w:val="000000"/>
        </w:rPr>
        <w:t>Table 9-91j - Subcarrier indices when feedback request does not cover the entire 80 MHz</w:t>
      </w:r>
      <w:r w:rsidR="00873CCF" w:rsidRPr="00FF178B">
        <w:rPr>
          <w:rFonts w:ascii="Times New Roman" w:hAnsi="Times New Roman" w:cs="Times New Roman"/>
          <w:color w:val="000000"/>
        </w:rPr>
        <w:t xml:space="preserve"> </w:t>
      </w:r>
      <w:del w:id="21" w:author="Yan Xin" w:date="2021-04-07T15:56:00Z">
        <w:r w:rsidR="00873CCF" w:rsidRPr="00FF178B" w:rsidDel="00873CCF">
          <w:rPr>
            <w:rFonts w:ascii="Times New Roman" w:hAnsi="Times New Roman" w:cs="Times New Roman"/>
            <w:color w:val="000000"/>
          </w:rPr>
          <w:delText>segment</w:delText>
        </w:r>
      </w:del>
      <w:proofErr w:type="spellStart"/>
      <w:ins w:id="22" w:author="Yan Xin" w:date="2021-04-07T15:56:00Z">
        <w:r w:rsidR="00873CCF" w:rsidRPr="00FF178B">
          <w:rPr>
            <w:rFonts w:ascii="Times New Roman" w:hAnsi="Times New Roman" w:cs="Times New Roman"/>
            <w:color w:val="000000"/>
          </w:rPr>
          <w:t>subblock</w:t>
        </w:r>
      </w:ins>
      <w:proofErr w:type="spellEnd"/>
    </w:p>
    <w:p w:rsidR="008C7AF6" w:rsidRDefault="008C7AF6" w:rsidP="00616601">
      <w:pPr>
        <w:rPr>
          <w:szCs w:val="22"/>
          <w:lang w:eastAsia="zh-CN"/>
        </w:rPr>
      </w:pPr>
    </w:p>
    <w:p w:rsidR="008C7AF6" w:rsidRDefault="008C7AF6" w:rsidP="00616601">
      <w:pPr>
        <w:rPr>
          <w:szCs w:val="22"/>
          <w:lang w:eastAsia="zh-CN"/>
        </w:rPr>
      </w:pPr>
    </w:p>
    <w:p w:rsidR="00125AAE" w:rsidRPr="00FF178B" w:rsidRDefault="00125AAE" w:rsidP="00B97C47">
      <w:pPr>
        <w:pStyle w:val="SP10319618"/>
        <w:rPr>
          <w:lang w:eastAsia="zh-CN"/>
        </w:rPr>
      </w:pPr>
      <w:r w:rsidRPr="00FB7793">
        <w:rPr>
          <w:rFonts w:ascii="Times New Roman" w:hAnsi="Times New Roman" w:cs="Times New Roman"/>
          <w:sz w:val="22"/>
          <w:szCs w:val="22"/>
          <w:highlight w:val="yellow"/>
          <w:lang w:eastAsia="zh-CN"/>
        </w:rPr>
        <w:t>P104L1</w:t>
      </w:r>
      <w:r w:rsidRPr="00FB7793">
        <w:rPr>
          <w:rFonts w:ascii="Times New Roman" w:hAnsi="Times New Roman" w:cs="Times New Roman"/>
          <w:sz w:val="22"/>
          <w:szCs w:val="22"/>
          <w:lang w:eastAsia="zh-CN"/>
        </w:rPr>
        <w:t>:</w:t>
      </w:r>
      <w:r w:rsidRPr="00FB7793">
        <w:rPr>
          <w:rFonts w:ascii="Times New Roman" w:hAnsi="Times New Roman" w:cs="Times New Roman"/>
          <w:sz w:val="20"/>
          <w:szCs w:val="20"/>
          <w:lang w:eastAsia="zh-CN"/>
        </w:rPr>
        <w:t xml:space="preserve"> </w:t>
      </w:r>
      <w:r w:rsidRPr="00FF178B">
        <w:rPr>
          <w:rFonts w:ascii="Times New Roman" w:hAnsi="Times New Roman" w:cs="Times New Roman"/>
          <w:color w:val="000000"/>
        </w:rPr>
        <w:t>Table 9-91k - Subcarrier indices when feedback request does not cover the entire 80 MHz</w:t>
      </w:r>
      <w:r w:rsidR="00844F4C" w:rsidRPr="00FF178B">
        <w:rPr>
          <w:rFonts w:ascii="Times New Roman" w:hAnsi="Times New Roman" w:cs="Times New Roman"/>
          <w:color w:val="000000"/>
        </w:rPr>
        <w:t xml:space="preserve"> </w:t>
      </w:r>
      <w:del w:id="23" w:author="Yan Xin" w:date="2021-04-07T15:57:00Z">
        <w:r w:rsidR="00844F4C" w:rsidRPr="00FF178B" w:rsidDel="00844F4C">
          <w:rPr>
            <w:rFonts w:ascii="Times New Roman" w:hAnsi="Times New Roman" w:cs="Times New Roman"/>
            <w:color w:val="000000"/>
          </w:rPr>
          <w:delText xml:space="preserve">segment </w:delText>
        </w:r>
      </w:del>
      <w:proofErr w:type="spellStart"/>
      <w:ins w:id="24" w:author="Yan Xin" w:date="2021-04-07T15:57:00Z">
        <w:r w:rsidR="00844F4C" w:rsidRPr="00FF178B">
          <w:rPr>
            <w:rFonts w:ascii="Times New Roman" w:hAnsi="Times New Roman" w:cs="Times New Roman"/>
            <w:color w:val="000000"/>
          </w:rPr>
          <w:t>subblock</w:t>
        </w:r>
        <w:proofErr w:type="spellEnd"/>
        <w:r w:rsidR="00844F4C" w:rsidRPr="00FF178B">
          <w:rPr>
            <w:rFonts w:ascii="Times New Roman" w:hAnsi="Times New Roman" w:cs="Times New Roman"/>
            <w:color w:val="000000"/>
          </w:rPr>
          <w:t xml:space="preserve"> </w:t>
        </w:r>
      </w:ins>
      <w:r w:rsidRPr="00FF178B">
        <w:rPr>
          <w:rFonts w:ascii="Times New Roman" w:hAnsi="Times New Roman" w:cs="Times New Roman"/>
          <w:color w:val="000000"/>
        </w:rPr>
        <w:t>for Ng= 4</w:t>
      </w:r>
    </w:p>
    <w:p w:rsidR="008C7AF6" w:rsidRPr="00125AAE" w:rsidRDefault="008C7AF6" w:rsidP="00B97C47">
      <w:pPr>
        <w:rPr>
          <w:szCs w:val="22"/>
          <w:lang w:val="en-US" w:eastAsia="zh-CN"/>
        </w:rPr>
      </w:pPr>
    </w:p>
    <w:p w:rsidR="00125AAE" w:rsidRPr="00FB7793" w:rsidRDefault="00125AAE" w:rsidP="00B97C47">
      <w:pPr>
        <w:pStyle w:val="SP10319618"/>
        <w:rPr>
          <w:sz w:val="20"/>
          <w:szCs w:val="20"/>
          <w:lang w:eastAsia="zh-CN"/>
        </w:rPr>
      </w:pPr>
      <w:r w:rsidRPr="00FB7793">
        <w:rPr>
          <w:rFonts w:ascii="Times New Roman" w:hAnsi="Times New Roman" w:cs="Times New Roman"/>
          <w:sz w:val="22"/>
          <w:szCs w:val="22"/>
          <w:highlight w:val="yellow"/>
          <w:lang w:eastAsia="zh-CN"/>
        </w:rPr>
        <w:t>P104L20</w:t>
      </w:r>
      <w:r w:rsidRPr="00FB7793">
        <w:rPr>
          <w:rFonts w:ascii="Times New Roman" w:hAnsi="Times New Roman" w:cs="Times New Roman"/>
          <w:sz w:val="20"/>
          <w:szCs w:val="20"/>
          <w:lang w:eastAsia="zh-CN"/>
        </w:rPr>
        <w:t xml:space="preserve">: </w:t>
      </w:r>
      <w:r w:rsidRPr="00FF178B">
        <w:rPr>
          <w:rFonts w:ascii="Times New Roman" w:hAnsi="Times New Roman" w:cs="Times New Roman"/>
          <w:color w:val="000000"/>
        </w:rPr>
        <w:t xml:space="preserve">Table 9-91l - Subcarrier indices when feedback request does not cover the entire 80 MHz </w:t>
      </w:r>
      <w:del w:id="25" w:author="Yan Xin" w:date="2021-04-08T15:32:00Z">
        <w:r w:rsidR="00F62548" w:rsidRPr="00FF178B" w:rsidDel="00F62548">
          <w:rPr>
            <w:rFonts w:ascii="Times New Roman" w:hAnsi="Times New Roman" w:cs="Times New Roman"/>
          </w:rPr>
          <w:delText>segment</w:delText>
        </w:r>
        <w:r w:rsidRPr="00FF178B" w:rsidDel="00F62548">
          <w:rPr>
            <w:rFonts w:ascii="Times New Roman" w:hAnsi="Times New Roman" w:cs="Times New Roman"/>
          </w:rPr>
          <w:delText xml:space="preserve"> </w:delText>
        </w:r>
      </w:del>
      <w:proofErr w:type="spellStart"/>
      <w:ins w:id="26" w:author="Yan Xin" w:date="2021-04-08T15:32:00Z">
        <w:r w:rsidR="00F62548" w:rsidRPr="00FF178B">
          <w:rPr>
            <w:rFonts w:ascii="Times New Roman" w:hAnsi="Times New Roman" w:cs="Times New Roman"/>
          </w:rPr>
          <w:t>subblock</w:t>
        </w:r>
        <w:proofErr w:type="spellEnd"/>
        <w:r w:rsidR="00F62548" w:rsidRPr="00FF178B">
          <w:rPr>
            <w:rFonts w:ascii="Times New Roman" w:hAnsi="Times New Roman" w:cs="Times New Roman"/>
          </w:rPr>
          <w:t xml:space="preserve"> </w:t>
        </w:r>
      </w:ins>
      <w:r w:rsidRPr="00FF178B">
        <w:rPr>
          <w:rFonts w:ascii="Times New Roman" w:hAnsi="Times New Roman" w:cs="Times New Roman"/>
          <w:color w:val="000000"/>
        </w:rPr>
        <w:t>for Ng=16</w:t>
      </w:r>
    </w:p>
    <w:p w:rsidR="008C7AF6" w:rsidRPr="00FB7793" w:rsidRDefault="008C7AF6" w:rsidP="00B97C47">
      <w:pPr>
        <w:rPr>
          <w:sz w:val="20"/>
          <w:lang w:val="en-US" w:eastAsia="zh-CN"/>
        </w:rPr>
      </w:pPr>
    </w:p>
    <w:p w:rsidR="00EC4964" w:rsidRPr="00FF178B" w:rsidRDefault="00EC4964" w:rsidP="00B97C47">
      <w:pPr>
        <w:pStyle w:val="SP10319618"/>
        <w:rPr>
          <w:lang w:eastAsia="zh-CN"/>
        </w:rPr>
      </w:pPr>
      <w:r w:rsidRPr="00FB7793">
        <w:rPr>
          <w:rFonts w:ascii="Times New Roman" w:hAnsi="Times New Roman" w:cs="Times New Roman"/>
          <w:sz w:val="22"/>
          <w:szCs w:val="22"/>
          <w:highlight w:val="yellow"/>
          <w:lang w:eastAsia="zh-CN"/>
        </w:rPr>
        <w:t>P104L52</w:t>
      </w:r>
      <w:r w:rsidRPr="00FB7793">
        <w:rPr>
          <w:rFonts w:ascii="Times New Roman" w:hAnsi="Times New Roman" w:cs="Times New Roman"/>
          <w:sz w:val="20"/>
          <w:szCs w:val="20"/>
          <w:lang w:eastAsia="zh-CN"/>
        </w:rPr>
        <w:t xml:space="preserve">: </w:t>
      </w:r>
      <w:r w:rsidRPr="00FF178B">
        <w:rPr>
          <w:rFonts w:ascii="Times New Roman" w:hAnsi="Times New Roman" w:cs="Times New Roman"/>
          <w:color w:val="000000"/>
          <w:lang w:val="en"/>
        </w:rPr>
        <w:t>For an EHT NDP Announcement frame of bandwidth larger than or equal to 80 MHz,</w:t>
      </w:r>
      <w:r w:rsidR="0040482F" w:rsidRPr="00FF178B">
        <w:rPr>
          <w:rFonts w:ascii="Times New Roman" w:hAnsi="Times New Roman" w:cs="Times New Roman"/>
          <w:color w:val="000000"/>
          <w:lang w:val="en"/>
        </w:rPr>
        <w:t xml:space="preserve"> </w:t>
      </w:r>
      <w:r w:rsidRPr="00FF178B">
        <w:rPr>
          <w:rFonts w:ascii="Times New Roman" w:hAnsi="Times New Roman" w:cs="Times New Roman"/>
          <w:color w:val="000000"/>
        </w:rPr>
        <w:t>in each 80 MHz</w:t>
      </w:r>
      <w:r w:rsidR="007B7F0D" w:rsidRPr="00FF178B">
        <w:rPr>
          <w:rFonts w:ascii="Times New Roman" w:hAnsi="Times New Roman" w:cs="Times New Roman"/>
          <w:color w:val="FF0000"/>
        </w:rPr>
        <w:t xml:space="preserve"> </w:t>
      </w:r>
      <w:del w:id="27" w:author="Yan Xin" w:date="2021-04-07T15:59:00Z">
        <w:r w:rsidR="007B7F0D" w:rsidRPr="00FF178B" w:rsidDel="007B7F0D">
          <w:rPr>
            <w:rFonts w:ascii="Times New Roman" w:hAnsi="Times New Roman" w:cs="Times New Roman"/>
          </w:rPr>
          <w:delText>segment</w:delText>
        </w:r>
      </w:del>
      <w:proofErr w:type="spellStart"/>
      <w:ins w:id="28" w:author="Yan Xin" w:date="2021-04-07T15:59:00Z">
        <w:r w:rsidR="007B7F0D" w:rsidRPr="00FF178B">
          <w:rPr>
            <w:rFonts w:ascii="Times New Roman" w:hAnsi="Times New Roman" w:cs="Times New Roman"/>
          </w:rPr>
          <w:t>subblock</w:t>
        </w:r>
      </w:ins>
      <w:proofErr w:type="spellEnd"/>
      <w:r w:rsidR="0040482F" w:rsidRPr="00FF178B">
        <w:rPr>
          <w:rFonts w:ascii="Times New Roman" w:hAnsi="Times New Roman" w:cs="Times New Roman"/>
          <w:color w:val="000000" w:themeColor="text1"/>
        </w:rPr>
        <w:t>,</w:t>
      </w:r>
    </w:p>
    <w:p w:rsidR="00125AAE" w:rsidRPr="00FB7793" w:rsidRDefault="00125AAE" w:rsidP="00B97C47">
      <w:pPr>
        <w:rPr>
          <w:sz w:val="20"/>
          <w:lang w:val="en-US" w:eastAsia="zh-CN"/>
        </w:rPr>
      </w:pPr>
    </w:p>
    <w:p w:rsidR="0040482F" w:rsidRPr="00FB7793" w:rsidRDefault="0040482F" w:rsidP="00B97C47">
      <w:pPr>
        <w:pStyle w:val="SP10319618"/>
        <w:rPr>
          <w:rFonts w:ascii="Times New Roman" w:hAnsi="Times New Roman" w:cs="Times New Roman"/>
          <w:sz w:val="20"/>
          <w:szCs w:val="20"/>
          <w:lang w:eastAsia="zh-CN"/>
        </w:rPr>
      </w:pPr>
      <w:r w:rsidRPr="00FB7793">
        <w:rPr>
          <w:rFonts w:ascii="Times New Roman" w:hAnsi="Times New Roman" w:cs="Times New Roman"/>
          <w:sz w:val="22"/>
          <w:szCs w:val="22"/>
          <w:highlight w:val="yellow"/>
          <w:lang w:eastAsia="zh-CN"/>
        </w:rPr>
        <w:t>P105L</w:t>
      </w:r>
      <w:r w:rsidR="00016AB5" w:rsidRPr="00016AB5">
        <w:rPr>
          <w:rFonts w:ascii="Times New Roman" w:hAnsi="Times New Roman" w:cs="Times New Roman"/>
          <w:sz w:val="22"/>
          <w:szCs w:val="22"/>
          <w:highlight w:val="yellow"/>
          <w:lang w:eastAsia="zh-CN"/>
        </w:rPr>
        <w:t>3</w:t>
      </w:r>
      <w:r w:rsidRPr="00FB7793">
        <w:rPr>
          <w:rFonts w:ascii="Times New Roman" w:hAnsi="Times New Roman" w:cs="Times New Roman"/>
          <w:sz w:val="20"/>
          <w:szCs w:val="20"/>
          <w:lang w:eastAsia="zh-CN"/>
        </w:rPr>
        <w:t xml:space="preserve">: </w:t>
      </w:r>
      <w:r w:rsidRPr="00FF178B">
        <w:rPr>
          <w:rFonts w:ascii="Times New Roman" w:hAnsi="Times New Roman" w:cs="Times New Roman"/>
          <w:color w:val="000000"/>
          <w:lang w:val="en"/>
        </w:rPr>
        <w:t>in Table 9-91j (Subcarrier indices when feed</w:t>
      </w:r>
      <w:r w:rsidRPr="00FF178B">
        <w:rPr>
          <w:rFonts w:ascii="Times New Roman" w:hAnsi="Times New Roman" w:cs="Times New Roman"/>
          <w:color w:val="000000"/>
          <w:lang w:val="en"/>
        </w:rPr>
        <w:softHyphen/>
        <w:t>back request does not cover the entire 80 MH</w:t>
      </w:r>
      <w:r w:rsidR="002D1BCC" w:rsidRPr="00FF178B">
        <w:rPr>
          <w:rFonts w:ascii="Times New Roman" w:hAnsi="Times New Roman" w:cs="Times New Roman"/>
          <w:color w:val="000000"/>
          <w:lang w:val="en"/>
        </w:rPr>
        <w:t xml:space="preserve">z </w:t>
      </w:r>
      <w:del w:id="29" w:author="Yan Xin" w:date="2021-04-07T16:01:00Z">
        <w:r w:rsidR="002D1BCC" w:rsidRPr="00FF178B" w:rsidDel="002D1BCC">
          <w:rPr>
            <w:rFonts w:ascii="Times New Roman" w:hAnsi="Times New Roman" w:cs="Times New Roman"/>
            <w:color w:val="000000"/>
            <w:lang w:val="en"/>
          </w:rPr>
          <w:delText>segment</w:delText>
        </w:r>
      </w:del>
      <w:proofErr w:type="spellStart"/>
      <w:ins w:id="30" w:author="Yan Xin" w:date="2021-04-07T16:01:00Z">
        <w:r w:rsidR="002D1BCC" w:rsidRPr="00FF178B">
          <w:rPr>
            <w:rFonts w:ascii="Times New Roman" w:hAnsi="Times New Roman" w:cs="Times New Roman"/>
            <w:color w:val="000000"/>
            <w:lang w:val="en"/>
          </w:rPr>
          <w:t>subblock</w:t>
        </w:r>
      </w:ins>
      <w:proofErr w:type="spellEnd"/>
      <w:r w:rsidRPr="00FF178B">
        <w:rPr>
          <w:rFonts w:ascii="Times New Roman" w:hAnsi="Times New Roman" w:cs="Times New Roman"/>
          <w:color w:val="000000"/>
          <w:lang w:val="en"/>
        </w:rPr>
        <w:t>), Table 9-91k (Subcarrier indices when feedback request cover the entire 80 MHz</w:t>
      </w:r>
      <w:r w:rsidR="002D1BCC" w:rsidRPr="00FF178B">
        <w:rPr>
          <w:rFonts w:ascii="Times New Roman" w:hAnsi="Times New Roman" w:cs="Times New Roman"/>
          <w:color w:val="000000"/>
          <w:lang w:val="en"/>
        </w:rPr>
        <w:t xml:space="preserve"> </w:t>
      </w:r>
      <w:del w:id="31" w:author="Yan Xin" w:date="2021-04-07T16:01:00Z">
        <w:r w:rsidR="002D1BCC" w:rsidRPr="00FF178B" w:rsidDel="002D1BCC">
          <w:rPr>
            <w:rFonts w:ascii="Times New Roman" w:hAnsi="Times New Roman" w:cs="Times New Roman"/>
            <w:color w:val="000000"/>
            <w:lang w:val="en"/>
          </w:rPr>
          <w:delText>segment</w:delText>
        </w:r>
        <w:r w:rsidRPr="00FF178B" w:rsidDel="002D1BCC">
          <w:rPr>
            <w:rFonts w:ascii="Times New Roman" w:hAnsi="Times New Roman" w:cs="Times New Roman"/>
            <w:color w:val="FF0000"/>
            <w:lang w:val="en"/>
          </w:rPr>
          <w:delText xml:space="preserve"> </w:delText>
        </w:r>
      </w:del>
      <w:proofErr w:type="spellStart"/>
      <w:ins w:id="32" w:author="Yan Xin" w:date="2021-04-07T16:01:00Z">
        <w:r w:rsidR="002D1BCC" w:rsidRPr="00FF178B">
          <w:rPr>
            <w:rFonts w:ascii="Times New Roman" w:hAnsi="Times New Roman" w:cs="Times New Roman"/>
            <w:color w:val="000000"/>
            <w:lang w:val="en"/>
          </w:rPr>
          <w:t>subblock</w:t>
        </w:r>
        <w:proofErr w:type="spellEnd"/>
        <w:r w:rsidR="002D1BCC" w:rsidRPr="00FF178B">
          <w:rPr>
            <w:rFonts w:ascii="Times New Roman" w:hAnsi="Times New Roman" w:cs="Times New Roman"/>
            <w:color w:val="FF0000"/>
            <w:lang w:val="en"/>
          </w:rPr>
          <w:t xml:space="preserve"> </w:t>
        </w:r>
      </w:ins>
      <w:r w:rsidRPr="00FF178B">
        <w:rPr>
          <w:rFonts w:ascii="Times New Roman" w:hAnsi="Times New Roman" w:cs="Times New Roman"/>
          <w:color w:val="000000"/>
          <w:lang w:val="en"/>
        </w:rPr>
        <w:t>for Ng = 4), and Table 9-91l (Subcarrier indices when feedback request cover the entire 80 MHz</w:t>
      </w:r>
      <w:r w:rsidR="002D1BCC" w:rsidRPr="00FF178B">
        <w:rPr>
          <w:rFonts w:ascii="Times New Roman" w:hAnsi="Times New Roman" w:cs="Times New Roman"/>
          <w:color w:val="000000"/>
          <w:lang w:val="en"/>
        </w:rPr>
        <w:t xml:space="preserve"> </w:t>
      </w:r>
      <w:del w:id="33" w:author="Yan Xin" w:date="2021-04-07T16:01:00Z">
        <w:r w:rsidR="002D1BCC" w:rsidRPr="00FF178B" w:rsidDel="002D1BCC">
          <w:rPr>
            <w:rFonts w:ascii="Times New Roman" w:hAnsi="Times New Roman" w:cs="Times New Roman"/>
            <w:color w:val="000000"/>
            <w:lang w:val="en"/>
          </w:rPr>
          <w:delText>segment</w:delText>
        </w:r>
        <w:r w:rsidRPr="00FF178B" w:rsidDel="002D1BCC">
          <w:rPr>
            <w:rFonts w:ascii="Times New Roman" w:hAnsi="Times New Roman" w:cs="Times New Roman"/>
            <w:color w:val="FF0000"/>
            <w:lang w:val="en"/>
          </w:rPr>
          <w:delText xml:space="preserve"> </w:delText>
        </w:r>
      </w:del>
      <w:proofErr w:type="spellStart"/>
      <w:ins w:id="34" w:author="Yan Xin" w:date="2021-04-07T16:01:00Z">
        <w:r w:rsidR="002D1BCC" w:rsidRPr="00FF178B">
          <w:rPr>
            <w:rFonts w:ascii="Times New Roman" w:hAnsi="Times New Roman" w:cs="Times New Roman"/>
            <w:color w:val="000000"/>
            <w:lang w:val="en"/>
          </w:rPr>
          <w:t>subblock</w:t>
        </w:r>
        <w:proofErr w:type="spellEnd"/>
        <w:r w:rsidR="002D1BCC" w:rsidRPr="00FF178B">
          <w:rPr>
            <w:rFonts w:ascii="Times New Roman" w:hAnsi="Times New Roman" w:cs="Times New Roman"/>
            <w:color w:val="FF0000"/>
            <w:lang w:val="en"/>
          </w:rPr>
          <w:t xml:space="preserve"> </w:t>
        </w:r>
      </w:ins>
      <w:r w:rsidRPr="00FF178B">
        <w:rPr>
          <w:rFonts w:ascii="Times New Roman" w:hAnsi="Times New Roman" w:cs="Times New Roman"/>
          <w:color w:val="000000"/>
          <w:lang w:val="en"/>
        </w:rPr>
        <w:t>for Ng = 16),</w:t>
      </w:r>
    </w:p>
    <w:p w:rsidR="00125AAE" w:rsidRPr="00FB7793" w:rsidDel="00E7481A" w:rsidRDefault="00125AAE" w:rsidP="00B97C47">
      <w:pPr>
        <w:rPr>
          <w:del w:id="35" w:author="Yan Xin" w:date="2021-04-07T16:09:00Z"/>
          <w:sz w:val="20"/>
          <w:lang w:val="en-US" w:eastAsia="zh-CN"/>
        </w:rPr>
      </w:pPr>
    </w:p>
    <w:p w:rsidR="00125AAE" w:rsidRPr="00FB7793" w:rsidRDefault="00B839F7" w:rsidP="00E7481A">
      <w:pPr>
        <w:pStyle w:val="SP16233866"/>
        <w:rPr>
          <w:color w:val="000000"/>
          <w:sz w:val="20"/>
          <w:szCs w:val="20"/>
        </w:rPr>
      </w:pPr>
      <w:r w:rsidRPr="00FB7793">
        <w:rPr>
          <w:sz w:val="22"/>
          <w:szCs w:val="22"/>
          <w:highlight w:val="yellow"/>
          <w:lang w:eastAsia="zh-CN"/>
        </w:rPr>
        <w:t>P261L4</w:t>
      </w:r>
      <w:r w:rsidR="0084633D">
        <w:rPr>
          <w:sz w:val="22"/>
          <w:szCs w:val="22"/>
          <w:highlight w:val="yellow"/>
          <w:lang w:eastAsia="zh-CN"/>
        </w:rPr>
        <w:t>5</w:t>
      </w:r>
      <w:r w:rsidRPr="00FB7793">
        <w:rPr>
          <w:sz w:val="20"/>
          <w:szCs w:val="20"/>
          <w:lang w:eastAsia="zh-CN"/>
        </w:rPr>
        <w:t xml:space="preserve">: </w:t>
      </w:r>
      <w:r w:rsidRPr="00FF178B">
        <w:rPr>
          <w:rStyle w:val="SC16323600"/>
          <w:sz w:val="24"/>
          <w:szCs w:val="24"/>
        </w:rPr>
        <w:t xml:space="preserve">An EHT PPDU spanning 160 MHz or wider is composed of multiple 80 MHz </w:t>
      </w:r>
      <w:del w:id="36" w:author="Yan Xin" w:date="2021-04-07T16:08:00Z">
        <w:r w:rsidRPr="00FF178B" w:rsidDel="00B839F7">
          <w:rPr>
            <w:rStyle w:val="SC16323600"/>
            <w:sz w:val="24"/>
            <w:szCs w:val="24"/>
          </w:rPr>
          <w:delText>segments</w:delText>
        </w:r>
      </w:del>
      <w:proofErr w:type="spellStart"/>
      <w:ins w:id="37" w:author="Yan Xin" w:date="2021-04-07T16:08:00Z">
        <w:r w:rsidRPr="00FF178B">
          <w:rPr>
            <w:rStyle w:val="SC16323600"/>
            <w:sz w:val="24"/>
            <w:szCs w:val="24"/>
          </w:rPr>
          <w:t>subblocks</w:t>
        </w:r>
      </w:ins>
      <w:proofErr w:type="spellEnd"/>
      <w:r w:rsidRPr="00FF178B">
        <w:rPr>
          <w:rStyle w:val="SC16323600"/>
          <w:sz w:val="24"/>
          <w:szCs w:val="24"/>
        </w:rPr>
        <w:t xml:space="preserve">. The tone plan for each of the 80 MHz segments is identical to that of an 80 MHz EHT PPDU. Any 80 MHz </w:t>
      </w:r>
      <w:del w:id="38" w:author="Yan Xin" w:date="2021-04-07T16:08:00Z">
        <w:r w:rsidRPr="00FF178B" w:rsidDel="00B839F7">
          <w:rPr>
            <w:rStyle w:val="SC16323600"/>
            <w:sz w:val="24"/>
            <w:szCs w:val="24"/>
          </w:rPr>
          <w:delText xml:space="preserve">segment </w:delText>
        </w:r>
      </w:del>
      <w:proofErr w:type="spellStart"/>
      <w:ins w:id="39" w:author="Yan Xin" w:date="2021-04-07T16:08:00Z">
        <w:r w:rsidRPr="00FF178B">
          <w:rPr>
            <w:rStyle w:val="SC16323600"/>
            <w:sz w:val="24"/>
            <w:szCs w:val="24"/>
          </w:rPr>
          <w:t>subblock</w:t>
        </w:r>
        <w:proofErr w:type="spellEnd"/>
        <w:r w:rsidRPr="00FF178B">
          <w:rPr>
            <w:rStyle w:val="SC16323600"/>
            <w:sz w:val="24"/>
            <w:szCs w:val="24"/>
          </w:rPr>
          <w:t xml:space="preserve"> </w:t>
        </w:r>
      </w:ins>
      <w:r w:rsidRPr="00FF178B">
        <w:rPr>
          <w:rStyle w:val="SC16323600"/>
          <w:sz w:val="24"/>
          <w:szCs w:val="24"/>
        </w:rPr>
        <w:t xml:space="preserve">in an 80/160/320 MHz EHT PPDU, if it is punctured or used with an OFDMA transmission, uses the tone plan shown in Figure 36-4 (RU locations in an 80 MHz EHT PPDU). Each </w:t>
      </w:r>
      <w:proofErr w:type="spellStart"/>
      <w:r w:rsidRPr="00FF178B">
        <w:rPr>
          <w:rStyle w:val="SC16323600"/>
          <w:sz w:val="24"/>
          <w:szCs w:val="24"/>
        </w:rPr>
        <w:t>nonpunctured</w:t>
      </w:r>
      <w:proofErr w:type="spellEnd"/>
      <w:r w:rsidRPr="00FF178B">
        <w:rPr>
          <w:rStyle w:val="SC16323600"/>
          <w:sz w:val="24"/>
          <w:szCs w:val="24"/>
        </w:rPr>
        <w:t xml:space="preserve"> 80 MHz </w:t>
      </w:r>
      <w:del w:id="40" w:author="Yan Xin" w:date="2021-04-07T16:08:00Z">
        <w:r w:rsidRPr="00FF178B" w:rsidDel="00B839F7">
          <w:rPr>
            <w:rStyle w:val="SC16323600"/>
            <w:sz w:val="24"/>
            <w:szCs w:val="24"/>
          </w:rPr>
          <w:delText xml:space="preserve">segment </w:delText>
        </w:r>
      </w:del>
      <w:proofErr w:type="spellStart"/>
      <w:ins w:id="41" w:author="Yan Xin" w:date="2021-04-07T16:08:00Z">
        <w:r w:rsidRPr="00FF178B">
          <w:rPr>
            <w:rStyle w:val="SC16323600"/>
            <w:sz w:val="24"/>
            <w:szCs w:val="24"/>
          </w:rPr>
          <w:t>subblock</w:t>
        </w:r>
        <w:proofErr w:type="spellEnd"/>
        <w:r w:rsidRPr="00FF178B">
          <w:rPr>
            <w:rStyle w:val="SC16323600"/>
            <w:sz w:val="24"/>
            <w:szCs w:val="24"/>
          </w:rPr>
          <w:t xml:space="preserve"> </w:t>
        </w:r>
      </w:ins>
      <w:r w:rsidRPr="00FF178B">
        <w:rPr>
          <w:rStyle w:val="SC16323600"/>
          <w:sz w:val="24"/>
          <w:szCs w:val="24"/>
        </w:rPr>
        <w:t>in a 160/320 MHz PPDU uses a 996-tone RU as shown in Figure 36-4 (RU locations in an 80 MHz EHT PPDU).</w:t>
      </w:r>
    </w:p>
    <w:p w:rsidR="008C7AF6" w:rsidRPr="00FB7793" w:rsidRDefault="008C7AF6" w:rsidP="00616601">
      <w:pPr>
        <w:rPr>
          <w:sz w:val="20"/>
          <w:lang w:eastAsia="zh-CN"/>
        </w:rPr>
      </w:pPr>
    </w:p>
    <w:p w:rsidR="008C7AF6" w:rsidRPr="00FF178B" w:rsidRDefault="00A66CB5" w:rsidP="00A66CB5">
      <w:pPr>
        <w:pStyle w:val="SP16233866"/>
        <w:rPr>
          <w:color w:val="000000"/>
        </w:rPr>
      </w:pPr>
      <w:r w:rsidRPr="00FB7793">
        <w:rPr>
          <w:sz w:val="22"/>
          <w:szCs w:val="22"/>
          <w:highlight w:val="yellow"/>
          <w:lang w:eastAsia="zh-CN"/>
        </w:rPr>
        <w:t>P262L3</w:t>
      </w:r>
      <w:r w:rsidR="0084633D" w:rsidRPr="0084633D">
        <w:rPr>
          <w:sz w:val="22"/>
          <w:szCs w:val="22"/>
          <w:highlight w:val="yellow"/>
          <w:lang w:eastAsia="zh-CN"/>
        </w:rPr>
        <w:t>7</w:t>
      </w:r>
      <w:r w:rsidRPr="00FB7793">
        <w:rPr>
          <w:sz w:val="20"/>
          <w:szCs w:val="20"/>
          <w:lang w:eastAsia="zh-CN"/>
        </w:rPr>
        <w:t xml:space="preserve">: </w:t>
      </w:r>
      <w:r w:rsidRPr="00FF178B">
        <w:rPr>
          <w:rStyle w:val="SC16323600"/>
          <w:sz w:val="24"/>
          <w:szCs w:val="24"/>
        </w:rPr>
        <w:t xml:space="preserve">with the exception of pilot locations and the exception of any punctured 80 MHz </w:t>
      </w:r>
      <w:del w:id="42" w:author="Yan Xin" w:date="2021-04-07T16:11:00Z">
        <w:r w:rsidRPr="00FF178B" w:rsidDel="00A66CB5">
          <w:rPr>
            <w:rStyle w:val="SC16323600"/>
            <w:sz w:val="24"/>
            <w:szCs w:val="24"/>
          </w:rPr>
          <w:delText>segment</w:delText>
        </w:r>
      </w:del>
      <w:proofErr w:type="spellStart"/>
      <w:ins w:id="43" w:author="Yan Xin" w:date="2021-04-07T16:11:00Z">
        <w:r w:rsidRPr="00FF178B">
          <w:rPr>
            <w:rStyle w:val="SC16323600"/>
            <w:sz w:val="24"/>
            <w:szCs w:val="24"/>
          </w:rPr>
          <w:t>subblock</w:t>
        </w:r>
      </w:ins>
      <w:proofErr w:type="spellEnd"/>
    </w:p>
    <w:p w:rsidR="00A66CB5" w:rsidRPr="00FB7793" w:rsidRDefault="00A66CB5" w:rsidP="00616601">
      <w:pPr>
        <w:rPr>
          <w:sz w:val="20"/>
          <w:lang w:eastAsia="zh-CN"/>
        </w:rPr>
      </w:pPr>
    </w:p>
    <w:p w:rsidR="00A66CB5" w:rsidRPr="00FB7793" w:rsidRDefault="0013582B" w:rsidP="0013582B">
      <w:pPr>
        <w:pStyle w:val="SP16233866"/>
        <w:rPr>
          <w:color w:val="000000"/>
          <w:sz w:val="20"/>
          <w:szCs w:val="20"/>
        </w:rPr>
      </w:pPr>
      <w:r w:rsidRPr="00FB7793">
        <w:rPr>
          <w:sz w:val="22"/>
          <w:szCs w:val="22"/>
          <w:highlight w:val="yellow"/>
          <w:lang w:eastAsia="zh-CN"/>
        </w:rPr>
        <w:t>P272L2</w:t>
      </w:r>
      <w:r w:rsidR="0084633D">
        <w:rPr>
          <w:sz w:val="22"/>
          <w:szCs w:val="22"/>
          <w:highlight w:val="yellow"/>
          <w:lang w:eastAsia="zh-CN"/>
        </w:rPr>
        <w:t>3</w:t>
      </w:r>
      <w:r w:rsidRPr="00FB7793">
        <w:rPr>
          <w:sz w:val="20"/>
          <w:szCs w:val="20"/>
          <w:lang w:eastAsia="zh-CN"/>
        </w:rPr>
        <w:t xml:space="preserve">: </w:t>
      </w:r>
      <w:r w:rsidRPr="00FF178B">
        <w:rPr>
          <w:rStyle w:val="SC16323600"/>
          <w:sz w:val="24"/>
          <w:szCs w:val="24"/>
        </w:rPr>
        <w:t xml:space="preserve">The allowed 52+26 tone MRUs in each 80 MHz </w:t>
      </w:r>
      <w:del w:id="44" w:author="Yan Xin" w:date="2021-04-07T16:22:00Z">
        <w:r w:rsidRPr="00FF178B" w:rsidDel="0013582B">
          <w:rPr>
            <w:rStyle w:val="SC16323600"/>
            <w:sz w:val="24"/>
            <w:szCs w:val="24"/>
          </w:rPr>
          <w:delText xml:space="preserve">segment </w:delText>
        </w:r>
      </w:del>
      <w:proofErr w:type="spellStart"/>
      <w:ins w:id="45" w:author="Yan Xin" w:date="2021-04-07T16:22:00Z">
        <w:r w:rsidRPr="00FF178B">
          <w:rPr>
            <w:rStyle w:val="SC16323600"/>
            <w:sz w:val="24"/>
            <w:szCs w:val="24"/>
          </w:rPr>
          <w:t>subblock</w:t>
        </w:r>
        <w:proofErr w:type="spellEnd"/>
        <w:r w:rsidRPr="00FF178B">
          <w:rPr>
            <w:rStyle w:val="SC16323600"/>
            <w:sz w:val="24"/>
            <w:szCs w:val="24"/>
          </w:rPr>
          <w:t xml:space="preserve"> </w:t>
        </w:r>
      </w:ins>
      <w:r w:rsidRPr="00FF178B">
        <w:rPr>
          <w:rStyle w:val="SC16323600"/>
          <w:sz w:val="24"/>
          <w:szCs w:val="24"/>
        </w:rPr>
        <w:t xml:space="preserve">of an 80 MHz, 160 MHz, or 320 MHz EHT PPDU are indicated in Figure 36-7 (Allowed 52+26-tone MRUs in each 80 MHz </w:t>
      </w:r>
      <w:del w:id="46" w:author="Yan Xin" w:date="2021-04-07T16:22:00Z">
        <w:r w:rsidRPr="00FF178B" w:rsidDel="0013582B">
          <w:rPr>
            <w:rStyle w:val="SC16323600"/>
            <w:sz w:val="24"/>
            <w:szCs w:val="24"/>
          </w:rPr>
          <w:delText xml:space="preserve">segment </w:delText>
        </w:r>
      </w:del>
      <w:proofErr w:type="spellStart"/>
      <w:ins w:id="47" w:author="Yan Xin" w:date="2021-04-07T16:22:00Z">
        <w:r w:rsidRPr="00FF178B">
          <w:rPr>
            <w:rStyle w:val="SC16323600"/>
            <w:sz w:val="24"/>
            <w:szCs w:val="24"/>
          </w:rPr>
          <w:t>subblock</w:t>
        </w:r>
        <w:proofErr w:type="spellEnd"/>
        <w:r w:rsidRPr="00FF178B">
          <w:rPr>
            <w:rStyle w:val="SC16323600"/>
            <w:sz w:val="24"/>
            <w:szCs w:val="24"/>
          </w:rPr>
          <w:t xml:space="preserve"> </w:t>
        </w:r>
      </w:ins>
      <w:r w:rsidRPr="00FF178B">
        <w:rPr>
          <w:rStyle w:val="SC16323600"/>
          <w:sz w:val="24"/>
          <w:szCs w:val="24"/>
        </w:rPr>
        <w:t>of an 80 MHz, 160 MHz, or 320 MHz EHT PPDU).</w:t>
      </w:r>
    </w:p>
    <w:p w:rsidR="00A66CB5" w:rsidRPr="00FB7793" w:rsidRDefault="00A66CB5" w:rsidP="00616601">
      <w:pPr>
        <w:rPr>
          <w:sz w:val="20"/>
          <w:lang w:eastAsia="zh-CN"/>
        </w:rPr>
      </w:pPr>
    </w:p>
    <w:p w:rsidR="00A66CB5" w:rsidRPr="00FB7793" w:rsidRDefault="00E54CC7" w:rsidP="00E54CC7">
      <w:pPr>
        <w:pStyle w:val="SP16233866"/>
        <w:rPr>
          <w:ins w:id="48" w:author="Yan Xin" w:date="2021-04-07T16:22:00Z"/>
          <w:rFonts w:ascii="Arial" w:hAnsi="Arial" w:cs="Arial"/>
          <w:color w:val="000000"/>
          <w:sz w:val="20"/>
          <w:szCs w:val="20"/>
        </w:rPr>
      </w:pPr>
      <w:r w:rsidRPr="00FB7793">
        <w:rPr>
          <w:sz w:val="22"/>
          <w:szCs w:val="22"/>
          <w:highlight w:val="yellow"/>
          <w:lang w:eastAsia="zh-CN"/>
        </w:rPr>
        <w:t>P272L38</w:t>
      </w:r>
      <w:r w:rsidRPr="00FB7793">
        <w:rPr>
          <w:sz w:val="20"/>
          <w:szCs w:val="20"/>
          <w:lang w:eastAsia="zh-CN"/>
        </w:rPr>
        <w:t xml:space="preserve">: </w:t>
      </w:r>
      <w:r w:rsidRPr="00FB7793">
        <w:rPr>
          <w:rFonts w:ascii="Arial" w:hAnsi="Arial" w:cs="Arial"/>
          <w:b/>
          <w:bCs/>
          <w:color w:val="000000"/>
          <w:sz w:val="20"/>
          <w:szCs w:val="20"/>
        </w:rPr>
        <w:t xml:space="preserve">Figure 36-7—Allowed 52+26-tone MRUs in each 80 MHz </w:t>
      </w:r>
      <w:del w:id="49" w:author="Yan Xin" w:date="2021-04-07T16:24:00Z">
        <w:r w:rsidRPr="00FB7793" w:rsidDel="00E54CC7">
          <w:rPr>
            <w:rFonts w:ascii="Arial" w:hAnsi="Arial" w:cs="Arial"/>
            <w:b/>
            <w:bCs/>
            <w:color w:val="000000"/>
            <w:sz w:val="20"/>
            <w:szCs w:val="20"/>
          </w:rPr>
          <w:delText xml:space="preserve">segment </w:delText>
        </w:r>
      </w:del>
      <w:proofErr w:type="spellStart"/>
      <w:ins w:id="50" w:author="Yan Xin" w:date="2021-04-07T16:24:00Z">
        <w:r w:rsidRPr="00FB7793">
          <w:rPr>
            <w:rFonts w:ascii="Arial" w:hAnsi="Arial" w:cs="Arial"/>
            <w:b/>
            <w:bCs/>
            <w:color w:val="000000"/>
            <w:sz w:val="20"/>
            <w:szCs w:val="20"/>
          </w:rPr>
          <w:t>subblock</w:t>
        </w:r>
        <w:proofErr w:type="spellEnd"/>
        <w:r w:rsidRPr="00FB7793">
          <w:rPr>
            <w:rFonts w:ascii="Arial" w:hAnsi="Arial" w:cs="Arial"/>
            <w:b/>
            <w:bCs/>
            <w:color w:val="000000"/>
            <w:sz w:val="20"/>
            <w:szCs w:val="20"/>
          </w:rPr>
          <w:t xml:space="preserve"> </w:t>
        </w:r>
      </w:ins>
      <w:r w:rsidRPr="00FB7793">
        <w:rPr>
          <w:rFonts w:ascii="Arial" w:hAnsi="Arial" w:cs="Arial"/>
          <w:b/>
          <w:bCs/>
          <w:color w:val="000000"/>
          <w:sz w:val="20"/>
          <w:szCs w:val="20"/>
        </w:rPr>
        <w:t>of an 80 MHz, 160 MHz, or 320 MHz EHT PPDU</w:t>
      </w:r>
    </w:p>
    <w:p w:rsidR="0013582B" w:rsidRPr="00FB7793" w:rsidRDefault="0013582B" w:rsidP="00616601">
      <w:pPr>
        <w:rPr>
          <w:sz w:val="20"/>
          <w:lang w:eastAsia="zh-CN"/>
        </w:rPr>
      </w:pPr>
    </w:p>
    <w:p w:rsidR="00A66CB5" w:rsidRPr="00FB7793" w:rsidRDefault="00476DCF" w:rsidP="00476DCF">
      <w:pPr>
        <w:pStyle w:val="SP16233866"/>
        <w:rPr>
          <w:color w:val="000000"/>
          <w:sz w:val="20"/>
          <w:szCs w:val="20"/>
        </w:rPr>
      </w:pPr>
      <w:r w:rsidRPr="00FB7793">
        <w:rPr>
          <w:sz w:val="22"/>
          <w:szCs w:val="22"/>
          <w:highlight w:val="yellow"/>
          <w:lang w:eastAsia="zh-CN"/>
        </w:rPr>
        <w:t>P273L23</w:t>
      </w:r>
      <w:r w:rsidRPr="00FB7793">
        <w:rPr>
          <w:sz w:val="20"/>
          <w:szCs w:val="20"/>
          <w:lang w:eastAsia="zh-CN"/>
        </w:rPr>
        <w:t xml:space="preserve">: </w:t>
      </w:r>
      <w:r w:rsidRPr="004349A2">
        <w:rPr>
          <w:rStyle w:val="SC16323600"/>
          <w:sz w:val="24"/>
          <w:szCs w:val="24"/>
        </w:rPr>
        <w:t xml:space="preserve">The allowed 106+26-tone MRUs in each 80 MHz </w:t>
      </w:r>
      <w:del w:id="51" w:author="Yan Xin" w:date="2021-04-07T16:26:00Z">
        <w:r w:rsidRPr="004349A2" w:rsidDel="00476DCF">
          <w:rPr>
            <w:rStyle w:val="SC16323600"/>
            <w:sz w:val="24"/>
            <w:szCs w:val="24"/>
          </w:rPr>
          <w:delText xml:space="preserve">segment </w:delText>
        </w:r>
      </w:del>
      <w:proofErr w:type="spellStart"/>
      <w:ins w:id="52" w:author="Yan Xin" w:date="2021-04-07T16:26:00Z">
        <w:r w:rsidRPr="004349A2">
          <w:rPr>
            <w:rStyle w:val="SC16323600"/>
            <w:sz w:val="24"/>
            <w:szCs w:val="24"/>
          </w:rPr>
          <w:t>subblock</w:t>
        </w:r>
        <w:proofErr w:type="spellEnd"/>
        <w:r w:rsidRPr="004349A2">
          <w:rPr>
            <w:rStyle w:val="SC16323600"/>
            <w:sz w:val="24"/>
            <w:szCs w:val="24"/>
          </w:rPr>
          <w:t xml:space="preserve"> </w:t>
        </w:r>
      </w:ins>
      <w:r w:rsidRPr="004349A2">
        <w:rPr>
          <w:rStyle w:val="SC16323600"/>
          <w:sz w:val="24"/>
          <w:szCs w:val="24"/>
        </w:rPr>
        <w:t xml:space="preserve">of an 80 MHz, 160 MHz, or 320 MHz EHT PPDU are indicated in Figure 36-10 (Allowed 106+26-tone MRUs in each 80 MHz </w:t>
      </w:r>
      <w:del w:id="53" w:author="Yan Xin" w:date="2021-04-07T16:26:00Z">
        <w:r w:rsidRPr="004349A2" w:rsidDel="00476DCF">
          <w:rPr>
            <w:rStyle w:val="SC16323600"/>
            <w:sz w:val="24"/>
            <w:szCs w:val="24"/>
          </w:rPr>
          <w:delText xml:space="preserve">segment </w:delText>
        </w:r>
      </w:del>
      <w:proofErr w:type="spellStart"/>
      <w:ins w:id="54" w:author="Yan Xin" w:date="2021-04-07T16:26:00Z">
        <w:r w:rsidRPr="004349A2">
          <w:rPr>
            <w:rStyle w:val="SC16323600"/>
            <w:sz w:val="24"/>
            <w:szCs w:val="24"/>
          </w:rPr>
          <w:t>subblock</w:t>
        </w:r>
        <w:proofErr w:type="spellEnd"/>
        <w:r w:rsidRPr="004349A2">
          <w:rPr>
            <w:rStyle w:val="SC16323600"/>
            <w:sz w:val="24"/>
            <w:szCs w:val="24"/>
          </w:rPr>
          <w:t xml:space="preserve"> </w:t>
        </w:r>
      </w:ins>
      <w:r w:rsidRPr="004349A2">
        <w:rPr>
          <w:rStyle w:val="SC16323600"/>
          <w:sz w:val="24"/>
          <w:szCs w:val="24"/>
        </w:rPr>
        <w:t>of an 80 MHz, 160 MHz, or 320 MHz EHT PPDU).</w:t>
      </w:r>
    </w:p>
    <w:p w:rsidR="00A66CB5" w:rsidRPr="00FB7793" w:rsidRDefault="00A66CB5" w:rsidP="00616601">
      <w:pPr>
        <w:rPr>
          <w:sz w:val="20"/>
          <w:lang w:eastAsia="zh-CN"/>
        </w:rPr>
      </w:pPr>
    </w:p>
    <w:p w:rsidR="00A66CB5" w:rsidRPr="00FB7793" w:rsidRDefault="000B6E0E" w:rsidP="000B6E0E">
      <w:pPr>
        <w:pStyle w:val="SP16233866"/>
        <w:rPr>
          <w:rFonts w:ascii="Arial" w:hAnsi="Arial" w:cs="Arial"/>
          <w:color w:val="000000"/>
          <w:sz w:val="20"/>
          <w:szCs w:val="20"/>
        </w:rPr>
      </w:pPr>
      <w:r w:rsidRPr="00FB7793">
        <w:rPr>
          <w:sz w:val="22"/>
          <w:szCs w:val="22"/>
          <w:highlight w:val="yellow"/>
          <w:lang w:eastAsia="zh-CN"/>
        </w:rPr>
        <w:t>P273L37</w:t>
      </w:r>
      <w:r w:rsidRPr="00FB7793">
        <w:rPr>
          <w:sz w:val="20"/>
          <w:szCs w:val="20"/>
          <w:lang w:eastAsia="zh-CN"/>
        </w:rPr>
        <w:t xml:space="preserve">: </w:t>
      </w:r>
      <w:r w:rsidRPr="00FB7793">
        <w:rPr>
          <w:rFonts w:ascii="Arial" w:hAnsi="Arial" w:cs="Arial"/>
          <w:b/>
          <w:sz w:val="20"/>
          <w:szCs w:val="20"/>
          <w:lang w:eastAsia="zh-CN"/>
        </w:rPr>
        <w:t xml:space="preserve">Figure 36-10—Allowed 106+26-tone MRUs in each 80 MHz </w:t>
      </w:r>
      <w:del w:id="55" w:author="Yan Xin" w:date="2021-04-07T16:29:00Z">
        <w:r w:rsidRPr="00FB7793" w:rsidDel="000B6E0E">
          <w:rPr>
            <w:rFonts w:ascii="Arial" w:hAnsi="Arial" w:cs="Arial"/>
            <w:b/>
            <w:sz w:val="20"/>
            <w:szCs w:val="20"/>
            <w:lang w:eastAsia="zh-CN"/>
          </w:rPr>
          <w:delText xml:space="preserve">segment </w:delText>
        </w:r>
      </w:del>
      <w:proofErr w:type="spellStart"/>
      <w:ins w:id="56" w:author="Yan Xin" w:date="2021-04-07T16:29:00Z">
        <w:r w:rsidRPr="00FB7793">
          <w:rPr>
            <w:rFonts w:ascii="Arial" w:hAnsi="Arial" w:cs="Arial"/>
            <w:b/>
            <w:sz w:val="20"/>
            <w:szCs w:val="20"/>
            <w:lang w:eastAsia="zh-CN"/>
          </w:rPr>
          <w:t>subblock</w:t>
        </w:r>
        <w:proofErr w:type="spellEnd"/>
        <w:r w:rsidRPr="00FB7793">
          <w:rPr>
            <w:rFonts w:ascii="Arial" w:hAnsi="Arial" w:cs="Arial"/>
            <w:b/>
            <w:sz w:val="20"/>
            <w:szCs w:val="20"/>
            <w:lang w:eastAsia="zh-CN"/>
          </w:rPr>
          <w:t xml:space="preserve"> </w:t>
        </w:r>
      </w:ins>
      <w:r w:rsidRPr="00FB7793">
        <w:rPr>
          <w:rFonts w:ascii="Arial" w:hAnsi="Arial" w:cs="Arial"/>
          <w:b/>
          <w:sz w:val="20"/>
          <w:szCs w:val="20"/>
          <w:lang w:eastAsia="zh-CN"/>
        </w:rPr>
        <w:t xml:space="preserve">of an 80 MHz, 160 MHz, </w:t>
      </w:r>
      <w:r w:rsidRPr="00FB7793">
        <w:rPr>
          <w:rFonts w:ascii="Arial" w:hAnsi="Arial" w:cs="Arial"/>
          <w:b/>
          <w:bCs/>
          <w:color w:val="000000"/>
          <w:sz w:val="20"/>
          <w:szCs w:val="20"/>
        </w:rPr>
        <w:t>or 320 MHz EHT PPDU</w:t>
      </w:r>
      <w:r w:rsidRPr="00FB7793">
        <w:rPr>
          <w:rFonts w:eastAsia="Malgun Gothic"/>
          <w:b/>
          <w:color w:val="000000"/>
          <w:sz w:val="20"/>
          <w:szCs w:val="20"/>
        </w:rPr>
        <w:t>.</w:t>
      </w:r>
    </w:p>
    <w:p w:rsidR="008C7AF6" w:rsidRPr="00FB7793" w:rsidRDefault="008C7AF6" w:rsidP="00616601">
      <w:pPr>
        <w:rPr>
          <w:sz w:val="20"/>
          <w:lang w:eastAsia="zh-CN"/>
        </w:rPr>
      </w:pPr>
    </w:p>
    <w:p w:rsidR="008C7AF6" w:rsidRPr="004349A2" w:rsidRDefault="00BE11CC" w:rsidP="00BE11CC">
      <w:pPr>
        <w:pStyle w:val="SP16233866"/>
        <w:rPr>
          <w:color w:val="000000"/>
        </w:rPr>
      </w:pPr>
      <w:r w:rsidRPr="00FB7793">
        <w:rPr>
          <w:sz w:val="22"/>
          <w:szCs w:val="22"/>
          <w:highlight w:val="yellow"/>
          <w:lang w:eastAsia="zh-CN"/>
        </w:rPr>
        <w:t>P284L</w:t>
      </w:r>
      <w:r w:rsidR="0084633D">
        <w:rPr>
          <w:sz w:val="22"/>
          <w:szCs w:val="22"/>
          <w:highlight w:val="yellow"/>
          <w:lang w:eastAsia="zh-CN"/>
        </w:rPr>
        <w:t>2</w:t>
      </w:r>
      <w:r w:rsidRPr="00FB7793">
        <w:rPr>
          <w:sz w:val="20"/>
          <w:szCs w:val="20"/>
          <w:lang w:eastAsia="zh-CN"/>
        </w:rPr>
        <w:t xml:space="preserve">: </w:t>
      </w:r>
      <w:r w:rsidRPr="004349A2">
        <w:rPr>
          <w:rStyle w:val="SC16323600"/>
          <w:sz w:val="24"/>
          <w:szCs w:val="24"/>
        </w:rPr>
        <w:t xml:space="preserve">For OFDMA transmission in 160 MHz and 320 MHz, the allowed combinations for a 484+242-tone MRU in OFDMA 80 MHz EHT PPDU are allowed in each 80 MHz </w:t>
      </w:r>
      <w:del w:id="57" w:author="Yan Xin" w:date="2021-04-07T16:31:00Z">
        <w:r w:rsidRPr="004349A2" w:rsidDel="00BE11CC">
          <w:rPr>
            <w:rStyle w:val="SC16323600"/>
            <w:sz w:val="24"/>
            <w:szCs w:val="24"/>
          </w:rPr>
          <w:delText xml:space="preserve">segment </w:delText>
        </w:r>
      </w:del>
      <w:proofErr w:type="spellStart"/>
      <w:ins w:id="58" w:author="Yan Xin" w:date="2021-04-07T16:31:00Z">
        <w:r w:rsidRPr="004349A2">
          <w:rPr>
            <w:rStyle w:val="SC16323600"/>
            <w:sz w:val="24"/>
            <w:szCs w:val="24"/>
          </w:rPr>
          <w:t>subblock</w:t>
        </w:r>
        <w:proofErr w:type="spellEnd"/>
        <w:r w:rsidRPr="004349A2">
          <w:rPr>
            <w:rStyle w:val="SC16323600"/>
            <w:sz w:val="24"/>
            <w:szCs w:val="24"/>
          </w:rPr>
          <w:t xml:space="preserve"> </w:t>
        </w:r>
      </w:ins>
      <w:r w:rsidRPr="004349A2">
        <w:rPr>
          <w:rStyle w:val="SC16323600"/>
          <w:sz w:val="24"/>
          <w:szCs w:val="24"/>
        </w:rPr>
        <w:t>of OFDMA 160 MHz and 320 MHz EHT PPDU.</w:t>
      </w:r>
    </w:p>
    <w:p w:rsidR="008C7AF6" w:rsidRPr="00FB7793" w:rsidRDefault="008C7AF6" w:rsidP="00616601">
      <w:pPr>
        <w:rPr>
          <w:sz w:val="20"/>
          <w:lang w:eastAsia="zh-CN"/>
        </w:rPr>
      </w:pPr>
    </w:p>
    <w:p w:rsidR="008C7AF6" w:rsidRPr="00FB7793" w:rsidRDefault="005F7393" w:rsidP="005F7393">
      <w:pPr>
        <w:pStyle w:val="SP16233866"/>
        <w:rPr>
          <w:color w:val="000000"/>
          <w:sz w:val="20"/>
          <w:szCs w:val="20"/>
        </w:rPr>
      </w:pPr>
      <w:r w:rsidRPr="00FB7793">
        <w:rPr>
          <w:sz w:val="22"/>
          <w:szCs w:val="22"/>
          <w:highlight w:val="yellow"/>
          <w:lang w:eastAsia="zh-CN"/>
        </w:rPr>
        <w:t>P290L</w:t>
      </w:r>
      <w:r w:rsidR="0084633D">
        <w:rPr>
          <w:sz w:val="22"/>
          <w:szCs w:val="22"/>
          <w:highlight w:val="yellow"/>
          <w:lang w:eastAsia="zh-CN"/>
        </w:rPr>
        <w:t>60</w:t>
      </w:r>
      <w:r w:rsidRPr="00FB7793">
        <w:rPr>
          <w:sz w:val="20"/>
          <w:szCs w:val="20"/>
          <w:lang w:eastAsia="zh-CN"/>
        </w:rPr>
        <w:t xml:space="preserve">: </w:t>
      </w:r>
      <w:r w:rsidRPr="004349A2">
        <w:rPr>
          <w:rStyle w:val="SC16323600"/>
          <w:sz w:val="24"/>
          <w:szCs w:val="24"/>
        </w:rPr>
        <w:t xml:space="preserve">It is mandatory for non-AP STA to support the transmission and reception of 484+242-tone MRU in each 80 MHz </w:t>
      </w:r>
      <w:del w:id="59" w:author="Yan Xin" w:date="2021-04-07T16:36:00Z">
        <w:r w:rsidRPr="004349A2" w:rsidDel="005F7393">
          <w:rPr>
            <w:rStyle w:val="SC16323600"/>
            <w:sz w:val="24"/>
            <w:szCs w:val="24"/>
          </w:rPr>
          <w:delText>segment</w:delText>
        </w:r>
      </w:del>
      <w:proofErr w:type="spellStart"/>
      <w:ins w:id="60" w:author="Yan Xin" w:date="2021-04-07T16:36:00Z">
        <w:r w:rsidRPr="004349A2">
          <w:rPr>
            <w:rStyle w:val="SC16323600"/>
            <w:sz w:val="24"/>
            <w:szCs w:val="24"/>
          </w:rPr>
          <w:t>subblock</w:t>
        </w:r>
      </w:ins>
      <w:proofErr w:type="spellEnd"/>
      <w:r w:rsidRPr="004349A2">
        <w:rPr>
          <w:rStyle w:val="SC16323600"/>
          <w:sz w:val="24"/>
          <w:szCs w:val="24"/>
        </w:rPr>
        <w:t>, 996+484-tone MRU in the primary 160 MHz channel and the secondary 160 MHz channel, 2×996+484-tone MRU, 3×996-tone MRU, and 3×996+484-tone MRU in 80/160/320 MHz PPDU in OFDMA unless the MRU size is larger than its supported bandwidth.</w:t>
      </w:r>
    </w:p>
    <w:p w:rsidR="008C7AF6" w:rsidRDefault="008C7AF6" w:rsidP="00616601">
      <w:pPr>
        <w:rPr>
          <w:szCs w:val="22"/>
          <w:lang w:eastAsia="zh-CN"/>
        </w:rPr>
      </w:pPr>
    </w:p>
    <w:p w:rsidR="00FB7793" w:rsidRPr="00FB7793" w:rsidRDefault="00FB7793" w:rsidP="00FB7793">
      <w:pPr>
        <w:pStyle w:val="SP16233866"/>
        <w:rPr>
          <w:color w:val="000000"/>
        </w:rPr>
      </w:pPr>
      <w:r w:rsidRPr="00FB7793">
        <w:rPr>
          <w:sz w:val="22"/>
          <w:szCs w:val="22"/>
          <w:highlight w:val="yellow"/>
          <w:lang w:eastAsia="zh-CN"/>
        </w:rPr>
        <w:t>P296L60</w:t>
      </w:r>
      <w:r w:rsidRPr="0040482F">
        <w:rPr>
          <w:lang w:eastAsia="zh-CN"/>
        </w:rPr>
        <w:t>:</w:t>
      </w:r>
      <w:r>
        <w:rPr>
          <w:lang w:eastAsia="zh-CN"/>
        </w:rPr>
        <w:t xml:space="preserve"> </w:t>
      </w:r>
      <w:r w:rsidRPr="004349A2">
        <w:rPr>
          <w:rStyle w:val="SC16323600"/>
          <w:sz w:val="24"/>
          <w:szCs w:val="24"/>
        </w:rPr>
        <w:t xml:space="preserve">In particular, Figure 36-24 (Transmitter block diagram for the L-SIG, RL-SIG, and U-SIG fields for an EHT MU PPDU) shows the transmit process for the L-SIG, RL-SIG, and U-SIG fields of </w:t>
      </w:r>
      <w:r w:rsidRPr="004349A2">
        <w:rPr>
          <w:rStyle w:val="SC16323600"/>
          <w:sz w:val="24"/>
          <w:szCs w:val="24"/>
        </w:rPr>
        <w:lastRenderedPageBreak/>
        <w:t xml:space="preserve">an EHT MU PPDU using one frequency </w:t>
      </w:r>
      <w:del w:id="61" w:author="Yan Xin" w:date="2021-04-07T22:02:00Z">
        <w:r w:rsidRPr="004349A2" w:rsidDel="001A09A5">
          <w:rPr>
            <w:rStyle w:val="SC16323600"/>
            <w:sz w:val="24"/>
            <w:szCs w:val="24"/>
          </w:rPr>
          <w:delText>segment</w:delText>
        </w:r>
      </w:del>
      <w:proofErr w:type="spellStart"/>
      <w:ins w:id="62" w:author="Yan Xin" w:date="2021-04-07T22:02:00Z">
        <w:r w:rsidR="001A09A5" w:rsidRPr="004349A2">
          <w:rPr>
            <w:rStyle w:val="SC16323600"/>
            <w:sz w:val="24"/>
            <w:szCs w:val="24"/>
          </w:rPr>
          <w:t>subblock</w:t>
        </w:r>
      </w:ins>
      <w:proofErr w:type="spellEnd"/>
      <w:r w:rsidRPr="004349A2">
        <w:rPr>
          <w:rStyle w:val="SC16323600"/>
          <w:sz w:val="24"/>
          <w:szCs w:val="24"/>
        </w:rPr>
        <w:t>. These transmit blocks are also used to generate the L-STF and L-LTF fields of the EHT MU PPDU with the following exceptions:</w:t>
      </w:r>
    </w:p>
    <w:p w:rsidR="00FB7793" w:rsidRDefault="00FB7793" w:rsidP="00616601">
      <w:pPr>
        <w:rPr>
          <w:szCs w:val="22"/>
          <w:lang w:eastAsia="zh-CN"/>
        </w:rPr>
      </w:pPr>
    </w:p>
    <w:p w:rsidR="00FB7793" w:rsidRPr="00771783" w:rsidRDefault="00771783" w:rsidP="00771783">
      <w:pPr>
        <w:pStyle w:val="SP16233866"/>
        <w:rPr>
          <w:color w:val="000000"/>
        </w:rPr>
      </w:pPr>
      <w:r w:rsidRPr="00FB7793">
        <w:rPr>
          <w:sz w:val="22"/>
          <w:szCs w:val="22"/>
          <w:highlight w:val="yellow"/>
          <w:lang w:eastAsia="zh-CN"/>
        </w:rPr>
        <w:t>P</w:t>
      </w:r>
      <w:r>
        <w:rPr>
          <w:szCs w:val="22"/>
          <w:highlight w:val="yellow"/>
          <w:lang w:eastAsia="zh-CN"/>
        </w:rPr>
        <w:t>297</w:t>
      </w:r>
      <w:r w:rsidRPr="00FB7793">
        <w:rPr>
          <w:sz w:val="22"/>
          <w:szCs w:val="22"/>
          <w:highlight w:val="yellow"/>
          <w:lang w:eastAsia="zh-CN"/>
        </w:rPr>
        <w:t>L</w:t>
      </w:r>
      <w:r w:rsidR="0084633D">
        <w:rPr>
          <w:sz w:val="22"/>
          <w:szCs w:val="22"/>
          <w:highlight w:val="yellow"/>
          <w:lang w:eastAsia="zh-CN"/>
        </w:rPr>
        <w:t>5</w:t>
      </w:r>
      <w:r w:rsidRPr="0040482F">
        <w:rPr>
          <w:lang w:eastAsia="zh-CN"/>
        </w:rPr>
        <w:t>:</w:t>
      </w:r>
      <w:r>
        <w:rPr>
          <w:lang w:eastAsia="zh-CN"/>
        </w:rPr>
        <w:t xml:space="preserve"> </w:t>
      </w:r>
      <w:r w:rsidRPr="004349A2">
        <w:rPr>
          <w:rStyle w:val="SC16323593"/>
          <w:sz w:val="24"/>
          <w:szCs w:val="24"/>
        </w:rPr>
        <w:t xml:space="preserve">NOTE—For an EHT MU PPDU, the duplication on 20 MHz channels is subject to the availability of 20 MHz channels in the case of preamble puncturing. The U-SIG contents may be different in different 80 MHz </w:t>
      </w:r>
      <w:del w:id="63" w:author="Yan Xin" w:date="2021-04-07T16:48:00Z">
        <w:r w:rsidRPr="004349A2" w:rsidDel="00771783">
          <w:rPr>
            <w:rStyle w:val="SC16323593"/>
            <w:sz w:val="24"/>
            <w:szCs w:val="24"/>
          </w:rPr>
          <w:delText xml:space="preserve">segments </w:delText>
        </w:r>
      </w:del>
      <w:proofErr w:type="spellStart"/>
      <w:ins w:id="64" w:author="Yan Xin" w:date="2021-04-07T16:48:00Z">
        <w:r w:rsidRPr="004349A2">
          <w:rPr>
            <w:rStyle w:val="SC16323593"/>
            <w:sz w:val="24"/>
            <w:szCs w:val="24"/>
          </w:rPr>
          <w:t>subblock</w:t>
        </w:r>
        <w:proofErr w:type="spellEnd"/>
        <w:r w:rsidRPr="004349A2">
          <w:rPr>
            <w:rStyle w:val="SC16323593"/>
            <w:sz w:val="24"/>
            <w:szCs w:val="24"/>
          </w:rPr>
          <w:t xml:space="preserve"> </w:t>
        </w:r>
      </w:ins>
      <w:r w:rsidRPr="004349A2">
        <w:rPr>
          <w:rStyle w:val="SC16323593"/>
          <w:sz w:val="24"/>
          <w:szCs w:val="24"/>
        </w:rPr>
        <w:t xml:space="preserve">for PPDU BW greater than 80 </w:t>
      </w:r>
      <w:proofErr w:type="spellStart"/>
      <w:r w:rsidRPr="004349A2">
        <w:rPr>
          <w:rStyle w:val="SC16323593"/>
          <w:sz w:val="24"/>
          <w:szCs w:val="24"/>
        </w:rPr>
        <w:t>MHz.</w:t>
      </w:r>
      <w:proofErr w:type="spellEnd"/>
    </w:p>
    <w:p w:rsidR="00FB7793" w:rsidRDefault="00FB7793" w:rsidP="00616601">
      <w:pPr>
        <w:rPr>
          <w:szCs w:val="22"/>
          <w:lang w:eastAsia="zh-CN"/>
        </w:rPr>
      </w:pPr>
    </w:p>
    <w:p w:rsidR="00762ACB" w:rsidRPr="00B95F5E" w:rsidRDefault="00B95F5E" w:rsidP="00B95F5E">
      <w:pPr>
        <w:pStyle w:val="SP16233866"/>
        <w:rPr>
          <w:color w:val="000000"/>
        </w:rPr>
      </w:pPr>
      <w:r w:rsidRPr="00FB7793">
        <w:rPr>
          <w:sz w:val="22"/>
          <w:szCs w:val="22"/>
          <w:highlight w:val="yellow"/>
          <w:lang w:eastAsia="zh-CN"/>
        </w:rPr>
        <w:t>P</w:t>
      </w:r>
      <w:r>
        <w:rPr>
          <w:szCs w:val="22"/>
          <w:highlight w:val="yellow"/>
          <w:lang w:eastAsia="zh-CN"/>
        </w:rPr>
        <w:t>341</w:t>
      </w:r>
      <w:r w:rsidRPr="00FB7793">
        <w:rPr>
          <w:sz w:val="22"/>
          <w:szCs w:val="22"/>
          <w:highlight w:val="yellow"/>
          <w:lang w:eastAsia="zh-CN"/>
        </w:rPr>
        <w:t>L</w:t>
      </w:r>
      <w:r>
        <w:rPr>
          <w:szCs w:val="22"/>
          <w:highlight w:val="yellow"/>
          <w:lang w:eastAsia="zh-CN"/>
        </w:rPr>
        <w:t>46</w:t>
      </w:r>
      <w:r w:rsidRPr="00D1452B">
        <w:rPr>
          <w:highlight w:val="yellow"/>
          <w:lang w:eastAsia="zh-CN"/>
        </w:rPr>
        <w:t>:</w:t>
      </w:r>
      <w:r>
        <w:rPr>
          <w:lang w:eastAsia="zh-CN"/>
        </w:rPr>
        <w:t xml:space="preserve"> (</w:t>
      </w:r>
      <w:r w:rsidRPr="00B95F5E">
        <w:rPr>
          <w:rFonts w:ascii="Arial" w:hAnsi="Arial" w:cs="Arial"/>
          <w:b/>
          <w:bCs/>
          <w:color w:val="000000"/>
          <w:sz w:val="20"/>
        </w:rPr>
        <w:t>36.3.12.8.2 EHT-SIG content channels</w:t>
      </w:r>
      <w:proofErr w:type="gramStart"/>
      <w:r>
        <w:rPr>
          <w:lang w:eastAsia="zh-CN"/>
        </w:rPr>
        <w:t xml:space="preserve">)  </w:t>
      </w:r>
      <w:r w:rsidRPr="004349A2">
        <w:rPr>
          <w:rStyle w:val="SC16323600"/>
          <w:sz w:val="24"/>
          <w:szCs w:val="24"/>
        </w:rPr>
        <w:t>A</w:t>
      </w:r>
      <w:proofErr w:type="gramEnd"/>
      <w:r w:rsidRPr="004349A2">
        <w:rPr>
          <w:rStyle w:val="SC16323600"/>
          <w:sz w:val="24"/>
          <w:szCs w:val="24"/>
        </w:rPr>
        <w:t xml:space="preserve"> STA only needs to process up to one 80 MHz </w:t>
      </w:r>
      <w:del w:id="65" w:author="Yan Xin" w:date="2021-04-08T17:42:00Z">
        <w:r w:rsidRPr="004349A2" w:rsidDel="00B95F5E">
          <w:rPr>
            <w:rStyle w:val="SC16323600"/>
            <w:sz w:val="24"/>
            <w:szCs w:val="24"/>
          </w:rPr>
          <w:delText xml:space="preserve">segment </w:delText>
        </w:r>
      </w:del>
      <w:proofErr w:type="spellStart"/>
      <w:ins w:id="66" w:author="Yan Xin" w:date="2021-04-08T17:42:00Z">
        <w:r w:rsidRPr="004349A2">
          <w:rPr>
            <w:rStyle w:val="SC16323600"/>
            <w:sz w:val="24"/>
            <w:szCs w:val="24"/>
          </w:rPr>
          <w:t>subblock</w:t>
        </w:r>
        <w:proofErr w:type="spellEnd"/>
        <w:r w:rsidRPr="004349A2">
          <w:rPr>
            <w:rStyle w:val="SC16323600"/>
            <w:sz w:val="24"/>
            <w:szCs w:val="24"/>
          </w:rPr>
          <w:t xml:space="preserve"> </w:t>
        </w:r>
      </w:ins>
      <w:r w:rsidRPr="004349A2">
        <w:rPr>
          <w:rStyle w:val="SC16323600"/>
          <w:sz w:val="24"/>
          <w:szCs w:val="24"/>
        </w:rPr>
        <w:t xml:space="preserve">of the pre-EHT modulated fields to get all the assignment information for itself. No 80 MHz </w:t>
      </w:r>
      <w:del w:id="67" w:author="Yan Xin" w:date="2021-04-08T17:42:00Z">
        <w:r w:rsidRPr="004349A2" w:rsidDel="00B95F5E">
          <w:rPr>
            <w:rStyle w:val="SC16323600"/>
            <w:sz w:val="24"/>
            <w:szCs w:val="24"/>
          </w:rPr>
          <w:delText xml:space="preserve">segment </w:delText>
        </w:r>
      </w:del>
      <w:proofErr w:type="spellStart"/>
      <w:ins w:id="68" w:author="Yan Xin" w:date="2021-04-08T17:42:00Z">
        <w:r w:rsidRPr="004349A2">
          <w:rPr>
            <w:rStyle w:val="SC16323600"/>
            <w:sz w:val="24"/>
            <w:szCs w:val="24"/>
          </w:rPr>
          <w:t>subblock</w:t>
        </w:r>
        <w:proofErr w:type="spellEnd"/>
        <w:r w:rsidRPr="004349A2">
          <w:rPr>
            <w:rStyle w:val="SC16323600"/>
            <w:sz w:val="24"/>
            <w:szCs w:val="24"/>
          </w:rPr>
          <w:t xml:space="preserve"> </w:t>
        </w:r>
      </w:ins>
      <w:r w:rsidRPr="004349A2">
        <w:rPr>
          <w:rStyle w:val="SC16323600"/>
          <w:sz w:val="24"/>
          <w:szCs w:val="24"/>
        </w:rPr>
        <w:t>change is needed while processing L-SIG, U-SIG, and EHT-SIG.</w:t>
      </w:r>
    </w:p>
    <w:p w:rsidR="00762ACB" w:rsidRDefault="00762ACB" w:rsidP="00616601">
      <w:pPr>
        <w:rPr>
          <w:szCs w:val="22"/>
          <w:lang w:eastAsia="zh-CN"/>
        </w:rPr>
      </w:pPr>
    </w:p>
    <w:p w:rsidR="00DD5A9C" w:rsidRDefault="00C728F0" w:rsidP="00616601">
      <w:pPr>
        <w:rPr>
          <w:szCs w:val="22"/>
          <w:lang w:eastAsia="zh-CN"/>
        </w:rPr>
      </w:pPr>
      <w:r w:rsidRPr="00FB7793">
        <w:rPr>
          <w:szCs w:val="22"/>
          <w:highlight w:val="yellow"/>
          <w:lang w:eastAsia="zh-CN"/>
        </w:rPr>
        <w:t>P</w:t>
      </w:r>
      <w:r>
        <w:rPr>
          <w:szCs w:val="22"/>
          <w:highlight w:val="yellow"/>
          <w:lang w:eastAsia="zh-CN"/>
        </w:rPr>
        <w:t>390</w:t>
      </w:r>
      <w:r w:rsidRPr="00FB7793">
        <w:rPr>
          <w:szCs w:val="22"/>
          <w:highlight w:val="yellow"/>
          <w:lang w:eastAsia="zh-CN"/>
        </w:rPr>
        <w:t>L</w:t>
      </w:r>
      <w:r>
        <w:rPr>
          <w:szCs w:val="22"/>
          <w:highlight w:val="yellow"/>
          <w:lang w:eastAsia="zh-CN"/>
        </w:rPr>
        <w:t>10</w:t>
      </w:r>
      <w:r w:rsidRPr="00D1452B">
        <w:rPr>
          <w:highlight w:val="yellow"/>
          <w:lang w:eastAsia="zh-CN"/>
        </w:rPr>
        <w:t>:</w:t>
      </w:r>
      <w:r>
        <w:rPr>
          <w:lang w:eastAsia="zh-CN"/>
        </w:rPr>
        <w:t xml:space="preserve"> (</w:t>
      </w:r>
      <w:r w:rsidRPr="007D5DBC">
        <w:rPr>
          <w:rFonts w:ascii="Arial" w:hAnsi="Arial" w:cs="Arial"/>
          <w:b/>
          <w:bCs/>
          <w:color w:val="000000"/>
          <w:sz w:val="20"/>
        </w:rPr>
        <w:t>36.3.12.11.2 Preamble puncturing for PPDUs in an OFDMA transmission</w:t>
      </w:r>
      <w:r>
        <w:rPr>
          <w:lang w:eastAsia="zh-CN"/>
        </w:rPr>
        <w:t xml:space="preserve">) </w:t>
      </w:r>
      <w:r w:rsidRPr="004349A2">
        <w:rPr>
          <w:lang w:eastAsia="zh-CN"/>
        </w:rPr>
        <w:t xml:space="preserve">U-SIG contains </w:t>
      </w:r>
      <w:proofErr w:type="spellStart"/>
      <w:r w:rsidRPr="004349A2">
        <w:rPr>
          <w:lang w:eastAsia="zh-CN"/>
        </w:rPr>
        <w:t>signaling</w:t>
      </w:r>
      <w:proofErr w:type="spellEnd"/>
      <w:r w:rsidRPr="004349A2">
        <w:rPr>
          <w:lang w:eastAsia="zh-CN"/>
        </w:rPr>
        <w:t xml:space="preserve"> of the punctured 20 MHz channels in the 80 MHz </w:t>
      </w:r>
      <w:del w:id="69" w:author="Yan Xin" w:date="2021-04-08T21:15:00Z">
        <w:r w:rsidRPr="004349A2" w:rsidDel="00D318F1">
          <w:rPr>
            <w:lang w:eastAsia="zh-CN"/>
          </w:rPr>
          <w:delText xml:space="preserve">segment </w:delText>
        </w:r>
      </w:del>
      <w:proofErr w:type="spellStart"/>
      <w:ins w:id="70" w:author="Yan Xin" w:date="2021-04-08T21:15:00Z">
        <w:r w:rsidRPr="004349A2">
          <w:rPr>
            <w:lang w:eastAsia="zh-CN"/>
          </w:rPr>
          <w:t>subblock</w:t>
        </w:r>
        <w:proofErr w:type="spellEnd"/>
        <w:r w:rsidRPr="004349A2">
          <w:rPr>
            <w:lang w:eastAsia="zh-CN"/>
          </w:rPr>
          <w:t xml:space="preserve"> </w:t>
        </w:r>
      </w:ins>
      <w:r w:rsidRPr="004349A2">
        <w:rPr>
          <w:lang w:eastAsia="zh-CN"/>
        </w:rPr>
        <w:t>where it belongs (see Table 36-27 (U-SIG field of an EHT MU PPDU)).</w:t>
      </w:r>
    </w:p>
    <w:p w:rsidR="00C728F0" w:rsidRDefault="00C728F0" w:rsidP="00616601">
      <w:pPr>
        <w:rPr>
          <w:szCs w:val="22"/>
          <w:lang w:eastAsia="zh-CN"/>
        </w:rPr>
      </w:pPr>
    </w:p>
    <w:p w:rsidR="00DD5A9C" w:rsidRPr="00715DCC" w:rsidRDefault="007D5DBC" w:rsidP="00715DCC">
      <w:pPr>
        <w:pStyle w:val="SP16233866"/>
        <w:rPr>
          <w:rFonts w:ascii="Arial" w:hAnsi="Arial" w:cs="Arial"/>
          <w:color w:val="000000"/>
        </w:rPr>
      </w:pPr>
      <w:r w:rsidRPr="00FB7793">
        <w:rPr>
          <w:szCs w:val="22"/>
          <w:highlight w:val="yellow"/>
          <w:lang w:eastAsia="zh-CN"/>
        </w:rPr>
        <w:t>P</w:t>
      </w:r>
      <w:r>
        <w:rPr>
          <w:szCs w:val="22"/>
          <w:highlight w:val="yellow"/>
          <w:lang w:eastAsia="zh-CN"/>
        </w:rPr>
        <w:t>400</w:t>
      </w:r>
      <w:r w:rsidRPr="00FB7793">
        <w:rPr>
          <w:szCs w:val="22"/>
          <w:highlight w:val="yellow"/>
          <w:lang w:eastAsia="zh-CN"/>
        </w:rPr>
        <w:t>L</w:t>
      </w:r>
      <w:r>
        <w:rPr>
          <w:szCs w:val="22"/>
          <w:highlight w:val="yellow"/>
          <w:lang w:eastAsia="zh-CN"/>
        </w:rPr>
        <w:t>5</w:t>
      </w:r>
      <w:r w:rsidRPr="00D1452B">
        <w:rPr>
          <w:highlight w:val="yellow"/>
          <w:lang w:eastAsia="zh-CN"/>
        </w:rPr>
        <w:t>:</w:t>
      </w:r>
      <w:r>
        <w:rPr>
          <w:lang w:eastAsia="zh-CN"/>
        </w:rPr>
        <w:t xml:space="preserve"> (</w:t>
      </w:r>
      <w:r w:rsidRPr="007D5DBC">
        <w:rPr>
          <w:rFonts w:ascii="Arial" w:hAnsi="Arial" w:cs="Arial"/>
          <w:b/>
          <w:bCs/>
          <w:color w:val="000000"/>
          <w:sz w:val="20"/>
        </w:rPr>
        <w:t>36.3.13.5 Segment parser</w:t>
      </w:r>
      <w:r>
        <w:rPr>
          <w:lang w:eastAsia="zh-CN"/>
        </w:rPr>
        <w:t xml:space="preserve">) </w:t>
      </w:r>
      <w:r w:rsidRPr="007D5DBC">
        <w:rPr>
          <w:noProof/>
          <w:lang w:eastAsia="zh-CN"/>
        </w:rPr>
        <w:drawing>
          <wp:inline distT="0" distB="0" distL="0" distR="0">
            <wp:extent cx="349250" cy="165100"/>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9250" cy="165100"/>
                    </a:xfrm>
                    <a:prstGeom prst="rect">
                      <a:avLst/>
                    </a:prstGeom>
                    <a:noFill/>
                    <a:ln>
                      <a:noFill/>
                    </a:ln>
                  </pic:spPr>
                </pic:pic>
              </a:graphicData>
            </a:graphic>
          </wp:inline>
        </w:drawing>
      </w:r>
      <w:r>
        <w:rPr>
          <w:lang w:eastAsia="zh-CN"/>
        </w:rPr>
        <w:t xml:space="preserve">is bit </w:t>
      </w:r>
      <w:r w:rsidRPr="00715DCC">
        <w:rPr>
          <w:i/>
          <w:lang w:eastAsia="zh-CN"/>
        </w:rPr>
        <w:t>k</w:t>
      </w:r>
      <w:r>
        <w:rPr>
          <w:lang w:eastAsia="zh-CN"/>
        </w:rPr>
        <w:t xml:space="preserve"> of frequency </w:t>
      </w:r>
      <w:proofErr w:type="spellStart"/>
      <w:r>
        <w:rPr>
          <w:lang w:eastAsia="zh-CN"/>
        </w:rPr>
        <w:t>subblock</w:t>
      </w:r>
      <w:proofErr w:type="spellEnd"/>
      <w:r>
        <w:rPr>
          <w:lang w:eastAsia="zh-CN"/>
        </w:rPr>
        <w:t xml:space="preserve"> (or RU in 80 MHz </w:t>
      </w:r>
      <w:del w:id="71" w:author="Yan Xin" w:date="2021-04-08T21:27:00Z">
        <w:r w:rsidR="00715DCC" w:rsidDel="00715DCC">
          <w:rPr>
            <w:lang w:eastAsia="zh-CN"/>
          </w:rPr>
          <w:delText>segment</w:delText>
        </w:r>
      </w:del>
      <w:proofErr w:type="spellStart"/>
      <w:ins w:id="72" w:author="Yan Xin" w:date="2021-04-08T21:27:00Z">
        <w:r w:rsidR="00715DCC">
          <w:rPr>
            <w:lang w:eastAsia="zh-CN"/>
          </w:rPr>
          <w:t>subblock</w:t>
        </w:r>
      </w:ins>
      <w:proofErr w:type="spellEnd"/>
      <w:r w:rsidR="00715DCC">
        <w:rPr>
          <w:lang w:eastAsia="zh-CN"/>
        </w:rPr>
        <w:t xml:space="preserve">) </w:t>
      </w:r>
      <w:r w:rsidR="00715DCC" w:rsidRPr="00715DCC">
        <w:rPr>
          <w:i/>
          <w:lang w:eastAsia="zh-CN"/>
        </w:rPr>
        <w:t>l</w:t>
      </w:r>
    </w:p>
    <w:p w:rsidR="00DD5A9C" w:rsidRPr="00715DCC" w:rsidRDefault="00DD5A9C" w:rsidP="00616601">
      <w:pPr>
        <w:rPr>
          <w:szCs w:val="22"/>
          <w:lang w:val="en-US" w:eastAsia="zh-CN"/>
        </w:rPr>
      </w:pPr>
    </w:p>
    <w:p w:rsidR="006E7889" w:rsidRPr="004349A2" w:rsidRDefault="0005687E" w:rsidP="005858DB">
      <w:pPr>
        <w:pStyle w:val="SP16233866"/>
        <w:rPr>
          <w:rFonts w:ascii="Arial" w:hAnsi="Arial" w:cs="Arial"/>
          <w:color w:val="000000"/>
        </w:rPr>
      </w:pPr>
      <w:r w:rsidRPr="00FB7793">
        <w:rPr>
          <w:szCs w:val="22"/>
          <w:highlight w:val="yellow"/>
          <w:lang w:eastAsia="zh-CN"/>
        </w:rPr>
        <w:t>P</w:t>
      </w:r>
      <w:r>
        <w:rPr>
          <w:szCs w:val="22"/>
          <w:highlight w:val="yellow"/>
          <w:lang w:eastAsia="zh-CN"/>
        </w:rPr>
        <w:t>405</w:t>
      </w:r>
      <w:r w:rsidRPr="00FB7793">
        <w:rPr>
          <w:szCs w:val="22"/>
          <w:highlight w:val="yellow"/>
          <w:lang w:eastAsia="zh-CN"/>
        </w:rPr>
        <w:t>L</w:t>
      </w:r>
      <w:r>
        <w:rPr>
          <w:szCs w:val="22"/>
          <w:highlight w:val="yellow"/>
          <w:lang w:eastAsia="zh-CN"/>
        </w:rPr>
        <w:t>6</w:t>
      </w:r>
      <w:r w:rsidRPr="00D1452B">
        <w:rPr>
          <w:highlight w:val="yellow"/>
          <w:lang w:eastAsia="zh-CN"/>
        </w:rPr>
        <w:t>:</w:t>
      </w:r>
      <w:r>
        <w:rPr>
          <w:lang w:eastAsia="zh-CN"/>
        </w:rPr>
        <w:t xml:space="preserve"> (</w:t>
      </w:r>
      <w:r w:rsidRPr="0005687E">
        <w:rPr>
          <w:rFonts w:ascii="Arial" w:hAnsi="Arial" w:cs="Arial"/>
          <w:b/>
          <w:bCs/>
          <w:color w:val="000000"/>
          <w:sz w:val="20"/>
        </w:rPr>
        <w:t>36.3.13.7 Constellation mapping</w:t>
      </w:r>
      <w:r>
        <w:rPr>
          <w:lang w:eastAsia="zh-CN"/>
        </w:rPr>
        <w:t xml:space="preserve">) </w:t>
      </w:r>
      <w:proofErr w:type="gramStart"/>
      <w:r w:rsidRPr="004349A2">
        <w:rPr>
          <w:lang w:eastAsia="zh-CN"/>
        </w:rPr>
        <w:t>For</w:t>
      </w:r>
      <w:proofErr w:type="gramEnd"/>
      <w:r w:rsidRPr="004349A2">
        <w:rPr>
          <w:lang w:eastAsia="zh-CN"/>
        </w:rPr>
        <w:t xml:space="preserve"> larger RU sizes, DCM is performed within each 80 MHz </w:t>
      </w:r>
      <w:del w:id="73" w:author="Yan Xin" w:date="2021-04-08T21:31:00Z">
        <w:r w:rsidRPr="004349A2" w:rsidDel="0005687E">
          <w:rPr>
            <w:lang w:eastAsia="zh-CN"/>
          </w:rPr>
          <w:delText>segment</w:delText>
        </w:r>
      </w:del>
      <w:proofErr w:type="spellStart"/>
      <w:ins w:id="74" w:author="Yan Xin" w:date="2021-04-08T21:31:00Z">
        <w:r w:rsidRPr="004349A2">
          <w:rPr>
            <w:lang w:eastAsia="zh-CN"/>
          </w:rPr>
          <w:t>subblock</w:t>
        </w:r>
      </w:ins>
      <w:proofErr w:type="spellEnd"/>
      <w:r w:rsidRPr="004349A2">
        <w:rPr>
          <w:lang w:eastAsia="zh-CN"/>
        </w:rPr>
        <w:t>.</w:t>
      </w:r>
    </w:p>
    <w:p w:rsidR="00715DCC" w:rsidRDefault="00715DCC" w:rsidP="00616601">
      <w:pPr>
        <w:rPr>
          <w:szCs w:val="22"/>
          <w:lang w:eastAsia="zh-CN"/>
        </w:rPr>
      </w:pPr>
    </w:p>
    <w:p w:rsidR="00715DCC" w:rsidRPr="005A39F3" w:rsidRDefault="00461482" w:rsidP="005A39F3">
      <w:pPr>
        <w:pStyle w:val="SP17127062"/>
        <w:rPr>
          <w:rFonts w:ascii="Times New Roman" w:hAnsi="Times New Roman" w:cs="Times New Roman"/>
          <w:color w:val="000000"/>
        </w:rPr>
      </w:pPr>
      <w:r w:rsidRPr="00710082">
        <w:rPr>
          <w:rFonts w:ascii="Times New Roman" w:hAnsi="Times New Roman" w:cs="Times New Roman"/>
          <w:szCs w:val="22"/>
          <w:highlight w:val="yellow"/>
          <w:lang w:eastAsia="zh-CN"/>
        </w:rPr>
        <w:t>P494L57</w:t>
      </w:r>
      <w:r w:rsidRPr="00710082">
        <w:rPr>
          <w:rFonts w:ascii="Times New Roman" w:hAnsi="Times New Roman" w:cs="Times New Roman"/>
          <w:highlight w:val="yellow"/>
          <w:lang w:eastAsia="zh-CN"/>
        </w:rPr>
        <w:t>:</w:t>
      </w:r>
      <w:r>
        <w:rPr>
          <w:lang w:eastAsia="zh-CN"/>
        </w:rPr>
        <w:t xml:space="preserve"> (</w:t>
      </w:r>
      <w:r w:rsidRPr="00710082">
        <w:rPr>
          <w:rStyle w:val="SC174058"/>
        </w:rPr>
        <w:t>B.4.36a.2 EHT PHY features</w:t>
      </w:r>
      <w:r>
        <w:rPr>
          <w:lang w:eastAsia="zh-CN"/>
        </w:rPr>
        <w:t xml:space="preserve">) </w:t>
      </w:r>
      <w:r w:rsidRPr="005A39F3">
        <w:rPr>
          <w:rFonts w:ascii="Times New Roman" w:hAnsi="Times New Roman" w:cs="Times New Roman"/>
          <w:lang w:eastAsia="zh-CN"/>
        </w:rPr>
        <w:t xml:space="preserve">52+26-tone RU in OFDMA in each 80 MHz </w:t>
      </w:r>
      <w:del w:id="75" w:author="Yan Xin" w:date="2021-04-09T16:56:00Z">
        <w:r w:rsidRPr="005A39F3" w:rsidDel="00461482">
          <w:rPr>
            <w:rFonts w:ascii="Times New Roman" w:hAnsi="Times New Roman" w:cs="Times New Roman"/>
            <w:lang w:eastAsia="zh-CN"/>
          </w:rPr>
          <w:delText>segment</w:delText>
        </w:r>
      </w:del>
      <w:proofErr w:type="spellStart"/>
      <w:ins w:id="76" w:author="Yan Xin" w:date="2021-04-09T16:56:00Z">
        <w:r w:rsidRPr="005A39F3">
          <w:rPr>
            <w:rFonts w:ascii="Times New Roman" w:hAnsi="Times New Roman" w:cs="Times New Roman"/>
            <w:lang w:eastAsia="zh-CN"/>
          </w:rPr>
          <w:t>subblock</w:t>
        </w:r>
      </w:ins>
      <w:proofErr w:type="spellEnd"/>
    </w:p>
    <w:p w:rsidR="00715DCC" w:rsidRDefault="00715DCC" w:rsidP="00616601">
      <w:pPr>
        <w:rPr>
          <w:szCs w:val="22"/>
          <w:lang w:eastAsia="zh-CN"/>
        </w:rPr>
      </w:pPr>
    </w:p>
    <w:p w:rsidR="00715DCC" w:rsidRPr="008C727C" w:rsidRDefault="008C727C" w:rsidP="00616601">
      <w:pPr>
        <w:rPr>
          <w:sz w:val="24"/>
          <w:szCs w:val="24"/>
          <w:lang w:eastAsia="zh-CN"/>
        </w:rPr>
      </w:pPr>
      <w:r w:rsidRPr="008C727C">
        <w:rPr>
          <w:sz w:val="24"/>
          <w:szCs w:val="24"/>
          <w:highlight w:val="yellow"/>
          <w:lang w:eastAsia="zh-CN"/>
        </w:rPr>
        <w:t>P495L5:</w:t>
      </w:r>
      <w:r w:rsidRPr="008C727C">
        <w:rPr>
          <w:sz w:val="24"/>
          <w:szCs w:val="24"/>
          <w:lang w:eastAsia="zh-CN"/>
        </w:rPr>
        <w:t xml:space="preserve"> (</w:t>
      </w:r>
      <w:r w:rsidRPr="00710082">
        <w:rPr>
          <w:rStyle w:val="SC174058"/>
          <w:rFonts w:ascii="Arial" w:hAnsi="Arial" w:cs="Arial"/>
        </w:rPr>
        <w:t>B.4.36a.2 EHT PHY features</w:t>
      </w:r>
      <w:r w:rsidRPr="008C727C">
        <w:rPr>
          <w:sz w:val="24"/>
          <w:szCs w:val="24"/>
          <w:lang w:eastAsia="zh-CN"/>
        </w:rPr>
        <w:t>)</w:t>
      </w:r>
      <w:r>
        <w:rPr>
          <w:sz w:val="24"/>
          <w:szCs w:val="24"/>
          <w:lang w:eastAsia="zh-CN"/>
        </w:rPr>
        <w:t xml:space="preserve"> </w:t>
      </w:r>
      <w:r w:rsidRPr="008C727C">
        <w:rPr>
          <w:sz w:val="24"/>
          <w:szCs w:val="24"/>
          <w:lang w:eastAsia="zh-CN"/>
        </w:rPr>
        <w:t xml:space="preserve">106+26-tone RU in OFDMA in each 80 MHz </w:t>
      </w:r>
      <w:del w:id="77" w:author="Yan Xin" w:date="2021-04-09T16:58:00Z">
        <w:r w:rsidRPr="008C727C" w:rsidDel="008C727C">
          <w:rPr>
            <w:sz w:val="24"/>
            <w:szCs w:val="24"/>
            <w:lang w:eastAsia="zh-CN"/>
          </w:rPr>
          <w:delText>segment</w:delText>
        </w:r>
      </w:del>
      <w:proofErr w:type="spellStart"/>
      <w:ins w:id="78" w:author="Yan Xin" w:date="2021-04-09T16:58:00Z">
        <w:r>
          <w:rPr>
            <w:sz w:val="24"/>
            <w:szCs w:val="24"/>
            <w:lang w:eastAsia="zh-CN"/>
          </w:rPr>
          <w:t>subblock</w:t>
        </w:r>
      </w:ins>
      <w:proofErr w:type="spellEnd"/>
    </w:p>
    <w:p w:rsidR="00715DCC" w:rsidRDefault="00715DCC" w:rsidP="00616601">
      <w:pPr>
        <w:rPr>
          <w:szCs w:val="22"/>
          <w:lang w:eastAsia="zh-CN"/>
        </w:rPr>
      </w:pPr>
    </w:p>
    <w:p w:rsidR="00B556FB" w:rsidRPr="0062147A" w:rsidRDefault="00B556FB" w:rsidP="00B556FB">
      <w:pPr>
        <w:pStyle w:val="SP16233866"/>
        <w:rPr>
          <w:rFonts w:ascii="Arial" w:hAnsi="Arial" w:cs="Arial"/>
          <w:color w:val="000000"/>
        </w:rPr>
      </w:pPr>
      <w:r>
        <w:rPr>
          <w:highlight w:val="yellow"/>
          <w:lang w:eastAsia="zh-CN"/>
        </w:rPr>
        <w:t>P355L50</w:t>
      </w:r>
      <w:r w:rsidRPr="00710082">
        <w:rPr>
          <w:highlight w:val="yellow"/>
          <w:lang w:eastAsia="zh-CN"/>
        </w:rPr>
        <w:t>:</w:t>
      </w:r>
      <w:r>
        <w:rPr>
          <w:lang w:eastAsia="zh-CN"/>
        </w:rPr>
        <w:t xml:space="preserve"> (</w:t>
      </w:r>
      <w:r w:rsidRPr="0062147A">
        <w:rPr>
          <w:rFonts w:ascii="Arial" w:hAnsi="Arial" w:cs="Arial"/>
          <w:b/>
          <w:bCs/>
          <w:color w:val="000000"/>
          <w:sz w:val="20"/>
        </w:rPr>
        <w:t>36.3.12.8.3 Common field for OFDMA transmission</w:t>
      </w:r>
      <w:r>
        <w:rPr>
          <w:lang w:eastAsia="zh-CN"/>
        </w:rPr>
        <w:t xml:space="preserve">) </w:t>
      </w:r>
      <w:r w:rsidRPr="007F01C5">
        <w:rPr>
          <w:lang w:eastAsia="zh-CN"/>
        </w:rPr>
        <w:t>(#3062</w:t>
      </w:r>
      <w:proofErr w:type="gramStart"/>
      <w:r w:rsidRPr="007F01C5">
        <w:rPr>
          <w:lang w:eastAsia="zh-CN"/>
        </w:rPr>
        <w:t>)(</w:t>
      </w:r>
      <w:proofErr w:type="gramEnd"/>
      <w:r w:rsidRPr="007F01C5">
        <w:rPr>
          <w:lang w:eastAsia="zh-CN"/>
        </w:rPr>
        <w:t xml:space="preserve">#1403)For an MU-MIMO allocation of RU/MRU size greater than 242 subcarriers in an OFDMA transmission, the dynamic split of User fields between EHT-SIG content channel 1 and EHT-SIG content channel 2 is decided by the AP (on a per case basis) and signaled by the AP using the RU Allocation subfields in each EHT-SIG content channel. The dynamic split of User fields can be different in each 80 MHz </w:t>
      </w:r>
      <w:proofErr w:type="spellStart"/>
      <w:r w:rsidRPr="007F01C5">
        <w:rPr>
          <w:lang w:eastAsia="zh-CN"/>
        </w:rPr>
        <w:t>subblock</w:t>
      </w:r>
      <w:proofErr w:type="spellEnd"/>
      <w:r w:rsidRPr="007F01C5">
        <w:rPr>
          <w:lang w:eastAsia="zh-CN"/>
        </w:rPr>
        <w:t xml:space="preserve"> if the Bandwidth of the PPDU is greater than or equal to 160 </w:t>
      </w:r>
      <w:proofErr w:type="spellStart"/>
      <w:r w:rsidRPr="007F01C5">
        <w:rPr>
          <w:lang w:eastAsia="zh-CN"/>
        </w:rPr>
        <w:t>MHz.</w:t>
      </w:r>
      <w:proofErr w:type="spellEnd"/>
      <w:r w:rsidRPr="007F01C5">
        <w:rPr>
          <w:lang w:eastAsia="zh-CN"/>
        </w:rPr>
        <w:t xml:space="preserve"> The dynamic split may be different per 80 MHz </w:t>
      </w:r>
      <w:del w:id="79" w:author="Yan Xin" w:date="2021-04-15T10:13:00Z">
        <w:r w:rsidRPr="007F01C5" w:rsidDel="007F01C5">
          <w:rPr>
            <w:lang w:eastAsia="zh-CN"/>
          </w:rPr>
          <w:delText xml:space="preserve">frequency </w:delText>
        </w:r>
      </w:del>
      <w:proofErr w:type="spellStart"/>
      <w:r w:rsidRPr="007F01C5">
        <w:rPr>
          <w:lang w:eastAsia="zh-CN"/>
        </w:rPr>
        <w:t>subblock</w:t>
      </w:r>
      <w:proofErr w:type="spellEnd"/>
      <w:r w:rsidRPr="007F01C5">
        <w:rPr>
          <w:lang w:eastAsia="zh-CN"/>
        </w:rPr>
        <w:t>.</w:t>
      </w:r>
    </w:p>
    <w:p w:rsidR="00B556FB" w:rsidRDefault="00B556FB" w:rsidP="00B556FB">
      <w:pPr>
        <w:rPr>
          <w:sz w:val="20"/>
          <w:lang w:eastAsia="zh-CN"/>
        </w:rPr>
      </w:pPr>
    </w:p>
    <w:p w:rsidR="00B556FB" w:rsidRPr="0062147A" w:rsidRDefault="00B556FB" w:rsidP="00B556FB">
      <w:pPr>
        <w:pStyle w:val="SP16233866"/>
        <w:rPr>
          <w:color w:val="000000"/>
        </w:rPr>
      </w:pPr>
      <w:r>
        <w:rPr>
          <w:highlight w:val="yellow"/>
          <w:lang w:eastAsia="zh-CN"/>
        </w:rPr>
        <w:t>P371L25</w:t>
      </w:r>
      <w:r w:rsidRPr="00710082">
        <w:rPr>
          <w:highlight w:val="yellow"/>
          <w:lang w:eastAsia="zh-CN"/>
        </w:rPr>
        <w:t>:</w:t>
      </w:r>
      <w:r>
        <w:rPr>
          <w:lang w:eastAsia="zh-CN"/>
        </w:rPr>
        <w:t xml:space="preserve"> (</w:t>
      </w:r>
      <w:r w:rsidRPr="0062147A">
        <w:rPr>
          <w:rFonts w:ascii="Arial" w:hAnsi="Arial" w:cs="Arial"/>
          <w:b/>
          <w:bCs/>
          <w:color w:val="000000"/>
          <w:sz w:val="20"/>
        </w:rPr>
        <w:t>36.3.12.8.6 Encoding and modulation</w:t>
      </w:r>
      <w:r>
        <w:rPr>
          <w:lang w:eastAsia="zh-CN"/>
        </w:rPr>
        <w:t xml:space="preserve">) </w:t>
      </w:r>
      <w:r w:rsidRPr="0062147A">
        <w:rPr>
          <w:rStyle w:val="SC16323717"/>
          <w:sz w:val="24"/>
          <w:szCs w:val="24"/>
        </w:rPr>
        <w:t xml:space="preserve">In terms of EHT-SIG for OFDMA transmission, for EHT-SIG content channel </w:t>
      </w:r>
      <w:r w:rsidRPr="0062147A">
        <w:rPr>
          <w:rStyle w:val="SC16323717"/>
          <w:i/>
          <w:iCs/>
          <w:sz w:val="24"/>
          <w:szCs w:val="24"/>
        </w:rPr>
        <w:t xml:space="preserve">c </w:t>
      </w:r>
      <w:r w:rsidRPr="0062147A">
        <w:rPr>
          <w:rStyle w:val="SC16323717"/>
          <w:sz w:val="24"/>
          <w:szCs w:val="24"/>
        </w:rPr>
        <w:t>(</w:t>
      </w:r>
      <w:r w:rsidRPr="0062147A">
        <w:rPr>
          <w:rStyle w:val="SC16323717"/>
          <w:i/>
          <w:iCs/>
          <w:sz w:val="24"/>
          <w:szCs w:val="24"/>
        </w:rPr>
        <w:t xml:space="preserve">c </w:t>
      </w:r>
      <w:r w:rsidRPr="0062147A">
        <w:rPr>
          <w:rStyle w:val="SC16323717"/>
          <w:sz w:val="24"/>
          <w:szCs w:val="24"/>
        </w:rPr>
        <w:t xml:space="preserve">= 1 to 2) in 80 MHz </w:t>
      </w:r>
      <w:del w:id="80" w:author="Yan Xin" w:date="2021-04-15T10:22:00Z">
        <w:r w:rsidRPr="0062147A" w:rsidDel="0062147A">
          <w:rPr>
            <w:rStyle w:val="SC16323717"/>
            <w:sz w:val="24"/>
            <w:szCs w:val="24"/>
          </w:rPr>
          <w:delText xml:space="preserve">frequency </w:delText>
        </w:r>
      </w:del>
      <w:proofErr w:type="spellStart"/>
      <w:r w:rsidRPr="0062147A">
        <w:rPr>
          <w:rStyle w:val="SC16323717"/>
          <w:sz w:val="24"/>
          <w:szCs w:val="24"/>
        </w:rPr>
        <w:t>subblock</w:t>
      </w:r>
      <w:proofErr w:type="spellEnd"/>
      <w:r w:rsidRPr="0062147A">
        <w:rPr>
          <w:rStyle w:val="SC16323717"/>
          <w:sz w:val="24"/>
          <w:szCs w:val="24"/>
        </w:rPr>
        <w:t xml:space="preserve"> </w:t>
      </w:r>
      <w:r w:rsidRPr="0062147A">
        <w:rPr>
          <w:rStyle w:val="SC16323717"/>
          <w:i/>
          <w:iCs/>
          <w:sz w:val="24"/>
          <w:szCs w:val="24"/>
        </w:rPr>
        <w:t>l</w:t>
      </w:r>
      <w:r w:rsidRPr="0062147A">
        <w:rPr>
          <w:rStyle w:val="SC16323717"/>
          <w:sz w:val="24"/>
          <w:szCs w:val="24"/>
        </w:rPr>
        <w:t xml:space="preserve">, the complex number assigned to the </w:t>
      </w:r>
      <w:r w:rsidRPr="0062147A">
        <w:rPr>
          <w:rStyle w:val="SC16323717"/>
          <w:i/>
          <w:iCs/>
          <w:sz w:val="24"/>
          <w:szCs w:val="24"/>
        </w:rPr>
        <w:t>k-</w:t>
      </w:r>
      <w:proofErr w:type="spellStart"/>
      <w:r w:rsidRPr="0062147A">
        <w:rPr>
          <w:rStyle w:val="SC16323717"/>
          <w:sz w:val="24"/>
          <w:szCs w:val="24"/>
        </w:rPr>
        <w:t>th</w:t>
      </w:r>
      <w:proofErr w:type="spellEnd"/>
      <w:r w:rsidRPr="0062147A">
        <w:rPr>
          <w:rStyle w:val="SC16323717"/>
          <w:sz w:val="24"/>
          <w:szCs w:val="24"/>
        </w:rPr>
        <w:t xml:space="preserve"> data subcarrier of the </w:t>
      </w:r>
      <w:r w:rsidRPr="0062147A">
        <w:rPr>
          <w:rStyle w:val="SC16323717"/>
          <w:i/>
          <w:iCs/>
          <w:sz w:val="24"/>
          <w:szCs w:val="24"/>
        </w:rPr>
        <w:t>n-</w:t>
      </w:r>
      <w:proofErr w:type="spellStart"/>
      <w:r w:rsidRPr="0062147A">
        <w:rPr>
          <w:rStyle w:val="SC16323717"/>
          <w:sz w:val="24"/>
          <w:szCs w:val="24"/>
        </w:rPr>
        <w:t>th</w:t>
      </w:r>
      <w:proofErr w:type="spellEnd"/>
      <w:r w:rsidRPr="0062147A">
        <w:rPr>
          <w:rStyle w:val="SC16323717"/>
          <w:sz w:val="24"/>
          <w:szCs w:val="24"/>
        </w:rPr>
        <w:t xml:space="preserve"> symbol is denoted </w:t>
      </w:r>
      <w:proofErr w:type="spellStart"/>
      <w:r w:rsidRPr="0062147A">
        <w:rPr>
          <w:i/>
          <w:iCs/>
          <w:color w:val="000000"/>
        </w:rPr>
        <w:t>dknc</w:t>
      </w:r>
      <w:proofErr w:type="spellEnd"/>
      <w:r>
        <w:rPr>
          <w:color w:val="000000"/>
        </w:rPr>
        <w:t>.</w:t>
      </w:r>
    </w:p>
    <w:p w:rsidR="00B556FB" w:rsidRDefault="00B556FB" w:rsidP="00B556FB">
      <w:pPr>
        <w:pStyle w:val="SP16233866"/>
        <w:rPr>
          <w:rFonts w:ascii="Arial" w:hAnsi="Arial" w:cs="Arial"/>
          <w:color w:val="000000"/>
        </w:rPr>
      </w:pPr>
    </w:p>
    <w:p w:rsidR="00B556FB" w:rsidRDefault="00B556FB" w:rsidP="00B556FB">
      <w:pPr>
        <w:rPr>
          <w:lang w:val="en-US"/>
        </w:rPr>
      </w:pPr>
      <w:r>
        <w:rPr>
          <w:sz w:val="24"/>
          <w:szCs w:val="24"/>
          <w:highlight w:val="yellow"/>
          <w:lang w:eastAsia="zh-CN"/>
        </w:rPr>
        <w:t>P373L53</w:t>
      </w:r>
      <w:r w:rsidRPr="00710082">
        <w:rPr>
          <w:sz w:val="24"/>
          <w:szCs w:val="24"/>
          <w:highlight w:val="yellow"/>
          <w:lang w:eastAsia="zh-CN"/>
        </w:rPr>
        <w:t>:</w:t>
      </w:r>
      <w:r>
        <w:rPr>
          <w:sz w:val="24"/>
          <w:szCs w:val="24"/>
          <w:lang w:eastAsia="zh-CN"/>
        </w:rPr>
        <w:t xml:space="preserve"> (</w:t>
      </w:r>
      <w:r w:rsidRPr="0062147A">
        <w:rPr>
          <w:rFonts w:ascii="Arial" w:hAnsi="Arial" w:cs="Arial"/>
          <w:b/>
          <w:bCs/>
          <w:color w:val="000000"/>
          <w:sz w:val="20"/>
          <w:lang w:val="en-US"/>
        </w:rPr>
        <w:t>36.3.12.8.6 Encoding and modulation</w:t>
      </w:r>
      <w:r>
        <w:rPr>
          <w:sz w:val="24"/>
          <w:szCs w:val="24"/>
          <w:lang w:eastAsia="zh-CN"/>
        </w:rPr>
        <w:t xml:space="preserve">) </w:t>
      </w:r>
      <w:r w:rsidRPr="0066408A">
        <w:rPr>
          <w:sz w:val="24"/>
          <w:szCs w:val="24"/>
          <w:lang w:eastAsia="zh-CN"/>
        </w:rPr>
        <w:t xml:space="preserve">(#2813)(#3108)For OFDMA transmission and non-OFDMA transmission to multiple users, a 160 MHz PPDU contains two EHT-SIG content channels for each of the two 80 MHz </w:t>
      </w:r>
      <w:del w:id="81" w:author="Yan Xin" w:date="2021-04-15T10:45:00Z">
        <w:r w:rsidRPr="0066408A" w:rsidDel="00884209">
          <w:rPr>
            <w:sz w:val="24"/>
            <w:szCs w:val="24"/>
            <w:lang w:eastAsia="zh-CN"/>
          </w:rPr>
          <w:delText xml:space="preserve">frequency </w:delText>
        </w:r>
      </w:del>
      <w:proofErr w:type="spellStart"/>
      <w:r w:rsidRPr="0066408A">
        <w:rPr>
          <w:sz w:val="24"/>
          <w:szCs w:val="24"/>
          <w:lang w:eastAsia="zh-CN"/>
        </w:rPr>
        <w:t>subblocks</w:t>
      </w:r>
      <w:proofErr w:type="spellEnd"/>
      <w:r w:rsidRPr="0066408A">
        <w:rPr>
          <w:sz w:val="24"/>
          <w:szCs w:val="24"/>
          <w:lang w:eastAsia="zh-CN"/>
        </w:rPr>
        <w:t>, each of which is duplicated as shown in Figure 36-43 (EHT-SIG content channels and their duplication in a 160 MHz PPDU for OFDMA transmission and non-OFDMA transmission to multiple users) according to Equation (36-22) and 36.3.12.8.2 (EHT-SIG content channels).</w:t>
      </w:r>
    </w:p>
    <w:p w:rsidR="00C728F0" w:rsidRPr="00B556FB" w:rsidRDefault="00C728F0" w:rsidP="00616601">
      <w:pPr>
        <w:rPr>
          <w:szCs w:val="22"/>
          <w:lang w:val="en-US" w:eastAsia="zh-CN"/>
        </w:rPr>
      </w:pPr>
    </w:p>
    <w:p w:rsidR="00B556FB" w:rsidRDefault="0069656F" w:rsidP="00616601">
      <w:pPr>
        <w:rPr>
          <w:szCs w:val="22"/>
          <w:lang w:eastAsia="zh-CN"/>
        </w:rPr>
      </w:pPr>
      <w:r>
        <w:rPr>
          <w:sz w:val="24"/>
          <w:szCs w:val="24"/>
          <w:highlight w:val="yellow"/>
          <w:lang w:eastAsia="zh-CN"/>
        </w:rPr>
        <w:t>P37</w:t>
      </w:r>
      <w:r>
        <w:rPr>
          <w:sz w:val="24"/>
          <w:szCs w:val="24"/>
          <w:highlight w:val="yellow"/>
          <w:lang w:eastAsia="zh-CN"/>
        </w:rPr>
        <w:t>4L1</w:t>
      </w:r>
      <w:r w:rsidRPr="00710082">
        <w:rPr>
          <w:sz w:val="24"/>
          <w:szCs w:val="24"/>
          <w:highlight w:val="yellow"/>
          <w:lang w:eastAsia="zh-CN"/>
        </w:rPr>
        <w:t>:</w:t>
      </w:r>
      <w:r>
        <w:rPr>
          <w:sz w:val="24"/>
          <w:szCs w:val="24"/>
          <w:lang w:eastAsia="zh-CN"/>
        </w:rPr>
        <w:t xml:space="preserve"> </w:t>
      </w:r>
      <w:r w:rsidR="00BE6E3B">
        <w:rPr>
          <w:sz w:val="24"/>
          <w:szCs w:val="24"/>
          <w:lang w:eastAsia="zh-CN"/>
        </w:rPr>
        <w:t>(</w:t>
      </w:r>
      <w:r w:rsidR="00BE6E3B" w:rsidRPr="0062147A">
        <w:rPr>
          <w:rFonts w:ascii="Arial" w:hAnsi="Arial" w:cs="Arial"/>
          <w:b/>
          <w:bCs/>
          <w:color w:val="000000"/>
          <w:sz w:val="20"/>
          <w:lang w:val="en-US"/>
        </w:rPr>
        <w:t>36.3.12.8.6 Encoding and modulation</w:t>
      </w:r>
      <w:r w:rsidR="00BE6E3B">
        <w:rPr>
          <w:sz w:val="24"/>
          <w:szCs w:val="24"/>
          <w:lang w:eastAsia="zh-CN"/>
        </w:rPr>
        <w:t>)</w:t>
      </w:r>
      <w:r w:rsidR="00BE6E3B">
        <w:rPr>
          <w:sz w:val="24"/>
          <w:szCs w:val="24"/>
          <w:lang w:eastAsia="zh-CN"/>
        </w:rPr>
        <w:t xml:space="preserve"> </w:t>
      </w:r>
      <w:r w:rsidRPr="0069656F">
        <w:rPr>
          <w:sz w:val="24"/>
          <w:szCs w:val="24"/>
          <w:lang w:eastAsia="zh-CN"/>
        </w:rPr>
        <w:t xml:space="preserve">EHT-SIG content channels with the same index may carry different information in different 80 MHz </w:t>
      </w:r>
      <w:proofErr w:type="spellStart"/>
      <w:r w:rsidRPr="0069656F">
        <w:rPr>
          <w:sz w:val="24"/>
          <w:szCs w:val="24"/>
          <w:lang w:eastAsia="zh-CN"/>
        </w:rPr>
        <w:t>subblocks</w:t>
      </w:r>
      <w:proofErr w:type="spellEnd"/>
      <w:r w:rsidRPr="0069656F">
        <w:rPr>
          <w:sz w:val="24"/>
          <w:szCs w:val="24"/>
          <w:lang w:eastAsia="zh-CN"/>
        </w:rPr>
        <w:t xml:space="preserve"> for EHT-SIG for OFDMA</w:t>
      </w:r>
      <w:r>
        <w:rPr>
          <w:sz w:val="24"/>
          <w:szCs w:val="24"/>
          <w:lang w:eastAsia="zh-CN"/>
        </w:rPr>
        <w:t xml:space="preserve"> </w:t>
      </w:r>
      <w:r w:rsidRPr="0069656F">
        <w:rPr>
          <w:sz w:val="24"/>
          <w:szCs w:val="24"/>
          <w:lang w:eastAsia="zh-CN"/>
        </w:rPr>
        <w:t xml:space="preserve">transmission but shall carry the same information in different 80 MHz </w:t>
      </w:r>
      <w:del w:id="82" w:author="Yan Xin" w:date="2021-04-15T10:49:00Z">
        <w:r w:rsidRPr="0069656F" w:rsidDel="003E41B6">
          <w:rPr>
            <w:sz w:val="24"/>
            <w:szCs w:val="24"/>
            <w:lang w:eastAsia="zh-CN"/>
          </w:rPr>
          <w:delText xml:space="preserve">frequency </w:delText>
        </w:r>
      </w:del>
      <w:proofErr w:type="spellStart"/>
      <w:r w:rsidRPr="0069656F">
        <w:rPr>
          <w:sz w:val="24"/>
          <w:szCs w:val="24"/>
          <w:lang w:eastAsia="zh-CN"/>
        </w:rPr>
        <w:t>subblocks</w:t>
      </w:r>
      <w:proofErr w:type="spellEnd"/>
      <w:r w:rsidRPr="0069656F">
        <w:rPr>
          <w:sz w:val="24"/>
          <w:szCs w:val="24"/>
          <w:lang w:eastAsia="zh-CN"/>
        </w:rPr>
        <w:t xml:space="preserve"> for EHT-SIG for non-OFDMA transmission to multiple users.</w:t>
      </w:r>
    </w:p>
    <w:p w:rsidR="00B556FB" w:rsidRDefault="00B556FB" w:rsidP="00616601">
      <w:pPr>
        <w:rPr>
          <w:szCs w:val="22"/>
          <w:lang w:eastAsia="zh-CN"/>
        </w:rPr>
      </w:pPr>
    </w:p>
    <w:p w:rsidR="00B556FB" w:rsidRDefault="00BE6E3B" w:rsidP="00616601">
      <w:pPr>
        <w:rPr>
          <w:szCs w:val="22"/>
          <w:lang w:eastAsia="zh-CN"/>
        </w:rPr>
      </w:pPr>
      <w:r>
        <w:rPr>
          <w:sz w:val="24"/>
          <w:szCs w:val="24"/>
          <w:highlight w:val="yellow"/>
          <w:lang w:eastAsia="zh-CN"/>
        </w:rPr>
        <w:t>P374</w:t>
      </w:r>
      <w:r>
        <w:rPr>
          <w:sz w:val="24"/>
          <w:szCs w:val="24"/>
          <w:highlight w:val="yellow"/>
          <w:lang w:eastAsia="zh-CN"/>
        </w:rPr>
        <w:t>L50, P374L55, P375L1</w:t>
      </w:r>
      <w:r w:rsidRPr="00710082">
        <w:rPr>
          <w:sz w:val="24"/>
          <w:szCs w:val="24"/>
          <w:highlight w:val="yellow"/>
          <w:lang w:eastAsia="zh-CN"/>
        </w:rPr>
        <w:t>:</w:t>
      </w:r>
      <w:r>
        <w:rPr>
          <w:sz w:val="24"/>
          <w:szCs w:val="24"/>
          <w:lang w:eastAsia="zh-CN"/>
        </w:rPr>
        <w:t xml:space="preserve"> </w:t>
      </w:r>
      <w:r>
        <w:rPr>
          <w:sz w:val="24"/>
          <w:szCs w:val="24"/>
          <w:lang w:eastAsia="zh-CN"/>
        </w:rPr>
        <w:t>(</w:t>
      </w:r>
      <w:r w:rsidRPr="0062147A">
        <w:rPr>
          <w:rFonts w:ascii="Arial" w:hAnsi="Arial" w:cs="Arial"/>
          <w:b/>
          <w:bCs/>
          <w:color w:val="000000"/>
          <w:sz w:val="20"/>
          <w:lang w:val="en-US"/>
        </w:rPr>
        <w:t>36.3.12.8.6 Encoding and modulation</w:t>
      </w:r>
      <w:r>
        <w:rPr>
          <w:sz w:val="24"/>
          <w:szCs w:val="24"/>
          <w:lang w:eastAsia="zh-CN"/>
        </w:rPr>
        <w:t>)</w:t>
      </w:r>
      <w:r w:rsidRPr="00BE6E3B">
        <w:rPr>
          <w:sz w:val="24"/>
          <w:szCs w:val="24"/>
          <w:lang w:eastAsia="zh-CN"/>
        </w:rPr>
        <w:t xml:space="preserve"> (#3108)For OFDMA transmission and non-OFDMA transmission to multiple users, a 320 MHz PPDU contains two EHT-SIG content </w:t>
      </w:r>
      <w:r w:rsidRPr="00BE6E3B">
        <w:rPr>
          <w:sz w:val="24"/>
          <w:szCs w:val="24"/>
          <w:lang w:eastAsia="zh-CN"/>
        </w:rPr>
        <w:lastRenderedPageBreak/>
        <w:t xml:space="preserve">channels for each of the four 80 MHz </w:t>
      </w:r>
      <w:del w:id="83" w:author="Yan Xin" w:date="2021-04-15T10:54:00Z">
        <w:r w:rsidRPr="00BE6E3B" w:rsidDel="00BE6E3B">
          <w:rPr>
            <w:sz w:val="24"/>
            <w:szCs w:val="24"/>
            <w:lang w:eastAsia="zh-CN"/>
          </w:rPr>
          <w:delText xml:space="preserve">frequency </w:delText>
        </w:r>
      </w:del>
      <w:proofErr w:type="spellStart"/>
      <w:r w:rsidRPr="00BE6E3B">
        <w:rPr>
          <w:sz w:val="24"/>
          <w:szCs w:val="24"/>
          <w:lang w:eastAsia="zh-CN"/>
        </w:rPr>
        <w:t>subblocks</w:t>
      </w:r>
      <w:proofErr w:type="spellEnd"/>
      <w:r w:rsidRPr="00BE6E3B">
        <w:rPr>
          <w:sz w:val="24"/>
          <w:szCs w:val="24"/>
          <w:lang w:eastAsia="zh-CN"/>
        </w:rPr>
        <w:t xml:space="preserve">, each of which is duplicated as shown in Figure 36-44 (EHT-SIG content channels and their duplication in a 320 MHz PPDU for OFDMA transmission and non-OFDMA transmission to multiple users) according to Equation (36-22) and 36.3.12.8.2 (EHT-SIG content channels). EHT-SIG content channels with the same index may carry different information in different 80 MHz </w:t>
      </w:r>
      <w:del w:id="84" w:author="Yan Xin" w:date="2021-04-15T10:54:00Z">
        <w:r w:rsidRPr="00BE6E3B" w:rsidDel="00BE6E3B">
          <w:rPr>
            <w:sz w:val="24"/>
            <w:szCs w:val="24"/>
            <w:lang w:eastAsia="zh-CN"/>
          </w:rPr>
          <w:delText xml:space="preserve">frequency </w:delText>
        </w:r>
      </w:del>
      <w:proofErr w:type="spellStart"/>
      <w:r w:rsidRPr="00BE6E3B">
        <w:rPr>
          <w:sz w:val="24"/>
          <w:szCs w:val="24"/>
          <w:lang w:eastAsia="zh-CN"/>
        </w:rPr>
        <w:t>subblocks</w:t>
      </w:r>
      <w:proofErr w:type="spellEnd"/>
      <w:r w:rsidRPr="00BE6E3B">
        <w:rPr>
          <w:sz w:val="24"/>
          <w:szCs w:val="24"/>
          <w:lang w:eastAsia="zh-CN"/>
        </w:rPr>
        <w:t xml:space="preserve"> for EHT-SIG for OFDMA transmission but</w:t>
      </w:r>
      <w:r>
        <w:rPr>
          <w:sz w:val="24"/>
          <w:szCs w:val="24"/>
          <w:lang w:eastAsia="zh-CN"/>
        </w:rPr>
        <w:t xml:space="preserve"> </w:t>
      </w:r>
      <w:r w:rsidRPr="00BE6E3B">
        <w:rPr>
          <w:sz w:val="24"/>
          <w:szCs w:val="24"/>
          <w:lang w:eastAsia="zh-CN"/>
        </w:rPr>
        <w:t xml:space="preserve">shall carry the same information in different 80 MHz </w:t>
      </w:r>
      <w:del w:id="85" w:author="Yan Xin" w:date="2021-04-15T10:54:00Z">
        <w:r w:rsidRPr="00BE6E3B" w:rsidDel="00BE6E3B">
          <w:rPr>
            <w:sz w:val="24"/>
            <w:szCs w:val="24"/>
            <w:lang w:eastAsia="zh-CN"/>
          </w:rPr>
          <w:delText xml:space="preserve">frequency </w:delText>
        </w:r>
      </w:del>
      <w:proofErr w:type="spellStart"/>
      <w:r w:rsidRPr="00BE6E3B">
        <w:rPr>
          <w:sz w:val="24"/>
          <w:szCs w:val="24"/>
          <w:lang w:eastAsia="zh-CN"/>
        </w:rPr>
        <w:t>subblocks</w:t>
      </w:r>
      <w:proofErr w:type="spellEnd"/>
      <w:r w:rsidRPr="00BE6E3B">
        <w:rPr>
          <w:sz w:val="24"/>
          <w:szCs w:val="24"/>
          <w:lang w:eastAsia="zh-CN"/>
        </w:rPr>
        <w:t xml:space="preserve"> for EHT-SIG for non-OFDMA transmission to multiple users.</w:t>
      </w:r>
    </w:p>
    <w:p w:rsidR="00BE6E3B" w:rsidRDefault="00BE6E3B" w:rsidP="00616601">
      <w:pPr>
        <w:rPr>
          <w:szCs w:val="22"/>
          <w:lang w:eastAsia="zh-CN"/>
        </w:rPr>
      </w:pPr>
    </w:p>
    <w:p w:rsidR="00BE6E3B" w:rsidRPr="00DA2C10" w:rsidRDefault="005B14C3" w:rsidP="00DA2C10">
      <w:pPr>
        <w:pStyle w:val="SP16233866"/>
        <w:rPr>
          <w:rFonts w:ascii="Arial" w:hAnsi="Arial" w:cs="Arial"/>
          <w:color w:val="000000"/>
        </w:rPr>
      </w:pPr>
      <w:r>
        <w:rPr>
          <w:highlight w:val="yellow"/>
          <w:lang w:eastAsia="zh-CN"/>
        </w:rPr>
        <w:t>P405L44</w:t>
      </w:r>
      <w:r w:rsidRPr="00710082">
        <w:rPr>
          <w:highlight w:val="yellow"/>
          <w:lang w:eastAsia="zh-CN"/>
        </w:rPr>
        <w:t>:</w:t>
      </w:r>
      <w:r>
        <w:rPr>
          <w:lang w:eastAsia="zh-CN"/>
        </w:rPr>
        <w:t xml:space="preserve"> </w:t>
      </w:r>
      <w:r w:rsidR="00DA2C10">
        <w:rPr>
          <w:lang w:eastAsia="zh-CN"/>
        </w:rPr>
        <w:t>(</w:t>
      </w:r>
      <w:r w:rsidR="00DA2C10" w:rsidRPr="00DA2C10">
        <w:rPr>
          <w:rFonts w:ascii="Arial" w:hAnsi="Arial" w:cs="Arial"/>
          <w:b/>
          <w:bCs/>
          <w:color w:val="000000"/>
          <w:sz w:val="20"/>
        </w:rPr>
        <w:t>36.3.13.8 LDPC tone mapper</w:t>
      </w:r>
      <w:r w:rsidR="00DA2C10">
        <w:rPr>
          <w:lang w:eastAsia="zh-CN"/>
        </w:rPr>
        <w:t xml:space="preserve">) </w:t>
      </w:r>
      <w:r w:rsidRPr="005B14C3">
        <w:rPr>
          <w:lang w:eastAsia="zh-CN"/>
        </w:rPr>
        <w:t xml:space="preserve">For an RU or MRU that spans multiple 80 MHz </w:t>
      </w:r>
      <w:del w:id="86" w:author="Yan Xin" w:date="2021-04-15T10:56:00Z">
        <w:r w:rsidRPr="005B14C3" w:rsidDel="005B14C3">
          <w:rPr>
            <w:lang w:eastAsia="zh-CN"/>
          </w:rPr>
          <w:delText xml:space="preserve">frequency </w:delText>
        </w:r>
      </w:del>
      <w:proofErr w:type="spellStart"/>
      <w:r w:rsidRPr="005B14C3">
        <w:rPr>
          <w:lang w:eastAsia="zh-CN"/>
        </w:rPr>
        <w:t>subblocks</w:t>
      </w:r>
      <w:proofErr w:type="spellEnd"/>
      <w:r w:rsidRPr="005B14C3">
        <w:rPr>
          <w:lang w:eastAsia="zh-CN"/>
        </w:rPr>
        <w:t xml:space="preserve">, LDPC tone mapping is performed separately in each </w:t>
      </w:r>
      <w:proofErr w:type="spellStart"/>
      <w:r w:rsidRPr="005B14C3">
        <w:rPr>
          <w:lang w:eastAsia="zh-CN"/>
        </w:rPr>
        <w:t>subblock</w:t>
      </w:r>
      <w:proofErr w:type="spellEnd"/>
      <w:r w:rsidRPr="005B14C3">
        <w:rPr>
          <w:lang w:eastAsia="zh-CN"/>
        </w:rPr>
        <w:t xml:space="preserve"> on the portion of the RU/MRU falling within that </w:t>
      </w:r>
      <w:proofErr w:type="spellStart"/>
      <w:r w:rsidRPr="005B14C3">
        <w:rPr>
          <w:lang w:eastAsia="zh-CN"/>
        </w:rPr>
        <w:t>subblock</w:t>
      </w:r>
      <w:proofErr w:type="spellEnd"/>
      <w:r w:rsidRPr="005B14C3">
        <w:rPr>
          <w:lang w:eastAsia="zh-CN"/>
        </w:rPr>
        <w:t>.</w:t>
      </w:r>
    </w:p>
    <w:p w:rsidR="005B14C3" w:rsidRDefault="005B14C3" w:rsidP="00616601">
      <w:pPr>
        <w:rPr>
          <w:szCs w:val="22"/>
          <w:lang w:eastAsia="zh-CN"/>
        </w:rPr>
      </w:pPr>
    </w:p>
    <w:p w:rsidR="005B14C3" w:rsidRDefault="00DA2C10" w:rsidP="00616601">
      <w:pPr>
        <w:rPr>
          <w:szCs w:val="22"/>
          <w:lang w:eastAsia="zh-CN"/>
        </w:rPr>
      </w:pPr>
      <w:r>
        <w:rPr>
          <w:sz w:val="24"/>
          <w:szCs w:val="24"/>
          <w:highlight w:val="yellow"/>
          <w:lang w:eastAsia="zh-CN"/>
        </w:rPr>
        <w:t>P407L2</w:t>
      </w:r>
      <w:r w:rsidRPr="00710082">
        <w:rPr>
          <w:sz w:val="24"/>
          <w:szCs w:val="24"/>
          <w:highlight w:val="yellow"/>
          <w:lang w:eastAsia="zh-CN"/>
        </w:rPr>
        <w:t>:</w:t>
      </w:r>
      <w:r>
        <w:rPr>
          <w:sz w:val="24"/>
          <w:szCs w:val="24"/>
          <w:lang w:eastAsia="zh-CN"/>
        </w:rPr>
        <w:t xml:space="preserve"> (</w:t>
      </w:r>
      <w:r w:rsidRPr="00DA2C10">
        <w:rPr>
          <w:rFonts w:ascii="Arial" w:hAnsi="Arial" w:cs="Arial"/>
          <w:b/>
          <w:bCs/>
          <w:color w:val="000000"/>
          <w:sz w:val="20"/>
          <w:lang w:val="en-US"/>
        </w:rPr>
        <w:t>36.3.13.8 LDPC tone mapper</w:t>
      </w:r>
      <w:r>
        <w:rPr>
          <w:sz w:val="24"/>
          <w:szCs w:val="24"/>
          <w:lang w:eastAsia="zh-CN"/>
        </w:rPr>
        <w:t>)</w:t>
      </w:r>
      <w:r>
        <w:rPr>
          <w:sz w:val="24"/>
          <w:szCs w:val="24"/>
          <w:lang w:eastAsia="zh-CN"/>
        </w:rPr>
        <w:t xml:space="preserve"> </w:t>
      </w:r>
      <w:r w:rsidRPr="00DA2C10">
        <w:rPr>
          <w:sz w:val="24"/>
          <w:szCs w:val="24"/>
          <w:lang w:eastAsia="zh-CN"/>
        </w:rPr>
        <w:t xml:space="preserve">LDPC tone mapper for a 26-, 52-, 52+26-, 106-, 106+26-, 242-, 484-, and 996-tone RU/MRU is defined as one </w:t>
      </w:r>
      <w:proofErr w:type="spellStart"/>
      <w:r w:rsidRPr="00DA2C10">
        <w:rPr>
          <w:sz w:val="24"/>
          <w:szCs w:val="24"/>
          <w:lang w:eastAsia="zh-CN"/>
        </w:rPr>
        <w:t>subblock</w:t>
      </w:r>
      <w:proofErr w:type="spellEnd"/>
      <w:r w:rsidRPr="00DA2C10">
        <w:rPr>
          <w:sz w:val="24"/>
          <w:szCs w:val="24"/>
          <w:lang w:eastAsia="zh-CN"/>
        </w:rPr>
        <w:t xml:space="preserve">. LDPC tone mapping is performed separately for each 80 MHz </w:t>
      </w:r>
      <w:del w:id="87" w:author="Yan Xin" w:date="2021-04-15T10:59:00Z">
        <w:r w:rsidRPr="00DA2C10" w:rsidDel="00B0330C">
          <w:rPr>
            <w:sz w:val="24"/>
            <w:szCs w:val="24"/>
            <w:lang w:eastAsia="zh-CN"/>
          </w:rPr>
          <w:delText xml:space="preserve">frequency </w:delText>
        </w:r>
      </w:del>
      <w:proofErr w:type="spellStart"/>
      <w:r w:rsidRPr="00DA2C10">
        <w:rPr>
          <w:sz w:val="24"/>
          <w:szCs w:val="24"/>
          <w:lang w:eastAsia="zh-CN"/>
        </w:rPr>
        <w:t>subblock</w:t>
      </w:r>
      <w:proofErr w:type="spellEnd"/>
      <w:r w:rsidRPr="00DA2C10">
        <w:rPr>
          <w:sz w:val="24"/>
          <w:szCs w:val="24"/>
          <w:lang w:eastAsia="zh-CN"/>
        </w:rPr>
        <w:t>.</w:t>
      </w:r>
    </w:p>
    <w:p w:rsidR="00DA2C10" w:rsidRDefault="00DA2C10" w:rsidP="00616601">
      <w:pPr>
        <w:rPr>
          <w:szCs w:val="22"/>
          <w:lang w:eastAsia="zh-CN"/>
        </w:rPr>
      </w:pPr>
    </w:p>
    <w:p w:rsidR="00C728F0" w:rsidRDefault="00C728F0" w:rsidP="00C728F0">
      <w:pPr>
        <w:rPr>
          <w:szCs w:val="22"/>
          <w:lang w:eastAsia="zh-CN"/>
        </w:rPr>
      </w:pPr>
    </w:p>
    <w:p w:rsidR="00544A19" w:rsidRDefault="00544A19" w:rsidP="00C728F0">
      <w:pPr>
        <w:rPr>
          <w:szCs w:val="22"/>
          <w:lang w:eastAsia="zh-CN"/>
        </w:rPr>
      </w:pPr>
    </w:p>
    <w:p w:rsidR="00544A19" w:rsidRDefault="00544A19" w:rsidP="00C728F0">
      <w:pPr>
        <w:rPr>
          <w:szCs w:val="22"/>
          <w:lang w:eastAsia="zh-CN"/>
        </w:rPr>
      </w:pPr>
    </w:p>
    <w:p w:rsidR="00C728F0" w:rsidRPr="00135163" w:rsidRDefault="00C728F0" w:rsidP="00135163">
      <w:pPr>
        <w:pStyle w:val="ListParagraph"/>
        <w:numPr>
          <w:ilvl w:val="0"/>
          <w:numId w:val="12"/>
        </w:numPr>
        <w:ind w:left="360"/>
        <w:rPr>
          <w:b/>
          <w:i/>
          <w:lang w:eastAsia="zh-CN"/>
        </w:rPr>
      </w:pPr>
      <w:r w:rsidRPr="00135163">
        <w:rPr>
          <w:b/>
          <w:i/>
          <w:lang w:eastAsia="zh-CN"/>
        </w:rPr>
        <w:t xml:space="preserve">Proposed text changes to P802.11be D0.4 (related to </w:t>
      </w:r>
      <w:r w:rsidR="00135163" w:rsidRPr="00135163">
        <w:rPr>
          <w:b/>
          <w:i/>
          <w:u w:val="single"/>
          <w:lang w:eastAsia="zh-CN"/>
        </w:rPr>
        <w:t>20</w:t>
      </w:r>
      <w:r w:rsidRPr="00135163">
        <w:rPr>
          <w:b/>
          <w:i/>
          <w:u w:val="single"/>
          <w:lang w:eastAsia="zh-CN"/>
        </w:rPr>
        <w:t xml:space="preserve"> MHz </w:t>
      </w:r>
      <w:r w:rsidR="00135163" w:rsidRPr="00135163">
        <w:rPr>
          <w:b/>
          <w:i/>
          <w:u w:val="single"/>
          <w:lang w:eastAsia="zh-CN"/>
        </w:rPr>
        <w:t xml:space="preserve">frequency </w:t>
      </w:r>
      <w:r w:rsidRPr="00135163">
        <w:rPr>
          <w:b/>
          <w:i/>
          <w:u w:val="single"/>
          <w:lang w:eastAsia="zh-CN"/>
        </w:rPr>
        <w:t>segment</w:t>
      </w:r>
      <w:r w:rsidR="006D5281">
        <w:rPr>
          <w:b/>
          <w:i/>
          <w:u w:val="single"/>
          <w:lang w:eastAsia="zh-CN"/>
        </w:rPr>
        <w:t xml:space="preserve"> </w:t>
      </w:r>
      <w:r w:rsidRPr="00135163">
        <w:rPr>
          <w:b/>
          <w:i/>
          <w:lang w:eastAsia="zh-CN"/>
        </w:rPr>
        <w:t xml:space="preserve">) </w:t>
      </w:r>
    </w:p>
    <w:p w:rsidR="00C728F0" w:rsidRDefault="00C728F0" w:rsidP="00C728F0">
      <w:pPr>
        <w:rPr>
          <w:lang w:eastAsia="zh-CN"/>
        </w:rPr>
      </w:pPr>
    </w:p>
    <w:p w:rsidR="00C728F0" w:rsidRPr="008B3AB8" w:rsidRDefault="00C728F0" w:rsidP="00C728F0">
      <w:pPr>
        <w:rPr>
          <w:b/>
          <w:i/>
          <w:sz w:val="24"/>
          <w:szCs w:val="24"/>
          <w:lang w:eastAsia="zh-CN"/>
        </w:rPr>
      </w:pPr>
      <w:r w:rsidRPr="008B3AB8">
        <w:rPr>
          <w:b/>
          <w:i/>
          <w:sz w:val="24"/>
          <w:szCs w:val="24"/>
          <w:highlight w:val="yellow"/>
          <w:lang w:eastAsia="zh-CN"/>
        </w:rPr>
        <w:t xml:space="preserve"> </w:t>
      </w:r>
      <w:proofErr w:type="spellStart"/>
      <w:r w:rsidRPr="008B3AB8">
        <w:rPr>
          <w:b/>
          <w:i/>
          <w:sz w:val="24"/>
          <w:szCs w:val="24"/>
          <w:highlight w:val="yellow"/>
          <w:lang w:eastAsia="zh-CN"/>
        </w:rPr>
        <w:t>TGbe</w:t>
      </w:r>
      <w:proofErr w:type="spellEnd"/>
      <w:r w:rsidRPr="008B3AB8">
        <w:rPr>
          <w:b/>
          <w:i/>
          <w:sz w:val="24"/>
          <w:szCs w:val="24"/>
          <w:highlight w:val="yellow"/>
          <w:lang w:eastAsia="zh-CN"/>
        </w:rPr>
        <w:t xml:space="preserve"> editor: </w:t>
      </w:r>
      <w:r w:rsidRPr="00B839F7">
        <w:rPr>
          <w:b/>
          <w:i/>
          <w:sz w:val="24"/>
          <w:szCs w:val="24"/>
          <w:lang w:eastAsia="zh-CN"/>
        </w:rPr>
        <w:t>please revise P802.11be D0.4 with the following text changes</w:t>
      </w:r>
    </w:p>
    <w:p w:rsidR="00C728F0" w:rsidRDefault="00C728F0" w:rsidP="00C728F0">
      <w:pPr>
        <w:rPr>
          <w:szCs w:val="22"/>
          <w:lang w:eastAsia="zh-CN"/>
        </w:rPr>
      </w:pPr>
    </w:p>
    <w:p w:rsidR="00C728F0" w:rsidRDefault="00C728F0" w:rsidP="00C728F0">
      <w:pPr>
        <w:rPr>
          <w:szCs w:val="22"/>
          <w:lang w:eastAsia="zh-CN"/>
        </w:rPr>
      </w:pPr>
    </w:p>
    <w:p w:rsidR="00C728F0" w:rsidRDefault="00C728F0" w:rsidP="00C728F0">
      <w:pPr>
        <w:rPr>
          <w:szCs w:val="22"/>
          <w:lang w:eastAsia="zh-CN"/>
        </w:rPr>
      </w:pPr>
    </w:p>
    <w:p w:rsidR="00C728F0" w:rsidRDefault="00C728F0" w:rsidP="00C728F0">
      <w:pPr>
        <w:rPr>
          <w:szCs w:val="22"/>
          <w:lang w:eastAsia="zh-CN"/>
        </w:rPr>
      </w:pPr>
      <w:r w:rsidRPr="00FB7793">
        <w:rPr>
          <w:szCs w:val="22"/>
          <w:highlight w:val="yellow"/>
          <w:lang w:eastAsia="zh-CN"/>
        </w:rPr>
        <w:t>P</w:t>
      </w:r>
      <w:r>
        <w:rPr>
          <w:szCs w:val="22"/>
          <w:highlight w:val="yellow"/>
          <w:lang w:eastAsia="zh-CN"/>
        </w:rPr>
        <w:t>345</w:t>
      </w:r>
      <w:r w:rsidRPr="00FB7793">
        <w:rPr>
          <w:szCs w:val="22"/>
          <w:highlight w:val="yellow"/>
          <w:lang w:eastAsia="zh-CN"/>
        </w:rPr>
        <w:t>L</w:t>
      </w:r>
      <w:r>
        <w:rPr>
          <w:szCs w:val="22"/>
          <w:highlight w:val="yellow"/>
          <w:lang w:eastAsia="zh-CN"/>
        </w:rPr>
        <w:t>21</w:t>
      </w:r>
      <w:r w:rsidRPr="00D1452B">
        <w:rPr>
          <w:sz w:val="24"/>
          <w:szCs w:val="24"/>
          <w:highlight w:val="yellow"/>
          <w:lang w:eastAsia="zh-CN"/>
        </w:rPr>
        <w:t>:</w:t>
      </w:r>
      <w:r>
        <w:rPr>
          <w:sz w:val="24"/>
          <w:szCs w:val="24"/>
          <w:lang w:eastAsia="zh-CN"/>
        </w:rPr>
        <w:t xml:space="preserve"> </w:t>
      </w:r>
      <w:r w:rsidRPr="004349A2">
        <w:rPr>
          <w:sz w:val="24"/>
          <w:szCs w:val="24"/>
          <w:lang w:eastAsia="zh-CN"/>
        </w:rPr>
        <w:t>(</w:t>
      </w:r>
      <w:r w:rsidRPr="004349A2">
        <w:rPr>
          <w:b/>
          <w:bCs/>
          <w:sz w:val="24"/>
          <w:szCs w:val="24"/>
        </w:rPr>
        <w:t xml:space="preserve">Table 36-32—Common field for OFDMA transmission </w:t>
      </w:r>
      <w:r w:rsidRPr="004349A2">
        <w:rPr>
          <w:b/>
          <w:bCs/>
          <w:i/>
          <w:iCs/>
          <w:sz w:val="24"/>
          <w:szCs w:val="24"/>
        </w:rPr>
        <w:t>(continued)</w:t>
      </w:r>
      <w:r w:rsidRPr="004349A2">
        <w:rPr>
          <w:sz w:val="24"/>
          <w:szCs w:val="24"/>
          <w:lang w:eastAsia="zh-CN"/>
        </w:rPr>
        <w:t xml:space="preserve">) – Description: Each RU Allocation-1 subfield in an EHT-SIG content channel corresponding to a 20 MHz frequency </w:t>
      </w:r>
      <w:del w:id="88" w:author="Yan Xin" w:date="2021-04-08T20:57:00Z">
        <w:r w:rsidRPr="004349A2" w:rsidDel="006E7889">
          <w:rPr>
            <w:sz w:val="24"/>
            <w:szCs w:val="24"/>
            <w:lang w:eastAsia="zh-CN"/>
          </w:rPr>
          <w:delText xml:space="preserve">segment </w:delText>
        </w:r>
      </w:del>
      <w:proofErr w:type="spellStart"/>
      <w:ins w:id="89" w:author="Yan Xin" w:date="2021-04-08T20:57:00Z">
        <w:r w:rsidRPr="004349A2">
          <w:rPr>
            <w:sz w:val="24"/>
            <w:szCs w:val="24"/>
            <w:lang w:eastAsia="zh-CN"/>
          </w:rPr>
          <w:t>subblock</w:t>
        </w:r>
        <w:proofErr w:type="spellEnd"/>
        <w:r w:rsidRPr="004349A2">
          <w:rPr>
            <w:sz w:val="24"/>
            <w:szCs w:val="24"/>
            <w:lang w:eastAsia="zh-CN"/>
          </w:rPr>
          <w:t xml:space="preserve"> </w:t>
        </w:r>
      </w:ins>
      <w:r w:rsidRPr="004349A2">
        <w:rPr>
          <w:sz w:val="24"/>
          <w:szCs w:val="24"/>
          <w:lang w:eastAsia="zh-CN"/>
        </w:rPr>
        <w:t>indicates the RU assignment, including the size of the RU(s) and their placement in the frequency domain, to be used in the EHT modulated fields of the EHT MU PPDU in the frequency domain, where the subcarrier indices of the RU(s) meet the conditions in Table 36-33 (RUs associated with each RU Allocation subfield for each EHT-SIG content channel and PPDU bandwidth).</w:t>
      </w:r>
    </w:p>
    <w:p w:rsidR="00C728F0" w:rsidRDefault="00C728F0" w:rsidP="00C728F0">
      <w:pPr>
        <w:rPr>
          <w:szCs w:val="22"/>
          <w:lang w:eastAsia="zh-CN"/>
        </w:rPr>
      </w:pPr>
    </w:p>
    <w:p w:rsidR="00C728F0" w:rsidRDefault="00C728F0" w:rsidP="00C728F0">
      <w:pPr>
        <w:rPr>
          <w:szCs w:val="22"/>
          <w:lang w:eastAsia="zh-CN"/>
        </w:rPr>
      </w:pPr>
      <w:r w:rsidRPr="00DD5A9C">
        <w:rPr>
          <w:noProof/>
          <w:szCs w:val="22"/>
          <w:lang w:val="en-US" w:eastAsia="zh-CN"/>
        </w:rPr>
        <w:lastRenderedPageBreak/>
        <w:drawing>
          <wp:inline distT="0" distB="0" distL="0" distR="0" wp14:anchorId="3A0E0E83" wp14:editId="484F88F6">
            <wp:extent cx="6292850" cy="55816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92850" cy="5581650"/>
                    </a:xfrm>
                    <a:prstGeom prst="rect">
                      <a:avLst/>
                    </a:prstGeom>
                    <a:noFill/>
                    <a:ln>
                      <a:noFill/>
                    </a:ln>
                  </pic:spPr>
                </pic:pic>
              </a:graphicData>
            </a:graphic>
          </wp:inline>
        </w:drawing>
      </w:r>
    </w:p>
    <w:p w:rsidR="00C728F0" w:rsidRDefault="00C728F0" w:rsidP="00C728F0">
      <w:pPr>
        <w:rPr>
          <w:szCs w:val="22"/>
          <w:lang w:eastAsia="zh-CN"/>
        </w:rPr>
      </w:pPr>
    </w:p>
    <w:p w:rsidR="00C728F0" w:rsidRDefault="00C728F0" w:rsidP="00C728F0">
      <w:pPr>
        <w:rPr>
          <w:szCs w:val="22"/>
          <w:lang w:eastAsia="zh-CN"/>
        </w:rPr>
      </w:pPr>
      <w:r w:rsidRPr="00710082">
        <w:rPr>
          <w:sz w:val="24"/>
          <w:szCs w:val="24"/>
          <w:highlight w:val="yellow"/>
          <w:lang w:eastAsia="zh-CN"/>
        </w:rPr>
        <w:t>P346L25:</w:t>
      </w:r>
      <w:r>
        <w:rPr>
          <w:sz w:val="24"/>
          <w:szCs w:val="24"/>
          <w:lang w:eastAsia="zh-CN"/>
        </w:rPr>
        <w:t xml:space="preserve"> </w:t>
      </w:r>
      <w:r w:rsidRPr="004349A2">
        <w:rPr>
          <w:sz w:val="24"/>
          <w:szCs w:val="24"/>
          <w:lang w:eastAsia="zh-CN"/>
        </w:rPr>
        <w:t>(</w:t>
      </w:r>
      <w:r w:rsidRPr="004349A2">
        <w:rPr>
          <w:b/>
          <w:bCs/>
          <w:sz w:val="24"/>
          <w:szCs w:val="24"/>
        </w:rPr>
        <w:t xml:space="preserve">Table 36-32—Common field for OFDMA transmission </w:t>
      </w:r>
      <w:r w:rsidRPr="004349A2">
        <w:rPr>
          <w:b/>
          <w:bCs/>
          <w:i/>
          <w:iCs/>
          <w:sz w:val="24"/>
          <w:szCs w:val="24"/>
        </w:rPr>
        <w:t>(continued)</w:t>
      </w:r>
      <w:r w:rsidRPr="004349A2">
        <w:rPr>
          <w:sz w:val="24"/>
          <w:szCs w:val="24"/>
          <w:lang w:eastAsia="zh-CN"/>
        </w:rPr>
        <w:t xml:space="preserve">) – Description: Each RU Allocation-2 subfield in an EHT-SIG content channel corresponding to a 20 MHz frequency </w:t>
      </w:r>
      <w:del w:id="90" w:author="Yan Xin" w:date="2021-04-08T21:08:00Z">
        <w:r w:rsidRPr="004349A2" w:rsidDel="00DD5A9C">
          <w:rPr>
            <w:sz w:val="24"/>
            <w:szCs w:val="24"/>
            <w:lang w:eastAsia="zh-CN"/>
          </w:rPr>
          <w:delText xml:space="preserve">segment </w:delText>
        </w:r>
      </w:del>
      <w:proofErr w:type="spellStart"/>
      <w:ins w:id="91" w:author="Yan Xin" w:date="2021-04-08T21:08:00Z">
        <w:r w:rsidRPr="004349A2">
          <w:rPr>
            <w:sz w:val="24"/>
            <w:szCs w:val="24"/>
            <w:lang w:eastAsia="zh-CN"/>
          </w:rPr>
          <w:t>subblock</w:t>
        </w:r>
        <w:proofErr w:type="spellEnd"/>
        <w:r w:rsidRPr="004349A2">
          <w:rPr>
            <w:sz w:val="24"/>
            <w:szCs w:val="24"/>
            <w:lang w:eastAsia="zh-CN"/>
          </w:rPr>
          <w:t xml:space="preserve"> </w:t>
        </w:r>
      </w:ins>
      <w:r w:rsidRPr="004349A2">
        <w:rPr>
          <w:sz w:val="24"/>
          <w:szCs w:val="24"/>
          <w:lang w:eastAsia="zh-CN"/>
        </w:rPr>
        <w:t>indicates the RU assignment, including the size of the RU(s) and their placement in the frequency domain, to be used in the EHT modulated fields of the EHT MU PPDU in the frequency domain, where the subcarrier indices of the RU(s) meet the conditions in Table 36-33 (RUs associated with each RU Allocation subfield for each EHT-SIG content channel and PPDU bandwidth).</w:t>
      </w:r>
    </w:p>
    <w:p w:rsidR="00C728F0" w:rsidRDefault="00C728F0" w:rsidP="00C728F0">
      <w:pPr>
        <w:rPr>
          <w:szCs w:val="22"/>
          <w:lang w:eastAsia="zh-CN"/>
        </w:rPr>
      </w:pPr>
    </w:p>
    <w:p w:rsidR="00C728F0" w:rsidRPr="000E4BFB" w:rsidRDefault="00C728F0" w:rsidP="00C728F0">
      <w:pPr>
        <w:rPr>
          <w:sz w:val="20"/>
          <w:lang w:eastAsia="zh-CN"/>
        </w:rPr>
      </w:pPr>
      <w:r w:rsidRPr="00710082">
        <w:rPr>
          <w:sz w:val="24"/>
          <w:szCs w:val="24"/>
          <w:highlight w:val="yellow"/>
          <w:lang w:eastAsia="zh-CN"/>
        </w:rPr>
        <w:t>P372L58:</w:t>
      </w:r>
      <w:r>
        <w:rPr>
          <w:sz w:val="24"/>
          <w:szCs w:val="24"/>
          <w:lang w:eastAsia="zh-CN"/>
        </w:rPr>
        <w:t xml:space="preserve"> </w:t>
      </w:r>
      <w:r w:rsidRPr="004349A2">
        <w:rPr>
          <w:sz w:val="24"/>
          <w:szCs w:val="24"/>
          <w:lang w:eastAsia="zh-CN"/>
        </w:rPr>
        <w:t xml:space="preserve">For OFDMA transmission and non-OFDMA transmission to multiple users, a 40 MHz PPDU contains two EHT-SIG content channels, each occupying a 20 MHz frequency </w:t>
      </w:r>
      <w:del w:id="92" w:author="Yan Xin" w:date="2021-04-08T21:13:00Z">
        <w:r w:rsidRPr="004349A2" w:rsidDel="000E4BFB">
          <w:rPr>
            <w:sz w:val="24"/>
            <w:szCs w:val="24"/>
            <w:lang w:eastAsia="zh-CN"/>
          </w:rPr>
          <w:delText xml:space="preserve">segment </w:delText>
        </w:r>
      </w:del>
      <w:proofErr w:type="spellStart"/>
      <w:ins w:id="93" w:author="Yan Xin" w:date="2021-04-08T21:13:00Z">
        <w:r w:rsidRPr="004349A2">
          <w:rPr>
            <w:sz w:val="24"/>
            <w:szCs w:val="24"/>
            <w:lang w:eastAsia="zh-CN"/>
          </w:rPr>
          <w:t>subblock</w:t>
        </w:r>
        <w:proofErr w:type="spellEnd"/>
        <w:r w:rsidRPr="004349A2">
          <w:rPr>
            <w:sz w:val="24"/>
            <w:szCs w:val="24"/>
            <w:lang w:eastAsia="zh-CN"/>
          </w:rPr>
          <w:t xml:space="preserve"> </w:t>
        </w:r>
      </w:ins>
      <w:r w:rsidRPr="004349A2">
        <w:rPr>
          <w:sz w:val="24"/>
          <w:szCs w:val="24"/>
          <w:lang w:eastAsia="zh-CN"/>
        </w:rPr>
        <w:t>as shown in Figure 36-41 (EHT-SIG content channel for a 40 MHz PPDU for OFDMA transmission and non-OFDMA transmission to multiple users) according to Equation (36-22) and 36.3.12.8.2 (EHT-SIG content channels).</w:t>
      </w:r>
    </w:p>
    <w:p w:rsidR="00C728F0" w:rsidRDefault="00C728F0" w:rsidP="00C728F0">
      <w:pPr>
        <w:rPr>
          <w:sz w:val="20"/>
          <w:lang w:eastAsia="zh-CN"/>
        </w:rPr>
      </w:pPr>
    </w:p>
    <w:p w:rsidR="007F01C5" w:rsidRDefault="007F01C5" w:rsidP="007F01C5">
      <w:pPr>
        <w:rPr>
          <w:lang w:val="en-US"/>
        </w:rPr>
      </w:pPr>
    </w:p>
    <w:p w:rsidR="007F01C5" w:rsidRDefault="007F01C5" w:rsidP="007F01C5">
      <w:pPr>
        <w:rPr>
          <w:lang w:val="en-US"/>
        </w:rPr>
      </w:pPr>
    </w:p>
    <w:p w:rsidR="007F01C5" w:rsidRDefault="007F01C5" w:rsidP="007F01C5">
      <w:pPr>
        <w:rPr>
          <w:lang w:val="en-US"/>
        </w:rPr>
      </w:pPr>
    </w:p>
    <w:p w:rsidR="007F01C5" w:rsidRDefault="007F01C5" w:rsidP="007F01C5">
      <w:pPr>
        <w:rPr>
          <w:lang w:val="en-US"/>
        </w:rPr>
      </w:pPr>
    </w:p>
    <w:p w:rsidR="007F01C5" w:rsidRPr="007F01C5" w:rsidRDefault="007F01C5" w:rsidP="007F01C5">
      <w:pPr>
        <w:rPr>
          <w:lang w:val="en-US"/>
        </w:rPr>
      </w:pPr>
    </w:p>
    <w:p w:rsidR="00762ACB" w:rsidRDefault="00762ACB" w:rsidP="00616601">
      <w:pPr>
        <w:rPr>
          <w:szCs w:val="22"/>
          <w:lang w:eastAsia="zh-CN"/>
        </w:rPr>
      </w:pPr>
    </w:p>
    <w:p w:rsidR="00762ACB" w:rsidRPr="006D5281" w:rsidRDefault="00D12FAF" w:rsidP="006D5281">
      <w:pPr>
        <w:pStyle w:val="ListParagraph"/>
        <w:numPr>
          <w:ilvl w:val="0"/>
          <w:numId w:val="12"/>
        </w:numPr>
        <w:rPr>
          <w:i/>
          <w:szCs w:val="22"/>
          <w:lang w:eastAsia="zh-CN"/>
        </w:rPr>
      </w:pPr>
      <w:r w:rsidRPr="006D5281">
        <w:rPr>
          <w:b/>
          <w:i/>
          <w:lang w:eastAsia="zh-CN"/>
        </w:rPr>
        <w:t xml:space="preserve">Discussion on </w:t>
      </w:r>
      <w:r w:rsidR="006D5281">
        <w:rPr>
          <w:b/>
          <w:i/>
          <w:lang w:eastAsia="zh-CN"/>
        </w:rPr>
        <w:t xml:space="preserve">usage of </w:t>
      </w:r>
      <w:r w:rsidRPr="006D5281">
        <w:rPr>
          <w:b/>
          <w:i/>
          <w:lang w:eastAsia="zh-CN"/>
        </w:rPr>
        <w:t>“frequency segment” P802.11be D0.4</w:t>
      </w:r>
    </w:p>
    <w:p w:rsidR="00762ACB" w:rsidRDefault="00762ACB" w:rsidP="00616601">
      <w:pPr>
        <w:rPr>
          <w:szCs w:val="22"/>
          <w:lang w:eastAsia="zh-CN"/>
        </w:rPr>
      </w:pPr>
    </w:p>
    <w:p w:rsidR="00762ACB" w:rsidRPr="00707D2A" w:rsidRDefault="00D12FAF" w:rsidP="00616601">
      <w:pPr>
        <w:rPr>
          <w:b/>
          <w:szCs w:val="22"/>
          <w:lang w:eastAsia="zh-CN"/>
        </w:rPr>
      </w:pPr>
      <w:r w:rsidRPr="00707D2A">
        <w:rPr>
          <w:b/>
          <w:szCs w:val="22"/>
          <w:lang w:eastAsia="zh-CN"/>
        </w:rPr>
        <w:t xml:space="preserve">The terminology </w:t>
      </w:r>
      <w:r w:rsidR="006D5281">
        <w:rPr>
          <w:b/>
          <w:szCs w:val="22"/>
          <w:lang w:eastAsia="zh-CN"/>
        </w:rPr>
        <w:t xml:space="preserve">of </w:t>
      </w:r>
      <w:r w:rsidRPr="00707D2A">
        <w:rPr>
          <w:b/>
          <w:szCs w:val="22"/>
          <w:lang w:eastAsia="zh-CN"/>
        </w:rPr>
        <w:t xml:space="preserve">“frequency segment” in the following </w:t>
      </w:r>
      <w:r w:rsidR="006D5281">
        <w:rPr>
          <w:b/>
          <w:szCs w:val="22"/>
          <w:lang w:eastAsia="zh-CN"/>
        </w:rPr>
        <w:t xml:space="preserve">paragraphs </w:t>
      </w:r>
      <w:r w:rsidRPr="00707D2A">
        <w:rPr>
          <w:b/>
          <w:szCs w:val="22"/>
          <w:lang w:eastAsia="zh-CN"/>
        </w:rPr>
        <w:t xml:space="preserve">will be kept as </w:t>
      </w:r>
      <w:r w:rsidR="006D5281">
        <w:rPr>
          <w:b/>
          <w:szCs w:val="22"/>
          <w:lang w:eastAsia="zh-CN"/>
        </w:rPr>
        <w:t>they are</w:t>
      </w:r>
      <w:r w:rsidRPr="00707D2A">
        <w:rPr>
          <w:b/>
          <w:szCs w:val="22"/>
          <w:lang w:eastAsia="zh-CN"/>
        </w:rPr>
        <w:t xml:space="preserve"> in P802.11be D0.4</w:t>
      </w:r>
    </w:p>
    <w:p w:rsidR="002A2EEE" w:rsidRDefault="002A2EEE" w:rsidP="00616601">
      <w:pPr>
        <w:rPr>
          <w:szCs w:val="22"/>
          <w:lang w:eastAsia="zh-CN"/>
        </w:rPr>
      </w:pPr>
    </w:p>
    <w:p w:rsidR="00535FBE" w:rsidRDefault="00535FBE" w:rsidP="00616601">
      <w:pPr>
        <w:rPr>
          <w:szCs w:val="22"/>
          <w:lang w:eastAsia="zh-CN"/>
        </w:rPr>
      </w:pPr>
    </w:p>
    <w:p w:rsidR="002A2EEE" w:rsidRPr="00D12FAF" w:rsidRDefault="00D12FAF" w:rsidP="00616601">
      <w:pPr>
        <w:rPr>
          <w:sz w:val="24"/>
          <w:szCs w:val="24"/>
          <w:lang w:eastAsia="zh-CN"/>
        </w:rPr>
      </w:pPr>
      <w:r w:rsidRPr="00D12FAF">
        <w:rPr>
          <w:sz w:val="24"/>
          <w:szCs w:val="24"/>
          <w:highlight w:val="yellow"/>
          <w:lang w:eastAsia="zh-CN"/>
        </w:rPr>
        <w:t>P</w:t>
      </w:r>
      <w:r>
        <w:rPr>
          <w:sz w:val="24"/>
          <w:szCs w:val="24"/>
          <w:highlight w:val="yellow"/>
          <w:lang w:eastAsia="zh-CN"/>
        </w:rPr>
        <w:t>296</w:t>
      </w:r>
      <w:r w:rsidRPr="00D12FAF">
        <w:rPr>
          <w:sz w:val="24"/>
          <w:szCs w:val="24"/>
          <w:highlight w:val="yellow"/>
          <w:lang w:eastAsia="zh-CN"/>
        </w:rPr>
        <w:t>L</w:t>
      </w:r>
      <w:r>
        <w:rPr>
          <w:sz w:val="24"/>
          <w:szCs w:val="24"/>
          <w:highlight w:val="yellow"/>
          <w:lang w:eastAsia="zh-CN"/>
        </w:rPr>
        <w:t>59</w:t>
      </w:r>
      <w:r w:rsidRPr="00D12FAF">
        <w:rPr>
          <w:sz w:val="24"/>
          <w:szCs w:val="24"/>
          <w:lang w:eastAsia="zh-CN"/>
        </w:rPr>
        <w:t xml:space="preserve">: In particular, Figure 36-24 (Transmitter block diagram for the L-SIG, RL-SIG, and U-SIG fields for an EHT MU PPDU) shows the transmit process for the L-SIG, RL-SIG, and U-SIG fields of an EHT MU PPDU using </w:t>
      </w:r>
      <w:r w:rsidRPr="00D12FAF">
        <w:rPr>
          <w:sz w:val="24"/>
          <w:szCs w:val="24"/>
          <w:highlight w:val="cyan"/>
          <w:lang w:eastAsia="zh-CN"/>
        </w:rPr>
        <w:t>one frequency segment</w:t>
      </w:r>
      <w:r w:rsidRPr="00D12FAF">
        <w:rPr>
          <w:sz w:val="24"/>
          <w:szCs w:val="24"/>
          <w:lang w:eastAsia="zh-CN"/>
        </w:rPr>
        <w:t>.</w:t>
      </w:r>
    </w:p>
    <w:p w:rsidR="00762ACB" w:rsidRDefault="00762ACB" w:rsidP="00616601">
      <w:pPr>
        <w:rPr>
          <w:szCs w:val="22"/>
          <w:lang w:eastAsia="zh-CN"/>
        </w:rPr>
      </w:pPr>
    </w:p>
    <w:p w:rsidR="00FB7793" w:rsidRDefault="001A09A5" w:rsidP="001A09A5">
      <w:pPr>
        <w:pStyle w:val="SP16233866"/>
        <w:rPr>
          <w:rStyle w:val="SC16323600"/>
        </w:rPr>
      </w:pPr>
      <w:r w:rsidRPr="00FB7793">
        <w:rPr>
          <w:sz w:val="22"/>
          <w:szCs w:val="22"/>
          <w:highlight w:val="yellow"/>
          <w:lang w:eastAsia="zh-CN"/>
        </w:rPr>
        <w:t>P</w:t>
      </w:r>
      <w:r>
        <w:rPr>
          <w:szCs w:val="22"/>
          <w:highlight w:val="yellow"/>
          <w:lang w:eastAsia="zh-CN"/>
        </w:rPr>
        <w:t>297</w:t>
      </w:r>
      <w:r w:rsidRPr="00FB7793">
        <w:rPr>
          <w:sz w:val="22"/>
          <w:szCs w:val="22"/>
          <w:highlight w:val="yellow"/>
          <w:lang w:eastAsia="zh-CN"/>
        </w:rPr>
        <w:t>L</w:t>
      </w:r>
      <w:r>
        <w:rPr>
          <w:szCs w:val="22"/>
          <w:highlight w:val="yellow"/>
          <w:lang w:eastAsia="zh-CN"/>
        </w:rPr>
        <w:t>3</w:t>
      </w:r>
      <w:r w:rsidR="00535FBE">
        <w:rPr>
          <w:szCs w:val="22"/>
          <w:highlight w:val="yellow"/>
          <w:lang w:eastAsia="zh-CN"/>
        </w:rPr>
        <w:t>1</w:t>
      </w:r>
      <w:r w:rsidRPr="0040482F">
        <w:rPr>
          <w:lang w:eastAsia="zh-CN"/>
        </w:rPr>
        <w:t>:</w:t>
      </w:r>
      <w:r>
        <w:rPr>
          <w:lang w:eastAsia="zh-CN"/>
        </w:rPr>
        <w:t xml:space="preserve"> </w:t>
      </w:r>
      <w:r w:rsidRPr="00FF178B">
        <w:rPr>
          <w:rStyle w:val="SC16323600"/>
          <w:sz w:val="24"/>
          <w:szCs w:val="24"/>
        </w:rPr>
        <w:t xml:space="preserve">Figure 36-25 (Transmitter block diagram for the L-SIG, RL-SIG, and U-SIG fields of an EHT TB PPDU) shows the transmit process for the L-SIG, RL-SIG, and U-SIG fields of an EHT TB PPDU using </w:t>
      </w:r>
      <w:r w:rsidRPr="00FF178B">
        <w:rPr>
          <w:rStyle w:val="SC16323600"/>
          <w:sz w:val="24"/>
          <w:szCs w:val="24"/>
          <w:highlight w:val="cyan"/>
        </w:rPr>
        <w:t>one frequency</w:t>
      </w:r>
      <w:r w:rsidRPr="00FF178B">
        <w:rPr>
          <w:rStyle w:val="SC16323600"/>
          <w:sz w:val="24"/>
          <w:szCs w:val="24"/>
        </w:rPr>
        <w:t xml:space="preserve"> </w:t>
      </w:r>
      <w:r w:rsidRPr="00FF178B">
        <w:rPr>
          <w:rStyle w:val="SC16323600"/>
          <w:sz w:val="24"/>
          <w:szCs w:val="24"/>
          <w:highlight w:val="cyan"/>
        </w:rPr>
        <w:t>segment</w:t>
      </w:r>
      <w:r w:rsidRPr="00FF178B">
        <w:rPr>
          <w:rStyle w:val="SC16323600"/>
          <w:sz w:val="24"/>
          <w:szCs w:val="24"/>
        </w:rPr>
        <w:t xml:space="preserve">. The BCC encoder and </w:t>
      </w:r>
      <w:proofErr w:type="spellStart"/>
      <w:r w:rsidRPr="00FF178B">
        <w:rPr>
          <w:rStyle w:val="SC16323600"/>
          <w:sz w:val="24"/>
          <w:szCs w:val="24"/>
        </w:rPr>
        <w:t>interleaver</w:t>
      </w:r>
      <w:proofErr w:type="spellEnd"/>
      <w:r w:rsidRPr="00FF178B">
        <w:rPr>
          <w:rStyle w:val="SC16323600"/>
          <w:sz w:val="24"/>
          <w:szCs w:val="24"/>
        </w:rPr>
        <w:t xml:space="preserve"> are not used when generating the L-STF and L-LTF fields.</w:t>
      </w:r>
    </w:p>
    <w:p w:rsidR="00633E78" w:rsidRDefault="00633E78" w:rsidP="00633E78">
      <w:pPr>
        <w:rPr>
          <w:lang w:val="en-US"/>
        </w:rPr>
      </w:pPr>
    </w:p>
    <w:p w:rsidR="00633E78" w:rsidRPr="00633E78" w:rsidRDefault="00633E78" w:rsidP="00633E78">
      <w:pPr>
        <w:rPr>
          <w:lang w:val="en-US"/>
        </w:rPr>
      </w:pPr>
      <w:r w:rsidRPr="00633E78">
        <w:rPr>
          <w:noProof/>
          <w:lang w:val="en-US" w:eastAsia="zh-CN"/>
        </w:rPr>
        <w:drawing>
          <wp:inline distT="0" distB="0" distL="0" distR="0">
            <wp:extent cx="5734050" cy="30670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4050" cy="3067050"/>
                    </a:xfrm>
                    <a:prstGeom prst="rect">
                      <a:avLst/>
                    </a:prstGeom>
                    <a:noFill/>
                    <a:ln>
                      <a:noFill/>
                    </a:ln>
                  </pic:spPr>
                </pic:pic>
              </a:graphicData>
            </a:graphic>
          </wp:inline>
        </w:drawing>
      </w:r>
    </w:p>
    <w:p w:rsidR="001A09A5" w:rsidRDefault="001A09A5" w:rsidP="001A09A5">
      <w:pPr>
        <w:rPr>
          <w:lang w:val="en-US"/>
        </w:rPr>
      </w:pPr>
    </w:p>
    <w:p w:rsidR="001A09A5" w:rsidRPr="00FF178B" w:rsidRDefault="001A09A5" w:rsidP="00633E78">
      <w:pPr>
        <w:pStyle w:val="SP16233866"/>
        <w:rPr>
          <w:color w:val="000000"/>
        </w:rPr>
      </w:pPr>
      <w:r w:rsidRPr="00FB7793">
        <w:rPr>
          <w:sz w:val="22"/>
          <w:szCs w:val="22"/>
          <w:highlight w:val="yellow"/>
          <w:lang w:eastAsia="zh-CN"/>
        </w:rPr>
        <w:t>P</w:t>
      </w:r>
      <w:r>
        <w:rPr>
          <w:szCs w:val="22"/>
          <w:highlight w:val="yellow"/>
          <w:lang w:eastAsia="zh-CN"/>
        </w:rPr>
        <w:t>297</w:t>
      </w:r>
      <w:r w:rsidRPr="00FB7793">
        <w:rPr>
          <w:sz w:val="22"/>
          <w:szCs w:val="22"/>
          <w:highlight w:val="yellow"/>
          <w:lang w:eastAsia="zh-CN"/>
        </w:rPr>
        <w:t>L</w:t>
      </w:r>
      <w:r>
        <w:rPr>
          <w:szCs w:val="22"/>
          <w:highlight w:val="yellow"/>
          <w:lang w:eastAsia="zh-CN"/>
        </w:rPr>
        <w:t>61</w:t>
      </w:r>
      <w:r w:rsidRPr="0040482F">
        <w:rPr>
          <w:lang w:eastAsia="zh-CN"/>
        </w:rPr>
        <w:t>:</w:t>
      </w:r>
      <w:r>
        <w:rPr>
          <w:lang w:eastAsia="zh-CN"/>
        </w:rPr>
        <w:t xml:space="preserve"> </w:t>
      </w:r>
      <w:r w:rsidRPr="00FF178B">
        <w:rPr>
          <w:rStyle w:val="SC16323600"/>
          <w:sz w:val="24"/>
          <w:szCs w:val="24"/>
        </w:rPr>
        <w:t xml:space="preserve">Figure 36-26 (Transmitter block diagram for the EHT-SIG field) shows the transmit process for the EHT-SIG field of an EHT MU PPDU using </w:t>
      </w:r>
      <w:r w:rsidRPr="00FF178B">
        <w:rPr>
          <w:rStyle w:val="SC16323600"/>
          <w:sz w:val="24"/>
          <w:szCs w:val="24"/>
          <w:highlight w:val="cyan"/>
        </w:rPr>
        <w:t>one frequency segment</w:t>
      </w:r>
      <w:r w:rsidRPr="00FF178B">
        <w:rPr>
          <w:rStyle w:val="SC16323600"/>
          <w:sz w:val="24"/>
          <w:szCs w:val="24"/>
        </w:rPr>
        <w:t>.</w:t>
      </w:r>
      <w:r w:rsidR="00633E78" w:rsidRPr="00FF178B">
        <w:rPr>
          <w:rStyle w:val="SC16323600"/>
          <w:sz w:val="24"/>
          <w:szCs w:val="24"/>
        </w:rPr>
        <w:t xml:space="preserve"> This block diagram is for transmitting EHT-SIG in one 20 MHz </w:t>
      </w:r>
      <w:proofErr w:type="spellStart"/>
      <w:r w:rsidR="00633E78" w:rsidRPr="00FF178B">
        <w:rPr>
          <w:rStyle w:val="SC16323600"/>
          <w:sz w:val="24"/>
          <w:szCs w:val="24"/>
        </w:rPr>
        <w:t>subchannel</w:t>
      </w:r>
      <w:proofErr w:type="spellEnd"/>
      <w:r w:rsidR="00633E78" w:rsidRPr="00FF178B">
        <w:rPr>
          <w:rStyle w:val="SC16323600"/>
          <w:sz w:val="24"/>
          <w:szCs w:val="24"/>
        </w:rPr>
        <w:t>.</w:t>
      </w:r>
    </w:p>
    <w:p w:rsidR="001A09A5" w:rsidRDefault="001A09A5" w:rsidP="001A09A5">
      <w:pPr>
        <w:rPr>
          <w:lang w:val="en-US"/>
        </w:rPr>
      </w:pPr>
    </w:p>
    <w:p w:rsidR="001A09A5" w:rsidRPr="00A84B48" w:rsidRDefault="00A84B48" w:rsidP="00A84B48">
      <w:pPr>
        <w:pStyle w:val="SP16233866"/>
        <w:rPr>
          <w:color w:val="000000"/>
        </w:rPr>
      </w:pPr>
      <w:r w:rsidRPr="00FB7793">
        <w:rPr>
          <w:sz w:val="22"/>
          <w:szCs w:val="22"/>
          <w:highlight w:val="yellow"/>
          <w:lang w:eastAsia="zh-CN"/>
        </w:rPr>
        <w:t>P</w:t>
      </w:r>
      <w:r>
        <w:rPr>
          <w:szCs w:val="22"/>
          <w:highlight w:val="yellow"/>
          <w:lang w:eastAsia="zh-CN"/>
        </w:rPr>
        <w:t>299</w:t>
      </w:r>
      <w:r w:rsidRPr="00FB7793">
        <w:rPr>
          <w:sz w:val="22"/>
          <w:szCs w:val="22"/>
          <w:highlight w:val="yellow"/>
          <w:lang w:eastAsia="zh-CN"/>
        </w:rPr>
        <w:t>L</w:t>
      </w:r>
      <w:r>
        <w:rPr>
          <w:szCs w:val="22"/>
          <w:highlight w:val="yellow"/>
          <w:lang w:eastAsia="zh-CN"/>
        </w:rPr>
        <w:t>30</w:t>
      </w:r>
      <w:r w:rsidRPr="0040482F">
        <w:rPr>
          <w:lang w:eastAsia="zh-CN"/>
        </w:rPr>
        <w:t>:</w:t>
      </w:r>
      <w:r>
        <w:rPr>
          <w:lang w:eastAsia="zh-CN"/>
        </w:rPr>
        <w:t xml:space="preserve"> </w:t>
      </w:r>
      <w:r w:rsidRPr="00FF178B">
        <w:rPr>
          <w:rStyle w:val="SC16323600"/>
          <w:sz w:val="24"/>
          <w:szCs w:val="24"/>
        </w:rPr>
        <w:t xml:space="preserve">Figure 36-28 (Transmitter block diagram for the UL transmission or DL non-MU-MIMO transmission of a Data field with LDPC encoding on a RU/MRU less than or equal to 996-tone RU) shows the transmitter blocks for the UL transmission or DL non-MU-MIMO transmission of a Data field with LDPC encoding on a RU/MRU less than or equal to 996 tone for </w:t>
      </w:r>
      <w:r w:rsidRPr="00FF178B">
        <w:rPr>
          <w:rStyle w:val="SC16323600"/>
          <w:sz w:val="24"/>
          <w:szCs w:val="24"/>
          <w:highlight w:val="cyan"/>
        </w:rPr>
        <w:t>a single frequency segment</w:t>
      </w:r>
      <w:r w:rsidRPr="00FF178B">
        <w:rPr>
          <w:rStyle w:val="SC16323600"/>
          <w:sz w:val="24"/>
          <w:szCs w:val="24"/>
        </w:rPr>
        <w:t>.</w:t>
      </w:r>
    </w:p>
    <w:p w:rsidR="001A09A5" w:rsidRDefault="001A09A5" w:rsidP="001A09A5">
      <w:pPr>
        <w:rPr>
          <w:lang w:val="en-US"/>
        </w:rPr>
      </w:pPr>
    </w:p>
    <w:p w:rsidR="00002D47" w:rsidRPr="00FF178B" w:rsidRDefault="00002D47" w:rsidP="00002D47">
      <w:pPr>
        <w:pStyle w:val="SP16233866"/>
        <w:rPr>
          <w:rStyle w:val="SC16323600"/>
          <w:sz w:val="24"/>
          <w:szCs w:val="24"/>
        </w:rPr>
      </w:pPr>
      <w:r w:rsidRPr="00FB7793">
        <w:rPr>
          <w:sz w:val="22"/>
          <w:szCs w:val="22"/>
          <w:highlight w:val="yellow"/>
          <w:lang w:eastAsia="zh-CN"/>
        </w:rPr>
        <w:t>P</w:t>
      </w:r>
      <w:r>
        <w:rPr>
          <w:szCs w:val="22"/>
          <w:highlight w:val="yellow"/>
          <w:lang w:eastAsia="zh-CN"/>
        </w:rPr>
        <w:t>302</w:t>
      </w:r>
      <w:r w:rsidRPr="00FB7793">
        <w:rPr>
          <w:sz w:val="22"/>
          <w:szCs w:val="22"/>
          <w:highlight w:val="yellow"/>
          <w:lang w:eastAsia="zh-CN"/>
        </w:rPr>
        <w:t>L</w:t>
      </w:r>
      <w:r>
        <w:rPr>
          <w:szCs w:val="22"/>
          <w:highlight w:val="yellow"/>
          <w:lang w:eastAsia="zh-CN"/>
        </w:rPr>
        <w:t>53</w:t>
      </w:r>
      <w:r w:rsidRPr="0040482F">
        <w:rPr>
          <w:lang w:eastAsia="zh-CN"/>
        </w:rPr>
        <w:t>:</w:t>
      </w:r>
      <w:r>
        <w:rPr>
          <w:lang w:eastAsia="zh-CN"/>
        </w:rPr>
        <w:t xml:space="preserve"> (</w:t>
      </w:r>
      <w:r w:rsidRPr="00002D47">
        <w:rPr>
          <w:rFonts w:ascii="Arial" w:hAnsi="Arial" w:cs="Arial"/>
          <w:b/>
          <w:bCs/>
          <w:color w:val="000000"/>
          <w:sz w:val="20"/>
        </w:rPr>
        <w:t>36.3.7.2 Construction of L-STF</w:t>
      </w:r>
      <w:r>
        <w:rPr>
          <w:rFonts w:ascii="Arial" w:hAnsi="Arial" w:cs="Arial"/>
          <w:b/>
          <w:bCs/>
          <w:color w:val="000000"/>
          <w:sz w:val="20"/>
        </w:rPr>
        <w:t xml:space="preserve">) </w:t>
      </w:r>
      <w:r w:rsidRPr="00FF178B">
        <w:rPr>
          <w:bCs/>
          <w:color w:val="000000"/>
        </w:rPr>
        <w:t xml:space="preserve">e) CSD per chain: Apply CSD per chain for each transmit chain and </w:t>
      </w:r>
      <w:r w:rsidRPr="00FF178B">
        <w:rPr>
          <w:bCs/>
          <w:color w:val="000000"/>
          <w:highlight w:val="cyan"/>
        </w:rPr>
        <w:t>frequency segment</w:t>
      </w:r>
      <w:r w:rsidRPr="00FF178B">
        <w:rPr>
          <w:bCs/>
          <w:color w:val="000000"/>
        </w:rPr>
        <w:t xml:space="preserve"> as described in </w:t>
      </w:r>
      <w:r w:rsidRPr="00FF178B">
        <w:rPr>
          <w:rStyle w:val="SC16323600"/>
          <w:sz w:val="24"/>
          <w:szCs w:val="24"/>
        </w:rPr>
        <w:t>36.3.12.2.1 (Cyclic shift for pre-EHT modulated fields).</w:t>
      </w:r>
    </w:p>
    <w:p w:rsidR="001E48E9" w:rsidRPr="001E48E9" w:rsidRDefault="001E48E9" w:rsidP="001E48E9">
      <w:pPr>
        <w:rPr>
          <w:lang w:val="en-US"/>
        </w:rPr>
      </w:pPr>
    </w:p>
    <w:p w:rsidR="00002D47" w:rsidRPr="00D1452B" w:rsidRDefault="00D1452B" w:rsidP="001E48E9">
      <w:pPr>
        <w:pStyle w:val="SP16233866"/>
        <w:rPr>
          <w:color w:val="000000"/>
        </w:rPr>
      </w:pPr>
      <w:r w:rsidRPr="00FB7793">
        <w:rPr>
          <w:sz w:val="22"/>
          <w:szCs w:val="22"/>
          <w:highlight w:val="yellow"/>
          <w:lang w:eastAsia="zh-CN"/>
        </w:rPr>
        <w:t>P</w:t>
      </w:r>
      <w:r>
        <w:rPr>
          <w:szCs w:val="22"/>
          <w:highlight w:val="yellow"/>
          <w:lang w:eastAsia="zh-CN"/>
        </w:rPr>
        <w:t>303</w:t>
      </w:r>
      <w:r w:rsidRPr="00FB7793">
        <w:rPr>
          <w:sz w:val="22"/>
          <w:szCs w:val="22"/>
          <w:highlight w:val="yellow"/>
          <w:lang w:eastAsia="zh-CN"/>
        </w:rPr>
        <w:t>L</w:t>
      </w:r>
      <w:r>
        <w:rPr>
          <w:szCs w:val="22"/>
          <w:highlight w:val="yellow"/>
          <w:lang w:eastAsia="zh-CN"/>
        </w:rPr>
        <w:t>1</w:t>
      </w:r>
      <w:r w:rsidRPr="00D1452B">
        <w:rPr>
          <w:szCs w:val="22"/>
          <w:highlight w:val="yellow"/>
          <w:lang w:eastAsia="zh-CN"/>
        </w:rPr>
        <w:t>3</w:t>
      </w:r>
      <w:r w:rsidRPr="00D1452B">
        <w:rPr>
          <w:highlight w:val="yellow"/>
          <w:lang w:eastAsia="zh-CN"/>
        </w:rPr>
        <w:t>:</w:t>
      </w:r>
      <w:r>
        <w:rPr>
          <w:lang w:eastAsia="zh-CN"/>
        </w:rPr>
        <w:t xml:space="preserve"> (</w:t>
      </w:r>
      <w:r w:rsidRPr="00D1452B">
        <w:rPr>
          <w:rFonts w:ascii="Arial" w:hAnsi="Arial" w:cs="Arial"/>
          <w:b/>
          <w:bCs/>
          <w:color w:val="000000"/>
          <w:sz w:val="20"/>
          <w:szCs w:val="20"/>
        </w:rPr>
        <w:t>36.3.7.3 Construction of L-LTF</w:t>
      </w:r>
      <w:r>
        <w:rPr>
          <w:rFonts w:ascii="Arial" w:hAnsi="Arial" w:cs="Arial"/>
          <w:b/>
          <w:bCs/>
          <w:color w:val="000000"/>
          <w:sz w:val="20"/>
          <w:szCs w:val="20"/>
        </w:rPr>
        <w:t xml:space="preserve">) </w:t>
      </w:r>
      <w:r w:rsidRPr="00FF178B">
        <w:rPr>
          <w:rStyle w:val="SC16323600"/>
          <w:sz w:val="24"/>
          <w:szCs w:val="24"/>
        </w:rPr>
        <w:t xml:space="preserve">e) CSD per chain: Apply CSD per chain for each transmit chain and </w:t>
      </w:r>
      <w:r w:rsidRPr="00FF178B">
        <w:rPr>
          <w:rStyle w:val="SC16323600"/>
          <w:sz w:val="24"/>
          <w:szCs w:val="24"/>
          <w:highlight w:val="cyan"/>
        </w:rPr>
        <w:t>frequency segment</w:t>
      </w:r>
      <w:r w:rsidRPr="00FF178B">
        <w:rPr>
          <w:rStyle w:val="SC16323600"/>
          <w:sz w:val="24"/>
          <w:szCs w:val="24"/>
        </w:rPr>
        <w:t xml:space="preserve"> as described 36.3.12.2.1 (Cyclic shift for pre-EHT modulated fields).</w:t>
      </w:r>
    </w:p>
    <w:p w:rsidR="001A09A5" w:rsidRDefault="001A09A5" w:rsidP="001A09A5">
      <w:pPr>
        <w:rPr>
          <w:lang w:val="en-US"/>
        </w:rPr>
      </w:pPr>
    </w:p>
    <w:p w:rsidR="001A09A5" w:rsidRPr="00B367E5" w:rsidRDefault="00B367E5" w:rsidP="00B367E5">
      <w:pPr>
        <w:pStyle w:val="SP16233866"/>
        <w:rPr>
          <w:color w:val="000000"/>
        </w:rPr>
      </w:pPr>
      <w:r w:rsidRPr="00FB7793">
        <w:rPr>
          <w:sz w:val="22"/>
          <w:szCs w:val="22"/>
          <w:highlight w:val="yellow"/>
          <w:lang w:eastAsia="zh-CN"/>
        </w:rPr>
        <w:t>P</w:t>
      </w:r>
      <w:r>
        <w:rPr>
          <w:szCs w:val="22"/>
          <w:highlight w:val="yellow"/>
          <w:lang w:eastAsia="zh-CN"/>
        </w:rPr>
        <w:t>303</w:t>
      </w:r>
      <w:r w:rsidRPr="00FB7793">
        <w:rPr>
          <w:sz w:val="22"/>
          <w:szCs w:val="22"/>
          <w:highlight w:val="yellow"/>
          <w:lang w:eastAsia="zh-CN"/>
        </w:rPr>
        <w:t>L</w:t>
      </w:r>
      <w:r>
        <w:rPr>
          <w:szCs w:val="22"/>
          <w:highlight w:val="yellow"/>
          <w:lang w:eastAsia="zh-CN"/>
        </w:rPr>
        <w:t>46</w:t>
      </w:r>
      <w:r w:rsidRPr="00D1452B">
        <w:rPr>
          <w:highlight w:val="yellow"/>
          <w:lang w:eastAsia="zh-CN"/>
        </w:rPr>
        <w:t>:</w:t>
      </w:r>
      <w:r>
        <w:rPr>
          <w:lang w:eastAsia="zh-CN"/>
        </w:rPr>
        <w:t xml:space="preserve"> (</w:t>
      </w:r>
      <w:r w:rsidRPr="00B367E5">
        <w:rPr>
          <w:rFonts w:ascii="Arial" w:hAnsi="Arial" w:cs="Arial"/>
          <w:b/>
          <w:bCs/>
          <w:color w:val="000000"/>
          <w:sz w:val="20"/>
        </w:rPr>
        <w:t>36.3.7.4 Construction of L-SIG</w:t>
      </w:r>
      <w:r>
        <w:rPr>
          <w:lang w:eastAsia="zh-CN"/>
        </w:rPr>
        <w:t xml:space="preserve">) </w:t>
      </w:r>
      <w:proofErr w:type="spellStart"/>
      <w:r w:rsidRPr="00FF178B">
        <w:rPr>
          <w:rStyle w:val="SC16323600"/>
          <w:sz w:val="24"/>
          <w:szCs w:val="24"/>
        </w:rPr>
        <w:t>i</w:t>
      </w:r>
      <w:proofErr w:type="spellEnd"/>
      <w:r w:rsidRPr="00FF178B">
        <w:rPr>
          <w:rStyle w:val="SC16323600"/>
          <w:sz w:val="24"/>
          <w:szCs w:val="24"/>
        </w:rPr>
        <w:t xml:space="preserve">) CSD per chain: Apply CSD per chain for each transmit chain and </w:t>
      </w:r>
      <w:r w:rsidRPr="00FF178B">
        <w:rPr>
          <w:rStyle w:val="SC16323600"/>
          <w:sz w:val="24"/>
          <w:szCs w:val="24"/>
          <w:highlight w:val="cyan"/>
        </w:rPr>
        <w:t>frequency segment</w:t>
      </w:r>
      <w:r w:rsidRPr="00FF178B">
        <w:rPr>
          <w:rStyle w:val="SC16323600"/>
          <w:sz w:val="24"/>
          <w:szCs w:val="24"/>
        </w:rPr>
        <w:t xml:space="preserve"> as described in 36.3.12.2.1 (Cyclic shift for pre-EHT modulated fields).</w:t>
      </w:r>
    </w:p>
    <w:p w:rsidR="001E48E9" w:rsidRDefault="001E48E9" w:rsidP="001A09A5">
      <w:pPr>
        <w:rPr>
          <w:lang w:val="en-US"/>
        </w:rPr>
      </w:pPr>
    </w:p>
    <w:p w:rsidR="001E48E9" w:rsidRPr="009261F1" w:rsidRDefault="009261F1" w:rsidP="009261F1">
      <w:pPr>
        <w:pStyle w:val="SP16233866"/>
        <w:rPr>
          <w:color w:val="000000"/>
        </w:rPr>
      </w:pPr>
      <w:r w:rsidRPr="00FB7793">
        <w:rPr>
          <w:sz w:val="22"/>
          <w:szCs w:val="22"/>
          <w:highlight w:val="yellow"/>
          <w:lang w:eastAsia="zh-CN"/>
        </w:rPr>
        <w:t>P</w:t>
      </w:r>
      <w:r>
        <w:rPr>
          <w:szCs w:val="22"/>
          <w:highlight w:val="yellow"/>
          <w:lang w:eastAsia="zh-CN"/>
        </w:rPr>
        <w:t>304</w:t>
      </w:r>
      <w:r w:rsidRPr="00FB7793">
        <w:rPr>
          <w:sz w:val="22"/>
          <w:szCs w:val="22"/>
          <w:highlight w:val="yellow"/>
          <w:lang w:eastAsia="zh-CN"/>
        </w:rPr>
        <w:t>L</w:t>
      </w:r>
      <w:r>
        <w:rPr>
          <w:szCs w:val="22"/>
          <w:highlight w:val="yellow"/>
          <w:lang w:eastAsia="zh-CN"/>
        </w:rPr>
        <w:t>17</w:t>
      </w:r>
      <w:r w:rsidRPr="00D1452B">
        <w:rPr>
          <w:highlight w:val="yellow"/>
          <w:lang w:eastAsia="zh-CN"/>
        </w:rPr>
        <w:t>:</w:t>
      </w:r>
      <w:r>
        <w:rPr>
          <w:lang w:eastAsia="zh-CN"/>
        </w:rPr>
        <w:t xml:space="preserve"> (</w:t>
      </w:r>
      <w:r w:rsidRPr="009261F1">
        <w:rPr>
          <w:rFonts w:ascii="Arial" w:hAnsi="Arial" w:cs="Arial"/>
          <w:b/>
          <w:bCs/>
          <w:color w:val="000000"/>
          <w:sz w:val="20"/>
        </w:rPr>
        <w:t>36.3.7.5 Construction of RL-SIG</w:t>
      </w:r>
      <w:r>
        <w:rPr>
          <w:lang w:eastAsia="zh-CN"/>
        </w:rPr>
        <w:t xml:space="preserve">) </w:t>
      </w:r>
      <w:proofErr w:type="spellStart"/>
      <w:r w:rsidRPr="00FF178B">
        <w:rPr>
          <w:rStyle w:val="SC16323600"/>
          <w:sz w:val="24"/>
          <w:szCs w:val="24"/>
        </w:rPr>
        <w:t>i</w:t>
      </w:r>
      <w:proofErr w:type="spellEnd"/>
      <w:r w:rsidRPr="00FF178B">
        <w:rPr>
          <w:rStyle w:val="SC16323600"/>
          <w:sz w:val="24"/>
          <w:szCs w:val="24"/>
        </w:rPr>
        <w:t xml:space="preserve">) CSD per chain: Apply CSD per chain for each transmit chain and </w:t>
      </w:r>
      <w:r w:rsidRPr="00FF178B">
        <w:rPr>
          <w:rStyle w:val="SC16323600"/>
          <w:sz w:val="24"/>
          <w:szCs w:val="24"/>
          <w:highlight w:val="cyan"/>
        </w:rPr>
        <w:t>frequency segment</w:t>
      </w:r>
      <w:r w:rsidRPr="00FF178B">
        <w:rPr>
          <w:rStyle w:val="SC16323600"/>
          <w:sz w:val="24"/>
          <w:szCs w:val="24"/>
        </w:rPr>
        <w:t xml:space="preserve"> as described in 36.3.12.2.1 (Cyclic shift for pre-EHT modulated fields).</w:t>
      </w:r>
    </w:p>
    <w:p w:rsidR="001E48E9" w:rsidRDefault="001E48E9" w:rsidP="001A09A5">
      <w:pPr>
        <w:rPr>
          <w:lang w:val="en-US"/>
        </w:rPr>
      </w:pPr>
    </w:p>
    <w:p w:rsidR="001E48E9" w:rsidRPr="009D093A" w:rsidRDefault="009D093A" w:rsidP="009D093A">
      <w:pPr>
        <w:pStyle w:val="SP16233866"/>
        <w:rPr>
          <w:color w:val="000000"/>
        </w:rPr>
      </w:pPr>
      <w:r w:rsidRPr="00FB7793">
        <w:rPr>
          <w:sz w:val="22"/>
          <w:szCs w:val="22"/>
          <w:highlight w:val="yellow"/>
          <w:lang w:eastAsia="zh-CN"/>
        </w:rPr>
        <w:t>P</w:t>
      </w:r>
      <w:r>
        <w:rPr>
          <w:szCs w:val="22"/>
          <w:highlight w:val="yellow"/>
          <w:lang w:eastAsia="zh-CN"/>
        </w:rPr>
        <w:t>304</w:t>
      </w:r>
      <w:r w:rsidRPr="00FB7793">
        <w:rPr>
          <w:sz w:val="22"/>
          <w:szCs w:val="22"/>
          <w:highlight w:val="yellow"/>
          <w:lang w:eastAsia="zh-CN"/>
        </w:rPr>
        <w:t>L</w:t>
      </w:r>
      <w:r>
        <w:rPr>
          <w:szCs w:val="22"/>
          <w:highlight w:val="yellow"/>
          <w:lang w:eastAsia="zh-CN"/>
        </w:rPr>
        <w:t>52</w:t>
      </w:r>
      <w:r w:rsidRPr="00D1452B">
        <w:rPr>
          <w:highlight w:val="yellow"/>
          <w:lang w:eastAsia="zh-CN"/>
        </w:rPr>
        <w:t>:</w:t>
      </w:r>
      <w:r>
        <w:rPr>
          <w:lang w:eastAsia="zh-CN"/>
        </w:rPr>
        <w:t xml:space="preserve"> (</w:t>
      </w:r>
      <w:r w:rsidRPr="009D093A">
        <w:rPr>
          <w:rFonts w:ascii="Arial" w:hAnsi="Arial" w:cs="Arial"/>
          <w:b/>
          <w:bCs/>
          <w:color w:val="000000"/>
          <w:sz w:val="20"/>
        </w:rPr>
        <w:t>36.3.7.6 Construction of U-SIG</w:t>
      </w:r>
      <w:r>
        <w:rPr>
          <w:lang w:eastAsia="zh-CN"/>
        </w:rPr>
        <w:t xml:space="preserve">) </w:t>
      </w:r>
      <w:r w:rsidRPr="00FF178B">
        <w:rPr>
          <w:rStyle w:val="SC16323600"/>
          <w:sz w:val="24"/>
          <w:szCs w:val="24"/>
        </w:rPr>
        <w:t xml:space="preserve">h) CSD per chain: Apply CSD per chain for each transmit chain and </w:t>
      </w:r>
      <w:r w:rsidRPr="00FF178B">
        <w:rPr>
          <w:rStyle w:val="SC16323600"/>
          <w:sz w:val="24"/>
          <w:szCs w:val="24"/>
          <w:highlight w:val="cyan"/>
        </w:rPr>
        <w:t>frequency segment</w:t>
      </w:r>
      <w:r w:rsidRPr="00FF178B">
        <w:rPr>
          <w:rStyle w:val="SC16323600"/>
          <w:sz w:val="24"/>
          <w:szCs w:val="24"/>
        </w:rPr>
        <w:t xml:space="preserve"> as described in 36.3.12.2.1 (Cyclic shift for pre-EHT modulated fields).</w:t>
      </w:r>
    </w:p>
    <w:p w:rsidR="001E48E9" w:rsidRDefault="001E48E9" w:rsidP="001A09A5">
      <w:pPr>
        <w:rPr>
          <w:lang w:val="en-US"/>
        </w:rPr>
      </w:pPr>
    </w:p>
    <w:p w:rsidR="001E48E9" w:rsidRPr="00C420C5" w:rsidRDefault="00C420C5" w:rsidP="00C420C5">
      <w:pPr>
        <w:pStyle w:val="SP16233866"/>
        <w:rPr>
          <w:color w:val="000000"/>
        </w:rPr>
      </w:pPr>
      <w:r w:rsidRPr="00FB7793">
        <w:rPr>
          <w:sz w:val="22"/>
          <w:szCs w:val="22"/>
          <w:highlight w:val="yellow"/>
          <w:lang w:eastAsia="zh-CN"/>
        </w:rPr>
        <w:t>P</w:t>
      </w:r>
      <w:r>
        <w:rPr>
          <w:szCs w:val="22"/>
          <w:highlight w:val="yellow"/>
          <w:lang w:eastAsia="zh-CN"/>
        </w:rPr>
        <w:t>305</w:t>
      </w:r>
      <w:r w:rsidRPr="00FB7793">
        <w:rPr>
          <w:sz w:val="22"/>
          <w:szCs w:val="22"/>
          <w:highlight w:val="yellow"/>
          <w:lang w:eastAsia="zh-CN"/>
        </w:rPr>
        <w:t>L</w:t>
      </w:r>
      <w:r>
        <w:rPr>
          <w:szCs w:val="22"/>
          <w:highlight w:val="yellow"/>
          <w:lang w:eastAsia="zh-CN"/>
        </w:rPr>
        <w:t>24</w:t>
      </w:r>
      <w:r w:rsidRPr="00D1452B">
        <w:rPr>
          <w:highlight w:val="yellow"/>
          <w:lang w:eastAsia="zh-CN"/>
        </w:rPr>
        <w:t>:</w:t>
      </w:r>
      <w:r>
        <w:rPr>
          <w:lang w:eastAsia="zh-CN"/>
        </w:rPr>
        <w:t xml:space="preserve"> (</w:t>
      </w:r>
      <w:r w:rsidRPr="00C420C5">
        <w:rPr>
          <w:rFonts w:ascii="Arial" w:hAnsi="Arial" w:cs="Arial"/>
          <w:b/>
          <w:bCs/>
          <w:color w:val="000000"/>
          <w:sz w:val="20"/>
        </w:rPr>
        <w:t>36.3.7.7 Construction of EHT-SIG</w:t>
      </w:r>
      <w:r>
        <w:rPr>
          <w:lang w:eastAsia="zh-CN"/>
        </w:rPr>
        <w:t xml:space="preserve">) </w:t>
      </w:r>
      <w:r w:rsidRPr="00FF178B">
        <w:rPr>
          <w:rStyle w:val="SC16323600"/>
          <w:sz w:val="24"/>
          <w:szCs w:val="24"/>
        </w:rPr>
        <w:t xml:space="preserve">h) CSD per chain: Apply CSD per chain for each transmit chain and </w:t>
      </w:r>
      <w:r w:rsidRPr="00FF178B">
        <w:rPr>
          <w:rStyle w:val="SC16323600"/>
          <w:sz w:val="24"/>
          <w:szCs w:val="24"/>
          <w:highlight w:val="cyan"/>
        </w:rPr>
        <w:t>frequency segment</w:t>
      </w:r>
      <w:r w:rsidRPr="00FF178B">
        <w:rPr>
          <w:rStyle w:val="SC16323600"/>
          <w:sz w:val="24"/>
          <w:szCs w:val="24"/>
        </w:rPr>
        <w:t xml:space="preserve"> as described in 36.3.12.2.1 (Cyclic shift for pre-EHT modulated fields).</w:t>
      </w:r>
    </w:p>
    <w:p w:rsidR="001E48E9" w:rsidRDefault="001E48E9" w:rsidP="001A09A5">
      <w:pPr>
        <w:rPr>
          <w:lang w:val="en-US"/>
        </w:rPr>
      </w:pPr>
    </w:p>
    <w:p w:rsidR="001A09A5" w:rsidRPr="00653EE6" w:rsidRDefault="00653EE6" w:rsidP="00653EE6">
      <w:pPr>
        <w:pStyle w:val="SP16233866"/>
        <w:rPr>
          <w:color w:val="000000"/>
        </w:rPr>
      </w:pPr>
      <w:r w:rsidRPr="00FB7793">
        <w:rPr>
          <w:sz w:val="22"/>
          <w:szCs w:val="22"/>
          <w:highlight w:val="yellow"/>
          <w:lang w:eastAsia="zh-CN"/>
        </w:rPr>
        <w:t>P</w:t>
      </w:r>
      <w:r>
        <w:rPr>
          <w:szCs w:val="22"/>
          <w:highlight w:val="yellow"/>
          <w:lang w:eastAsia="zh-CN"/>
        </w:rPr>
        <w:t>305</w:t>
      </w:r>
      <w:r w:rsidRPr="00FB7793">
        <w:rPr>
          <w:sz w:val="22"/>
          <w:szCs w:val="22"/>
          <w:highlight w:val="yellow"/>
          <w:lang w:eastAsia="zh-CN"/>
        </w:rPr>
        <w:t>L</w:t>
      </w:r>
      <w:r>
        <w:rPr>
          <w:szCs w:val="22"/>
          <w:highlight w:val="yellow"/>
          <w:lang w:eastAsia="zh-CN"/>
        </w:rPr>
        <w:t>41</w:t>
      </w:r>
      <w:r w:rsidRPr="00D1452B">
        <w:rPr>
          <w:highlight w:val="yellow"/>
          <w:lang w:eastAsia="zh-CN"/>
        </w:rPr>
        <w:t>:</w:t>
      </w:r>
      <w:r>
        <w:rPr>
          <w:lang w:eastAsia="zh-CN"/>
        </w:rPr>
        <w:t xml:space="preserve"> (</w:t>
      </w:r>
      <w:r w:rsidRPr="00653EE6">
        <w:rPr>
          <w:rFonts w:ascii="Arial" w:hAnsi="Arial" w:cs="Arial"/>
          <w:b/>
          <w:bCs/>
          <w:color w:val="000000"/>
          <w:sz w:val="20"/>
        </w:rPr>
        <w:t>36.3.7.8 Construction of EHT-STF</w:t>
      </w:r>
      <w:proofErr w:type="gramStart"/>
      <w:r>
        <w:rPr>
          <w:lang w:eastAsia="zh-CN"/>
        </w:rPr>
        <w:t xml:space="preserve">)  </w:t>
      </w:r>
      <w:r w:rsidRPr="00FF178B">
        <w:rPr>
          <w:rStyle w:val="SC16323600"/>
          <w:sz w:val="24"/>
          <w:szCs w:val="24"/>
        </w:rPr>
        <w:t>b</w:t>
      </w:r>
      <w:proofErr w:type="gramEnd"/>
      <w:r w:rsidRPr="00FF178B">
        <w:rPr>
          <w:rStyle w:val="SC16323600"/>
          <w:sz w:val="24"/>
          <w:szCs w:val="24"/>
        </w:rPr>
        <w:t xml:space="preserve">) CSD: Apply CSD for each spatial stream and </w:t>
      </w:r>
      <w:r w:rsidRPr="00FF178B">
        <w:rPr>
          <w:rStyle w:val="SC16323600"/>
          <w:sz w:val="24"/>
          <w:szCs w:val="24"/>
          <w:highlight w:val="cyan"/>
        </w:rPr>
        <w:t>frequency segment</w:t>
      </w:r>
      <w:r w:rsidRPr="00FF178B">
        <w:rPr>
          <w:rStyle w:val="SC16323600"/>
          <w:sz w:val="24"/>
          <w:szCs w:val="24"/>
        </w:rPr>
        <w:t xml:space="preserve"> as described in 36.3.12.2.2 (Cyclic shift for EHT modulated fields).</w:t>
      </w:r>
    </w:p>
    <w:p w:rsidR="001A09A5" w:rsidRDefault="001A09A5" w:rsidP="001A09A5">
      <w:pPr>
        <w:rPr>
          <w:lang w:val="en-US"/>
        </w:rPr>
      </w:pPr>
    </w:p>
    <w:p w:rsidR="00653EE6" w:rsidRPr="00212564" w:rsidRDefault="00212564" w:rsidP="00212564">
      <w:pPr>
        <w:pStyle w:val="SP16233866"/>
        <w:rPr>
          <w:color w:val="000000"/>
        </w:rPr>
      </w:pPr>
      <w:r w:rsidRPr="00FB7793">
        <w:rPr>
          <w:sz w:val="22"/>
          <w:szCs w:val="22"/>
          <w:highlight w:val="yellow"/>
          <w:lang w:eastAsia="zh-CN"/>
        </w:rPr>
        <w:t>P</w:t>
      </w:r>
      <w:r>
        <w:rPr>
          <w:szCs w:val="22"/>
          <w:highlight w:val="yellow"/>
          <w:lang w:eastAsia="zh-CN"/>
        </w:rPr>
        <w:t>306</w:t>
      </w:r>
      <w:r w:rsidRPr="00FB7793">
        <w:rPr>
          <w:sz w:val="22"/>
          <w:szCs w:val="22"/>
          <w:highlight w:val="yellow"/>
          <w:lang w:eastAsia="zh-CN"/>
        </w:rPr>
        <w:t>L</w:t>
      </w:r>
      <w:r>
        <w:rPr>
          <w:szCs w:val="22"/>
          <w:highlight w:val="yellow"/>
          <w:lang w:eastAsia="zh-CN"/>
        </w:rPr>
        <w:t>3</w:t>
      </w:r>
      <w:r w:rsidRPr="00D1452B">
        <w:rPr>
          <w:highlight w:val="yellow"/>
          <w:lang w:eastAsia="zh-CN"/>
        </w:rPr>
        <w:t>:</w:t>
      </w:r>
      <w:r>
        <w:rPr>
          <w:lang w:eastAsia="zh-CN"/>
        </w:rPr>
        <w:t xml:space="preserve"> (</w:t>
      </w:r>
      <w:r w:rsidRPr="00212564">
        <w:rPr>
          <w:rFonts w:ascii="Arial" w:hAnsi="Arial" w:cs="Arial"/>
          <w:b/>
          <w:bCs/>
          <w:color w:val="000000"/>
          <w:sz w:val="20"/>
        </w:rPr>
        <w:t>36.3.7.9 Construction of EHT-LTF</w:t>
      </w:r>
      <w:r>
        <w:rPr>
          <w:lang w:eastAsia="zh-CN"/>
        </w:rPr>
        <w:t xml:space="preserve">) </w:t>
      </w:r>
      <w:r w:rsidRPr="00FF178B">
        <w:rPr>
          <w:rStyle w:val="SC16323600"/>
          <w:sz w:val="24"/>
          <w:szCs w:val="24"/>
        </w:rPr>
        <w:t xml:space="preserve">c) CSD: Apply CSD for each spatial stream and </w:t>
      </w:r>
      <w:r w:rsidRPr="00FF178B">
        <w:rPr>
          <w:rStyle w:val="SC16323600"/>
          <w:sz w:val="24"/>
          <w:szCs w:val="24"/>
          <w:highlight w:val="cyan"/>
        </w:rPr>
        <w:t>frequency segment</w:t>
      </w:r>
      <w:r w:rsidRPr="00FF178B">
        <w:rPr>
          <w:rStyle w:val="SC16323600"/>
          <w:sz w:val="24"/>
          <w:szCs w:val="24"/>
        </w:rPr>
        <w:t xml:space="preserve"> as described in 36.3.12.2.2 (Cyclic shift for EHT modulated fields).</w:t>
      </w:r>
    </w:p>
    <w:p w:rsidR="00653EE6" w:rsidRDefault="00653EE6" w:rsidP="001A09A5">
      <w:pPr>
        <w:rPr>
          <w:lang w:val="en-US"/>
        </w:rPr>
      </w:pPr>
    </w:p>
    <w:p w:rsidR="00653EE6" w:rsidRPr="002F2400" w:rsidRDefault="002F2400" w:rsidP="002F2400">
      <w:pPr>
        <w:pStyle w:val="SP16233866"/>
        <w:rPr>
          <w:color w:val="000000"/>
        </w:rPr>
      </w:pPr>
      <w:r w:rsidRPr="00FB7793">
        <w:rPr>
          <w:sz w:val="22"/>
          <w:szCs w:val="22"/>
          <w:highlight w:val="yellow"/>
          <w:lang w:eastAsia="zh-CN"/>
        </w:rPr>
        <w:t>P</w:t>
      </w:r>
      <w:r>
        <w:rPr>
          <w:szCs w:val="22"/>
          <w:highlight w:val="yellow"/>
          <w:lang w:eastAsia="zh-CN"/>
        </w:rPr>
        <w:t>306</w:t>
      </w:r>
      <w:r w:rsidRPr="00FB7793">
        <w:rPr>
          <w:sz w:val="22"/>
          <w:szCs w:val="22"/>
          <w:highlight w:val="yellow"/>
          <w:lang w:eastAsia="zh-CN"/>
        </w:rPr>
        <w:t>L</w:t>
      </w:r>
      <w:r>
        <w:rPr>
          <w:szCs w:val="22"/>
          <w:highlight w:val="yellow"/>
          <w:lang w:eastAsia="zh-CN"/>
        </w:rPr>
        <w:t>52</w:t>
      </w:r>
      <w:r w:rsidRPr="00D1452B">
        <w:rPr>
          <w:highlight w:val="yellow"/>
          <w:lang w:eastAsia="zh-CN"/>
        </w:rPr>
        <w:t>:</w:t>
      </w:r>
      <w:r>
        <w:rPr>
          <w:lang w:eastAsia="zh-CN"/>
        </w:rPr>
        <w:t xml:space="preserve"> (</w:t>
      </w:r>
      <w:r w:rsidRPr="002F2400">
        <w:rPr>
          <w:rFonts w:ascii="Arial" w:hAnsi="Arial" w:cs="Arial"/>
          <w:b/>
          <w:bCs/>
          <w:color w:val="000000"/>
          <w:sz w:val="20"/>
        </w:rPr>
        <w:t>36.3.7.10 Construction of Data field in an EHT PPDU</w:t>
      </w:r>
      <w:r>
        <w:rPr>
          <w:lang w:eastAsia="zh-CN"/>
        </w:rPr>
        <w:t xml:space="preserve">)  </w:t>
      </w:r>
      <w:r w:rsidRPr="00FF178B">
        <w:rPr>
          <w:rStyle w:val="SC16323600"/>
          <w:sz w:val="24"/>
          <w:szCs w:val="24"/>
        </w:rPr>
        <w:t xml:space="preserve">k) Segment </w:t>
      </w:r>
      <w:proofErr w:type="spellStart"/>
      <w:r w:rsidRPr="00FF178B">
        <w:rPr>
          <w:rStyle w:val="SC16323600"/>
          <w:sz w:val="24"/>
          <w:szCs w:val="24"/>
        </w:rPr>
        <w:t>deparser</w:t>
      </w:r>
      <w:proofErr w:type="spellEnd"/>
      <w:r w:rsidRPr="00FF178B">
        <w:rPr>
          <w:rStyle w:val="SC16323600"/>
          <w:sz w:val="24"/>
          <w:szCs w:val="24"/>
        </w:rPr>
        <w:t xml:space="preserve">: In a 2x996-tone RU, 4x996-tone RU, 996+484-tone MRU, 996+484+242-tone MRU, 2x996+484-tone MRU, 3x996-tone MRU, or 3x996+484-tone MRU, merge the multiple frequency </w:t>
      </w:r>
      <w:proofErr w:type="spellStart"/>
      <w:r w:rsidRPr="00FF178B">
        <w:rPr>
          <w:rStyle w:val="SC16323600"/>
          <w:sz w:val="24"/>
          <w:szCs w:val="24"/>
        </w:rPr>
        <w:t>subblocks</w:t>
      </w:r>
      <w:proofErr w:type="spellEnd"/>
      <w:r w:rsidRPr="00FF178B">
        <w:rPr>
          <w:rStyle w:val="SC16323600"/>
          <w:sz w:val="24"/>
          <w:szCs w:val="24"/>
        </w:rPr>
        <w:t xml:space="preserve"> into </w:t>
      </w:r>
      <w:r w:rsidRPr="00FF178B">
        <w:rPr>
          <w:rStyle w:val="SC16323600"/>
          <w:sz w:val="24"/>
          <w:szCs w:val="24"/>
          <w:highlight w:val="cyan"/>
        </w:rPr>
        <w:t>one frequency segment</w:t>
      </w:r>
      <w:r w:rsidRPr="00FF178B">
        <w:rPr>
          <w:rStyle w:val="SC16323600"/>
          <w:sz w:val="24"/>
          <w:szCs w:val="24"/>
        </w:rPr>
        <w:t xml:space="preserve"> as described in 36.3.13.9 (Segment </w:t>
      </w:r>
      <w:proofErr w:type="spellStart"/>
      <w:r w:rsidRPr="00FF178B">
        <w:rPr>
          <w:rStyle w:val="SC16323600"/>
          <w:sz w:val="24"/>
          <w:szCs w:val="24"/>
        </w:rPr>
        <w:t>deparser</w:t>
      </w:r>
      <w:proofErr w:type="spellEnd"/>
      <w:r w:rsidRPr="00FF178B">
        <w:rPr>
          <w:rStyle w:val="SC16323600"/>
          <w:sz w:val="24"/>
          <w:szCs w:val="24"/>
        </w:rPr>
        <w:t>). This block is bypassed for RUs or MRUs of other sizes.</w:t>
      </w:r>
    </w:p>
    <w:p w:rsidR="00653EE6" w:rsidRDefault="00653EE6" w:rsidP="001A09A5">
      <w:pPr>
        <w:rPr>
          <w:lang w:val="en-US"/>
        </w:rPr>
      </w:pPr>
    </w:p>
    <w:p w:rsidR="00653EE6" w:rsidRPr="00080820" w:rsidRDefault="002F2400" w:rsidP="00080820">
      <w:pPr>
        <w:pStyle w:val="SP16233866"/>
        <w:rPr>
          <w:color w:val="000000"/>
        </w:rPr>
      </w:pPr>
      <w:r w:rsidRPr="00FB7793">
        <w:rPr>
          <w:sz w:val="22"/>
          <w:szCs w:val="22"/>
          <w:highlight w:val="yellow"/>
          <w:lang w:eastAsia="zh-CN"/>
        </w:rPr>
        <w:t>P</w:t>
      </w:r>
      <w:r>
        <w:rPr>
          <w:szCs w:val="22"/>
          <w:highlight w:val="yellow"/>
          <w:lang w:eastAsia="zh-CN"/>
        </w:rPr>
        <w:t>306</w:t>
      </w:r>
      <w:r w:rsidRPr="00FB7793">
        <w:rPr>
          <w:sz w:val="22"/>
          <w:szCs w:val="22"/>
          <w:highlight w:val="yellow"/>
          <w:lang w:eastAsia="zh-CN"/>
        </w:rPr>
        <w:t>L</w:t>
      </w:r>
      <w:r>
        <w:rPr>
          <w:szCs w:val="22"/>
          <w:highlight w:val="yellow"/>
          <w:lang w:eastAsia="zh-CN"/>
        </w:rPr>
        <w:t>63</w:t>
      </w:r>
      <w:r w:rsidRPr="00D1452B">
        <w:rPr>
          <w:highlight w:val="yellow"/>
          <w:lang w:eastAsia="zh-CN"/>
        </w:rPr>
        <w:t>:</w:t>
      </w:r>
      <w:r w:rsidR="00080820">
        <w:rPr>
          <w:lang w:eastAsia="zh-CN"/>
        </w:rPr>
        <w:t xml:space="preserve"> (</w:t>
      </w:r>
      <w:r w:rsidR="00080820" w:rsidRPr="002F2400">
        <w:rPr>
          <w:rFonts w:ascii="Arial" w:hAnsi="Arial" w:cs="Arial"/>
          <w:b/>
          <w:bCs/>
          <w:color w:val="000000"/>
          <w:sz w:val="20"/>
        </w:rPr>
        <w:t>36.3.7.10 Construction of Data field in an EHT PPDU</w:t>
      </w:r>
      <w:r w:rsidR="00080820">
        <w:rPr>
          <w:lang w:eastAsia="zh-CN"/>
        </w:rPr>
        <w:t>)</w:t>
      </w:r>
      <w:r>
        <w:rPr>
          <w:lang w:eastAsia="zh-CN"/>
        </w:rPr>
        <w:t xml:space="preserve"> </w:t>
      </w:r>
      <w:r w:rsidR="00080820" w:rsidRPr="00FF178B">
        <w:rPr>
          <w:rStyle w:val="SC16323600"/>
          <w:sz w:val="24"/>
          <w:szCs w:val="24"/>
        </w:rPr>
        <w:t xml:space="preserve">n) CSD: Apply CSD for each spatial stream and </w:t>
      </w:r>
      <w:r w:rsidR="00080820" w:rsidRPr="00FF178B">
        <w:rPr>
          <w:rStyle w:val="SC16323600"/>
          <w:sz w:val="24"/>
          <w:szCs w:val="24"/>
          <w:highlight w:val="cyan"/>
        </w:rPr>
        <w:t>frequency segment</w:t>
      </w:r>
      <w:r w:rsidR="00080820" w:rsidRPr="00FF178B">
        <w:rPr>
          <w:rStyle w:val="SC16323600"/>
          <w:sz w:val="24"/>
          <w:szCs w:val="24"/>
        </w:rPr>
        <w:t xml:space="preserve"> as described in 36.3.12.2.2 (Cyclic shift for EHT modulated fields).</w:t>
      </w:r>
    </w:p>
    <w:p w:rsidR="00653EE6" w:rsidRDefault="00653EE6" w:rsidP="001A09A5">
      <w:pPr>
        <w:rPr>
          <w:lang w:val="en-US"/>
        </w:rPr>
      </w:pPr>
    </w:p>
    <w:p w:rsidR="00653EE6" w:rsidRPr="005858DB" w:rsidRDefault="005858DB" w:rsidP="005858DB">
      <w:pPr>
        <w:pStyle w:val="SP16233866"/>
        <w:rPr>
          <w:rFonts w:ascii="Arial" w:hAnsi="Arial" w:cs="Arial"/>
          <w:color w:val="000000"/>
        </w:rPr>
      </w:pPr>
      <w:r w:rsidRPr="00FB7793">
        <w:rPr>
          <w:sz w:val="22"/>
          <w:szCs w:val="22"/>
          <w:highlight w:val="yellow"/>
          <w:lang w:eastAsia="zh-CN"/>
        </w:rPr>
        <w:t>P</w:t>
      </w:r>
      <w:r>
        <w:rPr>
          <w:szCs w:val="22"/>
          <w:highlight w:val="yellow"/>
          <w:lang w:eastAsia="zh-CN"/>
        </w:rPr>
        <w:t>441</w:t>
      </w:r>
      <w:r w:rsidRPr="00FB7793">
        <w:rPr>
          <w:sz w:val="22"/>
          <w:szCs w:val="22"/>
          <w:highlight w:val="yellow"/>
          <w:lang w:eastAsia="zh-CN"/>
        </w:rPr>
        <w:t>L</w:t>
      </w:r>
      <w:r>
        <w:rPr>
          <w:szCs w:val="22"/>
          <w:highlight w:val="yellow"/>
          <w:lang w:eastAsia="zh-CN"/>
        </w:rPr>
        <w:t>61</w:t>
      </w:r>
      <w:r w:rsidRPr="00D1452B">
        <w:rPr>
          <w:highlight w:val="yellow"/>
          <w:lang w:eastAsia="zh-CN"/>
        </w:rPr>
        <w:t>:</w:t>
      </w:r>
      <w:r>
        <w:rPr>
          <w:lang w:eastAsia="zh-CN"/>
        </w:rPr>
        <w:t xml:space="preserve">  (</w:t>
      </w:r>
      <w:r w:rsidRPr="005858DB">
        <w:rPr>
          <w:rFonts w:ascii="Arial" w:hAnsi="Arial" w:cs="Arial"/>
          <w:b/>
          <w:bCs/>
          <w:color w:val="000000"/>
          <w:sz w:val="20"/>
        </w:rPr>
        <w:t>36.3.19.3 Transmit center frequency and symbol clock frequency tolerance</w:t>
      </w:r>
      <w:r>
        <w:rPr>
          <w:lang w:eastAsia="zh-CN"/>
        </w:rPr>
        <w:t xml:space="preserve">) </w:t>
      </w:r>
      <w:r w:rsidRPr="005858DB">
        <w:rPr>
          <w:lang w:eastAsia="zh-CN"/>
        </w:rPr>
        <w:t xml:space="preserve">Transmit center frequency and the symbol clock frequency for all transmit antennas and </w:t>
      </w:r>
      <w:r w:rsidRPr="005858DB">
        <w:rPr>
          <w:highlight w:val="cyan"/>
          <w:lang w:eastAsia="zh-CN"/>
        </w:rPr>
        <w:t>frequency segments</w:t>
      </w:r>
      <w:r w:rsidRPr="005858DB">
        <w:rPr>
          <w:lang w:eastAsia="zh-CN"/>
        </w:rPr>
        <w:t xml:space="preserve"> shall be derived from the same reference oscillator.</w:t>
      </w:r>
    </w:p>
    <w:p w:rsidR="00653EE6" w:rsidRDefault="00653EE6" w:rsidP="001A09A5">
      <w:pPr>
        <w:rPr>
          <w:lang w:val="en-US"/>
        </w:rPr>
      </w:pPr>
    </w:p>
    <w:p w:rsidR="005858DB" w:rsidRPr="00E33CD2" w:rsidRDefault="005858DB" w:rsidP="00E33CD2">
      <w:pPr>
        <w:pStyle w:val="SP16233866"/>
        <w:rPr>
          <w:rFonts w:ascii="Arial" w:hAnsi="Arial" w:cs="Arial"/>
          <w:color w:val="000000"/>
        </w:rPr>
      </w:pPr>
      <w:r w:rsidRPr="00FB7793">
        <w:rPr>
          <w:sz w:val="22"/>
          <w:szCs w:val="22"/>
          <w:highlight w:val="yellow"/>
          <w:lang w:eastAsia="zh-CN"/>
        </w:rPr>
        <w:t>P</w:t>
      </w:r>
      <w:r>
        <w:rPr>
          <w:szCs w:val="22"/>
          <w:highlight w:val="yellow"/>
          <w:lang w:eastAsia="zh-CN"/>
        </w:rPr>
        <w:t>442</w:t>
      </w:r>
      <w:r w:rsidRPr="00FB7793">
        <w:rPr>
          <w:sz w:val="22"/>
          <w:szCs w:val="22"/>
          <w:highlight w:val="yellow"/>
          <w:lang w:eastAsia="zh-CN"/>
        </w:rPr>
        <w:t>L</w:t>
      </w:r>
      <w:r>
        <w:rPr>
          <w:szCs w:val="22"/>
          <w:highlight w:val="yellow"/>
          <w:lang w:eastAsia="zh-CN"/>
        </w:rPr>
        <w:t>33</w:t>
      </w:r>
      <w:r w:rsidRPr="00D1452B">
        <w:rPr>
          <w:highlight w:val="yellow"/>
          <w:lang w:eastAsia="zh-CN"/>
        </w:rPr>
        <w:t>:</w:t>
      </w:r>
      <w:r>
        <w:rPr>
          <w:lang w:eastAsia="zh-CN"/>
        </w:rPr>
        <w:t xml:space="preserve"> </w:t>
      </w:r>
      <w:r w:rsidR="00E33CD2">
        <w:rPr>
          <w:lang w:eastAsia="zh-CN"/>
        </w:rPr>
        <w:t>(</w:t>
      </w:r>
      <w:r w:rsidR="00E33CD2" w:rsidRPr="00E33CD2">
        <w:rPr>
          <w:rFonts w:ascii="Arial" w:hAnsi="Arial" w:cs="Arial"/>
          <w:b/>
          <w:bCs/>
          <w:color w:val="000000"/>
          <w:sz w:val="20"/>
        </w:rPr>
        <w:t>36.3.19.4.3 Transmitter constellation error</w:t>
      </w:r>
      <w:r w:rsidR="00E33CD2">
        <w:rPr>
          <w:lang w:eastAsia="zh-CN"/>
        </w:rPr>
        <w:t>)</w:t>
      </w:r>
      <w:r>
        <w:rPr>
          <w:lang w:eastAsia="zh-CN"/>
        </w:rPr>
        <w:t xml:space="preserve"> </w:t>
      </w:r>
      <w:r w:rsidR="00E33CD2" w:rsidRPr="00E33CD2">
        <w:rPr>
          <w:lang w:eastAsia="zh-CN"/>
        </w:rPr>
        <w:t xml:space="preserve">The relative constellation RMS error in the test, calculated by first averaging over subcarriers, </w:t>
      </w:r>
      <w:r w:rsidR="00E33CD2" w:rsidRPr="00E33CD2">
        <w:rPr>
          <w:highlight w:val="cyan"/>
          <w:lang w:eastAsia="zh-CN"/>
        </w:rPr>
        <w:t>frequency segments</w:t>
      </w:r>
      <w:r w:rsidR="00E33CD2" w:rsidRPr="00E33CD2">
        <w:rPr>
          <w:lang w:eastAsia="zh-CN"/>
        </w:rPr>
        <w:t>, EHT PPDUs, and spatial streams (see Equation (36-98)) as described in 36.3.19.4.4 (Transmitter modulation accuracy (EVM) test)) shall not exceed a data-rate dependent value according to Table 36-63 (Allowed relative constellation error versus constellation size and coding rate).</w:t>
      </w:r>
    </w:p>
    <w:p w:rsidR="005858DB" w:rsidRDefault="005858DB" w:rsidP="001A09A5">
      <w:pPr>
        <w:rPr>
          <w:lang w:val="en-US"/>
        </w:rPr>
      </w:pPr>
    </w:p>
    <w:p w:rsidR="006D5281" w:rsidRPr="006D5281" w:rsidRDefault="006D5281" w:rsidP="006D5281">
      <w:pPr>
        <w:pStyle w:val="ListParagraph"/>
        <w:numPr>
          <w:ilvl w:val="0"/>
          <w:numId w:val="12"/>
        </w:numPr>
        <w:rPr>
          <w:i/>
          <w:szCs w:val="22"/>
          <w:lang w:eastAsia="zh-CN"/>
        </w:rPr>
      </w:pPr>
      <w:r w:rsidRPr="006D5281">
        <w:rPr>
          <w:b/>
          <w:i/>
          <w:lang w:eastAsia="zh-CN"/>
        </w:rPr>
        <w:t xml:space="preserve">Discussion on </w:t>
      </w:r>
      <w:r>
        <w:rPr>
          <w:b/>
          <w:i/>
          <w:lang w:eastAsia="zh-CN"/>
        </w:rPr>
        <w:t xml:space="preserve">usage of </w:t>
      </w:r>
      <w:r w:rsidRPr="006D5281">
        <w:rPr>
          <w:b/>
          <w:i/>
          <w:lang w:eastAsia="zh-CN"/>
        </w:rPr>
        <w:t>“</w:t>
      </w:r>
      <w:r>
        <w:rPr>
          <w:b/>
          <w:i/>
          <w:lang w:eastAsia="zh-CN"/>
        </w:rPr>
        <w:t xml:space="preserve">20 MHz </w:t>
      </w:r>
      <w:proofErr w:type="spellStart"/>
      <w:r>
        <w:rPr>
          <w:b/>
          <w:i/>
          <w:lang w:eastAsia="zh-CN"/>
        </w:rPr>
        <w:t>subchannel</w:t>
      </w:r>
      <w:proofErr w:type="spellEnd"/>
      <w:r w:rsidRPr="006D5281">
        <w:rPr>
          <w:b/>
          <w:i/>
          <w:lang w:eastAsia="zh-CN"/>
        </w:rPr>
        <w:t xml:space="preserve">” </w:t>
      </w:r>
      <w:r>
        <w:rPr>
          <w:b/>
          <w:i/>
          <w:lang w:eastAsia="zh-CN"/>
        </w:rPr>
        <w:t xml:space="preserve">or “20 MHz </w:t>
      </w:r>
      <w:proofErr w:type="spellStart"/>
      <w:r>
        <w:rPr>
          <w:b/>
          <w:i/>
          <w:lang w:eastAsia="zh-CN"/>
        </w:rPr>
        <w:t>subband</w:t>
      </w:r>
      <w:proofErr w:type="spellEnd"/>
      <w:r>
        <w:rPr>
          <w:b/>
          <w:i/>
          <w:lang w:eastAsia="zh-CN"/>
        </w:rPr>
        <w:t xml:space="preserve">” </w:t>
      </w:r>
      <w:r w:rsidR="00ED1931">
        <w:rPr>
          <w:b/>
          <w:i/>
          <w:lang w:eastAsia="zh-CN"/>
        </w:rPr>
        <w:t xml:space="preserve">in </w:t>
      </w:r>
      <w:r w:rsidRPr="006D5281">
        <w:rPr>
          <w:b/>
          <w:i/>
          <w:lang w:eastAsia="zh-CN"/>
        </w:rPr>
        <w:t>P802.11be D0.4</w:t>
      </w:r>
    </w:p>
    <w:p w:rsidR="005858DB" w:rsidRPr="00E33CD2" w:rsidRDefault="005858DB" w:rsidP="00E33CD2">
      <w:pPr>
        <w:pStyle w:val="SP16233866"/>
        <w:rPr>
          <w:rFonts w:ascii="Arial" w:hAnsi="Arial" w:cs="Arial"/>
          <w:color w:val="000000"/>
        </w:rPr>
      </w:pPr>
    </w:p>
    <w:p w:rsidR="005858DB" w:rsidRDefault="006D5281" w:rsidP="001A09A5">
      <w:pPr>
        <w:rPr>
          <w:lang w:val="en-US"/>
        </w:rPr>
      </w:pPr>
      <w:r>
        <w:rPr>
          <w:b/>
          <w:szCs w:val="22"/>
          <w:lang w:eastAsia="zh-CN"/>
        </w:rPr>
        <w:t>The terminologies</w:t>
      </w:r>
      <w:r w:rsidRPr="00707D2A">
        <w:rPr>
          <w:b/>
          <w:szCs w:val="22"/>
          <w:lang w:eastAsia="zh-CN"/>
        </w:rPr>
        <w:t xml:space="preserve"> </w:t>
      </w:r>
      <w:r>
        <w:rPr>
          <w:b/>
          <w:szCs w:val="22"/>
          <w:lang w:eastAsia="zh-CN"/>
        </w:rPr>
        <w:t xml:space="preserve">of </w:t>
      </w:r>
      <w:r w:rsidRPr="006D5281">
        <w:rPr>
          <w:b/>
          <w:lang w:eastAsia="zh-CN"/>
        </w:rPr>
        <w:t>“20</w:t>
      </w:r>
      <w:r w:rsidR="005C1FDF">
        <w:rPr>
          <w:b/>
          <w:lang w:eastAsia="zh-CN"/>
        </w:rPr>
        <w:t>/40</w:t>
      </w:r>
      <w:r w:rsidRPr="006D5281">
        <w:rPr>
          <w:b/>
          <w:lang w:eastAsia="zh-CN"/>
        </w:rPr>
        <w:t xml:space="preserve"> MHz </w:t>
      </w:r>
      <w:proofErr w:type="spellStart"/>
      <w:r w:rsidRPr="006D5281">
        <w:rPr>
          <w:b/>
          <w:lang w:eastAsia="zh-CN"/>
        </w:rPr>
        <w:t>subchannel</w:t>
      </w:r>
      <w:proofErr w:type="spellEnd"/>
      <w:r w:rsidRPr="006D5281">
        <w:rPr>
          <w:b/>
          <w:lang w:eastAsia="zh-CN"/>
        </w:rPr>
        <w:t xml:space="preserve">” </w:t>
      </w:r>
      <w:r>
        <w:rPr>
          <w:b/>
          <w:lang w:eastAsia="zh-CN"/>
        </w:rPr>
        <w:t>and</w:t>
      </w:r>
      <w:r w:rsidRPr="006D5281">
        <w:rPr>
          <w:b/>
          <w:lang w:eastAsia="zh-CN"/>
        </w:rPr>
        <w:t xml:space="preserve"> “20</w:t>
      </w:r>
      <w:r w:rsidR="005C1FDF">
        <w:rPr>
          <w:b/>
          <w:lang w:eastAsia="zh-CN"/>
        </w:rPr>
        <w:t>/40</w:t>
      </w:r>
      <w:r w:rsidRPr="006D5281">
        <w:rPr>
          <w:b/>
          <w:lang w:eastAsia="zh-CN"/>
        </w:rPr>
        <w:t xml:space="preserve"> MHz </w:t>
      </w:r>
      <w:proofErr w:type="spellStart"/>
      <w:r w:rsidRPr="006D5281">
        <w:rPr>
          <w:b/>
          <w:lang w:eastAsia="zh-CN"/>
        </w:rPr>
        <w:t>subband</w:t>
      </w:r>
      <w:proofErr w:type="spellEnd"/>
      <w:r w:rsidRPr="006D5281">
        <w:rPr>
          <w:b/>
          <w:lang w:eastAsia="zh-CN"/>
        </w:rPr>
        <w:t>”</w:t>
      </w:r>
      <w:r>
        <w:rPr>
          <w:b/>
          <w:lang w:eastAsia="zh-CN"/>
        </w:rPr>
        <w:t xml:space="preserve"> are </w:t>
      </w:r>
      <w:r w:rsidR="005C1FDF">
        <w:rPr>
          <w:b/>
          <w:lang w:eastAsia="zh-CN"/>
        </w:rPr>
        <w:t>adopted</w:t>
      </w:r>
      <w:r>
        <w:rPr>
          <w:b/>
          <w:lang w:eastAsia="zh-CN"/>
        </w:rPr>
        <w:t xml:space="preserve"> in 802.11be D0.4</w:t>
      </w:r>
      <w:r w:rsidR="005C1FDF">
        <w:rPr>
          <w:b/>
          <w:lang w:eastAsia="zh-CN"/>
        </w:rPr>
        <w:t xml:space="preserve"> as used 802.11ax. Propose to keep the usage of the terminologies as they </w:t>
      </w:r>
      <w:r w:rsidR="007F01C5">
        <w:rPr>
          <w:b/>
          <w:lang w:eastAsia="zh-CN"/>
        </w:rPr>
        <w:t xml:space="preserve">are </w:t>
      </w:r>
      <w:r w:rsidR="005C1FDF">
        <w:rPr>
          <w:b/>
          <w:lang w:eastAsia="zh-CN"/>
        </w:rPr>
        <w:t>in 802.11be D0.4.</w:t>
      </w:r>
    </w:p>
    <w:p w:rsidR="005858DB" w:rsidRDefault="005858DB" w:rsidP="001A09A5">
      <w:pPr>
        <w:rPr>
          <w:lang w:val="en-US"/>
        </w:rPr>
      </w:pPr>
    </w:p>
    <w:p w:rsidR="005858DB" w:rsidRDefault="005858DB" w:rsidP="001A09A5">
      <w:pPr>
        <w:rPr>
          <w:lang w:val="en-US"/>
        </w:rPr>
      </w:pPr>
    </w:p>
    <w:p w:rsidR="005858DB" w:rsidRDefault="005858DB" w:rsidP="001A09A5">
      <w:pPr>
        <w:rPr>
          <w:lang w:val="en-US"/>
        </w:rPr>
      </w:pPr>
    </w:p>
    <w:p w:rsidR="005858DB" w:rsidRDefault="005858DB" w:rsidP="001A09A5">
      <w:pPr>
        <w:rPr>
          <w:lang w:val="en-US"/>
        </w:rPr>
      </w:pPr>
    </w:p>
    <w:p w:rsidR="00FF178B" w:rsidRDefault="00FF178B" w:rsidP="001A09A5">
      <w:pPr>
        <w:rPr>
          <w:lang w:val="en-US"/>
        </w:rPr>
      </w:pPr>
    </w:p>
    <w:p w:rsidR="00FF178B" w:rsidRDefault="00FF178B" w:rsidP="001A09A5">
      <w:pPr>
        <w:rPr>
          <w:lang w:val="en-US"/>
        </w:rPr>
      </w:pPr>
    </w:p>
    <w:p w:rsidR="00FF178B" w:rsidRDefault="00FF178B" w:rsidP="001A09A5">
      <w:pPr>
        <w:rPr>
          <w:lang w:val="en-US"/>
        </w:rPr>
      </w:pPr>
    </w:p>
    <w:p w:rsidR="00FF178B" w:rsidRDefault="00FF178B" w:rsidP="001A09A5">
      <w:pPr>
        <w:rPr>
          <w:lang w:val="en-US"/>
        </w:rPr>
      </w:pPr>
    </w:p>
    <w:p w:rsidR="00FF178B" w:rsidRDefault="00FF178B" w:rsidP="001A09A5">
      <w:pPr>
        <w:rPr>
          <w:lang w:val="en-US"/>
        </w:rPr>
      </w:pPr>
    </w:p>
    <w:p w:rsidR="00FF178B" w:rsidRDefault="00FF178B" w:rsidP="001A09A5">
      <w:pPr>
        <w:rPr>
          <w:lang w:val="en-US"/>
        </w:rPr>
      </w:pPr>
    </w:p>
    <w:p w:rsidR="00FF178B" w:rsidRDefault="00FF178B" w:rsidP="001A09A5">
      <w:pPr>
        <w:rPr>
          <w:lang w:val="en-US"/>
        </w:rPr>
      </w:pPr>
      <w:bookmarkStart w:id="94" w:name="_GoBack"/>
      <w:bookmarkEnd w:id="94"/>
    </w:p>
    <w:p w:rsidR="00FF178B" w:rsidRDefault="00FF178B" w:rsidP="001A09A5">
      <w:pPr>
        <w:rPr>
          <w:lang w:val="en-US"/>
        </w:rPr>
      </w:pPr>
    </w:p>
    <w:p w:rsidR="00FF178B" w:rsidRPr="001A09A5" w:rsidRDefault="00FF178B" w:rsidP="001A09A5">
      <w:pPr>
        <w:rPr>
          <w:lang w:val="en-US"/>
        </w:rPr>
      </w:pPr>
    </w:p>
    <w:sectPr w:rsidR="00FF178B" w:rsidRPr="001A09A5" w:rsidSect="00620EB6">
      <w:headerReference w:type="default" r:id="rId14"/>
      <w:footerReference w:type="default" r:id="rId15"/>
      <w:pgSz w:w="12240" w:h="15840" w:code="1"/>
      <w:pgMar w:top="720" w:right="720" w:bottom="720" w:left="72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67D6" w:rsidRDefault="00D467D6">
      <w:r>
        <w:separator/>
      </w:r>
    </w:p>
  </w:endnote>
  <w:endnote w:type="continuationSeparator" w:id="0">
    <w:p w:rsidR="00D467D6" w:rsidRDefault="00D46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7889" w:rsidRDefault="00D467D6" w:rsidP="00A525F0">
    <w:pPr>
      <w:pStyle w:val="Footer"/>
      <w:tabs>
        <w:tab w:val="clear" w:pos="6480"/>
        <w:tab w:val="center" w:pos="4820"/>
        <w:tab w:val="left" w:pos="6237"/>
        <w:tab w:val="right" w:pos="9360"/>
      </w:tabs>
    </w:pPr>
    <w:r>
      <w:fldChar w:fldCharType="begin"/>
    </w:r>
    <w:r>
      <w:instrText xml:space="preserve"> SUBJECT  \* MERGEFORMAT </w:instrText>
    </w:r>
    <w:r>
      <w:fldChar w:fldCharType="separate"/>
    </w:r>
    <w:r w:rsidR="006E7889">
      <w:t>Submission</w:t>
    </w:r>
    <w:r>
      <w:fldChar w:fldCharType="end"/>
    </w:r>
    <w:r w:rsidR="006E7889">
      <w:t xml:space="preserve"> </w:t>
    </w:r>
    <w:r w:rsidR="006E7889">
      <w:tab/>
      <w:t xml:space="preserve">Page </w:t>
    </w:r>
    <w:r w:rsidR="006E7889">
      <w:fldChar w:fldCharType="begin"/>
    </w:r>
    <w:r w:rsidR="006E7889">
      <w:instrText xml:space="preserve">page </w:instrText>
    </w:r>
    <w:r w:rsidR="006E7889">
      <w:fldChar w:fldCharType="separate"/>
    </w:r>
    <w:r w:rsidR="00ED1931">
      <w:rPr>
        <w:noProof/>
      </w:rPr>
      <w:t>10</w:t>
    </w:r>
    <w:r w:rsidR="006E7889">
      <w:rPr>
        <w:noProof/>
      </w:rPr>
      <w:fldChar w:fldCharType="end"/>
    </w:r>
    <w:r w:rsidR="006E7889">
      <w:tab/>
      <w:t xml:space="preserve">     Yan Xin </w:t>
    </w:r>
    <w:r w:rsidR="006E7889" w:rsidRPr="00AD6DB4">
      <w:rPr>
        <w:i/>
      </w:rPr>
      <w:t>et al</w:t>
    </w:r>
    <w:r w:rsidR="006E7889">
      <w:t>, Huawei Technologies</w:t>
    </w:r>
  </w:p>
  <w:p w:rsidR="006E7889" w:rsidRDefault="006E788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67D6" w:rsidRDefault="00D467D6">
      <w:r>
        <w:separator/>
      </w:r>
    </w:p>
  </w:footnote>
  <w:footnote w:type="continuationSeparator" w:id="0">
    <w:p w:rsidR="00D467D6" w:rsidRDefault="00D467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7889" w:rsidRDefault="00FF178B" w:rsidP="00A525F0">
    <w:pPr>
      <w:pStyle w:val="Header"/>
      <w:tabs>
        <w:tab w:val="clear" w:pos="6480"/>
        <w:tab w:val="center" w:pos="4680"/>
        <w:tab w:val="right" w:pos="9781"/>
      </w:tabs>
    </w:pPr>
    <w:r>
      <w:t>April</w:t>
    </w:r>
    <w:r w:rsidR="006E7889">
      <w:t xml:space="preserve"> 2021</w:t>
    </w:r>
    <w:r w:rsidR="006E7889">
      <w:tab/>
    </w:r>
    <w:r w:rsidR="006E7889">
      <w:tab/>
      <w:t xml:space="preserve">  </w:t>
    </w:r>
    <w:r w:rsidR="00D467D6">
      <w:fldChar w:fldCharType="begin"/>
    </w:r>
    <w:r w:rsidR="00D467D6">
      <w:instrText xml:space="preserve"> TITLE  \* MERGEFORMAT </w:instrText>
    </w:r>
    <w:r w:rsidR="00D467D6">
      <w:fldChar w:fldCharType="separate"/>
    </w:r>
    <w:r w:rsidR="006E7889">
      <w:t>doc.: IEEE 802.11-21/0489r</w:t>
    </w:r>
    <w:r w:rsidR="00D467D6">
      <w:fldChar w:fldCharType="end"/>
    </w:r>
    <w:r w:rsidR="006E7889">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4A4C60"/>
    <w:multiLevelType w:val="hybridMultilevel"/>
    <w:tmpl w:val="C9100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4F5F7B"/>
    <w:multiLevelType w:val="hybridMultilevel"/>
    <w:tmpl w:val="80CA4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9D431C"/>
    <w:multiLevelType w:val="hybridMultilevel"/>
    <w:tmpl w:val="33F6B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70259E"/>
    <w:multiLevelType w:val="hybridMultilevel"/>
    <w:tmpl w:val="1FFE988C"/>
    <w:lvl w:ilvl="0" w:tplc="BCBE5BFA">
      <w:start w:val="1"/>
      <w:numFmt w:val="decimal"/>
      <w:lvlText w:val="%1."/>
      <w:lvlJc w:val="left"/>
      <w:pPr>
        <w:ind w:left="360" w:hanging="360"/>
      </w:pPr>
      <w:rPr>
        <w:rFonts w:eastAsia="微软雅黑"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A4F5A0B"/>
    <w:multiLevelType w:val="hybridMultilevel"/>
    <w:tmpl w:val="19CAADE4"/>
    <w:lvl w:ilvl="0" w:tplc="92880098">
      <w:start w:val="36"/>
      <w:numFmt w:val="bullet"/>
      <w:lvlText w:val="-"/>
      <w:lvlJc w:val="left"/>
      <w:pPr>
        <w:ind w:left="720" w:hanging="360"/>
      </w:pPr>
      <w:rPr>
        <w:rFonts w:ascii="Times New Roman" w:eastAsia="宋体"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8274C34"/>
    <w:multiLevelType w:val="hybridMultilevel"/>
    <w:tmpl w:val="791C9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B46D2B"/>
    <w:multiLevelType w:val="multilevel"/>
    <w:tmpl w:val="B38CB070"/>
    <w:lvl w:ilvl="0">
      <w:start w:val="36"/>
      <w:numFmt w:val="decimal"/>
      <w:lvlText w:val="%1"/>
      <w:lvlJc w:val="left"/>
      <w:pPr>
        <w:ind w:left="900" w:hanging="900"/>
      </w:pPr>
      <w:rPr>
        <w:rFonts w:ascii="Times New Roman" w:hAnsi="Times New Roman" w:cs="Times New Roman" w:hint="default"/>
      </w:rPr>
    </w:lvl>
    <w:lvl w:ilvl="1">
      <w:start w:val="3"/>
      <w:numFmt w:val="decimal"/>
      <w:lvlText w:val="%1.%2"/>
      <w:lvlJc w:val="left"/>
      <w:pPr>
        <w:ind w:left="900" w:hanging="900"/>
      </w:pPr>
      <w:rPr>
        <w:rFonts w:ascii="Times New Roman" w:hAnsi="Times New Roman" w:cs="Times New Roman" w:hint="default"/>
      </w:rPr>
    </w:lvl>
    <w:lvl w:ilvl="2">
      <w:start w:val="12"/>
      <w:numFmt w:val="decimal"/>
      <w:lvlText w:val="%1.%2.%3"/>
      <w:lvlJc w:val="left"/>
      <w:pPr>
        <w:ind w:left="900" w:hanging="900"/>
      </w:pPr>
      <w:rPr>
        <w:rFonts w:ascii="Times New Roman" w:hAnsi="Times New Roman" w:cs="Times New Roman" w:hint="default"/>
      </w:rPr>
    </w:lvl>
    <w:lvl w:ilvl="3">
      <w:start w:val="8"/>
      <w:numFmt w:val="decimal"/>
      <w:lvlText w:val="%1.%2.%3.%4"/>
      <w:lvlJc w:val="left"/>
      <w:pPr>
        <w:ind w:left="900" w:hanging="90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440" w:hanging="1440"/>
      </w:pPr>
      <w:rPr>
        <w:rFonts w:ascii="Times New Roman" w:hAnsi="Times New Roman" w:cs="Times New Roman" w:hint="default"/>
      </w:rPr>
    </w:lvl>
  </w:abstractNum>
  <w:abstractNum w:abstractNumId="7" w15:restartNumberingAfterBreak="0">
    <w:nsid w:val="5EF058A8"/>
    <w:multiLevelType w:val="hybridMultilevel"/>
    <w:tmpl w:val="B8261B72"/>
    <w:lvl w:ilvl="0" w:tplc="FD9CD52E">
      <w:start w:val="1"/>
      <w:numFmt w:val="bullet"/>
      <w:lvlText w:val="-"/>
      <w:lvlJc w:val="left"/>
      <w:pPr>
        <w:ind w:left="420" w:hanging="420"/>
      </w:pPr>
      <w:rPr>
        <w:rFonts w:ascii="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6C497292"/>
    <w:multiLevelType w:val="hybridMultilevel"/>
    <w:tmpl w:val="11647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8A4EF8"/>
    <w:multiLevelType w:val="hybridMultilevel"/>
    <w:tmpl w:val="F6E67CD8"/>
    <w:lvl w:ilvl="0" w:tplc="01241D6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75B3189C"/>
    <w:multiLevelType w:val="hybridMultilevel"/>
    <w:tmpl w:val="1E9A4C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D43452F"/>
    <w:multiLevelType w:val="hybridMultilevel"/>
    <w:tmpl w:val="D9B0C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9"/>
  </w:num>
  <w:num w:numId="4">
    <w:abstractNumId w:val="3"/>
  </w:num>
  <w:num w:numId="5">
    <w:abstractNumId w:val="7"/>
  </w:num>
  <w:num w:numId="6">
    <w:abstractNumId w:val="10"/>
  </w:num>
  <w:num w:numId="7">
    <w:abstractNumId w:val="1"/>
  </w:num>
  <w:num w:numId="8">
    <w:abstractNumId w:val="8"/>
  </w:num>
  <w:num w:numId="9">
    <w:abstractNumId w:val="5"/>
  </w:num>
  <w:num w:numId="10">
    <w:abstractNumId w:val="11"/>
  </w:num>
  <w:num w:numId="11">
    <w:abstractNumId w:val="2"/>
  </w:num>
  <w:num w:numId="12">
    <w:abstractNumId w:val="0"/>
  </w:num>
  <w:numIdMacAtCleanup w:val="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an Xin">
    <w15:presenceInfo w15:providerId="AD" w15:userId="S-1-5-21-147214757-305610072-1517763936-23760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5A1"/>
    <w:rsid w:val="000002B8"/>
    <w:rsid w:val="00001CF2"/>
    <w:rsid w:val="00002D35"/>
    <w:rsid w:val="00002D47"/>
    <w:rsid w:val="00004944"/>
    <w:rsid w:val="00006226"/>
    <w:rsid w:val="00006E8A"/>
    <w:rsid w:val="00007F52"/>
    <w:rsid w:val="00010D1B"/>
    <w:rsid w:val="0001289D"/>
    <w:rsid w:val="00013565"/>
    <w:rsid w:val="00013E71"/>
    <w:rsid w:val="0001470A"/>
    <w:rsid w:val="0001471A"/>
    <w:rsid w:val="000163C8"/>
    <w:rsid w:val="00016AB5"/>
    <w:rsid w:val="00017296"/>
    <w:rsid w:val="0002013F"/>
    <w:rsid w:val="0002065E"/>
    <w:rsid w:val="000210F4"/>
    <w:rsid w:val="00022443"/>
    <w:rsid w:val="00024373"/>
    <w:rsid w:val="0002481F"/>
    <w:rsid w:val="00025D06"/>
    <w:rsid w:val="00026AC0"/>
    <w:rsid w:val="00030289"/>
    <w:rsid w:val="000310D2"/>
    <w:rsid w:val="0003219E"/>
    <w:rsid w:val="000335AC"/>
    <w:rsid w:val="00035811"/>
    <w:rsid w:val="000376E2"/>
    <w:rsid w:val="00037C1B"/>
    <w:rsid w:val="00040994"/>
    <w:rsid w:val="00040ABE"/>
    <w:rsid w:val="0004110E"/>
    <w:rsid w:val="0004129D"/>
    <w:rsid w:val="00041575"/>
    <w:rsid w:val="00041CBD"/>
    <w:rsid w:val="00041F0F"/>
    <w:rsid w:val="00042DDD"/>
    <w:rsid w:val="0004354C"/>
    <w:rsid w:val="00044521"/>
    <w:rsid w:val="00044779"/>
    <w:rsid w:val="00044809"/>
    <w:rsid w:val="0004645C"/>
    <w:rsid w:val="00046D35"/>
    <w:rsid w:val="000476E2"/>
    <w:rsid w:val="0004777D"/>
    <w:rsid w:val="00051302"/>
    <w:rsid w:val="00052669"/>
    <w:rsid w:val="0005339D"/>
    <w:rsid w:val="00055887"/>
    <w:rsid w:val="00056309"/>
    <w:rsid w:val="0005687E"/>
    <w:rsid w:val="00060D32"/>
    <w:rsid w:val="0006360C"/>
    <w:rsid w:val="00063EA0"/>
    <w:rsid w:val="00064C48"/>
    <w:rsid w:val="00064E0C"/>
    <w:rsid w:val="00064F73"/>
    <w:rsid w:val="00066FC8"/>
    <w:rsid w:val="00067B93"/>
    <w:rsid w:val="00071B29"/>
    <w:rsid w:val="00072993"/>
    <w:rsid w:val="00073438"/>
    <w:rsid w:val="00073B26"/>
    <w:rsid w:val="0007433A"/>
    <w:rsid w:val="00074852"/>
    <w:rsid w:val="00074C0F"/>
    <w:rsid w:val="00075FD6"/>
    <w:rsid w:val="000766E9"/>
    <w:rsid w:val="00077551"/>
    <w:rsid w:val="00080820"/>
    <w:rsid w:val="00080B3E"/>
    <w:rsid w:val="00081505"/>
    <w:rsid w:val="000815BD"/>
    <w:rsid w:val="0008304A"/>
    <w:rsid w:val="00083E23"/>
    <w:rsid w:val="00084093"/>
    <w:rsid w:val="00084E8F"/>
    <w:rsid w:val="0008560E"/>
    <w:rsid w:val="00085BFB"/>
    <w:rsid w:val="000932A4"/>
    <w:rsid w:val="00095671"/>
    <w:rsid w:val="000A5648"/>
    <w:rsid w:val="000A5EBA"/>
    <w:rsid w:val="000A7EC8"/>
    <w:rsid w:val="000B0960"/>
    <w:rsid w:val="000B358D"/>
    <w:rsid w:val="000B3B16"/>
    <w:rsid w:val="000B3EDD"/>
    <w:rsid w:val="000B4B6F"/>
    <w:rsid w:val="000B6E0E"/>
    <w:rsid w:val="000C0A39"/>
    <w:rsid w:val="000C177E"/>
    <w:rsid w:val="000C26F6"/>
    <w:rsid w:val="000C2BCD"/>
    <w:rsid w:val="000C31D5"/>
    <w:rsid w:val="000C3CD2"/>
    <w:rsid w:val="000C4668"/>
    <w:rsid w:val="000C4D90"/>
    <w:rsid w:val="000C5AFE"/>
    <w:rsid w:val="000C5E14"/>
    <w:rsid w:val="000C6559"/>
    <w:rsid w:val="000C7133"/>
    <w:rsid w:val="000D0BAE"/>
    <w:rsid w:val="000D19C9"/>
    <w:rsid w:val="000D2E5C"/>
    <w:rsid w:val="000D6387"/>
    <w:rsid w:val="000D7634"/>
    <w:rsid w:val="000E0737"/>
    <w:rsid w:val="000E286F"/>
    <w:rsid w:val="000E2B39"/>
    <w:rsid w:val="000E358F"/>
    <w:rsid w:val="000E38ED"/>
    <w:rsid w:val="000E4BFB"/>
    <w:rsid w:val="000E5613"/>
    <w:rsid w:val="000E5C0B"/>
    <w:rsid w:val="000F08FC"/>
    <w:rsid w:val="000F0EF3"/>
    <w:rsid w:val="000F26C6"/>
    <w:rsid w:val="000F2A35"/>
    <w:rsid w:val="000F37A2"/>
    <w:rsid w:val="000F46E2"/>
    <w:rsid w:val="000F5BE6"/>
    <w:rsid w:val="000F5CF8"/>
    <w:rsid w:val="000F6699"/>
    <w:rsid w:val="000F738F"/>
    <w:rsid w:val="0010083F"/>
    <w:rsid w:val="00100EA2"/>
    <w:rsid w:val="00100F19"/>
    <w:rsid w:val="001025E9"/>
    <w:rsid w:val="00102A28"/>
    <w:rsid w:val="00104E00"/>
    <w:rsid w:val="00105397"/>
    <w:rsid w:val="001055E6"/>
    <w:rsid w:val="00106C22"/>
    <w:rsid w:val="00112711"/>
    <w:rsid w:val="0011562A"/>
    <w:rsid w:val="00116584"/>
    <w:rsid w:val="00116B5C"/>
    <w:rsid w:val="00121B85"/>
    <w:rsid w:val="00121F19"/>
    <w:rsid w:val="001234AC"/>
    <w:rsid w:val="001247AD"/>
    <w:rsid w:val="00125AAE"/>
    <w:rsid w:val="00130D22"/>
    <w:rsid w:val="00131186"/>
    <w:rsid w:val="00132E5B"/>
    <w:rsid w:val="00134BFF"/>
    <w:rsid w:val="0013504B"/>
    <w:rsid w:val="00135163"/>
    <w:rsid w:val="00135264"/>
    <w:rsid w:val="0013582B"/>
    <w:rsid w:val="001365A1"/>
    <w:rsid w:val="00136FDB"/>
    <w:rsid w:val="00137D41"/>
    <w:rsid w:val="00137F8D"/>
    <w:rsid w:val="00143796"/>
    <w:rsid w:val="001442D3"/>
    <w:rsid w:val="00145EC6"/>
    <w:rsid w:val="0015137E"/>
    <w:rsid w:val="001528C1"/>
    <w:rsid w:val="00152998"/>
    <w:rsid w:val="00153EB7"/>
    <w:rsid w:val="0015446A"/>
    <w:rsid w:val="001557E8"/>
    <w:rsid w:val="00155908"/>
    <w:rsid w:val="00155ED0"/>
    <w:rsid w:val="00157550"/>
    <w:rsid w:val="00161914"/>
    <w:rsid w:val="00163ABC"/>
    <w:rsid w:val="00163F4A"/>
    <w:rsid w:val="0016490B"/>
    <w:rsid w:val="00164C26"/>
    <w:rsid w:val="00165762"/>
    <w:rsid w:val="001705DA"/>
    <w:rsid w:val="00172C7F"/>
    <w:rsid w:val="001755EC"/>
    <w:rsid w:val="00176198"/>
    <w:rsid w:val="001777CB"/>
    <w:rsid w:val="00180157"/>
    <w:rsid w:val="00180412"/>
    <w:rsid w:val="00182D1E"/>
    <w:rsid w:val="00182D46"/>
    <w:rsid w:val="001832AB"/>
    <w:rsid w:val="00185B4F"/>
    <w:rsid w:val="001905BE"/>
    <w:rsid w:val="00192CD8"/>
    <w:rsid w:val="001935F5"/>
    <w:rsid w:val="00193C43"/>
    <w:rsid w:val="00195572"/>
    <w:rsid w:val="00197623"/>
    <w:rsid w:val="00197B41"/>
    <w:rsid w:val="001A0054"/>
    <w:rsid w:val="001A03CA"/>
    <w:rsid w:val="001A09A5"/>
    <w:rsid w:val="001A1569"/>
    <w:rsid w:val="001A169D"/>
    <w:rsid w:val="001A4286"/>
    <w:rsid w:val="001A55A6"/>
    <w:rsid w:val="001A5E36"/>
    <w:rsid w:val="001A5FF9"/>
    <w:rsid w:val="001A6A55"/>
    <w:rsid w:val="001A7F3A"/>
    <w:rsid w:val="001B10F1"/>
    <w:rsid w:val="001B12E0"/>
    <w:rsid w:val="001B2847"/>
    <w:rsid w:val="001B438E"/>
    <w:rsid w:val="001B56A9"/>
    <w:rsid w:val="001B5995"/>
    <w:rsid w:val="001B59B4"/>
    <w:rsid w:val="001B64A7"/>
    <w:rsid w:val="001B710A"/>
    <w:rsid w:val="001C0054"/>
    <w:rsid w:val="001C1ADC"/>
    <w:rsid w:val="001C6899"/>
    <w:rsid w:val="001C7FAD"/>
    <w:rsid w:val="001D0B34"/>
    <w:rsid w:val="001D0D64"/>
    <w:rsid w:val="001D40D5"/>
    <w:rsid w:val="001D44C5"/>
    <w:rsid w:val="001D4968"/>
    <w:rsid w:val="001D5C2B"/>
    <w:rsid w:val="001D6452"/>
    <w:rsid w:val="001D723B"/>
    <w:rsid w:val="001E0303"/>
    <w:rsid w:val="001E1C77"/>
    <w:rsid w:val="001E30A8"/>
    <w:rsid w:val="001E3119"/>
    <w:rsid w:val="001E3438"/>
    <w:rsid w:val="001E381E"/>
    <w:rsid w:val="001E3A72"/>
    <w:rsid w:val="001E48E9"/>
    <w:rsid w:val="001E491B"/>
    <w:rsid w:val="001E5149"/>
    <w:rsid w:val="001E7937"/>
    <w:rsid w:val="001E7CB6"/>
    <w:rsid w:val="001F24A1"/>
    <w:rsid w:val="001F2C2B"/>
    <w:rsid w:val="001F4486"/>
    <w:rsid w:val="001F4CA5"/>
    <w:rsid w:val="001F60C3"/>
    <w:rsid w:val="001F6CFC"/>
    <w:rsid w:val="001F755D"/>
    <w:rsid w:val="00200AD6"/>
    <w:rsid w:val="00200CC8"/>
    <w:rsid w:val="00202632"/>
    <w:rsid w:val="00203F4A"/>
    <w:rsid w:val="00206573"/>
    <w:rsid w:val="002069CE"/>
    <w:rsid w:val="00206A20"/>
    <w:rsid w:val="00207081"/>
    <w:rsid w:val="00207413"/>
    <w:rsid w:val="002108BA"/>
    <w:rsid w:val="00212564"/>
    <w:rsid w:val="002127B2"/>
    <w:rsid w:val="002152A4"/>
    <w:rsid w:val="002164B6"/>
    <w:rsid w:val="0021716C"/>
    <w:rsid w:val="00220F43"/>
    <w:rsid w:val="00222194"/>
    <w:rsid w:val="00222510"/>
    <w:rsid w:val="002245C9"/>
    <w:rsid w:val="002246FE"/>
    <w:rsid w:val="00224FE3"/>
    <w:rsid w:val="0022690E"/>
    <w:rsid w:val="002272DD"/>
    <w:rsid w:val="00227C87"/>
    <w:rsid w:val="0023068F"/>
    <w:rsid w:val="00230BA3"/>
    <w:rsid w:val="00232D4F"/>
    <w:rsid w:val="00233097"/>
    <w:rsid w:val="002333E2"/>
    <w:rsid w:val="002337A7"/>
    <w:rsid w:val="00233A1D"/>
    <w:rsid w:val="002341B2"/>
    <w:rsid w:val="00234459"/>
    <w:rsid w:val="00234797"/>
    <w:rsid w:val="002358AC"/>
    <w:rsid w:val="0023614A"/>
    <w:rsid w:val="002369F2"/>
    <w:rsid w:val="00236C2C"/>
    <w:rsid w:val="00237836"/>
    <w:rsid w:val="00237AAA"/>
    <w:rsid w:val="002406B5"/>
    <w:rsid w:val="0024150A"/>
    <w:rsid w:val="00241946"/>
    <w:rsid w:val="00241CE3"/>
    <w:rsid w:val="00242041"/>
    <w:rsid w:val="00243BB5"/>
    <w:rsid w:val="00243C80"/>
    <w:rsid w:val="00246543"/>
    <w:rsid w:val="002474BE"/>
    <w:rsid w:val="00250DFF"/>
    <w:rsid w:val="00254420"/>
    <w:rsid w:val="00254594"/>
    <w:rsid w:val="00254BE1"/>
    <w:rsid w:val="00256728"/>
    <w:rsid w:val="00256F15"/>
    <w:rsid w:val="00257CDD"/>
    <w:rsid w:val="00260145"/>
    <w:rsid w:val="00260DF1"/>
    <w:rsid w:val="002632A0"/>
    <w:rsid w:val="00265609"/>
    <w:rsid w:val="00266D96"/>
    <w:rsid w:val="002671B6"/>
    <w:rsid w:val="002709F7"/>
    <w:rsid w:val="00271282"/>
    <w:rsid w:val="00271805"/>
    <w:rsid w:val="002737FC"/>
    <w:rsid w:val="00275FF6"/>
    <w:rsid w:val="00276618"/>
    <w:rsid w:val="00276AF3"/>
    <w:rsid w:val="002802AF"/>
    <w:rsid w:val="00280377"/>
    <w:rsid w:val="0028153D"/>
    <w:rsid w:val="002839E5"/>
    <w:rsid w:val="00283B20"/>
    <w:rsid w:val="002847E2"/>
    <w:rsid w:val="002847E7"/>
    <w:rsid w:val="0029020B"/>
    <w:rsid w:val="002908E6"/>
    <w:rsid w:val="00290F67"/>
    <w:rsid w:val="00292ACF"/>
    <w:rsid w:val="00293453"/>
    <w:rsid w:val="0029448B"/>
    <w:rsid w:val="002950FE"/>
    <w:rsid w:val="00295117"/>
    <w:rsid w:val="002965F0"/>
    <w:rsid w:val="00297D76"/>
    <w:rsid w:val="002A01F5"/>
    <w:rsid w:val="002A0F7D"/>
    <w:rsid w:val="002A24B1"/>
    <w:rsid w:val="002A2E4C"/>
    <w:rsid w:val="002A2EEE"/>
    <w:rsid w:val="002A3ACC"/>
    <w:rsid w:val="002A5640"/>
    <w:rsid w:val="002A6A08"/>
    <w:rsid w:val="002A71E5"/>
    <w:rsid w:val="002B1C4A"/>
    <w:rsid w:val="002B24A7"/>
    <w:rsid w:val="002B40B1"/>
    <w:rsid w:val="002B4649"/>
    <w:rsid w:val="002B4E61"/>
    <w:rsid w:val="002B5197"/>
    <w:rsid w:val="002B5477"/>
    <w:rsid w:val="002B54A4"/>
    <w:rsid w:val="002B56FB"/>
    <w:rsid w:val="002B71C1"/>
    <w:rsid w:val="002B770C"/>
    <w:rsid w:val="002C3BA6"/>
    <w:rsid w:val="002C53E9"/>
    <w:rsid w:val="002C5FE4"/>
    <w:rsid w:val="002C67F7"/>
    <w:rsid w:val="002C7CC7"/>
    <w:rsid w:val="002D0395"/>
    <w:rsid w:val="002D1BCC"/>
    <w:rsid w:val="002D2C98"/>
    <w:rsid w:val="002D44BE"/>
    <w:rsid w:val="002D535C"/>
    <w:rsid w:val="002D542F"/>
    <w:rsid w:val="002E0091"/>
    <w:rsid w:val="002E0E2B"/>
    <w:rsid w:val="002E1927"/>
    <w:rsid w:val="002E224B"/>
    <w:rsid w:val="002E2FC4"/>
    <w:rsid w:val="002E4EE4"/>
    <w:rsid w:val="002E55A7"/>
    <w:rsid w:val="002E7417"/>
    <w:rsid w:val="002F2400"/>
    <w:rsid w:val="002F2C64"/>
    <w:rsid w:val="002F2DA9"/>
    <w:rsid w:val="002F2DFB"/>
    <w:rsid w:val="002F4803"/>
    <w:rsid w:val="002F4BF7"/>
    <w:rsid w:val="002F4C8F"/>
    <w:rsid w:val="002F6E9E"/>
    <w:rsid w:val="002F78D3"/>
    <w:rsid w:val="002F7AAD"/>
    <w:rsid w:val="003018A6"/>
    <w:rsid w:val="00304E90"/>
    <w:rsid w:val="0030554F"/>
    <w:rsid w:val="003064D4"/>
    <w:rsid w:val="003072AD"/>
    <w:rsid w:val="00307597"/>
    <w:rsid w:val="003102EE"/>
    <w:rsid w:val="00313607"/>
    <w:rsid w:val="00313852"/>
    <w:rsid w:val="0031392A"/>
    <w:rsid w:val="00314953"/>
    <w:rsid w:val="00314C67"/>
    <w:rsid w:val="003164F5"/>
    <w:rsid w:val="00316B18"/>
    <w:rsid w:val="00320207"/>
    <w:rsid w:val="00320571"/>
    <w:rsid w:val="00321C48"/>
    <w:rsid w:val="00322397"/>
    <w:rsid w:val="00322F8B"/>
    <w:rsid w:val="003230F9"/>
    <w:rsid w:val="0032526B"/>
    <w:rsid w:val="00330716"/>
    <w:rsid w:val="00331EDB"/>
    <w:rsid w:val="003334E0"/>
    <w:rsid w:val="00333FF5"/>
    <w:rsid w:val="00334719"/>
    <w:rsid w:val="003348DC"/>
    <w:rsid w:val="00334FD0"/>
    <w:rsid w:val="0033517A"/>
    <w:rsid w:val="00335CD6"/>
    <w:rsid w:val="00335F4E"/>
    <w:rsid w:val="00336749"/>
    <w:rsid w:val="00337DCB"/>
    <w:rsid w:val="00340698"/>
    <w:rsid w:val="0034084C"/>
    <w:rsid w:val="00341868"/>
    <w:rsid w:val="00341C6A"/>
    <w:rsid w:val="00342E60"/>
    <w:rsid w:val="0034339F"/>
    <w:rsid w:val="00345934"/>
    <w:rsid w:val="00350146"/>
    <w:rsid w:val="00350488"/>
    <w:rsid w:val="00351ABD"/>
    <w:rsid w:val="00352D1C"/>
    <w:rsid w:val="00352EE7"/>
    <w:rsid w:val="003541E5"/>
    <w:rsid w:val="0035546B"/>
    <w:rsid w:val="00356110"/>
    <w:rsid w:val="00356E33"/>
    <w:rsid w:val="00357109"/>
    <w:rsid w:val="0036244C"/>
    <w:rsid w:val="00362C85"/>
    <w:rsid w:val="00362D34"/>
    <w:rsid w:val="003637A4"/>
    <w:rsid w:val="003666F4"/>
    <w:rsid w:val="00367121"/>
    <w:rsid w:val="00367D11"/>
    <w:rsid w:val="00370DEB"/>
    <w:rsid w:val="00370E0C"/>
    <w:rsid w:val="00372D87"/>
    <w:rsid w:val="00376485"/>
    <w:rsid w:val="003765D4"/>
    <w:rsid w:val="00376AC5"/>
    <w:rsid w:val="00376C95"/>
    <w:rsid w:val="00376DA5"/>
    <w:rsid w:val="003776BE"/>
    <w:rsid w:val="00377AD7"/>
    <w:rsid w:val="00377DD8"/>
    <w:rsid w:val="00380E7A"/>
    <w:rsid w:val="00380FC2"/>
    <w:rsid w:val="003812D0"/>
    <w:rsid w:val="00381A4B"/>
    <w:rsid w:val="003821D2"/>
    <w:rsid w:val="00382F59"/>
    <w:rsid w:val="00383B81"/>
    <w:rsid w:val="0038532E"/>
    <w:rsid w:val="0038571B"/>
    <w:rsid w:val="00391F7A"/>
    <w:rsid w:val="00393305"/>
    <w:rsid w:val="00394CAE"/>
    <w:rsid w:val="0039526B"/>
    <w:rsid w:val="0039622D"/>
    <w:rsid w:val="003966EF"/>
    <w:rsid w:val="0039694A"/>
    <w:rsid w:val="003A0823"/>
    <w:rsid w:val="003A1B8E"/>
    <w:rsid w:val="003A1D88"/>
    <w:rsid w:val="003A3587"/>
    <w:rsid w:val="003A4468"/>
    <w:rsid w:val="003A4A87"/>
    <w:rsid w:val="003A4A91"/>
    <w:rsid w:val="003A61D6"/>
    <w:rsid w:val="003A6437"/>
    <w:rsid w:val="003A666B"/>
    <w:rsid w:val="003A6F0D"/>
    <w:rsid w:val="003A6F16"/>
    <w:rsid w:val="003A7495"/>
    <w:rsid w:val="003B0280"/>
    <w:rsid w:val="003B1FFE"/>
    <w:rsid w:val="003B3544"/>
    <w:rsid w:val="003B3CAF"/>
    <w:rsid w:val="003B4A77"/>
    <w:rsid w:val="003B4FB1"/>
    <w:rsid w:val="003B694E"/>
    <w:rsid w:val="003B6B93"/>
    <w:rsid w:val="003B6CAB"/>
    <w:rsid w:val="003B73CE"/>
    <w:rsid w:val="003C009E"/>
    <w:rsid w:val="003C1907"/>
    <w:rsid w:val="003D127F"/>
    <w:rsid w:val="003D1969"/>
    <w:rsid w:val="003D2C46"/>
    <w:rsid w:val="003D3D68"/>
    <w:rsid w:val="003D5478"/>
    <w:rsid w:val="003D566E"/>
    <w:rsid w:val="003D64C9"/>
    <w:rsid w:val="003D6500"/>
    <w:rsid w:val="003E0107"/>
    <w:rsid w:val="003E04FB"/>
    <w:rsid w:val="003E0526"/>
    <w:rsid w:val="003E0B87"/>
    <w:rsid w:val="003E1AB9"/>
    <w:rsid w:val="003E2302"/>
    <w:rsid w:val="003E355C"/>
    <w:rsid w:val="003E3A29"/>
    <w:rsid w:val="003E41B6"/>
    <w:rsid w:val="003E6816"/>
    <w:rsid w:val="003E740A"/>
    <w:rsid w:val="003F0337"/>
    <w:rsid w:val="003F0413"/>
    <w:rsid w:val="003F4A25"/>
    <w:rsid w:val="003F7856"/>
    <w:rsid w:val="003F7D95"/>
    <w:rsid w:val="00400113"/>
    <w:rsid w:val="00403395"/>
    <w:rsid w:val="004041AF"/>
    <w:rsid w:val="0040482F"/>
    <w:rsid w:val="00406103"/>
    <w:rsid w:val="00411F86"/>
    <w:rsid w:val="0041271D"/>
    <w:rsid w:val="00413284"/>
    <w:rsid w:val="00413700"/>
    <w:rsid w:val="00414949"/>
    <w:rsid w:val="00415915"/>
    <w:rsid w:val="00415FC7"/>
    <w:rsid w:val="004161D4"/>
    <w:rsid w:val="00417A9F"/>
    <w:rsid w:val="00417E4C"/>
    <w:rsid w:val="00417EEB"/>
    <w:rsid w:val="00420511"/>
    <w:rsid w:val="0042072B"/>
    <w:rsid w:val="00420791"/>
    <w:rsid w:val="004218AE"/>
    <w:rsid w:val="0042241B"/>
    <w:rsid w:val="00422C7C"/>
    <w:rsid w:val="004241F8"/>
    <w:rsid w:val="004248A3"/>
    <w:rsid w:val="004249A2"/>
    <w:rsid w:val="004253B1"/>
    <w:rsid w:val="0042548C"/>
    <w:rsid w:val="00425E3C"/>
    <w:rsid w:val="004265C5"/>
    <w:rsid w:val="00427325"/>
    <w:rsid w:val="00427B32"/>
    <w:rsid w:val="00430D86"/>
    <w:rsid w:val="004315AC"/>
    <w:rsid w:val="004316ED"/>
    <w:rsid w:val="004320E2"/>
    <w:rsid w:val="004349A2"/>
    <w:rsid w:val="00434D07"/>
    <w:rsid w:val="004359FB"/>
    <w:rsid w:val="00435D98"/>
    <w:rsid w:val="0043734C"/>
    <w:rsid w:val="004402ED"/>
    <w:rsid w:val="004412DD"/>
    <w:rsid w:val="00442037"/>
    <w:rsid w:val="004430F9"/>
    <w:rsid w:val="0044626E"/>
    <w:rsid w:val="00446ED4"/>
    <w:rsid w:val="00450B89"/>
    <w:rsid w:val="00452498"/>
    <w:rsid w:val="00454AA4"/>
    <w:rsid w:val="0045563A"/>
    <w:rsid w:val="00455C3E"/>
    <w:rsid w:val="00457086"/>
    <w:rsid w:val="00457211"/>
    <w:rsid w:val="0045743C"/>
    <w:rsid w:val="004579B5"/>
    <w:rsid w:val="00457C99"/>
    <w:rsid w:val="00460614"/>
    <w:rsid w:val="00461482"/>
    <w:rsid w:val="00464B86"/>
    <w:rsid w:val="00464D10"/>
    <w:rsid w:val="00464F87"/>
    <w:rsid w:val="00466B97"/>
    <w:rsid w:val="00470320"/>
    <w:rsid w:val="00470B71"/>
    <w:rsid w:val="00473266"/>
    <w:rsid w:val="004734B2"/>
    <w:rsid w:val="00476675"/>
    <w:rsid w:val="00476DCF"/>
    <w:rsid w:val="00477D12"/>
    <w:rsid w:val="00481C04"/>
    <w:rsid w:val="00481E87"/>
    <w:rsid w:val="004846E6"/>
    <w:rsid w:val="00487EDF"/>
    <w:rsid w:val="00490B8C"/>
    <w:rsid w:val="00491A47"/>
    <w:rsid w:val="00493DD7"/>
    <w:rsid w:val="00494B45"/>
    <w:rsid w:val="0049772D"/>
    <w:rsid w:val="004979F9"/>
    <w:rsid w:val="004A22D3"/>
    <w:rsid w:val="004A5105"/>
    <w:rsid w:val="004A513C"/>
    <w:rsid w:val="004A56D8"/>
    <w:rsid w:val="004A5F28"/>
    <w:rsid w:val="004A70B5"/>
    <w:rsid w:val="004A7B14"/>
    <w:rsid w:val="004B1BA3"/>
    <w:rsid w:val="004B2083"/>
    <w:rsid w:val="004B2569"/>
    <w:rsid w:val="004B268C"/>
    <w:rsid w:val="004B3AC2"/>
    <w:rsid w:val="004B3EF5"/>
    <w:rsid w:val="004B5F1F"/>
    <w:rsid w:val="004B6146"/>
    <w:rsid w:val="004B7BD0"/>
    <w:rsid w:val="004C07D3"/>
    <w:rsid w:val="004C0927"/>
    <w:rsid w:val="004C2DA1"/>
    <w:rsid w:val="004C3CB9"/>
    <w:rsid w:val="004C41B2"/>
    <w:rsid w:val="004C496D"/>
    <w:rsid w:val="004C4AB1"/>
    <w:rsid w:val="004C4C81"/>
    <w:rsid w:val="004C50A4"/>
    <w:rsid w:val="004C58AC"/>
    <w:rsid w:val="004C652C"/>
    <w:rsid w:val="004C7AAD"/>
    <w:rsid w:val="004D0103"/>
    <w:rsid w:val="004D24B3"/>
    <w:rsid w:val="004D3560"/>
    <w:rsid w:val="004D4129"/>
    <w:rsid w:val="004D427C"/>
    <w:rsid w:val="004D46B8"/>
    <w:rsid w:val="004D71AA"/>
    <w:rsid w:val="004E0EE2"/>
    <w:rsid w:val="004E3552"/>
    <w:rsid w:val="004E4B2E"/>
    <w:rsid w:val="004E4C1E"/>
    <w:rsid w:val="004E5648"/>
    <w:rsid w:val="004E7049"/>
    <w:rsid w:val="004F2C3A"/>
    <w:rsid w:val="004F4A51"/>
    <w:rsid w:val="004F6BD1"/>
    <w:rsid w:val="004F7E7E"/>
    <w:rsid w:val="0050126B"/>
    <w:rsid w:val="00504BCE"/>
    <w:rsid w:val="00504CCF"/>
    <w:rsid w:val="00504CDC"/>
    <w:rsid w:val="00507376"/>
    <w:rsid w:val="005100FA"/>
    <w:rsid w:val="005101CC"/>
    <w:rsid w:val="005122EC"/>
    <w:rsid w:val="00512E13"/>
    <w:rsid w:val="00513131"/>
    <w:rsid w:val="00516178"/>
    <w:rsid w:val="005203FB"/>
    <w:rsid w:val="00520EF2"/>
    <w:rsid w:val="00521B39"/>
    <w:rsid w:val="00522C92"/>
    <w:rsid w:val="00523ACB"/>
    <w:rsid w:val="00524ADB"/>
    <w:rsid w:val="0052587E"/>
    <w:rsid w:val="00526E18"/>
    <w:rsid w:val="00527FE3"/>
    <w:rsid w:val="00534998"/>
    <w:rsid w:val="005349C3"/>
    <w:rsid w:val="00535FBE"/>
    <w:rsid w:val="005375D5"/>
    <w:rsid w:val="005411DE"/>
    <w:rsid w:val="0054124B"/>
    <w:rsid w:val="0054424E"/>
    <w:rsid w:val="005446E1"/>
    <w:rsid w:val="00544A19"/>
    <w:rsid w:val="00544D55"/>
    <w:rsid w:val="00546C62"/>
    <w:rsid w:val="00546E94"/>
    <w:rsid w:val="005471D9"/>
    <w:rsid w:val="00547CEA"/>
    <w:rsid w:val="00547E86"/>
    <w:rsid w:val="00551C53"/>
    <w:rsid w:val="00556040"/>
    <w:rsid w:val="00557380"/>
    <w:rsid w:val="00557BB0"/>
    <w:rsid w:val="00557C6E"/>
    <w:rsid w:val="005628F2"/>
    <w:rsid w:val="0056309E"/>
    <w:rsid w:val="00563483"/>
    <w:rsid w:val="005668D1"/>
    <w:rsid w:val="00567500"/>
    <w:rsid w:val="00567A74"/>
    <w:rsid w:val="00570250"/>
    <w:rsid w:val="005712D1"/>
    <w:rsid w:val="005719DD"/>
    <w:rsid w:val="00573EFC"/>
    <w:rsid w:val="0057403D"/>
    <w:rsid w:val="00575FF5"/>
    <w:rsid w:val="00576544"/>
    <w:rsid w:val="0057696E"/>
    <w:rsid w:val="005769F7"/>
    <w:rsid w:val="005769FA"/>
    <w:rsid w:val="005809E8"/>
    <w:rsid w:val="005834B7"/>
    <w:rsid w:val="00583CA4"/>
    <w:rsid w:val="0058450F"/>
    <w:rsid w:val="00584613"/>
    <w:rsid w:val="005858DB"/>
    <w:rsid w:val="00590EB9"/>
    <w:rsid w:val="00590F3E"/>
    <w:rsid w:val="005920E4"/>
    <w:rsid w:val="00592846"/>
    <w:rsid w:val="0059346B"/>
    <w:rsid w:val="0059406D"/>
    <w:rsid w:val="0059505C"/>
    <w:rsid w:val="005A04EC"/>
    <w:rsid w:val="005A148B"/>
    <w:rsid w:val="005A172C"/>
    <w:rsid w:val="005A2A88"/>
    <w:rsid w:val="005A2C5C"/>
    <w:rsid w:val="005A39F3"/>
    <w:rsid w:val="005A5ADD"/>
    <w:rsid w:val="005A63CC"/>
    <w:rsid w:val="005A6742"/>
    <w:rsid w:val="005A7802"/>
    <w:rsid w:val="005A79FB"/>
    <w:rsid w:val="005B14C3"/>
    <w:rsid w:val="005B19CC"/>
    <w:rsid w:val="005B38F2"/>
    <w:rsid w:val="005B5762"/>
    <w:rsid w:val="005B676E"/>
    <w:rsid w:val="005B6BD0"/>
    <w:rsid w:val="005C0160"/>
    <w:rsid w:val="005C127F"/>
    <w:rsid w:val="005C1FDF"/>
    <w:rsid w:val="005C22C2"/>
    <w:rsid w:val="005C2927"/>
    <w:rsid w:val="005C35DD"/>
    <w:rsid w:val="005C6086"/>
    <w:rsid w:val="005D16F5"/>
    <w:rsid w:val="005D46C0"/>
    <w:rsid w:val="005D5307"/>
    <w:rsid w:val="005D5E8B"/>
    <w:rsid w:val="005D611B"/>
    <w:rsid w:val="005D6B0D"/>
    <w:rsid w:val="005D701D"/>
    <w:rsid w:val="005D77BE"/>
    <w:rsid w:val="005E0B6D"/>
    <w:rsid w:val="005E19F6"/>
    <w:rsid w:val="005E1B68"/>
    <w:rsid w:val="005E1C9C"/>
    <w:rsid w:val="005E1E64"/>
    <w:rsid w:val="005E31CC"/>
    <w:rsid w:val="005E3AA1"/>
    <w:rsid w:val="005E43F9"/>
    <w:rsid w:val="005E45AB"/>
    <w:rsid w:val="005E4EF9"/>
    <w:rsid w:val="005E6082"/>
    <w:rsid w:val="005E6CB0"/>
    <w:rsid w:val="005E6E81"/>
    <w:rsid w:val="005E7557"/>
    <w:rsid w:val="005F1FC9"/>
    <w:rsid w:val="005F3977"/>
    <w:rsid w:val="005F4103"/>
    <w:rsid w:val="005F4C24"/>
    <w:rsid w:val="005F4D9B"/>
    <w:rsid w:val="005F5CBC"/>
    <w:rsid w:val="005F6A70"/>
    <w:rsid w:val="005F7393"/>
    <w:rsid w:val="005F7872"/>
    <w:rsid w:val="00600F31"/>
    <w:rsid w:val="00603CDD"/>
    <w:rsid w:val="006044C9"/>
    <w:rsid w:val="00605301"/>
    <w:rsid w:val="00605973"/>
    <w:rsid w:val="00607296"/>
    <w:rsid w:val="006077D3"/>
    <w:rsid w:val="0061059A"/>
    <w:rsid w:val="00612457"/>
    <w:rsid w:val="0061270D"/>
    <w:rsid w:val="00616601"/>
    <w:rsid w:val="00617236"/>
    <w:rsid w:val="00620EB6"/>
    <w:rsid w:val="0062147A"/>
    <w:rsid w:val="006214E7"/>
    <w:rsid w:val="0062440B"/>
    <w:rsid w:val="00625717"/>
    <w:rsid w:val="006276CE"/>
    <w:rsid w:val="00631E9D"/>
    <w:rsid w:val="006334BF"/>
    <w:rsid w:val="00633D2D"/>
    <w:rsid w:val="00633E78"/>
    <w:rsid w:val="0063480C"/>
    <w:rsid w:val="006363B4"/>
    <w:rsid w:val="00636906"/>
    <w:rsid w:val="00641361"/>
    <w:rsid w:val="006423BA"/>
    <w:rsid w:val="00642A00"/>
    <w:rsid w:val="006430FC"/>
    <w:rsid w:val="00643B56"/>
    <w:rsid w:val="00643C98"/>
    <w:rsid w:val="00643F12"/>
    <w:rsid w:val="00644A48"/>
    <w:rsid w:val="00644CC5"/>
    <w:rsid w:val="0064653C"/>
    <w:rsid w:val="00646615"/>
    <w:rsid w:val="006468FA"/>
    <w:rsid w:val="00652376"/>
    <w:rsid w:val="00653B8C"/>
    <w:rsid w:val="00653EE6"/>
    <w:rsid w:val="00654506"/>
    <w:rsid w:val="00655626"/>
    <w:rsid w:val="00655A22"/>
    <w:rsid w:val="00655D66"/>
    <w:rsid w:val="00656ECB"/>
    <w:rsid w:val="00660037"/>
    <w:rsid w:val="00660708"/>
    <w:rsid w:val="00660867"/>
    <w:rsid w:val="0066113F"/>
    <w:rsid w:val="00662CA8"/>
    <w:rsid w:val="00663634"/>
    <w:rsid w:val="0066376C"/>
    <w:rsid w:val="0066408A"/>
    <w:rsid w:val="006647BD"/>
    <w:rsid w:val="00664EDE"/>
    <w:rsid w:val="00666543"/>
    <w:rsid w:val="00666F62"/>
    <w:rsid w:val="00667D91"/>
    <w:rsid w:val="00670762"/>
    <w:rsid w:val="00671AA6"/>
    <w:rsid w:val="00671F54"/>
    <w:rsid w:val="006721E9"/>
    <w:rsid w:val="00673151"/>
    <w:rsid w:val="00673FCF"/>
    <w:rsid w:val="00674548"/>
    <w:rsid w:val="006763F8"/>
    <w:rsid w:val="00681444"/>
    <w:rsid w:val="00683A5B"/>
    <w:rsid w:val="00683BE4"/>
    <w:rsid w:val="00683FD7"/>
    <w:rsid w:val="00685747"/>
    <w:rsid w:val="006861B7"/>
    <w:rsid w:val="00687EB4"/>
    <w:rsid w:val="006919D4"/>
    <w:rsid w:val="00694328"/>
    <w:rsid w:val="00695056"/>
    <w:rsid w:val="0069656F"/>
    <w:rsid w:val="006966B3"/>
    <w:rsid w:val="006A346B"/>
    <w:rsid w:val="006A3A06"/>
    <w:rsid w:val="006B0335"/>
    <w:rsid w:val="006B2123"/>
    <w:rsid w:val="006B395C"/>
    <w:rsid w:val="006B3F10"/>
    <w:rsid w:val="006B5442"/>
    <w:rsid w:val="006B6A21"/>
    <w:rsid w:val="006B6D89"/>
    <w:rsid w:val="006B73D4"/>
    <w:rsid w:val="006C0727"/>
    <w:rsid w:val="006C0BAC"/>
    <w:rsid w:val="006C0F36"/>
    <w:rsid w:val="006C1A7B"/>
    <w:rsid w:val="006C3683"/>
    <w:rsid w:val="006C3AFF"/>
    <w:rsid w:val="006C470C"/>
    <w:rsid w:val="006C75F7"/>
    <w:rsid w:val="006C7BAB"/>
    <w:rsid w:val="006D083F"/>
    <w:rsid w:val="006D0B2B"/>
    <w:rsid w:val="006D2523"/>
    <w:rsid w:val="006D2EDD"/>
    <w:rsid w:val="006D4C2C"/>
    <w:rsid w:val="006D5281"/>
    <w:rsid w:val="006D72F8"/>
    <w:rsid w:val="006D7EAF"/>
    <w:rsid w:val="006E05DB"/>
    <w:rsid w:val="006E0C50"/>
    <w:rsid w:val="006E145F"/>
    <w:rsid w:val="006E14D5"/>
    <w:rsid w:val="006E33C3"/>
    <w:rsid w:val="006E373F"/>
    <w:rsid w:val="006E41B4"/>
    <w:rsid w:val="006E7889"/>
    <w:rsid w:val="006F10EB"/>
    <w:rsid w:val="006F1145"/>
    <w:rsid w:val="006F210C"/>
    <w:rsid w:val="006F34F8"/>
    <w:rsid w:val="006F53B4"/>
    <w:rsid w:val="006F5853"/>
    <w:rsid w:val="006F6551"/>
    <w:rsid w:val="006F6F34"/>
    <w:rsid w:val="006F79B1"/>
    <w:rsid w:val="00700F66"/>
    <w:rsid w:val="00701EDE"/>
    <w:rsid w:val="00704847"/>
    <w:rsid w:val="00705321"/>
    <w:rsid w:val="00705A3A"/>
    <w:rsid w:val="00705C53"/>
    <w:rsid w:val="00705C9E"/>
    <w:rsid w:val="007072CB"/>
    <w:rsid w:val="00707D2A"/>
    <w:rsid w:val="00710016"/>
    <w:rsid w:val="00710082"/>
    <w:rsid w:val="007100F3"/>
    <w:rsid w:val="00710AC4"/>
    <w:rsid w:val="007150A0"/>
    <w:rsid w:val="00715B72"/>
    <w:rsid w:val="00715DCC"/>
    <w:rsid w:val="00716E7C"/>
    <w:rsid w:val="00720292"/>
    <w:rsid w:val="00720E1A"/>
    <w:rsid w:val="00723000"/>
    <w:rsid w:val="00733A5D"/>
    <w:rsid w:val="0073409D"/>
    <w:rsid w:val="00734267"/>
    <w:rsid w:val="007344FA"/>
    <w:rsid w:val="00735D75"/>
    <w:rsid w:val="00735DCE"/>
    <w:rsid w:val="00736C73"/>
    <w:rsid w:val="00737172"/>
    <w:rsid w:val="00740F4D"/>
    <w:rsid w:val="0074164A"/>
    <w:rsid w:val="007418CB"/>
    <w:rsid w:val="00741D48"/>
    <w:rsid w:val="007423BE"/>
    <w:rsid w:val="00742C0B"/>
    <w:rsid w:val="00743D88"/>
    <w:rsid w:val="0074528F"/>
    <w:rsid w:val="00745623"/>
    <w:rsid w:val="00745789"/>
    <w:rsid w:val="007501E4"/>
    <w:rsid w:val="007507DF"/>
    <w:rsid w:val="007509A0"/>
    <w:rsid w:val="007515D7"/>
    <w:rsid w:val="00751839"/>
    <w:rsid w:val="00751AB7"/>
    <w:rsid w:val="00751C3E"/>
    <w:rsid w:val="007522E5"/>
    <w:rsid w:val="00753811"/>
    <w:rsid w:val="00754BA5"/>
    <w:rsid w:val="00755663"/>
    <w:rsid w:val="007610DA"/>
    <w:rsid w:val="00761395"/>
    <w:rsid w:val="00761FC1"/>
    <w:rsid w:val="00762860"/>
    <w:rsid w:val="00762ACB"/>
    <w:rsid w:val="0076647B"/>
    <w:rsid w:val="00766A7D"/>
    <w:rsid w:val="007671C4"/>
    <w:rsid w:val="00767640"/>
    <w:rsid w:val="00770572"/>
    <w:rsid w:val="00771783"/>
    <w:rsid w:val="00773BFF"/>
    <w:rsid w:val="00774BE9"/>
    <w:rsid w:val="00775C28"/>
    <w:rsid w:val="0077732F"/>
    <w:rsid w:val="007774E8"/>
    <w:rsid w:val="00777BA8"/>
    <w:rsid w:val="00777D69"/>
    <w:rsid w:val="0078125A"/>
    <w:rsid w:val="00782AFD"/>
    <w:rsid w:val="007838BD"/>
    <w:rsid w:val="00784689"/>
    <w:rsid w:val="00785022"/>
    <w:rsid w:val="00785D90"/>
    <w:rsid w:val="00786734"/>
    <w:rsid w:val="00787F34"/>
    <w:rsid w:val="007918BA"/>
    <w:rsid w:val="0079345F"/>
    <w:rsid w:val="00794A74"/>
    <w:rsid w:val="00795974"/>
    <w:rsid w:val="0079757B"/>
    <w:rsid w:val="007A27F5"/>
    <w:rsid w:val="007A35A1"/>
    <w:rsid w:val="007A39B8"/>
    <w:rsid w:val="007A5F81"/>
    <w:rsid w:val="007B15C0"/>
    <w:rsid w:val="007B1880"/>
    <w:rsid w:val="007B1F37"/>
    <w:rsid w:val="007B29A4"/>
    <w:rsid w:val="007B4743"/>
    <w:rsid w:val="007B6FA5"/>
    <w:rsid w:val="007B7188"/>
    <w:rsid w:val="007B756C"/>
    <w:rsid w:val="007B7999"/>
    <w:rsid w:val="007B7F0D"/>
    <w:rsid w:val="007C14D0"/>
    <w:rsid w:val="007C1CBD"/>
    <w:rsid w:val="007C1EA8"/>
    <w:rsid w:val="007C410A"/>
    <w:rsid w:val="007C510F"/>
    <w:rsid w:val="007C5DF7"/>
    <w:rsid w:val="007C61AB"/>
    <w:rsid w:val="007D13D6"/>
    <w:rsid w:val="007D4C95"/>
    <w:rsid w:val="007D5DBC"/>
    <w:rsid w:val="007E3738"/>
    <w:rsid w:val="007E3941"/>
    <w:rsid w:val="007E41EA"/>
    <w:rsid w:val="007E552E"/>
    <w:rsid w:val="007E62F6"/>
    <w:rsid w:val="007E7DAE"/>
    <w:rsid w:val="007F0193"/>
    <w:rsid w:val="007F01C5"/>
    <w:rsid w:val="007F0F85"/>
    <w:rsid w:val="007F132C"/>
    <w:rsid w:val="007F1606"/>
    <w:rsid w:val="007F2936"/>
    <w:rsid w:val="007F2FDA"/>
    <w:rsid w:val="007F4D8A"/>
    <w:rsid w:val="007F5B5C"/>
    <w:rsid w:val="007F6921"/>
    <w:rsid w:val="00801869"/>
    <w:rsid w:val="00802B00"/>
    <w:rsid w:val="008036FF"/>
    <w:rsid w:val="008041AC"/>
    <w:rsid w:val="008058AE"/>
    <w:rsid w:val="0080633D"/>
    <w:rsid w:val="008078CC"/>
    <w:rsid w:val="00807A34"/>
    <w:rsid w:val="008102EB"/>
    <w:rsid w:val="00810EB0"/>
    <w:rsid w:val="00812BD2"/>
    <w:rsid w:val="00813A16"/>
    <w:rsid w:val="0081422A"/>
    <w:rsid w:val="00815942"/>
    <w:rsid w:val="00815F65"/>
    <w:rsid w:val="00817014"/>
    <w:rsid w:val="00820B34"/>
    <w:rsid w:val="00820DD5"/>
    <w:rsid w:val="008218AB"/>
    <w:rsid w:val="00821F2B"/>
    <w:rsid w:val="00823016"/>
    <w:rsid w:val="00824368"/>
    <w:rsid w:val="00830557"/>
    <w:rsid w:val="008307FC"/>
    <w:rsid w:val="00830907"/>
    <w:rsid w:val="00832739"/>
    <w:rsid w:val="00832DF7"/>
    <w:rsid w:val="00833BCA"/>
    <w:rsid w:val="00836137"/>
    <w:rsid w:val="008367BB"/>
    <w:rsid w:val="00836D62"/>
    <w:rsid w:val="008374B4"/>
    <w:rsid w:val="008377A8"/>
    <w:rsid w:val="00840120"/>
    <w:rsid w:val="008405B5"/>
    <w:rsid w:val="00841972"/>
    <w:rsid w:val="00842772"/>
    <w:rsid w:val="00844665"/>
    <w:rsid w:val="00844E60"/>
    <w:rsid w:val="00844F4C"/>
    <w:rsid w:val="00846321"/>
    <w:rsid w:val="0084633D"/>
    <w:rsid w:val="00850209"/>
    <w:rsid w:val="008507AA"/>
    <w:rsid w:val="0085262E"/>
    <w:rsid w:val="008527EC"/>
    <w:rsid w:val="008530F4"/>
    <w:rsid w:val="00853A74"/>
    <w:rsid w:val="00853F60"/>
    <w:rsid w:val="008542E5"/>
    <w:rsid w:val="00854F3A"/>
    <w:rsid w:val="00856084"/>
    <w:rsid w:val="00856BA3"/>
    <w:rsid w:val="00861452"/>
    <w:rsid w:val="00861478"/>
    <w:rsid w:val="008633D1"/>
    <w:rsid w:val="00863CE9"/>
    <w:rsid w:val="00863E80"/>
    <w:rsid w:val="00864A35"/>
    <w:rsid w:val="008650D7"/>
    <w:rsid w:val="00865EE2"/>
    <w:rsid w:val="00865F6B"/>
    <w:rsid w:val="0086681D"/>
    <w:rsid w:val="00866D52"/>
    <w:rsid w:val="008678F4"/>
    <w:rsid w:val="00867A3B"/>
    <w:rsid w:val="00867DB0"/>
    <w:rsid w:val="00867E7C"/>
    <w:rsid w:val="00871296"/>
    <w:rsid w:val="00872496"/>
    <w:rsid w:val="008726B7"/>
    <w:rsid w:val="00872EE2"/>
    <w:rsid w:val="00873B92"/>
    <w:rsid w:val="00873CCF"/>
    <w:rsid w:val="008753C9"/>
    <w:rsid w:val="00875C3C"/>
    <w:rsid w:val="00875DCB"/>
    <w:rsid w:val="00880B13"/>
    <w:rsid w:val="0088150F"/>
    <w:rsid w:val="00881A6E"/>
    <w:rsid w:val="00882E4A"/>
    <w:rsid w:val="0088323E"/>
    <w:rsid w:val="00884209"/>
    <w:rsid w:val="0088518C"/>
    <w:rsid w:val="0088526B"/>
    <w:rsid w:val="0088582D"/>
    <w:rsid w:val="00886E1D"/>
    <w:rsid w:val="0089088B"/>
    <w:rsid w:val="00892053"/>
    <w:rsid w:val="00892346"/>
    <w:rsid w:val="00892939"/>
    <w:rsid w:val="008930F2"/>
    <w:rsid w:val="008949B6"/>
    <w:rsid w:val="008963AB"/>
    <w:rsid w:val="008A2DC0"/>
    <w:rsid w:val="008A33E8"/>
    <w:rsid w:val="008B2ADE"/>
    <w:rsid w:val="008B3913"/>
    <w:rsid w:val="008B3AB8"/>
    <w:rsid w:val="008B4386"/>
    <w:rsid w:val="008B43EB"/>
    <w:rsid w:val="008B575C"/>
    <w:rsid w:val="008B7407"/>
    <w:rsid w:val="008C0850"/>
    <w:rsid w:val="008C1DA9"/>
    <w:rsid w:val="008C2143"/>
    <w:rsid w:val="008C242C"/>
    <w:rsid w:val="008C266E"/>
    <w:rsid w:val="008C44E2"/>
    <w:rsid w:val="008C4FA4"/>
    <w:rsid w:val="008C576F"/>
    <w:rsid w:val="008C606E"/>
    <w:rsid w:val="008C678C"/>
    <w:rsid w:val="008C6A5B"/>
    <w:rsid w:val="008C6D49"/>
    <w:rsid w:val="008C6E60"/>
    <w:rsid w:val="008C727C"/>
    <w:rsid w:val="008C73DC"/>
    <w:rsid w:val="008C7AF6"/>
    <w:rsid w:val="008D1CF1"/>
    <w:rsid w:val="008D232D"/>
    <w:rsid w:val="008D2AF5"/>
    <w:rsid w:val="008D37D4"/>
    <w:rsid w:val="008D3F65"/>
    <w:rsid w:val="008D49FD"/>
    <w:rsid w:val="008D4CC3"/>
    <w:rsid w:val="008D537E"/>
    <w:rsid w:val="008D6C8B"/>
    <w:rsid w:val="008D6FA7"/>
    <w:rsid w:val="008D739A"/>
    <w:rsid w:val="008E0A8F"/>
    <w:rsid w:val="008E50F4"/>
    <w:rsid w:val="008E705C"/>
    <w:rsid w:val="008E79F9"/>
    <w:rsid w:val="008E7E1E"/>
    <w:rsid w:val="008E7E9E"/>
    <w:rsid w:val="008F00BC"/>
    <w:rsid w:val="008F0170"/>
    <w:rsid w:val="008F1291"/>
    <w:rsid w:val="008F1EF3"/>
    <w:rsid w:val="008F2440"/>
    <w:rsid w:val="008F4E9D"/>
    <w:rsid w:val="008F571C"/>
    <w:rsid w:val="008F5F6B"/>
    <w:rsid w:val="008F68F0"/>
    <w:rsid w:val="009006DC"/>
    <w:rsid w:val="00901A2A"/>
    <w:rsid w:val="00901AC7"/>
    <w:rsid w:val="00903463"/>
    <w:rsid w:val="00903D64"/>
    <w:rsid w:val="00904ED7"/>
    <w:rsid w:val="009051BC"/>
    <w:rsid w:val="0090557F"/>
    <w:rsid w:val="0090754F"/>
    <w:rsid w:val="00907FA6"/>
    <w:rsid w:val="009140C2"/>
    <w:rsid w:val="00914A47"/>
    <w:rsid w:val="009151A6"/>
    <w:rsid w:val="00916003"/>
    <w:rsid w:val="00917122"/>
    <w:rsid w:val="00917167"/>
    <w:rsid w:val="009204CD"/>
    <w:rsid w:val="009209AF"/>
    <w:rsid w:val="0092217D"/>
    <w:rsid w:val="0092221B"/>
    <w:rsid w:val="00922376"/>
    <w:rsid w:val="00925280"/>
    <w:rsid w:val="009261F1"/>
    <w:rsid w:val="009275E1"/>
    <w:rsid w:val="009345C8"/>
    <w:rsid w:val="00934BE0"/>
    <w:rsid w:val="00934E60"/>
    <w:rsid w:val="0093629C"/>
    <w:rsid w:val="0093726E"/>
    <w:rsid w:val="00937D7F"/>
    <w:rsid w:val="00937EFD"/>
    <w:rsid w:val="00940BC6"/>
    <w:rsid w:val="00942F15"/>
    <w:rsid w:val="0094472E"/>
    <w:rsid w:val="00944BBF"/>
    <w:rsid w:val="00945711"/>
    <w:rsid w:val="00945951"/>
    <w:rsid w:val="00946D14"/>
    <w:rsid w:val="00950508"/>
    <w:rsid w:val="00950843"/>
    <w:rsid w:val="0095092C"/>
    <w:rsid w:val="0095190C"/>
    <w:rsid w:val="00961442"/>
    <w:rsid w:val="009635A1"/>
    <w:rsid w:val="00963A46"/>
    <w:rsid w:val="00963B3D"/>
    <w:rsid w:val="0096566E"/>
    <w:rsid w:val="00965C28"/>
    <w:rsid w:val="00965C79"/>
    <w:rsid w:val="00965CCC"/>
    <w:rsid w:val="00965FF9"/>
    <w:rsid w:val="00966C50"/>
    <w:rsid w:val="00966CDD"/>
    <w:rsid w:val="00970DCE"/>
    <w:rsid w:val="009714FC"/>
    <w:rsid w:val="009715D6"/>
    <w:rsid w:val="00972C6A"/>
    <w:rsid w:val="00973736"/>
    <w:rsid w:val="009737C3"/>
    <w:rsid w:val="009737EF"/>
    <w:rsid w:val="00974028"/>
    <w:rsid w:val="00976440"/>
    <w:rsid w:val="00977061"/>
    <w:rsid w:val="00977B56"/>
    <w:rsid w:val="0098028B"/>
    <w:rsid w:val="009807B4"/>
    <w:rsid w:val="00980955"/>
    <w:rsid w:val="00981A5E"/>
    <w:rsid w:val="00981F82"/>
    <w:rsid w:val="00985650"/>
    <w:rsid w:val="009858F2"/>
    <w:rsid w:val="00986F62"/>
    <w:rsid w:val="009918FC"/>
    <w:rsid w:val="00991B11"/>
    <w:rsid w:val="00991C9F"/>
    <w:rsid w:val="0099286E"/>
    <w:rsid w:val="009931D0"/>
    <w:rsid w:val="00993550"/>
    <w:rsid w:val="00993C91"/>
    <w:rsid w:val="00994CC1"/>
    <w:rsid w:val="00996FA9"/>
    <w:rsid w:val="009976A7"/>
    <w:rsid w:val="009A0E33"/>
    <w:rsid w:val="009A21F0"/>
    <w:rsid w:val="009A4664"/>
    <w:rsid w:val="009A72E7"/>
    <w:rsid w:val="009B1535"/>
    <w:rsid w:val="009B2ABC"/>
    <w:rsid w:val="009B3751"/>
    <w:rsid w:val="009B3CE6"/>
    <w:rsid w:val="009B3F1E"/>
    <w:rsid w:val="009B47F5"/>
    <w:rsid w:val="009B4C26"/>
    <w:rsid w:val="009B5BC5"/>
    <w:rsid w:val="009B6176"/>
    <w:rsid w:val="009B6B27"/>
    <w:rsid w:val="009B6F8C"/>
    <w:rsid w:val="009B70BF"/>
    <w:rsid w:val="009B72DD"/>
    <w:rsid w:val="009C26B4"/>
    <w:rsid w:val="009C3D76"/>
    <w:rsid w:val="009D093A"/>
    <w:rsid w:val="009D0BEC"/>
    <w:rsid w:val="009D188C"/>
    <w:rsid w:val="009D55F2"/>
    <w:rsid w:val="009D7963"/>
    <w:rsid w:val="009D7D9C"/>
    <w:rsid w:val="009E098F"/>
    <w:rsid w:val="009E12DB"/>
    <w:rsid w:val="009E1AB0"/>
    <w:rsid w:val="009E5724"/>
    <w:rsid w:val="009E57EA"/>
    <w:rsid w:val="009E58D1"/>
    <w:rsid w:val="009E5966"/>
    <w:rsid w:val="009E734B"/>
    <w:rsid w:val="009E74D6"/>
    <w:rsid w:val="009E7BB6"/>
    <w:rsid w:val="009F00AF"/>
    <w:rsid w:val="009F0E2E"/>
    <w:rsid w:val="009F1589"/>
    <w:rsid w:val="009F257A"/>
    <w:rsid w:val="009F326E"/>
    <w:rsid w:val="009F3709"/>
    <w:rsid w:val="009F3B31"/>
    <w:rsid w:val="009F3C29"/>
    <w:rsid w:val="009F3DAB"/>
    <w:rsid w:val="009F4745"/>
    <w:rsid w:val="009F5817"/>
    <w:rsid w:val="009F7088"/>
    <w:rsid w:val="009F7124"/>
    <w:rsid w:val="00A0027C"/>
    <w:rsid w:val="00A0066F"/>
    <w:rsid w:val="00A00FF6"/>
    <w:rsid w:val="00A01C38"/>
    <w:rsid w:val="00A02FC4"/>
    <w:rsid w:val="00A048A8"/>
    <w:rsid w:val="00A04925"/>
    <w:rsid w:val="00A06F63"/>
    <w:rsid w:val="00A10578"/>
    <w:rsid w:val="00A146BC"/>
    <w:rsid w:val="00A15503"/>
    <w:rsid w:val="00A15A80"/>
    <w:rsid w:val="00A17431"/>
    <w:rsid w:val="00A205F2"/>
    <w:rsid w:val="00A209D1"/>
    <w:rsid w:val="00A24AA6"/>
    <w:rsid w:val="00A2549F"/>
    <w:rsid w:val="00A25BB0"/>
    <w:rsid w:val="00A26E13"/>
    <w:rsid w:val="00A308C7"/>
    <w:rsid w:val="00A30E2A"/>
    <w:rsid w:val="00A31662"/>
    <w:rsid w:val="00A324A3"/>
    <w:rsid w:val="00A33105"/>
    <w:rsid w:val="00A3365A"/>
    <w:rsid w:val="00A33CF6"/>
    <w:rsid w:val="00A34E09"/>
    <w:rsid w:val="00A351AD"/>
    <w:rsid w:val="00A361BA"/>
    <w:rsid w:val="00A37389"/>
    <w:rsid w:val="00A37B6F"/>
    <w:rsid w:val="00A37CAB"/>
    <w:rsid w:val="00A42810"/>
    <w:rsid w:val="00A45597"/>
    <w:rsid w:val="00A46FED"/>
    <w:rsid w:val="00A52401"/>
    <w:rsid w:val="00A52557"/>
    <w:rsid w:val="00A525F0"/>
    <w:rsid w:val="00A5416B"/>
    <w:rsid w:val="00A54269"/>
    <w:rsid w:val="00A549F9"/>
    <w:rsid w:val="00A56080"/>
    <w:rsid w:val="00A60541"/>
    <w:rsid w:val="00A62487"/>
    <w:rsid w:val="00A62FE2"/>
    <w:rsid w:val="00A643A1"/>
    <w:rsid w:val="00A665E4"/>
    <w:rsid w:val="00A66CB5"/>
    <w:rsid w:val="00A72460"/>
    <w:rsid w:val="00A7317F"/>
    <w:rsid w:val="00A736D2"/>
    <w:rsid w:val="00A76584"/>
    <w:rsid w:val="00A7754F"/>
    <w:rsid w:val="00A82FF2"/>
    <w:rsid w:val="00A842EB"/>
    <w:rsid w:val="00A84B48"/>
    <w:rsid w:val="00A853FC"/>
    <w:rsid w:val="00A85F61"/>
    <w:rsid w:val="00A86404"/>
    <w:rsid w:val="00A87C2E"/>
    <w:rsid w:val="00A90353"/>
    <w:rsid w:val="00A92584"/>
    <w:rsid w:val="00A94BC8"/>
    <w:rsid w:val="00A95C0C"/>
    <w:rsid w:val="00A97EA7"/>
    <w:rsid w:val="00AA2A8B"/>
    <w:rsid w:val="00AA3EFA"/>
    <w:rsid w:val="00AA427C"/>
    <w:rsid w:val="00AA4744"/>
    <w:rsid w:val="00AA54F0"/>
    <w:rsid w:val="00AA6BF1"/>
    <w:rsid w:val="00AA7123"/>
    <w:rsid w:val="00AB00B7"/>
    <w:rsid w:val="00AB2108"/>
    <w:rsid w:val="00AB3668"/>
    <w:rsid w:val="00AB3BE0"/>
    <w:rsid w:val="00AB455B"/>
    <w:rsid w:val="00AB53A4"/>
    <w:rsid w:val="00AB612F"/>
    <w:rsid w:val="00AC114E"/>
    <w:rsid w:val="00AC15E3"/>
    <w:rsid w:val="00AC1965"/>
    <w:rsid w:val="00AC25FD"/>
    <w:rsid w:val="00AC3267"/>
    <w:rsid w:val="00AC3643"/>
    <w:rsid w:val="00AC497A"/>
    <w:rsid w:val="00AC4CA7"/>
    <w:rsid w:val="00AC4DC0"/>
    <w:rsid w:val="00AC790C"/>
    <w:rsid w:val="00AC7AE7"/>
    <w:rsid w:val="00AD026A"/>
    <w:rsid w:val="00AD06C0"/>
    <w:rsid w:val="00AD08B4"/>
    <w:rsid w:val="00AD0934"/>
    <w:rsid w:val="00AD0EE0"/>
    <w:rsid w:val="00AD38E7"/>
    <w:rsid w:val="00AD4C8F"/>
    <w:rsid w:val="00AD6DB4"/>
    <w:rsid w:val="00AE1032"/>
    <w:rsid w:val="00AE10C6"/>
    <w:rsid w:val="00AE1FC1"/>
    <w:rsid w:val="00AE5EBE"/>
    <w:rsid w:val="00AF2CC9"/>
    <w:rsid w:val="00AF3600"/>
    <w:rsid w:val="00AF36B2"/>
    <w:rsid w:val="00AF488E"/>
    <w:rsid w:val="00AF574B"/>
    <w:rsid w:val="00AF64E5"/>
    <w:rsid w:val="00B01C02"/>
    <w:rsid w:val="00B0330C"/>
    <w:rsid w:val="00B05613"/>
    <w:rsid w:val="00B05765"/>
    <w:rsid w:val="00B057EF"/>
    <w:rsid w:val="00B06693"/>
    <w:rsid w:val="00B06FBC"/>
    <w:rsid w:val="00B1220B"/>
    <w:rsid w:val="00B12A81"/>
    <w:rsid w:val="00B13BEB"/>
    <w:rsid w:val="00B14255"/>
    <w:rsid w:val="00B158C4"/>
    <w:rsid w:val="00B1630E"/>
    <w:rsid w:val="00B178B5"/>
    <w:rsid w:val="00B17C1F"/>
    <w:rsid w:val="00B21F21"/>
    <w:rsid w:val="00B220AA"/>
    <w:rsid w:val="00B23F64"/>
    <w:rsid w:val="00B25166"/>
    <w:rsid w:val="00B258D0"/>
    <w:rsid w:val="00B25932"/>
    <w:rsid w:val="00B26BEB"/>
    <w:rsid w:val="00B27229"/>
    <w:rsid w:val="00B276F6"/>
    <w:rsid w:val="00B27E5F"/>
    <w:rsid w:val="00B30938"/>
    <w:rsid w:val="00B31CA5"/>
    <w:rsid w:val="00B342A6"/>
    <w:rsid w:val="00B35BFA"/>
    <w:rsid w:val="00B35ECE"/>
    <w:rsid w:val="00B367E5"/>
    <w:rsid w:val="00B37AB4"/>
    <w:rsid w:val="00B4029A"/>
    <w:rsid w:val="00B4079F"/>
    <w:rsid w:val="00B41618"/>
    <w:rsid w:val="00B42741"/>
    <w:rsid w:val="00B4297B"/>
    <w:rsid w:val="00B436B4"/>
    <w:rsid w:val="00B46EAD"/>
    <w:rsid w:val="00B505BB"/>
    <w:rsid w:val="00B5165B"/>
    <w:rsid w:val="00B51BFB"/>
    <w:rsid w:val="00B53C1C"/>
    <w:rsid w:val="00B554E3"/>
    <w:rsid w:val="00B556FB"/>
    <w:rsid w:val="00B57344"/>
    <w:rsid w:val="00B61B7A"/>
    <w:rsid w:val="00B624A0"/>
    <w:rsid w:val="00B64521"/>
    <w:rsid w:val="00B647A5"/>
    <w:rsid w:val="00B6486A"/>
    <w:rsid w:val="00B676C0"/>
    <w:rsid w:val="00B67992"/>
    <w:rsid w:val="00B729CA"/>
    <w:rsid w:val="00B742FD"/>
    <w:rsid w:val="00B7469D"/>
    <w:rsid w:val="00B76457"/>
    <w:rsid w:val="00B7663C"/>
    <w:rsid w:val="00B76A2F"/>
    <w:rsid w:val="00B8101E"/>
    <w:rsid w:val="00B8140D"/>
    <w:rsid w:val="00B835B9"/>
    <w:rsid w:val="00B8373F"/>
    <w:rsid w:val="00B839F7"/>
    <w:rsid w:val="00B845AD"/>
    <w:rsid w:val="00B848ED"/>
    <w:rsid w:val="00B8584B"/>
    <w:rsid w:val="00B86330"/>
    <w:rsid w:val="00B8750A"/>
    <w:rsid w:val="00B90A30"/>
    <w:rsid w:val="00B92D6B"/>
    <w:rsid w:val="00B94185"/>
    <w:rsid w:val="00B95F5E"/>
    <w:rsid w:val="00B96243"/>
    <w:rsid w:val="00B963BF"/>
    <w:rsid w:val="00B971C9"/>
    <w:rsid w:val="00B972AF"/>
    <w:rsid w:val="00B97C47"/>
    <w:rsid w:val="00BA1DEF"/>
    <w:rsid w:val="00BA27D5"/>
    <w:rsid w:val="00BA2B89"/>
    <w:rsid w:val="00BA3409"/>
    <w:rsid w:val="00BA473F"/>
    <w:rsid w:val="00BA636E"/>
    <w:rsid w:val="00BA6370"/>
    <w:rsid w:val="00BA799D"/>
    <w:rsid w:val="00BB04D3"/>
    <w:rsid w:val="00BB11B1"/>
    <w:rsid w:val="00BB3A7E"/>
    <w:rsid w:val="00BB6279"/>
    <w:rsid w:val="00BB75FB"/>
    <w:rsid w:val="00BB76CD"/>
    <w:rsid w:val="00BC01CD"/>
    <w:rsid w:val="00BC05C7"/>
    <w:rsid w:val="00BC1443"/>
    <w:rsid w:val="00BC2D06"/>
    <w:rsid w:val="00BC2EEB"/>
    <w:rsid w:val="00BC3081"/>
    <w:rsid w:val="00BC328E"/>
    <w:rsid w:val="00BC48F3"/>
    <w:rsid w:val="00BC5A99"/>
    <w:rsid w:val="00BC6AFD"/>
    <w:rsid w:val="00BC75E8"/>
    <w:rsid w:val="00BC774F"/>
    <w:rsid w:val="00BC7A37"/>
    <w:rsid w:val="00BC7DE0"/>
    <w:rsid w:val="00BD0F88"/>
    <w:rsid w:val="00BD1553"/>
    <w:rsid w:val="00BD2501"/>
    <w:rsid w:val="00BD27A0"/>
    <w:rsid w:val="00BD2A18"/>
    <w:rsid w:val="00BD3442"/>
    <w:rsid w:val="00BD4E60"/>
    <w:rsid w:val="00BD599A"/>
    <w:rsid w:val="00BD624B"/>
    <w:rsid w:val="00BD6B5B"/>
    <w:rsid w:val="00BD7100"/>
    <w:rsid w:val="00BD7233"/>
    <w:rsid w:val="00BD7E0E"/>
    <w:rsid w:val="00BE002F"/>
    <w:rsid w:val="00BE11CC"/>
    <w:rsid w:val="00BE1DF7"/>
    <w:rsid w:val="00BE2220"/>
    <w:rsid w:val="00BE2466"/>
    <w:rsid w:val="00BE2FA2"/>
    <w:rsid w:val="00BE4053"/>
    <w:rsid w:val="00BE506F"/>
    <w:rsid w:val="00BE507F"/>
    <w:rsid w:val="00BE68C2"/>
    <w:rsid w:val="00BE6976"/>
    <w:rsid w:val="00BE6A8D"/>
    <w:rsid w:val="00BE6E3B"/>
    <w:rsid w:val="00BE6F99"/>
    <w:rsid w:val="00BE7947"/>
    <w:rsid w:val="00BF435C"/>
    <w:rsid w:val="00BF6AB2"/>
    <w:rsid w:val="00C0045D"/>
    <w:rsid w:val="00C007EA"/>
    <w:rsid w:val="00C00CF0"/>
    <w:rsid w:val="00C02EAD"/>
    <w:rsid w:val="00C032ED"/>
    <w:rsid w:val="00C04CE8"/>
    <w:rsid w:val="00C05B48"/>
    <w:rsid w:val="00C060BA"/>
    <w:rsid w:val="00C10957"/>
    <w:rsid w:val="00C11B41"/>
    <w:rsid w:val="00C120C7"/>
    <w:rsid w:val="00C122D2"/>
    <w:rsid w:val="00C124DE"/>
    <w:rsid w:val="00C12DF5"/>
    <w:rsid w:val="00C13362"/>
    <w:rsid w:val="00C139D2"/>
    <w:rsid w:val="00C1458E"/>
    <w:rsid w:val="00C175F0"/>
    <w:rsid w:val="00C20C5C"/>
    <w:rsid w:val="00C2231B"/>
    <w:rsid w:val="00C230D8"/>
    <w:rsid w:val="00C27DA6"/>
    <w:rsid w:val="00C30662"/>
    <w:rsid w:val="00C31385"/>
    <w:rsid w:val="00C314CC"/>
    <w:rsid w:val="00C3183D"/>
    <w:rsid w:val="00C31FA4"/>
    <w:rsid w:val="00C32C99"/>
    <w:rsid w:val="00C3421E"/>
    <w:rsid w:val="00C35805"/>
    <w:rsid w:val="00C35F3A"/>
    <w:rsid w:val="00C36132"/>
    <w:rsid w:val="00C3625A"/>
    <w:rsid w:val="00C37505"/>
    <w:rsid w:val="00C37773"/>
    <w:rsid w:val="00C40980"/>
    <w:rsid w:val="00C41314"/>
    <w:rsid w:val="00C420C5"/>
    <w:rsid w:val="00C4224E"/>
    <w:rsid w:val="00C428F6"/>
    <w:rsid w:val="00C42B0D"/>
    <w:rsid w:val="00C451C0"/>
    <w:rsid w:val="00C46C80"/>
    <w:rsid w:val="00C46D4E"/>
    <w:rsid w:val="00C46DC4"/>
    <w:rsid w:val="00C47DE2"/>
    <w:rsid w:val="00C47F0F"/>
    <w:rsid w:val="00C502B6"/>
    <w:rsid w:val="00C50A3E"/>
    <w:rsid w:val="00C512FC"/>
    <w:rsid w:val="00C51FB6"/>
    <w:rsid w:val="00C528BB"/>
    <w:rsid w:val="00C52FA6"/>
    <w:rsid w:val="00C5356A"/>
    <w:rsid w:val="00C5613B"/>
    <w:rsid w:val="00C60AF3"/>
    <w:rsid w:val="00C62A63"/>
    <w:rsid w:val="00C63A4C"/>
    <w:rsid w:val="00C6449C"/>
    <w:rsid w:val="00C665BF"/>
    <w:rsid w:val="00C66844"/>
    <w:rsid w:val="00C66CDA"/>
    <w:rsid w:val="00C66F96"/>
    <w:rsid w:val="00C703D2"/>
    <w:rsid w:val="00C70D27"/>
    <w:rsid w:val="00C70F95"/>
    <w:rsid w:val="00C70FC2"/>
    <w:rsid w:val="00C713E7"/>
    <w:rsid w:val="00C728F0"/>
    <w:rsid w:val="00C730DA"/>
    <w:rsid w:val="00C73433"/>
    <w:rsid w:val="00C77AAB"/>
    <w:rsid w:val="00C77E55"/>
    <w:rsid w:val="00C80673"/>
    <w:rsid w:val="00C81A15"/>
    <w:rsid w:val="00C81CA7"/>
    <w:rsid w:val="00C8294D"/>
    <w:rsid w:val="00C83392"/>
    <w:rsid w:val="00C8355D"/>
    <w:rsid w:val="00C84283"/>
    <w:rsid w:val="00C85E44"/>
    <w:rsid w:val="00C875EF"/>
    <w:rsid w:val="00C95070"/>
    <w:rsid w:val="00C95D15"/>
    <w:rsid w:val="00C95E75"/>
    <w:rsid w:val="00C9724F"/>
    <w:rsid w:val="00C97DF4"/>
    <w:rsid w:val="00CA0734"/>
    <w:rsid w:val="00CA09B2"/>
    <w:rsid w:val="00CA2F80"/>
    <w:rsid w:val="00CA373B"/>
    <w:rsid w:val="00CA3B3C"/>
    <w:rsid w:val="00CA59E1"/>
    <w:rsid w:val="00CA6086"/>
    <w:rsid w:val="00CA6F8F"/>
    <w:rsid w:val="00CA7C1F"/>
    <w:rsid w:val="00CB1F9C"/>
    <w:rsid w:val="00CB3FE9"/>
    <w:rsid w:val="00CB5307"/>
    <w:rsid w:val="00CB65C5"/>
    <w:rsid w:val="00CB6B01"/>
    <w:rsid w:val="00CB713B"/>
    <w:rsid w:val="00CB7D46"/>
    <w:rsid w:val="00CC044D"/>
    <w:rsid w:val="00CC0AE0"/>
    <w:rsid w:val="00CC12B0"/>
    <w:rsid w:val="00CC78C6"/>
    <w:rsid w:val="00CD2080"/>
    <w:rsid w:val="00CD2C43"/>
    <w:rsid w:val="00CD38EB"/>
    <w:rsid w:val="00CD5C7D"/>
    <w:rsid w:val="00CD7251"/>
    <w:rsid w:val="00CD792C"/>
    <w:rsid w:val="00CE02C1"/>
    <w:rsid w:val="00CE0427"/>
    <w:rsid w:val="00CE098F"/>
    <w:rsid w:val="00CE1BE9"/>
    <w:rsid w:val="00CE3706"/>
    <w:rsid w:val="00CE3729"/>
    <w:rsid w:val="00CE6AEF"/>
    <w:rsid w:val="00CE6DA2"/>
    <w:rsid w:val="00CF259F"/>
    <w:rsid w:val="00CF2F18"/>
    <w:rsid w:val="00CF39EC"/>
    <w:rsid w:val="00CF44F5"/>
    <w:rsid w:val="00CF46F2"/>
    <w:rsid w:val="00CF5194"/>
    <w:rsid w:val="00D009CA"/>
    <w:rsid w:val="00D00AB7"/>
    <w:rsid w:val="00D03C67"/>
    <w:rsid w:val="00D04564"/>
    <w:rsid w:val="00D04E2D"/>
    <w:rsid w:val="00D05CB7"/>
    <w:rsid w:val="00D06038"/>
    <w:rsid w:val="00D0636C"/>
    <w:rsid w:val="00D122F5"/>
    <w:rsid w:val="00D125EE"/>
    <w:rsid w:val="00D12956"/>
    <w:rsid w:val="00D12B42"/>
    <w:rsid w:val="00D12FAF"/>
    <w:rsid w:val="00D1452B"/>
    <w:rsid w:val="00D145C6"/>
    <w:rsid w:val="00D148B7"/>
    <w:rsid w:val="00D14A8D"/>
    <w:rsid w:val="00D14BFA"/>
    <w:rsid w:val="00D17801"/>
    <w:rsid w:val="00D17ED0"/>
    <w:rsid w:val="00D21EF9"/>
    <w:rsid w:val="00D23A87"/>
    <w:rsid w:val="00D27AC0"/>
    <w:rsid w:val="00D303F6"/>
    <w:rsid w:val="00D30FC1"/>
    <w:rsid w:val="00D318D9"/>
    <w:rsid w:val="00D318F1"/>
    <w:rsid w:val="00D31EC0"/>
    <w:rsid w:val="00D321F1"/>
    <w:rsid w:val="00D325FA"/>
    <w:rsid w:val="00D35782"/>
    <w:rsid w:val="00D40582"/>
    <w:rsid w:val="00D413D3"/>
    <w:rsid w:val="00D41442"/>
    <w:rsid w:val="00D415D4"/>
    <w:rsid w:val="00D436AC"/>
    <w:rsid w:val="00D44F30"/>
    <w:rsid w:val="00D45946"/>
    <w:rsid w:val="00D467D6"/>
    <w:rsid w:val="00D510AA"/>
    <w:rsid w:val="00D531E1"/>
    <w:rsid w:val="00D54DC8"/>
    <w:rsid w:val="00D56C6D"/>
    <w:rsid w:val="00D5753A"/>
    <w:rsid w:val="00D60165"/>
    <w:rsid w:val="00D603FD"/>
    <w:rsid w:val="00D612B6"/>
    <w:rsid w:val="00D61894"/>
    <w:rsid w:val="00D62F0F"/>
    <w:rsid w:val="00D648D3"/>
    <w:rsid w:val="00D64E6E"/>
    <w:rsid w:val="00D67BEE"/>
    <w:rsid w:val="00D71F86"/>
    <w:rsid w:val="00D72914"/>
    <w:rsid w:val="00D733D8"/>
    <w:rsid w:val="00D73C45"/>
    <w:rsid w:val="00D74638"/>
    <w:rsid w:val="00D75F60"/>
    <w:rsid w:val="00D75FB9"/>
    <w:rsid w:val="00D7604E"/>
    <w:rsid w:val="00D80122"/>
    <w:rsid w:val="00D80394"/>
    <w:rsid w:val="00D8096D"/>
    <w:rsid w:val="00D8374A"/>
    <w:rsid w:val="00D83AA2"/>
    <w:rsid w:val="00D858F3"/>
    <w:rsid w:val="00D86652"/>
    <w:rsid w:val="00D86B4C"/>
    <w:rsid w:val="00D877D0"/>
    <w:rsid w:val="00D87E81"/>
    <w:rsid w:val="00D91441"/>
    <w:rsid w:val="00D92618"/>
    <w:rsid w:val="00D93987"/>
    <w:rsid w:val="00D94E5E"/>
    <w:rsid w:val="00D95791"/>
    <w:rsid w:val="00D96207"/>
    <w:rsid w:val="00D96F9F"/>
    <w:rsid w:val="00D97586"/>
    <w:rsid w:val="00DA0EEC"/>
    <w:rsid w:val="00DA2C10"/>
    <w:rsid w:val="00DA37D8"/>
    <w:rsid w:val="00DA4129"/>
    <w:rsid w:val="00DA4739"/>
    <w:rsid w:val="00DA4E73"/>
    <w:rsid w:val="00DA54C1"/>
    <w:rsid w:val="00DB01AB"/>
    <w:rsid w:val="00DB0837"/>
    <w:rsid w:val="00DB203D"/>
    <w:rsid w:val="00DB3C29"/>
    <w:rsid w:val="00DB40AD"/>
    <w:rsid w:val="00DB551E"/>
    <w:rsid w:val="00DB7797"/>
    <w:rsid w:val="00DC15F1"/>
    <w:rsid w:val="00DC2326"/>
    <w:rsid w:val="00DC27D2"/>
    <w:rsid w:val="00DC38CB"/>
    <w:rsid w:val="00DC3B85"/>
    <w:rsid w:val="00DC505E"/>
    <w:rsid w:val="00DC5A7B"/>
    <w:rsid w:val="00DC6DEB"/>
    <w:rsid w:val="00DD4C29"/>
    <w:rsid w:val="00DD5436"/>
    <w:rsid w:val="00DD5A9C"/>
    <w:rsid w:val="00DD7696"/>
    <w:rsid w:val="00DE19EE"/>
    <w:rsid w:val="00DE1E86"/>
    <w:rsid w:val="00DE3242"/>
    <w:rsid w:val="00DE32AD"/>
    <w:rsid w:val="00DE4062"/>
    <w:rsid w:val="00DE4745"/>
    <w:rsid w:val="00DE7D76"/>
    <w:rsid w:val="00DF095C"/>
    <w:rsid w:val="00DF1199"/>
    <w:rsid w:val="00DF19A9"/>
    <w:rsid w:val="00DF1AB6"/>
    <w:rsid w:val="00DF2352"/>
    <w:rsid w:val="00DF4B1E"/>
    <w:rsid w:val="00DF4C37"/>
    <w:rsid w:val="00DF5313"/>
    <w:rsid w:val="00E009CE"/>
    <w:rsid w:val="00E01554"/>
    <w:rsid w:val="00E0193E"/>
    <w:rsid w:val="00E02960"/>
    <w:rsid w:val="00E03FFD"/>
    <w:rsid w:val="00E052EF"/>
    <w:rsid w:val="00E07230"/>
    <w:rsid w:val="00E1022F"/>
    <w:rsid w:val="00E12776"/>
    <w:rsid w:val="00E139F4"/>
    <w:rsid w:val="00E142E9"/>
    <w:rsid w:val="00E143CA"/>
    <w:rsid w:val="00E146DB"/>
    <w:rsid w:val="00E1501F"/>
    <w:rsid w:val="00E157DB"/>
    <w:rsid w:val="00E1664D"/>
    <w:rsid w:val="00E17D15"/>
    <w:rsid w:val="00E22B19"/>
    <w:rsid w:val="00E23B98"/>
    <w:rsid w:val="00E24185"/>
    <w:rsid w:val="00E25685"/>
    <w:rsid w:val="00E26145"/>
    <w:rsid w:val="00E26AE0"/>
    <w:rsid w:val="00E27705"/>
    <w:rsid w:val="00E27FBB"/>
    <w:rsid w:val="00E302B9"/>
    <w:rsid w:val="00E332B0"/>
    <w:rsid w:val="00E3344A"/>
    <w:rsid w:val="00E33CD2"/>
    <w:rsid w:val="00E34E92"/>
    <w:rsid w:val="00E352F1"/>
    <w:rsid w:val="00E3619F"/>
    <w:rsid w:val="00E36C5B"/>
    <w:rsid w:val="00E4079D"/>
    <w:rsid w:val="00E4306C"/>
    <w:rsid w:val="00E432F4"/>
    <w:rsid w:val="00E45D3F"/>
    <w:rsid w:val="00E45F33"/>
    <w:rsid w:val="00E46333"/>
    <w:rsid w:val="00E5047A"/>
    <w:rsid w:val="00E50C42"/>
    <w:rsid w:val="00E515BB"/>
    <w:rsid w:val="00E5198F"/>
    <w:rsid w:val="00E52361"/>
    <w:rsid w:val="00E54CC7"/>
    <w:rsid w:val="00E55071"/>
    <w:rsid w:val="00E56A74"/>
    <w:rsid w:val="00E57962"/>
    <w:rsid w:val="00E60185"/>
    <w:rsid w:val="00E607B8"/>
    <w:rsid w:val="00E6258B"/>
    <w:rsid w:val="00E62654"/>
    <w:rsid w:val="00E6443A"/>
    <w:rsid w:val="00E64930"/>
    <w:rsid w:val="00E65EA5"/>
    <w:rsid w:val="00E6634D"/>
    <w:rsid w:val="00E66F75"/>
    <w:rsid w:val="00E670F7"/>
    <w:rsid w:val="00E67C31"/>
    <w:rsid w:val="00E70462"/>
    <w:rsid w:val="00E705AC"/>
    <w:rsid w:val="00E71C30"/>
    <w:rsid w:val="00E727C3"/>
    <w:rsid w:val="00E73B7D"/>
    <w:rsid w:val="00E73CBF"/>
    <w:rsid w:val="00E7481A"/>
    <w:rsid w:val="00E752FF"/>
    <w:rsid w:val="00E77892"/>
    <w:rsid w:val="00E80CA5"/>
    <w:rsid w:val="00E8104F"/>
    <w:rsid w:val="00E85C24"/>
    <w:rsid w:val="00E873B3"/>
    <w:rsid w:val="00E876E1"/>
    <w:rsid w:val="00E8772C"/>
    <w:rsid w:val="00E917DE"/>
    <w:rsid w:val="00E94D38"/>
    <w:rsid w:val="00E9546F"/>
    <w:rsid w:val="00E97776"/>
    <w:rsid w:val="00E97E6C"/>
    <w:rsid w:val="00EA0503"/>
    <w:rsid w:val="00EA263E"/>
    <w:rsid w:val="00EA324C"/>
    <w:rsid w:val="00EA49C4"/>
    <w:rsid w:val="00EA543A"/>
    <w:rsid w:val="00EB0A4A"/>
    <w:rsid w:val="00EB0CF3"/>
    <w:rsid w:val="00EB67EB"/>
    <w:rsid w:val="00EB689E"/>
    <w:rsid w:val="00EB7DDB"/>
    <w:rsid w:val="00EC075E"/>
    <w:rsid w:val="00EC0775"/>
    <w:rsid w:val="00EC0F30"/>
    <w:rsid w:val="00EC29B5"/>
    <w:rsid w:val="00EC3E56"/>
    <w:rsid w:val="00EC4964"/>
    <w:rsid w:val="00EC4DA8"/>
    <w:rsid w:val="00EC57BB"/>
    <w:rsid w:val="00EC6BF3"/>
    <w:rsid w:val="00EC775A"/>
    <w:rsid w:val="00ED1931"/>
    <w:rsid w:val="00ED3339"/>
    <w:rsid w:val="00ED501D"/>
    <w:rsid w:val="00ED507A"/>
    <w:rsid w:val="00ED50AC"/>
    <w:rsid w:val="00ED5FAF"/>
    <w:rsid w:val="00ED68F9"/>
    <w:rsid w:val="00ED6992"/>
    <w:rsid w:val="00ED6B15"/>
    <w:rsid w:val="00ED75BB"/>
    <w:rsid w:val="00ED7650"/>
    <w:rsid w:val="00EE0321"/>
    <w:rsid w:val="00EE0327"/>
    <w:rsid w:val="00EE065C"/>
    <w:rsid w:val="00EE1007"/>
    <w:rsid w:val="00EE284D"/>
    <w:rsid w:val="00EE2BA2"/>
    <w:rsid w:val="00EF16E7"/>
    <w:rsid w:val="00EF1D57"/>
    <w:rsid w:val="00EF2B52"/>
    <w:rsid w:val="00EF446B"/>
    <w:rsid w:val="00EF49DF"/>
    <w:rsid w:val="00EF5760"/>
    <w:rsid w:val="00EF77A2"/>
    <w:rsid w:val="00F00FF5"/>
    <w:rsid w:val="00F02238"/>
    <w:rsid w:val="00F029F9"/>
    <w:rsid w:val="00F02D14"/>
    <w:rsid w:val="00F042B4"/>
    <w:rsid w:val="00F04D11"/>
    <w:rsid w:val="00F06300"/>
    <w:rsid w:val="00F07C06"/>
    <w:rsid w:val="00F104B1"/>
    <w:rsid w:val="00F118FC"/>
    <w:rsid w:val="00F158D4"/>
    <w:rsid w:val="00F20A3C"/>
    <w:rsid w:val="00F20B80"/>
    <w:rsid w:val="00F219D4"/>
    <w:rsid w:val="00F21A0A"/>
    <w:rsid w:val="00F22CBA"/>
    <w:rsid w:val="00F22ECA"/>
    <w:rsid w:val="00F2402C"/>
    <w:rsid w:val="00F24711"/>
    <w:rsid w:val="00F2472C"/>
    <w:rsid w:val="00F2484E"/>
    <w:rsid w:val="00F24C1D"/>
    <w:rsid w:val="00F256D2"/>
    <w:rsid w:val="00F26194"/>
    <w:rsid w:val="00F2719C"/>
    <w:rsid w:val="00F30392"/>
    <w:rsid w:val="00F343F3"/>
    <w:rsid w:val="00F354E5"/>
    <w:rsid w:val="00F410F7"/>
    <w:rsid w:val="00F43304"/>
    <w:rsid w:val="00F43467"/>
    <w:rsid w:val="00F4553F"/>
    <w:rsid w:val="00F45555"/>
    <w:rsid w:val="00F47789"/>
    <w:rsid w:val="00F47AD9"/>
    <w:rsid w:val="00F47E06"/>
    <w:rsid w:val="00F50753"/>
    <w:rsid w:val="00F5249D"/>
    <w:rsid w:val="00F524D0"/>
    <w:rsid w:val="00F573DA"/>
    <w:rsid w:val="00F57D47"/>
    <w:rsid w:val="00F57D8E"/>
    <w:rsid w:val="00F6069F"/>
    <w:rsid w:val="00F60F74"/>
    <w:rsid w:val="00F62548"/>
    <w:rsid w:val="00F62EC6"/>
    <w:rsid w:val="00F6490D"/>
    <w:rsid w:val="00F6578F"/>
    <w:rsid w:val="00F657A8"/>
    <w:rsid w:val="00F666C7"/>
    <w:rsid w:val="00F67DFB"/>
    <w:rsid w:val="00F701F3"/>
    <w:rsid w:val="00F7074B"/>
    <w:rsid w:val="00F71076"/>
    <w:rsid w:val="00F71B39"/>
    <w:rsid w:val="00F738C2"/>
    <w:rsid w:val="00F76570"/>
    <w:rsid w:val="00F77FD0"/>
    <w:rsid w:val="00F83458"/>
    <w:rsid w:val="00F84BF6"/>
    <w:rsid w:val="00F85C46"/>
    <w:rsid w:val="00F868F3"/>
    <w:rsid w:val="00F902AD"/>
    <w:rsid w:val="00F90915"/>
    <w:rsid w:val="00F92C57"/>
    <w:rsid w:val="00F95E52"/>
    <w:rsid w:val="00F96B0B"/>
    <w:rsid w:val="00FA00B5"/>
    <w:rsid w:val="00FA048F"/>
    <w:rsid w:val="00FA257B"/>
    <w:rsid w:val="00FA2D37"/>
    <w:rsid w:val="00FA3C3B"/>
    <w:rsid w:val="00FA49FB"/>
    <w:rsid w:val="00FA5763"/>
    <w:rsid w:val="00FA69EC"/>
    <w:rsid w:val="00FA6AE4"/>
    <w:rsid w:val="00FA773C"/>
    <w:rsid w:val="00FA7F33"/>
    <w:rsid w:val="00FB1CD6"/>
    <w:rsid w:val="00FB256A"/>
    <w:rsid w:val="00FB2786"/>
    <w:rsid w:val="00FB3887"/>
    <w:rsid w:val="00FB3B75"/>
    <w:rsid w:val="00FB3B9E"/>
    <w:rsid w:val="00FB4D3B"/>
    <w:rsid w:val="00FB4ECA"/>
    <w:rsid w:val="00FB56B2"/>
    <w:rsid w:val="00FB5A2F"/>
    <w:rsid w:val="00FB5E46"/>
    <w:rsid w:val="00FB63FF"/>
    <w:rsid w:val="00FB67AC"/>
    <w:rsid w:val="00FB6EB9"/>
    <w:rsid w:val="00FB7793"/>
    <w:rsid w:val="00FB7991"/>
    <w:rsid w:val="00FC05FB"/>
    <w:rsid w:val="00FC1D88"/>
    <w:rsid w:val="00FC259D"/>
    <w:rsid w:val="00FC4778"/>
    <w:rsid w:val="00FC5BB9"/>
    <w:rsid w:val="00FC679D"/>
    <w:rsid w:val="00FC7306"/>
    <w:rsid w:val="00FC7681"/>
    <w:rsid w:val="00FC7A0C"/>
    <w:rsid w:val="00FC7F56"/>
    <w:rsid w:val="00FD176D"/>
    <w:rsid w:val="00FD1777"/>
    <w:rsid w:val="00FD2A8C"/>
    <w:rsid w:val="00FD37F9"/>
    <w:rsid w:val="00FE08F4"/>
    <w:rsid w:val="00FE1265"/>
    <w:rsid w:val="00FE1A62"/>
    <w:rsid w:val="00FE2E8C"/>
    <w:rsid w:val="00FE3BC9"/>
    <w:rsid w:val="00FE7E6B"/>
    <w:rsid w:val="00FF025B"/>
    <w:rsid w:val="00FF0B6E"/>
    <w:rsid w:val="00FF178B"/>
    <w:rsid w:val="00FF3857"/>
    <w:rsid w:val="00FF4411"/>
    <w:rsid w:val="00FF4C4E"/>
    <w:rsid w:val="00FF5B20"/>
    <w:rsid w:val="00FF6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51EECD32-ABF7-42AD-91E5-827570E6A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27C3"/>
    <w:rPr>
      <w:sz w:val="22"/>
      <w:lang w:val="en-GB"/>
    </w:rPr>
  </w:style>
  <w:style w:type="paragraph" w:styleId="Heading1">
    <w:name w:val="heading 1"/>
    <w:basedOn w:val="Normal"/>
    <w:next w:val="Normal"/>
    <w:qFormat/>
    <w:rsid w:val="00E727C3"/>
    <w:pPr>
      <w:keepNext/>
      <w:keepLines/>
      <w:spacing w:before="320"/>
      <w:outlineLvl w:val="0"/>
    </w:pPr>
    <w:rPr>
      <w:rFonts w:ascii="Arial" w:hAnsi="Arial"/>
      <w:b/>
      <w:sz w:val="32"/>
      <w:u w:val="single"/>
    </w:rPr>
  </w:style>
  <w:style w:type="paragraph" w:styleId="Heading2">
    <w:name w:val="heading 2"/>
    <w:basedOn w:val="Normal"/>
    <w:next w:val="Normal"/>
    <w:qFormat/>
    <w:rsid w:val="00E727C3"/>
    <w:pPr>
      <w:keepNext/>
      <w:keepLines/>
      <w:spacing w:before="280"/>
      <w:outlineLvl w:val="1"/>
    </w:pPr>
    <w:rPr>
      <w:rFonts w:ascii="Arial" w:hAnsi="Arial"/>
      <w:b/>
      <w:sz w:val="28"/>
      <w:u w:val="single"/>
    </w:rPr>
  </w:style>
  <w:style w:type="paragraph" w:styleId="Heading3">
    <w:name w:val="heading 3"/>
    <w:basedOn w:val="Normal"/>
    <w:next w:val="Normal"/>
    <w:link w:val="Heading3Char"/>
    <w:qFormat/>
    <w:rsid w:val="00E727C3"/>
    <w:pPr>
      <w:keepNext/>
      <w:keepLines/>
      <w:spacing w:before="240" w:after="60"/>
      <w:outlineLvl w:val="2"/>
    </w:pPr>
    <w:rPr>
      <w:rFonts w:ascii="Arial" w:hAnsi="Arial"/>
      <w:b/>
      <w:sz w:val="24"/>
    </w:rPr>
  </w:style>
  <w:style w:type="paragraph" w:styleId="Heading5">
    <w:name w:val="heading 5"/>
    <w:basedOn w:val="Normal"/>
    <w:next w:val="Normal"/>
    <w:link w:val="Heading5Char"/>
    <w:qFormat/>
    <w:rsid w:val="009635A1"/>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727C3"/>
    <w:pPr>
      <w:pBdr>
        <w:top w:val="single" w:sz="6" w:space="1" w:color="auto"/>
      </w:pBdr>
      <w:tabs>
        <w:tab w:val="center" w:pos="6480"/>
        <w:tab w:val="right" w:pos="12960"/>
      </w:tabs>
    </w:pPr>
    <w:rPr>
      <w:sz w:val="24"/>
    </w:rPr>
  </w:style>
  <w:style w:type="paragraph" w:styleId="Header">
    <w:name w:val="header"/>
    <w:basedOn w:val="Normal"/>
    <w:rsid w:val="00E727C3"/>
    <w:pPr>
      <w:pBdr>
        <w:bottom w:val="single" w:sz="6" w:space="2" w:color="auto"/>
      </w:pBdr>
      <w:tabs>
        <w:tab w:val="center" w:pos="6480"/>
        <w:tab w:val="right" w:pos="12960"/>
      </w:tabs>
    </w:pPr>
    <w:rPr>
      <w:b/>
      <w:sz w:val="28"/>
    </w:rPr>
  </w:style>
  <w:style w:type="paragraph" w:customStyle="1" w:styleId="T1">
    <w:name w:val="T1"/>
    <w:basedOn w:val="Normal"/>
    <w:rsid w:val="00E727C3"/>
    <w:pPr>
      <w:jc w:val="center"/>
    </w:pPr>
    <w:rPr>
      <w:b/>
      <w:sz w:val="28"/>
    </w:rPr>
  </w:style>
  <w:style w:type="paragraph" w:customStyle="1" w:styleId="T2">
    <w:name w:val="T2"/>
    <w:basedOn w:val="T1"/>
    <w:rsid w:val="00E727C3"/>
    <w:pPr>
      <w:spacing w:after="240"/>
      <w:ind w:left="720" w:right="720"/>
    </w:pPr>
  </w:style>
  <w:style w:type="paragraph" w:customStyle="1" w:styleId="T3">
    <w:name w:val="T3"/>
    <w:basedOn w:val="T1"/>
    <w:rsid w:val="00E727C3"/>
    <w:pPr>
      <w:pBdr>
        <w:bottom w:val="single" w:sz="6" w:space="1" w:color="auto"/>
      </w:pBdr>
      <w:tabs>
        <w:tab w:val="center" w:pos="4680"/>
      </w:tabs>
      <w:spacing w:after="240"/>
      <w:jc w:val="left"/>
    </w:pPr>
    <w:rPr>
      <w:b w:val="0"/>
      <w:sz w:val="24"/>
    </w:rPr>
  </w:style>
  <w:style w:type="paragraph" w:styleId="BodyTextIndent">
    <w:name w:val="Body Text Indent"/>
    <w:basedOn w:val="Normal"/>
    <w:rsid w:val="00E727C3"/>
    <w:pPr>
      <w:ind w:left="720" w:hanging="720"/>
    </w:pPr>
  </w:style>
  <w:style w:type="character" w:styleId="Hyperlink">
    <w:name w:val="Hyperlink"/>
    <w:basedOn w:val="DefaultParagraphFont"/>
    <w:rsid w:val="00E727C3"/>
    <w:rPr>
      <w:color w:val="0000FF"/>
      <w:u w:val="single"/>
    </w:rPr>
  </w:style>
  <w:style w:type="paragraph" w:styleId="Caption">
    <w:name w:val="caption"/>
    <w:aliases w:val="Caption Char1,Caption Char Char,Caption Char1 Char,Caption Char2,Caption Char Char Char,Caption Char Char1,Caption Char,fig and tbl,fighead2,Table Caption,fighead21,fighead22,fighead23,Table Caption1,fighead211,fighead24,Table Caption2,fighead25"/>
    <w:basedOn w:val="Normal"/>
    <w:next w:val="Normal"/>
    <w:link w:val="CaptionChar3"/>
    <w:qFormat/>
    <w:rsid w:val="009635A1"/>
    <w:rPr>
      <w:b/>
      <w:bCs/>
      <w:sz w:val="20"/>
    </w:rPr>
  </w:style>
  <w:style w:type="character" w:customStyle="1" w:styleId="Heading5Char">
    <w:name w:val="Heading 5 Char"/>
    <w:basedOn w:val="DefaultParagraphFont"/>
    <w:link w:val="Heading5"/>
    <w:rsid w:val="009635A1"/>
    <w:rPr>
      <w:rFonts w:ascii="Calibri" w:hAnsi="Calibri"/>
      <w:b/>
      <w:bCs/>
      <w:i/>
      <w:iCs/>
      <w:sz w:val="26"/>
      <w:szCs w:val="26"/>
      <w:lang w:val="en-GB" w:eastAsia="en-US" w:bidi="ar-SA"/>
    </w:rPr>
  </w:style>
  <w:style w:type="paragraph" w:styleId="NormalWeb">
    <w:name w:val="Normal (Web)"/>
    <w:basedOn w:val="Normal"/>
    <w:uiPriority w:val="99"/>
    <w:unhideWhenUsed/>
    <w:rsid w:val="009635A1"/>
    <w:pPr>
      <w:spacing w:before="100" w:beforeAutospacing="1" w:after="100" w:afterAutospacing="1"/>
    </w:pPr>
    <w:rPr>
      <w:sz w:val="24"/>
      <w:szCs w:val="24"/>
      <w:lang w:val="en-US"/>
    </w:rPr>
  </w:style>
  <w:style w:type="paragraph" w:styleId="ListParagraph">
    <w:name w:val="List Paragraph"/>
    <w:basedOn w:val="Normal"/>
    <w:uiPriority w:val="34"/>
    <w:qFormat/>
    <w:rsid w:val="009635A1"/>
    <w:pPr>
      <w:ind w:left="720"/>
      <w:contextualSpacing/>
    </w:pPr>
    <w:rPr>
      <w:sz w:val="24"/>
      <w:szCs w:val="24"/>
      <w:lang w:val="en-US"/>
    </w:rPr>
  </w:style>
  <w:style w:type="paragraph" w:styleId="BalloonText">
    <w:name w:val="Balloon Text"/>
    <w:basedOn w:val="Normal"/>
    <w:semiHidden/>
    <w:rsid w:val="009635A1"/>
    <w:rPr>
      <w:rFonts w:ascii="Tahoma" w:hAnsi="Tahoma" w:cs="Tahoma"/>
      <w:sz w:val="16"/>
      <w:szCs w:val="16"/>
    </w:rPr>
  </w:style>
  <w:style w:type="table" w:styleId="TableGrid">
    <w:name w:val="Table Grid"/>
    <w:basedOn w:val="TableNormal"/>
    <w:uiPriority w:val="59"/>
    <w:rsid w:val="004320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aptionChar3">
    <w:name w:val="Caption Char3"/>
    <w:aliases w:val="Caption Char1 Char1,Caption Char Char Char1,Caption Char1 Char Char,Caption Char2 Char,Caption Char Char Char Char,Caption Char Char1 Char,Caption Char Char2,fig and tbl Char,fighead2 Char,Table Caption Char,fighead21 Char,fighead22 Char"/>
    <w:basedOn w:val="DefaultParagraphFont"/>
    <w:link w:val="Caption"/>
    <w:rsid w:val="009B3CE6"/>
    <w:rPr>
      <w:b/>
      <w:bCs/>
      <w:lang w:val="en-GB"/>
    </w:rPr>
  </w:style>
  <w:style w:type="paragraph" w:customStyle="1" w:styleId="MTDisplayEquation">
    <w:name w:val="MTDisplayEquation"/>
    <w:basedOn w:val="Normal"/>
    <w:next w:val="Normal"/>
    <w:link w:val="MTDisplayEquationChar"/>
    <w:rsid w:val="004C4C81"/>
    <w:pPr>
      <w:tabs>
        <w:tab w:val="left" w:pos="720"/>
        <w:tab w:val="right" w:pos="9020"/>
      </w:tabs>
      <w:spacing w:before="240"/>
      <w:jc w:val="both"/>
    </w:pPr>
    <w:rPr>
      <w:rFonts w:ascii="Helvetica" w:hAnsi="Helvetica"/>
      <w:lang w:val="en-US"/>
    </w:rPr>
  </w:style>
  <w:style w:type="character" w:customStyle="1" w:styleId="MTDisplayEquationChar">
    <w:name w:val="MTDisplayEquation Char"/>
    <w:basedOn w:val="DefaultParagraphFont"/>
    <w:link w:val="MTDisplayEquation"/>
    <w:rsid w:val="004C4C81"/>
    <w:rPr>
      <w:rFonts w:ascii="Helvetica" w:eastAsia="宋体" w:hAnsi="Helvetica"/>
      <w:sz w:val="22"/>
    </w:rPr>
  </w:style>
  <w:style w:type="character" w:styleId="PlaceholderText">
    <w:name w:val="Placeholder Text"/>
    <w:basedOn w:val="DefaultParagraphFont"/>
    <w:uiPriority w:val="99"/>
    <w:semiHidden/>
    <w:rsid w:val="006F6551"/>
    <w:rPr>
      <w:color w:val="808080"/>
    </w:rPr>
  </w:style>
  <w:style w:type="character" w:styleId="CommentReference">
    <w:name w:val="annotation reference"/>
    <w:basedOn w:val="DefaultParagraphFont"/>
    <w:rsid w:val="00AF2CC9"/>
    <w:rPr>
      <w:sz w:val="16"/>
      <w:szCs w:val="16"/>
    </w:rPr>
  </w:style>
  <w:style w:type="paragraph" w:styleId="CommentText">
    <w:name w:val="annotation text"/>
    <w:basedOn w:val="Normal"/>
    <w:link w:val="CommentTextChar"/>
    <w:rsid w:val="00AF2CC9"/>
    <w:rPr>
      <w:sz w:val="20"/>
    </w:rPr>
  </w:style>
  <w:style w:type="character" w:customStyle="1" w:styleId="CommentTextChar">
    <w:name w:val="Comment Text Char"/>
    <w:basedOn w:val="DefaultParagraphFont"/>
    <w:link w:val="CommentText"/>
    <w:rsid w:val="00AF2CC9"/>
    <w:rPr>
      <w:lang w:val="en-GB"/>
    </w:rPr>
  </w:style>
  <w:style w:type="paragraph" w:styleId="CommentSubject">
    <w:name w:val="annotation subject"/>
    <w:basedOn w:val="CommentText"/>
    <w:next w:val="CommentText"/>
    <w:link w:val="CommentSubjectChar"/>
    <w:rsid w:val="00AF2CC9"/>
    <w:rPr>
      <w:b/>
      <w:bCs/>
    </w:rPr>
  </w:style>
  <w:style w:type="character" w:customStyle="1" w:styleId="CommentSubjectChar">
    <w:name w:val="Comment Subject Char"/>
    <w:basedOn w:val="CommentTextChar"/>
    <w:link w:val="CommentSubject"/>
    <w:rsid w:val="00AF2CC9"/>
    <w:rPr>
      <w:b/>
      <w:bCs/>
      <w:lang w:val="en-GB"/>
    </w:rPr>
  </w:style>
  <w:style w:type="paragraph" w:customStyle="1" w:styleId="TableTitlea">
    <w:name w:val="TableTitle a"/>
    <w:next w:val="Normal"/>
    <w:rsid w:val="00B05765"/>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
    <w:name w:val="TableTitle"/>
    <w:next w:val="Normal"/>
    <w:uiPriority w:val="99"/>
    <w:rsid w:val="00B05765"/>
    <w:pPr>
      <w:widowControl w:val="0"/>
      <w:autoSpaceDE w:val="0"/>
      <w:autoSpaceDN w:val="0"/>
      <w:adjustRightInd w:val="0"/>
      <w:spacing w:line="240" w:lineRule="atLeast"/>
      <w:jc w:val="center"/>
    </w:pPr>
    <w:rPr>
      <w:rFonts w:ascii="Arial" w:hAnsi="Arial" w:cs="Arial"/>
      <w:b/>
      <w:bCs/>
      <w:color w:val="000000"/>
      <w:w w:val="0"/>
    </w:rPr>
  </w:style>
  <w:style w:type="paragraph" w:customStyle="1" w:styleId="CellHeading">
    <w:name w:val="CellHeading"/>
    <w:uiPriority w:val="99"/>
    <w:rsid w:val="00B05765"/>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CellBody">
    <w:name w:val="CellBody"/>
    <w:uiPriority w:val="99"/>
    <w:rsid w:val="00B05765"/>
    <w:pPr>
      <w:widowControl w:val="0"/>
      <w:autoSpaceDE w:val="0"/>
      <w:autoSpaceDN w:val="0"/>
      <w:adjustRightInd w:val="0"/>
      <w:spacing w:line="200" w:lineRule="atLeast"/>
    </w:pPr>
    <w:rPr>
      <w:color w:val="000000"/>
      <w:w w:val="0"/>
      <w:sz w:val="18"/>
      <w:szCs w:val="18"/>
    </w:rPr>
  </w:style>
  <w:style w:type="paragraph" w:customStyle="1" w:styleId="FigTitle">
    <w:name w:val="FigTitle"/>
    <w:uiPriority w:val="99"/>
    <w:rsid w:val="004C652C"/>
    <w:pPr>
      <w:widowControl w:val="0"/>
      <w:autoSpaceDE w:val="0"/>
      <w:autoSpaceDN w:val="0"/>
      <w:adjustRightInd w:val="0"/>
      <w:spacing w:before="240" w:line="240" w:lineRule="atLeast"/>
      <w:jc w:val="center"/>
    </w:pPr>
    <w:rPr>
      <w:rFonts w:ascii="Arial" w:hAnsi="Arial" w:cs="Arial"/>
      <w:b/>
      <w:bCs/>
      <w:color w:val="000000"/>
      <w:w w:val="0"/>
      <w:lang w:val="en-GB"/>
    </w:rPr>
  </w:style>
  <w:style w:type="paragraph" w:customStyle="1" w:styleId="Body">
    <w:name w:val="Body"/>
    <w:uiPriority w:val="99"/>
    <w:rsid w:val="004C652C"/>
    <w:pPr>
      <w:widowControl w:val="0"/>
      <w:autoSpaceDE w:val="0"/>
      <w:autoSpaceDN w:val="0"/>
      <w:adjustRightInd w:val="0"/>
      <w:spacing w:before="240" w:line="240" w:lineRule="atLeast"/>
      <w:jc w:val="both"/>
    </w:pPr>
    <w:rPr>
      <w:color w:val="000000"/>
      <w:w w:val="0"/>
    </w:rPr>
  </w:style>
  <w:style w:type="paragraph" w:customStyle="1" w:styleId="Note">
    <w:name w:val="Note"/>
    <w:rsid w:val="003765D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00" w:lineRule="atLeast"/>
      <w:jc w:val="both"/>
    </w:pPr>
    <w:rPr>
      <w:color w:val="000000"/>
      <w:w w:val="0"/>
      <w:sz w:val="18"/>
      <w:szCs w:val="18"/>
    </w:rPr>
  </w:style>
  <w:style w:type="paragraph" w:customStyle="1" w:styleId="TGnEBNF">
    <w:name w:val="TGn EBNF"/>
    <w:rsid w:val="0038571B"/>
    <w:pPr>
      <w:tabs>
        <w:tab w:val="left" w:pos="2160"/>
        <w:tab w:val="left" w:pos="3680"/>
      </w:tabs>
      <w:suppressAutoHyphens/>
      <w:autoSpaceDE w:val="0"/>
      <w:autoSpaceDN w:val="0"/>
      <w:adjustRightInd w:val="0"/>
      <w:spacing w:line="240" w:lineRule="atLeast"/>
    </w:pPr>
    <w:rPr>
      <w:color w:val="000000"/>
      <w:w w:val="0"/>
    </w:rPr>
  </w:style>
  <w:style w:type="paragraph" w:customStyle="1" w:styleId="Editinginstructions">
    <w:name w:val="Editing instructions"/>
    <w:uiPriority w:val="99"/>
    <w:rsid w:val="003857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paragraph" w:styleId="Revision">
    <w:name w:val="Revision"/>
    <w:hidden/>
    <w:uiPriority w:val="99"/>
    <w:semiHidden/>
    <w:rsid w:val="00084093"/>
    <w:rPr>
      <w:sz w:val="22"/>
      <w:lang w:val="en-GB"/>
    </w:rPr>
  </w:style>
  <w:style w:type="character" w:customStyle="1" w:styleId="Heading3Char">
    <w:name w:val="Heading 3 Char"/>
    <w:basedOn w:val="DefaultParagraphFont"/>
    <w:link w:val="Heading3"/>
    <w:rsid w:val="00A85F61"/>
    <w:rPr>
      <w:rFonts w:ascii="Arial" w:hAnsi="Arial"/>
      <w:b/>
      <w:sz w:val="24"/>
      <w:lang w:val="en-GB"/>
    </w:rPr>
  </w:style>
  <w:style w:type="paragraph" w:customStyle="1" w:styleId="SP1690506">
    <w:name w:val="SP.16.90506"/>
    <w:basedOn w:val="Normal"/>
    <w:next w:val="Normal"/>
    <w:uiPriority w:val="99"/>
    <w:rsid w:val="00636906"/>
    <w:pPr>
      <w:autoSpaceDE w:val="0"/>
      <w:autoSpaceDN w:val="0"/>
      <w:adjustRightInd w:val="0"/>
    </w:pPr>
    <w:rPr>
      <w:sz w:val="24"/>
      <w:szCs w:val="24"/>
      <w:lang w:val="en-US"/>
    </w:rPr>
  </w:style>
  <w:style w:type="paragraph" w:customStyle="1" w:styleId="SP1690517">
    <w:name w:val="SP.16.90517"/>
    <w:basedOn w:val="Normal"/>
    <w:next w:val="Normal"/>
    <w:uiPriority w:val="99"/>
    <w:rsid w:val="00636906"/>
    <w:pPr>
      <w:autoSpaceDE w:val="0"/>
      <w:autoSpaceDN w:val="0"/>
      <w:adjustRightInd w:val="0"/>
    </w:pPr>
    <w:rPr>
      <w:sz w:val="24"/>
      <w:szCs w:val="24"/>
      <w:lang w:val="en-US"/>
    </w:rPr>
  </w:style>
  <w:style w:type="paragraph" w:customStyle="1" w:styleId="SP1690128">
    <w:name w:val="SP.16.90128"/>
    <w:basedOn w:val="Normal"/>
    <w:next w:val="Normal"/>
    <w:uiPriority w:val="99"/>
    <w:rsid w:val="00636906"/>
    <w:pPr>
      <w:autoSpaceDE w:val="0"/>
      <w:autoSpaceDN w:val="0"/>
      <w:adjustRightInd w:val="0"/>
    </w:pPr>
    <w:rPr>
      <w:sz w:val="24"/>
      <w:szCs w:val="24"/>
      <w:lang w:val="en-US"/>
    </w:rPr>
  </w:style>
  <w:style w:type="character" w:customStyle="1" w:styleId="SC16323600">
    <w:name w:val="SC.16.323600"/>
    <w:uiPriority w:val="99"/>
    <w:rsid w:val="00636906"/>
    <w:rPr>
      <w:color w:val="000000"/>
      <w:sz w:val="20"/>
      <w:szCs w:val="20"/>
    </w:rPr>
  </w:style>
  <w:style w:type="paragraph" w:customStyle="1" w:styleId="SP10290946">
    <w:name w:val="SP.10.290946"/>
    <w:basedOn w:val="Normal"/>
    <w:next w:val="Normal"/>
    <w:uiPriority w:val="99"/>
    <w:rsid w:val="00B25932"/>
    <w:pPr>
      <w:autoSpaceDE w:val="0"/>
      <w:autoSpaceDN w:val="0"/>
      <w:adjustRightInd w:val="0"/>
    </w:pPr>
    <w:rPr>
      <w:rFonts w:ascii="Arial" w:hAnsi="Arial" w:cs="Arial"/>
      <w:sz w:val="24"/>
      <w:szCs w:val="24"/>
      <w:lang w:val="en-US"/>
    </w:rPr>
  </w:style>
  <w:style w:type="paragraph" w:customStyle="1" w:styleId="SP10291115">
    <w:name w:val="SP.10.291115"/>
    <w:basedOn w:val="Normal"/>
    <w:next w:val="Normal"/>
    <w:uiPriority w:val="99"/>
    <w:rsid w:val="00B25932"/>
    <w:pPr>
      <w:autoSpaceDE w:val="0"/>
      <w:autoSpaceDN w:val="0"/>
      <w:adjustRightInd w:val="0"/>
    </w:pPr>
    <w:rPr>
      <w:rFonts w:ascii="Arial" w:hAnsi="Arial" w:cs="Arial"/>
      <w:sz w:val="24"/>
      <w:szCs w:val="24"/>
      <w:lang w:val="en-US"/>
    </w:rPr>
  </w:style>
  <w:style w:type="paragraph" w:customStyle="1" w:styleId="SP10291093">
    <w:name w:val="SP.10.291093"/>
    <w:basedOn w:val="Normal"/>
    <w:next w:val="Normal"/>
    <w:uiPriority w:val="99"/>
    <w:rsid w:val="00B25932"/>
    <w:pPr>
      <w:autoSpaceDE w:val="0"/>
      <w:autoSpaceDN w:val="0"/>
      <w:adjustRightInd w:val="0"/>
    </w:pPr>
    <w:rPr>
      <w:rFonts w:ascii="Arial" w:hAnsi="Arial" w:cs="Arial"/>
      <w:sz w:val="24"/>
      <w:szCs w:val="24"/>
      <w:lang w:val="en-US"/>
    </w:rPr>
  </w:style>
  <w:style w:type="character" w:customStyle="1" w:styleId="SC10319501">
    <w:name w:val="SC.10.319501"/>
    <w:uiPriority w:val="99"/>
    <w:rsid w:val="00B25932"/>
    <w:rPr>
      <w:b/>
      <w:bCs/>
      <w:color w:val="000000"/>
      <w:sz w:val="20"/>
      <w:szCs w:val="20"/>
    </w:rPr>
  </w:style>
  <w:style w:type="paragraph" w:customStyle="1" w:styleId="SP10290954">
    <w:name w:val="SP.10.290954"/>
    <w:basedOn w:val="Normal"/>
    <w:next w:val="Normal"/>
    <w:uiPriority w:val="99"/>
    <w:rsid w:val="00B25932"/>
    <w:pPr>
      <w:autoSpaceDE w:val="0"/>
      <w:autoSpaceDN w:val="0"/>
      <w:adjustRightInd w:val="0"/>
    </w:pPr>
    <w:rPr>
      <w:sz w:val="24"/>
      <w:szCs w:val="24"/>
      <w:lang w:val="en-US"/>
    </w:rPr>
  </w:style>
  <w:style w:type="paragraph" w:customStyle="1" w:styleId="SP10319618">
    <w:name w:val="SP.10.319618"/>
    <w:basedOn w:val="Normal"/>
    <w:next w:val="Normal"/>
    <w:uiPriority w:val="99"/>
    <w:rsid w:val="008C7AF6"/>
    <w:pPr>
      <w:autoSpaceDE w:val="0"/>
      <w:autoSpaceDN w:val="0"/>
      <w:adjustRightInd w:val="0"/>
    </w:pPr>
    <w:rPr>
      <w:rFonts w:ascii="Arial" w:hAnsi="Arial" w:cs="Arial"/>
      <w:sz w:val="24"/>
      <w:szCs w:val="24"/>
      <w:lang w:val="en-US"/>
    </w:rPr>
  </w:style>
  <w:style w:type="paragraph" w:customStyle="1" w:styleId="SP10319787">
    <w:name w:val="SP.10.319787"/>
    <w:basedOn w:val="Normal"/>
    <w:next w:val="Normal"/>
    <w:uiPriority w:val="99"/>
    <w:rsid w:val="008C7AF6"/>
    <w:pPr>
      <w:autoSpaceDE w:val="0"/>
      <w:autoSpaceDN w:val="0"/>
      <w:adjustRightInd w:val="0"/>
    </w:pPr>
    <w:rPr>
      <w:rFonts w:ascii="Arial" w:hAnsi="Arial" w:cs="Arial"/>
      <w:sz w:val="24"/>
      <w:szCs w:val="24"/>
      <w:lang w:val="en-US"/>
    </w:rPr>
  </w:style>
  <w:style w:type="paragraph" w:customStyle="1" w:styleId="SP10319765">
    <w:name w:val="SP.10.319765"/>
    <w:basedOn w:val="Normal"/>
    <w:next w:val="Normal"/>
    <w:uiPriority w:val="99"/>
    <w:rsid w:val="00125AAE"/>
    <w:pPr>
      <w:autoSpaceDE w:val="0"/>
      <w:autoSpaceDN w:val="0"/>
      <w:adjustRightInd w:val="0"/>
    </w:pPr>
    <w:rPr>
      <w:sz w:val="24"/>
      <w:szCs w:val="24"/>
      <w:lang w:val="en-US"/>
    </w:rPr>
  </w:style>
  <w:style w:type="paragraph" w:customStyle="1" w:styleId="SP16233866">
    <w:name w:val="SP.16.233866"/>
    <w:basedOn w:val="Normal"/>
    <w:next w:val="Normal"/>
    <w:uiPriority w:val="99"/>
    <w:rsid w:val="00B839F7"/>
    <w:pPr>
      <w:autoSpaceDE w:val="0"/>
      <w:autoSpaceDN w:val="0"/>
      <w:adjustRightInd w:val="0"/>
    </w:pPr>
    <w:rPr>
      <w:sz w:val="24"/>
      <w:szCs w:val="24"/>
      <w:lang w:val="en-US"/>
    </w:rPr>
  </w:style>
  <w:style w:type="paragraph" w:customStyle="1" w:styleId="SP16233877">
    <w:name w:val="SP.16.233877"/>
    <w:basedOn w:val="Normal"/>
    <w:next w:val="Normal"/>
    <w:uiPriority w:val="99"/>
    <w:rsid w:val="00B839F7"/>
    <w:pPr>
      <w:autoSpaceDE w:val="0"/>
      <w:autoSpaceDN w:val="0"/>
      <w:adjustRightInd w:val="0"/>
    </w:pPr>
    <w:rPr>
      <w:sz w:val="24"/>
      <w:szCs w:val="24"/>
      <w:lang w:val="en-US"/>
    </w:rPr>
  </w:style>
  <w:style w:type="paragraph" w:customStyle="1" w:styleId="SP16233488">
    <w:name w:val="SP.16.233488"/>
    <w:basedOn w:val="Normal"/>
    <w:next w:val="Normal"/>
    <w:uiPriority w:val="99"/>
    <w:rsid w:val="00B839F7"/>
    <w:pPr>
      <w:autoSpaceDE w:val="0"/>
      <w:autoSpaceDN w:val="0"/>
      <w:adjustRightInd w:val="0"/>
    </w:pPr>
    <w:rPr>
      <w:sz w:val="24"/>
      <w:szCs w:val="24"/>
      <w:lang w:val="en-US"/>
    </w:rPr>
  </w:style>
  <w:style w:type="paragraph" w:customStyle="1" w:styleId="SP16233851">
    <w:name w:val="SP.16.233851"/>
    <w:basedOn w:val="Normal"/>
    <w:next w:val="Normal"/>
    <w:uiPriority w:val="99"/>
    <w:rsid w:val="00FB7793"/>
    <w:pPr>
      <w:autoSpaceDE w:val="0"/>
      <w:autoSpaceDN w:val="0"/>
      <w:adjustRightInd w:val="0"/>
    </w:pPr>
    <w:rPr>
      <w:sz w:val="24"/>
      <w:szCs w:val="24"/>
      <w:lang w:val="en-US"/>
    </w:rPr>
  </w:style>
  <w:style w:type="paragraph" w:customStyle="1" w:styleId="SP16233844">
    <w:name w:val="SP.16.233844"/>
    <w:basedOn w:val="Normal"/>
    <w:next w:val="Normal"/>
    <w:uiPriority w:val="99"/>
    <w:rsid w:val="00771783"/>
    <w:pPr>
      <w:autoSpaceDE w:val="0"/>
      <w:autoSpaceDN w:val="0"/>
      <w:adjustRightInd w:val="0"/>
    </w:pPr>
    <w:rPr>
      <w:sz w:val="24"/>
      <w:szCs w:val="24"/>
      <w:lang w:val="en-US"/>
    </w:rPr>
  </w:style>
  <w:style w:type="character" w:customStyle="1" w:styleId="SC16323593">
    <w:name w:val="SC.16.323593"/>
    <w:uiPriority w:val="99"/>
    <w:rsid w:val="00771783"/>
    <w:rPr>
      <w:color w:val="000000"/>
      <w:sz w:val="18"/>
      <w:szCs w:val="18"/>
    </w:rPr>
  </w:style>
  <w:style w:type="paragraph" w:customStyle="1" w:styleId="SP17127062">
    <w:name w:val="SP.17.127062"/>
    <w:basedOn w:val="Normal"/>
    <w:next w:val="Normal"/>
    <w:uiPriority w:val="99"/>
    <w:rsid w:val="00461482"/>
    <w:pPr>
      <w:autoSpaceDE w:val="0"/>
      <w:autoSpaceDN w:val="0"/>
      <w:adjustRightInd w:val="0"/>
    </w:pPr>
    <w:rPr>
      <w:rFonts w:ascii="Arial" w:hAnsi="Arial" w:cs="Arial"/>
      <w:sz w:val="24"/>
      <w:szCs w:val="24"/>
      <w:lang w:val="en-US"/>
    </w:rPr>
  </w:style>
  <w:style w:type="paragraph" w:customStyle="1" w:styleId="SP17127063">
    <w:name w:val="SP.17.127063"/>
    <w:basedOn w:val="Normal"/>
    <w:next w:val="Normal"/>
    <w:uiPriority w:val="99"/>
    <w:rsid w:val="00461482"/>
    <w:pPr>
      <w:autoSpaceDE w:val="0"/>
      <w:autoSpaceDN w:val="0"/>
      <w:adjustRightInd w:val="0"/>
    </w:pPr>
    <w:rPr>
      <w:rFonts w:ascii="Arial" w:hAnsi="Arial" w:cs="Arial"/>
      <w:sz w:val="24"/>
      <w:szCs w:val="24"/>
      <w:lang w:val="en-US"/>
    </w:rPr>
  </w:style>
  <w:style w:type="character" w:customStyle="1" w:styleId="SC174058">
    <w:name w:val="SC.17.4058"/>
    <w:uiPriority w:val="99"/>
    <w:rsid w:val="00461482"/>
    <w:rPr>
      <w:b/>
      <w:bCs/>
      <w:color w:val="000000"/>
      <w:sz w:val="20"/>
      <w:szCs w:val="20"/>
    </w:rPr>
  </w:style>
  <w:style w:type="character" w:customStyle="1" w:styleId="SC16323717">
    <w:name w:val="SC.16.323717"/>
    <w:uiPriority w:val="99"/>
    <w:rsid w:val="0062147A"/>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2489">
      <w:bodyDiv w:val="1"/>
      <w:marLeft w:val="0"/>
      <w:marRight w:val="0"/>
      <w:marTop w:val="0"/>
      <w:marBottom w:val="0"/>
      <w:divBdr>
        <w:top w:val="none" w:sz="0" w:space="0" w:color="auto"/>
        <w:left w:val="none" w:sz="0" w:space="0" w:color="auto"/>
        <w:bottom w:val="none" w:sz="0" w:space="0" w:color="auto"/>
        <w:right w:val="none" w:sz="0" w:space="0" w:color="auto"/>
      </w:divBdr>
    </w:div>
    <w:div w:id="3553040">
      <w:bodyDiv w:val="1"/>
      <w:marLeft w:val="0"/>
      <w:marRight w:val="0"/>
      <w:marTop w:val="0"/>
      <w:marBottom w:val="0"/>
      <w:divBdr>
        <w:top w:val="none" w:sz="0" w:space="0" w:color="auto"/>
        <w:left w:val="none" w:sz="0" w:space="0" w:color="auto"/>
        <w:bottom w:val="none" w:sz="0" w:space="0" w:color="auto"/>
        <w:right w:val="none" w:sz="0" w:space="0" w:color="auto"/>
      </w:divBdr>
      <w:divsChild>
        <w:div w:id="1623462863">
          <w:marLeft w:val="0"/>
          <w:marRight w:val="0"/>
          <w:marTop w:val="0"/>
          <w:marBottom w:val="0"/>
          <w:divBdr>
            <w:top w:val="none" w:sz="0" w:space="0" w:color="auto"/>
            <w:left w:val="none" w:sz="0" w:space="0" w:color="auto"/>
            <w:bottom w:val="none" w:sz="0" w:space="0" w:color="auto"/>
            <w:right w:val="none" w:sz="0" w:space="0" w:color="auto"/>
          </w:divBdr>
          <w:divsChild>
            <w:div w:id="762383150">
              <w:marLeft w:val="0"/>
              <w:marRight w:val="0"/>
              <w:marTop w:val="0"/>
              <w:marBottom w:val="0"/>
              <w:divBdr>
                <w:top w:val="none" w:sz="0" w:space="0" w:color="auto"/>
                <w:left w:val="none" w:sz="0" w:space="0" w:color="auto"/>
                <w:bottom w:val="none" w:sz="0" w:space="0" w:color="auto"/>
                <w:right w:val="none" w:sz="0" w:space="0" w:color="auto"/>
              </w:divBdr>
              <w:divsChild>
                <w:div w:id="1420981501">
                  <w:marLeft w:val="0"/>
                  <w:marRight w:val="0"/>
                  <w:marTop w:val="0"/>
                  <w:marBottom w:val="0"/>
                  <w:divBdr>
                    <w:top w:val="none" w:sz="0" w:space="0" w:color="auto"/>
                    <w:left w:val="none" w:sz="0" w:space="0" w:color="auto"/>
                    <w:bottom w:val="none" w:sz="0" w:space="0" w:color="auto"/>
                    <w:right w:val="none" w:sz="0" w:space="0" w:color="auto"/>
                  </w:divBdr>
                  <w:divsChild>
                    <w:div w:id="733159392">
                      <w:marLeft w:val="0"/>
                      <w:marRight w:val="0"/>
                      <w:marTop w:val="0"/>
                      <w:marBottom w:val="0"/>
                      <w:divBdr>
                        <w:top w:val="none" w:sz="0" w:space="0" w:color="auto"/>
                        <w:left w:val="none" w:sz="0" w:space="0" w:color="auto"/>
                        <w:bottom w:val="none" w:sz="0" w:space="0" w:color="auto"/>
                        <w:right w:val="none" w:sz="0" w:space="0" w:color="auto"/>
                      </w:divBdr>
                      <w:divsChild>
                        <w:div w:id="102737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571506">
      <w:bodyDiv w:val="1"/>
      <w:marLeft w:val="0"/>
      <w:marRight w:val="0"/>
      <w:marTop w:val="0"/>
      <w:marBottom w:val="0"/>
      <w:divBdr>
        <w:top w:val="none" w:sz="0" w:space="0" w:color="auto"/>
        <w:left w:val="none" w:sz="0" w:space="0" w:color="auto"/>
        <w:bottom w:val="none" w:sz="0" w:space="0" w:color="auto"/>
        <w:right w:val="none" w:sz="0" w:space="0" w:color="auto"/>
      </w:divBdr>
    </w:div>
    <w:div w:id="34818506">
      <w:bodyDiv w:val="1"/>
      <w:marLeft w:val="0"/>
      <w:marRight w:val="0"/>
      <w:marTop w:val="0"/>
      <w:marBottom w:val="0"/>
      <w:divBdr>
        <w:top w:val="none" w:sz="0" w:space="0" w:color="auto"/>
        <w:left w:val="none" w:sz="0" w:space="0" w:color="auto"/>
        <w:bottom w:val="none" w:sz="0" w:space="0" w:color="auto"/>
        <w:right w:val="none" w:sz="0" w:space="0" w:color="auto"/>
      </w:divBdr>
    </w:div>
    <w:div w:id="36928167">
      <w:bodyDiv w:val="1"/>
      <w:marLeft w:val="0"/>
      <w:marRight w:val="0"/>
      <w:marTop w:val="0"/>
      <w:marBottom w:val="0"/>
      <w:divBdr>
        <w:top w:val="none" w:sz="0" w:space="0" w:color="auto"/>
        <w:left w:val="none" w:sz="0" w:space="0" w:color="auto"/>
        <w:bottom w:val="none" w:sz="0" w:space="0" w:color="auto"/>
        <w:right w:val="none" w:sz="0" w:space="0" w:color="auto"/>
      </w:divBdr>
    </w:div>
    <w:div w:id="106773358">
      <w:bodyDiv w:val="1"/>
      <w:marLeft w:val="0"/>
      <w:marRight w:val="0"/>
      <w:marTop w:val="0"/>
      <w:marBottom w:val="0"/>
      <w:divBdr>
        <w:top w:val="none" w:sz="0" w:space="0" w:color="auto"/>
        <w:left w:val="none" w:sz="0" w:space="0" w:color="auto"/>
        <w:bottom w:val="none" w:sz="0" w:space="0" w:color="auto"/>
        <w:right w:val="none" w:sz="0" w:space="0" w:color="auto"/>
      </w:divBdr>
    </w:div>
    <w:div w:id="117843055">
      <w:bodyDiv w:val="1"/>
      <w:marLeft w:val="0"/>
      <w:marRight w:val="0"/>
      <w:marTop w:val="0"/>
      <w:marBottom w:val="0"/>
      <w:divBdr>
        <w:top w:val="none" w:sz="0" w:space="0" w:color="auto"/>
        <w:left w:val="none" w:sz="0" w:space="0" w:color="auto"/>
        <w:bottom w:val="none" w:sz="0" w:space="0" w:color="auto"/>
        <w:right w:val="none" w:sz="0" w:space="0" w:color="auto"/>
      </w:divBdr>
    </w:div>
    <w:div w:id="121583024">
      <w:bodyDiv w:val="1"/>
      <w:marLeft w:val="0"/>
      <w:marRight w:val="0"/>
      <w:marTop w:val="0"/>
      <w:marBottom w:val="0"/>
      <w:divBdr>
        <w:top w:val="none" w:sz="0" w:space="0" w:color="auto"/>
        <w:left w:val="none" w:sz="0" w:space="0" w:color="auto"/>
        <w:bottom w:val="none" w:sz="0" w:space="0" w:color="auto"/>
        <w:right w:val="none" w:sz="0" w:space="0" w:color="auto"/>
      </w:divBdr>
    </w:div>
    <w:div w:id="128668131">
      <w:bodyDiv w:val="1"/>
      <w:marLeft w:val="0"/>
      <w:marRight w:val="0"/>
      <w:marTop w:val="0"/>
      <w:marBottom w:val="0"/>
      <w:divBdr>
        <w:top w:val="none" w:sz="0" w:space="0" w:color="auto"/>
        <w:left w:val="none" w:sz="0" w:space="0" w:color="auto"/>
        <w:bottom w:val="none" w:sz="0" w:space="0" w:color="auto"/>
        <w:right w:val="none" w:sz="0" w:space="0" w:color="auto"/>
      </w:divBdr>
    </w:div>
    <w:div w:id="132187005">
      <w:bodyDiv w:val="1"/>
      <w:marLeft w:val="0"/>
      <w:marRight w:val="0"/>
      <w:marTop w:val="0"/>
      <w:marBottom w:val="0"/>
      <w:divBdr>
        <w:top w:val="none" w:sz="0" w:space="0" w:color="auto"/>
        <w:left w:val="none" w:sz="0" w:space="0" w:color="auto"/>
        <w:bottom w:val="none" w:sz="0" w:space="0" w:color="auto"/>
        <w:right w:val="none" w:sz="0" w:space="0" w:color="auto"/>
      </w:divBdr>
    </w:div>
    <w:div w:id="135074050">
      <w:bodyDiv w:val="1"/>
      <w:marLeft w:val="0"/>
      <w:marRight w:val="0"/>
      <w:marTop w:val="0"/>
      <w:marBottom w:val="0"/>
      <w:divBdr>
        <w:top w:val="none" w:sz="0" w:space="0" w:color="auto"/>
        <w:left w:val="none" w:sz="0" w:space="0" w:color="auto"/>
        <w:bottom w:val="none" w:sz="0" w:space="0" w:color="auto"/>
        <w:right w:val="none" w:sz="0" w:space="0" w:color="auto"/>
      </w:divBdr>
      <w:divsChild>
        <w:div w:id="536507927">
          <w:marLeft w:val="150"/>
          <w:marRight w:val="0"/>
          <w:marTop w:val="0"/>
          <w:marBottom w:val="0"/>
          <w:divBdr>
            <w:top w:val="none" w:sz="0" w:space="0" w:color="auto"/>
            <w:left w:val="none" w:sz="0" w:space="0" w:color="auto"/>
            <w:bottom w:val="none" w:sz="0" w:space="0" w:color="auto"/>
            <w:right w:val="none" w:sz="0" w:space="0" w:color="auto"/>
          </w:divBdr>
          <w:divsChild>
            <w:div w:id="957184403">
              <w:marLeft w:val="0"/>
              <w:marRight w:val="0"/>
              <w:marTop w:val="0"/>
              <w:marBottom w:val="150"/>
              <w:divBdr>
                <w:top w:val="single" w:sz="6" w:space="8" w:color="8499A2"/>
                <w:left w:val="single" w:sz="6" w:space="8" w:color="8499A2"/>
                <w:bottom w:val="single" w:sz="6" w:space="8" w:color="8499A2"/>
                <w:right w:val="single" w:sz="6" w:space="8" w:color="8499A2"/>
              </w:divBdr>
              <w:divsChild>
                <w:div w:id="169522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17091">
      <w:bodyDiv w:val="1"/>
      <w:marLeft w:val="0"/>
      <w:marRight w:val="0"/>
      <w:marTop w:val="0"/>
      <w:marBottom w:val="0"/>
      <w:divBdr>
        <w:top w:val="none" w:sz="0" w:space="0" w:color="auto"/>
        <w:left w:val="none" w:sz="0" w:space="0" w:color="auto"/>
        <w:bottom w:val="none" w:sz="0" w:space="0" w:color="auto"/>
        <w:right w:val="none" w:sz="0" w:space="0" w:color="auto"/>
      </w:divBdr>
    </w:div>
    <w:div w:id="172693036">
      <w:bodyDiv w:val="1"/>
      <w:marLeft w:val="0"/>
      <w:marRight w:val="0"/>
      <w:marTop w:val="0"/>
      <w:marBottom w:val="0"/>
      <w:divBdr>
        <w:top w:val="none" w:sz="0" w:space="0" w:color="auto"/>
        <w:left w:val="none" w:sz="0" w:space="0" w:color="auto"/>
        <w:bottom w:val="none" w:sz="0" w:space="0" w:color="auto"/>
        <w:right w:val="none" w:sz="0" w:space="0" w:color="auto"/>
      </w:divBdr>
    </w:div>
    <w:div w:id="209805187">
      <w:bodyDiv w:val="1"/>
      <w:marLeft w:val="0"/>
      <w:marRight w:val="0"/>
      <w:marTop w:val="0"/>
      <w:marBottom w:val="0"/>
      <w:divBdr>
        <w:top w:val="none" w:sz="0" w:space="0" w:color="auto"/>
        <w:left w:val="none" w:sz="0" w:space="0" w:color="auto"/>
        <w:bottom w:val="none" w:sz="0" w:space="0" w:color="auto"/>
        <w:right w:val="none" w:sz="0" w:space="0" w:color="auto"/>
      </w:divBdr>
    </w:div>
    <w:div w:id="210466002">
      <w:bodyDiv w:val="1"/>
      <w:marLeft w:val="0"/>
      <w:marRight w:val="0"/>
      <w:marTop w:val="0"/>
      <w:marBottom w:val="0"/>
      <w:divBdr>
        <w:top w:val="none" w:sz="0" w:space="0" w:color="auto"/>
        <w:left w:val="none" w:sz="0" w:space="0" w:color="auto"/>
        <w:bottom w:val="none" w:sz="0" w:space="0" w:color="auto"/>
        <w:right w:val="none" w:sz="0" w:space="0" w:color="auto"/>
      </w:divBdr>
    </w:div>
    <w:div w:id="223877208">
      <w:bodyDiv w:val="1"/>
      <w:marLeft w:val="0"/>
      <w:marRight w:val="0"/>
      <w:marTop w:val="0"/>
      <w:marBottom w:val="0"/>
      <w:divBdr>
        <w:top w:val="none" w:sz="0" w:space="0" w:color="auto"/>
        <w:left w:val="none" w:sz="0" w:space="0" w:color="auto"/>
        <w:bottom w:val="none" w:sz="0" w:space="0" w:color="auto"/>
        <w:right w:val="none" w:sz="0" w:space="0" w:color="auto"/>
      </w:divBdr>
    </w:div>
    <w:div w:id="224726273">
      <w:bodyDiv w:val="1"/>
      <w:marLeft w:val="0"/>
      <w:marRight w:val="0"/>
      <w:marTop w:val="0"/>
      <w:marBottom w:val="0"/>
      <w:divBdr>
        <w:top w:val="none" w:sz="0" w:space="0" w:color="auto"/>
        <w:left w:val="none" w:sz="0" w:space="0" w:color="auto"/>
        <w:bottom w:val="none" w:sz="0" w:space="0" w:color="auto"/>
        <w:right w:val="none" w:sz="0" w:space="0" w:color="auto"/>
      </w:divBdr>
    </w:div>
    <w:div w:id="229002176">
      <w:bodyDiv w:val="1"/>
      <w:marLeft w:val="0"/>
      <w:marRight w:val="0"/>
      <w:marTop w:val="0"/>
      <w:marBottom w:val="0"/>
      <w:divBdr>
        <w:top w:val="none" w:sz="0" w:space="0" w:color="auto"/>
        <w:left w:val="none" w:sz="0" w:space="0" w:color="auto"/>
        <w:bottom w:val="none" w:sz="0" w:space="0" w:color="auto"/>
        <w:right w:val="none" w:sz="0" w:space="0" w:color="auto"/>
      </w:divBdr>
    </w:div>
    <w:div w:id="232862904">
      <w:bodyDiv w:val="1"/>
      <w:marLeft w:val="0"/>
      <w:marRight w:val="0"/>
      <w:marTop w:val="0"/>
      <w:marBottom w:val="0"/>
      <w:divBdr>
        <w:top w:val="none" w:sz="0" w:space="0" w:color="auto"/>
        <w:left w:val="none" w:sz="0" w:space="0" w:color="auto"/>
        <w:bottom w:val="none" w:sz="0" w:space="0" w:color="auto"/>
        <w:right w:val="none" w:sz="0" w:space="0" w:color="auto"/>
      </w:divBdr>
    </w:div>
    <w:div w:id="233439444">
      <w:bodyDiv w:val="1"/>
      <w:marLeft w:val="0"/>
      <w:marRight w:val="0"/>
      <w:marTop w:val="0"/>
      <w:marBottom w:val="0"/>
      <w:divBdr>
        <w:top w:val="none" w:sz="0" w:space="0" w:color="auto"/>
        <w:left w:val="none" w:sz="0" w:space="0" w:color="auto"/>
        <w:bottom w:val="none" w:sz="0" w:space="0" w:color="auto"/>
        <w:right w:val="none" w:sz="0" w:space="0" w:color="auto"/>
      </w:divBdr>
    </w:div>
    <w:div w:id="242303466">
      <w:bodyDiv w:val="1"/>
      <w:marLeft w:val="0"/>
      <w:marRight w:val="0"/>
      <w:marTop w:val="0"/>
      <w:marBottom w:val="0"/>
      <w:divBdr>
        <w:top w:val="none" w:sz="0" w:space="0" w:color="auto"/>
        <w:left w:val="none" w:sz="0" w:space="0" w:color="auto"/>
        <w:bottom w:val="none" w:sz="0" w:space="0" w:color="auto"/>
        <w:right w:val="none" w:sz="0" w:space="0" w:color="auto"/>
      </w:divBdr>
    </w:div>
    <w:div w:id="298654170">
      <w:bodyDiv w:val="1"/>
      <w:marLeft w:val="0"/>
      <w:marRight w:val="0"/>
      <w:marTop w:val="0"/>
      <w:marBottom w:val="0"/>
      <w:divBdr>
        <w:top w:val="none" w:sz="0" w:space="0" w:color="auto"/>
        <w:left w:val="none" w:sz="0" w:space="0" w:color="auto"/>
        <w:bottom w:val="none" w:sz="0" w:space="0" w:color="auto"/>
        <w:right w:val="none" w:sz="0" w:space="0" w:color="auto"/>
      </w:divBdr>
    </w:div>
    <w:div w:id="307785219">
      <w:bodyDiv w:val="1"/>
      <w:marLeft w:val="0"/>
      <w:marRight w:val="0"/>
      <w:marTop w:val="0"/>
      <w:marBottom w:val="0"/>
      <w:divBdr>
        <w:top w:val="none" w:sz="0" w:space="0" w:color="auto"/>
        <w:left w:val="none" w:sz="0" w:space="0" w:color="auto"/>
        <w:bottom w:val="none" w:sz="0" w:space="0" w:color="auto"/>
        <w:right w:val="none" w:sz="0" w:space="0" w:color="auto"/>
      </w:divBdr>
      <w:divsChild>
        <w:div w:id="373698260">
          <w:marLeft w:val="0"/>
          <w:marRight w:val="0"/>
          <w:marTop w:val="0"/>
          <w:marBottom w:val="0"/>
          <w:divBdr>
            <w:top w:val="none" w:sz="0" w:space="0" w:color="auto"/>
            <w:left w:val="none" w:sz="0" w:space="0" w:color="auto"/>
            <w:bottom w:val="none" w:sz="0" w:space="0" w:color="auto"/>
            <w:right w:val="none" w:sz="0" w:space="0" w:color="auto"/>
          </w:divBdr>
          <w:divsChild>
            <w:div w:id="551355329">
              <w:marLeft w:val="0"/>
              <w:marRight w:val="0"/>
              <w:marTop w:val="0"/>
              <w:marBottom w:val="0"/>
              <w:divBdr>
                <w:top w:val="none" w:sz="0" w:space="0" w:color="auto"/>
                <w:left w:val="none" w:sz="0" w:space="0" w:color="auto"/>
                <w:bottom w:val="none" w:sz="0" w:space="0" w:color="auto"/>
                <w:right w:val="none" w:sz="0" w:space="0" w:color="auto"/>
              </w:divBdr>
              <w:divsChild>
                <w:div w:id="1049109607">
                  <w:marLeft w:val="0"/>
                  <w:marRight w:val="0"/>
                  <w:marTop w:val="0"/>
                  <w:marBottom w:val="0"/>
                  <w:divBdr>
                    <w:top w:val="none" w:sz="0" w:space="0" w:color="auto"/>
                    <w:left w:val="none" w:sz="0" w:space="0" w:color="auto"/>
                    <w:bottom w:val="none" w:sz="0" w:space="0" w:color="auto"/>
                    <w:right w:val="none" w:sz="0" w:space="0" w:color="auto"/>
                  </w:divBdr>
                  <w:divsChild>
                    <w:div w:id="1144397120">
                      <w:marLeft w:val="0"/>
                      <w:marRight w:val="0"/>
                      <w:marTop w:val="0"/>
                      <w:marBottom w:val="0"/>
                      <w:divBdr>
                        <w:top w:val="none" w:sz="0" w:space="0" w:color="auto"/>
                        <w:left w:val="none" w:sz="0" w:space="0" w:color="auto"/>
                        <w:bottom w:val="none" w:sz="0" w:space="0" w:color="auto"/>
                        <w:right w:val="none" w:sz="0" w:space="0" w:color="auto"/>
                      </w:divBdr>
                      <w:divsChild>
                        <w:div w:id="420682499">
                          <w:marLeft w:val="0"/>
                          <w:marRight w:val="0"/>
                          <w:marTop w:val="0"/>
                          <w:marBottom w:val="0"/>
                          <w:divBdr>
                            <w:top w:val="none" w:sz="0" w:space="0" w:color="auto"/>
                            <w:left w:val="none" w:sz="0" w:space="0" w:color="auto"/>
                            <w:bottom w:val="none" w:sz="0" w:space="0" w:color="auto"/>
                            <w:right w:val="none" w:sz="0" w:space="0" w:color="auto"/>
                          </w:divBdr>
                          <w:divsChild>
                            <w:div w:id="96797236">
                              <w:marLeft w:val="0"/>
                              <w:marRight w:val="0"/>
                              <w:marTop w:val="0"/>
                              <w:marBottom w:val="0"/>
                              <w:divBdr>
                                <w:top w:val="none" w:sz="0" w:space="0" w:color="auto"/>
                                <w:left w:val="none" w:sz="0" w:space="0" w:color="auto"/>
                                <w:bottom w:val="none" w:sz="0" w:space="0" w:color="auto"/>
                                <w:right w:val="none" w:sz="0" w:space="0" w:color="auto"/>
                              </w:divBdr>
                              <w:divsChild>
                                <w:div w:id="515314202">
                                  <w:marLeft w:val="0"/>
                                  <w:marRight w:val="0"/>
                                  <w:marTop w:val="0"/>
                                  <w:marBottom w:val="0"/>
                                  <w:divBdr>
                                    <w:top w:val="none" w:sz="0" w:space="0" w:color="auto"/>
                                    <w:left w:val="none" w:sz="0" w:space="0" w:color="auto"/>
                                    <w:bottom w:val="none" w:sz="0" w:space="0" w:color="auto"/>
                                    <w:right w:val="none" w:sz="0" w:space="0" w:color="auto"/>
                                  </w:divBdr>
                                  <w:divsChild>
                                    <w:div w:id="2037848230">
                                      <w:marLeft w:val="0"/>
                                      <w:marRight w:val="0"/>
                                      <w:marTop w:val="0"/>
                                      <w:marBottom w:val="0"/>
                                      <w:divBdr>
                                        <w:top w:val="none" w:sz="0" w:space="0" w:color="auto"/>
                                        <w:left w:val="none" w:sz="0" w:space="0" w:color="auto"/>
                                        <w:bottom w:val="none" w:sz="0" w:space="0" w:color="auto"/>
                                        <w:right w:val="none" w:sz="0" w:space="0" w:color="auto"/>
                                      </w:divBdr>
                                      <w:divsChild>
                                        <w:div w:id="1678926908">
                                          <w:marLeft w:val="0"/>
                                          <w:marRight w:val="0"/>
                                          <w:marTop w:val="0"/>
                                          <w:marBottom w:val="0"/>
                                          <w:divBdr>
                                            <w:top w:val="none" w:sz="0" w:space="0" w:color="auto"/>
                                            <w:left w:val="none" w:sz="0" w:space="0" w:color="auto"/>
                                            <w:bottom w:val="none" w:sz="0" w:space="0" w:color="auto"/>
                                            <w:right w:val="none" w:sz="0" w:space="0" w:color="auto"/>
                                          </w:divBdr>
                                          <w:divsChild>
                                            <w:div w:id="1266503982">
                                              <w:marLeft w:val="0"/>
                                              <w:marRight w:val="0"/>
                                              <w:marTop w:val="0"/>
                                              <w:marBottom w:val="0"/>
                                              <w:divBdr>
                                                <w:top w:val="single" w:sz="12" w:space="2" w:color="FFFFCC"/>
                                                <w:left w:val="single" w:sz="12" w:space="2" w:color="FFFFCC"/>
                                                <w:bottom w:val="single" w:sz="12" w:space="2" w:color="FFFFCC"/>
                                                <w:right w:val="single" w:sz="12" w:space="0" w:color="FFFFCC"/>
                                              </w:divBdr>
                                              <w:divsChild>
                                                <w:div w:id="595287809">
                                                  <w:marLeft w:val="0"/>
                                                  <w:marRight w:val="0"/>
                                                  <w:marTop w:val="0"/>
                                                  <w:marBottom w:val="0"/>
                                                  <w:divBdr>
                                                    <w:top w:val="none" w:sz="0" w:space="0" w:color="auto"/>
                                                    <w:left w:val="none" w:sz="0" w:space="0" w:color="auto"/>
                                                    <w:bottom w:val="none" w:sz="0" w:space="0" w:color="auto"/>
                                                    <w:right w:val="none" w:sz="0" w:space="0" w:color="auto"/>
                                                  </w:divBdr>
                                                  <w:divsChild>
                                                    <w:div w:id="949361630">
                                                      <w:marLeft w:val="0"/>
                                                      <w:marRight w:val="0"/>
                                                      <w:marTop w:val="0"/>
                                                      <w:marBottom w:val="0"/>
                                                      <w:divBdr>
                                                        <w:top w:val="none" w:sz="0" w:space="0" w:color="auto"/>
                                                        <w:left w:val="none" w:sz="0" w:space="0" w:color="auto"/>
                                                        <w:bottom w:val="none" w:sz="0" w:space="0" w:color="auto"/>
                                                        <w:right w:val="none" w:sz="0" w:space="0" w:color="auto"/>
                                                      </w:divBdr>
                                                      <w:divsChild>
                                                        <w:div w:id="201405295">
                                                          <w:marLeft w:val="0"/>
                                                          <w:marRight w:val="0"/>
                                                          <w:marTop w:val="0"/>
                                                          <w:marBottom w:val="0"/>
                                                          <w:divBdr>
                                                            <w:top w:val="none" w:sz="0" w:space="0" w:color="auto"/>
                                                            <w:left w:val="none" w:sz="0" w:space="0" w:color="auto"/>
                                                            <w:bottom w:val="none" w:sz="0" w:space="0" w:color="auto"/>
                                                            <w:right w:val="none" w:sz="0" w:space="0" w:color="auto"/>
                                                          </w:divBdr>
                                                          <w:divsChild>
                                                            <w:div w:id="1170635625">
                                                              <w:marLeft w:val="0"/>
                                                              <w:marRight w:val="0"/>
                                                              <w:marTop w:val="0"/>
                                                              <w:marBottom w:val="0"/>
                                                              <w:divBdr>
                                                                <w:top w:val="none" w:sz="0" w:space="0" w:color="auto"/>
                                                                <w:left w:val="none" w:sz="0" w:space="0" w:color="auto"/>
                                                                <w:bottom w:val="none" w:sz="0" w:space="0" w:color="auto"/>
                                                                <w:right w:val="none" w:sz="0" w:space="0" w:color="auto"/>
                                                              </w:divBdr>
                                                              <w:divsChild>
                                                                <w:div w:id="812874302">
                                                                  <w:marLeft w:val="0"/>
                                                                  <w:marRight w:val="0"/>
                                                                  <w:marTop w:val="0"/>
                                                                  <w:marBottom w:val="0"/>
                                                                  <w:divBdr>
                                                                    <w:top w:val="none" w:sz="0" w:space="0" w:color="auto"/>
                                                                    <w:left w:val="none" w:sz="0" w:space="0" w:color="auto"/>
                                                                    <w:bottom w:val="none" w:sz="0" w:space="0" w:color="auto"/>
                                                                    <w:right w:val="none" w:sz="0" w:space="0" w:color="auto"/>
                                                                  </w:divBdr>
                                                                  <w:divsChild>
                                                                    <w:div w:id="909000564">
                                                                      <w:marLeft w:val="0"/>
                                                                      <w:marRight w:val="0"/>
                                                                      <w:marTop w:val="0"/>
                                                                      <w:marBottom w:val="0"/>
                                                                      <w:divBdr>
                                                                        <w:top w:val="none" w:sz="0" w:space="0" w:color="auto"/>
                                                                        <w:left w:val="none" w:sz="0" w:space="0" w:color="auto"/>
                                                                        <w:bottom w:val="none" w:sz="0" w:space="0" w:color="auto"/>
                                                                        <w:right w:val="none" w:sz="0" w:space="0" w:color="auto"/>
                                                                      </w:divBdr>
                                                                      <w:divsChild>
                                                                        <w:div w:id="1972899836">
                                                                          <w:marLeft w:val="0"/>
                                                                          <w:marRight w:val="0"/>
                                                                          <w:marTop w:val="0"/>
                                                                          <w:marBottom w:val="0"/>
                                                                          <w:divBdr>
                                                                            <w:top w:val="none" w:sz="0" w:space="0" w:color="auto"/>
                                                                            <w:left w:val="none" w:sz="0" w:space="0" w:color="auto"/>
                                                                            <w:bottom w:val="none" w:sz="0" w:space="0" w:color="auto"/>
                                                                            <w:right w:val="none" w:sz="0" w:space="0" w:color="auto"/>
                                                                          </w:divBdr>
                                                                          <w:divsChild>
                                                                            <w:div w:id="1933539740">
                                                                              <w:marLeft w:val="0"/>
                                                                              <w:marRight w:val="0"/>
                                                                              <w:marTop w:val="0"/>
                                                                              <w:marBottom w:val="0"/>
                                                                              <w:divBdr>
                                                                                <w:top w:val="none" w:sz="0" w:space="0" w:color="auto"/>
                                                                                <w:left w:val="none" w:sz="0" w:space="0" w:color="auto"/>
                                                                                <w:bottom w:val="none" w:sz="0" w:space="0" w:color="auto"/>
                                                                                <w:right w:val="none" w:sz="0" w:space="0" w:color="auto"/>
                                                                              </w:divBdr>
                                                                              <w:divsChild>
                                                                                <w:div w:id="1691101867">
                                                                                  <w:marLeft w:val="0"/>
                                                                                  <w:marRight w:val="0"/>
                                                                                  <w:marTop w:val="0"/>
                                                                                  <w:marBottom w:val="0"/>
                                                                                  <w:divBdr>
                                                                                    <w:top w:val="none" w:sz="0" w:space="0" w:color="auto"/>
                                                                                    <w:left w:val="none" w:sz="0" w:space="0" w:color="auto"/>
                                                                                    <w:bottom w:val="none" w:sz="0" w:space="0" w:color="auto"/>
                                                                                    <w:right w:val="none" w:sz="0" w:space="0" w:color="auto"/>
                                                                                  </w:divBdr>
                                                                                  <w:divsChild>
                                                                                    <w:div w:id="1264073878">
                                                                                      <w:marLeft w:val="0"/>
                                                                                      <w:marRight w:val="0"/>
                                                                                      <w:marTop w:val="0"/>
                                                                                      <w:marBottom w:val="0"/>
                                                                                      <w:divBdr>
                                                                                        <w:top w:val="none" w:sz="0" w:space="0" w:color="auto"/>
                                                                                        <w:left w:val="none" w:sz="0" w:space="0" w:color="auto"/>
                                                                                        <w:bottom w:val="none" w:sz="0" w:space="0" w:color="auto"/>
                                                                                        <w:right w:val="none" w:sz="0" w:space="0" w:color="auto"/>
                                                                                      </w:divBdr>
                                                                                      <w:divsChild>
                                                                                        <w:div w:id="69424219">
                                                                                          <w:marLeft w:val="0"/>
                                                                                          <w:marRight w:val="120"/>
                                                                                          <w:marTop w:val="0"/>
                                                                                          <w:marBottom w:val="150"/>
                                                                                          <w:divBdr>
                                                                                            <w:top w:val="single" w:sz="2" w:space="0" w:color="EFEFEF"/>
                                                                                            <w:left w:val="single" w:sz="6" w:space="0" w:color="EFEFEF"/>
                                                                                            <w:bottom w:val="single" w:sz="6" w:space="0" w:color="E2E2E2"/>
                                                                                            <w:right w:val="single" w:sz="6" w:space="0" w:color="EFEFEF"/>
                                                                                          </w:divBdr>
                                                                                          <w:divsChild>
                                                                                            <w:div w:id="764499824">
                                                                                              <w:marLeft w:val="0"/>
                                                                                              <w:marRight w:val="0"/>
                                                                                              <w:marTop w:val="0"/>
                                                                                              <w:marBottom w:val="0"/>
                                                                                              <w:divBdr>
                                                                                                <w:top w:val="none" w:sz="0" w:space="0" w:color="auto"/>
                                                                                                <w:left w:val="none" w:sz="0" w:space="0" w:color="auto"/>
                                                                                                <w:bottom w:val="none" w:sz="0" w:space="0" w:color="auto"/>
                                                                                                <w:right w:val="none" w:sz="0" w:space="0" w:color="auto"/>
                                                                                              </w:divBdr>
                                                                                              <w:divsChild>
                                                                                                <w:div w:id="215822991">
                                                                                                  <w:marLeft w:val="0"/>
                                                                                                  <w:marRight w:val="0"/>
                                                                                                  <w:marTop w:val="0"/>
                                                                                                  <w:marBottom w:val="0"/>
                                                                                                  <w:divBdr>
                                                                                                    <w:top w:val="none" w:sz="0" w:space="0" w:color="auto"/>
                                                                                                    <w:left w:val="none" w:sz="0" w:space="0" w:color="auto"/>
                                                                                                    <w:bottom w:val="none" w:sz="0" w:space="0" w:color="auto"/>
                                                                                                    <w:right w:val="none" w:sz="0" w:space="0" w:color="auto"/>
                                                                                                  </w:divBdr>
                                                                                                  <w:divsChild>
                                                                                                    <w:div w:id="999894013">
                                                                                                      <w:marLeft w:val="0"/>
                                                                                                      <w:marRight w:val="0"/>
                                                                                                      <w:marTop w:val="0"/>
                                                                                                      <w:marBottom w:val="0"/>
                                                                                                      <w:divBdr>
                                                                                                        <w:top w:val="none" w:sz="0" w:space="0" w:color="auto"/>
                                                                                                        <w:left w:val="none" w:sz="0" w:space="0" w:color="auto"/>
                                                                                                        <w:bottom w:val="none" w:sz="0" w:space="0" w:color="auto"/>
                                                                                                        <w:right w:val="none" w:sz="0" w:space="0" w:color="auto"/>
                                                                                                      </w:divBdr>
                                                                                                      <w:divsChild>
                                                                                                        <w:div w:id="847402188">
                                                                                                          <w:marLeft w:val="0"/>
                                                                                                          <w:marRight w:val="0"/>
                                                                                                          <w:marTop w:val="0"/>
                                                                                                          <w:marBottom w:val="0"/>
                                                                                                          <w:divBdr>
                                                                                                            <w:top w:val="none" w:sz="0" w:space="0" w:color="auto"/>
                                                                                                            <w:left w:val="none" w:sz="0" w:space="0" w:color="auto"/>
                                                                                                            <w:bottom w:val="none" w:sz="0" w:space="0" w:color="auto"/>
                                                                                                            <w:right w:val="none" w:sz="0" w:space="0" w:color="auto"/>
                                                                                                          </w:divBdr>
                                                                                                          <w:divsChild>
                                                                                                            <w:div w:id="439958350">
                                                                                                              <w:marLeft w:val="0"/>
                                                                                                              <w:marRight w:val="0"/>
                                                                                                              <w:marTop w:val="0"/>
                                                                                                              <w:marBottom w:val="0"/>
                                                                                                              <w:divBdr>
                                                                                                                <w:top w:val="single" w:sz="2" w:space="4" w:color="D8D8D8"/>
                                                                                                                <w:left w:val="single" w:sz="2" w:space="0" w:color="D8D8D8"/>
                                                                                                                <w:bottom w:val="single" w:sz="2" w:space="4" w:color="D8D8D8"/>
                                                                                                                <w:right w:val="single" w:sz="2" w:space="0" w:color="D8D8D8"/>
                                                                                                              </w:divBdr>
                                                                                                              <w:divsChild>
                                                                                                                <w:div w:id="1837459310">
                                                                                                                  <w:marLeft w:val="225"/>
                                                                                                                  <w:marRight w:val="225"/>
                                                                                                                  <w:marTop w:val="75"/>
                                                                                                                  <w:marBottom w:val="75"/>
                                                                                                                  <w:divBdr>
                                                                                                                    <w:top w:val="none" w:sz="0" w:space="0" w:color="auto"/>
                                                                                                                    <w:left w:val="none" w:sz="0" w:space="0" w:color="auto"/>
                                                                                                                    <w:bottom w:val="none" w:sz="0" w:space="0" w:color="auto"/>
                                                                                                                    <w:right w:val="none" w:sz="0" w:space="0" w:color="auto"/>
                                                                                                                  </w:divBdr>
                                                                                                                  <w:divsChild>
                                                                                                                    <w:div w:id="1957784266">
                                                                                                                      <w:marLeft w:val="0"/>
                                                                                                                      <w:marRight w:val="0"/>
                                                                                                                      <w:marTop w:val="0"/>
                                                                                                                      <w:marBottom w:val="0"/>
                                                                                                                      <w:divBdr>
                                                                                                                        <w:top w:val="single" w:sz="6" w:space="0" w:color="auto"/>
                                                                                                                        <w:left w:val="single" w:sz="6" w:space="0" w:color="auto"/>
                                                                                                                        <w:bottom w:val="single" w:sz="6" w:space="0" w:color="auto"/>
                                                                                                                        <w:right w:val="single" w:sz="6" w:space="0" w:color="auto"/>
                                                                                                                      </w:divBdr>
                                                                                                                      <w:divsChild>
                                                                                                                        <w:div w:id="424690769">
                                                                                                                          <w:marLeft w:val="0"/>
                                                                                                                          <w:marRight w:val="0"/>
                                                                                                                          <w:marTop w:val="0"/>
                                                                                                                          <w:marBottom w:val="0"/>
                                                                                                                          <w:divBdr>
                                                                                                                            <w:top w:val="none" w:sz="0" w:space="0" w:color="auto"/>
                                                                                                                            <w:left w:val="none" w:sz="0" w:space="0" w:color="auto"/>
                                                                                                                            <w:bottom w:val="none" w:sz="0" w:space="0" w:color="auto"/>
                                                                                                                            <w:right w:val="none" w:sz="0" w:space="0" w:color="auto"/>
                                                                                                                          </w:divBdr>
                                                                                                                          <w:divsChild>
                                                                                                                            <w:div w:id="40195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9262875">
      <w:bodyDiv w:val="1"/>
      <w:marLeft w:val="0"/>
      <w:marRight w:val="0"/>
      <w:marTop w:val="0"/>
      <w:marBottom w:val="0"/>
      <w:divBdr>
        <w:top w:val="none" w:sz="0" w:space="0" w:color="auto"/>
        <w:left w:val="none" w:sz="0" w:space="0" w:color="auto"/>
        <w:bottom w:val="none" w:sz="0" w:space="0" w:color="auto"/>
        <w:right w:val="none" w:sz="0" w:space="0" w:color="auto"/>
      </w:divBdr>
    </w:div>
    <w:div w:id="329912367">
      <w:bodyDiv w:val="1"/>
      <w:marLeft w:val="0"/>
      <w:marRight w:val="0"/>
      <w:marTop w:val="0"/>
      <w:marBottom w:val="0"/>
      <w:divBdr>
        <w:top w:val="none" w:sz="0" w:space="0" w:color="auto"/>
        <w:left w:val="none" w:sz="0" w:space="0" w:color="auto"/>
        <w:bottom w:val="none" w:sz="0" w:space="0" w:color="auto"/>
        <w:right w:val="none" w:sz="0" w:space="0" w:color="auto"/>
      </w:divBdr>
    </w:div>
    <w:div w:id="332296073">
      <w:bodyDiv w:val="1"/>
      <w:marLeft w:val="0"/>
      <w:marRight w:val="0"/>
      <w:marTop w:val="0"/>
      <w:marBottom w:val="0"/>
      <w:divBdr>
        <w:top w:val="none" w:sz="0" w:space="0" w:color="auto"/>
        <w:left w:val="none" w:sz="0" w:space="0" w:color="auto"/>
        <w:bottom w:val="none" w:sz="0" w:space="0" w:color="auto"/>
        <w:right w:val="none" w:sz="0" w:space="0" w:color="auto"/>
      </w:divBdr>
    </w:div>
    <w:div w:id="341857292">
      <w:bodyDiv w:val="1"/>
      <w:marLeft w:val="0"/>
      <w:marRight w:val="0"/>
      <w:marTop w:val="0"/>
      <w:marBottom w:val="0"/>
      <w:divBdr>
        <w:top w:val="none" w:sz="0" w:space="0" w:color="auto"/>
        <w:left w:val="none" w:sz="0" w:space="0" w:color="auto"/>
        <w:bottom w:val="none" w:sz="0" w:space="0" w:color="auto"/>
        <w:right w:val="none" w:sz="0" w:space="0" w:color="auto"/>
      </w:divBdr>
    </w:div>
    <w:div w:id="358360973">
      <w:bodyDiv w:val="1"/>
      <w:marLeft w:val="0"/>
      <w:marRight w:val="0"/>
      <w:marTop w:val="0"/>
      <w:marBottom w:val="0"/>
      <w:divBdr>
        <w:top w:val="none" w:sz="0" w:space="0" w:color="auto"/>
        <w:left w:val="none" w:sz="0" w:space="0" w:color="auto"/>
        <w:bottom w:val="none" w:sz="0" w:space="0" w:color="auto"/>
        <w:right w:val="none" w:sz="0" w:space="0" w:color="auto"/>
      </w:divBdr>
    </w:div>
    <w:div w:id="364137561">
      <w:bodyDiv w:val="1"/>
      <w:marLeft w:val="0"/>
      <w:marRight w:val="0"/>
      <w:marTop w:val="0"/>
      <w:marBottom w:val="0"/>
      <w:divBdr>
        <w:top w:val="none" w:sz="0" w:space="0" w:color="auto"/>
        <w:left w:val="none" w:sz="0" w:space="0" w:color="auto"/>
        <w:bottom w:val="none" w:sz="0" w:space="0" w:color="auto"/>
        <w:right w:val="none" w:sz="0" w:space="0" w:color="auto"/>
      </w:divBdr>
    </w:div>
    <w:div w:id="381101746">
      <w:bodyDiv w:val="1"/>
      <w:marLeft w:val="0"/>
      <w:marRight w:val="0"/>
      <w:marTop w:val="0"/>
      <w:marBottom w:val="0"/>
      <w:divBdr>
        <w:top w:val="none" w:sz="0" w:space="0" w:color="auto"/>
        <w:left w:val="none" w:sz="0" w:space="0" w:color="auto"/>
        <w:bottom w:val="none" w:sz="0" w:space="0" w:color="auto"/>
        <w:right w:val="none" w:sz="0" w:space="0" w:color="auto"/>
      </w:divBdr>
    </w:div>
    <w:div w:id="387263403">
      <w:bodyDiv w:val="1"/>
      <w:marLeft w:val="0"/>
      <w:marRight w:val="0"/>
      <w:marTop w:val="0"/>
      <w:marBottom w:val="0"/>
      <w:divBdr>
        <w:top w:val="none" w:sz="0" w:space="0" w:color="auto"/>
        <w:left w:val="none" w:sz="0" w:space="0" w:color="auto"/>
        <w:bottom w:val="none" w:sz="0" w:space="0" w:color="auto"/>
        <w:right w:val="none" w:sz="0" w:space="0" w:color="auto"/>
      </w:divBdr>
    </w:div>
    <w:div w:id="394275881">
      <w:bodyDiv w:val="1"/>
      <w:marLeft w:val="0"/>
      <w:marRight w:val="0"/>
      <w:marTop w:val="0"/>
      <w:marBottom w:val="0"/>
      <w:divBdr>
        <w:top w:val="none" w:sz="0" w:space="0" w:color="auto"/>
        <w:left w:val="none" w:sz="0" w:space="0" w:color="auto"/>
        <w:bottom w:val="none" w:sz="0" w:space="0" w:color="auto"/>
        <w:right w:val="none" w:sz="0" w:space="0" w:color="auto"/>
      </w:divBdr>
    </w:div>
    <w:div w:id="413629991">
      <w:bodyDiv w:val="1"/>
      <w:marLeft w:val="0"/>
      <w:marRight w:val="0"/>
      <w:marTop w:val="0"/>
      <w:marBottom w:val="0"/>
      <w:divBdr>
        <w:top w:val="none" w:sz="0" w:space="0" w:color="auto"/>
        <w:left w:val="none" w:sz="0" w:space="0" w:color="auto"/>
        <w:bottom w:val="none" w:sz="0" w:space="0" w:color="auto"/>
        <w:right w:val="none" w:sz="0" w:space="0" w:color="auto"/>
      </w:divBdr>
    </w:div>
    <w:div w:id="414740553">
      <w:bodyDiv w:val="1"/>
      <w:marLeft w:val="0"/>
      <w:marRight w:val="0"/>
      <w:marTop w:val="0"/>
      <w:marBottom w:val="0"/>
      <w:divBdr>
        <w:top w:val="none" w:sz="0" w:space="0" w:color="auto"/>
        <w:left w:val="none" w:sz="0" w:space="0" w:color="auto"/>
        <w:bottom w:val="none" w:sz="0" w:space="0" w:color="auto"/>
        <w:right w:val="none" w:sz="0" w:space="0" w:color="auto"/>
      </w:divBdr>
    </w:div>
    <w:div w:id="415369300">
      <w:bodyDiv w:val="1"/>
      <w:marLeft w:val="0"/>
      <w:marRight w:val="0"/>
      <w:marTop w:val="0"/>
      <w:marBottom w:val="0"/>
      <w:divBdr>
        <w:top w:val="none" w:sz="0" w:space="0" w:color="auto"/>
        <w:left w:val="none" w:sz="0" w:space="0" w:color="auto"/>
        <w:bottom w:val="none" w:sz="0" w:space="0" w:color="auto"/>
        <w:right w:val="none" w:sz="0" w:space="0" w:color="auto"/>
      </w:divBdr>
    </w:div>
    <w:div w:id="429161839">
      <w:bodyDiv w:val="1"/>
      <w:marLeft w:val="0"/>
      <w:marRight w:val="0"/>
      <w:marTop w:val="0"/>
      <w:marBottom w:val="0"/>
      <w:divBdr>
        <w:top w:val="none" w:sz="0" w:space="0" w:color="auto"/>
        <w:left w:val="none" w:sz="0" w:space="0" w:color="auto"/>
        <w:bottom w:val="none" w:sz="0" w:space="0" w:color="auto"/>
        <w:right w:val="none" w:sz="0" w:space="0" w:color="auto"/>
      </w:divBdr>
    </w:div>
    <w:div w:id="432093496">
      <w:bodyDiv w:val="1"/>
      <w:marLeft w:val="0"/>
      <w:marRight w:val="0"/>
      <w:marTop w:val="0"/>
      <w:marBottom w:val="0"/>
      <w:divBdr>
        <w:top w:val="none" w:sz="0" w:space="0" w:color="auto"/>
        <w:left w:val="none" w:sz="0" w:space="0" w:color="auto"/>
        <w:bottom w:val="none" w:sz="0" w:space="0" w:color="auto"/>
        <w:right w:val="none" w:sz="0" w:space="0" w:color="auto"/>
      </w:divBdr>
    </w:div>
    <w:div w:id="440419521">
      <w:bodyDiv w:val="1"/>
      <w:marLeft w:val="0"/>
      <w:marRight w:val="0"/>
      <w:marTop w:val="0"/>
      <w:marBottom w:val="0"/>
      <w:divBdr>
        <w:top w:val="none" w:sz="0" w:space="0" w:color="auto"/>
        <w:left w:val="none" w:sz="0" w:space="0" w:color="auto"/>
        <w:bottom w:val="none" w:sz="0" w:space="0" w:color="auto"/>
        <w:right w:val="none" w:sz="0" w:space="0" w:color="auto"/>
      </w:divBdr>
    </w:div>
    <w:div w:id="444154795">
      <w:bodyDiv w:val="1"/>
      <w:marLeft w:val="0"/>
      <w:marRight w:val="0"/>
      <w:marTop w:val="0"/>
      <w:marBottom w:val="0"/>
      <w:divBdr>
        <w:top w:val="none" w:sz="0" w:space="0" w:color="auto"/>
        <w:left w:val="none" w:sz="0" w:space="0" w:color="auto"/>
        <w:bottom w:val="none" w:sz="0" w:space="0" w:color="auto"/>
        <w:right w:val="none" w:sz="0" w:space="0" w:color="auto"/>
      </w:divBdr>
    </w:div>
    <w:div w:id="446001025">
      <w:bodyDiv w:val="1"/>
      <w:marLeft w:val="0"/>
      <w:marRight w:val="0"/>
      <w:marTop w:val="0"/>
      <w:marBottom w:val="0"/>
      <w:divBdr>
        <w:top w:val="none" w:sz="0" w:space="0" w:color="auto"/>
        <w:left w:val="none" w:sz="0" w:space="0" w:color="auto"/>
        <w:bottom w:val="none" w:sz="0" w:space="0" w:color="auto"/>
        <w:right w:val="none" w:sz="0" w:space="0" w:color="auto"/>
      </w:divBdr>
    </w:div>
    <w:div w:id="449513859">
      <w:bodyDiv w:val="1"/>
      <w:marLeft w:val="0"/>
      <w:marRight w:val="0"/>
      <w:marTop w:val="0"/>
      <w:marBottom w:val="0"/>
      <w:divBdr>
        <w:top w:val="none" w:sz="0" w:space="0" w:color="auto"/>
        <w:left w:val="none" w:sz="0" w:space="0" w:color="auto"/>
        <w:bottom w:val="none" w:sz="0" w:space="0" w:color="auto"/>
        <w:right w:val="none" w:sz="0" w:space="0" w:color="auto"/>
      </w:divBdr>
    </w:div>
    <w:div w:id="462701589">
      <w:bodyDiv w:val="1"/>
      <w:marLeft w:val="0"/>
      <w:marRight w:val="0"/>
      <w:marTop w:val="0"/>
      <w:marBottom w:val="0"/>
      <w:divBdr>
        <w:top w:val="none" w:sz="0" w:space="0" w:color="auto"/>
        <w:left w:val="none" w:sz="0" w:space="0" w:color="auto"/>
        <w:bottom w:val="none" w:sz="0" w:space="0" w:color="auto"/>
        <w:right w:val="none" w:sz="0" w:space="0" w:color="auto"/>
      </w:divBdr>
    </w:div>
    <w:div w:id="464352925">
      <w:bodyDiv w:val="1"/>
      <w:marLeft w:val="0"/>
      <w:marRight w:val="0"/>
      <w:marTop w:val="0"/>
      <w:marBottom w:val="0"/>
      <w:divBdr>
        <w:top w:val="none" w:sz="0" w:space="0" w:color="auto"/>
        <w:left w:val="none" w:sz="0" w:space="0" w:color="auto"/>
        <w:bottom w:val="none" w:sz="0" w:space="0" w:color="auto"/>
        <w:right w:val="none" w:sz="0" w:space="0" w:color="auto"/>
      </w:divBdr>
    </w:div>
    <w:div w:id="464585838">
      <w:bodyDiv w:val="1"/>
      <w:marLeft w:val="0"/>
      <w:marRight w:val="0"/>
      <w:marTop w:val="0"/>
      <w:marBottom w:val="0"/>
      <w:divBdr>
        <w:top w:val="none" w:sz="0" w:space="0" w:color="auto"/>
        <w:left w:val="none" w:sz="0" w:space="0" w:color="auto"/>
        <w:bottom w:val="none" w:sz="0" w:space="0" w:color="auto"/>
        <w:right w:val="none" w:sz="0" w:space="0" w:color="auto"/>
      </w:divBdr>
    </w:div>
    <w:div w:id="469058583">
      <w:bodyDiv w:val="1"/>
      <w:marLeft w:val="0"/>
      <w:marRight w:val="0"/>
      <w:marTop w:val="0"/>
      <w:marBottom w:val="0"/>
      <w:divBdr>
        <w:top w:val="none" w:sz="0" w:space="0" w:color="auto"/>
        <w:left w:val="none" w:sz="0" w:space="0" w:color="auto"/>
        <w:bottom w:val="none" w:sz="0" w:space="0" w:color="auto"/>
        <w:right w:val="none" w:sz="0" w:space="0" w:color="auto"/>
      </w:divBdr>
    </w:div>
    <w:div w:id="474028619">
      <w:bodyDiv w:val="1"/>
      <w:marLeft w:val="0"/>
      <w:marRight w:val="0"/>
      <w:marTop w:val="0"/>
      <w:marBottom w:val="0"/>
      <w:divBdr>
        <w:top w:val="none" w:sz="0" w:space="0" w:color="auto"/>
        <w:left w:val="none" w:sz="0" w:space="0" w:color="auto"/>
        <w:bottom w:val="none" w:sz="0" w:space="0" w:color="auto"/>
        <w:right w:val="none" w:sz="0" w:space="0" w:color="auto"/>
      </w:divBdr>
    </w:div>
    <w:div w:id="475687543">
      <w:bodyDiv w:val="1"/>
      <w:marLeft w:val="0"/>
      <w:marRight w:val="0"/>
      <w:marTop w:val="0"/>
      <w:marBottom w:val="0"/>
      <w:divBdr>
        <w:top w:val="none" w:sz="0" w:space="0" w:color="auto"/>
        <w:left w:val="none" w:sz="0" w:space="0" w:color="auto"/>
        <w:bottom w:val="none" w:sz="0" w:space="0" w:color="auto"/>
        <w:right w:val="none" w:sz="0" w:space="0" w:color="auto"/>
      </w:divBdr>
    </w:div>
    <w:div w:id="514999820">
      <w:bodyDiv w:val="1"/>
      <w:marLeft w:val="0"/>
      <w:marRight w:val="0"/>
      <w:marTop w:val="0"/>
      <w:marBottom w:val="0"/>
      <w:divBdr>
        <w:top w:val="none" w:sz="0" w:space="0" w:color="auto"/>
        <w:left w:val="none" w:sz="0" w:space="0" w:color="auto"/>
        <w:bottom w:val="none" w:sz="0" w:space="0" w:color="auto"/>
        <w:right w:val="none" w:sz="0" w:space="0" w:color="auto"/>
      </w:divBdr>
    </w:div>
    <w:div w:id="527068844">
      <w:bodyDiv w:val="1"/>
      <w:marLeft w:val="0"/>
      <w:marRight w:val="0"/>
      <w:marTop w:val="0"/>
      <w:marBottom w:val="0"/>
      <w:divBdr>
        <w:top w:val="none" w:sz="0" w:space="0" w:color="auto"/>
        <w:left w:val="none" w:sz="0" w:space="0" w:color="auto"/>
        <w:bottom w:val="none" w:sz="0" w:space="0" w:color="auto"/>
        <w:right w:val="none" w:sz="0" w:space="0" w:color="auto"/>
      </w:divBdr>
    </w:div>
    <w:div w:id="540944490">
      <w:bodyDiv w:val="1"/>
      <w:marLeft w:val="0"/>
      <w:marRight w:val="0"/>
      <w:marTop w:val="0"/>
      <w:marBottom w:val="0"/>
      <w:divBdr>
        <w:top w:val="none" w:sz="0" w:space="0" w:color="auto"/>
        <w:left w:val="none" w:sz="0" w:space="0" w:color="auto"/>
        <w:bottom w:val="none" w:sz="0" w:space="0" w:color="auto"/>
        <w:right w:val="none" w:sz="0" w:space="0" w:color="auto"/>
      </w:divBdr>
    </w:div>
    <w:div w:id="550002055">
      <w:bodyDiv w:val="1"/>
      <w:marLeft w:val="0"/>
      <w:marRight w:val="0"/>
      <w:marTop w:val="0"/>
      <w:marBottom w:val="0"/>
      <w:divBdr>
        <w:top w:val="none" w:sz="0" w:space="0" w:color="auto"/>
        <w:left w:val="none" w:sz="0" w:space="0" w:color="auto"/>
        <w:bottom w:val="none" w:sz="0" w:space="0" w:color="auto"/>
        <w:right w:val="none" w:sz="0" w:space="0" w:color="auto"/>
      </w:divBdr>
    </w:div>
    <w:div w:id="550581667">
      <w:bodyDiv w:val="1"/>
      <w:marLeft w:val="0"/>
      <w:marRight w:val="0"/>
      <w:marTop w:val="0"/>
      <w:marBottom w:val="0"/>
      <w:divBdr>
        <w:top w:val="none" w:sz="0" w:space="0" w:color="auto"/>
        <w:left w:val="none" w:sz="0" w:space="0" w:color="auto"/>
        <w:bottom w:val="none" w:sz="0" w:space="0" w:color="auto"/>
        <w:right w:val="none" w:sz="0" w:space="0" w:color="auto"/>
      </w:divBdr>
    </w:div>
    <w:div w:id="567763216">
      <w:bodyDiv w:val="1"/>
      <w:marLeft w:val="0"/>
      <w:marRight w:val="0"/>
      <w:marTop w:val="0"/>
      <w:marBottom w:val="0"/>
      <w:divBdr>
        <w:top w:val="none" w:sz="0" w:space="0" w:color="auto"/>
        <w:left w:val="none" w:sz="0" w:space="0" w:color="auto"/>
        <w:bottom w:val="none" w:sz="0" w:space="0" w:color="auto"/>
        <w:right w:val="none" w:sz="0" w:space="0" w:color="auto"/>
      </w:divBdr>
    </w:div>
    <w:div w:id="572080199">
      <w:bodyDiv w:val="1"/>
      <w:marLeft w:val="0"/>
      <w:marRight w:val="0"/>
      <w:marTop w:val="0"/>
      <w:marBottom w:val="0"/>
      <w:divBdr>
        <w:top w:val="none" w:sz="0" w:space="0" w:color="auto"/>
        <w:left w:val="none" w:sz="0" w:space="0" w:color="auto"/>
        <w:bottom w:val="none" w:sz="0" w:space="0" w:color="auto"/>
        <w:right w:val="none" w:sz="0" w:space="0" w:color="auto"/>
      </w:divBdr>
    </w:div>
    <w:div w:id="576748443">
      <w:bodyDiv w:val="1"/>
      <w:marLeft w:val="0"/>
      <w:marRight w:val="0"/>
      <w:marTop w:val="0"/>
      <w:marBottom w:val="0"/>
      <w:divBdr>
        <w:top w:val="none" w:sz="0" w:space="0" w:color="auto"/>
        <w:left w:val="none" w:sz="0" w:space="0" w:color="auto"/>
        <w:bottom w:val="none" w:sz="0" w:space="0" w:color="auto"/>
        <w:right w:val="none" w:sz="0" w:space="0" w:color="auto"/>
      </w:divBdr>
    </w:div>
    <w:div w:id="580482206">
      <w:bodyDiv w:val="1"/>
      <w:marLeft w:val="0"/>
      <w:marRight w:val="0"/>
      <w:marTop w:val="0"/>
      <w:marBottom w:val="0"/>
      <w:divBdr>
        <w:top w:val="none" w:sz="0" w:space="0" w:color="auto"/>
        <w:left w:val="none" w:sz="0" w:space="0" w:color="auto"/>
        <w:bottom w:val="none" w:sz="0" w:space="0" w:color="auto"/>
        <w:right w:val="none" w:sz="0" w:space="0" w:color="auto"/>
      </w:divBdr>
    </w:div>
    <w:div w:id="581647538">
      <w:bodyDiv w:val="1"/>
      <w:marLeft w:val="0"/>
      <w:marRight w:val="0"/>
      <w:marTop w:val="0"/>
      <w:marBottom w:val="0"/>
      <w:divBdr>
        <w:top w:val="none" w:sz="0" w:space="0" w:color="auto"/>
        <w:left w:val="none" w:sz="0" w:space="0" w:color="auto"/>
        <w:bottom w:val="none" w:sz="0" w:space="0" w:color="auto"/>
        <w:right w:val="none" w:sz="0" w:space="0" w:color="auto"/>
      </w:divBdr>
    </w:div>
    <w:div w:id="585191261">
      <w:bodyDiv w:val="1"/>
      <w:marLeft w:val="0"/>
      <w:marRight w:val="0"/>
      <w:marTop w:val="0"/>
      <w:marBottom w:val="0"/>
      <w:divBdr>
        <w:top w:val="none" w:sz="0" w:space="0" w:color="auto"/>
        <w:left w:val="none" w:sz="0" w:space="0" w:color="auto"/>
        <w:bottom w:val="none" w:sz="0" w:space="0" w:color="auto"/>
        <w:right w:val="none" w:sz="0" w:space="0" w:color="auto"/>
      </w:divBdr>
    </w:div>
    <w:div w:id="601499387">
      <w:bodyDiv w:val="1"/>
      <w:marLeft w:val="0"/>
      <w:marRight w:val="0"/>
      <w:marTop w:val="0"/>
      <w:marBottom w:val="0"/>
      <w:divBdr>
        <w:top w:val="none" w:sz="0" w:space="0" w:color="auto"/>
        <w:left w:val="none" w:sz="0" w:space="0" w:color="auto"/>
        <w:bottom w:val="none" w:sz="0" w:space="0" w:color="auto"/>
        <w:right w:val="none" w:sz="0" w:space="0" w:color="auto"/>
      </w:divBdr>
    </w:div>
    <w:div w:id="601837890">
      <w:bodyDiv w:val="1"/>
      <w:marLeft w:val="0"/>
      <w:marRight w:val="0"/>
      <w:marTop w:val="0"/>
      <w:marBottom w:val="0"/>
      <w:divBdr>
        <w:top w:val="none" w:sz="0" w:space="0" w:color="auto"/>
        <w:left w:val="none" w:sz="0" w:space="0" w:color="auto"/>
        <w:bottom w:val="none" w:sz="0" w:space="0" w:color="auto"/>
        <w:right w:val="none" w:sz="0" w:space="0" w:color="auto"/>
      </w:divBdr>
    </w:div>
    <w:div w:id="608128776">
      <w:bodyDiv w:val="1"/>
      <w:marLeft w:val="0"/>
      <w:marRight w:val="0"/>
      <w:marTop w:val="0"/>
      <w:marBottom w:val="0"/>
      <w:divBdr>
        <w:top w:val="none" w:sz="0" w:space="0" w:color="auto"/>
        <w:left w:val="none" w:sz="0" w:space="0" w:color="auto"/>
        <w:bottom w:val="none" w:sz="0" w:space="0" w:color="auto"/>
        <w:right w:val="none" w:sz="0" w:space="0" w:color="auto"/>
      </w:divBdr>
    </w:div>
    <w:div w:id="646978080">
      <w:bodyDiv w:val="1"/>
      <w:marLeft w:val="0"/>
      <w:marRight w:val="0"/>
      <w:marTop w:val="0"/>
      <w:marBottom w:val="0"/>
      <w:divBdr>
        <w:top w:val="none" w:sz="0" w:space="0" w:color="auto"/>
        <w:left w:val="none" w:sz="0" w:space="0" w:color="auto"/>
        <w:bottom w:val="none" w:sz="0" w:space="0" w:color="auto"/>
        <w:right w:val="none" w:sz="0" w:space="0" w:color="auto"/>
      </w:divBdr>
    </w:div>
    <w:div w:id="659239784">
      <w:bodyDiv w:val="1"/>
      <w:marLeft w:val="0"/>
      <w:marRight w:val="0"/>
      <w:marTop w:val="0"/>
      <w:marBottom w:val="0"/>
      <w:divBdr>
        <w:top w:val="none" w:sz="0" w:space="0" w:color="auto"/>
        <w:left w:val="none" w:sz="0" w:space="0" w:color="auto"/>
        <w:bottom w:val="none" w:sz="0" w:space="0" w:color="auto"/>
        <w:right w:val="none" w:sz="0" w:space="0" w:color="auto"/>
      </w:divBdr>
    </w:div>
    <w:div w:id="673648658">
      <w:bodyDiv w:val="1"/>
      <w:marLeft w:val="0"/>
      <w:marRight w:val="0"/>
      <w:marTop w:val="0"/>
      <w:marBottom w:val="0"/>
      <w:divBdr>
        <w:top w:val="none" w:sz="0" w:space="0" w:color="auto"/>
        <w:left w:val="none" w:sz="0" w:space="0" w:color="auto"/>
        <w:bottom w:val="none" w:sz="0" w:space="0" w:color="auto"/>
        <w:right w:val="none" w:sz="0" w:space="0" w:color="auto"/>
      </w:divBdr>
    </w:div>
    <w:div w:id="682633268">
      <w:bodyDiv w:val="1"/>
      <w:marLeft w:val="0"/>
      <w:marRight w:val="0"/>
      <w:marTop w:val="0"/>
      <w:marBottom w:val="0"/>
      <w:divBdr>
        <w:top w:val="none" w:sz="0" w:space="0" w:color="auto"/>
        <w:left w:val="none" w:sz="0" w:space="0" w:color="auto"/>
        <w:bottom w:val="none" w:sz="0" w:space="0" w:color="auto"/>
        <w:right w:val="none" w:sz="0" w:space="0" w:color="auto"/>
      </w:divBdr>
    </w:div>
    <w:div w:id="695810880">
      <w:bodyDiv w:val="1"/>
      <w:marLeft w:val="0"/>
      <w:marRight w:val="0"/>
      <w:marTop w:val="0"/>
      <w:marBottom w:val="0"/>
      <w:divBdr>
        <w:top w:val="none" w:sz="0" w:space="0" w:color="auto"/>
        <w:left w:val="none" w:sz="0" w:space="0" w:color="auto"/>
        <w:bottom w:val="none" w:sz="0" w:space="0" w:color="auto"/>
        <w:right w:val="none" w:sz="0" w:space="0" w:color="auto"/>
      </w:divBdr>
    </w:div>
    <w:div w:id="703748882">
      <w:bodyDiv w:val="1"/>
      <w:marLeft w:val="0"/>
      <w:marRight w:val="0"/>
      <w:marTop w:val="0"/>
      <w:marBottom w:val="0"/>
      <w:divBdr>
        <w:top w:val="none" w:sz="0" w:space="0" w:color="auto"/>
        <w:left w:val="none" w:sz="0" w:space="0" w:color="auto"/>
        <w:bottom w:val="none" w:sz="0" w:space="0" w:color="auto"/>
        <w:right w:val="none" w:sz="0" w:space="0" w:color="auto"/>
      </w:divBdr>
      <w:divsChild>
        <w:div w:id="393045374">
          <w:marLeft w:val="0"/>
          <w:marRight w:val="0"/>
          <w:marTop w:val="0"/>
          <w:marBottom w:val="0"/>
          <w:divBdr>
            <w:top w:val="none" w:sz="0" w:space="0" w:color="auto"/>
            <w:left w:val="none" w:sz="0" w:space="0" w:color="auto"/>
            <w:bottom w:val="none" w:sz="0" w:space="0" w:color="auto"/>
            <w:right w:val="none" w:sz="0" w:space="0" w:color="auto"/>
          </w:divBdr>
          <w:divsChild>
            <w:div w:id="1599485759">
              <w:marLeft w:val="0"/>
              <w:marRight w:val="0"/>
              <w:marTop w:val="0"/>
              <w:marBottom w:val="0"/>
              <w:divBdr>
                <w:top w:val="none" w:sz="0" w:space="0" w:color="auto"/>
                <w:left w:val="none" w:sz="0" w:space="0" w:color="auto"/>
                <w:bottom w:val="none" w:sz="0" w:space="0" w:color="auto"/>
                <w:right w:val="none" w:sz="0" w:space="0" w:color="auto"/>
              </w:divBdr>
              <w:divsChild>
                <w:div w:id="1867477776">
                  <w:marLeft w:val="0"/>
                  <w:marRight w:val="0"/>
                  <w:marTop w:val="0"/>
                  <w:marBottom w:val="0"/>
                  <w:divBdr>
                    <w:top w:val="none" w:sz="0" w:space="0" w:color="auto"/>
                    <w:left w:val="none" w:sz="0" w:space="0" w:color="auto"/>
                    <w:bottom w:val="none" w:sz="0" w:space="0" w:color="auto"/>
                    <w:right w:val="none" w:sz="0" w:space="0" w:color="auto"/>
                  </w:divBdr>
                  <w:divsChild>
                    <w:div w:id="1427458673">
                      <w:marLeft w:val="0"/>
                      <w:marRight w:val="0"/>
                      <w:marTop w:val="0"/>
                      <w:marBottom w:val="0"/>
                      <w:divBdr>
                        <w:top w:val="none" w:sz="0" w:space="0" w:color="auto"/>
                        <w:left w:val="none" w:sz="0" w:space="0" w:color="auto"/>
                        <w:bottom w:val="none" w:sz="0" w:space="0" w:color="auto"/>
                        <w:right w:val="none" w:sz="0" w:space="0" w:color="auto"/>
                      </w:divBdr>
                      <w:divsChild>
                        <w:div w:id="1880389776">
                          <w:marLeft w:val="0"/>
                          <w:marRight w:val="0"/>
                          <w:marTop w:val="0"/>
                          <w:marBottom w:val="0"/>
                          <w:divBdr>
                            <w:top w:val="none" w:sz="0" w:space="0" w:color="auto"/>
                            <w:left w:val="none" w:sz="0" w:space="0" w:color="auto"/>
                            <w:bottom w:val="none" w:sz="0" w:space="0" w:color="auto"/>
                            <w:right w:val="none" w:sz="0" w:space="0" w:color="auto"/>
                          </w:divBdr>
                          <w:divsChild>
                            <w:div w:id="1985161442">
                              <w:marLeft w:val="0"/>
                              <w:marRight w:val="0"/>
                              <w:marTop w:val="0"/>
                              <w:marBottom w:val="0"/>
                              <w:divBdr>
                                <w:top w:val="none" w:sz="0" w:space="0" w:color="auto"/>
                                <w:left w:val="none" w:sz="0" w:space="0" w:color="auto"/>
                                <w:bottom w:val="none" w:sz="0" w:space="0" w:color="auto"/>
                                <w:right w:val="none" w:sz="0" w:space="0" w:color="auto"/>
                              </w:divBdr>
                              <w:divsChild>
                                <w:div w:id="655258455">
                                  <w:marLeft w:val="0"/>
                                  <w:marRight w:val="0"/>
                                  <w:marTop w:val="0"/>
                                  <w:marBottom w:val="0"/>
                                  <w:divBdr>
                                    <w:top w:val="none" w:sz="0" w:space="0" w:color="auto"/>
                                    <w:left w:val="none" w:sz="0" w:space="0" w:color="auto"/>
                                    <w:bottom w:val="none" w:sz="0" w:space="0" w:color="auto"/>
                                    <w:right w:val="none" w:sz="0" w:space="0" w:color="auto"/>
                                  </w:divBdr>
                                  <w:divsChild>
                                    <w:div w:id="79178976">
                                      <w:marLeft w:val="0"/>
                                      <w:marRight w:val="0"/>
                                      <w:marTop w:val="0"/>
                                      <w:marBottom w:val="0"/>
                                      <w:divBdr>
                                        <w:top w:val="none" w:sz="0" w:space="0" w:color="auto"/>
                                        <w:left w:val="none" w:sz="0" w:space="0" w:color="auto"/>
                                        <w:bottom w:val="none" w:sz="0" w:space="0" w:color="auto"/>
                                        <w:right w:val="none" w:sz="0" w:space="0" w:color="auto"/>
                                      </w:divBdr>
                                      <w:divsChild>
                                        <w:div w:id="503400920">
                                          <w:marLeft w:val="0"/>
                                          <w:marRight w:val="0"/>
                                          <w:marTop w:val="0"/>
                                          <w:marBottom w:val="0"/>
                                          <w:divBdr>
                                            <w:top w:val="none" w:sz="0" w:space="0" w:color="auto"/>
                                            <w:left w:val="none" w:sz="0" w:space="0" w:color="auto"/>
                                            <w:bottom w:val="none" w:sz="0" w:space="0" w:color="auto"/>
                                            <w:right w:val="none" w:sz="0" w:space="0" w:color="auto"/>
                                          </w:divBdr>
                                          <w:divsChild>
                                            <w:div w:id="993337494">
                                              <w:marLeft w:val="0"/>
                                              <w:marRight w:val="0"/>
                                              <w:marTop w:val="0"/>
                                              <w:marBottom w:val="0"/>
                                              <w:divBdr>
                                                <w:top w:val="none" w:sz="0" w:space="0" w:color="auto"/>
                                                <w:left w:val="none" w:sz="0" w:space="0" w:color="auto"/>
                                                <w:bottom w:val="none" w:sz="0" w:space="0" w:color="auto"/>
                                                <w:right w:val="none" w:sz="0" w:space="0" w:color="auto"/>
                                              </w:divBdr>
                                              <w:divsChild>
                                                <w:div w:id="1960843614">
                                                  <w:marLeft w:val="0"/>
                                                  <w:marRight w:val="0"/>
                                                  <w:marTop w:val="0"/>
                                                  <w:marBottom w:val="0"/>
                                                  <w:divBdr>
                                                    <w:top w:val="none" w:sz="0" w:space="0" w:color="auto"/>
                                                    <w:left w:val="none" w:sz="0" w:space="0" w:color="auto"/>
                                                    <w:bottom w:val="none" w:sz="0" w:space="0" w:color="auto"/>
                                                    <w:right w:val="none" w:sz="0" w:space="0" w:color="auto"/>
                                                  </w:divBdr>
                                                  <w:divsChild>
                                                    <w:div w:id="1342850222">
                                                      <w:marLeft w:val="0"/>
                                                      <w:marRight w:val="0"/>
                                                      <w:marTop w:val="0"/>
                                                      <w:marBottom w:val="0"/>
                                                      <w:divBdr>
                                                        <w:top w:val="none" w:sz="0" w:space="0" w:color="auto"/>
                                                        <w:left w:val="none" w:sz="0" w:space="0" w:color="auto"/>
                                                        <w:bottom w:val="none" w:sz="0" w:space="0" w:color="auto"/>
                                                        <w:right w:val="none" w:sz="0" w:space="0" w:color="auto"/>
                                                      </w:divBdr>
                                                      <w:divsChild>
                                                        <w:div w:id="1986811398">
                                                          <w:marLeft w:val="0"/>
                                                          <w:marRight w:val="0"/>
                                                          <w:marTop w:val="0"/>
                                                          <w:marBottom w:val="0"/>
                                                          <w:divBdr>
                                                            <w:top w:val="none" w:sz="0" w:space="0" w:color="auto"/>
                                                            <w:left w:val="none" w:sz="0" w:space="0" w:color="auto"/>
                                                            <w:bottom w:val="none" w:sz="0" w:space="0" w:color="auto"/>
                                                            <w:right w:val="none" w:sz="0" w:space="0" w:color="auto"/>
                                                          </w:divBdr>
                                                          <w:divsChild>
                                                            <w:div w:id="1762754455">
                                                              <w:marLeft w:val="0"/>
                                                              <w:marRight w:val="0"/>
                                                              <w:marTop w:val="0"/>
                                                              <w:marBottom w:val="0"/>
                                                              <w:divBdr>
                                                                <w:top w:val="none" w:sz="0" w:space="0" w:color="auto"/>
                                                                <w:left w:val="none" w:sz="0" w:space="0" w:color="auto"/>
                                                                <w:bottom w:val="none" w:sz="0" w:space="0" w:color="auto"/>
                                                                <w:right w:val="none" w:sz="0" w:space="0" w:color="auto"/>
                                                              </w:divBdr>
                                                              <w:divsChild>
                                                                <w:div w:id="1149633832">
                                                                  <w:marLeft w:val="0"/>
                                                                  <w:marRight w:val="0"/>
                                                                  <w:marTop w:val="0"/>
                                                                  <w:marBottom w:val="0"/>
                                                                  <w:divBdr>
                                                                    <w:top w:val="none" w:sz="0" w:space="0" w:color="auto"/>
                                                                    <w:left w:val="none" w:sz="0" w:space="0" w:color="auto"/>
                                                                    <w:bottom w:val="none" w:sz="0" w:space="0" w:color="auto"/>
                                                                    <w:right w:val="none" w:sz="0" w:space="0" w:color="auto"/>
                                                                  </w:divBdr>
                                                                  <w:divsChild>
                                                                    <w:div w:id="25061225">
                                                                      <w:marLeft w:val="0"/>
                                                                      <w:marRight w:val="0"/>
                                                                      <w:marTop w:val="0"/>
                                                                      <w:marBottom w:val="0"/>
                                                                      <w:divBdr>
                                                                        <w:top w:val="none" w:sz="0" w:space="0" w:color="auto"/>
                                                                        <w:left w:val="none" w:sz="0" w:space="0" w:color="auto"/>
                                                                        <w:bottom w:val="none" w:sz="0" w:space="0" w:color="auto"/>
                                                                        <w:right w:val="none" w:sz="0" w:space="0" w:color="auto"/>
                                                                      </w:divBdr>
                                                                      <w:divsChild>
                                                                        <w:div w:id="1449396604">
                                                                          <w:marLeft w:val="0"/>
                                                                          <w:marRight w:val="0"/>
                                                                          <w:marTop w:val="0"/>
                                                                          <w:marBottom w:val="0"/>
                                                                          <w:divBdr>
                                                                            <w:top w:val="none" w:sz="0" w:space="0" w:color="auto"/>
                                                                            <w:left w:val="none" w:sz="0" w:space="0" w:color="auto"/>
                                                                            <w:bottom w:val="none" w:sz="0" w:space="0" w:color="auto"/>
                                                                            <w:right w:val="none" w:sz="0" w:space="0" w:color="auto"/>
                                                                          </w:divBdr>
                                                                          <w:divsChild>
                                                                            <w:div w:id="82725211">
                                                                              <w:marLeft w:val="0"/>
                                                                              <w:marRight w:val="0"/>
                                                                              <w:marTop w:val="0"/>
                                                                              <w:marBottom w:val="0"/>
                                                                              <w:divBdr>
                                                                                <w:top w:val="none" w:sz="0" w:space="0" w:color="auto"/>
                                                                                <w:left w:val="none" w:sz="0" w:space="0" w:color="auto"/>
                                                                                <w:bottom w:val="none" w:sz="0" w:space="0" w:color="auto"/>
                                                                                <w:right w:val="none" w:sz="0" w:space="0" w:color="auto"/>
                                                                              </w:divBdr>
                                                                              <w:divsChild>
                                                                                <w:div w:id="86538278">
                                                                                  <w:marLeft w:val="0"/>
                                                                                  <w:marRight w:val="0"/>
                                                                                  <w:marTop w:val="0"/>
                                                                                  <w:marBottom w:val="0"/>
                                                                                  <w:divBdr>
                                                                                    <w:top w:val="none" w:sz="0" w:space="0" w:color="auto"/>
                                                                                    <w:left w:val="none" w:sz="0" w:space="0" w:color="auto"/>
                                                                                    <w:bottom w:val="none" w:sz="0" w:space="0" w:color="auto"/>
                                                                                    <w:right w:val="none" w:sz="0" w:space="0" w:color="auto"/>
                                                                                  </w:divBdr>
                                                                                  <w:divsChild>
                                                                                    <w:div w:id="1606813663">
                                                                                      <w:marLeft w:val="0"/>
                                                                                      <w:marRight w:val="0"/>
                                                                                      <w:marTop w:val="0"/>
                                                                                      <w:marBottom w:val="0"/>
                                                                                      <w:divBdr>
                                                                                        <w:top w:val="none" w:sz="0" w:space="0" w:color="auto"/>
                                                                                        <w:left w:val="none" w:sz="0" w:space="0" w:color="auto"/>
                                                                                        <w:bottom w:val="none" w:sz="0" w:space="0" w:color="auto"/>
                                                                                        <w:right w:val="none" w:sz="0" w:space="0" w:color="auto"/>
                                                                                      </w:divBdr>
                                                                                      <w:divsChild>
                                                                                        <w:div w:id="2116821293">
                                                                                          <w:marLeft w:val="0"/>
                                                                                          <w:marRight w:val="0"/>
                                                                                          <w:marTop w:val="0"/>
                                                                                          <w:marBottom w:val="0"/>
                                                                                          <w:divBdr>
                                                                                            <w:top w:val="none" w:sz="0" w:space="0" w:color="auto"/>
                                                                                            <w:left w:val="none" w:sz="0" w:space="0" w:color="auto"/>
                                                                                            <w:bottom w:val="none" w:sz="0" w:space="0" w:color="auto"/>
                                                                                            <w:right w:val="none" w:sz="0" w:space="0" w:color="auto"/>
                                                                                          </w:divBdr>
                                                                                          <w:divsChild>
                                                                                            <w:div w:id="1182167618">
                                                                                              <w:marLeft w:val="0"/>
                                                                                              <w:marRight w:val="120"/>
                                                                                              <w:marTop w:val="0"/>
                                                                                              <w:marBottom w:val="150"/>
                                                                                              <w:divBdr>
                                                                                                <w:top w:val="single" w:sz="2" w:space="0" w:color="EFEFEF"/>
                                                                                                <w:left w:val="single" w:sz="6" w:space="0" w:color="EFEFEF"/>
                                                                                                <w:bottom w:val="single" w:sz="6" w:space="0" w:color="E2E2E2"/>
                                                                                                <w:right w:val="single" w:sz="6" w:space="0" w:color="EFEFEF"/>
                                                                                              </w:divBdr>
                                                                                              <w:divsChild>
                                                                                                <w:div w:id="2025856681">
                                                                                                  <w:marLeft w:val="0"/>
                                                                                                  <w:marRight w:val="0"/>
                                                                                                  <w:marTop w:val="0"/>
                                                                                                  <w:marBottom w:val="0"/>
                                                                                                  <w:divBdr>
                                                                                                    <w:top w:val="none" w:sz="0" w:space="0" w:color="auto"/>
                                                                                                    <w:left w:val="none" w:sz="0" w:space="0" w:color="auto"/>
                                                                                                    <w:bottom w:val="none" w:sz="0" w:space="0" w:color="auto"/>
                                                                                                    <w:right w:val="none" w:sz="0" w:space="0" w:color="auto"/>
                                                                                                  </w:divBdr>
                                                                                                  <w:divsChild>
                                                                                                    <w:div w:id="956909803">
                                                                                                      <w:marLeft w:val="0"/>
                                                                                                      <w:marRight w:val="0"/>
                                                                                                      <w:marTop w:val="0"/>
                                                                                                      <w:marBottom w:val="0"/>
                                                                                                      <w:divBdr>
                                                                                                        <w:top w:val="none" w:sz="0" w:space="0" w:color="auto"/>
                                                                                                        <w:left w:val="none" w:sz="0" w:space="0" w:color="auto"/>
                                                                                                        <w:bottom w:val="none" w:sz="0" w:space="0" w:color="auto"/>
                                                                                                        <w:right w:val="none" w:sz="0" w:space="0" w:color="auto"/>
                                                                                                      </w:divBdr>
                                                                                                      <w:divsChild>
                                                                                                        <w:div w:id="1388069197">
                                                                                                          <w:marLeft w:val="0"/>
                                                                                                          <w:marRight w:val="0"/>
                                                                                                          <w:marTop w:val="0"/>
                                                                                                          <w:marBottom w:val="0"/>
                                                                                                          <w:divBdr>
                                                                                                            <w:top w:val="none" w:sz="0" w:space="0" w:color="auto"/>
                                                                                                            <w:left w:val="none" w:sz="0" w:space="0" w:color="auto"/>
                                                                                                            <w:bottom w:val="none" w:sz="0" w:space="0" w:color="auto"/>
                                                                                                            <w:right w:val="none" w:sz="0" w:space="0" w:color="auto"/>
                                                                                                          </w:divBdr>
                                                                                                          <w:divsChild>
                                                                                                            <w:div w:id="1331714897">
                                                                                                              <w:marLeft w:val="0"/>
                                                                                                              <w:marRight w:val="0"/>
                                                                                                              <w:marTop w:val="0"/>
                                                                                                              <w:marBottom w:val="0"/>
                                                                                                              <w:divBdr>
                                                                                                                <w:top w:val="none" w:sz="0" w:space="0" w:color="auto"/>
                                                                                                                <w:left w:val="none" w:sz="0" w:space="0" w:color="auto"/>
                                                                                                                <w:bottom w:val="none" w:sz="0" w:space="0" w:color="auto"/>
                                                                                                                <w:right w:val="none" w:sz="0" w:space="0" w:color="auto"/>
                                                                                                              </w:divBdr>
                                                                                                              <w:divsChild>
                                                                                                                <w:div w:id="426771815">
                                                                                                                  <w:marLeft w:val="0"/>
                                                                                                                  <w:marRight w:val="0"/>
                                                                                                                  <w:marTop w:val="0"/>
                                                                                                                  <w:marBottom w:val="0"/>
                                                                                                                  <w:divBdr>
                                                                                                                    <w:top w:val="none" w:sz="0" w:space="0" w:color="auto"/>
                                                                                                                    <w:left w:val="none" w:sz="0" w:space="0" w:color="auto"/>
                                                                                                                    <w:bottom w:val="none" w:sz="0" w:space="0" w:color="auto"/>
                                                                                                                    <w:right w:val="none" w:sz="0" w:space="0" w:color="auto"/>
                                                                                                                  </w:divBdr>
                                                                                                                  <w:divsChild>
                                                                                                                    <w:div w:id="2026442240">
                                                                                                                      <w:marLeft w:val="-450"/>
                                                                                                                      <w:marRight w:val="0"/>
                                                                                                                      <w:marTop w:val="150"/>
                                                                                                                      <w:marBottom w:val="225"/>
                                                                                                                      <w:divBdr>
                                                                                                                        <w:top w:val="single" w:sz="6" w:space="2" w:color="D8D8D8"/>
                                                                                                                        <w:left w:val="single" w:sz="6" w:space="2" w:color="D8D8D8"/>
                                                                                                                        <w:bottom w:val="single" w:sz="6" w:space="2" w:color="D8D8D8"/>
                                                                                                                        <w:right w:val="single" w:sz="6" w:space="2" w:color="D8D8D8"/>
                                                                                                                      </w:divBdr>
                                                                                                                      <w:divsChild>
                                                                                                                        <w:div w:id="42024747">
                                                                                                                          <w:marLeft w:val="225"/>
                                                                                                                          <w:marRight w:val="225"/>
                                                                                                                          <w:marTop w:val="75"/>
                                                                                                                          <w:marBottom w:val="75"/>
                                                                                                                          <w:divBdr>
                                                                                                                            <w:top w:val="none" w:sz="0" w:space="0" w:color="auto"/>
                                                                                                                            <w:left w:val="none" w:sz="0" w:space="0" w:color="auto"/>
                                                                                                                            <w:bottom w:val="none" w:sz="0" w:space="0" w:color="auto"/>
                                                                                                                            <w:right w:val="none" w:sz="0" w:space="0" w:color="auto"/>
                                                                                                                          </w:divBdr>
                                                                                                                          <w:divsChild>
                                                                                                                            <w:div w:id="266935331">
                                                                                                                              <w:marLeft w:val="0"/>
                                                                                                                              <w:marRight w:val="0"/>
                                                                                                                              <w:marTop w:val="0"/>
                                                                                                                              <w:marBottom w:val="0"/>
                                                                                                                              <w:divBdr>
                                                                                                                                <w:top w:val="single" w:sz="6" w:space="0" w:color="auto"/>
                                                                                                                                <w:left w:val="single" w:sz="6" w:space="0" w:color="auto"/>
                                                                                                                                <w:bottom w:val="single" w:sz="6" w:space="0" w:color="auto"/>
                                                                                                                                <w:right w:val="single" w:sz="6" w:space="0" w:color="auto"/>
                                                                                                                              </w:divBdr>
                                                                                                                              <w:divsChild>
                                                                                                                                <w:div w:id="932011001">
                                                                                                                                  <w:marLeft w:val="0"/>
                                                                                                                                  <w:marRight w:val="0"/>
                                                                                                                                  <w:marTop w:val="0"/>
                                                                                                                                  <w:marBottom w:val="0"/>
                                                                                                                                  <w:divBdr>
                                                                                                                                    <w:top w:val="none" w:sz="0" w:space="0" w:color="auto"/>
                                                                                                                                    <w:left w:val="none" w:sz="0" w:space="0" w:color="auto"/>
                                                                                                                                    <w:bottom w:val="none" w:sz="0" w:space="0" w:color="auto"/>
                                                                                                                                    <w:right w:val="none" w:sz="0" w:space="0" w:color="auto"/>
                                                                                                                                  </w:divBdr>
                                                                                                                                  <w:divsChild>
                                                                                                                                    <w:div w:id="93671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1344109">
      <w:bodyDiv w:val="1"/>
      <w:marLeft w:val="0"/>
      <w:marRight w:val="0"/>
      <w:marTop w:val="0"/>
      <w:marBottom w:val="0"/>
      <w:divBdr>
        <w:top w:val="none" w:sz="0" w:space="0" w:color="auto"/>
        <w:left w:val="none" w:sz="0" w:space="0" w:color="auto"/>
        <w:bottom w:val="none" w:sz="0" w:space="0" w:color="auto"/>
        <w:right w:val="none" w:sz="0" w:space="0" w:color="auto"/>
      </w:divBdr>
    </w:div>
    <w:div w:id="721250322">
      <w:bodyDiv w:val="1"/>
      <w:marLeft w:val="0"/>
      <w:marRight w:val="0"/>
      <w:marTop w:val="0"/>
      <w:marBottom w:val="0"/>
      <w:divBdr>
        <w:top w:val="none" w:sz="0" w:space="0" w:color="auto"/>
        <w:left w:val="none" w:sz="0" w:space="0" w:color="auto"/>
        <w:bottom w:val="none" w:sz="0" w:space="0" w:color="auto"/>
        <w:right w:val="none" w:sz="0" w:space="0" w:color="auto"/>
      </w:divBdr>
    </w:div>
    <w:div w:id="742872548">
      <w:bodyDiv w:val="1"/>
      <w:marLeft w:val="0"/>
      <w:marRight w:val="0"/>
      <w:marTop w:val="0"/>
      <w:marBottom w:val="0"/>
      <w:divBdr>
        <w:top w:val="none" w:sz="0" w:space="0" w:color="auto"/>
        <w:left w:val="none" w:sz="0" w:space="0" w:color="auto"/>
        <w:bottom w:val="none" w:sz="0" w:space="0" w:color="auto"/>
        <w:right w:val="none" w:sz="0" w:space="0" w:color="auto"/>
      </w:divBdr>
    </w:div>
    <w:div w:id="755901794">
      <w:bodyDiv w:val="1"/>
      <w:marLeft w:val="0"/>
      <w:marRight w:val="0"/>
      <w:marTop w:val="0"/>
      <w:marBottom w:val="0"/>
      <w:divBdr>
        <w:top w:val="none" w:sz="0" w:space="0" w:color="auto"/>
        <w:left w:val="none" w:sz="0" w:space="0" w:color="auto"/>
        <w:bottom w:val="none" w:sz="0" w:space="0" w:color="auto"/>
        <w:right w:val="none" w:sz="0" w:space="0" w:color="auto"/>
      </w:divBdr>
    </w:div>
    <w:div w:id="761878618">
      <w:bodyDiv w:val="1"/>
      <w:marLeft w:val="0"/>
      <w:marRight w:val="0"/>
      <w:marTop w:val="0"/>
      <w:marBottom w:val="0"/>
      <w:divBdr>
        <w:top w:val="none" w:sz="0" w:space="0" w:color="auto"/>
        <w:left w:val="none" w:sz="0" w:space="0" w:color="auto"/>
        <w:bottom w:val="none" w:sz="0" w:space="0" w:color="auto"/>
        <w:right w:val="none" w:sz="0" w:space="0" w:color="auto"/>
      </w:divBdr>
    </w:div>
    <w:div w:id="769928492">
      <w:bodyDiv w:val="1"/>
      <w:marLeft w:val="0"/>
      <w:marRight w:val="0"/>
      <w:marTop w:val="0"/>
      <w:marBottom w:val="0"/>
      <w:divBdr>
        <w:top w:val="none" w:sz="0" w:space="0" w:color="auto"/>
        <w:left w:val="none" w:sz="0" w:space="0" w:color="auto"/>
        <w:bottom w:val="none" w:sz="0" w:space="0" w:color="auto"/>
        <w:right w:val="none" w:sz="0" w:space="0" w:color="auto"/>
      </w:divBdr>
    </w:div>
    <w:div w:id="773788797">
      <w:bodyDiv w:val="1"/>
      <w:marLeft w:val="0"/>
      <w:marRight w:val="0"/>
      <w:marTop w:val="0"/>
      <w:marBottom w:val="0"/>
      <w:divBdr>
        <w:top w:val="none" w:sz="0" w:space="0" w:color="auto"/>
        <w:left w:val="none" w:sz="0" w:space="0" w:color="auto"/>
        <w:bottom w:val="none" w:sz="0" w:space="0" w:color="auto"/>
        <w:right w:val="none" w:sz="0" w:space="0" w:color="auto"/>
      </w:divBdr>
    </w:div>
    <w:div w:id="784811598">
      <w:bodyDiv w:val="1"/>
      <w:marLeft w:val="0"/>
      <w:marRight w:val="0"/>
      <w:marTop w:val="0"/>
      <w:marBottom w:val="0"/>
      <w:divBdr>
        <w:top w:val="none" w:sz="0" w:space="0" w:color="auto"/>
        <w:left w:val="none" w:sz="0" w:space="0" w:color="auto"/>
        <w:bottom w:val="none" w:sz="0" w:space="0" w:color="auto"/>
        <w:right w:val="none" w:sz="0" w:space="0" w:color="auto"/>
      </w:divBdr>
    </w:div>
    <w:div w:id="785731460">
      <w:bodyDiv w:val="1"/>
      <w:marLeft w:val="0"/>
      <w:marRight w:val="0"/>
      <w:marTop w:val="0"/>
      <w:marBottom w:val="0"/>
      <w:divBdr>
        <w:top w:val="none" w:sz="0" w:space="0" w:color="auto"/>
        <w:left w:val="none" w:sz="0" w:space="0" w:color="auto"/>
        <w:bottom w:val="none" w:sz="0" w:space="0" w:color="auto"/>
        <w:right w:val="none" w:sz="0" w:space="0" w:color="auto"/>
      </w:divBdr>
    </w:div>
    <w:div w:id="833374342">
      <w:bodyDiv w:val="1"/>
      <w:marLeft w:val="0"/>
      <w:marRight w:val="0"/>
      <w:marTop w:val="0"/>
      <w:marBottom w:val="0"/>
      <w:divBdr>
        <w:top w:val="none" w:sz="0" w:space="0" w:color="auto"/>
        <w:left w:val="none" w:sz="0" w:space="0" w:color="auto"/>
        <w:bottom w:val="none" w:sz="0" w:space="0" w:color="auto"/>
        <w:right w:val="none" w:sz="0" w:space="0" w:color="auto"/>
      </w:divBdr>
    </w:div>
    <w:div w:id="839933013">
      <w:bodyDiv w:val="1"/>
      <w:marLeft w:val="0"/>
      <w:marRight w:val="0"/>
      <w:marTop w:val="0"/>
      <w:marBottom w:val="0"/>
      <w:divBdr>
        <w:top w:val="none" w:sz="0" w:space="0" w:color="auto"/>
        <w:left w:val="none" w:sz="0" w:space="0" w:color="auto"/>
        <w:bottom w:val="none" w:sz="0" w:space="0" w:color="auto"/>
        <w:right w:val="none" w:sz="0" w:space="0" w:color="auto"/>
      </w:divBdr>
    </w:div>
    <w:div w:id="840465366">
      <w:bodyDiv w:val="1"/>
      <w:marLeft w:val="0"/>
      <w:marRight w:val="0"/>
      <w:marTop w:val="0"/>
      <w:marBottom w:val="0"/>
      <w:divBdr>
        <w:top w:val="none" w:sz="0" w:space="0" w:color="auto"/>
        <w:left w:val="none" w:sz="0" w:space="0" w:color="auto"/>
        <w:bottom w:val="none" w:sz="0" w:space="0" w:color="auto"/>
        <w:right w:val="none" w:sz="0" w:space="0" w:color="auto"/>
      </w:divBdr>
    </w:div>
    <w:div w:id="843788961">
      <w:bodyDiv w:val="1"/>
      <w:marLeft w:val="0"/>
      <w:marRight w:val="0"/>
      <w:marTop w:val="0"/>
      <w:marBottom w:val="0"/>
      <w:divBdr>
        <w:top w:val="none" w:sz="0" w:space="0" w:color="auto"/>
        <w:left w:val="none" w:sz="0" w:space="0" w:color="auto"/>
        <w:bottom w:val="none" w:sz="0" w:space="0" w:color="auto"/>
        <w:right w:val="none" w:sz="0" w:space="0" w:color="auto"/>
      </w:divBdr>
    </w:div>
    <w:div w:id="845748758">
      <w:bodyDiv w:val="1"/>
      <w:marLeft w:val="0"/>
      <w:marRight w:val="0"/>
      <w:marTop w:val="0"/>
      <w:marBottom w:val="0"/>
      <w:divBdr>
        <w:top w:val="none" w:sz="0" w:space="0" w:color="auto"/>
        <w:left w:val="none" w:sz="0" w:space="0" w:color="auto"/>
        <w:bottom w:val="none" w:sz="0" w:space="0" w:color="auto"/>
        <w:right w:val="none" w:sz="0" w:space="0" w:color="auto"/>
      </w:divBdr>
    </w:div>
    <w:div w:id="847408686">
      <w:bodyDiv w:val="1"/>
      <w:marLeft w:val="0"/>
      <w:marRight w:val="0"/>
      <w:marTop w:val="0"/>
      <w:marBottom w:val="0"/>
      <w:divBdr>
        <w:top w:val="none" w:sz="0" w:space="0" w:color="auto"/>
        <w:left w:val="none" w:sz="0" w:space="0" w:color="auto"/>
        <w:bottom w:val="none" w:sz="0" w:space="0" w:color="auto"/>
        <w:right w:val="none" w:sz="0" w:space="0" w:color="auto"/>
      </w:divBdr>
    </w:div>
    <w:div w:id="857039315">
      <w:bodyDiv w:val="1"/>
      <w:marLeft w:val="0"/>
      <w:marRight w:val="0"/>
      <w:marTop w:val="0"/>
      <w:marBottom w:val="0"/>
      <w:divBdr>
        <w:top w:val="none" w:sz="0" w:space="0" w:color="auto"/>
        <w:left w:val="none" w:sz="0" w:space="0" w:color="auto"/>
        <w:bottom w:val="none" w:sz="0" w:space="0" w:color="auto"/>
        <w:right w:val="none" w:sz="0" w:space="0" w:color="auto"/>
      </w:divBdr>
    </w:div>
    <w:div w:id="857305958">
      <w:bodyDiv w:val="1"/>
      <w:marLeft w:val="0"/>
      <w:marRight w:val="0"/>
      <w:marTop w:val="0"/>
      <w:marBottom w:val="0"/>
      <w:divBdr>
        <w:top w:val="none" w:sz="0" w:space="0" w:color="auto"/>
        <w:left w:val="none" w:sz="0" w:space="0" w:color="auto"/>
        <w:bottom w:val="none" w:sz="0" w:space="0" w:color="auto"/>
        <w:right w:val="none" w:sz="0" w:space="0" w:color="auto"/>
      </w:divBdr>
    </w:div>
    <w:div w:id="886184406">
      <w:bodyDiv w:val="1"/>
      <w:marLeft w:val="0"/>
      <w:marRight w:val="0"/>
      <w:marTop w:val="0"/>
      <w:marBottom w:val="0"/>
      <w:divBdr>
        <w:top w:val="none" w:sz="0" w:space="0" w:color="auto"/>
        <w:left w:val="none" w:sz="0" w:space="0" w:color="auto"/>
        <w:bottom w:val="none" w:sz="0" w:space="0" w:color="auto"/>
        <w:right w:val="none" w:sz="0" w:space="0" w:color="auto"/>
      </w:divBdr>
    </w:div>
    <w:div w:id="902957386">
      <w:bodyDiv w:val="1"/>
      <w:marLeft w:val="0"/>
      <w:marRight w:val="0"/>
      <w:marTop w:val="0"/>
      <w:marBottom w:val="0"/>
      <w:divBdr>
        <w:top w:val="none" w:sz="0" w:space="0" w:color="auto"/>
        <w:left w:val="none" w:sz="0" w:space="0" w:color="auto"/>
        <w:bottom w:val="none" w:sz="0" w:space="0" w:color="auto"/>
        <w:right w:val="none" w:sz="0" w:space="0" w:color="auto"/>
      </w:divBdr>
    </w:div>
    <w:div w:id="905802071">
      <w:bodyDiv w:val="1"/>
      <w:marLeft w:val="0"/>
      <w:marRight w:val="0"/>
      <w:marTop w:val="0"/>
      <w:marBottom w:val="0"/>
      <w:divBdr>
        <w:top w:val="none" w:sz="0" w:space="0" w:color="auto"/>
        <w:left w:val="none" w:sz="0" w:space="0" w:color="auto"/>
        <w:bottom w:val="none" w:sz="0" w:space="0" w:color="auto"/>
        <w:right w:val="none" w:sz="0" w:space="0" w:color="auto"/>
      </w:divBdr>
    </w:div>
    <w:div w:id="914167920">
      <w:bodyDiv w:val="1"/>
      <w:marLeft w:val="0"/>
      <w:marRight w:val="0"/>
      <w:marTop w:val="0"/>
      <w:marBottom w:val="0"/>
      <w:divBdr>
        <w:top w:val="none" w:sz="0" w:space="0" w:color="auto"/>
        <w:left w:val="none" w:sz="0" w:space="0" w:color="auto"/>
        <w:bottom w:val="none" w:sz="0" w:space="0" w:color="auto"/>
        <w:right w:val="none" w:sz="0" w:space="0" w:color="auto"/>
      </w:divBdr>
    </w:div>
    <w:div w:id="927158268">
      <w:bodyDiv w:val="1"/>
      <w:marLeft w:val="0"/>
      <w:marRight w:val="0"/>
      <w:marTop w:val="0"/>
      <w:marBottom w:val="0"/>
      <w:divBdr>
        <w:top w:val="none" w:sz="0" w:space="0" w:color="auto"/>
        <w:left w:val="none" w:sz="0" w:space="0" w:color="auto"/>
        <w:bottom w:val="none" w:sz="0" w:space="0" w:color="auto"/>
        <w:right w:val="none" w:sz="0" w:space="0" w:color="auto"/>
      </w:divBdr>
    </w:div>
    <w:div w:id="931862674">
      <w:bodyDiv w:val="1"/>
      <w:marLeft w:val="0"/>
      <w:marRight w:val="0"/>
      <w:marTop w:val="0"/>
      <w:marBottom w:val="0"/>
      <w:divBdr>
        <w:top w:val="none" w:sz="0" w:space="0" w:color="auto"/>
        <w:left w:val="none" w:sz="0" w:space="0" w:color="auto"/>
        <w:bottom w:val="none" w:sz="0" w:space="0" w:color="auto"/>
        <w:right w:val="none" w:sz="0" w:space="0" w:color="auto"/>
      </w:divBdr>
    </w:div>
    <w:div w:id="933171080">
      <w:bodyDiv w:val="1"/>
      <w:marLeft w:val="0"/>
      <w:marRight w:val="0"/>
      <w:marTop w:val="0"/>
      <w:marBottom w:val="0"/>
      <w:divBdr>
        <w:top w:val="none" w:sz="0" w:space="0" w:color="auto"/>
        <w:left w:val="none" w:sz="0" w:space="0" w:color="auto"/>
        <w:bottom w:val="none" w:sz="0" w:space="0" w:color="auto"/>
        <w:right w:val="none" w:sz="0" w:space="0" w:color="auto"/>
      </w:divBdr>
    </w:div>
    <w:div w:id="933708146">
      <w:bodyDiv w:val="1"/>
      <w:marLeft w:val="0"/>
      <w:marRight w:val="0"/>
      <w:marTop w:val="0"/>
      <w:marBottom w:val="0"/>
      <w:divBdr>
        <w:top w:val="none" w:sz="0" w:space="0" w:color="auto"/>
        <w:left w:val="none" w:sz="0" w:space="0" w:color="auto"/>
        <w:bottom w:val="none" w:sz="0" w:space="0" w:color="auto"/>
        <w:right w:val="none" w:sz="0" w:space="0" w:color="auto"/>
      </w:divBdr>
    </w:div>
    <w:div w:id="998071563">
      <w:bodyDiv w:val="1"/>
      <w:marLeft w:val="0"/>
      <w:marRight w:val="0"/>
      <w:marTop w:val="0"/>
      <w:marBottom w:val="0"/>
      <w:divBdr>
        <w:top w:val="none" w:sz="0" w:space="0" w:color="auto"/>
        <w:left w:val="none" w:sz="0" w:space="0" w:color="auto"/>
        <w:bottom w:val="none" w:sz="0" w:space="0" w:color="auto"/>
        <w:right w:val="none" w:sz="0" w:space="0" w:color="auto"/>
      </w:divBdr>
    </w:div>
    <w:div w:id="998650155">
      <w:bodyDiv w:val="1"/>
      <w:marLeft w:val="0"/>
      <w:marRight w:val="0"/>
      <w:marTop w:val="0"/>
      <w:marBottom w:val="0"/>
      <w:divBdr>
        <w:top w:val="none" w:sz="0" w:space="0" w:color="auto"/>
        <w:left w:val="none" w:sz="0" w:space="0" w:color="auto"/>
        <w:bottom w:val="none" w:sz="0" w:space="0" w:color="auto"/>
        <w:right w:val="none" w:sz="0" w:space="0" w:color="auto"/>
      </w:divBdr>
    </w:div>
    <w:div w:id="1003239159">
      <w:bodyDiv w:val="1"/>
      <w:marLeft w:val="0"/>
      <w:marRight w:val="0"/>
      <w:marTop w:val="0"/>
      <w:marBottom w:val="0"/>
      <w:divBdr>
        <w:top w:val="none" w:sz="0" w:space="0" w:color="auto"/>
        <w:left w:val="none" w:sz="0" w:space="0" w:color="auto"/>
        <w:bottom w:val="none" w:sz="0" w:space="0" w:color="auto"/>
        <w:right w:val="none" w:sz="0" w:space="0" w:color="auto"/>
      </w:divBdr>
    </w:div>
    <w:div w:id="1013188123">
      <w:bodyDiv w:val="1"/>
      <w:marLeft w:val="0"/>
      <w:marRight w:val="0"/>
      <w:marTop w:val="0"/>
      <w:marBottom w:val="0"/>
      <w:divBdr>
        <w:top w:val="none" w:sz="0" w:space="0" w:color="auto"/>
        <w:left w:val="none" w:sz="0" w:space="0" w:color="auto"/>
        <w:bottom w:val="none" w:sz="0" w:space="0" w:color="auto"/>
        <w:right w:val="none" w:sz="0" w:space="0" w:color="auto"/>
      </w:divBdr>
    </w:div>
    <w:div w:id="1014838508">
      <w:bodyDiv w:val="1"/>
      <w:marLeft w:val="0"/>
      <w:marRight w:val="0"/>
      <w:marTop w:val="0"/>
      <w:marBottom w:val="0"/>
      <w:divBdr>
        <w:top w:val="none" w:sz="0" w:space="0" w:color="auto"/>
        <w:left w:val="none" w:sz="0" w:space="0" w:color="auto"/>
        <w:bottom w:val="none" w:sz="0" w:space="0" w:color="auto"/>
        <w:right w:val="none" w:sz="0" w:space="0" w:color="auto"/>
      </w:divBdr>
    </w:div>
    <w:div w:id="1019622123">
      <w:bodyDiv w:val="1"/>
      <w:marLeft w:val="0"/>
      <w:marRight w:val="0"/>
      <w:marTop w:val="0"/>
      <w:marBottom w:val="0"/>
      <w:divBdr>
        <w:top w:val="none" w:sz="0" w:space="0" w:color="auto"/>
        <w:left w:val="none" w:sz="0" w:space="0" w:color="auto"/>
        <w:bottom w:val="none" w:sz="0" w:space="0" w:color="auto"/>
        <w:right w:val="none" w:sz="0" w:space="0" w:color="auto"/>
      </w:divBdr>
    </w:div>
    <w:div w:id="1022586127">
      <w:bodyDiv w:val="1"/>
      <w:marLeft w:val="0"/>
      <w:marRight w:val="0"/>
      <w:marTop w:val="0"/>
      <w:marBottom w:val="0"/>
      <w:divBdr>
        <w:top w:val="none" w:sz="0" w:space="0" w:color="auto"/>
        <w:left w:val="none" w:sz="0" w:space="0" w:color="auto"/>
        <w:bottom w:val="none" w:sz="0" w:space="0" w:color="auto"/>
        <w:right w:val="none" w:sz="0" w:space="0" w:color="auto"/>
      </w:divBdr>
    </w:div>
    <w:div w:id="1050035992">
      <w:bodyDiv w:val="1"/>
      <w:marLeft w:val="0"/>
      <w:marRight w:val="0"/>
      <w:marTop w:val="0"/>
      <w:marBottom w:val="0"/>
      <w:divBdr>
        <w:top w:val="none" w:sz="0" w:space="0" w:color="auto"/>
        <w:left w:val="none" w:sz="0" w:space="0" w:color="auto"/>
        <w:bottom w:val="none" w:sz="0" w:space="0" w:color="auto"/>
        <w:right w:val="none" w:sz="0" w:space="0" w:color="auto"/>
      </w:divBdr>
    </w:div>
    <w:div w:id="1054232540">
      <w:bodyDiv w:val="1"/>
      <w:marLeft w:val="0"/>
      <w:marRight w:val="0"/>
      <w:marTop w:val="0"/>
      <w:marBottom w:val="0"/>
      <w:divBdr>
        <w:top w:val="none" w:sz="0" w:space="0" w:color="auto"/>
        <w:left w:val="none" w:sz="0" w:space="0" w:color="auto"/>
        <w:bottom w:val="none" w:sz="0" w:space="0" w:color="auto"/>
        <w:right w:val="none" w:sz="0" w:space="0" w:color="auto"/>
      </w:divBdr>
    </w:div>
    <w:div w:id="1059674625">
      <w:bodyDiv w:val="1"/>
      <w:marLeft w:val="0"/>
      <w:marRight w:val="0"/>
      <w:marTop w:val="0"/>
      <w:marBottom w:val="0"/>
      <w:divBdr>
        <w:top w:val="none" w:sz="0" w:space="0" w:color="auto"/>
        <w:left w:val="none" w:sz="0" w:space="0" w:color="auto"/>
        <w:bottom w:val="none" w:sz="0" w:space="0" w:color="auto"/>
        <w:right w:val="none" w:sz="0" w:space="0" w:color="auto"/>
      </w:divBdr>
    </w:div>
    <w:div w:id="1067192040">
      <w:bodyDiv w:val="1"/>
      <w:marLeft w:val="0"/>
      <w:marRight w:val="0"/>
      <w:marTop w:val="0"/>
      <w:marBottom w:val="0"/>
      <w:divBdr>
        <w:top w:val="none" w:sz="0" w:space="0" w:color="auto"/>
        <w:left w:val="none" w:sz="0" w:space="0" w:color="auto"/>
        <w:bottom w:val="none" w:sz="0" w:space="0" w:color="auto"/>
        <w:right w:val="none" w:sz="0" w:space="0" w:color="auto"/>
      </w:divBdr>
    </w:div>
    <w:div w:id="1087189755">
      <w:bodyDiv w:val="1"/>
      <w:marLeft w:val="0"/>
      <w:marRight w:val="0"/>
      <w:marTop w:val="0"/>
      <w:marBottom w:val="0"/>
      <w:divBdr>
        <w:top w:val="none" w:sz="0" w:space="0" w:color="auto"/>
        <w:left w:val="none" w:sz="0" w:space="0" w:color="auto"/>
        <w:bottom w:val="none" w:sz="0" w:space="0" w:color="auto"/>
        <w:right w:val="none" w:sz="0" w:space="0" w:color="auto"/>
      </w:divBdr>
    </w:div>
    <w:div w:id="1097138462">
      <w:bodyDiv w:val="1"/>
      <w:marLeft w:val="0"/>
      <w:marRight w:val="0"/>
      <w:marTop w:val="0"/>
      <w:marBottom w:val="0"/>
      <w:divBdr>
        <w:top w:val="none" w:sz="0" w:space="0" w:color="auto"/>
        <w:left w:val="none" w:sz="0" w:space="0" w:color="auto"/>
        <w:bottom w:val="none" w:sz="0" w:space="0" w:color="auto"/>
        <w:right w:val="none" w:sz="0" w:space="0" w:color="auto"/>
      </w:divBdr>
    </w:div>
    <w:div w:id="1106733341">
      <w:bodyDiv w:val="1"/>
      <w:marLeft w:val="0"/>
      <w:marRight w:val="0"/>
      <w:marTop w:val="0"/>
      <w:marBottom w:val="0"/>
      <w:divBdr>
        <w:top w:val="none" w:sz="0" w:space="0" w:color="auto"/>
        <w:left w:val="none" w:sz="0" w:space="0" w:color="auto"/>
        <w:bottom w:val="none" w:sz="0" w:space="0" w:color="auto"/>
        <w:right w:val="none" w:sz="0" w:space="0" w:color="auto"/>
      </w:divBdr>
    </w:div>
    <w:div w:id="1112359056">
      <w:bodyDiv w:val="1"/>
      <w:marLeft w:val="0"/>
      <w:marRight w:val="0"/>
      <w:marTop w:val="0"/>
      <w:marBottom w:val="0"/>
      <w:divBdr>
        <w:top w:val="none" w:sz="0" w:space="0" w:color="auto"/>
        <w:left w:val="none" w:sz="0" w:space="0" w:color="auto"/>
        <w:bottom w:val="none" w:sz="0" w:space="0" w:color="auto"/>
        <w:right w:val="none" w:sz="0" w:space="0" w:color="auto"/>
      </w:divBdr>
    </w:div>
    <w:div w:id="1114322929">
      <w:bodyDiv w:val="1"/>
      <w:marLeft w:val="0"/>
      <w:marRight w:val="0"/>
      <w:marTop w:val="0"/>
      <w:marBottom w:val="0"/>
      <w:divBdr>
        <w:top w:val="none" w:sz="0" w:space="0" w:color="auto"/>
        <w:left w:val="none" w:sz="0" w:space="0" w:color="auto"/>
        <w:bottom w:val="none" w:sz="0" w:space="0" w:color="auto"/>
        <w:right w:val="none" w:sz="0" w:space="0" w:color="auto"/>
      </w:divBdr>
    </w:div>
    <w:div w:id="1114597126">
      <w:bodyDiv w:val="1"/>
      <w:marLeft w:val="0"/>
      <w:marRight w:val="0"/>
      <w:marTop w:val="0"/>
      <w:marBottom w:val="0"/>
      <w:divBdr>
        <w:top w:val="none" w:sz="0" w:space="0" w:color="auto"/>
        <w:left w:val="none" w:sz="0" w:space="0" w:color="auto"/>
        <w:bottom w:val="none" w:sz="0" w:space="0" w:color="auto"/>
        <w:right w:val="none" w:sz="0" w:space="0" w:color="auto"/>
      </w:divBdr>
    </w:div>
    <w:div w:id="1126897783">
      <w:bodyDiv w:val="1"/>
      <w:marLeft w:val="0"/>
      <w:marRight w:val="0"/>
      <w:marTop w:val="0"/>
      <w:marBottom w:val="0"/>
      <w:divBdr>
        <w:top w:val="none" w:sz="0" w:space="0" w:color="auto"/>
        <w:left w:val="none" w:sz="0" w:space="0" w:color="auto"/>
        <w:bottom w:val="none" w:sz="0" w:space="0" w:color="auto"/>
        <w:right w:val="none" w:sz="0" w:space="0" w:color="auto"/>
      </w:divBdr>
    </w:div>
    <w:div w:id="1129251251">
      <w:bodyDiv w:val="1"/>
      <w:marLeft w:val="0"/>
      <w:marRight w:val="0"/>
      <w:marTop w:val="0"/>
      <w:marBottom w:val="0"/>
      <w:divBdr>
        <w:top w:val="none" w:sz="0" w:space="0" w:color="auto"/>
        <w:left w:val="none" w:sz="0" w:space="0" w:color="auto"/>
        <w:bottom w:val="none" w:sz="0" w:space="0" w:color="auto"/>
        <w:right w:val="none" w:sz="0" w:space="0" w:color="auto"/>
      </w:divBdr>
    </w:div>
    <w:div w:id="1133061189">
      <w:bodyDiv w:val="1"/>
      <w:marLeft w:val="0"/>
      <w:marRight w:val="0"/>
      <w:marTop w:val="0"/>
      <w:marBottom w:val="0"/>
      <w:divBdr>
        <w:top w:val="none" w:sz="0" w:space="0" w:color="auto"/>
        <w:left w:val="none" w:sz="0" w:space="0" w:color="auto"/>
        <w:bottom w:val="none" w:sz="0" w:space="0" w:color="auto"/>
        <w:right w:val="none" w:sz="0" w:space="0" w:color="auto"/>
      </w:divBdr>
    </w:div>
    <w:div w:id="1163542561">
      <w:bodyDiv w:val="1"/>
      <w:marLeft w:val="0"/>
      <w:marRight w:val="0"/>
      <w:marTop w:val="0"/>
      <w:marBottom w:val="0"/>
      <w:divBdr>
        <w:top w:val="none" w:sz="0" w:space="0" w:color="auto"/>
        <w:left w:val="none" w:sz="0" w:space="0" w:color="auto"/>
        <w:bottom w:val="none" w:sz="0" w:space="0" w:color="auto"/>
        <w:right w:val="none" w:sz="0" w:space="0" w:color="auto"/>
      </w:divBdr>
    </w:div>
    <w:div w:id="1188980257">
      <w:bodyDiv w:val="1"/>
      <w:marLeft w:val="0"/>
      <w:marRight w:val="0"/>
      <w:marTop w:val="0"/>
      <w:marBottom w:val="0"/>
      <w:divBdr>
        <w:top w:val="none" w:sz="0" w:space="0" w:color="auto"/>
        <w:left w:val="none" w:sz="0" w:space="0" w:color="auto"/>
        <w:bottom w:val="none" w:sz="0" w:space="0" w:color="auto"/>
        <w:right w:val="none" w:sz="0" w:space="0" w:color="auto"/>
      </w:divBdr>
    </w:div>
    <w:div w:id="1207567232">
      <w:bodyDiv w:val="1"/>
      <w:marLeft w:val="0"/>
      <w:marRight w:val="0"/>
      <w:marTop w:val="0"/>
      <w:marBottom w:val="0"/>
      <w:divBdr>
        <w:top w:val="none" w:sz="0" w:space="0" w:color="auto"/>
        <w:left w:val="none" w:sz="0" w:space="0" w:color="auto"/>
        <w:bottom w:val="none" w:sz="0" w:space="0" w:color="auto"/>
        <w:right w:val="none" w:sz="0" w:space="0" w:color="auto"/>
      </w:divBdr>
    </w:div>
    <w:div w:id="1212620532">
      <w:bodyDiv w:val="1"/>
      <w:marLeft w:val="0"/>
      <w:marRight w:val="0"/>
      <w:marTop w:val="0"/>
      <w:marBottom w:val="0"/>
      <w:divBdr>
        <w:top w:val="none" w:sz="0" w:space="0" w:color="auto"/>
        <w:left w:val="none" w:sz="0" w:space="0" w:color="auto"/>
        <w:bottom w:val="none" w:sz="0" w:space="0" w:color="auto"/>
        <w:right w:val="none" w:sz="0" w:space="0" w:color="auto"/>
      </w:divBdr>
    </w:div>
    <w:div w:id="1220171073">
      <w:bodyDiv w:val="1"/>
      <w:marLeft w:val="0"/>
      <w:marRight w:val="0"/>
      <w:marTop w:val="0"/>
      <w:marBottom w:val="0"/>
      <w:divBdr>
        <w:top w:val="none" w:sz="0" w:space="0" w:color="auto"/>
        <w:left w:val="none" w:sz="0" w:space="0" w:color="auto"/>
        <w:bottom w:val="none" w:sz="0" w:space="0" w:color="auto"/>
        <w:right w:val="none" w:sz="0" w:space="0" w:color="auto"/>
      </w:divBdr>
    </w:div>
    <w:div w:id="1236161590">
      <w:bodyDiv w:val="1"/>
      <w:marLeft w:val="0"/>
      <w:marRight w:val="0"/>
      <w:marTop w:val="0"/>
      <w:marBottom w:val="0"/>
      <w:divBdr>
        <w:top w:val="none" w:sz="0" w:space="0" w:color="auto"/>
        <w:left w:val="none" w:sz="0" w:space="0" w:color="auto"/>
        <w:bottom w:val="none" w:sz="0" w:space="0" w:color="auto"/>
        <w:right w:val="none" w:sz="0" w:space="0" w:color="auto"/>
      </w:divBdr>
    </w:div>
    <w:div w:id="1239056286">
      <w:bodyDiv w:val="1"/>
      <w:marLeft w:val="0"/>
      <w:marRight w:val="0"/>
      <w:marTop w:val="0"/>
      <w:marBottom w:val="0"/>
      <w:divBdr>
        <w:top w:val="none" w:sz="0" w:space="0" w:color="auto"/>
        <w:left w:val="none" w:sz="0" w:space="0" w:color="auto"/>
        <w:bottom w:val="none" w:sz="0" w:space="0" w:color="auto"/>
        <w:right w:val="none" w:sz="0" w:space="0" w:color="auto"/>
      </w:divBdr>
    </w:div>
    <w:div w:id="1240483727">
      <w:bodyDiv w:val="1"/>
      <w:marLeft w:val="0"/>
      <w:marRight w:val="0"/>
      <w:marTop w:val="0"/>
      <w:marBottom w:val="0"/>
      <w:divBdr>
        <w:top w:val="none" w:sz="0" w:space="0" w:color="auto"/>
        <w:left w:val="none" w:sz="0" w:space="0" w:color="auto"/>
        <w:bottom w:val="none" w:sz="0" w:space="0" w:color="auto"/>
        <w:right w:val="none" w:sz="0" w:space="0" w:color="auto"/>
      </w:divBdr>
    </w:div>
    <w:div w:id="1244608875">
      <w:bodyDiv w:val="1"/>
      <w:marLeft w:val="0"/>
      <w:marRight w:val="0"/>
      <w:marTop w:val="0"/>
      <w:marBottom w:val="0"/>
      <w:divBdr>
        <w:top w:val="none" w:sz="0" w:space="0" w:color="auto"/>
        <w:left w:val="none" w:sz="0" w:space="0" w:color="auto"/>
        <w:bottom w:val="none" w:sz="0" w:space="0" w:color="auto"/>
        <w:right w:val="none" w:sz="0" w:space="0" w:color="auto"/>
      </w:divBdr>
    </w:div>
    <w:div w:id="1248274200">
      <w:bodyDiv w:val="1"/>
      <w:marLeft w:val="0"/>
      <w:marRight w:val="0"/>
      <w:marTop w:val="0"/>
      <w:marBottom w:val="0"/>
      <w:divBdr>
        <w:top w:val="none" w:sz="0" w:space="0" w:color="auto"/>
        <w:left w:val="none" w:sz="0" w:space="0" w:color="auto"/>
        <w:bottom w:val="none" w:sz="0" w:space="0" w:color="auto"/>
        <w:right w:val="none" w:sz="0" w:space="0" w:color="auto"/>
      </w:divBdr>
    </w:div>
    <w:div w:id="1253050318">
      <w:bodyDiv w:val="1"/>
      <w:marLeft w:val="0"/>
      <w:marRight w:val="0"/>
      <w:marTop w:val="0"/>
      <w:marBottom w:val="0"/>
      <w:divBdr>
        <w:top w:val="none" w:sz="0" w:space="0" w:color="auto"/>
        <w:left w:val="none" w:sz="0" w:space="0" w:color="auto"/>
        <w:bottom w:val="none" w:sz="0" w:space="0" w:color="auto"/>
        <w:right w:val="none" w:sz="0" w:space="0" w:color="auto"/>
      </w:divBdr>
    </w:div>
    <w:div w:id="1271207242">
      <w:bodyDiv w:val="1"/>
      <w:marLeft w:val="0"/>
      <w:marRight w:val="0"/>
      <w:marTop w:val="0"/>
      <w:marBottom w:val="0"/>
      <w:divBdr>
        <w:top w:val="none" w:sz="0" w:space="0" w:color="auto"/>
        <w:left w:val="none" w:sz="0" w:space="0" w:color="auto"/>
        <w:bottom w:val="none" w:sz="0" w:space="0" w:color="auto"/>
        <w:right w:val="none" w:sz="0" w:space="0" w:color="auto"/>
      </w:divBdr>
    </w:div>
    <w:div w:id="1311596697">
      <w:bodyDiv w:val="1"/>
      <w:marLeft w:val="0"/>
      <w:marRight w:val="0"/>
      <w:marTop w:val="0"/>
      <w:marBottom w:val="0"/>
      <w:divBdr>
        <w:top w:val="none" w:sz="0" w:space="0" w:color="auto"/>
        <w:left w:val="none" w:sz="0" w:space="0" w:color="auto"/>
        <w:bottom w:val="none" w:sz="0" w:space="0" w:color="auto"/>
        <w:right w:val="none" w:sz="0" w:space="0" w:color="auto"/>
      </w:divBdr>
    </w:div>
    <w:div w:id="1313145017">
      <w:bodyDiv w:val="1"/>
      <w:marLeft w:val="0"/>
      <w:marRight w:val="0"/>
      <w:marTop w:val="0"/>
      <w:marBottom w:val="0"/>
      <w:divBdr>
        <w:top w:val="none" w:sz="0" w:space="0" w:color="auto"/>
        <w:left w:val="none" w:sz="0" w:space="0" w:color="auto"/>
        <w:bottom w:val="none" w:sz="0" w:space="0" w:color="auto"/>
        <w:right w:val="none" w:sz="0" w:space="0" w:color="auto"/>
      </w:divBdr>
    </w:div>
    <w:div w:id="1324431802">
      <w:bodyDiv w:val="1"/>
      <w:marLeft w:val="0"/>
      <w:marRight w:val="0"/>
      <w:marTop w:val="0"/>
      <w:marBottom w:val="0"/>
      <w:divBdr>
        <w:top w:val="none" w:sz="0" w:space="0" w:color="auto"/>
        <w:left w:val="none" w:sz="0" w:space="0" w:color="auto"/>
        <w:bottom w:val="none" w:sz="0" w:space="0" w:color="auto"/>
        <w:right w:val="none" w:sz="0" w:space="0" w:color="auto"/>
      </w:divBdr>
      <w:divsChild>
        <w:div w:id="1805194470">
          <w:marLeft w:val="0"/>
          <w:marRight w:val="0"/>
          <w:marTop w:val="0"/>
          <w:marBottom w:val="0"/>
          <w:divBdr>
            <w:top w:val="none" w:sz="0" w:space="0" w:color="auto"/>
            <w:left w:val="none" w:sz="0" w:space="0" w:color="auto"/>
            <w:bottom w:val="none" w:sz="0" w:space="0" w:color="auto"/>
            <w:right w:val="none" w:sz="0" w:space="0" w:color="auto"/>
          </w:divBdr>
          <w:divsChild>
            <w:div w:id="446388683">
              <w:marLeft w:val="0"/>
              <w:marRight w:val="0"/>
              <w:marTop w:val="0"/>
              <w:marBottom w:val="0"/>
              <w:divBdr>
                <w:top w:val="none" w:sz="0" w:space="0" w:color="auto"/>
                <w:left w:val="none" w:sz="0" w:space="0" w:color="auto"/>
                <w:bottom w:val="none" w:sz="0" w:space="0" w:color="auto"/>
                <w:right w:val="none" w:sz="0" w:space="0" w:color="auto"/>
              </w:divBdr>
              <w:divsChild>
                <w:div w:id="1458334384">
                  <w:marLeft w:val="0"/>
                  <w:marRight w:val="0"/>
                  <w:marTop w:val="0"/>
                  <w:marBottom w:val="0"/>
                  <w:divBdr>
                    <w:top w:val="none" w:sz="0" w:space="0" w:color="auto"/>
                    <w:left w:val="none" w:sz="0" w:space="0" w:color="auto"/>
                    <w:bottom w:val="none" w:sz="0" w:space="0" w:color="auto"/>
                    <w:right w:val="none" w:sz="0" w:space="0" w:color="auto"/>
                  </w:divBdr>
                  <w:divsChild>
                    <w:div w:id="1347826510">
                      <w:marLeft w:val="0"/>
                      <w:marRight w:val="0"/>
                      <w:marTop w:val="0"/>
                      <w:marBottom w:val="0"/>
                      <w:divBdr>
                        <w:top w:val="none" w:sz="0" w:space="0" w:color="auto"/>
                        <w:left w:val="none" w:sz="0" w:space="0" w:color="auto"/>
                        <w:bottom w:val="none" w:sz="0" w:space="0" w:color="auto"/>
                        <w:right w:val="none" w:sz="0" w:space="0" w:color="auto"/>
                      </w:divBdr>
                      <w:divsChild>
                        <w:div w:id="1439371984">
                          <w:marLeft w:val="0"/>
                          <w:marRight w:val="0"/>
                          <w:marTop w:val="0"/>
                          <w:marBottom w:val="0"/>
                          <w:divBdr>
                            <w:top w:val="none" w:sz="0" w:space="0" w:color="auto"/>
                            <w:left w:val="none" w:sz="0" w:space="0" w:color="auto"/>
                            <w:bottom w:val="none" w:sz="0" w:space="0" w:color="auto"/>
                            <w:right w:val="none" w:sz="0" w:space="0" w:color="auto"/>
                          </w:divBdr>
                          <w:divsChild>
                            <w:div w:id="879053084">
                              <w:marLeft w:val="0"/>
                              <w:marRight w:val="0"/>
                              <w:marTop w:val="0"/>
                              <w:marBottom w:val="0"/>
                              <w:divBdr>
                                <w:top w:val="none" w:sz="0" w:space="0" w:color="auto"/>
                                <w:left w:val="none" w:sz="0" w:space="0" w:color="auto"/>
                                <w:bottom w:val="none" w:sz="0" w:space="0" w:color="auto"/>
                                <w:right w:val="none" w:sz="0" w:space="0" w:color="auto"/>
                              </w:divBdr>
                              <w:divsChild>
                                <w:div w:id="72435621">
                                  <w:marLeft w:val="0"/>
                                  <w:marRight w:val="0"/>
                                  <w:marTop w:val="0"/>
                                  <w:marBottom w:val="0"/>
                                  <w:divBdr>
                                    <w:top w:val="none" w:sz="0" w:space="0" w:color="auto"/>
                                    <w:left w:val="none" w:sz="0" w:space="0" w:color="auto"/>
                                    <w:bottom w:val="none" w:sz="0" w:space="0" w:color="auto"/>
                                    <w:right w:val="none" w:sz="0" w:space="0" w:color="auto"/>
                                  </w:divBdr>
                                  <w:divsChild>
                                    <w:div w:id="68575839">
                                      <w:marLeft w:val="0"/>
                                      <w:marRight w:val="0"/>
                                      <w:marTop w:val="0"/>
                                      <w:marBottom w:val="0"/>
                                      <w:divBdr>
                                        <w:top w:val="none" w:sz="0" w:space="0" w:color="auto"/>
                                        <w:left w:val="none" w:sz="0" w:space="0" w:color="auto"/>
                                        <w:bottom w:val="none" w:sz="0" w:space="0" w:color="auto"/>
                                        <w:right w:val="none" w:sz="0" w:space="0" w:color="auto"/>
                                      </w:divBdr>
                                      <w:divsChild>
                                        <w:div w:id="900016308">
                                          <w:marLeft w:val="0"/>
                                          <w:marRight w:val="0"/>
                                          <w:marTop w:val="0"/>
                                          <w:marBottom w:val="0"/>
                                          <w:divBdr>
                                            <w:top w:val="none" w:sz="0" w:space="0" w:color="auto"/>
                                            <w:left w:val="none" w:sz="0" w:space="0" w:color="auto"/>
                                            <w:bottom w:val="none" w:sz="0" w:space="0" w:color="auto"/>
                                            <w:right w:val="none" w:sz="0" w:space="0" w:color="auto"/>
                                          </w:divBdr>
                                          <w:divsChild>
                                            <w:div w:id="1427730324">
                                              <w:marLeft w:val="0"/>
                                              <w:marRight w:val="0"/>
                                              <w:marTop w:val="0"/>
                                              <w:marBottom w:val="0"/>
                                              <w:divBdr>
                                                <w:top w:val="none" w:sz="0" w:space="0" w:color="auto"/>
                                                <w:left w:val="none" w:sz="0" w:space="0" w:color="auto"/>
                                                <w:bottom w:val="none" w:sz="0" w:space="0" w:color="auto"/>
                                                <w:right w:val="none" w:sz="0" w:space="0" w:color="auto"/>
                                              </w:divBdr>
                                              <w:divsChild>
                                                <w:div w:id="1159274857">
                                                  <w:marLeft w:val="0"/>
                                                  <w:marRight w:val="0"/>
                                                  <w:marTop w:val="0"/>
                                                  <w:marBottom w:val="0"/>
                                                  <w:divBdr>
                                                    <w:top w:val="none" w:sz="0" w:space="0" w:color="auto"/>
                                                    <w:left w:val="none" w:sz="0" w:space="0" w:color="auto"/>
                                                    <w:bottom w:val="none" w:sz="0" w:space="0" w:color="auto"/>
                                                    <w:right w:val="none" w:sz="0" w:space="0" w:color="auto"/>
                                                  </w:divBdr>
                                                  <w:divsChild>
                                                    <w:div w:id="1760325531">
                                                      <w:marLeft w:val="0"/>
                                                      <w:marRight w:val="0"/>
                                                      <w:marTop w:val="0"/>
                                                      <w:marBottom w:val="0"/>
                                                      <w:divBdr>
                                                        <w:top w:val="none" w:sz="0" w:space="0" w:color="auto"/>
                                                        <w:left w:val="none" w:sz="0" w:space="0" w:color="auto"/>
                                                        <w:bottom w:val="none" w:sz="0" w:space="0" w:color="auto"/>
                                                        <w:right w:val="none" w:sz="0" w:space="0" w:color="auto"/>
                                                      </w:divBdr>
                                                      <w:divsChild>
                                                        <w:div w:id="1033968665">
                                                          <w:marLeft w:val="0"/>
                                                          <w:marRight w:val="0"/>
                                                          <w:marTop w:val="0"/>
                                                          <w:marBottom w:val="0"/>
                                                          <w:divBdr>
                                                            <w:top w:val="none" w:sz="0" w:space="0" w:color="auto"/>
                                                            <w:left w:val="none" w:sz="0" w:space="0" w:color="auto"/>
                                                            <w:bottom w:val="none" w:sz="0" w:space="0" w:color="auto"/>
                                                            <w:right w:val="none" w:sz="0" w:space="0" w:color="auto"/>
                                                          </w:divBdr>
                                                          <w:divsChild>
                                                            <w:div w:id="2094550200">
                                                              <w:marLeft w:val="0"/>
                                                              <w:marRight w:val="0"/>
                                                              <w:marTop w:val="0"/>
                                                              <w:marBottom w:val="0"/>
                                                              <w:divBdr>
                                                                <w:top w:val="none" w:sz="0" w:space="0" w:color="auto"/>
                                                                <w:left w:val="none" w:sz="0" w:space="0" w:color="auto"/>
                                                                <w:bottom w:val="none" w:sz="0" w:space="0" w:color="auto"/>
                                                                <w:right w:val="none" w:sz="0" w:space="0" w:color="auto"/>
                                                              </w:divBdr>
                                                              <w:divsChild>
                                                                <w:div w:id="1657105512">
                                                                  <w:marLeft w:val="0"/>
                                                                  <w:marRight w:val="0"/>
                                                                  <w:marTop w:val="0"/>
                                                                  <w:marBottom w:val="0"/>
                                                                  <w:divBdr>
                                                                    <w:top w:val="none" w:sz="0" w:space="0" w:color="auto"/>
                                                                    <w:left w:val="none" w:sz="0" w:space="0" w:color="auto"/>
                                                                    <w:bottom w:val="none" w:sz="0" w:space="0" w:color="auto"/>
                                                                    <w:right w:val="none" w:sz="0" w:space="0" w:color="auto"/>
                                                                  </w:divBdr>
                                                                  <w:divsChild>
                                                                    <w:div w:id="362170242">
                                                                      <w:marLeft w:val="0"/>
                                                                      <w:marRight w:val="0"/>
                                                                      <w:marTop w:val="0"/>
                                                                      <w:marBottom w:val="0"/>
                                                                      <w:divBdr>
                                                                        <w:top w:val="none" w:sz="0" w:space="0" w:color="auto"/>
                                                                        <w:left w:val="none" w:sz="0" w:space="0" w:color="auto"/>
                                                                        <w:bottom w:val="none" w:sz="0" w:space="0" w:color="auto"/>
                                                                        <w:right w:val="none" w:sz="0" w:space="0" w:color="auto"/>
                                                                      </w:divBdr>
                                                                      <w:divsChild>
                                                                        <w:div w:id="1991400458">
                                                                          <w:marLeft w:val="0"/>
                                                                          <w:marRight w:val="0"/>
                                                                          <w:marTop w:val="0"/>
                                                                          <w:marBottom w:val="0"/>
                                                                          <w:divBdr>
                                                                            <w:top w:val="none" w:sz="0" w:space="0" w:color="auto"/>
                                                                            <w:left w:val="none" w:sz="0" w:space="0" w:color="auto"/>
                                                                            <w:bottom w:val="none" w:sz="0" w:space="0" w:color="auto"/>
                                                                            <w:right w:val="none" w:sz="0" w:space="0" w:color="auto"/>
                                                                          </w:divBdr>
                                                                          <w:divsChild>
                                                                            <w:div w:id="1919829634">
                                                                              <w:marLeft w:val="0"/>
                                                                              <w:marRight w:val="0"/>
                                                                              <w:marTop w:val="0"/>
                                                                              <w:marBottom w:val="0"/>
                                                                              <w:divBdr>
                                                                                <w:top w:val="none" w:sz="0" w:space="0" w:color="auto"/>
                                                                                <w:left w:val="none" w:sz="0" w:space="0" w:color="auto"/>
                                                                                <w:bottom w:val="none" w:sz="0" w:space="0" w:color="auto"/>
                                                                                <w:right w:val="none" w:sz="0" w:space="0" w:color="auto"/>
                                                                              </w:divBdr>
                                                                              <w:divsChild>
                                                                                <w:div w:id="1670406617">
                                                                                  <w:marLeft w:val="0"/>
                                                                                  <w:marRight w:val="0"/>
                                                                                  <w:marTop w:val="0"/>
                                                                                  <w:marBottom w:val="0"/>
                                                                                  <w:divBdr>
                                                                                    <w:top w:val="none" w:sz="0" w:space="0" w:color="auto"/>
                                                                                    <w:left w:val="none" w:sz="0" w:space="0" w:color="auto"/>
                                                                                    <w:bottom w:val="none" w:sz="0" w:space="0" w:color="auto"/>
                                                                                    <w:right w:val="none" w:sz="0" w:space="0" w:color="auto"/>
                                                                                  </w:divBdr>
                                                                                  <w:divsChild>
                                                                                    <w:div w:id="1365982044">
                                                                                      <w:marLeft w:val="0"/>
                                                                                      <w:marRight w:val="0"/>
                                                                                      <w:marTop w:val="0"/>
                                                                                      <w:marBottom w:val="0"/>
                                                                                      <w:divBdr>
                                                                                        <w:top w:val="none" w:sz="0" w:space="0" w:color="auto"/>
                                                                                        <w:left w:val="none" w:sz="0" w:space="0" w:color="auto"/>
                                                                                        <w:bottom w:val="none" w:sz="0" w:space="0" w:color="auto"/>
                                                                                        <w:right w:val="none" w:sz="0" w:space="0" w:color="auto"/>
                                                                                      </w:divBdr>
                                                                                      <w:divsChild>
                                                                                        <w:div w:id="326834176">
                                                                                          <w:marLeft w:val="0"/>
                                                                                          <w:marRight w:val="0"/>
                                                                                          <w:marTop w:val="0"/>
                                                                                          <w:marBottom w:val="0"/>
                                                                                          <w:divBdr>
                                                                                            <w:top w:val="none" w:sz="0" w:space="0" w:color="auto"/>
                                                                                            <w:left w:val="none" w:sz="0" w:space="0" w:color="auto"/>
                                                                                            <w:bottom w:val="none" w:sz="0" w:space="0" w:color="auto"/>
                                                                                            <w:right w:val="none" w:sz="0" w:space="0" w:color="auto"/>
                                                                                          </w:divBdr>
                                                                                          <w:divsChild>
                                                                                            <w:div w:id="820728645">
                                                                                              <w:marLeft w:val="0"/>
                                                                                              <w:marRight w:val="120"/>
                                                                                              <w:marTop w:val="0"/>
                                                                                              <w:marBottom w:val="150"/>
                                                                                              <w:divBdr>
                                                                                                <w:top w:val="single" w:sz="2" w:space="0" w:color="EFEFEF"/>
                                                                                                <w:left w:val="single" w:sz="6" w:space="0" w:color="EFEFEF"/>
                                                                                                <w:bottom w:val="single" w:sz="6" w:space="0" w:color="E2E2E2"/>
                                                                                                <w:right w:val="single" w:sz="6" w:space="0" w:color="EFEFEF"/>
                                                                                              </w:divBdr>
                                                                                              <w:divsChild>
                                                                                                <w:div w:id="1092703933">
                                                                                                  <w:marLeft w:val="0"/>
                                                                                                  <w:marRight w:val="0"/>
                                                                                                  <w:marTop w:val="0"/>
                                                                                                  <w:marBottom w:val="0"/>
                                                                                                  <w:divBdr>
                                                                                                    <w:top w:val="none" w:sz="0" w:space="0" w:color="auto"/>
                                                                                                    <w:left w:val="none" w:sz="0" w:space="0" w:color="auto"/>
                                                                                                    <w:bottom w:val="none" w:sz="0" w:space="0" w:color="auto"/>
                                                                                                    <w:right w:val="none" w:sz="0" w:space="0" w:color="auto"/>
                                                                                                  </w:divBdr>
                                                                                                  <w:divsChild>
                                                                                                    <w:div w:id="2111311331">
                                                                                                      <w:marLeft w:val="0"/>
                                                                                                      <w:marRight w:val="0"/>
                                                                                                      <w:marTop w:val="0"/>
                                                                                                      <w:marBottom w:val="0"/>
                                                                                                      <w:divBdr>
                                                                                                        <w:top w:val="none" w:sz="0" w:space="0" w:color="auto"/>
                                                                                                        <w:left w:val="none" w:sz="0" w:space="0" w:color="auto"/>
                                                                                                        <w:bottom w:val="none" w:sz="0" w:space="0" w:color="auto"/>
                                                                                                        <w:right w:val="none" w:sz="0" w:space="0" w:color="auto"/>
                                                                                                      </w:divBdr>
                                                                                                      <w:divsChild>
                                                                                                        <w:div w:id="524713923">
                                                                                                          <w:marLeft w:val="0"/>
                                                                                                          <w:marRight w:val="0"/>
                                                                                                          <w:marTop w:val="0"/>
                                                                                                          <w:marBottom w:val="0"/>
                                                                                                          <w:divBdr>
                                                                                                            <w:top w:val="none" w:sz="0" w:space="0" w:color="auto"/>
                                                                                                            <w:left w:val="none" w:sz="0" w:space="0" w:color="auto"/>
                                                                                                            <w:bottom w:val="none" w:sz="0" w:space="0" w:color="auto"/>
                                                                                                            <w:right w:val="none" w:sz="0" w:space="0" w:color="auto"/>
                                                                                                          </w:divBdr>
                                                                                                          <w:divsChild>
                                                                                                            <w:div w:id="1918586219">
                                                                                                              <w:marLeft w:val="0"/>
                                                                                                              <w:marRight w:val="0"/>
                                                                                                              <w:marTop w:val="0"/>
                                                                                                              <w:marBottom w:val="0"/>
                                                                                                              <w:divBdr>
                                                                                                                <w:top w:val="none" w:sz="0" w:space="0" w:color="auto"/>
                                                                                                                <w:left w:val="none" w:sz="0" w:space="0" w:color="auto"/>
                                                                                                                <w:bottom w:val="none" w:sz="0" w:space="0" w:color="auto"/>
                                                                                                                <w:right w:val="none" w:sz="0" w:space="0" w:color="auto"/>
                                                                                                              </w:divBdr>
                                                                                                              <w:divsChild>
                                                                                                                <w:div w:id="855310529">
                                                                                                                  <w:marLeft w:val="0"/>
                                                                                                                  <w:marRight w:val="0"/>
                                                                                                                  <w:marTop w:val="0"/>
                                                                                                                  <w:marBottom w:val="0"/>
                                                                                                                  <w:divBdr>
                                                                                                                    <w:top w:val="none" w:sz="0" w:space="0" w:color="auto"/>
                                                                                                                    <w:left w:val="none" w:sz="0" w:space="0" w:color="auto"/>
                                                                                                                    <w:bottom w:val="none" w:sz="0" w:space="0" w:color="auto"/>
                                                                                                                    <w:right w:val="none" w:sz="0" w:space="0" w:color="auto"/>
                                                                                                                  </w:divBdr>
                                                                                                                  <w:divsChild>
                                                                                                                    <w:div w:id="1893467017">
                                                                                                                      <w:marLeft w:val="-450"/>
                                                                                                                      <w:marRight w:val="0"/>
                                                                                                                      <w:marTop w:val="150"/>
                                                                                                                      <w:marBottom w:val="225"/>
                                                                                                                      <w:divBdr>
                                                                                                                        <w:top w:val="single" w:sz="6" w:space="2" w:color="D8D8D8"/>
                                                                                                                        <w:left w:val="single" w:sz="6" w:space="2" w:color="D8D8D8"/>
                                                                                                                        <w:bottom w:val="single" w:sz="6" w:space="2" w:color="D8D8D8"/>
                                                                                                                        <w:right w:val="single" w:sz="6" w:space="2" w:color="D8D8D8"/>
                                                                                                                      </w:divBdr>
                                                                                                                      <w:divsChild>
                                                                                                                        <w:div w:id="1893077643">
                                                                                                                          <w:marLeft w:val="225"/>
                                                                                                                          <w:marRight w:val="225"/>
                                                                                                                          <w:marTop w:val="75"/>
                                                                                                                          <w:marBottom w:val="75"/>
                                                                                                                          <w:divBdr>
                                                                                                                            <w:top w:val="none" w:sz="0" w:space="0" w:color="auto"/>
                                                                                                                            <w:left w:val="none" w:sz="0" w:space="0" w:color="auto"/>
                                                                                                                            <w:bottom w:val="none" w:sz="0" w:space="0" w:color="auto"/>
                                                                                                                            <w:right w:val="none" w:sz="0" w:space="0" w:color="auto"/>
                                                                                                                          </w:divBdr>
                                                                                                                          <w:divsChild>
                                                                                                                            <w:div w:id="1815826540">
                                                                                                                              <w:marLeft w:val="0"/>
                                                                                                                              <w:marRight w:val="0"/>
                                                                                                                              <w:marTop w:val="0"/>
                                                                                                                              <w:marBottom w:val="0"/>
                                                                                                                              <w:divBdr>
                                                                                                                                <w:top w:val="single" w:sz="6" w:space="0" w:color="auto"/>
                                                                                                                                <w:left w:val="single" w:sz="6" w:space="0" w:color="auto"/>
                                                                                                                                <w:bottom w:val="single" w:sz="6" w:space="0" w:color="auto"/>
                                                                                                                                <w:right w:val="single" w:sz="6" w:space="0" w:color="auto"/>
                                                                                                                              </w:divBdr>
                                                                                                                              <w:divsChild>
                                                                                                                                <w:div w:id="1789353259">
                                                                                                                                  <w:marLeft w:val="0"/>
                                                                                                                                  <w:marRight w:val="0"/>
                                                                                                                                  <w:marTop w:val="0"/>
                                                                                                                                  <w:marBottom w:val="0"/>
                                                                                                                                  <w:divBdr>
                                                                                                                                    <w:top w:val="none" w:sz="0" w:space="0" w:color="auto"/>
                                                                                                                                    <w:left w:val="none" w:sz="0" w:space="0" w:color="auto"/>
                                                                                                                                    <w:bottom w:val="none" w:sz="0" w:space="0" w:color="auto"/>
                                                                                                                                    <w:right w:val="none" w:sz="0" w:space="0" w:color="auto"/>
                                                                                                                                  </w:divBdr>
                                                                                                                                  <w:divsChild>
                                                                                                                                    <w:div w:id="157145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0786511">
      <w:bodyDiv w:val="1"/>
      <w:marLeft w:val="0"/>
      <w:marRight w:val="0"/>
      <w:marTop w:val="0"/>
      <w:marBottom w:val="0"/>
      <w:divBdr>
        <w:top w:val="none" w:sz="0" w:space="0" w:color="auto"/>
        <w:left w:val="none" w:sz="0" w:space="0" w:color="auto"/>
        <w:bottom w:val="none" w:sz="0" w:space="0" w:color="auto"/>
        <w:right w:val="none" w:sz="0" w:space="0" w:color="auto"/>
      </w:divBdr>
    </w:div>
    <w:div w:id="1342201072">
      <w:bodyDiv w:val="1"/>
      <w:marLeft w:val="0"/>
      <w:marRight w:val="0"/>
      <w:marTop w:val="0"/>
      <w:marBottom w:val="0"/>
      <w:divBdr>
        <w:top w:val="none" w:sz="0" w:space="0" w:color="auto"/>
        <w:left w:val="none" w:sz="0" w:space="0" w:color="auto"/>
        <w:bottom w:val="none" w:sz="0" w:space="0" w:color="auto"/>
        <w:right w:val="none" w:sz="0" w:space="0" w:color="auto"/>
      </w:divBdr>
    </w:div>
    <w:div w:id="1348366278">
      <w:bodyDiv w:val="1"/>
      <w:marLeft w:val="0"/>
      <w:marRight w:val="0"/>
      <w:marTop w:val="0"/>
      <w:marBottom w:val="0"/>
      <w:divBdr>
        <w:top w:val="none" w:sz="0" w:space="0" w:color="auto"/>
        <w:left w:val="none" w:sz="0" w:space="0" w:color="auto"/>
        <w:bottom w:val="none" w:sz="0" w:space="0" w:color="auto"/>
        <w:right w:val="none" w:sz="0" w:space="0" w:color="auto"/>
      </w:divBdr>
    </w:div>
    <w:div w:id="1353800512">
      <w:bodyDiv w:val="1"/>
      <w:marLeft w:val="0"/>
      <w:marRight w:val="0"/>
      <w:marTop w:val="0"/>
      <w:marBottom w:val="0"/>
      <w:divBdr>
        <w:top w:val="none" w:sz="0" w:space="0" w:color="auto"/>
        <w:left w:val="none" w:sz="0" w:space="0" w:color="auto"/>
        <w:bottom w:val="none" w:sz="0" w:space="0" w:color="auto"/>
        <w:right w:val="none" w:sz="0" w:space="0" w:color="auto"/>
      </w:divBdr>
    </w:div>
    <w:div w:id="1370839786">
      <w:bodyDiv w:val="1"/>
      <w:marLeft w:val="0"/>
      <w:marRight w:val="0"/>
      <w:marTop w:val="0"/>
      <w:marBottom w:val="0"/>
      <w:divBdr>
        <w:top w:val="none" w:sz="0" w:space="0" w:color="auto"/>
        <w:left w:val="none" w:sz="0" w:space="0" w:color="auto"/>
        <w:bottom w:val="none" w:sz="0" w:space="0" w:color="auto"/>
        <w:right w:val="none" w:sz="0" w:space="0" w:color="auto"/>
      </w:divBdr>
      <w:divsChild>
        <w:div w:id="204761631">
          <w:marLeft w:val="547"/>
          <w:marRight w:val="0"/>
          <w:marTop w:val="96"/>
          <w:marBottom w:val="0"/>
          <w:divBdr>
            <w:top w:val="none" w:sz="0" w:space="0" w:color="auto"/>
            <w:left w:val="none" w:sz="0" w:space="0" w:color="auto"/>
            <w:bottom w:val="none" w:sz="0" w:space="0" w:color="auto"/>
            <w:right w:val="none" w:sz="0" w:space="0" w:color="auto"/>
          </w:divBdr>
        </w:div>
      </w:divsChild>
    </w:div>
    <w:div w:id="1394306818">
      <w:bodyDiv w:val="1"/>
      <w:marLeft w:val="0"/>
      <w:marRight w:val="0"/>
      <w:marTop w:val="0"/>
      <w:marBottom w:val="0"/>
      <w:divBdr>
        <w:top w:val="none" w:sz="0" w:space="0" w:color="auto"/>
        <w:left w:val="none" w:sz="0" w:space="0" w:color="auto"/>
        <w:bottom w:val="none" w:sz="0" w:space="0" w:color="auto"/>
        <w:right w:val="none" w:sz="0" w:space="0" w:color="auto"/>
      </w:divBdr>
    </w:div>
    <w:div w:id="1398242992">
      <w:bodyDiv w:val="1"/>
      <w:marLeft w:val="0"/>
      <w:marRight w:val="0"/>
      <w:marTop w:val="0"/>
      <w:marBottom w:val="0"/>
      <w:divBdr>
        <w:top w:val="none" w:sz="0" w:space="0" w:color="auto"/>
        <w:left w:val="none" w:sz="0" w:space="0" w:color="auto"/>
        <w:bottom w:val="none" w:sz="0" w:space="0" w:color="auto"/>
        <w:right w:val="none" w:sz="0" w:space="0" w:color="auto"/>
      </w:divBdr>
    </w:div>
    <w:div w:id="1401713436">
      <w:bodyDiv w:val="1"/>
      <w:marLeft w:val="0"/>
      <w:marRight w:val="0"/>
      <w:marTop w:val="0"/>
      <w:marBottom w:val="0"/>
      <w:divBdr>
        <w:top w:val="none" w:sz="0" w:space="0" w:color="auto"/>
        <w:left w:val="none" w:sz="0" w:space="0" w:color="auto"/>
        <w:bottom w:val="none" w:sz="0" w:space="0" w:color="auto"/>
        <w:right w:val="none" w:sz="0" w:space="0" w:color="auto"/>
      </w:divBdr>
    </w:div>
    <w:div w:id="1401752120">
      <w:bodyDiv w:val="1"/>
      <w:marLeft w:val="0"/>
      <w:marRight w:val="0"/>
      <w:marTop w:val="0"/>
      <w:marBottom w:val="0"/>
      <w:divBdr>
        <w:top w:val="none" w:sz="0" w:space="0" w:color="auto"/>
        <w:left w:val="none" w:sz="0" w:space="0" w:color="auto"/>
        <w:bottom w:val="none" w:sz="0" w:space="0" w:color="auto"/>
        <w:right w:val="none" w:sz="0" w:space="0" w:color="auto"/>
      </w:divBdr>
    </w:div>
    <w:div w:id="1411197435">
      <w:bodyDiv w:val="1"/>
      <w:marLeft w:val="0"/>
      <w:marRight w:val="0"/>
      <w:marTop w:val="0"/>
      <w:marBottom w:val="0"/>
      <w:divBdr>
        <w:top w:val="none" w:sz="0" w:space="0" w:color="auto"/>
        <w:left w:val="none" w:sz="0" w:space="0" w:color="auto"/>
        <w:bottom w:val="none" w:sz="0" w:space="0" w:color="auto"/>
        <w:right w:val="none" w:sz="0" w:space="0" w:color="auto"/>
      </w:divBdr>
    </w:div>
    <w:div w:id="1423725741">
      <w:bodyDiv w:val="1"/>
      <w:marLeft w:val="0"/>
      <w:marRight w:val="0"/>
      <w:marTop w:val="0"/>
      <w:marBottom w:val="0"/>
      <w:divBdr>
        <w:top w:val="none" w:sz="0" w:space="0" w:color="auto"/>
        <w:left w:val="none" w:sz="0" w:space="0" w:color="auto"/>
        <w:bottom w:val="none" w:sz="0" w:space="0" w:color="auto"/>
        <w:right w:val="none" w:sz="0" w:space="0" w:color="auto"/>
      </w:divBdr>
    </w:div>
    <w:div w:id="1431002779">
      <w:bodyDiv w:val="1"/>
      <w:marLeft w:val="0"/>
      <w:marRight w:val="0"/>
      <w:marTop w:val="0"/>
      <w:marBottom w:val="0"/>
      <w:divBdr>
        <w:top w:val="none" w:sz="0" w:space="0" w:color="auto"/>
        <w:left w:val="none" w:sz="0" w:space="0" w:color="auto"/>
        <w:bottom w:val="none" w:sz="0" w:space="0" w:color="auto"/>
        <w:right w:val="none" w:sz="0" w:space="0" w:color="auto"/>
      </w:divBdr>
    </w:div>
    <w:div w:id="1436438669">
      <w:bodyDiv w:val="1"/>
      <w:marLeft w:val="0"/>
      <w:marRight w:val="0"/>
      <w:marTop w:val="0"/>
      <w:marBottom w:val="0"/>
      <w:divBdr>
        <w:top w:val="none" w:sz="0" w:space="0" w:color="auto"/>
        <w:left w:val="none" w:sz="0" w:space="0" w:color="auto"/>
        <w:bottom w:val="none" w:sz="0" w:space="0" w:color="auto"/>
        <w:right w:val="none" w:sz="0" w:space="0" w:color="auto"/>
      </w:divBdr>
    </w:div>
    <w:div w:id="1446925318">
      <w:bodyDiv w:val="1"/>
      <w:marLeft w:val="0"/>
      <w:marRight w:val="0"/>
      <w:marTop w:val="0"/>
      <w:marBottom w:val="0"/>
      <w:divBdr>
        <w:top w:val="none" w:sz="0" w:space="0" w:color="auto"/>
        <w:left w:val="none" w:sz="0" w:space="0" w:color="auto"/>
        <w:bottom w:val="none" w:sz="0" w:space="0" w:color="auto"/>
        <w:right w:val="none" w:sz="0" w:space="0" w:color="auto"/>
      </w:divBdr>
    </w:div>
    <w:div w:id="1448353128">
      <w:bodyDiv w:val="1"/>
      <w:marLeft w:val="0"/>
      <w:marRight w:val="0"/>
      <w:marTop w:val="0"/>
      <w:marBottom w:val="0"/>
      <w:divBdr>
        <w:top w:val="none" w:sz="0" w:space="0" w:color="auto"/>
        <w:left w:val="none" w:sz="0" w:space="0" w:color="auto"/>
        <w:bottom w:val="none" w:sz="0" w:space="0" w:color="auto"/>
        <w:right w:val="none" w:sz="0" w:space="0" w:color="auto"/>
      </w:divBdr>
    </w:div>
    <w:div w:id="1456563016">
      <w:bodyDiv w:val="1"/>
      <w:marLeft w:val="0"/>
      <w:marRight w:val="0"/>
      <w:marTop w:val="0"/>
      <w:marBottom w:val="0"/>
      <w:divBdr>
        <w:top w:val="none" w:sz="0" w:space="0" w:color="auto"/>
        <w:left w:val="none" w:sz="0" w:space="0" w:color="auto"/>
        <w:bottom w:val="none" w:sz="0" w:space="0" w:color="auto"/>
        <w:right w:val="none" w:sz="0" w:space="0" w:color="auto"/>
      </w:divBdr>
    </w:div>
    <w:div w:id="1457219468">
      <w:bodyDiv w:val="1"/>
      <w:marLeft w:val="0"/>
      <w:marRight w:val="0"/>
      <w:marTop w:val="0"/>
      <w:marBottom w:val="0"/>
      <w:divBdr>
        <w:top w:val="none" w:sz="0" w:space="0" w:color="auto"/>
        <w:left w:val="none" w:sz="0" w:space="0" w:color="auto"/>
        <w:bottom w:val="none" w:sz="0" w:space="0" w:color="auto"/>
        <w:right w:val="none" w:sz="0" w:space="0" w:color="auto"/>
      </w:divBdr>
    </w:div>
    <w:div w:id="1465929631">
      <w:bodyDiv w:val="1"/>
      <w:marLeft w:val="0"/>
      <w:marRight w:val="0"/>
      <w:marTop w:val="0"/>
      <w:marBottom w:val="0"/>
      <w:divBdr>
        <w:top w:val="none" w:sz="0" w:space="0" w:color="auto"/>
        <w:left w:val="none" w:sz="0" w:space="0" w:color="auto"/>
        <w:bottom w:val="none" w:sz="0" w:space="0" w:color="auto"/>
        <w:right w:val="none" w:sz="0" w:space="0" w:color="auto"/>
      </w:divBdr>
    </w:div>
    <w:div w:id="1481463029">
      <w:bodyDiv w:val="1"/>
      <w:marLeft w:val="0"/>
      <w:marRight w:val="0"/>
      <w:marTop w:val="0"/>
      <w:marBottom w:val="0"/>
      <w:divBdr>
        <w:top w:val="none" w:sz="0" w:space="0" w:color="auto"/>
        <w:left w:val="none" w:sz="0" w:space="0" w:color="auto"/>
        <w:bottom w:val="none" w:sz="0" w:space="0" w:color="auto"/>
        <w:right w:val="none" w:sz="0" w:space="0" w:color="auto"/>
      </w:divBdr>
    </w:div>
    <w:div w:id="1514226568">
      <w:bodyDiv w:val="1"/>
      <w:marLeft w:val="0"/>
      <w:marRight w:val="0"/>
      <w:marTop w:val="0"/>
      <w:marBottom w:val="0"/>
      <w:divBdr>
        <w:top w:val="none" w:sz="0" w:space="0" w:color="auto"/>
        <w:left w:val="none" w:sz="0" w:space="0" w:color="auto"/>
        <w:bottom w:val="none" w:sz="0" w:space="0" w:color="auto"/>
        <w:right w:val="none" w:sz="0" w:space="0" w:color="auto"/>
      </w:divBdr>
    </w:div>
    <w:div w:id="1533955371">
      <w:bodyDiv w:val="1"/>
      <w:marLeft w:val="0"/>
      <w:marRight w:val="0"/>
      <w:marTop w:val="0"/>
      <w:marBottom w:val="0"/>
      <w:divBdr>
        <w:top w:val="none" w:sz="0" w:space="0" w:color="auto"/>
        <w:left w:val="none" w:sz="0" w:space="0" w:color="auto"/>
        <w:bottom w:val="none" w:sz="0" w:space="0" w:color="auto"/>
        <w:right w:val="none" w:sz="0" w:space="0" w:color="auto"/>
      </w:divBdr>
    </w:div>
    <w:div w:id="1543177657">
      <w:bodyDiv w:val="1"/>
      <w:marLeft w:val="0"/>
      <w:marRight w:val="0"/>
      <w:marTop w:val="0"/>
      <w:marBottom w:val="0"/>
      <w:divBdr>
        <w:top w:val="none" w:sz="0" w:space="0" w:color="auto"/>
        <w:left w:val="none" w:sz="0" w:space="0" w:color="auto"/>
        <w:bottom w:val="none" w:sz="0" w:space="0" w:color="auto"/>
        <w:right w:val="none" w:sz="0" w:space="0" w:color="auto"/>
      </w:divBdr>
    </w:div>
    <w:div w:id="1550804525">
      <w:bodyDiv w:val="1"/>
      <w:marLeft w:val="0"/>
      <w:marRight w:val="0"/>
      <w:marTop w:val="0"/>
      <w:marBottom w:val="0"/>
      <w:divBdr>
        <w:top w:val="none" w:sz="0" w:space="0" w:color="auto"/>
        <w:left w:val="none" w:sz="0" w:space="0" w:color="auto"/>
        <w:bottom w:val="none" w:sz="0" w:space="0" w:color="auto"/>
        <w:right w:val="none" w:sz="0" w:space="0" w:color="auto"/>
      </w:divBdr>
    </w:div>
    <w:div w:id="1563059283">
      <w:bodyDiv w:val="1"/>
      <w:marLeft w:val="0"/>
      <w:marRight w:val="0"/>
      <w:marTop w:val="0"/>
      <w:marBottom w:val="0"/>
      <w:divBdr>
        <w:top w:val="none" w:sz="0" w:space="0" w:color="auto"/>
        <w:left w:val="none" w:sz="0" w:space="0" w:color="auto"/>
        <w:bottom w:val="none" w:sz="0" w:space="0" w:color="auto"/>
        <w:right w:val="none" w:sz="0" w:space="0" w:color="auto"/>
      </w:divBdr>
    </w:div>
    <w:div w:id="1564750443">
      <w:bodyDiv w:val="1"/>
      <w:marLeft w:val="0"/>
      <w:marRight w:val="0"/>
      <w:marTop w:val="0"/>
      <w:marBottom w:val="0"/>
      <w:divBdr>
        <w:top w:val="none" w:sz="0" w:space="0" w:color="auto"/>
        <w:left w:val="none" w:sz="0" w:space="0" w:color="auto"/>
        <w:bottom w:val="none" w:sz="0" w:space="0" w:color="auto"/>
        <w:right w:val="none" w:sz="0" w:space="0" w:color="auto"/>
      </w:divBdr>
    </w:div>
    <w:div w:id="1578858414">
      <w:bodyDiv w:val="1"/>
      <w:marLeft w:val="0"/>
      <w:marRight w:val="0"/>
      <w:marTop w:val="0"/>
      <w:marBottom w:val="0"/>
      <w:divBdr>
        <w:top w:val="none" w:sz="0" w:space="0" w:color="auto"/>
        <w:left w:val="none" w:sz="0" w:space="0" w:color="auto"/>
        <w:bottom w:val="none" w:sz="0" w:space="0" w:color="auto"/>
        <w:right w:val="none" w:sz="0" w:space="0" w:color="auto"/>
      </w:divBdr>
    </w:div>
    <w:div w:id="1591350500">
      <w:bodyDiv w:val="1"/>
      <w:marLeft w:val="0"/>
      <w:marRight w:val="0"/>
      <w:marTop w:val="0"/>
      <w:marBottom w:val="0"/>
      <w:divBdr>
        <w:top w:val="none" w:sz="0" w:space="0" w:color="auto"/>
        <w:left w:val="none" w:sz="0" w:space="0" w:color="auto"/>
        <w:bottom w:val="none" w:sz="0" w:space="0" w:color="auto"/>
        <w:right w:val="none" w:sz="0" w:space="0" w:color="auto"/>
      </w:divBdr>
    </w:div>
    <w:div w:id="1611667318">
      <w:bodyDiv w:val="1"/>
      <w:marLeft w:val="0"/>
      <w:marRight w:val="0"/>
      <w:marTop w:val="0"/>
      <w:marBottom w:val="0"/>
      <w:divBdr>
        <w:top w:val="none" w:sz="0" w:space="0" w:color="auto"/>
        <w:left w:val="none" w:sz="0" w:space="0" w:color="auto"/>
        <w:bottom w:val="none" w:sz="0" w:space="0" w:color="auto"/>
        <w:right w:val="none" w:sz="0" w:space="0" w:color="auto"/>
      </w:divBdr>
    </w:div>
    <w:div w:id="1614747903">
      <w:bodyDiv w:val="1"/>
      <w:marLeft w:val="0"/>
      <w:marRight w:val="0"/>
      <w:marTop w:val="0"/>
      <w:marBottom w:val="0"/>
      <w:divBdr>
        <w:top w:val="none" w:sz="0" w:space="0" w:color="auto"/>
        <w:left w:val="none" w:sz="0" w:space="0" w:color="auto"/>
        <w:bottom w:val="none" w:sz="0" w:space="0" w:color="auto"/>
        <w:right w:val="none" w:sz="0" w:space="0" w:color="auto"/>
      </w:divBdr>
    </w:div>
    <w:div w:id="1615818955">
      <w:bodyDiv w:val="1"/>
      <w:marLeft w:val="0"/>
      <w:marRight w:val="0"/>
      <w:marTop w:val="0"/>
      <w:marBottom w:val="0"/>
      <w:divBdr>
        <w:top w:val="none" w:sz="0" w:space="0" w:color="auto"/>
        <w:left w:val="none" w:sz="0" w:space="0" w:color="auto"/>
        <w:bottom w:val="none" w:sz="0" w:space="0" w:color="auto"/>
        <w:right w:val="none" w:sz="0" w:space="0" w:color="auto"/>
      </w:divBdr>
    </w:div>
    <w:div w:id="1645895205">
      <w:bodyDiv w:val="1"/>
      <w:marLeft w:val="0"/>
      <w:marRight w:val="0"/>
      <w:marTop w:val="0"/>
      <w:marBottom w:val="0"/>
      <w:divBdr>
        <w:top w:val="none" w:sz="0" w:space="0" w:color="auto"/>
        <w:left w:val="none" w:sz="0" w:space="0" w:color="auto"/>
        <w:bottom w:val="none" w:sz="0" w:space="0" w:color="auto"/>
        <w:right w:val="none" w:sz="0" w:space="0" w:color="auto"/>
      </w:divBdr>
    </w:div>
    <w:div w:id="1652562987">
      <w:bodyDiv w:val="1"/>
      <w:marLeft w:val="0"/>
      <w:marRight w:val="0"/>
      <w:marTop w:val="0"/>
      <w:marBottom w:val="0"/>
      <w:divBdr>
        <w:top w:val="none" w:sz="0" w:space="0" w:color="auto"/>
        <w:left w:val="none" w:sz="0" w:space="0" w:color="auto"/>
        <w:bottom w:val="none" w:sz="0" w:space="0" w:color="auto"/>
        <w:right w:val="none" w:sz="0" w:space="0" w:color="auto"/>
      </w:divBdr>
    </w:div>
    <w:div w:id="1668367401">
      <w:bodyDiv w:val="1"/>
      <w:marLeft w:val="0"/>
      <w:marRight w:val="0"/>
      <w:marTop w:val="0"/>
      <w:marBottom w:val="0"/>
      <w:divBdr>
        <w:top w:val="none" w:sz="0" w:space="0" w:color="auto"/>
        <w:left w:val="none" w:sz="0" w:space="0" w:color="auto"/>
        <w:bottom w:val="none" w:sz="0" w:space="0" w:color="auto"/>
        <w:right w:val="none" w:sz="0" w:space="0" w:color="auto"/>
      </w:divBdr>
    </w:div>
    <w:div w:id="1680959854">
      <w:bodyDiv w:val="1"/>
      <w:marLeft w:val="0"/>
      <w:marRight w:val="0"/>
      <w:marTop w:val="0"/>
      <w:marBottom w:val="0"/>
      <w:divBdr>
        <w:top w:val="none" w:sz="0" w:space="0" w:color="auto"/>
        <w:left w:val="none" w:sz="0" w:space="0" w:color="auto"/>
        <w:bottom w:val="none" w:sz="0" w:space="0" w:color="auto"/>
        <w:right w:val="none" w:sz="0" w:space="0" w:color="auto"/>
      </w:divBdr>
    </w:div>
    <w:div w:id="1681077704">
      <w:bodyDiv w:val="1"/>
      <w:marLeft w:val="0"/>
      <w:marRight w:val="0"/>
      <w:marTop w:val="0"/>
      <w:marBottom w:val="0"/>
      <w:divBdr>
        <w:top w:val="none" w:sz="0" w:space="0" w:color="auto"/>
        <w:left w:val="none" w:sz="0" w:space="0" w:color="auto"/>
        <w:bottom w:val="none" w:sz="0" w:space="0" w:color="auto"/>
        <w:right w:val="none" w:sz="0" w:space="0" w:color="auto"/>
      </w:divBdr>
    </w:div>
    <w:div w:id="1690598313">
      <w:bodyDiv w:val="1"/>
      <w:marLeft w:val="0"/>
      <w:marRight w:val="0"/>
      <w:marTop w:val="0"/>
      <w:marBottom w:val="0"/>
      <w:divBdr>
        <w:top w:val="none" w:sz="0" w:space="0" w:color="auto"/>
        <w:left w:val="none" w:sz="0" w:space="0" w:color="auto"/>
        <w:bottom w:val="none" w:sz="0" w:space="0" w:color="auto"/>
        <w:right w:val="none" w:sz="0" w:space="0" w:color="auto"/>
      </w:divBdr>
    </w:div>
    <w:div w:id="1720981319">
      <w:bodyDiv w:val="1"/>
      <w:marLeft w:val="0"/>
      <w:marRight w:val="0"/>
      <w:marTop w:val="0"/>
      <w:marBottom w:val="0"/>
      <w:divBdr>
        <w:top w:val="none" w:sz="0" w:space="0" w:color="auto"/>
        <w:left w:val="none" w:sz="0" w:space="0" w:color="auto"/>
        <w:bottom w:val="none" w:sz="0" w:space="0" w:color="auto"/>
        <w:right w:val="none" w:sz="0" w:space="0" w:color="auto"/>
      </w:divBdr>
    </w:div>
    <w:div w:id="1727798057">
      <w:bodyDiv w:val="1"/>
      <w:marLeft w:val="0"/>
      <w:marRight w:val="0"/>
      <w:marTop w:val="0"/>
      <w:marBottom w:val="0"/>
      <w:divBdr>
        <w:top w:val="none" w:sz="0" w:space="0" w:color="auto"/>
        <w:left w:val="none" w:sz="0" w:space="0" w:color="auto"/>
        <w:bottom w:val="none" w:sz="0" w:space="0" w:color="auto"/>
        <w:right w:val="none" w:sz="0" w:space="0" w:color="auto"/>
      </w:divBdr>
    </w:div>
    <w:div w:id="1737194461">
      <w:bodyDiv w:val="1"/>
      <w:marLeft w:val="0"/>
      <w:marRight w:val="0"/>
      <w:marTop w:val="0"/>
      <w:marBottom w:val="0"/>
      <w:divBdr>
        <w:top w:val="none" w:sz="0" w:space="0" w:color="auto"/>
        <w:left w:val="none" w:sz="0" w:space="0" w:color="auto"/>
        <w:bottom w:val="none" w:sz="0" w:space="0" w:color="auto"/>
        <w:right w:val="none" w:sz="0" w:space="0" w:color="auto"/>
      </w:divBdr>
    </w:div>
    <w:div w:id="1751652612">
      <w:bodyDiv w:val="1"/>
      <w:marLeft w:val="0"/>
      <w:marRight w:val="0"/>
      <w:marTop w:val="0"/>
      <w:marBottom w:val="0"/>
      <w:divBdr>
        <w:top w:val="none" w:sz="0" w:space="0" w:color="auto"/>
        <w:left w:val="none" w:sz="0" w:space="0" w:color="auto"/>
        <w:bottom w:val="none" w:sz="0" w:space="0" w:color="auto"/>
        <w:right w:val="none" w:sz="0" w:space="0" w:color="auto"/>
      </w:divBdr>
    </w:div>
    <w:div w:id="1757895860">
      <w:bodyDiv w:val="1"/>
      <w:marLeft w:val="0"/>
      <w:marRight w:val="0"/>
      <w:marTop w:val="0"/>
      <w:marBottom w:val="0"/>
      <w:divBdr>
        <w:top w:val="none" w:sz="0" w:space="0" w:color="auto"/>
        <w:left w:val="none" w:sz="0" w:space="0" w:color="auto"/>
        <w:bottom w:val="none" w:sz="0" w:space="0" w:color="auto"/>
        <w:right w:val="none" w:sz="0" w:space="0" w:color="auto"/>
      </w:divBdr>
    </w:div>
    <w:div w:id="1763527544">
      <w:bodyDiv w:val="1"/>
      <w:marLeft w:val="0"/>
      <w:marRight w:val="0"/>
      <w:marTop w:val="0"/>
      <w:marBottom w:val="0"/>
      <w:divBdr>
        <w:top w:val="none" w:sz="0" w:space="0" w:color="auto"/>
        <w:left w:val="none" w:sz="0" w:space="0" w:color="auto"/>
        <w:bottom w:val="none" w:sz="0" w:space="0" w:color="auto"/>
        <w:right w:val="none" w:sz="0" w:space="0" w:color="auto"/>
      </w:divBdr>
    </w:div>
    <w:div w:id="1769497573">
      <w:bodyDiv w:val="1"/>
      <w:marLeft w:val="0"/>
      <w:marRight w:val="0"/>
      <w:marTop w:val="0"/>
      <w:marBottom w:val="0"/>
      <w:divBdr>
        <w:top w:val="none" w:sz="0" w:space="0" w:color="auto"/>
        <w:left w:val="none" w:sz="0" w:space="0" w:color="auto"/>
        <w:bottom w:val="none" w:sz="0" w:space="0" w:color="auto"/>
        <w:right w:val="none" w:sz="0" w:space="0" w:color="auto"/>
      </w:divBdr>
    </w:div>
    <w:div w:id="1777943739">
      <w:bodyDiv w:val="1"/>
      <w:marLeft w:val="0"/>
      <w:marRight w:val="0"/>
      <w:marTop w:val="0"/>
      <w:marBottom w:val="0"/>
      <w:divBdr>
        <w:top w:val="none" w:sz="0" w:space="0" w:color="auto"/>
        <w:left w:val="none" w:sz="0" w:space="0" w:color="auto"/>
        <w:bottom w:val="none" w:sz="0" w:space="0" w:color="auto"/>
        <w:right w:val="none" w:sz="0" w:space="0" w:color="auto"/>
      </w:divBdr>
    </w:div>
    <w:div w:id="1779333606">
      <w:bodyDiv w:val="1"/>
      <w:marLeft w:val="0"/>
      <w:marRight w:val="0"/>
      <w:marTop w:val="0"/>
      <w:marBottom w:val="0"/>
      <w:divBdr>
        <w:top w:val="none" w:sz="0" w:space="0" w:color="auto"/>
        <w:left w:val="none" w:sz="0" w:space="0" w:color="auto"/>
        <w:bottom w:val="none" w:sz="0" w:space="0" w:color="auto"/>
        <w:right w:val="none" w:sz="0" w:space="0" w:color="auto"/>
      </w:divBdr>
    </w:div>
    <w:div w:id="1803769071">
      <w:bodyDiv w:val="1"/>
      <w:marLeft w:val="0"/>
      <w:marRight w:val="0"/>
      <w:marTop w:val="0"/>
      <w:marBottom w:val="0"/>
      <w:divBdr>
        <w:top w:val="none" w:sz="0" w:space="0" w:color="auto"/>
        <w:left w:val="none" w:sz="0" w:space="0" w:color="auto"/>
        <w:bottom w:val="none" w:sz="0" w:space="0" w:color="auto"/>
        <w:right w:val="none" w:sz="0" w:space="0" w:color="auto"/>
      </w:divBdr>
    </w:div>
    <w:div w:id="1812401374">
      <w:bodyDiv w:val="1"/>
      <w:marLeft w:val="0"/>
      <w:marRight w:val="0"/>
      <w:marTop w:val="0"/>
      <w:marBottom w:val="0"/>
      <w:divBdr>
        <w:top w:val="none" w:sz="0" w:space="0" w:color="auto"/>
        <w:left w:val="none" w:sz="0" w:space="0" w:color="auto"/>
        <w:bottom w:val="none" w:sz="0" w:space="0" w:color="auto"/>
        <w:right w:val="none" w:sz="0" w:space="0" w:color="auto"/>
      </w:divBdr>
    </w:div>
    <w:div w:id="1828476677">
      <w:bodyDiv w:val="1"/>
      <w:marLeft w:val="0"/>
      <w:marRight w:val="0"/>
      <w:marTop w:val="0"/>
      <w:marBottom w:val="0"/>
      <w:divBdr>
        <w:top w:val="none" w:sz="0" w:space="0" w:color="auto"/>
        <w:left w:val="none" w:sz="0" w:space="0" w:color="auto"/>
        <w:bottom w:val="none" w:sz="0" w:space="0" w:color="auto"/>
        <w:right w:val="none" w:sz="0" w:space="0" w:color="auto"/>
      </w:divBdr>
    </w:div>
    <w:div w:id="1835564825">
      <w:bodyDiv w:val="1"/>
      <w:marLeft w:val="0"/>
      <w:marRight w:val="0"/>
      <w:marTop w:val="0"/>
      <w:marBottom w:val="0"/>
      <w:divBdr>
        <w:top w:val="none" w:sz="0" w:space="0" w:color="auto"/>
        <w:left w:val="none" w:sz="0" w:space="0" w:color="auto"/>
        <w:bottom w:val="none" w:sz="0" w:space="0" w:color="auto"/>
        <w:right w:val="none" w:sz="0" w:space="0" w:color="auto"/>
      </w:divBdr>
    </w:div>
    <w:div w:id="1855875796">
      <w:bodyDiv w:val="1"/>
      <w:marLeft w:val="0"/>
      <w:marRight w:val="0"/>
      <w:marTop w:val="0"/>
      <w:marBottom w:val="0"/>
      <w:divBdr>
        <w:top w:val="none" w:sz="0" w:space="0" w:color="auto"/>
        <w:left w:val="none" w:sz="0" w:space="0" w:color="auto"/>
        <w:bottom w:val="none" w:sz="0" w:space="0" w:color="auto"/>
        <w:right w:val="none" w:sz="0" w:space="0" w:color="auto"/>
      </w:divBdr>
    </w:div>
    <w:div w:id="1870026126">
      <w:bodyDiv w:val="1"/>
      <w:marLeft w:val="0"/>
      <w:marRight w:val="0"/>
      <w:marTop w:val="0"/>
      <w:marBottom w:val="0"/>
      <w:divBdr>
        <w:top w:val="none" w:sz="0" w:space="0" w:color="auto"/>
        <w:left w:val="none" w:sz="0" w:space="0" w:color="auto"/>
        <w:bottom w:val="none" w:sz="0" w:space="0" w:color="auto"/>
        <w:right w:val="none" w:sz="0" w:space="0" w:color="auto"/>
      </w:divBdr>
    </w:div>
    <w:div w:id="1874076647">
      <w:bodyDiv w:val="1"/>
      <w:marLeft w:val="0"/>
      <w:marRight w:val="0"/>
      <w:marTop w:val="0"/>
      <w:marBottom w:val="0"/>
      <w:divBdr>
        <w:top w:val="none" w:sz="0" w:space="0" w:color="auto"/>
        <w:left w:val="none" w:sz="0" w:space="0" w:color="auto"/>
        <w:bottom w:val="none" w:sz="0" w:space="0" w:color="auto"/>
        <w:right w:val="none" w:sz="0" w:space="0" w:color="auto"/>
      </w:divBdr>
    </w:div>
    <w:div w:id="1875658716">
      <w:bodyDiv w:val="1"/>
      <w:marLeft w:val="0"/>
      <w:marRight w:val="0"/>
      <w:marTop w:val="0"/>
      <w:marBottom w:val="0"/>
      <w:divBdr>
        <w:top w:val="none" w:sz="0" w:space="0" w:color="auto"/>
        <w:left w:val="none" w:sz="0" w:space="0" w:color="auto"/>
        <w:bottom w:val="none" w:sz="0" w:space="0" w:color="auto"/>
        <w:right w:val="none" w:sz="0" w:space="0" w:color="auto"/>
      </w:divBdr>
    </w:div>
    <w:div w:id="1933393521">
      <w:bodyDiv w:val="1"/>
      <w:marLeft w:val="0"/>
      <w:marRight w:val="0"/>
      <w:marTop w:val="0"/>
      <w:marBottom w:val="0"/>
      <w:divBdr>
        <w:top w:val="none" w:sz="0" w:space="0" w:color="auto"/>
        <w:left w:val="none" w:sz="0" w:space="0" w:color="auto"/>
        <w:bottom w:val="none" w:sz="0" w:space="0" w:color="auto"/>
        <w:right w:val="none" w:sz="0" w:space="0" w:color="auto"/>
      </w:divBdr>
    </w:div>
    <w:div w:id="1950619953">
      <w:bodyDiv w:val="1"/>
      <w:marLeft w:val="0"/>
      <w:marRight w:val="0"/>
      <w:marTop w:val="0"/>
      <w:marBottom w:val="0"/>
      <w:divBdr>
        <w:top w:val="none" w:sz="0" w:space="0" w:color="auto"/>
        <w:left w:val="none" w:sz="0" w:space="0" w:color="auto"/>
        <w:bottom w:val="none" w:sz="0" w:space="0" w:color="auto"/>
        <w:right w:val="none" w:sz="0" w:space="0" w:color="auto"/>
      </w:divBdr>
    </w:div>
    <w:div w:id="1962883242">
      <w:bodyDiv w:val="1"/>
      <w:marLeft w:val="0"/>
      <w:marRight w:val="0"/>
      <w:marTop w:val="0"/>
      <w:marBottom w:val="0"/>
      <w:divBdr>
        <w:top w:val="none" w:sz="0" w:space="0" w:color="auto"/>
        <w:left w:val="none" w:sz="0" w:space="0" w:color="auto"/>
        <w:bottom w:val="none" w:sz="0" w:space="0" w:color="auto"/>
        <w:right w:val="none" w:sz="0" w:space="0" w:color="auto"/>
      </w:divBdr>
    </w:div>
    <w:div w:id="1965041284">
      <w:bodyDiv w:val="1"/>
      <w:marLeft w:val="0"/>
      <w:marRight w:val="0"/>
      <w:marTop w:val="0"/>
      <w:marBottom w:val="0"/>
      <w:divBdr>
        <w:top w:val="none" w:sz="0" w:space="0" w:color="auto"/>
        <w:left w:val="none" w:sz="0" w:space="0" w:color="auto"/>
        <w:bottom w:val="none" w:sz="0" w:space="0" w:color="auto"/>
        <w:right w:val="none" w:sz="0" w:space="0" w:color="auto"/>
      </w:divBdr>
    </w:div>
    <w:div w:id="1965694218">
      <w:bodyDiv w:val="1"/>
      <w:marLeft w:val="0"/>
      <w:marRight w:val="0"/>
      <w:marTop w:val="0"/>
      <w:marBottom w:val="0"/>
      <w:divBdr>
        <w:top w:val="none" w:sz="0" w:space="0" w:color="auto"/>
        <w:left w:val="none" w:sz="0" w:space="0" w:color="auto"/>
        <w:bottom w:val="none" w:sz="0" w:space="0" w:color="auto"/>
        <w:right w:val="none" w:sz="0" w:space="0" w:color="auto"/>
      </w:divBdr>
      <w:divsChild>
        <w:div w:id="1061827467">
          <w:marLeft w:val="547"/>
          <w:marRight w:val="0"/>
          <w:marTop w:val="96"/>
          <w:marBottom w:val="0"/>
          <w:divBdr>
            <w:top w:val="none" w:sz="0" w:space="0" w:color="auto"/>
            <w:left w:val="none" w:sz="0" w:space="0" w:color="auto"/>
            <w:bottom w:val="none" w:sz="0" w:space="0" w:color="auto"/>
            <w:right w:val="none" w:sz="0" w:space="0" w:color="auto"/>
          </w:divBdr>
        </w:div>
      </w:divsChild>
    </w:div>
    <w:div w:id="1969699589">
      <w:bodyDiv w:val="1"/>
      <w:marLeft w:val="0"/>
      <w:marRight w:val="0"/>
      <w:marTop w:val="0"/>
      <w:marBottom w:val="0"/>
      <w:divBdr>
        <w:top w:val="none" w:sz="0" w:space="0" w:color="auto"/>
        <w:left w:val="none" w:sz="0" w:space="0" w:color="auto"/>
        <w:bottom w:val="none" w:sz="0" w:space="0" w:color="auto"/>
        <w:right w:val="none" w:sz="0" w:space="0" w:color="auto"/>
      </w:divBdr>
    </w:div>
    <w:div w:id="1970044605">
      <w:bodyDiv w:val="1"/>
      <w:marLeft w:val="0"/>
      <w:marRight w:val="0"/>
      <w:marTop w:val="0"/>
      <w:marBottom w:val="0"/>
      <w:divBdr>
        <w:top w:val="none" w:sz="0" w:space="0" w:color="auto"/>
        <w:left w:val="none" w:sz="0" w:space="0" w:color="auto"/>
        <w:bottom w:val="none" w:sz="0" w:space="0" w:color="auto"/>
        <w:right w:val="none" w:sz="0" w:space="0" w:color="auto"/>
      </w:divBdr>
    </w:div>
    <w:div w:id="1971204745">
      <w:bodyDiv w:val="1"/>
      <w:marLeft w:val="0"/>
      <w:marRight w:val="0"/>
      <w:marTop w:val="0"/>
      <w:marBottom w:val="0"/>
      <w:divBdr>
        <w:top w:val="none" w:sz="0" w:space="0" w:color="auto"/>
        <w:left w:val="none" w:sz="0" w:space="0" w:color="auto"/>
        <w:bottom w:val="none" w:sz="0" w:space="0" w:color="auto"/>
        <w:right w:val="none" w:sz="0" w:space="0" w:color="auto"/>
      </w:divBdr>
    </w:div>
    <w:div w:id="1989507539">
      <w:bodyDiv w:val="1"/>
      <w:marLeft w:val="0"/>
      <w:marRight w:val="0"/>
      <w:marTop w:val="0"/>
      <w:marBottom w:val="0"/>
      <w:divBdr>
        <w:top w:val="none" w:sz="0" w:space="0" w:color="auto"/>
        <w:left w:val="none" w:sz="0" w:space="0" w:color="auto"/>
        <w:bottom w:val="none" w:sz="0" w:space="0" w:color="auto"/>
        <w:right w:val="none" w:sz="0" w:space="0" w:color="auto"/>
      </w:divBdr>
    </w:div>
    <w:div w:id="2001344193">
      <w:bodyDiv w:val="1"/>
      <w:marLeft w:val="0"/>
      <w:marRight w:val="0"/>
      <w:marTop w:val="0"/>
      <w:marBottom w:val="0"/>
      <w:divBdr>
        <w:top w:val="none" w:sz="0" w:space="0" w:color="auto"/>
        <w:left w:val="none" w:sz="0" w:space="0" w:color="auto"/>
        <w:bottom w:val="none" w:sz="0" w:space="0" w:color="auto"/>
        <w:right w:val="none" w:sz="0" w:space="0" w:color="auto"/>
      </w:divBdr>
    </w:div>
    <w:div w:id="2021617845">
      <w:bodyDiv w:val="1"/>
      <w:marLeft w:val="0"/>
      <w:marRight w:val="0"/>
      <w:marTop w:val="0"/>
      <w:marBottom w:val="0"/>
      <w:divBdr>
        <w:top w:val="none" w:sz="0" w:space="0" w:color="auto"/>
        <w:left w:val="none" w:sz="0" w:space="0" w:color="auto"/>
        <w:bottom w:val="none" w:sz="0" w:space="0" w:color="auto"/>
        <w:right w:val="none" w:sz="0" w:space="0" w:color="auto"/>
      </w:divBdr>
    </w:div>
    <w:div w:id="2025932027">
      <w:bodyDiv w:val="1"/>
      <w:marLeft w:val="0"/>
      <w:marRight w:val="0"/>
      <w:marTop w:val="0"/>
      <w:marBottom w:val="0"/>
      <w:divBdr>
        <w:top w:val="none" w:sz="0" w:space="0" w:color="auto"/>
        <w:left w:val="none" w:sz="0" w:space="0" w:color="auto"/>
        <w:bottom w:val="none" w:sz="0" w:space="0" w:color="auto"/>
        <w:right w:val="none" w:sz="0" w:space="0" w:color="auto"/>
      </w:divBdr>
    </w:div>
    <w:div w:id="2030063953">
      <w:bodyDiv w:val="1"/>
      <w:marLeft w:val="0"/>
      <w:marRight w:val="0"/>
      <w:marTop w:val="0"/>
      <w:marBottom w:val="0"/>
      <w:divBdr>
        <w:top w:val="none" w:sz="0" w:space="0" w:color="auto"/>
        <w:left w:val="none" w:sz="0" w:space="0" w:color="auto"/>
        <w:bottom w:val="none" w:sz="0" w:space="0" w:color="auto"/>
        <w:right w:val="none" w:sz="0" w:space="0" w:color="auto"/>
      </w:divBdr>
    </w:div>
    <w:div w:id="2031449931">
      <w:bodyDiv w:val="1"/>
      <w:marLeft w:val="0"/>
      <w:marRight w:val="0"/>
      <w:marTop w:val="0"/>
      <w:marBottom w:val="0"/>
      <w:divBdr>
        <w:top w:val="none" w:sz="0" w:space="0" w:color="auto"/>
        <w:left w:val="none" w:sz="0" w:space="0" w:color="auto"/>
        <w:bottom w:val="none" w:sz="0" w:space="0" w:color="auto"/>
        <w:right w:val="none" w:sz="0" w:space="0" w:color="auto"/>
      </w:divBdr>
    </w:div>
    <w:div w:id="2046442048">
      <w:bodyDiv w:val="1"/>
      <w:marLeft w:val="0"/>
      <w:marRight w:val="0"/>
      <w:marTop w:val="0"/>
      <w:marBottom w:val="0"/>
      <w:divBdr>
        <w:top w:val="none" w:sz="0" w:space="0" w:color="auto"/>
        <w:left w:val="none" w:sz="0" w:space="0" w:color="auto"/>
        <w:bottom w:val="none" w:sz="0" w:space="0" w:color="auto"/>
        <w:right w:val="none" w:sz="0" w:space="0" w:color="auto"/>
      </w:divBdr>
    </w:div>
    <w:div w:id="2055688669">
      <w:bodyDiv w:val="1"/>
      <w:marLeft w:val="0"/>
      <w:marRight w:val="0"/>
      <w:marTop w:val="0"/>
      <w:marBottom w:val="0"/>
      <w:divBdr>
        <w:top w:val="none" w:sz="0" w:space="0" w:color="auto"/>
        <w:left w:val="none" w:sz="0" w:space="0" w:color="auto"/>
        <w:bottom w:val="none" w:sz="0" w:space="0" w:color="auto"/>
        <w:right w:val="none" w:sz="0" w:space="0" w:color="auto"/>
      </w:divBdr>
    </w:div>
    <w:div w:id="2070494042">
      <w:bodyDiv w:val="1"/>
      <w:marLeft w:val="0"/>
      <w:marRight w:val="0"/>
      <w:marTop w:val="0"/>
      <w:marBottom w:val="0"/>
      <w:divBdr>
        <w:top w:val="none" w:sz="0" w:space="0" w:color="auto"/>
        <w:left w:val="none" w:sz="0" w:space="0" w:color="auto"/>
        <w:bottom w:val="none" w:sz="0" w:space="0" w:color="auto"/>
        <w:right w:val="none" w:sz="0" w:space="0" w:color="auto"/>
      </w:divBdr>
    </w:div>
    <w:div w:id="2105568010">
      <w:bodyDiv w:val="1"/>
      <w:marLeft w:val="0"/>
      <w:marRight w:val="0"/>
      <w:marTop w:val="0"/>
      <w:marBottom w:val="0"/>
      <w:divBdr>
        <w:top w:val="none" w:sz="0" w:space="0" w:color="auto"/>
        <w:left w:val="none" w:sz="0" w:space="0" w:color="auto"/>
        <w:bottom w:val="none" w:sz="0" w:space="0" w:color="auto"/>
        <w:right w:val="none" w:sz="0" w:space="0" w:color="auto"/>
      </w:divBdr>
    </w:div>
    <w:div w:id="2112818351">
      <w:bodyDiv w:val="1"/>
      <w:marLeft w:val="0"/>
      <w:marRight w:val="0"/>
      <w:marTop w:val="0"/>
      <w:marBottom w:val="0"/>
      <w:divBdr>
        <w:top w:val="none" w:sz="0" w:space="0" w:color="auto"/>
        <w:left w:val="none" w:sz="0" w:space="0" w:color="auto"/>
        <w:bottom w:val="none" w:sz="0" w:space="0" w:color="auto"/>
        <w:right w:val="none" w:sz="0" w:space="0" w:color="auto"/>
      </w:divBdr>
    </w:div>
    <w:div w:id="2115049861">
      <w:bodyDiv w:val="1"/>
      <w:marLeft w:val="0"/>
      <w:marRight w:val="0"/>
      <w:marTop w:val="0"/>
      <w:marBottom w:val="0"/>
      <w:divBdr>
        <w:top w:val="none" w:sz="0" w:space="0" w:color="auto"/>
        <w:left w:val="none" w:sz="0" w:space="0" w:color="auto"/>
        <w:bottom w:val="none" w:sz="0" w:space="0" w:color="auto"/>
        <w:right w:val="none" w:sz="0" w:space="0" w:color="auto"/>
      </w:divBdr>
    </w:div>
    <w:div w:id="2115400774">
      <w:bodyDiv w:val="1"/>
      <w:marLeft w:val="0"/>
      <w:marRight w:val="0"/>
      <w:marTop w:val="0"/>
      <w:marBottom w:val="0"/>
      <w:divBdr>
        <w:top w:val="none" w:sz="0" w:space="0" w:color="auto"/>
        <w:left w:val="none" w:sz="0" w:space="0" w:color="auto"/>
        <w:bottom w:val="none" w:sz="0" w:space="0" w:color="auto"/>
        <w:right w:val="none" w:sz="0" w:space="0" w:color="auto"/>
      </w:divBdr>
    </w:div>
    <w:div w:id="2120366598">
      <w:bodyDiv w:val="1"/>
      <w:marLeft w:val="0"/>
      <w:marRight w:val="0"/>
      <w:marTop w:val="0"/>
      <w:marBottom w:val="0"/>
      <w:divBdr>
        <w:top w:val="none" w:sz="0" w:space="0" w:color="auto"/>
        <w:left w:val="none" w:sz="0" w:space="0" w:color="auto"/>
        <w:bottom w:val="none" w:sz="0" w:space="0" w:color="auto"/>
        <w:right w:val="none" w:sz="0" w:space="0" w:color="auto"/>
      </w:divBdr>
    </w:div>
    <w:div w:id="2127579900">
      <w:bodyDiv w:val="1"/>
      <w:marLeft w:val="0"/>
      <w:marRight w:val="0"/>
      <w:marTop w:val="0"/>
      <w:marBottom w:val="0"/>
      <w:divBdr>
        <w:top w:val="none" w:sz="0" w:space="0" w:color="auto"/>
        <w:left w:val="none" w:sz="0" w:space="0" w:color="auto"/>
        <w:bottom w:val="none" w:sz="0" w:space="0" w:color="auto"/>
        <w:right w:val="none" w:sz="0" w:space="0" w:color="auto"/>
      </w:divBdr>
    </w:div>
    <w:div w:id="2146704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40ED0D-427D-4D8C-839E-AB343E817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10</Pages>
  <Words>2847</Words>
  <Characters>16234</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20/1414r2</vt:lpstr>
    </vt:vector>
  </TitlesOfParts>
  <Company>Huawei Technologies</Company>
  <LinksUpToDate>false</LinksUpToDate>
  <CharactersWithSpaces>19043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20/1414r2</dc:title>
  <dc:subject>Comment Resolution for CID1014</dc:subject>
  <dc:creator>Edward Au</dc:creator>
  <cp:keywords>Submission</cp:keywords>
  <dc:description>Resolutions for some recirculation SA ballot comments</dc:description>
  <cp:lastModifiedBy>Yan Xin</cp:lastModifiedBy>
  <cp:revision>12</cp:revision>
  <cp:lastPrinted>2011-03-31T18:31:00Z</cp:lastPrinted>
  <dcterms:created xsi:type="dcterms:W3CDTF">2021-04-15T14:06:00Z</dcterms:created>
  <dcterms:modified xsi:type="dcterms:W3CDTF">2021-04-15T15:06:00Z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(1)fZnUxGmOzYdwB9ngseQ4vYJMv4yKUcju56xMcC4hnZJgHQ3tatDERDSY56EypjowZYgHDL4wIPDFY7wvUXv1jE7Eus+DEiBHbOVFCGVlQvb522P50j8n6l46kFDUFuoAdZTf1aZQXsV1tGbAD9JZW7uiIXUGl2B7DacVEoUWBEU=</vt:lpwstr>
  </property>
  <property fmtid="{D5CDD505-2E9C-101B-9397-08002B2CF9AE}" pid="3" name="_readonly">
    <vt:lpwstr/>
  </property>
  <property fmtid="{D5CDD505-2E9C-101B-9397-08002B2CF9AE}" pid="4" name="_change">
    <vt:lpwstr/>
  </property>
  <property fmtid="{D5CDD505-2E9C-101B-9397-08002B2CF9AE}" pid="5" name="_full-control">
    <vt:lpwstr/>
  </property>
  <property fmtid="{D5CDD505-2E9C-101B-9397-08002B2CF9AE}" pid="6" name="sflag">
    <vt:lpwstr>1460728944</vt:lpwstr>
  </property>
</Properties>
</file>