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5BE993D3"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 xml:space="preserve">Clause </w:t>
            </w:r>
            <w:r w:rsidR="00436CB3">
              <w:rPr>
                <w:b w:val="0"/>
              </w:rPr>
              <w:t>3</w:t>
            </w:r>
            <w:r w:rsidR="006F7B04">
              <w:rPr>
                <w:b w:val="0"/>
              </w:rPr>
              <w:t>5.2.1.</w:t>
            </w:r>
            <w:r w:rsidR="002A4B54">
              <w:rPr>
                <w:b w:val="0"/>
              </w:rPr>
              <w:t>2</w:t>
            </w:r>
            <w:r w:rsidR="00342E67">
              <w:rPr>
                <w:b w:val="0"/>
              </w:rPr>
              <w:t xml:space="preserve"> </w:t>
            </w:r>
            <w:r w:rsidR="00CA1F48">
              <w:rPr>
                <w:b w:val="0"/>
              </w:rPr>
              <w:t>(CC34)</w:t>
            </w:r>
          </w:p>
        </w:tc>
      </w:tr>
      <w:tr w:rsidR="00A353D7" w:rsidRPr="00CC2C3C" w14:paraId="5101EAE9" w14:textId="77777777" w:rsidTr="007836FF">
        <w:trPr>
          <w:trHeight w:val="269"/>
          <w:jc w:val="center"/>
        </w:trPr>
        <w:tc>
          <w:tcPr>
            <w:tcW w:w="9576" w:type="dxa"/>
            <w:gridSpan w:val="5"/>
            <w:vAlign w:val="center"/>
          </w:tcPr>
          <w:p w14:paraId="3704DF93" w14:textId="0BF6F692"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8A577B">
              <w:rPr>
                <w:b w:val="0"/>
                <w:sz w:val="20"/>
              </w:rPr>
              <w:t>May</w:t>
            </w:r>
            <w:r>
              <w:rPr>
                <w:b w:val="0"/>
                <w:sz w:val="20"/>
              </w:rPr>
              <w:t xml:space="preserve"> </w:t>
            </w:r>
            <w:r w:rsidR="008A577B">
              <w:rPr>
                <w:b w:val="0"/>
                <w:sz w:val="20"/>
              </w:rPr>
              <w:t>2</w:t>
            </w:r>
            <w:r w:rsidR="0080211B">
              <w:rPr>
                <w:b w:val="0"/>
                <w:sz w:val="20"/>
              </w:rPr>
              <w:t>7</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E44F2A" w:rsidRPr="00CC2C3C" w14:paraId="14952E9D" w14:textId="77777777" w:rsidTr="00132ABE">
        <w:trPr>
          <w:jc w:val="center"/>
        </w:trPr>
        <w:tc>
          <w:tcPr>
            <w:tcW w:w="1705" w:type="dxa"/>
            <w:vAlign w:val="center"/>
          </w:tcPr>
          <w:p w14:paraId="148DA94C" w14:textId="1BD18D96"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19A490FE" w14:textId="0C28A142"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595B2595"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18BD9FA5" w14:textId="77777777" w:rsidR="00E44F2A" w:rsidRPr="000A26E7" w:rsidRDefault="00E44F2A" w:rsidP="00E44F2A">
            <w:pPr>
              <w:pStyle w:val="T2"/>
              <w:suppressAutoHyphens/>
              <w:spacing w:after="0"/>
              <w:ind w:left="0" w:right="0"/>
              <w:jc w:val="left"/>
              <w:rPr>
                <w:b w:val="0"/>
                <w:sz w:val="18"/>
                <w:szCs w:val="18"/>
                <w:lang w:eastAsia="ko-KR"/>
              </w:rPr>
            </w:pPr>
          </w:p>
        </w:tc>
        <w:tc>
          <w:tcPr>
            <w:tcW w:w="2291" w:type="dxa"/>
            <w:vAlign w:val="center"/>
          </w:tcPr>
          <w:p w14:paraId="3DA2409A" w14:textId="777FB4ED" w:rsidR="00E44F2A" w:rsidRPr="000A26E7" w:rsidRDefault="005C5193" w:rsidP="00E44F2A">
            <w:pPr>
              <w:pStyle w:val="T2"/>
              <w:suppressAutoHyphens/>
              <w:spacing w:after="0"/>
              <w:ind w:left="0" w:right="0"/>
              <w:jc w:val="left"/>
              <w:rPr>
                <w:b w:val="0"/>
                <w:sz w:val="16"/>
                <w:szCs w:val="18"/>
                <w:lang w:eastAsia="ko-KR"/>
              </w:rPr>
            </w:pPr>
            <w:r>
              <w:rPr>
                <w:noProof/>
              </w:rPr>
              <w:drawing>
                <wp:inline distT="0" distB="0" distL="0" distR="0" wp14:anchorId="794CE9DF" wp14:editId="16B50C78">
                  <wp:extent cx="1317625" cy="140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E44F2A" w:rsidRPr="00CC2C3C" w14:paraId="596ED9DB" w14:textId="77777777" w:rsidTr="00E547CE">
        <w:trPr>
          <w:jc w:val="center"/>
        </w:trPr>
        <w:tc>
          <w:tcPr>
            <w:tcW w:w="1705" w:type="dxa"/>
            <w:vAlign w:val="center"/>
          </w:tcPr>
          <w:p w14:paraId="008ECE2D"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6752AA79" w:rsidR="00E44F2A" w:rsidRPr="00CC2C3C" w:rsidRDefault="00E44F2A" w:rsidP="00E44F2A">
            <w:pPr>
              <w:pStyle w:val="T2"/>
              <w:suppressAutoHyphens/>
              <w:spacing w:after="0"/>
              <w:ind w:left="0" w:right="0"/>
              <w:jc w:val="left"/>
              <w:rPr>
                <w:b w:val="0"/>
                <w:sz w:val="20"/>
              </w:rPr>
            </w:pPr>
            <w:r>
              <w:rPr>
                <w:b w:val="0"/>
                <w:sz w:val="18"/>
                <w:szCs w:val="18"/>
                <w:lang w:eastAsia="ko-KR"/>
              </w:rPr>
              <w:t>Qualcomm</w:t>
            </w:r>
          </w:p>
        </w:tc>
        <w:tc>
          <w:tcPr>
            <w:tcW w:w="2175" w:type="dxa"/>
          </w:tcPr>
          <w:p w14:paraId="0795BABC" w14:textId="02701AAB" w:rsidR="00E44F2A" w:rsidRPr="00CC2C3C" w:rsidRDefault="00E44F2A" w:rsidP="00E44F2A">
            <w:pPr>
              <w:pStyle w:val="T2"/>
              <w:suppressAutoHyphens/>
              <w:spacing w:after="0"/>
              <w:ind w:left="0" w:right="0"/>
              <w:jc w:val="left"/>
              <w:rPr>
                <w:b w:val="0"/>
                <w:sz w:val="20"/>
              </w:rPr>
            </w:pPr>
          </w:p>
        </w:tc>
        <w:tc>
          <w:tcPr>
            <w:tcW w:w="1710" w:type="dxa"/>
            <w:vAlign w:val="center"/>
          </w:tcPr>
          <w:p w14:paraId="16296257" w14:textId="49A2B7C0" w:rsidR="00E44F2A" w:rsidRPr="00CC2C3C" w:rsidRDefault="00E44F2A" w:rsidP="00E44F2A">
            <w:pPr>
              <w:pStyle w:val="T2"/>
              <w:suppressAutoHyphens/>
              <w:spacing w:after="0"/>
              <w:ind w:left="0" w:right="0"/>
              <w:jc w:val="left"/>
              <w:rPr>
                <w:b w:val="0"/>
                <w:sz w:val="20"/>
              </w:rPr>
            </w:pPr>
          </w:p>
        </w:tc>
        <w:tc>
          <w:tcPr>
            <w:tcW w:w="2291" w:type="dxa"/>
            <w:vAlign w:val="center"/>
          </w:tcPr>
          <w:p w14:paraId="4CAE653E" w14:textId="3D2FED31" w:rsidR="00E44F2A" w:rsidRPr="000A26E7" w:rsidRDefault="00E44F2A" w:rsidP="00E44F2A">
            <w:pPr>
              <w:pStyle w:val="T2"/>
              <w:suppressAutoHyphens/>
              <w:spacing w:after="0"/>
              <w:ind w:left="0" w:right="0"/>
              <w:jc w:val="left"/>
              <w:rPr>
                <w:b w:val="0"/>
                <w:sz w:val="16"/>
              </w:rPr>
            </w:pPr>
          </w:p>
        </w:tc>
      </w:tr>
      <w:tr w:rsidR="00E44F2A" w:rsidRPr="00CC2C3C" w14:paraId="7B454511" w14:textId="77777777" w:rsidTr="00E547CE">
        <w:trPr>
          <w:jc w:val="center"/>
        </w:trPr>
        <w:tc>
          <w:tcPr>
            <w:tcW w:w="1705" w:type="dxa"/>
            <w:vAlign w:val="center"/>
          </w:tcPr>
          <w:p w14:paraId="72E4C5DE" w14:textId="77777777"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229FE910"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721224CA" w14:textId="3B6A5253"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74A6B24A" w14:textId="77777777" w:rsidTr="00132ABE">
        <w:trPr>
          <w:jc w:val="center"/>
        </w:trPr>
        <w:tc>
          <w:tcPr>
            <w:tcW w:w="1705" w:type="dxa"/>
            <w:vAlign w:val="center"/>
          </w:tcPr>
          <w:p w14:paraId="71EB3DF7" w14:textId="447E275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68B5212B" w14:textId="19B2F578"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Qualcomm</w:t>
            </w:r>
          </w:p>
        </w:tc>
        <w:tc>
          <w:tcPr>
            <w:tcW w:w="2175" w:type="dxa"/>
            <w:vAlign w:val="center"/>
          </w:tcPr>
          <w:p w14:paraId="07C652F4"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5E69166F"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08E7838" w14:textId="30AEA380" w:rsidR="00E44F2A" w:rsidRDefault="00E44F2A" w:rsidP="00E44F2A">
            <w:pPr>
              <w:pStyle w:val="T2"/>
              <w:suppressAutoHyphens/>
              <w:spacing w:after="0"/>
              <w:ind w:left="0" w:right="0"/>
              <w:jc w:val="left"/>
              <w:rPr>
                <w:b w:val="0"/>
                <w:sz w:val="16"/>
                <w:szCs w:val="18"/>
                <w:lang w:eastAsia="ko-KR"/>
              </w:rPr>
            </w:pPr>
          </w:p>
        </w:tc>
      </w:tr>
      <w:tr w:rsidR="00E44F2A" w:rsidRPr="00CC2C3C" w14:paraId="7B28DFFE" w14:textId="77777777" w:rsidTr="00E547CE">
        <w:trPr>
          <w:jc w:val="center"/>
        </w:trPr>
        <w:tc>
          <w:tcPr>
            <w:tcW w:w="1705" w:type="dxa"/>
            <w:vAlign w:val="center"/>
          </w:tcPr>
          <w:p w14:paraId="6F485E00" w14:textId="364009EF"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7955225E"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4C39284F"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47CC419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1FDA829" w14:textId="36C33A8B"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54C7B2D4" w14:textId="77777777" w:rsidTr="00132ABE">
        <w:trPr>
          <w:jc w:val="center"/>
        </w:trPr>
        <w:tc>
          <w:tcPr>
            <w:tcW w:w="1705" w:type="dxa"/>
            <w:vAlign w:val="center"/>
          </w:tcPr>
          <w:p w14:paraId="2363C9CA" w14:textId="4B999BB6"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464111DD" w14:textId="6506E0C2"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49573010"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0DBBB6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78B1B708" w14:textId="7AA9C68D" w:rsidR="00E44F2A" w:rsidRDefault="00E44F2A" w:rsidP="00E44F2A">
            <w:pPr>
              <w:pStyle w:val="T2"/>
              <w:suppressAutoHyphens/>
              <w:spacing w:after="0"/>
              <w:ind w:left="0" w:right="0"/>
              <w:jc w:val="left"/>
              <w:rPr>
                <w:b w:val="0"/>
                <w:sz w:val="16"/>
                <w:szCs w:val="18"/>
                <w:lang w:eastAsia="ko-KR"/>
              </w:rPr>
            </w:pPr>
          </w:p>
        </w:tc>
      </w:tr>
      <w:tr w:rsidR="00703987" w:rsidRPr="00CC2C3C" w14:paraId="5D2392A7" w14:textId="77777777" w:rsidTr="00132ABE">
        <w:trPr>
          <w:jc w:val="center"/>
        </w:trPr>
        <w:tc>
          <w:tcPr>
            <w:tcW w:w="1705" w:type="dxa"/>
            <w:vAlign w:val="center"/>
          </w:tcPr>
          <w:p w14:paraId="23599C25" w14:textId="78B692BB"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Bin Tian</w:t>
            </w:r>
          </w:p>
        </w:tc>
        <w:tc>
          <w:tcPr>
            <w:tcW w:w="1695" w:type="dxa"/>
            <w:vAlign w:val="center"/>
          </w:tcPr>
          <w:p w14:paraId="3FC7F795" w14:textId="23548C59"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7571D52F" w14:textId="77777777" w:rsidR="00703987" w:rsidRPr="000A26E7" w:rsidRDefault="00703987" w:rsidP="00E44F2A">
            <w:pPr>
              <w:pStyle w:val="T2"/>
              <w:suppressAutoHyphens/>
              <w:spacing w:after="0"/>
              <w:ind w:left="0" w:right="0"/>
              <w:jc w:val="left"/>
              <w:rPr>
                <w:b w:val="0"/>
                <w:sz w:val="18"/>
                <w:szCs w:val="18"/>
                <w:lang w:eastAsia="ko-KR"/>
              </w:rPr>
            </w:pPr>
          </w:p>
        </w:tc>
        <w:tc>
          <w:tcPr>
            <w:tcW w:w="1710" w:type="dxa"/>
            <w:vAlign w:val="center"/>
          </w:tcPr>
          <w:p w14:paraId="2B0C65E9" w14:textId="77777777" w:rsidR="00703987" w:rsidRPr="00BF7A21" w:rsidRDefault="00703987" w:rsidP="00E44F2A">
            <w:pPr>
              <w:pStyle w:val="T2"/>
              <w:suppressAutoHyphens/>
              <w:spacing w:after="0"/>
              <w:ind w:left="0" w:right="0"/>
              <w:jc w:val="left"/>
              <w:rPr>
                <w:b w:val="0"/>
                <w:sz w:val="18"/>
                <w:szCs w:val="18"/>
                <w:lang w:eastAsia="ko-KR"/>
              </w:rPr>
            </w:pPr>
          </w:p>
        </w:tc>
        <w:tc>
          <w:tcPr>
            <w:tcW w:w="2291" w:type="dxa"/>
            <w:vAlign w:val="center"/>
          </w:tcPr>
          <w:p w14:paraId="15AE5C9C" w14:textId="77777777" w:rsidR="00703987" w:rsidRDefault="00703987" w:rsidP="00E44F2A">
            <w:pPr>
              <w:pStyle w:val="T2"/>
              <w:suppressAutoHyphens/>
              <w:spacing w:after="0"/>
              <w:ind w:left="0" w:right="0"/>
              <w:jc w:val="left"/>
              <w:rPr>
                <w:b w:val="0"/>
                <w:sz w:val="16"/>
                <w:szCs w:val="18"/>
                <w:lang w:eastAsia="ko-KR"/>
              </w:rPr>
            </w:pPr>
          </w:p>
        </w:tc>
      </w:tr>
      <w:tr w:rsidR="00703987" w:rsidRPr="00CC2C3C" w14:paraId="35211A15" w14:textId="77777777" w:rsidTr="00132ABE">
        <w:trPr>
          <w:jc w:val="center"/>
        </w:trPr>
        <w:tc>
          <w:tcPr>
            <w:tcW w:w="1705" w:type="dxa"/>
            <w:vAlign w:val="center"/>
          </w:tcPr>
          <w:p w14:paraId="27761BF2" w14:textId="773FD51B"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Youhan Kim</w:t>
            </w:r>
          </w:p>
        </w:tc>
        <w:tc>
          <w:tcPr>
            <w:tcW w:w="1695" w:type="dxa"/>
            <w:vAlign w:val="center"/>
          </w:tcPr>
          <w:p w14:paraId="791ADC7E" w14:textId="7D990892"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1689B5DA" w14:textId="77777777" w:rsidR="00703987" w:rsidRPr="000A26E7" w:rsidRDefault="00703987" w:rsidP="00E44F2A">
            <w:pPr>
              <w:pStyle w:val="T2"/>
              <w:suppressAutoHyphens/>
              <w:spacing w:after="0"/>
              <w:ind w:left="0" w:right="0"/>
              <w:jc w:val="left"/>
              <w:rPr>
                <w:b w:val="0"/>
                <w:sz w:val="18"/>
                <w:szCs w:val="18"/>
                <w:lang w:eastAsia="ko-KR"/>
              </w:rPr>
            </w:pPr>
          </w:p>
        </w:tc>
        <w:tc>
          <w:tcPr>
            <w:tcW w:w="1710" w:type="dxa"/>
            <w:vAlign w:val="center"/>
          </w:tcPr>
          <w:p w14:paraId="3C122B36" w14:textId="77777777" w:rsidR="00703987" w:rsidRPr="00BF7A21" w:rsidRDefault="00703987" w:rsidP="00E44F2A">
            <w:pPr>
              <w:pStyle w:val="T2"/>
              <w:suppressAutoHyphens/>
              <w:spacing w:after="0"/>
              <w:ind w:left="0" w:right="0"/>
              <w:jc w:val="left"/>
              <w:rPr>
                <w:b w:val="0"/>
                <w:sz w:val="18"/>
                <w:szCs w:val="18"/>
                <w:lang w:eastAsia="ko-KR"/>
              </w:rPr>
            </w:pPr>
          </w:p>
        </w:tc>
        <w:tc>
          <w:tcPr>
            <w:tcW w:w="2291" w:type="dxa"/>
            <w:vAlign w:val="center"/>
          </w:tcPr>
          <w:p w14:paraId="2010873E" w14:textId="77777777" w:rsidR="00703987" w:rsidRDefault="00703987" w:rsidP="00E44F2A">
            <w:pPr>
              <w:pStyle w:val="T2"/>
              <w:suppressAutoHyphens/>
              <w:spacing w:after="0"/>
              <w:ind w:left="0" w:right="0"/>
              <w:jc w:val="left"/>
              <w:rPr>
                <w:b w:val="0"/>
                <w:sz w:val="16"/>
                <w:szCs w:val="18"/>
                <w:lang w:eastAsia="ko-KR"/>
              </w:rPr>
            </w:pPr>
          </w:p>
        </w:tc>
      </w:tr>
      <w:tr w:rsidR="008515F8" w:rsidRPr="00CC2C3C" w14:paraId="228663AF" w14:textId="77777777" w:rsidTr="00132ABE">
        <w:trPr>
          <w:jc w:val="center"/>
        </w:trPr>
        <w:tc>
          <w:tcPr>
            <w:tcW w:w="1705" w:type="dxa"/>
            <w:vAlign w:val="center"/>
          </w:tcPr>
          <w:p w14:paraId="183681D0" w14:textId="52BF8ADF"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Laurent Cariou</w:t>
            </w:r>
          </w:p>
        </w:tc>
        <w:tc>
          <w:tcPr>
            <w:tcW w:w="1695" w:type="dxa"/>
            <w:vAlign w:val="center"/>
          </w:tcPr>
          <w:p w14:paraId="7E1EBCDC" w14:textId="094AA91C"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Intel</w:t>
            </w:r>
          </w:p>
        </w:tc>
        <w:tc>
          <w:tcPr>
            <w:tcW w:w="2175" w:type="dxa"/>
            <w:vAlign w:val="center"/>
          </w:tcPr>
          <w:p w14:paraId="7C403BE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47461F99"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83709F8"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254C82B1" w14:textId="77777777" w:rsidTr="00132ABE">
        <w:trPr>
          <w:jc w:val="center"/>
        </w:trPr>
        <w:tc>
          <w:tcPr>
            <w:tcW w:w="1705" w:type="dxa"/>
            <w:vAlign w:val="center"/>
          </w:tcPr>
          <w:p w14:paraId="377A8212" w14:textId="33E824E1"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Yunbo Li</w:t>
            </w:r>
          </w:p>
        </w:tc>
        <w:tc>
          <w:tcPr>
            <w:tcW w:w="1695" w:type="dxa"/>
            <w:vAlign w:val="center"/>
          </w:tcPr>
          <w:p w14:paraId="71DCACFA" w14:textId="530ACAB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39E4D4C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1AC2B32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3A608EA1"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9EE9B04" w14:textId="77777777" w:rsidTr="00132ABE">
        <w:trPr>
          <w:jc w:val="center"/>
        </w:trPr>
        <w:tc>
          <w:tcPr>
            <w:tcW w:w="1705" w:type="dxa"/>
            <w:vAlign w:val="center"/>
          </w:tcPr>
          <w:p w14:paraId="2EE5C0C6" w14:textId="318D88C6" w:rsidR="008515F8" w:rsidRDefault="008515F8" w:rsidP="00E44F2A">
            <w:pPr>
              <w:pStyle w:val="T2"/>
              <w:suppressAutoHyphens/>
              <w:spacing w:after="0"/>
              <w:ind w:left="0" w:right="0"/>
              <w:jc w:val="left"/>
              <w:rPr>
                <w:b w:val="0"/>
                <w:sz w:val="18"/>
                <w:szCs w:val="18"/>
                <w:lang w:eastAsia="ko-KR"/>
              </w:rPr>
            </w:pPr>
            <w:proofErr w:type="spellStart"/>
            <w:r>
              <w:rPr>
                <w:b w:val="0"/>
                <w:sz w:val="18"/>
                <w:szCs w:val="18"/>
                <w:lang w:eastAsia="ko-KR"/>
              </w:rPr>
              <w:t>Guogang</w:t>
            </w:r>
            <w:proofErr w:type="spellEnd"/>
            <w:r>
              <w:rPr>
                <w:b w:val="0"/>
                <w:sz w:val="18"/>
                <w:szCs w:val="18"/>
                <w:lang w:eastAsia="ko-KR"/>
              </w:rPr>
              <w:t xml:space="preserve"> Huang</w:t>
            </w:r>
          </w:p>
        </w:tc>
        <w:tc>
          <w:tcPr>
            <w:tcW w:w="1695" w:type="dxa"/>
            <w:vAlign w:val="center"/>
          </w:tcPr>
          <w:p w14:paraId="3F212E8B" w14:textId="63CDDED9"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7703505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552D8B71"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4F4B61AA"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0EF456E" w14:textId="77777777" w:rsidTr="00132ABE">
        <w:trPr>
          <w:jc w:val="center"/>
        </w:trPr>
        <w:tc>
          <w:tcPr>
            <w:tcW w:w="1705" w:type="dxa"/>
            <w:vAlign w:val="center"/>
          </w:tcPr>
          <w:p w14:paraId="59888D94" w14:textId="2707CE8F" w:rsid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Jeongki Kim</w:t>
            </w:r>
          </w:p>
        </w:tc>
        <w:tc>
          <w:tcPr>
            <w:tcW w:w="1695" w:type="dxa"/>
            <w:vAlign w:val="center"/>
          </w:tcPr>
          <w:p w14:paraId="66AC3A89" w14:textId="4D0023D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LG</w:t>
            </w:r>
          </w:p>
        </w:tc>
        <w:tc>
          <w:tcPr>
            <w:tcW w:w="2175" w:type="dxa"/>
            <w:vAlign w:val="center"/>
          </w:tcPr>
          <w:p w14:paraId="784E767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523346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29F3634"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CC37C5B" w14:textId="77777777" w:rsidTr="00132ABE">
        <w:trPr>
          <w:jc w:val="center"/>
        </w:trPr>
        <w:tc>
          <w:tcPr>
            <w:tcW w:w="1705" w:type="dxa"/>
            <w:vAlign w:val="center"/>
          </w:tcPr>
          <w:p w14:paraId="530F91C5" w14:textId="63B6FFAB" w:rsidR="008515F8" w:rsidRP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Yongho Seok</w:t>
            </w:r>
          </w:p>
        </w:tc>
        <w:tc>
          <w:tcPr>
            <w:tcW w:w="1695" w:type="dxa"/>
            <w:vAlign w:val="center"/>
          </w:tcPr>
          <w:p w14:paraId="17580810" w14:textId="1A9A7FF8" w:rsidR="008515F8" w:rsidRDefault="003E6379" w:rsidP="00E44F2A">
            <w:pPr>
              <w:pStyle w:val="T2"/>
              <w:suppressAutoHyphens/>
              <w:spacing w:after="0"/>
              <w:ind w:left="0" w:right="0"/>
              <w:jc w:val="left"/>
              <w:rPr>
                <w:b w:val="0"/>
                <w:sz w:val="18"/>
                <w:szCs w:val="18"/>
                <w:lang w:eastAsia="ko-KR"/>
              </w:rPr>
            </w:pPr>
            <w:r>
              <w:rPr>
                <w:b w:val="0"/>
                <w:sz w:val="18"/>
                <w:szCs w:val="18"/>
                <w:lang w:eastAsia="ko-KR"/>
              </w:rPr>
              <w:t>MediaTek</w:t>
            </w:r>
          </w:p>
        </w:tc>
        <w:tc>
          <w:tcPr>
            <w:tcW w:w="2175" w:type="dxa"/>
            <w:vAlign w:val="center"/>
          </w:tcPr>
          <w:p w14:paraId="273A0AF5"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8C314DE"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F048DDE" w14:textId="77777777" w:rsidR="008515F8" w:rsidRDefault="008515F8" w:rsidP="00E44F2A">
            <w:pPr>
              <w:pStyle w:val="T2"/>
              <w:suppressAutoHyphens/>
              <w:spacing w:after="0"/>
              <w:ind w:left="0" w:right="0"/>
              <w:jc w:val="left"/>
              <w:rPr>
                <w:b w:val="0"/>
                <w:sz w:val="16"/>
                <w:szCs w:val="18"/>
                <w:lang w:eastAsia="ko-KR"/>
              </w:rPr>
            </w:pPr>
          </w:p>
        </w:tc>
      </w:tr>
      <w:tr w:rsidR="00A25362" w:rsidRPr="00CC2C3C" w14:paraId="27740A33" w14:textId="77777777" w:rsidTr="00132ABE">
        <w:trPr>
          <w:jc w:val="center"/>
        </w:trPr>
        <w:tc>
          <w:tcPr>
            <w:tcW w:w="1705" w:type="dxa"/>
            <w:vAlign w:val="center"/>
          </w:tcPr>
          <w:p w14:paraId="2344D00C" w14:textId="7D1B1940" w:rsidR="00A25362" w:rsidRPr="008515F8" w:rsidRDefault="00925E81" w:rsidP="00E44F2A">
            <w:pPr>
              <w:pStyle w:val="T2"/>
              <w:suppressAutoHyphens/>
              <w:spacing w:after="0"/>
              <w:ind w:left="0" w:right="0"/>
              <w:jc w:val="left"/>
              <w:rPr>
                <w:b w:val="0"/>
                <w:sz w:val="18"/>
                <w:szCs w:val="18"/>
                <w:lang w:eastAsia="ko-KR"/>
              </w:rPr>
            </w:pPr>
            <w:r>
              <w:rPr>
                <w:b w:val="0"/>
                <w:sz w:val="18"/>
                <w:szCs w:val="18"/>
                <w:lang w:eastAsia="ko-KR"/>
              </w:rPr>
              <w:t>Greg Geonjung Ko</w:t>
            </w:r>
          </w:p>
        </w:tc>
        <w:tc>
          <w:tcPr>
            <w:tcW w:w="1695" w:type="dxa"/>
            <w:vAlign w:val="center"/>
          </w:tcPr>
          <w:p w14:paraId="21EE2172" w14:textId="05CBFE21" w:rsidR="00A25362" w:rsidRDefault="008553F4" w:rsidP="00E44F2A">
            <w:pPr>
              <w:pStyle w:val="T2"/>
              <w:suppressAutoHyphens/>
              <w:spacing w:after="0"/>
              <w:ind w:left="0" w:right="0"/>
              <w:jc w:val="left"/>
              <w:rPr>
                <w:b w:val="0"/>
                <w:sz w:val="18"/>
                <w:szCs w:val="18"/>
                <w:lang w:eastAsia="ko-KR"/>
              </w:rPr>
            </w:pPr>
            <w:proofErr w:type="spellStart"/>
            <w:r>
              <w:rPr>
                <w:b w:val="0"/>
                <w:sz w:val="18"/>
                <w:szCs w:val="18"/>
                <w:lang w:eastAsia="ko-KR"/>
              </w:rPr>
              <w:t>Wilus</w:t>
            </w:r>
            <w:proofErr w:type="spellEnd"/>
          </w:p>
        </w:tc>
        <w:tc>
          <w:tcPr>
            <w:tcW w:w="2175" w:type="dxa"/>
            <w:vAlign w:val="center"/>
          </w:tcPr>
          <w:p w14:paraId="4785D806" w14:textId="77777777" w:rsidR="00A25362" w:rsidRPr="000A26E7" w:rsidRDefault="00A25362" w:rsidP="00E44F2A">
            <w:pPr>
              <w:pStyle w:val="T2"/>
              <w:suppressAutoHyphens/>
              <w:spacing w:after="0"/>
              <w:ind w:left="0" w:right="0"/>
              <w:jc w:val="left"/>
              <w:rPr>
                <w:b w:val="0"/>
                <w:sz w:val="18"/>
                <w:szCs w:val="18"/>
                <w:lang w:eastAsia="ko-KR"/>
              </w:rPr>
            </w:pPr>
          </w:p>
        </w:tc>
        <w:tc>
          <w:tcPr>
            <w:tcW w:w="1710" w:type="dxa"/>
            <w:vAlign w:val="center"/>
          </w:tcPr>
          <w:p w14:paraId="74BD2E33" w14:textId="77777777" w:rsidR="00A25362" w:rsidRPr="00BF7A21" w:rsidRDefault="00A25362" w:rsidP="00E44F2A">
            <w:pPr>
              <w:pStyle w:val="T2"/>
              <w:suppressAutoHyphens/>
              <w:spacing w:after="0"/>
              <w:ind w:left="0" w:right="0"/>
              <w:jc w:val="left"/>
              <w:rPr>
                <w:b w:val="0"/>
                <w:sz w:val="18"/>
                <w:szCs w:val="18"/>
                <w:lang w:eastAsia="ko-KR"/>
              </w:rPr>
            </w:pPr>
          </w:p>
        </w:tc>
        <w:tc>
          <w:tcPr>
            <w:tcW w:w="2291" w:type="dxa"/>
            <w:vAlign w:val="center"/>
          </w:tcPr>
          <w:p w14:paraId="18A25A6F" w14:textId="77777777" w:rsidR="00A25362" w:rsidRDefault="00A25362" w:rsidP="00E44F2A">
            <w:pPr>
              <w:pStyle w:val="T2"/>
              <w:suppressAutoHyphens/>
              <w:spacing w:after="0"/>
              <w:ind w:left="0" w:right="0"/>
              <w:jc w:val="left"/>
              <w:rPr>
                <w:b w:val="0"/>
                <w:sz w:val="16"/>
                <w:szCs w:val="18"/>
                <w:lang w:eastAsia="ko-KR"/>
              </w:rPr>
            </w:pPr>
          </w:p>
        </w:tc>
      </w:tr>
      <w:tr w:rsidR="00C17B6F" w:rsidRPr="00CC2C3C" w14:paraId="7DBD26CA" w14:textId="77777777" w:rsidTr="00132ABE">
        <w:trPr>
          <w:jc w:val="center"/>
        </w:trPr>
        <w:tc>
          <w:tcPr>
            <w:tcW w:w="1705" w:type="dxa"/>
            <w:vAlign w:val="center"/>
          </w:tcPr>
          <w:p w14:paraId="23DF0836" w14:textId="54462754"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Lei Huang</w:t>
            </w:r>
          </w:p>
        </w:tc>
        <w:tc>
          <w:tcPr>
            <w:tcW w:w="1695" w:type="dxa"/>
            <w:vAlign w:val="center"/>
          </w:tcPr>
          <w:p w14:paraId="3E4AD243" w14:textId="291E7717"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Oppo</w:t>
            </w:r>
          </w:p>
        </w:tc>
        <w:tc>
          <w:tcPr>
            <w:tcW w:w="2175" w:type="dxa"/>
            <w:vAlign w:val="center"/>
          </w:tcPr>
          <w:p w14:paraId="57713B97" w14:textId="77777777" w:rsidR="00C17B6F" w:rsidRPr="000A26E7" w:rsidRDefault="00C17B6F" w:rsidP="00E44F2A">
            <w:pPr>
              <w:pStyle w:val="T2"/>
              <w:suppressAutoHyphens/>
              <w:spacing w:after="0"/>
              <w:ind w:left="0" w:right="0"/>
              <w:jc w:val="left"/>
              <w:rPr>
                <w:b w:val="0"/>
                <w:sz w:val="18"/>
                <w:szCs w:val="18"/>
                <w:lang w:eastAsia="ko-KR"/>
              </w:rPr>
            </w:pPr>
          </w:p>
        </w:tc>
        <w:tc>
          <w:tcPr>
            <w:tcW w:w="1710" w:type="dxa"/>
            <w:vAlign w:val="center"/>
          </w:tcPr>
          <w:p w14:paraId="2E07F53C" w14:textId="77777777" w:rsidR="00C17B6F" w:rsidRPr="00BF7A21" w:rsidRDefault="00C17B6F" w:rsidP="00E44F2A">
            <w:pPr>
              <w:pStyle w:val="T2"/>
              <w:suppressAutoHyphens/>
              <w:spacing w:after="0"/>
              <w:ind w:left="0" w:right="0"/>
              <w:jc w:val="left"/>
              <w:rPr>
                <w:b w:val="0"/>
                <w:sz w:val="18"/>
                <w:szCs w:val="18"/>
                <w:lang w:eastAsia="ko-KR"/>
              </w:rPr>
            </w:pPr>
          </w:p>
        </w:tc>
        <w:tc>
          <w:tcPr>
            <w:tcW w:w="2291" w:type="dxa"/>
            <w:vAlign w:val="center"/>
          </w:tcPr>
          <w:p w14:paraId="0257CF6C" w14:textId="77777777" w:rsidR="00C17B6F" w:rsidRDefault="00C17B6F" w:rsidP="00E44F2A">
            <w:pPr>
              <w:pStyle w:val="T2"/>
              <w:suppressAutoHyphens/>
              <w:spacing w:after="0"/>
              <w:ind w:left="0" w:right="0"/>
              <w:jc w:val="left"/>
              <w:rPr>
                <w:b w:val="0"/>
                <w:sz w:val="16"/>
                <w:szCs w:val="18"/>
                <w:lang w:eastAsia="ko-KR"/>
              </w:rPr>
            </w:pPr>
          </w:p>
        </w:tc>
      </w:tr>
      <w:tr w:rsidR="005C31EB" w:rsidRPr="00CC2C3C" w14:paraId="2DEE340D" w14:textId="77777777" w:rsidTr="00132ABE">
        <w:trPr>
          <w:jc w:val="center"/>
        </w:trPr>
        <w:tc>
          <w:tcPr>
            <w:tcW w:w="1705" w:type="dxa"/>
            <w:vAlign w:val="center"/>
          </w:tcPr>
          <w:p w14:paraId="05A5461F" w14:textId="42BF5CDA" w:rsidR="005C31EB" w:rsidRDefault="005C31EB" w:rsidP="00E44F2A">
            <w:pPr>
              <w:pStyle w:val="T2"/>
              <w:suppressAutoHyphens/>
              <w:spacing w:after="0"/>
              <w:ind w:left="0" w:right="0"/>
              <w:jc w:val="left"/>
              <w:rPr>
                <w:b w:val="0"/>
                <w:sz w:val="18"/>
                <w:szCs w:val="18"/>
                <w:lang w:eastAsia="ko-KR"/>
              </w:rPr>
            </w:pPr>
            <w:r w:rsidRPr="005C31EB">
              <w:rPr>
                <w:b w:val="0"/>
                <w:sz w:val="18"/>
                <w:szCs w:val="18"/>
                <w:lang w:eastAsia="ko-KR"/>
              </w:rPr>
              <w:t xml:space="preserve">Ron </w:t>
            </w:r>
            <w:proofErr w:type="spellStart"/>
            <w:r w:rsidRPr="005C31EB">
              <w:rPr>
                <w:b w:val="0"/>
                <w:sz w:val="18"/>
                <w:szCs w:val="18"/>
                <w:lang w:eastAsia="ko-KR"/>
              </w:rPr>
              <w:t>Porat</w:t>
            </w:r>
            <w:proofErr w:type="spellEnd"/>
          </w:p>
        </w:tc>
        <w:tc>
          <w:tcPr>
            <w:tcW w:w="1695" w:type="dxa"/>
            <w:vAlign w:val="center"/>
          </w:tcPr>
          <w:p w14:paraId="307FBFD8" w14:textId="21D43ABE" w:rsidR="005C31EB" w:rsidRDefault="00B26A5B" w:rsidP="00E44F2A">
            <w:pPr>
              <w:pStyle w:val="T2"/>
              <w:suppressAutoHyphens/>
              <w:spacing w:after="0"/>
              <w:ind w:left="0" w:right="0"/>
              <w:jc w:val="left"/>
              <w:rPr>
                <w:b w:val="0"/>
                <w:sz w:val="18"/>
                <w:szCs w:val="18"/>
                <w:lang w:eastAsia="ko-KR"/>
              </w:rPr>
            </w:pPr>
            <w:r>
              <w:rPr>
                <w:b w:val="0"/>
                <w:sz w:val="18"/>
                <w:szCs w:val="18"/>
                <w:lang w:eastAsia="ko-KR"/>
              </w:rPr>
              <w:t>Broadcom</w:t>
            </w:r>
          </w:p>
        </w:tc>
        <w:tc>
          <w:tcPr>
            <w:tcW w:w="2175" w:type="dxa"/>
            <w:vAlign w:val="center"/>
          </w:tcPr>
          <w:p w14:paraId="2FEF9E3B" w14:textId="77777777" w:rsidR="005C31EB" w:rsidRPr="000A26E7" w:rsidRDefault="005C31EB" w:rsidP="00E44F2A">
            <w:pPr>
              <w:pStyle w:val="T2"/>
              <w:suppressAutoHyphens/>
              <w:spacing w:after="0"/>
              <w:ind w:left="0" w:right="0"/>
              <w:jc w:val="left"/>
              <w:rPr>
                <w:b w:val="0"/>
                <w:sz w:val="18"/>
                <w:szCs w:val="18"/>
                <w:lang w:eastAsia="ko-KR"/>
              </w:rPr>
            </w:pPr>
          </w:p>
        </w:tc>
        <w:tc>
          <w:tcPr>
            <w:tcW w:w="1710" w:type="dxa"/>
            <w:vAlign w:val="center"/>
          </w:tcPr>
          <w:p w14:paraId="16961255" w14:textId="77777777" w:rsidR="005C31EB" w:rsidRPr="00BF7A21" w:rsidRDefault="005C31EB" w:rsidP="00E44F2A">
            <w:pPr>
              <w:pStyle w:val="T2"/>
              <w:suppressAutoHyphens/>
              <w:spacing w:after="0"/>
              <w:ind w:left="0" w:right="0"/>
              <w:jc w:val="left"/>
              <w:rPr>
                <w:b w:val="0"/>
                <w:sz w:val="18"/>
                <w:szCs w:val="18"/>
                <w:lang w:eastAsia="ko-KR"/>
              </w:rPr>
            </w:pPr>
          </w:p>
        </w:tc>
        <w:tc>
          <w:tcPr>
            <w:tcW w:w="2291" w:type="dxa"/>
            <w:vAlign w:val="center"/>
          </w:tcPr>
          <w:p w14:paraId="1649F2A4" w14:textId="77777777" w:rsidR="005C31EB" w:rsidRDefault="005C31EB" w:rsidP="00E44F2A">
            <w:pPr>
              <w:pStyle w:val="T2"/>
              <w:suppressAutoHyphens/>
              <w:spacing w:after="0"/>
              <w:ind w:left="0" w:right="0"/>
              <w:jc w:val="left"/>
              <w:rPr>
                <w:b w:val="0"/>
                <w:sz w:val="16"/>
                <w:szCs w:val="18"/>
                <w:lang w:eastAsia="ko-KR"/>
              </w:rPr>
            </w:pPr>
          </w:p>
        </w:tc>
      </w:tr>
      <w:tr w:rsidR="00B26A5B" w:rsidRPr="00CC2C3C" w14:paraId="1CE6AB99" w14:textId="77777777" w:rsidTr="00132ABE">
        <w:trPr>
          <w:jc w:val="center"/>
        </w:trPr>
        <w:tc>
          <w:tcPr>
            <w:tcW w:w="1705" w:type="dxa"/>
            <w:vAlign w:val="center"/>
          </w:tcPr>
          <w:p w14:paraId="30D7B6C4" w14:textId="229BC168" w:rsidR="00B26A5B" w:rsidRPr="005C31EB" w:rsidRDefault="00B26A5B" w:rsidP="00E44F2A">
            <w:pPr>
              <w:pStyle w:val="T2"/>
              <w:suppressAutoHyphens/>
              <w:spacing w:after="0"/>
              <w:ind w:left="0" w:right="0"/>
              <w:jc w:val="left"/>
              <w:rPr>
                <w:b w:val="0"/>
                <w:sz w:val="18"/>
                <w:szCs w:val="18"/>
                <w:lang w:eastAsia="ko-KR"/>
              </w:rPr>
            </w:pPr>
            <w:r>
              <w:rPr>
                <w:b w:val="0"/>
                <w:sz w:val="18"/>
                <w:szCs w:val="18"/>
                <w:lang w:eastAsia="ko-KR"/>
              </w:rPr>
              <w:t>Xiaogang</w:t>
            </w:r>
            <w:r w:rsidR="00DF5E15">
              <w:rPr>
                <w:b w:val="0"/>
                <w:sz w:val="18"/>
                <w:szCs w:val="18"/>
                <w:lang w:eastAsia="ko-KR"/>
              </w:rPr>
              <w:t xml:space="preserve"> Chen</w:t>
            </w:r>
          </w:p>
        </w:tc>
        <w:tc>
          <w:tcPr>
            <w:tcW w:w="1695" w:type="dxa"/>
            <w:vAlign w:val="center"/>
          </w:tcPr>
          <w:p w14:paraId="5E8B5DB6" w14:textId="04D7AE1D" w:rsidR="00B26A5B" w:rsidRDefault="00DF5E15" w:rsidP="00E44F2A">
            <w:pPr>
              <w:pStyle w:val="T2"/>
              <w:suppressAutoHyphens/>
              <w:spacing w:after="0"/>
              <w:ind w:left="0" w:right="0"/>
              <w:jc w:val="left"/>
              <w:rPr>
                <w:b w:val="0"/>
                <w:sz w:val="18"/>
                <w:szCs w:val="18"/>
                <w:lang w:eastAsia="ko-KR"/>
              </w:rPr>
            </w:pPr>
            <w:r>
              <w:rPr>
                <w:b w:val="0"/>
                <w:sz w:val="18"/>
                <w:szCs w:val="18"/>
                <w:lang w:eastAsia="ko-KR"/>
              </w:rPr>
              <w:t>Intel</w:t>
            </w:r>
          </w:p>
        </w:tc>
        <w:tc>
          <w:tcPr>
            <w:tcW w:w="2175" w:type="dxa"/>
            <w:vAlign w:val="center"/>
          </w:tcPr>
          <w:p w14:paraId="2396E729" w14:textId="77777777" w:rsidR="00B26A5B" w:rsidRPr="000A26E7" w:rsidRDefault="00B26A5B" w:rsidP="00E44F2A">
            <w:pPr>
              <w:pStyle w:val="T2"/>
              <w:suppressAutoHyphens/>
              <w:spacing w:after="0"/>
              <w:ind w:left="0" w:right="0"/>
              <w:jc w:val="left"/>
              <w:rPr>
                <w:b w:val="0"/>
                <w:sz w:val="18"/>
                <w:szCs w:val="18"/>
                <w:lang w:eastAsia="ko-KR"/>
              </w:rPr>
            </w:pPr>
          </w:p>
        </w:tc>
        <w:tc>
          <w:tcPr>
            <w:tcW w:w="1710" w:type="dxa"/>
            <w:vAlign w:val="center"/>
          </w:tcPr>
          <w:p w14:paraId="6F2ED3C7" w14:textId="77777777" w:rsidR="00B26A5B" w:rsidRPr="00BF7A21" w:rsidRDefault="00B26A5B" w:rsidP="00E44F2A">
            <w:pPr>
              <w:pStyle w:val="T2"/>
              <w:suppressAutoHyphens/>
              <w:spacing w:after="0"/>
              <w:ind w:left="0" w:right="0"/>
              <w:jc w:val="left"/>
              <w:rPr>
                <w:b w:val="0"/>
                <w:sz w:val="18"/>
                <w:szCs w:val="18"/>
                <w:lang w:eastAsia="ko-KR"/>
              </w:rPr>
            </w:pPr>
          </w:p>
        </w:tc>
        <w:tc>
          <w:tcPr>
            <w:tcW w:w="2291" w:type="dxa"/>
            <w:vAlign w:val="center"/>
          </w:tcPr>
          <w:p w14:paraId="727F68DC" w14:textId="77777777" w:rsidR="00B26A5B" w:rsidRDefault="00B26A5B" w:rsidP="00E44F2A">
            <w:pPr>
              <w:pStyle w:val="T2"/>
              <w:suppressAutoHyphens/>
              <w:spacing w:after="0"/>
              <w:ind w:left="0" w:right="0"/>
              <w:jc w:val="left"/>
              <w:rPr>
                <w:b w:val="0"/>
                <w:sz w:val="16"/>
                <w:szCs w:val="18"/>
                <w:lang w:eastAsia="ko-KR"/>
              </w:rPr>
            </w:pPr>
          </w:p>
        </w:tc>
      </w:tr>
      <w:tr w:rsidR="003B4818" w:rsidRPr="00CC2C3C" w14:paraId="44F865CC" w14:textId="77777777" w:rsidTr="00132ABE">
        <w:trPr>
          <w:jc w:val="center"/>
        </w:trPr>
        <w:tc>
          <w:tcPr>
            <w:tcW w:w="1705" w:type="dxa"/>
            <w:vAlign w:val="center"/>
          </w:tcPr>
          <w:p w14:paraId="6445E2AB" w14:textId="34A01653" w:rsidR="003B4818" w:rsidRDefault="00DF5E15" w:rsidP="00E44F2A">
            <w:pPr>
              <w:pStyle w:val="T2"/>
              <w:suppressAutoHyphens/>
              <w:spacing w:after="0"/>
              <w:ind w:left="0" w:right="0"/>
              <w:jc w:val="left"/>
              <w:rPr>
                <w:b w:val="0"/>
                <w:sz w:val="18"/>
                <w:szCs w:val="18"/>
                <w:lang w:eastAsia="ko-KR"/>
              </w:rPr>
            </w:pPr>
            <w:r>
              <w:rPr>
                <w:b w:val="0"/>
                <w:sz w:val="18"/>
                <w:szCs w:val="18"/>
                <w:lang w:eastAsia="ko-KR"/>
              </w:rPr>
              <w:t>Wook Bong Lee</w:t>
            </w:r>
          </w:p>
        </w:tc>
        <w:tc>
          <w:tcPr>
            <w:tcW w:w="1695" w:type="dxa"/>
            <w:vAlign w:val="center"/>
          </w:tcPr>
          <w:p w14:paraId="681593CF" w14:textId="78725187" w:rsidR="003B4818" w:rsidRDefault="00DF5E15" w:rsidP="00E44F2A">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vAlign w:val="center"/>
          </w:tcPr>
          <w:p w14:paraId="1ED4564D" w14:textId="77777777" w:rsidR="003B4818" w:rsidRPr="000A26E7" w:rsidRDefault="003B4818" w:rsidP="00E44F2A">
            <w:pPr>
              <w:pStyle w:val="T2"/>
              <w:suppressAutoHyphens/>
              <w:spacing w:after="0"/>
              <w:ind w:left="0" w:right="0"/>
              <w:jc w:val="left"/>
              <w:rPr>
                <w:b w:val="0"/>
                <w:sz w:val="18"/>
                <w:szCs w:val="18"/>
                <w:lang w:eastAsia="ko-KR"/>
              </w:rPr>
            </w:pPr>
          </w:p>
        </w:tc>
        <w:tc>
          <w:tcPr>
            <w:tcW w:w="1710" w:type="dxa"/>
            <w:vAlign w:val="center"/>
          </w:tcPr>
          <w:p w14:paraId="52FF833D" w14:textId="77777777" w:rsidR="003B4818" w:rsidRPr="00BF7A21" w:rsidRDefault="003B4818" w:rsidP="00E44F2A">
            <w:pPr>
              <w:pStyle w:val="T2"/>
              <w:suppressAutoHyphens/>
              <w:spacing w:after="0"/>
              <w:ind w:left="0" w:right="0"/>
              <w:jc w:val="left"/>
              <w:rPr>
                <w:b w:val="0"/>
                <w:sz w:val="18"/>
                <w:szCs w:val="18"/>
                <w:lang w:eastAsia="ko-KR"/>
              </w:rPr>
            </w:pPr>
          </w:p>
        </w:tc>
        <w:tc>
          <w:tcPr>
            <w:tcW w:w="2291" w:type="dxa"/>
            <w:vAlign w:val="center"/>
          </w:tcPr>
          <w:p w14:paraId="2F5AAF00" w14:textId="77777777" w:rsidR="003B4818" w:rsidRDefault="003B4818" w:rsidP="00E44F2A">
            <w:pPr>
              <w:pStyle w:val="T2"/>
              <w:suppressAutoHyphens/>
              <w:spacing w:after="0"/>
              <w:ind w:left="0" w:right="0"/>
              <w:jc w:val="left"/>
              <w:rPr>
                <w:b w:val="0"/>
                <w:sz w:val="16"/>
                <w:szCs w:val="18"/>
                <w:lang w:eastAsia="ko-KR"/>
              </w:rPr>
            </w:pPr>
          </w:p>
        </w:tc>
      </w:tr>
      <w:tr w:rsidR="00DE7DCB" w:rsidRPr="00CC2C3C" w14:paraId="2995563F" w14:textId="77777777" w:rsidTr="00132ABE">
        <w:trPr>
          <w:jc w:val="center"/>
        </w:trPr>
        <w:tc>
          <w:tcPr>
            <w:tcW w:w="1705" w:type="dxa"/>
            <w:vAlign w:val="center"/>
          </w:tcPr>
          <w:p w14:paraId="135C1604" w14:textId="4F457935" w:rsidR="00DE7DCB" w:rsidRDefault="00603E51" w:rsidP="00E44F2A">
            <w:pPr>
              <w:pStyle w:val="T2"/>
              <w:suppressAutoHyphens/>
              <w:spacing w:after="0"/>
              <w:ind w:left="0" w:right="0"/>
              <w:jc w:val="left"/>
              <w:rPr>
                <w:b w:val="0"/>
                <w:sz w:val="18"/>
                <w:szCs w:val="18"/>
                <w:lang w:eastAsia="ko-KR"/>
              </w:rPr>
            </w:pPr>
            <w:r>
              <w:rPr>
                <w:b w:val="0"/>
                <w:sz w:val="18"/>
                <w:szCs w:val="18"/>
                <w:lang w:eastAsia="ko-KR"/>
              </w:rPr>
              <w:t>Xiaofei Wang</w:t>
            </w:r>
          </w:p>
        </w:tc>
        <w:tc>
          <w:tcPr>
            <w:tcW w:w="1695" w:type="dxa"/>
            <w:vAlign w:val="center"/>
          </w:tcPr>
          <w:p w14:paraId="4EC559FD" w14:textId="2CA2F7D0" w:rsidR="00DE7DCB" w:rsidRDefault="00603E51" w:rsidP="00E44F2A">
            <w:pPr>
              <w:pStyle w:val="T2"/>
              <w:suppressAutoHyphens/>
              <w:spacing w:after="0"/>
              <w:ind w:left="0" w:right="0"/>
              <w:jc w:val="left"/>
              <w:rPr>
                <w:b w:val="0"/>
                <w:sz w:val="18"/>
                <w:szCs w:val="18"/>
                <w:lang w:eastAsia="ko-KR"/>
              </w:rPr>
            </w:pPr>
            <w:proofErr w:type="spellStart"/>
            <w:r>
              <w:rPr>
                <w:b w:val="0"/>
                <w:sz w:val="18"/>
                <w:szCs w:val="18"/>
                <w:lang w:eastAsia="ko-KR"/>
              </w:rPr>
              <w:t>InterDigital</w:t>
            </w:r>
            <w:proofErr w:type="spellEnd"/>
          </w:p>
        </w:tc>
        <w:tc>
          <w:tcPr>
            <w:tcW w:w="2175" w:type="dxa"/>
            <w:vAlign w:val="center"/>
          </w:tcPr>
          <w:p w14:paraId="041A2424" w14:textId="77777777" w:rsidR="00DE7DCB" w:rsidRPr="000A26E7" w:rsidRDefault="00DE7DCB" w:rsidP="00E44F2A">
            <w:pPr>
              <w:pStyle w:val="T2"/>
              <w:suppressAutoHyphens/>
              <w:spacing w:after="0"/>
              <w:ind w:left="0" w:right="0"/>
              <w:jc w:val="left"/>
              <w:rPr>
                <w:b w:val="0"/>
                <w:sz w:val="18"/>
                <w:szCs w:val="18"/>
                <w:lang w:eastAsia="ko-KR"/>
              </w:rPr>
            </w:pPr>
          </w:p>
        </w:tc>
        <w:tc>
          <w:tcPr>
            <w:tcW w:w="1710" w:type="dxa"/>
            <w:vAlign w:val="center"/>
          </w:tcPr>
          <w:p w14:paraId="79E93BC3" w14:textId="77777777" w:rsidR="00DE7DCB" w:rsidRPr="00BF7A21" w:rsidRDefault="00DE7DCB" w:rsidP="00E44F2A">
            <w:pPr>
              <w:pStyle w:val="T2"/>
              <w:suppressAutoHyphens/>
              <w:spacing w:after="0"/>
              <w:ind w:left="0" w:right="0"/>
              <w:jc w:val="left"/>
              <w:rPr>
                <w:b w:val="0"/>
                <w:sz w:val="18"/>
                <w:szCs w:val="18"/>
                <w:lang w:eastAsia="ko-KR"/>
              </w:rPr>
            </w:pPr>
          </w:p>
        </w:tc>
        <w:tc>
          <w:tcPr>
            <w:tcW w:w="2291" w:type="dxa"/>
            <w:vAlign w:val="center"/>
          </w:tcPr>
          <w:p w14:paraId="03A69B02" w14:textId="77777777" w:rsidR="00DE7DCB" w:rsidRDefault="00DE7DCB"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16D22D5F"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A00110">
        <w:rPr>
          <w:rFonts w:cs="Times New Roman"/>
          <w:sz w:val="18"/>
          <w:szCs w:val="18"/>
          <w:lang w:eastAsia="ko-KR"/>
        </w:rPr>
        <w:t>9</w:t>
      </w:r>
      <w:r w:rsidR="00615E05">
        <w:rPr>
          <w:rFonts w:cs="Times New Roman"/>
          <w:sz w:val="18"/>
          <w:szCs w:val="18"/>
          <w:lang w:eastAsia="ko-KR"/>
        </w:rPr>
        <w:t xml:space="preserve"> comments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sidR="004B01C5">
        <w:rPr>
          <w:rFonts w:cs="Times New Roman"/>
          <w:sz w:val="18"/>
          <w:szCs w:val="18"/>
          <w:lang w:eastAsia="ko-KR"/>
        </w:rPr>
        <w:t xml:space="preserve"> and 2 comments from </w:t>
      </w:r>
      <w:r w:rsidR="004B01C5" w:rsidRPr="004B01C5">
        <w:rPr>
          <w:rFonts w:cs="Times New Roman"/>
          <w:sz w:val="18"/>
          <w:szCs w:val="18"/>
          <w:lang w:eastAsia="ko-KR"/>
        </w:rPr>
        <w:t xml:space="preserve">in </w:t>
      </w:r>
      <w:hyperlink r:id="rId9" w:history="1">
        <w:r w:rsidR="004B01C5" w:rsidRPr="004B01C5">
          <w:rPr>
            <w:rStyle w:val="Hyperlink"/>
            <w:rFonts w:cs="Times New Roman"/>
            <w:sz w:val="18"/>
            <w:szCs w:val="18"/>
            <w:lang w:eastAsia="ko-KR"/>
          </w:rPr>
          <w:t>21/0218r0</w:t>
        </w:r>
      </w:hyperlink>
      <w:r>
        <w:rPr>
          <w:rFonts w:cs="Times New Roman"/>
          <w:sz w:val="18"/>
          <w:szCs w:val="18"/>
          <w:lang w:eastAsia="ko-KR"/>
        </w:rPr>
        <w:t>:</w:t>
      </w:r>
    </w:p>
    <w:p w14:paraId="1511ECB6" w14:textId="2AD8E497" w:rsidR="00532160" w:rsidRDefault="005F770F" w:rsidP="004B01C5">
      <w:pPr>
        <w:pStyle w:val="ListParagraph"/>
        <w:numPr>
          <w:ilvl w:val="0"/>
          <w:numId w:val="30"/>
        </w:num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9</w:t>
      </w:r>
      <w:r w:rsidR="00A52E22" w:rsidRPr="00DD7B9A">
        <w:rPr>
          <w:rFonts w:ascii="Times New Roman" w:hAnsi="Times New Roman" w:cs="Times New Roman"/>
          <w:sz w:val="18"/>
          <w:szCs w:val="18"/>
          <w:lang w:eastAsia="ko-KR"/>
        </w:rPr>
        <w:t xml:space="preserve"> CIDs: </w:t>
      </w:r>
      <w:r w:rsidR="002A4B54" w:rsidRPr="00DD7B9A">
        <w:rPr>
          <w:rFonts w:ascii="Times New Roman" w:hAnsi="Times New Roman" w:cs="Times New Roman"/>
          <w:sz w:val="18"/>
          <w:szCs w:val="18"/>
          <w:lang w:eastAsia="ko-KR"/>
        </w:rPr>
        <w:t>1086</w:t>
      </w:r>
      <w:r w:rsidR="00107099" w:rsidRPr="00DD7B9A">
        <w:rPr>
          <w:rFonts w:ascii="Times New Roman" w:hAnsi="Times New Roman" w:cs="Times New Roman"/>
          <w:sz w:val="18"/>
          <w:szCs w:val="18"/>
          <w:lang w:eastAsia="ko-KR"/>
        </w:rPr>
        <w:t xml:space="preserve">, </w:t>
      </w:r>
      <w:r w:rsidR="00244653" w:rsidRPr="00DD7B9A">
        <w:rPr>
          <w:rFonts w:ascii="Times New Roman" w:hAnsi="Times New Roman" w:cs="Times New Roman"/>
          <w:sz w:val="18"/>
          <w:szCs w:val="18"/>
          <w:lang w:eastAsia="ko-KR"/>
        </w:rPr>
        <w:t xml:space="preserve">1667, </w:t>
      </w:r>
      <w:r w:rsidR="00E95FBB" w:rsidRPr="00DD7B9A">
        <w:rPr>
          <w:rFonts w:ascii="Times New Roman" w:hAnsi="Times New Roman" w:cs="Times New Roman"/>
          <w:sz w:val="18"/>
          <w:szCs w:val="18"/>
          <w:lang w:eastAsia="ko-KR"/>
        </w:rPr>
        <w:t xml:space="preserve">1936, 2147, 2148, 2180, 3120, </w:t>
      </w:r>
      <w:r w:rsidR="00D12E6A" w:rsidRPr="00DD7B9A">
        <w:rPr>
          <w:rFonts w:ascii="Times New Roman" w:hAnsi="Times New Roman" w:cs="Times New Roman"/>
          <w:sz w:val="18"/>
          <w:szCs w:val="18"/>
          <w:lang w:eastAsia="ko-KR"/>
        </w:rPr>
        <w:t>3151</w:t>
      </w:r>
      <w:bookmarkEnd w:id="0"/>
      <w:r w:rsidR="006E2CA9">
        <w:rPr>
          <w:rFonts w:ascii="Times New Roman" w:hAnsi="Times New Roman" w:cs="Times New Roman"/>
          <w:sz w:val="18"/>
          <w:szCs w:val="18"/>
          <w:lang w:eastAsia="ko-KR"/>
        </w:rPr>
        <w:t>, 2541</w:t>
      </w:r>
    </w:p>
    <w:p w14:paraId="1E943831" w14:textId="16201EBA" w:rsidR="001F600F" w:rsidRPr="004B01C5" w:rsidRDefault="001F600F" w:rsidP="004B01C5">
      <w:pPr>
        <w:pStyle w:val="ListParagraph"/>
        <w:numPr>
          <w:ilvl w:val="0"/>
          <w:numId w:val="30"/>
        </w:numPr>
        <w:suppressAutoHyphens/>
        <w:jc w:val="both"/>
        <w:rPr>
          <w:rFonts w:ascii="Times New Roman" w:hAnsi="Times New Roman" w:cs="Times New Roman"/>
          <w:sz w:val="18"/>
          <w:szCs w:val="18"/>
          <w:lang w:eastAsia="ko-KR"/>
        </w:rPr>
      </w:pPr>
      <w:r>
        <w:rPr>
          <w:rFonts w:cs="Times New Roman"/>
          <w:sz w:val="18"/>
          <w:szCs w:val="18"/>
          <w:lang w:eastAsia="ko-KR"/>
        </w:rPr>
        <w:t xml:space="preserve">2 comments from </w:t>
      </w:r>
      <w:r w:rsidRPr="004B01C5">
        <w:rPr>
          <w:rFonts w:cs="Times New Roman"/>
          <w:sz w:val="18"/>
          <w:szCs w:val="18"/>
          <w:lang w:eastAsia="ko-KR"/>
        </w:rPr>
        <w:t xml:space="preserve">in </w:t>
      </w:r>
      <w:hyperlink r:id="rId10" w:history="1">
        <w:r w:rsidRPr="004B01C5">
          <w:rPr>
            <w:rStyle w:val="Hyperlink"/>
            <w:rFonts w:cs="Times New Roman"/>
            <w:sz w:val="18"/>
            <w:szCs w:val="18"/>
            <w:lang w:eastAsia="ko-KR"/>
          </w:rPr>
          <w:t>21/0218r0</w:t>
        </w:r>
      </w:hyperlink>
      <w:r>
        <w:rPr>
          <w:rFonts w:cs="Times New Roman"/>
          <w:sz w:val="18"/>
          <w:szCs w:val="18"/>
          <w:lang w:eastAsia="ko-KR"/>
        </w:rPr>
        <w:t xml:space="preserve"> on subclause 35.2.1.2</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38C1BBC" w14:textId="421A45CF" w:rsidR="008515F8" w:rsidRDefault="00F87BB5" w:rsidP="008515F8">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w:t>
      </w:r>
      <w:r w:rsidR="00BC5D30">
        <w:rPr>
          <w:rFonts w:ascii="Times New Roman" w:eastAsia="Malgun Gothic" w:hAnsi="Times New Roman" w:cs="Times New Roman"/>
          <w:sz w:val="18"/>
          <w:szCs w:val="20"/>
          <w:lang w:val="en-GB"/>
        </w:rPr>
        <w:t>1</w:t>
      </w:r>
      <w:r>
        <w:rPr>
          <w:rFonts w:ascii="Times New Roman" w:eastAsia="Malgun Gothic" w:hAnsi="Times New Roman" w:cs="Times New Roman"/>
          <w:sz w:val="18"/>
          <w:szCs w:val="20"/>
          <w:lang w:val="en-GB"/>
        </w:rPr>
        <w:t xml:space="preserve">: </w:t>
      </w:r>
      <w:r w:rsidR="006C2DD3">
        <w:rPr>
          <w:rFonts w:ascii="Times New Roman" w:eastAsia="Malgun Gothic" w:hAnsi="Times New Roman" w:cs="Times New Roman"/>
          <w:sz w:val="18"/>
          <w:szCs w:val="20"/>
          <w:lang w:val="en-GB"/>
        </w:rPr>
        <w:t>simplified</w:t>
      </w:r>
      <w:r w:rsidR="00BC5D30">
        <w:rPr>
          <w:rFonts w:ascii="Times New Roman" w:eastAsia="Malgun Gothic" w:hAnsi="Times New Roman" w:cs="Times New Roman"/>
          <w:sz w:val="18"/>
          <w:szCs w:val="20"/>
          <w:lang w:val="en-GB"/>
        </w:rPr>
        <w:t xml:space="preserve"> the text on </w:t>
      </w:r>
      <w:r w:rsidR="00473FF8" w:rsidRPr="00473FF8">
        <w:rPr>
          <w:rFonts w:ascii="Times New Roman" w:eastAsia="Malgun Gothic" w:hAnsi="Times New Roman" w:cs="Times New Roman"/>
          <w:sz w:val="18"/>
          <w:szCs w:val="20"/>
          <w:lang w:val="en-GB"/>
        </w:rPr>
        <w:t>puncturing rules for all the applicable PPDU types</w:t>
      </w:r>
      <w:r w:rsidR="00814994">
        <w:rPr>
          <w:rFonts w:ascii="Times New Roman" w:eastAsia="Malgun Gothic" w:hAnsi="Times New Roman" w:cs="Times New Roman"/>
          <w:sz w:val="18"/>
          <w:szCs w:val="20"/>
          <w:lang w:val="en-GB"/>
        </w:rPr>
        <w:t xml:space="preserve">; revised text </w:t>
      </w:r>
      <w:r w:rsidR="003A7CE6">
        <w:rPr>
          <w:rFonts w:ascii="Times New Roman" w:eastAsia="Malgun Gothic" w:hAnsi="Times New Roman" w:cs="Times New Roman"/>
          <w:sz w:val="18"/>
          <w:szCs w:val="20"/>
          <w:lang w:val="en-GB"/>
        </w:rPr>
        <w:t xml:space="preserve">for CTS procedure </w:t>
      </w:r>
      <w:r w:rsidR="0084577A">
        <w:rPr>
          <w:rFonts w:ascii="Times New Roman" w:eastAsia="Malgun Gothic" w:hAnsi="Times New Roman" w:cs="Times New Roman"/>
          <w:sz w:val="18"/>
          <w:szCs w:val="20"/>
          <w:lang w:val="en-GB"/>
        </w:rPr>
        <w:t xml:space="preserve">so that it is based </w:t>
      </w:r>
      <w:r w:rsidR="00814994">
        <w:rPr>
          <w:rFonts w:ascii="Times New Roman" w:eastAsia="Malgun Gothic" w:hAnsi="Times New Roman" w:cs="Times New Roman"/>
          <w:sz w:val="18"/>
          <w:szCs w:val="20"/>
          <w:lang w:val="en-GB"/>
        </w:rPr>
        <w:t>on</w:t>
      </w:r>
      <w:r w:rsidR="0084577A">
        <w:rPr>
          <w:rFonts w:ascii="Times New Roman" w:eastAsia="Malgun Gothic" w:hAnsi="Times New Roman" w:cs="Times New Roman"/>
          <w:sz w:val="18"/>
          <w:szCs w:val="20"/>
          <w:lang w:val="en-GB"/>
        </w:rPr>
        <w:t xml:space="preserve"> CCA rules in D0.4</w:t>
      </w:r>
    </w:p>
    <w:p w14:paraId="52936316" w14:textId="775E5D76" w:rsidR="00B24F3D" w:rsidRDefault="008515F8"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appl</w:t>
      </w:r>
      <w:r w:rsidR="00DD3791">
        <w:rPr>
          <w:rFonts w:ascii="Times New Roman" w:eastAsia="Malgun Gothic" w:hAnsi="Times New Roman" w:cs="Times New Roman"/>
          <w:sz w:val="18"/>
          <w:szCs w:val="20"/>
          <w:lang w:val="en-GB"/>
        </w:rPr>
        <w:t>ied</w:t>
      </w:r>
      <w:r>
        <w:rPr>
          <w:rFonts w:ascii="Times New Roman" w:eastAsia="Malgun Gothic" w:hAnsi="Times New Roman" w:cs="Times New Roman"/>
          <w:sz w:val="18"/>
          <w:szCs w:val="20"/>
          <w:lang w:val="en-GB"/>
        </w:rPr>
        <w:t xml:space="preserve"> puncturing to PPDU</w:t>
      </w:r>
      <w:r w:rsidR="00DD3791">
        <w:rPr>
          <w:rFonts w:ascii="Times New Roman" w:eastAsia="Malgun Gothic" w:hAnsi="Times New Roman" w:cs="Times New Roman"/>
          <w:sz w:val="18"/>
          <w:szCs w:val="20"/>
          <w:lang w:val="en-GB"/>
        </w:rPr>
        <w:t xml:space="preserve">s </w:t>
      </w:r>
      <w:r>
        <w:rPr>
          <w:rFonts w:ascii="Times New Roman" w:eastAsia="Malgun Gothic" w:hAnsi="Times New Roman" w:cs="Times New Roman"/>
          <w:sz w:val="18"/>
          <w:szCs w:val="20"/>
          <w:lang w:val="en-GB"/>
        </w:rPr>
        <w:t xml:space="preserve">instead of </w:t>
      </w:r>
      <w:r w:rsidR="00DD3791">
        <w:rPr>
          <w:rFonts w:ascii="Times New Roman" w:eastAsia="Malgun Gothic" w:hAnsi="Times New Roman" w:cs="Times New Roman"/>
          <w:sz w:val="18"/>
          <w:szCs w:val="20"/>
          <w:lang w:val="en-GB"/>
        </w:rPr>
        <w:t xml:space="preserve">individual frames; updated Table 36-1 on </w:t>
      </w:r>
      <w:r w:rsidR="00DD3791" w:rsidRPr="00DD3791">
        <w:rPr>
          <w:rFonts w:ascii="Times New Roman" w:eastAsia="Malgun Gothic" w:hAnsi="Times New Roman" w:cs="Times New Roman"/>
          <w:sz w:val="18"/>
          <w:szCs w:val="20"/>
          <w:lang w:val="en-GB"/>
        </w:rPr>
        <w:t>INACTIVE_SUBCHANNELS</w:t>
      </w:r>
      <w:r w:rsidR="00DD3791">
        <w:rPr>
          <w:rFonts w:ascii="Times New Roman" w:eastAsia="Malgun Gothic" w:hAnsi="Times New Roman" w:cs="Times New Roman"/>
          <w:sz w:val="18"/>
          <w:szCs w:val="20"/>
          <w:lang w:val="en-GB"/>
        </w:rPr>
        <w:t xml:space="preserve"> based on </w:t>
      </w:r>
      <w:proofErr w:type="gramStart"/>
      <w:r w:rsidR="00DD3791">
        <w:rPr>
          <w:rFonts w:ascii="Times New Roman" w:eastAsia="Malgun Gothic" w:hAnsi="Times New Roman" w:cs="Times New Roman"/>
          <w:sz w:val="18"/>
          <w:szCs w:val="20"/>
          <w:lang w:val="en-GB"/>
        </w:rPr>
        <w:t>comments</w:t>
      </w:r>
      <w:proofErr w:type="gramEnd"/>
    </w:p>
    <w:p w14:paraId="7A347D50" w14:textId="26AE9F9D" w:rsidR="00435E96" w:rsidRDefault="00E4283C"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addressed various comments received after Rev 2</w:t>
      </w:r>
      <w:r w:rsidR="00675621">
        <w:rPr>
          <w:rFonts w:ascii="Times New Roman" w:eastAsia="Malgun Gothic" w:hAnsi="Times New Roman" w:cs="Times New Roman"/>
          <w:sz w:val="18"/>
          <w:szCs w:val="20"/>
          <w:lang w:val="en-GB"/>
        </w:rPr>
        <w:t xml:space="preserve"> from Greg</w:t>
      </w:r>
      <w:r w:rsidR="00D60F4D">
        <w:rPr>
          <w:rFonts w:ascii="Times New Roman" w:eastAsia="Malgun Gothic" w:hAnsi="Times New Roman" w:cs="Times New Roman"/>
          <w:sz w:val="18"/>
          <w:szCs w:val="20"/>
          <w:lang w:val="en-GB"/>
        </w:rPr>
        <w:t>,</w:t>
      </w:r>
      <w:r w:rsidR="00675621">
        <w:rPr>
          <w:rFonts w:ascii="Times New Roman" w:eastAsia="Malgun Gothic" w:hAnsi="Times New Roman" w:cs="Times New Roman"/>
          <w:sz w:val="18"/>
          <w:szCs w:val="20"/>
          <w:lang w:val="en-GB"/>
        </w:rPr>
        <w:t xml:space="preserve"> Yongho, </w:t>
      </w:r>
      <w:r w:rsidR="00D60F4D">
        <w:rPr>
          <w:rFonts w:ascii="Times New Roman" w:eastAsia="Malgun Gothic" w:hAnsi="Times New Roman" w:cs="Times New Roman"/>
          <w:sz w:val="18"/>
          <w:szCs w:val="20"/>
          <w:lang w:val="en-GB"/>
        </w:rPr>
        <w:t>Lei and Ron</w:t>
      </w:r>
      <w:r>
        <w:rPr>
          <w:rFonts w:ascii="Times New Roman" w:eastAsia="Malgun Gothic" w:hAnsi="Times New Roman" w:cs="Times New Roman"/>
          <w:sz w:val="18"/>
          <w:szCs w:val="20"/>
          <w:lang w:val="en-GB"/>
        </w:rPr>
        <w:t>.</w:t>
      </w:r>
    </w:p>
    <w:p w14:paraId="142E07B4" w14:textId="51E74E56" w:rsidR="009921D5" w:rsidRDefault="009921D5"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w:t>
      </w:r>
      <w:r w:rsidR="00C857E2">
        <w:rPr>
          <w:rFonts w:ascii="Times New Roman" w:eastAsia="Malgun Gothic" w:hAnsi="Times New Roman" w:cs="Times New Roman"/>
          <w:sz w:val="18"/>
          <w:szCs w:val="20"/>
          <w:lang w:val="en-GB"/>
        </w:rPr>
        <w:t xml:space="preserve">Clarified </w:t>
      </w:r>
      <w:r w:rsidR="00F72E09">
        <w:rPr>
          <w:rFonts w:ascii="Times New Roman" w:eastAsia="Malgun Gothic" w:hAnsi="Times New Roman" w:cs="Times New Roman"/>
          <w:sz w:val="18"/>
          <w:szCs w:val="20"/>
          <w:lang w:val="en-GB"/>
        </w:rPr>
        <w:t xml:space="preserve">that MU transmission is allowed to </w:t>
      </w:r>
      <w:r w:rsidR="00D60F15">
        <w:rPr>
          <w:rFonts w:ascii="Times New Roman" w:eastAsia="Malgun Gothic" w:hAnsi="Times New Roman" w:cs="Times New Roman"/>
          <w:sz w:val="18"/>
          <w:szCs w:val="20"/>
          <w:lang w:val="en-GB"/>
        </w:rPr>
        <w:t>puncture additional subchannels as in HE</w:t>
      </w:r>
      <w:r w:rsidR="00781233">
        <w:rPr>
          <w:rFonts w:ascii="Times New Roman" w:eastAsia="Malgun Gothic" w:hAnsi="Times New Roman" w:cs="Times New Roman"/>
          <w:sz w:val="18"/>
          <w:szCs w:val="20"/>
          <w:lang w:val="en-GB"/>
        </w:rPr>
        <w:t xml:space="preserve">; aligned the </w:t>
      </w:r>
      <w:r w:rsidR="00EC67C4" w:rsidRPr="00EC67C4">
        <w:rPr>
          <w:rFonts w:ascii="Times New Roman" w:eastAsia="Malgun Gothic" w:hAnsi="Times New Roman" w:cs="Times New Roman"/>
          <w:sz w:val="18"/>
          <w:szCs w:val="20"/>
          <w:lang w:val="en-GB"/>
        </w:rPr>
        <w:t>Table 36-1</w:t>
      </w:r>
      <w:r w:rsidR="00EC67C4">
        <w:rPr>
          <w:rFonts w:ascii="Times New Roman" w:eastAsia="Malgun Gothic" w:hAnsi="Times New Roman" w:cs="Times New Roman"/>
          <w:sz w:val="18"/>
          <w:szCs w:val="20"/>
          <w:lang w:val="en-GB"/>
        </w:rPr>
        <w:t xml:space="preserve"> entries with those from 21/</w:t>
      </w:r>
      <w:proofErr w:type="gramStart"/>
      <w:r w:rsidR="00EC67C4">
        <w:rPr>
          <w:rFonts w:ascii="Times New Roman" w:eastAsia="Malgun Gothic" w:hAnsi="Times New Roman" w:cs="Times New Roman"/>
          <w:sz w:val="18"/>
          <w:szCs w:val="20"/>
          <w:lang w:val="en-GB"/>
        </w:rPr>
        <w:t>0635r</w:t>
      </w:r>
      <w:r w:rsidR="00EB2A00">
        <w:rPr>
          <w:rFonts w:ascii="Times New Roman" w:eastAsia="Malgun Gothic" w:hAnsi="Times New Roman" w:cs="Times New Roman"/>
          <w:sz w:val="18"/>
          <w:szCs w:val="20"/>
          <w:lang w:val="en-GB"/>
        </w:rPr>
        <w:t>3</w:t>
      </w:r>
      <w:proofErr w:type="gramEnd"/>
    </w:p>
    <w:p w14:paraId="31B52870" w14:textId="38D87AC1" w:rsidR="00CB7D8F" w:rsidRDefault="00CB7D8F"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5: Revised text to </w:t>
      </w:r>
      <w:r w:rsidR="00574ED1">
        <w:rPr>
          <w:rFonts w:ascii="Times New Roman" w:eastAsia="Malgun Gothic" w:hAnsi="Times New Roman" w:cs="Times New Roman"/>
          <w:sz w:val="18"/>
          <w:szCs w:val="20"/>
          <w:lang w:val="en-GB"/>
        </w:rPr>
        <w:t>address comments from Xiaogang</w:t>
      </w:r>
      <w:r w:rsidR="00F507A3">
        <w:rPr>
          <w:rFonts w:ascii="Times New Roman" w:eastAsia="Malgun Gothic" w:hAnsi="Times New Roman" w:cs="Times New Roman"/>
          <w:sz w:val="18"/>
          <w:szCs w:val="20"/>
          <w:lang w:val="en-GB"/>
        </w:rPr>
        <w:t>, Laurent</w:t>
      </w:r>
      <w:r w:rsidR="00574ED1">
        <w:rPr>
          <w:rFonts w:ascii="Times New Roman" w:eastAsia="Malgun Gothic" w:hAnsi="Times New Roman" w:cs="Times New Roman"/>
          <w:sz w:val="18"/>
          <w:szCs w:val="20"/>
          <w:lang w:val="en-GB"/>
        </w:rPr>
        <w:t xml:space="preserve"> and Wook Bong</w:t>
      </w:r>
      <w:r w:rsidR="00F507A3">
        <w:rPr>
          <w:rFonts w:ascii="Times New Roman" w:eastAsia="Malgun Gothic" w:hAnsi="Times New Roman" w:cs="Times New Roman"/>
          <w:sz w:val="18"/>
          <w:szCs w:val="20"/>
          <w:lang w:val="en-GB"/>
        </w:rPr>
        <w:t xml:space="preserve">; </w:t>
      </w:r>
      <w:r w:rsidR="00D03D7B">
        <w:rPr>
          <w:rFonts w:ascii="Times New Roman" w:eastAsia="Malgun Gothic" w:hAnsi="Times New Roman" w:cs="Times New Roman"/>
          <w:sz w:val="18"/>
          <w:szCs w:val="20"/>
          <w:lang w:val="en-GB"/>
        </w:rPr>
        <w:t xml:space="preserve">addressed </w:t>
      </w:r>
      <w:r w:rsidR="00865905">
        <w:rPr>
          <w:rFonts w:ascii="Times New Roman" w:eastAsia="Malgun Gothic" w:hAnsi="Times New Roman" w:cs="Times New Roman"/>
          <w:sz w:val="18"/>
          <w:szCs w:val="20"/>
          <w:lang w:val="en-GB"/>
        </w:rPr>
        <w:t xml:space="preserve">editorial comment from </w:t>
      </w:r>
      <w:r w:rsidR="00D03D7B">
        <w:rPr>
          <w:rFonts w:ascii="Times New Roman" w:eastAsia="Malgun Gothic" w:hAnsi="Times New Roman" w:cs="Times New Roman"/>
          <w:sz w:val="18"/>
          <w:szCs w:val="20"/>
          <w:lang w:val="en-GB"/>
        </w:rPr>
        <w:t>CID 2541</w:t>
      </w:r>
      <w:r w:rsidR="00865905">
        <w:rPr>
          <w:rFonts w:ascii="Times New Roman" w:eastAsia="Malgun Gothic" w:hAnsi="Times New Roman" w:cs="Times New Roman"/>
          <w:sz w:val="18"/>
          <w:szCs w:val="20"/>
          <w:lang w:val="en-GB"/>
        </w:rPr>
        <w:t xml:space="preserve"> </w:t>
      </w:r>
      <w:r w:rsidR="004A3E62">
        <w:rPr>
          <w:rFonts w:ascii="Times New Roman" w:eastAsia="Malgun Gothic" w:hAnsi="Times New Roman" w:cs="Times New Roman"/>
          <w:sz w:val="18"/>
          <w:szCs w:val="20"/>
          <w:lang w:val="en-GB"/>
        </w:rPr>
        <w:t>that is transferred from</w:t>
      </w:r>
      <w:r w:rsidR="00865905">
        <w:rPr>
          <w:rFonts w:ascii="Times New Roman" w:eastAsia="Malgun Gothic" w:hAnsi="Times New Roman" w:cs="Times New Roman"/>
          <w:sz w:val="18"/>
          <w:szCs w:val="20"/>
          <w:lang w:val="en-GB"/>
        </w:rPr>
        <w:t xml:space="preserve"> Edward.</w:t>
      </w:r>
    </w:p>
    <w:p w14:paraId="63EA16AD" w14:textId="1B71588D" w:rsidR="00803C87" w:rsidRPr="00B24F3D" w:rsidRDefault="00803C87"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ins w:id="1" w:author="Yanjun Sun" w:date="2021-05-28T11:02:00Z">
        <w:r>
          <w:rPr>
            <w:rFonts w:ascii="Times New Roman" w:eastAsia="Malgun Gothic" w:hAnsi="Times New Roman" w:cs="Times New Roman"/>
            <w:sz w:val="18"/>
            <w:szCs w:val="20"/>
            <w:lang w:val="en-GB"/>
          </w:rPr>
          <w:t xml:space="preserve">Rev 6: updated subclause numbers based on D1.0; adopted editorial </w:t>
        </w:r>
      </w:ins>
      <w:ins w:id="2" w:author="Yanjun Sun" w:date="2021-05-28T11:03:00Z">
        <w:r>
          <w:rPr>
            <w:rFonts w:ascii="Times New Roman" w:eastAsia="Malgun Gothic" w:hAnsi="Times New Roman" w:cs="Times New Roman"/>
            <w:sz w:val="18"/>
            <w:szCs w:val="20"/>
            <w:lang w:val="en-GB"/>
          </w:rPr>
          <w:t xml:space="preserve">updates from </w:t>
        </w:r>
      </w:ins>
      <w:ins w:id="3" w:author="Yanjun Sun" w:date="2021-05-28T11:02:00Z">
        <w:r>
          <w:rPr>
            <w:rFonts w:ascii="Times New Roman" w:eastAsia="Malgun Gothic" w:hAnsi="Times New Roman" w:cs="Times New Roman"/>
            <w:sz w:val="18"/>
            <w:szCs w:val="20"/>
            <w:lang w:val="en-GB"/>
          </w:rPr>
          <w:t>Xiaofei</w:t>
        </w:r>
      </w:ins>
      <w:ins w:id="4" w:author="Yanjun Sun" w:date="2021-05-28T11:03:00Z">
        <w:r>
          <w:rPr>
            <w:rFonts w:ascii="Times New Roman" w:eastAsia="Malgun Gothic" w:hAnsi="Times New Roman" w:cs="Times New Roman"/>
            <w:sz w:val="18"/>
            <w:szCs w:val="20"/>
            <w:lang w:val="en-GB"/>
          </w:rPr>
          <w:t xml:space="preserve">; </w:t>
        </w:r>
      </w:ins>
      <w:ins w:id="5" w:author="Yanjun Sun" w:date="2021-05-31T17:18:00Z">
        <w:r w:rsidR="0009022B">
          <w:rPr>
            <w:rFonts w:ascii="Times New Roman" w:eastAsia="Malgun Gothic" w:hAnsi="Times New Roman" w:cs="Times New Roman"/>
            <w:sz w:val="18"/>
            <w:szCs w:val="20"/>
            <w:lang w:val="en-GB"/>
          </w:rPr>
          <w:t>I</w:t>
        </w:r>
      </w:ins>
      <w:ins w:id="6" w:author="Yanjun Sun" w:date="2021-05-28T17:41:00Z">
        <w:r w:rsidR="00840930">
          <w:rPr>
            <w:rFonts w:ascii="Times New Roman" w:eastAsia="Malgun Gothic" w:hAnsi="Times New Roman" w:cs="Times New Roman"/>
            <w:sz w:val="18"/>
            <w:szCs w:val="20"/>
            <w:lang w:val="en-GB"/>
          </w:rPr>
          <w:t>ncorporate</w:t>
        </w:r>
      </w:ins>
      <w:ins w:id="7" w:author="Yanjun Sun" w:date="2021-05-31T17:18:00Z">
        <w:r w:rsidR="0009022B">
          <w:rPr>
            <w:rFonts w:ascii="Times New Roman" w:eastAsia="Malgun Gothic" w:hAnsi="Times New Roman" w:cs="Times New Roman"/>
            <w:sz w:val="18"/>
            <w:szCs w:val="20"/>
            <w:lang w:val="en-GB"/>
          </w:rPr>
          <w:t>d</w:t>
        </w:r>
      </w:ins>
      <w:ins w:id="8" w:author="Yanjun Sun" w:date="2021-05-28T17:41:00Z">
        <w:r w:rsidR="00840930">
          <w:rPr>
            <w:rFonts w:ascii="Times New Roman" w:eastAsia="Malgun Gothic" w:hAnsi="Times New Roman" w:cs="Times New Roman"/>
            <w:sz w:val="18"/>
            <w:szCs w:val="20"/>
            <w:lang w:val="en-GB"/>
          </w:rPr>
          <w:t xml:space="preserve"> Y</w:t>
        </w:r>
        <w:proofErr w:type="spellStart"/>
        <w:r w:rsidR="00840930">
          <w:rPr>
            <w:rFonts w:ascii="Times New Roman" w:eastAsia="Malgun Gothic" w:hAnsi="Times New Roman" w:cs="Times New Roman"/>
            <w:sz w:val="18"/>
            <w:szCs w:val="20"/>
            <w:lang w:val="en-GB"/>
          </w:rPr>
          <w:t>unbo’s</w:t>
        </w:r>
      </w:ins>
      <w:proofErr w:type="spellEnd"/>
      <w:ins w:id="9" w:author="Yanjun Sun" w:date="2021-05-31T17:18:00Z">
        <w:r w:rsidR="009779A3">
          <w:rPr>
            <w:rFonts w:ascii="Times New Roman" w:eastAsia="Malgun Gothic" w:hAnsi="Times New Roman" w:cs="Times New Roman"/>
            <w:sz w:val="18"/>
            <w:szCs w:val="20"/>
            <w:lang w:val="en-GB"/>
          </w:rPr>
          <w:t xml:space="preserve"> and </w:t>
        </w:r>
        <w:proofErr w:type="spellStart"/>
        <w:r w:rsidR="009779A3">
          <w:rPr>
            <w:rFonts w:ascii="Times New Roman" w:eastAsia="Malgun Gothic" w:hAnsi="Times New Roman" w:cs="Times New Roman"/>
            <w:sz w:val="18"/>
            <w:szCs w:val="20"/>
            <w:lang w:val="en-GB"/>
          </w:rPr>
          <w:t>Yongho’s</w:t>
        </w:r>
      </w:ins>
      <w:proofErr w:type="spellEnd"/>
      <w:ins w:id="10" w:author="Yanjun Sun" w:date="2021-05-28T17:41:00Z">
        <w:r w:rsidR="00840930">
          <w:rPr>
            <w:rFonts w:ascii="Times New Roman" w:eastAsia="Malgun Gothic" w:hAnsi="Times New Roman" w:cs="Times New Roman"/>
            <w:sz w:val="18"/>
            <w:szCs w:val="20"/>
            <w:lang w:val="en-GB"/>
          </w:rPr>
          <w:t xml:space="preserve"> comment</w:t>
        </w:r>
      </w:ins>
      <w:ins w:id="11" w:author="Yanjun Sun" w:date="2021-05-31T17:18:00Z">
        <w:r w:rsidR="009779A3">
          <w:rPr>
            <w:rFonts w:ascii="Times New Roman" w:eastAsia="Malgun Gothic" w:hAnsi="Times New Roman" w:cs="Times New Roman"/>
            <w:sz w:val="18"/>
            <w:szCs w:val="20"/>
            <w:lang w:val="en-GB"/>
          </w:rPr>
          <w:t>s</w:t>
        </w:r>
      </w:ins>
      <w:ins w:id="12" w:author="Yanjun Sun" w:date="2021-05-28T17:41:00Z">
        <w:r w:rsidR="00840930">
          <w:rPr>
            <w:rFonts w:ascii="Times New Roman" w:eastAsia="Malgun Gothic" w:hAnsi="Times New Roman" w:cs="Times New Roman"/>
            <w:sz w:val="18"/>
            <w:szCs w:val="20"/>
            <w:lang w:val="en-GB"/>
          </w:rPr>
          <w:t xml:space="preserve"> on </w:t>
        </w:r>
      </w:ins>
      <w:ins w:id="13" w:author="Yanjun Sun" w:date="2021-05-28T17:35:00Z">
        <w:r w:rsidR="00760382">
          <w:rPr>
            <w:rFonts w:ascii="Times New Roman" w:eastAsia="Malgun Gothic" w:hAnsi="Times New Roman" w:cs="Times New Roman"/>
            <w:sz w:val="18"/>
            <w:szCs w:val="20"/>
            <w:lang w:val="en-GB"/>
          </w:rPr>
          <w:t xml:space="preserve">P2P </w:t>
        </w:r>
        <w:proofErr w:type="gramStart"/>
        <w:r w:rsidR="00760382">
          <w:rPr>
            <w:rFonts w:ascii="Times New Roman" w:eastAsia="Malgun Gothic" w:hAnsi="Times New Roman" w:cs="Times New Roman"/>
            <w:sz w:val="18"/>
            <w:szCs w:val="20"/>
            <w:lang w:val="en-GB"/>
          </w:rPr>
          <w:t>link</w:t>
        </w:r>
        <w:proofErr w:type="gramEnd"/>
        <w:r w:rsidR="00760382">
          <w:rPr>
            <w:rFonts w:ascii="Times New Roman" w:eastAsia="Malgun Gothic" w:hAnsi="Times New Roman" w:cs="Times New Roman"/>
            <w:sz w:val="18"/>
            <w:szCs w:val="20"/>
            <w:lang w:val="en-GB"/>
          </w:rPr>
          <w:t xml:space="preserve"> </w:t>
        </w:r>
      </w:ins>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3ABA9B79" w:rsidR="00A8423E" w:rsidRDefault="00A8423E" w:rsidP="00A8423E">
      <w:pPr>
        <w:pStyle w:val="T"/>
        <w:spacing w:after="0"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w:t>
      </w:r>
      <w:del w:id="14" w:author="Yanjun Sun" w:date="2021-05-26T11:15:00Z">
        <w:r w:rsidDel="000A490C">
          <w:rPr>
            <w:b/>
            <w:i/>
            <w:iCs/>
            <w:highlight w:val="yellow"/>
          </w:rPr>
          <w:delText>0.</w:delText>
        </w:r>
      </w:del>
      <w:ins w:id="15" w:author="Author">
        <w:del w:id="16" w:author="Yanjun Sun" w:date="2021-05-26T11:14:00Z">
          <w:r w:rsidR="00C8235F" w:rsidDel="008A577B">
            <w:rPr>
              <w:b/>
              <w:i/>
              <w:iCs/>
              <w:highlight w:val="yellow"/>
            </w:rPr>
            <w:delText>4</w:delText>
          </w:r>
        </w:del>
      </w:ins>
      <w:proofErr w:type="gramStart"/>
      <w:ins w:id="17" w:author="Yanjun Sun" w:date="2021-05-26T11:15:00Z">
        <w:r w:rsidR="000A490C">
          <w:rPr>
            <w:b/>
            <w:i/>
            <w:iCs/>
            <w:highlight w:val="yellow"/>
          </w:rPr>
          <w:t>1.0</w:t>
        </w:r>
      </w:ins>
      <w:proofErr w:type="gramEnd"/>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5E77365" w:rsidR="00A353D7" w:rsidRDefault="00A353D7" w:rsidP="00C75F57">
      <w:pPr>
        <w:pStyle w:val="T1"/>
        <w:suppressAutoHyphens/>
        <w:spacing w:after="120"/>
        <w:jc w:val="left"/>
        <w:rPr>
          <w:b w:val="0"/>
          <w:bCs/>
          <w:iCs/>
          <w:color w:val="000000"/>
          <w:sz w:val="20"/>
        </w:rPr>
      </w:pPr>
    </w:p>
    <w:p w14:paraId="4B42D36A" w14:textId="77777777" w:rsidR="00FD714E" w:rsidRDefault="00FD714E" w:rsidP="00C75F57">
      <w:pPr>
        <w:pStyle w:val="T1"/>
        <w:suppressAutoHyphens/>
        <w:spacing w:after="120"/>
        <w:jc w:val="left"/>
        <w:rPr>
          <w:b w:val="0"/>
          <w:bCs/>
          <w:iCs/>
          <w:color w:val="000000"/>
          <w:sz w:val="20"/>
        </w:rPr>
      </w:pPr>
    </w:p>
    <w:tbl>
      <w:tblPr>
        <w:tblStyle w:val="TableGrid"/>
        <w:tblW w:w="10710" w:type="dxa"/>
        <w:tblInd w:w="-815" w:type="dxa"/>
        <w:tblLook w:val="04A0" w:firstRow="1" w:lastRow="0" w:firstColumn="1" w:lastColumn="0" w:noHBand="0" w:noVBand="1"/>
      </w:tblPr>
      <w:tblGrid>
        <w:gridCol w:w="867"/>
        <w:gridCol w:w="1034"/>
        <w:gridCol w:w="656"/>
        <w:gridCol w:w="856"/>
        <w:gridCol w:w="2640"/>
        <w:gridCol w:w="2026"/>
        <w:gridCol w:w="2631"/>
      </w:tblGrid>
      <w:tr w:rsidR="000254D3" w:rsidRPr="00725049" w14:paraId="508C12AB" w14:textId="77777777" w:rsidTr="000D0AAC">
        <w:trPr>
          <w:trHeight w:val="449"/>
        </w:trPr>
        <w:tc>
          <w:tcPr>
            <w:tcW w:w="867" w:type="dxa"/>
            <w:shd w:val="clear" w:color="auto" w:fill="A5A5A5" w:themeFill="accent3"/>
            <w:hideMark/>
          </w:tcPr>
          <w:p w14:paraId="4000ABA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74C5B181"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Commenter</w:t>
            </w:r>
          </w:p>
        </w:tc>
        <w:tc>
          <w:tcPr>
            <w:tcW w:w="656" w:type="dxa"/>
            <w:shd w:val="clear" w:color="auto" w:fill="A5A5A5" w:themeFill="accent3"/>
            <w:hideMark/>
          </w:tcPr>
          <w:p w14:paraId="5F37968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Page</w:t>
            </w:r>
          </w:p>
        </w:tc>
        <w:tc>
          <w:tcPr>
            <w:tcW w:w="856" w:type="dxa"/>
            <w:shd w:val="clear" w:color="auto" w:fill="A5A5A5" w:themeFill="accent3"/>
            <w:hideMark/>
          </w:tcPr>
          <w:p w14:paraId="72968BD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Clause</w:t>
            </w:r>
          </w:p>
        </w:tc>
        <w:tc>
          <w:tcPr>
            <w:tcW w:w="2640" w:type="dxa"/>
            <w:shd w:val="clear" w:color="auto" w:fill="A5A5A5" w:themeFill="accent3"/>
            <w:hideMark/>
          </w:tcPr>
          <w:p w14:paraId="147F85EF"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w:t>
            </w:r>
          </w:p>
        </w:tc>
        <w:tc>
          <w:tcPr>
            <w:tcW w:w="2026" w:type="dxa"/>
            <w:shd w:val="clear" w:color="auto" w:fill="A5A5A5" w:themeFill="accent3"/>
            <w:hideMark/>
          </w:tcPr>
          <w:p w14:paraId="7B41D898"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Proposed Change</w:t>
            </w:r>
          </w:p>
        </w:tc>
        <w:tc>
          <w:tcPr>
            <w:tcW w:w="2631" w:type="dxa"/>
            <w:shd w:val="clear" w:color="auto" w:fill="A5A5A5" w:themeFill="accent3"/>
            <w:hideMark/>
          </w:tcPr>
          <w:p w14:paraId="281F36F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Resolution</w:t>
            </w:r>
          </w:p>
        </w:tc>
      </w:tr>
      <w:tr w:rsidR="00BD2D36" w:rsidRPr="00725049" w14:paraId="06A31DCE" w14:textId="77777777" w:rsidTr="000D0AAC">
        <w:trPr>
          <w:trHeight w:val="1880"/>
        </w:trPr>
        <w:tc>
          <w:tcPr>
            <w:tcW w:w="867" w:type="dxa"/>
          </w:tcPr>
          <w:p w14:paraId="2C5497D5" w14:textId="29804848"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3151</w:t>
            </w:r>
          </w:p>
        </w:tc>
        <w:tc>
          <w:tcPr>
            <w:tcW w:w="1034" w:type="dxa"/>
          </w:tcPr>
          <w:p w14:paraId="4451986D" w14:textId="3961C6D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Yongho Seok</w:t>
            </w:r>
          </w:p>
        </w:tc>
        <w:tc>
          <w:tcPr>
            <w:tcW w:w="656" w:type="dxa"/>
          </w:tcPr>
          <w:p w14:paraId="09516378" w14:textId="7715703B"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261AC37" w14:textId="0C7F70A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4818879B" w14:textId="1010D198"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 xml:space="preserve">"When an EHT STA transmits an RTS, MU-RTS Trigger, or CTS frame in a non-HT duplicate </w:t>
            </w:r>
            <w:proofErr w:type="gramStart"/>
            <w:r w:rsidRPr="00955C14">
              <w:rPr>
                <w:b w:val="0"/>
                <w:iCs/>
                <w:color w:val="000000"/>
                <w:sz w:val="16"/>
                <w:szCs w:val="16"/>
              </w:rPr>
              <w:t>PPDU,...</w:t>
            </w:r>
            <w:proofErr w:type="gramEnd"/>
            <w:r w:rsidRPr="00955C14">
              <w:rPr>
                <w:b w:val="0"/>
                <w:iCs/>
                <w:color w:val="000000"/>
                <w:sz w:val="16"/>
                <w:szCs w:val="16"/>
              </w:rPr>
              <w:t>"</w:t>
            </w:r>
            <w:r w:rsidRPr="00955C14">
              <w:rPr>
                <w:b w:val="0"/>
                <w:iCs/>
                <w:color w:val="000000"/>
                <w:sz w:val="16"/>
                <w:szCs w:val="16"/>
              </w:rPr>
              <w:br/>
              <w:t>The CF-End frame and PS-Poll frame can be sent in a non-HT duplicated PPDU with a preamble puncturing.</w:t>
            </w:r>
            <w:r w:rsidRPr="00955C14">
              <w:rPr>
                <w:b w:val="0"/>
                <w:iCs/>
                <w:color w:val="000000"/>
                <w:sz w:val="16"/>
                <w:szCs w:val="16"/>
              </w:rPr>
              <w:br/>
              <w:t>Please add the CF-End frame and PS-Poll frames.</w:t>
            </w:r>
          </w:p>
        </w:tc>
        <w:tc>
          <w:tcPr>
            <w:tcW w:w="2026" w:type="dxa"/>
          </w:tcPr>
          <w:p w14:paraId="7017260A" w14:textId="7045666B"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31770B89" w14:textId="77777777" w:rsidR="00BD2D36" w:rsidRDefault="00BD2D36" w:rsidP="00BD2D36">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3F025991" w14:textId="77777777" w:rsidR="00BD2D36" w:rsidRDefault="00BD2D36" w:rsidP="00BD2D36">
            <w:pPr>
              <w:suppressAutoHyphens/>
              <w:rPr>
                <w:rFonts w:ascii="Times New Roman" w:hAnsi="Times New Roman" w:cs="Times New Roman"/>
                <w:b/>
                <w:sz w:val="16"/>
                <w:szCs w:val="16"/>
              </w:rPr>
            </w:pPr>
          </w:p>
          <w:p w14:paraId="5832DE80" w14:textId="1B96F31C" w:rsidR="00BD2D36" w:rsidRDefault="00A4354D" w:rsidP="00BD2D3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r w:rsidR="00555167">
              <w:rPr>
                <w:rFonts w:ascii="Times New Roman" w:hAnsi="Times New Roman" w:cs="Times New Roman"/>
                <w:bCs/>
                <w:sz w:val="16"/>
                <w:szCs w:val="16"/>
              </w:rPr>
              <w:br/>
            </w:r>
            <w:r w:rsidR="00555167">
              <w:rPr>
                <w:rFonts w:ascii="Times New Roman" w:hAnsi="Times New Roman" w:cs="Times New Roman"/>
                <w:bCs/>
                <w:sz w:val="16"/>
                <w:szCs w:val="16"/>
              </w:rPr>
              <w:br/>
              <w:t xml:space="preserve">Generalized the spec text </w:t>
            </w:r>
            <w:r w:rsidR="00726222">
              <w:rPr>
                <w:rFonts w:ascii="Times New Roman" w:hAnsi="Times New Roman" w:cs="Times New Roman"/>
                <w:bCs/>
                <w:sz w:val="16"/>
                <w:szCs w:val="16"/>
              </w:rPr>
              <w:t>so that the puncturing rules are</w:t>
            </w:r>
            <w:r w:rsidR="00476BB6">
              <w:rPr>
                <w:rFonts w:ascii="Times New Roman" w:hAnsi="Times New Roman" w:cs="Times New Roman"/>
                <w:bCs/>
                <w:sz w:val="16"/>
                <w:szCs w:val="16"/>
              </w:rPr>
              <w:t xml:space="preserve"> applicable </w:t>
            </w:r>
            <w:r w:rsidR="00726222">
              <w:rPr>
                <w:rFonts w:ascii="Times New Roman" w:hAnsi="Times New Roman" w:cs="Times New Roman"/>
                <w:bCs/>
                <w:sz w:val="16"/>
                <w:szCs w:val="16"/>
              </w:rPr>
              <w:t xml:space="preserve">to </w:t>
            </w:r>
            <w:r w:rsidR="00476BB6">
              <w:rPr>
                <w:rFonts w:ascii="Times New Roman" w:hAnsi="Times New Roman" w:cs="Times New Roman"/>
                <w:bCs/>
                <w:sz w:val="16"/>
                <w:szCs w:val="16"/>
              </w:rPr>
              <w:t xml:space="preserve">any </w:t>
            </w:r>
            <w:r w:rsidR="00726222">
              <w:rPr>
                <w:rFonts w:ascii="Times New Roman" w:hAnsi="Times New Roman" w:cs="Times New Roman"/>
                <w:bCs/>
                <w:sz w:val="16"/>
                <w:szCs w:val="16"/>
              </w:rPr>
              <w:t>Control frame.</w:t>
            </w:r>
            <w:r w:rsidR="00555167">
              <w:rPr>
                <w:rFonts w:ascii="Times New Roman" w:hAnsi="Times New Roman" w:cs="Times New Roman"/>
                <w:bCs/>
                <w:sz w:val="16"/>
                <w:szCs w:val="16"/>
              </w:rPr>
              <w:t xml:space="preserve"> </w:t>
            </w:r>
          </w:p>
          <w:p w14:paraId="328EB1A3" w14:textId="77777777" w:rsidR="00BD2D36" w:rsidRDefault="00BD2D36" w:rsidP="00BD2D36">
            <w:pPr>
              <w:suppressAutoHyphens/>
              <w:rPr>
                <w:rFonts w:ascii="Times New Roman" w:hAnsi="Times New Roman" w:cs="Times New Roman"/>
                <w:bCs/>
                <w:sz w:val="16"/>
                <w:szCs w:val="16"/>
              </w:rPr>
            </w:pPr>
          </w:p>
          <w:p w14:paraId="27418B97" w14:textId="77777777" w:rsidR="00BD2D36" w:rsidRDefault="00BD2D36" w:rsidP="00BD2D36">
            <w:pPr>
              <w:suppressAutoHyphens/>
              <w:rPr>
                <w:rFonts w:ascii="Times New Roman" w:hAnsi="Times New Roman" w:cs="Times New Roman"/>
                <w:bCs/>
                <w:sz w:val="16"/>
                <w:szCs w:val="16"/>
              </w:rPr>
            </w:pPr>
          </w:p>
          <w:p w14:paraId="431B3A94" w14:textId="2762D4EB" w:rsidR="00BD2D36" w:rsidRDefault="00BD2D36" w:rsidP="00BD2D36">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CE1433">
              <w:rPr>
                <w:b/>
                <w:bCs/>
                <w:sz w:val="16"/>
                <w:szCs w:val="16"/>
              </w:rPr>
              <w:t>455r6</w:t>
            </w:r>
            <w:r>
              <w:rPr>
                <w:rFonts w:ascii="Times New Roman" w:hAnsi="Times New Roman" w:cs="Times New Roman"/>
                <w:b/>
                <w:sz w:val="16"/>
                <w:szCs w:val="16"/>
              </w:rPr>
              <w:t xml:space="preserve"> tagged as </w:t>
            </w:r>
            <w:r w:rsidRPr="00A93A11">
              <w:rPr>
                <w:b/>
                <w:sz w:val="16"/>
                <w:szCs w:val="16"/>
              </w:rPr>
              <w:t>3151</w:t>
            </w:r>
            <w:r w:rsidR="00A43830" w:rsidRPr="00A93A11">
              <w:rPr>
                <w:b/>
                <w:sz w:val="16"/>
                <w:szCs w:val="16"/>
              </w:rPr>
              <w:t xml:space="preserve">, 3120, </w:t>
            </w:r>
            <w:r w:rsidR="00A93A11" w:rsidRPr="00A93A11">
              <w:rPr>
                <w:b/>
                <w:sz w:val="16"/>
                <w:szCs w:val="16"/>
              </w:rPr>
              <w:t>2180</w:t>
            </w:r>
            <w:r w:rsidR="00DD3FFC">
              <w:rPr>
                <w:b/>
                <w:sz w:val="16"/>
                <w:szCs w:val="16"/>
              </w:rPr>
              <w:t>, 1086</w:t>
            </w:r>
            <w:r>
              <w:rPr>
                <w:rFonts w:ascii="Times New Roman" w:hAnsi="Times New Roman" w:cs="Times New Roman"/>
                <w:b/>
                <w:sz w:val="16"/>
                <w:szCs w:val="16"/>
              </w:rPr>
              <w:t>.</w:t>
            </w:r>
          </w:p>
        </w:tc>
      </w:tr>
      <w:tr w:rsidR="009C4DEC" w:rsidRPr="00725049" w14:paraId="3EA88B18" w14:textId="77777777" w:rsidTr="000D0AAC">
        <w:trPr>
          <w:trHeight w:val="1880"/>
        </w:trPr>
        <w:tc>
          <w:tcPr>
            <w:tcW w:w="867" w:type="dxa"/>
          </w:tcPr>
          <w:p w14:paraId="6236F837" w14:textId="22255200"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3120</w:t>
            </w:r>
          </w:p>
        </w:tc>
        <w:tc>
          <w:tcPr>
            <w:tcW w:w="1034" w:type="dxa"/>
          </w:tcPr>
          <w:p w14:paraId="71DD4EE9" w14:textId="0CC7950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Yanjun Sun</w:t>
            </w:r>
          </w:p>
        </w:tc>
        <w:tc>
          <w:tcPr>
            <w:tcW w:w="656" w:type="dxa"/>
          </w:tcPr>
          <w:p w14:paraId="5229474A" w14:textId="5FAC1A6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4A0CB76" w14:textId="687D0554"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77AA1EB8" w14:textId="1F425EA7" w:rsidR="009C4DEC" w:rsidRPr="00955C14" w:rsidRDefault="009C4DEC" w:rsidP="009C4DEC">
            <w:pPr>
              <w:pStyle w:val="T1"/>
              <w:suppressAutoHyphens/>
              <w:spacing w:after="120"/>
              <w:jc w:val="left"/>
              <w:rPr>
                <w:b w:val="0"/>
                <w:iCs/>
                <w:color w:val="000000"/>
                <w:sz w:val="16"/>
                <w:szCs w:val="16"/>
              </w:rPr>
            </w:pPr>
            <w:proofErr w:type="gramStart"/>
            <w:r w:rsidRPr="00955C14">
              <w:rPr>
                <w:b w:val="0"/>
                <w:iCs/>
                <w:color w:val="000000"/>
                <w:sz w:val="16"/>
                <w:szCs w:val="16"/>
              </w:rPr>
              <w:t>It's</w:t>
            </w:r>
            <w:proofErr w:type="gramEnd"/>
            <w:r w:rsidRPr="00955C14">
              <w:rPr>
                <w:b w:val="0"/>
                <w:iCs/>
                <w:color w:val="000000"/>
                <w:sz w:val="16"/>
                <w:szCs w:val="16"/>
              </w:rPr>
              <w:t xml:space="preserve"> not defined how to handle control frames other than RTS, CTS, MU-RTS based on INACTIVE_SUBCHANNELS</w:t>
            </w:r>
          </w:p>
        </w:tc>
        <w:tc>
          <w:tcPr>
            <w:tcW w:w="2026" w:type="dxa"/>
          </w:tcPr>
          <w:p w14:paraId="5469632B" w14:textId="5035FF2A"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Apply the same rule to other controls frames: Ack, PS-Poll, CF-End, BAR, BA</w:t>
            </w:r>
            <w:r w:rsidRPr="00955C14">
              <w:rPr>
                <w:b w:val="0"/>
                <w:iCs/>
                <w:color w:val="000000"/>
                <w:sz w:val="16"/>
                <w:szCs w:val="16"/>
              </w:rPr>
              <w:br/>
            </w:r>
            <w:r w:rsidRPr="00955C14">
              <w:rPr>
                <w:b w:val="0"/>
                <w:iCs/>
                <w:color w:val="000000"/>
                <w:sz w:val="16"/>
                <w:szCs w:val="16"/>
              </w:rPr>
              <w:br/>
              <w:t>Suggested change: replace "</w:t>
            </w:r>
            <w:proofErr w:type="gramStart"/>
            <w:r w:rsidRPr="00955C14">
              <w:rPr>
                <w:b w:val="0"/>
                <w:iCs/>
                <w:color w:val="000000"/>
                <w:sz w:val="16"/>
                <w:szCs w:val="16"/>
              </w:rPr>
              <w:t>RTS,  MU</w:t>
            </w:r>
            <w:proofErr w:type="gramEnd"/>
            <w:r w:rsidRPr="00955C14">
              <w:rPr>
                <w:b w:val="0"/>
                <w:iCs/>
                <w:color w:val="000000"/>
                <w:sz w:val="16"/>
                <w:szCs w:val="16"/>
              </w:rPr>
              <w:t>-RTS  Trigger, or CTS" with "RTS,  MU-RTS Trigger, CTS, Ack, PS-Poll, CF-End, BAR, or BA"</w:t>
            </w:r>
          </w:p>
        </w:tc>
        <w:tc>
          <w:tcPr>
            <w:tcW w:w="2631" w:type="dxa"/>
          </w:tcPr>
          <w:p w14:paraId="428AC793"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11719A8" w14:textId="77777777" w:rsidR="009C4DEC" w:rsidRDefault="009C4DEC" w:rsidP="009C4DEC">
            <w:pPr>
              <w:suppressAutoHyphens/>
              <w:rPr>
                <w:rFonts w:ascii="Times New Roman" w:hAnsi="Times New Roman" w:cs="Times New Roman"/>
                <w:b/>
                <w:sz w:val="16"/>
                <w:szCs w:val="16"/>
              </w:rPr>
            </w:pPr>
          </w:p>
          <w:p w14:paraId="2037840A"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0CD135DF" w14:textId="77777777" w:rsidR="00476BB6" w:rsidRPr="00476BB6" w:rsidRDefault="00476BB6" w:rsidP="00476BB6">
            <w:pPr>
              <w:suppressAutoHyphens/>
              <w:rPr>
                <w:rFonts w:ascii="Times New Roman" w:hAnsi="Times New Roman" w:cs="Times New Roman"/>
                <w:bCs/>
                <w:sz w:val="16"/>
                <w:szCs w:val="16"/>
              </w:rPr>
            </w:pPr>
          </w:p>
          <w:p w14:paraId="10BB7AAC" w14:textId="510C755E"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035DD687" w14:textId="77777777" w:rsidR="009C4DEC" w:rsidRDefault="009C4DEC" w:rsidP="009C4DEC">
            <w:pPr>
              <w:suppressAutoHyphens/>
              <w:rPr>
                <w:rFonts w:ascii="Times New Roman" w:hAnsi="Times New Roman" w:cs="Times New Roman"/>
                <w:bCs/>
                <w:sz w:val="16"/>
                <w:szCs w:val="16"/>
              </w:rPr>
            </w:pPr>
          </w:p>
          <w:p w14:paraId="6A0E38DE" w14:textId="280625A7"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CE1433">
              <w:rPr>
                <w:b/>
                <w:bCs/>
                <w:sz w:val="16"/>
                <w:szCs w:val="16"/>
              </w:rPr>
              <w:t>455r6</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9C4DEC" w:rsidRPr="00725049" w14:paraId="536D0EE9" w14:textId="77777777" w:rsidTr="000D0AAC">
        <w:trPr>
          <w:trHeight w:val="2969"/>
        </w:trPr>
        <w:tc>
          <w:tcPr>
            <w:tcW w:w="867" w:type="dxa"/>
          </w:tcPr>
          <w:p w14:paraId="75ECB744" w14:textId="675745B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2180</w:t>
            </w:r>
          </w:p>
        </w:tc>
        <w:tc>
          <w:tcPr>
            <w:tcW w:w="1034" w:type="dxa"/>
          </w:tcPr>
          <w:p w14:paraId="153FA7A3" w14:textId="1A1AE4C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Li-Hsiang Sun</w:t>
            </w:r>
          </w:p>
        </w:tc>
        <w:tc>
          <w:tcPr>
            <w:tcW w:w="656" w:type="dxa"/>
          </w:tcPr>
          <w:p w14:paraId="460EDC79" w14:textId="14C7D0A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432CFA01" w14:textId="509D7EF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F7FCF5B" w14:textId="451DEA08"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 xml:space="preserve">INACTIVE_SUBCHANNELS TXVECTOR should </w:t>
            </w:r>
            <w:proofErr w:type="spellStart"/>
            <w:r w:rsidRPr="00955C14">
              <w:rPr>
                <w:b w:val="0"/>
                <w:iCs/>
                <w:color w:val="000000"/>
                <w:sz w:val="16"/>
                <w:szCs w:val="16"/>
              </w:rPr>
              <w:t>alos</w:t>
            </w:r>
            <w:proofErr w:type="spellEnd"/>
            <w:r w:rsidRPr="00955C14">
              <w:rPr>
                <w:b w:val="0"/>
                <w:iCs/>
                <w:color w:val="000000"/>
                <w:sz w:val="16"/>
                <w:szCs w:val="16"/>
              </w:rPr>
              <w:t xml:space="preserve"> be </w:t>
            </w:r>
            <w:proofErr w:type="spellStart"/>
            <w:r w:rsidRPr="00955C14">
              <w:rPr>
                <w:b w:val="0"/>
                <w:iCs/>
                <w:color w:val="000000"/>
                <w:sz w:val="16"/>
                <w:szCs w:val="16"/>
              </w:rPr>
              <w:t>aplicablle</w:t>
            </w:r>
            <w:proofErr w:type="spellEnd"/>
            <w:r w:rsidRPr="00955C14">
              <w:rPr>
                <w:b w:val="0"/>
                <w:iCs/>
                <w:color w:val="000000"/>
                <w:sz w:val="16"/>
                <w:szCs w:val="16"/>
              </w:rPr>
              <w:t xml:space="preserve"> to NDPA, other trigger frames, BA, Ack, CF-End in non-HT duplicate format</w:t>
            </w:r>
          </w:p>
        </w:tc>
        <w:tc>
          <w:tcPr>
            <w:tcW w:w="2026" w:type="dxa"/>
          </w:tcPr>
          <w:p w14:paraId="5542AB7A" w14:textId="27A8163D"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adding the additional control frames into this subclause</w:t>
            </w:r>
          </w:p>
        </w:tc>
        <w:tc>
          <w:tcPr>
            <w:tcW w:w="2631" w:type="dxa"/>
          </w:tcPr>
          <w:p w14:paraId="7669FA1F"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AAD80E7" w14:textId="77777777" w:rsidR="009C4DEC" w:rsidRDefault="009C4DEC" w:rsidP="009C4DEC">
            <w:pPr>
              <w:suppressAutoHyphens/>
              <w:rPr>
                <w:rFonts w:ascii="Times New Roman" w:hAnsi="Times New Roman" w:cs="Times New Roman"/>
                <w:b/>
                <w:sz w:val="16"/>
                <w:szCs w:val="16"/>
              </w:rPr>
            </w:pPr>
          </w:p>
          <w:p w14:paraId="00593ACE"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A319B04" w14:textId="77777777" w:rsidR="00476BB6" w:rsidRPr="00476BB6" w:rsidRDefault="00476BB6" w:rsidP="00476BB6">
            <w:pPr>
              <w:suppressAutoHyphens/>
              <w:rPr>
                <w:rFonts w:ascii="Times New Roman" w:hAnsi="Times New Roman" w:cs="Times New Roman"/>
                <w:bCs/>
                <w:sz w:val="16"/>
                <w:szCs w:val="16"/>
              </w:rPr>
            </w:pPr>
          </w:p>
          <w:p w14:paraId="54AE3267" w14:textId="5C14F2C5"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39D06C5D" w14:textId="77777777" w:rsidR="009C4DEC" w:rsidRDefault="009C4DEC" w:rsidP="009C4DEC">
            <w:pPr>
              <w:suppressAutoHyphens/>
              <w:rPr>
                <w:rFonts w:ascii="Times New Roman" w:hAnsi="Times New Roman" w:cs="Times New Roman"/>
                <w:bCs/>
                <w:sz w:val="16"/>
                <w:szCs w:val="16"/>
              </w:rPr>
            </w:pPr>
          </w:p>
          <w:p w14:paraId="79B943DB" w14:textId="24390896"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CE1433">
              <w:rPr>
                <w:b/>
                <w:bCs/>
                <w:sz w:val="16"/>
                <w:szCs w:val="16"/>
              </w:rPr>
              <w:t>455r6</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0D0AAC" w:rsidRPr="00725049" w14:paraId="52B9A394" w14:textId="77777777" w:rsidTr="000D0AAC">
        <w:trPr>
          <w:trHeight w:val="2969"/>
        </w:trPr>
        <w:tc>
          <w:tcPr>
            <w:tcW w:w="867" w:type="dxa"/>
          </w:tcPr>
          <w:p w14:paraId="51FD7358" w14:textId="6FF3BBE2"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1086</w:t>
            </w:r>
          </w:p>
        </w:tc>
        <w:tc>
          <w:tcPr>
            <w:tcW w:w="1034" w:type="dxa"/>
          </w:tcPr>
          <w:p w14:paraId="033EDCE0" w14:textId="747BC44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Alfred Asterjadhi</w:t>
            </w:r>
          </w:p>
        </w:tc>
        <w:tc>
          <w:tcPr>
            <w:tcW w:w="656" w:type="dxa"/>
          </w:tcPr>
          <w:p w14:paraId="1DAC320D" w14:textId="4B270A9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125.28</w:t>
            </w:r>
          </w:p>
        </w:tc>
        <w:tc>
          <w:tcPr>
            <w:tcW w:w="856" w:type="dxa"/>
          </w:tcPr>
          <w:p w14:paraId="7208EACC" w14:textId="33CE922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5B248F4A" w14:textId="16CADF8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1) Need to specify how preamble puncturing is signaled (i.e., where these INACTIVE_SUBCHANNELS are obtained from). 2) </w:t>
            </w:r>
            <w:proofErr w:type="gramStart"/>
            <w:r w:rsidRPr="00955C14">
              <w:rPr>
                <w:b w:val="0"/>
                <w:iCs/>
                <w:color w:val="000000"/>
                <w:sz w:val="16"/>
                <w:szCs w:val="16"/>
              </w:rPr>
              <w:t>Also</w:t>
            </w:r>
            <w:proofErr w:type="gramEnd"/>
            <w:r w:rsidRPr="00955C14">
              <w:rPr>
                <w:b w:val="0"/>
                <w:iCs/>
                <w:color w:val="000000"/>
                <w:sz w:val="16"/>
                <w:szCs w:val="16"/>
              </w:rPr>
              <w:t xml:space="preserve"> the subclause seems to specify the behavior for (MU) RTS/CTS frames. What happens to the other control frames and PPDU formats? Please call out explicitly the punctured rules for all the PPDUs that can be exchanged in this type of TXOP and what subchannel the STA can or cannot transmit. </w:t>
            </w:r>
            <w:r w:rsidRPr="00924D7C">
              <w:rPr>
                <w:b w:val="0"/>
                <w:iCs/>
                <w:color w:val="000000"/>
                <w:sz w:val="16"/>
                <w:szCs w:val="16"/>
              </w:rPr>
              <w:t xml:space="preserve">3) Is the STA that receives this </w:t>
            </w:r>
            <w:proofErr w:type="gramStart"/>
            <w:r w:rsidRPr="00924D7C">
              <w:rPr>
                <w:b w:val="0"/>
                <w:iCs/>
                <w:color w:val="000000"/>
                <w:sz w:val="16"/>
                <w:szCs w:val="16"/>
              </w:rPr>
              <w:t>signaling  required</w:t>
            </w:r>
            <w:proofErr w:type="gramEnd"/>
            <w:r w:rsidRPr="00924D7C">
              <w:rPr>
                <w:b w:val="0"/>
                <w:iCs/>
                <w:color w:val="000000"/>
                <w:sz w:val="16"/>
                <w:szCs w:val="16"/>
              </w:rPr>
              <w:t xml:space="preserve"> to puncture all specified subchannels? 4) In 11ax this parameter was provided in NDPA but EHT NDPA does not have this anymore. Please ensure that there </w:t>
            </w:r>
            <w:proofErr w:type="gramStart"/>
            <w:r w:rsidRPr="00924D7C">
              <w:rPr>
                <w:b w:val="0"/>
                <w:iCs/>
                <w:color w:val="000000"/>
                <w:sz w:val="16"/>
                <w:szCs w:val="16"/>
              </w:rPr>
              <w:t>is</w:t>
            </w:r>
            <w:proofErr w:type="gramEnd"/>
            <w:r w:rsidRPr="00924D7C">
              <w:rPr>
                <w:b w:val="0"/>
                <w:iCs/>
                <w:color w:val="000000"/>
                <w:sz w:val="16"/>
                <w:szCs w:val="16"/>
              </w:rPr>
              <w:t xml:space="preserve"> no conflicts between the two.</w:t>
            </w:r>
          </w:p>
        </w:tc>
        <w:tc>
          <w:tcPr>
            <w:tcW w:w="2026" w:type="dxa"/>
          </w:tcPr>
          <w:p w14:paraId="2499FB67" w14:textId="7FEF133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1C01905"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18C7C9B" w14:textId="77777777" w:rsidR="000D0AAC" w:rsidRDefault="000D0AAC" w:rsidP="000D0AAC">
            <w:pPr>
              <w:suppressAutoHyphens/>
              <w:rPr>
                <w:rFonts w:ascii="Times New Roman" w:hAnsi="Times New Roman" w:cs="Times New Roman"/>
                <w:b/>
                <w:sz w:val="16"/>
                <w:szCs w:val="16"/>
              </w:rPr>
            </w:pPr>
          </w:p>
          <w:p w14:paraId="1743E482"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A217AF" w14:textId="46A96191" w:rsidR="00476BB6" w:rsidRDefault="00476BB6" w:rsidP="00476BB6">
            <w:pPr>
              <w:suppressAutoHyphens/>
              <w:rPr>
                <w:rFonts w:ascii="Times New Roman" w:hAnsi="Times New Roman" w:cs="Times New Roman"/>
                <w:bCs/>
                <w:sz w:val="16"/>
                <w:szCs w:val="16"/>
              </w:rPr>
            </w:pPr>
          </w:p>
          <w:p w14:paraId="5C39E143" w14:textId="5927914A" w:rsidR="00403205" w:rsidRDefault="00403205" w:rsidP="00403205">
            <w:pPr>
              <w:suppressAutoHyphens/>
              <w:rPr>
                <w:rFonts w:ascii="Times New Roman" w:hAnsi="Times New Roman" w:cs="Times New Roman"/>
                <w:bCs/>
                <w:sz w:val="16"/>
                <w:szCs w:val="16"/>
              </w:rPr>
            </w:pPr>
            <w:r>
              <w:rPr>
                <w:rFonts w:ascii="Times New Roman" w:hAnsi="Times New Roman" w:cs="Times New Roman"/>
                <w:bCs/>
                <w:sz w:val="16"/>
                <w:szCs w:val="16"/>
              </w:rPr>
              <w:t xml:space="preserve">1) Added text to </w:t>
            </w:r>
            <w:r w:rsidR="006A2DAA">
              <w:rPr>
                <w:rFonts w:ascii="Times New Roman" w:hAnsi="Times New Roman" w:cs="Times New Roman"/>
                <w:bCs/>
                <w:sz w:val="16"/>
                <w:szCs w:val="16"/>
              </w:rPr>
              <w:t>specify how preamble puncturing is indicated in management frames (</w:t>
            </w:r>
            <w:proofErr w:type="gramStart"/>
            <w:r w:rsidR="006A2DAA">
              <w:rPr>
                <w:rFonts w:ascii="Times New Roman" w:hAnsi="Times New Roman" w:cs="Times New Roman"/>
                <w:bCs/>
                <w:sz w:val="16"/>
                <w:szCs w:val="16"/>
              </w:rPr>
              <w:t>e.g.</w:t>
            </w:r>
            <w:proofErr w:type="gramEnd"/>
            <w:r w:rsidR="006A2DAA">
              <w:rPr>
                <w:rFonts w:ascii="Times New Roman" w:hAnsi="Times New Roman" w:cs="Times New Roman"/>
                <w:bCs/>
                <w:sz w:val="16"/>
                <w:szCs w:val="16"/>
              </w:rPr>
              <w:t xml:space="preserve"> beacons)</w:t>
            </w:r>
          </w:p>
          <w:p w14:paraId="6B10D915" w14:textId="33839E25" w:rsidR="00403205" w:rsidRPr="00476BB6" w:rsidRDefault="00403205" w:rsidP="00476BB6">
            <w:pPr>
              <w:suppressAutoHyphens/>
              <w:rPr>
                <w:rFonts w:ascii="Times New Roman" w:hAnsi="Times New Roman" w:cs="Times New Roman"/>
                <w:bCs/>
                <w:sz w:val="16"/>
                <w:szCs w:val="16"/>
              </w:rPr>
            </w:pPr>
          </w:p>
          <w:p w14:paraId="1E68B39F" w14:textId="0A7721DC" w:rsidR="001D3017" w:rsidRDefault="00273700"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476BB6" w:rsidRPr="00476BB6">
              <w:rPr>
                <w:rFonts w:ascii="Times New Roman" w:hAnsi="Times New Roman" w:cs="Times New Roman"/>
                <w:bCs/>
                <w:sz w:val="16"/>
                <w:szCs w:val="16"/>
              </w:rPr>
              <w:t xml:space="preserve">Generalized the spec text so that the puncturing rules are applicable to any Control frame. </w:t>
            </w:r>
            <w:r>
              <w:rPr>
                <w:rFonts w:ascii="Times New Roman" w:hAnsi="Times New Roman" w:cs="Times New Roman"/>
                <w:bCs/>
                <w:sz w:val="16"/>
                <w:szCs w:val="16"/>
              </w:rPr>
              <w:t xml:space="preserve">In additional, </w:t>
            </w:r>
            <w:r w:rsidR="001D3017">
              <w:rPr>
                <w:rFonts w:ascii="Times New Roman" w:hAnsi="Times New Roman" w:cs="Times New Roman"/>
                <w:bCs/>
                <w:sz w:val="16"/>
                <w:szCs w:val="16"/>
              </w:rPr>
              <w:t xml:space="preserve">text </w:t>
            </w:r>
            <w:r>
              <w:rPr>
                <w:rFonts w:ascii="Times New Roman" w:hAnsi="Times New Roman" w:cs="Times New Roman"/>
                <w:bCs/>
                <w:sz w:val="16"/>
                <w:szCs w:val="16"/>
              </w:rPr>
              <w:t xml:space="preserve">has been added </w:t>
            </w:r>
            <w:r w:rsidR="001D3017">
              <w:rPr>
                <w:rFonts w:ascii="Times New Roman" w:hAnsi="Times New Roman" w:cs="Times New Roman"/>
                <w:bCs/>
                <w:sz w:val="16"/>
                <w:szCs w:val="16"/>
              </w:rPr>
              <w:t>to clarify that the rules are applicable to EHT PPDU as well</w:t>
            </w:r>
          </w:p>
          <w:p w14:paraId="175AADF2" w14:textId="0CCFD929" w:rsidR="00577836" w:rsidRDefault="00577836" w:rsidP="00476BB6">
            <w:pPr>
              <w:suppressAutoHyphens/>
              <w:rPr>
                <w:rFonts w:ascii="Times New Roman" w:hAnsi="Times New Roman" w:cs="Times New Roman"/>
                <w:bCs/>
                <w:sz w:val="16"/>
                <w:szCs w:val="16"/>
              </w:rPr>
            </w:pPr>
          </w:p>
          <w:p w14:paraId="1CCAAEDF" w14:textId="28AE053F" w:rsidR="00577836" w:rsidRDefault="00577836"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3) </w:t>
            </w:r>
            <w:r w:rsidR="00115F2A">
              <w:rPr>
                <w:rFonts w:ascii="Times New Roman" w:hAnsi="Times New Roman" w:cs="Times New Roman"/>
                <w:bCs/>
                <w:sz w:val="16"/>
                <w:szCs w:val="16"/>
              </w:rPr>
              <w:t xml:space="preserve">Added subclause 35.9.x (Preamble Puncturing Operation) to </w:t>
            </w:r>
            <w:r w:rsidR="00EB072E">
              <w:rPr>
                <w:rFonts w:ascii="Times New Roman" w:hAnsi="Times New Roman" w:cs="Times New Roman"/>
                <w:bCs/>
                <w:sz w:val="16"/>
                <w:szCs w:val="16"/>
              </w:rPr>
              <w:t xml:space="preserve">require a STA that has received </w:t>
            </w:r>
            <w:r w:rsidR="00FB0A87">
              <w:rPr>
                <w:rFonts w:ascii="Times New Roman" w:hAnsi="Times New Roman" w:cs="Times New Roman"/>
                <w:bCs/>
                <w:sz w:val="16"/>
                <w:szCs w:val="16"/>
              </w:rPr>
              <w:t>the signaling to puncture all the specified subchannels.</w:t>
            </w:r>
          </w:p>
          <w:p w14:paraId="1F930109" w14:textId="4C3033E5" w:rsidR="00030951" w:rsidRDefault="00030951" w:rsidP="00476BB6">
            <w:pPr>
              <w:suppressAutoHyphens/>
              <w:rPr>
                <w:rFonts w:ascii="Times New Roman" w:hAnsi="Times New Roman" w:cs="Times New Roman"/>
                <w:bCs/>
                <w:sz w:val="16"/>
                <w:szCs w:val="16"/>
              </w:rPr>
            </w:pPr>
          </w:p>
          <w:p w14:paraId="4FB69D6F" w14:textId="77777777" w:rsidR="000D0AAC" w:rsidRDefault="000D0AAC" w:rsidP="000D0AAC">
            <w:pPr>
              <w:suppressAutoHyphens/>
              <w:rPr>
                <w:rFonts w:ascii="Times New Roman" w:hAnsi="Times New Roman" w:cs="Times New Roman"/>
                <w:bCs/>
                <w:sz w:val="16"/>
                <w:szCs w:val="16"/>
              </w:rPr>
            </w:pPr>
          </w:p>
          <w:p w14:paraId="424E5903" w14:textId="37C049F1" w:rsidR="00DD3FFC" w:rsidRPr="00DD3FFC" w:rsidRDefault="00DD3FFC" w:rsidP="000D0AAC">
            <w:pPr>
              <w:suppressAutoHyphens/>
              <w:rPr>
                <w:rFonts w:ascii="Times New Roman" w:hAnsi="Times New Roman" w:cs="Times New Roman"/>
                <w:b/>
                <w:bCs/>
                <w:sz w:val="16"/>
                <w:szCs w:val="16"/>
              </w:rPr>
            </w:pPr>
            <w:proofErr w:type="spellStart"/>
            <w:r w:rsidRPr="00DD3FFC">
              <w:rPr>
                <w:b/>
                <w:bCs/>
                <w:sz w:val="16"/>
                <w:szCs w:val="16"/>
              </w:rPr>
              <w:t>Tgbe</w:t>
            </w:r>
            <w:proofErr w:type="spellEnd"/>
            <w:r w:rsidRPr="00DD3FFC">
              <w:rPr>
                <w:b/>
                <w:bCs/>
                <w:sz w:val="16"/>
                <w:szCs w:val="16"/>
              </w:rPr>
              <w:t xml:space="preserve"> editor please implement changes as shown in doc 11-21/</w:t>
            </w:r>
            <w:r w:rsidR="00162C38">
              <w:rPr>
                <w:b/>
                <w:bCs/>
                <w:sz w:val="16"/>
                <w:szCs w:val="16"/>
              </w:rPr>
              <w:t>0</w:t>
            </w:r>
            <w:r w:rsidR="00CE1433">
              <w:rPr>
                <w:b/>
                <w:bCs/>
                <w:sz w:val="16"/>
                <w:szCs w:val="16"/>
              </w:rPr>
              <w:t>455r6</w:t>
            </w:r>
            <w:r w:rsidRPr="00DD3FFC">
              <w:rPr>
                <w:b/>
                <w:bCs/>
                <w:sz w:val="16"/>
                <w:szCs w:val="16"/>
              </w:rPr>
              <w:t xml:space="preserve"> tagged as 3151, 3120, 2180, 1086</w:t>
            </w:r>
            <w:r w:rsidR="00586EB3">
              <w:rPr>
                <w:b/>
                <w:bCs/>
                <w:sz w:val="16"/>
                <w:szCs w:val="16"/>
              </w:rPr>
              <w:t>, 1667, 2148, 2147</w:t>
            </w:r>
            <w:r w:rsidRPr="00DD3FFC">
              <w:rPr>
                <w:b/>
                <w:bCs/>
                <w:sz w:val="16"/>
                <w:szCs w:val="16"/>
              </w:rPr>
              <w:t>.</w:t>
            </w:r>
          </w:p>
        </w:tc>
      </w:tr>
      <w:tr w:rsidR="000D0AAC" w:rsidRPr="00725049" w14:paraId="4E4ED203" w14:textId="77777777" w:rsidTr="000D0AAC">
        <w:trPr>
          <w:trHeight w:val="2168"/>
        </w:trPr>
        <w:tc>
          <w:tcPr>
            <w:tcW w:w="867" w:type="dxa"/>
          </w:tcPr>
          <w:p w14:paraId="0BA1ABC4" w14:textId="42A0537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1667</w:t>
            </w:r>
          </w:p>
        </w:tc>
        <w:tc>
          <w:tcPr>
            <w:tcW w:w="1034" w:type="dxa"/>
          </w:tcPr>
          <w:p w14:paraId="54473D11" w14:textId="1BAFBBF4"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GEORGE CHERIAN</w:t>
            </w:r>
          </w:p>
        </w:tc>
        <w:tc>
          <w:tcPr>
            <w:tcW w:w="656" w:type="dxa"/>
          </w:tcPr>
          <w:p w14:paraId="4BFE9E3A" w14:textId="3FCA357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0208E3E0" w14:textId="4B70F39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A1AC2D2" w14:textId="473CA80A"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The indication of which subchannels are punctured in an RTS, MU-RTS Trigger, or CTS frame that is carried in a non-HT duplicate PPDU is conveyed from the MAC to the PHY through the TXVECTOR parameter INACTIVE_SUBCHANNELS.":</w:t>
            </w:r>
            <w:r w:rsidRPr="00955C14">
              <w:rPr>
                <w:b w:val="0"/>
                <w:iCs/>
                <w:color w:val="000000"/>
                <w:sz w:val="16"/>
                <w:szCs w:val="16"/>
              </w:rPr>
              <w:br/>
            </w:r>
            <w:r w:rsidRPr="00955C14">
              <w:rPr>
                <w:b w:val="0"/>
                <w:iCs/>
                <w:color w:val="000000"/>
                <w:sz w:val="16"/>
                <w:szCs w:val="16"/>
              </w:rPr>
              <w:br/>
            </w:r>
            <w:r w:rsidRPr="00955C14">
              <w:rPr>
                <w:b w:val="0"/>
                <w:iCs/>
                <w:color w:val="000000"/>
                <w:sz w:val="16"/>
                <w:szCs w:val="16"/>
              </w:rPr>
              <w:br/>
              <w:t>How the non-AP STA MAC knows whether a channel is punctured or not is not specified. Please specify,</w:t>
            </w:r>
          </w:p>
        </w:tc>
        <w:tc>
          <w:tcPr>
            <w:tcW w:w="2026" w:type="dxa"/>
          </w:tcPr>
          <w:p w14:paraId="5FB0BFD7" w14:textId="7D076178"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the comment</w:t>
            </w:r>
          </w:p>
        </w:tc>
        <w:tc>
          <w:tcPr>
            <w:tcW w:w="2631" w:type="dxa"/>
          </w:tcPr>
          <w:p w14:paraId="1F3330A2"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9DD6A08" w14:textId="77777777" w:rsidR="000D0AAC" w:rsidRDefault="000D0AAC" w:rsidP="000D0AAC">
            <w:pPr>
              <w:suppressAutoHyphens/>
              <w:rPr>
                <w:rFonts w:ascii="Times New Roman" w:hAnsi="Times New Roman" w:cs="Times New Roman"/>
                <w:b/>
                <w:sz w:val="16"/>
                <w:szCs w:val="16"/>
              </w:rPr>
            </w:pPr>
          </w:p>
          <w:p w14:paraId="62F222C3"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E2C6D6D" w14:textId="77777777" w:rsidR="00DB0741" w:rsidRDefault="00DB0741" w:rsidP="00DB0741">
            <w:pPr>
              <w:suppressAutoHyphens/>
              <w:rPr>
                <w:rFonts w:ascii="Times New Roman" w:hAnsi="Times New Roman" w:cs="Times New Roman"/>
                <w:bCs/>
                <w:sz w:val="16"/>
                <w:szCs w:val="16"/>
              </w:rPr>
            </w:pPr>
          </w:p>
          <w:p w14:paraId="096EDF98" w14:textId="015B7499"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w:t>
            </w:r>
            <w:proofErr w:type="gramStart"/>
            <w:r>
              <w:rPr>
                <w:rFonts w:ascii="Times New Roman" w:hAnsi="Times New Roman" w:cs="Times New Roman"/>
                <w:bCs/>
                <w:sz w:val="16"/>
                <w:szCs w:val="16"/>
              </w:rPr>
              <w:t>e.g.</w:t>
            </w:r>
            <w:proofErr w:type="gramEnd"/>
            <w:r>
              <w:rPr>
                <w:rFonts w:ascii="Times New Roman" w:hAnsi="Times New Roman" w:cs="Times New Roman"/>
                <w:bCs/>
                <w:sz w:val="16"/>
                <w:szCs w:val="16"/>
              </w:rPr>
              <w:t xml:space="preserve"> beacons)</w:t>
            </w:r>
          </w:p>
          <w:p w14:paraId="4BBF6544" w14:textId="77777777" w:rsidR="000D0AAC" w:rsidRDefault="000D0AAC" w:rsidP="000D0AAC">
            <w:pPr>
              <w:suppressAutoHyphens/>
              <w:rPr>
                <w:rFonts w:ascii="Times New Roman" w:hAnsi="Times New Roman" w:cs="Times New Roman"/>
                <w:bCs/>
                <w:sz w:val="16"/>
                <w:szCs w:val="16"/>
              </w:rPr>
            </w:pPr>
          </w:p>
          <w:p w14:paraId="089CAE6F" w14:textId="77777777" w:rsidR="000D0AAC" w:rsidRDefault="000D0AAC" w:rsidP="000D0AAC">
            <w:pPr>
              <w:suppressAutoHyphens/>
              <w:rPr>
                <w:rFonts w:ascii="Times New Roman" w:hAnsi="Times New Roman" w:cs="Times New Roman"/>
                <w:bCs/>
                <w:sz w:val="16"/>
                <w:szCs w:val="16"/>
              </w:rPr>
            </w:pPr>
          </w:p>
          <w:p w14:paraId="1ABC8BE0" w14:textId="721D8921"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CE1433">
              <w:rPr>
                <w:b/>
                <w:bCs/>
                <w:sz w:val="16"/>
                <w:szCs w:val="16"/>
              </w:rPr>
              <w:t>455r6</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791A85EF" w14:textId="77777777" w:rsidTr="000D0AAC">
        <w:trPr>
          <w:trHeight w:val="1718"/>
        </w:trPr>
        <w:tc>
          <w:tcPr>
            <w:tcW w:w="867" w:type="dxa"/>
          </w:tcPr>
          <w:p w14:paraId="5A07428F" w14:textId="6029FA7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2148</w:t>
            </w:r>
          </w:p>
        </w:tc>
        <w:tc>
          <w:tcPr>
            <w:tcW w:w="1034" w:type="dxa"/>
          </w:tcPr>
          <w:p w14:paraId="6391598A" w14:textId="45797B45"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5A24EB0F" w14:textId="607AE513"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555A75D1" w14:textId="65B2F00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0A66A4D3" w14:textId="35BE18F9"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Define procedure for static puncturing, which is the puncturing flavor that should be defined for R1 (dynamic puncturing </w:t>
            </w:r>
            <w:proofErr w:type="spellStart"/>
            <w:r w:rsidRPr="00955C14">
              <w:rPr>
                <w:b w:val="0"/>
                <w:iCs/>
                <w:color w:val="000000"/>
                <w:sz w:val="16"/>
                <w:szCs w:val="16"/>
              </w:rPr>
              <w:t>bei</w:t>
            </w:r>
            <w:ins w:id="18" w:author="Author">
              <w:r w:rsidR="00B53DB8">
                <w:rPr>
                  <w:b w:val="0"/>
                  <w:iCs/>
                  <w:color w:val="000000"/>
                  <w:sz w:val="16"/>
                  <w:szCs w:val="16"/>
                </w:rPr>
                <w:t>h</w:t>
              </w:r>
            </w:ins>
            <w:r w:rsidRPr="00955C14">
              <w:rPr>
                <w:b w:val="0"/>
                <w:iCs/>
                <w:color w:val="000000"/>
                <w:sz w:val="16"/>
                <w:szCs w:val="16"/>
              </w:rPr>
              <w:t>ng</w:t>
            </w:r>
            <w:proofErr w:type="spellEnd"/>
            <w:r w:rsidRPr="00955C14">
              <w:rPr>
                <w:b w:val="0"/>
                <w:iCs/>
                <w:color w:val="000000"/>
                <w:sz w:val="16"/>
                <w:szCs w:val="16"/>
              </w:rPr>
              <w:t xml:space="preserve"> for R2)</w:t>
            </w:r>
          </w:p>
        </w:tc>
        <w:tc>
          <w:tcPr>
            <w:tcW w:w="2026" w:type="dxa"/>
          </w:tcPr>
          <w:p w14:paraId="1ECDFA96" w14:textId="074A792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4F157F9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6CBA756" w14:textId="77777777" w:rsidR="000D0AAC" w:rsidRDefault="000D0AAC" w:rsidP="000D0AAC">
            <w:pPr>
              <w:suppressAutoHyphens/>
              <w:rPr>
                <w:rFonts w:ascii="Times New Roman" w:hAnsi="Times New Roman" w:cs="Times New Roman"/>
                <w:b/>
                <w:sz w:val="16"/>
                <w:szCs w:val="16"/>
              </w:rPr>
            </w:pPr>
          </w:p>
          <w:p w14:paraId="135436D2"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0C7D2AF" w14:textId="77777777" w:rsidR="00DB0741" w:rsidRDefault="00DB0741" w:rsidP="00DB0741">
            <w:pPr>
              <w:suppressAutoHyphens/>
              <w:rPr>
                <w:rFonts w:ascii="Times New Roman" w:hAnsi="Times New Roman" w:cs="Times New Roman"/>
                <w:bCs/>
                <w:sz w:val="16"/>
                <w:szCs w:val="16"/>
              </w:rPr>
            </w:pPr>
          </w:p>
          <w:p w14:paraId="2CEA467D" w14:textId="54E2009F"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w:t>
            </w:r>
            <w:proofErr w:type="gramStart"/>
            <w:r>
              <w:rPr>
                <w:rFonts w:ascii="Times New Roman" w:hAnsi="Times New Roman" w:cs="Times New Roman"/>
                <w:bCs/>
                <w:sz w:val="16"/>
                <w:szCs w:val="16"/>
              </w:rPr>
              <w:t>e.g.</w:t>
            </w:r>
            <w:proofErr w:type="gramEnd"/>
            <w:r>
              <w:rPr>
                <w:rFonts w:ascii="Times New Roman" w:hAnsi="Times New Roman" w:cs="Times New Roman"/>
                <w:bCs/>
                <w:sz w:val="16"/>
                <w:szCs w:val="16"/>
              </w:rPr>
              <w:t xml:space="preserve"> beacons)</w:t>
            </w:r>
          </w:p>
          <w:p w14:paraId="0656BF23" w14:textId="77777777" w:rsidR="000D0AAC" w:rsidRDefault="000D0AAC" w:rsidP="000D0AAC">
            <w:pPr>
              <w:suppressAutoHyphens/>
              <w:rPr>
                <w:rFonts w:ascii="Times New Roman" w:hAnsi="Times New Roman" w:cs="Times New Roman"/>
                <w:bCs/>
                <w:sz w:val="16"/>
                <w:szCs w:val="16"/>
              </w:rPr>
            </w:pPr>
          </w:p>
          <w:p w14:paraId="48EF4561" w14:textId="77777777" w:rsidR="000D0AAC" w:rsidRDefault="000D0AAC" w:rsidP="000D0AAC">
            <w:pPr>
              <w:suppressAutoHyphens/>
              <w:rPr>
                <w:rFonts w:ascii="Times New Roman" w:hAnsi="Times New Roman" w:cs="Times New Roman"/>
                <w:bCs/>
                <w:sz w:val="16"/>
                <w:szCs w:val="16"/>
              </w:rPr>
            </w:pPr>
          </w:p>
          <w:p w14:paraId="5F130E5A" w14:textId="364E21D5"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CE1433">
              <w:rPr>
                <w:b/>
                <w:bCs/>
                <w:sz w:val="16"/>
                <w:szCs w:val="16"/>
              </w:rPr>
              <w:t>455r6</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2938253D" w14:textId="77777777" w:rsidTr="000D0AAC">
        <w:trPr>
          <w:trHeight w:val="1610"/>
        </w:trPr>
        <w:tc>
          <w:tcPr>
            <w:tcW w:w="867" w:type="dxa"/>
          </w:tcPr>
          <w:p w14:paraId="3DA226B8" w14:textId="6F66991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2147</w:t>
            </w:r>
          </w:p>
        </w:tc>
        <w:tc>
          <w:tcPr>
            <w:tcW w:w="1034" w:type="dxa"/>
          </w:tcPr>
          <w:p w14:paraId="10B436A4" w14:textId="4E0CEDF6"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6CA0E43A" w14:textId="6111DD18"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73607D2D" w14:textId="055BBCB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57AF2E24" w14:textId="2B624CAF" w:rsidR="000D0AAC" w:rsidRPr="00955C14" w:rsidRDefault="000D0AAC" w:rsidP="000D0AAC">
            <w:pPr>
              <w:pStyle w:val="T1"/>
              <w:suppressAutoHyphens/>
              <w:spacing w:after="120"/>
              <w:jc w:val="left"/>
              <w:rPr>
                <w:b w:val="0"/>
                <w:iCs/>
                <w:color w:val="000000"/>
                <w:sz w:val="16"/>
                <w:szCs w:val="16"/>
              </w:rPr>
            </w:pPr>
            <w:proofErr w:type="spellStart"/>
            <w:r w:rsidRPr="00955C14">
              <w:rPr>
                <w:b w:val="0"/>
                <w:iCs/>
                <w:color w:val="000000"/>
                <w:sz w:val="16"/>
                <w:szCs w:val="16"/>
              </w:rPr>
              <w:t>Inactive_Subchannels</w:t>
            </w:r>
            <w:proofErr w:type="spellEnd"/>
            <w:r w:rsidRPr="00955C14">
              <w:rPr>
                <w:b w:val="0"/>
                <w:iCs/>
                <w:color w:val="000000"/>
                <w:sz w:val="16"/>
                <w:szCs w:val="16"/>
              </w:rPr>
              <w:t xml:space="preserve"> in the </w:t>
            </w:r>
            <w:proofErr w:type="spellStart"/>
            <w:r w:rsidRPr="00955C14">
              <w:rPr>
                <w:b w:val="0"/>
                <w:iCs/>
                <w:color w:val="000000"/>
                <w:sz w:val="16"/>
                <w:szCs w:val="16"/>
              </w:rPr>
              <w:t>TxVector</w:t>
            </w:r>
            <w:proofErr w:type="spellEnd"/>
            <w:r w:rsidRPr="00955C14">
              <w:rPr>
                <w:b w:val="0"/>
                <w:iCs/>
                <w:color w:val="000000"/>
                <w:sz w:val="16"/>
                <w:szCs w:val="16"/>
              </w:rPr>
              <w:t xml:space="preserve"> should be also used for any PPDU types when we do static puncturing, which is the puncturing mode that is defined for R1 (dynamic puncturing being R2). The </w:t>
            </w:r>
            <w:proofErr w:type="spellStart"/>
            <w:r w:rsidRPr="00955C14">
              <w:rPr>
                <w:b w:val="0"/>
                <w:iCs/>
                <w:color w:val="000000"/>
                <w:sz w:val="16"/>
                <w:szCs w:val="16"/>
              </w:rPr>
              <w:t>Inactive_Subchannels</w:t>
            </w:r>
            <w:proofErr w:type="spellEnd"/>
            <w:r w:rsidRPr="00955C14">
              <w:rPr>
                <w:b w:val="0"/>
                <w:iCs/>
                <w:color w:val="000000"/>
                <w:sz w:val="16"/>
                <w:szCs w:val="16"/>
              </w:rPr>
              <w:t xml:space="preserve"> are derived from the Transmit Power element transmitted by the AP.</w:t>
            </w:r>
          </w:p>
        </w:tc>
        <w:tc>
          <w:tcPr>
            <w:tcW w:w="2026" w:type="dxa"/>
          </w:tcPr>
          <w:p w14:paraId="768A1296" w14:textId="75249782"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7D5507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D7B960D" w14:textId="77777777" w:rsidR="000D0AAC" w:rsidRDefault="000D0AAC" w:rsidP="000D0AAC">
            <w:pPr>
              <w:suppressAutoHyphens/>
              <w:rPr>
                <w:rFonts w:ascii="Times New Roman" w:hAnsi="Times New Roman" w:cs="Times New Roman"/>
                <w:b/>
                <w:sz w:val="16"/>
                <w:szCs w:val="16"/>
              </w:rPr>
            </w:pPr>
          </w:p>
          <w:p w14:paraId="455D2EFA" w14:textId="77777777" w:rsidR="002E0244" w:rsidRPr="00476BB6" w:rsidRDefault="002E0244" w:rsidP="002E0244">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E00550" w14:textId="26437EA5" w:rsidR="002E0244" w:rsidRDefault="002E0244" w:rsidP="002E0244">
            <w:pPr>
              <w:suppressAutoHyphens/>
              <w:rPr>
                <w:rFonts w:ascii="Times New Roman" w:hAnsi="Times New Roman" w:cs="Times New Roman"/>
                <w:bCs/>
                <w:sz w:val="16"/>
                <w:szCs w:val="16"/>
              </w:rPr>
            </w:pPr>
          </w:p>
          <w:p w14:paraId="6A9916FE" w14:textId="6B0F68E8" w:rsidR="0099516F" w:rsidRPr="0070425F" w:rsidRDefault="0070425F" w:rsidP="0070425F">
            <w:pPr>
              <w:suppressAutoHyphens/>
              <w:rPr>
                <w:rFonts w:ascii="Times New Roman" w:hAnsi="Times New Roman" w:cs="Times New Roman"/>
                <w:bCs/>
                <w:sz w:val="16"/>
                <w:szCs w:val="16"/>
              </w:rPr>
            </w:pPr>
            <w:r>
              <w:rPr>
                <w:rFonts w:ascii="Times New Roman" w:hAnsi="Times New Roman" w:cs="Times New Roman"/>
                <w:bCs/>
                <w:sz w:val="16"/>
                <w:szCs w:val="16"/>
              </w:rPr>
              <w:t xml:space="preserve">1) </w:t>
            </w:r>
            <w:r w:rsidR="0099516F" w:rsidRPr="0070425F">
              <w:rPr>
                <w:rFonts w:ascii="Times New Roman" w:hAnsi="Times New Roman" w:cs="Times New Roman"/>
                <w:bCs/>
                <w:sz w:val="16"/>
                <w:szCs w:val="16"/>
              </w:rPr>
              <w:t>Generalized the spec text so that the puncturing rules are applicable to EHT PPDU as well</w:t>
            </w:r>
          </w:p>
          <w:p w14:paraId="065E4C13" w14:textId="77777777" w:rsidR="0099516F" w:rsidRDefault="0099516F" w:rsidP="002E0244">
            <w:pPr>
              <w:suppressAutoHyphens/>
              <w:rPr>
                <w:rFonts w:ascii="Times New Roman" w:hAnsi="Times New Roman" w:cs="Times New Roman"/>
                <w:bCs/>
                <w:sz w:val="16"/>
                <w:szCs w:val="16"/>
              </w:rPr>
            </w:pPr>
          </w:p>
          <w:p w14:paraId="07389566" w14:textId="60632D33" w:rsidR="002E0244" w:rsidRDefault="008B6345" w:rsidP="002E0244">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2E0244">
              <w:rPr>
                <w:rFonts w:ascii="Times New Roman" w:hAnsi="Times New Roman" w:cs="Times New Roman"/>
                <w:bCs/>
                <w:sz w:val="16"/>
                <w:szCs w:val="16"/>
              </w:rPr>
              <w:t>Added text to specify how preamble puncturing is indicated in management frames (</w:t>
            </w:r>
            <w:proofErr w:type="gramStart"/>
            <w:r w:rsidR="002E0244">
              <w:rPr>
                <w:rFonts w:ascii="Times New Roman" w:hAnsi="Times New Roman" w:cs="Times New Roman"/>
                <w:bCs/>
                <w:sz w:val="16"/>
                <w:szCs w:val="16"/>
              </w:rPr>
              <w:t>e.g.</w:t>
            </w:r>
            <w:proofErr w:type="gramEnd"/>
            <w:r w:rsidR="002E0244">
              <w:rPr>
                <w:rFonts w:ascii="Times New Roman" w:hAnsi="Times New Roman" w:cs="Times New Roman"/>
                <w:bCs/>
                <w:sz w:val="16"/>
                <w:szCs w:val="16"/>
              </w:rPr>
              <w:t xml:space="preserve"> beacons)</w:t>
            </w:r>
            <w:r>
              <w:rPr>
                <w:rFonts w:ascii="Times New Roman" w:hAnsi="Times New Roman" w:cs="Times New Roman"/>
                <w:bCs/>
                <w:sz w:val="16"/>
                <w:szCs w:val="16"/>
              </w:rPr>
              <w:t>. Instead of the Transmit Power element</w:t>
            </w:r>
            <w:r w:rsidR="002A28D5">
              <w:rPr>
                <w:rFonts w:ascii="Times New Roman" w:hAnsi="Times New Roman" w:cs="Times New Roman"/>
                <w:bCs/>
                <w:sz w:val="16"/>
                <w:szCs w:val="16"/>
              </w:rPr>
              <w:t>, the proposed text is based on</w:t>
            </w:r>
            <w:r w:rsidR="00EA534C">
              <w:rPr>
                <w:rFonts w:ascii="Times New Roman" w:hAnsi="Times New Roman" w:cs="Times New Roman"/>
                <w:bCs/>
                <w:sz w:val="16"/>
                <w:szCs w:val="16"/>
              </w:rPr>
              <w:t xml:space="preserve"> a bitmap in EHT </w:t>
            </w:r>
            <w:r w:rsidR="0022673B">
              <w:rPr>
                <w:rFonts w:ascii="Times New Roman" w:hAnsi="Times New Roman" w:cs="Times New Roman"/>
                <w:bCs/>
                <w:sz w:val="16"/>
                <w:szCs w:val="16"/>
              </w:rPr>
              <w:t>O</w:t>
            </w:r>
            <w:r w:rsidR="00EA534C">
              <w:rPr>
                <w:rFonts w:ascii="Times New Roman" w:hAnsi="Times New Roman" w:cs="Times New Roman"/>
                <w:bCs/>
                <w:sz w:val="16"/>
                <w:szCs w:val="16"/>
              </w:rPr>
              <w:t>pera</w:t>
            </w:r>
            <w:r w:rsidR="009C22BC">
              <w:rPr>
                <w:rFonts w:ascii="Times New Roman" w:hAnsi="Times New Roman" w:cs="Times New Roman"/>
                <w:bCs/>
                <w:sz w:val="16"/>
                <w:szCs w:val="16"/>
              </w:rPr>
              <w:t>t</w:t>
            </w:r>
            <w:r w:rsidR="0022673B">
              <w:rPr>
                <w:rFonts w:ascii="Times New Roman" w:hAnsi="Times New Roman" w:cs="Times New Roman"/>
                <w:bCs/>
                <w:sz w:val="16"/>
                <w:szCs w:val="16"/>
              </w:rPr>
              <w:t xml:space="preserve">ion </w:t>
            </w:r>
            <w:r w:rsidR="0022673B">
              <w:rPr>
                <w:rFonts w:ascii="Times New Roman" w:hAnsi="Times New Roman" w:cs="Times New Roman"/>
                <w:bCs/>
                <w:sz w:val="16"/>
                <w:szCs w:val="16"/>
              </w:rPr>
              <w:lastRenderedPageBreak/>
              <w:t>element, which offers low</w:t>
            </w:r>
            <w:r w:rsidR="00BF771F">
              <w:rPr>
                <w:rFonts w:ascii="Times New Roman" w:hAnsi="Times New Roman" w:cs="Times New Roman"/>
                <w:bCs/>
                <w:sz w:val="16"/>
                <w:szCs w:val="16"/>
              </w:rPr>
              <w:t>er overhead in most common cases.</w:t>
            </w:r>
          </w:p>
          <w:p w14:paraId="43F53591" w14:textId="77777777" w:rsidR="000D0AAC" w:rsidRDefault="000D0AAC" w:rsidP="000D0AAC">
            <w:pPr>
              <w:suppressAutoHyphens/>
              <w:rPr>
                <w:rFonts w:ascii="Times New Roman" w:hAnsi="Times New Roman" w:cs="Times New Roman"/>
                <w:bCs/>
                <w:sz w:val="16"/>
                <w:szCs w:val="16"/>
              </w:rPr>
            </w:pPr>
          </w:p>
          <w:p w14:paraId="3114E2EE" w14:textId="77777777" w:rsidR="000D0AAC" w:rsidRDefault="000D0AAC" w:rsidP="000D0AAC">
            <w:pPr>
              <w:suppressAutoHyphens/>
              <w:rPr>
                <w:rFonts w:ascii="Times New Roman" w:hAnsi="Times New Roman" w:cs="Times New Roman"/>
                <w:bCs/>
                <w:sz w:val="16"/>
                <w:szCs w:val="16"/>
              </w:rPr>
            </w:pPr>
          </w:p>
          <w:p w14:paraId="29F7F9D5" w14:textId="0CB3D967" w:rsidR="000D0AAC" w:rsidRDefault="000D0AAC" w:rsidP="000D0AAC">
            <w:pPr>
              <w:suppressAutoHyphens/>
              <w:rPr>
                <w:rFonts w:ascii="Times New Roman" w:hAnsi="Times New Roman" w:cs="Times New Roman"/>
                <w:b/>
                <w:sz w:val="16"/>
                <w:szCs w:val="16"/>
              </w:rPr>
            </w:pPr>
            <w:proofErr w:type="spellStart"/>
            <w:r w:rsidRPr="00586EB3">
              <w:rPr>
                <w:b/>
                <w:bCs/>
                <w:sz w:val="16"/>
                <w:szCs w:val="16"/>
              </w:rPr>
              <w:t>Tgbe</w:t>
            </w:r>
            <w:proofErr w:type="spellEnd"/>
            <w:r w:rsidRPr="00586EB3">
              <w:rPr>
                <w:b/>
                <w:bCs/>
                <w:sz w:val="16"/>
                <w:szCs w:val="16"/>
              </w:rPr>
              <w:t xml:space="preserve"> editor please implement changes as shown in doc 11-21/</w:t>
            </w:r>
            <w:r w:rsidR="00162C38">
              <w:rPr>
                <w:b/>
                <w:bCs/>
                <w:sz w:val="16"/>
                <w:szCs w:val="16"/>
              </w:rPr>
              <w:t>0</w:t>
            </w:r>
            <w:r w:rsidR="00CE1433">
              <w:rPr>
                <w:b/>
                <w:bCs/>
                <w:sz w:val="16"/>
                <w:szCs w:val="16"/>
              </w:rPr>
              <w:t>455r6</w:t>
            </w:r>
            <w:r w:rsidRPr="00586EB3">
              <w:rPr>
                <w:b/>
                <w:bCs/>
                <w:sz w:val="16"/>
                <w:szCs w:val="16"/>
              </w:rPr>
              <w:t xml:space="preserve"> tagged as </w:t>
            </w:r>
            <w:r w:rsidR="00586EB3" w:rsidRPr="00DD3FFC">
              <w:rPr>
                <w:b/>
                <w:bCs/>
                <w:sz w:val="16"/>
                <w:szCs w:val="16"/>
              </w:rPr>
              <w:t>1086</w:t>
            </w:r>
            <w:r w:rsidR="00586EB3">
              <w:rPr>
                <w:b/>
                <w:bCs/>
                <w:sz w:val="16"/>
                <w:szCs w:val="16"/>
              </w:rPr>
              <w:t>, 1667, 2148, 2147</w:t>
            </w:r>
            <w:r>
              <w:rPr>
                <w:sz w:val="16"/>
                <w:szCs w:val="16"/>
              </w:rPr>
              <w:t>.</w:t>
            </w:r>
          </w:p>
        </w:tc>
      </w:tr>
      <w:tr w:rsidR="000D0AAC" w:rsidRPr="00725049" w14:paraId="211878D0" w14:textId="77777777" w:rsidTr="000D0AAC">
        <w:trPr>
          <w:trHeight w:val="1610"/>
        </w:trPr>
        <w:tc>
          <w:tcPr>
            <w:tcW w:w="867" w:type="dxa"/>
          </w:tcPr>
          <w:p w14:paraId="119BC6C8" w14:textId="2B1BFB6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1936</w:t>
            </w:r>
          </w:p>
        </w:tc>
        <w:tc>
          <w:tcPr>
            <w:tcW w:w="1034" w:type="dxa"/>
          </w:tcPr>
          <w:p w14:paraId="20259BB5" w14:textId="6B893C3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Jeongki Kim</w:t>
            </w:r>
          </w:p>
        </w:tc>
        <w:tc>
          <w:tcPr>
            <w:tcW w:w="656" w:type="dxa"/>
          </w:tcPr>
          <w:p w14:paraId="5DD3394E" w14:textId="0AD71B7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125.47</w:t>
            </w:r>
          </w:p>
        </w:tc>
        <w:tc>
          <w:tcPr>
            <w:tcW w:w="856" w:type="dxa"/>
          </w:tcPr>
          <w:p w14:paraId="0B4A5B47" w14:textId="79455AD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3E9C6286" w14:textId="74BB46F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When any 20 MHz subchannel is </w:t>
            </w:r>
            <w:r w:rsidRPr="00014131">
              <w:rPr>
                <w:b w:val="0"/>
                <w:iCs/>
                <w:color w:val="000000"/>
                <w:sz w:val="16"/>
                <w:szCs w:val="16"/>
              </w:rPr>
              <w:t>punctured, how or where does the STA send CTS frame?</w:t>
            </w:r>
            <w:r w:rsidRPr="00955C14">
              <w:rPr>
                <w:b w:val="0"/>
                <w:iCs/>
                <w:color w:val="000000"/>
                <w:sz w:val="16"/>
                <w:szCs w:val="16"/>
              </w:rPr>
              <w:b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026" w:type="dxa"/>
          </w:tcPr>
          <w:p w14:paraId="107C7D35" w14:textId="4F9F6A65"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631" w:type="dxa"/>
          </w:tcPr>
          <w:p w14:paraId="31C182BA"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7C0F1D5" w14:textId="77777777" w:rsidR="000D0AAC" w:rsidRDefault="000D0AAC" w:rsidP="000D0AAC">
            <w:pPr>
              <w:suppressAutoHyphens/>
              <w:rPr>
                <w:rFonts w:ascii="Times New Roman" w:hAnsi="Times New Roman" w:cs="Times New Roman"/>
                <w:b/>
                <w:sz w:val="16"/>
                <w:szCs w:val="16"/>
              </w:rPr>
            </w:pPr>
          </w:p>
          <w:p w14:paraId="5C987F9C" w14:textId="3ABCBC39" w:rsidR="000D0AAC" w:rsidRDefault="00014131" w:rsidP="000D0AAC">
            <w:pPr>
              <w:suppressAutoHyphens/>
              <w:rPr>
                <w:rFonts w:ascii="Times New Roman" w:hAnsi="Times New Roman" w:cs="Times New Roman"/>
                <w:bCs/>
                <w:sz w:val="16"/>
                <w:szCs w:val="16"/>
              </w:rPr>
            </w:pPr>
            <w:r w:rsidRPr="00476BB6">
              <w:rPr>
                <w:rFonts w:ascii="Times New Roman" w:hAnsi="Times New Roman" w:cs="Times New Roman"/>
                <w:bCs/>
                <w:sz w:val="16"/>
                <w:szCs w:val="16"/>
              </w:rPr>
              <w:t>Agree with the commenter in principle.</w:t>
            </w:r>
          </w:p>
          <w:p w14:paraId="758DB4E4" w14:textId="58617507" w:rsidR="00014131" w:rsidRDefault="00014131" w:rsidP="000D0AAC">
            <w:pPr>
              <w:suppressAutoHyphens/>
              <w:rPr>
                <w:rFonts w:ascii="Times New Roman" w:hAnsi="Times New Roman" w:cs="Times New Roman"/>
                <w:bCs/>
                <w:sz w:val="16"/>
                <w:szCs w:val="16"/>
              </w:rPr>
            </w:pPr>
          </w:p>
          <w:p w14:paraId="2DD38475" w14:textId="49ED389E" w:rsidR="00014131" w:rsidRDefault="00014131" w:rsidP="000D0AAC">
            <w:pPr>
              <w:suppressAutoHyphens/>
              <w:rPr>
                <w:rFonts w:ascii="Times New Roman" w:hAnsi="Times New Roman" w:cs="Times New Roman"/>
                <w:bCs/>
                <w:sz w:val="16"/>
                <w:szCs w:val="16"/>
              </w:rPr>
            </w:pPr>
            <w:r>
              <w:rPr>
                <w:rFonts w:ascii="Times New Roman" w:hAnsi="Times New Roman" w:cs="Times New Roman"/>
                <w:bCs/>
                <w:sz w:val="16"/>
                <w:szCs w:val="16"/>
              </w:rPr>
              <w:t xml:space="preserve">Added </w:t>
            </w:r>
            <w:r w:rsidR="00205DCF">
              <w:rPr>
                <w:rFonts w:ascii="Times New Roman" w:hAnsi="Times New Roman" w:cs="Times New Roman"/>
                <w:bCs/>
                <w:sz w:val="16"/>
                <w:szCs w:val="16"/>
              </w:rPr>
              <w:t xml:space="preserve">rules </w:t>
            </w:r>
            <w:r>
              <w:rPr>
                <w:rFonts w:ascii="Times New Roman" w:hAnsi="Times New Roman" w:cs="Times New Roman"/>
                <w:bCs/>
                <w:sz w:val="16"/>
                <w:szCs w:val="16"/>
              </w:rPr>
              <w:t xml:space="preserve">on CTS response in </w:t>
            </w:r>
            <w:r w:rsidR="00205DCF">
              <w:rPr>
                <w:rFonts w:ascii="Times New Roman" w:hAnsi="Times New Roman" w:cs="Times New Roman"/>
                <w:bCs/>
                <w:sz w:val="16"/>
                <w:szCs w:val="16"/>
              </w:rPr>
              <w:t>subclause 10.3.2.9.</w:t>
            </w:r>
          </w:p>
          <w:p w14:paraId="61647064" w14:textId="77777777" w:rsidR="000D0AAC" w:rsidRDefault="000D0AAC" w:rsidP="000D0AAC">
            <w:pPr>
              <w:suppressAutoHyphens/>
              <w:rPr>
                <w:rFonts w:ascii="Times New Roman" w:hAnsi="Times New Roman" w:cs="Times New Roman"/>
                <w:bCs/>
                <w:sz w:val="16"/>
                <w:szCs w:val="16"/>
              </w:rPr>
            </w:pPr>
          </w:p>
          <w:p w14:paraId="12DC1B85" w14:textId="4AFA458D"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162C38">
              <w:rPr>
                <w:b/>
                <w:bCs/>
                <w:sz w:val="16"/>
                <w:szCs w:val="16"/>
              </w:rPr>
              <w:t>0</w:t>
            </w:r>
            <w:r w:rsidR="00CE1433">
              <w:rPr>
                <w:b/>
                <w:bCs/>
                <w:sz w:val="16"/>
                <w:szCs w:val="16"/>
              </w:rPr>
              <w:t>455r6</w:t>
            </w:r>
            <w:r>
              <w:rPr>
                <w:rFonts w:ascii="Times New Roman" w:hAnsi="Times New Roman" w:cs="Times New Roman"/>
                <w:b/>
                <w:sz w:val="16"/>
                <w:szCs w:val="16"/>
              </w:rPr>
              <w:t xml:space="preserve"> tagged as </w:t>
            </w:r>
            <w:r>
              <w:rPr>
                <w:sz w:val="16"/>
                <w:szCs w:val="16"/>
              </w:rPr>
              <w:t>1936</w:t>
            </w:r>
            <w:r>
              <w:rPr>
                <w:rFonts w:ascii="Times New Roman" w:hAnsi="Times New Roman" w:cs="Times New Roman"/>
                <w:b/>
                <w:sz w:val="16"/>
                <w:szCs w:val="16"/>
              </w:rPr>
              <w:t>.</w:t>
            </w:r>
          </w:p>
        </w:tc>
      </w:tr>
      <w:tr w:rsidR="000D0AAC" w:rsidRPr="00725049" w14:paraId="6FA350CC" w14:textId="77777777" w:rsidTr="000D0AAC">
        <w:trPr>
          <w:trHeight w:val="2969"/>
        </w:trPr>
        <w:tc>
          <w:tcPr>
            <w:tcW w:w="867" w:type="dxa"/>
          </w:tcPr>
          <w:p w14:paraId="3421E0D9" w14:textId="6AC019FF" w:rsidR="000D0AAC" w:rsidRPr="00955C14" w:rsidRDefault="00CE1433" w:rsidP="000D0AAC">
            <w:pPr>
              <w:pStyle w:val="T1"/>
              <w:suppressAutoHyphens/>
              <w:spacing w:after="120"/>
              <w:rPr>
                <w:b w:val="0"/>
                <w:iCs/>
                <w:color w:val="000000"/>
                <w:sz w:val="16"/>
                <w:szCs w:val="16"/>
              </w:rPr>
            </w:pPr>
            <w:hyperlink r:id="rId11"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a</w:t>
            </w:r>
          </w:p>
        </w:tc>
        <w:tc>
          <w:tcPr>
            <w:tcW w:w="1034" w:type="dxa"/>
          </w:tcPr>
          <w:p w14:paraId="12BBC378" w14:textId="66B23BF4" w:rsidR="000D0AAC" w:rsidRPr="00955C14"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484695E1" w14:textId="5EB2E431" w:rsidR="000D0AAC" w:rsidRPr="00955C14" w:rsidRDefault="000D0AAC"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56F0B6EC" w14:textId="0FE922DD" w:rsidR="000D0AAC" w:rsidRPr="00955C14"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7DEB43CF" w14:textId="77777777" w:rsidR="000D0AAC" w:rsidRDefault="000D0AAC" w:rsidP="000D0AAC">
            <w:pPr>
              <w:pStyle w:val="T1"/>
              <w:suppressAutoHyphens/>
              <w:spacing w:after="120"/>
              <w:jc w:val="left"/>
              <w:rPr>
                <w:b w:val="0"/>
                <w:iCs/>
                <w:color w:val="000000"/>
                <w:sz w:val="16"/>
                <w:szCs w:val="16"/>
              </w:rPr>
            </w:pPr>
            <w:r w:rsidRPr="00132ABE">
              <w:rPr>
                <w:b w:val="0"/>
                <w:iCs/>
                <w:color w:val="000000"/>
                <w:sz w:val="16"/>
                <w:szCs w:val="16"/>
              </w:rPr>
              <w:t xml:space="preserve">Why do we need this?  We </w:t>
            </w:r>
            <w:proofErr w:type="gramStart"/>
            <w:r w:rsidRPr="00132ABE">
              <w:rPr>
                <w:b w:val="0"/>
                <w:iCs/>
                <w:color w:val="000000"/>
                <w:sz w:val="16"/>
                <w:szCs w:val="16"/>
              </w:rPr>
              <w:t>don’t</w:t>
            </w:r>
            <w:proofErr w:type="gramEnd"/>
            <w:r w:rsidRPr="00132ABE">
              <w:rPr>
                <w:b w:val="0"/>
                <w:iCs/>
                <w:color w:val="000000"/>
                <w:sz w:val="16"/>
                <w:szCs w:val="16"/>
              </w:rPr>
              <w:t xml:space="preserve"> say it for HE.  </w:t>
            </w:r>
          </w:p>
          <w:p w14:paraId="6BA661EF" w14:textId="45956000" w:rsidR="000D0AAC" w:rsidRPr="00955C14" w:rsidRDefault="000D0AAC" w:rsidP="000D0AAC">
            <w:pPr>
              <w:pStyle w:val="T1"/>
              <w:suppressAutoHyphens/>
              <w:spacing w:after="120"/>
              <w:jc w:val="left"/>
              <w:rPr>
                <w:b w:val="0"/>
                <w:iCs/>
                <w:color w:val="000000"/>
                <w:sz w:val="16"/>
                <w:szCs w:val="16"/>
              </w:rPr>
            </w:pPr>
            <w:r>
              <w:rPr>
                <w:b w:val="0"/>
                <w:iCs/>
                <w:color w:val="000000"/>
                <w:sz w:val="16"/>
                <w:szCs w:val="16"/>
              </w:rPr>
              <w:t>“</w:t>
            </w:r>
            <w:r w:rsidRPr="0092530B">
              <w:rPr>
                <w:b w:val="0"/>
                <w:iCs/>
                <w:color w:val="000000"/>
                <w:sz w:val="16"/>
                <w:szCs w:val="16"/>
              </w:rPr>
              <w:t>When an EHT STA transmits an RTS, MU-RTS Trigger, or CTS frame in a non-HT duplicate PPDU, the</w:t>
            </w:r>
            <w:r>
              <w:rPr>
                <w:b w:val="0"/>
                <w:iCs/>
                <w:color w:val="000000"/>
                <w:sz w:val="16"/>
                <w:szCs w:val="16"/>
              </w:rPr>
              <w:t xml:space="preserve"> </w:t>
            </w:r>
            <w:r w:rsidRPr="0092530B">
              <w:rPr>
                <w:b w:val="0"/>
                <w:iCs/>
                <w:color w:val="000000"/>
                <w:sz w:val="16"/>
                <w:szCs w:val="16"/>
              </w:rPr>
              <w:t>STA shall not transmit on any 20 MHz subchannel that is punctured.</w:t>
            </w:r>
            <w:r>
              <w:rPr>
                <w:b w:val="0"/>
                <w:iCs/>
                <w:color w:val="000000"/>
                <w:sz w:val="16"/>
                <w:szCs w:val="16"/>
              </w:rPr>
              <w:t>”</w:t>
            </w:r>
          </w:p>
        </w:tc>
        <w:tc>
          <w:tcPr>
            <w:tcW w:w="2026" w:type="dxa"/>
          </w:tcPr>
          <w:p w14:paraId="690804BC" w14:textId="0E90A6F6" w:rsidR="000D0AAC" w:rsidRPr="00955C14" w:rsidRDefault="000D0AAC" w:rsidP="000D0AAC">
            <w:pPr>
              <w:pStyle w:val="T1"/>
              <w:suppressAutoHyphens/>
              <w:spacing w:after="120"/>
              <w:jc w:val="left"/>
              <w:rPr>
                <w:b w:val="0"/>
                <w:iCs/>
                <w:color w:val="000000"/>
                <w:sz w:val="16"/>
                <w:szCs w:val="16"/>
              </w:rPr>
            </w:pPr>
            <w:r w:rsidRPr="00132ABE">
              <w:rPr>
                <w:b w:val="0"/>
                <w:iCs/>
                <w:color w:val="000000"/>
                <w:sz w:val="16"/>
                <w:szCs w:val="16"/>
              </w:rPr>
              <w:t>PC: delete this para</w:t>
            </w:r>
          </w:p>
        </w:tc>
        <w:tc>
          <w:tcPr>
            <w:tcW w:w="2631" w:type="dxa"/>
          </w:tcPr>
          <w:p w14:paraId="5E61DF5E" w14:textId="589AA011" w:rsidR="000D0AAC" w:rsidRDefault="00A14016"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BC2F53C" w14:textId="77777777" w:rsidR="000D0AAC" w:rsidRDefault="000D0AAC" w:rsidP="000D0AAC">
            <w:pPr>
              <w:suppressAutoHyphens/>
              <w:rPr>
                <w:rFonts w:ascii="Times New Roman" w:hAnsi="Times New Roman" w:cs="Times New Roman"/>
                <w:b/>
                <w:sz w:val="16"/>
                <w:szCs w:val="16"/>
              </w:rPr>
            </w:pPr>
          </w:p>
          <w:p w14:paraId="4252DBEC" w14:textId="6905BCC2" w:rsidR="000D0AAC" w:rsidRDefault="000D0AAC" w:rsidP="000D0AAC">
            <w:pPr>
              <w:suppressAutoHyphens/>
              <w:rPr>
                <w:rFonts w:ascii="Times New Roman" w:hAnsi="Times New Roman" w:cs="Times New Roman"/>
                <w:bCs/>
                <w:sz w:val="16"/>
                <w:szCs w:val="16"/>
              </w:rPr>
            </w:pPr>
            <w:r w:rsidRPr="00334CBF">
              <w:rPr>
                <w:rFonts w:ascii="Times New Roman" w:hAnsi="Times New Roman" w:cs="Times New Roman"/>
                <w:bCs/>
                <w:sz w:val="16"/>
                <w:szCs w:val="16"/>
              </w:rPr>
              <w:t xml:space="preserve">The paragraph </w:t>
            </w:r>
            <w:r w:rsidR="0011211D">
              <w:rPr>
                <w:rFonts w:ascii="Times New Roman" w:hAnsi="Times New Roman" w:cs="Times New Roman"/>
                <w:bCs/>
                <w:sz w:val="16"/>
                <w:szCs w:val="16"/>
              </w:rPr>
              <w:t>corresponds to</w:t>
            </w:r>
            <w:r>
              <w:rPr>
                <w:rFonts w:ascii="Times New Roman" w:hAnsi="Times New Roman" w:cs="Times New Roman"/>
                <w:bCs/>
                <w:sz w:val="16"/>
                <w:szCs w:val="16"/>
              </w:rPr>
              <w:t xml:space="preserve"> the motion that defined punctured transmission of RTS, MU-RTS Trigger and CTS frame in a non-HT duplicate PPDU, which is a new EHT feature.</w:t>
            </w:r>
            <w:r w:rsidR="00DE12F2">
              <w:rPr>
                <w:rFonts w:ascii="Times New Roman" w:hAnsi="Times New Roman" w:cs="Times New Roman"/>
                <w:bCs/>
                <w:sz w:val="16"/>
                <w:szCs w:val="16"/>
              </w:rPr>
              <w:t xml:space="preserve"> Text revised to include EHT PPDU as well.</w:t>
            </w:r>
          </w:p>
          <w:p w14:paraId="4629571C" w14:textId="77777777" w:rsidR="00D772A7" w:rsidRDefault="00D772A7" w:rsidP="000D0AAC">
            <w:pPr>
              <w:suppressAutoHyphens/>
              <w:rPr>
                <w:rFonts w:ascii="Times New Roman" w:hAnsi="Times New Roman" w:cs="Times New Roman"/>
                <w:b/>
                <w:sz w:val="16"/>
                <w:szCs w:val="16"/>
              </w:rPr>
            </w:pPr>
          </w:p>
          <w:p w14:paraId="73AA8453" w14:textId="1EE9E132" w:rsidR="00D772A7" w:rsidRDefault="00D772A7"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sidR="00162C38">
              <w:rPr>
                <w:rFonts w:ascii="Times New Roman" w:hAnsi="Times New Roman" w:cs="Times New Roman"/>
                <w:b/>
                <w:sz w:val="16"/>
                <w:szCs w:val="16"/>
              </w:rPr>
              <w:t>0</w:t>
            </w:r>
            <w:r w:rsidR="00CE1433">
              <w:rPr>
                <w:rFonts w:ascii="Times New Roman" w:hAnsi="Times New Roman" w:cs="Times New Roman"/>
                <w:b/>
                <w:sz w:val="16"/>
                <w:szCs w:val="16"/>
              </w:rPr>
              <w:t>455r6</w:t>
            </w:r>
            <w:r w:rsidRPr="00403C53">
              <w:rPr>
                <w:rFonts w:ascii="Times New Roman" w:hAnsi="Times New Roman" w:cs="Times New Roman"/>
                <w:b/>
                <w:sz w:val="16"/>
                <w:szCs w:val="16"/>
              </w:rPr>
              <w:t xml:space="preserve"> tagged as </w:t>
            </w:r>
            <w:r>
              <w:rPr>
                <w:rFonts w:ascii="Times New Roman" w:hAnsi="Times New Roman" w:cs="Times New Roman"/>
                <w:b/>
                <w:sz w:val="16"/>
                <w:szCs w:val="16"/>
              </w:rPr>
              <w:t>21/0218r0a</w:t>
            </w:r>
            <w:r w:rsidRPr="00403C53">
              <w:rPr>
                <w:rFonts w:ascii="Times New Roman" w:hAnsi="Times New Roman" w:cs="Times New Roman"/>
                <w:b/>
                <w:sz w:val="16"/>
                <w:szCs w:val="16"/>
              </w:rPr>
              <w:t>.</w:t>
            </w:r>
          </w:p>
        </w:tc>
      </w:tr>
      <w:tr w:rsidR="000D0AAC" w:rsidRPr="00725049" w14:paraId="7F575A19" w14:textId="77777777" w:rsidTr="000D0AAC">
        <w:trPr>
          <w:trHeight w:val="2969"/>
        </w:trPr>
        <w:tc>
          <w:tcPr>
            <w:tcW w:w="867" w:type="dxa"/>
          </w:tcPr>
          <w:p w14:paraId="62A2ECBA" w14:textId="5C2382F8" w:rsidR="000D0AAC" w:rsidRDefault="00CE1433" w:rsidP="000D0AAC">
            <w:pPr>
              <w:pStyle w:val="T1"/>
              <w:suppressAutoHyphens/>
              <w:spacing w:after="120"/>
            </w:pPr>
            <w:hyperlink r:id="rId12"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b</w:t>
            </w:r>
          </w:p>
        </w:tc>
        <w:tc>
          <w:tcPr>
            <w:tcW w:w="1034" w:type="dxa"/>
          </w:tcPr>
          <w:p w14:paraId="1F60999A" w14:textId="596448B9" w:rsidR="000D0AAC"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7746B8DF" w14:textId="77777777" w:rsidR="000D0AAC" w:rsidRDefault="000D0AAC" w:rsidP="000D0AAC">
            <w:pPr>
              <w:pStyle w:val="T1"/>
              <w:suppressAutoHyphens/>
              <w:spacing w:after="120"/>
              <w:rPr>
                <w:b w:val="0"/>
                <w:iCs/>
                <w:color w:val="000000"/>
                <w:sz w:val="16"/>
                <w:szCs w:val="16"/>
              </w:rPr>
            </w:pPr>
            <w:r>
              <w:rPr>
                <w:b w:val="0"/>
                <w:iCs/>
                <w:color w:val="000000"/>
                <w:sz w:val="16"/>
                <w:szCs w:val="16"/>
              </w:rPr>
              <w:t>125.47</w:t>
            </w:r>
          </w:p>
          <w:p w14:paraId="57F1705A" w14:textId="77777777" w:rsidR="000D0AAC" w:rsidRDefault="000D0AAC" w:rsidP="000D0AAC">
            <w:pPr>
              <w:pStyle w:val="T1"/>
              <w:suppressAutoHyphens/>
              <w:spacing w:after="120"/>
              <w:rPr>
                <w:b w:val="0"/>
                <w:iCs/>
                <w:color w:val="000000"/>
                <w:sz w:val="16"/>
                <w:szCs w:val="16"/>
              </w:rPr>
            </w:pPr>
          </w:p>
        </w:tc>
        <w:tc>
          <w:tcPr>
            <w:tcW w:w="856" w:type="dxa"/>
          </w:tcPr>
          <w:p w14:paraId="64700A81" w14:textId="6F2F30C7" w:rsidR="000D0AAC"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006F468C" w14:textId="77777777" w:rsidR="000D0AAC" w:rsidRDefault="000D0AAC" w:rsidP="000D0AAC">
            <w:pPr>
              <w:pStyle w:val="T1"/>
              <w:suppressAutoHyphens/>
              <w:spacing w:after="120"/>
              <w:jc w:val="left"/>
              <w:rPr>
                <w:b w:val="0"/>
                <w:iCs/>
                <w:color w:val="000000"/>
                <w:sz w:val="16"/>
                <w:szCs w:val="16"/>
              </w:rPr>
            </w:pPr>
            <w:r w:rsidRPr="001C5440">
              <w:rPr>
                <w:b w:val="0"/>
                <w:iCs/>
                <w:color w:val="000000"/>
                <w:sz w:val="16"/>
                <w:szCs w:val="16"/>
              </w:rPr>
              <w:t>Is this trying to say that it cannot be present for any other kind of PPDU?</w:t>
            </w:r>
          </w:p>
          <w:p w14:paraId="394FE096" w14:textId="47F20CE6" w:rsidR="000D0AAC" w:rsidRPr="00132ABE" w:rsidRDefault="000D0AAC" w:rsidP="000D0AAC">
            <w:pPr>
              <w:pStyle w:val="T1"/>
              <w:suppressAutoHyphens/>
              <w:spacing w:after="120"/>
              <w:jc w:val="left"/>
              <w:rPr>
                <w:b w:val="0"/>
                <w:iCs/>
                <w:color w:val="000000"/>
                <w:sz w:val="16"/>
                <w:szCs w:val="16"/>
              </w:rPr>
            </w:pPr>
            <w:r>
              <w:rPr>
                <w:b w:val="0"/>
                <w:iCs/>
                <w:color w:val="000000"/>
                <w:sz w:val="16"/>
                <w:szCs w:val="16"/>
              </w:rPr>
              <w:t>“</w:t>
            </w:r>
            <w:r w:rsidRPr="000D10CC">
              <w:rPr>
                <w:b w:val="0"/>
                <w:iCs/>
                <w:color w:val="000000"/>
                <w:sz w:val="16"/>
                <w:szCs w:val="16"/>
              </w:rPr>
              <w:t>The parameter INACTIVE_SUBCHANNELS may be present in the TXVECTOR of a non-HT duplicate</w:t>
            </w:r>
            <w:r>
              <w:rPr>
                <w:b w:val="0"/>
                <w:iCs/>
                <w:color w:val="000000"/>
                <w:sz w:val="16"/>
                <w:szCs w:val="16"/>
              </w:rPr>
              <w:t xml:space="preserve"> </w:t>
            </w:r>
            <w:r w:rsidRPr="000D10CC">
              <w:rPr>
                <w:b w:val="0"/>
                <w:iCs/>
                <w:color w:val="000000"/>
                <w:sz w:val="16"/>
                <w:szCs w:val="16"/>
              </w:rPr>
              <w:t>PPDU that carries an RTS, MU-RTS Trigger, or CTS frame</w:t>
            </w:r>
            <w:r>
              <w:rPr>
                <w:b w:val="0"/>
                <w:iCs/>
                <w:color w:val="000000"/>
                <w:sz w:val="16"/>
                <w:szCs w:val="16"/>
              </w:rPr>
              <w:t>”</w:t>
            </w:r>
            <w:r w:rsidRPr="001C5440">
              <w:rPr>
                <w:b w:val="0"/>
                <w:iCs/>
                <w:color w:val="000000"/>
                <w:sz w:val="16"/>
                <w:szCs w:val="16"/>
              </w:rPr>
              <w:t xml:space="preserve">  </w:t>
            </w:r>
          </w:p>
        </w:tc>
        <w:tc>
          <w:tcPr>
            <w:tcW w:w="2026" w:type="dxa"/>
          </w:tcPr>
          <w:p w14:paraId="4867BFA5" w14:textId="2BE5BB8F" w:rsidR="000D0AAC" w:rsidRPr="00132ABE" w:rsidRDefault="000D0AAC" w:rsidP="000D0AAC">
            <w:pPr>
              <w:pStyle w:val="T1"/>
              <w:suppressAutoHyphens/>
              <w:spacing w:after="120"/>
              <w:jc w:val="left"/>
              <w:rPr>
                <w:b w:val="0"/>
                <w:iCs/>
                <w:color w:val="000000"/>
                <w:sz w:val="16"/>
                <w:szCs w:val="16"/>
              </w:rPr>
            </w:pPr>
            <w:r w:rsidRPr="007E2C17">
              <w:rPr>
                <w:b w:val="0"/>
                <w:iCs/>
                <w:color w:val="000000"/>
                <w:sz w:val="16"/>
                <w:szCs w:val="16"/>
              </w:rPr>
              <w:t>PC: change to “shall not be present in the TXVECTOR of a PPDU that is not a non-HT duplicate PPDU that carries […]”</w:t>
            </w:r>
          </w:p>
        </w:tc>
        <w:tc>
          <w:tcPr>
            <w:tcW w:w="2631" w:type="dxa"/>
          </w:tcPr>
          <w:p w14:paraId="7842AC74" w14:textId="77777777" w:rsidR="000D0AAC" w:rsidRPr="00403C53" w:rsidRDefault="000D0AAC"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Revised</w:t>
            </w:r>
          </w:p>
          <w:p w14:paraId="30DED5CD" w14:textId="77777777" w:rsidR="000D0AAC" w:rsidRPr="00403C53" w:rsidRDefault="000D0AAC" w:rsidP="000D0AAC">
            <w:pPr>
              <w:suppressAutoHyphens/>
              <w:rPr>
                <w:rFonts w:ascii="Times New Roman" w:hAnsi="Times New Roman" w:cs="Times New Roman"/>
                <w:b/>
                <w:sz w:val="16"/>
                <w:szCs w:val="16"/>
              </w:rPr>
            </w:pPr>
          </w:p>
          <w:p w14:paraId="5802A2F1" w14:textId="0336F0A6" w:rsidR="000D0AAC" w:rsidRDefault="000D0AAC" w:rsidP="000D0AAC">
            <w:pPr>
              <w:suppressAutoHyphens/>
              <w:rPr>
                <w:rFonts w:ascii="Times New Roman" w:hAnsi="Times New Roman" w:cs="Times New Roman"/>
                <w:bCs/>
                <w:sz w:val="16"/>
                <w:szCs w:val="16"/>
              </w:rPr>
            </w:pPr>
            <w:r w:rsidRPr="000802A7">
              <w:rPr>
                <w:rFonts w:ascii="Times New Roman" w:hAnsi="Times New Roman" w:cs="Times New Roman"/>
                <w:bCs/>
                <w:sz w:val="16"/>
                <w:szCs w:val="16"/>
              </w:rPr>
              <w:t xml:space="preserve">Agree with the commenter in principle that </w:t>
            </w:r>
            <w:proofErr w:type="gramStart"/>
            <w:r w:rsidRPr="000802A7">
              <w:rPr>
                <w:rFonts w:ascii="Times New Roman" w:hAnsi="Times New Roman" w:cs="Times New Roman"/>
                <w:bCs/>
                <w:sz w:val="16"/>
                <w:szCs w:val="16"/>
              </w:rPr>
              <w:t>it’s</w:t>
            </w:r>
            <w:proofErr w:type="gramEnd"/>
            <w:r w:rsidRPr="000802A7">
              <w:rPr>
                <w:rFonts w:ascii="Times New Roman" w:hAnsi="Times New Roman" w:cs="Times New Roman"/>
                <w:bCs/>
                <w:sz w:val="16"/>
                <w:szCs w:val="16"/>
              </w:rPr>
              <w:t xml:space="preserve"> unclear if this rule is applicable to other PPDU types.</w:t>
            </w:r>
            <w:r>
              <w:rPr>
                <w:rFonts w:ascii="Times New Roman" w:hAnsi="Times New Roman" w:cs="Times New Roman"/>
                <w:bCs/>
                <w:sz w:val="16"/>
                <w:szCs w:val="16"/>
              </w:rPr>
              <w:br/>
            </w:r>
          </w:p>
          <w:p w14:paraId="3F47D04E" w14:textId="40553BE1" w:rsidR="000D0AAC" w:rsidRPr="00B830C1" w:rsidRDefault="000D0AAC" w:rsidP="000D0AAC">
            <w:pPr>
              <w:suppressAutoHyphens/>
              <w:rPr>
                <w:rFonts w:ascii="Times New Roman" w:hAnsi="Times New Roman" w:cs="Times New Roman"/>
                <w:bCs/>
                <w:sz w:val="16"/>
                <w:szCs w:val="16"/>
              </w:rPr>
            </w:pPr>
            <w:r w:rsidRPr="0003090F">
              <w:rPr>
                <w:rFonts w:ascii="Times New Roman" w:hAnsi="Times New Roman" w:cs="Times New Roman"/>
                <w:bCs/>
                <w:sz w:val="16"/>
                <w:szCs w:val="16"/>
              </w:rPr>
              <w:t>Revised</w:t>
            </w:r>
            <w:r>
              <w:rPr>
                <w:rFonts w:ascii="Times New Roman" w:hAnsi="Times New Roman" w:cs="Times New Roman"/>
                <w:bCs/>
                <w:sz w:val="16"/>
                <w:szCs w:val="16"/>
              </w:rPr>
              <w:t xml:space="preserve"> text to clarify that </w:t>
            </w:r>
            <w:r w:rsidRPr="00B830C1">
              <w:rPr>
                <w:rFonts w:ascii="Times New Roman" w:hAnsi="Times New Roman" w:cs="Times New Roman"/>
                <w:bCs/>
                <w:sz w:val="16"/>
                <w:szCs w:val="16"/>
              </w:rPr>
              <w:t>INACTIVE_SUBCHANNELS</w:t>
            </w:r>
            <w:r>
              <w:rPr>
                <w:rFonts w:ascii="Times New Roman" w:hAnsi="Times New Roman" w:cs="Times New Roman"/>
                <w:bCs/>
                <w:sz w:val="16"/>
                <w:szCs w:val="16"/>
              </w:rPr>
              <w:t xml:space="preserve"> is applicable to </w:t>
            </w:r>
            <w:r w:rsidR="0003090F">
              <w:rPr>
                <w:rFonts w:ascii="Times New Roman" w:hAnsi="Times New Roman" w:cs="Times New Roman"/>
                <w:bCs/>
                <w:sz w:val="16"/>
                <w:szCs w:val="16"/>
              </w:rPr>
              <w:t>EHT</w:t>
            </w:r>
            <w:r>
              <w:rPr>
                <w:rFonts w:ascii="Times New Roman" w:hAnsi="Times New Roman" w:cs="Times New Roman"/>
                <w:bCs/>
                <w:sz w:val="16"/>
                <w:szCs w:val="16"/>
              </w:rPr>
              <w:t xml:space="preserve"> PPDU </w:t>
            </w:r>
            <w:r w:rsidR="0003090F">
              <w:rPr>
                <w:rFonts w:ascii="Times New Roman" w:hAnsi="Times New Roman" w:cs="Times New Roman"/>
                <w:bCs/>
                <w:sz w:val="16"/>
                <w:szCs w:val="16"/>
              </w:rPr>
              <w:t>as well</w:t>
            </w:r>
            <w:r>
              <w:rPr>
                <w:rFonts w:ascii="Times New Roman" w:hAnsi="Times New Roman" w:cs="Times New Roman"/>
                <w:bCs/>
                <w:sz w:val="16"/>
                <w:szCs w:val="16"/>
              </w:rPr>
              <w:t>.</w:t>
            </w:r>
          </w:p>
          <w:p w14:paraId="410F0618" w14:textId="77777777" w:rsidR="000D0AAC" w:rsidRPr="00403C53" w:rsidRDefault="000D0AAC" w:rsidP="000D0AAC">
            <w:pPr>
              <w:suppressAutoHyphens/>
              <w:rPr>
                <w:rFonts w:ascii="Times New Roman" w:hAnsi="Times New Roman" w:cs="Times New Roman"/>
                <w:b/>
                <w:sz w:val="16"/>
                <w:szCs w:val="16"/>
              </w:rPr>
            </w:pPr>
          </w:p>
          <w:p w14:paraId="4F2FFF06" w14:textId="42A7C26B" w:rsidR="000D0AAC" w:rsidRDefault="000D0AAC"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sidR="00162C38">
              <w:rPr>
                <w:rFonts w:ascii="Times New Roman" w:hAnsi="Times New Roman" w:cs="Times New Roman"/>
                <w:b/>
                <w:sz w:val="16"/>
                <w:szCs w:val="16"/>
              </w:rPr>
              <w:t>0</w:t>
            </w:r>
            <w:r w:rsidR="00CE1433">
              <w:rPr>
                <w:rFonts w:ascii="Times New Roman" w:hAnsi="Times New Roman" w:cs="Times New Roman"/>
                <w:b/>
                <w:sz w:val="16"/>
                <w:szCs w:val="16"/>
              </w:rPr>
              <w:t>455r6</w:t>
            </w:r>
            <w:r w:rsidRPr="00403C53">
              <w:rPr>
                <w:rFonts w:ascii="Times New Roman" w:hAnsi="Times New Roman" w:cs="Times New Roman"/>
                <w:b/>
                <w:sz w:val="16"/>
                <w:szCs w:val="16"/>
              </w:rPr>
              <w:t xml:space="preserve"> tagged as </w:t>
            </w:r>
            <w:r w:rsidR="00EF7410">
              <w:rPr>
                <w:rFonts w:ascii="Times New Roman" w:hAnsi="Times New Roman" w:cs="Times New Roman"/>
                <w:b/>
                <w:sz w:val="16"/>
                <w:szCs w:val="16"/>
              </w:rPr>
              <w:t>21/0218r0b</w:t>
            </w:r>
            <w:r w:rsidRPr="00403C53">
              <w:rPr>
                <w:rFonts w:ascii="Times New Roman" w:hAnsi="Times New Roman" w:cs="Times New Roman"/>
                <w:b/>
                <w:sz w:val="16"/>
                <w:szCs w:val="16"/>
              </w:rPr>
              <w:t>.</w:t>
            </w:r>
          </w:p>
        </w:tc>
      </w:tr>
      <w:tr w:rsidR="003E06D9" w:rsidRPr="00725049" w14:paraId="5F53E0BC" w14:textId="77777777" w:rsidTr="00345158">
        <w:trPr>
          <w:trHeight w:val="618"/>
        </w:trPr>
        <w:tc>
          <w:tcPr>
            <w:tcW w:w="867" w:type="dxa"/>
          </w:tcPr>
          <w:p w14:paraId="7C9CEA25" w14:textId="4B6EDCA2" w:rsidR="003E06D9" w:rsidRPr="004E1B6D" w:rsidRDefault="004E1B6D" w:rsidP="000D0AAC">
            <w:pPr>
              <w:pStyle w:val="T1"/>
              <w:suppressAutoHyphens/>
              <w:spacing w:after="120"/>
              <w:rPr>
                <w:sz w:val="16"/>
                <w:szCs w:val="16"/>
              </w:rPr>
            </w:pPr>
            <w:r w:rsidRPr="004E1B6D">
              <w:rPr>
                <w:sz w:val="16"/>
                <w:szCs w:val="16"/>
              </w:rPr>
              <w:t>254</w:t>
            </w:r>
            <w:r>
              <w:rPr>
                <w:sz w:val="16"/>
                <w:szCs w:val="16"/>
              </w:rPr>
              <w:t>1</w:t>
            </w:r>
          </w:p>
        </w:tc>
        <w:tc>
          <w:tcPr>
            <w:tcW w:w="1034" w:type="dxa"/>
          </w:tcPr>
          <w:p w14:paraId="2ACF9570" w14:textId="4EF39B2D" w:rsidR="003E06D9" w:rsidRDefault="004E1B6D" w:rsidP="000D0AAC">
            <w:pPr>
              <w:pStyle w:val="T1"/>
              <w:suppressAutoHyphens/>
              <w:spacing w:after="120"/>
              <w:rPr>
                <w:b w:val="0"/>
                <w:iCs/>
                <w:color w:val="000000"/>
                <w:sz w:val="16"/>
                <w:szCs w:val="16"/>
              </w:rPr>
            </w:pPr>
            <w:r>
              <w:rPr>
                <w:b w:val="0"/>
                <w:iCs/>
                <w:color w:val="000000"/>
                <w:sz w:val="16"/>
                <w:szCs w:val="16"/>
              </w:rPr>
              <w:t>Robert Stacey</w:t>
            </w:r>
          </w:p>
        </w:tc>
        <w:tc>
          <w:tcPr>
            <w:tcW w:w="656" w:type="dxa"/>
          </w:tcPr>
          <w:p w14:paraId="78A4B73C" w14:textId="6EF81B77" w:rsidR="003E06D9" w:rsidRDefault="004E1B6D"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621678EC" w14:textId="1D96FABB" w:rsidR="003E06D9" w:rsidRDefault="00921A3B" w:rsidP="000D0AAC">
            <w:pPr>
              <w:pStyle w:val="T1"/>
              <w:suppressAutoHyphens/>
              <w:spacing w:after="120"/>
              <w:rPr>
                <w:b w:val="0"/>
                <w:iCs/>
                <w:color w:val="000000"/>
                <w:sz w:val="16"/>
                <w:szCs w:val="16"/>
              </w:rPr>
            </w:pPr>
            <w:r>
              <w:rPr>
                <w:b w:val="0"/>
                <w:iCs/>
                <w:color w:val="000000"/>
                <w:sz w:val="16"/>
                <w:szCs w:val="16"/>
              </w:rPr>
              <w:t>35.2.1.2.2</w:t>
            </w:r>
          </w:p>
        </w:tc>
        <w:tc>
          <w:tcPr>
            <w:tcW w:w="2640" w:type="dxa"/>
          </w:tcPr>
          <w:p w14:paraId="1A9DE316" w14:textId="77777777" w:rsidR="00921A3B" w:rsidRPr="00921A3B" w:rsidRDefault="00921A3B" w:rsidP="00921A3B">
            <w:pPr>
              <w:pStyle w:val="T1"/>
              <w:suppressAutoHyphens/>
              <w:spacing w:after="120"/>
              <w:jc w:val="left"/>
              <w:rPr>
                <w:b w:val="0"/>
                <w:iCs/>
                <w:color w:val="000000"/>
                <w:sz w:val="16"/>
                <w:szCs w:val="16"/>
              </w:rPr>
            </w:pPr>
            <w:r w:rsidRPr="00921A3B">
              <w:rPr>
                <w:b w:val="0"/>
                <w:iCs/>
                <w:color w:val="000000"/>
                <w:sz w:val="16"/>
                <w:szCs w:val="16"/>
              </w:rPr>
              <w:t>Inappropriate "when"; "when" implies certainty that this will happen. Use "if" if the event is not certain to happen.</w:t>
            </w:r>
          </w:p>
          <w:p w14:paraId="361D9198" w14:textId="77777777" w:rsidR="00921A3B" w:rsidRPr="00921A3B" w:rsidRDefault="00921A3B" w:rsidP="00921A3B">
            <w:pPr>
              <w:pStyle w:val="T1"/>
              <w:suppressAutoHyphens/>
              <w:spacing w:after="120"/>
              <w:rPr>
                <w:b w:val="0"/>
                <w:iCs/>
                <w:color w:val="000000"/>
                <w:sz w:val="16"/>
                <w:szCs w:val="16"/>
              </w:rPr>
            </w:pPr>
          </w:p>
          <w:p w14:paraId="27673C74" w14:textId="77777777" w:rsidR="00921A3B" w:rsidRPr="00921A3B" w:rsidRDefault="00921A3B" w:rsidP="00921A3B">
            <w:pPr>
              <w:pStyle w:val="T1"/>
              <w:suppressAutoHyphens/>
              <w:spacing w:after="120"/>
              <w:jc w:val="left"/>
              <w:rPr>
                <w:b w:val="0"/>
                <w:iCs/>
                <w:color w:val="000000"/>
                <w:sz w:val="16"/>
                <w:szCs w:val="16"/>
              </w:rPr>
            </w:pPr>
            <w:r w:rsidRPr="00921A3B">
              <w:rPr>
                <w:b w:val="0"/>
                <w:iCs/>
                <w:color w:val="000000"/>
                <w:sz w:val="16"/>
                <w:szCs w:val="16"/>
              </w:rPr>
              <w:t>Also, the combination of "when transmits" and "shall not transmit" is cumbersome. Better to just not transmit.</w:t>
            </w:r>
          </w:p>
          <w:p w14:paraId="3E86E583" w14:textId="77777777" w:rsidR="00921A3B" w:rsidRPr="00921A3B" w:rsidRDefault="00921A3B" w:rsidP="00921A3B">
            <w:pPr>
              <w:pStyle w:val="T1"/>
              <w:suppressAutoHyphens/>
              <w:spacing w:after="120"/>
              <w:rPr>
                <w:b w:val="0"/>
                <w:iCs/>
                <w:color w:val="000000"/>
                <w:sz w:val="16"/>
                <w:szCs w:val="16"/>
              </w:rPr>
            </w:pPr>
          </w:p>
          <w:p w14:paraId="1329E6F4" w14:textId="581FB558" w:rsidR="003E06D9" w:rsidRPr="001C5440" w:rsidRDefault="00921A3B" w:rsidP="00921A3B">
            <w:pPr>
              <w:pStyle w:val="T1"/>
              <w:suppressAutoHyphens/>
              <w:spacing w:after="120"/>
              <w:jc w:val="left"/>
              <w:rPr>
                <w:b w:val="0"/>
                <w:iCs/>
                <w:color w:val="000000"/>
                <w:sz w:val="16"/>
                <w:szCs w:val="16"/>
              </w:rPr>
            </w:pPr>
            <w:r w:rsidRPr="00921A3B">
              <w:rPr>
                <w:b w:val="0"/>
                <w:iCs/>
                <w:color w:val="000000"/>
                <w:sz w:val="16"/>
                <w:szCs w:val="16"/>
              </w:rPr>
              <w:t xml:space="preserve">Finally, when describing a transmission, use the following general rule: if the PPDU is defined then it is the PPDU that is </w:t>
            </w:r>
            <w:proofErr w:type="spellStart"/>
            <w:r w:rsidRPr="00921A3B">
              <w:rPr>
                <w:b w:val="0"/>
                <w:iCs/>
                <w:color w:val="000000"/>
                <w:sz w:val="16"/>
                <w:szCs w:val="16"/>
              </w:rPr>
              <w:t>trasnmitted</w:t>
            </w:r>
            <w:proofErr w:type="spellEnd"/>
            <w:r w:rsidRPr="00921A3B">
              <w:rPr>
                <w:b w:val="0"/>
                <w:iCs/>
                <w:color w:val="000000"/>
                <w:sz w:val="16"/>
                <w:szCs w:val="16"/>
              </w:rPr>
              <w:t xml:space="preserve"> and the frames are included in the PPDU. If the PPDU is undefined then </w:t>
            </w:r>
            <w:r w:rsidRPr="00921A3B">
              <w:rPr>
                <w:b w:val="0"/>
                <w:iCs/>
                <w:color w:val="000000"/>
                <w:sz w:val="16"/>
                <w:szCs w:val="16"/>
              </w:rPr>
              <w:lastRenderedPageBreak/>
              <w:t xml:space="preserve">it is the </w:t>
            </w:r>
            <w:proofErr w:type="spellStart"/>
            <w:r w:rsidRPr="00921A3B">
              <w:rPr>
                <w:b w:val="0"/>
                <w:iCs/>
                <w:color w:val="000000"/>
                <w:sz w:val="16"/>
                <w:szCs w:val="16"/>
              </w:rPr>
              <w:t>the</w:t>
            </w:r>
            <w:proofErr w:type="spellEnd"/>
            <w:r w:rsidRPr="00921A3B">
              <w:rPr>
                <w:b w:val="0"/>
                <w:iCs/>
                <w:color w:val="000000"/>
                <w:sz w:val="16"/>
                <w:szCs w:val="16"/>
              </w:rPr>
              <w:t xml:space="preserve"> frames that are transmitted.</w:t>
            </w:r>
          </w:p>
        </w:tc>
        <w:tc>
          <w:tcPr>
            <w:tcW w:w="2026" w:type="dxa"/>
          </w:tcPr>
          <w:p w14:paraId="498DE3B9" w14:textId="2A2A6DE3" w:rsidR="003E06D9" w:rsidRPr="007E2C17" w:rsidRDefault="004240EB" w:rsidP="000D0AAC">
            <w:pPr>
              <w:pStyle w:val="T1"/>
              <w:suppressAutoHyphens/>
              <w:spacing w:after="120"/>
              <w:jc w:val="left"/>
              <w:rPr>
                <w:b w:val="0"/>
                <w:iCs/>
                <w:color w:val="000000"/>
                <w:sz w:val="16"/>
                <w:szCs w:val="16"/>
              </w:rPr>
            </w:pPr>
            <w:r w:rsidRPr="004240EB">
              <w:rPr>
                <w:b w:val="0"/>
                <w:iCs/>
                <w:color w:val="000000"/>
                <w:sz w:val="16"/>
                <w:szCs w:val="16"/>
              </w:rPr>
              <w:lastRenderedPageBreak/>
              <w:t>Change to "An EHT STA shall not transmit a non-HT duplicate PPDU that carries an RTS, MU-RTS Trigger, or CTS frame on a punctured 20 MHz subchannel." Or, possibly, "An EHT STA shall not transmit a non-HT duplicate PPDU that carries an RTS, MU-RTS Trigger, or CTS frame if the non-HT duplicate PPDU occupies a punctured 20 MHz subchannel."</w:t>
            </w:r>
          </w:p>
        </w:tc>
        <w:tc>
          <w:tcPr>
            <w:tcW w:w="2631" w:type="dxa"/>
          </w:tcPr>
          <w:p w14:paraId="20368887" w14:textId="77777777" w:rsidR="00345158" w:rsidRPr="00345158" w:rsidRDefault="00345158" w:rsidP="00345158">
            <w:pPr>
              <w:suppressAutoHyphens/>
              <w:rPr>
                <w:rFonts w:ascii="Times New Roman" w:hAnsi="Times New Roman" w:cs="Times New Roman"/>
                <w:b/>
                <w:sz w:val="16"/>
                <w:szCs w:val="16"/>
              </w:rPr>
            </w:pPr>
            <w:r w:rsidRPr="00345158">
              <w:rPr>
                <w:rFonts w:ascii="Times New Roman" w:hAnsi="Times New Roman" w:cs="Times New Roman"/>
                <w:b/>
                <w:sz w:val="16"/>
                <w:szCs w:val="16"/>
              </w:rPr>
              <w:t>Revised</w:t>
            </w:r>
          </w:p>
          <w:p w14:paraId="67205E6C" w14:textId="77777777" w:rsidR="00345158" w:rsidRPr="00345158" w:rsidRDefault="00345158" w:rsidP="00345158">
            <w:pPr>
              <w:suppressAutoHyphens/>
              <w:rPr>
                <w:rFonts w:ascii="Times New Roman" w:hAnsi="Times New Roman" w:cs="Times New Roman"/>
                <w:b/>
                <w:sz w:val="16"/>
                <w:szCs w:val="16"/>
              </w:rPr>
            </w:pPr>
          </w:p>
          <w:p w14:paraId="2E44002A" w14:textId="77777777" w:rsidR="00FE29E0" w:rsidRDefault="00345158" w:rsidP="00FE29E0">
            <w:pPr>
              <w:suppressAutoHyphens/>
              <w:rPr>
                <w:rFonts w:ascii="Times New Roman" w:hAnsi="Times New Roman" w:cs="Times New Roman"/>
                <w:bCs/>
                <w:sz w:val="16"/>
                <w:szCs w:val="16"/>
              </w:rPr>
            </w:pPr>
            <w:r w:rsidRPr="00FE29E0">
              <w:rPr>
                <w:rFonts w:ascii="Times New Roman" w:hAnsi="Times New Roman" w:cs="Times New Roman"/>
                <w:bCs/>
                <w:sz w:val="16"/>
                <w:szCs w:val="16"/>
              </w:rPr>
              <w:t xml:space="preserve">Agree with the commenter in principle. </w:t>
            </w:r>
          </w:p>
          <w:p w14:paraId="4F06CBD7" w14:textId="77777777" w:rsidR="00FE29E0" w:rsidRDefault="00FE29E0" w:rsidP="00FE29E0">
            <w:pPr>
              <w:suppressAutoHyphens/>
              <w:rPr>
                <w:rFonts w:ascii="Times New Roman" w:hAnsi="Times New Roman" w:cs="Times New Roman"/>
                <w:bCs/>
                <w:sz w:val="16"/>
                <w:szCs w:val="16"/>
              </w:rPr>
            </w:pPr>
          </w:p>
          <w:p w14:paraId="44F771A8" w14:textId="527C6108" w:rsidR="00345158" w:rsidRPr="00FE29E0" w:rsidRDefault="00345158" w:rsidP="00FE29E0">
            <w:pPr>
              <w:suppressAutoHyphens/>
              <w:rPr>
                <w:rFonts w:ascii="Times New Roman" w:hAnsi="Times New Roman" w:cs="Times New Roman"/>
                <w:bCs/>
                <w:sz w:val="16"/>
                <w:szCs w:val="16"/>
              </w:rPr>
            </w:pPr>
            <w:r w:rsidRPr="00FE29E0">
              <w:rPr>
                <w:rFonts w:ascii="Times New Roman" w:hAnsi="Times New Roman" w:cs="Times New Roman"/>
                <w:bCs/>
                <w:sz w:val="16"/>
                <w:szCs w:val="16"/>
              </w:rPr>
              <w:t xml:space="preserve">Revised text to use </w:t>
            </w:r>
            <w:r w:rsidR="00FE29E0" w:rsidRPr="00FE29E0">
              <w:rPr>
                <w:rFonts w:ascii="Times New Roman" w:hAnsi="Times New Roman" w:cs="Times New Roman"/>
                <w:bCs/>
                <w:sz w:val="16"/>
                <w:szCs w:val="16"/>
              </w:rPr>
              <w:t xml:space="preserve">“if” and </w:t>
            </w:r>
            <w:r w:rsidR="00D26701" w:rsidRPr="00FE29E0">
              <w:rPr>
                <w:rFonts w:ascii="Times New Roman" w:hAnsi="Times New Roman" w:cs="Times New Roman"/>
                <w:bCs/>
                <w:sz w:val="16"/>
                <w:szCs w:val="16"/>
              </w:rPr>
              <w:t>“</w:t>
            </w:r>
            <w:proofErr w:type="gramStart"/>
            <w:r w:rsidRPr="00FE29E0">
              <w:rPr>
                <w:rFonts w:ascii="Times New Roman" w:hAnsi="Times New Roman" w:cs="Times New Roman"/>
                <w:bCs/>
                <w:sz w:val="16"/>
                <w:szCs w:val="16"/>
              </w:rPr>
              <w:t>PPDU</w:t>
            </w:r>
            <w:r w:rsidR="00D26701" w:rsidRPr="00FE29E0">
              <w:rPr>
                <w:rFonts w:ascii="Times New Roman" w:hAnsi="Times New Roman" w:cs="Times New Roman"/>
                <w:bCs/>
                <w:sz w:val="16"/>
                <w:szCs w:val="16"/>
              </w:rPr>
              <w:t>”</w:t>
            </w:r>
            <w:r w:rsidRPr="00FE29E0">
              <w:rPr>
                <w:rFonts w:ascii="Times New Roman" w:hAnsi="Times New Roman" w:cs="Times New Roman"/>
                <w:bCs/>
                <w:sz w:val="16"/>
                <w:szCs w:val="16"/>
              </w:rPr>
              <w:t xml:space="preserve"> </w:t>
            </w:r>
            <w:r w:rsidR="00E63A5C">
              <w:rPr>
                <w:rFonts w:ascii="Times New Roman" w:hAnsi="Times New Roman" w:cs="Times New Roman"/>
                <w:bCs/>
                <w:sz w:val="16"/>
                <w:szCs w:val="16"/>
              </w:rPr>
              <w:t xml:space="preserve"> and</w:t>
            </w:r>
            <w:proofErr w:type="gramEnd"/>
            <w:r w:rsidR="00E63A5C">
              <w:rPr>
                <w:rFonts w:ascii="Times New Roman" w:hAnsi="Times New Roman" w:cs="Times New Roman"/>
                <w:bCs/>
                <w:sz w:val="16"/>
                <w:szCs w:val="16"/>
              </w:rPr>
              <w:t xml:space="preserve"> to avoid redundancy </w:t>
            </w:r>
            <w:r w:rsidR="00FE29E0">
              <w:rPr>
                <w:rFonts w:ascii="Times New Roman" w:hAnsi="Times New Roman" w:cs="Times New Roman"/>
                <w:bCs/>
                <w:sz w:val="16"/>
                <w:szCs w:val="16"/>
              </w:rPr>
              <w:t>as suggested</w:t>
            </w:r>
          </w:p>
          <w:p w14:paraId="63D000C3" w14:textId="77777777" w:rsidR="00345158" w:rsidRPr="00345158" w:rsidRDefault="00345158" w:rsidP="00345158">
            <w:pPr>
              <w:suppressAutoHyphens/>
              <w:rPr>
                <w:rFonts w:ascii="Times New Roman" w:hAnsi="Times New Roman" w:cs="Times New Roman"/>
                <w:b/>
                <w:sz w:val="16"/>
                <w:szCs w:val="16"/>
              </w:rPr>
            </w:pPr>
          </w:p>
          <w:p w14:paraId="63661C2D" w14:textId="2E3A2BBC" w:rsidR="003E06D9" w:rsidRPr="00403C53" w:rsidRDefault="00345158" w:rsidP="00345158">
            <w:pPr>
              <w:suppressAutoHyphens/>
              <w:rPr>
                <w:rFonts w:ascii="Times New Roman" w:hAnsi="Times New Roman" w:cs="Times New Roman"/>
                <w:b/>
                <w:sz w:val="16"/>
                <w:szCs w:val="16"/>
              </w:rPr>
            </w:pPr>
            <w:proofErr w:type="spellStart"/>
            <w:r w:rsidRPr="00345158">
              <w:rPr>
                <w:rFonts w:ascii="Times New Roman" w:hAnsi="Times New Roman" w:cs="Times New Roman"/>
                <w:b/>
                <w:sz w:val="16"/>
                <w:szCs w:val="16"/>
              </w:rPr>
              <w:t>Tgbe</w:t>
            </w:r>
            <w:proofErr w:type="spellEnd"/>
            <w:r w:rsidRPr="00345158">
              <w:rPr>
                <w:rFonts w:ascii="Times New Roman" w:hAnsi="Times New Roman" w:cs="Times New Roman"/>
                <w:b/>
                <w:sz w:val="16"/>
                <w:szCs w:val="16"/>
              </w:rPr>
              <w:t xml:space="preserve"> editor please implement changes as shown in doc 11-21/</w:t>
            </w:r>
            <w:r w:rsidR="00162C38">
              <w:rPr>
                <w:rFonts w:ascii="Times New Roman" w:hAnsi="Times New Roman" w:cs="Times New Roman"/>
                <w:b/>
                <w:sz w:val="16"/>
                <w:szCs w:val="16"/>
              </w:rPr>
              <w:t>0</w:t>
            </w:r>
            <w:r w:rsidR="00CE1433">
              <w:rPr>
                <w:rFonts w:ascii="Times New Roman" w:hAnsi="Times New Roman" w:cs="Times New Roman"/>
                <w:b/>
                <w:sz w:val="16"/>
                <w:szCs w:val="16"/>
              </w:rPr>
              <w:t>455r6</w:t>
            </w:r>
            <w:r w:rsidRPr="00345158">
              <w:rPr>
                <w:rFonts w:ascii="Times New Roman" w:hAnsi="Times New Roman" w:cs="Times New Roman"/>
                <w:b/>
                <w:sz w:val="16"/>
                <w:szCs w:val="16"/>
              </w:rPr>
              <w:t xml:space="preserve"> tagged as </w:t>
            </w:r>
            <w:r w:rsidR="00182F4A">
              <w:rPr>
                <w:rFonts w:ascii="Times New Roman" w:hAnsi="Times New Roman" w:cs="Times New Roman"/>
                <w:b/>
                <w:sz w:val="16"/>
                <w:szCs w:val="16"/>
              </w:rPr>
              <w:t>2541</w:t>
            </w:r>
            <w:r w:rsidRPr="00345158">
              <w:rPr>
                <w:rFonts w:ascii="Times New Roman" w:hAnsi="Times New Roman" w:cs="Times New Roman"/>
                <w:b/>
                <w:sz w:val="16"/>
                <w:szCs w:val="16"/>
              </w:rPr>
              <w:t>.</w:t>
            </w:r>
          </w:p>
        </w:tc>
      </w:tr>
    </w:tbl>
    <w:p w14:paraId="4129A68E" w14:textId="0E6027CC" w:rsidR="00FD714E" w:rsidRDefault="00FD714E" w:rsidP="00C75F57">
      <w:pPr>
        <w:pStyle w:val="T1"/>
        <w:suppressAutoHyphens/>
        <w:spacing w:after="120"/>
        <w:jc w:val="left"/>
        <w:rPr>
          <w:b w:val="0"/>
          <w:bCs/>
          <w:iCs/>
          <w:color w:val="000000"/>
          <w:sz w:val="20"/>
        </w:rPr>
      </w:pPr>
    </w:p>
    <w:p w14:paraId="19E364C0" w14:textId="62621C1E" w:rsidR="00DD7809" w:rsidRDefault="00DD7809" w:rsidP="00C75F57">
      <w:pPr>
        <w:pStyle w:val="T1"/>
        <w:suppressAutoHyphens/>
        <w:spacing w:after="120"/>
        <w:jc w:val="left"/>
        <w:rPr>
          <w:b w:val="0"/>
          <w:bCs/>
          <w:iCs/>
          <w:color w:val="000000"/>
          <w:sz w:val="20"/>
        </w:rPr>
      </w:pPr>
    </w:p>
    <w:p w14:paraId="19048255" w14:textId="64326DC2" w:rsidR="00883F38" w:rsidRPr="0059521A" w:rsidRDefault="00883F38" w:rsidP="00883F38">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sidRPr="00883F38">
        <w:rPr>
          <w:rFonts w:ascii="Arial" w:eastAsia="DengXian" w:hAnsi="Arial" w:cs="Arial"/>
          <w:b/>
          <w:bCs/>
          <w:lang w:eastAsia="zh-CN"/>
        </w:rPr>
        <w:t>35.2.1.2 Preamble</w:t>
      </w:r>
      <w:r w:rsidRPr="00883F38">
        <w:rPr>
          <w:rFonts w:ascii="Arial" w:eastAsia="DengXian" w:hAnsi="Arial" w:cs="Arial"/>
          <w:b/>
          <w:bCs/>
          <w:spacing w:val="-1"/>
          <w:lang w:eastAsia="zh-CN"/>
        </w:rPr>
        <w:t xml:space="preserve"> </w:t>
      </w:r>
      <w:r w:rsidRPr="00883F38">
        <w:rPr>
          <w:rFonts w:ascii="Arial" w:eastAsia="DengXian" w:hAnsi="Arial" w:cs="Arial"/>
          <w:b/>
          <w:bCs/>
          <w:lang w:eastAsia="zh-CN"/>
        </w:rPr>
        <w:t>puncturing</w:t>
      </w:r>
    </w:p>
    <w:p w14:paraId="43A8A9DF" w14:textId="77777777" w:rsidR="0059521A" w:rsidRDefault="0059521A"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bookmarkStart w:id="19" w:name="35.2.1.2.1_General"/>
      <w:bookmarkStart w:id="20" w:name="35.2.1.2.2_INACTIVE_SUBCHANNELS"/>
      <w:bookmarkEnd w:id="19"/>
      <w:bookmarkEnd w:id="20"/>
    </w:p>
    <w:p w14:paraId="1E7266A5" w14:textId="6DA73BA9" w:rsidR="00883F38" w:rsidRPr="00883F38" w:rsidRDefault="00883F38"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r w:rsidRPr="00883F38">
        <w:rPr>
          <w:rFonts w:ascii="Arial" w:eastAsia="DengXian" w:hAnsi="Arial" w:cs="Arial"/>
          <w:b/>
          <w:bCs/>
          <w:sz w:val="20"/>
          <w:szCs w:val="20"/>
          <w:lang w:eastAsia="zh-CN"/>
        </w:rPr>
        <w:t>35.2.1.2.2</w:t>
      </w:r>
      <w:r w:rsidRPr="00883F38">
        <w:rPr>
          <w:rFonts w:ascii="Arial" w:eastAsia="DengXian" w:hAnsi="Arial" w:cs="Arial"/>
          <w:b/>
          <w:bCs/>
          <w:spacing w:val="-2"/>
          <w:sz w:val="20"/>
          <w:szCs w:val="20"/>
          <w:lang w:eastAsia="zh-CN"/>
        </w:rPr>
        <w:t xml:space="preserve"> </w:t>
      </w:r>
      <w:r w:rsidRPr="00883F38">
        <w:rPr>
          <w:rFonts w:ascii="Arial" w:eastAsia="DengXian" w:hAnsi="Arial" w:cs="Arial"/>
          <w:b/>
          <w:bCs/>
          <w:sz w:val="20"/>
          <w:szCs w:val="20"/>
          <w:lang w:eastAsia="zh-CN"/>
        </w:rPr>
        <w:t>INACTIVE_SUBCHANNELS</w:t>
      </w:r>
    </w:p>
    <w:p w14:paraId="0FAF03B9" w14:textId="77777777" w:rsidR="006B04D7" w:rsidRDefault="006B04D7" w:rsidP="00C75F57">
      <w:pPr>
        <w:pStyle w:val="T1"/>
        <w:suppressAutoHyphens/>
        <w:spacing w:after="120"/>
        <w:jc w:val="left"/>
        <w:rPr>
          <w:b w:val="0"/>
          <w:bCs/>
          <w:iCs/>
          <w:color w:val="000000"/>
          <w:sz w:val="20"/>
        </w:rPr>
      </w:pPr>
    </w:p>
    <w:p w14:paraId="13C10105" w14:textId="4C009AF1" w:rsidR="00D96BDE" w:rsidRPr="00261FEA" w:rsidRDefault="00330EEB">
      <w:pPr>
        <w:rPr>
          <w:b/>
          <w:i/>
          <w:iCs/>
          <w:highlight w:val="cyan"/>
        </w:rPr>
      </w:pPr>
      <w:r w:rsidRPr="00261FEA">
        <w:rPr>
          <w:b/>
          <w:i/>
          <w:iCs/>
          <w:highlight w:val="cyan"/>
        </w:rPr>
        <w:t xml:space="preserve">Discussion: </w:t>
      </w:r>
      <w:r w:rsidR="00763295" w:rsidRPr="00261FEA">
        <w:rPr>
          <w:b/>
          <w:i/>
          <w:iCs/>
          <w:highlight w:val="cyan"/>
        </w:rPr>
        <w:t>Pro</w:t>
      </w:r>
      <w:r w:rsidR="00CC2CD5" w:rsidRPr="00261FEA">
        <w:rPr>
          <w:b/>
          <w:i/>
          <w:iCs/>
          <w:highlight w:val="cyan"/>
        </w:rPr>
        <w:t xml:space="preserve">posed changes below </w:t>
      </w:r>
      <w:r w:rsidR="00813A1B" w:rsidRPr="00261FEA">
        <w:rPr>
          <w:b/>
          <w:i/>
          <w:iCs/>
          <w:highlight w:val="cyan"/>
        </w:rPr>
        <w:t>address</w:t>
      </w:r>
      <w:r w:rsidR="00CC2CD5" w:rsidRPr="00261FEA">
        <w:rPr>
          <w:b/>
          <w:i/>
          <w:iCs/>
          <w:highlight w:val="cyan"/>
        </w:rPr>
        <w:t xml:space="preserve"> </w:t>
      </w:r>
      <w:r w:rsidR="00C86B86" w:rsidRPr="00261FEA">
        <w:rPr>
          <w:b/>
          <w:i/>
          <w:iCs/>
          <w:highlight w:val="cyan"/>
        </w:rPr>
        <w:t xml:space="preserve">CID </w:t>
      </w:r>
      <w:r w:rsidR="008E5DBC" w:rsidRPr="00261FEA">
        <w:rPr>
          <w:b/>
          <w:i/>
          <w:iCs/>
          <w:highlight w:val="cyan"/>
        </w:rPr>
        <w:t>3151, 3120, 2180</w:t>
      </w:r>
      <w:r w:rsidR="00594927" w:rsidRPr="00261FEA">
        <w:rPr>
          <w:b/>
          <w:i/>
          <w:iCs/>
          <w:highlight w:val="cyan"/>
        </w:rPr>
        <w:t>, 1086</w:t>
      </w:r>
      <w:r w:rsidR="0082784D">
        <w:rPr>
          <w:b/>
          <w:i/>
          <w:iCs/>
          <w:highlight w:val="cyan"/>
        </w:rPr>
        <w:t xml:space="preserve">, </w:t>
      </w:r>
      <w:r w:rsidR="008503BD">
        <w:rPr>
          <w:b/>
          <w:i/>
          <w:iCs/>
          <w:highlight w:val="cyan"/>
        </w:rPr>
        <w:t>2147</w:t>
      </w:r>
      <w:r w:rsidR="008503BD" w:rsidRPr="00CE1DA5">
        <w:rPr>
          <w:b/>
          <w:i/>
          <w:iCs/>
          <w:highlight w:val="cyan"/>
        </w:rPr>
        <w:t>, 21/0218r0b</w:t>
      </w:r>
      <w:r w:rsidR="00696958">
        <w:rPr>
          <w:b/>
          <w:i/>
          <w:iCs/>
          <w:highlight w:val="cyan"/>
        </w:rPr>
        <w:t>, 2541</w:t>
      </w:r>
      <w:r w:rsidR="00CC2CD5" w:rsidRPr="00261FEA">
        <w:rPr>
          <w:b/>
          <w:i/>
          <w:iCs/>
          <w:highlight w:val="cyan"/>
        </w:rPr>
        <w:t xml:space="preserve">. </w:t>
      </w:r>
    </w:p>
    <w:p w14:paraId="14ACD379" w14:textId="1F03E922" w:rsidR="00DD3FFC" w:rsidRPr="00261FEA" w:rsidRDefault="00261FEA" w:rsidP="00D96BDE">
      <w:pPr>
        <w:pStyle w:val="ListParagraph"/>
        <w:numPr>
          <w:ilvl w:val="0"/>
          <w:numId w:val="30"/>
        </w:numPr>
        <w:rPr>
          <w:b/>
          <w:i/>
          <w:iCs/>
          <w:highlight w:val="cyan"/>
        </w:rPr>
      </w:pPr>
      <w:r w:rsidRPr="00261FEA">
        <w:rPr>
          <w:b/>
          <w:i/>
          <w:iCs/>
          <w:highlight w:val="cyan"/>
        </w:rPr>
        <w:t>CID 3151, 3120, 2180, 1086</w:t>
      </w:r>
      <w:r w:rsidR="00594927" w:rsidRPr="00261FEA">
        <w:rPr>
          <w:b/>
          <w:i/>
          <w:iCs/>
          <w:highlight w:val="cyan"/>
        </w:rPr>
        <w:t xml:space="preserve"> suggested to </w:t>
      </w:r>
      <w:r w:rsidR="00B33AAD" w:rsidRPr="00261FEA">
        <w:rPr>
          <w:b/>
          <w:i/>
          <w:iCs/>
          <w:highlight w:val="cyan"/>
        </w:rPr>
        <w:t xml:space="preserve">apply </w:t>
      </w:r>
      <w:r w:rsidR="002318D8" w:rsidRPr="00261FEA">
        <w:rPr>
          <w:b/>
          <w:i/>
          <w:iCs/>
          <w:highlight w:val="cyan"/>
        </w:rPr>
        <w:t xml:space="preserve">the </w:t>
      </w:r>
      <w:r w:rsidR="00B33AAD" w:rsidRPr="00261FEA">
        <w:rPr>
          <w:b/>
          <w:i/>
          <w:iCs/>
          <w:highlight w:val="cyan"/>
        </w:rPr>
        <w:t>rules of punctured transmissions</w:t>
      </w:r>
      <w:r w:rsidR="002318D8" w:rsidRPr="00261FEA">
        <w:rPr>
          <w:b/>
          <w:i/>
          <w:iCs/>
          <w:highlight w:val="cyan"/>
        </w:rPr>
        <w:t xml:space="preserve"> </w:t>
      </w:r>
      <w:r w:rsidR="0092154E" w:rsidRPr="00261FEA">
        <w:rPr>
          <w:b/>
          <w:i/>
          <w:iCs/>
          <w:highlight w:val="cyan"/>
        </w:rPr>
        <w:t>(</w:t>
      </w:r>
      <w:r w:rsidR="00500ADA" w:rsidRPr="00261FEA">
        <w:rPr>
          <w:b/>
          <w:i/>
          <w:iCs/>
          <w:highlight w:val="cyan"/>
        </w:rPr>
        <w:t xml:space="preserve">already </w:t>
      </w:r>
      <w:r w:rsidR="0092154E" w:rsidRPr="00261FEA">
        <w:rPr>
          <w:b/>
          <w:i/>
          <w:iCs/>
          <w:highlight w:val="cyan"/>
        </w:rPr>
        <w:t xml:space="preserve">defined </w:t>
      </w:r>
      <w:r w:rsidR="002318D8" w:rsidRPr="00261FEA">
        <w:rPr>
          <w:b/>
          <w:i/>
          <w:iCs/>
          <w:highlight w:val="cyan"/>
        </w:rPr>
        <w:t>for (MU) RTS and CTS</w:t>
      </w:r>
      <w:r w:rsidR="0092154E" w:rsidRPr="00261FEA">
        <w:rPr>
          <w:b/>
          <w:i/>
          <w:iCs/>
          <w:highlight w:val="cyan"/>
        </w:rPr>
        <w:t>)</w:t>
      </w:r>
      <w:r w:rsidR="00B33AAD" w:rsidRPr="00261FEA">
        <w:rPr>
          <w:b/>
          <w:i/>
          <w:iCs/>
          <w:highlight w:val="cyan"/>
        </w:rPr>
        <w:t xml:space="preserve"> to</w:t>
      </w:r>
      <w:r w:rsidR="002318D8" w:rsidRPr="00261FEA">
        <w:rPr>
          <w:b/>
          <w:i/>
          <w:iCs/>
          <w:highlight w:val="cyan"/>
        </w:rPr>
        <w:t xml:space="preserve"> other</w:t>
      </w:r>
      <w:r w:rsidR="00B33AAD" w:rsidRPr="00261FEA">
        <w:rPr>
          <w:b/>
          <w:i/>
          <w:iCs/>
          <w:highlight w:val="cyan"/>
        </w:rPr>
        <w:t xml:space="preserve"> control frames </w:t>
      </w:r>
      <w:r w:rsidR="002318D8" w:rsidRPr="00261FEA">
        <w:rPr>
          <w:b/>
          <w:i/>
          <w:iCs/>
          <w:highlight w:val="cyan"/>
        </w:rPr>
        <w:t xml:space="preserve">such as </w:t>
      </w:r>
      <w:r w:rsidR="00F543BB" w:rsidRPr="00261FEA">
        <w:rPr>
          <w:b/>
          <w:i/>
          <w:iCs/>
          <w:highlight w:val="cyan"/>
        </w:rPr>
        <w:t xml:space="preserve">Ack, </w:t>
      </w:r>
      <w:r w:rsidR="002318D8" w:rsidRPr="00261FEA">
        <w:rPr>
          <w:b/>
          <w:i/>
          <w:iCs/>
          <w:highlight w:val="cyan"/>
        </w:rPr>
        <w:t>PS-Poll</w:t>
      </w:r>
      <w:r w:rsidR="00F543BB" w:rsidRPr="00261FEA">
        <w:rPr>
          <w:b/>
          <w:i/>
          <w:iCs/>
          <w:highlight w:val="cyan"/>
        </w:rPr>
        <w:t>, CF-End, BAR, BA, NDPA</w:t>
      </w:r>
      <w:r w:rsidR="006F3D97" w:rsidRPr="00261FEA">
        <w:rPr>
          <w:b/>
          <w:i/>
          <w:iCs/>
          <w:highlight w:val="cyan"/>
        </w:rPr>
        <w:t>.</w:t>
      </w:r>
    </w:p>
    <w:p w14:paraId="5E924949" w14:textId="77777777" w:rsidR="00727D9C" w:rsidRDefault="00D96BDE" w:rsidP="00D96BDE">
      <w:pPr>
        <w:pStyle w:val="ListParagraph"/>
        <w:numPr>
          <w:ilvl w:val="0"/>
          <w:numId w:val="30"/>
        </w:numPr>
        <w:rPr>
          <w:b/>
          <w:i/>
          <w:iCs/>
          <w:highlight w:val="cyan"/>
        </w:rPr>
      </w:pPr>
      <w:r w:rsidRPr="00261FEA">
        <w:rPr>
          <w:b/>
          <w:i/>
          <w:iCs/>
          <w:highlight w:val="cyan"/>
        </w:rPr>
        <w:t>CID 1086</w:t>
      </w:r>
      <w:r w:rsidR="00BF771F">
        <w:rPr>
          <w:b/>
          <w:i/>
          <w:iCs/>
          <w:highlight w:val="cyan"/>
        </w:rPr>
        <w:t>, 2147</w:t>
      </w:r>
      <w:r w:rsidR="00CE1DA5" w:rsidRPr="00CE1DA5">
        <w:rPr>
          <w:b/>
          <w:i/>
          <w:iCs/>
          <w:highlight w:val="cyan"/>
        </w:rPr>
        <w:t>, 21/0218r0b</w:t>
      </w:r>
      <w:r w:rsidR="00563C09" w:rsidRPr="00CE1DA5">
        <w:rPr>
          <w:b/>
          <w:i/>
          <w:iCs/>
          <w:highlight w:val="cyan"/>
        </w:rPr>
        <w:t xml:space="preserve"> </w:t>
      </w:r>
      <w:r w:rsidR="00563C09" w:rsidRPr="00261FEA">
        <w:rPr>
          <w:b/>
          <w:i/>
          <w:iCs/>
          <w:highlight w:val="cyan"/>
        </w:rPr>
        <w:t>suggested to</w:t>
      </w:r>
      <w:r w:rsidR="006251D4" w:rsidRPr="00261FEA">
        <w:rPr>
          <w:b/>
          <w:i/>
          <w:iCs/>
          <w:highlight w:val="cyan"/>
        </w:rPr>
        <w:t xml:space="preserve"> call out explicitly</w:t>
      </w:r>
      <w:r w:rsidR="00261FEA" w:rsidRPr="00261FEA">
        <w:rPr>
          <w:b/>
          <w:i/>
          <w:iCs/>
          <w:highlight w:val="cyan"/>
        </w:rPr>
        <w:t xml:space="preserve"> the punctur</w:t>
      </w:r>
      <w:r w:rsidR="00473FF8">
        <w:rPr>
          <w:b/>
          <w:i/>
          <w:iCs/>
          <w:highlight w:val="cyan"/>
        </w:rPr>
        <w:t>ing</w:t>
      </w:r>
      <w:r w:rsidR="00261FEA" w:rsidRPr="00261FEA">
        <w:rPr>
          <w:b/>
          <w:i/>
          <w:iCs/>
          <w:highlight w:val="cyan"/>
        </w:rPr>
        <w:t xml:space="preserve"> rules for all the </w:t>
      </w:r>
      <w:r w:rsidR="004075AD">
        <w:rPr>
          <w:b/>
          <w:i/>
          <w:iCs/>
          <w:highlight w:val="cyan"/>
        </w:rPr>
        <w:t xml:space="preserve">applicable </w:t>
      </w:r>
      <w:r w:rsidR="00261FEA" w:rsidRPr="00261FEA">
        <w:rPr>
          <w:b/>
          <w:i/>
          <w:iCs/>
          <w:highlight w:val="cyan"/>
        </w:rPr>
        <w:t>PPDU</w:t>
      </w:r>
      <w:r w:rsidR="00BF771F">
        <w:rPr>
          <w:b/>
          <w:i/>
          <w:iCs/>
          <w:highlight w:val="cyan"/>
        </w:rPr>
        <w:t xml:space="preserve"> </w:t>
      </w:r>
      <w:proofErr w:type="gramStart"/>
      <w:r w:rsidR="00BF771F">
        <w:rPr>
          <w:b/>
          <w:i/>
          <w:iCs/>
          <w:highlight w:val="cyan"/>
        </w:rPr>
        <w:t>types</w:t>
      </w:r>
      <w:proofErr w:type="gramEnd"/>
    </w:p>
    <w:p w14:paraId="517BEDD2" w14:textId="31E39EBE" w:rsidR="00D96BDE" w:rsidRPr="00261FEA" w:rsidRDefault="00727D9C" w:rsidP="00D96BDE">
      <w:pPr>
        <w:pStyle w:val="ListParagraph"/>
        <w:numPr>
          <w:ilvl w:val="0"/>
          <w:numId w:val="30"/>
        </w:numPr>
        <w:rPr>
          <w:b/>
          <w:i/>
          <w:iCs/>
          <w:highlight w:val="cyan"/>
        </w:rPr>
      </w:pPr>
      <w:r>
        <w:rPr>
          <w:b/>
          <w:i/>
          <w:iCs/>
          <w:highlight w:val="cyan"/>
        </w:rPr>
        <w:t xml:space="preserve">CID 2541 suggested to use PPDU types </w:t>
      </w:r>
      <w:r w:rsidR="00ED6B9C">
        <w:rPr>
          <w:b/>
          <w:i/>
          <w:iCs/>
          <w:highlight w:val="cyan"/>
        </w:rPr>
        <w:t>if defined; use “if” instead of “when”</w:t>
      </w:r>
      <w:r w:rsidR="006A34AE">
        <w:rPr>
          <w:b/>
          <w:i/>
          <w:iCs/>
          <w:highlight w:val="cyan"/>
        </w:rPr>
        <w:t xml:space="preserve"> for uncertain </w:t>
      </w:r>
      <w:proofErr w:type="gramStart"/>
      <w:r w:rsidR="006A34AE">
        <w:rPr>
          <w:b/>
          <w:i/>
          <w:iCs/>
          <w:highlight w:val="cyan"/>
        </w:rPr>
        <w:t>event</w:t>
      </w:r>
      <w:proofErr w:type="gramEnd"/>
      <w:r w:rsidR="00261FEA" w:rsidRPr="00261FEA">
        <w:rPr>
          <w:b/>
          <w:i/>
          <w:iCs/>
          <w:highlight w:val="cyan"/>
        </w:rPr>
        <w:t xml:space="preserve"> </w:t>
      </w:r>
    </w:p>
    <w:p w14:paraId="67AEB01E" w14:textId="79DEECA0" w:rsidR="00062905" w:rsidRDefault="00DD3FFC">
      <w:pPr>
        <w:rPr>
          <w:b/>
          <w:i/>
          <w:iCs/>
        </w:rPr>
      </w:pPr>
      <w:r w:rsidRPr="00062905">
        <w:rPr>
          <w:b/>
          <w:i/>
          <w:iCs/>
          <w:highlight w:val="yellow"/>
        </w:rPr>
        <w:t xml:space="preserve">TGbe editor: Please update </w:t>
      </w:r>
      <w:r w:rsidR="00DB206D" w:rsidRPr="00062905">
        <w:rPr>
          <w:b/>
          <w:i/>
          <w:iCs/>
          <w:highlight w:val="yellow"/>
        </w:rPr>
        <w:t xml:space="preserve">the </w:t>
      </w:r>
      <w:r w:rsidR="00B3443F">
        <w:rPr>
          <w:b/>
          <w:i/>
          <w:iCs/>
          <w:highlight w:val="yellow"/>
        </w:rPr>
        <w:t>first two</w:t>
      </w:r>
      <w:r w:rsidR="00DB206D" w:rsidRPr="00062905">
        <w:rPr>
          <w:b/>
          <w:i/>
          <w:iCs/>
          <w:highlight w:val="yellow"/>
        </w:rPr>
        <w:t xml:space="preserve"> paragraph</w:t>
      </w:r>
      <w:r w:rsidR="00B3443F">
        <w:rPr>
          <w:b/>
          <w:i/>
          <w:iCs/>
          <w:highlight w:val="yellow"/>
        </w:rPr>
        <w:t>s</w:t>
      </w:r>
      <w:r w:rsidR="00DB206D" w:rsidRPr="00062905">
        <w:rPr>
          <w:b/>
          <w:i/>
          <w:iCs/>
          <w:highlight w:val="yellow"/>
        </w:rPr>
        <w:t xml:space="preserve"> </w:t>
      </w:r>
      <w:r w:rsidR="00062905" w:rsidRPr="00062905">
        <w:rPr>
          <w:b/>
          <w:i/>
          <w:iCs/>
          <w:highlight w:val="yellow"/>
        </w:rPr>
        <w:t xml:space="preserve">as </w:t>
      </w:r>
      <w:proofErr w:type="gramStart"/>
      <w:r w:rsidR="00062905" w:rsidRPr="00062905">
        <w:rPr>
          <w:b/>
          <w:i/>
          <w:iCs/>
          <w:highlight w:val="yellow"/>
        </w:rPr>
        <w:t>follows</w:t>
      </w:r>
      <w:proofErr w:type="gramEnd"/>
      <w:r w:rsidR="00500905">
        <w:rPr>
          <w:b/>
          <w:i/>
          <w:iCs/>
        </w:rPr>
        <w:t xml:space="preserve"> </w:t>
      </w:r>
    </w:p>
    <w:p w14:paraId="54A37762" w14:textId="15DD7A33" w:rsidR="00062905" w:rsidRDefault="00E56154" w:rsidP="00062905">
      <w:pPr>
        <w:rPr>
          <w:ins w:id="21" w:author="Author"/>
          <w:bCs/>
        </w:rPr>
      </w:pPr>
      <w:r w:rsidRPr="00CA1CA4">
        <w:rPr>
          <w:bCs/>
          <w:highlight w:val="yellow"/>
        </w:rPr>
        <w:t>[CID 3151, 3120, 2180, 1086</w:t>
      </w:r>
      <w:r w:rsidR="007E35E2">
        <w:rPr>
          <w:bCs/>
          <w:highlight w:val="yellow"/>
        </w:rPr>
        <w:t>, 2541</w:t>
      </w:r>
      <w:r w:rsidRPr="00CA1CA4">
        <w:rPr>
          <w:bCs/>
          <w:highlight w:val="yellow"/>
        </w:rPr>
        <w:t>]</w:t>
      </w:r>
      <w:r>
        <w:rPr>
          <w:bCs/>
        </w:rPr>
        <w:t xml:space="preserve"> </w:t>
      </w:r>
      <w:del w:id="22" w:author="Author">
        <w:r w:rsidR="00062905" w:rsidRPr="00062905" w:rsidDel="000D2892">
          <w:rPr>
            <w:bCs/>
          </w:rPr>
          <w:delText xml:space="preserve">When an EHT STA transmits an RTS, MU-RTS Trigger, or CTS frame in a non-HT duplicate PPDU, the </w:delText>
        </w:r>
      </w:del>
      <w:ins w:id="23" w:author="Author">
        <w:r w:rsidR="000D2892">
          <w:rPr>
            <w:bCs/>
          </w:rPr>
          <w:t xml:space="preserve">An EHT </w:t>
        </w:r>
      </w:ins>
      <w:r w:rsidR="00062905" w:rsidRPr="00062905">
        <w:rPr>
          <w:bCs/>
        </w:rPr>
        <w:t>STA shall not transmit on any 20 MHz subchannel that is punctured</w:t>
      </w:r>
      <w:ins w:id="24" w:author="Author">
        <w:r w:rsidR="000A1CC7">
          <w:rPr>
            <w:bCs/>
          </w:rPr>
          <w:t xml:space="preserve"> </w:t>
        </w:r>
        <w:r w:rsidR="00E529AE" w:rsidRPr="00E529AE">
          <w:rPr>
            <w:bCs/>
          </w:rPr>
          <w:t>as indicated in the TXVECTOR parameter INACTIVE_SUBCHANNELS</w:t>
        </w:r>
        <w:r w:rsidR="0039481F">
          <w:rPr>
            <w:bCs/>
          </w:rPr>
          <w:t xml:space="preserve"> </w:t>
        </w:r>
        <w:r w:rsidR="0039481F" w:rsidRPr="0039481F">
          <w:rPr>
            <w:bCs/>
          </w:rPr>
          <w:t>(see Table 36-1 (TXVECTOR and RXVECTOR parameters)</w:t>
        </w:r>
        <w:r w:rsidR="004738CB">
          <w:rPr>
            <w:bCs/>
          </w:rPr>
          <w:t>)</w:t>
        </w:r>
      </w:ins>
      <w:r w:rsidR="00062905" w:rsidRPr="00062905">
        <w:rPr>
          <w:bCs/>
        </w:rPr>
        <w:t>.</w:t>
      </w:r>
      <w:r>
        <w:rPr>
          <w:bCs/>
        </w:rPr>
        <w:t xml:space="preserve"> </w:t>
      </w:r>
      <w:r w:rsidRPr="00CA1CA4">
        <w:rPr>
          <w:bCs/>
          <w:highlight w:val="yellow"/>
        </w:rPr>
        <w:t>[CID 1086</w:t>
      </w:r>
      <w:r>
        <w:rPr>
          <w:bCs/>
          <w:highlight w:val="yellow"/>
        </w:rPr>
        <w:t>, 2147</w:t>
      </w:r>
      <w:r w:rsidRPr="00CE1DA5">
        <w:rPr>
          <w:bCs/>
          <w:highlight w:val="yellow"/>
        </w:rPr>
        <w:t>, 21/0218r0b</w:t>
      </w:r>
      <w:r w:rsidRPr="00CA1CA4">
        <w:rPr>
          <w:bCs/>
          <w:highlight w:val="yellow"/>
        </w:rPr>
        <w:t>]</w:t>
      </w:r>
    </w:p>
    <w:p w14:paraId="4F22DB4F" w14:textId="297D1A47" w:rsidR="00AA0D13" w:rsidDel="00461784" w:rsidRDefault="00AA0D13" w:rsidP="00461784">
      <w:pPr>
        <w:tabs>
          <w:tab w:val="left" w:pos="5844"/>
        </w:tabs>
        <w:rPr>
          <w:del w:id="25" w:author="Author"/>
          <w:bCs/>
        </w:rPr>
      </w:pPr>
    </w:p>
    <w:p w14:paraId="241D57C2" w14:textId="756A8311" w:rsidR="0082784D" w:rsidRDefault="00E56154" w:rsidP="003A2544">
      <w:pPr>
        <w:rPr>
          <w:bCs/>
        </w:rPr>
      </w:pPr>
      <w:r w:rsidRPr="00611AA6">
        <w:rPr>
          <w:bCs/>
          <w:highlight w:val="yellow"/>
        </w:rPr>
        <w:t>[CID 3151, 3120, 2180, 1086]</w:t>
      </w:r>
      <w:r>
        <w:rPr>
          <w:bCs/>
        </w:rPr>
        <w:t xml:space="preserve"> </w:t>
      </w:r>
      <w:r w:rsidR="00A60EF3" w:rsidRPr="00A60EF3">
        <w:rPr>
          <w:bCs/>
        </w:rPr>
        <w:t>The indication of which subchannels are punctured in a non-HT duplicate PPDU</w:t>
      </w:r>
      <w:ins w:id="26" w:author="Author">
        <w:r w:rsidR="00895CCA">
          <w:rPr>
            <w:bCs/>
          </w:rPr>
          <w:t xml:space="preserve"> or EHT PPDU</w:t>
        </w:r>
      </w:ins>
      <w:r w:rsidR="00A60EF3" w:rsidRPr="00A60EF3">
        <w:rPr>
          <w:bCs/>
        </w:rPr>
        <w:t xml:space="preserve"> is conveyed from the MAC to the PHY through the TXVE</w:t>
      </w:r>
      <w:r w:rsidR="00AA0D13">
        <w:rPr>
          <w:bCs/>
        </w:rPr>
        <w:t>C</w:t>
      </w:r>
      <w:r w:rsidR="00A60EF3" w:rsidRPr="00A60EF3">
        <w:rPr>
          <w:bCs/>
        </w:rPr>
        <w:t>TOR</w:t>
      </w:r>
      <w:r w:rsidR="00A60EF3">
        <w:rPr>
          <w:bCs/>
        </w:rPr>
        <w:t xml:space="preserve"> </w:t>
      </w:r>
      <w:r w:rsidR="00A60EF3" w:rsidRPr="00A60EF3">
        <w:rPr>
          <w:bCs/>
        </w:rPr>
        <w:t>parameter INACTIVE_SUBCHANNELS (see Table 36-1 (TXVECTOR and RXVECTOR parameters)).</w:t>
      </w:r>
      <w:r w:rsidR="00AA0D13">
        <w:rPr>
          <w:bCs/>
        </w:rPr>
        <w:t xml:space="preserve"> </w:t>
      </w:r>
      <w:r w:rsidR="00A60EF3" w:rsidRPr="00A60EF3">
        <w:rPr>
          <w:bCs/>
        </w:rPr>
        <w:t>The parameter INACTIVE_SUBCHANNELS may be present in the TXVECTOR of a non-HT duplicate</w:t>
      </w:r>
      <w:r w:rsidR="00AA0D13">
        <w:rPr>
          <w:bCs/>
        </w:rPr>
        <w:t xml:space="preserve"> </w:t>
      </w:r>
      <w:r w:rsidR="00A60EF3" w:rsidRPr="00A60EF3">
        <w:rPr>
          <w:bCs/>
        </w:rPr>
        <w:t xml:space="preserve">PPDU </w:t>
      </w:r>
      <w:ins w:id="27" w:author="Author">
        <w:r w:rsidR="00F61CBC">
          <w:rPr>
            <w:bCs/>
          </w:rPr>
          <w:t>or EHT</w:t>
        </w:r>
        <w:r w:rsidR="00611AA6">
          <w:rPr>
            <w:bCs/>
          </w:rPr>
          <w:t xml:space="preserve"> </w:t>
        </w:r>
        <w:proofErr w:type="gramStart"/>
        <w:r w:rsidR="00611AA6">
          <w:rPr>
            <w:bCs/>
          </w:rPr>
          <w:t xml:space="preserve">PPDU </w:t>
        </w:r>
      </w:ins>
      <w:r w:rsidR="00A60EF3" w:rsidRPr="00A60EF3">
        <w:rPr>
          <w:bCs/>
        </w:rPr>
        <w:t>.</w:t>
      </w:r>
      <w:proofErr w:type="gramEnd"/>
      <w:r w:rsidR="00F521CE">
        <w:rPr>
          <w:bCs/>
        </w:rPr>
        <w:t xml:space="preserve"> </w:t>
      </w:r>
      <w:r w:rsidR="00F521CE" w:rsidRPr="00611AA6">
        <w:rPr>
          <w:bCs/>
          <w:highlight w:val="yellow"/>
        </w:rPr>
        <w:t>[CID 3151, 3120, 2180, 1086</w:t>
      </w:r>
      <w:r w:rsidR="00476B1F">
        <w:rPr>
          <w:bCs/>
          <w:highlight w:val="yellow"/>
        </w:rPr>
        <w:t>, 2147</w:t>
      </w:r>
      <w:r w:rsidR="00CE1DA5" w:rsidRPr="00CE1DA5">
        <w:rPr>
          <w:bCs/>
          <w:highlight w:val="yellow"/>
        </w:rPr>
        <w:t>, 21/0218r0b</w:t>
      </w:r>
      <w:r w:rsidR="00F521CE" w:rsidRPr="00611AA6">
        <w:rPr>
          <w:bCs/>
          <w:highlight w:val="yellow"/>
        </w:rPr>
        <w:t>]</w:t>
      </w:r>
      <w:r w:rsidR="00F521CE">
        <w:rPr>
          <w:bCs/>
        </w:rPr>
        <w:t xml:space="preserve"> </w:t>
      </w:r>
    </w:p>
    <w:p w14:paraId="59008136" w14:textId="0369EBAF" w:rsidR="0082784D" w:rsidRDefault="0082784D" w:rsidP="003A2544">
      <w:pPr>
        <w:rPr>
          <w:bCs/>
        </w:rPr>
      </w:pPr>
    </w:p>
    <w:p w14:paraId="78AF53B8" w14:textId="47679DD2" w:rsidR="00331CB6" w:rsidRPr="00836287" w:rsidRDefault="0082784D" w:rsidP="00836287">
      <w:pPr>
        <w:rPr>
          <w:b/>
          <w:i/>
          <w:iCs/>
          <w:highlight w:val="cyan"/>
        </w:rPr>
      </w:pPr>
      <w:r w:rsidRPr="00261FEA">
        <w:rPr>
          <w:b/>
          <w:i/>
          <w:iCs/>
          <w:highlight w:val="cyan"/>
        </w:rPr>
        <w:t xml:space="preserve">Discussion: Proposed changes below address </w:t>
      </w:r>
      <w:r w:rsidRPr="00307EBB">
        <w:rPr>
          <w:b/>
          <w:i/>
          <w:iCs/>
          <w:highlight w:val="cyan"/>
        </w:rPr>
        <w:t xml:space="preserve">CID </w:t>
      </w:r>
      <w:r w:rsidR="00307EBB" w:rsidRPr="00307EBB">
        <w:rPr>
          <w:b/>
          <w:i/>
          <w:iCs/>
          <w:highlight w:val="cyan"/>
        </w:rPr>
        <w:t>1086, 1667, 2148, 2147</w:t>
      </w:r>
      <w:r w:rsidRPr="00307EBB">
        <w:rPr>
          <w:b/>
          <w:i/>
          <w:iCs/>
          <w:highlight w:val="cyan"/>
        </w:rPr>
        <w:t>.</w:t>
      </w:r>
      <w:r w:rsidR="00836287">
        <w:rPr>
          <w:b/>
          <w:i/>
          <w:iCs/>
          <w:highlight w:val="cyan"/>
        </w:rPr>
        <w:t xml:space="preserve"> </w:t>
      </w:r>
      <w:r w:rsidR="002628E4" w:rsidRPr="00836287">
        <w:rPr>
          <w:b/>
          <w:i/>
          <w:iCs/>
          <w:highlight w:val="cyan"/>
        </w:rPr>
        <w:t>These CIDs suggested to define how preamble</w:t>
      </w:r>
      <w:r w:rsidR="000752D4" w:rsidRPr="00836287">
        <w:rPr>
          <w:b/>
          <w:i/>
          <w:iCs/>
          <w:highlight w:val="cyan"/>
        </w:rPr>
        <w:t xml:space="preserve"> puncturing is signaled</w:t>
      </w:r>
      <w:r w:rsidR="002E3C8E" w:rsidRPr="00836287">
        <w:rPr>
          <w:b/>
          <w:i/>
          <w:iCs/>
          <w:highlight w:val="cyan"/>
        </w:rPr>
        <w:t xml:space="preserve">. </w:t>
      </w:r>
    </w:p>
    <w:p w14:paraId="5A84C1CA" w14:textId="79DE2718" w:rsidR="00871AE1" w:rsidRDefault="00331CB6" w:rsidP="009453BF">
      <w:pPr>
        <w:pStyle w:val="ListParagraph"/>
        <w:numPr>
          <w:ilvl w:val="0"/>
          <w:numId w:val="30"/>
        </w:numPr>
        <w:rPr>
          <w:b/>
          <w:i/>
          <w:iCs/>
          <w:highlight w:val="cyan"/>
        </w:rPr>
      </w:pPr>
      <w:r>
        <w:rPr>
          <w:b/>
          <w:i/>
          <w:iCs/>
          <w:highlight w:val="cyan"/>
        </w:rPr>
        <w:t xml:space="preserve">CID 2147 suggested to </w:t>
      </w:r>
      <w:r w:rsidR="00DC3D10">
        <w:rPr>
          <w:b/>
          <w:i/>
          <w:iCs/>
          <w:highlight w:val="cyan"/>
        </w:rPr>
        <w:t>define static puncturing</w:t>
      </w:r>
      <w:r w:rsidR="0084313B">
        <w:rPr>
          <w:b/>
          <w:i/>
          <w:iCs/>
          <w:highlight w:val="cyan"/>
        </w:rPr>
        <w:t xml:space="preserve"> and to </w:t>
      </w:r>
      <w:r w:rsidR="008A56DD">
        <w:rPr>
          <w:b/>
          <w:i/>
          <w:iCs/>
          <w:highlight w:val="cyan"/>
        </w:rPr>
        <w:t xml:space="preserve">derive </w:t>
      </w:r>
      <w:r w:rsidR="00395405" w:rsidRPr="00883F38">
        <w:rPr>
          <w:b/>
          <w:bCs/>
          <w:i/>
          <w:iCs/>
          <w:highlight w:val="cyan"/>
        </w:rPr>
        <w:t>INACTIVE_SUBCHANNELS</w:t>
      </w:r>
      <w:r w:rsidR="00395405" w:rsidRPr="00395405">
        <w:rPr>
          <w:b/>
          <w:i/>
          <w:iCs/>
          <w:highlight w:val="cyan"/>
        </w:rPr>
        <w:t xml:space="preserve"> </w:t>
      </w:r>
      <w:r w:rsidR="00282DD1">
        <w:rPr>
          <w:b/>
          <w:i/>
          <w:iCs/>
          <w:highlight w:val="cyan"/>
        </w:rPr>
        <w:t xml:space="preserve">based on </w:t>
      </w:r>
      <w:r>
        <w:rPr>
          <w:b/>
          <w:i/>
          <w:iCs/>
          <w:highlight w:val="cyan"/>
        </w:rPr>
        <w:t>the Transmit Power element</w:t>
      </w:r>
      <w:r w:rsidR="00541987">
        <w:rPr>
          <w:b/>
          <w:i/>
          <w:iCs/>
          <w:highlight w:val="cyan"/>
        </w:rPr>
        <w:t xml:space="preserve"> (TPE)</w:t>
      </w:r>
      <w:r>
        <w:rPr>
          <w:b/>
          <w:i/>
          <w:iCs/>
          <w:highlight w:val="cyan"/>
        </w:rPr>
        <w:t xml:space="preserve"> to indicate</w:t>
      </w:r>
      <w:r w:rsidR="00282DD1">
        <w:rPr>
          <w:b/>
          <w:i/>
          <w:iCs/>
          <w:highlight w:val="cyan"/>
        </w:rPr>
        <w:t xml:space="preserve">. </w:t>
      </w:r>
    </w:p>
    <w:p w14:paraId="13CE0275" w14:textId="694E67FD" w:rsidR="009453BF" w:rsidRDefault="0094658A" w:rsidP="00DB7677">
      <w:pPr>
        <w:pStyle w:val="ListParagraph"/>
        <w:numPr>
          <w:ilvl w:val="0"/>
          <w:numId w:val="30"/>
        </w:numPr>
        <w:rPr>
          <w:b/>
          <w:i/>
          <w:iCs/>
          <w:highlight w:val="cyan"/>
        </w:rPr>
      </w:pPr>
      <w:r>
        <w:rPr>
          <w:b/>
          <w:i/>
          <w:iCs/>
          <w:highlight w:val="cyan"/>
        </w:rPr>
        <w:t>C</w:t>
      </w:r>
      <w:r w:rsidR="004D4F16">
        <w:rPr>
          <w:b/>
          <w:i/>
          <w:iCs/>
          <w:highlight w:val="cyan"/>
        </w:rPr>
        <w:t xml:space="preserve">ontribution </w:t>
      </w:r>
      <w:hyperlink r:id="rId13" w:history="1">
        <w:r w:rsidR="004D4F16" w:rsidRPr="00120146">
          <w:rPr>
            <w:rStyle w:val="Hyperlink"/>
            <w:b/>
            <w:i/>
            <w:iCs/>
            <w:highlight w:val="cyan"/>
          </w:rPr>
          <w:t>21/162r0</w:t>
        </w:r>
      </w:hyperlink>
      <w:r w:rsidR="0082784D" w:rsidRPr="009603A9">
        <w:rPr>
          <w:b/>
          <w:i/>
          <w:iCs/>
          <w:highlight w:val="cyan"/>
        </w:rPr>
        <w:t xml:space="preserve"> </w:t>
      </w:r>
      <w:r>
        <w:rPr>
          <w:b/>
          <w:i/>
          <w:iCs/>
          <w:highlight w:val="cyan"/>
        </w:rPr>
        <w:t>discusse</w:t>
      </w:r>
      <w:r w:rsidR="00393ADA">
        <w:rPr>
          <w:b/>
          <w:i/>
          <w:iCs/>
          <w:highlight w:val="cyan"/>
        </w:rPr>
        <w:t>s</w:t>
      </w:r>
      <w:r>
        <w:rPr>
          <w:b/>
          <w:i/>
          <w:iCs/>
          <w:highlight w:val="cyan"/>
        </w:rPr>
        <w:t xml:space="preserve"> </w:t>
      </w:r>
      <w:r w:rsidR="008F27EB">
        <w:rPr>
          <w:b/>
          <w:i/>
          <w:iCs/>
          <w:highlight w:val="cyan"/>
        </w:rPr>
        <w:t xml:space="preserve">the related </w:t>
      </w:r>
      <w:r w:rsidR="00393ADA">
        <w:rPr>
          <w:b/>
          <w:i/>
          <w:iCs/>
          <w:highlight w:val="cyan"/>
        </w:rPr>
        <w:t xml:space="preserve">topic and proposes to use </w:t>
      </w:r>
      <w:r w:rsidR="00541987">
        <w:rPr>
          <w:b/>
          <w:i/>
          <w:iCs/>
          <w:highlight w:val="cyan"/>
        </w:rPr>
        <w:t xml:space="preserve">a bitmap in the EHT Operation element instead of the TPE </w:t>
      </w:r>
      <w:r w:rsidR="009E434A">
        <w:rPr>
          <w:b/>
          <w:i/>
          <w:iCs/>
          <w:highlight w:val="cyan"/>
        </w:rPr>
        <w:t>in order to reduce</w:t>
      </w:r>
      <w:r w:rsidR="00C031A3">
        <w:rPr>
          <w:b/>
          <w:i/>
          <w:iCs/>
          <w:highlight w:val="cyan"/>
        </w:rPr>
        <w:t xml:space="preserve"> </w:t>
      </w:r>
      <w:r w:rsidR="00056E8E">
        <w:rPr>
          <w:b/>
          <w:i/>
          <w:iCs/>
          <w:highlight w:val="cyan"/>
        </w:rPr>
        <w:t>B</w:t>
      </w:r>
      <w:r w:rsidR="00C031A3">
        <w:rPr>
          <w:b/>
          <w:i/>
          <w:iCs/>
          <w:highlight w:val="cyan"/>
        </w:rPr>
        <w:t xml:space="preserve">eacon </w:t>
      </w:r>
      <w:r w:rsidR="009E434A">
        <w:rPr>
          <w:b/>
          <w:i/>
          <w:iCs/>
          <w:highlight w:val="cyan"/>
        </w:rPr>
        <w:t>overhead</w:t>
      </w:r>
    </w:p>
    <w:p w14:paraId="45F03E3A" w14:textId="77777777" w:rsidR="00056E8E" w:rsidRDefault="00D67F17" w:rsidP="00DB7677">
      <w:pPr>
        <w:pStyle w:val="ListParagraph"/>
        <w:numPr>
          <w:ilvl w:val="0"/>
          <w:numId w:val="30"/>
        </w:numPr>
        <w:rPr>
          <w:b/>
          <w:i/>
          <w:iCs/>
          <w:highlight w:val="cyan"/>
        </w:rPr>
      </w:pPr>
      <w:r>
        <w:rPr>
          <w:b/>
          <w:i/>
          <w:iCs/>
          <w:highlight w:val="cyan"/>
        </w:rPr>
        <w:t>TPE</w:t>
      </w:r>
      <w:r w:rsidR="00177544">
        <w:rPr>
          <w:b/>
          <w:i/>
          <w:iCs/>
          <w:highlight w:val="cyan"/>
        </w:rPr>
        <w:t xml:space="preserve"> had</w:t>
      </w:r>
      <w:r w:rsidR="00657AE1">
        <w:rPr>
          <w:b/>
          <w:i/>
          <w:iCs/>
          <w:highlight w:val="cyan"/>
        </w:rPr>
        <w:t xml:space="preserve"> some “bug” </w:t>
      </w:r>
      <w:hyperlink r:id="rId14" w:history="1">
        <w:r w:rsidR="00657AE1" w:rsidRPr="005626E8">
          <w:rPr>
            <w:rStyle w:val="Hyperlink"/>
            <w:b/>
            <w:i/>
            <w:iCs/>
            <w:highlight w:val="cyan"/>
          </w:rPr>
          <w:t>fixed</w:t>
        </w:r>
      </w:hyperlink>
      <w:r w:rsidR="005626E8">
        <w:rPr>
          <w:b/>
          <w:i/>
          <w:iCs/>
          <w:highlight w:val="cyan"/>
        </w:rPr>
        <w:t xml:space="preserve"> only</w:t>
      </w:r>
      <w:r w:rsidR="00657AE1">
        <w:rPr>
          <w:b/>
          <w:i/>
          <w:iCs/>
          <w:highlight w:val="cyan"/>
        </w:rPr>
        <w:t xml:space="preserve"> recently</w:t>
      </w:r>
      <w:r w:rsidR="00B5343D">
        <w:rPr>
          <w:b/>
          <w:i/>
          <w:iCs/>
          <w:highlight w:val="cyan"/>
        </w:rPr>
        <w:t xml:space="preserve">, which may add </w:t>
      </w:r>
      <w:r w:rsidR="00CA1E6B">
        <w:rPr>
          <w:b/>
          <w:i/>
          <w:iCs/>
          <w:highlight w:val="cyan"/>
        </w:rPr>
        <w:t>uncertainty in inter-op</w:t>
      </w:r>
      <w:r w:rsidR="008D782D">
        <w:rPr>
          <w:b/>
          <w:i/>
          <w:iCs/>
          <w:highlight w:val="cyan"/>
        </w:rPr>
        <w:t xml:space="preserve"> </w:t>
      </w:r>
      <w:r w:rsidR="00D735DB">
        <w:rPr>
          <w:b/>
          <w:i/>
          <w:iCs/>
          <w:highlight w:val="cyan"/>
        </w:rPr>
        <w:t>i</w:t>
      </w:r>
      <w:r w:rsidR="008D782D">
        <w:rPr>
          <w:b/>
          <w:i/>
          <w:iCs/>
          <w:highlight w:val="cyan"/>
        </w:rPr>
        <w:t xml:space="preserve">f we build </w:t>
      </w:r>
      <w:r w:rsidR="000B61D4">
        <w:rPr>
          <w:b/>
          <w:i/>
          <w:iCs/>
          <w:highlight w:val="cyan"/>
        </w:rPr>
        <w:t>EHT</w:t>
      </w:r>
      <w:r w:rsidR="00F35295">
        <w:rPr>
          <w:b/>
          <w:i/>
          <w:iCs/>
          <w:highlight w:val="cyan"/>
        </w:rPr>
        <w:t xml:space="preserve"> preamble puncturing on top of </w:t>
      </w:r>
      <w:r w:rsidR="00431298">
        <w:rPr>
          <w:b/>
          <w:i/>
          <w:iCs/>
          <w:highlight w:val="cyan"/>
        </w:rPr>
        <w:t>it.</w:t>
      </w:r>
    </w:p>
    <w:p w14:paraId="7327E62E" w14:textId="1039512A" w:rsidR="009E434A" w:rsidRPr="00056E8E" w:rsidRDefault="00056E8E" w:rsidP="00056E8E">
      <w:pPr>
        <w:rPr>
          <w:b/>
          <w:i/>
          <w:iCs/>
          <w:highlight w:val="cyan"/>
        </w:rPr>
      </w:pPr>
      <w:r>
        <w:rPr>
          <w:b/>
          <w:i/>
          <w:iCs/>
          <w:highlight w:val="cyan"/>
        </w:rPr>
        <w:t xml:space="preserve">In order to reduce Beacon overhead and </w:t>
      </w:r>
      <w:r w:rsidR="002D0F2D">
        <w:rPr>
          <w:b/>
          <w:i/>
          <w:iCs/>
          <w:highlight w:val="cyan"/>
        </w:rPr>
        <w:t xml:space="preserve">to avoid uncertainty </w:t>
      </w:r>
      <w:r w:rsidR="00B25E24">
        <w:rPr>
          <w:b/>
          <w:i/>
          <w:iCs/>
          <w:highlight w:val="cyan"/>
        </w:rPr>
        <w:t>caused by the</w:t>
      </w:r>
      <w:r w:rsidR="00CF3A3C">
        <w:rPr>
          <w:b/>
          <w:i/>
          <w:iCs/>
          <w:highlight w:val="cyan"/>
        </w:rPr>
        <w:t xml:space="preserve"> recent bug fixes</w:t>
      </w:r>
      <w:r w:rsidR="00B25E24">
        <w:rPr>
          <w:b/>
          <w:i/>
          <w:iCs/>
          <w:highlight w:val="cyan"/>
        </w:rPr>
        <w:t xml:space="preserve"> for TPE</w:t>
      </w:r>
      <w:r w:rsidR="00CF3A3C">
        <w:rPr>
          <w:b/>
          <w:i/>
          <w:iCs/>
          <w:highlight w:val="cyan"/>
        </w:rPr>
        <w:t xml:space="preserve">, we added text </w:t>
      </w:r>
      <w:r w:rsidR="0061561A">
        <w:rPr>
          <w:b/>
          <w:i/>
          <w:iCs/>
          <w:highlight w:val="cyan"/>
        </w:rPr>
        <w:t>for</w:t>
      </w:r>
      <w:r w:rsidR="00CF3A3C">
        <w:rPr>
          <w:b/>
          <w:i/>
          <w:iCs/>
          <w:highlight w:val="cyan"/>
        </w:rPr>
        <w:t xml:space="preserve"> </w:t>
      </w:r>
      <w:r w:rsidR="00632D2B">
        <w:rPr>
          <w:b/>
          <w:i/>
          <w:iCs/>
          <w:highlight w:val="cyan"/>
        </w:rPr>
        <w:t>the bitmap</w:t>
      </w:r>
      <w:r w:rsidR="0061561A">
        <w:rPr>
          <w:b/>
          <w:i/>
          <w:iCs/>
          <w:highlight w:val="cyan"/>
        </w:rPr>
        <w:t>-</w:t>
      </w:r>
      <w:r w:rsidR="00632D2B">
        <w:rPr>
          <w:b/>
          <w:i/>
          <w:iCs/>
          <w:highlight w:val="cyan"/>
        </w:rPr>
        <w:t>based approach.</w:t>
      </w:r>
      <w:r w:rsidR="00D67F17" w:rsidRPr="00056E8E">
        <w:rPr>
          <w:b/>
          <w:i/>
          <w:iCs/>
          <w:highlight w:val="cyan"/>
        </w:rPr>
        <w:t xml:space="preserve"> </w:t>
      </w:r>
    </w:p>
    <w:p w14:paraId="58738298" w14:textId="77777777" w:rsidR="002628E4" w:rsidRPr="00261FEA" w:rsidRDefault="002628E4" w:rsidP="0082784D">
      <w:pPr>
        <w:rPr>
          <w:b/>
          <w:i/>
          <w:iCs/>
          <w:highlight w:val="cyan"/>
        </w:rPr>
      </w:pPr>
    </w:p>
    <w:p w14:paraId="274FBD32" w14:textId="1F16299C" w:rsidR="0061561A" w:rsidRDefault="0061561A" w:rsidP="0061561A">
      <w:pPr>
        <w:rPr>
          <w:b/>
          <w:i/>
          <w:iCs/>
        </w:rPr>
      </w:pPr>
      <w:r w:rsidRPr="00062905">
        <w:rPr>
          <w:b/>
          <w:i/>
          <w:iCs/>
          <w:highlight w:val="yellow"/>
        </w:rPr>
        <w:t xml:space="preserve">TGbe editor: Please </w:t>
      </w:r>
      <w:r w:rsidR="0099696C">
        <w:rPr>
          <w:b/>
          <w:i/>
          <w:iCs/>
          <w:highlight w:val="yellow"/>
        </w:rPr>
        <w:t>change the subclause below as follows</w:t>
      </w:r>
      <w:r w:rsidR="0099696C">
        <w:rPr>
          <w:b/>
          <w:i/>
          <w:iCs/>
        </w:rPr>
        <w:t>:</w:t>
      </w:r>
      <w:r>
        <w:rPr>
          <w:b/>
          <w:i/>
          <w:iCs/>
        </w:rPr>
        <w:t xml:space="preserve"> </w:t>
      </w:r>
    </w:p>
    <w:p w14:paraId="18BD18EA" w14:textId="2B58F159" w:rsidR="00910574" w:rsidRPr="002D0A56" w:rsidRDefault="00910574" w:rsidP="00910574">
      <w:pPr>
        <w:widowControl w:val="0"/>
        <w:kinsoku w:val="0"/>
        <w:overflowPunct w:val="0"/>
        <w:autoSpaceDE w:val="0"/>
        <w:autoSpaceDN w:val="0"/>
        <w:adjustRightInd w:val="0"/>
        <w:spacing w:line="155" w:lineRule="exact"/>
        <w:ind w:left="106"/>
        <w:rPr>
          <w:rFonts w:eastAsia="Times New Roman"/>
          <w:sz w:val="18"/>
          <w:szCs w:val="18"/>
        </w:rPr>
      </w:pPr>
    </w:p>
    <w:p w14:paraId="297195F6" w14:textId="77777777" w:rsidR="00910574" w:rsidRPr="002D0A56" w:rsidRDefault="00910574" w:rsidP="00910574">
      <w:pPr>
        <w:widowControl w:val="0"/>
        <w:tabs>
          <w:tab w:val="left" w:pos="659"/>
        </w:tabs>
        <w:kinsoku w:val="0"/>
        <w:overflowPunct w:val="0"/>
        <w:autoSpaceDE w:val="0"/>
        <w:autoSpaceDN w:val="0"/>
        <w:adjustRightInd w:val="0"/>
        <w:spacing w:line="220" w:lineRule="exact"/>
        <w:ind w:left="106"/>
        <w:outlineLvl w:val="2"/>
        <w:rPr>
          <w:rFonts w:ascii="Arial" w:eastAsia="Times New Roman" w:hAnsi="Arial" w:cs="Arial"/>
          <w:b/>
          <w:bCs/>
          <w:position w:val="2"/>
          <w:sz w:val="20"/>
        </w:rPr>
      </w:pPr>
      <w:r w:rsidRPr="002D0A56">
        <w:rPr>
          <w:rFonts w:eastAsia="Times New Roman"/>
          <w:sz w:val="18"/>
          <w:szCs w:val="18"/>
        </w:rPr>
        <w:t>45</w:t>
      </w:r>
      <w:r w:rsidRPr="002D0A56">
        <w:rPr>
          <w:rFonts w:eastAsia="Times New Roman"/>
          <w:sz w:val="18"/>
          <w:szCs w:val="18"/>
        </w:rPr>
        <w:tab/>
      </w:r>
      <w:bookmarkStart w:id="28" w:name="9.4.2.295a_EHT_Operation_element"/>
      <w:bookmarkEnd w:id="28"/>
      <w:r w:rsidRPr="002D0A56">
        <w:rPr>
          <w:rFonts w:ascii="Arial" w:eastAsia="Times New Roman" w:hAnsi="Arial" w:cs="Arial"/>
          <w:b/>
          <w:bCs/>
          <w:position w:val="2"/>
          <w:sz w:val="20"/>
        </w:rPr>
        <w:t>9.4.2.295a</w:t>
      </w:r>
      <w:r>
        <w:rPr>
          <w:rFonts w:ascii="Arial" w:eastAsia="Times New Roman" w:hAnsi="Arial" w:cs="Arial"/>
          <w:b/>
          <w:bCs/>
          <w:position w:val="2"/>
          <w:sz w:val="20"/>
        </w:rPr>
        <w:t xml:space="preserve"> </w:t>
      </w:r>
      <w:r w:rsidRPr="002D0A56">
        <w:rPr>
          <w:rFonts w:ascii="Arial" w:eastAsia="Times New Roman" w:hAnsi="Arial" w:cs="Arial"/>
          <w:b/>
          <w:bCs/>
          <w:position w:val="2"/>
          <w:sz w:val="20"/>
        </w:rPr>
        <w:t>EHT Operation element</w:t>
      </w:r>
    </w:p>
    <w:p w14:paraId="0592C6C0"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46</w:t>
      </w:r>
    </w:p>
    <w:p w14:paraId="6ADF790E" w14:textId="77777777" w:rsidR="00910574" w:rsidRPr="002D0A56" w:rsidRDefault="00910574" w:rsidP="00910574">
      <w:pPr>
        <w:widowControl w:val="0"/>
        <w:tabs>
          <w:tab w:val="left" w:pos="659"/>
        </w:tabs>
        <w:kinsoku w:val="0"/>
        <w:overflowPunct w:val="0"/>
        <w:autoSpaceDE w:val="0"/>
        <w:autoSpaceDN w:val="0"/>
        <w:adjustRightInd w:val="0"/>
        <w:spacing w:line="242" w:lineRule="exact"/>
        <w:ind w:left="106"/>
        <w:rPr>
          <w:rFonts w:eastAsia="Times New Roman"/>
          <w:sz w:val="20"/>
        </w:rPr>
      </w:pPr>
      <w:r w:rsidRPr="002D0A56">
        <w:rPr>
          <w:rFonts w:eastAsia="Times New Roman"/>
          <w:position w:val="8"/>
          <w:sz w:val="18"/>
          <w:szCs w:val="18"/>
        </w:rPr>
        <w:t>47</w:t>
      </w:r>
      <w:r w:rsidRPr="002D0A56">
        <w:rPr>
          <w:rFonts w:eastAsia="Times New Roman"/>
          <w:position w:val="8"/>
          <w:sz w:val="18"/>
          <w:szCs w:val="18"/>
        </w:rPr>
        <w:tab/>
      </w:r>
      <w:r w:rsidRPr="002D0A56">
        <w:rPr>
          <w:rFonts w:eastAsia="Times New Roman"/>
          <w:sz w:val="20"/>
        </w:rPr>
        <w:t>The operation of EHT STAs in an EHT BSS is controlled by the</w:t>
      </w:r>
      <w:r w:rsidRPr="002D0A56">
        <w:rPr>
          <w:rFonts w:eastAsia="Times New Roman"/>
          <w:spacing w:val="-8"/>
          <w:sz w:val="20"/>
        </w:rPr>
        <w:t xml:space="preserve"> </w:t>
      </w:r>
      <w:r w:rsidRPr="002D0A56">
        <w:rPr>
          <w:rFonts w:eastAsia="Times New Roman"/>
          <w:sz w:val="20"/>
        </w:rPr>
        <w:t>following:</w:t>
      </w:r>
    </w:p>
    <w:p w14:paraId="1A340EF7" w14:textId="77777777" w:rsidR="00910574" w:rsidRPr="002D0A56" w:rsidRDefault="00910574" w:rsidP="00910574">
      <w:pPr>
        <w:widowControl w:val="0"/>
        <w:kinsoku w:val="0"/>
        <w:overflowPunct w:val="0"/>
        <w:autoSpaceDE w:val="0"/>
        <w:autoSpaceDN w:val="0"/>
        <w:adjustRightInd w:val="0"/>
        <w:spacing w:line="149" w:lineRule="exact"/>
        <w:ind w:left="106"/>
        <w:rPr>
          <w:rFonts w:eastAsia="Times New Roman"/>
          <w:sz w:val="18"/>
          <w:szCs w:val="18"/>
        </w:rPr>
      </w:pPr>
      <w:r w:rsidRPr="002D0A56">
        <w:rPr>
          <w:rFonts w:eastAsia="Times New Roman"/>
          <w:sz w:val="18"/>
          <w:szCs w:val="18"/>
        </w:rPr>
        <w:t>48</w:t>
      </w:r>
    </w:p>
    <w:p w14:paraId="5A2EDD64" w14:textId="77777777" w:rsidR="00910574" w:rsidRPr="002D0A56" w:rsidRDefault="00910574" w:rsidP="00910574">
      <w:pPr>
        <w:widowControl w:val="0"/>
        <w:numPr>
          <w:ilvl w:val="0"/>
          <w:numId w:val="32"/>
        </w:numPr>
        <w:tabs>
          <w:tab w:val="left" w:pos="861"/>
          <w:tab w:val="left" w:pos="1259"/>
        </w:tabs>
        <w:kinsoku w:val="0"/>
        <w:overflowPunct w:val="0"/>
        <w:autoSpaceDE w:val="0"/>
        <w:autoSpaceDN w:val="0"/>
        <w:adjustRightInd w:val="0"/>
        <w:spacing w:after="0" w:line="211"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8"/>
          <w:sz w:val="20"/>
        </w:rPr>
        <w:t xml:space="preserve"> </w:t>
      </w:r>
      <w:r w:rsidRPr="002D0A56">
        <w:rPr>
          <w:rFonts w:eastAsia="Times New Roman"/>
          <w:sz w:val="20"/>
        </w:rPr>
        <w:t>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HE</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8"/>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and</w:t>
      </w:r>
      <w:r w:rsidRPr="002D0A56">
        <w:rPr>
          <w:rFonts w:eastAsia="Times New Roman"/>
          <w:spacing w:val="10"/>
          <w:sz w:val="20"/>
        </w:rPr>
        <w:t xml:space="preserve"> </w:t>
      </w:r>
      <w:r w:rsidRPr="002D0A56">
        <w:rPr>
          <w:rFonts w:eastAsia="Times New Roman"/>
          <w:sz w:val="20"/>
        </w:rPr>
        <w:t>EHT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9"/>
          <w:sz w:val="20"/>
        </w:rPr>
        <w:t xml:space="preserve"> </w:t>
      </w:r>
      <w:r w:rsidRPr="002D0A56">
        <w:rPr>
          <w:rFonts w:eastAsia="Times New Roman"/>
          <w:sz w:val="20"/>
        </w:rPr>
        <w:t>if</w:t>
      </w:r>
      <w:r w:rsidRPr="002D0A56">
        <w:rPr>
          <w:rFonts w:eastAsia="Times New Roman"/>
          <w:spacing w:val="8"/>
          <w:sz w:val="20"/>
        </w:rPr>
        <w:t xml:space="preserve"> </w:t>
      </w:r>
      <w:r w:rsidRPr="002D0A56">
        <w:rPr>
          <w:rFonts w:eastAsia="Times New Roman"/>
          <w:sz w:val="20"/>
        </w:rPr>
        <w:t>operating</w:t>
      </w:r>
      <w:r w:rsidRPr="002D0A56">
        <w:rPr>
          <w:rFonts w:eastAsia="Times New Roman"/>
          <w:spacing w:val="10"/>
          <w:sz w:val="20"/>
        </w:rPr>
        <w:t xml:space="preserve"> </w:t>
      </w:r>
      <w:r w:rsidRPr="002D0A56">
        <w:rPr>
          <w:rFonts w:eastAsia="Times New Roman"/>
          <w:sz w:val="20"/>
        </w:rPr>
        <w:t>in</w:t>
      </w:r>
      <w:r w:rsidRPr="002D0A56">
        <w:rPr>
          <w:rFonts w:eastAsia="Times New Roman"/>
          <w:spacing w:val="9"/>
          <w:sz w:val="20"/>
        </w:rPr>
        <w:t xml:space="preserve"> </w:t>
      </w:r>
      <w:r w:rsidRPr="002D0A56">
        <w:rPr>
          <w:rFonts w:eastAsia="Times New Roman"/>
          <w:sz w:val="20"/>
        </w:rPr>
        <w:t>the</w:t>
      </w:r>
    </w:p>
    <w:p w14:paraId="52F01FFE" w14:textId="77777777" w:rsidR="00910574" w:rsidRPr="002D0A56" w:rsidRDefault="00910574" w:rsidP="00910574">
      <w:pPr>
        <w:widowControl w:val="0"/>
        <w:numPr>
          <w:ilvl w:val="0"/>
          <w:numId w:val="32"/>
        </w:numPr>
        <w:tabs>
          <w:tab w:val="left" w:pos="1260"/>
        </w:tabs>
        <w:kinsoku w:val="0"/>
        <w:overflowPunct w:val="0"/>
        <w:autoSpaceDE w:val="0"/>
        <w:autoSpaceDN w:val="0"/>
        <w:adjustRightInd w:val="0"/>
        <w:spacing w:after="0" w:line="220" w:lineRule="exact"/>
        <w:ind w:left="1260" w:hanging="1154"/>
        <w:rPr>
          <w:rFonts w:eastAsia="Times New Roman"/>
          <w:sz w:val="20"/>
        </w:rPr>
      </w:pPr>
      <w:r w:rsidRPr="002D0A56">
        <w:rPr>
          <w:rFonts w:eastAsia="Times New Roman"/>
          <w:sz w:val="20"/>
        </w:rPr>
        <w:t>2.4 GHz</w:t>
      </w:r>
      <w:r w:rsidRPr="002D0A56">
        <w:rPr>
          <w:rFonts w:eastAsia="Times New Roman"/>
          <w:spacing w:val="-1"/>
          <w:sz w:val="20"/>
        </w:rPr>
        <w:t xml:space="preserve"> </w:t>
      </w:r>
      <w:r w:rsidRPr="002D0A56">
        <w:rPr>
          <w:rFonts w:eastAsia="Times New Roman"/>
          <w:sz w:val="20"/>
        </w:rPr>
        <w:t>band</w:t>
      </w:r>
    </w:p>
    <w:p w14:paraId="610824DE" w14:textId="77777777" w:rsidR="00910574" w:rsidRPr="002D0A56" w:rsidRDefault="00910574" w:rsidP="00910574">
      <w:pPr>
        <w:widowControl w:val="0"/>
        <w:kinsoku w:val="0"/>
        <w:overflowPunct w:val="0"/>
        <w:autoSpaceDE w:val="0"/>
        <w:autoSpaceDN w:val="0"/>
        <w:adjustRightInd w:val="0"/>
        <w:spacing w:line="147" w:lineRule="exact"/>
        <w:ind w:left="106"/>
        <w:rPr>
          <w:rFonts w:eastAsia="Times New Roman"/>
          <w:sz w:val="18"/>
          <w:szCs w:val="18"/>
        </w:rPr>
      </w:pPr>
      <w:r w:rsidRPr="002D0A56">
        <w:rPr>
          <w:rFonts w:eastAsia="Times New Roman"/>
          <w:sz w:val="18"/>
          <w:szCs w:val="18"/>
        </w:rPr>
        <w:t>51</w:t>
      </w:r>
    </w:p>
    <w:p w14:paraId="107B5170"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220"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11"/>
          <w:sz w:val="20"/>
        </w:rPr>
        <w:t xml:space="preserve"> </w:t>
      </w:r>
      <w:r w:rsidRPr="002D0A56">
        <w:rPr>
          <w:rFonts w:eastAsia="Times New Roman"/>
          <w:sz w:val="20"/>
        </w:rPr>
        <w:t>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3"/>
          <w:sz w:val="20"/>
        </w:rPr>
        <w:t xml:space="preserve"> </w:t>
      </w:r>
      <w:r w:rsidRPr="002D0A56">
        <w:rPr>
          <w:rFonts w:eastAsia="Times New Roman"/>
          <w:sz w:val="20"/>
        </w:rPr>
        <w:t>element,</w:t>
      </w:r>
      <w:r w:rsidRPr="002D0A56">
        <w:rPr>
          <w:rFonts w:eastAsia="Times New Roman"/>
          <w:spacing w:val="11"/>
          <w:sz w:val="20"/>
        </w:rPr>
        <w:t xml:space="preserve"> </w:t>
      </w:r>
      <w:r w:rsidRPr="002D0A56">
        <w:rPr>
          <w:rFonts w:eastAsia="Times New Roman"/>
          <w:sz w:val="20"/>
        </w:rPr>
        <w:t>VHT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4"/>
          <w:sz w:val="20"/>
        </w:rPr>
        <w:t xml:space="preserve"> </w:t>
      </w:r>
      <w:r w:rsidRPr="002D0A56">
        <w:rPr>
          <w:rFonts w:eastAsia="Times New Roman"/>
          <w:sz w:val="20"/>
        </w:rPr>
        <w:t>element</w:t>
      </w:r>
      <w:r w:rsidRPr="002D0A56">
        <w:rPr>
          <w:rFonts w:eastAsia="Times New Roman"/>
          <w:spacing w:val="12"/>
          <w:sz w:val="20"/>
        </w:rPr>
        <w:t xml:space="preserve"> </w:t>
      </w:r>
      <w:r w:rsidRPr="002D0A56">
        <w:rPr>
          <w:rFonts w:eastAsia="Times New Roman"/>
          <w:sz w:val="20"/>
        </w:rPr>
        <w:t>(if</w:t>
      </w:r>
      <w:r w:rsidRPr="002D0A56">
        <w:rPr>
          <w:rFonts w:eastAsia="Times New Roman"/>
          <w:spacing w:val="11"/>
          <w:sz w:val="20"/>
        </w:rPr>
        <w:t xml:space="preserve"> </w:t>
      </w:r>
      <w:r w:rsidRPr="002D0A56">
        <w:rPr>
          <w:rFonts w:eastAsia="Times New Roman"/>
          <w:sz w:val="20"/>
        </w:rPr>
        <w:t>present),</w:t>
      </w:r>
      <w:r w:rsidRPr="002D0A56">
        <w:rPr>
          <w:rFonts w:eastAsia="Times New Roman"/>
          <w:spacing w:val="12"/>
          <w:sz w:val="20"/>
        </w:rPr>
        <w:t xml:space="preserve"> </w:t>
      </w:r>
      <w:r w:rsidRPr="002D0A56">
        <w:rPr>
          <w:rFonts w:eastAsia="Times New Roman"/>
          <w:sz w:val="20"/>
        </w:rPr>
        <w:t>HE</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1"/>
          <w:sz w:val="20"/>
        </w:rPr>
        <w:t xml:space="preserve"> </w:t>
      </w:r>
      <w:r w:rsidRPr="002D0A56">
        <w:rPr>
          <w:rFonts w:eastAsia="Times New Roman"/>
          <w:sz w:val="20"/>
        </w:rPr>
        <w:t>element,</w:t>
      </w:r>
      <w:r w:rsidRPr="002D0A56">
        <w:rPr>
          <w:rFonts w:eastAsia="Times New Roman"/>
          <w:spacing w:val="13"/>
          <w:sz w:val="20"/>
        </w:rPr>
        <w:t xml:space="preserve"> </w:t>
      </w:r>
      <w:r w:rsidRPr="002D0A56">
        <w:rPr>
          <w:rFonts w:eastAsia="Times New Roman"/>
          <w:sz w:val="20"/>
        </w:rPr>
        <w:t>and</w:t>
      </w:r>
      <w:r w:rsidRPr="002D0A56">
        <w:rPr>
          <w:rFonts w:eastAsia="Times New Roman"/>
          <w:spacing w:val="12"/>
          <w:sz w:val="20"/>
        </w:rPr>
        <w:t xml:space="preserve"> </w:t>
      </w:r>
      <w:r w:rsidRPr="002D0A56">
        <w:rPr>
          <w:rFonts w:eastAsia="Times New Roman"/>
          <w:sz w:val="20"/>
        </w:rPr>
        <w:t>EHT</w:t>
      </w:r>
    </w:p>
    <w:p w14:paraId="65EFE1AB" w14:textId="77777777" w:rsidR="00910574" w:rsidRPr="002D0A56" w:rsidRDefault="00910574" w:rsidP="00910574">
      <w:pPr>
        <w:widowControl w:val="0"/>
        <w:numPr>
          <w:ilvl w:val="0"/>
          <w:numId w:val="33"/>
        </w:numPr>
        <w:tabs>
          <w:tab w:val="left" w:pos="1260"/>
        </w:tabs>
        <w:kinsoku w:val="0"/>
        <w:overflowPunct w:val="0"/>
        <w:autoSpaceDE w:val="0"/>
        <w:autoSpaceDN w:val="0"/>
        <w:adjustRightInd w:val="0"/>
        <w:spacing w:after="0" w:line="211" w:lineRule="exact"/>
        <w:ind w:left="1260" w:hanging="1154"/>
        <w:rPr>
          <w:rFonts w:eastAsia="Times New Roman"/>
          <w:sz w:val="20"/>
        </w:rPr>
      </w:pPr>
      <w:r w:rsidRPr="002D0A56">
        <w:rPr>
          <w:rFonts w:eastAsia="Times New Roman"/>
          <w:sz w:val="20"/>
        </w:rPr>
        <w:t>Operation element if operating in the 5 GHz</w:t>
      </w:r>
      <w:r w:rsidRPr="002D0A56">
        <w:rPr>
          <w:rFonts w:eastAsia="Times New Roman"/>
          <w:spacing w:val="-3"/>
          <w:sz w:val="20"/>
        </w:rPr>
        <w:t xml:space="preserve"> </w:t>
      </w:r>
      <w:proofErr w:type="gramStart"/>
      <w:r w:rsidRPr="002D0A56">
        <w:rPr>
          <w:rFonts w:eastAsia="Times New Roman"/>
          <w:sz w:val="20"/>
        </w:rPr>
        <w:t>band</w:t>
      </w:r>
      <w:proofErr w:type="gramEnd"/>
    </w:p>
    <w:p w14:paraId="3EB14EDD"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323" w:lineRule="exact"/>
        <w:ind w:hanging="755"/>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59264" behindDoc="1" locked="0" layoutInCell="0" allowOverlap="1" wp14:anchorId="76E77BCC" wp14:editId="29852C42">
                <wp:simplePos x="0" y="0"/>
                <wp:positionH relativeFrom="page">
                  <wp:posOffset>791845</wp:posOffset>
                </wp:positionH>
                <wp:positionV relativeFrom="paragraph">
                  <wp:posOffset>129540</wp:posOffset>
                </wp:positionV>
                <wp:extent cx="114300" cy="127000"/>
                <wp:effectExtent l="1270" t="0" r="0"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4D813" w14:textId="77777777" w:rsidR="00AE2176" w:rsidRDefault="00AE2176" w:rsidP="00910574">
                            <w:pPr>
                              <w:pStyle w:val="BodyText0"/>
                              <w:kinsoku w:val="0"/>
                              <w:overflowPunct w:val="0"/>
                              <w:spacing w:line="199" w:lineRule="exact"/>
                              <w:rPr>
                                <w:sz w:val="18"/>
                                <w:szCs w:val="18"/>
                              </w:rPr>
                            </w:pPr>
                            <w:r>
                              <w:rPr>
                                <w:sz w:val="18"/>
                                <w:szCs w:val="18"/>
                              </w:rPr>
                              <w:t>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77BCC" id="_x0000_t202" coordsize="21600,21600" o:spt="202" path="m,l,21600r21600,l21600,xe">
                <v:stroke joinstyle="miter"/>
                <v:path gradientshapeok="t" o:connecttype="rect"/>
              </v:shapetype>
              <v:shape id="Text Box 6" o:spid="_x0000_s1026" type="#_x0000_t202" style="position:absolute;left:0;text-align:left;margin-left:62.35pt;margin-top:10.2pt;width: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" o:allowincell="f" filled="f" stroked="f">
                <v:textbox inset="0,0,0,0">
                  <w:txbxContent>
                    <w:p w14:paraId="08B4D813" w14:textId="77777777" w:rsidR="00AE2176" w:rsidRDefault="00AE2176" w:rsidP="00910574">
                      <w:pPr>
                        <w:pStyle w:val="BodyText0"/>
                        <w:kinsoku w:val="0"/>
                        <w:overflowPunct w:val="0"/>
                        <w:spacing w:line="199" w:lineRule="exact"/>
                        <w:rPr>
                          <w:sz w:val="18"/>
                          <w:szCs w:val="18"/>
                        </w:rPr>
                      </w:pPr>
                      <w:r>
                        <w:rPr>
                          <w:sz w:val="18"/>
                          <w:szCs w:val="18"/>
                        </w:rPr>
                        <w:t>55</w:t>
                      </w:r>
                    </w:p>
                  </w:txbxContent>
                </v:textbox>
                <w10:wrap anchorx="page"/>
              </v:shape>
            </w:pict>
          </mc:Fallback>
        </mc:AlternateContent>
      </w:r>
      <w:r w:rsidRPr="002D0A56">
        <w:rPr>
          <w:rFonts w:eastAsia="Times New Roman"/>
          <w:sz w:val="20"/>
        </w:rPr>
        <w:t>—</w:t>
      </w:r>
      <w:r w:rsidRPr="002D0A56">
        <w:rPr>
          <w:rFonts w:eastAsia="Times New Roman"/>
          <w:sz w:val="20"/>
        </w:rPr>
        <w:tab/>
        <w:t>The HE Operation element and EHT Operation element if operating in the 6 GHz</w:t>
      </w:r>
      <w:r w:rsidRPr="002D0A56">
        <w:rPr>
          <w:rFonts w:eastAsia="Times New Roman"/>
          <w:spacing w:val="-12"/>
          <w:sz w:val="20"/>
        </w:rPr>
        <w:t xml:space="preserve"> </w:t>
      </w:r>
      <w:r w:rsidRPr="002D0A56">
        <w:rPr>
          <w:rFonts w:eastAsia="Times New Roman"/>
          <w:sz w:val="20"/>
        </w:rPr>
        <w:t>band</w:t>
      </w:r>
    </w:p>
    <w:p w14:paraId="332B43C9" w14:textId="77777777" w:rsidR="00910574" w:rsidRPr="002D0A56" w:rsidRDefault="00910574" w:rsidP="00910574">
      <w:pPr>
        <w:widowControl w:val="0"/>
        <w:kinsoku w:val="0"/>
        <w:overflowPunct w:val="0"/>
        <w:autoSpaceDE w:val="0"/>
        <w:autoSpaceDN w:val="0"/>
        <w:adjustRightInd w:val="0"/>
        <w:spacing w:before="70" w:line="201" w:lineRule="exact"/>
        <w:ind w:left="106"/>
        <w:rPr>
          <w:rFonts w:eastAsia="Times New Roman"/>
          <w:sz w:val="18"/>
          <w:szCs w:val="18"/>
        </w:rPr>
      </w:pPr>
      <w:r w:rsidRPr="002D0A56">
        <w:rPr>
          <w:rFonts w:eastAsia="Times New Roman"/>
          <w:sz w:val="18"/>
          <w:szCs w:val="18"/>
        </w:rPr>
        <w:t>56</w:t>
      </w:r>
    </w:p>
    <w:p w14:paraId="1DD44525" w14:textId="77777777" w:rsidR="00910574" w:rsidRPr="002D0A56" w:rsidRDefault="00910574" w:rsidP="00910574">
      <w:pPr>
        <w:widowControl w:val="0"/>
        <w:tabs>
          <w:tab w:val="left" w:pos="660"/>
        </w:tabs>
        <w:kinsoku w:val="0"/>
        <w:overflowPunct w:val="0"/>
        <w:autoSpaceDE w:val="0"/>
        <w:autoSpaceDN w:val="0"/>
        <w:adjustRightInd w:val="0"/>
        <w:spacing w:line="212" w:lineRule="exact"/>
        <w:ind w:left="106"/>
        <w:rPr>
          <w:rFonts w:eastAsia="Times New Roman"/>
          <w:sz w:val="20"/>
        </w:rPr>
      </w:pPr>
      <w:r w:rsidRPr="002D0A56">
        <w:rPr>
          <w:rFonts w:eastAsia="Times New Roman"/>
          <w:position w:val="2"/>
          <w:sz w:val="18"/>
          <w:szCs w:val="18"/>
        </w:rPr>
        <w:t>57</w:t>
      </w:r>
      <w:r w:rsidRPr="002D0A56">
        <w:rPr>
          <w:rFonts w:eastAsia="Times New Roman"/>
          <w:position w:val="2"/>
          <w:sz w:val="18"/>
          <w:szCs w:val="18"/>
        </w:rPr>
        <w:tab/>
      </w:r>
      <w:r w:rsidRPr="002D0A56">
        <w:rPr>
          <w:rFonts w:eastAsia="Times New Roman"/>
          <w:sz w:val="20"/>
        </w:rPr>
        <w:t xml:space="preserve">The format of the EHT Operation element is shown in </w:t>
      </w:r>
      <w:r w:rsidRPr="00941CF3">
        <w:rPr>
          <w:rFonts w:eastAsia="Times New Roman"/>
          <w:sz w:val="20"/>
        </w:rPr>
        <w:t>Figure 9-788ee (EHT Operation element format)</w:t>
      </w:r>
      <w:r w:rsidRPr="002D0A56">
        <w:rPr>
          <w:rFonts w:eastAsia="Times New Roman"/>
          <w:sz w:val="20"/>
        </w:rPr>
        <w:t>.</w:t>
      </w:r>
    </w:p>
    <w:p w14:paraId="736D6F16" w14:textId="77777777" w:rsidR="00910574" w:rsidRPr="002D0A56" w:rsidRDefault="00910574" w:rsidP="00910574">
      <w:pPr>
        <w:widowControl w:val="0"/>
        <w:kinsoku w:val="0"/>
        <w:overflowPunct w:val="0"/>
        <w:autoSpaceDE w:val="0"/>
        <w:autoSpaceDN w:val="0"/>
        <w:adjustRightInd w:val="0"/>
        <w:spacing w:line="190" w:lineRule="exact"/>
        <w:ind w:left="106"/>
        <w:rPr>
          <w:rFonts w:eastAsia="Times New Roman"/>
          <w:sz w:val="18"/>
          <w:szCs w:val="18"/>
        </w:rPr>
      </w:pPr>
      <w:r w:rsidRPr="002D0A56">
        <w:rPr>
          <w:rFonts w:eastAsia="Times New Roman"/>
          <w:sz w:val="18"/>
          <w:szCs w:val="18"/>
        </w:rPr>
        <w:t>58</w:t>
      </w:r>
    </w:p>
    <w:p w14:paraId="484B863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noProof/>
          <w:sz w:val="20"/>
          <w:lang w:eastAsia="zh-CN"/>
        </w:rPr>
        <mc:AlternateContent>
          <mc:Choice Requires="wps">
            <w:drawing>
              <wp:anchor distT="0" distB="0" distL="114300" distR="114300" simplePos="0" relativeHeight="251660288" behindDoc="0" locked="0" layoutInCell="0" allowOverlap="1" wp14:anchorId="74FFB039" wp14:editId="10186928">
                <wp:simplePos x="0" y="0"/>
                <wp:positionH relativeFrom="page">
                  <wp:posOffset>2333501</wp:posOffset>
                </wp:positionH>
                <wp:positionV relativeFrom="paragraph">
                  <wp:posOffset>45431</wp:posOffset>
                </wp:positionV>
                <wp:extent cx="5847938" cy="415637"/>
                <wp:effectExtent l="0" t="0" r="635" b="381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938" cy="415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AE2176" w14:paraId="646CB5E5" w14:textId="77777777" w:rsidTr="00AE2176">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AE2176" w:rsidRDefault="00AE2176">
                                  <w:pPr>
                                    <w:pStyle w:val="TableParagraph"/>
                                    <w:kinsoku w:val="0"/>
                                    <w:overflowPunct w:val="0"/>
                                    <w:spacing w:before="8" w:line="256" w:lineRule="auto"/>
                                    <w:rPr>
                                      <w:rFonts w:ascii="Arial" w:hAnsi="Arial" w:cs="Arial"/>
                                      <w:b/>
                                      <w:bCs/>
                                      <w:sz w:val="15"/>
                                      <w:szCs w:val="15"/>
                                    </w:rPr>
                                  </w:pPr>
                                </w:p>
                                <w:p w14:paraId="3E9A5EF2" w14:textId="77777777" w:rsidR="00AE2176" w:rsidRDefault="00AE2176">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AE2176" w:rsidRDefault="00AE2176">
                                  <w:pPr>
                                    <w:pStyle w:val="TableParagraph"/>
                                    <w:kinsoku w:val="0"/>
                                    <w:overflowPunct w:val="0"/>
                                    <w:spacing w:before="8" w:line="256" w:lineRule="auto"/>
                                    <w:rPr>
                                      <w:rFonts w:ascii="Arial" w:hAnsi="Arial" w:cs="Arial"/>
                                      <w:b/>
                                      <w:bCs/>
                                      <w:sz w:val="15"/>
                                      <w:szCs w:val="15"/>
                                    </w:rPr>
                                  </w:pPr>
                                </w:p>
                                <w:p w14:paraId="08AF405B" w14:textId="77777777" w:rsidR="00AE2176" w:rsidRDefault="00AE2176">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AE2176" w:rsidRDefault="00AE2176">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AE2176" w:rsidRDefault="00AE2176">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AE2176" w:rsidRPr="0039266B" w:rsidRDefault="00AE2176" w:rsidP="00AE2176">
                                  <w:pPr>
                                    <w:pStyle w:val="TableParagraph"/>
                                    <w:kinsoku w:val="0"/>
                                    <w:overflowPunct w:val="0"/>
                                    <w:spacing w:before="120" w:line="206" w:lineRule="auto"/>
                                    <w:ind w:left="298" w:right="111" w:hanging="134"/>
                                    <w:jc w:val="center"/>
                                    <w:rPr>
                                      <w:rFonts w:ascii="Arial" w:hAnsi="Arial" w:cs="Arial"/>
                                      <w:b/>
                                      <w:bCs/>
                                      <w:sz w:val="16"/>
                                      <w:szCs w:val="16"/>
                                    </w:rPr>
                                  </w:pPr>
                                  <w:ins w:id="29" w:author="Author">
                                    <w:r w:rsidRPr="0039266B">
                                      <w:rPr>
                                        <w:rFonts w:ascii="Arial" w:hAnsi="Arial" w:cs="Arial"/>
                                        <w:b/>
                                        <w:bCs/>
                                        <w:color w:val="FF0000"/>
                                        <w:sz w:val="16"/>
                                        <w:szCs w:val="16"/>
                                      </w:rPr>
                                      <w:t>Disabled Subchannel Bitmap</w:t>
                                    </w:r>
                                  </w:ins>
                                </w:p>
                              </w:tc>
                            </w:tr>
                          </w:tbl>
                          <w:p w14:paraId="398B0E80" w14:textId="77777777" w:rsidR="00AE2176" w:rsidRDefault="00AE2176"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039" id="_x0000_t202" coordsize="21600,21600" o:spt="202" path="m,l,21600r21600,l21600,xe">
                <v:stroke joinstyle="miter"/>
                <v:path gradientshapeok="t" o:connecttype="rect"/>
              </v:shapetype>
              <v:shape id="Text Box 7" o:spid="_x0000_s1027" type="#_x0000_t202" style="position:absolute;left:0;text-align:left;margin-left:183.75pt;margin-top:3.6pt;width:460.45pt;height:32.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" o:allowincell="f" filled="f" stroked="f">
                <v:textbox inset="0,0,0,0">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AE2176" w14:paraId="646CB5E5" w14:textId="77777777" w:rsidTr="00AE2176">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AE2176" w:rsidRDefault="00AE2176">
                            <w:pPr>
                              <w:pStyle w:val="TableParagraph"/>
                              <w:kinsoku w:val="0"/>
                              <w:overflowPunct w:val="0"/>
                              <w:spacing w:before="8" w:line="256" w:lineRule="auto"/>
                              <w:rPr>
                                <w:rFonts w:ascii="Arial" w:hAnsi="Arial" w:cs="Arial"/>
                                <w:b/>
                                <w:bCs/>
                                <w:sz w:val="15"/>
                                <w:szCs w:val="15"/>
                              </w:rPr>
                            </w:pPr>
                          </w:p>
                          <w:p w14:paraId="3E9A5EF2" w14:textId="77777777" w:rsidR="00AE2176" w:rsidRDefault="00AE2176">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AE2176" w:rsidRDefault="00AE2176">
                            <w:pPr>
                              <w:pStyle w:val="TableParagraph"/>
                              <w:kinsoku w:val="0"/>
                              <w:overflowPunct w:val="0"/>
                              <w:spacing w:before="8" w:line="256" w:lineRule="auto"/>
                              <w:rPr>
                                <w:rFonts w:ascii="Arial" w:hAnsi="Arial" w:cs="Arial"/>
                                <w:b/>
                                <w:bCs/>
                                <w:sz w:val="15"/>
                                <w:szCs w:val="15"/>
                              </w:rPr>
                            </w:pPr>
                          </w:p>
                          <w:p w14:paraId="08AF405B" w14:textId="77777777" w:rsidR="00AE2176" w:rsidRDefault="00AE2176">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AE2176" w:rsidRDefault="00AE2176">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AE2176" w:rsidRDefault="00AE2176">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AE2176" w:rsidRPr="0039266B" w:rsidRDefault="00AE2176" w:rsidP="00AE2176">
                            <w:pPr>
                              <w:pStyle w:val="TableParagraph"/>
                              <w:kinsoku w:val="0"/>
                              <w:overflowPunct w:val="0"/>
                              <w:spacing w:before="120" w:line="206" w:lineRule="auto"/>
                              <w:ind w:left="298" w:right="111" w:hanging="134"/>
                              <w:jc w:val="center"/>
                              <w:rPr>
                                <w:rFonts w:ascii="Arial" w:hAnsi="Arial" w:cs="Arial"/>
                                <w:b/>
                                <w:bCs/>
                                <w:sz w:val="16"/>
                                <w:szCs w:val="16"/>
                              </w:rPr>
                            </w:pPr>
                            <w:ins w:id="30" w:author="Author">
                              <w:r w:rsidRPr="0039266B">
                                <w:rPr>
                                  <w:rFonts w:ascii="Arial" w:hAnsi="Arial" w:cs="Arial"/>
                                  <w:b/>
                                  <w:bCs/>
                                  <w:color w:val="FF0000"/>
                                  <w:sz w:val="16"/>
                                  <w:szCs w:val="16"/>
                                </w:rPr>
                                <w:t>Disabled Subchannel Bitmap</w:t>
                              </w:r>
                            </w:ins>
                          </w:p>
                        </w:tc>
                      </w:tr>
                    </w:tbl>
                    <w:p w14:paraId="398B0E80" w14:textId="77777777" w:rsidR="00AE2176" w:rsidRDefault="00AE2176" w:rsidP="00910574">
                      <w:pPr>
                        <w:pStyle w:val="BodyText0"/>
                        <w:kinsoku w:val="0"/>
                        <w:overflowPunct w:val="0"/>
                        <w:rPr>
                          <w:sz w:val="24"/>
                          <w:szCs w:val="24"/>
                        </w:rPr>
                      </w:pPr>
                    </w:p>
                  </w:txbxContent>
                </v:textbox>
                <w10:wrap anchorx="page"/>
              </v:shape>
            </w:pict>
          </mc:Fallback>
        </mc:AlternateContent>
      </w:r>
      <w:r w:rsidRPr="002D0A56">
        <w:rPr>
          <w:rFonts w:eastAsia="Times New Roman"/>
          <w:sz w:val="18"/>
          <w:szCs w:val="18"/>
        </w:rPr>
        <w:t>59</w:t>
      </w:r>
    </w:p>
    <w:p w14:paraId="1469DE0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60</w:t>
      </w:r>
    </w:p>
    <w:p w14:paraId="3C787748"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61</w:t>
      </w:r>
    </w:p>
    <w:p w14:paraId="7484E7D5" w14:textId="77777777" w:rsidR="00910574" w:rsidRPr="002D0A56" w:rsidRDefault="00910574" w:rsidP="00910574">
      <w:pPr>
        <w:widowControl w:val="0"/>
        <w:kinsoku w:val="0"/>
        <w:overflowPunct w:val="0"/>
        <w:autoSpaceDE w:val="0"/>
        <w:autoSpaceDN w:val="0"/>
        <w:adjustRightInd w:val="0"/>
        <w:spacing w:line="193" w:lineRule="exact"/>
        <w:ind w:left="106"/>
        <w:rPr>
          <w:rFonts w:eastAsia="Times New Roman"/>
          <w:sz w:val="18"/>
          <w:szCs w:val="18"/>
        </w:rPr>
      </w:pPr>
      <w:r w:rsidRPr="002D0A56">
        <w:rPr>
          <w:rFonts w:eastAsia="Times New Roman"/>
          <w:sz w:val="18"/>
          <w:szCs w:val="18"/>
        </w:rPr>
        <w:t>62</w:t>
      </w:r>
    </w:p>
    <w:p w14:paraId="29BEDF0D" w14:textId="58EC8A85" w:rsidR="00910574" w:rsidRPr="002D0A56" w:rsidRDefault="00910574" w:rsidP="00910574">
      <w:pPr>
        <w:widowControl w:val="0"/>
        <w:tabs>
          <w:tab w:val="left" w:pos="1927"/>
          <w:tab w:val="left" w:pos="3216"/>
          <w:tab w:val="left" w:pos="4615"/>
          <w:tab w:val="left" w:pos="6015"/>
          <w:tab w:val="left" w:pos="7299"/>
        </w:tabs>
        <w:kinsoku w:val="0"/>
        <w:overflowPunct w:val="0"/>
        <w:autoSpaceDE w:val="0"/>
        <w:autoSpaceDN w:val="0"/>
        <w:adjustRightInd w:val="0"/>
        <w:spacing w:line="206" w:lineRule="exact"/>
        <w:ind w:left="106"/>
        <w:rPr>
          <w:rFonts w:ascii="Arial" w:eastAsia="Times New Roman" w:hAnsi="Arial" w:cs="Arial"/>
          <w:color w:val="FF0000"/>
          <w:sz w:val="16"/>
          <w:szCs w:val="16"/>
        </w:rPr>
      </w:pPr>
      <w:r w:rsidRPr="002D0A56">
        <w:rPr>
          <w:rFonts w:eastAsia="Times New Roman"/>
          <w:position w:val="-3"/>
          <w:sz w:val="18"/>
          <w:szCs w:val="18"/>
        </w:rPr>
        <w:t>63</w:t>
      </w:r>
      <w:r w:rsidRPr="002D0A56">
        <w:rPr>
          <w:rFonts w:eastAsia="Times New Roman"/>
          <w:position w:val="-3"/>
          <w:sz w:val="18"/>
          <w:szCs w:val="18"/>
        </w:rPr>
        <w:tab/>
      </w:r>
      <w:r w:rsidRPr="002D0A56">
        <w:rPr>
          <w:rFonts w:ascii="Arial" w:eastAsia="Times New Roman" w:hAnsi="Arial" w:cs="Arial"/>
          <w:sz w:val="16"/>
          <w:szCs w:val="16"/>
        </w:rPr>
        <w:t>Octets:</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r>
      <w:r w:rsidRPr="00162068">
        <w:rPr>
          <w:rFonts w:ascii="Arial" w:eastAsia="Times New Roman" w:hAnsi="Arial" w:cs="Arial"/>
          <w:color w:val="000000" w:themeColor="text1"/>
          <w:sz w:val="16"/>
          <w:szCs w:val="16"/>
        </w:rPr>
        <w:t>TBD</w:t>
      </w:r>
      <w:r>
        <w:rPr>
          <w:rFonts w:ascii="Arial" w:eastAsia="Times New Roman" w:hAnsi="Arial" w:cs="Arial"/>
          <w:color w:val="FF0000"/>
          <w:sz w:val="16"/>
          <w:szCs w:val="16"/>
        </w:rPr>
        <w:tab/>
      </w:r>
      <w:r>
        <w:rPr>
          <w:rFonts w:ascii="Arial" w:eastAsia="Times New Roman" w:hAnsi="Arial" w:cs="Arial"/>
          <w:color w:val="FF0000"/>
          <w:sz w:val="16"/>
          <w:szCs w:val="16"/>
        </w:rPr>
        <w:tab/>
      </w:r>
      <w:ins w:id="31" w:author="Author">
        <w:r w:rsidR="009E7682" w:rsidRPr="0039266B">
          <w:rPr>
            <w:rFonts w:ascii="Arial" w:eastAsia="Times New Roman" w:hAnsi="Arial" w:cs="Arial"/>
            <w:b/>
            <w:bCs/>
            <w:color w:val="FF0000"/>
            <w:sz w:val="16"/>
            <w:szCs w:val="16"/>
          </w:rPr>
          <w:t>0 or 2</w:t>
        </w:r>
      </w:ins>
    </w:p>
    <w:p w14:paraId="1A7FB531" w14:textId="77777777" w:rsidR="00910574" w:rsidRPr="002D0A56" w:rsidRDefault="00910574" w:rsidP="00910574">
      <w:pPr>
        <w:widowControl w:val="0"/>
        <w:kinsoku w:val="0"/>
        <w:overflowPunct w:val="0"/>
        <w:autoSpaceDE w:val="0"/>
        <w:autoSpaceDN w:val="0"/>
        <w:adjustRightInd w:val="0"/>
        <w:spacing w:line="179" w:lineRule="exact"/>
        <w:ind w:left="106"/>
        <w:rPr>
          <w:rFonts w:eastAsia="Times New Roman"/>
          <w:sz w:val="18"/>
          <w:szCs w:val="18"/>
        </w:rPr>
      </w:pPr>
      <w:r w:rsidRPr="002D0A56">
        <w:rPr>
          <w:rFonts w:eastAsia="Times New Roman"/>
          <w:sz w:val="18"/>
          <w:szCs w:val="18"/>
        </w:rPr>
        <w:t>64</w:t>
      </w:r>
    </w:p>
    <w:p w14:paraId="3056C682" w14:textId="5D727630" w:rsidR="00910574" w:rsidRPr="002D0A56" w:rsidRDefault="00910574" w:rsidP="00910574">
      <w:pPr>
        <w:widowControl w:val="0"/>
        <w:tabs>
          <w:tab w:val="left" w:pos="2735"/>
        </w:tabs>
        <w:kinsoku w:val="0"/>
        <w:overflowPunct w:val="0"/>
        <w:autoSpaceDE w:val="0"/>
        <w:autoSpaceDN w:val="0"/>
        <w:adjustRightInd w:val="0"/>
        <w:spacing w:line="231" w:lineRule="exact"/>
        <w:ind w:left="106"/>
        <w:outlineLvl w:val="2"/>
        <w:rPr>
          <w:rFonts w:ascii="Arial" w:eastAsia="Times New Roman" w:hAnsi="Arial" w:cs="Arial"/>
          <w:b/>
          <w:bCs/>
          <w:sz w:val="20"/>
        </w:rPr>
      </w:pPr>
      <w:r w:rsidRPr="002D0A56">
        <w:rPr>
          <w:rFonts w:eastAsia="Times New Roman"/>
          <w:position w:val="-3"/>
          <w:sz w:val="18"/>
          <w:szCs w:val="18"/>
        </w:rPr>
        <w:t>65</w:t>
      </w:r>
      <w:bookmarkStart w:id="32" w:name="_bookmark36"/>
      <w:bookmarkEnd w:id="32"/>
      <w:r w:rsidR="00094318">
        <w:rPr>
          <w:rFonts w:eastAsia="Times New Roman"/>
          <w:position w:val="-3"/>
          <w:sz w:val="18"/>
          <w:szCs w:val="18"/>
        </w:rPr>
        <w:t xml:space="preserve">                </w:t>
      </w:r>
      <w:r w:rsidRPr="002D0A56">
        <w:rPr>
          <w:rFonts w:ascii="Arial" w:eastAsia="Times New Roman" w:hAnsi="Arial" w:cs="Arial"/>
          <w:b/>
          <w:bCs/>
          <w:sz w:val="20"/>
        </w:rPr>
        <w:t>Figure 9-788ee—EHT Operation element</w:t>
      </w:r>
      <w:r w:rsidRPr="002D0A56">
        <w:rPr>
          <w:rFonts w:ascii="Arial" w:eastAsia="Times New Roman" w:hAnsi="Arial" w:cs="Arial"/>
          <w:b/>
          <w:bCs/>
          <w:spacing w:val="-4"/>
          <w:sz w:val="20"/>
        </w:rPr>
        <w:t xml:space="preserve"> </w:t>
      </w:r>
      <w:r w:rsidRPr="002D0A56">
        <w:rPr>
          <w:rFonts w:ascii="Arial" w:eastAsia="Times New Roman" w:hAnsi="Arial" w:cs="Arial"/>
          <w:b/>
          <w:bCs/>
          <w:sz w:val="20"/>
        </w:rPr>
        <w:t>format</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0C0A3B6D" w14:textId="77777777" w:rsidR="00910574" w:rsidRPr="002D0A56" w:rsidRDefault="00910574" w:rsidP="00910574">
      <w:pPr>
        <w:rPr>
          <w:rFonts w:ascii="Arial" w:eastAsia="Times New Roman" w:hAnsi="Arial" w:cs="Arial"/>
          <w:b/>
          <w:bCs/>
          <w:sz w:val="20"/>
        </w:rPr>
        <w:sectPr w:rsidR="00910574" w:rsidRPr="002D0A56">
          <w:headerReference w:type="default" r:id="rId15"/>
          <w:footerReference w:type="default" r:id="rId16"/>
          <w:pgSz w:w="12240" w:h="15840"/>
          <w:pgMar w:top="1280" w:right="1660" w:bottom="880" w:left="1140" w:header="661" w:footer="681" w:gutter="0"/>
          <w:cols w:space="720"/>
        </w:sectPr>
      </w:pPr>
    </w:p>
    <w:p w14:paraId="7F968209" w14:textId="75DEEC77" w:rsidR="00910574" w:rsidRPr="002D0A56" w:rsidRDefault="00910574" w:rsidP="00910574">
      <w:pPr>
        <w:widowControl w:val="0"/>
        <w:tabs>
          <w:tab w:val="left" w:pos="659"/>
        </w:tabs>
        <w:kinsoku w:val="0"/>
        <w:overflowPunct w:val="0"/>
        <w:autoSpaceDE w:val="0"/>
        <w:autoSpaceDN w:val="0"/>
        <w:adjustRightInd w:val="0"/>
        <w:spacing w:before="103" w:line="217" w:lineRule="exact"/>
        <w:ind w:left="196"/>
        <w:rPr>
          <w:rFonts w:eastAsia="Times New Roman"/>
          <w:sz w:val="20"/>
        </w:rPr>
      </w:pPr>
      <w:r w:rsidRPr="002D0A56">
        <w:rPr>
          <w:rFonts w:eastAsia="Times New Roman"/>
          <w:position w:val="1"/>
          <w:sz w:val="18"/>
          <w:szCs w:val="18"/>
        </w:rPr>
        <w:lastRenderedPageBreak/>
        <w:t>1</w:t>
      </w:r>
      <w:r w:rsidRPr="002D0A56">
        <w:rPr>
          <w:rFonts w:eastAsia="Times New Roman"/>
          <w:position w:val="1"/>
          <w:sz w:val="18"/>
          <w:szCs w:val="18"/>
        </w:rPr>
        <w:tab/>
      </w:r>
      <w:r w:rsidRPr="002D0A56">
        <w:rPr>
          <w:rFonts w:eastAsia="Times New Roman"/>
          <w:sz w:val="20"/>
        </w:rPr>
        <w:t xml:space="preserve">The Element ID, Length, and Element ID Extension fields are defined in </w:t>
      </w:r>
      <w:r w:rsidRPr="00941CF3">
        <w:rPr>
          <w:rFonts w:eastAsia="Times New Roman"/>
          <w:sz w:val="20"/>
        </w:rPr>
        <w:t>9.4.2.1 (General)</w:t>
      </w:r>
      <w:r w:rsidRPr="002D0A56">
        <w:rPr>
          <w:rFonts w:eastAsia="Times New Roman"/>
          <w:sz w:val="20"/>
        </w:rPr>
        <w:t>.</w:t>
      </w:r>
    </w:p>
    <w:p w14:paraId="4C079160" w14:textId="77777777" w:rsidR="00910574" w:rsidRPr="002D0A56" w:rsidRDefault="00910574" w:rsidP="00910574">
      <w:pPr>
        <w:widowControl w:val="0"/>
        <w:kinsoku w:val="0"/>
        <w:overflowPunct w:val="0"/>
        <w:autoSpaceDE w:val="0"/>
        <w:autoSpaceDN w:val="0"/>
        <w:adjustRightInd w:val="0"/>
        <w:spacing w:line="192" w:lineRule="exact"/>
        <w:ind w:left="196"/>
        <w:rPr>
          <w:rFonts w:eastAsia="Times New Roman"/>
          <w:sz w:val="18"/>
          <w:szCs w:val="18"/>
        </w:rPr>
      </w:pPr>
      <w:r w:rsidRPr="002D0A56">
        <w:rPr>
          <w:rFonts w:eastAsia="Times New Roman"/>
          <w:sz w:val="18"/>
          <w:szCs w:val="18"/>
        </w:rPr>
        <w:t>2</w:t>
      </w:r>
    </w:p>
    <w:p w14:paraId="5960DE53" w14:textId="77777777" w:rsidR="00910574" w:rsidRPr="002D0A56" w:rsidRDefault="00910574" w:rsidP="00910574">
      <w:pPr>
        <w:widowControl w:val="0"/>
        <w:numPr>
          <w:ilvl w:val="0"/>
          <w:numId w:val="34"/>
        </w:numPr>
        <w:tabs>
          <w:tab w:val="left" w:pos="660"/>
        </w:tabs>
        <w:kinsoku w:val="0"/>
        <w:overflowPunct w:val="0"/>
        <w:autoSpaceDE w:val="0"/>
        <w:autoSpaceDN w:val="0"/>
        <w:adjustRightInd w:val="0"/>
        <w:spacing w:after="0" w:line="253" w:lineRule="exact"/>
        <w:rPr>
          <w:rFonts w:eastAsia="Times New Roman"/>
          <w:sz w:val="20"/>
        </w:rPr>
      </w:pPr>
      <w:r w:rsidRPr="002D0A56">
        <w:rPr>
          <w:rFonts w:eastAsia="Times New Roman"/>
          <w:sz w:val="20"/>
        </w:rPr>
        <w:t>The EHT STA obtains the channel configuration information from the EHT Operation element if</w:t>
      </w:r>
      <w:r w:rsidRPr="002D0A56">
        <w:rPr>
          <w:rFonts w:eastAsia="Times New Roman"/>
          <w:spacing w:val="35"/>
          <w:sz w:val="20"/>
        </w:rPr>
        <w:t xml:space="preserve"> </w:t>
      </w:r>
      <w:proofErr w:type="gramStart"/>
      <w:r w:rsidRPr="002D0A56">
        <w:rPr>
          <w:rFonts w:eastAsia="Times New Roman"/>
          <w:sz w:val="20"/>
        </w:rPr>
        <w:t>operating</w:t>
      </w:r>
      <w:proofErr w:type="gramEnd"/>
    </w:p>
    <w:p w14:paraId="0832492E" w14:textId="45E5157E" w:rsidR="00910574" w:rsidRPr="00695692" w:rsidRDefault="00910574" w:rsidP="00695692">
      <w:pPr>
        <w:widowControl w:val="0"/>
        <w:numPr>
          <w:ilvl w:val="0"/>
          <w:numId w:val="34"/>
        </w:numPr>
        <w:tabs>
          <w:tab w:val="left" w:pos="659"/>
        </w:tabs>
        <w:kinsoku w:val="0"/>
        <w:overflowPunct w:val="0"/>
        <w:autoSpaceDE w:val="0"/>
        <w:autoSpaceDN w:val="0"/>
        <w:adjustRightInd w:val="0"/>
        <w:spacing w:after="0" w:line="296" w:lineRule="exact"/>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61312" behindDoc="1" locked="0" layoutInCell="0" allowOverlap="1" wp14:anchorId="1386CD1F" wp14:editId="3577CA78">
                <wp:simplePos x="0" y="0"/>
                <wp:positionH relativeFrom="page">
                  <wp:posOffset>848995</wp:posOffset>
                </wp:positionH>
                <wp:positionV relativeFrom="paragraph">
                  <wp:posOffset>95250</wp:posOffset>
                </wp:positionV>
                <wp:extent cx="57150" cy="127000"/>
                <wp:effectExtent l="127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0517" w14:textId="77777777" w:rsidR="00AE2176" w:rsidRDefault="00AE2176" w:rsidP="00910574">
                            <w:pPr>
                              <w:pStyle w:val="BodyText0"/>
                              <w:kinsoku w:val="0"/>
                              <w:overflowPunct w:val="0"/>
                              <w:spacing w:line="199" w:lineRule="exact"/>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6CD1F" id="Text Box 8" o:spid="_x0000_s1028" type="#_x0000_t202" style="position:absolute;left:0;text-align:left;margin-left:66.85pt;margin-top:7.5pt;width:4.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" o:allowincell="f" filled="f" stroked="f">
                <v:textbox inset="0,0,0,0">
                  <w:txbxContent>
                    <w:p w14:paraId="26B80517" w14:textId="77777777" w:rsidR="00AE2176" w:rsidRDefault="00AE2176" w:rsidP="00910574">
                      <w:pPr>
                        <w:pStyle w:val="BodyText0"/>
                        <w:kinsoku w:val="0"/>
                        <w:overflowPunct w:val="0"/>
                        <w:spacing w:line="199" w:lineRule="exact"/>
                        <w:rPr>
                          <w:sz w:val="18"/>
                          <w:szCs w:val="18"/>
                        </w:rPr>
                      </w:pPr>
                      <w:r>
                        <w:rPr>
                          <w:sz w:val="18"/>
                          <w:szCs w:val="18"/>
                        </w:rPr>
                        <w:t>5</w:t>
                      </w:r>
                    </w:p>
                  </w:txbxContent>
                </v:textbox>
                <w10:wrap anchorx="page"/>
              </v:shape>
            </w:pict>
          </mc:Fallback>
        </mc:AlternateContent>
      </w:r>
      <w:r w:rsidRPr="002D0A56">
        <w:rPr>
          <w:rFonts w:eastAsia="Times New Roman"/>
          <w:sz w:val="20"/>
        </w:rPr>
        <w:t>in</w:t>
      </w:r>
      <w:r w:rsidRPr="002D0A56">
        <w:rPr>
          <w:rFonts w:eastAsia="Times New Roman"/>
          <w:spacing w:val="15"/>
          <w:sz w:val="20"/>
        </w:rPr>
        <w:t xml:space="preserve"> </w:t>
      </w:r>
      <w:r w:rsidRPr="002D0A56">
        <w:rPr>
          <w:rFonts w:eastAsia="Times New Roman"/>
          <w:sz w:val="20"/>
        </w:rPr>
        <w:t>the</w:t>
      </w:r>
      <w:r w:rsidRPr="002D0A56">
        <w:rPr>
          <w:rFonts w:eastAsia="Times New Roman"/>
          <w:spacing w:val="16"/>
          <w:sz w:val="20"/>
        </w:rPr>
        <w:t xml:space="preserve"> </w:t>
      </w:r>
      <w:r w:rsidRPr="002D0A56">
        <w:rPr>
          <w:rFonts w:eastAsia="Times New Roman"/>
          <w:sz w:val="20"/>
        </w:rPr>
        <w:t>6</w:t>
      </w:r>
      <w:r w:rsidRPr="002D0A56">
        <w:rPr>
          <w:rFonts w:eastAsia="Times New Roman"/>
          <w:spacing w:val="-2"/>
          <w:sz w:val="20"/>
        </w:rPr>
        <w:t xml:space="preserve"> </w:t>
      </w:r>
      <w:r w:rsidRPr="002D0A56">
        <w:rPr>
          <w:rFonts w:eastAsia="Times New Roman"/>
          <w:sz w:val="20"/>
        </w:rPr>
        <w:t>GHz</w:t>
      </w:r>
      <w:r w:rsidRPr="002D0A56">
        <w:rPr>
          <w:rFonts w:eastAsia="Times New Roman"/>
          <w:spacing w:val="14"/>
          <w:sz w:val="20"/>
        </w:rPr>
        <w:t xml:space="preserve"> </w:t>
      </w:r>
      <w:r w:rsidRPr="002D0A56">
        <w:rPr>
          <w:rFonts w:eastAsia="Times New Roman"/>
          <w:sz w:val="20"/>
        </w:rPr>
        <w:t>band.</w:t>
      </w:r>
      <w:r w:rsidRPr="002D0A56">
        <w:rPr>
          <w:rFonts w:eastAsia="Times New Roman"/>
          <w:spacing w:val="15"/>
          <w:sz w:val="20"/>
        </w:rPr>
        <w:t xml:space="preserve"> </w:t>
      </w:r>
      <w:r w:rsidRPr="002D0A56">
        <w:rPr>
          <w:rFonts w:eastAsia="Times New Roman"/>
          <w:sz w:val="20"/>
        </w:rPr>
        <w:t>The</w:t>
      </w:r>
      <w:r w:rsidRPr="002D0A56">
        <w:rPr>
          <w:rFonts w:eastAsia="Times New Roman"/>
          <w:spacing w:val="15"/>
          <w:sz w:val="20"/>
        </w:rPr>
        <w:t xml:space="preserve"> </w:t>
      </w:r>
      <w:r w:rsidRPr="002D0A56">
        <w:rPr>
          <w:rFonts w:eastAsia="Times New Roman"/>
          <w:sz w:val="20"/>
        </w:rPr>
        <w:t>subfields</w:t>
      </w:r>
      <w:r w:rsidRPr="002D0A56">
        <w:rPr>
          <w:rFonts w:eastAsia="Times New Roman"/>
          <w:spacing w:val="15"/>
          <w:sz w:val="20"/>
        </w:rPr>
        <w:t xml:space="preserve"> </w:t>
      </w:r>
      <w:r w:rsidRPr="002D0A56">
        <w:rPr>
          <w:rFonts w:eastAsia="Times New Roman"/>
          <w:sz w:val="20"/>
        </w:rPr>
        <w:t>of</w:t>
      </w:r>
      <w:r w:rsidRPr="002D0A56">
        <w:rPr>
          <w:rFonts w:eastAsia="Times New Roman"/>
          <w:spacing w:val="15"/>
          <w:sz w:val="20"/>
        </w:rPr>
        <w:t xml:space="preserve"> </w:t>
      </w:r>
      <w:r w:rsidRPr="002D0A56">
        <w:rPr>
          <w:rFonts w:eastAsia="Times New Roman"/>
          <w:sz w:val="20"/>
        </w:rPr>
        <w:t>EHT</w:t>
      </w:r>
      <w:r w:rsidRPr="002D0A56">
        <w:rPr>
          <w:rFonts w:eastAsia="Times New Roman"/>
          <w:spacing w:val="16"/>
          <w:sz w:val="20"/>
        </w:rPr>
        <w:t xml:space="preserve"> </w:t>
      </w:r>
      <w:r w:rsidRPr="002D0A56">
        <w:rPr>
          <w:rFonts w:eastAsia="Times New Roman"/>
          <w:sz w:val="20"/>
        </w:rPr>
        <w:t>Operation</w:t>
      </w:r>
      <w:r w:rsidRPr="002D0A56">
        <w:rPr>
          <w:rFonts w:eastAsia="Times New Roman"/>
          <w:spacing w:val="15"/>
          <w:sz w:val="20"/>
        </w:rPr>
        <w:t xml:space="preserve"> </w:t>
      </w:r>
      <w:r w:rsidRPr="002D0A56">
        <w:rPr>
          <w:rFonts w:eastAsia="Times New Roman"/>
          <w:sz w:val="20"/>
        </w:rPr>
        <w:t>Information</w:t>
      </w:r>
      <w:r w:rsidRPr="002D0A56">
        <w:rPr>
          <w:rFonts w:eastAsia="Times New Roman"/>
          <w:spacing w:val="14"/>
          <w:sz w:val="20"/>
        </w:rPr>
        <w:t xml:space="preserve"> </w:t>
      </w:r>
      <w:r w:rsidRPr="002D0A56">
        <w:rPr>
          <w:rFonts w:eastAsia="Times New Roman"/>
          <w:sz w:val="20"/>
        </w:rPr>
        <w:t>field</w:t>
      </w:r>
      <w:r w:rsidRPr="002D0A56">
        <w:rPr>
          <w:rFonts w:eastAsia="Times New Roman"/>
          <w:spacing w:val="16"/>
          <w:sz w:val="20"/>
        </w:rPr>
        <w:t xml:space="preserve"> </w:t>
      </w:r>
      <w:r w:rsidRPr="002D0A56">
        <w:rPr>
          <w:rFonts w:eastAsia="Times New Roman"/>
          <w:sz w:val="20"/>
        </w:rPr>
        <w:t>are</w:t>
      </w:r>
      <w:r w:rsidRPr="002D0A56">
        <w:rPr>
          <w:rFonts w:eastAsia="Times New Roman"/>
          <w:spacing w:val="16"/>
          <w:sz w:val="20"/>
        </w:rPr>
        <w:t xml:space="preserve"> </w:t>
      </w:r>
      <w:r w:rsidRPr="002D0A56">
        <w:rPr>
          <w:rFonts w:eastAsia="Times New Roman"/>
          <w:sz w:val="20"/>
        </w:rPr>
        <w:t>defined</w:t>
      </w:r>
      <w:r w:rsidRPr="002D0A56">
        <w:rPr>
          <w:rFonts w:eastAsia="Times New Roman"/>
          <w:spacing w:val="16"/>
          <w:sz w:val="20"/>
        </w:rPr>
        <w:t xml:space="preserve"> </w:t>
      </w:r>
      <w:r w:rsidRPr="002D0A56">
        <w:rPr>
          <w:rFonts w:eastAsia="Times New Roman"/>
          <w:sz w:val="20"/>
        </w:rPr>
        <w:t>in</w:t>
      </w:r>
      <w:r w:rsidRPr="002D0A56">
        <w:rPr>
          <w:rFonts w:eastAsia="Times New Roman"/>
          <w:spacing w:val="17"/>
          <w:sz w:val="20"/>
        </w:rPr>
        <w:t xml:space="preserve"> </w:t>
      </w:r>
      <w:r w:rsidRPr="00695692">
        <w:rPr>
          <w:rFonts w:eastAsia="Times New Roman"/>
          <w:sz w:val="20"/>
        </w:rPr>
        <w:t>Table 9-322al (EHT</w:t>
      </w:r>
      <w:r w:rsidR="00695692">
        <w:rPr>
          <w:rFonts w:eastAsia="Times New Roman"/>
          <w:sz w:val="20"/>
        </w:rPr>
        <w:t xml:space="preserve"> </w:t>
      </w:r>
      <w:r w:rsidRPr="00695692">
        <w:rPr>
          <w:rFonts w:eastAsia="Times New Roman"/>
          <w:sz w:val="20"/>
        </w:rPr>
        <w:t>Operation Information subfields).</w:t>
      </w:r>
    </w:p>
    <w:p w14:paraId="0C2E256F" w14:textId="77777777" w:rsidR="00910574" w:rsidRPr="002D0A56" w:rsidRDefault="00910574" w:rsidP="00910574">
      <w:pPr>
        <w:widowControl w:val="0"/>
        <w:kinsoku w:val="0"/>
        <w:overflowPunct w:val="0"/>
        <w:autoSpaceDE w:val="0"/>
        <w:autoSpaceDN w:val="0"/>
        <w:adjustRightInd w:val="0"/>
        <w:spacing w:line="200" w:lineRule="exact"/>
        <w:ind w:left="196"/>
        <w:rPr>
          <w:rFonts w:eastAsia="Times New Roman"/>
          <w:sz w:val="18"/>
          <w:szCs w:val="18"/>
        </w:rPr>
      </w:pPr>
      <w:r w:rsidRPr="002D0A56">
        <w:rPr>
          <w:rFonts w:eastAsia="Times New Roman"/>
          <w:sz w:val="18"/>
          <w:szCs w:val="18"/>
        </w:rPr>
        <w:t>7</w:t>
      </w:r>
    </w:p>
    <w:p w14:paraId="615EBDE2" w14:textId="77777777" w:rsidR="00910574" w:rsidRPr="002D0A56" w:rsidRDefault="00910574" w:rsidP="00910574">
      <w:pPr>
        <w:widowControl w:val="0"/>
        <w:kinsoku w:val="0"/>
        <w:overflowPunct w:val="0"/>
        <w:autoSpaceDE w:val="0"/>
        <w:autoSpaceDN w:val="0"/>
        <w:adjustRightInd w:val="0"/>
        <w:spacing w:line="201" w:lineRule="exact"/>
        <w:ind w:left="196"/>
        <w:rPr>
          <w:rFonts w:eastAsia="Times New Roman"/>
          <w:sz w:val="18"/>
          <w:szCs w:val="18"/>
        </w:rPr>
      </w:pPr>
      <w:r w:rsidRPr="002D0A56">
        <w:rPr>
          <w:rFonts w:eastAsia="Times New Roman"/>
          <w:sz w:val="18"/>
          <w:szCs w:val="18"/>
        </w:rPr>
        <w:t>8</w:t>
      </w:r>
    </w:p>
    <w:p w14:paraId="0AA7678A" w14:textId="54483B7F" w:rsidR="00910574" w:rsidRPr="002D0A56" w:rsidRDefault="00910574" w:rsidP="00910574">
      <w:pPr>
        <w:widowControl w:val="0"/>
        <w:tabs>
          <w:tab w:val="left" w:pos="2507"/>
        </w:tabs>
        <w:kinsoku w:val="0"/>
        <w:overflowPunct w:val="0"/>
        <w:autoSpaceDE w:val="0"/>
        <w:autoSpaceDN w:val="0"/>
        <w:adjustRightInd w:val="0"/>
        <w:spacing w:line="232" w:lineRule="exact"/>
        <w:ind w:left="196"/>
        <w:outlineLvl w:val="2"/>
        <w:rPr>
          <w:rFonts w:ascii="Arial" w:eastAsia="Times New Roman" w:hAnsi="Arial" w:cs="Arial"/>
          <w:b/>
          <w:bCs/>
          <w:sz w:val="20"/>
        </w:rPr>
      </w:pPr>
      <w:proofErr w:type="gramStart"/>
      <w:r w:rsidRPr="002D0A56">
        <w:rPr>
          <w:rFonts w:eastAsia="Times New Roman"/>
          <w:position w:val="6"/>
          <w:sz w:val="18"/>
          <w:szCs w:val="18"/>
        </w:rPr>
        <w:t>9</w:t>
      </w:r>
      <w:bookmarkStart w:id="33" w:name="_bookmark37"/>
      <w:bookmarkEnd w:id="33"/>
      <w:r w:rsidR="00094318">
        <w:rPr>
          <w:rFonts w:eastAsia="Times New Roman"/>
          <w:position w:val="6"/>
          <w:sz w:val="18"/>
          <w:szCs w:val="18"/>
        </w:rPr>
        <w:t xml:space="preserve">  </w:t>
      </w:r>
      <w:r w:rsidRPr="002D0A56">
        <w:rPr>
          <w:rFonts w:ascii="Arial" w:eastAsia="Times New Roman" w:hAnsi="Arial" w:cs="Arial"/>
          <w:b/>
          <w:bCs/>
          <w:sz w:val="20"/>
        </w:rPr>
        <w:t>Table</w:t>
      </w:r>
      <w:proofErr w:type="gramEnd"/>
      <w:r w:rsidRPr="002D0A56">
        <w:rPr>
          <w:rFonts w:ascii="Arial" w:eastAsia="Times New Roman" w:hAnsi="Arial" w:cs="Arial"/>
          <w:b/>
          <w:bCs/>
          <w:sz w:val="20"/>
        </w:rPr>
        <w:t xml:space="preserve"> 9-322al—EHT Operation Information</w:t>
      </w:r>
      <w:r w:rsidRPr="002D0A56">
        <w:rPr>
          <w:rFonts w:ascii="Arial" w:eastAsia="Times New Roman" w:hAnsi="Arial" w:cs="Arial"/>
          <w:b/>
          <w:bCs/>
          <w:spacing w:val="-3"/>
          <w:sz w:val="20"/>
        </w:rPr>
        <w:t xml:space="preserve"> </w:t>
      </w:r>
      <w:r w:rsidRPr="002D0A56">
        <w:rPr>
          <w:rFonts w:ascii="Arial" w:eastAsia="Times New Roman" w:hAnsi="Arial" w:cs="Arial"/>
          <w:b/>
          <w:bCs/>
          <w:sz w:val="20"/>
        </w:rPr>
        <w:t>subfields</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533BC3D7" w14:textId="77777777" w:rsidR="00910574" w:rsidRPr="002D0A56" w:rsidRDefault="00910574" w:rsidP="00910574">
      <w:pPr>
        <w:widowControl w:val="0"/>
        <w:kinsoku w:val="0"/>
        <w:overflowPunct w:val="0"/>
        <w:autoSpaceDE w:val="0"/>
        <w:autoSpaceDN w:val="0"/>
        <w:adjustRightInd w:val="0"/>
        <w:spacing w:line="167" w:lineRule="exact"/>
        <w:ind w:left="106"/>
        <w:rPr>
          <w:rFonts w:eastAsia="Times New Roman"/>
          <w:sz w:val="18"/>
          <w:szCs w:val="18"/>
        </w:rPr>
      </w:pPr>
      <w:r w:rsidRPr="002D0A56">
        <w:rPr>
          <w:rFonts w:eastAsia="Times New Roman"/>
          <w:sz w:val="18"/>
          <w:szCs w:val="18"/>
        </w:rPr>
        <w:t>10</w:t>
      </w:r>
    </w:p>
    <w:p w14:paraId="36D4FD7A" w14:textId="77777777" w:rsidR="00910574" w:rsidRPr="002D0A56" w:rsidRDefault="00910574" w:rsidP="00910574">
      <w:pPr>
        <w:widowControl w:val="0"/>
        <w:kinsoku w:val="0"/>
        <w:overflowPunct w:val="0"/>
        <w:autoSpaceDE w:val="0"/>
        <w:autoSpaceDN w:val="0"/>
        <w:adjustRightInd w:val="0"/>
        <w:spacing w:line="200" w:lineRule="exact"/>
        <w:ind w:left="114"/>
        <w:rPr>
          <w:rFonts w:eastAsia="Times New Roman"/>
          <w:spacing w:val="-8"/>
          <w:sz w:val="18"/>
          <w:szCs w:val="18"/>
        </w:rPr>
      </w:pPr>
      <w:r w:rsidRPr="002D0A56">
        <w:rPr>
          <w:rFonts w:eastAsia="Times New Roman"/>
          <w:noProof/>
          <w:sz w:val="20"/>
          <w:lang w:eastAsia="zh-CN"/>
        </w:rPr>
        <mc:AlternateContent>
          <mc:Choice Requires="wps">
            <w:drawing>
              <wp:anchor distT="0" distB="0" distL="114300" distR="114300" simplePos="0" relativeHeight="251662336" behindDoc="0" locked="0" layoutInCell="0" allowOverlap="1" wp14:anchorId="4F9F3DE0" wp14:editId="2B15A3E0">
                <wp:simplePos x="0" y="0"/>
                <wp:positionH relativeFrom="page">
                  <wp:posOffset>1395351</wp:posOffset>
                </wp:positionH>
                <wp:positionV relativeFrom="paragraph">
                  <wp:posOffset>78625</wp:posOffset>
                </wp:positionV>
                <wp:extent cx="5777345" cy="2861953"/>
                <wp:effectExtent l="0" t="0" r="13970" b="1460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345" cy="286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AE2176" w14:paraId="357E9160" w14:textId="77777777" w:rsidTr="00AE2176">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AE2176" w:rsidRDefault="00AE2176">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AE2176" w:rsidRDefault="00AE2176">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AE2176" w:rsidRDefault="00AE2176">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AE2176" w14:paraId="27DEC950" w14:textId="77777777" w:rsidTr="00AE2176">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AE2176" w:rsidRDefault="00AE2176">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AE2176" w:rsidRDefault="00AE2176">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AE2176" w:rsidRDefault="00AE2176">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AE2176" w:rsidRDefault="00AE2176">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AE2176" w:rsidRDefault="00AE2176">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AE2176" w:rsidRDefault="00AE2176">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AE2176" w:rsidRDefault="00AE2176">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AE2176" w:rsidRDefault="00AE2176">
                                  <w:pPr>
                                    <w:pStyle w:val="TableParagraph"/>
                                    <w:kinsoku w:val="0"/>
                                    <w:overflowPunct w:val="0"/>
                                    <w:spacing w:line="200" w:lineRule="exact"/>
                                    <w:ind w:left="130"/>
                                    <w:rPr>
                                      <w:sz w:val="18"/>
                                      <w:szCs w:val="18"/>
                                    </w:rPr>
                                  </w:pPr>
                                  <w:r>
                                    <w:rPr>
                                      <w:sz w:val="18"/>
                                      <w:szCs w:val="18"/>
                                    </w:rPr>
                                    <w:t>Other values are reserved.</w:t>
                                  </w:r>
                                </w:p>
                              </w:tc>
                            </w:tr>
                            <w:tr w:rsidR="00AE2176" w14:paraId="23CCBA28" w14:textId="77777777" w:rsidTr="00AE2176">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AE2176" w:rsidRDefault="00AE2176">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r>
                            <w:tr w:rsidR="00AE2176" w14:paraId="42D78736" w14:textId="77777777" w:rsidTr="00AE2176">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AE2176" w:rsidRPr="0039266B" w:rsidRDefault="00AE2176" w:rsidP="00F11DCC">
                                  <w:pPr>
                                    <w:pStyle w:val="TableParagraph"/>
                                    <w:kinsoku w:val="0"/>
                                    <w:overflowPunct w:val="0"/>
                                    <w:spacing w:before="49" w:line="256" w:lineRule="auto"/>
                                    <w:ind w:left="117"/>
                                    <w:rPr>
                                      <w:b/>
                                      <w:bCs/>
                                      <w:sz w:val="18"/>
                                      <w:szCs w:val="18"/>
                                    </w:rPr>
                                  </w:pPr>
                                  <w:ins w:id="34"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AE2176" w:rsidRPr="0039266B" w:rsidRDefault="00AE2176" w:rsidP="00F11DCC">
                                  <w:pPr>
                                    <w:pStyle w:val="TableParagraph"/>
                                    <w:kinsoku w:val="0"/>
                                    <w:overflowPunct w:val="0"/>
                                    <w:spacing w:before="49" w:line="256" w:lineRule="auto"/>
                                    <w:ind w:left="130"/>
                                    <w:rPr>
                                      <w:b/>
                                      <w:bCs/>
                                      <w:color w:val="FF0000"/>
                                      <w:sz w:val="18"/>
                                      <w:szCs w:val="18"/>
                                    </w:rPr>
                                  </w:pPr>
                                  <w:ins w:id="35"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AE2176" w:rsidRPr="0039266B" w:rsidRDefault="00AE2176" w:rsidP="00F11DCC">
                                  <w:pPr>
                                    <w:pStyle w:val="TableParagraph"/>
                                    <w:kinsoku w:val="0"/>
                                    <w:overflowPunct w:val="0"/>
                                    <w:spacing w:before="49" w:line="256" w:lineRule="auto"/>
                                    <w:ind w:left="130"/>
                                    <w:rPr>
                                      <w:b/>
                                      <w:bCs/>
                                      <w:color w:val="FF0000"/>
                                      <w:sz w:val="18"/>
                                      <w:szCs w:val="18"/>
                                    </w:rPr>
                                  </w:pPr>
                                  <w:ins w:id="36" w:author="Author">
                                    <w:r w:rsidRPr="0039266B">
                                      <w:rPr>
                                        <w:b/>
                                        <w:bCs/>
                                        <w:color w:val="FF0000"/>
                                        <w:sz w:val="18"/>
                                        <w:szCs w:val="18"/>
                                      </w:rPr>
                                      <w:t>Set to 1 if the Disabled Subchannel Bitmap field is present; set to 0 otherwise.</w:t>
                                    </w:r>
                                  </w:ins>
                                </w:p>
                              </w:tc>
                            </w:tr>
                          </w:tbl>
                          <w:p w14:paraId="616B03DF" w14:textId="77777777" w:rsidR="00AE2176" w:rsidRDefault="00AE2176"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3DE0" id="Text Box 9" o:spid="_x0000_s1029" type="#_x0000_t202" style="position:absolute;left:0;text-align:left;margin-left:109.85pt;margin-top:6.2pt;width:454.9pt;height:225.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" o:allowincell="f" filled="f" stroked="f">
                <v:textbox inset="0,0,0,0">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AE2176" w14:paraId="357E9160" w14:textId="77777777" w:rsidTr="00AE2176">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AE2176" w:rsidRDefault="00AE2176">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AE2176" w:rsidRDefault="00AE2176">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AE2176" w:rsidRDefault="00AE2176">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AE2176" w14:paraId="27DEC950" w14:textId="77777777" w:rsidTr="00AE2176">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AE2176" w:rsidRDefault="00AE2176">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AE2176" w:rsidRDefault="00AE2176">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AE2176" w:rsidRDefault="00AE2176">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AE2176" w:rsidRDefault="00AE2176">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AE2176" w:rsidRDefault="00AE2176">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AE2176" w:rsidRDefault="00AE2176">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AE2176" w:rsidRDefault="00AE2176">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AE2176" w:rsidRDefault="00AE2176">
                            <w:pPr>
                              <w:pStyle w:val="TableParagraph"/>
                              <w:kinsoku w:val="0"/>
                              <w:overflowPunct w:val="0"/>
                              <w:spacing w:line="200" w:lineRule="exact"/>
                              <w:ind w:left="130"/>
                              <w:rPr>
                                <w:sz w:val="18"/>
                                <w:szCs w:val="18"/>
                              </w:rPr>
                            </w:pPr>
                            <w:r>
                              <w:rPr>
                                <w:sz w:val="18"/>
                                <w:szCs w:val="18"/>
                              </w:rPr>
                              <w:t>Other values are reserved.</w:t>
                            </w:r>
                          </w:p>
                        </w:tc>
                      </w:tr>
                      <w:tr w:rsidR="00AE2176" w14:paraId="23CCBA28" w14:textId="77777777" w:rsidTr="00AE2176">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AE2176" w:rsidRDefault="00AE2176">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r>
                      <w:tr w:rsidR="00AE2176" w14:paraId="42D78736" w14:textId="77777777" w:rsidTr="00AE2176">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AE2176" w:rsidRPr="0039266B" w:rsidRDefault="00AE2176" w:rsidP="00F11DCC">
                            <w:pPr>
                              <w:pStyle w:val="TableParagraph"/>
                              <w:kinsoku w:val="0"/>
                              <w:overflowPunct w:val="0"/>
                              <w:spacing w:before="49" w:line="256" w:lineRule="auto"/>
                              <w:ind w:left="117"/>
                              <w:rPr>
                                <w:b/>
                                <w:bCs/>
                                <w:sz w:val="18"/>
                                <w:szCs w:val="18"/>
                              </w:rPr>
                            </w:pPr>
                            <w:ins w:id="37"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AE2176" w:rsidRPr="0039266B" w:rsidRDefault="00AE2176" w:rsidP="00F11DCC">
                            <w:pPr>
                              <w:pStyle w:val="TableParagraph"/>
                              <w:kinsoku w:val="0"/>
                              <w:overflowPunct w:val="0"/>
                              <w:spacing w:before="49" w:line="256" w:lineRule="auto"/>
                              <w:ind w:left="130"/>
                              <w:rPr>
                                <w:b/>
                                <w:bCs/>
                                <w:color w:val="FF0000"/>
                                <w:sz w:val="18"/>
                                <w:szCs w:val="18"/>
                              </w:rPr>
                            </w:pPr>
                            <w:ins w:id="38"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AE2176" w:rsidRPr="0039266B" w:rsidRDefault="00AE2176" w:rsidP="00F11DCC">
                            <w:pPr>
                              <w:pStyle w:val="TableParagraph"/>
                              <w:kinsoku w:val="0"/>
                              <w:overflowPunct w:val="0"/>
                              <w:spacing w:before="49" w:line="256" w:lineRule="auto"/>
                              <w:ind w:left="130"/>
                              <w:rPr>
                                <w:b/>
                                <w:bCs/>
                                <w:color w:val="FF0000"/>
                                <w:sz w:val="18"/>
                                <w:szCs w:val="18"/>
                              </w:rPr>
                            </w:pPr>
                            <w:ins w:id="39" w:author="Author">
                              <w:r w:rsidRPr="0039266B">
                                <w:rPr>
                                  <w:b/>
                                  <w:bCs/>
                                  <w:color w:val="FF0000"/>
                                  <w:sz w:val="18"/>
                                  <w:szCs w:val="18"/>
                                </w:rPr>
                                <w:t>Set to 1 if the Disabled Subchannel Bitmap field is present; set to 0 otherwise.</w:t>
                              </w:r>
                            </w:ins>
                          </w:p>
                        </w:tc>
                      </w:tr>
                    </w:tbl>
                    <w:p w14:paraId="616B03DF" w14:textId="77777777" w:rsidR="00AE2176" w:rsidRDefault="00AE2176" w:rsidP="00910574">
                      <w:pPr>
                        <w:pStyle w:val="BodyText0"/>
                        <w:kinsoku w:val="0"/>
                        <w:overflowPunct w:val="0"/>
                        <w:rPr>
                          <w:sz w:val="24"/>
                          <w:szCs w:val="24"/>
                        </w:rPr>
                      </w:pPr>
                    </w:p>
                  </w:txbxContent>
                </v:textbox>
                <w10:wrap anchorx="page"/>
              </v:shape>
            </w:pict>
          </mc:Fallback>
        </mc:AlternateContent>
      </w:r>
      <w:r w:rsidRPr="002D0A56">
        <w:rPr>
          <w:rFonts w:eastAsia="Times New Roman"/>
          <w:spacing w:val="-8"/>
          <w:sz w:val="18"/>
          <w:szCs w:val="18"/>
        </w:rPr>
        <w:t>11</w:t>
      </w:r>
    </w:p>
    <w:p w14:paraId="240CFA2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12</w:t>
      </w:r>
    </w:p>
    <w:p w14:paraId="20E572ED"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13</w:t>
      </w:r>
    </w:p>
    <w:p w14:paraId="1D76AFE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14</w:t>
      </w:r>
    </w:p>
    <w:p w14:paraId="6D465D5F"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15</w:t>
      </w:r>
    </w:p>
    <w:p w14:paraId="3F78F16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16</w:t>
      </w:r>
    </w:p>
    <w:p w14:paraId="1DD21234"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17</w:t>
      </w:r>
    </w:p>
    <w:p w14:paraId="1F110C31"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18</w:t>
      </w:r>
    </w:p>
    <w:p w14:paraId="6C0D693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19</w:t>
      </w:r>
    </w:p>
    <w:p w14:paraId="598A9D1A"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20</w:t>
      </w:r>
    </w:p>
    <w:p w14:paraId="35B9CFC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21</w:t>
      </w:r>
    </w:p>
    <w:p w14:paraId="3464DD4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22</w:t>
      </w:r>
    </w:p>
    <w:p w14:paraId="3E9BAEC8" w14:textId="3197BD3F" w:rsidR="00910574" w:rsidRPr="00F11DCC" w:rsidRDefault="00910574" w:rsidP="00F11DCC">
      <w:pPr>
        <w:widowControl w:val="0"/>
        <w:kinsoku w:val="0"/>
        <w:overflowPunct w:val="0"/>
        <w:autoSpaceDE w:val="0"/>
        <w:autoSpaceDN w:val="0"/>
        <w:adjustRightInd w:val="0"/>
        <w:spacing w:line="200" w:lineRule="exact"/>
        <w:ind w:left="106"/>
        <w:rPr>
          <w:rFonts w:eastAsia="Times New Roman"/>
          <w:sz w:val="18"/>
          <w:szCs w:val="18"/>
        </w:rPr>
      </w:pPr>
    </w:p>
    <w:p w14:paraId="6AF79DA4" w14:textId="40F81029" w:rsidR="00F11DCC" w:rsidRPr="00F11DCC" w:rsidRDefault="00F11DCC" w:rsidP="00F11DCC">
      <w:pPr>
        <w:widowControl w:val="0"/>
        <w:tabs>
          <w:tab w:val="left" w:pos="659"/>
        </w:tabs>
        <w:kinsoku w:val="0"/>
        <w:overflowPunct w:val="0"/>
        <w:autoSpaceDE w:val="0"/>
        <w:autoSpaceDN w:val="0"/>
        <w:adjustRightInd w:val="0"/>
        <w:spacing w:after="0" w:line="296" w:lineRule="exact"/>
        <w:rPr>
          <w:ins w:id="40" w:author="Author"/>
          <w:rFonts w:eastAsia="Times New Roman"/>
          <w:sz w:val="20"/>
        </w:rPr>
      </w:pPr>
      <w:ins w:id="41" w:author="Author">
        <w:r w:rsidRPr="00F11DCC">
          <w:rPr>
            <w:rFonts w:eastAsia="Times New Roman"/>
            <w:sz w:val="20"/>
          </w:rPr>
          <w:t xml:space="preserve">The Disabled Subchannel Bitmap field is present if the Disabled Subchannel Bitmap Present subfield is 1 and provides a list of subchannels that are </w:t>
        </w:r>
        <w:r w:rsidR="0074756F">
          <w:rPr>
            <w:rFonts w:eastAsia="Times New Roman"/>
            <w:sz w:val="20"/>
          </w:rPr>
          <w:t xml:space="preserve">punctured </w:t>
        </w:r>
        <w:r w:rsidRPr="00F11DCC">
          <w:rPr>
            <w:rFonts w:eastAsia="Times New Roman"/>
            <w:sz w:val="20"/>
          </w:rPr>
          <w:t xml:space="preserve">within the BSS bandwidth; </w:t>
        </w:r>
        <w:proofErr w:type="gramStart"/>
        <w:r w:rsidRPr="00F11DCC">
          <w:rPr>
            <w:rFonts w:eastAsia="Times New Roman"/>
            <w:sz w:val="20"/>
          </w:rPr>
          <w:t>otherwise</w:t>
        </w:r>
        <w:proofErr w:type="gramEnd"/>
        <w:r w:rsidRPr="00F11DCC">
          <w:rPr>
            <w:rFonts w:eastAsia="Times New Roman"/>
            <w:sz w:val="20"/>
          </w:rPr>
          <w:t xml:space="preserve"> it is not present. </w:t>
        </w:r>
      </w:ins>
      <w:r w:rsidR="00E56154" w:rsidRPr="00611AA6">
        <w:rPr>
          <w:bCs/>
          <w:highlight w:val="yellow"/>
        </w:rPr>
        <w:t>[CI</w:t>
      </w:r>
      <w:r w:rsidR="00E56154" w:rsidRPr="00094318">
        <w:rPr>
          <w:bCs/>
          <w:highlight w:val="yellow"/>
        </w:rPr>
        <w:t>D 1086, 1667, 2148, 2147</w:t>
      </w:r>
      <w:r w:rsidR="00E56154" w:rsidRPr="00611AA6">
        <w:rPr>
          <w:bCs/>
          <w:highlight w:val="yellow"/>
        </w:rPr>
        <w:t>]</w:t>
      </w:r>
    </w:p>
    <w:p w14:paraId="38678AB9" w14:textId="77777777" w:rsidR="00F11DCC" w:rsidRPr="00F11DCC" w:rsidRDefault="00F11DCC" w:rsidP="00F11DCC">
      <w:pPr>
        <w:widowControl w:val="0"/>
        <w:tabs>
          <w:tab w:val="left" w:pos="659"/>
        </w:tabs>
        <w:kinsoku w:val="0"/>
        <w:overflowPunct w:val="0"/>
        <w:autoSpaceDE w:val="0"/>
        <w:autoSpaceDN w:val="0"/>
        <w:adjustRightInd w:val="0"/>
        <w:spacing w:after="0" w:line="296" w:lineRule="exact"/>
        <w:ind w:left="660"/>
        <w:rPr>
          <w:ins w:id="42" w:author="Author"/>
          <w:rFonts w:eastAsia="Times New Roman"/>
          <w:sz w:val="20"/>
        </w:rPr>
      </w:pPr>
    </w:p>
    <w:p w14:paraId="7741B5A4" w14:textId="1F093889" w:rsidR="00F11DCC" w:rsidRDefault="00F11DCC" w:rsidP="00F11DCC">
      <w:pPr>
        <w:widowControl w:val="0"/>
        <w:tabs>
          <w:tab w:val="left" w:pos="659"/>
        </w:tabs>
        <w:kinsoku w:val="0"/>
        <w:overflowPunct w:val="0"/>
        <w:autoSpaceDE w:val="0"/>
        <w:autoSpaceDN w:val="0"/>
        <w:adjustRightInd w:val="0"/>
        <w:spacing w:after="0" w:line="296" w:lineRule="exact"/>
        <w:rPr>
          <w:bCs/>
        </w:rPr>
      </w:pPr>
      <w:ins w:id="43" w:author="Author">
        <w:r w:rsidRPr="00F11DCC">
          <w:rPr>
            <w:rFonts w:eastAsia="Times New Roman"/>
            <w:sz w:val="20"/>
          </w:rPr>
          <w:t>The Disabled Subchannel Bitmap field is a 16</w:t>
        </w:r>
        <w:r>
          <w:rPr>
            <w:rFonts w:eastAsia="Times New Roman"/>
            <w:sz w:val="20"/>
          </w:rPr>
          <w:t>-</w:t>
        </w:r>
        <w:r w:rsidRPr="00F11DCC">
          <w:rPr>
            <w:rFonts w:eastAsia="Times New Roman"/>
            <w:sz w:val="20"/>
          </w:rPr>
          <w:t xml:space="preserve">bit bitmap where the lowest numbered bit corresponds to the 20 MHz subchannel that lies within the BSS bandwidth and that has the lowest frequency of the set of all 20 MHz subchannels within the BSS bandwidth. Each successive bit in the bitmap corresponds to the next higher frequency 20 MHz subchannel. </w:t>
        </w:r>
        <w:r w:rsidR="00F866CE" w:rsidRPr="00F866CE">
          <w:rPr>
            <w:rFonts w:eastAsia="Times New Roman"/>
            <w:sz w:val="20"/>
          </w:rPr>
          <w:t>A bit in the bitmap is set to 1 to indicate the corresponding 20</w:t>
        </w:r>
        <w:r w:rsidR="00DB4E70">
          <w:rPr>
            <w:rFonts w:eastAsia="Times New Roman"/>
            <w:sz w:val="20"/>
          </w:rPr>
          <w:t xml:space="preserve"> </w:t>
        </w:r>
        <w:r w:rsidR="00F866CE" w:rsidRPr="00F866CE">
          <w:rPr>
            <w:rFonts w:eastAsia="Times New Roman"/>
            <w:sz w:val="20"/>
          </w:rPr>
          <w:t>M</w:t>
        </w:r>
        <w:r w:rsidR="00DB4E70">
          <w:rPr>
            <w:rFonts w:eastAsia="Times New Roman"/>
            <w:sz w:val="20"/>
          </w:rPr>
          <w:t>H</w:t>
        </w:r>
        <w:r w:rsidR="00F866CE" w:rsidRPr="00F866CE">
          <w:rPr>
            <w:rFonts w:eastAsia="Times New Roman"/>
            <w:sz w:val="20"/>
          </w:rPr>
          <w:t>z subchannel is punctured and set to 0 to indicate the corresponding 20</w:t>
        </w:r>
        <w:r w:rsidR="00DB4E70">
          <w:rPr>
            <w:rFonts w:eastAsia="Times New Roman"/>
            <w:sz w:val="20"/>
          </w:rPr>
          <w:t xml:space="preserve"> </w:t>
        </w:r>
        <w:r w:rsidR="00F866CE" w:rsidRPr="00F866CE">
          <w:rPr>
            <w:rFonts w:eastAsia="Times New Roman"/>
            <w:sz w:val="20"/>
          </w:rPr>
          <w:t>MHz subchannel is not punctured</w:t>
        </w:r>
        <w:r w:rsidR="00F866CE">
          <w:rPr>
            <w:rFonts w:eastAsia="Times New Roman"/>
            <w:sz w:val="20"/>
          </w:rPr>
          <w:t>.</w:t>
        </w:r>
        <w:r w:rsidR="00F866CE" w:rsidRPr="00F866CE">
          <w:rPr>
            <w:rFonts w:eastAsia="Times New Roman"/>
            <w:sz w:val="20"/>
            <w:highlight w:val="yellow"/>
          </w:rPr>
          <w:t xml:space="preserve"> </w:t>
        </w:r>
      </w:ins>
      <w:r w:rsidR="00094318" w:rsidRPr="00611AA6">
        <w:rPr>
          <w:bCs/>
          <w:highlight w:val="yellow"/>
        </w:rPr>
        <w:t>[CI</w:t>
      </w:r>
      <w:r w:rsidR="00094318" w:rsidRPr="00094318">
        <w:rPr>
          <w:bCs/>
          <w:highlight w:val="yellow"/>
        </w:rPr>
        <w:t>D 1086, 1667, 2148, 2147</w:t>
      </w:r>
      <w:r w:rsidR="00094318" w:rsidRPr="00611AA6">
        <w:rPr>
          <w:bCs/>
          <w:highlight w:val="yellow"/>
        </w:rPr>
        <w:t>]</w:t>
      </w:r>
    </w:p>
    <w:p w14:paraId="3750C251" w14:textId="545C9764"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7F28B5A9" w14:textId="57CE0888"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162A383A" w14:textId="77777777" w:rsidR="008C2701" w:rsidRPr="00094318" w:rsidRDefault="008C2701" w:rsidP="00F11DCC">
      <w:pPr>
        <w:widowControl w:val="0"/>
        <w:tabs>
          <w:tab w:val="left" w:pos="659"/>
        </w:tabs>
        <w:kinsoku w:val="0"/>
        <w:overflowPunct w:val="0"/>
        <w:autoSpaceDE w:val="0"/>
        <w:autoSpaceDN w:val="0"/>
        <w:adjustRightInd w:val="0"/>
        <w:spacing w:after="0" w:line="296" w:lineRule="exact"/>
        <w:rPr>
          <w:ins w:id="44" w:author="Author"/>
          <w:rFonts w:eastAsia="Times New Roman"/>
          <w:b/>
          <w:bCs/>
          <w:sz w:val="20"/>
        </w:rPr>
      </w:pPr>
    </w:p>
    <w:p w14:paraId="11833DBE" w14:textId="77777777" w:rsidR="0082784D" w:rsidRDefault="0082784D" w:rsidP="003A2544">
      <w:pPr>
        <w:rPr>
          <w:bCs/>
        </w:rPr>
      </w:pPr>
    </w:p>
    <w:p w14:paraId="1BB1ED5D" w14:textId="77777777" w:rsidR="0082784D" w:rsidRDefault="0082784D" w:rsidP="003A2544">
      <w:pPr>
        <w:rPr>
          <w:bCs/>
        </w:rPr>
      </w:pPr>
    </w:p>
    <w:p w14:paraId="65A33B70" w14:textId="6D544DDE" w:rsidR="00662D8A" w:rsidRDefault="008C2701" w:rsidP="00A60EF3">
      <w:pPr>
        <w:rPr>
          <w:b/>
          <w:i/>
          <w:iCs/>
          <w:highlight w:val="cyan"/>
        </w:rPr>
      </w:pPr>
      <w:r w:rsidRPr="00261FEA">
        <w:rPr>
          <w:b/>
          <w:i/>
          <w:iCs/>
          <w:highlight w:val="cyan"/>
        </w:rPr>
        <w:lastRenderedPageBreak/>
        <w:t xml:space="preserve">Discussion: Proposed changes below address </w:t>
      </w:r>
      <w:r w:rsidRPr="00307EBB">
        <w:rPr>
          <w:b/>
          <w:i/>
          <w:iCs/>
          <w:highlight w:val="cyan"/>
        </w:rPr>
        <w:t xml:space="preserve">CID </w:t>
      </w:r>
      <w:bookmarkStart w:id="45" w:name="_Hlk66334342"/>
      <w:r w:rsidRPr="00307EBB">
        <w:rPr>
          <w:b/>
          <w:i/>
          <w:iCs/>
          <w:highlight w:val="cyan"/>
        </w:rPr>
        <w:t>1086, 1667, 2148, 2147</w:t>
      </w:r>
      <w:bookmarkEnd w:id="45"/>
      <w:r w:rsidR="00AA3B84">
        <w:rPr>
          <w:b/>
          <w:i/>
          <w:iCs/>
          <w:highlight w:val="cyan"/>
        </w:rPr>
        <w:t>:</w:t>
      </w:r>
    </w:p>
    <w:p w14:paraId="5E2F15F9" w14:textId="039DCF41" w:rsidR="00627FE1" w:rsidRPr="00B070D1" w:rsidRDefault="0092684D" w:rsidP="00B070D1">
      <w:pPr>
        <w:pStyle w:val="ListParagraph"/>
        <w:numPr>
          <w:ilvl w:val="0"/>
          <w:numId w:val="30"/>
        </w:numPr>
        <w:rPr>
          <w:b/>
          <w:i/>
          <w:iCs/>
          <w:highlight w:val="cyan"/>
        </w:rPr>
      </w:pPr>
      <w:r>
        <w:rPr>
          <w:b/>
          <w:i/>
          <w:iCs/>
          <w:highlight w:val="cyan"/>
        </w:rPr>
        <w:t xml:space="preserve">To address </w:t>
      </w:r>
      <w:r w:rsidRPr="00307EBB">
        <w:rPr>
          <w:b/>
          <w:i/>
          <w:iCs/>
          <w:highlight w:val="cyan"/>
        </w:rPr>
        <w:t>CID 1086, 1667, 2148, 214</w:t>
      </w:r>
      <w:r>
        <w:rPr>
          <w:b/>
          <w:i/>
          <w:iCs/>
          <w:highlight w:val="cyan"/>
        </w:rPr>
        <w:t>7,</w:t>
      </w:r>
      <w:r w:rsidR="0028639B">
        <w:rPr>
          <w:b/>
          <w:i/>
          <w:iCs/>
          <w:highlight w:val="cyan"/>
        </w:rPr>
        <w:t xml:space="preserve"> the </w:t>
      </w:r>
      <w:r w:rsidR="00B2422A">
        <w:rPr>
          <w:b/>
          <w:i/>
          <w:iCs/>
          <w:highlight w:val="cyan"/>
        </w:rPr>
        <w:t xml:space="preserve">corresponding </w:t>
      </w:r>
      <w:r w:rsidR="007C7B43">
        <w:rPr>
          <w:b/>
          <w:i/>
          <w:iCs/>
          <w:highlight w:val="cyan"/>
        </w:rPr>
        <w:t>procedures</w:t>
      </w:r>
      <w:r w:rsidR="000514BE">
        <w:rPr>
          <w:b/>
          <w:i/>
          <w:iCs/>
          <w:highlight w:val="cyan"/>
        </w:rPr>
        <w:t xml:space="preserve"> </w:t>
      </w:r>
      <w:r w:rsidR="001C2076">
        <w:rPr>
          <w:b/>
          <w:i/>
          <w:iCs/>
          <w:highlight w:val="cyan"/>
        </w:rPr>
        <w:t xml:space="preserve">are defined </w:t>
      </w:r>
      <w:r w:rsidR="000514BE">
        <w:rPr>
          <w:b/>
          <w:i/>
          <w:iCs/>
          <w:highlight w:val="cyan"/>
        </w:rPr>
        <w:t xml:space="preserve">on how </w:t>
      </w:r>
      <w:r w:rsidR="00C5245C">
        <w:rPr>
          <w:b/>
          <w:i/>
          <w:iCs/>
          <w:highlight w:val="cyan"/>
        </w:rPr>
        <w:t xml:space="preserve">an AP </w:t>
      </w:r>
      <w:r w:rsidR="000514BE">
        <w:rPr>
          <w:b/>
          <w:i/>
          <w:iCs/>
          <w:highlight w:val="cyan"/>
        </w:rPr>
        <w:t>signal</w:t>
      </w:r>
      <w:r w:rsidR="00C5245C">
        <w:rPr>
          <w:b/>
          <w:i/>
          <w:iCs/>
          <w:highlight w:val="cyan"/>
        </w:rPr>
        <w:t xml:space="preserve">s a puncturing pattern </w:t>
      </w:r>
      <w:r w:rsidR="00943E1F">
        <w:rPr>
          <w:b/>
          <w:i/>
          <w:iCs/>
          <w:highlight w:val="cyan"/>
        </w:rPr>
        <w:t>in BSS Operation parameters</w:t>
      </w:r>
    </w:p>
    <w:p w14:paraId="26029578" w14:textId="496F07BB" w:rsidR="008C5166" w:rsidRDefault="008C5166" w:rsidP="00A60EF3">
      <w:pPr>
        <w:rPr>
          <w:b/>
          <w:i/>
          <w:iCs/>
          <w:highlight w:val="cyan"/>
        </w:rPr>
      </w:pPr>
      <w:r w:rsidRPr="00062905">
        <w:rPr>
          <w:b/>
          <w:i/>
          <w:iCs/>
          <w:highlight w:val="yellow"/>
        </w:rPr>
        <w:t xml:space="preserve">TGbe editor: Please </w:t>
      </w:r>
      <w:r>
        <w:rPr>
          <w:b/>
          <w:i/>
          <w:iCs/>
          <w:highlight w:val="yellow"/>
        </w:rPr>
        <w:t xml:space="preserve">add </w:t>
      </w:r>
      <w:r w:rsidR="00AA3B84">
        <w:rPr>
          <w:b/>
          <w:i/>
          <w:iCs/>
          <w:highlight w:val="yellow"/>
        </w:rPr>
        <w:t>a new</w:t>
      </w:r>
      <w:r>
        <w:rPr>
          <w:b/>
          <w:i/>
          <w:iCs/>
          <w:highlight w:val="yellow"/>
        </w:rPr>
        <w:t xml:space="preserve"> subclause </w:t>
      </w:r>
      <w:r w:rsidR="00AA3B84">
        <w:rPr>
          <w:b/>
          <w:i/>
          <w:iCs/>
          <w:highlight w:val="yellow"/>
        </w:rPr>
        <w:t>35.9.x</w:t>
      </w:r>
      <w:r>
        <w:rPr>
          <w:b/>
          <w:i/>
          <w:iCs/>
          <w:highlight w:val="yellow"/>
        </w:rPr>
        <w:t xml:space="preserve"> as </w:t>
      </w:r>
      <w:proofErr w:type="gramStart"/>
      <w:r>
        <w:rPr>
          <w:b/>
          <w:i/>
          <w:iCs/>
          <w:highlight w:val="yellow"/>
        </w:rPr>
        <w:t>follows</w:t>
      </w:r>
      <w:proofErr w:type="gramEnd"/>
    </w:p>
    <w:p w14:paraId="181F1DBB" w14:textId="4441EBE2" w:rsidR="00DA3B13" w:rsidRDefault="00E007D5" w:rsidP="00DA3B13">
      <w:pPr>
        <w:rPr>
          <w:ins w:id="46" w:author="Author"/>
          <w:b/>
        </w:rPr>
      </w:pPr>
      <w:r w:rsidRPr="00E007D5">
        <w:rPr>
          <w:b/>
        </w:rPr>
        <w:t>35.</w:t>
      </w:r>
      <w:ins w:id="47" w:author="Author">
        <w:r w:rsidR="00F47B91">
          <w:rPr>
            <w:b/>
          </w:rPr>
          <w:t>1</w:t>
        </w:r>
        <w:del w:id="48" w:author="Yanjun Sun" w:date="2021-05-28T10:56:00Z">
          <w:r w:rsidR="00F47B91" w:rsidDel="00660A50">
            <w:rPr>
              <w:b/>
            </w:rPr>
            <w:delText>2</w:delText>
          </w:r>
        </w:del>
      </w:ins>
      <w:ins w:id="49" w:author="Yanjun Sun" w:date="2021-05-28T10:56:00Z">
        <w:r w:rsidR="00660A50">
          <w:rPr>
            <w:b/>
          </w:rPr>
          <w:t>0</w:t>
        </w:r>
      </w:ins>
      <w:r w:rsidRPr="00E007D5">
        <w:rPr>
          <w:b/>
        </w:rPr>
        <w:t xml:space="preserve"> EHT BSS operation</w:t>
      </w:r>
      <w:r w:rsidR="007E6789">
        <w:rPr>
          <w:b/>
        </w:rPr>
        <w:t xml:space="preserve"> </w:t>
      </w:r>
      <w:r w:rsidR="007E6789" w:rsidRPr="00611AA6">
        <w:rPr>
          <w:bCs/>
          <w:highlight w:val="yellow"/>
        </w:rPr>
        <w:t>[CI</w:t>
      </w:r>
      <w:r w:rsidR="007E6789" w:rsidRPr="00094318">
        <w:rPr>
          <w:bCs/>
          <w:highlight w:val="yellow"/>
        </w:rPr>
        <w:t xml:space="preserve">D </w:t>
      </w:r>
      <w:r w:rsidR="00CD2E4F" w:rsidRPr="00CD2E4F">
        <w:rPr>
          <w:highlight w:val="yellow"/>
        </w:rPr>
        <w:t>1086, 1667, 2148, 2147</w:t>
      </w:r>
      <w:r w:rsidR="007E6789" w:rsidRPr="00611AA6">
        <w:rPr>
          <w:bCs/>
          <w:highlight w:val="yellow"/>
        </w:rPr>
        <w:t>]</w:t>
      </w:r>
    </w:p>
    <w:p w14:paraId="7CC44B9F" w14:textId="300325B2" w:rsidR="00DA3B13" w:rsidRPr="008C2701" w:rsidRDefault="00DA3B13" w:rsidP="00DA3B13">
      <w:pPr>
        <w:rPr>
          <w:ins w:id="50" w:author="Author"/>
          <w:b/>
          <w:highlight w:val="cyan"/>
        </w:rPr>
      </w:pPr>
      <w:ins w:id="51" w:author="Author">
        <w:r w:rsidRPr="00E007D5">
          <w:rPr>
            <w:b/>
          </w:rPr>
          <w:t>35.</w:t>
        </w:r>
        <w:r w:rsidR="00F47B91">
          <w:rPr>
            <w:b/>
          </w:rPr>
          <w:t>1</w:t>
        </w:r>
        <w:del w:id="52" w:author="Yanjun Sun" w:date="2021-05-28T10:56:00Z">
          <w:r w:rsidR="00F47B91" w:rsidDel="00660A50">
            <w:rPr>
              <w:b/>
            </w:rPr>
            <w:delText>2</w:delText>
          </w:r>
        </w:del>
      </w:ins>
      <w:ins w:id="53" w:author="Yanjun Sun" w:date="2021-05-28T10:56:00Z">
        <w:r w:rsidR="00660A50">
          <w:rPr>
            <w:b/>
          </w:rPr>
          <w:t>0</w:t>
        </w:r>
      </w:ins>
      <w:ins w:id="54" w:author="Author">
        <w:r w:rsidRPr="00E007D5">
          <w:rPr>
            <w:b/>
          </w:rPr>
          <w:t>.x Preamble Puncturing Operation</w:t>
        </w:r>
      </w:ins>
      <w:r w:rsidR="007E6789">
        <w:rPr>
          <w:b/>
        </w:rPr>
        <w:t xml:space="preserve"> </w:t>
      </w:r>
    </w:p>
    <w:p w14:paraId="442D9106" w14:textId="1C23C767" w:rsidR="0067722D" w:rsidRDefault="00A811C1" w:rsidP="00354738">
      <w:pPr>
        <w:rPr>
          <w:ins w:id="55" w:author="Author"/>
          <w:bCs/>
        </w:rPr>
      </w:pPr>
      <w:r w:rsidRPr="00611AA6">
        <w:rPr>
          <w:bCs/>
          <w:highlight w:val="yellow"/>
        </w:rPr>
        <w:t>[CI</w:t>
      </w:r>
      <w:r w:rsidRPr="00094318">
        <w:rPr>
          <w:bCs/>
          <w:highlight w:val="yellow"/>
        </w:rPr>
        <w:t xml:space="preserve">D </w:t>
      </w:r>
      <w:r w:rsidRPr="00CD2E4F">
        <w:rPr>
          <w:highlight w:val="yellow"/>
        </w:rPr>
        <w:t>1086, 1667, 2148, 2147</w:t>
      </w:r>
      <w:r w:rsidRPr="00611AA6">
        <w:rPr>
          <w:bCs/>
          <w:highlight w:val="yellow"/>
        </w:rPr>
        <w:t>]</w:t>
      </w:r>
      <w:r>
        <w:rPr>
          <w:bCs/>
        </w:rPr>
        <w:t xml:space="preserve"> </w:t>
      </w:r>
      <w:ins w:id="56" w:author="Author">
        <w:r w:rsidR="0067722D" w:rsidRPr="0067722D">
          <w:rPr>
            <w:bCs/>
          </w:rPr>
          <w:t xml:space="preserve">An EHT AP may add the Disabled Subchannel Bitmap field in the EHT Operation element it includes in transmitted Management frames. </w:t>
        </w:r>
        <w:r w:rsidR="00E727A8" w:rsidRPr="00A70D4D">
          <w:rPr>
            <w:bCs/>
          </w:rPr>
          <w:t xml:space="preserve">The AP shall </w:t>
        </w:r>
        <w:r w:rsidR="0010545C" w:rsidRPr="00A70D4D">
          <w:rPr>
            <w:bCs/>
          </w:rPr>
          <w:t xml:space="preserve">set the </w:t>
        </w:r>
        <w:r w:rsidR="0010545C" w:rsidRPr="00A70D4D">
          <w:rPr>
            <w:rFonts w:eastAsia="Times New Roman"/>
          </w:rPr>
          <w:t xml:space="preserve">Disabled Subchannel Bitmap Present subfield to 1 </w:t>
        </w:r>
        <w:r w:rsidR="00F829CE">
          <w:rPr>
            <w:rFonts w:eastAsia="Times New Roman"/>
          </w:rPr>
          <w:t>and include</w:t>
        </w:r>
        <w:r w:rsidR="0010545C" w:rsidRPr="00A70D4D">
          <w:rPr>
            <w:rFonts w:eastAsia="Times New Roman"/>
          </w:rPr>
          <w:t xml:space="preserve"> t</w:t>
        </w:r>
        <w:r w:rsidR="00E727A8" w:rsidRPr="00A70D4D">
          <w:rPr>
            <w:rFonts w:eastAsia="Times New Roman"/>
          </w:rPr>
          <w:t xml:space="preserve">he Disabled Subchannel Bitmap field </w:t>
        </w:r>
        <w:r w:rsidR="00F829CE">
          <w:rPr>
            <w:rFonts w:eastAsia="Times New Roman"/>
          </w:rPr>
          <w:t xml:space="preserve">in </w:t>
        </w:r>
        <w:r w:rsidR="00722BE2">
          <w:rPr>
            <w:rFonts w:eastAsia="Times New Roman"/>
          </w:rPr>
          <w:t xml:space="preserve">the EHT Operation element if the AP </w:t>
        </w:r>
        <w:r w:rsidR="005A3B9B" w:rsidRPr="00A70D4D">
          <w:rPr>
            <w:rFonts w:eastAsia="Times New Roman"/>
          </w:rPr>
          <w:t>punctur</w:t>
        </w:r>
        <w:r w:rsidR="00722BE2">
          <w:rPr>
            <w:rFonts w:eastAsia="Times New Roman"/>
          </w:rPr>
          <w:t>es any</w:t>
        </w:r>
        <w:r w:rsidR="005A3B9B" w:rsidRPr="00A70D4D">
          <w:rPr>
            <w:rFonts w:eastAsia="Times New Roman"/>
          </w:rPr>
          <w:t xml:space="preserve"> subchannel</w:t>
        </w:r>
        <w:r w:rsidR="000C1D40" w:rsidRPr="00A70D4D">
          <w:rPr>
            <w:rFonts w:eastAsia="Times New Roman"/>
          </w:rPr>
          <w:t xml:space="preserve"> for the BSS</w:t>
        </w:r>
        <w:r w:rsidR="00990C98" w:rsidRPr="00A70D4D">
          <w:rPr>
            <w:rFonts w:eastAsia="Times New Roman"/>
          </w:rPr>
          <w:t xml:space="preserve">. Otherwise, </w:t>
        </w:r>
        <w:r w:rsidR="00A2018C" w:rsidRPr="00A70D4D">
          <w:rPr>
            <w:rFonts w:eastAsia="Times New Roman"/>
          </w:rPr>
          <w:t xml:space="preserve">the AP shall set </w:t>
        </w:r>
        <w:r w:rsidR="00A2018C" w:rsidRPr="00A70D4D">
          <w:rPr>
            <w:bCs/>
          </w:rPr>
          <w:t xml:space="preserve">the </w:t>
        </w:r>
        <w:r w:rsidR="00A2018C" w:rsidRPr="00A70D4D">
          <w:rPr>
            <w:rFonts w:eastAsia="Times New Roman"/>
          </w:rPr>
          <w:t xml:space="preserve">Disabled Subchannel Bitmap Present subfield to </w:t>
        </w:r>
        <w:r w:rsidR="00BB16E7" w:rsidRPr="00A70D4D">
          <w:rPr>
            <w:rFonts w:eastAsia="Times New Roman"/>
          </w:rPr>
          <w:t>0</w:t>
        </w:r>
        <w:r w:rsidR="004D5BDF">
          <w:rPr>
            <w:rFonts w:eastAsia="Times New Roman"/>
          </w:rPr>
          <w:t xml:space="preserve"> and </w:t>
        </w:r>
        <w:r w:rsidR="00A36D03">
          <w:rPr>
            <w:rFonts w:eastAsia="Times New Roman"/>
          </w:rPr>
          <w:t xml:space="preserve">not include </w:t>
        </w:r>
        <w:r w:rsidR="00A36D03" w:rsidRPr="00A70D4D">
          <w:rPr>
            <w:rFonts w:eastAsia="Times New Roman"/>
          </w:rPr>
          <w:t xml:space="preserve">the Disabled Subchannel Bitmap field </w:t>
        </w:r>
        <w:r w:rsidR="00A36D03">
          <w:rPr>
            <w:rFonts w:eastAsia="Times New Roman"/>
          </w:rPr>
          <w:t>in the EHT Operation element</w:t>
        </w:r>
        <w:r w:rsidR="00BB16E7" w:rsidRPr="00A70D4D">
          <w:rPr>
            <w:rFonts w:eastAsia="Times New Roman"/>
          </w:rPr>
          <w:t>.</w:t>
        </w:r>
        <w:r w:rsidR="00A2018C" w:rsidRPr="00A70D4D">
          <w:rPr>
            <w:rFonts w:eastAsia="Times New Roman"/>
          </w:rPr>
          <w:t xml:space="preserve"> </w:t>
        </w:r>
        <w:r w:rsidR="002866D0">
          <w:rPr>
            <w:rFonts w:eastAsia="Times New Roman"/>
          </w:rPr>
          <w:t>The</w:t>
        </w:r>
        <w:r w:rsidR="00AC0668">
          <w:rPr>
            <w:rFonts w:eastAsia="Times New Roman"/>
          </w:rPr>
          <w:t xml:space="preserve"> </w:t>
        </w:r>
        <w:r w:rsidR="00E852F1" w:rsidRPr="00A70D4D">
          <w:rPr>
            <w:rFonts w:eastAsia="Times New Roman"/>
          </w:rPr>
          <w:t>puncturing pattern in</w:t>
        </w:r>
        <w:r w:rsidR="00AC0668">
          <w:rPr>
            <w:rFonts w:eastAsia="Times New Roman"/>
          </w:rPr>
          <w:t>dicated in</w:t>
        </w:r>
        <w:r w:rsidR="00E852F1" w:rsidRPr="00A70D4D">
          <w:rPr>
            <w:rFonts w:eastAsia="Times New Roman"/>
          </w:rPr>
          <w:t xml:space="preserve"> the Disabled Subchannel Bitmap field </w:t>
        </w:r>
        <w:r w:rsidR="002866D0">
          <w:rPr>
            <w:rFonts w:eastAsia="Times New Roman"/>
          </w:rPr>
          <w:t xml:space="preserve">of the EHT Operation element </w:t>
        </w:r>
        <w:r w:rsidR="00E852F1" w:rsidRPr="00A70D4D">
          <w:rPr>
            <w:rFonts w:eastAsia="Times New Roman"/>
          </w:rPr>
          <w:t xml:space="preserve">shall </w:t>
        </w:r>
        <w:r w:rsidR="001A338F">
          <w:rPr>
            <w:rFonts w:eastAsia="Times New Roman"/>
          </w:rPr>
          <w:t xml:space="preserve">be selected from </w:t>
        </w:r>
        <w:r w:rsidR="00E852F1" w:rsidRPr="00A70D4D">
          <w:rPr>
            <w:rFonts w:eastAsia="Times New Roman"/>
          </w:rPr>
          <w:t xml:space="preserve">the non-OFDMA </w:t>
        </w:r>
        <w:r w:rsidR="002E4239">
          <w:rPr>
            <w:rFonts w:eastAsia="Times New Roman"/>
          </w:rPr>
          <w:t xml:space="preserve">puncturing </w:t>
        </w:r>
        <w:r w:rsidR="00E852F1" w:rsidRPr="00A70D4D">
          <w:rPr>
            <w:rFonts w:eastAsia="Times New Roman"/>
          </w:rPr>
          <w:t xml:space="preserve">patterns defined in </w:t>
        </w:r>
        <w:r w:rsidR="00354738" w:rsidRPr="00A70D4D">
          <w:rPr>
            <w:rFonts w:eastAsia="Times New Roman"/>
          </w:rPr>
          <w:t>Table 36-29 (5-bit punctured channel indication for the non-OFDMA case in an EHT MU PPDU)</w:t>
        </w:r>
        <w:r w:rsidR="00E852F1" w:rsidRPr="00A70D4D">
          <w:rPr>
            <w:rFonts w:eastAsia="Times New Roman"/>
          </w:rPr>
          <w:t xml:space="preserve">. </w:t>
        </w:r>
        <w:r w:rsidR="0067722D" w:rsidRPr="00A70D4D">
          <w:rPr>
            <w:bCs/>
          </w:rPr>
          <w:t>The AP may set each bit in the Disabled Subchannel Bitmap field to</w:t>
        </w:r>
        <w:r w:rsidR="00873532">
          <w:rPr>
            <w:bCs/>
          </w:rPr>
          <w:t xml:space="preserve"> a value subject to the following constraints</w:t>
        </w:r>
        <w:r w:rsidR="0067722D" w:rsidRPr="00A70D4D">
          <w:rPr>
            <w:bCs/>
          </w:rPr>
          <w:t>:</w:t>
        </w:r>
        <w:r w:rsidR="0067722D" w:rsidRPr="0067722D">
          <w:rPr>
            <w:bCs/>
          </w:rPr>
          <w:t xml:space="preserve"> </w:t>
        </w:r>
      </w:ins>
    </w:p>
    <w:p w14:paraId="2DBAD4C7" w14:textId="28DE8937" w:rsidR="00A80E23" w:rsidRPr="00354738" w:rsidRDefault="00A80E23" w:rsidP="00354738">
      <w:pPr>
        <w:rPr>
          <w:ins w:id="57" w:author="Author"/>
          <w:bCs/>
        </w:rPr>
      </w:pPr>
      <w:ins w:id="58" w:author="Author">
        <w:r>
          <w:rPr>
            <w:bCs/>
          </w:rPr>
          <w:t>-</w:t>
        </w:r>
        <w:r>
          <w:rPr>
            <w:bCs/>
          </w:rPr>
          <w:tab/>
          <w:t xml:space="preserve">The resulting puncturing pattern is </w:t>
        </w:r>
        <w:r w:rsidR="00D54A82">
          <w:rPr>
            <w:bCs/>
          </w:rPr>
          <w:t>one of the puncturing patterns selected above.</w:t>
        </w:r>
      </w:ins>
    </w:p>
    <w:p w14:paraId="23216228" w14:textId="77777777" w:rsidR="0067722D" w:rsidRPr="0067722D" w:rsidRDefault="0067722D" w:rsidP="0067722D">
      <w:pPr>
        <w:rPr>
          <w:ins w:id="59" w:author="Author"/>
          <w:bCs/>
        </w:rPr>
      </w:pPr>
      <w:ins w:id="60" w:author="Author">
        <w:r w:rsidRPr="0067722D">
          <w:rPr>
            <w:bCs/>
          </w:rPr>
          <w:t>-</w:t>
        </w:r>
        <w:r w:rsidRPr="0067722D">
          <w:rPr>
            <w:bCs/>
          </w:rPr>
          <w:tab/>
          <w:t>A bit in the bitmap that corresponds to a 20 MHz subchannel outside the BSS bandwidth shall be set to 1.</w:t>
        </w:r>
      </w:ins>
    </w:p>
    <w:p w14:paraId="52BF5D3D" w14:textId="1C4B05F4" w:rsidR="0067722D" w:rsidRPr="0067722D" w:rsidRDefault="0067722D" w:rsidP="0067722D">
      <w:pPr>
        <w:rPr>
          <w:ins w:id="61" w:author="Author"/>
          <w:bCs/>
        </w:rPr>
      </w:pPr>
      <w:ins w:id="62" w:author="Author">
        <w:r w:rsidRPr="0067722D">
          <w:rPr>
            <w:bCs/>
          </w:rPr>
          <w:t>-</w:t>
        </w:r>
        <w:r w:rsidRPr="0067722D">
          <w:rPr>
            <w:bCs/>
          </w:rPr>
          <w:tab/>
          <w:t>The bit in the bitmap that corresponds to the primary 20 MHz subchannel shall be set to 0.</w:t>
        </w:r>
      </w:ins>
    </w:p>
    <w:p w14:paraId="333EC3F8" w14:textId="77777777" w:rsidR="007D71DE" w:rsidRDefault="007D71DE" w:rsidP="0067722D">
      <w:pPr>
        <w:rPr>
          <w:bCs/>
        </w:rPr>
      </w:pPr>
    </w:p>
    <w:p w14:paraId="35560048" w14:textId="35E373A3" w:rsidR="000A27EA" w:rsidRDefault="0067722D" w:rsidP="0067722D">
      <w:pPr>
        <w:rPr>
          <w:ins w:id="63" w:author="Yanjun Sun" w:date="2021-05-28T10:57:00Z"/>
          <w:bCs/>
        </w:rPr>
      </w:pPr>
      <w:ins w:id="64" w:author="Author">
        <w:r w:rsidRPr="0067722D">
          <w:rPr>
            <w:bCs/>
          </w:rPr>
          <w:t>In an EHT BSS set up by an EHT AP that has included the Disabled Subchannel Bitmap field in the EHT Operation element, an EHT STA shall set the TXVECTOR parameter INACTIVE_SUBCHANNELS</w:t>
        </w:r>
        <w:r w:rsidR="00AA3FEF">
          <w:rPr>
            <w:bCs/>
          </w:rPr>
          <w:t xml:space="preserve"> of a</w:t>
        </w:r>
        <w:r w:rsidR="002F1D57">
          <w:rPr>
            <w:bCs/>
          </w:rPr>
          <w:t xml:space="preserve">n </w:t>
        </w:r>
        <w:r w:rsidR="00DC7AF4">
          <w:rPr>
            <w:bCs/>
          </w:rPr>
          <w:t>HE, EHT, or non-HT Duplicate</w:t>
        </w:r>
        <w:r w:rsidR="00AA3FEF">
          <w:rPr>
            <w:bCs/>
          </w:rPr>
          <w:t xml:space="preserve"> PPDU </w:t>
        </w:r>
        <w:del w:id="65" w:author="Yanjun Sun" w:date="2021-05-28T17:32:00Z">
          <w:r w:rsidR="00AA3FEF" w:rsidDel="003A4A4A">
            <w:rPr>
              <w:bCs/>
            </w:rPr>
            <w:delText xml:space="preserve">to or from </w:delText>
          </w:r>
          <w:r w:rsidR="00B01361" w:rsidDel="003A4A4A">
            <w:rPr>
              <w:bCs/>
            </w:rPr>
            <w:delText>the EHT AP</w:delText>
          </w:r>
          <w:r w:rsidRPr="0067722D" w:rsidDel="003A4A4A">
            <w:rPr>
              <w:bCs/>
            </w:rPr>
            <w:delText xml:space="preserve"> </w:delText>
          </w:r>
        </w:del>
        <w:r w:rsidR="00560476">
          <w:rPr>
            <w:bCs/>
          </w:rPr>
          <w:t>based on</w:t>
        </w:r>
        <w:r w:rsidRPr="0067722D">
          <w:rPr>
            <w:bCs/>
          </w:rPr>
          <w:t xml:space="preserve"> the value indicated in the most recently exchanged Disabled Subchannel Bitmap field in the EHT Operation element for that BSS. </w:t>
        </w:r>
        <w:r w:rsidR="002134BE">
          <w:rPr>
            <w:bCs/>
          </w:rPr>
          <w:t>If a 20</w:t>
        </w:r>
        <w:r w:rsidR="00314A30">
          <w:rPr>
            <w:bCs/>
          </w:rPr>
          <w:t xml:space="preserve"> </w:t>
        </w:r>
        <w:r w:rsidR="002134BE">
          <w:rPr>
            <w:bCs/>
          </w:rPr>
          <w:t>MHz subchan</w:t>
        </w:r>
        <w:r w:rsidR="0081689E">
          <w:rPr>
            <w:bCs/>
          </w:rPr>
          <w:t>n</w:t>
        </w:r>
        <w:r w:rsidR="002134BE">
          <w:rPr>
            <w:bCs/>
          </w:rPr>
          <w:t xml:space="preserve">el is </w:t>
        </w:r>
        <w:r w:rsidR="00374F76">
          <w:rPr>
            <w:bCs/>
          </w:rPr>
          <w:t>indicated</w:t>
        </w:r>
        <w:r w:rsidR="002134BE">
          <w:rPr>
            <w:bCs/>
          </w:rPr>
          <w:t xml:space="preserve"> as a punctured</w:t>
        </w:r>
        <w:r w:rsidR="00317506">
          <w:rPr>
            <w:bCs/>
          </w:rPr>
          <w:t xml:space="preserve"> subchannel</w:t>
        </w:r>
        <w:r w:rsidR="002134BE">
          <w:rPr>
            <w:bCs/>
          </w:rPr>
          <w:t xml:space="preserve"> </w:t>
        </w:r>
        <w:r w:rsidR="0077687E">
          <w:rPr>
            <w:bCs/>
          </w:rPr>
          <w:t>in the Disabled Subchannel Bitmap field</w:t>
        </w:r>
        <w:r w:rsidR="0093374B">
          <w:rPr>
            <w:bCs/>
          </w:rPr>
          <w:t xml:space="preserve"> </w:t>
        </w:r>
        <w:r w:rsidR="0093374B" w:rsidRPr="0067722D">
          <w:rPr>
            <w:bCs/>
          </w:rPr>
          <w:t>in the EHT Operation element</w:t>
        </w:r>
        <w:r w:rsidR="00225604">
          <w:rPr>
            <w:bCs/>
          </w:rPr>
          <w:t xml:space="preserve">, the corresponding bit in the </w:t>
        </w:r>
        <w:r w:rsidR="00225604" w:rsidRPr="0067722D">
          <w:rPr>
            <w:bCs/>
          </w:rPr>
          <w:t>TXVECTOR parameter INACTIVE_SUBCHANNELS</w:t>
        </w:r>
        <w:r w:rsidR="00225604">
          <w:rPr>
            <w:bCs/>
          </w:rPr>
          <w:t xml:space="preserve"> shall be set to 1</w:t>
        </w:r>
        <w:del w:id="66" w:author="Author">
          <w:r w:rsidR="00225604" w:rsidDel="00546D97">
            <w:rPr>
              <w:bCs/>
            </w:rPr>
            <w:delText>.</w:delText>
          </w:r>
        </w:del>
        <w:r w:rsidR="00546D97">
          <w:rPr>
            <w:bCs/>
          </w:rPr>
          <w:t xml:space="preserve"> and </w:t>
        </w:r>
        <w:r w:rsidR="00D8527E">
          <w:rPr>
            <w:bCs/>
          </w:rPr>
          <w:t>t</w:t>
        </w:r>
        <w:r w:rsidR="00D84D80">
          <w:rPr>
            <w:bCs/>
          </w:rPr>
          <w:t>h</w:t>
        </w:r>
        <w:r w:rsidR="00D8527E">
          <w:rPr>
            <w:bCs/>
          </w:rPr>
          <w:t>e</w:t>
        </w:r>
        <w:r w:rsidR="00D84D80">
          <w:rPr>
            <w:bCs/>
          </w:rPr>
          <w:t xml:space="preserve"> punctured 20</w:t>
        </w:r>
        <w:r w:rsidR="00314A30">
          <w:rPr>
            <w:bCs/>
          </w:rPr>
          <w:t xml:space="preserve"> </w:t>
        </w:r>
        <w:r w:rsidR="00D84D80">
          <w:rPr>
            <w:bCs/>
          </w:rPr>
          <w:t xml:space="preserve">MHz subchannel shall not be used </w:t>
        </w:r>
        <w:r w:rsidR="00D8527E">
          <w:rPr>
            <w:bCs/>
          </w:rPr>
          <w:t>by</w:t>
        </w:r>
        <w:r w:rsidR="00E4280E">
          <w:rPr>
            <w:bCs/>
          </w:rPr>
          <w:t xml:space="preserve"> any PPDU</w:t>
        </w:r>
        <w:r w:rsidR="007212A2" w:rsidRPr="007212A2">
          <w:rPr>
            <w:bCs/>
          </w:rPr>
          <w:t xml:space="preserve"> </w:t>
        </w:r>
        <w:commentRangeStart w:id="67"/>
        <w:del w:id="68" w:author="Yanjun Sun" w:date="2021-05-28T17:33:00Z">
          <w:r w:rsidR="00090196" w:rsidDel="00A023A5">
            <w:rPr>
              <w:bCs/>
            </w:rPr>
            <w:delText>to or from the</w:delText>
          </w:r>
          <w:r w:rsidR="007230F1" w:rsidDel="00A023A5">
            <w:rPr>
              <w:bCs/>
            </w:rPr>
            <w:delText xml:space="preserve"> </w:delText>
          </w:r>
          <w:r w:rsidR="00090196" w:rsidDel="00A023A5">
            <w:rPr>
              <w:bCs/>
            </w:rPr>
            <w:delText>AP</w:delText>
          </w:r>
        </w:del>
      </w:ins>
      <w:ins w:id="69" w:author="Yanjun Sun" w:date="2021-05-28T17:33:00Z">
        <w:r w:rsidR="00A023A5" w:rsidRPr="00A023A5">
          <w:rPr>
            <w:bCs/>
          </w:rPr>
          <w:t xml:space="preserve">that is transmitted within the operating channel of the EHT AP </w:t>
        </w:r>
      </w:ins>
      <w:ins w:id="70" w:author="Yanjun Sun" w:date="2021-05-31T17:14:00Z">
        <w:r w:rsidR="0000560E">
          <w:rPr>
            <w:bCs/>
          </w:rPr>
          <w:t xml:space="preserve">to </w:t>
        </w:r>
      </w:ins>
      <w:ins w:id="71" w:author="Yanjun Sun" w:date="2021-05-28T17:33:00Z">
        <w:r w:rsidR="00A023A5" w:rsidRPr="00A023A5">
          <w:rPr>
            <w:bCs/>
          </w:rPr>
          <w:t xml:space="preserve">a member </w:t>
        </w:r>
      </w:ins>
      <w:ins w:id="72" w:author="Yanjun Sun" w:date="2021-05-31T17:14:00Z">
        <w:r w:rsidR="0000560E">
          <w:rPr>
            <w:bCs/>
          </w:rPr>
          <w:t xml:space="preserve">of </w:t>
        </w:r>
      </w:ins>
      <w:ins w:id="73" w:author="Yanjun Sun" w:date="2021-05-28T17:33:00Z">
        <w:r w:rsidR="00A023A5" w:rsidRPr="00A023A5">
          <w:rPr>
            <w:bCs/>
          </w:rPr>
          <w:t>the EHT BSS</w:t>
        </w:r>
      </w:ins>
      <w:commentRangeEnd w:id="67"/>
      <w:ins w:id="74" w:author="Yanjun Sun" w:date="2021-05-31T17:15:00Z">
        <w:r w:rsidR="00F42124">
          <w:rPr>
            <w:rStyle w:val="CommentReference"/>
          </w:rPr>
          <w:commentReference w:id="67"/>
        </w:r>
      </w:ins>
      <w:ins w:id="75" w:author="Author">
        <w:r w:rsidR="00D8527E">
          <w:rPr>
            <w:bCs/>
          </w:rPr>
          <w:t>.</w:t>
        </w:r>
        <w:r w:rsidR="009541E5" w:rsidRPr="009541E5">
          <w:rPr>
            <w:bCs/>
          </w:rPr>
          <w:t xml:space="preserve"> </w:t>
        </w:r>
      </w:ins>
      <w:bookmarkStart w:id="76" w:name="_Hlk72912291"/>
    </w:p>
    <w:p w14:paraId="4F5C8F07" w14:textId="53BAE76C" w:rsidR="000A27EA" w:rsidRDefault="009541E5" w:rsidP="0067722D">
      <w:pPr>
        <w:rPr>
          <w:ins w:id="77" w:author="Yanjun Sun" w:date="2021-05-28T10:58:00Z"/>
          <w:bCs/>
        </w:rPr>
      </w:pPr>
      <w:commentRangeStart w:id="78"/>
      <w:ins w:id="79" w:author="Author">
        <w:del w:id="80" w:author="Yanjun Sun" w:date="2021-05-28T10:58:00Z">
          <w:r w:rsidRPr="00CD794C" w:rsidDel="00AF462D">
            <w:rPr>
              <w:bCs/>
            </w:rPr>
            <w:delText xml:space="preserve">An EHT STA may puncture additional subchannels on top of the punctured subchannels indicated in the Disabled Subchannel Bitmap field in the EHT Operation element in an EHT MU PPDU or a non-HT duplicate PPDU. However, </w:delText>
          </w:r>
          <w:r w:rsidR="002200B4" w:rsidDel="00AF462D">
            <w:rPr>
              <w:bCs/>
            </w:rPr>
            <w:delText xml:space="preserve">as </w:delText>
          </w:r>
          <w:r w:rsidR="00A7381C" w:rsidRPr="00CD794C" w:rsidDel="00AF462D">
            <w:rPr>
              <w:bCs/>
            </w:rPr>
            <w:delText>the RXVECTOR parameter INACTIVE_SUBCHANNELS is not present as defined in Table 36-1 (TXVE</w:delText>
          </w:r>
          <w:r w:rsidR="00FF0AB9" w:rsidDel="00AF462D">
            <w:rPr>
              <w:bCs/>
            </w:rPr>
            <w:delText>CT</w:delText>
          </w:r>
          <w:r w:rsidR="00A7381C" w:rsidRPr="00CD794C" w:rsidDel="00AF462D">
            <w:rPr>
              <w:bCs/>
            </w:rPr>
            <w:delText>OR and RXVECTOR Parameters), a responding EHT STA cannot learn the additionally punctured subchannels</w:delText>
          </w:r>
          <w:r w:rsidR="00A7381C" w:rsidDel="00AF462D">
            <w:rPr>
              <w:bCs/>
            </w:rPr>
            <w:delText xml:space="preserve">. </w:delText>
          </w:r>
          <w:r w:rsidR="00B51CBC" w:rsidDel="00AF462D">
            <w:rPr>
              <w:bCs/>
            </w:rPr>
            <w:delText>In</w:delText>
          </w:r>
          <w:r w:rsidR="004B7AF1" w:rsidDel="00AF462D">
            <w:rPr>
              <w:bCs/>
            </w:rPr>
            <w:delText xml:space="preserve"> this case, </w:delText>
          </w:r>
          <w:r w:rsidR="00717AC6" w:rsidDel="00AF462D">
            <w:rPr>
              <w:bCs/>
            </w:rPr>
            <w:delText xml:space="preserve">the soliciting </w:delText>
          </w:r>
          <w:r w:rsidR="00C17866" w:rsidDel="00AF462D">
            <w:rPr>
              <w:bCs/>
            </w:rPr>
            <w:delText xml:space="preserve">EHT </w:delText>
          </w:r>
          <w:r w:rsidR="0030212D" w:rsidDel="00AF462D">
            <w:rPr>
              <w:bCs/>
            </w:rPr>
            <w:delText xml:space="preserve">STA may </w:delText>
          </w:r>
          <w:r w:rsidR="00A47C49" w:rsidDel="00AF462D">
            <w:rPr>
              <w:bCs/>
            </w:rPr>
            <w:delText xml:space="preserve">use </w:delText>
          </w:r>
          <w:r w:rsidR="00717AC6" w:rsidDel="00AF462D">
            <w:rPr>
              <w:bCs/>
            </w:rPr>
            <w:delText xml:space="preserve">a </w:delText>
          </w:r>
          <w:r w:rsidR="005216F9" w:rsidDel="00AF462D">
            <w:rPr>
              <w:bCs/>
            </w:rPr>
            <w:delText>triggering frame</w:delText>
          </w:r>
          <w:r w:rsidR="00A47C49" w:rsidDel="00AF462D">
            <w:rPr>
              <w:bCs/>
            </w:rPr>
            <w:delText xml:space="preserve"> to</w:delText>
          </w:r>
          <w:r w:rsidR="000D6791" w:rsidDel="00AF462D">
            <w:rPr>
              <w:bCs/>
            </w:rPr>
            <w:delText xml:space="preserve"> assign</w:delText>
          </w:r>
          <w:r w:rsidR="0045020A" w:rsidDel="00AF462D">
            <w:rPr>
              <w:bCs/>
            </w:rPr>
            <w:delText xml:space="preserve"> an</w:delText>
          </w:r>
          <w:r w:rsidR="000D6791" w:rsidDel="00AF462D">
            <w:rPr>
              <w:bCs/>
            </w:rPr>
            <w:delText xml:space="preserve"> RU</w:delText>
          </w:r>
          <w:r w:rsidR="0045020A" w:rsidDel="00AF462D">
            <w:rPr>
              <w:bCs/>
            </w:rPr>
            <w:delText xml:space="preserve"> or </w:delText>
          </w:r>
          <w:r w:rsidR="000D6791" w:rsidDel="00AF462D">
            <w:rPr>
              <w:bCs/>
            </w:rPr>
            <w:delText>MRU</w:delText>
          </w:r>
          <w:r w:rsidR="004216A1" w:rsidDel="00AF462D">
            <w:rPr>
              <w:bCs/>
            </w:rPr>
            <w:delText xml:space="preserve"> within the nonpunctured subchannels</w:delText>
          </w:r>
          <w:r w:rsidR="00717AC6" w:rsidDel="00AF462D">
            <w:rPr>
              <w:bCs/>
            </w:rPr>
            <w:delText xml:space="preserve"> </w:delText>
          </w:r>
          <w:r w:rsidR="006D499B" w:rsidDel="00AF462D">
            <w:rPr>
              <w:bCs/>
            </w:rPr>
            <w:delText>in</w:delText>
          </w:r>
          <w:r w:rsidR="004216A1" w:rsidDel="00AF462D">
            <w:rPr>
              <w:bCs/>
            </w:rPr>
            <w:delText xml:space="preserve"> </w:delText>
          </w:r>
          <w:r w:rsidR="0010752C" w:rsidDel="00AF462D">
            <w:rPr>
              <w:bCs/>
            </w:rPr>
            <w:delText>a</w:delText>
          </w:r>
          <w:r w:rsidR="00C17866" w:rsidDel="00AF462D">
            <w:rPr>
              <w:bCs/>
            </w:rPr>
            <w:delText xml:space="preserve"> </w:delText>
          </w:r>
          <w:r w:rsidR="004B7AF1" w:rsidDel="00AF462D">
            <w:rPr>
              <w:bCs/>
            </w:rPr>
            <w:delText>TB PPDU</w:delText>
          </w:r>
          <w:r w:rsidR="00C17866" w:rsidDel="00AF462D">
            <w:rPr>
              <w:bCs/>
            </w:rPr>
            <w:delText xml:space="preserve"> from </w:delText>
          </w:r>
          <w:r w:rsidR="006D499B" w:rsidDel="00AF462D">
            <w:rPr>
              <w:bCs/>
            </w:rPr>
            <w:delText>the</w:delText>
          </w:r>
          <w:r w:rsidR="00C17866" w:rsidDel="00AF462D">
            <w:rPr>
              <w:bCs/>
            </w:rPr>
            <w:delText xml:space="preserve"> responding EHT STA</w:delText>
          </w:r>
          <w:r w:rsidDel="00AF462D">
            <w:rPr>
              <w:bCs/>
            </w:rPr>
            <w:delText>.</w:delText>
          </w:r>
          <w:bookmarkEnd w:id="76"/>
          <w:r w:rsidR="002926D9" w:rsidDel="00AF462D">
            <w:rPr>
              <w:bCs/>
            </w:rPr>
            <w:delText xml:space="preserve"> </w:delText>
          </w:r>
        </w:del>
      </w:ins>
    </w:p>
    <w:p w14:paraId="7837237E" w14:textId="5316DFE5" w:rsidR="004C4E9A" w:rsidRPr="004C4E9A" w:rsidRDefault="004C4E9A" w:rsidP="004C4E9A">
      <w:pPr>
        <w:rPr>
          <w:ins w:id="81" w:author="Yanjun Sun" w:date="2021-05-28T10:58:00Z"/>
          <w:bCs/>
        </w:rPr>
      </w:pPr>
      <w:ins w:id="82" w:author="Yanjun Sun" w:date="2021-05-28T10:58:00Z">
        <w:r w:rsidRPr="004C4E9A">
          <w:rPr>
            <w:bCs/>
          </w:rPr>
          <w:lastRenderedPageBreak/>
          <w:t xml:space="preserve">In an EHT MU PPDU or a non-HT duplicate PPDU, an EHT STA may puncture other subchannels in addition to those indicated in the Disabled Subchannel Bitmap field in the EHT Operation element. In this case, the EHT STA shall assign an RU or MRU within the nonpunctured subchannel set to a responding EHT STA if the EHT STA uses a triggering frame to solicit a response in a TB PPDU from the responding EHT STA. </w:t>
        </w:r>
      </w:ins>
    </w:p>
    <w:p w14:paraId="603DE692" w14:textId="663A6165" w:rsidR="00E959C6" w:rsidRDefault="004C4E9A" w:rsidP="004C4E9A">
      <w:pPr>
        <w:rPr>
          <w:ins w:id="83" w:author="Yanjun Sun" w:date="2021-05-28T10:57:00Z"/>
          <w:bCs/>
        </w:rPr>
      </w:pPr>
      <w:ins w:id="84" w:author="Yanjun Sun" w:date="2021-05-28T10:58:00Z">
        <w:r w:rsidRPr="004C4E9A">
          <w:rPr>
            <w:bCs/>
          </w:rPr>
          <w:t>Note- Since the parameter INACTIVE_SUBCHANNELS is not present in the RXVECTOR as defined in Table 36-1 (TXVECTOR and RXVECTOR Parameters), a responding EHT STA cannot learn the additionally punctured subchannels.</w:t>
        </w:r>
      </w:ins>
      <w:commentRangeEnd w:id="78"/>
      <w:ins w:id="85" w:author="Yanjun Sun" w:date="2021-05-28T10:59:00Z">
        <w:r w:rsidR="00AF462D">
          <w:rPr>
            <w:rStyle w:val="CommentReference"/>
          </w:rPr>
          <w:commentReference w:id="78"/>
        </w:r>
      </w:ins>
    </w:p>
    <w:p w14:paraId="5801937D" w14:textId="3F558859" w:rsidR="00AC78A6" w:rsidRDefault="00A45183" w:rsidP="0067722D">
      <w:pPr>
        <w:rPr>
          <w:ins w:id="86" w:author="Author"/>
          <w:bCs/>
        </w:rPr>
      </w:pPr>
      <w:proofErr w:type="gramStart"/>
      <w:ins w:id="87" w:author="Author">
        <w:r>
          <w:rPr>
            <w:bCs/>
          </w:rPr>
          <w:t>Regardless</w:t>
        </w:r>
        <w:proofErr w:type="gramEnd"/>
        <w:r>
          <w:rPr>
            <w:bCs/>
          </w:rPr>
          <w:t xml:space="preserve"> if</w:t>
        </w:r>
        <w:r w:rsidR="00ED52B5">
          <w:rPr>
            <w:bCs/>
          </w:rPr>
          <w:t xml:space="preserve"> the </w:t>
        </w:r>
        <w:r w:rsidR="00ED52B5" w:rsidRPr="0067722D">
          <w:rPr>
            <w:bCs/>
          </w:rPr>
          <w:t xml:space="preserve">EHT AP </w:t>
        </w:r>
        <w:r w:rsidR="00ED52B5">
          <w:rPr>
            <w:bCs/>
          </w:rPr>
          <w:t xml:space="preserve">has </w:t>
        </w:r>
        <w:r w:rsidR="00ED52B5" w:rsidRPr="0067722D">
          <w:rPr>
            <w:bCs/>
          </w:rPr>
          <w:t>included the Disabled Subchannel Bitmap field in the EHT Operation element</w:t>
        </w:r>
        <w:r w:rsidR="00ED52B5">
          <w:rPr>
            <w:bCs/>
          </w:rPr>
          <w:t>,</w:t>
        </w:r>
        <w:r w:rsidR="00297C5E">
          <w:rPr>
            <w:bCs/>
          </w:rPr>
          <w:t xml:space="preserve"> </w:t>
        </w:r>
        <w:r w:rsidR="009F1CF4">
          <w:rPr>
            <w:bCs/>
          </w:rPr>
          <w:t>an</w:t>
        </w:r>
        <w:r w:rsidR="00202DC7">
          <w:rPr>
            <w:bCs/>
          </w:rPr>
          <w:t xml:space="preserve"> EHT STA </w:t>
        </w:r>
        <w:r w:rsidR="00297C5E" w:rsidRPr="00297C5E">
          <w:rPr>
            <w:bCs/>
          </w:rPr>
          <w:t xml:space="preserve">may use EHT MU PPDU preamble puncturing modes as defined in 36.3.12.11 (Preamble punctured EHT PPDU) or EHT TB PPDU </w:t>
        </w:r>
        <w:r w:rsidR="002C00F8">
          <w:rPr>
            <w:bCs/>
          </w:rPr>
          <w:t>in which not all the 20</w:t>
        </w:r>
        <w:r w:rsidR="00314A30">
          <w:rPr>
            <w:bCs/>
          </w:rPr>
          <w:t xml:space="preserve"> </w:t>
        </w:r>
        <w:r w:rsidR="002C00F8">
          <w:rPr>
            <w:bCs/>
          </w:rPr>
          <w:t>MHz</w:t>
        </w:r>
        <w:r w:rsidR="002D5373">
          <w:rPr>
            <w:bCs/>
          </w:rPr>
          <w:t xml:space="preserve"> subchannels</w:t>
        </w:r>
        <w:r w:rsidR="002C00F8">
          <w:rPr>
            <w:bCs/>
          </w:rPr>
          <w:t xml:space="preserve"> are assigned</w:t>
        </w:r>
        <w:r w:rsidR="00707BB7">
          <w:rPr>
            <w:bCs/>
          </w:rPr>
          <w:t>.</w:t>
        </w:r>
      </w:ins>
      <w:r w:rsidR="00E27BA6">
        <w:rPr>
          <w:bCs/>
        </w:rPr>
        <w:t xml:space="preserve"> </w:t>
      </w:r>
      <w:ins w:id="88" w:author="Author">
        <w:r w:rsidR="00D205FA" w:rsidRPr="00D205FA">
          <w:rPr>
            <w:bCs/>
          </w:rPr>
          <w:t>If the EHT AP has included the Disabled Subchannel Bitmap field in the EHT Operation element</w:t>
        </w:r>
        <w:r w:rsidR="006F6FC4">
          <w:rPr>
            <w:bCs/>
          </w:rPr>
          <w:t xml:space="preserve"> which indicate</w:t>
        </w:r>
        <w:r w:rsidR="00344240">
          <w:rPr>
            <w:bCs/>
          </w:rPr>
          <w:t>s</w:t>
        </w:r>
        <w:r w:rsidR="006F6FC4">
          <w:rPr>
            <w:bCs/>
          </w:rPr>
          <w:t xml:space="preserve"> a 20</w:t>
        </w:r>
        <w:r w:rsidR="00314A30">
          <w:rPr>
            <w:bCs/>
          </w:rPr>
          <w:t xml:space="preserve"> </w:t>
        </w:r>
        <w:r w:rsidR="006F6FC4">
          <w:rPr>
            <w:bCs/>
          </w:rPr>
          <w:t>MHz subchannel is punctured</w:t>
        </w:r>
        <w:r w:rsidR="00D205FA" w:rsidRPr="00D205FA">
          <w:rPr>
            <w:bCs/>
          </w:rPr>
          <w:t>,</w:t>
        </w:r>
        <w:r w:rsidR="00D205FA">
          <w:rPr>
            <w:bCs/>
          </w:rPr>
          <w:t xml:space="preserve"> </w:t>
        </w:r>
        <w:r w:rsidR="009A6C63">
          <w:rPr>
            <w:bCs/>
          </w:rPr>
          <w:t>an</w:t>
        </w:r>
        <w:r w:rsidR="00D205FA">
          <w:rPr>
            <w:bCs/>
          </w:rPr>
          <w:t xml:space="preserve"> EHT MU PPDU</w:t>
        </w:r>
        <w:r w:rsidR="00875AB2">
          <w:rPr>
            <w:bCs/>
          </w:rPr>
          <w:t xml:space="preserve"> or EHT TB PPDU shall</w:t>
        </w:r>
        <w:r w:rsidR="00253A9C">
          <w:rPr>
            <w:bCs/>
          </w:rPr>
          <w:t xml:space="preserve"> not be transmitted on </w:t>
        </w:r>
        <w:r w:rsidR="006F6FC4">
          <w:rPr>
            <w:bCs/>
          </w:rPr>
          <w:t>the</w:t>
        </w:r>
        <w:r w:rsidR="00253A9C">
          <w:rPr>
            <w:bCs/>
          </w:rPr>
          <w:t xml:space="preserve"> </w:t>
        </w:r>
        <w:r w:rsidR="00BC55A9">
          <w:rPr>
            <w:bCs/>
          </w:rPr>
          <w:t>20</w:t>
        </w:r>
        <w:r w:rsidR="00314A30">
          <w:rPr>
            <w:bCs/>
          </w:rPr>
          <w:t xml:space="preserve"> </w:t>
        </w:r>
        <w:r w:rsidR="00BC55A9">
          <w:rPr>
            <w:bCs/>
          </w:rPr>
          <w:t xml:space="preserve">MHz </w:t>
        </w:r>
        <w:r w:rsidR="00253A9C">
          <w:rPr>
            <w:bCs/>
          </w:rPr>
          <w:t>subchannel</w:t>
        </w:r>
        <w:r w:rsidR="00BC55A9">
          <w:rPr>
            <w:bCs/>
          </w:rPr>
          <w:t>.</w:t>
        </w:r>
      </w:ins>
    </w:p>
    <w:p w14:paraId="04CF21B5" w14:textId="77777777" w:rsidR="00D96B2B" w:rsidRDefault="00D96B2B" w:rsidP="0067722D">
      <w:pPr>
        <w:rPr>
          <w:bCs/>
          <w:highlight w:val="yellow"/>
        </w:rPr>
      </w:pPr>
    </w:p>
    <w:p w14:paraId="5161399D" w14:textId="7DA20232" w:rsidR="00102DFC" w:rsidRPr="00EE402C" w:rsidRDefault="00EE402C" w:rsidP="0067722D">
      <w:pPr>
        <w:rPr>
          <w:b/>
          <w:i/>
          <w:iCs/>
          <w:highlight w:val="cyan"/>
        </w:rPr>
      </w:pPr>
      <w:r w:rsidRPr="00EE402C">
        <w:rPr>
          <w:b/>
          <w:i/>
          <w:iCs/>
          <w:highlight w:val="cyan"/>
        </w:rPr>
        <w:t>Discussion: Proposed changes below address CID 1936:</w:t>
      </w:r>
    </w:p>
    <w:p w14:paraId="4B3B3A77" w14:textId="0ED2F493" w:rsidR="00EE402C" w:rsidRPr="00EE402C" w:rsidRDefault="00EE402C" w:rsidP="00EE402C">
      <w:pPr>
        <w:pStyle w:val="ListParagraph"/>
        <w:numPr>
          <w:ilvl w:val="0"/>
          <w:numId w:val="35"/>
        </w:numPr>
        <w:rPr>
          <w:bCs/>
          <w:highlight w:val="cyan"/>
        </w:rPr>
      </w:pPr>
      <w:r w:rsidRPr="00EE402C">
        <w:rPr>
          <w:b/>
          <w:i/>
          <w:iCs/>
          <w:highlight w:val="cyan"/>
        </w:rPr>
        <w:t xml:space="preserve">To address CID 1936, rules have been defined on how to handle </w:t>
      </w:r>
      <w:r w:rsidR="00D0404E">
        <w:rPr>
          <w:b/>
          <w:i/>
          <w:iCs/>
          <w:highlight w:val="cyan"/>
        </w:rPr>
        <w:t>CTS</w:t>
      </w:r>
      <w:r w:rsidRPr="00EE402C">
        <w:rPr>
          <w:b/>
          <w:i/>
          <w:iCs/>
          <w:highlight w:val="cyan"/>
        </w:rPr>
        <w:t xml:space="preserve"> responses</w:t>
      </w:r>
      <w:r w:rsidR="00D0404E">
        <w:rPr>
          <w:b/>
          <w:i/>
          <w:iCs/>
          <w:highlight w:val="cyan"/>
        </w:rPr>
        <w:t xml:space="preserve"> if</w:t>
      </w:r>
      <w:r w:rsidRPr="00EE402C">
        <w:rPr>
          <w:b/>
          <w:i/>
          <w:iCs/>
          <w:highlight w:val="cyan"/>
        </w:rPr>
        <w:t xml:space="preserve"> the</w:t>
      </w:r>
      <w:r w:rsidR="00D0404E">
        <w:rPr>
          <w:b/>
          <w:i/>
          <w:iCs/>
          <w:highlight w:val="cyan"/>
        </w:rPr>
        <w:t>re are</w:t>
      </w:r>
      <w:r w:rsidRPr="00EE402C">
        <w:rPr>
          <w:b/>
          <w:i/>
          <w:iCs/>
          <w:highlight w:val="cyan"/>
        </w:rPr>
        <w:t xml:space="preserve"> punctured or busy </w:t>
      </w:r>
      <w:proofErr w:type="gramStart"/>
      <w:r w:rsidRPr="00EE402C">
        <w:rPr>
          <w:b/>
          <w:i/>
          <w:iCs/>
          <w:highlight w:val="cyan"/>
        </w:rPr>
        <w:t>subchannels</w:t>
      </w:r>
      <w:proofErr w:type="gramEnd"/>
    </w:p>
    <w:p w14:paraId="1EF78A52" w14:textId="50B584E8" w:rsidR="00EE402C" w:rsidRDefault="00EE402C" w:rsidP="0067722D">
      <w:pPr>
        <w:rPr>
          <w:bCs/>
          <w:highlight w:val="yellow"/>
        </w:rPr>
      </w:pPr>
      <w:r w:rsidRPr="00062905">
        <w:rPr>
          <w:b/>
          <w:i/>
          <w:iCs/>
          <w:highlight w:val="yellow"/>
        </w:rPr>
        <w:t xml:space="preserve">TGbe editor: Please </w:t>
      </w:r>
      <w:r w:rsidR="00014131">
        <w:rPr>
          <w:b/>
          <w:i/>
          <w:iCs/>
          <w:highlight w:val="yellow"/>
        </w:rPr>
        <w:t>add the following paragraphs to</w:t>
      </w:r>
      <w:r>
        <w:rPr>
          <w:b/>
          <w:i/>
          <w:iCs/>
          <w:highlight w:val="yellow"/>
        </w:rPr>
        <w:t xml:space="preserve"> subclause </w:t>
      </w:r>
      <w:r w:rsidR="00D0404E">
        <w:rPr>
          <w:b/>
          <w:i/>
          <w:iCs/>
          <w:highlight w:val="yellow"/>
        </w:rPr>
        <w:t>10.3.2.9</w:t>
      </w:r>
      <w:r>
        <w:rPr>
          <w:b/>
          <w:i/>
          <w:iCs/>
          <w:highlight w:val="yellow"/>
        </w:rPr>
        <w:t xml:space="preserve"> as </w:t>
      </w:r>
      <w:proofErr w:type="gramStart"/>
      <w:r>
        <w:rPr>
          <w:b/>
          <w:i/>
          <w:iCs/>
          <w:highlight w:val="yellow"/>
        </w:rPr>
        <w:t>follows</w:t>
      </w:r>
      <w:proofErr w:type="gramEnd"/>
    </w:p>
    <w:p w14:paraId="632DDEB1" w14:textId="24BEB502" w:rsidR="00014131" w:rsidRPr="00014131" w:rsidRDefault="00014131" w:rsidP="00014131">
      <w:pPr>
        <w:rPr>
          <w:bCs/>
        </w:rPr>
      </w:pPr>
      <w:r w:rsidRPr="00014131">
        <w:rPr>
          <w:b/>
        </w:rPr>
        <w:t xml:space="preserve">10.3.2.9 </w:t>
      </w:r>
      <w:r w:rsidRPr="00014131">
        <w:rPr>
          <w:b/>
        </w:rPr>
        <w:tab/>
        <w:t>CTS and DMG CTS procedure</w:t>
      </w:r>
      <w:r>
        <w:rPr>
          <w:bCs/>
        </w:rPr>
        <w:t xml:space="preserve"> </w:t>
      </w:r>
      <w:r w:rsidRPr="00611AA6">
        <w:rPr>
          <w:bCs/>
          <w:highlight w:val="yellow"/>
        </w:rPr>
        <w:t>[CI</w:t>
      </w:r>
      <w:r w:rsidRPr="00094318">
        <w:rPr>
          <w:bCs/>
          <w:highlight w:val="yellow"/>
        </w:rPr>
        <w:t xml:space="preserve">D </w:t>
      </w:r>
      <w:r w:rsidRPr="00CD2E4F">
        <w:rPr>
          <w:highlight w:val="yellow"/>
        </w:rPr>
        <w:t>1</w:t>
      </w:r>
      <w:r>
        <w:rPr>
          <w:highlight w:val="yellow"/>
        </w:rPr>
        <w:t>936</w:t>
      </w:r>
      <w:r w:rsidRPr="00611AA6">
        <w:rPr>
          <w:bCs/>
          <w:highlight w:val="yellow"/>
        </w:rPr>
        <w:t>]</w:t>
      </w:r>
      <w:r>
        <w:rPr>
          <w:bCs/>
        </w:rPr>
        <w:t xml:space="preserve"> </w:t>
      </w:r>
    </w:p>
    <w:p w14:paraId="3924F44E" w14:textId="6C9E6A5D" w:rsidR="00703276" w:rsidRPr="00014131" w:rsidRDefault="00703276" w:rsidP="00703276">
      <w:pPr>
        <w:rPr>
          <w:ins w:id="89" w:author="Author"/>
          <w:bCs/>
        </w:rPr>
      </w:pPr>
      <w:ins w:id="90"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Static behaves as follows:</w:t>
        </w:r>
      </w:ins>
    </w:p>
    <w:p w14:paraId="59BD1ED0" w14:textId="57F88E9E" w:rsidR="00703276" w:rsidRDefault="00703276" w:rsidP="00703276">
      <w:pPr>
        <w:rPr>
          <w:ins w:id="91" w:author="Author"/>
          <w:bCs/>
        </w:rPr>
      </w:pPr>
      <w:ins w:id="92" w:author="Author">
        <w:r w:rsidRPr="00014131">
          <w:rPr>
            <w:bCs/>
          </w:rPr>
          <w:t>—If the NAV indicates idle</w:t>
        </w:r>
        <w:r w:rsidR="00C5509A">
          <w:rPr>
            <w:bCs/>
          </w:rPr>
          <w:t xml:space="preserve">, </w:t>
        </w:r>
        <w:r w:rsidR="00C879D1" w:rsidRPr="00C879D1">
          <w:rPr>
            <w:bCs/>
          </w:rPr>
          <w:t>the STA is not NSTR limited</w:t>
        </w:r>
        <w:r w:rsidR="00C879D1">
          <w:rPr>
            <w:bCs/>
          </w:rPr>
          <w:t>,</w:t>
        </w:r>
        <w:r w:rsidRPr="00014131">
          <w:rPr>
            <w:bCs/>
          </w:rPr>
          <w:t xml:space="preserve"> and CCA has been idle for all </w:t>
        </w:r>
        <w:r w:rsidR="00A87363">
          <w:rPr>
            <w:bCs/>
          </w:rPr>
          <w:t>non</w:t>
        </w:r>
        <w:r w:rsidR="0073452F">
          <w:rPr>
            <w:bCs/>
          </w:rPr>
          <w:t>punctured nonprimary 20</w:t>
        </w:r>
        <w:r w:rsidR="00314A30">
          <w:rPr>
            <w:bCs/>
          </w:rPr>
          <w:t xml:space="preserve"> </w:t>
        </w:r>
        <w:r w:rsidR="0073452F">
          <w:rPr>
            <w:bCs/>
          </w:rPr>
          <w:t xml:space="preserve">MHz subchannels </w:t>
        </w:r>
        <w:r w:rsidR="00FC2D43">
          <w:rPr>
            <w:bCs/>
          </w:rPr>
          <w:t>based on rules defined in</w:t>
        </w:r>
        <w:r w:rsidR="00A473D8">
          <w:rPr>
            <w:bCs/>
          </w:rPr>
          <w:t xml:space="preserve"> </w:t>
        </w:r>
        <w:r w:rsidR="00A473D8" w:rsidRPr="00A473D8">
          <w:rPr>
            <w:bCs/>
          </w:rPr>
          <w:t xml:space="preserve">36.3.20.6.4 </w:t>
        </w:r>
        <w:r w:rsidR="00A473D8">
          <w:rPr>
            <w:bCs/>
          </w:rPr>
          <w:t>(</w:t>
        </w:r>
        <w:r w:rsidR="00A473D8" w:rsidRPr="00A473D8">
          <w:rPr>
            <w:bCs/>
          </w:rPr>
          <w:t>Per 20 MHz CCA sensitivity</w:t>
        </w:r>
        <w:r w:rsidR="006113F8">
          <w:rPr>
            <w:bCs/>
          </w:rPr>
          <w:t>)</w:t>
        </w:r>
        <w:r w:rsidR="0048661A">
          <w:rPr>
            <w:bCs/>
          </w:rPr>
          <w:t xml:space="preserve"> </w:t>
        </w:r>
        <w:r w:rsidRPr="00014131">
          <w:rPr>
            <w:bCs/>
          </w:rPr>
          <w:t>in the channel width indicated by the RTS frame’s RXVECTOR parameter CH_BANDWIDTH_IN_NON_HT for a PIFS prior to the start of the RTS frame, then the STA shall respond with a CTS frame carried in a non-HT or non-HT duplicate PPDU after a SIFS. The CTS frame’s TXVECTOR parameters CH_BANDWIDTH and CH_BANDWIDTH_IN_NON_HT shall be set to the same value as the RTS frame’s RXVECTOR parameter CH_BANDWIDTH_IN_NON_HT.</w:t>
        </w:r>
        <w:r>
          <w:rPr>
            <w:bCs/>
          </w:rPr>
          <w:t xml:space="preserve"> </w:t>
        </w:r>
      </w:ins>
    </w:p>
    <w:p w14:paraId="47540088" w14:textId="4328AE91" w:rsidR="00703276" w:rsidRPr="00014131" w:rsidRDefault="00CA2802" w:rsidP="00703276">
      <w:pPr>
        <w:rPr>
          <w:ins w:id="93" w:author="Author"/>
          <w:bCs/>
        </w:rPr>
      </w:pPr>
      <w:ins w:id="94" w:author="Author">
        <w:r w:rsidRPr="00CA2802">
          <w:rPr>
            <w:bCs/>
          </w:rPr>
          <w:t xml:space="preserve">If </w:t>
        </w:r>
        <w:proofErr w:type="gramStart"/>
        <w:r w:rsidRPr="00CA2802">
          <w:rPr>
            <w:bCs/>
          </w:rPr>
          <w:t>all of</w:t>
        </w:r>
        <w:proofErr w:type="gramEnd"/>
        <w:r w:rsidRPr="00CA2802">
          <w:rPr>
            <w:bCs/>
          </w:rPr>
          <w:t xml:space="preserve"> the conditions in the previous paragraph are met, except for the condition “the STA is not </w:t>
        </w:r>
        <w:r w:rsidRPr="00881586">
          <w:rPr>
            <w:bCs/>
          </w:rPr>
          <w:t>NSTR limited”, then the STA may respond with the CTS frame as described in that paragraph.</w:t>
        </w:r>
        <w:r w:rsidR="00C74F96">
          <w:rPr>
            <w:bCs/>
          </w:rPr>
          <w:t xml:space="preserve"> </w:t>
        </w:r>
        <w:r w:rsidR="00703276" w:rsidRPr="00014131">
          <w:rPr>
            <w:bCs/>
          </w:rPr>
          <w:t>—</w:t>
        </w:r>
        <w:r>
          <w:rPr>
            <w:bCs/>
          </w:rPr>
          <w:t xml:space="preserve"> </w:t>
        </w:r>
        <w:r w:rsidR="00703276" w:rsidRPr="00014131">
          <w:rPr>
            <w:bCs/>
          </w:rPr>
          <w:t>Otherwise, the STA shall not respond with a CTS frame.</w:t>
        </w:r>
      </w:ins>
    </w:p>
    <w:p w14:paraId="5CDAA4DE" w14:textId="77777777" w:rsidR="00703276" w:rsidRDefault="00703276" w:rsidP="00703276">
      <w:pPr>
        <w:rPr>
          <w:ins w:id="95" w:author="Author"/>
          <w:bCs/>
        </w:rPr>
      </w:pPr>
    </w:p>
    <w:p w14:paraId="7CA53B9E" w14:textId="351E0CB7" w:rsidR="00703276" w:rsidRPr="00014131" w:rsidRDefault="00703276" w:rsidP="00703276">
      <w:pPr>
        <w:rPr>
          <w:ins w:id="96" w:author="Author"/>
          <w:bCs/>
        </w:rPr>
      </w:pPr>
      <w:ins w:id="97"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Dynamic behaves as follows:</w:t>
        </w:r>
      </w:ins>
    </w:p>
    <w:customXmlDelRangeStart w:id="98" w:author="Author"/>
    <w:sdt>
      <w:sdtPr>
        <w:rPr>
          <w:bCs/>
        </w:rPr>
        <w:id w:val="-86999733"/>
        <w:lock w:val="contentLocked"/>
        <w:placeholder>
          <w:docPart w:val="DefaultPlaceholder_-1854013440"/>
        </w:placeholder>
        <w:group/>
      </w:sdtPr>
      <w:sdtEndPr/>
      <w:sdtContent>
        <w:customXmlDelRangeEnd w:id="98"/>
        <w:p w14:paraId="69ED10E9" w14:textId="003CB52D" w:rsidR="00703276" w:rsidRDefault="00703276" w:rsidP="00703276">
          <w:pPr>
            <w:rPr>
              <w:ins w:id="99" w:author="Author"/>
              <w:bCs/>
            </w:rPr>
          </w:pPr>
          <w:ins w:id="100" w:author="Author">
            <w:r w:rsidRPr="00014131">
              <w:rPr>
                <w:bCs/>
              </w:rPr>
              <w:t xml:space="preserve">—If the NAV indicates idle, </w:t>
            </w:r>
            <w:r w:rsidR="00907682" w:rsidRPr="00907682">
              <w:rPr>
                <w:bCs/>
              </w:rPr>
              <w:t xml:space="preserve">and the STA is not NSTR limited, </w:t>
            </w:r>
            <w:r w:rsidRPr="00014131">
              <w:rPr>
                <w:bCs/>
              </w:rPr>
              <w:t xml:space="preserve">then the STA shall respond with a CTS frame in a non-HT or non-HT duplicate PPDU after a SIFS. The CTS frame’s TXVECTOR parameters CH_BANDWIDTH and CH_BANDWIDTH_IN_NON_HT shall be set to any channel width for which CCA on all </w:t>
            </w:r>
            <w:r w:rsidR="00730BB7">
              <w:rPr>
                <w:bCs/>
              </w:rPr>
              <w:t xml:space="preserve">nonpunctured </w:t>
            </w:r>
            <w:r w:rsidRPr="00014131">
              <w:rPr>
                <w:bCs/>
              </w:rPr>
              <w:t xml:space="preserve">secondary channels has been idle for a PIFS prior to the start of the RTS frame </w:t>
            </w:r>
            <w:r w:rsidR="00152661">
              <w:rPr>
                <w:bCs/>
              </w:rPr>
              <w:t xml:space="preserve">based on rules defined in </w:t>
            </w:r>
            <w:r w:rsidR="00152661" w:rsidRPr="00A473D8">
              <w:rPr>
                <w:bCs/>
              </w:rPr>
              <w:t xml:space="preserve">36.3.20.6.4 </w:t>
            </w:r>
            <w:r w:rsidR="00152661">
              <w:rPr>
                <w:bCs/>
              </w:rPr>
              <w:t>(</w:t>
            </w:r>
            <w:r w:rsidR="00152661" w:rsidRPr="00A473D8">
              <w:rPr>
                <w:bCs/>
              </w:rPr>
              <w:t>Per 20 MHz CCA sensitivity</w:t>
            </w:r>
            <w:r w:rsidR="00152661">
              <w:rPr>
                <w:bCs/>
              </w:rPr>
              <w:t xml:space="preserve">) </w:t>
            </w:r>
            <w:r w:rsidRPr="00014131">
              <w:rPr>
                <w:bCs/>
              </w:rPr>
              <w:t>and that is less than or equal to the channel width indicated in the RTS frame’s RXVECTOR parameter CH_BANDWIDTH_IN_NON_HT.</w:t>
            </w:r>
          </w:ins>
        </w:p>
        <w:customXmlDelRangeStart w:id="101" w:author="Author"/>
      </w:sdtContent>
    </w:sdt>
    <w:customXmlDelRangeEnd w:id="101"/>
    <w:p w14:paraId="6053949E" w14:textId="5A739D27" w:rsidR="00881586" w:rsidRPr="00881586" w:rsidRDefault="00881586" w:rsidP="00881586">
      <w:pPr>
        <w:pStyle w:val="ListParagraph"/>
        <w:numPr>
          <w:ilvl w:val="0"/>
          <w:numId w:val="35"/>
        </w:numPr>
        <w:rPr>
          <w:ins w:id="102" w:author="Author"/>
          <w:bCs/>
        </w:rPr>
      </w:pPr>
      <w:ins w:id="103" w:author="Author">
        <w:r w:rsidRPr="00881586">
          <w:rPr>
            <w:bCs/>
          </w:rPr>
          <w:t xml:space="preserve">If </w:t>
        </w:r>
        <w:proofErr w:type="gramStart"/>
        <w:r w:rsidRPr="00881586">
          <w:rPr>
            <w:bCs/>
          </w:rPr>
          <w:t>all of</w:t>
        </w:r>
        <w:proofErr w:type="gramEnd"/>
        <w:r w:rsidRPr="00881586">
          <w:rPr>
            <w:bCs/>
          </w:rPr>
          <w:t xml:space="preserve"> the conditions in the previous paragraph are met, except for the condition “the STA is not NSTR limited”, then the STA may respond with the CTS frame as described in that paragraph.</w:t>
        </w:r>
      </w:ins>
    </w:p>
    <w:p w14:paraId="7FB6CE18" w14:textId="2060D54F" w:rsidR="00C01322" w:rsidRDefault="00703276" w:rsidP="00703276">
      <w:pPr>
        <w:rPr>
          <w:bCs/>
        </w:rPr>
      </w:pPr>
      <w:ins w:id="104" w:author="Author">
        <w:r w:rsidRPr="00014131">
          <w:rPr>
            <w:bCs/>
          </w:rPr>
          <w:t>—Otherwise, the STA shall not respond with a CTS frame.</w:t>
        </w:r>
      </w:ins>
    </w:p>
    <w:p w14:paraId="58B52CD6" w14:textId="555A478B" w:rsidR="001E72D7" w:rsidRDefault="001E72D7" w:rsidP="00441C95">
      <w:pPr>
        <w:rPr>
          <w:bCs/>
        </w:rPr>
      </w:pPr>
    </w:p>
    <w:p w14:paraId="037777D7" w14:textId="2883EE72" w:rsidR="003E5C03" w:rsidRDefault="003E5C03" w:rsidP="00441C95">
      <w:pPr>
        <w:rPr>
          <w:bCs/>
        </w:rPr>
      </w:pPr>
      <w:r w:rsidRPr="004D3EBC">
        <w:rPr>
          <w:b/>
          <w:i/>
          <w:iCs/>
          <w:highlight w:val="cyan"/>
        </w:rPr>
        <w:t xml:space="preserve">Discussion: </w:t>
      </w:r>
      <w:r w:rsidR="009240B9" w:rsidRPr="004D3EBC">
        <w:rPr>
          <w:b/>
          <w:i/>
          <w:iCs/>
          <w:highlight w:val="cyan"/>
        </w:rPr>
        <w:t>In 11be, we also need to define punctured transmission for frames in non-HT duplicate PPDU such as RTS</w:t>
      </w:r>
      <w:r w:rsidR="000742D8">
        <w:rPr>
          <w:b/>
          <w:i/>
          <w:iCs/>
          <w:highlight w:val="cyan"/>
        </w:rPr>
        <w:t xml:space="preserve"> or </w:t>
      </w:r>
      <w:r w:rsidR="0055472D">
        <w:rPr>
          <w:b/>
          <w:i/>
          <w:iCs/>
          <w:highlight w:val="cyan"/>
        </w:rPr>
        <w:t>for EHT PPDU</w:t>
      </w:r>
      <w:r w:rsidR="009240B9" w:rsidRPr="004D3EBC">
        <w:rPr>
          <w:b/>
          <w:i/>
          <w:iCs/>
          <w:highlight w:val="cyan"/>
        </w:rPr>
        <w:t xml:space="preserve">. For example, an EHT AP may indicate a secondary 40MHz is punctured for the whole BSS and RTS needs to avoid the punctured 40MHz. </w:t>
      </w:r>
      <w:proofErr w:type="gramStart"/>
      <w:r w:rsidR="009240B9" w:rsidRPr="004D3EBC">
        <w:rPr>
          <w:b/>
          <w:i/>
          <w:iCs/>
          <w:highlight w:val="cyan"/>
        </w:rPr>
        <w:t>So</w:t>
      </w:r>
      <w:proofErr w:type="gramEnd"/>
      <w:r w:rsidR="009240B9" w:rsidRPr="004D3EBC">
        <w:rPr>
          <w:b/>
          <w:i/>
          <w:iCs/>
          <w:highlight w:val="cyan"/>
        </w:rPr>
        <w:t xml:space="preserve"> the cited bullet defines the rule for RTS to begin a TXOP.</w:t>
      </w:r>
    </w:p>
    <w:p w14:paraId="4F1F5C68" w14:textId="551FE660" w:rsidR="003D6D7F" w:rsidRDefault="00C71468" w:rsidP="00441C95">
      <w:pPr>
        <w:rPr>
          <w:b/>
          <w:i/>
          <w:iCs/>
        </w:rPr>
      </w:pPr>
      <w:r w:rsidRPr="00062905">
        <w:rPr>
          <w:b/>
          <w:i/>
          <w:iCs/>
          <w:highlight w:val="yellow"/>
        </w:rPr>
        <w:t xml:space="preserve">TGbe editor: Please </w:t>
      </w:r>
      <w:r w:rsidR="000B65D2">
        <w:rPr>
          <w:b/>
          <w:i/>
          <w:iCs/>
          <w:highlight w:val="yellow"/>
        </w:rPr>
        <w:t>update</w:t>
      </w:r>
      <w:r>
        <w:rPr>
          <w:b/>
          <w:i/>
          <w:iCs/>
          <w:highlight w:val="yellow"/>
        </w:rPr>
        <w:t xml:space="preserve"> subclause 10.3.2.</w:t>
      </w:r>
      <w:r w:rsidR="00CA5ADA">
        <w:rPr>
          <w:b/>
          <w:i/>
          <w:iCs/>
          <w:highlight w:val="yellow"/>
        </w:rPr>
        <w:t>5</w:t>
      </w:r>
      <w:r>
        <w:rPr>
          <w:b/>
          <w:i/>
          <w:iCs/>
          <w:highlight w:val="yellow"/>
        </w:rPr>
        <w:t xml:space="preserve"> as </w:t>
      </w:r>
      <w:proofErr w:type="gramStart"/>
      <w:r>
        <w:rPr>
          <w:b/>
          <w:i/>
          <w:iCs/>
          <w:highlight w:val="yellow"/>
        </w:rPr>
        <w:t>follows</w:t>
      </w:r>
      <w:proofErr w:type="gramEnd"/>
    </w:p>
    <w:p w14:paraId="25836225" w14:textId="782D9F5D" w:rsidR="00CA5ADA" w:rsidRPr="00C81FC8" w:rsidRDefault="00C81FC8" w:rsidP="00CA5ADA">
      <w:pPr>
        <w:rPr>
          <w:b/>
        </w:rPr>
      </w:pPr>
      <w:r w:rsidRPr="00C81FC8">
        <w:rPr>
          <w:b/>
        </w:rPr>
        <w:t>10.23.2.5 EDCA channel access in a VHT, HE</w:t>
      </w:r>
      <w:ins w:id="105" w:author="Author">
        <w:r w:rsidR="008B011A">
          <w:rPr>
            <w:b/>
          </w:rPr>
          <w:t>, EHT</w:t>
        </w:r>
      </w:ins>
      <w:r w:rsidRPr="00C81FC8">
        <w:rPr>
          <w:b/>
        </w:rPr>
        <w:t xml:space="preserve"> or TVHT BSS</w:t>
      </w:r>
    </w:p>
    <w:p w14:paraId="534B83AA" w14:textId="3D737C8B" w:rsidR="00C71468" w:rsidRDefault="00CA5ADA" w:rsidP="00CA5ADA">
      <w:pPr>
        <w:rPr>
          <w:bCs/>
        </w:rPr>
      </w:pPr>
      <w:r w:rsidRPr="00CA5ADA">
        <w:rPr>
          <w:bCs/>
        </w:rPr>
        <w:t>If a STA is permitted to begin a TXOP (as defined in 10.23.2.4 (Obtaining an EDCA TXOP)) and the STA</w:t>
      </w:r>
      <w:r>
        <w:rPr>
          <w:bCs/>
        </w:rPr>
        <w:t xml:space="preserve"> </w:t>
      </w:r>
      <w:r w:rsidRPr="00CA5ADA">
        <w:rPr>
          <w:bCs/>
        </w:rPr>
        <w:t>has at least one MSDU pending for transmission for the AC of the permitted TXOP, the STA shall perform</w:t>
      </w:r>
      <w:r>
        <w:rPr>
          <w:bCs/>
        </w:rPr>
        <w:t xml:space="preserve"> </w:t>
      </w:r>
      <w:r w:rsidRPr="00CA5ADA">
        <w:rPr>
          <w:bCs/>
        </w:rPr>
        <w:t>exactly one of the following actions:</w:t>
      </w:r>
    </w:p>
    <w:p w14:paraId="127DA9A1" w14:textId="18E57D54" w:rsidR="00F97C48" w:rsidRDefault="00E175B8" w:rsidP="00E175B8">
      <w:pPr>
        <w:rPr>
          <w:bCs/>
        </w:rPr>
      </w:pPr>
      <w:r w:rsidRPr="00E175B8">
        <w:rPr>
          <w:bCs/>
        </w:rPr>
        <w:t>a) Transmit a 160 MHz or 80+80 MHz mask PPDU if the secondary channel, the secondary 40 MHz</w:t>
      </w:r>
      <w:r>
        <w:rPr>
          <w:bCs/>
        </w:rPr>
        <w:t xml:space="preserve"> </w:t>
      </w:r>
      <w:r w:rsidRPr="00E175B8">
        <w:rPr>
          <w:bCs/>
        </w:rPr>
        <w:t>channel, and the secondary 80 MHz channel were idle during an interval of PIFS immediately pre</w:t>
      </w:r>
      <w:r>
        <w:rPr>
          <w:bCs/>
        </w:rPr>
        <w:t>c</w:t>
      </w:r>
      <w:r w:rsidRPr="00E175B8">
        <w:rPr>
          <w:bCs/>
        </w:rPr>
        <w:t>eding the start of the TXOP.</w:t>
      </w:r>
    </w:p>
    <w:p w14:paraId="3705C367" w14:textId="7F7183EF" w:rsidR="00E175B8" w:rsidRDefault="00E175B8" w:rsidP="00E175B8">
      <w:pPr>
        <w:rPr>
          <w:bCs/>
        </w:rPr>
      </w:pPr>
      <w:r>
        <w:rPr>
          <w:bCs/>
        </w:rPr>
        <w:t>…</w:t>
      </w:r>
    </w:p>
    <w:p w14:paraId="40DF596A" w14:textId="0E7B1BB6" w:rsidR="00E175B8" w:rsidRPr="00E175B8" w:rsidRDefault="0044698B" w:rsidP="0044698B">
      <w:pPr>
        <w:rPr>
          <w:bCs/>
        </w:rPr>
      </w:pPr>
      <w:r>
        <w:rPr>
          <w:bCs/>
        </w:rPr>
        <w:t xml:space="preserve">l) </w:t>
      </w:r>
      <w:r w:rsidRPr="0044698B">
        <w:rPr>
          <w:bCs/>
        </w:rPr>
        <w:t xml:space="preserve">Transmit a 160 MHz or 80+80 MHz HE MU PPDU where in the preamble the only punctured subchannels are zero, one or </w:t>
      </w:r>
      <w:proofErr w:type="gramStart"/>
      <w:r w:rsidRPr="0044698B">
        <w:rPr>
          <w:bCs/>
        </w:rPr>
        <w:t>both of the 20</w:t>
      </w:r>
      <w:proofErr w:type="gramEnd"/>
      <w:r w:rsidRPr="0044698B">
        <w:rPr>
          <w:bCs/>
        </w:rPr>
        <w:t xml:space="preserve"> MHz subchannels in the secondary 40 MHz channel and</w:t>
      </w:r>
      <w:r>
        <w:rPr>
          <w:bCs/>
        </w:rPr>
        <w:t xml:space="preserve"> </w:t>
      </w:r>
      <w:r w:rsidRPr="0044698B">
        <w:rPr>
          <w:bCs/>
        </w:rPr>
        <w:t>zero to two of the 20 MHz subchannels in the secondary 80 MHz channel, if all of the 20 MHz sub</w:t>
      </w:r>
      <w:r>
        <w:rPr>
          <w:bCs/>
        </w:rPr>
        <w:t xml:space="preserve"> </w:t>
      </w:r>
      <w:r w:rsidRPr="0044698B">
        <w:rPr>
          <w:bCs/>
        </w:rPr>
        <w:t>channels that are not punctured were idle during an interval of PIFS immediately preceding the start</w:t>
      </w:r>
      <w:r>
        <w:rPr>
          <w:bCs/>
        </w:rPr>
        <w:t xml:space="preserve"> </w:t>
      </w:r>
      <w:r w:rsidRPr="0044698B">
        <w:rPr>
          <w:bCs/>
        </w:rPr>
        <w:t>of the TXOP. At least one 20 MHz subchannel is punctured. If two of the 20 MHz subchannels in</w:t>
      </w:r>
      <w:r>
        <w:rPr>
          <w:bCs/>
        </w:rPr>
        <w:t xml:space="preserve"> </w:t>
      </w:r>
      <w:r w:rsidRPr="0044698B">
        <w:rPr>
          <w:bCs/>
        </w:rPr>
        <w:t>the secondary 80 MHz channel are punctured, these are either the lower two or the higher two. No</w:t>
      </w:r>
      <w:r>
        <w:rPr>
          <w:bCs/>
        </w:rPr>
        <w:t xml:space="preserve"> </w:t>
      </w:r>
      <w:r w:rsidRPr="0044698B">
        <w:rPr>
          <w:bCs/>
        </w:rPr>
        <w:t>more than two adjacent 20 MHz subchannels are punctured across the preamble, for a 160 MHz preamble.</w:t>
      </w:r>
    </w:p>
    <w:p w14:paraId="23F23F64" w14:textId="1D6C760E" w:rsidR="00FC2EA6" w:rsidRDefault="00F97C48" w:rsidP="000B65D2">
      <w:pPr>
        <w:rPr>
          <w:b/>
          <w:i/>
          <w:iCs/>
        </w:rPr>
      </w:pPr>
      <w:r w:rsidRPr="00062905">
        <w:rPr>
          <w:b/>
          <w:i/>
          <w:iCs/>
          <w:highlight w:val="yellow"/>
        </w:rPr>
        <w:t xml:space="preserve">TGbe editor: Please </w:t>
      </w:r>
      <w:r w:rsidR="00A14ABF">
        <w:rPr>
          <w:b/>
          <w:i/>
          <w:iCs/>
          <w:highlight w:val="yellow"/>
        </w:rPr>
        <w:t>add</w:t>
      </w:r>
      <w:r>
        <w:rPr>
          <w:b/>
          <w:i/>
          <w:iCs/>
          <w:highlight w:val="yellow"/>
        </w:rPr>
        <w:t xml:space="preserve"> two new bullets as </w:t>
      </w:r>
      <w:proofErr w:type="gramStart"/>
      <w:r>
        <w:rPr>
          <w:b/>
          <w:i/>
          <w:iCs/>
          <w:highlight w:val="yellow"/>
        </w:rPr>
        <w:t>follows</w:t>
      </w:r>
      <w:proofErr w:type="gramEnd"/>
    </w:p>
    <w:p w14:paraId="041F5E63" w14:textId="77777777" w:rsidR="000E7E52" w:rsidRDefault="000E7E52" w:rsidP="000E7E52">
      <w:pPr>
        <w:rPr>
          <w:ins w:id="106" w:author="Author"/>
          <w:bCs/>
        </w:rPr>
      </w:pPr>
      <w:ins w:id="107" w:author="Author">
        <w:r>
          <w:rPr>
            <w:bCs/>
          </w:rPr>
          <w:t xml:space="preserve">m) </w:t>
        </w:r>
        <w:r w:rsidRPr="001942B6">
          <w:rPr>
            <w:bCs/>
          </w:rPr>
          <w:t xml:space="preserve">Transmit an EHT MU PPDU if </w:t>
        </w:r>
        <w:proofErr w:type="gramStart"/>
        <w:r w:rsidRPr="001942B6">
          <w:rPr>
            <w:bCs/>
          </w:rPr>
          <w:t>all of</w:t>
        </w:r>
        <w:proofErr w:type="gramEnd"/>
        <w:r w:rsidRPr="001942B6">
          <w:rPr>
            <w:bCs/>
          </w:rPr>
          <w:t xml:space="preserve"> the 20 MHz subchannels that are not punctured were idle during an interval of PIFS immediately preceding the start of the TXOP.</w:t>
        </w:r>
      </w:ins>
    </w:p>
    <w:p w14:paraId="4274B223" w14:textId="77777777" w:rsidR="000E7E52" w:rsidRDefault="000E7E52" w:rsidP="000E7E52">
      <w:pPr>
        <w:rPr>
          <w:ins w:id="108" w:author="Author"/>
          <w:bCs/>
        </w:rPr>
      </w:pPr>
      <w:ins w:id="109" w:author="Author">
        <w:r>
          <w:rPr>
            <w:bCs/>
          </w:rPr>
          <w:lastRenderedPageBreak/>
          <w:t xml:space="preserve">n) </w:t>
        </w:r>
        <w:r w:rsidRPr="001942B6">
          <w:rPr>
            <w:bCs/>
          </w:rPr>
          <w:t xml:space="preserve">Transmit a </w:t>
        </w:r>
        <w:r>
          <w:rPr>
            <w:bCs/>
          </w:rPr>
          <w:t xml:space="preserve">punctured </w:t>
        </w:r>
        <w:r w:rsidRPr="001942B6">
          <w:rPr>
            <w:bCs/>
          </w:rPr>
          <w:t xml:space="preserve">non-HT duplicate PPDU if </w:t>
        </w:r>
        <w:proofErr w:type="gramStart"/>
        <w:r w:rsidRPr="001942B6">
          <w:rPr>
            <w:bCs/>
          </w:rPr>
          <w:t>all of</w:t>
        </w:r>
        <w:proofErr w:type="gramEnd"/>
        <w:r w:rsidRPr="001942B6">
          <w:rPr>
            <w:bCs/>
          </w:rPr>
          <w:t xml:space="preserve"> the 20 MHz subchannels that are not punctured were idle during an interval of PIFS immediately preceding the start of the TXOP.</w:t>
        </w:r>
      </w:ins>
    </w:p>
    <w:p w14:paraId="62FDDEEA" w14:textId="77777777" w:rsidR="00E175B8" w:rsidRPr="00F97C48" w:rsidRDefault="00E175B8" w:rsidP="001942B6">
      <w:pPr>
        <w:rPr>
          <w:bCs/>
        </w:rPr>
      </w:pPr>
    </w:p>
    <w:p w14:paraId="651D0C31" w14:textId="5F645FAA" w:rsidR="00441C95" w:rsidRPr="003D6D7F" w:rsidRDefault="00441C95" w:rsidP="00441C95">
      <w:pPr>
        <w:rPr>
          <w:b/>
        </w:rPr>
      </w:pPr>
      <w:r w:rsidRPr="003D6D7F">
        <w:rPr>
          <w:b/>
        </w:rPr>
        <w:t>Do you support the resolutions for the following CIDs in doc 11-21/</w:t>
      </w:r>
      <w:r w:rsidR="008D3ADE">
        <w:rPr>
          <w:b/>
        </w:rPr>
        <w:t>0455</w:t>
      </w:r>
      <w:r w:rsidRPr="003D6D7F">
        <w:rPr>
          <w:b/>
        </w:rPr>
        <w:t>r</w:t>
      </w:r>
      <w:del w:id="110" w:author="Author">
        <w:r w:rsidR="008D3ADE" w:rsidDel="00D1270D">
          <w:rPr>
            <w:b/>
          </w:rPr>
          <w:delText>0</w:delText>
        </w:r>
      </w:del>
      <w:proofErr w:type="gramStart"/>
      <w:ins w:id="111" w:author="Yanjun Sun" w:date="2021-05-26T11:16:00Z">
        <w:r w:rsidR="004010A5">
          <w:rPr>
            <w:b/>
          </w:rPr>
          <w:t>6</w:t>
        </w:r>
      </w:ins>
      <w:r w:rsidRPr="003D6D7F">
        <w:rPr>
          <w:b/>
        </w:rPr>
        <w:t>:</w:t>
      </w:r>
      <w:proofErr w:type="gramEnd"/>
    </w:p>
    <w:p w14:paraId="4B1D713F" w14:textId="609ECC2F" w:rsidR="00A811C1" w:rsidRPr="003D6D7F" w:rsidRDefault="003D6D7F" w:rsidP="00441C95">
      <w:pPr>
        <w:rPr>
          <w:bCs/>
        </w:rPr>
      </w:pPr>
      <w:r w:rsidRPr="00DD7B9A">
        <w:rPr>
          <w:rFonts w:ascii="Times New Roman" w:hAnsi="Times New Roman" w:cs="Times New Roman"/>
          <w:sz w:val="18"/>
          <w:szCs w:val="18"/>
          <w:lang w:eastAsia="ko-KR"/>
        </w:rPr>
        <w:t>1086, 1667, 1936, 2147, 2148, 2180, 3120, 3151</w:t>
      </w:r>
      <w:r w:rsidR="005F770F">
        <w:rPr>
          <w:rFonts w:ascii="Times New Roman" w:hAnsi="Times New Roman" w:cs="Times New Roman"/>
          <w:sz w:val="18"/>
          <w:szCs w:val="18"/>
          <w:lang w:eastAsia="ko-KR"/>
        </w:rPr>
        <w:t>, 2541</w:t>
      </w:r>
      <w:r w:rsidR="00CD36FD">
        <w:rPr>
          <w:rFonts w:ascii="Times New Roman" w:hAnsi="Times New Roman" w:cs="Times New Roman"/>
          <w:sz w:val="18"/>
          <w:szCs w:val="18"/>
          <w:lang w:eastAsia="ko-KR"/>
        </w:rPr>
        <w:t xml:space="preserve"> and Mark’s comments on sub</w:t>
      </w:r>
      <w:r w:rsidR="0008241E">
        <w:rPr>
          <w:rFonts w:ascii="Times New Roman" w:hAnsi="Times New Roman" w:cs="Times New Roman"/>
          <w:sz w:val="18"/>
          <w:szCs w:val="18"/>
          <w:lang w:eastAsia="ko-KR"/>
        </w:rPr>
        <w:t>clause 35.2.1.2</w:t>
      </w:r>
    </w:p>
    <w:sectPr w:rsidR="00A811C1" w:rsidRPr="003D6D7F" w:rsidSect="007D4BEF">
      <w:headerReference w:type="even" r:id="rId21"/>
      <w:headerReference w:type="default" r:id="rId22"/>
      <w:footerReference w:type="even" r:id="rId23"/>
      <w:footerReference w:type="default" r:id="rId24"/>
      <w:pgSz w:w="12240" w:h="15840"/>
      <w:pgMar w:top="1440" w:right="1800" w:bottom="1440" w:left="180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7" w:author="Yanjun Sun" w:date="2021-05-31T17:15:00Z" w:initials="YS">
    <w:p w14:paraId="4C5E2CE4" w14:textId="73BFCAFD" w:rsidR="00F42124" w:rsidRDefault="00F42124">
      <w:pPr>
        <w:pStyle w:val="CommentText"/>
      </w:pPr>
      <w:r>
        <w:rPr>
          <w:rStyle w:val="CommentReference"/>
        </w:rPr>
        <w:annotationRef/>
      </w:r>
      <w:r>
        <w:t xml:space="preserve">Yunbo: </w:t>
      </w:r>
      <w:r>
        <w:rPr>
          <w:rFonts w:eastAsia="Times New Roman"/>
        </w:rPr>
        <w:t>A P2P link between two STAs shall not transmit a PPDU on any punctured subchannel indicated in beacons if the P2P link is within the operating bandwidth of the BSS</w:t>
      </w:r>
      <w:r w:rsidR="00FF1A23">
        <w:rPr>
          <w:rFonts w:eastAsia="Times New Roman"/>
        </w:rPr>
        <w:t>.</w:t>
      </w:r>
    </w:p>
  </w:comment>
  <w:comment w:id="78" w:author="Yanjun Sun" w:date="2021-05-28T10:59:00Z" w:initials="YS">
    <w:p w14:paraId="444CEC22" w14:textId="5E3A3100" w:rsidR="00AF462D" w:rsidRDefault="00AF462D">
      <w:pPr>
        <w:pStyle w:val="CommentText"/>
      </w:pPr>
      <w:r>
        <w:rPr>
          <w:rStyle w:val="CommentReference"/>
        </w:rPr>
        <w:annotationRef/>
      </w:r>
      <w:r w:rsidR="007947A6" w:rsidRPr="007947A6">
        <w:t xml:space="preserve">Editorial updates based on </w:t>
      </w:r>
      <w:proofErr w:type="spellStart"/>
      <w:r w:rsidR="007947A6" w:rsidRPr="007947A6">
        <w:t>Xiaofei’s</w:t>
      </w:r>
      <w:proofErr w:type="spellEnd"/>
      <w:r w:rsidR="007947A6" w:rsidRPr="007947A6">
        <w:t xml:space="preserve"> suggestion.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5E2CE4" w15:done="0"/>
  <w15:commentEx w15:paraId="444CEC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F984A" w16cex:dateUtc="2021-06-01T00:15:00Z"/>
  <w16cex:commentExtensible w16cex:durableId="245B4B7D" w16cex:dateUtc="2021-05-28T1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5E2CE4" w16cid:durableId="245F984A"/>
  <w16cid:commentId w16cid:paraId="444CEC22" w16cid:durableId="245B4B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409BB" w14:textId="77777777" w:rsidR="00DF0031" w:rsidRDefault="00DF0031">
      <w:pPr>
        <w:spacing w:after="0" w:line="240" w:lineRule="auto"/>
      </w:pPr>
      <w:r>
        <w:separator/>
      </w:r>
    </w:p>
  </w:endnote>
  <w:endnote w:type="continuationSeparator" w:id="0">
    <w:p w14:paraId="126A4C0F" w14:textId="77777777" w:rsidR="00DF0031" w:rsidRDefault="00DF0031">
      <w:pPr>
        <w:spacing w:after="0" w:line="240" w:lineRule="auto"/>
      </w:pPr>
      <w:r>
        <w:continuationSeparator/>
      </w:r>
    </w:p>
  </w:endnote>
  <w:endnote w:type="continuationNotice" w:id="1">
    <w:p w14:paraId="4E3B07D1" w14:textId="77777777" w:rsidR="00DF0031" w:rsidRDefault="00DF00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80931" w14:textId="77777777" w:rsidR="00AE2176" w:rsidRPr="00DC166A" w:rsidRDefault="00AE2176" w:rsidP="00DC166A">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SUBJECT  \* MERGEFORMAT</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Submission</w:t>
    </w:r>
    <w:r w:rsidRPr="00DC166A">
      <w:rPr>
        <w:rFonts w:ascii="Times New Roman" w:eastAsia="Malgun Gothic" w:hAnsi="Times New Roman" w:cs="Times New Roman"/>
        <w:sz w:val="24"/>
        <w:szCs w:val="20"/>
        <w:lang w:val="en-GB"/>
      </w:rPr>
      <w:fldChar w:fldCharType="end"/>
    </w:r>
    <w:r w:rsidRPr="00DC166A">
      <w:rPr>
        <w:rFonts w:ascii="Times New Roman" w:eastAsia="Malgun Gothic" w:hAnsi="Times New Roman" w:cs="Times New Roman"/>
        <w:sz w:val="24"/>
        <w:szCs w:val="20"/>
        <w:lang w:val="en-GB"/>
      </w:rPr>
      <w:tab/>
      <w:t xml:space="preserve">page </w:t>
    </w: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 xml:space="preserve">page </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2</w:t>
    </w:r>
    <w:r w:rsidRPr="00DC166A">
      <w:rPr>
        <w:rFonts w:ascii="Times New Roman" w:eastAsia="Malgun Gothic" w:hAnsi="Times New Roman" w:cs="Times New Roman"/>
        <w:noProof/>
        <w:sz w:val="24"/>
        <w:szCs w:val="20"/>
        <w:lang w:val="en-GB"/>
      </w:rPr>
      <w:fldChar w:fldCharType="end"/>
    </w:r>
    <w:r w:rsidRPr="00DC166A">
      <w:rPr>
        <w:rFonts w:ascii="Times New Roman" w:eastAsia="Malgun Gothic" w:hAnsi="Times New Roman" w:cs="Times New Roman"/>
        <w:sz w:val="24"/>
        <w:szCs w:val="20"/>
        <w:lang w:val="en-GB"/>
      </w:rPr>
      <w:tab/>
    </w:r>
    <w:r w:rsidRPr="00DC166A">
      <w:rPr>
        <w:rFonts w:ascii="Times New Roman" w:eastAsia="Malgun Gothic" w:hAnsi="Times New Roman" w:cs="Times New Roman"/>
        <w:sz w:val="24"/>
        <w:szCs w:val="20"/>
        <w:lang w:val="en-GB" w:eastAsia="ko-KR"/>
      </w:rPr>
      <w:t>Yanjun Sun (Qualcomm Inc.)</w:t>
    </w:r>
  </w:p>
  <w:p w14:paraId="2A758F10" w14:textId="186ACE18" w:rsidR="00AE2176" w:rsidRPr="00DC166A" w:rsidRDefault="00AE2176">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4925189E"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03BE51AB" w14:textId="77777777" w:rsidR="00AE2176" w:rsidRDefault="00AE217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0DDB0CC4"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9</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32EAE706" w14:textId="77777777" w:rsidR="00AE2176" w:rsidRDefault="00AE21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1D53D" w14:textId="77777777" w:rsidR="00DF0031" w:rsidRDefault="00DF0031">
      <w:pPr>
        <w:spacing w:after="0" w:line="240" w:lineRule="auto"/>
      </w:pPr>
      <w:r>
        <w:separator/>
      </w:r>
    </w:p>
  </w:footnote>
  <w:footnote w:type="continuationSeparator" w:id="0">
    <w:p w14:paraId="34628F88" w14:textId="77777777" w:rsidR="00DF0031" w:rsidRDefault="00DF0031">
      <w:pPr>
        <w:spacing w:after="0" w:line="240" w:lineRule="auto"/>
      </w:pPr>
      <w:r>
        <w:continuationSeparator/>
      </w:r>
    </w:p>
  </w:footnote>
  <w:footnote w:type="continuationNotice" w:id="1">
    <w:p w14:paraId="7C235A02" w14:textId="77777777" w:rsidR="00DF0031" w:rsidRDefault="00DF00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3992A" w14:textId="7C4CD8ED" w:rsidR="00AE2176" w:rsidRPr="006C343E" w:rsidRDefault="008A577B" w:rsidP="006C343E">
    <w:pPr>
      <w:pBdr>
        <w:bottom w:val="single" w:sz="6" w:space="2" w:color="auto"/>
      </w:pBdr>
      <w:tabs>
        <w:tab w:val="center" w:pos="4680"/>
        <w:tab w:val="right" w:pos="9360"/>
        <w:tab w:val="right" w:pos="12960"/>
      </w:tabs>
      <w:spacing w:after="0" w:line="240" w:lineRule="auto"/>
      <w:rPr>
        <w:rFonts w:ascii="Times New Roman" w:eastAsia="Malgun Gothic" w:hAnsi="Times New Roman" w:cs="Times New Roman"/>
        <w:b/>
        <w:sz w:val="28"/>
        <w:szCs w:val="20"/>
        <w:lang w:val="en-GB" w:eastAsia="ko-KR"/>
      </w:rPr>
    </w:pPr>
    <w:r>
      <w:rPr>
        <w:rFonts w:ascii="Times New Roman" w:eastAsia="Malgun Gothic" w:hAnsi="Times New Roman" w:cs="Times New Roman"/>
        <w:b/>
        <w:sz w:val="28"/>
        <w:szCs w:val="20"/>
        <w:lang w:val="en-GB" w:eastAsia="ko-KR"/>
      </w:rPr>
      <w:t>May</w:t>
    </w:r>
    <w:r w:rsidR="00AE2176" w:rsidRPr="006C343E">
      <w:rPr>
        <w:rFonts w:ascii="Times New Roman" w:eastAsia="Malgun Gothic" w:hAnsi="Times New Roman" w:cs="Times New Roman"/>
        <w:b/>
        <w:sz w:val="28"/>
        <w:szCs w:val="20"/>
        <w:lang w:val="en-GB" w:eastAsia="ko-KR"/>
      </w:rPr>
      <w:t xml:space="preserve"> </w:t>
    </w:r>
    <w:r w:rsidR="00AE2176" w:rsidRPr="006C343E">
      <w:rPr>
        <w:rFonts w:ascii="Times New Roman" w:eastAsia="Malgun Gothic" w:hAnsi="Times New Roman" w:cs="Times New Roman"/>
        <w:b/>
        <w:sz w:val="28"/>
        <w:szCs w:val="20"/>
        <w:lang w:val="en-GB"/>
      </w:rPr>
      <w:t>2021</w:t>
    </w:r>
    <w:r w:rsidR="00AE2176" w:rsidRPr="006C343E">
      <w:rPr>
        <w:rFonts w:ascii="Times New Roman" w:eastAsia="Malgun Gothic" w:hAnsi="Times New Roman" w:cs="Times New Roman"/>
        <w:b/>
        <w:sz w:val="28"/>
        <w:szCs w:val="20"/>
        <w:lang w:val="en-GB"/>
      </w:rPr>
      <w:tab/>
    </w:r>
    <w:r w:rsidR="00AE2176" w:rsidRPr="006C343E">
      <w:rPr>
        <w:rFonts w:ascii="Times New Roman" w:eastAsia="Malgun Gothic" w:hAnsi="Times New Roman" w:cs="Times New Roman"/>
        <w:b/>
        <w:sz w:val="28"/>
        <w:szCs w:val="20"/>
        <w:lang w:val="en-GB"/>
      </w:rPr>
      <w:tab/>
    </w:r>
    <w:r w:rsidR="00AE2176" w:rsidRPr="006C343E">
      <w:rPr>
        <w:rFonts w:ascii="Times New Roman" w:eastAsia="Malgun Gothic" w:hAnsi="Times New Roman" w:cs="Times New Roman"/>
        <w:b/>
        <w:sz w:val="28"/>
        <w:szCs w:val="20"/>
        <w:lang w:val="en-GB"/>
      </w:rPr>
      <w:fldChar w:fldCharType="begin"/>
    </w:r>
    <w:r w:rsidR="00AE2176" w:rsidRPr="006C343E">
      <w:rPr>
        <w:rFonts w:ascii="Times New Roman" w:eastAsia="Malgun Gothic" w:hAnsi="Times New Roman" w:cs="Times New Roman"/>
        <w:b/>
        <w:sz w:val="28"/>
        <w:szCs w:val="20"/>
        <w:lang w:val="en-GB"/>
      </w:rPr>
      <w:instrText>TITLE  \* MERGEFORMAT</w:instrText>
    </w:r>
    <w:r w:rsidR="00AE2176" w:rsidRPr="006C343E">
      <w:rPr>
        <w:rFonts w:ascii="Times New Roman" w:eastAsia="Malgun Gothic" w:hAnsi="Times New Roman" w:cs="Times New Roman"/>
        <w:b/>
        <w:sz w:val="28"/>
        <w:szCs w:val="20"/>
        <w:lang w:val="en-GB"/>
      </w:rPr>
      <w:fldChar w:fldCharType="separate"/>
    </w:r>
    <w:r w:rsidR="00AE2176" w:rsidRPr="006C343E">
      <w:rPr>
        <w:rFonts w:ascii="Times New Roman" w:eastAsia="Malgun Gothic" w:hAnsi="Times New Roman" w:cs="Times New Roman"/>
        <w:b/>
        <w:sz w:val="28"/>
        <w:szCs w:val="20"/>
        <w:lang w:val="en-GB"/>
      </w:rPr>
      <w:t>doc.: IEEE 802.11-21/04</w:t>
    </w:r>
    <w:r w:rsidR="00AE2176">
      <w:rPr>
        <w:rFonts w:ascii="Times New Roman" w:eastAsia="Malgun Gothic" w:hAnsi="Times New Roman" w:cs="Times New Roman"/>
        <w:b/>
        <w:sz w:val="28"/>
        <w:szCs w:val="20"/>
        <w:lang w:val="en-GB"/>
      </w:rPr>
      <w:t>55</w:t>
    </w:r>
    <w:r w:rsidR="00AE2176" w:rsidRPr="006C343E">
      <w:rPr>
        <w:rFonts w:ascii="Times New Roman" w:eastAsia="Malgun Gothic" w:hAnsi="Times New Roman" w:cs="Times New Roman"/>
        <w:b/>
        <w:sz w:val="28"/>
        <w:szCs w:val="20"/>
        <w:lang w:val="en-GB"/>
      </w:rPr>
      <w:t>r</w:t>
    </w:r>
    <w:r w:rsidR="00AE2176" w:rsidRPr="006C343E">
      <w:rPr>
        <w:rFonts w:ascii="Times New Roman" w:eastAsia="Malgun Gothic" w:hAnsi="Times New Roman" w:cs="Times New Roman"/>
        <w:b/>
        <w:sz w:val="28"/>
        <w:szCs w:val="20"/>
        <w:lang w:val="en-GB"/>
      </w:rPr>
      <w:fldChar w:fldCharType="end"/>
    </w:r>
    <w:r>
      <w:rPr>
        <w:rFonts w:ascii="Times New Roman" w:eastAsia="Malgun Gothic" w:hAnsi="Times New Roman" w:cs="Times New Roman"/>
        <w:b/>
        <w:sz w:val="28"/>
        <w:szCs w:val="20"/>
        <w:lang w:val="en-GB"/>
      </w:rPr>
      <w:t>6</w:t>
    </w:r>
  </w:p>
  <w:p w14:paraId="44DBFE45" w14:textId="07C74578" w:rsidR="00AE2176" w:rsidRDefault="00AE21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7AA20045" w:rsidR="00AE2176" w:rsidRPr="002D636E" w:rsidRDefault="00AE217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08DBBD2D" w:rsidR="00AE2176" w:rsidRPr="00DE6B44" w:rsidRDefault="00CE1433" w:rsidP="0012118C">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May</w:t>
    </w:r>
    <w:r w:rsidR="00AE2176">
      <w:rPr>
        <w:rFonts w:ascii="Times New Roman" w:eastAsia="Malgun Gothic" w:hAnsi="Times New Roman" w:cs="Times New Roman"/>
        <w:b/>
        <w:sz w:val="28"/>
        <w:szCs w:val="20"/>
      </w:rPr>
      <w:t xml:space="preserve"> 2021</w:t>
    </w:r>
    <w:r w:rsidR="00AE2176">
      <w:rPr>
        <w:rFonts w:ascii="Times New Roman" w:eastAsia="Malgun Gothic" w:hAnsi="Times New Roman" w:cs="Times New Roman"/>
        <w:b/>
        <w:sz w:val="28"/>
        <w:szCs w:val="20"/>
      </w:rPr>
      <w:tab/>
    </w:r>
    <w:r w:rsidR="00AE2176">
      <w:rPr>
        <w:rFonts w:ascii="Times New Roman" w:eastAsia="Malgun Gothic" w:hAnsi="Times New Roman" w:cs="Times New Roman"/>
        <w:b/>
        <w:sz w:val="28"/>
        <w:szCs w:val="20"/>
        <w:lang w:val="en-GB"/>
      </w:rPr>
      <w:tab/>
      <w:t xml:space="preserve">                          </w:t>
    </w:r>
    <w:r w:rsidR="00AE2176" w:rsidRPr="00B31A3B">
      <w:rPr>
        <w:rFonts w:ascii="Times New Roman" w:eastAsia="Malgun Gothic" w:hAnsi="Times New Roman" w:cs="Times New Roman"/>
        <w:b/>
        <w:sz w:val="28"/>
        <w:szCs w:val="20"/>
        <w:lang w:val="en-GB"/>
      </w:rPr>
      <w:t>doc.: IEEE 802.11-</w:t>
    </w:r>
    <w:r w:rsidR="00AE2176">
      <w:rPr>
        <w:rFonts w:ascii="Times New Roman" w:eastAsia="Malgun Gothic" w:hAnsi="Times New Roman" w:cs="Times New Roman"/>
        <w:b/>
        <w:sz w:val="28"/>
        <w:szCs w:val="20"/>
        <w:lang w:val="en-GB"/>
      </w:rPr>
      <w:t>21</w:t>
    </w:r>
    <w:r w:rsidR="00AE2176" w:rsidRPr="00B31A3B">
      <w:rPr>
        <w:rFonts w:ascii="Times New Roman" w:eastAsia="Malgun Gothic" w:hAnsi="Times New Roman" w:cs="Times New Roman"/>
        <w:b/>
        <w:sz w:val="28"/>
        <w:szCs w:val="20"/>
        <w:lang w:val="en-GB"/>
      </w:rPr>
      <w:t>/</w:t>
    </w:r>
    <w:r w:rsidR="00AE2176">
      <w:rPr>
        <w:rFonts w:ascii="Times New Roman" w:eastAsia="Malgun Gothic" w:hAnsi="Times New Roman" w:cs="Times New Roman"/>
        <w:b/>
        <w:sz w:val="28"/>
        <w:szCs w:val="20"/>
        <w:lang w:val="en-GB"/>
      </w:rPr>
      <w:t>0</w:t>
    </w:r>
    <w:r>
      <w:rPr>
        <w:rFonts w:ascii="Times New Roman" w:eastAsia="Malgun Gothic" w:hAnsi="Times New Roman" w:cs="Times New Roman"/>
        <w:b/>
        <w:sz w:val="28"/>
        <w:szCs w:val="20"/>
        <w:lang w:val="en-GB"/>
      </w:rPr>
      <w:t>455r6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jun Sun">
    <w15:presenceInfo w15:providerId="AD" w15:userId="S::yanjuns@qti.qualcomm.com::b36047ec-8c33-4551-bc74-961d47fe2d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D87"/>
    <w:rsid w:val="000169EF"/>
    <w:rsid w:val="00016FCD"/>
    <w:rsid w:val="00020583"/>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12"/>
    <w:rsid w:val="00024C30"/>
    <w:rsid w:val="00024E44"/>
    <w:rsid w:val="000253CF"/>
    <w:rsid w:val="000254D3"/>
    <w:rsid w:val="00025963"/>
    <w:rsid w:val="00025A9F"/>
    <w:rsid w:val="00025C37"/>
    <w:rsid w:val="00025C43"/>
    <w:rsid w:val="00025C6E"/>
    <w:rsid w:val="00025FCF"/>
    <w:rsid w:val="000262E2"/>
    <w:rsid w:val="0002695B"/>
    <w:rsid w:val="00026A93"/>
    <w:rsid w:val="00026BA8"/>
    <w:rsid w:val="00027040"/>
    <w:rsid w:val="0003003F"/>
    <w:rsid w:val="0003011A"/>
    <w:rsid w:val="000303D1"/>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9E7"/>
    <w:rsid w:val="000560D3"/>
    <w:rsid w:val="000560FB"/>
    <w:rsid w:val="0005622E"/>
    <w:rsid w:val="00056265"/>
    <w:rsid w:val="000568CE"/>
    <w:rsid w:val="00056CD5"/>
    <w:rsid w:val="00056E8E"/>
    <w:rsid w:val="00056FC9"/>
    <w:rsid w:val="000572FD"/>
    <w:rsid w:val="00057C0F"/>
    <w:rsid w:val="00057D60"/>
    <w:rsid w:val="00057E27"/>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363"/>
    <w:rsid w:val="00095CB6"/>
    <w:rsid w:val="00095D72"/>
    <w:rsid w:val="000960C9"/>
    <w:rsid w:val="000967F9"/>
    <w:rsid w:val="00096AF7"/>
    <w:rsid w:val="00096FAC"/>
    <w:rsid w:val="00096FD6"/>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951"/>
    <w:rsid w:val="000A3D42"/>
    <w:rsid w:val="000A412F"/>
    <w:rsid w:val="000A41C6"/>
    <w:rsid w:val="000A4286"/>
    <w:rsid w:val="000A490C"/>
    <w:rsid w:val="000A4A75"/>
    <w:rsid w:val="000A58BE"/>
    <w:rsid w:val="000A5F98"/>
    <w:rsid w:val="000A66F8"/>
    <w:rsid w:val="000A6854"/>
    <w:rsid w:val="000A6C9F"/>
    <w:rsid w:val="000A6F26"/>
    <w:rsid w:val="000A7151"/>
    <w:rsid w:val="000A74DB"/>
    <w:rsid w:val="000A76C8"/>
    <w:rsid w:val="000A7819"/>
    <w:rsid w:val="000A783A"/>
    <w:rsid w:val="000A7C44"/>
    <w:rsid w:val="000B1AAB"/>
    <w:rsid w:val="000B1C77"/>
    <w:rsid w:val="000B24D8"/>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BFA"/>
    <w:rsid w:val="000C4C73"/>
    <w:rsid w:val="000C4D61"/>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791"/>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8F0"/>
    <w:rsid w:val="000F7D1E"/>
    <w:rsid w:val="001012D5"/>
    <w:rsid w:val="001015AD"/>
    <w:rsid w:val="00101AC8"/>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62C"/>
    <w:rsid w:val="001A4797"/>
    <w:rsid w:val="001A5DA1"/>
    <w:rsid w:val="001A5ECD"/>
    <w:rsid w:val="001A62E6"/>
    <w:rsid w:val="001A7163"/>
    <w:rsid w:val="001B0B3F"/>
    <w:rsid w:val="001B0F53"/>
    <w:rsid w:val="001B10CE"/>
    <w:rsid w:val="001B1ADF"/>
    <w:rsid w:val="001B1E43"/>
    <w:rsid w:val="001B1EF2"/>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8BA"/>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E4"/>
    <w:rsid w:val="001E320E"/>
    <w:rsid w:val="001E353F"/>
    <w:rsid w:val="001E362A"/>
    <w:rsid w:val="001E36A7"/>
    <w:rsid w:val="001E3810"/>
    <w:rsid w:val="001E3895"/>
    <w:rsid w:val="001E3AF9"/>
    <w:rsid w:val="001E3BC1"/>
    <w:rsid w:val="001E3CFC"/>
    <w:rsid w:val="001E3DAB"/>
    <w:rsid w:val="001E3F29"/>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787"/>
    <w:rsid w:val="001F3BEA"/>
    <w:rsid w:val="001F3CF1"/>
    <w:rsid w:val="001F3EA3"/>
    <w:rsid w:val="001F443E"/>
    <w:rsid w:val="001F4610"/>
    <w:rsid w:val="001F4982"/>
    <w:rsid w:val="001F4E0B"/>
    <w:rsid w:val="001F4E7D"/>
    <w:rsid w:val="001F5370"/>
    <w:rsid w:val="001F572B"/>
    <w:rsid w:val="001F5787"/>
    <w:rsid w:val="001F57F1"/>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3A8"/>
    <w:rsid w:val="00211CEA"/>
    <w:rsid w:val="0021263B"/>
    <w:rsid w:val="00212676"/>
    <w:rsid w:val="00212678"/>
    <w:rsid w:val="00213220"/>
    <w:rsid w:val="0021337D"/>
    <w:rsid w:val="00213420"/>
    <w:rsid w:val="002134BE"/>
    <w:rsid w:val="002138F8"/>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F87"/>
    <w:rsid w:val="00222B50"/>
    <w:rsid w:val="00222DA3"/>
    <w:rsid w:val="00222EB6"/>
    <w:rsid w:val="00223288"/>
    <w:rsid w:val="00223787"/>
    <w:rsid w:val="002238C7"/>
    <w:rsid w:val="00223975"/>
    <w:rsid w:val="00223E72"/>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6D9"/>
    <w:rsid w:val="0029274A"/>
    <w:rsid w:val="00292CBC"/>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28D5"/>
    <w:rsid w:val="002A2A44"/>
    <w:rsid w:val="002A2CEB"/>
    <w:rsid w:val="002A2CFC"/>
    <w:rsid w:val="002A3A53"/>
    <w:rsid w:val="002A4B54"/>
    <w:rsid w:val="002A5306"/>
    <w:rsid w:val="002A5395"/>
    <w:rsid w:val="002A5641"/>
    <w:rsid w:val="002A5E18"/>
    <w:rsid w:val="002A68EF"/>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737C"/>
    <w:rsid w:val="002B78F1"/>
    <w:rsid w:val="002B7CC5"/>
    <w:rsid w:val="002C0009"/>
    <w:rsid w:val="002C00F8"/>
    <w:rsid w:val="002C0B0B"/>
    <w:rsid w:val="002C0B4E"/>
    <w:rsid w:val="002C0D6B"/>
    <w:rsid w:val="002C0EF6"/>
    <w:rsid w:val="002C105C"/>
    <w:rsid w:val="002C1195"/>
    <w:rsid w:val="002C1BAA"/>
    <w:rsid w:val="002C2708"/>
    <w:rsid w:val="002C380A"/>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2ED1"/>
    <w:rsid w:val="002D351E"/>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8B1"/>
    <w:rsid w:val="002E2C4F"/>
    <w:rsid w:val="002E2F12"/>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212D"/>
    <w:rsid w:val="00302782"/>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8AF"/>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E50"/>
    <w:rsid w:val="00326231"/>
    <w:rsid w:val="003268A1"/>
    <w:rsid w:val="00326B4F"/>
    <w:rsid w:val="00326D31"/>
    <w:rsid w:val="00330008"/>
    <w:rsid w:val="0033052D"/>
    <w:rsid w:val="00330BF4"/>
    <w:rsid w:val="00330C03"/>
    <w:rsid w:val="00330D19"/>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5E8C"/>
    <w:rsid w:val="00386CBD"/>
    <w:rsid w:val="0038735F"/>
    <w:rsid w:val="00387412"/>
    <w:rsid w:val="00387541"/>
    <w:rsid w:val="003877B8"/>
    <w:rsid w:val="00387E1D"/>
    <w:rsid w:val="003907EF"/>
    <w:rsid w:val="0039198D"/>
    <w:rsid w:val="00391BEA"/>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6C0D"/>
    <w:rsid w:val="003B6DC6"/>
    <w:rsid w:val="003B7215"/>
    <w:rsid w:val="003C07DD"/>
    <w:rsid w:val="003C105E"/>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FA3"/>
    <w:rsid w:val="003D303E"/>
    <w:rsid w:val="003D31CD"/>
    <w:rsid w:val="003D3921"/>
    <w:rsid w:val="003D3FC7"/>
    <w:rsid w:val="003D41D8"/>
    <w:rsid w:val="003D431B"/>
    <w:rsid w:val="003D454F"/>
    <w:rsid w:val="003D459C"/>
    <w:rsid w:val="003D46B3"/>
    <w:rsid w:val="003D4793"/>
    <w:rsid w:val="003D4BE3"/>
    <w:rsid w:val="003D4DBD"/>
    <w:rsid w:val="003D5302"/>
    <w:rsid w:val="003D6B0E"/>
    <w:rsid w:val="003D6D7F"/>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C03"/>
    <w:rsid w:val="003E5D27"/>
    <w:rsid w:val="003E5FC2"/>
    <w:rsid w:val="003E618E"/>
    <w:rsid w:val="003E6379"/>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EC"/>
    <w:rsid w:val="003F7113"/>
    <w:rsid w:val="003F78F8"/>
    <w:rsid w:val="003F7A9D"/>
    <w:rsid w:val="003F7B37"/>
    <w:rsid w:val="003F7D04"/>
    <w:rsid w:val="00400417"/>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3CD"/>
    <w:rsid w:val="00417728"/>
    <w:rsid w:val="00417DAA"/>
    <w:rsid w:val="00420602"/>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AA5"/>
    <w:rsid w:val="00434BE8"/>
    <w:rsid w:val="00434F17"/>
    <w:rsid w:val="004356B3"/>
    <w:rsid w:val="00435867"/>
    <w:rsid w:val="00435BE5"/>
    <w:rsid w:val="00435E96"/>
    <w:rsid w:val="0043631B"/>
    <w:rsid w:val="0043689D"/>
    <w:rsid w:val="00436C9A"/>
    <w:rsid w:val="00436CB3"/>
    <w:rsid w:val="00437118"/>
    <w:rsid w:val="004374BE"/>
    <w:rsid w:val="0043765C"/>
    <w:rsid w:val="00437A6D"/>
    <w:rsid w:val="00437C72"/>
    <w:rsid w:val="004402C7"/>
    <w:rsid w:val="004403B0"/>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76F2"/>
    <w:rsid w:val="00447914"/>
    <w:rsid w:val="00447978"/>
    <w:rsid w:val="00447A08"/>
    <w:rsid w:val="0045020A"/>
    <w:rsid w:val="004502D2"/>
    <w:rsid w:val="004506FA"/>
    <w:rsid w:val="004519FA"/>
    <w:rsid w:val="00451CBD"/>
    <w:rsid w:val="00451EB7"/>
    <w:rsid w:val="00452520"/>
    <w:rsid w:val="004527EC"/>
    <w:rsid w:val="00452BEA"/>
    <w:rsid w:val="00452C66"/>
    <w:rsid w:val="00453613"/>
    <w:rsid w:val="0045388B"/>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8F2"/>
    <w:rsid w:val="00484F49"/>
    <w:rsid w:val="00485A26"/>
    <w:rsid w:val="00485C11"/>
    <w:rsid w:val="00485C33"/>
    <w:rsid w:val="00485FA0"/>
    <w:rsid w:val="00485FBA"/>
    <w:rsid w:val="0048661A"/>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2BEF"/>
    <w:rsid w:val="004D3EBC"/>
    <w:rsid w:val="004D4ABC"/>
    <w:rsid w:val="004D4C2E"/>
    <w:rsid w:val="004D4F16"/>
    <w:rsid w:val="004D55E9"/>
    <w:rsid w:val="004D5753"/>
    <w:rsid w:val="004D583B"/>
    <w:rsid w:val="004D5BDF"/>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581"/>
    <w:rsid w:val="004E2FAD"/>
    <w:rsid w:val="004E330C"/>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A20"/>
    <w:rsid w:val="00510BD8"/>
    <w:rsid w:val="005123E5"/>
    <w:rsid w:val="00512849"/>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A2D"/>
    <w:rsid w:val="00527BA3"/>
    <w:rsid w:val="00527DD2"/>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9A1"/>
    <w:rsid w:val="00573A33"/>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09"/>
    <w:rsid w:val="00585087"/>
    <w:rsid w:val="0058523C"/>
    <w:rsid w:val="00585370"/>
    <w:rsid w:val="0058560C"/>
    <w:rsid w:val="00585772"/>
    <w:rsid w:val="0058581E"/>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BC2"/>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228C"/>
    <w:rsid w:val="00602616"/>
    <w:rsid w:val="00602E6D"/>
    <w:rsid w:val="00602FC9"/>
    <w:rsid w:val="00603AE6"/>
    <w:rsid w:val="00603E46"/>
    <w:rsid w:val="00603E51"/>
    <w:rsid w:val="00604281"/>
    <w:rsid w:val="00604CB4"/>
    <w:rsid w:val="0060566B"/>
    <w:rsid w:val="0060579D"/>
    <w:rsid w:val="00605975"/>
    <w:rsid w:val="00605F32"/>
    <w:rsid w:val="006061F2"/>
    <w:rsid w:val="00606558"/>
    <w:rsid w:val="00606FCD"/>
    <w:rsid w:val="00607318"/>
    <w:rsid w:val="00607ABE"/>
    <w:rsid w:val="00607B18"/>
    <w:rsid w:val="006106EB"/>
    <w:rsid w:val="006110A9"/>
    <w:rsid w:val="006112CB"/>
    <w:rsid w:val="006113F8"/>
    <w:rsid w:val="00611AA6"/>
    <w:rsid w:val="00611ACA"/>
    <w:rsid w:val="00611BD5"/>
    <w:rsid w:val="0061239F"/>
    <w:rsid w:val="00612879"/>
    <w:rsid w:val="00612B1F"/>
    <w:rsid w:val="00612E46"/>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642"/>
    <w:rsid w:val="0063374B"/>
    <w:rsid w:val="00633E7A"/>
    <w:rsid w:val="00634020"/>
    <w:rsid w:val="006341EC"/>
    <w:rsid w:val="00634817"/>
    <w:rsid w:val="00634F66"/>
    <w:rsid w:val="006354D7"/>
    <w:rsid w:val="00635B9B"/>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A6E"/>
    <w:rsid w:val="00673286"/>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3C5"/>
    <w:rsid w:val="006F0978"/>
    <w:rsid w:val="006F0AAB"/>
    <w:rsid w:val="006F0C7E"/>
    <w:rsid w:val="006F0E9B"/>
    <w:rsid w:val="006F1246"/>
    <w:rsid w:val="006F2799"/>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425F"/>
    <w:rsid w:val="0070495E"/>
    <w:rsid w:val="0070520E"/>
    <w:rsid w:val="0070555A"/>
    <w:rsid w:val="00705562"/>
    <w:rsid w:val="0070556A"/>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FAF"/>
    <w:rsid w:val="00716027"/>
    <w:rsid w:val="007162BE"/>
    <w:rsid w:val="007164E3"/>
    <w:rsid w:val="00716656"/>
    <w:rsid w:val="00717856"/>
    <w:rsid w:val="00717AC6"/>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D48"/>
    <w:rsid w:val="00790C18"/>
    <w:rsid w:val="00790CAD"/>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C1"/>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2A69"/>
    <w:rsid w:val="007D31F7"/>
    <w:rsid w:val="007D41C4"/>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10273"/>
    <w:rsid w:val="008106C0"/>
    <w:rsid w:val="00810728"/>
    <w:rsid w:val="008116A1"/>
    <w:rsid w:val="0081267F"/>
    <w:rsid w:val="00812D6C"/>
    <w:rsid w:val="0081392E"/>
    <w:rsid w:val="00813A1B"/>
    <w:rsid w:val="00813B4D"/>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39A"/>
    <w:rsid w:val="00837CFD"/>
    <w:rsid w:val="00840667"/>
    <w:rsid w:val="00840807"/>
    <w:rsid w:val="008408D3"/>
    <w:rsid w:val="00840930"/>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7EF"/>
    <w:rsid w:val="00845DB0"/>
    <w:rsid w:val="00845DC2"/>
    <w:rsid w:val="008463C0"/>
    <w:rsid w:val="00846581"/>
    <w:rsid w:val="00846601"/>
    <w:rsid w:val="0084671E"/>
    <w:rsid w:val="00846BFF"/>
    <w:rsid w:val="00847672"/>
    <w:rsid w:val="00847B25"/>
    <w:rsid w:val="00847BBB"/>
    <w:rsid w:val="00850011"/>
    <w:rsid w:val="0085019B"/>
    <w:rsid w:val="0085029F"/>
    <w:rsid w:val="008503BD"/>
    <w:rsid w:val="0085042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A4C"/>
    <w:rsid w:val="008613C6"/>
    <w:rsid w:val="00861A87"/>
    <w:rsid w:val="00861C19"/>
    <w:rsid w:val="00862BB8"/>
    <w:rsid w:val="00862C05"/>
    <w:rsid w:val="00863095"/>
    <w:rsid w:val="008635F7"/>
    <w:rsid w:val="00863A6D"/>
    <w:rsid w:val="0086415B"/>
    <w:rsid w:val="00864421"/>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532"/>
    <w:rsid w:val="0087382D"/>
    <w:rsid w:val="00873A45"/>
    <w:rsid w:val="00873A60"/>
    <w:rsid w:val="00873FB4"/>
    <w:rsid w:val="00874994"/>
    <w:rsid w:val="00874C6C"/>
    <w:rsid w:val="00874D22"/>
    <w:rsid w:val="00874D7C"/>
    <w:rsid w:val="00874E22"/>
    <w:rsid w:val="008752FB"/>
    <w:rsid w:val="00875AB2"/>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468"/>
    <w:rsid w:val="00882C39"/>
    <w:rsid w:val="00883BAD"/>
    <w:rsid w:val="00883DF4"/>
    <w:rsid w:val="00883F38"/>
    <w:rsid w:val="0088416A"/>
    <w:rsid w:val="00884C2D"/>
    <w:rsid w:val="00884DC7"/>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77B"/>
    <w:rsid w:val="008A5B46"/>
    <w:rsid w:val="008A5D47"/>
    <w:rsid w:val="008A5E96"/>
    <w:rsid w:val="008A5F35"/>
    <w:rsid w:val="008B00A6"/>
    <w:rsid w:val="008B011A"/>
    <w:rsid w:val="008B0148"/>
    <w:rsid w:val="008B0293"/>
    <w:rsid w:val="008B037C"/>
    <w:rsid w:val="008B03B1"/>
    <w:rsid w:val="008B073A"/>
    <w:rsid w:val="008B0F9D"/>
    <w:rsid w:val="008B1AA6"/>
    <w:rsid w:val="008B1D70"/>
    <w:rsid w:val="008B26E8"/>
    <w:rsid w:val="008B27CF"/>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8E9"/>
    <w:rsid w:val="008C0ECA"/>
    <w:rsid w:val="008C10AC"/>
    <w:rsid w:val="008C19CA"/>
    <w:rsid w:val="008C1AD0"/>
    <w:rsid w:val="008C1E12"/>
    <w:rsid w:val="008C2241"/>
    <w:rsid w:val="008C2701"/>
    <w:rsid w:val="008C357F"/>
    <w:rsid w:val="008C38C0"/>
    <w:rsid w:val="008C3A04"/>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03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4149"/>
    <w:rsid w:val="008F4379"/>
    <w:rsid w:val="008F45FA"/>
    <w:rsid w:val="008F4C01"/>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5B2"/>
    <w:rsid w:val="00907682"/>
    <w:rsid w:val="00907879"/>
    <w:rsid w:val="00907CF5"/>
    <w:rsid w:val="00907F07"/>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CF"/>
    <w:rsid w:val="00927D94"/>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9FF"/>
    <w:rsid w:val="00940A2A"/>
    <w:rsid w:val="00940C17"/>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5A5"/>
    <w:rsid w:val="009A6BA3"/>
    <w:rsid w:val="009A6C63"/>
    <w:rsid w:val="009A707A"/>
    <w:rsid w:val="009A789F"/>
    <w:rsid w:val="009B0B98"/>
    <w:rsid w:val="009B1514"/>
    <w:rsid w:val="009B1A89"/>
    <w:rsid w:val="009B1A8B"/>
    <w:rsid w:val="009B1B6E"/>
    <w:rsid w:val="009B1DB8"/>
    <w:rsid w:val="009B2695"/>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59C"/>
    <w:rsid w:val="00A2265A"/>
    <w:rsid w:val="00A2289A"/>
    <w:rsid w:val="00A2363B"/>
    <w:rsid w:val="00A23FEE"/>
    <w:rsid w:val="00A245B6"/>
    <w:rsid w:val="00A245F2"/>
    <w:rsid w:val="00A24C0D"/>
    <w:rsid w:val="00A24DA4"/>
    <w:rsid w:val="00A25362"/>
    <w:rsid w:val="00A25776"/>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D03"/>
    <w:rsid w:val="00A36EE7"/>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47C49"/>
    <w:rsid w:val="00A50708"/>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24C9"/>
    <w:rsid w:val="00A62607"/>
    <w:rsid w:val="00A628B2"/>
    <w:rsid w:val="00A6306B"/>
    <w:rsid w:val="00A63121"/>
    <w:rsid w:val="00A632BC"/>
    <w:rsid w:val="00A6398C"/>
    <w:rsid w:val="00A64004"/>
    <w:rsid w:val="00A6432C"/>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DEE"/>
    <w:rsid w:val="00A72E78"/>
    <w:rsid w:val="00A72FEF"/>
    <w:rsid w:val="00A737C0"/>
    <w:rsid w:val="00A7381C"/>
    <w:rsid w:val="00A73AE7"/>
    <w:rsid w:val="00A73B2A"/>
    <w:rsid w:val="00A73BF4"/>
    <w:rsid w:val="00A73D3D"/>
    <w:rsid w:val="00A747FB"/>
    <w:rsid w:val="00A7502C"/>
    <w:rsid w:val="00A7520C"/>
    <w:rsid w:val="00A75889"/>
    <w:rsid w:val="00A75B3C"/>
    <w:rsid w:val="00A77296"/>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6ED7"/>
    <w:rsid w:val="00AB74F2"/>
    <w:rsid w:val="00AB75B5"/>
    <w:rsid w:val="00AB7B92"/>
    <w:rsid w:val="00AB7D0F"/>
    <w:rsid w:val="00AC0668"/>
    <w:rsid w:val="00AC1052"/>
    <w:rsid w:val="00AC1409"/>
    <w:rsid w:val="00AC17BC"/>
    <w:rsid w:val="00AC189F"/>
    <w:rsid w:val="00AC18FA"/>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176"/>
    <w:rsid w:val="00AE2430"/>
    <w:rsid w:val="00AE26BE"/>
    <w:rsid w:val="00AE2D36"/>
    <w:rsid w:val="00AE313B"/>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3918"/>
    <w:rsid w:val="00B4427B"/>
    <w:rsid w:val="00B44FC1"/>
    <w:rsid w:val="00B46A32"/>
    <w:rsid w:val="00B46F79"/>
    <w:rsid w:val="00B46FD6"/>
    <w:rsid w:val="00B471E7"/>
    <w:rsid w:val="00B47770"/>
    <w:rsid w:val="00B47FC2"/>
    <w:rsid w:val="00B5004F"/>
    <w:rsid w:val="00B50510"/>
    <w:rsid w:val="00B515FB"/>
    <w:rsid w:val="00B51738"/>
    <w:rsid w:val="00B5189E"/>
    <w:rsid w:val="00B51CBC"/>
    <w:rsid w:val="00B52078"/>
    <w:rsid w:val="00B522AC"/>
    <w:rsid w:val="00B52684"/>
    <w:rsid w:val="00B5343D"/>
    <w:rsid w:val="00B53888"/>
    <w:rsid w:val="00B53DB8"/>
    <w:rsid w:val="00B53EA5"/>
    <w:rsid w:val="00B546A5"/>
    <w:rsid w:val="00B5542D"/>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6FA9"/>
    <w:rsid w:val="00B87009"/>
    <w:rsid w:val="00B87989"/>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19B"/>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79"/>
    <w:rsid w:val="00BB4074"/>
    <w:rsid w:val="00BB416B"/>
    <w:rsid w:val="00BB426E"/>
    <w:rsid w:val="00BB4344"/>
    <w:rsid w:val="00BB4438"/>
    <w:rsid w:val="00BB4544"/>
    <w:rsid w:val="00BB45D8"/>
    <w:rsid w:val="00BB5353"/>
    <w:rsid w:val="00BB5736"/>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9C2"/>
    <w:rsid w:val="00BD5A22"/>
    <w:rsid w:val="00BD5DCA"/>
    <w:rsid w:val="00BD660C"/>
    <w:rsid w:val="00BD6AB1"/>
    <w:rsid w:val="00BD6AFD"/>
    <w:rsid w:val="00BD6BDA"/>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C00"/>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9C2"/>
    <w:rsid w:val="00C01A37"/>
    <w:rsid w:val="00C01CC3"/>
    <w:rsid w:val="00C01EA0"/>
    <w:rsid w:val="00C01FD6"/>
    <w:rsid w:val="00C02470"/>
    <w:rsid w:val="00C02A0B"/>
    <w:rsid w:val="00C02C2A"/>
    <w:rsid w:val="00C02C53"/>
    <w:rsid w:val="00C0310A"/>
    <w:rsid w:val="00C03176"/>
    <w:rsid w:val="00C031A3"/>
    <w:rsid w:val="00C032B9"/>
    <w:rsid w:val="00C0398C"/>
    <w:rsid w:val="00C03E3F"/>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B17"/>
    <w:rsid w:val="00C57F17"/>
    <w:rsid w:val="00C600EE"/>
    <w:rsid w:val="00C602DC"/>
    <w:rsid w:val="00C60311"/>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B7D8F"/>
    <w:rsid w:val="00CC03F7"/>
    <w:rsid w:val="00CC0499"/>
    <w:rsid w:val="00CC089D"/>
    <w:rsid w:val="00CC08A3"/>
    <w:rsid w:val="00CC0ED6"/>
    <w:rsid w:val="00CC133D"/>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433"/>
    <w:rsid w:val="00CE1DA5"/>
    <w:rsid w:val="00CE1DEF"/>
    <w:rsid w:val="00CE25D5"/>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B18"/>
    <w:rsid w:val="00D00F9E"/>
    <w:rsid w:val="00D015B3"/>
    <w:rsid w:val="00D01B02"/>
    <w:rsid w:val="00D01F6F"/>
    <w:rsid w:val="00D021A7"/>
    <w:rsid w:val="00D02373"/>
    <w:rsid w:val="00D02C9E"/>
    <w:rsid w:val="00D02D6F"/>
    <w:rsid w:val="00D02E78"/>
    <w:rsid w:val="00D02EB8"/>
    <w:rsid w:val="00D0308C"/>
    <w:rsid w:val="00D03407"/>
    <w:rsid w:val="00D03A80"/>
    <w:rsid w:val="00D03D7B"/>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5FA"/>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F6"/>
    <w:rsid w:val="00D36616"/>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4A7"/>
    <w:rsid w:val="00D57942"/>
    <w:rsid w:val="00D57D2C"/>
    <w:rsid w:val="00D57D61"/>
    <w:rsid w:val="00D600D9"/>
    <w:rsid w:val="00D60F15"/>
    <w:rsid w:val="00D60F4D"/>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D46"/>
    <w:rsid w:val="00DB4E70"/>
    <w:rsid w:val="00DB5004"/>
    <w:rsid w:val="00DB5243"/>
    <w:rsid w:val="00DB589F"/>
    <w:rsid w:val="00DB5CE8"/>
    <w:rsid w:val="00DB5F88"/>
    <w:rsid w:val="00DB637D"/>
    <w:rsid w:val="00DB6573"/>
    <w:rsid w:val="00DB6733"/>
    <w:rsid w:val="00DB7677"/>
    <w:rsid w:val="00DB785E"/>
    <w:rsid w:val="00DB7CD6"/>
    <w:rsid w:val="00DB7DD6"/>
    <w:rsid w:val="00DC166A"/>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9BF"/>
    <w:rsid w:val="00DC7AF4"/>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10183"/>
    <w:rsid w:val="00E10202"/>
    <w:rsid w:val="00E10364"/>
    <w:rsid w:val="00E10AE5"/>
    <w:rsid w:val="00E10CE1"/>
    <w:rsid w:val="00E11192"/>
    <w:rsid w:val="00E111A3"/>
    <w:rsid w:val="00E1127C"/>
    <w:rsid w:val="00E11283"/>
    <w:rsid w:val="00E116A7"/>
    <w:rsid w:val="00E11784"/>
    <w:rsid w:val="00E11BF5"/>
    <w:rsid w:val="00E11F90"/>
    <w:rsid w:val="00E12056"/>
    <w:rsid w:val="00E129CA"/>
    <w:rsid w:val="00E12AC4"/>
    <w:rsid w:val="00E136A7"/>
    <w:rsid w:val="00E13ED5"/>
    <w:rsid w:val="00E1416A"/>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21D"/>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C18"/>
    <w:rsid w:val="00E612CA"/>
    <w:rsid w:val="00E61690"/>
    <w:rsid w:val="00E61766"/>
    <w:rsid w:val="00E61858"/>
    <w:rsid w:val="00E61F7C"/>
    <w:rsid w:val="00E62064"/>
    <w:rsid w:val="00E62963"/>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77F"/>
    <w:rsid w:val="00E727A8"/>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534C"/>
    <w:rsid w:val="00EA5EA5"/>
    <w:rsid w:val="00EA6549"/>
    <w:rsid w:val="00EA660E"/>
    <w:rsid w:val="00EA6746"/>
    <w:rsid w:val="00EA6E8B"/>
    <w:rsid w:val="00EA6FAF"/>
    <w:rsid w:val="00EA78EB"/>
    <w:rsid w:val="00EA795D"/>
    <w:rsid w:val="00EA7D48"/>
    <w:rsid w:val="00EB04E8"/>
    <w:rsid w:val="00EB0540"/>
    <w:rsid w:val="00EB072E"/>
    <w:rsid w:val="00EB074B"/>
    <w:rsid w:val="00EB0784"/>
    <w:rsid w:val="00EB09C1"/>
    <w:rsid w:val="00EB2A00"/>
    <w:rsid w:val="00EB2DD2"/>
    <w:rsid w:val="00EB2F4D"/>
    <w:rsid w:val="00EB2F5B"/>
    <w:rsid w:val="00EB31E0"/>
    <w:rsid w:val="00EB3C79"/>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02F"/>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B91"/>
    <w:rsid w:val="00F500AC"/>
    <w:rsid w:val="00F502B2"/>
    <w:rsid w:val="00F50521"/>
    <w:rsid w:val="00F507A3"/>
    <w:rsid w:val="00F50ECC"/>
    <w:rsid w:val="00F50F85"/>
    <w:rsid w:val="00F51212"/>
    <w:rsid w:val="00F512D4"/>
    <w:rsid w:val="00F51ACE"/>
    <w:rsid w:val="00F51E01"/>
    <w:rsid w:val="00F521CE"/>
    <w:rsid w:val="00F5224D"/>
    <w:rsid w:val="00F52C32"/>
    <w:rsid w:val="00F52D4F"/>
    <w:rsid w:val="00F52F2A"/>
    <w:rsid w:val="00F5312C"/>
    <w:rsid w:val="00F53318"/>
    <w:rsid w:val="00F543BB"/>
    <w:rsid w:val="00F546AE"/>
    <w:rsid w:val="00F5495E"/>
    <w:rsid w:val="00F54E0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3CB"/>
    <w:rsid w:val="00F73582"/>
    <w:rsid w:val="00F73900"/>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9CE"/>
    <w:rsid w:val="00F82D34"/>
    <w:rsid w:val="00F82EA5"/>
    <w:rsid w:val="00F8386E"/>
    <w:rsid w:val="00F83D3D"/>
    <w:rsid w:val="00F84780"/>
    <w:rsid w:val="00F847CC"/>
    <w:rsid w:val="00F8508D"/>
    <w:rsid w:val="00F85136"/>
    <w:rsid w:val="00F858A8"/>
    <w:rsid w:val="00F85A2A"/>
    <w:rsid w:val="00F85E43"/>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5187"/>
    <w:rsid w:val="00FA5A05"/>
    <w:rsid w:val="00FA5AC0"/>
    <w:rsid w:val="00FA5E66"/>
    <w:rsid w:val="00FA60E5"/>
    <w:rsid w:val="00FA630D"/>
    <w:rsid w:val="00FA66BB"/>
    <w:rsid w:val="00FA6B4F"/>
    <w:rsid w:val="00FA6CB3"/>
    <w:rsid w:val="00FA6FC8"/>
    <w:rsid w:val="00FA73A6"/>
    <w:rsid w:val="00FA7412"/>
    <w:rsid w:val="00FA7433"/>
    <w:rsid w:val="00FA7891"/>
    <w:rsid w:val="00FA7D0B"/>
    <w:rsid w:val="00FB00E8"/>
    <w:rsid w:val="00FB0228"/>
    <w:rsid w:val="00FB075C"/>
    <w:rsid w:val="00FB0A87"/>
    <w:rsid w:val="00FB1371"/>
    <w:rsid w:val="00FB1828"/>
    <w:rsid w:val="00FB20F6"/>
    <w:rsid w:val="00FB226D"/>
    <w:rsid w:val="00FB2287"/>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DF3"/>
    <w:rsid w:val="00FE1121"/>
    <w:rsid w:val="00FE1469"/>
    <w:rsid w:val="00FE1618"/>
    <w:rsid w:val="00FE1657"/>
    <w:rsid w:val="00FE17FC"/>
    <w:rsid w:val="00FE184E"/>
    <w:rsid w:val="00FE1B4B"/>
    <w:rsid w:val="00FE1C43"/>
    <w:rsid w:val="00FE1F69"/>
    <w:rsid w:val="00FE2176"/>
    <w:rsid w:val="00FE2399"/>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ntor.ieee.org/802.11/dcn/21/11-21-0162-00-00be-signaling-on-static-puncture-info.pptx" TargetMode="External"/><Relationship Id="rId18" Type="http://schemas.microsoft.com/office/2011/relationships/commentsExtended" Target="commentsExtended.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entor.ieee.org/802.11/dcn/21/11-21-0218-00-00be-review-of-p802-11be-d0-3-for-cc34.docx" TargetMode="External"/><Relationship Id="rId17" Type="http://schemas.openxmlformats.org/officeDocument/2006/relationships/comments" Target="comments.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218-00-00be-review-of-p802-11be-d0-3-for-cc34.docx"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mentor.ieee.org/802.11/dcn/21/11-21-0218-00-00be-review-of-p802-11be-d0-3-for-cc34.docx"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mentor.ieee.org/802.11/dcn/21/11-21-0218-00-00be-review-of-p802-11be-d0-3-for-cc34.docx" TargetMode="External"/><Relationship Id="rId14" Type="http://schemas.openxmlformats.org/officeDocument/2006/relationships/hyperlink" Target="https://mentor.ieee.org/802.11/dcn/20/11-20-1710-00-00ax-sa2-cid-25039-25040.docx" TargetMode="External"/><Relationship Id="rId22" Type="http://schemas.openxmlformats.org/officeDocument/2006/relationships/header" Target="head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8A814F18-CE21-40A3-9D91-2CFD110CAAD2}"/>
      </w:docPartPr>
      <w:docPartBody>
        <w:p w:rsidR="0088489A" w:rsidRDefault="00686C8E">
          <w:r w:rsidRPr="00256B8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8E"/>
    <w:rsid w:val="00051A30"/>
    <w:rsid w:val="00063C00"/>
    <w:rsid w:val="000D2F67"/>
    <w:rsid w:val="00142CCF"/>
    <w:rsid w:val="00201594"/>
    <w:rsid w:val="002719D3"/>
    <w:rsid w:val="003A181A"/>
    <w:rsid w:val="004773DC"/>
    <w:rsid w:val="004B1964"/>
    <w:rsid w:val="004B6B75"/>
    <w:rsid w:val="004E42A8"/>
    <w:rsid w:val="00512485"/>
    <w:rsid w:val="0064736D"/>
    <w:rsid w:val="00686C8E"/>
    <w:rsid w:val="0069675D"/>
    <w:rsid w:val="00775E60"/>
    <w:rsid w:val="008056A4"/>
    <w:rsid w:val="008277BA"/>
    <w:rsid w:val="00860FA0"/>
    <w:rsid w:val="0088489A"/>
    <w:rsid w:val="009B36B2"/>
    <w:rsid w:val="00AF5778"/>
    <w:rsid w:val="00B95176"/>
    <w:rsid w:val="00B95BF4"/>
    <w:rsid w:val="00B97186"/>
    <w:rsid w:val="00BA2825"/>
    <w:rsid w:val="00BC00A4"/>
    <w:rsid w:val="00E46A7B"/>
    <w:rsid w:val="00E60F7C"/>
    <w:rsid w:val="00F21057"/>
    <w:rsid w:val="00F322AF"/>
    <w:rsid w:val="00F433BB"/>
    <w:rsid w:val="00F56220"/>
    <w:rsid w:val="00F757F3"/>
    <w:rsid w:val="00FD4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C8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021F-EA1F-4B84-BBEF-1E9CAE51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4415</TotalTime>
  <Pages>11</Pages>
  <Words>3688</Words>
  <Characters>19902</Characters>
  <Application>Microsoft Office Word</Application>
  <DocSecurity>0</DocSecurity>
  <Lines>165</Lines>
  <Paragraphs>47</Paragraphs>
  <ScaleCrop>false</ScaleCrop>
  <Company/>
  <LinksUpToDate>false</LinksUpToDate>
  <CharactersWithSpaces>23543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Yanjun Sun</cp:lastModifiedBy>
  <cp:revision>36</cp:revision>
  <dcterms:created xsi:type="dcterms:W3CDTF">2021-05-26T18:10:00Z</dcterms:created>
  <dcterms:modified xsi:type="dcterms:W3CDTF">2021-06-01T00:21:00Z</dcterms:modified>
</cp:coreProperties>
</file>