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351C434"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6F7B04">
              <w:rPr>
                <w:b w:val="0"/>
              </w:rPr>
              <w:t>25.2.1.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157A131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6B5F6F">
              <w:rPr>
                <w:b w:val="0"/>
                <w:sz w:val="20"/>
              </w:rPr>
              <w:t>17</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5131823E"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35E5AB0" w:rsidR="00E44F2A" w:rsidRPr="000A26E7" w:rsidRDefault="00E44F2A" w:rsidP="00E44F2A">
            <w:pPr>
              <w:pStyle w:val="T2"/>
              <w:suppressAutoHyphens/>
              <w:spacing w:after="0"/>
              <w:ind w:left="0" w:right="0"/>
              <w:jc w:val="left"/>
              <w:rPr>
                <w:b w:val="0"/>
                <w:sz w:val="16"/>
                <w:szCs w:val="18"/>
                <w:lang w:eastAsia="ko-KR"/>
              </w:rPr>
            </w:pPr>
            <w:r>
              <w:rPr>
                <w:b w:val="0"/>
                <w:sz w:val="16"/>
                <w:szCs w:val="18"/>
                <w:lang w:eastAsia="ko-KR"/>
              </w:rPr>
              <w:t>yanjuns@qti.qualcomm.com</w:t>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77777777" w:rsidR="00E44F2A" w:rsidRPr="000A26E7" w:rsidRDefault="00E44F2A" w:rsidP="00E44F2A">
            <w:pPr>
              <w:pStyle w:val="T2"/>
              <w:suppressAutoHyphens/>
              <w:spacing w:after="0"/>
              <w:ind w:left="0" w:right="0"/>
              <w:jc w:val="left"/>
              <w:rPr>
                <w:b w:val="0"/>
                <w:sz w:val="16"/>
              </w:rPr>
            </w:pPr>
            <w:r w:rsidRPr="000A26E7">
              <w:rPr>
                <w:b w:val="0"/>
                <w:sz w:val="16"/>
                <w:szCs w:val="18"/>
                <w:lang w:eastAsia="ko-KR"/>
              </w:rPr>
              <w:t>aasterja@qti.qualcomm.com</w:t>
            </w: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7777777" w:rsidR="00E44F2A" w:rsidRPr="00BF7A21" w:rsidRDefault="00E44F2A" w:rsidP="00E44F2A">
            <w:pPr>
              <w:pStyle w:val="T2"/>
              <w:suppressAutoHyphens/>
              <w:spacing w:after="0"/>
              <w:ind w:left="0" w:right="0"/>
              <w:jc w:val="left"/>
              <w:rPr>
                <w:b w:val="0"/>
                <w:sz w:val="16"/>
                <w:szCs w:val="18"/>
                <w:lang w:eastAsia="ko-KR"/>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36B8131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4EC13511" w:rsidR="00E44F2A" w:rsidRDefault="00E44F2A" w:rsidP="00E44F2A">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F9C1512" w:rsidR="00E44F2A" w:rsidRPr="00BF7A21" w:rsidRDefault="00E44F2A" w:rsidP="00E44F2A">
            <w:pPr>
              <w:pStyle w:val="T2"/>
              <w:suppressAutoHyphens/>
              <w:spacing w:after="0"/>
              <w:ind w:left="0" w:right="0"/>
              <w:jc w:val="left"/>
              <w:rPr>
                <w:b w:val="0"/>
                <w:sz w:val="16"/>
                <w:szCs w:val="18"/>
                <w:lang w:eastAsia="ko-KR"/>
              </w:rPr>
            </w:pPr>
            <w:r>
              <w:rPr>
                <w:b w:val="0"/>
                <w:sz w:val="16"/>
                <w:szCs w:val="18"/>
                <w:lang w:eastAsia="ko-KR"/>
              </w:rPr>
              <w:t>dho@qti.qualcomm.com</w:t>
            </w: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5EF76D0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551DC20A" w:rsidR="00E44F2A" w:rsidRDefault="00E44F2A" w:rsidP="00E44F2A">
            <w:pPr>
              <w:pStyle w:val="T2"/>
              <w:suppressAutoHyphens/>
              <w:spacing w:after="0"/>
              <w:ind w:left="0" w:right="0"/>
              <w:jc w:val="left"/>
              <w:rPr>
                <w:b w:val="0"/>
                <w:sz w:val="16"/>
                <w:szCs w:val="18"/>
                <w:lang w:eastAsia="ko-KR"/>
              </w:rPr>
            </w:pPr>
            <w:r>
              <w:rPr>
                <w:b w:val="0"/>
                <w:sz w:val="16"/>
                <w:szCs w:val="18"/>
                <w:lang w:eastAsia="ko-KR"/>
              </w:rPr>
              <w:t>gnaik@qti.qualcomm.com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960DF88"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4B01C5">
        <w:rPr>
          <w:rFonts w:cs="Times New Roman"/>
          <w:sz w:val="18"/>
          <w:szCs w:val="18"/>
          <w:lang w:eastAsia="ko-KR"/>
        </w:rPr>
        <w:t>8</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8"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5E131EDF" w:rsidR="00532160" w:rsidRDefault="004B01C5" w:rsidP="004B01C5">
      <w:pPr>
        <w:pStyle w:val="ListParagraph"/>
        <w:numPr>
          <w:ilvl w:val="0"/>
          <w:numId w:val="30"/>
        </w:num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8</w:t>
      </w:r>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9"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72D59D48"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7F0C49C7" w14:textId="77777777" w:rsidR="00A8423E" w:rsidRDefault="00A8423E" w:rsidP="00A8423E">
      <w:pPr>
        <w:pStyle w:val="T"/>
        <w:spacing w:after="0"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D0.3</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67"/>
        <w:gridCol w:w="1034"/>
        <w:gridCol w:w="656"/>
        <w:gridCol w:w="856"/>
        <w:gridCol w:w="2640"/>
        <w:gridCol w:w="2026"/>
        <w:gridCol w:w="2631"/>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"When an EHT STA transmits an RTS, MU-RTS Trigger, or CTS frame in a non-HT duplicate PPDU,..."</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71812D3E" w:rsidR="00BD2D36" w:rsidRDefault="00BD2D36" w:rsidP="00BD2D36">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It's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"RTS,  MU-RTS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516162A0"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 xml:space="preserve">INACTIVE_SUBCHANNELS TXVECTOR should </w:t>
            </w:r>
            <w:proofErr w:type="spellStart"/>
            <w:r w:rsidRPr="00955C14">
              <w:rPr>
                <w:b w:val="0"/>
                <w:iCs/>
                <w:color w:val="000000"/>
                <w:sz w:val="16"/>
                <w:szCs w:val="16"/>
              </w:rPr>
              <w:t>alos</w:t>
            </w:r>
            <w:proofErr w:type="spellEnd"/>
            <w:r w:rsidRPr="00955C14">
              <w:rPr>
                <w:b w:val="0"/>
                <w:iCs/>
                <w:color w:val="000000"/>
                <w:sz w:val="16"/>
                <w:szCs w:val="16"/>
              </w:rPr>
              <w:t xml:space="preserve"> be </w:t>
            </w:r>
            <w:proofErr w:type="spellStart"/>
            <w:r w:rsidRPr="00955C14">
              <w:rPr>
                <w:b w:val="0"/>
                <w:iCs/>
                <w:color w:val="000000"/>
                <w:sz w:val="16"/>
                <w:szCs w:val="16"/>
              </w:rPr>
              <w:t>aplicablle</w:t>
            </w:r>
            <w:proofErr w:type="spellEnd"/>
            <w:r w:rsidRPr="00955C14">
              <w:rPr>
                <w:b w:val="0"/>
                <w:iCs/>
                <w:color w:val="000000"/>
                <w:sz w:val="16"/>
                <w:szCs w:val="16"/>
              </w:rPr>
              <w:t xml:space="preserv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5A40F10B"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w:t>
            </w:r>
            <w:proofErr w:type="gramStart"/>
            <w:r w:rsidRPr="00955C14">
              <w:rPr>
                <w:b w:val="0"/>
                <w:iCs/>
                <w:color w:val="000000"/>
                <w:sz w:val="16"/>
                <w:szCs w:val="16"/>
              </w:rPr>
              <w:t>Also</w:t>
            </w:r>
            <w:proofErr w:type="gramEnd"/>
            <w:r w:rsidRPr="00955C14">
              <w:rPr>
                <w:b w:val="0"/>
                <w:iCs/>
                <w:color w:val="000000"/>
                <w:sz w:val="16"/>
                <w:szCs w:val="16"/>
              </w:rPr>
              <w:t xml:space="preserve">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 xml:space="preserve">3) Is the STA that receives this </w:t>
            </w:r>
            <w:proofErr w:type="gramStart"/>
            <w:r w:rsidRPr="00924D7C">
              <w:rPr>
                <w:b w:val="0"/>
                <w:iCs/>
                <w:color w:val="000000"/>
                <w:sz w:val="16"/>
                <w:szCs w:val="16"/>
              </w:rPr>
              <w:t>signaling  required</w:t>
            </w:r>
            <w:proofErr w:type="gramEnd"/>
            <w:r w:rsidRPr="00924D7C">
              <w:rPr>
                <w:b w:val="0"/>
                <w:iCs/>
                <w:color w:val="000000"/>
                <w:sz w:val="16"/>
                <w:szCs w:val="16"/>
              </w:rPr>
              <w:t xml:space="preserve"> to puncture all specified subchannels? 4) In 11ax this parameter was provided in NDPA but EHT NDPA does not have this anymore. Please ensure that there </w:t>
            </w:r>
            <w:proofErr w:type="gramStart"/>
            <w:r w:rsidRPr="00924D7C">
              <w:rPr>
                <w:b w:val="0"/>
                <w:iCs/>
                <w:color w:val="000000"/>
                <w:sz w:val="16"/>
                <w:szCs w:val="16"/>
              </w:rPr>
              <w:t>is</w:t>
            </w:r>
            <w:proofErr w:type="gramEnd"/>
            <w:r w:rsidRPr="00924D7C">
              <w:rPr>
                <w:b w:val="0"/>
                <w:iCs/>
                <w:color w:val="000000"/>
                <w:sz w:val="16"/>
                <w:szCs w:val="16"/>
              </w:rPr>
              <w:t xml:space="preserve">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(e.g.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370C12BC" w14:textId="65378FC2" w:rsidR="00030951" w:rsidRDefault="00030951" w:rsidP="00476BB6">
            <w:pPr>
              <w:suppressAutoHyphens/>
              <w:rPr>
                <w:rFonts w:ascii="Times New Roman" w:hAnsi="Times New Roman" w:cs="Times New Roman"/>
                <w:bCs/>
                <w:sz w:val="16"/>
                <w:szCs w:val="16"/>
              </w:rPr>
            </w:pPr>
          </w:p>
          <w:p w14:paraId="1F930109" w14:textId="2CBFEAEB" w:rsidR="00030951" w:rsidRDefault="00030951" w:rsidP="00476BB6">
            <w:pPr>
              <w:suppressAutoHyphens/>
              <w:rPr>
                <w:rFonts w:ascii="Times New Roman" w:hAnsi="Times New Roman" w:cs="Times New Roman"/>
                <w:bCs/>
                <w:sz w:val="16"/>
                <w:szCs w:val="16"/>
              </w:rPr>
            </w:pPr>
            <w:r>
              <w:rPr>
                <w:rFonts w:ascii="Times New Roman" w:hAnsi="Times New Roman" w:cs="Times New Roman"/>
                <w:bCs/>
                <w:sz w:val="16"/>
                <w:szCs w:val="16"/>
              </w:rPr>
              <w:t>4)</w:t>
            </w:r>
          </w:p>
          <w:p w14:paraId="4FB69D6F" w14:textId="77777777" w:rsidR="000D0AAC" w:rsidRDefault="000D0AAC" w:rsidP="000D0AAC">
            <w:pPr>
              <w:suppressAutoHyphens/>
              <w:rPr>
                <w:rFonts w:ascii="Times New Roman" w:hAnsi="Times New Roman" w:cs="Times New Roman"/>
                <w:bCs/>
                <w:sz w:val="16"/>
                <w:szCs w:val="16"/>
              </w:rPr>
            </w:pPr>
          </w:p>
          <w:p w14:paraId="424E5903" w14:textId="37AD7774" w:rsidR="00DD3FFC" w:rsidRPr="00DD3FFC" w:rsidRDefault="00DD3FFC" w:rsidP="000D0AAC">
            <w:pPr>
              <w:suppressAutoHyphens/>
              <w:rPr>
                <w:rFonts w:ascii="Times New Roman" w:hAnsi="Times New Roman" w:cs="Times New Roman"/>
                <w:b/>
                <w:bCs/>
                <w:sz w:val="16"/>
                <w:szCs w:val="16"/>
              </w:rPr>
            </w:pPr>
            <w:proofErr w:type="spellStart"/>
            <w:r w:rsidRPr="00DD3FFC">
              <w:rPr>
                <w:b/>
                <w:bCs/>
                <w:sz w:val="16"/>
                <w:szCs w:val="16"/>
              </w:rPr>
              <w:t>Tgbe</w:t>
            </w:r>
            <w:proofErr w:type="spellEnd"/>
            <w:r w:rsidRPr="00DD3FFC">
              <w:rPr>
                <w:b/>
                <w:bCs/>
                <w:sz w:val="16"/>
                <w:szCs w:val="16"/>
              </w:rPr>
              <w:t xml:space="preserve"> editor please implement changes as shown in doc 11-21/</w:t>
            </w:r>
            <w:r w:rsidR="00526F14">
              <w:rPr>
                <w:b/>
                <w:bCs/>
                <w:sz w:val="16"/>
                <w:szCs w:val="16"/>
              </w:rPr>
              <w:t>0455r0</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01CF7A70"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1CAF2C7D"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Define procedure for static puncturing, which is the puncturing flavor that should be defined for R1 (dynamic puncturing being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75B3C136"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proofErr w:type="spellStart"/>
            <w:r w:rsidRPr="00955C14">
              <w:rPr>
                <w:b w:val="0"/>
                <w:iCs/>
                <w:color w:val="000000"/>
                <w:sz w:val="16"/>
                <w:szCs w:val="16"/>
              </w:rPr>
              <w:t>Inactive_Subchannels</w:t>
            </w:r>
            <w:proofErr w:type="spellEnd"/>
            <w:r w:rsidRPr="00955C14">
              <w:rPr>
                <w:b w:val="0"/>
                <w:iCs/>
                <w:color w:val="000000"/>
                <w:sz w:val="16"/>
                <w:szCs w:val="16"/>
              </w:rPr>
              <w:t xml:space="preserve"> in the </w:t>
            </w:r>
            <w:proofErr w:type="spellStart"/>
            <w:r w:rsidRPr="00955C14">
              <w:rPr>
                <w:b w:val="0"/>
                <w:iCs/>
                <w:color w:val="000000"/>
                <w:sz w:val="16"/>
                <w:szCs w:val="16"/>
              </w:rPr>
              <w:t>TxVector</w:t>
            </w:r>
            <w:proofErr w:type="spellEnd"/>
            <w:r w:rsidRPr="00955C14">
              <w:rPr>
                <w:b w:val="0"/>
                <w:iCs/>
                <w:color w:val="000000"/>
                <w:sz w:val="16"/>
                <w:szCs w:val="16"/>
              </w:rPr>
              <w:t xml:space="preserve"> should be also used for any PPDU types when we do static puncturing, which is the puncturing mode that is defined for R1 (dynamic puncturing being R2). The </w:t>
            </w:r>
            <w:proofErr w:type="spellStart"/>
            <w:r w:rsidRPr="00955C14">
              <w:rPr>
                <w:b w:val="0"/>
                <w:iCs/>
                <w:color w:val="000000"/>
                <w:sz w:val="16"/>
                <w:szCs w:val="16"/>
              </w:rPr>
              <w:t>Inactive_Subchannels</w:t>
            </w:r>
            <w:proofErr w:type="spellEnd"/>
            <w:r w:rsidRPr="00955C14">
              <w:rPr>
                <w:b w:val="0"/>
                <w:iCs/>
                <w:color w:val="000000"/>
                <w:sz w:val="16"/>
                <w:szCs w:val="16"/>
              </w:rPr>
              <w:t xml:space="preserve">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(e.g.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31217693" w:rsidR="000D0AAC" w:rsidRDefault="000D0AAC" w:rsidP="000D0AAC">
            <w:pPr>
              <w:suppressAutoHyphens/>
              <w:rPr>
                <w:rFonts w:ascii="Times New Roman" w:hAnsi="Times New Roman" w:cs="Times New Roman"/>
                <w:b/>
                <w:sz w:val="16"/>
                <w:szCs w:val="16"/>
              </w:rPr>
            </w:pPr>
            <w:proofErr w:type="spellStart"/>
            <w:r w:rsidRPr="00586EB3">
              <w:rPr>
                <w:b/>
                <w:bCs/>
                <w:sz w:val="16"/>
                <w:szCs w:val="16"/>
              </w:rPr>
              <w:t>Tgbe</w:t>
            </w:r>
            <w:proofErr w:type="spellEnd"/>
            <w:r w:rsidRPr="00586EB3">
              <w:rPr>
                <w:b/>
                <w:bCs/>
                <w:sz w:val="16"/>
                <w:szCs w:val="16"/>
              </w:rPr>
              <w:t xml:space="preserve"> editor please implement changes as shown in doc 11-21/</w:t>
            </w:r>
            <w:r w:rsidR="00526F14">
              <w:rPr>
                <w:b/>
                <w:bCs/>
                <w:sz w:val="16"/>
                <w:szCs w:val="16"/>
              </w:rPr>
              <w:t>0455r0</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714A1035"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DC166A" w:rsidP="000D0AAC">
            <w:pPr>
              <w:pStyle w:val="T1"/>
              <w:suppressAutoHyphens/>
              <w:spacing w:after="120"/>
              <w:rPr>
                <w:b w:val="0"/>
                <w:iCs/>
                <w:color w:val="000000"/>
                <w:sz w:val="16"/>
                <w:szCs w:val="16"/>
              </w:rPr>
            </w:pPr>
            <w:hyperlink r:id="rId10"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don’t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77777777"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20086B">
              <w:rPr>
                <w:rFonts w:ascii="Times New Roman" w:hAnsi="Times New Roman" w:cs="Times New Roman"/>
                <w:bCs/>
                <w:sz w:val="16"/>
                <w:szCs w:val="16"/>
              </w:rPr>
              <w:t xml:space="preserve"> Added a NOTE to clarify</w:t>
            </w:r>
            <w:r w:rsidR="00D772A7">
              <w:rPr>
                <w:rFonts w:ascii="Times New Roman" w:hAnsi="Times New Roman" w:cs="Times New Roman"/>
                <w:bCs/>
                <w:sz w:val="16"/>
                <w:szCs w:val="16"/>
              </w:rPr>
              <w:t xml:space="preserve"> why this paragraph is needed.</w:t>
            </w:r>
          </w:p>
          <w:p w14:paraId="4629571C" w14:textId="77777777" w:rsidR="00D772A7" w:rsidRDefault="00D772A7" w:rsidP="000D0AAC">
            <w:pPr>
              <w:suppressAutoHyphens/>
              <w:rPr>
                <w:rFonts w:ascii="Times New Roman" w:hAnsi="Times New Roman" w:cs="Times New Roman"/>
                <w:b/>
                <w:sz w:val="16"/>
                <w:szCs w:val="16"/>
              </w:rPr>
            </w:pPr>
          </w:p>
          <w:p w14:paraId="73AA8453" w14:textId="7D1B13BB" w:rsidR="00D772A7" w:rsidRDefault="00D772A7"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Pr>
                <w:rFonts w:ascii="Times New Roman" w:hAnsi="Times New Roman" w:cs="Times New Roman"/>
                <w:b/>
                <w:sz w:val="16"/>
                <w:szCs w:val="16"/>
              </w:rPr>
              <w:t>0455r0</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DC166A" w:rsidP="000D0AAC">
            <w:pPr>
              <w:pStyle w:val="T1"/>
              <w:suppressAutoHyphens/>
              <w:spacing w:after="120"/>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Agree with the commenter in principle that it’s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1CC18AE9" w:rsidR="000D0AAC" w:rsidRDefault="000D0AAC"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526F14">
              <w:rPr>
                <w:rFonts w:ascii="Times New Roman" w:hAnsi="Times New Roman" w:cs="Times New Roman"/>
                <w:b/>
                <w:sz w:val="16"/>
                <w:szCs w:val="16"/>
              </w:rPr>
              <w:t>0455r0</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1" w:name="35.2.1.2.1_General"/>
      <w:bookmarkStart w:id="2" w:name="35.2.1.2.2_INACTIVE_SUBCHANNELS"/>
      <w:bookmarkEnd w:id="1"/>
      <w:bookmarkEnd w:id="2"/>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1AC43B9D"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17BEDD2" w14:textId="3ABAAE3E" w:rsidR="00D96BDE" w:rsidRPr="00261FEA" w:rsidRDefault="00D96BDE" w:rsidP="00D96BDE">
      <w:pPr>
        <w:pStyle w:val="ListParagraph"/>
        <w:numPr>
          <w:ilvl w:val="0"/>
          <w:numId w:val="30"/>
        </w:numPr>
        <w:rPr>
          <w:b/>
          <w:i/>
          <w:iCs/>
          <w:highlight w:val="cyan"/>
        </w:rPr>
      </w:pPr>
      <w:r w:rsidRPr="00261FEA">
        <w:rPr>
          <w:b/>
          <w:i/>
          <w:iCs/>
          <w:highlight w:val="cyan"/>
        </w:rPr>
        <w:lastRenderedPageBreak/>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punctured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types</w:t>
      </w:r>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as follows</w:t>
      </w:r>
      <w:r w:rsidR="00500905">
        <w:rPr>
          <w:b/>
          <w:i/>
          <w:iCs/>
        </w:rPr>
        <w:t xml:space="preserve"> </w:t>
      </w:r>
    </w:p>
    <w:p w14:paraId="54A37762" w14:textId="3657EBFD" w:rsidR="00062905" w:rsidRDefault="00E56154" w:rsidP="00062905">
      <w:pPr>
        <w:rPr>
          <w:ins w:id="3" w:author="Author"/>
          <w:bCs/>
        </w:rPr>
      </w:pPr>
      <w:r w:rsidRPr="00CA1CA4">
        <w:rPr>
          <w:bCs/>
          <w:highlight w:val="yellow"/>
        </w:rPr>
        <w:t>[CID 3151, 3120, 2180, 1086]</w:t>
      </w:r>
      <w:r>
        <w:rPr>
          <w:bCs/>
        </w:rPr>
        <w:t xml:space="preserve"> </w:t>
      </w:r>
      <w:r w:rsidR="00062905" w:rsidRPr="00062905">
        <w:rPr>
          <w:bCs/>
        </w:rPr>
        <w:t>When an EHT STA transmits a</w:t>
      </w:r>
      <w:ins w:id="4" w:author="Author">
        <w:r w:rsidR="001A3F2A">
          <w:rPr>
            <w:bCs/>
          </w:rPr>
          <w:t xml:space="preserve"> Control</w:t>
        </w:r>
      </w:ins>
      <w:del w:id="5" w:author="Author">
        <w:r w:rsidR="00062905" w:rsidRPr="00062905" w:rsidDel="001A3F2A">
          <w:rPr>
            <w:bCs/>
          </w:rPr>
          <w:delText>n RTS, MU-RTS Trigger, or CTS</w:delText>
        </w:r>
      </w:del>
      <w:ins w:id="6" w:author="Author">
        <w:r w:rsidR="001217A6">
          <w:rPr>
            <w:bCs/>
          </w:rPr>
          <w:t>, Data or Management</w:t>
        </w:r>
      </w:ins>
      <w:r w:rsidR="00062905" w:rsidRPr="00062905">
        <w:rPr>
          <w:bCs/>
        </w:rPr>
        <w:t xml:space="preserve"> frame in a non-HT duplicate PPDU</w:t>
      </w:r>
      <w:ins w:id="7" w:author="Author">
        <w:r w:rsidR="00CA1CA4">
          <w:rPr>
            <w:bCs/>
          </w:rPr>
          <w:t xml:space="preserve"> or EHT PPDU</w:t>
        </w:r>
      </w:ins>
      <w:r w:rsidR="00062905" w:rsidRPr="00062905">
        <w:rPr>
          <w:bCs/>
        </w:rPr>
        <w:t>, the STA shall not transmit on any 20 MHz subchannel that is punctured.</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66050B38" w14:textId="2F9B000D" w:rsidR="00911329" w:rsidRDefault="00911329" w:rsidP="00062905">
      <w:pPr>
        <w:rPr>
          <w:bCs/>
        </w:rPr>
      </w:pPr>
      <w:ins w:id="8" w:author="Author">
        <w:r>
          <w:rPr>
            <w:bCs/>
          </w:rPr>
          <w:t>N</w:t>
        </w:r>
        <w:r w:rsidR="00936E8F">
          <w:rPr>
            <w:bCs/>
          </w:rPr>
          <w:t>OTE</w:t>
        </w:r>
        <w:r>
          <w:rPr>
            <w:bCs/>
          </w:rPr>
          <w:t xml:space="preserve">: </w:t>
        </w:r>
        <w:r w:rsidR="003F4D1C">
          <w:rPr>
            <w:bCs/>
          </w:rPr>
          <w:t xml:space="preserve">This </w:t>
        </w:r>
        <w:r w:rsidR="0017689F">
          <w:rPr>
            <w:bCs/>
          </w:rPr>
          <w:t xml:space="preserve">rule is not needed for a pre-EHT STA. </w:t>
        </w:r>
        <w:r w:rsidR="00B30E02">
          <w:rPr>
            <w:bCs/>
          </w:rPr>
          <w:t>This is because a</w:t>
        </w:r>
        <w:r w:rsidR="004E330C">
          <w:rPr>
            <w:bCs/>
          </w:rPr>
          <w:t xml:space="preserve"> pre-</w:t>
        </w:r>
        <w:r w:rsidR="00FC1790">
          <w:rPr>
            <w:bCs/>
          </w:rPr>
          <w:t>HE</w:t>
        </w:r>
        <w:r w:rsidR="004E330C">
          <w:rPr>
            <w:bCs/>
          </w:rPr>
          <w:t xml:space="preserve"> STA </w:t>
        </w:r>
        <w:r w:rsidR="00AC501A">
          <w:rPr>
            <w:bCs/>
          </w:rPr>
          <w:t xml:space="preserve">does not </w:t>
        </w:r>
        <w:r w:rsidR="004E330C">
          <w:rPr>
            <w:bCs/>
          </w:rPr>
          <w:t xml:space="preserve">send </w:t>
        </w:r>
        <w:r w:rsidR="002523F7">
          <w:rPr>
            <w:bCs/>
          </w:rPr>
          <w:t>any</w:t>
        </w:r>
        <w:r w:rsidR="00BF209E">
          <w:rPr>
            <w:bCs/>
          </w:rPr>
          <w:t xml:space="preserve"> </w:t>
        </w:r>
        <w:r w:rsidR="0042749B">
          <w:rPr>
            <w:bCs/>
          </w:rPr>
          <w:t xml:space="preserve">PPDU </w:t>
        </w:r>
        <w:r w:rsidR="004E330C">
          <w:rPr>
            <w:bCs/>
          </w:rPr>
          <w:t xml:space="preserve">over a bandwidth </w:t>
        </w:r>
        <w:r w:rsidR="00EF35E7">
          <w:rPr>
            <w:bCs/>
          </w:rPr>
          <w:t xml:space="preserve">with punctured </w:t>
        </w:r>
        <w:r w:rsidR="00B720CE">
          <w:rPr>
            <w:bCs/>
          </w:rPr>
          <w:t xml:space="preserve">subchannel(s). </w:t>
        </w:r>
        <w:proofErr w:type="spellStart"/>
        <w:r w:rsidR="00B612BA">
          <w:rPr>
            <w:bCs/>
          </w:rPr>
          <w:t>An</w:t>
        </w:r>
        <w:proofErr w:type="spellEnd"/>
        <w:r w:rsidR="00B612BA">
          <w:rPr>
            <w:bCs/>
          </w:rPr>
          <w:t xml:space="preserve"> HE STA </w:t>
        </w:r>
        <w:r w:rsidR="00F52C32">
          <w:rPr>
            <w:bCs/>
          </w:rPr>
          <w:t xml:space="preserve">transmits a </w:t>
        </w:r>
        <w:r w:rsidR="009C7278">
          <w:rPr>
            <w:bCs/>
          </w:rPr>
          <w:t xml:space="preserve">punctured </w:t>
        </w:r>
        <w:r w:rsidR="0094262D">
          <w:rPr>
            <w:bCs/>
          </w:rPr>
          <w:t>HE MU PPDU</w:t>
        </w:r>
        <w:r w:rsidR="00F52C32">
          <w:rPr>
            <w:bCs/>
          </w:rPr>
          <w:t xml:space="preserve"> </w:t>
        </w:r>
        <w:r w:rsidR="00CA6C12">
          <w:rPr>
            <w:bCs/>
          </w:rPr>
          <w:t xml:space="preserve">(see </w:t>
        </w:r>
        <w:r w:rsidR="00B006DA" w:rsidRPr="00B006DA">
          <w:rPr>
            <w:bCs/>
          </w:rPr>
          <w:t>Table 9-322</w:t>
        </w:r>
        <w:r w:rsidR="00B006DA">
          <w:rPr>
            <w:bCs/>
          </w:rPr>
          <w:t>b (</w:t>
        </w:r>
        <w:r w:rsidR="00B006DA" w:rsidRPr="00B006DA">
          <w:rPr>
            <w:bCs/>
          </w:rPr>
          <w:t>Subfields of the HE PHY Capabilities Information field</w:t>
        </w:r>
        <w:r w:rsidR="00B006DA">
          <w:rPr>
            <w:bCs/>
          </w:rPr>
          <w:t>)</w:t>
        </w:r>
        <w:r w:rsidR="002D351E">
          <w:rPr>
            <w:bCs/>
          </w:rPr>
          <w:t>)</w:t>
        </w:r>
        <w:r w:rsidR="002523F7">
          <w:rPr>
            <w:bCs/>
          </w:rPr>
          <w:t xml:space="preserve"> </w:t>
        </w:r>
        <w:r w:rsidR="00EA7D48">
          <w:rPr>
            <w:bCs/>
          </w:rPr>
          <w:t>or an</w:t>
        </w:r>
        <w:r w:rsidR="00F13564">
          <w:rPr>
            <w:bCs/>
          </w:rPr>
          <w:t xml:space="preserve"> HE NDP or NDP A</w:t>
        </w:r>
        <w:r w:rsidR="00EA7D48">
          <w:rPr>
            <w:bCs/>
          </w:rPr>
          <w:t>nn</w:t>
        </w:r>
        <w:r w:rsidR="00F13564">
          <w:rPr>
            <w:bCs/>
          </w:rPr>
          <w:t>ounce</w:t>
        </w:r>
        <w:r w:rsidR="0028180C">
          <w:rPr>
            <w:bCs/>
          </w:rPr>
          <w:t>ment</w:t>
        </w:r>
        <w:r w:rsidR="00EA7D48">
          <w:rPr>
            <w:bCs/>
          </w:rPr>
          <w:t xml:space="preserve"> frame</w:t>
        </w:r>
        <w:r w:rsidR="0028180C">
          <w:rPr>
            <w:bCs/>
          </w:rPr>
          <w:t xml:space="preserve"> as </w:t>
        </w:r>
        <w:r w:rsidR="001D2D0E">
          <w:rPr>
            <w:bCs/>
          </w:rPr>
          <w:t xml:space="preserve">defined in </w:t>
        </w:r>
        <w:r w:rsidR="003133A5" w:rsidRPr="003133A5">
          <w:rPr>
            <w:bCs/>
          </w:rPr>
          <w:t xml:space="preserve">26.11.7 </w:t>
        </w:r>
        <w:r w:rsidR="003133A5">
          <w:rPr>
            <w:bCs/>
          </w:rPr>
          <w:t>(</w:t>
        </w:r>
        <w:r w:rsidR="003133A5" w:rsidRPr="003133A5">
          <w:rPr>
            <w:bCs/>
          </w:rPr>
          <w:t>INACTIVE_SUBCHANNELS and RU_ALLOCATION</w:t>
        </w:r>
        <w:r w:rsidR="003133A5">
          <w:rPr>
            <w:bCs/>
          </w:rPr>
          <w:t>)</w:t>
        </w:r>
        <w:r w:rsidR="009C7278">
          <w:rPr>
            <w:bCs/>
          </w:rPr>
          <w:t>.</w:t>
        </w:r>
      </w:ins>
      <w:r w:rsidR="004E767D">
        <w:rPr>
          <w:bCs/>
        </w:rPr>
        <w:t xml:space="preserve"> </w:t>
      </w:r>
      <w:r w:rsidR="00225800" w:rsidRPr="00225800">
        <w:rPr>
          <w:bCs/>
          <w:highlight w:val="yellow"/>
        </w:rPr>
        <w:t xml:space="preserve"> </w:t>
      </w:r>
      <w:r w:rsidR="00225800" w:rsidRPr="00CA1CA4">
        <w:rPr>
          <w:bCs/>
          <w:highlight w:val="yellow"/>
        </w:rPr>
        <w:t xml:space="preserve">[CID </w:t>
      </w:r>
      <w:r w:rsidR="00225800" w:rsidRPr="00CE1DA5">
        <w:rPr>
          <w:bCs/>
          <w:highlight w:val="yellow"/>
        </w:rPr>
        <w:t>21/0218r0</w:t>
      </w:r>
      <w:r w:rsidR="00225800">
        <w:rPr>
          <w:bCs/>
          <w:highlight w:val="yellow"/>
        </w:rPr>
        <w:t>a</w:t>
      </w:r>
      <w:r w:rsidR="00225800" w:rsidRPr="00CA1CA4">
        <w:rPr>
          <w:bCs/>
          <w:highlight w:val="yellow"/>
        </w:rPr>
        <w:t>]</w:t>
      </w:r>
    </w:p>
    <w:p w14:paraId="4F22DB4F" w14:textId="297D1A47" w:rsidR="00AA0D13" w:rsidDel="00461784" w:rsidRDefault="00AA0D13" w:rsidP="00461784">
      <w:pPr>
        <w:tabs>
          <w:tab w:val="left" w:pos="5844"/>
        </w:tabs>
        <w:rPr>
          <w:del w:id="9" w:author="Author"/>
          <w:bCs/>
        </w:rPr>
      </w:pPr>
    </w:p>
    <w:p w14:paraId="241D57C2" w14:textId="14243A2B" w:rsidR="0082784D" w:rsidRDefault="00E56154" w:rsidP="003A2544">
      <w:pPr>
        <w:rPr>
          <w:bCs/>
        </w:rPr>
      </w:pPr>
      <w:r w:rsidRPr="00611AA6">
        <w:rPr>
          <w:bCs/>
          <w:highlight w:val="yellow"/>
        </w:rPr>
        <w:t>[CID 3151, 3120, 2180, 1086]</w:t>
      </w:r>
      <w:r>
        <w:rPr>
          <w:bCs/>
        </w:rPr>
        <w:t xml:space="preserve"> </w:t>
      </w:r>
      <w:r w:rsidR="00A60EF3" w:rsidRPr="00A60EF3">
        <w:rPr>
          <w:bCs/>
        </w:rPr>
        <w:t>The indication of which subchannels are punctured in a</w:t>
      </w:r>
      <w:ins w:id="10" w:author="Author">
        <w:r w:rsidR="003008C7">
          <w:rPr>
            <w:bCs/>
          </w:rPr>
          <w:t xml:space="preserve"> Control</w:t>
        </w:r>
      </w:ins>
      <w:del w:id="11" w:author="Author">
        <w:r w:rsidR="00A60EF3" w:rsidRPr="00A60EF3" w:rsidDel="003008C7">
          <w:rPr>
            <w:bCs/>
          </w:rPr>
          <w:delText>n RTS, MU-RTS Trigger, or CTS</w:delText>
        </w:r>
      </w:del>
      <w:ins w:id="12" w:author="Author">
        <w:r w:rsidR="004251A6" w:rsidRPr="004251A6">
          <w:rPr>
            <w:bCs/>
          </w:rPr>
          <w:t>, Data or Management</w:t>
        </w:r>
      </w:ins>
      <w:bookmarkStart w:id="13" w:name="_Hlk66299866"/>
      <w:r w:rsidR="00611AA6">
        <w:rPr>
          <w:bCs/>
        </w:rPr>
        <w:t xml:space="preserve"> </w:t>
      </w:r>
      <w:bookmarkEnd w:id="13"/>
      <w:r w:rsidR="00A60EF3" w:rsidRPr="00A60EF3">
        <w:rPr>
          <w:bCs/>
        </w:rPr>
        <w:t>frame that is</w:t>
      </w:r>
      <w:r w:rsidR="00A60EF3">
        <w:rPr>
          <w:bCs/>
        </w:rPr>
        <w:t xml:space="preserve"> </w:t>
      </w:r>
      <w:r w:rsidR="00A60EF3" w:rsidRPr="00A60EF3">
        <w:rPr>
          <w:bCs/>
        </w:rPr>
        <w:t>carried in a non-HT duplicate PPDU 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14" w:author="Author">
        <w:r w:rsidR="00F61CBC">
          <w:rPr>
            <w:bCs/>
          </w:rPr>
          <w:t>or EHT</w:t>
        </w:r>
        <w:r w:rsidR="00611AA6">
          <w:rPr>
            <w:bCs/>
          </w:rPr>
          <w:t xml:space="preserve"> PPDU </w:t>
        </w:r>
      </w:ins>
      <w:r w:rsidR="00A60EF3" w:rsidRPr="00A60EF3">
        <w:rPr>
          <w:bCs/>
        </w:rPr>
        <w:t>that carries a</w:t>
      </w:r>
      <w:ins w:id="15" w:author="Author">
        <w:r w:rsidR="003008C7">
          <w:rPr>
            <w:bCs/>
          </w:rPr>
          <w:t xml:space="preserve"> Control</w:t>
        </w:r>
      </w:ins>
      <w:del w:id="16" w:author="Author">
        <w:r w:rsidR="00A60EF3" w:rsidRPr="00A60EF3" w:rsidDel="003008C7">
          <w:rPr>
            <w:bCs/>
          </w:rPr>
          <w:delText>n RTS, MU-RTS Trigger, or CTS</w:delText>
        </w:r>
      </w:del>
      <w:ins w:id="17" w:author="Author">
        <w:r w:rsidR="00611AA6" w:rsidRPr="00611AA6">
          <w:rPr>
            <w:bCs/>
          </w:rPr>
          <w:t>, Data or Management</w:t>
        </w:r>
      </w:ins>
      <w:r w:rsidR="00A60EF3" w:rsidRPr="00A60EF3">
        <w:rPr>
          <w:bCs/>
        </w:rPr>
        <w:t xml:space="preserve"> frame.</w:t>
      </w:r>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2"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3"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proofErr w:type="gramStart"/>
      <w:r>
        <w:rPr>
          <w:b/>
          <w:i/>
          <w:iCs/>
          <w:highlight w:val="cyan"/>
        </w:rPr>
        <w:t>In order to</w:t>
      </w:r>
      <w:proofErr w:type="gramEnd"/>
      <w:r>
        <w:rPr>
          <w:b/>
          <w:i/>
          <w:iCs/>
          <w:highlight w:val="cyan"/>
        </w:rPr>
        <w:t xml:space="preserve">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18" w:name="9.4.2.295a_EHT_Operation_element"/>
      <w:bookmarkEnd w:id="18"/>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lastRenderedPageBreak/>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r w:rsidRPr="002D0A56">
        <w:rPr>
          <w:rFonts w:eastAsia="Times New Roman"/>
          <w:sz w:val="20"/>
        </w:rPr>
        <w:t>band</w:t>
      </w:r>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t>57</w:t>
      </w:r>
      <w:r w:rsidRPr="002D0A56">
        <w:rPr>
          <w:rFonts w:eastAsia="Times New Roman"/>
          <w:position w:val="2"/>
          <w:sz w:val="18"/>
          <w:szCs w:val="18"/>
        </w:rPr>
        <w:tab/>
      </w:r>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19"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FB039"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20"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21"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22" w:name="_bookmark36"/>
      <w:bookmarkEnd w:id="22"/>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4"/>
          <w:footerReference w:type="default" r:id="rId15"/>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r w:rsidRPr="002D0A56">
        <w:rPr>
          <w:rFonts w:eastAsia="Times New Roman"/>
          <w:sz w:val="20"/>
        </w:rPr>
        <w:t>operating</w:t>
      </w:r>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proofErr w:type="gramStart"/>
      <w:r w:rsidRPr="002D0A56">
        <w:rPr>
          <w:rFonts w:eastAsia="Times New Roman"/>
          <w:position w:val="6"/>
          <w:sz w:val="18"/>
          <w:szCs w:val="18"/>
        </w:rPr>
        <w:t>9</w:t>
      </w:r>
      <w:bookmarkStart w:id="23" w:name="_bookmark37"/>
      <w:bookmarkEnd w:id="23"/>
      <w:r w:rsidR="00094318">
        <w:rPr>
          <w:rFonts w:eastAsia="Times New Roman"/>
          <w:position w:val="6"/>
          <w:sz w:val="18"/>
          <w:szCs w:val="18"/>
        </w:rPr>
        <w:t xml:space="preserve">  </w:t>
      </w:r>
      <w:r w:rsidRPr="002D0A56">
        <w:rPr>
          <w:rFonts w:ascii="Arial" w:eastAsia="Times New Roman" w:hAnsi="Arial" w:cs="Arial"/>
          <w:b/>
          <w:bCs/>
          <w:sz w:val="20"/>
        </w:rPr>
        <w:t>Table</w:t>
      </w:r>
      <w:proofErr w:type="gramEnd"/>
      <w:r w:rsidRPr="002D0A56">
        <w:rPr>
          <w:rFonts w:ascii="Arial" w:eastAsia="Times New Roman" w:hAnsi="Arial" w:cs="Arial"/>
          <w:b/>
          <w:bCs/>
          <w:sz w:val="20"/>
        </w:rPr>
        <w:t xml:space="preserv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24"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25"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26"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27"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28"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29"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12C5B6F" w:rsidR="00F11DCC" w:rsidRPr="00F11DCC" w:rsidRDefault="00F11DCC" w:rsidP="00F11DCC">
      <w:pPr>
        <w:widowControl w:val="0"/>
        <w:tabs>
          <w:tab w:val="left" w:pos="659"/>
        </w:tabs>
        <w:kinsoku w:val="0"/>
        <w:overflowPunct w:val="0"/>
        <w:autoSpaceDE w:val="0"/>
        <w:autoSpaceDN w:val="0"/>
        <w:adjustRightInd w:val="0"/>
        <w:spacing w:after="0" w:line="296" w:lineRule="exact"/>
        <w:rPr>
          <w:ins w:id="30" w:author="Author"/>
          <w:rFonts w:eastAsia="Times New Roman"/>
          <w:sz w:val="20"/>
        </w:rPr>
      </w:pPr>
      <w:ins w:id="31" w:author="Author">
        <w:r w:rsidRPr="00F11DCC">
          <w:rPr>
            <w:rFonts w:eastAsia="Times New Roman"/>
            <w:sz w:val="20"/>
          </w:rPr>
          <w:t xml:space="preserve">The Disabled Subchannel Bitmap field is present if the Disabled Subchannel Bitmap Present subfield is 1 and provides a list of subchannels that are not active within the BSS bandwidth; otherwise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32" w:author="Author"/>
          <w:rFonts w:eastAsia="Times New Roman"/>
          <w:sz w:val="20"/>
        </w:rPr>
      </w:pPr>
    </w:p>
    <w:p w14:paraId="7741B5A4" w14:textId="162CBB47" w:rsidR="00F11DCC" w:rsidRDefault="00F11DCC" w:rsidP="00F11DCC">
      <w:pPr>
        <w:widowControl w:val="0"/>
        <w:tabs>
          <w:tab w:val="left" w:pos="659"/>
        </w:tabs>
        <w:kinsoku w:val="0"/>
        <w:overflowPunct w:val="0"/>
        <w:autoSpaceDE w:val="0"/>
        <w:autoSpaceDN w:val="0"/>
        <w:adjustRightInd w:val="0"/>
        <w:spacing w:after="0" w:line="296" w:lineRule="exact"/>
        <w:rPr>
          <w:bCs/>
        </w:rPr>
      </w:pPr>
      <w:ins w:id="33"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A bit in the bitmap is set to 1 to indicate that no energy is to be transmitted on the corresponding subchannel when exchanging PPDUs within the BSS (i.e., the subchannel is punctured). If a bit in the bitmap corresponds to a 20 MHz subchannel within the BSS bandwidth that is not disabled, then the bit is set to 0.</w:t>
        </w:r>
      </w:ins>
      <w:r w:rsidR="00094318">
        <w:rPr>
          <w:rFonts w:eastAsia="Times New Roman"/>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34"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lastRenderedPageBreak/>
        <w:t xml:space="preserve">Discussion: Proposed changes below address </w:t>
      </w:r>
      <w:r w:rsidRPr="00307EBB">
        <w:rPr>
          <w:b/>
          <w:i/>
          <w:iCs/>
          <w:highlight w:val="cyan"/>
        </w:rPr>
        <w:t xml:space="preserve">CID </w:t>
      </w:r>
      <w:bookmarkStart w:id="35" w:name="_Hlk66334342"/>
      <w:r w:rsidRPr="00307EBB">
        <w:rPr>
          <w:b/>
          <w:i/>
          <w:iCs/>
          <w:highlight w:val="cyan"/>
        </w:rPr>
        <w:t>1086, 1667, 2148, 2147</w:t>
      </w:r>
      <w:bookmarkEnd w:id="35"/>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62C8875C" w14:textId="3AE4FBF0" w:rsidR="00AA3B84" w:rsidRPr="00EE402C" w:rsidRDefault="00627FE1" w:rsidP="00EE402C">
      <w:pPr>
        <w:pStyle w:val="ListParagraph"/>
        <w:numPr>
          <w:ilvl w:val="0"/>
          <w:numId w:val="30"/>
        </w:numPr>
        <w:rPr>
          <w:b/>
          <w:i/>
          <w:iCs/>
          <w:highlight w:val="cyan"/>
        </w:rPr>
      </w:pPr>
      <w:r>
        <w:rPr>
          <w:b/>
          <w:i/>
          <w:iCs/>
          <w:highlight w:val="cyan"/>
        </w:rPr>
        <w:t xml:space="preserve">To address CID 1086, </w:t>
      </w:r>
      <w:r w:rsidR="00317158">
        <w:rPr>
          <w:b/>
          <w:i/>
          <w:iCs/>
          <w:highlight w:val="cyan"/>
        </w:rPr>
        <w:t>text</w:t>
      </w:r>
      <w:r>
        <w:rPr>
          <w:b/>
          <w:i/>
          <w:iCs/>
          <w:highlight w:val="cyan"/>
        </w:rPr>
        <w:t xml:space="preserve"> have been </w:t>
      </w:r>
      <w:r w:rsidR="00317158">
        <w:rPr>
          <w:b/>
          <w:i/>
          <w:iCs/>
          <w:highlight w:val="cyan"/>
        </w:rPr>
        <w:t>added</w:t>
      </w:r>
      <w:r>
        <w:rPr>
          <w:b/>
          <w:i/>
          <w:iCs/>
          <w:highlight w:val="cyan"/>
        </w:rPr>
        <w:t xml:space="preserve"> </w:t>
      </w:r>
      <w:r w:rsidR="00317158">
        <w:rPr>
          <w:b/>
          <w:i/>
          <w:iCs/>
          <w:highlight w:val="cyan"/>
        </w:rPr>
        <w:t>to explicitly</w:t>
      </w:r>
      <w:r w:rsidR="004C4884">
        <w:rPr>
          <w:b/>
          <w:i/>
          <w:iCs/>
          <w:highlight w:val="cyan"/>
        </w:rPr>
        <w:t xml:space="preserve"> say</w:t>
      </w:r>
      <w:r w:rsidR="004D7C30">
        <w:rPr>
          <w:b/>
          <w:i/>
          <w:iCs/>
          <w:highlight w:val="cyan"/>
        </w:rPr>
        <w:t xml:space="preserve"> </w:t>
      </w:r>
      <w:r w:rsidR="00F84780">
        <w:rPr>
          <w:b/>
          <w:i/>
          <w:iCs/>
          <w:highlight w:val="cyan"/>
        </w:rPr>
        <w:t>call out that</w:t>
      </w:r>
      <w:r w:rsidR="00317158">
        <w:rPr>
          <w:b/>
          <w:i/>
          <w:iCs/>
          <w:highlight w:val="cyan"/>
        </w:rPr>
        <w:t xml:space="preserve"> </w:t>
      </w:r>
      <w:r w:rsidR="008A0A12">
        <w:rPr>
          <w:b/>
          <w:i/>
          <w:iCs/>
          <w:highlight w:val="cyan"/>
        </w:rPr>
        <w:t xml:space="preserve">an </w:t>
      </w:r>
      <w:r w:rsidR="004D7C30">
        <w:rPr>
          <w:b/>
          <w:i/>
          <w:iCs/>
          <w:highlight w:val="cyan"/>
        </w:rPr>
        <w:t>E</w:t>
      </w:r>
      <w:r w:rsidR="004C4884">
        <w:rPr>
          <w:b/>
          <w:i/>
          <w:iCs/>
          <w:highlight w:val="cyan"/>
        </w:rPr>
        <w:t>HT</w:t>
      </w:r>
      <w:r w:rsidR="004D7C30">
        <w:rPr>
          <w:b/>
          <w:i/>
          <w:iCs/>
          <w:highlight w:val="cyan"/>
        </w:rPr>
        <w:t xml:space="preserve"> NDPA</w:t>
      </w:r>
      <w:r w:rsidR="007030FA">
        <w:rPr>
          <w:b/>
          <w:i/>
          <w:iCs/>
          <w:highlight w:val="cyan"/>
        </w:rPr>
        <w:t xml:space="preserve"> obtains puncturing information from BSS Operation parameter, </w:t>
      </w:r>
      <w:r w:rsidR="00E3735B">
        <w:rPr>
          <w:b/>
          <w:i/>
          <w:iCs/>
          <w:highlight w:val="cyan"/>
        </w:rPr>
        <w:t xml:space="preserve">unlike </w:t>
      </w:r>
      <w:r w:rsidR="008A0A12">
        <w:rPr>
          <w:b/>
          <w:i/>
          <w:iCs/>
          <w:highlight w:val="cyan"/>
        </w:rPr>
        <w:t xml:space="preserve">an </w:t>
      </w:r>
      <w:r w:rsidR="00E3735B">
        <w:rPr>
          <w:b/>
          <w:i/>
          <w:iCs/>
          <w:highlight w:val="cyan"/>
        </w:rPr>
        <w:t xml:space="preserve">HE NDPA which obtains puncturing information from a </w:t>
      </w:r>
      <w:r w:rsidR="000C4105">
        <w:rPr>
          <w:b/>
          <w:i/>
          <w:iCs/>
          <w:highlight w:val="cyan"/>
        </w:rPr>
        <w:t>STA Info field with the AID11</w:t>
      </w:r>
      <w:r w:rsidR="00C51092">
        <w:rPr>
          <w:b/>
          <w:i/>
          <w:iCs/>
          <w:highlight w:val="cyan"/>
        </w:rPr>
        <w:t xml:space="preserve"> set to 2047</w:t>
      </w:r>
      <w:r w:rsidR="0092266B" w:rsidRPr="00EE402C">
        <w:rPr>
          <w:b/>
          <w:i/>
          <w:iCs/>
          <w:highlight w:val="cyan"/>
        </w:rPr>
        <w:t xml:space="preserve"> </w:t>
      </w:r>
      <w:r w:rsidR="000514BE" w:rsidRPr="00EE402C">
        <w:rPr>
          <w:b/>
          <w:i/>
          <w:iCs/>
          <w:highlight w:val="cyan"/>
        </w:rPr>
        <w:t xml:space="preserve"> </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follows</w:t>
      </w:r>
    </w:p>
    <w:p w14:paraId="181F1DBB" w14:textId="5D8883B0" w:rsidR="00DA3B13" w:rsidRDefault="00E007D5" w:rsidP="00DA3B13">
      <w:pPr>
        <w:rPr>
          <w:ins w:id="36" w:author="Author"/>
          <w:b/>
        </w:rPr>
      </w:pPr>
      <w:r w:rsidRPr="00E007D5">
        <w:rPr>
          <w:b/>
        </w:rPr>
        <w:t>35.9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4D3E5E46" w:rsidR="00DA3B13" w:rsidRPr="008C2701" w:rsidRDefault="00DA3B13" w:rsidP="00DA3B13">
      <w:pPr>
        <w:rPr>
          <w:ins w:id="37" w:author="Author"/>
          <w:b/>
          <w:highlight w:val="cyan"/>
        </w:rPr>
      </w:pPr>
      <w:ins w:id="38" w:author="Author">
        <w:r w:rsidRPr="00E007D5">
          <w:rPr>
            <w:b/>
          </w:rPr>
          <w:t>35.9.x Preamble Puncturing Operation</w:t>
        </w:r>
      </w:ins>
      <w:r w:rsidR="007E6789">
        <w:rPr>
          <w:b/>
        </w:rPr>
        <w:t xml:space="preserve"> </w:t>
      </w:r>
    </w:p>
    <w:p w14:paraId="442D9106" w14:textId="3A0DC85A" w:rsidR="0067722D" w:rsidRPr="0067722D" w:rsidRDefault="00A811C1" w:rsidP="0067722D">
      <w:pPr>
        <w:rPr>
          <w:ins w:id="39" w:author="Author"/>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ins w:id="40" w:author="Author">
        <w:r w:rsidR="0067722D" w:rsidRPr="0067722D">
          <w:rPr>
            <w:bCs/>
          </w:rPr>
          <w:t xml:space="preserve">An EHT AP may add the Disabled Subchannel Bitmap field in the EHT Operation elements it includes in transmitted Management frames. The AP may set each bit in the Disabled Subchannel Bitmap field to any value except that: </w:t>
        </w:r>
      </w:ins>
    </w:p>
    <w:p w14:paraId="23216228" w14:textId="77777777" w:rsidR="0067722D" w:rsidRPr="0067722D" w:rsidRDefault="0067722D" w:rsidP="0067722D">
      <w:pPr>
        <w:rPr>
          <w:ins w:id="41" w:author="Author"/>
          <w:bCs/>
        </w:rPr>
      </w:pPr>
      <w:ins w:id="42" w:author="Author">
        <w:r w:rsidRPr="0067722D">
          <w:rPr>
            <w:bCs/>
          </w:rPr>
          <w:t>-</w:t>
        </w:r>
        <w:r w:rsidRPr="0067722D">
          <w:rPr>
            <w:bCs/>
          </w:rPr>
          <w:tab/>
          <w:t>A bit in the bitmap that corresponds to a 20 MHz subchannel outside the BSS bandwidth shall be set to 1.</w:t>
        </w:r>
      </w:ins>
    </w:p>
    <w:p w14:paraId="52BF5D3D" w14:textId="1C4B05F4" w:rsidR="0067722D" w:rsidRPr="0067722D" w:rsidRDefault="0067722D" w:rsidP="0067722D">
      <w:pPr>
        <w:rPr>
          <w:ins w:id="43" w:author="Author"/>
          <w:bCs/>
        </w:rPr>
      </w:pPr>
      <w:ins w:id="44" w:author="Author">
        <w:r w:rsidRPr="0067722D">
          <w:rPr>
            <w:bCs/>
          </w:rPr>
          <w:t>-</w:t>
        </w:r>
        <w:r w:rsidRPr="0067722D">
          <w:rPr>
            <w:bCs/>
          </w:rPr>
          <w:tab/>
          <w:t>The bit in the bitmap that corresponds to the primary 20 MHz subchannel shall be set to 0.</w:t>
        </w:r>
      </w:ins>
    </w:p>
    <w:p w14:paraId="189B47D3" w14:textId="41A7679C" w:rsidR="00DA3B13" w:rsidRDefault="0067722D" w:rsidP="0067722D">
      <w:pPr>
        <w:rPr>
          <w:ins w:id="45" w:author="Author"/>
          <w:bCs/>
        </w:rPr>
      </w:pPr>
      <w:ins w:id="46" w:author="Author">
        <w:r w:rsidRPr="0067722D">
          <w:rPr>
            <w:bCs/>
          </w:rPr>
          <w:t xml:space="preserve">In an EHT BSS set up by an EHT AP that has included the Disabled Subchannel Bitmap field in the EHT Operation element, an EHT STA shall set the TXVECTOR parameter INACTIVE_SUBCHANNELS </w:t>
        </w:r>
        <w:r w:rsidR="00560476">
          <w:rPr>
            <w:bCs/>
          </w:rPr>
          <w:t>based on</w:t>
        </w:r>
        <w:del w:id="47" w:author="Author">
          <w:r w:rsidRPr="0067722D" w:rsidDel="00560476">
            <w:rPr>
              <w:bCs/>
            </w:rPr>
            <w:delText>to</w:delText>
          </w:r>
        </w:del>
        <w:r w:rsidRPr="0067722D">
          <w:rPr>
            <w:bCs/>
          </w:rPr>
          <w:t xml:space="preserve"> the value indicated in the most recently exchanged Disabled Subchannel Bitmap field in the EHT Operation element for that BSS. </w:t>
        </w:r>
        <w:r w:rsidR="002134BE">
          <w:rPr>
            <w:bCs/>
          </w:rPr>
          <w:t>If a 20MHz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r w:rsidR="0093374B">
          <w:rPr>
            <w:bCs/>
          </w:rPr>
          <w:t xml:space="preserve"> </w:t>
        </w:r>
      </w:ins>
    </w:p>
    <w:p w14:paraId="2F24D908" w14:textId="21945529" w:rsidR="004402C7" w:rsidRDefault="007F49A5" w:rsidP="0067722D">
      <w:pPr>
        <w:rPr>
          <w:bCs/>
        </w:rPr>
      </w:pPr>
      <w:r w:rsidRPr="00611AA6">
        <w:rPr>
          <w:bCs/>
          <w:highlight w:val="yellow"/>
        </w:rPr>
        <w:t>[CI</w:t>
      </w:r>
      <w:r w:rsidRPr="00094318">
        <w:rPr>
          <w:bCs/>
          <w:highlight w:val="yellow"/>
        </w:rPr>
        <w:t xml:space="preserve">D </w:t>
      </w:r>
      <w:r w:rsidRPr="00CD2E4F">
        <w:rPr>
          <w:highlight w:val="yellow"/>
        </w:rPr>
        <w:t>1086</w:t>
      </w:r>
      <w:r w:rsidRPr="00611AA6">
        <w:rPr>
          <w:bCs/>
          <w:highlight w:val="yellow"/>
        </w:rPr>
        <w:t>]</w:t>
      </w:r>
      <w:r>
        <w:rPr>
          <w:bCs/>
        </w:rPr>
        <w:t xml:space="preserve"> </w:t>
      </w:r>
      <w:proofErr w:type="spellStart"/>
      <w:ins w:id="48" w:author="Author">
        <w:r w:rsidR="004402C7">
          <w:rPr>
            <w:bCs/>
          </w:rPr>
          <w:t>N</w:t>
        </w:r>
        <w:r w:rsidR="00FA3169">
          <w:rPr>
            <w:bCs/>
          </w:rPr>
          <w:t>OTE</w:t>
        </w:r>
        <w:del w:id="49" w:author="Author">
          <w:r w:rsidR="007B79F8" w:rsidDel="00C77CD7">
            <w:rPr>
              <w:bCs/>
            </w:rPr>
            <w:delText>-</w:delText>
          </w:r>
          <w:r w:rsidR="00FA3169" w:rsidDel="00C77CD7">
            <w:rPr>
              <w:bCs/>
            </w:rPr>
            <w:delText>-</w:delText>
          </w:r>
        </w:del>
        <w:r w:rsidR="00543689">
          <w:rPr>
            <w:bCs/>
          </w:rPr>
          <w:t>the</w:t>
        </w:r>
        <w:proofErr w:type="spellEnd"/>
        <w:r w:rsidR="004402C7">
          <w:rPr>
            <w:bCs/>
          </w:rPr>
          <w:t xml:space="preserve"> </w:t>
        </w:r>
        <w:r w:rsidR="007539CC" w:rsidRPr="0067722D">
          <w:rPr>
            <w:bCs/>
          </w:rPr>
          <w:t>INACTIVE_SUBCHANNELS</w:t>
        </w:r>
        <w:r w:rsidR="007539CC">
          <w:rPr>
            <w:bCs/>
          </w:rPr>
          <w:t xml:space="preserve"> of an </w:t>
        </w:r>
        <w:r w:rsidR="004402C7">
          <w:rPr>
            <w:bCs/>
          </w:rPr>
          <w:t xml:space="preserve">EHT </w:t>
        </w:r>
        <w:r w:rsidR="00762667">
          <w:rPr>
            <w:bCs/>
          </w:rPr>
          <w:t>NDP</w:t>
        </w:r>
        <w:r w:rsidR="000E1727">
          <w:rPr>
            <w:bCs/>
          </w:rPr>
          <w:t xml:space="preserve"> </w:t>
        </w:r>
        <w:r w:rsidR="00762667">
          <w:rPr>
            <w:bCs/>
          </w:rPr>
          <w:t>A</w:t>
        </w:r>
        <w:r w:rsidR="00203A41">
          <w:rPr>
            <w:bCs/>
          </w:rPr>
          <w:t>nnouncement</w:t>
        </w:r>
        <w:r w:rsidR="007539CC">
          <w:rPr>
            <w:bCs/>
          </w:rPr>
          <w:t xml:space="preserve"> frame </w:t>
        </w:r>
        <w:r w:rsidR="00543689">
          <w:rPr>
            <w:bCs/>
          </w:rPr>
          <w:t xml:space="preserve">is </w:t>
        </w:r>
        <w:r w:rsidR="00F73900">
          <w:rPr>
            <w:bCs/>
          </w:rPr>
          <w:t xml:space="preserve">also </w:t>
        </w:r>
        <w:r w:rsidR="007539CC">
          <w:rPr>
            <w:bCs/>
          </w:rPr>
          <w:t>set</w:t>
        </w:r>
        <w:r w:rsidR="00543689">
          <w:rPr>
            <w:bCs/>
          </w:rPr>
          <w:t xml:space="preserve"> </w:t>
        </w:r>
        <w:del w:id="50" w:author="Author">
          <w:r w:rsidR="00543689" w:rsidRPr="0067722D" w:rsidDel="00A02B30">
            <w:rPr>
              <w:bCs/>
            </w:rPr>
            <w:delText>to</w:delText>
          </w:r>
        </w:del>
        <w:r w:rsidR="00A02B30">
          <w:rPr>
            <w:bCs/>
          </w:rPr>
          <w:t>based on</w:t>
        </w:r>
        <w:r w:rsidR="00543689" w:rsidRPr="0067722D">
          <w:rPr>
            <w:bCs/>
          </w:rPr>
          <w:t xml:space="preserve"> the value indicated in the most recent Disabled Subchannel Bitmap field</w:t>
        </w:r>
        <w:r w:rsidR="00F4435D">
          <w:rPr>
            <w:bCs/>
          </w:rPr>
          <w:t xml:space="preserve"> in </w:t>
        </w:r>
        <w:r w:rsidR="00F4435D" w:rsidRPr="0067722D">
          <w:rPr>
            <w:bCs/>
          </w:rPr>
          <w:t>the EHT Operation element</w:t>
        </w:r>
        <w:r w:rsidR="00761A04">
          <w:rPr>
            <w:bCs/>
          </w:rPr>
          <w:t xml:space="preserve"> if the field is present</w:t>
        </w:r>
        <w:r w:rsidR="006B7AAA">
          <w:rPr>
            <w:bCs/>
          </w:rPr>
          <w:t xml:space="preserve">, </w:t>
        </w:r>
        <w:r w:rsidR="006B7AAA" w:rsidRPr="006B7AAA">
          <w:rPr>
            <w:bCs/>
          </w:rPr>
          <w:t>unlike an HE NDP</w:t>
        </w:r>
        <w:r w:rsidR="00203A41">
          <w:rPr>
            <w:bCs/>
          </w:rPr>
          <w:t xml:space="preserve"> </w:t>
        </w:r>
        <w:r w:rsidR="006B7AAA" w:rsidRPr="006B7AAA">
          <w:rPr>
            <w:bCs/>
          </w:rPr>
          <w:t>A</w:t>
        </w:r>
        <w:r w:rsidR="00BA772E">
          <w:rPr>
            <w:bCs/>
          </w:rPr>
          <w:t>nnouncement frame</w:t>
        </w:r>
        <w:r w:rsidR="006B7AAA" w:rsidRPr="006B7AAA">
          <w:rPr>
            <w:bCs/>
          </w:rPr>
          <w:t xml:space="preserve"> which </w:t>
        </w:r>
        <w:r w:rsidR="00781E0E">
          <w:rPr>
            <w:bCs/>
          </w:rPr>
          <w:t xml:space="preserve">sets its </w:t>
        </w:r>
        <w:r w:rsidR="00781E0E" w:rsidRPr="0067722D">
          <w:rPr>
            <w:bCs/>
          </w:rPr>
          <w:t>INACTIVE_SUBCHANNELS</w:t>
        </w:r>
        <w:r w:rsidR="00781E0E">
          <w:rPr>
            <w:bCs/>
          </w:rPr>
          <w:t xml:space="preserve"> based on </w:t>
        </w:r>
        <w:r w:rsidR="006B7AAA" w:rsidRPr="006B7AAA">
          <w:rPr>
            <w:bCs/>
          </w:rPr>
          <w:t xml:space="preserve">a STA Info field with the AID11 </w:t>
        </w:r>
        <w:r w:rsidR="00781E0E">
          <w:rPr>
            <w:bCs/>
          </w:rPr>
          <w:t>of</w:t>
        </w:r>
        <w:r w:rsidR="006B7AAA" w:rsidRPr="006B7AAA">
          <w:rPr>
            <w:bCs/>
          </w:rPr>
          <w:t xml:space="preserve"> 2047</w:t>
        </w:r>
        <w:r w:rsidR="009C4A24">
          <w:rPr>
            <w:bCs/>
          </w:rPr>
          <w:t>.</w:t>
        </w:r>
      </w:ins>
    </w:p>
    <w:p w14:paraId="41C338F2" w14:textId="77777777" w:rsidR="00102DFC" w:rsidRDefault="00102DFC"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subchannels</w:t>
      </w:r>
    </w:p>
    <w:p w14:paraId="1EF78A52" w14:textId="50B584E8" w:rsidR="00EE402C" w:rsidRDefault="00EE402C" w:rsidP="0067722D">
      <w:pPr>
        <w:rPr>
          <w:bCs/>
          <w:highlight w:val="yellow"/>
        </w:rPr>
      </w:pPr>
      <w:r w:rsidRPr="00062905">
        <w:rPr>
          <w:b/>
          <w:i/>
          <w:iCs/>
          <w:highlight w:val="yellow"/>
        </w:rPr>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follows</w:t>
      </w:r>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77777777" w:rsidR="00703276" w:rsidRPr="00014131" w:rsidRDefault="00703276" w:rsidP="00703276">
      <w:pPr>
        <w:rPr>
          <w:ins w:id="51" w:author="Author"/>
          <w:bCs/>
        </w:rPr>
      </w:pPr>
      <w:ins w:id="52"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68391EF5" w:rsidR="00703276" w:rsidRDefault="00703276" w:rsidP="00703276">
      <w:pPr>
        <w:rPr>
          <w:ins w:id="53" w:author="Author"/>
          <w:bCs/>
        </w:rPr>
      </w:pPr>
      <w:ins w:id="54" w:author="Author">
        <w:r w:rsidRPr="00014131">
          <w:rPr>
            <w:bCs/>
          </w:rPr>
          <w:lastRenderedPageBreak/>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secondary channels (secondary 20 MHz channel, secondary 40 MHz channel, secondary 80 MHz channel</w:t>
        </w:r>
        <w:r>
          <w:rPr>
            <w:bCs/>
          </w:rPr>
          <w:t xml:space="preserve">, and </w:t>
        </w:r>
        <w:r w:rsidRPr="00014131">
          <w:rPr>
            <w:bCs/>
          </w:rPr>
          <w:t>secondary 80 MHz channel</w:t>
        </w:r>
        <w:r>
          <w:rPr>
            <w:bCs/>
          </w:rPr>
          <w:t xml:space="preserve">, </w:t>
        </w:r>
        <w:r w:rsidRPr="00324E0A">
          <w:rPr>
            <w:b/>
          </w:rPr>
          <w:t>excluding any punctured subchannel indicated in the in the most recently exchanged Disabled Subchannel Bitmap field in the EHT Operation element for that BSS</w:t>
        </w:r>
        <w:r w:rsidRPr="00014131">
          <w:rPr>
            <w:bCs/>
          </w:rPr>
          <w:t>) 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5ED4D989" w14:textId="55EB6A6C" w:rsidR="00B35B87" w:rsidRPr="00881586" w:rsidRDefault="00CA2802" w:rsidP="00881586">
      <w:pPr>
        <w:pStyle w:val="ListParagraph"/>
        <w:numPr>
          <w:ilvl w:val="0"/>
          <w:numId w:val="35"/>
        </w:numPr>
        <w:rPr>
          <w:ins w:id="55" w:author="Author"/>
          <w:bCs/>
        </w:rPr>
      </w:pPr>
      <w:ins w:id="56" w:author="Author">
        <w:r w:rsidRPr="00CA2802">
          <w:rPr>
            <w:bCs/>
          </w:rPr>
          <w:t xml:space="preserve">If </w:t>
        </w:r>
        <w:proofErr w:type="gramStart"/>
        <w:r w:rsidRPr="00CA2802">
          <w:rPr>
            <w:bCs/>
          </w:rPr>
          <w:t>all of</w:t>
        </w:r>
        <w:proofErr w:type="gramEnd"/>
        <w:r w:rsidRPr="00CA2802">
          <w:rPr>
            <w:bCs/>
          </w:rPr>
          <w:t xml:space="preserve"> the conditions in the previous paragraph are met, except for the condition “the STA is not </w:t>
        </w:r>
        <w:r w:rsidRPr="00881586">
          <w:rPr>
            <w:bCs/>
          </w:rPr>
          <w:t>NSTR limited”, then the STA may respond with the CTS frame as described in that paragraph.</w:t>
        </w:r>
      </w:ins>
    </w:p>
    <w:p w14:paraId="47540088" w14:textId="6EE10B10" w:rsidR="00703276" w:rsidRPr="00014131" w:rsidRDefault="00703276" w:rsidP="00703276">
      <w:pPr>
        <w:rPr>
          <w:ins w:id="57" w:author="Author"/>
          <w:bCs/>
        </w:rPr>
      </w:pPr>
      <w:ins w:id="58" w:author="Author">
        <w:r w:rsidRPr="00014131">
          <w:rPr>
            <w:bCs/>
          </w:rPr>
          <w:t>—</w:t>
        </w:r>
        <w:r w:rsidR="00CA2802">
          <w:rPr>
            <w:bCs/>
          </w:rPr>
          <w:t xml:space="preserve"> </w:t>
        </w:r>
        <w:r w:rsidRPr="00014131">
          <w:rPr>
            <w:bCs/>
          </w:rPr>
          <w:t>Otherwise, the STA shall not respond with a CTS frame.</w:t>
        </w:r>
      </w:ins>
    </w:p>
    <w:p w14:paraId="5CDAA4DE" w14:textId="77777777" w:rsidR="00703276" w:rsidRDefault="00703276" w:rsidP="00703276">
      <w:pPr>
        <w:rPr>
          <w:ins w:id="59" w:author="Author"/>
          <w:bCs/>
        </w:rPr>
      </w:pPr>
    </w:p>
    <w:p w14:paraId="7CA53B9E" w14:textId="351E0CB7" w:rsidR="00703276" w:rsidRPr="00014131" w:rsidRDefault="00703276" w:rsidP="00703276">
      <w:pPr>
        <w:rPr>
          <w:ins w:id="60" w:author="Author"/>
          <w:bCs/>
        </w:rPr>
      </w:pPr>
      <w:ins w:id="61"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p w14:paraId="69ED10E9" w14:textId="3DE40001" w:rsidR="00703276" w:rsidRDefault="00703276" w:rsidP="00703276">
      <w:pPr>
        <w:rPr>
          <w:ins w:id="62" w:author="Author"/>
          <w:bCs/>
        </w:rPr>
      </w:pPr>
      <w:ins w:id="63" w:author="Author">
        <w:r w:rsidRPr="00014131">
          <w:rPr>
            <w:bCs/>
          </w:rPr>
          <w:t xml:space="preserve">—If the NAV indicates idle, </w:t>
        </w:r>
        <w:r w:rsidR="00907682" w:rsidRPr="00907682">
          <w:rPr>
            <w:bCs/>
          </w:rPr>
          <w:t xml:space="preserve">and the STA is not NSTR limited, </w:t>
        </w:r>
        <w:r w:rsidRPr="00014131">
          <w:rPr>
            <w:bCs/>
          </w:rPr>
          <w:t>then the STA shall respond with a CTS frame in a non-HT or non-HT duplicate PPDU after a SIFS. The CTS frame’s TXVECTOR parameters CH_BANDWIDTH and CH_BANDWIDTH_IN_NON_HT shall be set to any channel width for which CCA on all secondary channels</w:t>
        </w:r>
        <w:r>
          <w:rPr>
            <w:bCs/>
          </w:rPr>
          <w:t xml:space="preserve">, </w:t>
        </w:r>
        <w:r w:rsidRPr="00324E0A">
          <w:rPr>
            <w:b/>
          </w:rPr>
          <w:t>excluding any punctured subchannel indicated in the in the most recently exchanged Disabled Subchannel Bitmap field in the EHT Operation element for that BSS</w:t>
        </w:r>
        <w:r>
          <w:rPr>
            <w:bCs/>
          </w:rPr>
          <w:t>,</w:t>
        </w:r>
        <w:r w:rsidRPr="00014131">
          <w:rPr>
            <w:bCs/>
          </w:rPr>
          <w:t xml:space="preserve"> has been idle for a PIFS prior to the start of the RTS frame and that is less than or equal to the channel width indicated in the RTS frame’s RXVECTOR parameter CH_BANDWIDTH_IN_NON_HT.</w:t>
        </w:r>
      </w:ins>
    </w:p>
    <w:p w14:paraId="6053949E" w14:textId="5A739D27" w:rsidR="00881586" w:rsidRPr="00881586" w:rsidRDefault="00881586" w:rsidP="00881586">
      <w:pPr>
        <w:pStyle w:val="ListParagraph"/>
        <w:numPr>
          <w:ilvl w:val="0"/>
          <w:numId w:val="35"/>
        </w:numPr>
        <w:rPr>
          <w:ins w:id="64" w:author="Author"/>
          <w:bCs/>
        </w:rPr>
      </w:pPr>
      <w:ins w:id="65" w:author="Author">
        <w:r w:rsidRPr="00881586">
          <w:rPr>
            <w:bCs/>
          </w:rPr>
          <w:t xml:space="preserve">If </w:t>
        </w:r>
        <w:proofErr w:type="gramStart"/>
        <w:r w:rsidRPr="00881586">
          <w:rPr>
            <w:bCs/>
          </w:rPr>
          <w:t>all of</w:t>
        </w:r>
        <w:proofErr w:type="gramEnd"/>
        <w:r w:rsidRPr="00881586">
          <w:rPr>
            <w:bCs/>
          </w:rPr>
          <w:t xml:space="preserve">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66" w:author="Author">
        <w:r w:rsidRPr="00014131">
          <w:rPr>
            <w:bCs/>
          </w:rPr>
          <w:t>—Otherwise, the STA shall not respond with a CTS frame.</w:t>
        </w:r>
      </w:ins>
    </w:p>
    <w:p w14:paraId="58B52CD6" w14:textId="77777777" w:rsidR="001E72D7" w:rsidRDefault="001E72D7" w:rsidP="00441C95">
      <w:pPr>
        <w:rPr>
          <w:bCs/>
        </w:rPr>
      </w:pPr>
    </w:p>
    <w:p w14:paraId="4F1F5C68" w14:textId="01687170" w:rsidR="003D6D7F" w:rsidRDefault="003D6D7F" w:rsidP="00441C95">
      <w:pPr>
        <w:rPr>
          <w:bCs/>
        </w:rPr>
      </w:pPr>
    </w:p>
    <w:p w14:paraId="651D0C31" w14:textId="19F5426E" w:rsidR="00441C95" w:rsidRPr="003D6D7F" w:rsidRDefault="00441C95" w:rsidP="00441C95">
      <w:pPr>
        <w:rPr>
          <w:b/>
        </w:rPr>
      </w:pPr>
      <w:r w:rsidRPr="003D6D7F">
        <w:rPr>
          <w:b/>
        </w:rPr>
        <w:t>Do you support the resolutions for the following CIDs in doc 11-21/</w:t>
      </w:r>
      <w:proofErr w:type="gramStart"/>
      <w:r w:rsidR="008D3ADE">
        <w:rPr>
          <w:b/>
        </w:rPr>
        <w:t>0455</w:t>
      </w:r>
      <w:r w:rsidRPr="003D6D7F">
        <w:rPr>
          <w:b/>
        </w:rPr>
        <w:t>r</w:t>
      </w:r>
      <w:r w:rsidR="008D3ADE">
        <w:rPr>
          <w:b/>
        </w:rPr>
        <w:t>0</w:t>
      </w:r>
      <w:r w:rsidRPr="003D6D7F">
        <w:rPr>
          <w:b/>
        </w:rPr>
        <w:t>:</w:t>
      </w:r>
      <w:proofErr w:type="gramEnd"/>
    </w:p>
    <w:p w14:paraId="4B1D713F" w14:textId="4B6D0482"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16"/>
      <w:headerReference w:type="default" r:id="rId17"/>
      <w:footerReference w:type="even" r:id="rId18"/>
      <w:footerReference w:type="default" r:id="rId19"/>
      <w:pgSz w:w="12240" w:h="15840"/>
      <w:pgMar w:top="1440" w:right="1800" w:bottom="1440" w:left="180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2A1E6" w14:textId="77777777" w:rsidR="00495EE1" w:rsidRDefault="00495EE1">
      <w:pPr>
        <w:spacing w:after="0" w:line="240" w:lineRule="auto"/>
      </w:pPr>
      <w:r>
        <w:separator/>
      </w:r>
    </w:p>
  </w:endnote>
  <w:endnote w:type="continuationSeparator" w:id="0">
    <w:p w14:paraId="5C82C984" w14:textId="77777777" w:rsidR="00495EE1" w:rsidRDefault="00495EE1">
      <w:pPr>
        <w:spacing w:after="0" w:line="240" w:lineRule="auto"/>
      </w:pPr>
      <w:r>
        <w:continuationSeparator/>
      </w:r>
    </w:p>
  </w:endnote>
  <w:endnote w:type="continuationNotice" w:id="1">
    <w:p w14:paraId="7767DB40" w14:textId="77777777" w:rsidR="00495EE1" w:rsidRDefault="00495E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0931" w14:textId="77777777" w:rsidR="00DC166A" w:rsidRPr="00DC166A" w:rsidRDefault="00DC166A"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6C343E" w:rsidRPr="00DC166A" w:rsidRDefault="006C343E">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132ABE" w:rsidRDefault="00132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DDB0CC4"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8C78C8">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132ABE" w:rsidRDefault="00132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4F69B" w14:textId="77777777" w:rsidR="00495EE1" w:rsidRDefault="00495EE1">
      <w:pPr>
        <w:spacing w:after="0" w:line="240" w:lineRule="auto"/>
      </w:pPr>
      <w:r>
        <w:separator/>
      </w:r>
    </w:p>
  </w:footnote>
  <w:footnote w:type="continuationSeparator" w:id="0">
    <w:p w14:paraId="26C60335" w14:textId="77777777" w:rsidR="00495EE1" w:rsidRDefault="00495EE1">
      <w:pPr>
        <w:spacing w:after="0" w:line="240" w:lineRule="auto"/>
      </w:pPr>
      <w:r>
        <w:continuationSeparator/>
      </w:r>
    </w:p>
  </w:footnote>
  <w:footnote w:type="continuationNotice" w:id="1">
    <w:p w14:paraId="60E38447" w14:textId="77777777" w:rsidR="00495EE1" w:rsidRDefault="00495E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3992A" w14:textId="6CFF357E" w:rsidR="006C343E" w:rsidRPr="006C343E" w:rsidRDefault="006C343E"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eastAsia="ko-KR"/>
      </w:rPr>
    </w:pPr>
    <w:r w:rsidRPr="006C343E">
      <w:rPr>
        <w:rFonts w:ascii="Times New Roman" w:eastAsia="Malgun Gothic" w:hAnsi="Times New Roman" w:cs="Times New Roman"/>
        <w:b/>
        <w:sz w:val="28"/>
        <w:szCs w:val="20"/>
        <w:lang w:val="en-GB" w:eastAsia="ko-KR"/>
      </w:rPr>
      <w:t xml:space="preserve">March </w:t>
    </w:r>
    <w:r w:rsidRPr="006C343E">
      <w:rPr>
        <w:rFonts w:ascii="Times New Roman" w:eastAsia="Malgun Gothic" w:hAnsi="Times New Roman" w:cs="Times New Roman"/>
        <w:b/>
        <w:sz w:val="28"/>
        <w:szCs w:val="20"/>
        <w:lang w:val="en-GB"/>
      </w:rPr>
      <w:t>2021</w:t>
    </w:r>
    <w:r w:rsidRPr="006C343E">
      <w:rPr>
        <w:rFonts w:ascii="Times New Roman" w:eastAsia="Malgun Gothic" w:hAnsi="Times New Roman" w:cs="Times New Roman"/>
        <w:b/>
        <w:sz w:val="28"/>
        <w:szCs w:val="20"/>
        <w:lang w:val="en-GB"/>
      </w:rPr>
      <w:tab/>
    </w:r>
    <w:r w:rsidRPr="006C343E">
      <w:rPr>
        <w:rFonts w:ascii="Times New Roman" w:eastAsia="Malgun Gothic" w:hAnsi="Times New Roman" w:cs="Times New Roman"/>
        <w:b/>
        <w:sz w:val="28"/>
        <w:szCs w:val="20"/>
        <w:lang w:val="en-GB"/>
      </w:rPr>
      <w:tab/>
    </w:r>
    <w:r w:rsidRPr="006C343E">
      <w:rPr>
        <w:rFonts w:ascii="Times New Roman" w:eastAsia="Malgun Gothic" w:hAnsi="Times New Roman" w:cs="Times New Roman"/>
        <w:b/>
        <w:sz w:val="28"/>
        <w:szCs w:val="20"/>
        <w:lang w:val="en-GB"/>
      </w:rPr>
      <w:fldChar w:fldCharType="begin"/>
    </w:r>
    <w:r w:rsidRPr="006C343E">
      <w:rPr>
        <w:rFonts w:ascii="Times New Roman" w:eastAsia="Malgun Gothic" w:hAnsi="Times New Roman" w:cs="Times New Roman"/>
        <w:b/>
        <w:sz w:val="28"/>
        <w:szCs w:val="20"/>
        <w:lang w:val="en-GB"/>
      </w:rPr>
      <w:instrText>TITLE  \* MERGEFORMAT</w:instrText>
    </w:r>
    <w:r w:rsidRPr="006C343E">
      <w:rPr>
        <w:rFonts w:ascii="Times New Roman" w:eastAsia="Malgun Gothic" w:hAnsi="Times New Roman" w:cs="Times New Roman"/>
        <w:b/>
        <w:sz w:val="28"/>
        <w:szCs w:val="20"/>
        <w:lang w:val="en-GB"/>
      </w:rPr>
      <w:fldChar w:fldCharType="separate"/>
    </w:r>
    <w:r w:rsidRPr="006C343E">
      <w:rPr>
        <w:rFonts w:ascii="Times New Roman" w:eastAsia="Malgun Gothic" w:hAnsi="Times New Roman" w:cs="Times New Roman"/>
        <w:b/>
        <w:sz w:val="28"/>
        <w:szCs w:val="20"/>
        <w:lang w:val="en-GB"/>
      </w:rPr>
      <w:t>doc.: IEEE 802.11-21/04</w:t>
    </w:r>
    <w:r>
      <w:rPr>
        <w:rFonts w:ascii="Times New Roman" w:eastAsia="Malgun Gothic" w:hAnsi="Times New Roman" w:cs="Times New Roman"/>
        <w:b/>
        <w:sz w:val="28"/>
        <w:szCs w:val="20"/>
        <w:lang w:val="en-GB"/>
      </w:rPr>
      <w:t>55</w:t>
    </w:r>
    <w:r w:rsidRPr="006C343E">
      <w:rPr>
        <w:rFonts w:ascii="Times New Roman" w:eastAsia="Malgun Gothic" w:hAnsi="Times New Roman" w:cs="Times New Roman"/>
        <w:b/>
        <w:sz w:val="28"/>
        <w:szCs w:val="20"/>
        <w:lang w:val="en-GB"/>
      </w:rPr>
      <w:t>r</w:t>
    </w:r>
    <w:r w:rsidRPr="006C343E">
      <w:rPr>
        <w:rFonts w:ascii="Times New Roman" w:eastAsia="Malgun Gothic" w:hAnsi="Times New Roman" w:cs="Times New Roman"/>
        <w:b/>
        <w:sz w:val="28"/>
        <w:szCs w:val="20"/>
        <w:lang w:val="en-GB"/>
      </w:rPr>
      <w:fldChar w:fldCharType="end"/>
    </w:r>
    <w:r w:rsidRPr="006C343E">
      <w:rPr>
        <w:rFonts w:ascii="Times New Roman" w:eastAsia="Malgun Gothic" w:hAnsi="Times New Roman" w:cs="Times New Roman"/>
        <w:b/>
        <w:sz w:val="28"/>
        <w:szCs w:val="20"/>
        <w:lang w:val="en-GB"/>
      </w:rPr>
      <w:t>0</w:t>
    </w:r>
  </w:p>
  <w:p w14:paraId="44DBFE45" w14:textId="07C74578" w:rsidR="006C343E" w:rsidRDefault="006C3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132ABE" w:rsidRPr="002D636E" w:rsidRDefault="00132AB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41817FDE" w:rsidR="00132ABE" w:rsidRPr="00DE6B44" w:rsidRDefault="00132ABE"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9"/>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1"/>
  </w:num>
  <w:num w:numId="29">
    <w:abstractNumId w:val="2"/>
  </w:num>
  <w:num w:numId="30">
    <w:abstractNumId w:val="12"/>
  </w:num>
  <w:num w:numId="31">
    <w:abstractNumId w:val="10"/>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C87"/>
    <w:rsid w:val="00006D87"/>
    <w:rsid w:val="00006F43"/>
    <w:rsid w:val="0000712B"/>
    <w:rsid w:val="0000735E"/>
    <w:rsid w:val="000075F2"/>
    <w:rsid w:val="00010861"/>
    <w:rsid w:val="0001100D"/>
    <w:rsid w:val="00011A2D"/>
    <w:rsid w:val="00012B73"/>
    <w:rsid w:val="00012CFF"/>
    <w:rsid w:val="00012DC2"/>
    <w:rsid w:val="00012F68"/>
    <w:rsid w:val="0001327E"/>
    <w:rsid w:val="000133AB"/>
    <w:rsid w:val="00013593"/>
    <w:rsid w:val="00013C63"/>
    <w:rsid w:val="00014131"/>
    <w:rsid w:val="00014A66"/>
    <w:rsid w:val="00014BBF"/>
    <w:rsid w:val="00014BFB"/>
    <w:rsid w:val="000150F3"/>
    <w:rsid w:val="000152FA"/>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3D1"/>
    <w:rsid w:val="00030788"/>
    <w:rsid w:val="0003090F"/>
    <w:rsid w:val="00030951"/>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6D39"/>
    <w:rsid w:val="00047550"/>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9"/>
    <w:rsid w:val="000555DF"/>
    <w:rsid w:val="000559E7"/>
    <w:rsid w:val="000560D3"/>
    <w:rsid w:val="000560FB"/>
    <w:rsid w:val="0005622E"/>
    <w:rsid w:val="00056265"/>
    <w:rsid w:val="000568CE"/>
    <w:rsid w:val="00056CD5"/>
    <w:rsid w:val="00056E8E"/>
    <w:rsid w:val="00056FC9"/>
    <w:rsid w:val="000572FD"/>
    <w:rsid w:val="00057C0F"/>
    <w:rsid w:val="00057E27"/>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606"/>
    <w:rsid w:val="00081D53"/>
    <w:rsid w:val="00081E0F"/>
    <w:rsid w:val="000820B1"/>
    <w:rsid w:val="000820EE"/>
    <w:rsid w:val="0008215B"/>
    <w:rsid w:val="000823F7"/>
    <w:rsid w:val="0008241E"/>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CA"/>
    <w:rsid w:val="000922C2"/>
    <w:rsid w:val="0009251D"/>
    <w:rsid w:val="00092DB7"/>
    <w:rsid w:val="00092E90"/>
    <w:rsid w:val="00093047"/>
    <w:rsid w:val="0009317B"/>
    <w:rsid w:val="00093812"/>
    <w:rsid w:val="00094010"/>
    <w:rsid w:val="00094318"/>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610"/>
    <w:rsid w:val="000A099E"/>
    <w:rsid w:val="000A09AB"/>
    <w:rsid w:val="000A0B76"/>
    <w:rsid w:val="000A12BA"/>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C44"/>
    <w:rsid w:val="000B1AAB"/>
    <w:rsid w:val="000B1C77"/>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5728"/>
    <w:rsid w:val="000C58BD"/>
    <w:rsid w:val="000C5C36"/>
    <w:rsid w:val="000C5C41"/>
    <w:rsid w:val="000C725F"/>
    <w:rsid w:val="000C7367"/>
    <w:rsid w:val="000C7773"/>
    <w:rsid w:val="000C778B"/>
    <w:rsid w:val="000C78B1"/>
    <w:rsid w:val="000C78EF"/>
    <w:rsid w:val="000C7B78"/>
    <w:rsid w:val="000C7ED5"/>
    <w:rsid w:val="000D0675"/>
    <w:rsid w:val="000D0AAC"/>
    <w:rsid w:val="000D0D4C"/>
    <w:rsid w:val="000D10C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5532"/>
    <w:rsid w:val="000D70DA"/>
    <w:rsid w:val="000D756C"/>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F2A"/>
    <w:rsid w:val="000E70D2"/>
    <w:rsid w:val="000F0154"/>
    <w:rsid w:val="000F0260"/>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D1E"/>
    <w:rsid w:val="001012D5"/>
    <w:rsid w:val="001015AD"/>
    <w:rsid w:val="00101AC8"/>
    <w:rsid w:val="001028D0"/>
    <w:rsid w:val="00102DFC"/>
    <w:rsid w:val="00102E85"/>
    <w:rsid w:val="00102E9A"/>
    <w:rsid w:val="0010338B"/>
    <w:rsid w:val="001035A9"/>
    <w:rsid w:val="00103977"/>
    <w:rsid w:val="00103C03"/>
    <w:rsid w:val="00104047"/>
    <w:rsid w:val="00104208"/>
    <w:rsid w:val="00104937"/>
    <w:rsid w:val="00104C89"/>
    <w:rsid w:val="00104CFA"/>
    <w:rsid w:val="001051FB"/>
    <w:rsid w:val="00105729"/>
    <w:rsid w:val="00105751"/>
    <w:rsid w:val="00105C21"/>
    <w:rsid w:val="00106648"/>
    <w:rsid w:val="0010674F"/>
    <w:rsid w:val="00106918"/>
    <w:rsid w:val="00106930"/>
    <w:rsid w:val="00106C1D"/>
    <w:rsid w:val="00107099"/>
    <w:rsid w:val="0010716B"/>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200EE"/>
    <w:rsid w:val="00120146"/>
    <w:rsid w:val="0012039D"/>
    <w:rsid w:val="001203D1"/>
    <w:rsid w:val="001205C8"/>
    <w:rsid w:val="00120674"/>
    <w:rsid w:val="00120CCA"/>
    <w:rsid w:val="001217A6"/>
    <w:rsid w:val="0012180F"/>
    <w:rsid w:val="0012193A"/>
    <w:rsid w:val="001219DB"/>
    <w:rsid w:val="00121B81"/>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658"/>
    <w:rsid w:val="00153F7B"/>
    <w:rsid w:val="001541B2"/>
    <w:rsid w:val="0015443E"/>
    <w:rsid w:val="0015498F"/>
    <w:rsid w:val="00154A6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5EFF"/>
    <w:rsid w:val="0017689F"/>
    <w:rsid w:val="00176E00"/>
    <w:rsid w:val="00177544"/>
    <w:rsid w:val="001779F4"/>
    <w:rsid w:val="00180038"/>
    <w:rsid w:val="0018083C"/>
    <w:rsid w:val="001809BE"/>
    <w:rsid w:val="00180C11"/>
    <w:rsid w:val="001812BC"/>
    <w:rsid w:val="00181BA4"/>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5AA"/>
    <w:rsid w:val="001947FB"/>
    <w:rsid w:val="001952B6"/>
    <w:rsid w:val="001955DA"/>
    <w:rsid w:val="0019587D"/>
    <w:rsid w:val="00195CD7"/>
    <w:rsid w:val="00195D29"/>
    <w:rsid w:val="00195FCA"/>
    <w:rsid w:val="001962BC"/>
    <w:rsid w:val="001965D3"/>
    <w:rsid w:val="001967AB"/>
    <w:rsid w:val="001970F0"/>
    <w:rsid w:val="001971C7"/>
    <w:rsid w:val="00197E28"/>
    <w:rsid w:val="00197EE4"/>
    <w:rsid w:val="001A0AE5"/>
    <w:rsid w:val="001A0E22"/>
    <w:rsid w:val="001A214C"/>
    <w:rsid w:val="001A2C2C"/>
    <w:rsid w:val="001A3428"/>
    <w:rsid w:val="001A3C13"/>
    <w:rsid w:val="001A3F2A"/>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FF5"/>
    <w:rsid w:val="001C51FA"/>
    <w:rsid w:val="001C5440"/>
    <w:rsid w:val="001C55F0"/>
    <w:rsid w:val="001C5E51"/>
    <w:rsid w:val="001C6AAE"/>
    <w:rsid w:val="001C6E56"/>
    <w:rsid w:val="001C720C"/>
    <w:rsid w:val="001C7513"/>
    <w:rsid w:val="001D052B"/>
    <w:rsid w:val="001D05BE"/>
    <w:rsid w:val="001D128D"/>
    <w:rsid w:val="001D1F63"/>
    <w:rsid w:val="001D2158"/>
    <w:rsid w:val="001D2A89"/>
    <w:rsid w:val="001D2D0E"/>
    <w:rsid w:val="001D3017"/>
    <w:rsid w:val="001D36EE"/>
    <w:rsid w:val="001D39E5"/>
    <w:rsid w:val="001D3AFD"/>
    <w:rsid w:val="001D3C37"/>
    <w:rsid w:val="001D3D6B"/>
    <w:rsid w:val="001D4147"/>
    <w:rsid w:val="001D420A"/>
    <w:rsid w:val="001D4345"/>
    <w:rsid w:val="001D4BF9"/>
    <w:rsid w:val="001D50B7"/>
    <w:rsid w:val="001D59C6"/>
    <w:rsid w:val="001D5BEE"/>
    <w:rsid w:val="001D5E81"/>
    <w:rsid w:val="001D5E8C"/>
    <w:rsid w:val="001D70EC"/>
    <w:rsid w:val="001D7A5D"/>
    <w:rsid w:val="001D7D4C"/>
    <w:rsid w:val="001E0321"/>
    <w:rsid w:val="001E0914"/>
    <w:rsid w:val="001E0EAC"/>
    <w:rsid w:val="001E0FB3"/>
    <w:rsid w:val="001E12CD"/>
    <w:rsid w:val="001E14E8"/>
    <w:rsid w:val="001E1AE0"/>
    <w:rsid w:val="001E2596"/>
    <w:rsid w:val="001E320E"/>
    <w:rsid w:val="001E353F"/>
    <w:rsid w:val="001E362A"/>
    <w:rsid w:val="001E36A7"/>
    <w:rsid w:val="001E3810"/>
    <w:rsid w:val="001E3895"/>
    <w:rsid w:val="001E3BC1"/>
    <w:rsid w:val="001E3CFC"/>
    <w:rsid w:val="001E3DAB"/>
    <w:rsid w:val="001E3F29"/>
    <w:rsid w:val="001E5551"/>
    <w:rsid w:val="001E57EC"/>
    <w:rsid w:val="001E5E12"/>
    <w:rsid w:val="001E6098"/>
    <w:rsid w:val="001E695A"/>
    <w:rsid w:val="001E72D7"/>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BEA"/>
    <w:rsid w:val="001F3CF1"/>
    <w:rsid w:val="001F3EA3"/>
    <w:rsid w:val="001F443E"/>
    <w:rsid w:val="001F4610"/>
    <w:rsid w:val="001F4982"/>
    <w:rsid w:val="001F4E0B"/>
    <w:rsid w:val="001F4E7D"/>
    <w:rsid w:val="001F5370"/>
    <w:rsid w:val="001F572B"/>
    <w:rsid w:val="001F5787"/>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337A"/>
    <w:rsid w:val="00203A41"/>
    <w:rsid w:val="002047E3"/>
    <w:rsid w:val="002048D9"/>
    <w:rsid w:val="00204DB0"/>
    <w:rsid w:val="00205097"/>
    <w:rsid w:val="002050A2"/>
    <w:rsid w:val="0020528D"/>
    <w:rsid w:val="00205CD0"/>
    <w:rsid w:val="00205DCF"/>
    <w:rsid w:val="00205EF2"/>
    <w:rsid w:val="002061BE"/>
    <w:rsid w:val="00206490"/>
    <w:rsid w:val="00206E4B"/>
    <w:rsid w:val="00206E6D"/>
    <w:rsid w:val="00206E8F"/>
    <w:rsid w:val="002078BF"/>
    <w:rsid w:val="002079A0"/>
    <w:rsid w:val="002103BB"/>
    <w:rsid w:val="002104BB"/>
    <w:rsid w:val="00210AE1"/>
    <w:rsid w:val="00210D36"/>
    <w:rsid w:val="002113A8"/>
    <w:rsid w:val="00211CEA"/>
    <w:rsid w:val="0021263B"/>
    <w:rsid w:val="00212676"/>
    <w:rsid w:val="00212678"/>
    <w:rsid w:val="00213220"/>
    <w:rsid w:val="00213420"/>
    <w:rsid w:val="002134BE"/>
    <w:rsid w:val="002138F8"/>
    <w:rsid w:val="00214F53"/>
    <w:rsid w:val="00215256"/>
    <w:rsid w:val="002153D6"/>
    <w:rsid w:val="002162FE"/>
    <w:rsid w:val="00216B95"/>
    <w:rsid w:val="00216B98"/>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E6D"/>
    <w:rsid w:val="00240874"/>
    <w:rsid w:val="00240A39"/>
    <w:rsid w:val="00240F91"/>
    <w:rsid w:val="00242233"/>
    <w:rsid w:val="0024297C"/>
    <w:rsid w:val="00242F87"/>
    <w:rsid w:val="002439E0"/>
    <w:rsid w:val="00243B58"/>
    <w:rsid w:val="0024420D"/>
    <w:rsid w:val="002443A3"/>
    <w:rsid w:val="0024465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8A1"/>
    <w:rsid w:val="00263A7C"/>
    <w:rsid w:val="002642D6"/>
    <w:rsid w:val="002647D5"/>
    <w:rsid w:val="00264A62"/>
    <w:rsid w:val="00265CA0"/>
    <w:rsid w:val="00265F4C"/>
    <w:rsid w:val="00266116"/>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B2E"/>
    <w:rsid w:val="00280B55"/>
    <w:rsid w:val="0028180C"/>
    <w:rsid w:val="00281A45"/>
    <w:rsid w:val="0028286C"/>
    <w:rsid w:val="00282B60"/>
    <w:rsid w:val="00282DD1"/>
    <w:rsid w:val="00282E46"/>
    <w:rsid w:val="00284A5F"/>
    <w:rsid w:val="0028639B"/>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74A"/>
    <w:rsid w:val="00292CBC"/>
    <w:rsid w:val="00293490"/>
    <w:rsid w:val="002937ED"/>
    <w:rsid w:val="00293A5A"/>
    <w:rsid w:val="002951FB"/>
    <w:rsid w:val="00295589"/>
    <w:rsid w:val="00295965"/>
    <w:rsid w:val="00295B19"/>
    <w:rsid w:val="0029619E"/>
    <w:rsid w:val="002965FD"/>
    <w:rsid w:val="00296922"/>
    <w:rsid w:val="002969BD"/>
    <w:rsid w:val="00297187"/>
    <w:rsid w:val="00297350"/>
    <w:rsid w:val="002A01AE"/>
    <w:rsid w:val="002A0E94"/>
    <w:rsid w:val="002A1183"/>
    <w:rsid w:val="002A1195"/>
    <w:rsid w:val="002A28D5"/>
    <w:rsid w:val="002A2A44"/>
    <w:rsid w:val="002A2CEB"/>
    <w:rsid w:val="002A2CFC"/>
    <w:rsid w:val="002A3A53"/>
    <w:rsid w:val="002A4B54"/>
    <w:rsid w:val="002A5306"/>
    <w:rsid w:val="002A5395"/>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C0009"/>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6800"/>
    <w:rsid w:val="002C6968"/>
    <w:rsid w:val="002C6E1C"/>
    <w:rsid w:val="002C712B"/>
    <w:rsid w:val="002C7848"/>
    <w:rsid w:val="002C7CC5"/>
    <w:rsid w:val="002D050E"/>
    <w:rsid w:val="002D0783"/>
    <w:rsid w:val="002D09F4"/>
    <w:rsid w:val="002D0F2D"/>
    <w:rsid w:val="002D19E1"/>
    <w:rsid w:val="002D2ED1"/>
    <w:rsid w:val="002D351E"/>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B37"/>
    <w:rsid w:val="002E0D41"/>
    <w:rsid w:val="002E18B1"/>
    <w:rsid w:val="002E2C4F"/>
    <w:rsid w:val="002E2F12"/>
    <w:rsid w:val="002E3731"/>
    <w:rsid w:val="002E38D6"/>
    <w:rsid w:val="002E3C1B"/>
    <w:rsid w:val="002E3C8E"/>
    <w:rsid w:val="002E3F03"/>
    <w:rsid w:val="002E3FCA"/>
    <w:rsid w:val="002E4555"/>
    <w:rsid w:val="002E474E"/>
    <w:rsid w:val="002E4946"/>
    <w:rsid w:val="002E498D"/>
    <w:rsid w:val="002E6794"/>
    <w:rsid w:val="002E6A7B"/>
    <w:rsid w:val="002E72F4"/>
    <w:rsid w:val="002E7653"/>
    <w:rsid w:val="002E79CE"/>
    <w:rsid w:val="002E7E18"/>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F59"/>
    <w:rsid w:val="002F60D4"/>
    <w:rsid w:val="002F620D"/>
    <w:rsid w:val="002F6253"/>
    <w:rsid w:val="002F691E"/>
    <w:rsid w:val="002F6E35"/>
    <w:rsid w:val="002F6F58"/>
    <w:rsid w:val="002F6F6F"/>
    <w:rsid w:val="002F70F8"/>
    <w:rsid w:val="002F7918"/>
    <w:rsid w:val="002F7B40"/>
    <w:rsid w:val="002F7D72"/>
    <w:rsid w:val="003000DF"/>
    <w:rsid w:val="003008C7"/>
    <w:rsid w:val="0030099C"/>
    <w:rsid w:val="00300C57"/>
    <w:rsid w:val="00300CF7"/>
    <w:rsid w:val="00300D70"/>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DCB"/>
    <w:rsid w:val="00313013"/>
    <w:rsid w:val="003133A5"/>
    <w:rsid w:val="00313501"/>
    <w:rsid w:val="00313B11"/>
    <w:rsid w:val="003146AF"/>
    <w:rsid w:val="00314D6A"/>
    <w:rsid w:val="00314F9F"/>
    <w:rsid w:val="0031507A"/>
    <w:rsid w:val="00315194"/>
    <w:rsid w:val="003152B5"/>
    <w:rsid w:val="00315BD5"/>
    <w:rsid w:val="00315BF9"/>
    <w:rsid w:val="003163E1"/>
    <w:rsid w:val="00316591"/>
    <w:rsid w:val="003166D6"/>
    <w:rsid w:val="003166F2"/>
    <w:rsid w:val="00316874"/>
    <w:rsid w:val="00316B07"/>
    <w:rsid w:val="00317158"/>
    <w:rsid w:val="00317491"/>
    <w:rsid w:val="00317506"/>
    <w:rsid w:val="00317834"/>
    <w:rsid w:val="00317983"/>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5FC"/>
    <w:rsid w:val="00325E50"/>
    <w:rsid w:val="00326231"/>
    <w:rsid w:val="003268A1"/>
    <w:rsid w:val="00326B4F"/>
    <w:rsid w:val="0033052D"/>
    <w:rsid w:val="00330BF4"/>
    <w:rsid w:val="00330C03"/>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4171"/>
    <w:rsid w:val="003445AA"/>
    <w:rsid w:val="00344935"/>
    <w:rsid w:val="003449CD"/>
    <w:rsid w:val="0034512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5202"/>
    <w:rsid w:val="0035584B"/>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5E85"/>
    <w:rsid w:val="0036658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7EF"/>
    <w:rsid w:val="00391BEA"/>
    <w:rsid w:val="0039266B"/>
    <w:rsid w:val="003928F9"/>
    <w:rsid w:val="00392972"/>
    <w:rsid w:val="00392A1B"/>
    <w:rsid w:val="003936BF"/>
    <w:rsid w:val="00393ADA"/>
    <w:rsid w:val="00393F55"/>
    <w:rsid w:val="00394875"/>
    <w:rsid w:val="00394B8D"/>
    <w:rsid w:val="00394DC9"/>
    <w:rsid w:val="00394FD1"/>
    <w:rsid w:val="00395405"/>
    <w:rsid w:val="00395D41"/>
    <w:rsid w:val="00396552"/>
    <w:rsid w:val="00396853"/>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3443"/>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150B"/>
    <w:rsid w:val="003B154C"/>
    <w:rsid w:val="003B1C84"/>
    <w:rsid w:val="003B22C7"/>
    <w:rsid w:val="003B296F"/>
    <w:rsid w:val="003B2F12"/>
    <w:rsid w:val="003B3AA2"/>
    <w:rsid w:val="003B40E6"/>
    <w:rsid w:val="003B47EB"/>
    <w:rsid w:val="003B4990"/>
    <w:rsid w:val="003B4A0A"/>
    <w:rsid w:val="003B4A69"/>
    <w:rsid w:val="003B4E47"/>
    <w:rsid w:val="003B5360"/>
    <w:rsid w:val="003B5406"/>
    <w:rsid w:val="003B5623"/>
    <w:rsid w:val="003B5980"/>
    <w:rsid w:val="003B6C0D"/>
    <w:rsid w:val="003B6DC6"/>
    <w:rsid w:val="003B7215"/>
    <w:rsid w:val="003C07DD"/>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4DBD"/>
    <w:rsid w:val="003D5302"/>
    <w:rsid w:val="003D6B0E"/>
    <w:rsid w:val="003D6D7F"/>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AB7"/>
    <w:rsid w:val="003F6BEC"/>
    <w:rsid w:val="003F7113"/>
    <w:rsid w:val="003F78F8"/>
    <w:rsid w:val="003F7A9D"/>
    <w:rsid w:val="003F7B37"/>
    <w:rsid w:val="003F7D04"/>
    <w:rsid w:val="0040041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D"/>
    <w:rsid w:val="00417728"/>
    <w:rsid w:val="00417DAA"/>
    <w:rsid w:val="00420602"/>
    <w:rsid w:val="0042086D"/>
    <w:rsid w:val="00420DA6"/>
    <w:rsid w:val="004219C9"/>
    <w:rsid w:val="00421A64"/>
    <w:rsid w:val="004222B2"/>
    <w:rsid w:val="0042244C"/>
    <w:rsid w:val="00422818"/>
    <w:rsid w:val="00422DAA"/>
    <w:rsid w:val="00423092"/>
    <w:rsid w:val="00423965"/>
    <w:rsid w:val="004239FB"/>
    <w:rsid w:val="00423BB9"/>
    <w:rsid w:val="00423EAB"/>
    <w:rsid w:val="00424005"/>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BE8"/>
    <w:rsid w:val="00434F17"/>
    <w:rsid w:val="004356B3"/>
    <w:rsid w:val="00435867"/>
    <w:rsid w:val="00435BE5"/>
    <w:rsid w:val="0043631B"/>
    <w:rsid w:val="0043689D"/>
    <w:rsid w:val="00436C9A"/>
    <w:rsid w:val="00437118"/>
    <w:rsid w:val="004374BE"/>
    <w:rsid w:val="0043765C"/>
    <w:rsid w:val="00437A6D"/>
    <w:rsid w:val="00437C72"/>
    <w:rsid w:val="004402C7"/>
    <w:rsid w:val="004404B8"/>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B53"/>
    <w:rsid w:val="00445DA8"/>
    <w:rsid w:val="00446645"/>
    <w:rsid w:val="00446924"/>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5EE1"/>
    <w:rsid w:val="00496709"/>
    <w:rsid w:val="004967B3"/>
    <w:rsid w:val="00496EC2"/>
    <w:rsid w:val="00497B23"/>
    <w:rsid w:val="00497B26"/>
    <w:rsid w:val="004A015D"/>
    <w:rsid w:val="004A12C0"/>
    <w:rsid w:val="004A1CB5"/>
    <w:rsid w:val="004A1EF9"/>
    <w:rsid w:val="004A21A0"/>
    <w:rsid w:val="004A256A"/>
    <w:rsid w:val="004A2865"/>
    <w:rsid w:val="004A31A6"/>
    <w:rsid w:val="004A31C7"/>
    <w:rsid w:val="004A3BB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4E9"/>
    <w:rsid w:val="004B6DA3"/>
    <w:rsid w:val="004B6E6F"/>
    <w:rsid w:val="004B6EE6"/>
    <w:rsid w:val="004B6FF5"/>
    <w:rsid w:val="004B75C2"/>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BD3"/>
    <w:rsid w:val="004C4733"/>
    <w:rsid w:val="004C47A6"/>
    <w:rsid w:val="004C4884"/>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4C2E"/>
    <w:rsid w:val="004D4F16"/>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2581"/>
    <w:rsid w:val="004E2FAD"/>
    <w:rsid w:val="004E330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905"/>
    <w:rsid w:val="00500ADA"/>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C4A"/>
    <w:rsid w:val="00517D76"/>
    <w:rsid w:val="00517E09"/>
    <w:rsid w:val="00520187"/>
    <w:rsid w:val="005206A8"/>
    <w:rsid w:val="005213C9"/>
    <w:rsid w:val="00521AB9"/>
    <w:rsid w:val="00521EAC"/>
    <w:rsid w:val="005229E8"/>
    <w:rsid w:val="00522EFE"/>
    <w:rsid w:val="00523001"/>
    <w:rsid w:val="00523229"/>
    <w:rsid w:val="00523965"/>
    <w:rsid w:val="005241A6"/>
    <w:rsid w:val="00524B07"/>
    <w:rsid w:val="00525428"/>
    <w:rsid w:val="00525E72"/>
    <w:rsid w:val="00525EA5"/>
    <w:rsid w:val="00526F14"/>
    <w:rsid w:val="00527A2D"/>
    <w:rsid w:val="00527BA3"/>
    <w:rsid w:val="00527DD2"/>
    <w:rsid w:val="00530B9F"/>
    <w:rsid w:val="005313D9"/>
    <w:rsid w:val="00532160"/>
    <w:rsid w:val="005329FB"/>
    <w:rsid w:val="00532D79"/>
    <w:rsid w:val="0053329F"/>
    <w:rsid w:val="00533659"/>
    <w:rsid w:val="005336FA"/>
    <w:rsid w:val="00533756"/>
    <w:rsid w:val="00533772"/>
    <w:rsid w:val="005341D7"/>
    <w:rsid w:val="005352B0"/>
    <w:rsid w:val="00535D2A"/>
    <w:rsid w:val="00535DC8"/>
    <w:rsid w:val="00535E9F"/>
    <w:rsid w:val="00535ED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2498"/>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AC4"/>
    <w:rsid w:val="005C5DBB"/>
    <w:rsid w:val="005C5F0B"/>
    <w:rsid w:val="005C5F21"/>
    <w:rsid w:val="005C60E1"/>
    <w:rsid w:val="005C6264"/>
    <w:rsid w:val="005C6631"/>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96E"/>
    <w:rsid w:val="005F2ED3"/>
    <w:rsid w:val="005F2F60"/>
    <w:rsid w:val="005F369E"/>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C0F"/>
    <w:rsid w:val="00600966"/>
    <w:rsid w:val="00600A46"/>
    <w:rsid w:val="00600C68"/>
    <w:rsid w:val="00600E56"/>
    <w:rsid w:val="0060228C"/>
    <w:rsid w:val="00602616"/>
    <w:rsid w:val="00603AE6"/>
    <w:rsid w:val="00603E46"/>
    <w:rsid w:val="00604281"/>
    <w:rsid w:val="00604CB4"/>
    <w:rsid w:val="0060566B"/>
    <w:rsid w:val="00605975"/>
    <w:rsid w:val="00605F32"/>
    <w:rsid w:val="006061F2"/>
    <w:rsid w:val="00606558"/>
    <w:rsid w:val="00606FCD"/>
    <w:rsid w:val="00607318"/>
    <w:rsid w:val="00607ABE"/>
    <w:rsid w:val="00607B18"/>
    <w:rsid w:val="006106EB"/>
    <w:rsid w:val="006110A9"/>
    <w:rsid w:val="006112CB"/>
    <w:rsid w:val="00611AA6"/>
    <w:rsid w:val="00611ACA"/>
    <w:rsid w:val="00611BD5"/>
    <w:rsid w:val="0061239F"/>
    <w:rsid w:val="00612879"/>
    <w:rsid w:val="00612B1F"/>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736"/>
    <w:rsid w:val="00621D07"/>
    <w:rsid w:val="00621DCF"/>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642"/>
    <w:rsid w:val="0063374B"/>
    <w:rsid w:val="00633E7A"/>
    <w:rsid w:val="00634020"/>
    <w:rsid w:val="006341EC"/>
    <w:rsid w:val="00634817"/>
    <w:rsid w:val="00634F66"/>
    <w:rsid w:val="006354D7"/>
    <w:rsid w:val="00635B9B"/>
    <w:rsid w:val="00636B8A"/>
    <w:rsid w:val="00636D1D"/>
    <w:rsid w:val="006377EC"/>
    <w:rsid w:val="00637810"/>
    <w:rsid w:val="006403F4"/>
    <w:rsid w:val="00640817"/>
    <w:rsid w:val="00641124"/>
    <w:rsid w:val="006418B6"/>
    <w:rsid w:val="00642EC2"/>
    <w:rsid w:val="006438C6"/>
    <w:rsid w:val="006439F5"/>
    <w:rsid w:val="00643F9D"/>
    <w:rsid w:val="00644B31"/>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EBB"/>
    <w:rsid w:val="00693FBF"/>
    <w:rsid w:val="006940BA"/>
    <w:rsid w:val="006949BB"/>
    <w:rsid w:val="0069505B"/>
    <w:rsid w:val="006953C3"/>
    <w:rsid w:val="00695692"/>
    <w:rsid w:val="006956B7"/>
    <w:rsid w:val="006957E4"/>
    <w:rsid w:val="00695C7D"/>
    <w:rsid w:val="00695FCC"/>
    <w:rsid w:val="00695FFE"/>
    <w:rsid w:val="006970A5"/>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3122"/>
    <w:rsid w:val="006C343E"/>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547"/>
    <w:rsid w:val="006F6997"/>
    <w:rsid w:val="006F6A0E"/>
    <w:rsid w:val="006F70F3"/>
    <w:rsid w:val="006F7135"/>
    <w:rsid w:val="006F7152"/>
    <w:rsid w:val="006F7B04"/>
    <w:rsid w:val="006F7CE8"/>
    <w:rsid w:val="006F7D1F"/>
    <w:rsid w:val="006F7F9D"/>
    <w:rsid w:val="0070042A"/>
    <w:rsid w:val="007004B1"/>
    <w:rsid w:val="007004EE"/>
    <w:rsid w:val="00700905"/>
    <w:rsid w:val="007009FD"/>
    <w:rsid w:val="00700ABD"/>
    <w:rsid w:val="0070200B"/>
    <w:rsid w:val="00702652"/>
    <w:rsid w:val="0070288F"/>
    <w:rsid w:val="00702BEC"/>
    <w:rsid w:val="00703052"/>
    <w:rsid w:val="007030A1"/>
    <w:rsid w:val="007030FA"/>
    <w:rsid w:val="00703276"/>
    <w:rsid w:val="007037F6"/>
    <w:rsid w:val="0070396F"/>
    <w:rsid w:val="00703A66"/>
    <w:rsid w:val="00703A79"/>
    <w:rsid w:val="0070425F"/>
    <w:rsid w:val="0070495E"/>
    <w:rsid w:val="0070520E"/>
    <w:rsid w:val="0070555A"/>
    <w:rsid w:val="00705562"/>
    <w:rsid w:val="007055B9"/>
    <w:rsid w:val="00705652"/>
    <w:rsid w:val="0070583A"/>
    <w:rsid w:val="00705B27"/>
    <w:rsid w:val="00705B70"/>
    <w:rsid w:val="00705C66"/>
    <w:rsid w:val="00706594"/>
    <w:rsid w:val="00706E83"/>
    <w:rsid w:val="0070730B"/>
    <w:rsid w:val="0070759B"/>
    <w:rsid w:val="007075EC"/>
    <w:rsid w:val="00707A5B"/>
    <w:rsid w:val="00707DEB"/>
    <w:rsid w:val="007100D5"/>
    <w:rsid w:val="0071030C"/>
    <w:rsid w:val="007108BB"/>
    <w:rsid w:val="00710E3C"/>
    <w:rsid w:val="0071104F"/>
    <w:rsid w:val="00711159"/>
    <w:rsid w:val="00712165"/>
    <w:rsid w:val="00712274"/>
    <w:rsid w:val="007126E4"/>
    <w:rsid w:val="00712B10"/>
    <w:rsid w:val="00713444"/>
    <w:rsid w:val="00713972"/>
    <w:rsid w:val="00713C5A"/>
    <w:rsid w:val="00713F35"/>
    <w:rsid w:val="007146E3"/>
    <w:rsid w:val="0071508A"/>
    <w:rsid w:val="007152FA"/>
    <w:rsid w:val="00715424"/>
    <w:rsid w:val="007155F2"/>
    <w:rsid w:val="00715FAF"/>
    <w:rsid w:val="00716027"/>
    <w:rsid w:val="007162BE"/>
    <w:rsid w:val="007164E3"/>
    <w:rsid w:val="00716656"/>
    <w:rsid w:val="00717856"/>
    <w:rsid w:val="007202B0"/>
    <w:rsid w:val="00720344"/>
    <w:rsid w:val="007204F7"/>
    <w:rsid w:val="0072090D"/>
    <w:rsid w:val="00720A17"/>
    <w:rsid w:val="00720B8E"/>
    <w:rsid w:val="007221FD"/>
    <w:rsid w:val="00722AEC"/>
    <w:rsid w:val="00722D75"/>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F7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AEA"/>
    <w:rsid w:val="00741B17"/>
    <w:rsid w:val="00741B74"/>
    <w:rsid w:val="007424D4"/>
    <w:rsid w:val="0074261B"/>
    <w:rsid w:val="007427C8"/>
    <w:rsid w:val="007429B5"/>
    <w:rsid w:val="00742A18"/>
    <w:rsid w:val="00742CD2"/>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502DB"/>
    <w:rsid w:val="007502FE"/>
    <w:rsid w:val="007505CE"/>
    <w:rsid w:val="007509C7"/>
    <w:rsid w:val="00750D07"/>
    <w:rsid w:val="00750D4A"/>
    <w:rsid w:val="007511C6"/>
    <w:rsid w:val="007517B3"/>
    <w:rsid w:val="00752C3E"/>
    <w:rsid w:val="00752E69"/>
    <w:rsid w:val="00752F02"/>
    <w:rsid w:val="00753635"/>
    <w:rsid w:val="007539CC"/>
    <w:rsid w:val="007541F7"/>
    <w:rsid w:val="00754237"/>
    <w:rsid w:val="00755176"/>
    <w:rsid w:val="00755BEB"/>
    <w:rsid w:val="00755E38"/>
    <w:rsid w:val="00756043"/>
    <w:rsid w:val="007563E4"/>
    <w:rsid w:val="00756576"/>
    <w:rsid w:val="007565E2"/>
    <w:rsid w:val="007569B3"/>
    <w:rsid w:val="00756AE3"/>
    <w:rsid w:val="00756CB7"/>
    <w:rsid w:val="00756D5B"/>
    <w:rsid w:val="00756F5D"/>
    <w:rsid w:val="00757D23"/>
    <w:rsid w:val="00757F8A"/>
    <w:rsid w:val="007609EA"/>
    <w:rsid w:val="00760DAC"/>
    <w:rsid w:val="0076122C"/>
    <w:rsid w:val="00761A04"/>
    <w:rsid w:val="0076240D"/>
    <w:rsid w:val="00762667"/>
    <w:rsid w:val="00762A1C"/>
    <w:rsid w:val="00762F58"/>
    <w:rsid w:val="00763295"/>
    <w:rsid w:val="007637DB"/>
    <w:rsid w:val="00763BDD"/>
    <w:rsid w:val="00763FB6"/>
    <w:rsid w:val="00764A8D"/>
    <w:rsid w:val="00764DB7"/>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7F4"/>
    <w:rsid w:val="0077497A"/>
    <w:rsid w:val="00774D5E"/>
    <w:rsid w:val="00775299"/>
    <w:rsid w:val="00775A39"/>
    <w:rsid w:val="0077673B"/>
    <w:rsid w:val="0077687E"/>
    <w:rsid w:val="007769EF"/>
    <w:rsid w:val="00776E79"/>
    <w:rsid w:val="00776E91"/>
    <w:rsid w:val="007775A4"/>
    <w:rsid w:val="0077775E"/>
    <w:rsid w:val="007803C8"/>
    <w:rsid w:val="00780B4F"/>
    <w:rsid w:val="00780BBC"/>
    <w:rsid w:val="00780D35"/>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958"/>
    <w:rsid w:val="00794A81"/>
    <w:rsid w:val="007951A2"/>
    <w:rsid w:val="007954DC"/>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4BEF"/>
    <w:rsid w:val="007D510D"/>
    <w:rsid w:val="007D56AD"/>
    <w:rsid w:val="007D5F5F"/>
    <w:rsid w:val="007D6CEC"/>
    <w:rsid w:val="007D6EBB"/>
    <w:rsid w:val="007E04C6"/>
    <w:rsid w:val="007E13D6"/>
    <w:rsid w:val="007E14C3"/>
    <w:rsid w:val="007E168D"/>
    <w:rsid w:val="007E1821"/>
    <w:rsid w:val="007E2430"/>
    <w:rsid w:val="007E26EE"/>
    <w:rsid w:val="007E2BDC"/>
    <w:rsid w:val="007E2C17"/>
    <w:rsid w:val="007E3032"/>
    <w:rsid w:val="007E33F6"/>
    <w:rsid w:val="007E3FB2"/>
    <w:rsid w:val="007E4054"/>
    <w:rsid w:val="007E4204"/>
    <w:rsid w:val="007E4458"/>
    <w:rsid w:val="007E57C2"/>
    <w:rsid w:val="007E5862"/>
    <w:rsid w:val="007E587A"/>
    <w:rsid w:val="007E6789"/>
    <w:rsid w:val="007E6E49"/>
    <w:rsid w:val="007E74DA"/>
    <w:rsid w:val="007E7BF2"/>
    <w:rsid w:val="007F0864"/>
    <w:rsid w:val="007F0E3D"/>
    <w:rsid w:val="007F0F24"/>
    <w:rsid w:val="007F182B"/>
    <w:rsid w:val="007F183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40CD"/>
    <w:rsid w:val="0080464A"/>
    <w:rsid w:val="00804DB0"/>
    <w:rsid w:val="00804DE5"/>
    <w:rsid w:val="00805C50"/>
    <w:rsid w:val="00805EB4"/>
    <w:rsid w:val="00806458"/>
    <w:rsid w:val="00806B32"/>
    <w:rsid w:val="00806D68"/>
    <w:rsid w:val="00806D7C"/>
    <w:rsid w:val="00807B25"/>
    <w:rsid w:val="00807CA5"/>
    <w:rsid w:val="00810273"/>
    <w:rsid w:val="008106C0"/>
    <w:rsid w:val="00810728"/>
    <w:rsid w:val="008116A1"/>
    <w:rsid w:val="0081267F"/>
    <w:rsid w:val="00812D6C"/>
    <w:rsid w:val="0081392E"/>
    <w:rsid w:val="00813A1B"/>
    <w:rsid w:val="00813B4D"/>
    <w:rsid w:val="0081512A"/>
    <w:rsid w:val="00815A9B"/>
    <w:rsid w:val="0081689E"/>
    <w:rsid w:val="00817053"/>
    <w:rsid w:val="00820A39"/>
    <w:rsid w:val="00820E0C"/>
    <w:rsid w:val="00821758"/>
    <w:rsid w:val="00821881"/>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84D"/>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B5E"/>
    <w:rsid w:val="008361CF"/>
    <w:rsid w:val="0083623D"/>
    <w:rsid w:val="00836287"/>
    <w:rsid w:val="0083670E"/>
    <w:rsid w:val="00836904"/>
    <w:rsid w:val="00836A39"/>
    <w:rsid w:val="0083725A"/>
    <w:rsid w:val="0083739A"/>
    <w:rsid w:val="00837CFD"/>
    <w:rsid w:val="00840667"/>
    <w:rsid w:val="00840807"/>
    <w:rsid w:val="008408D3"/>
    <w:rsid w:val="00840C9B"/>
    <w:rsid w:val="00842D7D"/>
    <w:rsid w:val="00842E54"/>
    <w:rsid w:val="0084313B"/>
    <w:rsid w:val="0084317C"/>
    <w:rsid w:val="008432B1"/>
    <w:rsid w:val="0084359C"/>
    <w:rsid w:val="00843A01"/>
    <w:rsid w:val="0084405A"/>
    <w:rsid w:val="00844290"/>
    <w:rsid w:val="00844391"/>
    <w:rsid w:val="00844AB5"/>
    <w:rsid w:val="00844D00"/>
    <w:rsid w:val="00845DB0"/>
    <w:rsid w:val="00845DC2"/>
    <w:rsid w:val="008463C0"/>
    <w:rsid w:val="00846581"/>
    <w:rsid w:val="00846601"/>
    <w:rsid w:val="0084671E"/>
    <w:rsid w:val="00846BFF"/>
    <w:rsid w:val="00847672"/>
    <w:rsid w:val="00847B25"/>
    <w:rsid w:val="00850011"/>
    <w:rsid w:val="0085019B"/>
    <w:rsid w:val="0085029F"/>
    <w:rsid w:val="008503BD"/>
    <w:rsid w:val="0085042F"/>
    <w:rsid w:val="008507C4"/>
    <w:rsid w:val="00850E7D"/>
    <w:rsid w:val="0085145C"/>
    <w:rsid w:val="0085147F"/>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AAF"/>
    <w:rsid w:val="00856F9E"/>
    <w:rsid w:val="00857DC7"/>
    <w:rsid w:val="008602B9"/>
    <w:rsid w:val="00860A4C"/>
    <w:rsid w:val="00861A87"/>
    <w:rsid w:val="00861C19"/>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E1"/>
    <w:rsid w:val="00873A45"/>
    <w:rsid w:val="00873A60"/>
    <w:rsid w:val="00873FB4"/>
    <w:rsid w:val="00874994"/>
    <w:rsid w:val="00874C6C"/>
    <w:rsid w:val="00874D22"/>
    <w:rsid w:val="00874D7C"/>
    <w:rsid w:val="00874E22"/>
    <w:rsid w:val="008752FB"/>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C39"/>
    <w:rsid w:val="00883BAD"/>
    <w:rsid w:val="00883DF4"/>
    <w:rsid w:val="00883F38"/>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B46"/>
    <w:rsid w:val="008A5D47"/>
    <w:rsid w:val="008A5F35"/>
    <w:rsid w:val="008B00A6"/>
    <w:rsid w:val="008B0148"/>
    <w:rsid w:val="008B0293"/>
    <w:rsid w:val="008B037C"/>
    <w:rsid w:val="008B03B1"/>
    <w:rsid w:val="008B073A"/>
    <w:rsid w:val="008B0F9D"/>
    <w:rsid w:val="008B1AA6"/>
    <w:rsid w:val="008B1D70"/>
    <w:rsid w:val="008B26E8"/>
    <w:rsid w:val="008B27CF"/>
    <w:rsid w:val="008B30BA"/>
    <w:rsid w:val="008B3512"/>
    <w:rsid w:val="008B4018"/>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8E9"/>
    <w:rsid w:val="008C0ECA"/>
    <w:rsid w:val="008C10AC"/>
    <w:rsid w:val="008C19CA"/>
    <w:rsid w:val="008C1AD0"/>
    <w:rsid w:val="008C1E12"/>
    <w:rsid w:val="008C2241"/>
    <w:rsid w:val="008C2701"/>
    <w:rsid w:val="008C38C0"/>
    <w:rsid w:val="008C3A04"/>
    <w:rsid w:val="008C490E"/>
    <w:rsid w:val="008C4ED6"/>
    <w:rsid w:val="008C4FC5"/>
    <w:rsid w:val="008C5166"/>
    <w:rsid w:val="008C5DAB"/>
    <w:rsid w:val="008C6132"/>
    <w:rsid w:val="008C6BC8"/>
    <w:rsid w:val="008C7865"/>
    <w:rsid w:val="008C78C8"/>
    <w:rsid w:val="008C7EA1"/>
    <w:rsid w:val="008D023B"/>
    <w:rsid w:val="008D0DA4"/>
    <w:rsid w:val="008D0EEA"/>
    <w:rsid w:val="008D0FB3"/>
    <w:rsid w:val="008D1248"/>
    <w:rsid w:val="008D21C5"/>
    <w:rsid w:val="008D23D1"/>
    <w:rsid w:val="008D3483"/>
    <w:rsid w:val="008D35B5"/>
    <w:rsid w:val="008D38E8"/>
    <w:rsid w:val="008D3ADE"/>
    <w:rsid w:val="008D49C6"/>
    <w:rsid w:val="008D4F0F"/>
    <w:rsid w:val="008D5110"/>
    <w:rsid w:val="008D5365"/>
    <w:rsid w:val="008D54A6"/>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5CDB"/>
    <w:rsid w:val="008F5F22"/>
    <w:rsid w:val="008F679B"/>
    <w:rsid w:val="008F68C7"/>
    <w:rsid w:val="008F723B"/>
    <w:rsid w:val="008F7819"/>
    <w:rsid w:val="008F7881"/>
    <w:rsid w:val="008F7A28"/>
    <w:rsid w:val="008F7AEC"/>
    <w:rsid w:val="008F7E01"/>
    <w:rsid w:val="008F7E1D"/>
    <w:rsid w:val="009000DF"/>
    <w:rsid w:val="00900408"/>
    <w:rsid w:val="00900C77"/>
    <w:rsid w:val="0090199A"/>
    <w:rsid w:val="00901DB5"/>
    <w:rsid w:val="0090327D"/>
    <w:rsid w:val="0090400D"/>
    <w:rsid w:val="00904CE5"/>
    <w:rsid w:val="0090588F"/>
    <w:rsid w:val="00905DCA"/>
    <w:rsid w:val="00905E5E"/>
    <w:rsid w:val="00906349"/>
    <w:rsid w:val="0090635B"/>
    <w:rsid w:val="00906AA5"/>
    <w:rsid w:val="00906CF0"/>
    <w:rsid w:val="009071E7"/>
    <w:rsid w:val="00907682"/>
    <w:rsid w:val="00907879"/>
    <w:rsid w:val="00907CF5"/>
    <w:rsid w:val="00907F07"/>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B5C"/>
    <w:rsid w:val="00924BE7"/>
    <w:rsid w:val="00924D7C"/>
    <w:rsid w:val="0092516F"/>
    <w:rsid w:val="0092530B"/>
    <w:rsid w:val="00925318"/>
    <w:rsid w:val="0092684D"/>
    <w:rsid w:val="009268E8"/>
    <w:rsid w:val="00926A1E"/>
    <w:rsid w:val="00926C13"/>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749"/>
    <w:rsid w:val="009359C5"/>
    <w:rsid w:val="00935D7F"/>
    <w:rsid w:val="00936299"/>
    <w:rsid w:val="00936CE1"/>
    <w:rsid w:val="00936E8F"/>
    <w:rsid w:val="00937190"/>
    <w:rsid w:val="00937803"/>
    <w:rsid w:val="00937D4B"/>
    <w:rsid w:val="009409FF"/>
    <w:rsid w:val="00940A2A"/>
    <w:rsid w:val="00940F3E"/>
    <w:rsid w:val="00941182"/>
    <w:rsid w:val="009417B5"/>
    <w:rsid w:val="00941CF3"/>
    <w:rsid w:val="0094262D"/>
    <w:rsid w:val="009431DD"/>
    <w:rsid w:val="00943E1F"/>
    <w:rsid w:val="009445E4"/>
    <w:rsid w:val="00945169"/>
    <w:rsid w:val="00945378"/>
    <w:rsid w:val="009453BF"/>
    <w:rsid w:val="00945917"/>
    <w:rsid w:val="00945A0F"/>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90B"/>
    <w:rsid w:val="00954A66"/>
    <w:rsid w:val="00954C34"/>
    <w:rsid w:val="0095526E"/>
    <w:rsid w:val="009556DC"/>
    <w:rsid w:val="00955AE4"/>
    <w:rsid w:val="00955C14"/>
    <w:rsid w:val="009564F0"/>
    <w:rsid w:val="00956714"/>
    <w:rsid w:val="00956EE3"/>
    <w:rsid w:val="00957702"/>
    <w:rsid w:val="0095796E"/>
    <w:rsid w:val="00957BE6"/>
    <w:rsid w:val="00957EF8"/>
    <w:rsid w:val="009600FD"/>
    <w:rsid w:val="009603A9"/>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A8B"/>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682"/>
    <w:rsid w:val="009E7FC8"/>
    <w:rsid w:val="009F0194"/>
    <w:rsid w:val="009F096A"/>
    <w:rsid w:val="009F0A37"/>
    <w:rsid w:val="009F0CF9"/>
    <w:rsid w:val="009F0E97"/>
    <w:rsid w:val="009F1F3A"/>
    <w:rsid w:val="009F22EE"/>
    <w:rsid w:val="009F2500"/>
    <w:rsid w:val="009F26C9"/>
    <w:rsid w:val="009F27DE"/>
    <w:rsid w:val="009F33A7"/>
    <w:rsid w:val="009F3478"/>
    <w:rsid w:val="009F38A9"/>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E0"/>
    <w:rsid w:val="00A00A6E"/>
    <w:rsid w:val="00A010D5"/>
    <w:rsid w:val="00A010F0"/>
    <w:rsid w:val="00A014BC"/>
    <w:rsid w:val="00A01701"/>
    <w:rsid w:val="00A0170A"/>
    <w:rsid w:val="00A01F3E"/>
    <w:rsid w:val="00A02A87"/>
    <w:rsid w:val="00A02B30"/>
    <w:rsid w:val="00A02B6B"/>
    <w:rsid w:val="00A03C1F"/>
    <w:rsid w:val="00A03F3B"/>
    <w:rsid w:val="00A04EAE"/>
    <w:rsid w:val="00A0556B"/>
    <w:rsid w:val="00A0578F"/>
    <w:rsid w:val="00A0596A"/>
    <w:rsid w:val="00A06B4B"/>
    <w:rsid w:val="00A072AA"/>
    <w:rsid w:val="00A07502"/>
    <w:rsid w:val="00A10302"/>
    <w:rsid w:val="00A10FB8"/>
    <w:rsid w:val="00A11254"/>
    <w:rsid w:val="00A12886"/>
    <w:rsid w:val="00A132C2"/>
    <w:rsid w:val="00A13C1E"/>
    <w:rsid w:val="00A13FDE"/>
    <w:rsid w:val="00A1401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17F54"/>
    <w:rsid w:val="00A20A56"/>
    <w:rsid w:val="00A22378"/>
    <w:rsid w:val="00A2289A"/>
    <w:rsid w:val="00A2363B"/>
    <w:rsid w:val="00A23FEE"/>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17D6"/>
    <w:rsid w:val="00A31A8D"/>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54D"/>
    <w:rsid w:val="00A435F1"/>
    <w:rsid w:val="00A4366B"/>
    <w:rsid w:val="00A43716"/>
    <w:rsid w:val="00A43830"/>
    <w:rsid w:val="00A43F5B"/>
    <w:rsid w:val="00A44041"/>
    <w:rsid w:val="00A44292"/>
    <w:rsid w:val="00A447CF"/>
    <w:rsid w:val="00A450F0"/>
    <w:rsid w:val="00A4523B"/>
    <w:rsid w:val="00A457A2"/>
    <w:rsid w:val="00A457BA"/>
    <w:rsid w:val="00A458D2"/>
    <w:rsid w:val="00A459C1"/>
    <w:rsid w:val="00A459C6"/>
    <w:rsid w:val="00A46283"/>
    <w:rsid w:val="00A462EA"/>
    <w:rsid w:val="00A46879"/>
    <w:rsid w:val="00A46A14"/>
    <w:rsid w:val="00A46E1C"/>
    <w:rsid w:val="00A46EFA"/>
    <w:rsid w:val="00A474F4"/>
    <w:rsid w:val="00A47850"/>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24C9"/>
    <w:rsid w:val="00A62607"/>
    <w:rsid w:val="00A628B2"/>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502C"/>
    <w:rsid w:val="00A7520C"/>
    <w:rsid w:val="00A75889"/>
    <w:rsid w:val="00A75B3C"/>
    <w:rsid w:val="00A779B1"/>
    <w:rsid w:val="00A77EAF"/>
    <w:rsid w:val="00A77FA2"/>
    <w:rsid w:val="00A80056"/>
    <w:rsid w:val="00A8016B"/>
    <w:rsid w:val="00A80515"/>
    <w:rsid w:val="00A807BA"/>
    <w:rsid w:val="00A80806"/>
    <w:rsid w:val="00A80EC8"/>
    <w:rsid w:val="00A811C1"/>
    <w:rsid w:val="00A81776"/>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7E38"/>
    <w:rsid w:val="00A90019"/>
    <w:rsid w:val="00A90673"/>
    <w:rsid w:val="00A90FBD"/>
    <w:rsid w:val="00A91021"/>
    <w:rsid w:val="00A91372"/>
    <w:rsid w:val="00A914A6"/>
    <w:rsid w:val="00A91868"/>
    <w:rsid w:val="00A926E5"/>
    <w:rsid w:val="00A936C1"/>
    <w:rsid w:val="00A9398A"/>
    <w:rsid w:val="00A93A11"/>
    <w:rsid w:val="00A93B46"/>
    <w:rsid w:val="00A942AD"/>
    <w:rsid w:val="00A9468A"/>
    <w:rsid w:val="00A94F99"/>
    <w:rsid w:val="00A9508E"/>
    <w:rsid w:val="00A9606E"/>
    <w:rsid w:val="00A96855"/>
    <w:rsid w:val="00A969F3"/>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23EE"/>
    <w:rsid w:val="00AA2DBB"/>
    <w:rsid w:val="00AA3290"/>
    <w:rsid w:val="00AA3B84"/>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501A"/>
    <w:rsid w:val="00AC57C9"/>
    <w:rsid w:val="00AC57D2"/>
    <w:rsid w:val="00AC59C0"/>
    <w:rsid w:val="00AC6131"/>
    <w:rsid w:val="00AC61CF"/>
    <w:rsid w:val="00AC6A10"/>
    <w:rsid w:val="00AC6A1C"/>
    <w:rsid w:val="00AC6E07"/>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9A5"/>
    <w:rsid w:val="00AE5080"/>
    <w:rsid w:val="00AE548F"/>
    <w:rsid w:val="00AE5FD2"/>
    <w:rsid w:val="00AE6318"/>
    <w:rsid w:val="00AE6788"/>
    <w:rsid w:val="00AE72D1"/>
    <w:rsid w:val="00AE741C"/>
    <w:rsid w:val="00AF0FD2"/>
    <w:rsid w:val="00AF1B10"/>
    <w:rsid w:val="00AF1DCF"/>
    <w:rsid w:val="00AF20E1"/>
    <w:rsid w:val="00AF23DC"/>
    <w:rsid w:val="00AF2A7B"/>
    <w:rsid w:val="00AF35B0"/>
    <w:rsid w:val="00AF3C52"/>
    <w:rsid w:val="00AF44E4"/>
    <w:rsid w:val="00AF44F4"/>
    <w:rsid w:val="00AF4A12"/>
    <w:rsid w:val="00AF4BB2"/>
    <w:rsid w:val="00AF4CE5"/>
    <w:rsid w:val="00AF5023"/>
    <w:rsid w:val="00AF533D"/>
    <w:rsid w:val="00AF582A"/>
    <w:rsid w:val="00AF609D"/>
    <w:rsid w:val="00AF7B81"/>
    <w:rsid w:val="00B003D7"/>
    <w:rsid w:val="00B006DA"/>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849"/>
    <w:rsid w:val="00B17A27"/>
    <w:rsid w:val="00B20D83"/>
    <w:rsid w:val="00B20FD7"/>
    <w:rsid w:val="00B2224F"/>
    <w:rsid w:val="00B222FA"/>
    <w:rsid w:val="00B22422"/>
    <w:rsid w:val="00B22A8B"/>
    <w:rsid w:val="00B23AAA"/>
    <w:rsid w:val="00B23F4E"/>
    <w:rsid w:val="00B2422A"/>
    <w:rsid w:val="00B24A2F"/>
    <w:rsid w:val="00B24C14"/>
    <w:rsid w:val="00B24D68"/>
    <w:rsid w:val="00B24FB2"/>
    <w:rsid w:val="00B25333"/>
    <w:rsid w:val="00B25632"/>
    <w:rsid w:val="00B257A1"/>
    <w:rsid w:val="00B25E24"/>
    <w:rsid w:val="00B25FE3"/>
    <w:rsid w:val="00B26A33"/>
    <w:rsid w:val="00B26FAA"/>
    <w:rsid w:val="00B273B9"/>
    <w:rsid w:val="00B3037C"/>
    <w:rsid w:val="00B30616"/>
    <w:rsid w:val="00B3089E"/>
    <w:rsid w:val="00B30AF9"/>
    <w:rsid w:val="00B30DD5"/>
    <w:rsid w:val="00B30E02"/>
    <w:rsid w:val="00B3111E"/>
    <w:rsid w:val="00B316C5"/>
    <w:rsid w:val="00B31A3B"/>
    <w:rsid w:val="00B32297"/>
    <w:rsid w:val="00B3233B"/>
    <w:rsid w:val="00B325DF"/>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3918"/>
    <w:rsid w:val="00B4427B"/>
    <w:rsid w:val="00B44FC1"/>
    <w:rsid w:val="00B46A32"/>
    <w:rsid w:val="00B46F79"/>
    <w:rsid w:val="00B46FD6"/>
    <w:rsid w:val="00B471E7"/>
    <w:rsid w:val="00B47770"/>
    <w:rsid w:val="00B47FC2"/>
    <w:rsid w:val="00B5004F"/>
    <w:rsid w:val="00B515FB"/>
    <w:rsid w:val="00B51738"/>
    <w:rsid w:val="00B5189E"/>
    <w:rsid w:val="00B52078"/>
    <w:rsid w:val="00B522AC"/>
    <w:rsid w:val="00B52684"/>
    <w:rsid w:val="00B5343D"/>
    <w:rsid w:val="00B5388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2C0E"/>
    <w:rsid w:val="00B62C51"/>
    <w:rsid w:val="00B6352B"/>
    <w:rsid w:val="00B63A35"/>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60BE"/>
    <w:rsid w:val="00BA61AF"/>
    <w:rsid w:val="00BA63AA"/>
    <w:rsid w:val="00BA647E"/>
    <w:rsid w:val="00BA772E"/>
    <w:rsid w:val="00BA77E9"/>
    <w:rsid w:val="00BA78F1"/>
    <w:rsid w:val="00BB019B"/>
    <w:rsid w:val="00BB0340"/>
    <w:rsid w:val="00BB066F"/>
    <w:rsid w:val="00BB077E"/>
    <w:rsid w:val="00BB0AFD"/>
    <w:rsid w:val="00BB12C2"/>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5353"/>
    <w:rsid w:val="00BB5736"/>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43C6"/>
    <w:rsid w:val="00BC4D57"/>
    <w:rsid w:val="00BC4EDC"/>
    <w:rsid w:val="00BC4F19"/>
    <w:rsid w:val="00BC5148"/>
    <w:rsid w:val="00BC51E1"/>
    <w:rsid w:val="00BC55B4"/>
    <w:rsid w:val="00BC5FA6"/>
    <w:rsid w:val="00BC6258"/>
    <w:rsid w:val="00BC650F"/>
    <w:rsid w:val="00BC7A91"/>
    <w:rsid w:val="00BC7BCF"/>
    <w:rsid w:val="00BC7CEC"/>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A22"/>
    <w:rsid w:val="00BD5DCA"/>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D12"/>
    <w:rsid w:val="00C540E8"/>
    <w:rsid w:val="00C54492"/>
    <w:rsid w:val="00C547F1"/>
    <w:rsid w:val="00C54813"/>
    <w:rsid w:val="00C54B59"/>
    <w:rsid w:val="00C5509A"/>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517D"/>
    <w:rsid w:val="00C75629"/>
    <w:rsid w:val="00C75799"/>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85E"/>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A59"/>
    <w:rsid w:val="00CA1CA4"/>
    <w:rsid w:val="00CA1E6B"/>
    <w:rsid w:val="00CA1F48"/>
    <w:rsid w:val="00CA214A"/>
    <w:rsid w:val="00CA233E"/>
    <w:rsid w:val="00CA27E9"/>
    <w:rsid w:val="00CA2802"/>
    <w:rsid w:val="00CA3C2A"/>
    <w:rsid w:val="00CA449E"/>
    <w:rsid w:val="00CA466F"/>
    <w:rsid w:val="00CA49AB"/>
    <w:rsid w:val="00CA4DEC"/>
    <w:rsid w:val="00CA50CB"/>
    <w:rsid w:val="00CA51C0"/>
    <w:rsid w:val="00CA545D"/>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C03F7"/>
    <w:rsid w:val="00CC0499"/>
    <w:rsid w:val="00CC089D"/>
    <w:rsid w:val="00CC08A3"/>
    <w:rsid w:val="00CC0ED6"/>
    <w:rsid w:val="00CC133D"/>
    <w:rsid w:val="00CC1FB9"/>
    <w:rsid w:val="00CC26FE"/>
    <w:rsid w:val="00CC277E"/>
    <w:rsid w:val="00CC2CD5"/>
    <w:rsid w:val="00CC2D76"/>
    <w:rsid w:val="00CC2F82"/>
    <w:rsid w:val="00CC32C0"/>
    <w:rsid w:val="00CC4EEF"/>
    <w:rsid w:val="00CC5BCB"/>
    <w:rsid w:val="00CC5DCB"/>
    <w:rsid w:val="00CC6C56"/>
    <w:rsid w:val="00CC6FC0"/>
    <w:rsid w:val="00CC70BB"/>
    <w:rsid w:val="00CC798B"/>
    <w:rsid w:val="00CC7C8E"/>
    <w:rsid w:val="00CC7CE1"/>
    <w:rsid w:val="00CC7EE8"/>
    <w:rsid w:val="00CD0616"/>
    <w:rsid w:val="00CD2344"/>
    <w:rsid w:val="00CD27F6"/>
    <w:rsid w:val="00CD2B0B"/>
    <w:rsid w:val="00CD2D7C"/>
    <w:rsid w:val="00CD2E4F"/>
    <w:rsid w:val="00CD2EF0"/>
    <w:rsid w:val="00CD3451"/>
    <w:rsid w:val="00CD36FD"/>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A5"/>
    <w:rsid w:val="00CE1DEF"/>
    <w:rsid w:val="00CE25D5"/>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AC"/>
    <w:rsid w:val="00CF5C5C"/>
    <w:rsid w:val="00CF63FC"/>
    <w:rsid w:val="00CF6653"/>
    <w:rsid w:val="00CF6985"/>
    <w:rsid w:val="00CF69AA"/>
    <w:rsid w:val="00D00B18"/>
    <w:rsid w:val="00D00F9E"/>
    <w:rsid w:val="00D015B3"/>
    <w:rsid w:val="00D01B02"/>
    <w:rsid w:val="00D01F6F"/>
    <w:rsid w:val="00D021A7"/>
    <w:rsid w:val="00D02C9E"/>
    <w:rsid w:val="00D02D6F"/>
    <w:rsid w:val="00D02E78"/>
    <w:rsid w:val="00D0308C"/>
    <w:rsid w:val="00D03407"/>
    <w:rsid w:val="00D03A80"/>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8F8"/>
    <w:rsid w:val="00D11BF4"/>
    <w:rsid w:val="00D11F14"/>
    <w:rsid w:val="00D12651"/>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51C7"/>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708"/>
    <w:rsid w:val="00D37766"/>
    <w:rsid w:val="00D37E8B"/>
    <w:rsid w:val="00D4049B"/>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5531"/>
    <w:rsid w:val="00D55543"/>
    <w:rsid w:val="00D5599B"/>
    <w:rsid w:val="00D55D43"/>
    <w:rsid w:val="00D561AF"/>
    <w:rsid w:val="00D5644B"/>
    <w:rsid w:val="00D56484"/>
    <w:rsid w:val="00D56F91"/>
    <w:rsid w:val="00D574A7"/>
    <w:rsid w:val="00D57942"/>
    <w:rsid w:val="00D57D2C"/>
    <w:rsid w:val="00D57D61"/>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FC5"/>
    <w:rsid w:val="00D852C8"/>
    <w:rsid w:val="00D853FE"/>
    <w:rsid w:val="00D85C35"/>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DE"/>
    <w:rsid w:val="00D973FB"/>
    <w:rsid w:val="00D97522"/>
    <w:rsid w:val="00DA04EA"/>
    <w:rsid w:val="00DA04FF"/>
    <w:rsid w:val="00DA07FD"/>
    <w:rsid w:val="00DA0DD7"/>
    <w:rsid w:val="00DA0E02"/>
    <w:rsid w:val="00DA2654"/>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E4"/>
    <w:rsid w:val="00DB2B5F"/>
    <w:rsid w:val="00DB2D0C"/>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6733"/>
    <w:rsid w:val="00DB7677"/>
    <w:rsid w:val="00DB785E"/>
    <w:rsid w:val="00DB7CD6"/>
    <w:rsid w:val="00DB7DD6"/>
    <w:rsid w:val="00DC166A"/>
    <w:rsid w:val="00DC2BA9"/>
    <w:rsid w:val="00DC2EF3"/>
    <w:rsid w:val="00DC3D10"/>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A70"/>
    <w:rsid w:val="00DD0D06"/>
    <w:rsid w:val="00DD0E00"/>
    <w:rsid w:val="00DD1271"/>
    <w:rsid w:val="00DD2B16"/>
    <w:rsid w:val="00DD2C03"/>
    <w:rsid w:val="00DD2C6E"/>
    <w:rsid w:val="00DD2FCE"/>
    <w:rsid w:val="00DD3834"/>
    <w:rsid w:val="00DD3D89"/>
    <w:rsid w:val="00DD3FBC"/>
    <w:rsid w:val="00DD3FFC"/>
    <w:rsid w:val="00DD4221"/>
    <w:rsid w:val="00DD4510"/>
    <w:rsid w:val="00DD5423"/>
    <w:rsid w:val="00DD563B"/>
    <w:rsid w:val="00DD57D2"/>
    <w:rsid w:val="00DD5889"/>
    <w:rsid w:val="00DD59E0"/>
    <w:rsid w:val="00DD6620"/>
    <w:rsid w:val="00DD66AC"/>
    <w:rsid w:val="00DD6B1E"/>
    <w:rsid w:val="00DD6BCB"/>
    <w:rsid w:val="00DD70C5"/>
    <w:rsid w:val="00DD71E8"/>
    <w:rsid w:val="00DD724B"/>
    <w:rsid w:val="00DD762B"/>
    <w:rsid w:val="00DD7653"/>
    <w:rsid w:val="00DD7809"/>
    <w:rsid w:val="00DD7992"/>
    <w:rsid w:val="00DD7B25"/>
    <w:rsid w:val="00DD7B9A"/>
    <w:rsid w:val="00DE07A1"/>
    <w:rsid w:val="00DE088D"/>
    <w:rsid w:val="00DE08C9"/>
    <w:rsid w:val="00DE0CFF"/>
    <w:rsid w:val="00DE0EDC"/>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64CE"/>
    <w:rsid w:val="00DE66F3"/>
    <w:rsid w:val="00DE6B44"/>
    <w:rsid w:val="00DE6FD5"/>
    <w:rsid w:val="00DE7A51"/>
    <w:rsid w:val="00DF078A"/>
    <w:rsid w:val="00DF1074"/>
    <w:rsid w:val="00DF10DD"/>
    <w:rsid w:val="00DF148D"/>
    <w:rsid w:val="00DF15E7"/>
    <w:rsid w:val="00DF2AE4"/>
    <w:rsid w:val="00DF36EC"/>
    <w:rsid w:val="00DF3A77"/>
    <w:rsid w:val="00DF45BE"/>
    <w:rsid w:val="00DF4661"/>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CE1"/>
    <w:rsid w:val="00E11192"/>
    <w:rsid w:val="00E111A3"/>
    <w:rsid w:val="00E11283"/>
    <w:rsid w:val="00E116A7"/>
    <w:rsid w:val="00E11784"/>
    <w:rsid w:val="00E11F90"/>
    <w:rsid w:val="00E12056"/>
    <w:rsid w:val="00E129CA"/>
    <w:rsid w:val="00E12AC4"/>
    <w:rsid w:val="00E136A7"/>
    <w:rsid w:val="00E13ED5"/>
    <w:rsid w:val="00E14278"/>
    <w:rsid w:val="00E14487"/>
    <w:rsid w:val="00E14ACD"/>
    <w:rsid w:val="00E14BFC"/>
    <w:rsid w:val="00E1518A"/>
    <w:rsid w:val="00E152BB"/>
    <w:rsid w:val="00E153FB"/>
    <w:rsid w:val="00E168B1"/>
    <w:rsid w:val="00E173DB"/>
    <w:rsid w:val="00E1797A"/>
    <w:rsid w:val="00E200A4"/>
    <w:rsid w:val="00E202D0"/>
    <w:rsid w:val="00E20682"/>
    <w:rsid w:val="00E2089E"/>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B5F"/>
    <w:rsid w:val="00E40D5C"/>
    <w:rsid w:val="00E42728"/>
    <w:rsid w:val="00E42799"/>
    <w:rsid w:val="00E430BA"/>
    <w:rsid w:val="00E43843"/>
    <w:rsid w:val="00E4394A"/>
    <w:rsid w:val="00E43AEB"/>
    <w:rsid w:val="00E43BC7"/>
    <w:rsid w:val="00E44919"/>
    <w:rsid w:val="00E44F2A"/>
    <w:rsid w:val="00E4504A"/>
    <w:rsid w:val="00E457A9"/>
    <w:rsid w:val="00E459B4"/>
    <w:rsid w:val="00E45C1B"/>
    <w:rsid w:val="00E45CC0"/>
    <w:rsid w:val="00E46660"/>
    <w:rsid w:val="00E467CA"/>
    <w:rsid w:val="00E46801"/>
    <w:rsid w:val="00E469C3"/>
    <w:rsid w:val="00E46EB0"/>
    <w:rsid w:val="00E470AC"/>
    <w:rsid w:val="00E47530"/>
    <w:rsid w:val="00E47852"/>
    <w:rsid w:val="00E478F7"/>
    <w:rsid w:val="00E47BEB"/>
    <w:rsid w:val="00E5028E"/>
    <w:rsid w:val="00E50467"/>
    <w:rsid w:val="00E504CC"/>
    <w:rsid w:val="00E511C1"/>
    <w:rsid w:val="00E512F9"/>
    <w:rsid w:val="00E519D7"/>
    <w:rsid w:val="00E519E1"/>
    <w:rsid w:val="00E51E6F"/>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154"/>
    <w:rsid w:val="00E56381"/>
    <w:rsid w:val="00E56CBF"/>
    <w:rsid w:val="00E56D82"/>
    <w:rsid w:val="00E56F7B"/>
    <w:rsid w:val="00E57429"/>
    <w:rsid w:val="00E57726"/>
    <w:rsid w:val="00E57E35"/>
    <w:rsid w:val="00E60C18"/>
    <w:rsid w:val="00E61690"/>
    <w:rsid w:val="00E61766"/>
    <w:rsid w:val="00E61858"/>
    <w:rsid w:val="00E61F7C"/>
    <w:rsid w:val="00E62064"/>
    <w:rsid w:val="00E62963"/>
    <w:rsid w:val="00E63D6B"/>
    <w:rsid w:val="00E63E7A"/>
    <w:rsid w:val="00E63F51"/>
    <w:rsid w:val="00E641DE"/>
    <w:rsid w:val="00E642A4"/>
    <w:rsid w:val="00E643C0"/>
    <w:rsid w:val="00E6498E"/>
    <w:rsid w:val="00E65035"/>
    <w:rsid w:val="00E6529D"/>
    <w:rsid w:val="00E65B32"/>
    <w:rsid w:val="00E65F29"/>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D48"/>
    <w:rsid w:val="00EB04E8"/>
    <w:rsid w:val="00EB0540"/>
    <w:rsid w:val="00EB072E"/>
    <w:rsid w:val="00EB074B"/>
    <w:rsid w:val="00EB0784"/>
    <w:rsid w:val="00EB09C1"/>
    <w:rsid w:val="00EB2DD2"/>
    <w:rsid w:val="00EB2F4D"/>
    <w:rsid w:val="00EB2F5B"/>
    <w:rsid w:val="00EB31E0"/>
    <w:rsid w:val="00EB3C79"/>
    <w:rsid w:val="00EB42CC"/>
    <w:rsid w:val="00EB4345"/>
    <w:rsid w:val="00EB48EA"/>
    <w:rsid w:val="00EB4B1F"/>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F55"/>
    <w:rsid w:val="00ED4841"/>
    <w:rsid w:val="00ED4A9B"/>
    <w:rsid w:val="00ED4D25"/>
    <w:rsid w:val="00ED4D66"/>
    <w:rsid w:val="00ED52BE"/>
    <w:rsid w:val="00ED56E8"/>
    <w:rsid w:val="00ED593F"/>
    <w:rsid w:val="00ED5CBF"/>
    <w:rsid w:val="00ED639A"/>
    <w:rsid w:val="00ED693D"/>
    <w:rsid w:val="00ED6AB2"/>
    <w:rsid w:val="00ED6E62"/>
    <w:rsid w:val="00ED6E88"/>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02C"/>
    <w:rsid w:val="00EE4639"/>
    <w:rsid w:val="00EE4C63"/>
    <w:rsid w:val="00EE4D0E"/>
    <w:rsid w:val="00EE4E18"/>
    <w:rsid w:val="00EE5054"/>
    <w:rsid w:val="00EE5AE9"/>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B10"/>
    <w:rsid w:val="00F27C46"/>
    <w:rsid w:val="00F30800"/>
    <w:rsid w:val="00F3163C"/>
    <w:rsid w:val="00F3168C"/>
    <w:rsid w:val="00F3203D"/>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500AC"/>
    <w:rsid w:val="00F502B2"/>
    <w:rsid w:val="00F50521"/>
    <w:rsid w:val="00F50ECC"/>
    <w:rsid w:val="00F50F85"/>
    <w:rsid w:val="00F51212"/>
    <w:rsid w:val="00F512D4"/>
    <w:rsid w:val="00F51ACE"/>
    <w:rsid w:val="00F51E01"/>
    <w:rsid w:val="00F521CE"/>
    <w:rsid w:val="00F52C32"/>
    <w:rsid w:val="00F52F2A"/>
    <w:rsid w:val="00F5312C"/>
    <w:rsid w:val="00F53318"/>
    <w:rsid w:val="00F543BB"/>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316D"/>
    <w:rsid w:val="00F632BE"/>
    <w:rsid w:val="00F637EB"/>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33CB"/>
    <w:rsid w:val="00F73582"/>
    <w:rsid w:val="00F73900"/>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D3D"/>
    <w:rsid w:val="00F84780"/>
    <w:rsid w:val="00F847CC"/>
    <w:rsid w:val="00F8508D"/>
    <w:rsid w:val="00F85136"/>
    <w:rsid w:val="00F858A8"/>
    <w:rsid w:val="00F85A2A"/>
    <w:rsid w:val="00F85E43"/>
    <w:rsid w:val="00F8601E"/>
    <w:rsid w:val="00F86027"/>
    <w:rsid w:val="00F86069"/>
    <w:rsid w:val="00F863D4"/>
    <w:rsid w:val="00F864BA"/>
    <w:rsid w:val="00F86764"/>
    <w:rsid w:val="00F869C8"/>
    <w:rsid w:val="00F86A42"/>
    <w:rsid w:val="00F871BD"/>
    <w:rsid w:val="00F877CE"/>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60E5"/>
    <w:rsid w:val="00FA630D"/>
    <w:rsid w:val="00FA66BB"/>
    <w:rsid w:val="00FA6CB3"/>
    <w:rsid w:val="00FA6FC8"/>
    <w:rsid w:val="00FA73A6"/>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634D"/>
    <w:rsid w:val="00FD6426"/>
    <w:rsid w:val="00FD6489"/>
    <w:rsid w:val="00FD66A9"/>
    <w:rsid w:val="00FD714E"/>
    <w:rsid w:val="00FD757F"/>
    <w:rsid w:val="00FD78C4"/>
    <w:rsid w:val="00FD7F26"/>
    <w:rsid w:val="00FE0203"/>
    <w:rsid w:val="00FE0626"/>
    <w:rsid w:val="00FE0DF3"/>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3"/>
    <w:rsid w:val="00FF50E2"/>
    <w:rsid w:val="00FF5ED7"/>
    <w:rsid w:val="00FF5F49"/>
    <w:rsid w:val="00FF68DB"/>
    <w:rsid w:val="00FF6D61"/>
    <w:rsid w:val="00F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218-00-00be-review-of-p802-11be-d0-3-for-cc34.docx" TargetMode="External"/><Relationship Id="rId13" Type="http://schemas.openxmlformats.org/officeDocument/2006/relationships/hyperlink" Target="https://mentor.ieee.org/802.11/dcn/20/11-20-1710-00-00ax-sa2-cid-25039-25040.doc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21/11-21-0162-00-00be-signaling-on-static-puncture-info.ppt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ntor.ieee.org/802.11/dcn/21/11-21-0218-00-00be-review-of-p802-11be-d0-3-for-cc34.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2860</Words>
  <Characters>15403</Characters>
  <Application>Microsoft Office Word</Application>
  <DocSecurity>0</DocSecurity>
  <Lines>128</Lines>
  <Paragraphs>36</Paragraphs>
  <ScaleCrop>false</ScaleCrop>
  <Company/>
  <LinksUpToDate>false</LinksUpToDate>
  <CharactersWithSpaces>18227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Yanjun Sun</cp:lastModifiedBy>
  <cp:revision>5</cp:revision>
  <dcterms:created xsi:type="dcterms:W3CDTF">2021-03-22T17:57:00Z</dcterms:created>
  <dcterms:modified xsi:type="dcterms:W3CDTF">2021-03-24T00:48:00Z</dcterms:modified>
</cp:coreProperties>
</file>