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A7F724"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9350"/>
      </w:tblGrid>
      <w:tr w:rsidR="00BD6FB0" w:rsidRPr="00BD6FB0" w14:paraId="682815B5" w14:textId="77777777" w:rsidTr="00BD6FB0">
        <w:trPr>
          <w:trHeight w:val="750"/>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43C7EEFC" w14:textId="380DA32F" w:rsidR="00BD6FB0" w:rsidRPr="00BD6FB0" w:rsidRDefault="007668E4" w:rsidP="00ED74CA">
            <w:pPr>
              <w:jc w:val="center"/>
              <w:rPr>
                <w:b/>
                <w:bCs/>
                <w:color w:val="000000"/>
                <w:sz w:val="28"/>
                <w:szCs w:val="28"/>
                <w:lang w:val="en-US" w:eastAsia="ko-KR"/>
              </w:rPr>
            </w:pPr>
            <w:r w:rsidRPr="007668E4">
              <w:rPr>
                <w:b/>
                <w:bCs/>
                <w:color w:val="000000"/>
                <w:sz w:val="28"/>
                <w:szCs w:val="28"/>
                <w:lang w:val="en-US"/>
              </w:rPr>
              <w:t xml:space="preserve">CR for </w:t>
            </w:r>
            <w:r w:rsidR="001E3713">
              <w:rPr>
                <w:b/>
                <w:bCs/>
                <w:color w:val="000000"/>
                <w:sz w:val="28"/>
                <w:szCs w:val="28"/>
                <w:lang w:val="en-US"/>
              </w:rPr>
              <w:t xml:space="preserve">Critical </w:t>
            </w:r>
            <w:r w:rsidR="00ED74CA">
              <w:rPr>
                <w:b/>
                <w:bCs/>
                <w:color w:val="000000"/>
                <w:sz w:val="28"/>
                <w:szCs w:val="28"/>
                <w:lang w:val="en-US"/>
              </w:rPr>
              <w:t>U</w:t>
            </w:r>
            <w:r w:rsidR="001E3713">
              <w:rPr>
                <w:b/>
                <w:bCs/>
                <w:color w:val="000000"/>
                <w:sz w:val="28"/>
                <w:szCs w:val="28"/>
                <w:lang w:val="en-US"/>
              </w:rPr>
              <w:t>pdate</w:t>
            </w:r>
          </w:p>
        </w:tc>
      </w:tr>
      <w:tr w:rsidR="00BD6FB0" w:rsidRPr="00BD6FB0" w14:paraId="73FFAF36"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4D5AAA0" w14:textId="32E5EAB8" w:rsidR="00BD6FB0" w:rsidRPr="00BD6FB0" w:rsidRDefault="00BD6FB0" w:rsidP="001E3713">
            <w:pPr>
              <w:jc w:val="center"/>
              <w:rPr>
                <w:b/>
                <w:bCs/>
                <w:color w:val="000000"/>
                <w:sz w:val="20"/>
                <w:lang w:val="en-US" w:eastAsia="ko-KR"/>
              </w:rPr>
            </w:pPr>
            <w:r w:rsidRPr="00BD6FB0">
              <w:rPr>
                <w:b/>
                <w:bCs/>
                <w:color w:val="000000"/>
                <w:sz w:val="20"/>
                <w:lang w:val="en-US"/>
              </w:rPr>
              <w:t>Date:</w:t>
            </w:r>
            <w:r w:rsidRPr="002836D0">
              <w:t xml:space="preserve">  20</w:t>
            </w:r>
            <w:r w:rsidR="001E3713">
              <w:t>21</w:t>
            </w:r>
            <w:r w:rsidR="00361A7D">
              <w:t>-0</w:t>
            </w:r>
            <w:r w:rsidR="001E3713">
              <w:t>3</w:t>
            </w:r>
            <w:r w:rsidR="00361A7D">
              <w:t>-</w:t>
            </w:r>
            <w:r w:rsidR="001E3713">
              <w:t>07</w:t>
            </w:r>
          </w:p>
        </w:tc>
      </w:tr>
    </w:tbl>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809"/>
        <w:gridCol w:w="1305"/>
        <w:gridCol w:w="2318"/>
        <w:gridCol w:w="1176"/>
        <w:gridCol w:w="2742"/>
      </w:tblGrid>
      <w:tr w:rsidR="00481CE0" w:rsidRPr="0019516D" w14:paraId="7C330C08" w14:textId="77777777" w:rsidTr="0013066F">
        <w:trPr>
          <w:trHeight w:val="144"/>
        </w:trPr>
        <w:tc>
          <w:tcPr>
            <w:tcW w:w="9350" w:type="dxa"/>
            <w:gridSpan w:val="5"/>
            <w:shd w:val="clear" w:color="auto" w:fill="FFFFFF"/>
            <w:tcMar>
              <w:top w:w="15" w:type="dxa"/>
              <w:left w:w="108" w:type="dxa"/>
              <w:bottom w:w="0" w:type="dxa"/>
              <w:right w:w="108" w:type="dxa"/>
            </w:tcMar>
            <w:vAlign w:val="center"/>
          </w:tcPr>
          <w:p w14:paraId="32F1AAD2" w14:textId="77777777" w:rsidR="00481CE0" w:rsidRPr="0019516D" w:rsidRDefault="00481CE0" w:rsidP="00E631FB">
            <w:pPr>
              <w:rPr>
                <w:sz w:val="18"/>
              </w:rPr>
            </w:pPr>
            <w:r w:rsidRPr="00183F4C">
              <w:rPr>
                <w:sz w:val="20"/>
              </w:rPr>
              <w:t>Author(s):</w:t>
            </w:r>
          </w:p>
        </w:tc>
      </w:tr>
      <w:tr w:rsidR="00B71E6B" w:rsidRPr="00945E34" w14:paraId="2ED06D87" w14:textId="77777777" w:rsidTr="000C7742">
        <w:trPr>
          <w:trHeight w:val="144"/>
        </w:trPr>
        <w:tc>
          <w:tcPr>
            <w:tcW w:w="1809" w:type="dxa"/>
            <w:shd w:val="clear" w:color="auto" w:fill="FFFFFF"/>
            <w:tcMar>
              <w:top w:w="15" w:type="dxa"/>
              <w:left w:w="108" w:type="dxa"/>
              <w:bottom w:w="0" w:type="dxa"/>
              <w:right w:w="108" w:type="dxa"/>
            </w:tcMar>
            <w:vAlign w:val="center"/>
          </w:tcPr>
          <w:p w14:paraId="4D6195A0" w14:textId="77777777" w:rsidR="00B71E6B" w:rsidRPr="00945E34" w:rsidRDefault="00B71E6B" w:rsidP="00B71E6B">
            <w:pPr>
              <w:rPr>
                <w:highlight w:val="yellow"/>
              </w:rPr>
            </w:pPr>
            <w:r w:rsidRPr="00183F4C">
              <w:rPr>
                <w:sz w:val="20"/>
              </w:rPr>
              <w:t>Name</w:t>
            </w:r>
          </w:p>
        </w:tc>
        <w:tc>
          <w:tcPr>
            <w:tcW w:w="1305" w:type="dxa"/>
            <w:shd w:val="clear" w:color="auto" w:fill="FFFFFF"/>
            <w:vAlign w:val="center"/>
          </w:tcPr>
          <w:p w14:paraId="33B60BBE" w14:textId="77777777" w:rsidR="00B71E6B" w:rsidRPr="00945E34" w:rsidRDefault="00B71E6B" w:rsidP="00B71E6B">
            <w:pPr>
              <w:jc w:val="center"/>
              <w:rPr>
                <w:highlight w:val="yellow"/>
              </w:rPr>
            </w:pPr>
            <w:r w:rsidRPr="00183F4C">
              <w:rPr>
                <w:sz w:val="20"/>
              </w:rPr>
              <w:t>Affiliation</w:t>
            </w:r>
          </w:p>
        </w:tc>
        <w:tc>
          <w:tcPr>
            <w:tcW w:w="2318" w:type="dxa"/>
            <w:shd w:val="clear" w:color="auto" w:fill="FFFFFF"/>
            <w:tcMar>
              <w:top w:w="15" w:type="dxa"/>
              <w:left w:w="108" w:type="dxa"/>
              <w:bottom w:w="0" w:type="dxa"/>
              <w:right w:w="108" w:type="dxa"/>
            </w:tcMar>
            <w:vAlign w:val="center"/>
          </w:tcPr>
          <w:p w14:paraId="69ED5216" w14:textId="77777777" w:rsidR="00B71E6B" w:rsidRPr="00945E34" w:rsidRDefault="00B71E6B" w:rsidP="00B71E6B">
            <w:pPr>
              <w:rPr>
                <w:highlight w:val="yellow"/>
              </w:rPr>
            </w:pPr>
            <w:r w:rsidRPr="00183F4C">
              <w:rPr>
                <w:sz w:val="20"/>
              </w:rPr>
              <w:t>Address</w:t>
            </w:r>
          </w:p>
        </w:tc>
        <w:tc>
          <w:tcPr>
            <w:tcW w:w="1176" w:type="dxa"/>
            <w:shd w:val="clear" w:color="auto" w:fill="FFFFFF"/>
            <w:tcMar>
              <w:top w:w="15" w:type="dxa"/>
              <w:left w:w="108" w:type="dxa"/>
              <w:bottom w:w="0" w:type="dxa"/>
              <w:right w:w="108" w:type="dxa"/>
            </w:tcMar>
            <w:vAlign w:val="center"/>
          </w:tcPr>
          <w:p w14:paraId="5072FC91" w14:textId="77777777" w:rsidR="00B71E6B" w:rsidRPr="00945E34" w:rsidRDefault="00B71E6B" w:rsidP="00B71E6B">
            <w:pPr>
              <w:rPr>
                <w:sz w:val="16"/>
                <w:szCs w:val="16"/>
                <w:highlight w:val="yellow"/>
              </w:rPr>
            </w:pPr>
            <w:r w:rsidRPr="00183F4C">
              <w:rPr>
                <w:sz w:val="20"/>
              </w:rPr>
              <w:t>Phone</w:t>
            </w:r>
          </w:p>
        </w:tc>
        <w:tc>
          <w:tcPr>
            <w:tcW w:w="2742" w:type="dxa"/>
            <w:shd w:val="clear" w:color="auto" w:fill="FFFFFF"/>
            <w:tcMar>
              <w:top w:w="15" w:type="dxa"/>
              <w:left w:w="108" w:type="dxa"/>
              <w:bottom w:w="0" w:type="dxa"/>
              <w:right w:w="108" w:type="dxa"/>
            </w:tcMar>
            <w:vAlign w:val="center"/>
          </w:tcPr>
          <w:p w14:paraId="66503A10" w14:textId="77777777" w:rsidR="00B71E6B" w:rsidRPr="00945E34" w:rsidRDefault="00B71E6B" w:rsidP="00B71E6B">
            <w:pPr>
              <w:rPr>
                <w:sz w:val="18"/>
                <w:highlight w:val="yellow"/>
              </w:rPr>
            </w:pPr>
            <w:r w:rsidRPr="00183F4C">
              <w:rPr>
                <w:sz w:val="20"/>
              </w:rPr>
              <w:t>email</w:t>
            </w:r>
          </w:p>
        </w:tc>
      </w:tr>
      <w:tr w:rsidR="008E0A3C" w:rsidRPr="00945E34" w14:paraId="6D1C73E9" w14:textId="77777777" w:rsidTr="000C7742">
        <w:trPr>
          <w:trHeight w:val="144"/>
        </w:trPr>
        <w:tc>
          <w:tcPr>
            <w:tcW w:w="1809" w:type="dxa"/>
            <w:shd w:val="clear" w:color="auto" w:fill="FFFFFF"/>
            <w:tcMar>
              <w:top w:w="15" w:type="dxa"/>
              <w:left w:w="108" w:type="dxa"/>
              <w:bottom w:w="0" w:type="dxa"/>
              <w:right w:w="108" w:type="dxa"/>
            </w:tcMar>
            <w:vAlign w:val="center"/>
          </w:tcPr>
          <w:p w14:paraId="242C1AB6" w14:textId="1D7239DD" w:rsidR="008E0A3C" w:rsidRPr="00330A1E" w:rsidRDefault="004D6280" w:rsidP="00B71E6B">
            <w:pPr>
              <w:rPr>
                <w:sz w:val="20"/>
                <w:lang w:eastAsia="ko-KR"/>
              </w:rPr>
            </w:pPr>
            <w:r>
              <w:rPr>
                <w:rFonts w:hint="eastAsia"/>
                <w:sz w:val="20"/>
                <w:lang w:eastAsia="ko-KR"/>
              </w:rPr>
              <w:t>Jeongki Kim</w:t>
            </w:r>
          </w:p>
        </w:tc>
        <w:tc>
          <w:tcPr>
            <w:tcW w:w="1305" w:type="dxa"/>
            <w:shd w:val="clear" w:color="auto" w:fill="FFFFFF"/>
            <w:vAlign w:val="center"/>
          </w:tcPr>
          <w:p w14:paraId="4B098944" w14:textId="792BC1EA" w:rsidR="008E0A3C" w:rsidRPr="00330A1E" w:rsidRDefault="004D6280" w:rsidP="00B71E6B">
            <w:pPr>
              <w:jc w:val="center"/>
              <w:rPr>
                <w:sz w:val="20"/>
                <w:lang w:eastAsia="ko-KR"/>
              </w:rPr>
            </w:pPr>
            <w:r>
              <w:rPr>
                <w:rFonts w:hint="eastAsia"/>
                <w:sz w:val="20"/>
                <w:lang w:eastAsia="ko-KR"/>
              </w:rPr>
              <w:t>LG</w:t>
            </w:r>
            <w:r w:rsidR="000C7742">
              <w:rPr>
                <w:sz w:val="20"/>
                <w:lang w:eastAsia="ko-KR"/>
              </w:rPr>
              <w:t xml:space="preserve"> Electronics</w:t>
            </w:r>
          </w:p>
        </w:tc>
        <w:tc>
          <w:tcPr>
            <w:tcW w:w="2318" w:type="dxa"/>
            <w:shd w:val="clear" w:color="auto" w:fill="FFFFFF"/>
            <w:tcMar>
              <w:top w:w="15" w:type="dxa"/>
              <w:left w:w="108" w:type="dxa"/>
              <w:bottom w:w="0" w:type="dxa"/>
              <w:right w:w="108" w:type="dxa"/>
            </w:tcMar>
            <w:vAlign w:val="center"/>
          </w:tcPr>
          <w:p w14:paraId="47E3C4AD" w14:textId="19140F94" w:rsidR="008E0A3C" w:rsidRPr="00DE71EF" w:rsidRDefault="004D6280" w:rsidP="00B71E6B">
            <w:pPr>
              <w:jc w:val="center"/>
              <w:rPr>
                <w:sz w:val="20"/>
                <w:lang w:eastAsia="ko-KR"/>
              </w:rPr>
            </w:pPr>
            <w:proofErr w:type="spellStart"/>
            <w:r w:rsidRPr="00DE71EF">
              <w:rPr>
                <w:rFonts w:hint="eastAsia"/>
                <w:sz w:val="20"/>
                <w:lang w:eastAsia="ko-KR"/>
              </w:rPr>
              <w:t>Yangae</w:t>
            </w:r>
            <w:proofErr w:type="spellEnd"/>
            <w:r>
              <w:rPr>
                <w:rFonts w:hint="eastAsia"/>
                <w:sz w:val="20"/>
                <w:lang w:eastAsia="ko-KR"/>
              </w:rPr>
              <w:t xml:space="preserve"> 11gil, </w:t>
            </w:r>
            <w:proofErr w:type="spellStart"/>
            <w:r>
              <w:rPr>
                <w:rFonts w:hint="eastAsia"/>
                <w:sz w:val="20"/>
                <w:lang w:eastAsia="ko-KR"/>
              </w:rPr>
              <w:t>Seocho-gu</w:t>
            </w:r>
            <w:proofErr w:type="spellEnd"/>
            <w:r>
              <w:rPr>
                <w:rFonts w:hint="eastAsia"/>
                <w:sz w:val="20"/>
                <w:lang w:eastAsia="ko-KR"/>
              </w:rPr>
              <w:t>, Seoul, Republic of Korea</w:t>
            </w:r>
          </w:p>
        </w:tc>
        <w:tc>
          <w:tcPr>
            <w:tcW w:w="1176" w:type="dxa"/>
            <w:shd w:val="clear" w:color="auto" w:fill="FFFFFF"/>
            <w:tcMar>
              <w:top w:w="15" w:type="dxa"/>
              <w:left w:w="108" w:type="dxa"/>
              <w:bottom w:w="0" w:type="dxa"/>
              <w:right w:w="108" w:type="dxa"/>
            </w:tcMar>
            <w:vAlign w:val="center"/>
          </w:tcPr>
          <w:p w14:paraId="07FD0BED" w14:textId="77777777" w:rsidR="008E0A3C" w:rsidRPr="00DE71EF" w:rsidRDefault="008E0A3C" w:rsidP="00B71E6B">
            <w:pPr>
              <w:jc w:val="center"/>
              <w:rPr>
                <w:sz w:val="20"/>
              </w:rPr>
            </w:pPr>
          </w:p>
        </w:tc>
        <w:tc>
          <w:tcPr>
            <w:tcW w:w="2742" w:type="dxa"/>
            <w:shd w:val="clear" w:color="auto" w:fill="FFFFFF"/>
            <w:tcMar>
              <w:top w:w="15" w:type="dxa"/>
              <w:left w:w="108" w:type="dxa"/>
              <w:bottom w:w="0" w:type="dxa"/>
              <w:right w:w="108" w:type="dxa"/>
            </w:tcMar>
            <w:vAlign w:val="center"/>
          </w:tcPr>
          <w:p w14:paraId="11BF25DE" w14:textId="49DFCE66" w:rsidR="008E0A3C" w:rsidRPr="00330A1E" w:rsidRDefault="004D6280" w:rsidP="00B71E6B">
            <w:pPr>
              <w:jc w:val="center"/>
              <w:rPr>
                <w:sz w:val="20"/>
                <w:lang w:eastAsia="ko-KR"/>
              </w:rPr>
            </w:pPr>
            <w:r>
              <w:rPr>
                <w:sz w:val="20"/>
                <w:lang w:eastAsia="ko-KR"/>
              </w:rPr>
              <w:t>j</w:t>
            </w:r>
            <w:r>
              <w:rPr>
                <w:rFonts w:hint="eastAsia"/>
                <w:sz w:val="20"/>
                <w:lang w:eastAsia="ko-KR"/>
              </w:rPr>
              <w:t>eongki.</w:t>
            </w:r>
            <w:r>
              <w:rPr>
                <w:sz w:val="20"/>
                <w:lang w:eastAsia="ko-KR"/>
              </w:rPr>
              <w:t>kim@lge.com</w:t>
            </w:r>
          </w:p>
        </w:tc>
      </w:tr>
      <w:tr w:rsidR="00704D20" w:rsidRPr="00945E34" w14:paraId="17B27F8B" w14:textId="77777777" w:rsidTr="000C7742">
        <w:trPr>
          <w:trHeight w:val="144"/>
        </w:trPr>
        <w:tc>
          <w:tcPr>
            <w:tcW w:w="1809" w:type="dxa"/>
            <w:shd w:val="clear" w:color="auto" w:fill="FFFFFF"/>
            <w:tcMar>
              <w:top w:w="15" w:type="dxa"/>
              <w:left w:w="108" w:type="dxa"/>
              <w:bottom w:w="0" w:type="dxa"/>
              <w:right w:w="108" w:type="dxa"/>
            </w:tcMar>
            <w:vAlign w:val="center"/>
          </w:tcPr>
          <w:p w14:paraId="1EFD02C7" w14:textId="24DD40D1" w:rsidR="00704D20" w:rsidRDefault="00704D20" w:rsidP="00704D20">
            <w:pPr>
              <w:rPr>
                <w:sz w:val="20"/>
                <w:lang w:eastAsia="ko-KR"/>
              </w:rPr>
            </w:pPr>
            <w:r w:rsidRPr="00ED35D4">
              <w:rPr>
                <w:kern w:val="24"/>
                <w:sz w:val="16"/>
                <w:szCs w:val="18"/>
              </w:rPr>
              <w:t>Namyeong Kim</w:t>
            </w:r>
          </w:p>
        </w:tc>
        <w:tc>
          <w:tcPr>
            <w:tcW w:w="1305" w:type="dxa"/>
            <w:shd w:val="clear" w:color="auto" w:fill="FFFFFF"/>
            <w:vAlign w:val="center"/>
          </w:tcPr>
          <w:p w14:paraId="6B6060BC" w14:textId="5FE0A1D1" w:rsidR="00704D20" w:rsidRDefault="000C7742" w:rsidP="00704D20">
            <w:pPr>
              <w:jc w:val="center"/>
              <w:rPr>
                <w:sz w:val="20"/>
                <w:lang w:eastAsia="ko-KR"/>
              </w:rPr>
            </w:pPr>
            <w:r>
              <w:rPr>
                <w:rFonts w:hint="eastAsia"/>
                <w:sz w:val="20"/>
                <w:lang w:eastAsia="ko-KR"/>
              </w:rPr>
              <w:t>LG</w:t>
            </w:r>
            <w:r>
              <w:rPr>
                <w:sz w:val="20"/>
                <w:lang w:eastAsia="ko-KR"/>
              </w:rPr>
              <w:t xml:space="preserve"> Electronics</w:t>
            </w:r>
          </w:p>
        </w:tc>
        <w:tc>
          <w:tcPr>
            <w:tcW w:w="2318" w:type="dxa"/>
            <w:shd w:val="clear" w:color="auto" w:fill="FFFFFF"/>
            <w:tcMar>
              <w:top w:w="15" w:type="dxa"/>
              <w:left w:w="108" w:type="dxa"/>
              <w:bottom w:w="0" w:type="dxa"/>
              <w:right w:w="108" w:type="dxa"/>
            </w:tcMar>
            <w:vAlign w:val="center"/>
          </w:tcPr>
          <w:p w14:paraId="6B6C0155" w14:textId="77777777" w:rsidR="00704D20" w:rsidRPr="00DE71EF" w:rsidRDefault="00704D20" w:rsidP="00704D20">
            <w:pPr>
              <w:jc w:val="center"/>
              <w:rPr>
                <w:sz w:val="20"/>
                <w:lang w:eastAsia="ko-KR"/>
              </w:rPr>
            </w:pPr>
          </w:p>
        </w:tc>
        <w:tc>
          <w:tcPr>
            <w:tcW w:w="1176" w:type="dxa"/>
            <w:shd w:val="clear" w:color="auto" w:fill="FFFFFF"/>
            <w:tcMar>
              <w:top w:w="15" w:type="dxa"/>
              <w:left w:w="108" w:type="dxa"/>
              <w:bottom w:w="0" w:type="dxa"/>
              <w:right w:w="108" w:type="dxa"/>
            </w:tcMar>
            <w:vAlign w:val="center"/>
          </w:tcPr>
          <w:p w14:paraId="297C0F98" w14:textId="77777777" w:rsidR="00704D20" w:rsidRPr="00DE71EF" w:rsidRDefault="00704D20" w:rsidP="00704D20">
            <w:pPr>
              <w:jc w:val="center"/>
              <w:rPr>
                <w:sz w:val="20"/>
              </w:rPr>
            </w:pPr>
          </w:p>
        </w:tc>
        <w:tc>
          <w:tcPr>
            <w:tcW w:w="2742" w:type="dxa"/>
            <w:shd w:val="clear" w:color="auto" w:fill="FFFFFF"/>
            <w:tcMar>
              <w:top w:w="15" w:type="dxa"/>
              <w:left w:w="108" w:type="dxa"/>
              <w:bottom w:w="0" w:type="dxa"/>
              <w:right w:w="108" w:type="dxa"/>
            </w:tcMar>
            <w:vAlign w:val="center"/>
          </w:tcPr>
          <w:p w14:paraId="176EFB7C" w14:textId="0B7994F1" w:rsidR="00704D20" w:rsidRDefault="00704D20" w:rsidP="00704D20">
            <w:pPr>
              <w:jc w:val="center"/>
              <w:rPr>
                <w:sz w:val="20"/>
                <w:lang w:eastAsia="ko-KR"/>
              </w:rPr>
            </w:pPr>
            <w:r>
              <w:rPr>
                <w:kern w:val="24"/>
                <w:sz w:val="16"/>
                <w:szCs w:val="18"/>
              </w:rPr>
              <w:t>n</w:t>
            </w:r>
            <w:r w:rsidRPr="00ED35D4">
              <w:rPr>
                <w:kern w:val="24"/>
                <w:sz w:val="16"/>
                <w:szCs w:val="18"/>
              </w:rPr>
              <w:t>amyeong.kim@lge.com</w:t>
            </w:r>
          </w:p>
        </w:tc>
      </w:tr>
      <w:tr w:rsidR="00704D20" w:rsidRPr="00945E34" w14:paraId="30013C73" w14:textId="77777777" w:rsidTr="000C7742">
        <w:trPr>
          <w:trHeight w:val="144"/>
        </w:trPr>
        <w:tc>
          <w:tcPr>
            <w:tcW w:w="1809" w:type="dxa"/>
            <w:shd w:val="clear" w:color="auto" w:fill="FFFFFF"/>
            <w:tcMar>
              <w:top w:w="15" w:type="dxa"/>
              <w:left w:w="108" w:type="dxa"/>
              <w:bottom w:w="0" w:type="dxa"/>
              <w:right w:w="108" w:type="dxa"/>
            </w:tcMar>
            <w:vAlign w:val="center"/>
          </w:tcPr>
          <w:p w14:paraId="4FA7E4DC" w14:textId="0017B9BF" w:rsidR="00704D20" w:rsidRDefault="00704D20" w:rsidP="00704D20">
            <w:pPr>
              <w:rPr>
                <w:sz w:val="20"/>
                <w:lang w:eastAsia="ko-KR"/>
              </w:rPr>
            </w:pPr>
            <w:proofErr w:type="spellStart"/>
            <w:r>
              <w:rPr>
                <w:rFonts w:eastAsia="맑은 고딕" w:hint="eastAsia"/>
                <w:kern w:val="24"/>
                <w:sz w:val="16"/>
                <w:szCs w:val="18"/>
                <w:lang w:eastAsia="ko-KR"/>
              </w:rPr>
              <w:t>I</w:t>
            </w:r>
            <w:r>
              <w:rPr>
                <w:rFonts w:eastAsia="맑은 고딕"/>
                <w:kern w:val="24"/>
                <w:sz w:val="16"/>
                <w:szCs w:val="18"/>
                <w:lang w:eastAsia="ko-KR"/>
              </w:rPr>
              <w:t>nsun</w:t>
            </w:r>
            <w:proofErr w:type="spellEnd"/>
            <w:r>
              <w:rPr>
                <w:rFonts w:eastAsia="맑은 고딕"/>
                <w:kern w:val="24"/>
                <w:sz w:val="16"/>
                <w:szCs w:val="18"/>
                <w:lang w:eastAsia="ko-KR"/>
              </w:rPr>
              <w:t xml:space="preserve"> Jang</w:t>
            </w:r>
          </w:p>
        </w:tc>
        <w:tc>
          <w:tcPr>
            <w:tcW w:w="1305" w:type="dxa"/>
            <w:shd w:val="clear" w:color="auto" w:fill="FFFFFF"/>
            <w:vAlign w:val="center"/>
          </w:tcPr>
          <w:p w14:paraId="77039C2B" w14:textId="45717D46" w:rsidR="00704D20" w:rsidRDefault="000C7742" w:rsidP="00704D20">
            <w:pPr>
              <w:jc w:val="center"/>
              <w:rPr>
                <w:sz w:val="20"/>
                <w:lang w:eastAsia="ko-KR"/>
              </w:rPr>
            </w:pPr>
            <w:r>
              <w:rPr>
                <w:rFonts w:hint="eastAsia"/>
                <w:sz w:val="20"/>
                <w:lang w:eastAsia="ko-KR"/>
              </w:rPr>
              <w:t>LG</w:t>
            </w:r>
            <w:r>
              <w:rPr>
                <w:sz w:val="20"/>
                <w:lang w:eastAsia="ko-KR"/>
              </w:rPr>
              <w:t xml:space="preserve"> Electronics</w:t>
            </w:r>
          </w:p>
        </w:tc>
        <w:tc>
          <w:tcPr>
            <w:tcW w:w="2318" w:type="dxa"/>
            <w:shd w:val="clear" w:color="auto" w:fill="FFFFFF"/>
            <w:tcMar>
              <w:top w:w="15" w:type="dxa"/>
              <w:left w:w="108" w:type="dxa"/>
              <w:bottom w:w="0" w:type="dxa"/>
              <w:right w:w="108" w:type="dxa"/>
            </w:tcMar>
            <w:vAlign w:val="center"/>
          </w:tcPr>
          <w:p w14:paraId="608B0C10" w14:textId="77777777" w:rsidR="00704D20" w:rsidRPr="00DE71EF" w:rsidRDefault="00704D20" w:rsidP="00704D20">
            <w:pPr>
              <w:jc w:val="center"/>
              <w:rPr>
                <w:sz w:val="20"/>
                <w:lang w:eastAsia="ko-KR"/>
              </w:rPr>
            </w:pPr>
          </w:p>
        </w:tc>
        <w:tc>
          <w:tcPr>
            <w:tcW w:w="1176" w:type="dxa"/>
            <w:shd w:val="clear" w:color="auto" w:fill="FFFFFF"/>
            <w:tcMar>
              <w:top w:w="15" w:type="dxa"/>
              <w:left w:w="108" w:type="dxa"/>
              <w:bottom w:w="0" w:type="dxa"/>
              <w:right w:w="108" w:type="dxa"/>
            </w:tcMar>
            <w:vAlign w:val="center"/>
          </w:tcPr>
          <w:p w14:paraId="515AB820" w14:textId="77777777" w:rsidR="00704D20" w:rsidRPr="00DE71EF" w:rsidRDefault="00704D20" w:rsidP="00704D20">
            <w:pPr>
              <w:jc w:val="center"/>
              <w:rPr>
                <w:sz w:val="20"/>
              </w:rPr>
            </w:pPr>
          </w:p>
        </w:tc>
        <w:tc>
          <w:tcPr>
            <w:tcW w:w="2742" w:type="dxa"/>
            <w:shd w:val="clear" w:color="auto" w:fill="FFFFFF"/>
            <w:tcMar>
              <w:top w:w="15" w:type="dxa"/>
              <w:left w:w="108" w:type="dxa"/>
              <w:bottom w:w="0" w:type="dxa"/>
              <w:right w:w="108" w:type="dxa"/>
            </w:tcMar>
            <w:vAlign w:val="center"/>
          </w:tcPr>
          <w:p w14:paraId="20567633" w14:textId="6ADC86F9" w:rsidR="00704D20" w:rsidRDefault="00704D20" w:rsidP="00704D20">
            <w:pPr>
              <w:jc w:val="center"/>
              <w:rPr>
                <w:sz w:val="20"/>
                <w:lang w:eastAsia="ko-KR"/>
              </w:rPr>
            </w:pPr>
            <w:r>
              <w:rPr>
                <w:rFonts w:eastAsia="맑은 고딕"/>
                <w:kern w:val="24"/>
                <w:sz w:val="16"/>
                <w:szCs w:val="18"/>
                <w:lang w:eastAsia="ko-KR"/>
              </w:rPr>
              <w:t>i</w:t>
            </w:r>
            <w:r w:rsidRPr="00D647F6">
              <w:rPr>
                <w:rFonts w:eastAsia="맑은 고딕" w:hint="eastAsia"/>
                <w:kern w:val="24"/>
                <w:sz w:val="16"/>
                <w:szCs w:val="18"/>
                <w:lang w:eastAsia="ko-KR"/>
              </w:rPr>
              <w:t>nsun.</w:t>
            </w:r>
            <w:r w:rsidRPr="00D647F6">
              <w:rPr>
                <w:rFonts w:eastAsia="맑은 고딕"/>
                <w:kern w:val="24"/>
                <w:sz w:val="16"/>
                <w:szCs w:val="18"/>
                <w:lang w:eastAsia="ko-KR"/>
              </w:rPr>
              <w:t>jang@lge.com</w:t>
            </w:r>
          </w:p>
        </w:tc>
      </w:tr>
      <w:tr w:rsidR="00704D20" w:rsidRPr="00945E34" w14:paraId="29EBCD82" w14:textId="77777777" w:rsidTr="000C7742">
        <w:trPr>
          <w:trHeight w:val="144"/>
        </w:trPr>
        <w:tc>
          <w:tcPr>
            <w:tcW w:w="1809" w:type="dxa"/>
            <w:shd w:val="clear" w:color="auto" w:fill="FFFFFF"/>
            <w:tcMar>
              <w:top w:w="15" w:type="dxa"/>
              <w:left w:w="108" w:type="dxa"/>
              <w:bottom w:w="0" w:type="dxa"/>
              <w:right w:w="108" w:type="dxa"/>
            </w:tcMar>
            <w:vAlign w:val="center"/>
          </w:tcPr>
          <w:p w14:paraId="6CA73808" w14:textId="3DED2EE7" w:rsidR="00704D20" w:rsidRDefault="00704D20" w:rsidP="00704D20">
            <w:pPr>
              <w:rPr>
                <w:sz w:val="20"/>
                <w:lang w:eastAsia="ko-KR"/>
              </w:rPr>
            </w:pPr>
            <w:proofErr w:type="spellStart"/>
            <w:r>
              <w:rPr>
                <w:rFonts w:eastAsia="맑은 고딕" w:hint="eastAsia"/>
                <w:kern w:val="24"/>
                <w:sz w:val="16"/>
                <w:szCs w:val="18"/>
                <w:lang w:eastAsia="ko-KR"/>
              </w:rPr>
              <w:t>S</w:t>
            </w:r>
            <w:r>
              <w:rPr>
                <w:rFonts w:eastAsia="맑은 고딕"/>
                <w:kern w:val="24"/>
                <w:sz w:val="16"/>
                <w:szCs w:val="18"/>
                <w:lang w:eastAsia="ko-KR"/>
              </w:rPr>
              <w:t>unhee</w:t>
            </w:r>
            <w:proofErr w:type="spellEnd"/>
            <w:r>
              <w:rPr>
                <w:rFonts w:eastAsia="맑은 고딕"/>
                <w:kern w:val="24"/>
                <w:sz w:val="16"/>
                <w:szCs w:val="18"/>
                <w:lang w:eastAsia="ko-KR"/>
              </w:rPr>
              <w:t xml:space="preserve"> Baek</w:t>
            </w:r>
          </w:p>
        </w:tc>
        <w:tc>
          <w:tcPr>
            <w:tcW w:w="1305" w:type="dxa"/>
            <w:shd w:val="clear" w:color="auto" w:fill="FFFFFF"/>
            <w:vAlign w:val="center"/>
          </w:tcPr>
          <w:p w14:paraId="661D7EAB" w14:textId="79CF0088" w:rsidR="00704D20" w:rsidRDefault="000C7742" w:rsidP="00704D20">
            <w:pPr>
              <w:jc w:val="center"/>
              <w:rPr>
                <w:sz w:val="20"/>
                <w:lang w:eastAsia="ko-KR"/>
              </w:rPr>
            </w:pPr>
            <w:r>
              <w:rPr>
                <w:rFonts w:hint="eastAsia"/>
                <w:sz w:val="20"/>
                <w:lang w:eastAsia="ko-KR"/>
              </w:rPr>
              <w:t>LG</w:t>
            </w:r>
            <w:r>
              <w:rPr>
                <w:sz w:val="20"/>
                <w:lang w:eastAsia="ko-KR"/>
              </w:rPr>
              <w:t xml:space="preserve"> Electronics</w:t>
            </w:r>
          </w:p>
        </w:tc>
        <w:tc>
          <w:tcPr>
            <w:tcW w:w="2318" w:type="dxa"/>
            <w:shd w:val="clear" w:color="auto" w:fill="FFFFFF"/>
            <w:tcMar>
              <w:top w:w="15" w:type="dxa"/>
              <w:left w:w="108" w:type="dxa"/>
              <w:bottom w:w="0" w:type="dxa"/>
              <w:right w:w="108" w:type="dxa"/>
            </w:tcMar>
            <w:vAlign w:val="center"/>
          </w:tcPr>
          <w:p w14:paraId="14915864" w14:textId="77777777" w:rsidR="00704D20" w:rsidRPr="00DE71EF" w:rsidRDefault="00704D20" w:rsidP="00704D20">
            <w:pPr>
              <w:jc w:val="center"/>
              <w:rPr>
                <w:sz w:val="20"/>
                <w:lang w:eastAsia="ko-KR"/>
              </w:rPr>
            </w:pPr>
          </w:p>
        </w:tc>
        <w:tc>
          <w:tcPr>
            <w:tcW w:w="1176" w:type="dxa"/>
            <w:shd w:val="clear" w:color="auto" w:fill="FFFFFF"/>
            <w:tcMar>
              <w:top w:w="15" w:type="dxa"/>
              <w:left w:w="108" w:type="dxa"/>
              <w:bottom w:w="0" w:type="dxa"/>
              <w:right w:w="108" w:type="dxa"/>
            </w:tcMar>
            <w:vAlign w:val="center"/>
          </w:tcPr>
          <w:p w14:paraId="26F8A7E1" w14:textId="77777777" w:rsidR="00704D20" w:rsidRPr="00DE71EF" w:rsidRDefault="00704D20" w:rsidP="00704D20">
            <w:pPr>
              <w:jc w:val="center"/>
              <w:rPr>
                <w:sz w:val="20"/>
              </w:rPr>
            </w:pPr>
          </w:p>
        </w:tc>
        <w:tc>
          <w:tcPr>
            <w:tcW w:w="2742" w:type="dxa"/>
            <w:shd w:val="clear" w:color="auto" w:fill="FFFFFF"/>
            <w:tcMar>
              <w:top w:w="15" w:type="dxa"/>
              <w:left w:w="108" w:type="dxa"/>
              <w:bottom w:w="0" w:type="dxa"/>
              <w:right w:w="108" w:type="dxa"/>
            </w:tcMar>
            <w:vAlign w:val="center"/>
          </w:tcPr>
          <w:p w14:paraId="2C4D3B61" w14:textId="36373025" w:rsidR="00704D20" w:rsidRDefault="00704D20" w:rsidP="00704D20">
            <w:pPr>
              <w:jc w:val="center"/>
              <w:rPr>
                <w:sz w:val="20"/>
                <w:lang w:eastAsia="ko-KR"/>
              </w:rPr>
            </w:pPr>
            <w:r>
              <w:rPr>
                <w:rFonts w:eastAsia="맑은 고딕"/>
                <w:kern w:val="24"/>
                <w:sz w:val="16"/>
                <w:szCs w:val="18"/>
                <w:lang w:eastAsia="ko-KR"/>
              </w:rPr>
              <w:t>s</w:t>
            </w:r>
            <w:r w:rsidRPr="00D647F6">
              <w:rPr>
                <w:rFonts w:eastAsia="맑은 고딕" w:hint="eastAsia"/>
                <w:kern w:val="24"/>
                <w:sz w:val="16"/>
                <w:szCs w:val="18"/>
                <w:lang w:eastAsia="ko-KR"/>
              </w:rPr>
              <w:t>unhee.baek@lge.com</w:t>
            </w:r>
          </w:p>
        </w:tc>
      </w:tr>
      <w:tr w:rsidR="00704D20" w:rsidRPr="00945E34" w14:paraId="085D637E" w14:textId="77777777" w:rsidTr="000C7742">
        <w:trPr>
          <w:trHeight w:val="144"/>
        </w:trPr>
        <w:tc>
          <w:tcPr>
            <w:tcW w:w="1809" w:type="dxa"/>
            <w:shd w:val="clear" w:color="auto" w:fill="FFFFFF"/>
            <w:tcMar>
              <w:top w:w="15" w:type="dxa"/>
              <w:left w:w="108" w:type="dxa"/>
              <w:bottom w:w="0" w:type="dxa"/>
              <w:right w:w="108" w:type="dxa"/>
            </w:tcMar>
            <w:vAlign w:val="center"/>
          </w:tcPr>
          <w:p w14:paraId="1FDE91AF" w14:textId="78CE889A" w:rsidR="00704D20" w:rsidRDefault="00704D20" w:rsidP="00704D20">
            <w:pPr>
              <w:rPr>
                <w:sz w:val="20"/>
                <w:lang w:eastAsia="ko-KR"/>
              </w:rPr>
            </w:pPr>
            <w:r>
              <w:rPr>
                <w:sz w:val="18"/>
                <w:szCs w:val="18"/>
                <w:lang w:eastAsia="ko-KR"/>
              </w:rPr>
              <w:t>Abhishek Patil</w:t>
            </w:r>
          </w:p>
        </w:tc>
        <w:tc>
          <w:tcPr>
            <w:tcW w:w="1305" w:type="dxa"/>
            <w:shd w:val="clear" w:color="auto" w:fill="FFFFFF"/>
            <w:vAlign w:val="center"/>
          </w:tcPr>
          <w:p w14:paraId="3887AA89" w14:textId="5778B3AA" w:rsidR="00704D20" w:rsidRDefault="00704D20" w:rsidP="00704D20">
            <w:pPr>
              <w:jc w:val="center"/>
              <w:rPr>
                <w:sz w:val="20"/>
                <w:lang w:eastAsia="ko-KR"/>
              </w:rPr>
            </w:pPr>
            <w:r>
              <w:rPr>
                <w:sz w:val="18"/>
                <w:szCs w:val="18"/>
                <w:lang w:eastAsia="ko-KR"/>
              </w:rPr>
              <w:t>Qualcomm Inc.</w:t>
            </w:r>
          </w:p>
        </w:tc>
        <w:tc>
          <w:tcPr>
            <w:tcW w:w="2318" w:type="dxa"/>
            <w:shd w:val="clear" w:color="auto" w:fill="FFFFFF"/>
            <w:tcMar>
              <w:top w:w="15" w:type="dxa"/>
              <w:left w:w="108" w:type="dxa"/>
              <w:bottom w:w="0" w:type="dxa"/>
              <w:right w:w="108" w:type="dxa"/>
            </w:tcMar>
            <w:vAlign w:val="center"/>
          </w:tcPr>
          <w:p w14:paraId="47A619F1" w14:textId="77777777" w:rsidR="00704D20" w:rsidRPr="00DE71EF" w:rsidRDefault="00704D20" w:rsidP="00704D20">
            <w:pPr>
              <w:jc w:val="center"/>
              <w:rPr>
                <w:sz w:val="20"/>
                <w:lang w:eastAsia="ko-KR"/>
              </w:rPr>
            </w:pPr>
          </w:p>
        </w:tc>
        <w:tc>
          <w:tcPr>
            <w:tcW w:w="1176" w:type="dxa"/>
            <w:shd w:val="clear" w:color="auto" w:fill="FFFFFF"/>
            <w:tcMar>
              <w:top w:w="15" w:type="dxa"/>
              <w:left w:w="108" w:type="dxa"/>
              <w:bottom w:w="0" w:type="dxa"/>
              <w:right w:w="108" w:type="dxa"/>
            </w:tcMar>
            <w:vAlign w:val="center"/>
          </w:tcPr>
          <w:p w14:paraId="4A3E1A07" w14:textId="77777777" w:rsidR="00704D20" w:rsidRPr="00DE71EF" w:rsidRDefault="00704D20" w:rsidP="00704D20">
            <w:pPr>
              <w:jc w:val="center"/>
              <w:rPr>
                <w:sz w:val="20"/>
              </w:rPr>
            </w:pPr>
          </w:p>
        </w:tc>
        <w:tc>
          <w:tcPr>
            <w:tcW w:w="2742" w:type="dxa"/>
            <w:shd w:val="clear" w:color="auto" w:fill="FFFFFF"/>
            <w:tcMar>
              <w:top w:w="15" w:type="dxa"/>
              <w:left w:w="108" w:type="dxa"/>
              <w:bottom w:w="0" w:type="dxa"/>
              <w:right w:w="108" w:type="dxa"/>
            </w:tcMar>
            <w:vAlign w:val="center"/>
          </w:tcPr>
          <w:p w14:paraId="4B795276" w14:textId="636DABD8" w:rsidR="00704D20" w:rsidRDefault="00704D20" w:rsidP="00704D20">
            <w:pPr>
              <w:jc w:val="center"/>
              <w:rPr>
                <w:sz w:val="20"/>
                <w:lang w:eastAsia="ko-KR"/>
              </w:rPr>
            </w:pPr>
            <w:r>
              <w:rPr>
                <w:sz w:val="16"/>
                <w:szCs w:val="18"/>
                <w:lang w:eastAsia="ko-KR"/>
              </w:rPr>
              <w:t>appatil@qti.qualcomm.com</w:t>
            </w:r>
          </w:p>
        </w:tc>
      </w:tr>
      <w:tr w:rsidR="00704D20" w:rsidRPr="00945E34" w14:paraId="659F7D98" w14:textId="77777777" w:rsidTr="000C7742">
        <w:trPr>
          <w:trHeight w:val="144"/>
        </w:trPr>
        <w:tc>
          <w:tcPr>
            <w:tcW w:w="1809" w:type="dxa"/>
            <w:shd w:val="clear" w:color="auto" w:fill="FFFFFF"/>
            <w:tcMar>
              <w:top w:w="15" w:type="dxa"/>
              <w:left w:w="108" w:type="dxa"/>
              <w:bottom w:w="0" w:type="dxa"/>
              <w:right w:w="108" w:type="dxa"/>
            </w:tcMar>
            <w:vAlign w:val="center"/>
          </w:tcPr>
          <w:p w14:paraId="53084A1C" w14:textId="0BDA9395" w:rsidR="00704D20" w:rsidRPr="00330A1E" w:rsidRDefault="00704D20" w:rsidP="00704D20">
            <w:pPr>
              <w:rPr>
                <w:sz w:val="20"/>
              </w:rPr>
            </w:pPr>
            <w:r>
              <w:rPr>
                <w:sz w:val="18"/>
                <w:szCs w:val="18"/>
                <w:lang w:eastAsia="ko-KR"/>
              </w:rPr>
              <w:t>Gaurang Naik</w:t>
            </w:r>
          </w:p>
        </w:tc>
        <w:tc>
          <w:tcPr>
            <w:tcW w:w="1305" w:type="dxa"/>
            <w:shd w:val="clear" w:color="auto" w:fill="FFFFFF"/>
            <w:vAlign w:val="center"/>
          </w:tcPr>
          <w:p w14:paraId="000FFBCD" w14:textId="4B71D753" w:rsidR="00704D20" w:rsidRPr="00330A1E" w:rsidRDefault="00704D20" w:rsidP="00704D20">
            <w:pPr>
              <w:jc w:val="center"/>
              <w:rPr>
                <w:sz w:val="20"/>
              </w:rPr>
            </w:pPr>
            <w:r>
              <w:rPr>
                <w:sz w:val="18"/>
                <w:szCs w:val="18"/>
                <w:lang w:eastAsia="ko-KR"/>
              </w:rPr>
              <w:t>Qualcomm Inc.</w:t>
            </w:r>
          </w:p>
        </w:tc>
        <w:tc>
          <w:tcPr>
            <w:tcW w:w="2318" w:type="dxa"/>
            <w:shd w:val="clear" w:color="auto" w:fill="FFFFFF"/>
            <w:tcMar>
              <w:top w:w="15" w:type="dxa"/>
              <w:left w:w="108" w:type="dxa"/>
              <w:bottom w:w="0" w:type="dxa"/>
              <w:right w:w="108" w:type="dxa"/>
            </w:tcMar>
            <w:vAlign w:val="center"/>
          </w:tcPr>
          <w:p w14:paraId="003BA2F8" w14:textId="43D4595B" w:rsidR="00704D20" w:rsidRPr="00330A1E" w:rsidRDefault="00704D20" w:rsidP="00704D20">
            <w:pPr>
              <w:jc w:val="center"/>
              <w:rPr>
                <w:sz w:val="20"/>
              </w:rPr>
            </w:pPr>
          </w:p>
        </w:tc>
        <w:tc>
          <w:tcPr>
            <w:tcW w:w="1176" w:type="dxa"/>
            <w:shd w:val="clear" w:color="auto" w:fill="FFFFFF"/>
            <w:tcMar>
              <w:top w:w="15" w:type="dxa"/>
              <w:left w:w="108" w:type="dxa"/>
              <w:bottom w:w="0" w:type="dxa"/>
              <w:right w:w="108" w:type="dxa"/>
            </w:tcMar>
            <w:vAlign w:val="center"/>
          </w:tcPr>
          <w:p w14:paraId="0AE7C01E" w14:textId="24C1A693" w:rsidR="00704D20" w:rsidRPr="00330A1E" w:rsidRDefault="00704D20" w:rsidP="00704D20">
            <w:pPr>
              <w:jc w:val="center"/>
              <w:rPr>
                <w:sz w:val="20"/>
              </w:rPr>
            </w:pPr>
          </w:p>
        </w:tc>
        <w:tc>
          <w:tcPr>
            <w:tcW w:w="2742" w:type="dxa"/>
            <w:shd w:val="clear" w:color="auto" w:fill="FFFFFF"/>
            <w:tcMar>
              <w:top w:w="15" w:type="dxa"/>
              <w:left w:w="108" w:type="dxa"/>
              <w:bottom w:w="0" w:type="dxa"/>
              <w:right w:w="108" w:type="dxa"/>
            </w:tcMar>
            <w:vAlign w:val="center"/>
          </w:tcPr>
          <w:p w14:paraId="77C1EC9F" w14:textId="0C11F408" w:rsidR="00704D20" w:rsidRPr="00330A1E" w:rsidRDefault="00704D20" w:rsidP="00704D20">
            <w:pPr>
              <w:jc w:val="center"/>
              <w:rPr>
                <w:sz w:val="20"/>
              </w:rPr>
            </w:pPr>
            <w:r>
              <w:rPr>
                <w:sz w:val="16"/>
                <w:szCs w:val="18"/>
                <w:lang w:eastAsia="ko-KR"/>
              </w:rPr>
              <w:t>gnaik@qti.qualcomm.com</w:t>
            </w:r>
          </w:p>
        </w:tc>
      </w:tr>
      <w:tr w:rsidR="00BC01B4" w:rsidRPr="00945E34" w14:paraId="3D281C1A" w14:textId="77777777" w:rsidTr="000C7742">
        <w:trPr>
          <w:trHeight w:val="144"/>
        </w:trPr>
        <w:tc>
          <w:tcPr>
            <w:tcW w:w="1809" w:type="dxa"/>
            <w:shd w:val="clear" w:color="auto" w:fill="FFFFFF"/>
            <w:tcMar>
              <w:top w:w="15" w:type="dxa"/>
              <w:left w:w="108" w:type="dxa"/>
              <w:bottom w:w="0" w:type="dxa"/>
              <w:right w:w="108" w:type="dxa"/>
            </w:tcMar>
            <w:vAlign w:val="center"/>
          </w:tcPr>
          <w:p w14:paraId="784AD219" w14:textId="46CAE43E" w:rsidR="00BC01B4" w:rsidRDefault="00BC01B4" w:rsidP="00704D20">
            <w:pPr>
              <w:rPr>
                <w:sz w:val="18"/>
                <w:szCs w:val="18"/>
                <w:lang w:eastAsia="ko-KR"/>
              </w:rPr>
            </w:pPr>
            <w:r>
              <w:rPr>
                <w:rFonts w:hint="eastAsia"/>
                <w:sz w:val="18"/>
                <w:szCs w:val="18"/>
                <w:lang w:eastAsia="ko-KR"/>
              </w:rPr>
              <w:t>Ming Gan</w:t>
            </w:r>
          </w:p>
        </w:tc>
        <w:tc>
          <w:tcPr>
            <w:tcW w:w="1305" w:type="dxa"/>
            <w:shd w:val="clear" w:color="auto" w:fill="FFFFFF"/>
            <w:vAlign w:val="center"/>
          </w:tcPr>
          <w:p w14:paraId="696AFEA4" w14:textId="70A2ED58" w:rsidR="00BC01B4" w:rsidRDefault="00BC01B4" w:rsidP="00704D20">
            <w:pPr>
              <w:jc w:val="center"/>
              <w:rPr>
                <w:sz w:val="18"/>
                <w:szCs w:val="18"/>
                <w:lang w:eastAsia="ko-KR"/>
              </w:rPr>
            </w:pPr>
            <w:r>
              <w:rPr>
                <w:rFonts w:hint="eastAsia"/>
                <w:sz w:val="18"/>
                <w:szCs w:val="18"/>
                <w:lang w:eastAsia="ko-KR"/>
              </w:rPr>
              <w:t>Huawei</w:t>
            </w:r>
          </w:p>
        </w:tc>
        <w:tc>
          <w:tcPr>
            <w:tcW w:w="2318" w:type="dxa"/>
            <w:shd w:val="clear" w:color="auto" w:fill="FFFFFF"/>
            <w:tcMar>
              <w:top w:w="15" w:type="dxa"/>
              <w:left w:w="108" w:type="dxa"/>
              <w:bottom w:w="0" w:type="dxa"/>
              <w:right w:w="108" w:type="dxa"/>
            </w:tcMar>
            <w:vAlign w:val="center"/>
          </w:tcPr>
          <w:p w14:paraId="48B7D9A1" w14:textId="77777777" w:rsidR="00BC01B4" w:rsidRPr="00330A1E" w:rsidRDefault="00BC01B4" w:rsidP="00704D20">
            <w:pPr>
              <w:jc w:val="center"/>
              <w:rPr>
                <w:sz w:val="20"/>
              </w:rPr>
            </w:pPr>
          </w:p>
        </w:tc>
        <w:tc>
          <w:tcPr>
            <w:tcW w:w="1176" w:type="dxa"/>
            <w:shd w:val="clear" w:color="auto" w:fill="FFFFFF"/>
            <w:tcMar>
              <w:top w:w="15" w:type="dxa"/>
              <w:left w:w="108" w:type="dxa"/>
              <w:bottom w:w="0" w:type="dxa"/>
              <w:right w:w="108" w:type="dxa"/>
            </w:tcMar>
            <w:vAlign w:val="center"/>
          </w:tcPr>
          <w:p w14:paraId="5024DF96" w14:textId="77777777" w:rsidR="00BC01B4" w:rsidRPr="00330A1E" w:rsidRDefault="00BC01B4" w:rsidP="00704D20">
            <w:pPr>
              <w:jc w:val="center"/>
              <w:rPr>
                <w:sz w:val="20"/>
              </w:rPr>
            </w:pPr>
          </w:p>
        </w:tc>
        <w:tc>
          <w:tcPr>
            <w:tcW w:w="2742" w:type="dxa"/>
            <w:shd w:val="clear" w:color="auto" w:fill="FFFFFF"/>
            <w:tcMar>
              <w:top w:w="15" w:type="dxa"/>
              <w:left w:w="108" w:type="dxa"/>
              <w:bottom w:w="0" w:type="dxa"/>
              <w:right w:w="108" w:type="dxa"/>
            </w:tcMar>
            <w:vAlign w:val="center"/>
          </w:tcPr>
          <w:p w14:paraId="31A25F20" w14:textId="631A690A" w:rsidR="00BC01B4" w:rsidRDefault="00BC01B4" w:rsidP="00704D20">
            <w:pPr>
              <w:jc w:val="center"/>
              <w:rPr>
                <w:sz w:val="16"/>
                <w:szCs w:val="18"/>
                <w:lang w:eastAsia="ko-KR"/>
              </w:rPr>
            </w:pPr>
            <w:r w:rsidRPr="00BC01B4">
              <w:rPr>
                <w:sz w:val="16"/>
                <w:szCs w:val="18"/>
                <w:lang w:eastAsia="ko-KR"/>
              </w:rPr>
              <w:t>ming.gan@huawei.com</w:t>
            </w:r>
          </w:p>
        </w:tc>
      </w:tr>
    </w:tbl>
    <w:p w14:paraId="0DC9FA44" w14:textId="77777777" w:rsidR="007C67E6" w:rsidRDefault="007C67E6">
      <w:pPr>
        <w:pStyle w:val="T1"/>
        <w:spacing w:after="120"/>
        <w:rPr>
          <w:sz w:val="22"/>
        </w:rPr>
      </w:pPr>
    </w:p>
    <w:p w14:paraId="1892AD57" w14:textId="53920AE8" w:rsidR="00F44D0F" w:rsidRDefault="007668E4" w:rsidP="007668E4">
      <w:pPr>
        <w:pStyle w:val="T1"/>
        <w:tabs>
          <w:tab w:val="left" w:pos="7948"/>
        </w:tabs>
        <w:spacing w:after="120"/>
        <w:jc w:val="left"/>
        <w:rPr>
          <w:sz w:val="22"/>
        </w:rPr>
      </w:pPr>
      <w:r>
        <w:rPr>
          <w:sz w:val="22"/>
        </w:rPr>
        <w:tab/>
      </w:r>
    </w:p>
    <w:p w14:paraId="4E10A3A5" w14:textId="77777777" w:rsidR="00A64D7D" w:rsidRDefault="00A64D7D">
      <w:pPr>
        <w:pStyle w:val="T1"/>
        <w:spacing w:after="120"/>
        <w:rPr>
          <w:sz w:val="22"/>
        </w:rPr>
      </w:pPr>
    </w:p>
    <w:p w14:paraId="6F62BDE4" w14:textId="77777777" w:rsidR="00A64D7D" w:rsidRDefault="00A64D7D">
      <w:pPr>
        <w:pStyle w:val="T1"/>
        <w:spacing w:after="120"/>
        <w:rPr>
          <w:sz w:val="22"/>
        </w:rPr>
      </w:pPr>
    </w:p>
    <w:p w14:paraId="3A1BC293" w14:textId="77777777" w:rsidR="00A64D7D" w:rsidRDefault="00A64D7D">
      <w:pPr>
        <w:pStyle w:val="T1"/>
        <w:spacing w:after="120"/>
        <w:rPr>
          <w:sz w:val="22"/>
        </w:rPr>
      </w:pPr>
    </w:p>
    <w:p w14:paraId="560446DC" w14:textId="2BABA67C" w:rsidR="00CA09B2" w:rsidRDefault="00A71BE9">
      <w:pPr>
        <w:pStyle w:val="T1"/>
        <w:spacing w:after="120"/>
        <w:rPr>
          <w:sz w:val="22"/>
        </w:rPr>
      </w:pPr>
      <w:r>
        <w:rPr>
          <w:noProof/>
          <w:lang w:val="en-US" w:eastAsia="ko-KR"/>
        </w:rPr>
        <mc:AlternateContent>
          <mc:Choice Requires="wps">
            <w:drawing>
              <wp:anchor distT="0" distB="0" distL="114300" distR="114300" simplePos="0" relativeHeight="251657728" behindDoc="0" locked="0" layoutInCell="0" allowOverlap="1" wp14:anchorId="39AF4806" wp14:editId="619EFF0E">
                <wp:simplePos x="0" y="0"/>
                <wp:positionH relativeFrom="column">
                  <wp:posOffset>-67945</wp:posOffset>
                </wp:positionH>
                <wp:positionV relativeFrom="paragraph">
                  <wp:posOffset>205105</wp:posOffset>
                </wp:positionV>
                <wp:extent cx="5943600" cy="1821180"/>
                <wp:effectExtent l="0" t="0" r="0" b="762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1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109E10" w14:textId="77777777" w:rsidR="0013066F" w:rsidRDefault="0013066F">
                            <w:pPr>
                              <w:pStyle w:val="T1"/>
                              <w:spacing w:after="120"/>
                            </w:pPr>
                            <w:r>
                              <w:t>Abstract</w:t>
                            </w:r>
                          </w:p>
                          <w:p w14:paraId="1A8CAB59" w14:textId="631D1E47" w:rsidR="0013066F" w:rsidRDefault="0013066F" w:rsidP="00AC32D5">
                            <w:pPr>
                              <w:jc w:val="both"/>
                              <w:rPr>
                                <w:lang w:eastAsia="ko-KR"/>
                              </w:rPr>
                            </w:pPr>
                            <w:r>
                              <w:rPr>
                                <w:rFonts w:hint="eastAsia"/>
                                <w:lang w:eastAsia="ko-KR"/>
                              </w:rPr>
                              <w:t>This submission propos</w:t>
                            </w:r>
                            <w:r>
                              <w:rPr>
                                <w:lang w:eastAsia="ko-KR"/>
                              </w:rPr>
                              <w:t>es</w:t>
                            </w:r>
                            <w:r>
                              <w:rPr>
                                <w:rFonts w:hint="eastAsia"/>
                                <w:lang w:eastAsia="ko-KR"/>
                              </w:rPr>
                              <w:t xml:space="preserve"> </w:t>
                            </w:r>
                            <w:r w:rsidR="001E3713">
                              <w:rPr>
                                <w:lang w:eastAsia="ko-KR"/>
                              </w:rPr>
                              <w:t>resolution for</w:t>
                            </w:r>
                            <w:r>
                              <w:rPr>
                                <w:lang w:eastAsia="ko-KR"/>
                              </w:rPr>
                              <w:t xml:space="preserve"> </w:t>
                            </w:r>
                            <w:r w:rsidR="001E3713">
                              <w:rPr>
                                <w:lang w:eastAsia="ko-KR"/>
                              </w:rPr>
                              <w:t xml:space="preserve">comments </w:t>
                            </w:r>
                            <w:r>
                              <w:rPr>
                                <w:lang w:eastAsia="ko-KR"/>
                              </w:rPr>
                              <w:t xml:space="preserve">related to </w:t>
                            </w:r>
                            <w:proofErr w:type="spellStart"/>
                            <w:r>
                              <w:rPr>
                                <w:lang w:eastAsia="ko-KR"/>
                              </w:rPr>
                              <w:t>TG</w:t>
                            </w:r>
                            <w:r w:rsidR="001E3713">
                              <w:rPr>
                                <w:lang w:eastAsia="ko-KR"/>
                              </w:rPr>
                              <w:t>be</w:t>
                            </w:r>
                            <w:proofErr w:type="spellEnd"/>
                            <w:r>
                              <w:rPr>
                                <w:lang w:eastAsia="ko-KR"/>
                              </w:rPr>
                              <w:t xml:space="preserve"> D</w:t>
                            </w:r>
                            <w:r w:rsidR="001E3713">
                              <w:rPr>
                                <w:lang w:eastAsia="ko-KR"/>
                              </w:rPr>
                              <w:t>0</w:t>
                            </w:r>
                            <w:r w:rsidR="00A80838">
                              <w:rPr>
                                <w:lang w:eastAsia="ko-KR"/>
                              </w:rPr>
                              <w:t>.</w:t>
                            </w:r>
                            <w:r w:rsidR="001E3713">
                              <w:rPr>
                                <w:lang w:eastAsia="ko-KR"/>
                              </w:rPr>
                              <w:t>3</w:t>
                            </w:r>
                            <w:r>
                              <w:rPr>
                                <w:lang w:eastAsia="ko-KR"/>
                              </w:rPr>
                              <w:t xml:space="preserve"> with the following CID</w:t>
                            </w:r>
                            <w:r w:rsidR="001E3713">
                              <w:rPr>
                                <w:lang w:eastAsia="ko-KR"/>
                              </w:rPr>
                              <w:t>s</w:t>
                            </w:r>
                            <w:r>
                              <w:rPr>
                                <w:lang w:eastAsia="ko-KR"/>
                              </w:rPr>
                              <w:t xml:space="preserve"> (</w:t>
                            </w:r>
                            <w:r w:rsidR="001E3713">
                              <w:rPr>
                                <w:lang w:eastAsia="ko-KR"/>
                              </w:rPr>
                              <w:t>5</w:t>
                            </w:r>
                            <w:r w:rsidRPr="00126539">
                              <w:rPr>
                                <w:b/>
                                <w:lang w:eastAsia="ko-KR"/>
                              </w:rPr>
                              <w:t xml:space="preserve"> CID</w:t>
                            </w:r>
                            <w:r w:rsidR="001E3713">
                              <w:rPr>
                                <w:b/>
                                <w:lang w:eastAsia="ko-KR"/>
                              </w:rPr>
                              <w:t>s</w:t>
                            </w:r>
                            <w:r>
                              <w:rPr>
                                <w:lang w:eastAsia="ko-KR"/>
                              </w:rPr>
                              <w:t>):</w:t>
                            </w:r>
                          </w:p>
                          <w:p w14:paraId="21963F83" w14:textId="04F788C6" w:rsidR="0013066F" w:rsidRDefault="001E3713" w:rsidP="004D6280">
                            <w:pPr>
                              <w:pStyle w:val="ae"/>
                              <w:numPr>
                                <w:ilvl w:val="0"/>
                                <w:numId w:val="3"/>
                              </w:numPr>
                              <w:jc w:val="both"/>
                            </w:pPr>
                            <w:r w:rsidRPr="001E3713">
                              <w:rPr>
                                <w:rFonts w:hint="eastAsia"/>
                                <w:lang w:eastAsia="ko-KR"/>
                              </w:rPr>
                              <w:t>1892, 1893</w:t>
                            </w:r>
                            <w:r w:rsidRPr="001E3713">
                              <w:rPr>
                                <w:lang w:eastAsia="ko-KR"/>
                              </w:rPr>
                              <w:t xml:space="preserve">, </w:t>
                            </w:r>
                            <w:r w:rsidRPr="001E3713">
                              <w:rPr>
                                <w:rFonts w:hint="eastAsia"/>
                                <w:lang w:eastAsia="ko-KR"/>
                              </w:rPr>
                              <w:t>1899, 1974, and 2818</w:t>
                            </w:r>
                          </w:p>
                          <w:p w14:paraId="1C0F57B0" w14:textId="77777777" w:rsidR="0057392F" w:rsidRDefault="0057392F" w:rsidP="0057392F">
                            <w:pPr>
                              <w:jc w:val="both"/>
                              <w:rPr>
                                <w:lang w:eastAsia="ko-KR"/>
                              </w:rPr>
                            </w:pPr>
                          </w:p>
                          <w:p w14:paraId="13A3BF46" w14:textId="77777777" w:rsidR="0057392F" w:rsidRDefault="0057392F" w:rsidP="0057392F">
                            <w:pPr>
                              <w:jc w:val="both"/>
                              <w:rPr>
                                <w:lang w:eastAsia="ko-KR"/>
                              </w:rPr>
                            </w:pPr>
                            <w:r>
                              <w:rPr>
                                <w:lang w:eastAsia="ko-KR"/>
                              </w:rPr>
                              <w:t>Revisions:</w:t>
                            </w:r>
                          </w:p>
                          <w:p w14:paraId="0BEDAD16" w14:textId="77777777" w:rsidR="0057392F" w:rsidRDefault="0057392F" w:rsidP="0057392F">
                            <w:pPr>
                              <w:jc w:val="both"/>
                              <w:rPr>
                                <w:lang w:eastAsia="ko-KR"/>
                              </w:rPr>
                            </w:pPr>
                            <w:r>
                              <w:rPr>
                                <w:lang w:eastAsia="ko-KR"/>
                              </w:rPr>
                              <w:t xml:space="preserve">- Rev 0: Initial version of the document. </w:t>
                            </w:r>
                          </w:p>
                          <w:p w14:paraId="379E8402" w14:textId="3DE1F1C2" w:rsidR="00F6574D" w:rsidRDefault="00F6574D" w:rsidP="0057392F">
                            <w:pPr>
                              <w:jc w:val="both"/>
                              <w:rPr>
                                <w:lang w:eastAsia="ko-KR"/>
                              </w:rPr>
                            </w:pPr>
                            <w:r>
                              <w:rPr>
                                <w:lang w:eastAsia="ko-KR"/>
                              </w:rPr>
                              <w:t xml:space="preserve">- </w:t>
                            </w:r>
                            <w:r>
                              <w:rPr>
                                <w:rFonts w:hint="eastAsia"/>
                                <w:lang w:eastAsia="ko-KR"/>
                              </w:rPr>
                              <w:t xml:space="preserve">Rev 1: </w:t>
                            </w:r>
                            <w:proofErr w:type="spellStart"/>
                            <w:r>
                              <w:rPr>
                                <w:lang w:eastAsia="ko-KR"/>
                              </w:rPr>
                              <w:t>Xiandong’s</w:t>
                            </w:r>
                            <w:proofErr w:type="spellEnd"/>
                            <w:r>
                              <w:rPr>
                                <w:lang w:eastAsia="ko-KR"/>
                              </w:rPr>
                              <w:t xml:space="preserve"> comment, check </w:t>
                            </w:r>
                            <w:r>
                              <w:rPr>
                                <w:lang w:eastAsia="ko-KR"/>
                              </w:rPr>
                              <w:sym w:font="Wingdings" w:char="F0E8"/>
                            </w:r>
                            <w:r>
                              <w:rPr>
                                <w:lang w:eastAsia="ko-KR"/>
                              </w:rPr>
                              <w:t xml:space="preserve"> </w:t>
                            </w:r>
                            <w:r w:rsidRPr="004A429D">
                              <w:rPr>
                                <w:lang w:eastAsia="ko-KR"/>
                              </w:rPr>
                              <w:t>parse</w:t>
                            </w:r>
                          </w:p>
                          <w:p w14:paraId="111A05CA" w14:textId="06E5D05D" w:rsidR="009D4282" w:rsidRDefault="009D4282" w:rsidP="0057392F">
                            <w:pPr>
                              <w:jc w:val="both"/>
                              <w:rPr>
                                <w:lang w:eastAsia="ko-KR"/>
                              </w:rPr>
                            </w:pPr>
                            <w:r>
                              <w:rPr>
                                <w:lang w:eastAsia="ko-KR"/>
                              </w:rPr>
                              <w:t xml:space="preserve">- </w:t>
                            </w:r>
                            <w:r>
                              <w:rPr>
                                <w:rFonts w:hint="eastAsia"/>
                                <w:lang w:eastAsia="ko-KR"/>
                              </w:rPr>
                              <w:t xml:space="preserve">Rev </w:t>
                            </w:r>
                            <w:r>
                              <w:rPr>
                                <w:lang w:eastAsia="ko-KR"/>
                              </w:rPr>
                              <w:t>2</w:t>
                            </w:r>
                            <w:r>
                              <w:rPr>
                                <w:rFonts w:hint="eastAsia"/>
                                <w:lang w:eastAsia="ko-KR"/>
                              </w:rPr>
                              <w:t xml:space="preserve">: </w:t>
                            </w:r>
                            <w:r>
                              <w:rPr>
                                <w:lang w:eastAsia="ko-KR"/>
                              </w:rPr>
                              <w:t>Ming’s comments</w:t>
                            </w:r>
                            <w:ins w:id="0" w:author="김정기/책임연구원/차세대표준(연)ICS팀(jeongki.kim@lge.com)" w:date="2021-03-30T17:01:00Z">
                              <w:r w:rsidR="00D23B12">
                                <w:rPr>
                                  <w:lang w:eastAsia="ko-KR"/>
                                </w:rPr>
                                <w:t>: added the text of</w:t>
                              </w:r>
                            </w:ins>
                            <w:ins w:id="1" w:author="김정기/책임연구원/차세대표준(연)ICS팀(jeongki.kim@lge.com)" w:date="2021-03-31T14:01:00Z">
                              <w:r w:rsidR="004A429D">
                                <w:rPr>
                                  <w:lang w:eastAsia="ko-KR"/>
                                </w:rPr>
                                <w:t xml:space="preserve"> the MLD</w:t>
                              </w:r>
                            </w:ins>
                            <w:ins w:id="2" w:author="김정기/책임연구원/차세대표준(연)ICS팀(jeongki.kim@lge.com)" w:date="2021-03-30T17:01:00Z">
                              <w:r w:rsidR="00D23B12">
                                <w:rPr>
                                  <w:lang w:eastAsia="ko-KR"/>
                                </w:rPr>
                                <w:t xml:space="preserve"> not supporting the </w:t>
                              </w:r>
                            </w:ins>
                            <w:ins w:id="3" w:author="김정기/책임연구원/차세대표준(연)ICS팀(jeongki.kim@lge.com)" w:date="2021-03-31T14:02:00Z">
                              <w:r w:rsidR="004A429D">
                                <w:rPr>
                                  <w:lang w:eastAsia="ko-KR"/>
                                </w:rPr>
                                <w:t>C</w:t>
                              </w:r>
                            </w:ins>
                            <w:ins w:id="4" w:author="김정기/책임연구원/차세대표준(연)ICS팀(jeongki.kim@lge.com)" w:date="2021-03-30T17:01:00Z">
                              <w:r w:rsidR="00D23B12">
                                <w:rPr>
                                  <w:lang w:eastAsia="ko-KR"/>
                                </w:rPr>
                                <w:t xml:space="preserve">ritical </w:t>
                              </w:r>
                            </w:ins>
                            <w:ins w:id="5" w:author="김정기/책임연구원/차세대표준(연)ICS팀(jeongki.kim@lge.com)" w:date="2021-03-31T14:02:00Z">
                              <w:r w:rsidR="004A429D">
                                <w:rPr>
                                  <w:lang w:eastAsia="ko-KR"/>
                                </w:rPr>
                                <w:t>U</w:t>
                              </w:r>
                            </w:ins>
                            <w:ins w:id="6" w:author="김정기/책임연구원/차세대표준(연)ICS팀(jeongki.kim@lge.com)" w:date="2021-03-30T17:02:00Z">
                              <w:r w:rsidR="00D23B12">
                                <w:rPr>
                                  <w:lang w:eastAsia="ko-KR"/>
                                </w:rPr>
                                <w:t>pdate</w:t>
                              </w:r>
                            </w:ins>
                            <w:ins w:id="7" w:author="김정기/책임연구원/차세대표준(연)ICS팀(jeongki.kim@lge.com)" w:date="2021-03-31T14:02:00Z">
                              <w:r w:rsidR="004A429D">
                                <w:rPr>
                                  <w:lang w:eastAsia="ko-KR"/>
                                </w:rPr>
                                <w:t xml:space="preserve"> Flag</w:t>
                              </w:r>
                            </w:ins>
                            <w:ins w:id="8" w:author="김정기/책임연구원/차세대표준(연)ICS팀(jeongki.kim@lge.com)" w:date="2021-03-30T17:01:00Z">
                              <w:r w:rsidR="00D23B12">
                                <w:rPr>
                                  <w:lang w:eastAsia="ko-KR"/>
                                </w:rPr>
                                <w:t xml:space="preserve"> </w:t>
                              </w:r>
                            </w:ins>
                            <w:ins w:id="9" w:author="김정기/책임연구원/차세대표준(연)ICS팀(jeongki.kim@lge.com)" w:date="2021-03-30T17:02:00Z">
                              <w:r w:rsidR="00D23B12">
                                <w:rPr>
                                  <w:lang w:eastAsia="ko-KR"/>
                                </w:rPr>
                                <w:t>with</w:t>
                              </w:r>
                            </w:ins>
                            <w:ins w:id="10" w:author="김정기/책임연구원/차세대표준(연)ICS팀(jeongki.kim@lge.com)" w:date="2021-03-31T14:01:00Z">
                              <w:r w:rsidR="004A429D">
                                <w:rPr>
                                  <w:lang w:eastAsia="ko-KR"/>
                                </w:rPr>
                                <w:t xml:space="preserve"> some</w:t>
                              </w:r>
                            </w:ins>
                            <w:ins w:id="11" w:author="김정기/책임연구원/차세대표준(연)ICS팀(jeongki.kim@lge.com)" w:date="2021-03-30T17:02:00Z">
                              <w:r w:rsidR="00D23B12">
                                <w:rPr>
                                  <w:lang w:eastAsia="ko-KR"/>
                                </w:rPr>
                                <w:t xml:space="preserve"> clarified text.</w:t>
                              </w:r>
                            </w:ins>
                            <w:del w:id="12" w:author="김정기/책임연구원/차세대표준(연)ICS팀(jeongki.kim@lge.com)" w:date="2021-03-30T16:56:00Z">
                              <w:r w:rsidDel="00D23B12">
                                <w:rPr>
                                  <w:lang w:eastAsia="ko-KR"/>
                                </w:rPr>
                                <w:delText>,</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AF4806" id="_x0000_t202" coordsize="21600,21600" o:spt="202" path="m,l,21600r21600,l21600,xe">
                <v:stroke joinstyle="miter"/>
                <v:path gradientshapeok="t" o:connecttype="rect"/>
              </v:shapetype>
              <v:shape id="Text Box 3" o:spid="_x0000_s1026" type="#_x0000_t202" style="position:absolute;left:0;text-align:left;margin-left:-5.35pt;margin-top:16.15pt;width:468pt;height:14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" o:allowincell="f" stroked="f">
                <v:textbox>
                  <w:txbxContent>
                    <w:p w14:paraId="6A109E10" w14:textId="77777777" w:rsidR="0013066F" w:rsidRDefault="0013066F">
                      <w:pPr>
                        <w:pStyle w:val="T1"/>
                        <w:spacing w:after="120"/>
                      </w:pPr>
                      <w:r>
                        <w:t>Abstract</w:t>
                      </w:r>
                    </w:p>
                    <w:p w14:paraId="1A8CAB59" w14:textId="631D1E47" w:rsidR="0013066F" w:rsidRDefault="0013066F" w:rsidP="00AC32D5">
                      <w:pPr>
                        <w:jc w:val="both"/>
                        <w:rPr>
                          <w:lang w:eastAsia="ko-KR"/>
                        </w:rPr>
                      </w:pPr>
                      <w:r>
                        <w:rPr>
                          <w:rFonts w:hint="eastAsia"/>
                          <w:lang w:eastAsia="ko-KR"/>
                        </w:rPr>
                        <w:t>This submission propos</w:t>
                      </w:r>
                      <w:r>
                        <w:rPr>
                          <w:lang w:eastAsia="ko-KR"/>
                        </w:rPr>
                        <w:t>es</w:t>
                      </w:r>
                      <w:r>
                        <w:rPr>
                          <w:rFonts w:hint="eastAsia"/>
                          <w:lang w:eastAsia="ko-KR"/>
                        </w:rPr>
                        <w:t xml:space="preserve"> </w:t>
                      </w:r>
                      <w:r w:rsidR="001E3713">
                        <w:rPr>
                          <w:lang w:eastAsia="ko-KR"/>
                        </w:rPr>
                        <w:t>resolution for</w:t>
                      </w:r>
                      <w:r>
                        <w:rPr>
                          <w:lang w:eastAsia="ko-KR"/>
                        </w:rPr>
                        <w:t xml:space="preserve"> </w:t>
                      </w:r>
                      <w:r w:rsidR="001E3713">
                        <w:rPr>
                          <w:lang w:eastAsia="ko-KR"/>
                        </w:rPr>
                        <w:t xml:space="preserve">comments </w:t>
                      </w:r>
                      <w:r>
                        <w:rPr>
                          <w:lang w:eastAsia="ko-KR"/>
                        </w:rPr>
                        <w:t xml:space="preserve">related to </w:t>
                      </w:r>
                      <w:proofErr w:type="spellStart"/>
                      <w:r>
                        <w:rPr>
                          <w:lang w:eastAsia="ko-KR"/>
                        </w:rPr>
                        <w:t>TG</w:t>
                      </w:r>
                      <w:r w:rsidR="001E3713">
                        <w:rPr>
                          <w:lang w:eastAsia="ko-KR"/>
                        </w:rPr>
                        <w:t>be</w:t>
                      </w:r>
                      <w:proofErr w:type="spellEnd"/>
                      <w:r>
                        <w:rPr>
                          <w:lang w:eastAsia="ko-KR"/>
                        </w:rPr>
                        <w:t xml:space="preserve"> D</w:t>
                      </w:r>
                      <w:r w:rsidR="001E3713">
                        <w:rPr>
                          <w:lang w:eastAsia="ko-KR"/>
                        </w:rPr>
                        <w:t>0</w:t>
                      </w:r>
                      <w:r w:rsidR="00A80838">
                        <w:rPr>
                          <w:lang w:eastAsia="ko-KR"/>
                        </w:rPr>
                        <w:t>.</w:t>
                      </w:r>
                      <w:r w:rsidR="001E3713">
                        <w:rPr>
                          <w:lang w:eastAsia="ko-KR"/>
                        </w:rPr>
                        <w:t>3</w:t>
                      </w:r>
                      <w:r>
                        <w:rPr>
                          <w:lang w:eastAsia="ko-KR"/>
                        </w:rPr>
                        <w:t xml:space="preserve"> with the following CID</w:t>
                      </w:r>
                      <w:r w:rsidR="001E3713">
                        <w:rPr>
                          <w:lang w:eastAsia="ko-KR"/>
                        </w:rPr>
                        <w:t>s</w:t>
                      </w:r>
                      <w:r>
                        <w:rPr>
                          <w:lang w:eastAsia="ko-KR"/>
                        </w:rPr>
                        <w:t xml:space="preserve"> (</w:t>
                      </w:r>
                      <w:r w:rsidR="001E3713">
                        <w:rPr>
                          <w:lang w:eastAsia="ko-KR"/>
                        </w:rPr>
                        <w:t>5</w:t>
                      </w:r>
                      <w:r w:rsidRPr="00126539">
                        <w:rPr>
                          <w:b/>
                          <w:lang w:eastAsia="ko-KR"/>
                        </w:rPr>
                        <w:t xml:space="preserve"> CID</w:t>
                      </w:r>
                      <w:r w:rsidR="001E3713">
                        <w:rPr>
                          <w:b/>
                          <w:lang w:eastAsia="ko-KR"/>
                        </w:rPr>
                        <w:t>s</w:t>
                      </w:r>
                      <w:r>
                        <w:rPr>
                          <w:lang w:eastAsia="ko-KR"/>
                        </w:rPr>
                        <w:t>):</w:t>
                      </w:r>
                    </w:p>
                    <w:p w14:paraId="21963F83" w14:textId="04F788C6" w:rsidR="0013066F" w:rsidRDefault="001E3713" w:rsidP="004D6280">
                      <w:pPr>
                        <w:pStyle w:val="ae"/>
                        <w:numPr>
                          <w:ilvl w:val="0"/>
                          <w:numId w:val="3"/>
                        </w:numPr>
                        <w:jc w:val="both"/>
                      </w:pPr>
                      <w:r w:rsidRPr="001E3713">
                        <w:rPr>
                          <w:rFonts w:hint="eastAsia"/>
                          <w:lang w:eastAsia="ko-KR"/>
                        </w:rPr>
                        <w:t>1892, 1893</w:t>
                      </w:r>
                      <w:r w:rsidRPr="001E3713">
                        <w:rPr>
                          <w:lang w:eastAsia="ko-KR"/>
                        </w:rPr>
                        <w:t xml:space="preserve">, </w:t>
                      </w:r>
                      <w:r w:rsidRPr="001E3713">
                        <w:rPr>
                          <w:rFonts w:hint="eastAsia"/>
                          <w:lang w:eastAsia="ko-KR"/>
                        </w:rPr>
                        <w:t>1899, 1974, and 2818</w:t>
                      </w:r>
                    </w:p>
                    <w:p w14:paraId="1C0F57B0" w14:textId="77777777" w:rsidR="0057392F" w:rsidRDefault="0057392F" w:rsidP="0057392F">
                      <w:pPr>
                        <w:jc w:val="both"/>
                        <w:rPr>
                          <w:lang w:eastAsia="ko-KR"/>
                        </w:rPr>
                      </w:pPr>
                    </w:p>
                    <w:p w14:paraId="13A3BF46" w14:textId="77777777" w:rsidR="0057392F" w:rsidRDefault="0057392F" w:rsidP="0057392F">
                      <w:pPr>
                        <w:jc w:val="both"/>
                        <w:rPr>
                          <w:lang w:eastAsia="ko-KR"/>
                        </w:rPr>
                      </w:pPr>
                      <w:r>
                        <w:rPr>
                          <w:lang w:eastAsia="ko-KR"/>
                        </w:rPr>
                        <w:t>Revisions:</w:t>
                      </w:r>
                    </w:p>
                    <w:p w14:paraId="0BEDAD16" w14:textId="77777777" w:rsidR="0057392F" w:rsidRDefault="0057392F" w:rsidP="0057392F">
                      <w:pPr>
                        <w:jc w:val="both"/>
                        <w:rPr>
                          <w:lang w:eastAsia="ko-KR"/>
                        </w:rPr>
                      </w:pPr>
                      <w:r>
                        <w:rPr>
                          <w:lang w:eastAsia="ko-KR"/>
                        </w:rPr>
                        <w:t xml:space="preserve">- Rev 0: Initial version of the document. </w:t>
                      </w:r>
                    </w:p>
                    <w:p w14:paraId="379E8402" w14:textId="3DE1F1C2" w:rsidR="00F6574D" w:rsidRDefault="00F6574D" w:rsidP="0057392F">
                      <w:pPr>
                        <w:jc w:val="both"/>
                        <w:rPr>
                          <w:lang w:eastAsia="ko-KR"/>
                        </w:rPr>
                      </w:pPr>
                      <w:r>
                        <w:rPr>
                          <w:lang w:eastAsia="ko-KR"/>
                        </w:rPr>
                        <w:t xml:space="preserve">- </w:t>
                      </w:r>
                      <w:r>
                        <w:rPr>
                          <w:rFonts w:hint="eastAsia"/>
                          <w:lang w:eastAsia="ko-KR"/>
                        </w:rPr>
                        <w:t xml:space="preserve">Rev 1: </w:t>
                      </w:r>
                      <w:proofErr w:type="spellStart"/>
                      <w:r>
                        <w:rPr>
                          <w:lang w:eastAsia="ko-KR"/>
                        </w:rPr>
                        <w:t>Xiandong’s</w:t>
                      </w:r>
                      <w:proofErr w:type="spellEnd"/>
                      <w:r>
                        <w:rPr>
                          <w:lang w:eastAsia="ko-KR"/>
                        </w:rPr>
                        <w:t xml:space="preserve"> comment, check </w:t>
                      </w:r>
                      <w:r>
                        <w:rPr>
                          <w:lang w:eastAsia="ko-KR"/>
                        </w:rPr>
                        <w:sym w:font="Wingdings" w:char="F0E8"/>
                      </w:r>
                      <w:r>
                        <w:rPr>
                          <w:lang w:eastAsia="ko-KR"/>
                        </w:rPr>
                        <w:t xml:space="preserve"> </w:t>
                      </w:r>
                      <w:r w:rsidRPr="004A429D">
                        <w:rPr>
                          <w:lang w:eastAsia="ko-KR"/>
                        </w:rPr>
                        <w:t>parse</w:t>
                      </w:r>
                    </w:p>
                    <w:p w14:paraId="111A05CA" w14:textId="06E5D05D" w:rsidR="009D4282" w:rsidRDefault="009D4282" w:rsidP="0057392F">
                      <w:pPr>
                        <w:jc w:val="both"/>
                        <w:rPr>
                          <w:lang w:eastAsia="ko-KR"/>
                        </w:rPr>
                      </w:pPr>
                      <w:r>
                        <w:rPr>
                          <w:lang w:eastAsia="ko-KR"/>
                        </w:rPr>
                        <w:t xml:space="preserve">- </w:t>
                      </w:r>
                      <w:r>
                        <w:rPr>
                          <w:rFonts w:hint="eastAsia"/>
                          <w:lang w:eastAsia="ko-KR"/>
                        </w:rPr>
                        <w:t xml:space="preserve">Rev </w:t>
                      </w:r>
                      <w:r>
                        <w:rPr>
                          <w:lang w:eastAsia="ko-KR"/>
                        </w:rPr>
                        <w:t>2</w:t>
                      </w:r>
                      <w:r>
                        <w:rPr>
                          <w:rFonts w:hint="eastAsia"/>
                          <w:lang w:eastAsia="ko-KR"/>
                        </w:rPr>
                        <w:t xml:space="preserve">: </w:t>
                      </w:r>
                      <w:r>
                        <w:rPr>
                          <w:lang w:eastAsia="ko-KR"/>
                        </w:rPr>
                        <w:t>Ming’s comments</w:t>
                      </w:r>
                      <w:ins w:id="13" w:author="김정기/책임연구원/차세대표준(연)ICS팀(jeongki.kim@lge.com)" w:date="2021-03-30T17:01:00Z">
                        <w:r w:rsidR="00D23B12">
                          <w:rPr>
                            <w:lang w:eastAsia="ko-KR"/>
                          </w:rPr>
                          <w:t>: added the text of</w:t>
                        </w:r>
                      </w:ins>
                      <w:ins w:id="14" w:author="김정기/책임연구원/차세대표준(연)ICS팀(jeongki.kim@lge.com)" w:date="2021-03-31T14:01:00Z">
                        <w:r w:rsidR="004A429D">
                          <w:rPr>
                            <w:lang w:eastAsia="ko-KR"/>
                          </w:rPr>
                          <w:t xml:space="preserve"> the MLD</w:t>
                        </w:r>
                      </w:ins>
                      <w:ins w:id="15" w:author="김정기/책임연구원/차세대표준(연)ICS팀(jeongki.kim@lge.com)" w:date="2021-03-30T17:01:00Z">
                        <w:r w:rsidR="00D23B12">
                          <w:rPr>
                            <w:lang w:eastAsia="ko-KR"/>
                          </w:rPr>
                          <w:t xml:space="preserve"> not supporting the </w:t>
                        </w:r>
                      </w:ins>
                      <w:ins w:id="16" w:author="김정기/책임연구원/차세대표준(연)ICS팀(jeongki.kim@lge.com)" w:date="2021-03-31T14:02:00Z">
                        <w:r w:rsidR="004A429D">
                          <w:rPr>
                            <w:lang w:eastAsia="ko-KR"/>
                          </w:rPr>
                          <w:t>C</w:t>
                        </w:r>
                      </w:ins>
                      <w:ins w:id="17" w:author="김정기/책임연구원/차세대표준(연)ICS팀(jeongki.kim@lge.com)" w:date="2021-03-30T17:01:00Z">
                        <w:r w:rsidR="00D23B12">
                          <w:rPr>
                            <w:lang w:eastAsia="ko-KR"/>
                          </w:rPr>
                          <w:t xml:space="preserve">ritical </w:t>
                        </w:r>
                      </w:ins>
                      <w:ins w:id="18" w:author="김정기/책임연구원/차세대표준(연)ICS팀(jeongki.kim@lge.com)" w:date="2021-03-31T14:02:00Z">
                        <w:r w:rsidR="004A429D">
                          <w:rPr>
                            <w:lang w:eastAsia="ko-KR"/>
                          </w:rPr>
                          <w:t>U</w:t>
                        </w:r>
                      </w:ins>
                      <w:ins w:id="19" w:author="김정기/책임연구원/차세대표준(연)ICS팀(jeongki.kim@lge.com)" w:date="2021-03-30T17:02:00Z">
                        <w:r w:rsidR="00D23B12">
                          <w:rPr>
                            <w:lang w:eastAsia="ko-KR"/>
                          </w:rPr>
                          <w:t>pdate</w:t>
                        </w:r>
                      </w:ins>
                      <w:ins w:id="20" w:author="김정기/책임연구원/차세대표준(연)ICS팀(jeongki.kim@lge.com)" w:date="2021-03-31T14:02:00Z">
                        <w:r w:rsidR="004A429D">
                          <w:rPr>
                            <w:lang w:eastAsia="ko-KR"/>
                          </w:rPr>
                          <w:t xml:space="preserve"> Flag</w:t>
                        </w:r>
                      </w:ins>
                      <w:ins w:id="21" w:author="김정기/책임연구원/차세대표준(연)ICS팀(jeongki.kim@lge.com)" w:date="2021-03-30T17:01:00Z">
                        <w:r w:rsidR="00D23B12">
                          <w:rPr>
                            <w:lang w:eastAsia="ko-KR"/>
                          </w:rPr>
                          <w:t xml:space="preserve"> </w:t>
                        </w:r>
                      </w:ins>
                      <w:ins w:id="22" w:author="김정기/책임연구원/차세대표준(연)ICS팀(jeongki.kim@lge.com)" w:date="2021-03-30T17:02:00Z">
                        <w:r w:rsidR="00D23B12">
                          <w:rPr>
                            <w:lang w:eastAsia="ko-KR"/>
                          </w:rPr>
                          <w:t>with</w:t>
                        </w:r>
                      </w:ins>
                      <w:ins w:id="23" w:author="김정기/책임연구원/차세대표준(연)ICS팀(jeongki.kim@lge.com)" w:date="2021-03-31T14:01:00Z">
                        <w:r w:rsidR="004A429D">
                          <w:rPr>
                            <w:lang w:eastAsia="ko-KR"/>
                          </w:rPr>
                          <w:t xml:space="preserve"> some</w:t>
                        </w:r>
                      </w:ins>
                      <w:ins w:id="24" w:author="김정기/책임연구원/차세대표준(연)ICS팀(jeongki.kim@lge.com)" w:date="2021-03-30T17:02:00Z">
                        <w:r w:rsidR="00D23B12">
                          <w:rPr>
                            <w:lang w:eastAsia="ko-KR"/>
                          </w:rPr>
                          <w:t xml:space="preserve"> clarified text.</w:t>
                        </w:r>
                      </w:ins>
                      <w:del w:id="25" w:author="김정기/책임연구원/차세대표준(연)ICS팀(jeongki.kim@lge.com)" w:date="2021-03-30T16:56:00Z">
                        <w:r w:rsidDel="00D23B12">
                          <w:rPr>
                            <w:lang w:eastAsia="ko-KR"/>
                          </w:rPr>
                          <w:delText>,</w:delText>
                        </w:r>
                      </w:del>
                    </w:p>
                  </w:txbxContent>
                </v:textbox>
              </v:shape>
            </w:pict>
          </mc:Fallback>
        </mc:AlternateContent>
      </w:r>
    </w:p>
    <w:p w14:paraId="7D1F4E5E" w14:textId="77777777" w:rsidR="001D4CD9" w:rsidRDefault="00CA09B2" w:rsidP="005A3964">
      <w:pPr>
        <w:pStyle w:val="1"/>
      </w:pPr>
      <w:r w:rsidRPr="00924879">
        <w:br w:type="page"/>
      </w:r>
    </w:p>
    <w:p w14:paraId="350E744B" w14:textId="77777777" w:rsidR="0047110F" w:rsidRPr="004F3AF6" w:rsidRDefault="0047110F" w:rsidP="0047110F">
      <w:r w:rsidRPr="004F3AF6">
        <w:lastRenderedPageBreak/>
        <w:t>Interpretation of a Motion to Adopt</w:t>
      </w:r>
    </w:p>
    <w:p w14:paraId="06903CBD" w14:textId="77777777" w:rsidR="0047110F" w:rsidRPr="004C0F0A" w:rsidRDefault="0047110F" w:rsidP="0047110F">
      <w:pPr>
        <w:rPr>
          <w:lang w:eastAsia="ko-KR"/>
        </w:rPr>
      </w:pPr>
    </w:p>
    <w:p w14:paraId="6676C9D1" w14:textId="77777777" w:rsidR="0047110F" w:rsidRPr="004F3AF6" w:rsidRDefault="0047110F" w:rsidP="0047110F">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TGa</w:t>
      </w:r>
      <w:r>
        <w:rPr>
          <w:lang w:eastAsia="ko-KR"/>
        </w:rPr>
        <w:t>x</w:t>
      </w:r>
      <w:proofErr w:type="spellEnd"/>
      <w:r w:rsidRPr="004F3AF6">
        <w:rPr>
          <w:lang w:eastAsia="ko-KR"/>
        </w:rPr>
        <w:t xml:space="preserve"> Draft.  This introduction is not part of the adopted material.</w:t>
      </w:r>
    </w:p>
    <w:p w14:paraId="762948BD" w14:textId="77777777" w:rsidR="0047110F" w:rsidRPr="004F3AF6" w:rsidRDefault="0047110F" w:rsidP="0047110F">
      <w:pPr>
        <w:rPr>
          <w:lang w:eastAsia="ko-KR"/>
        </w:rPr>
      </w:pPr>
    </w:p>
    <w:p w14:paraId="28D8777E" w14:textId="165B302C" w:rsidR="0047110F" w:rsidRPr="004F3AF6" w:rsidRDefault="0047110F" w:rsidP="0047110F">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1E3713">
        <w:rPr>
          <w:b/>
          <w:bCs/>
          <w:i/>
          <w:iCs/>
          <w:lang w:eastAsia="ko-KR"/>
        </w:rPr>
        <w:t>be</w:t>
      </w:r>
      <w:proofErr w:type="spellEnd"/>
      <w:r>
        <w:rPr>
          <w:b/>
          <w:bCs/>
          <w:i/>
          <w:iCs/>
          <w:lang w:eastAsia="ko-KR"/>
        </w:rPr>
        <w:t xml:space="preserve"> </w:t>
      </w:r>
      <w:r w:rsidRPr="004F3AF6">
        <w:rPr>
          <w:b/>
          <w:bCs/>
          <w:i/>
          <w:iCs/>
          <w:lang w:eastAsia="ko-KR"/>
        </w:rPr>
        <w:t>Draft (i.e. they are instructions to the 802.11 editor on how to merge the text with the baseline documents).</w:t>
      </w:r>
    </w:p>
    <w:p w14:paraId="136CE7EE" w14:textId="77777777" w:rsidR="0047110F" w:rsidRPr="004F3AF6" w:rsidRDefault="0047110F" w:rsidP="0047110F">
      <w:pPr>
        <w:rPr>
          <w:lang w:eastAsia="ko-KR"/>
        </w:rPr>
      </w:pPr>
    </w:p>
    <w:p w14:paraId="540A500E" w14:textId="2EC5DBEC" w:rsidR="0047110F" w:rsidRDefault="0047110F" w:rsidP="0047110F">
      <w:pPr>
        <w:rPr>
          <w:b/>
          <w:bCs/>
          <w:i/>
          <w:iCs/>
          <w:lang w:eastAsia="ko-KR"/>
        </w:rPr>
      </w:pPr>
      <w:proofErr w:type="spellStart"/>
      <w:r w:rsidRPr="004F3AF6">
        <w:rPr>
          <w:b/>
          <w:bCs/>
          <w:i/>
          <w:iCs/>
          <w:lang w:eastAsia="ko-KR"/>
        </w:rPr>
        <w:t>TGa</w:t>
      </w:r>
      <w:r>
        <w:rPr>
          <w:b/>
          <w:bCs/>
          <w:i/>
          <w:iCs/>
          <w:lang w:eastAsia="ko-KR"/>
        </w:rPr>
        <w:t>x</w:t>
      </w:r>
      <w:proofErr w:type="spellEnd"/>
      <w:r w:rsidRPr="004F3AF6">
        <w:rPr>
          <w:b/>
          <w:bCs/>
          <w:i/>
          <w:iCs/>
          <w:lang w:eastAsia="ko-KR"/>
        </w:rPr>
        <w:t xml:space="preserve"> Editor: Editing instructions preceded by “</w:t>
      </w:r>
      <w:proofErr w:type="spellStart"/>
      <w:r w:rsidRPr="004F3AF6">
        <w:rPr>
          <w:b/>
          <w:bCs/>
          <w:i/>
          <w:iCs/>
          <w:lang w:eastAsia="ko-KR"/>
        </w:rPr>
        <w:t>TG</w:t>
      </w:r>
      <w:r w:rsidR="001E3713">
        <w:rPr>
          <w:b/>
          <w:bCs/>
          <w:i/>
          <w:iCs/>
          <w:lang w:eastAsia="ko-KR"/>
        </w:rPr>
        <w:t>be</w:t>
      </w:r>
      <w:proofErr w:type="spellEnd"/>
      <w:r w:rsidRPr="004F3AF6">
        <w:rPr>
          <w:b/>
          <w:bCs/>
          <w:i/>
          <w:iCs/>
          <w:lang w:eastAsia="ko-KR"/>
        </w:rPr>
        <w:t xml:space="preserve"> Editor” are instructions to the </w:t>
      </w:r>
      <w:proofErr w:type="spellStart"/>
      <w:r w:rsidRPr="004F3AF6">
        <w:rPr>
          <w:b/>
          <w:bCs/>
          <w:i/>
          <w:iCs/>
          <w:lang w:eastAsia="ko-KR"/>
        </w:rPr>
        <w:t>TG</w:t>
      </w:r>
      <w:r w:rsidR="001E3713">
        <w:rPr>
          <w:b/>
          <w:bCs/>
          <w:i/>
          <w:iCs/>
          <w:lang w:eastAsia="ko-KR"/>
        </w:rPr>
        <w:t>be</w:t>
      </w:r>
      <w:proofErr w:type="spellEnd"/>
      <w:r w:rsidRPr="004F3AF6">
        <w:rPr>
          <w:b/>
          <w:bCs/>
          <w:i/>
          <w:iCs/>
          <w:lang w:eastAsia="ko-KR"/>
        </w:rPr>
        <w:t xml:space="preserve"> editor to modify existing material in the </w:t>
      </w:r>
      <w:proofErr w:type="spellStart"/>
      <w:r w:rsidRPr="004F3AF6">
        <w:rPr>
          <w:b/>
          <w:bCs/>
          <w:i/>
          <w:iCs/>
          <w:lang w:eastAsia="ko-KR"/>
        </w:rPr>
        <w:t>TG</w:t>
      </w:r>
      <w:r w:rsidR="001E3713">
        <w:rPr>
          <w:b/>
          <w:bCs/>
          <w:i/>
          <w:iCs/>
          <w:lang w:eastAsia="ko-KR"/>
        </w:rPr>
        <w:t>be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1E3713">
        <w:rPr>
          <w:b/>
          <w:bCs/>
          <w:i/>
          <w:iCs/>
          <w:lang w:eastAsia="ko-KR"/>
        </w:rPr>
        <w:t>be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1E3713">
        <w:rPr>
          <w:b/>
          <w:bCs/>
          <w:i/>
          <w:iCs/>
          <w:lang w:eastAsia="ko-KR"/>
        </w:rPr>
        <w:t>be</w:t>
      </w:r>
      <w:proofErr w:type="spellEnd"/>
      <w:r w:rsidRPr="004F3AF6">
        <w:rPr>
          <w:b/>
          <w:bCs/>
          <w:i/>
          <w:iCs/>
          <w:lang w:eastAsia="ko-KR"/>
        </w:rPr>
        <w:t xml:space="preserve"> Draft.</w:t>
      </w:r>
    </w:p>
    <w:p w14:paraId="3AFFBE96" w14:textId="77777777" w:rsidR="004F0A54" w:rsidRDefault="004F0A54" w:rsidP="0047110F">
      <w:pPr>
        <w:rPr>
          <w:b/>
          <w:bCs/>
          <w:i/>
          <w:iCs/>
          <w:lang w:eastAsia="ko-KR"/>
        </w:rPr>
      </w:pPr>
    </w:p>
    <w:tbl>
      <w:tblPr>
        <w:tblW w:w="10916" w:type="dxa"/>
        <w:tblInd w:w="-856" w:type="dxa"/>
        <w:tblLayout w:type="fixed"/>
        <w:tblCellMar>
          <w:left w:w="99" w:type="dxa"/>
          <w:right w:w="99" w:type="dxa"/>
        </w:tblCellMar>
        <w:tblLook w:val="04A0" w:firstRow="1" w:lastRow="0" w:firstColumn="1" w:lastColumn="0" w:noHBand="0" w:noVBand="1"/>
      </w:tblPr>
      <w:tblGrid>
        <w:gridCol w:w="993"/>
        <w:gridCol w:w="1120"/>
        <w:gridCol w:w="865"/>
        <w:gridCol w:w="708"/>
        <w:gridCol w:w="2552"/>
        <w:gridCol w:w="2126"/>
        <w:gridCol w:w="2552"/>
      </w:tblGrid>
      <w:tr w:rsidR="004F0A54" w:rsidRPr="001E3713" w14:paraId="2C43379A" w14:textId="77777777" w:rsidTr="004F0A54">
        <w:trPr>
          <w:trHeight w:val="864"/>
        </w:trPr>
        <w:tc>
          <w:tcPr>
            <w:tcW w:w="993" w:type="dxa"/>
            <w:tcBorders>
              <w:top w:val="single" w:sz="4" w:space="0" w:color="333300"/>
              <w:left w:val="single" w:sz="4" w:space="0" w:color="333300"/>
              <w:bottom w:val="single" w:sz="4" w:space="0" w:color="333300"/>
              <w:right w:val="single" w:sz="4" w:space="0" w:color="333300"/>
            </w:tcBorders>
            <w:shd w:val="clear" w:color="auto" w:fill="auto"/>
            <w:hideMark/>
          </w:tcPr>
          <w:p w14:paraId="71C4DF29" w14:textId="77777777" w:rsidR="001E3713" w:rsidRPr="001E3713" w:rsidRDefault="001E3713" w:rsidP="001E3713">
            <w:pPr>
              <w:rPr>
                <w:rFonts w:ascii="Calibri" w:eastAsia="맑은 고딕" w:hAnsi="Calibri" w:cs="Calibri"/>
                <w:b/>
                <w:bCs/>
                <w:szCs w:val="22"/>
                <w:lang w:val="en-US" w:eastAsia="ko-KR"/>
              </w:rPr>
            </w:pPr>
            <w:r w:rsidRPr="001E3713">
              <w:rPr>
                <w:rFonts w:ascii="Calibri" w:eastAsia="맑은 고딕" w:hAnsi="Calibri" w:cs="Calibri"/>
                <w:b/>
                <w:bCs/>
                <w:szCs w:val="22"/>
                <w:lang w:val="en-US" w:eastAsia="ko-KR"/>
              </w:rPr>
              <w:t>CID</w:t>
            </w:r>
          </w:p>
        </w:tc>
        <w:tc>
          <w:tcPr>
            <w:tcW w:w="1120" w:type="dxa"/>
            <w:tcBorders>
              <w:top w:val="single" w:sz="4" w:space="0" w:color="333300"/>
              <w:left w:val="nil"/>
              <w:bottom w:val="single" w:sz="4" w:space="0" w:color="333300"/>
              <w:right w:val="single" w:sz="4" w:space="0" w:color="333300"/>
            </w:tcBorders>
            <w:shd w:val="clear" w:color="auto" w:fill="auto"/>
            <w:hideMark/>
          </w:tcPr>
          <w:p w14:paraId="28B20E66" w14:textId="77777777" w:rsidR="001E3713" w:rsidRPr="001E3713" w:rsidRDefault="001E3713" w:rsidP="001E3713">
            <w:pPr>
              <w:rPr>
                <w:rFonts w:ascii="Calibri" w:eastAsia="맑은 고딕" w:hAnsi="Calibri" w:cs="Calibri"/>
                <w:b/>
                <w:bCs/>
                <w:szCs w:val="22"/>
                <w:lang w:val="en-US" w:eastAsia="ko-KR"/>
              </w:rPr>
            </w:pPr>
            <w:r w:rsidRPr="001E3713">
              <w:rPr>
                <w:rFonts w:ascii="Calibri" w:eastAsia="맑은 고딕" w:hAnsi="Calibri" w:cs="Calibri"/>
                <w:b/>
                <w:bCs/>
                <w:szCs w:val="22"/>
                <w:lang w:val="en-US" w:eastAsia="ko-KR"/>
              </w:rPr>
              <w:t>Commenter</w:t>
            </w:r>
          </w:p>
        </w:tc>
        <w:tc>
          <w:tcPr>
            <w:tcW w:w="865" w:type="dxa"/>
            <w:tcBorders>
              <w:top w:val="single" w:sz="4" w:space="0" w:color="333300"/>
              <w:left w:val="nil"/>
              <w:bottom w:val="single" w:sz="4" w:space="0" w:color="333300"/>
              <w:right w:val="single" w:sz="4" w:space="0" w:color="333300"/>
            </w:tcBorders>
            <w:shd w:val="clear" w:color="auto" w:fill="auto"/>
            <w:hideMark/>
          </w:tcPr>
          <w:p w14:paraId="51DF251D" w14:textId="77777777" w:rsidR="001E3713" w:rsidRPr="001E3713" w:rsidRDefault="001E3713" w:rsidP="001E3713">
            <w:pPr>
              <w:rPr>
                <w:rFonts w:ascii="Calibri" w:eastAsia="맑은 고딕" w:hAnsi="Calibri" w:cs="Calibri"/>
                <w:b/>
                <w:bCs/>
                <w:szCs w:val="22"/>
                <w:lang w:val="en-US" w:eastAsia="ko-KR"/>
              </w:rPr>
            </w:pPr>
            <w:r w:rsidRPr="001E3713">
              <w:rPr>
                <w:rFonts w:ascii="Calibri" w:eastAsia="맑은 고딕" w:hAnsi="Calibri" w:cs="Calibri"/>
                <w:b/>
                <w:bCs/>
                <w:szCs w:val="22"/>
                <w:lang w:val="en-US" w:eastAsia="ko-KR"/>
              </w:rPr>
              <w:t>Page</w:t>
            </w:r>
          </w:p>
        </w:tc>
        <w:tc>
          <w:tcPr>
            <w:tcW w:w="708" w:type="dxa"/>
            <w:tcBorders>
              <w:top w:val="single" w:sz="4" w:space="0" w:color="333300"/>
              <w:left w:val="nil"/>
              <w:bottom w:val="single" w:sz="4" w:space="0" w:color="333300"/>
              <w:right w:val="single" w:sz="4" w:space="0" w:color="333300"/>
            </w:tcBorders>
            <w:shd w:val="clear" w:color="auto" w:fill="auto"/>
            <w:hideMark/>
          </w:tcPr>
          <w:p w14:paraId="789F9D01" w14:textId="77777777" w:rsidR="001E3713" w:rsidRPr="001E3713" w:rsidRDefault="001E3713" w:rsidP="001E3713">
            <w:pPr>
              <w:rPr>
                <w:rFonts w:ascii="Calibri" w:eastAsia="맑은 고딕" w:hAnsi="Calibri" w:cs="Calibri"/>
                <w:b/>
                <w:bCs/>
                <w:szCs w:val="22"/>
                <w:lang w:val="en-US" w:eastAsia="ko-KR"/>
              </w:rPr>
            </w:pPr>
            <w:r w:rsidRPr="001E3713">
              <w:rPr>
                <w:rFonts w:ascii="Calibri" w:eastAsia="맑은 고딕" w:hAnsi="Calibri" w:cs="Calibri"/>
                <w:b/>
                <w:bCs/>
                <w:szCs w:val="22"/>
                <w:lang w:val="en-US" w:eastAsia="ko-KR"/>
              </w:rPr>
              <w:t>Clause</w:t>
            </w:r>
          </w:p>
        </w:tc>
        <w:tc>
          <w:tcPr>
            <w:tcW w:w="2552" w:type="dxa"/>
            <w:tcBorders>
              <w:top w:val="single" w:sz="4" w:space="0" w:color="333300"/>
              <w:left w:val="nil"/>
              <w:bottom w:val="single" w:sz="4" w:space="0" w:color="333300"/>
              <w:right w:val="single" w:sz="4" w:space="0" w:color="333300"/>
            </w:tcBorders>
            <w:shd w:val="clear" w:color="auto" w:fill="auto"/>
            <w:hideMark/>
          </w:tcPr>
          <w:p w14:paraId="1E57168B" w14:textId="77777777" w:rsidR="001E3713" w:rsidRPr="001E3713" w:rsidRDefault="001E3713" w:rsidP="001E3713">
            <w:pPr>
              <w:rPr>
                <w:rFonts w:ascii="Calibri" w:eastAsia="맑은 고딕" w:hAnsi="Calibri" w:cs="Calibri"/>
                <w:b/>
                <w:bCs/>
                <w:szCs w:val="22"/>
                <w:lang w:val="en-US" w:eastAsia="ko-KR"/>
              </w:rPr>
            </w:pPr>
            <w:r w:rsidRPr="001E3713">
              <w:rPr>
                <w:rFonts w:ascii="Calibri" w:eastAsia="맑은 고딕" w:hAnsi="Calibri" w:cs="Calibri"/>
                <w:b/>
                <w:bCs/>
                <w:szCs w:val="22"/>
                <w:lang w:val="en-US" w:eastAsia="ko-KR"/>
              </w:rPr>
              <w:t>Comment</w:t>
            </w:r>
          </w:p>
        </w:tc>
        <w:tc>
          <w:tcPr>
            <w:tcW w:w="2126" w:type="dxa"/>
            <w:tcBorders>
              <w:top w:val="single" w:sz="4" w:space="0" w:color="333300"/>
              <w:left w:val="nil"/>
              <w:bottom w:val="single" w:sz="4" w:space="0" w:color="333300"/>
              <w:right w:val="single" w:sz="4" w:space="0" w:color="333300"/>
            </w:tcBorders>
            <w:shd w:val="clear" w:color="auto" w:fill="auto"/>
            <w:hideMark/>
          </w:tcPr>
          <w:p w14:paraId="0E088A9F" w14:textId="77777777" w:rsidR="001E3713" w:rsidRPr="001E3713" w:rsidRDefault="001E3713" w:rsidP="001E3713">
            <w:pPr>
              <w:rPr>
                <w:rFonts w:ascii="Calibri" w:eastAsia="맑은 고딕" w:hAnsi="Calibri" w:cs="Calibri"/>
                <w:b/>
                <w:bCs/>
                <w:szCs w:val="22"/>
                <w:lang w:val="en-US" w:eastAsia="ko-KR"/>
              </w:rPr>
            </w:pPr>
            <w:r w:rsidRPr="001E3713">
              <w:rPr>
                <w:rFonts w:ascii="Calibri" w:eastAsia="맑은 고딕" w:hAnsi="Calibri" w:cs="Calibri"/>
                <w:b/>
                <w:bCs/>
                <w:szCs w:val="22"/>
                <w:lang w:val="en-US" w:eastAsia="ko-KR"/>
              </w:rPr>
              <w:t>Proposed Change</w:t>
            </w:r>
          </w:p>
        </w:tc>
        <w:tc>
          <w:tcPr>
            <w:tcW w:w="2552" w:type="dxa"/>
            <w:tcBorders>
              <w:top w:val="single" w:sz="4" w:space="0" w:color="333300"/>
              <w:left w:val="nil"/>
              <w:bottom w:val="single" w:sz="4" w:space="0" w:color="333300"/>
              <w:right w:val="single" w:sz="4" w:space="0" w:color="333300"/>
            </w:tcBorders>
            <w:shd w:val="clear" w:color="auto" w:fill="auto"/>
            <w:hideMark/>
          </w:tcPr>
          <w:p w14:paraId="78BAAB1C" w14:textId="77777777" w:rsidR="001E3713" w:rsidRPr="001E3713" w:rsidRDefault="001E3713" w:rsidP="001E3713">
            <w:pPr>
              <w:rPr>
                <w:rFonts w:ascii="Calibri" w:eastAsia="맑은 고딕" w:hAnsi="Calibri" w:cs="Calibri"/>
                <w:b/>
                <w:bCs/>
                <w:szCs w:val="22"/>
                <w:lang w:val="en-US" w:eastAsia="ko-KR"/>
              </w:rPr>
            </w:pPr>
            <w:r w:rsidRPr="001E3713">
              <w:rPr>
                <w:rFonts w:ascii="Calibri" w:eastAsia="맑은 고딕" w:hAnsi="Calibri" w:cs="Calibri"/>
                <w:b/>
                <w:bCs/>
                <w:szCs w:val="22"/>
                <w:lang w:val="en-US" w:eastAsia="ko-KR"/>
              </w:rPr>
              <w:t>Resolution</w:t>
            </w:r>
          </w:p>
        </w:tc>
      </w:tr>
      <w:tr w:rsidR="0054303A" w:rsidRPr="001E3713" w14:paraId="2AC66502" w14:textId="77777777" w:rsidTr="00E54CD4">
        <w:trPr>
          <w:trHeight w:val="2693"/>
        </w:trPr>
        <w:tc>
          <w:tcPr>
            <w:tcW w:w="993" w:type="dxa"/>
            <w:tcBorders>
              <w:top w:val="nil"/>
              <w:left w:val="single" w:sz="4" w:space="0" w:color="333300"/>
              <w:bottom w:val="single" w:sz="4" w:space="0" w:color="333300"/>
              <w:right w:val="single" w:sz="4" w:space="0" w:color="333300"/>
            </w:tcBorders>
            <w:shd w:val="clear" w:color="auto" w:fill="auto"/>
            <w:hideMark/>
          </w:tcPr>
          <w:p w14:paraId="34CE3E56" w14:textId="77777777" w:rsidR="0054303A" w:rsidRPr="001E3713" w:rsidRDefault="0054303A" w:rsidP="00E54CD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1893</w:t>
            </w:r>
          </w:p>
        </w:tc>
        <w:tc>
          <w:tcPr>
            <w:tcW w:w="1120" w:type="dxa"/>
            <w:tcBorders>
              <w:top w:val="nil"/>
              <w:left w:val="nil"/>
              <w:bottom w:val="single" w:sz="4" w:space="0" w:color="333300"/>
              <w:right w:val="single" w:sz="4" w:space="0" w:color="333300"/>
            </w:tcBorders>
            <w:shd w:val="clear" w:color="auto" w:fill="auto"/>
            <w:hideMark/>
          </w:tcPr>
          <w:p w14:paraId="673A349E" w14:textId="77777777" w:rsidR="0054303A" w:rsidRPr="001E3713" w:rsidRDefault="0054303A" w:rsidP="00E54CD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Jeongki Kim</w:t>
            </w:r>
          </w:p>
        </w:tc>
        <w:tc>
          <w:tcPr>
            <w:tcW w:w="865" w:type="dxa"/>
            <w:tcBorders>
              <w:top w:val="nil"/>
              <w:left w:val="nil"/>
              <w:bottom w:val="single" w:sz="4" w:space="0" w:color="333300"/>
              <w:right w:val="single" w:sz="4" w:space="0" w:color="333300"/>
            </w:tcBorders>
            <w:shd w:val="clear" w:color="auto" w:fill="auto"/>
            <w:hideMark/>
          </w:tcPr>
          <w:p w14:paraId="3F018743" w14:textId="77777777" w:rsidR="0054303A" w:rsidRPr="001E3713" w:rsidRDefault="0054303A" w:rsidP="00E54CD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137.54</w:t>
            </w:r>
          </w:p>
        </w:tc>
        <w:tc>
          <w:tcPr>
            <w:tcW w:w="708" w:type="dxa"/>
            <w:tcBorders>
              <w:top w:val="nil"/>
              <w:left w:val="nil"/>
              <w:bottom w:val="single" w:sz="4" w:space="0" w:color="333300"/>
              <w:right w:val="single" w:sz="4" w:space="0" w:color="333300"/>
            </w:tcBorders>
            <w:shd w:val="clear" w:color="auto" w:fill="auto"/>
            <w:hideMark/>
          </w:tcPr>
          <w:p w14:paraId="38AEE477" w14:textId="77777777" w:rsidR="0054303A" w:rsidRPr="001E3713" w:rsidRDefault="0054303A" w:rsidP="00E54CD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35.3.8</w:t>
            </w:r>
          </w:p>
        </w:tc>
        <w:tc>
          <w:tcPr>
            <w:tcW w:w="2552" w:type="dxa"/>
            <w:tcBorders>
              <w:top w:val="nil"/>
              <w:left w:val="nil"/>
              <w:bottom w:val="single" w:sz="4" w:space="0" w:color="333300"/>
              <w:right w:val="single" w:sz="4" w:space="0" w:color="333300"/>
            </w:tcBorders>
            <w:shd w:val="clear" w:color="auto" w:fill="auto"/>
            <w:hideMark/>
          </w:tcPr>
          <w:p w14:paraId="287F7BE1" w14:textId="77777777" w:rsidR="0054303A" w:rsidRPr="001E3713" w:rsidRDefault="0054303A" w:rsidP="00E54CD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For clarification, need to define the exact operation of STAs which can decode the critical update flag subfield.</w:t>
            </w:r>
          </w:p>
        </w:tc>
        <w:tc>
          <w:tcPr>
            <w:tcW w:w="2126" w:type="dxa"/>
            <w:tcBorders>
              <w:top w:val="nil"/>
              <w:left w:val="nil"/>
              <w:bottom w:val="single" w:sz="4" w:space="0" w:color="333300"/>
              <w:right w:val="single" w:sz="4" w:space="0" w:color="333300"/>
            </w:tcBorders>
            <w:shd w:val="clear" w:color="auto" w:fill="auto"/>
            <w:hideMark/>
          </w:tcPr>
          <w:p w14:paraId="3DC027A0" w14:textId="77777777" w:rsidR="0054303A" w:rsidRPr="001E3713" w:rsidRDefault="0054303A" w:rsidP="00E54CD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 xml:space="preserve">Please add the following text to </w:t>
            </w:r>
            <w:proofErr w:type="spellStart"/>
            <w:r w:rsidRPr="001E3713">
              <w:rPr>
                <w:rFonts w:ascii="Arial" w:eastAsia="맑은 고딕" w:hAnsi="Arial" w:cs="Arial"/>
                <w:sz w:val="18"/>
                <w:szCs w:val="18"/>
                <w:lang w:val="en-US" w:eastAsia="ko-KR"/>
              </w:rPr>
              <w:t>Tgbe</w:t>
            </w:r>
            <w:proofErr w:type="spellEnd"/>
            <w:r w:rsidRPr="001E3713">
              <w:rPr>
                <w:rFonts w:ascii="Arial" w:eastAsia="맑은 고딕" w:hAnsi="Arial" w:cs="Arial"/>
                <w:sz w:val="18"/>
                <w:szCs w:val="18"/>
                <w:lang w:val="en-US" w:eastAsia="ko-KR"/>
              </w:rPr>
              <w:t xml:space="preserve"> draft.</w:t>
            </w:r>
            <w:r w:rsidRPr="001E3713">
              <w:rPr>
                <w:rFonts w:ascii="Arial" w:eastAsia="맑은 고딕" w:hAnsi="Arial" w:cs="Arial"/>
                <w:sz w:val="18"/>
                <w:szCs w:val="18"/>
                <w:lang w:val="en-US" w:eastAsia="ko-KR"/>
              </w:rPr>
              <w:br/>
              <w:t>"If the critical update flag is set to 0, Non-AP MLD that can decode the critical update flag can skip to parse the change sequence subfield of other APs in the RNR. Otherwise, the non-AP MLD should check the change sequence subfield of other APs in the RNR"</w:t>
            </w:r>
          </w:p>
        </w:tc>
        <w:tc>
          <w:tcPr>
            <w:tcW w:w="2552" w:type="dxa"/>
            <w:tcBorders>
              <w:top w:val="nil"/>
              <w:left w:val="nil"/>
              <w:bottom w:val="single" w:sz="4" w:space="0" w:color="333300"/>
              <w:right w:val="single" w:sz="4" w:space="0" w:color="333300"/>
            </w:tcBorders>
            <w:shd w:val="clear" w:color="auto" w:fill="auto"/>
            <w:hideMark/>
          </w:tcPr>
          <w:p w14:paraId="0FBD0A82" w14:textId="77777777" w:rsidR="0054303A" w:rsidRPr="00AC74E0" w:rsidRDefault="0054303A" w:rsidP="00E54CD4">
            <w:pPr>
              <w:rPr>
                <w:rFonts w:ascii="Arial" w:eastAsia="맑은 고딕" w:hAnsi="Arial" w:cs="Arial"/>
                <w:sz w:val="18"/>
                <w:szCs w:val="18"/>
                <w:lang w:val="en-US" w:eastAsia="ko-KR"/>
              </w:rPr>
            </w:pPr>
            <w:r w:rsidRPr="00AC74E0">
              <w:rPr>
                <w:rFonts w:ascii="Arial" w:eastAsia="맑은 고딕" w:hAnsi="Arial" w:cs="Arial"/>
                <w:sz w:val="18"/>
                <w:szCs w:val="18"/>
                <w:lang w:val="en-US" w:eastAsia="ko-KR"/>
              </w:rPr>
              <w:t xml:space="preserve">Revised </w:t>
            </w:r>
          </w:p>
          <w:p w14:paraId="6248C77C" w14:textId="77777777" w:rsidR="0054303A" w:rsidRPr="00AC74E0" w:rsidRDefault="0054303A" w:rsidP="00E54CD4">
            <w:pPr>
              <w:rPr>
                <w:rFonts w:ascii="Arial" w:eastAsia="맑은 고딕" w:hAnsi="Arial" w:cs="Arial"/>
                <w:sz w:val="18"/>
                <w:szCs w:val="18"/>
                <w:lang w:val="en-US" w:eastAsia="ko-KR"/>
              </w:rPr>
            </w:pPr>
          </w:p>
          <w:p w14:paraId="1D19CAF9" w14:textId="77777777" w:rsidR="0054303A" w:rsidRDefault="0054303A" w:rsidP="00E54CD4">
            <w:pPr>
              <w:rPr>
                <w:rFonts w:ascii="Arial" w:eastAsia="맑은 고딕" w:hAnsi="Arial" w:cs="Arial"/>
                <w:sz w:val="18"/>
                <w:szCs w:val="18"/>
                <w:lang w:val="en-US" w:eastAsia="ko-KR"/>
              </w:rPr>
            </w:pPr>
            <w:r w:rsidRPr="00AC74E0">
              <w:rPr>
                <w:rFonts w:ascii="Arial" w:eastAsia="맑은 고딕" w:hAnsi="Arial" w:cs="Arial" w:hint="eastAsia"/>
                <w:sz w:val="18"/>
                <w:szCs w:val="18"/>
                <w:lang w:val="en-US" w:eastAsia="ko-KR"/>
              </w:rPr>
              <w:t xml:space="preserve">Agree </w:t>
            </w:r>
            <w:r w:rsidRPr="00AC74E0">
              <w:rPr>
                <w:rFonts w:ascii="Arial" w:eastAsia="맑은 고딕" w:hAnsi="Arial" w:cs="Arial"/>
                <w:sz w:val="18"/>
                <w:szCs w:val="18"/>
                <w:lang w:val="en-US" w:eastAsia="ko-KR"/>
              </w:rPr>
              <w:t>in principle with the commenter.</w:t>
            </w:r>
          </w:p>
          <w:p w14:paraId="018C6DA8" w14:textId="77777777" w:rsidR="0054303A" w:rsidRDefault="0054303A" w:rsidP="00E54CD4">
            <w:pPr>
              <w:rPr>
                <w:rFonts w:ascii="Arial" w:eastAsia="맑은 고딕" w:hAnsi="Arial" w:cs="Arial"/>
                <w:sz w:val="18"/>
                <w:szCs w:val="18"/>
                <w:lang w:val="en-US" w:eastAsia="ko-KR"/>
              </w:rPr>
            </w:pPr>
          </w:p>
          <w:p w14:paraId="0357662E" w14:textId="77777777" w:rsidR="0054303A" w:rsidRDefault="0054303A" w:rsidP="00E54CD4">
            <w:pPr>
              <w:rPr>
                <w:rFonts w:ascii="Arial" w:eastAsia="맑은 고딕" w:hAnsi="Arial" w:cs="Arial"/>
                <w:sz w:val="18"/>
                <w:szCs w:val="18"/>
                <w:lang w:val="en-US" w:eastAsia="ko-KR"/>
              </w:rPr>
            </w:pPr>
            <w:r>
              <w:rPr>
                <w:rFonts w:ascii="Arial" w:eastAsia="맑은 고딕" w:hAnsi="Arial" w:cs="Arial"/>
                <w:sz w:val="18"/>
                <w:szCs w:val="18"/>
                <w:lang w:val="en-US" w:eastAsia="ko-KR"/>
              </w:rPr>
              <w:t>The STA operation need to be described for the clarification as the proposed changes.</w:t>
            </w:r>
          </w:p>
          <w:p w14:paraId="4AF7A344" w14:textId="77777777" w:rsidR="0054303A" w:rsidRDefault="0054303A" w:rsidP="00E54CD4">
            <w:pPr>
              <w:rPr>
                <w:rFonts w:ascii="Arial" w:eastAsia="맑은 고딕" w:hAnsi="Arial" w:cs="Arial"/>
                <w:sz w:val="18"/>
                <w:szCs w:val="18"/>
                <w:lang w:val="en-US" w:eastAsia="ko-KR"/>
              </w:rPr>
            </w:pPr>
          </w:p>
          <w:p w14:paraId="193F41A7" w14:textId="77777777" w:rsidR="0054303A" w:rsidRPr="001E3713" w:rsidRDefault="0054303A" w:rsidP="00E54CD4">
            <w:pPr>
              <w:rPr>
                <w:rFonts w:ascii="Arial" w:eastAsia="맑은 고딕" w:hAnsi="Arial" w:cs="Arial"/>
                <w:sz w:val="18"/>
                <w:szCs w:val="18"/>
                <w:lang w:val="en-US" w:eastAsia="ko-KR"/>
              </w:rPr>
            </w:pPr>
            <w:proofErr w:type="spellStart"/>
            <w:r w:rsidRPr="00AC74E0">
              <w:rPr>
                <w:rFonts w:ascii="Calibri" w:hAnsi="Calibri" w:cs="Arial"/>
                <w:sz w:val="18"/>
                <w:szCs w:val="18"/>
              </w:rPr>
              <w:t>TGbe</w:t>
            </w:r>
            <w:proofErr w:type="spellEnd"/>
            <w:r w:rsidRPr="00AC74E0">
              <w:rPr>
                <w:rFonts w:ascii="Calibri" w:hAnsi="Calibri" w:cs="Arial"/>
                <w:sz w:val="18"/>
                <w:szCs w:val="18"/>
              </w:rPr>
              <w:t xml:space="preserve"> editor to make the changes shown in 11-21/0xxxr0 under all headings that include CID 189</w:t>
            </w:r>
            <w:r>
              <w:rPr>
                <w:rFonts w:ascii="Calibri" w:hAnsi="Calibri" w:cs="Arial"/>
                <w:sz w:val="18"/>
                <w:szCs w:val="18"/>
              </w:rPr>
              <w:t>3</w:t>
            </w:r>
          </w:p>
        </w:tc>
      </w:tr>
      <w:tr w:rsidR="004F0A54" w:rsidRPr="001E3713" w14:paraId="09A4D446" w14:textId="77777777" w:rsidTr="004F0A54">
        <w:trPr>
          <w:trHeight w:val="6368"/>
        </w:trPr>
        <w:tc>
          <w:tcPr>
            <w:tcW w:w="993" w:type="dxa"/>
            <w:tcBorders>
              <w:top w:val="nil"/>
              <w:left w:val="single" w:sz="4" w:space="0" w:color="333300"/>
              <w:bottom w:val="single" w:sz="4" w:space="0" w:color="333300"/>
              <w:right w:val="single" w:sz="4" w:space="0" w:color="333300"/>
            </w:tcBorders>
            <w:shd w:val="clear" w:color="auto" w:fill="auto"/>
            <w:hideMark/>
          </w:tcPr>
          <w:p w14:paraId="29B8CE1D" w14:textId="77777777" w:rsidR="001E3713" w:rsidRPr="001E3713" w:rsidRDefault="001E3713" w:rsidP="001E3713">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1892</w:t>
            </w:r>
          </w:p>
        </w:tc>
        <w:tc>
          <w:tcPr>
            <w:tcW w:w="1120" w:type="dxa"/>
            <w:tcBorders>
              <w:top w:val="nil"/>
              <w:left w:val="nil"/>
              <w:bottom w:val="single" w:sz="4" w:space="0" w:color="333300"/>
              <w:right w:val="single" w:sz="4" w:space="0" w:color="333300"/>
            </w:tcBorders>
            <w:shd w:val="clear" w:color="auto" w:fill="auto"/>
            <w:hideMark/>
          </w:tcPr>
          <w:p w14:paraId="31C7E6BC" w14:textId="77777777" w:rsidR="001E3713" w:rsidRPr="001E3713" w:rsidRDefault="001E3713" w:rsidP="001E3713">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Jeongki Kim</w:t>
            </w:r>
          </w:p>
        </w:tc>
        <w:tc>
          <w:tcPr>
            <w:tcW w:w="865" w:type="dxa"/>
            <w:tcBorders>
              <w:top w:val="nil"/>
              <w:left w:val="nil"/>
              <w:bottom w:val="single" w:sz="4" w:space="0" w:color="333300"/>
              <w:right w:val="single" w:sz="4" w:space="0" w:color="333300"/>
            </w:tcBorders>
            <w:shd w:val="clear" w:color="auto" w:fill="auto"/>
            <w:hideMark/>
          </w:tcPr>
          <w:p w14:paraId="5CEB769D" w14:textId="77777777" w:rsidR="001E3713" w:rsidRPr="001E3713" w:rsidRDefault="001E3713" w:rsidP="001E3713">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137.49</w:t>
            </w:r>
          </w:p>
        </w:tc>
        <w:tc>
          <w:tcPr>
            <w:tcW w:w="708" w:type="dxa"/>
            <w:tcBorders>
              <w:top w:val="nil"/>
              <w:left w:val="nil"/>
              <w:bottom w:val="single" w:sz="4" w:space="0" w:color="333300"/>
              <w:right w:val="single" w:sz="4" w:space="0" w:color="333300"/>
            </w:tcBorders>
            <w:shd w:val="clear" w:color="auto" w:fill="auto"/>
            <w:hideMark/>
          </w:tcPr>
          <w:p w14:paraId="50324757" w14:textId="77777777" w:rsidR="001E3713" w:rsidRPr="001E3713" w:rsidRDefault="001E3713" w:rsidP="001E3713">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35.3.8</w:t>
            </w:r>
          </w:p>
        </w:tc>
        <w:tc>
          <w:tcPr>
            <w:tcW w:w="2552" w:type="dxa"/>
            <w:tcBorders>
              <w:top w:val="nil"/>
              <w:left w:val="nil"/>
              <w:bottom w:val="single" w:sz="4" w:space="0" w:color="333300"/>
              <w:right w:val="single" w:sz="4" w:space="0" w:color="333300"/>
            </w:tcBorders>
            <w:shd w:val="clear" w:color="auto" w:fill="auto"/>
            <w:hideMark/>
          </w:tcPr>
          <w:p w14:paraId="33E7BA6F" w14:textId="77777777" w:rsidR="001E3713" w:rsidRPr="001E3713" w:rsidRDefault="001E3713" w:rsidP="001E3713">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 xml:space="preserve">When the critical update for other AP(s) happens (i.e., the critical update flag = 1), if the non-AP MLD that can decode the critical update flag is not required to awaken for every DTIM Beacon frame (i.e., </w:t>
            </w:r>
            <w:proofErr w:type="spellStart"/>
            <w:r w:rsidRPr="001E3713">
              <w:rPr>
                <w:rFonts w:ascii="Arial" w:eastAsia="맑은 고딕" w:hAnsi="Arial" w:cs="Arial"/>
                <w:sz w:val="18"/>
                <w:szCs w:val="18"/>
                <w:lang w:val="en-US" w:eastAsia="ko-KR"/>
              </w:rPr>
              <w:t>ReceiveDTIMs</w:t>
            </w:r>
            <w:proofErr w:type="spellEnd"/>
            <w:r w:rsidRPr="001E3713">
              <w:rPr>
                <w:rFonts w:ascii="Arial" w:eastAsia="맑은 고딕" w:hAnsi="Arial" w:cs="Arial"/>
                <w:sz w:val="18"/>
                <w:szCs w:val="18"/>
                <w:lang w:val="en-US" w:eastAsia="ko-KR"/>
              </w:rPr>
              <w:t xml:space="preserve"> =false), the MLD may miss the Beacon/DTIM Beacon frames containing the critical update flag set to 1 so that the MLD cannot check the critical update of other APs in RNR. So, it might be dangerous if the AP shall provide this indication in the Beacon frame(s) until (and including) the next DTIM Beacon frame on the link that the AP is operating on without any clarification of the STA operation. Option 1: 2 or 3 bits critical update flag, option 2: the STA always receives DTIMs, option 3: the STA always check the change sequence subfield regardless of the value of critical update flag. See the 11-20/</w:t>
            </w:r>
            <w:proofErr w:type="gramStart"/>
            <w:r w:rsidRPr="001E3713">
              <w:rPr>
                <w:rFonts w:ascii="Arial" w:eastAsia="맑은 고딕" w:hAnsi="Arial" w:cs="Arial"/>
                <w:sz w:val="18"/>
                <w:szCs w:val="18"/>
                <w:lang w:val="en-US" w:eastAsia="ko-KR"/>
              </w:rPr>
              <w:t>0036 .</w:t>
            </w:r>
            <w:proofErr w:type="gramEnd"/>
          </w:p>
        </w:tc>
        <w:tc>
          <w:tcPr>
            <w:tcW w:w="2126" w:type="dxa"/>
            <w:tcBorders>
              <w:top w:val="nil"/>
              <w:left w:val="nil"/>
              <w:bottom w:val="single" w:sz="4" w:space="0" w:color="333300"/>
              <w:right w:val="single" w:sz="4" w:space="0" w:color="333300"/>
            </w:tcBorders>
            <w:shd w:val="clear" w:color="auto" w:fill="auto"/>
            <w:hideMark/>
          </w:tcPr>
          <w:p w14:paraId="5BE80864" w14:textId="77777777" w:rsidR="001E3713" w:rsidRPr="001E3713" w:rsidRDefault="001E3713" w:rsidP="001E3713">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 xml:space="preserve">Please add the following text to </w:t>
            </w:r>
            <w:proofErr w:type="spellStart"/>
            <w:r w:rsidRPr="001E3713">
              <w:rPr>
                <w:rFonts w:ascii="Arial" w:eastAsia="맑은 고딕" w:hAnsi="Arial" w:cs="Arial"/>
                <w:sz w:val="18"/>
                <w:szCs w:val="18"/>
                <w:lang w:val="en-US" w:eastAsia="ko-KR"/>
              </w:rPr>
              <w:t>Tgbe</w:t>
            </w:r>
            <w:proofErr w:type="spellEnd"/>
            <w:r w:rsidRPr="001E3713">
              <w:rPr>
                <w:rFonts w:ascii="Arial" w:eastAsia="맑은 고딕" w:hAnsi="Arial" w:cs="Arial"/>
                <w:sz w:val="18"/>
                <w:szCs w:val="18"/>
                <w:lang w:val="en-US" w:eastAsia="ko-KR"/>
              </w:rPr>
              <w:t xml:space="preserve"> draft.</w:t>
            </w:r>
            <w:r w:rsidRPr="001E3713">
              <w:rPr>
                <w:rFonts w:ascii="Arial" w:eastAsia="맑은 고딕" w:hAnsi="Arial" w:cs="Arial"/>
                <w:sz w:val="18"/>
                <w:szCs w:val="18"/>
                <w:lang w:val="en-US" w:eastAsia="ko-KR"/>
              </w:rPr>
              <w:br/>
              <w:t>"A STA that is not required to awaken for every DTIM Beacon frame and is able to decode the critical update flag should always check the RNR element regardless of the value of critical update flag"</w:t>
            </w:r>
          </w:p>
        </w:tc>
        <w:tc>
          <w:tcPr>
            <w:tcW w:w="2552" w:type="dxa"/>
            <w:tcBorders>
              <w:top w:val="nil"/>
              <w:left w:val="nil"/>
              <w:bottom w:val="single" w:sz="4" w:space="0" w:color="333300"/>
              <w:right w:val="single" w:sz="4" w:space="0" w:color="333300"/>
            </w:tcBorders>
            <w:shd w:val="clear" w:color="auto" w:fill="auto"/>
            <w:hideMark/>
          </w:tcPr>
          <w:p w14:paraId="349E3054" w14:textId="77777777" w:rsidR="001E3713" w:rsidRPr="00AC74E0" w:rsidRDefault="004F0A54" w:rsidP="001E3713">
            <w:pPr>
              <w:rPr>
                <w:rFonts w:ascii="Arial" w:eastAsia="맑은 고딕" w:hAnsi="Arial" w:cs="Arial"/>
                <w:sz w:val="18"/>
                <w:szCs w:val="18"/>
                <w:lang w:val="en-US" w:eastAsia="ko-KR"/>
              </w:rPr>
            </w:pPr>
            <w:r w:rsidRPr="00AC74E0">
              <w:rPr>
                <w:rFonts w:ascii="Arial" w:eastAsia="맑은 고딕" w:hAnsi="Arial" w:cs="Arial"/>
                <w:sz w:val="18"/>
                <w:szCs w:val="18"/>
                <w:lang w:val="en-US" w:eastAsia="ko-KR"/>
              </w:rPr>
              <w:t xml:space="preserve">Revised </w:t>
            </w:r>
          </w:p>
          <w:p w14:paraId="2231A507" w14:textId="77777777" w:rsidR="004F0A54" w:rsidRPr="00AC74E0" w:rsidRDefault="004F0A54" w:rsidP="001E3713">
            <w:pPr>
              <w:rPr>
                <w:rFonts w:ascii="Arial" w:eastAsia="맑은 고딕" w:hAnsi="Arial" w:cs="Arial"/>
                <w:sz w:val="18"/>
                <w:szCs w:val="18"/>
                <w:lang w:val="en-US" w:eastAsia="ko-KR"/>
              </w:rPr>
            </w:pPr>
          </w:p>
          <w:p w14:paraId="4F40818D" w14:textId="77777777" w:rsidR="004F0A54" w:rsidRPr="00AC74E0" w:rsidRDefault="00195127" w:rsidP="001E3713">
            <w:pPr>
              <w:rPr>
                <w:rFonts w:ascii="Arial" w:eastAsia="맑은 고딕" w:hAnsi="Arial" w:cs="Arial"/>
                <w:sz w:val="18"/>
                <w:szCs w:val="18"/>
                <w:lang w:val="en-US" w:eastAsia="ko-KR"/>
              </w:rPr>
            </w:pPr>
            <w:r w:rsidRPr="00AC74E0">
              <w:rPr>
                <w:rFonts w:ascii="Arial" w:eastAsia="맑은 고딕" w:hAnsi="Arial" w:cs="Arial" w:hint="eastAsia"/>
                <w:sz w:val="18"/>
                <w:szCs w:val="18"/>
                <w:lang w:val="en-US" w:eastAsia="ko-KR"/>
              </w:rPr>
              <w:t xml:space="preserve">Agree </w:t>
            </w:r>
            <w:r w:rsidRPr="00AC74E0">
              <w:rPr>
                <w:rFonts w:ascii="Arial" w:eastAsia="맑은 고딕" w:hAnsi="Arial" w:cs="Arial"/>
                <w:sz w:val="18"/>
                <w:szCs w:val="18"/>
                <w:lang w:val="en-US" w:eastAsia="ko-KR"/>
              </w:rPr>
              <w:t>in principle with the commenter.</w:t>
            </w:r>
          </w:p>
          <w:p w14:paraId="7C3426EA" w14:textId="77777777" w:rsidR="00195127" w:rsidRPr="00AC74E0" w:rsidRDefault="00195127" w:rsidP="001E3713">
            <w:pPr>
              <w:rPr>
                <w:rFonts w:ascii="Arial" w:eastAsia="맑은 고딕" w:hAnsi="Arial" w:cs="Arial"/>
                <w:sz w:val="18"/>
                <w:szCs w:val="18"/>
                <w:lang w:val="en-US" w:eastAsia="ko-KR"/>
              </w:rPr>
            </w:pPr>
          </w:p>
          <w:p w14:paraId="477CFCCE" w14:textId="77777777" w:rsidR="00195127" w:rsidRPr="00AC74E0" w:rsidRDefault="00195127" w:rsidP="00195127">
            <w:pPr>
              <w:rPr>
                <w:rFonts w:ascii="Arial" w:eastAsia="맑은 고딕" w:hAnsi="Arial" w:cs="Arial"/>
                <w:sz w:val="18"/>
                <w:szCs w:val="18"/>
                <w:lang w:val="en-US" w:eastAsia="ko-KR"/>
              </w:rPr>
            </w:pPr>
            <w:r w:rsidRPr="00AC74E0">
              <w:rPr>
                <w:rFonts w:ascii="Arial" w:eastAsia="맑은 고딕" w:hAnsi="Arial" w:cs="Arial" w:hint="eastAsia"/>
                <w:sz w:val="18"/>
                <w:szCs w:val="18"/>
                <w:lang w:val="en-US" w:eastAsia="ko-KR"/>
              </w:rPr>
              <w:t xml:space="preserve">If the power saving STA is not required to awaken for every DTIM, the STA may not </w:t>
            </w:r>
            <w:r w:rsidRPr="00AC74E0">
              <w:rPr>
                <w:rFonts w:ascii="Arial" w:eastAsia="맑은 고딕" w:hAnsi="Arial" w:cs="Arial"/>
                <w:sz w:val="18"/>
                <w:szCs w:val="18"/>
                <w:lang w:val="en-US" w:eastAsia="ko-KR"/>
              </w:rPr>
              <w:t>receive</w:t>
            </w:r>
            <w:r w:rsidRPr="00AC74E0">
              <w:rPr>
                <w:rFonts w:ascii="Arial" w:eastAsia="맑은 고딕" w:hAnsi="Arial" w:cs="Arial" w:hint="eastAsia"/>
                <w:sz w:val="18"/>
                <w:szCs w:val="18"/>
                <w:lang w:val="en-US" w:eastAsia="ko-KR"/>
              </w:rPr>
              <w:t xml:space="preserve"> the critical update f</w:t>
            </w:r>
            <w:r w:rsidRPr="00AC74E0">
              <w:rPr>
                <w:rFonts w:ascii="Arial" w:eastAsia="맑은 고딕" w:hAnsi="Arial" w:cs="Arial"/>
                <w:sz w:val="18"/>
                <w:szCs w:val="18"/>
                <w:lang w:val="en-US" w:eastAsia="ko-KR"/>
              </w:rPr>
              <w:t>lag which indicates the critical update. So, those STAs need to check RNR regardless of the value of critical update flag.</w:t>
            </w:r>
          </w:p>
          <w:p w14:paraId="651E74A5" w14:textId="77777777" w:rsidR="00195127" w:rsidRPr="00AC74E0" w:rsidRDefault="00195127" w:rsidP="00195127">
            <w:pPr>
              <w:rPr>
                <w:rFonts w:ascii="Arial" w:eastAsia="맑은 고딕" w:hAnsi="Arial" w:cs="Arial"/>
                <w:sz w:val="18"/>
                <w:szCs w:val="18"/>
                <w:lang w:val="en-US" w:eastAsia="ko-KR"/>
              </w:rPr>
            </w:pPr>
          </w:p>
          <w:p w14:paraId="3188C9BE" w14:textId="29C6AF15" w:rsidR="00195127" w:rsidRPr="00AC74E0" w:rsidRDefault="00195127" w:rsidP="00195127">
            <w:pPr>
              <w:autoSpaceDE w:val="0"/>
              <w:autoSpaceDN w:val="0"/>
              <w:adjustRightInd w:val="0"/>
              <w:rPr>
                <w:rFonts w:ascii="Calibri" w:hAnsi="Calibri" w:cs="Calibri"/>
                <w:sz w:val="18"/>
                <w:szCs w:val="18"/>
              </w:rPr>
            </w:pPr>
            <w:proofErr w:type="spellStart"/>
            <w:r w:rsidRPr="00AC74E0">
              <w:rPr>
                <w:rFonts w:ascii="Calibri" w:hAnsi="Calibri" w:cs="Arial"/>
                <w:sz w:val="18"/>
                <w:szCs w:val="18"/>
              </w:rPr>
              <w:t>TGbe</w:t>
            </w:r>
            <w:proofErr w:type="spellEnd"/>
            <w:r w:rsidRPr="00AC74E0">
              <w:rPr>
                <w:rFonts w:ascii="Calibri" w:hAnsi="Calibri" w:cs="Arial"/>
                <w:sz w:val="18"/>
                <w:szCs w:val="18"/>
              </w:rPr>
              <w:t xml:space="preserve"> editor to make the changes shown in 11-21/0</w:t>
            </w:r>
            <w:r w:rsidR="00AC74E0" w:rsidRPr="00AC74E0">
              <w:rPr>
                <w:rFonts w:ascii="Calibri" w:hAnsi="Calibri" w:cs="Arial"/>
                <w:sz w:val="18"/>
                <w:szCs w:val="18"/>
              </w:rPr>
              <w:t>xxx</w:t>
            </w:r>
            <w:r w:rsidRPr="00AC74E0">
              <w:rPr>
                <w:rFonts w:ascii="Calibri" w:hAnsi="Calibri" w:cs="Arial"/>
                <w:sz w:val="18"/>
                <w:szCs w:val="18"/>
              </w:rPr>
              <w:t>r</w:t>
            </w:r>
            <w:r w:rsidR="00AC74E0" w:rsidRPr="00AC74E0">
              <w:rPr>
                <w:rFonts w:ascii="Calibri" w:hAnsi="Calibri" w:cs="Arial"/>
                <w:sz w:val="18"/>
                <w:szCs w:val="18"/>
              </w:rPr>
              <w:t>0</w:t>
            </w:r>
            <w:r w:rsidRPr="00AC74E0">
              <w:rPr>
                <w:rFonts w:ascii="Calibri" w:hAnsi="Calibri" w:cs="Arial"/>
                <w:sz w:val="18"/>
                <w:szCs w:val="18"/>
              </w:rPr>
              <w:t xml:space="preserve"> under all headings that include CID 1</w:t>
            </w:r>
            <w:r w:rsidR="00AC74E0" w:rsidRPr="00AC74E0">
              <w:rPr>
                <w:rFonts w:ascii="Calibri" w:hAnsi="Calibri" w:cs="Arial"/>
                <w:sz w:val="18"/>
                <w:szCs w:val="18"/>
              </w:rPr>
              <w:t>892</w:t>
            </w:r>
          </w:p>
          <w:p w14:paraId="6F96DCE3" w14:textId="1A9A6E5E" w:rsidR="00195127" w:rsidRPr="001E3713" w:rsidRDefault="00195127" w:rsidP="00195127">
            <w:pPr>
              <w:rPr>
                <w:rFonts w:ascii="Arial" w:eastAsia="맑은 고딕" w:hAnsi="Arial" w:cs="Arial"/>
                <w:sz w:val="18"/>
                <w:szCs w:val="18"/>
                <w:lang w:val="en-US" w:eastAsia="ko-KR"/>
              </w:rPr>
            </w:pPr>
          </w:p>
        </w:tc>
      </w:tr>
      <w:tr w:rsidR="004F0A54" w:rsidRPr="001E3713" w14:paraId="076E7BCA" w14:textId="77777777" w:rsidTr="00AC74E0">
        <w:trPr>
          <w:trHeight w:val="983"/>
        </w:trPr>
        <w:tc>
          <w:tcPr>
            <w:tcW w:w="993" w:type="dxa"/>
            <w:tcBorders>
              <w:top w:val="nil"/>
              <w:left w:val="single" w:sz="4" w:space="0" w:color="333300"/>
              <w:bottom w:val="single" w:sz="4" w:space="0" w:color="333300"/>
              <w:right w:val="single" w:sz="4" w:space="0" w:color="333300"/>
            </w:tcBorders>
            <w:shd w:val="clear" w:color="auto" w:fill="auto"/>
          </w:tcPr>
          <w:p w14:paraId="75B20505" w14:textId="78B6D330" w:rsidR="004F0A54" w:rsidRPr="00AC74E0"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lastRenderedPageBreak/>
              <w:t>1974</w:t>
            </w:r>
          </w:p>
        </w:tc>
        <w:tc>
          <w:tcPr>
            <w:tcW w:w="1120" w:type="dxa"/>
            <w:tcBorders>
              <w:top w:val="nil"/>
              <w:left w:val="nil"/>
              <w:bottom w:val="single" w:sz="4" w:space="0" w:color="333300"/>
              <w:right w:val="single" w:sz="4" w:space="0" w:color="333300"/>
            </w:tcBorders>
            <w:shd w:val="clear" w:color="auto" w:fill="auto"/>
          </w:tcPr>
          <w:p w14:paraId="4977960A" w14:textId="2E0335C0" w:rsidR="004F0A54" w:rsidRPr="00AC74E0"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Jinjing Jiang</w:t>
            </w:r>
          </w:p>
        </w:tc>
        <w:tc>
          <w:tcPr>
            <w:tcW w:w="865" w:type="dxa"/>
            <w:tcBorders>
              <w:top w:val="nil"/>
              <w:left w:val="nil"/>
              <w:bottom w:val="single" w:sz="4" w:space="0" w:color="333300"/>
              <w:right w:val="single" w:sz="4" w:space="0" w:color="333300"/>
            </w:tcBorders>
            <w:shd w:val="clear" w:color="auto" w:fill="auto"/>
          </w:tcPr>
          <w:p w14:paraId="0BC3D5FA" w14:textId="4C31CE02" w:rsidR="004F0A54" w:rsidRPr="00AC74E0"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139.52</w:t>
            </w:r>
          </w:p>
        </w:tc>
        <w:tc>
          <w:tcPr>
            <w:tcW w:w="708" w:type="dxa"/>
            <w:tcBorders>
              <w:top w:val="nil"/>
              <w:left w:val="nil"/>
              <w:bottom w:val="single" w:sz="4" w:space="0" w:color="333300"/>
              <w:right w:val="single" w:sz="4" w:space="0" w:color="333300"/>
            </w:tcBorders>
            <w:shd w:val="clear" w:color="auto" w:fill="auto"/>
          </w:tcPr>
          <w:p w14:paraId="72F49136" w14:textId="2DB8F29A" w:rsidR="004F0A54" w:rsidRPr="00AC74E0"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35.3.8</w:t>
            </w:r>
          </w:p>
        </w:tc>
        <w:tc>
          <w:tcPr>
            <w:tcW w:w="2552" w:type="dxa"/>
            <w:tcBorders>
              <w:top w:val="nil"/>
              <w:left w:val="nil"/>
              <w:bottom w:val="single" w:sz="4" w:space="0" w:color="333300"/>
              <w:right w:val="single" w:sz="4" w:space="0" w:color="333300"/>
            </w:tcBorders>
            <w:shd w:val="clear" w:color="auto" w:fill="auto"/>
          </w:tcPr>
          <w:p w14:paraId="2B73CA11" w14:textId="2B3FC98D" w:rsidR="004F0A54" w:rsidRPr="00AC74E0" w:rsidRDefault="004F0A54" w:rsidP="004F0A54">
            <w:pPr>
              <w:rPr>
                <w:rFonts w:ascii="Arial" w:eastAsia="맑은 고딕" w:hAnsi="Arial" w:cs="Arial"/>
                <w:sz w:val="18"/>
                <w:szCs w:val="18"/>
                <w:lang w:val="en-US" w:eastAsia="ko-KR"/>
              </w:rPr>
            </w:pPr>
            <w:proofErr w:type="gramStart"/>
            <w:r w:rsidRPr="001E3713">
              <w:rPr>
                <w:rFonts w:ascii="Arial" w:eastAsia="맑은 고딕" w:hAnsi="Arial" w:cs="Arial"/>
                <w:sz w:val="18"/>
                <w:szCs w:val="18"/>
                <w:lang w:val="en-US" w:eastAsia="ko-KR"/>
              </w:rPr>
              <w:t>critical</w:t>
            </w:r>
            <w:proofErr w:type="gramEnd"/>
            <w:r w:rsidRPr="001E3713">
              <w:rPr>
                <w:rFonts w:ascii="Arial" w:eastAsia="맑은 고딕" w:hAnsi="Arial" w:cs="Arial"/>
                <w:sz w:val="18"/>
                <w:szCs w:val="18"/>
                <w:lang w:val="en-US" w:eastAsia="ko-KR"/>
              </w:rPr>
              <w:t xml:space="preserve"> update flag will be refreshed per DTIM beacon frame. What happens to the STAs that miss the DTIM beacon or that are in WNM sleep mode which do not track every DTIM beacon?</w:t>
            </w:r>
          </w:p>
        </w:tc>
        <w:tc>
          <w:tcPr>
            <w:tcW w:w="2126" w:type="dxa"/>
            <w:tcBorders>
              <w:top w:val="nil"/>
              <w:left w:val="nil"/>
              <w:bottom w:val="single" w:sz="4" w:space="0" w:color="333300"/>
              <w:right w:val="single" w:sz="4" w:space="0" w:color="333300"/>
            </w:tcBorders>
            <w:shd w:val="clear" w:color="auto" w:fill="auto"/>
          </w:tcPr>
          <w:p w14:paraId="141BB4FC" w14:textId="4923E443" w:rsidR="004F0A54" w:rsidRPr="00AC74E0"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Clarify the usage of this field for STA. If a STA has the risk or the desire to skip DTIM beacons, this field with value 0 is not useful at all.</w:t>
            </w:r>
          </w:p>
        </w:tc>
        <w:tc>
          <w:tcPr>
            <w:tcW w:w="2552" w:type="dxa"/>
            <w:tcBorders>
              <w:top w:val="nil"/>
              <w:left w:val="nil"/>
              <w:bottom w:val="single" w:sz="4" w:space="0" w:color="333300"/>
              <w:right w:val="single" w:sz="4" w:space="0" w:color="333300"/>
            </w:tcBorders>
            <w:shd w:val="clear" w:color="auto" w:fill="auto"/>
          </w:tcPr>
          <w:p w14:paraId="2DDBABD3" w14:textId="344DEB9C" w:rsidR="00AC74E0" w:rsidRPr="00AC74E0" w:rsidRDefault="00AC74E0" w:rsidP="00AC74E0">
            <w:pPr>
              <w:rPr>
                <w:rFonts w:ascii="Arial" w:eastAsia="맑은 고딕" w:hAnsi="Arial" w:cs="Arial"/>
                <w:sz w:val="18"/>
                <w:szCs w:val="18"/>
                <w:lang w:val="en-US" w:eastAsia="ko-KR"/>
              </w:rPr>
            </w:pPr>
            <w:r w:rsidRPr="00AC74E0">
              <w:rPr>
                <w:rFonts w:ascii="Arial" w:eastAsia="맑은 고딕" w:hAnsi="Arial" w:cs="Arial"/>
                <w:sz w:val="18"/>
                <w:szCs w:val="18"/>
                <w:lang w:val="en-US" w:eastAsia="ko-KR"/>
              </w:rPr>
              <w:t xml:space="preserve">Revised </w:t>
            </w:r>
          </w:p>
          <w:p w14:paraId="5F5B85BB" w14:textId="77777777" w:rsidR="00AC74E0" w:rsidRPr="00AC74E0" w:rsidRDefault="00AC74E0" w:rsidP="00AC74E0">
            <w:pPr>
              <w:rPr>
                <w:rFonts w:ascii="Arial" w:eastAsia="맑은 고딕" w:hAnsi="Arial" w:cs="Arial"/>
                <w:sz w:val="18"/>
                <w:szCs w:val="18"/>
                <w:lang w:val="en-US" w:eastAsia="ko-KR"/>
              </w:rPr>
            </w:pPr>
          </w:p>
          <w:p w14:paraId="55264D18" w14:textId="77777777" w:rsidR="00AC74E0" w:rsidRPr="00AC74E0" w:rsidRDefault="00AC74E0" w:rsidP="00AC74E0">
            <w:pPr>
              <w:rPr>
                <w:rFonts w:ascii="Arial" w:eastAsia="맑은 고딕" w:hAnsi="Arial" w:cs="Arial"/>
                <w:sz w:val="18"/>
                <w:szCs w:val="18"/>
                <w:lang w:val="en-US" w:eastAsia="ko-KR"/>
              </w:rPr>
            </w:pPr>
            <w:r w:rsidRPr="00AC74E0">
              <w:rPr>
                <w:rFonts w:ascii="Arial" w:eastAsia="맑은 고딕" w:hAnsi="Arial" w:cs="Arial" w:hint="eastAsia"/>
                <w:sz w:val="18"/>
                <w:szCs w:val="18"/>
                <w:lang w:val="en-US" w:eastAsia="ko-KR"/>
              </w:rPr>
              <w:t xml:space="preserve">Agree </w:t>
            </w:r>
            <w:r w:rsidRPr="00AC74E0">
              <w:rPr>
                <w:rFonts w:ascii="Arial" w:eastAsia="맑은 고딕" w:hAnsi="Arial" w:cs="Arial"/>
                <w:sz w:val="18"/>
                <w:szCs w:val="18"/>
                <w:lang w:val="en-US" w:eastAsia="ko-KR"/>
              </w:rPr>
              <w:t>in principle with the commenter.</w:t>
            </w:r>
          </w:p>
          <w:p w14:paraId="39687CB8" w14:textId="77777777" w:rsidR="00AC74E0" w:rsidRPr="00AC74E0" w:rsidRDefault="00AC74E0" w:rsidP="00AC74E0">
            <w:pPr>
              <w:rPr>
                <w:rFonts w:ascii="Arial" w:eastAsia="맑은 고딕" w:hAnsi="Arial" w:cs="Arial"/>
                <w:sz w:val="18"/>
                <w:szCs w:val="18"/>
                <w:lang w:val="en-US" w:eastAsia="ko-KR"/>
              </w:rPr>
            </w:pPr>
          </w:p>
          <w:p w14:paraId="78856101" w14:textId="77777777" w:rsidR="00AC74E0" w:rsidRPr="00AC74E0" w:rsidRDefault="00AC74E0" w:rsidP="00AC74E0">
            <w:pPr>
              <w:rPr>
                <w:rFonts w:ascii="Arial" w:eastAsia="맑은 고딕" w:hAnsi="Arial" w:cs="Arial"/>
                <w:sz w:val="18"/>
                <w:szCs w:val="18"/>
                <w:lang w:val="en-US" w:eastAsia="ko-KR"/>
              </w:rPr>
            </w:pPr>
            <w:r w:rsidRPr="00AC74E0">
              <w:rPr>
                <w:rFonts w:ascii="Arial" w:eastAsia="맑은 고딕" w:hAnsi="Arial" w:cs="Arial" w:hint="eastAsia"/>
                <w:sz w:val="18"/>
                <w:szCs w:val="18"/>
                <w:lang w:val="en-US" w:eastAsia="ko-KR"/>
              </w:rPr>
              <w:t xml:space="preserve">If the power saving STA is not required to awaken for every DTIM, the STA may not </w:t>
            </w:r>
            <w:r w:rsidRPr="00AC74E0">
              <w:rPr>
                <w:rFonts w:ascii="Arial" w:eastAsia="맑은 고딕" w:hAnsi="Arial" w:cs="Arial"/>
                <w:sz w:val="18"/>
                <w:szCs w:val="18"/>
                <w:lang w:val="en-US" w:eastAsia="ko-KR"/>
              </w:rPr>
              <w:t>receive</w:t>
            </w:r>
            <w:r w:rsidRPr="00AC74E0">
              <w:rPr>
                <w:rFonts w:ascii="Arial" w:eastAsia="맑은 고딕" w:hAnsi="Arial" w:cs="Arial" w:hint="eastAsia"/>
                <w:sz w:val="18"/>
                <w:szCs w:val="18"/>
                <w:lang w:val="en-US" w:eastAsia="ko-KR"/>
              </w:rPr>
              <w:t xml:space="preserve"> the critical update f</w:t>
            </w:r>
            <w:r w:rsidRPr="00AC74E0">
              <w:rPr>
                <w:rFonts w:ascii="Arial" w:eastAsia="맑은 고딕" w:hAnsi="Arial" w:cs="Arial"/>
                <w:sz w:val="18"/>
                <w:szCs w:val="18"/>
                <w:lang w:val="en-US" w:eastAsia="ko-KR"/>
              </w:rPr>
              <w:t>lag which indicates the critical update. So, those STAs need to check RNR regardless of the value of critical update flag.</w:t>
            </w:r>
          </w:p>
          <w:p w14:paraId="2FE74C1D" w14:textId="77777777" w:rsidR="00AC74E0" w:rsidRPr="00AC74E0" w:rsidRDefault="00AC74E0" w:rsidP="00AC74E0">
            <w:pPr>
              <w:rPr>
                <w:rFonts w:ascii="Arial" w:eastAsia="맑은 고딕" w:hAnsi="Arial" w:cs="Arial"/>
                <w:sz w:val="18"/>
                <w:szCs w:val="18"/>
                <w:lang w:val="en-US" w:eastAsia="ko-KR"/>
              </w:rPr>
            </w:pPr>
          </w:p>
          <w:p w14:paraId="05FAF3FA" w14:textId="3C3D39C0" w:rsidR="004F0A54" w:rsidRPr="00AC74E0" w:rsidRDefault="00AC74E0" w:rsidP="00AC74E0">
            <w:pPr>
              <w:autoSpaceDE w:val="0"/>
              <w:autoSpaceDN w:val="0"/>
              <w:adjustRightInd w:val="0"/>
              <w:rPr>
                <w:rFonts w:ascii="Arial" w:eastAsia="맑은 고딕" w:hAnsi="Arial" w:cs="Arial"/>
                <w:sz w:val="18"/>
                <w:szCs w:val="18"/>
                <w:lang w:val="en-US" w:eastAsia="ko-KR"/>
              </w:rPr>
            </w:pPr>
            <w:proofErr w:type="spellStart"/>
            <w:r w:rsidRPr="00AC74E0">
              <w:rPr>
                <w:rFonts w:ascii="Calibri" w:hAnsi="Calibri" w:cs="Arial"/>
                <w:sz w:val="18"/>
                <w:szCs w:val="18"/>
              </w:rPr>
              <w:t>TGbe</w:t>
            </w:r>
            <w:proofErr w:type="spellEnd"/>
            <w:r w:rsidRPr="00AC74E0">
              <w:rPr>
                <w:rFonts w:ascii="Calibri" w:hAnsi="Calibri" w:cs="Arial"/>
                <w:sz w:val="18"/>
                <w:szCs w:val="18"/>
              </w:rPr>
              <w:t xml:space="preserve"> editor to make the changes shown in 11-21/0xxxr0 under all headings that include CID 1892</w:t>
            </w:r>
          </w:p>
        </w:tc>
      </w:tr>
      <w:tr w:rsidR="004F0A54" w:rsidRPr="001E3713" w14:paraId="7160B9CE" w14:textId="77777777" w:rsidTr="004F0A54">
        <w:trPr>
          <w:trHeight w:val="2693"/>
        </w:trPr>
        <w:tc>
          <w:tcPr>
            <w:tcW w:w="993" w:type="dxa"/>
            <w:tcBorders>
              <w:top w:val="nil"/>
              <w:left w:val="single" w:sz="4" w:space="0" w:color="333300"/>
              <w:bottom w:val="single" w:sz="4" w:space="0" w:color="333300"/>
              <w:right w:val="single" w:sz="4" w:space="0" w:color="333300"/>
            </w:tcBorders>
            <w:shd w:val="clear" w:color="auto" w:fill="auto"/>
          </w:tcPr>
          <w:p w14:paraId="67B6C210" w14:textId="6308F400" w:rsidR="004F0A54" w:rsidRPr="00AC74E0"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2818</w:t>
            </w:r>
          </w:p>
        </w:tc>
        <w:tc>
          <w:tcPr>
            <w:tcW w:w="1120" w:type="dxa"/>
            <w:tcBorders>
              <w:top w:val="nil"/>
              <w:left w:val="nil"/>
              <w:bottom w:val="single" w:sz="4" w:space="0" w:color="333300"/>
              <w:right w:val="single" w:sz="4" w:space="0" w:color="333300"/>
            </w:tcBorders>
            <w:shd w:val="clear" w:color="auto" w:fill="auto"/>
          </w:tcPr>
          <w:p w14:paraId="693FD3F3" w14:textId="698580AF" w:rsidR="004F0A54" w:rsidRPr="00AC74E0"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Srinivas Kandala</w:t>
            </w:r>
          </w:p>
        </w:tc>
        <w:tc>
          <w:tcPr>
            <w:tcW w:w="865" w:type="dxa"/>
            <w:tcBorders>
              <w:top w:val="nil"/>
              <w:left w:val="nil"/>
              <w:bottom w:val="single" w:sz="4" w:space="0" w:color="333300"/>
              <w:right w:val="single" w:sz="4" w:space="0" w:color="333300"/>
            </w:tcBorders>
            <w:shd w:val="clear" w:color="auto" w:fill="auto"/>
          </w:tcPr>
          <w:p w14:paraId="50B2FFF2" w14:textId="41A6B954" w:rsidR="004F0A54" w:rsidRPr="00AC74E0"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60.36</w:t>
            </w:r>
          </w:p>
        </w:tc>
        <w:tc>
          <w:tcPr>
            <w:tcW w:w="708" w:type="dxa"/>
            <w:tcBorders>
              <w:top w:val="nil"/>
              <w:left w:val="nil"/>
              <w:bottom w:val="single" w:sz="4" w:space="0" w:color="333300"/>
              <w:right w:val="single" w:sz="4" w:space="0" w:color="333300"/>
            </w:tcBorders>
            <w:shd w:val="clear" w:color="auto" w:fill="auto"/>
          </w:tcPr>
          <w:p w14:paraId="7E11CB9D" w14:textId="342099BE" w:rsidR="004F0A54" w:rsidRPr="00AC74E0"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9.4.1.4</w:t>
            </w:r>
          </w:p>
        </w:tc>
        <w:tc>
          <w:tcPr>
            <w:tcW w:w="2552" w:type="dxa"/>
            <w:tcBorders>
              <w:top w:val="nil"/>
              <w:left w:val="nil"/>
              <w:bottom w:val="single" w:sz="4" w:space="0" w:color="333300"/>
              <w:right w:val="single" w:sz="4" w:space="0" w:color="333300"/>
            </w:tcBorders>
            <w:shd w:val="clear" w:color="auto" w:fill="auto"/>
          </w:tcPr>
          <w:p w14:paraId="0BBD4B09" w14:textId="61B6D9C6" w:rsidR="004F0A54" w:rsidRPr="00AC74E0"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 xml:space="preserve">Only one bit has been assigned for Critical </w:t>
            </w:r>
            <w:proofErr w:type="spellStart"/>
            <w:r w:rsidRPr="001E3713">
              <w:rPr>
                <w:rFonts w:ascii="Arial" w:eastAsia="맑은 고딕" w:hAnsi="Arial" w:cs="Arial"/>
                <w:sz w:val="18"/>
                <w:szCs w:val="18"/>
                <w:lang w:val="en-US" w:eastAsia="ko-KR"/>
              </w:rPr>
              <w:t>Updae</w:t>
            </w:r>
            <w:proofErr w:type="spellEnd"/>
            <w:r w:rsidRPr="001E3713">
              <w:rPr>
                <w:rFonts w:ascii="Arial" w:eastAsia="맑은 고딕" w:hAnsi="Arial" w:cs="Arial"/>
                <w:sz w:val="18"/>
                <w:szCs w:val="18"/>
                <w:lang w:val="en-US" w:eastAsia="ko-KR"/>
              </w:rPr>
              <w:t xml:space="preserve"> Flag. While I understand the need to preserve the number of bits, a one bit flag is not nearly enough as two changes can flip the bit back to the previous state. This means that the receiving STAs will have to decode the rest of the frame/IE contents regardless of the value in this field.</w:t>
            </w:r>
          </w:p>
        </w:tc>
        <w:tc>
          <w:tcPr>
            <w:tcW w:w="2126" w:type="dxa"/>
            <w:tcBorders>
              <w:top w:val="nil"/>
              <w:left w:val="nil"/>
              <w:bottom w:val="single" w:sz="4" w:space="0" w:color="333300"/>
              <w:right w:val="single" w:sz="4" w:space="0" w:color="333300"/>
            </w:tcBorders>
            <w:shd w:val="clear" w:color="auto" w:fill="auto"/>
          </w:tcPr>
          <w:p w14:paraId="77F45BA1" w14:textId="3ECD7345" w:rsidR="004F0A54" w:rsidRPr="00AC74E0"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Consider to increase it by at least one bit. There are at least two bits available in the Capability Information field</w:t>
            </w:r>
          </w:p>
        </w:tc>
        <w:tc>
          <w:tcPr>
            <w:tcW w:w="2552" w:type="dxa"/>
            <w:tcBorders>
              <w:top w:val="nil"/>
              <w:left w:val="nil"/>
              <w:bottom w:val="single" w:sz="4" w:space="0" w:color="333300"/>
              <w:right w:val="single" w:sz="4" w:space="0" w:color="333300"/>
            </w:tcBorders>
            <w:shd w:val="clear" w:color="auto" w:fill="auto"/>
          </w:tcPr>
          <w:p w14:paraId="5045B90C" w14:textId="7CAF9133" w:rsidR="00AC74E0" w:rsidRPr="00AC74E0" w:rsidRDefault="00AC74E0" w:rsidP="00AC74E0">
            <w:pPr>
              <w:rPr>
                <w:rFonts w:ascii="Arial" w:eastAsia="맑은 고딕" w:hAnsi="Arial" w:cs="Arial"/>
                <w:sz w:val="18"/>
                <w:szCs w:val="18"/>
                <w:lang w:val="en-US" w:eastAsia="ko-KR"/>
              </w:rPr>
            </w:pPr>
            <w:r w:rsidRPr="00AC74E0">
              <w:rPr>
                <w:rFonts w:ascii="Arial" w:eastAsia="맑은 고딕" w:hAnsi="Arial" w:cs="Arial"/>
                <w:sz w:val="18"/>
                <w:szCs w:val="18"/>
                <w:lang w:val="en-US" w:eastAsia="ko-KR"/>
              </w:rPr>
              <w:t xml:space="preserve">Revised </w:t>
            </w:r>
          </w:p>
          <w:p w14:paraId="1DD8D79B" w14:textId="77777777" w:rsidR="00AC74E0" w:rsidRPr="00AC74E0" w:rsidRDefault="00AC74E0" w:rsidP="00AC74E0">
            <w:pPr>
              <w:rPr>
                <w:rFonts w:ascii="Arial" w:eastAsia="맑은 고딕" w:hAnsi="Arial" w:cs="Arial"/>
                <w:sz w:val="18"/>
                <w:szCs w:val="18"/>
                <w:lang w:val="en-US" w:eastAsia="ko-KR"/>
              </w:rPr>
            </w:pPr>
          </w:p>
          <w:p w14:paraId="22D40B69" w14:textId="77777777" w:rsidR="00AC74E0" w:rsidRPr="00AC74E0" w:rsidRDefault="00AC74E0" w:rsidP="00AC74E0">
            <w:pPr>
              <w:rPr>
                <w:rFonts w:ascii="Arial" w:eastAsia="맑은 고딕" w:hAnsi="Arial" w:cs="Arial"/>
                <w:sz w:val="18"/>
                <w:szCs w:val="18"/>
                <w:lang w:val="en-US" w:eastAsia="ko-KR"/>
              </w:rPr>
            </w:pPr>
            <w:r w:rsidRPr="00AC74E0">
              <w:rPr>
                <w:rFonts w:ascii="Arial" w:eastAsia="맑은 고딕" w:hAnsi="Arial" w:cs="Arial" w:hint="eastAsia"/>
                <w:sz w:val="18"/>
                <w:szCs w:val="18"/>
                <w:lang w:val="en-US" w:eastAsia="ko-KR"/>
              </w:rPr>
              <w:t xml:space="preserve">Agree </w:t>
            </w:r>
            <w:r w:rsidRPr="00AC74E0">
              <w:rPr>
                <w:rFonts w:ascii="Arial" w:eastAsia="맑은 고딕" w:hAnsi="Arial" w:cs="Arial"/>
                <w:sz w:val="18"/>
                <w:szCs w:val="18"/>
                <w:lang w:val="en-US" w:eastAsia="ko-KR"/>
              </w:rPr>
              <w:t>in principle with the commenter.</w:t>
            </w:r>
          </w:p>
          <w:p w14:paraId="3BC6742A" w14:textId="77777777" w:rsidR="00AC74E0" w:rsidRDefault="00AC74E0" w:rsidP="00AC74E0">
            <w:pPr>
              <w:rPr>
                <w:rFonts w:ascii="Arial" w:eastAsia="맑은 고딕" w:hAnsi="Arial" w:cs="Arial"/>
                <w:sz w:val="18"/>
                <w:szCs w:val="18"/>
                <w:lang w:val="en-US" w:eastAsia="ko-KR"/>
              </w:rPr>
            </w:pPr>
          </w:p>
          <w:p w14:paraId="2C549B50" w14:textId="22B0111B" w:rsidR="00AC74E0" w:rsidRDefault="00AC74E0" w:rsidP="00AC74E0">
            <w:pPr>
              <w:rPr>
                <w:rFonts w:ascii="Arial" w:eastAsia="맑은 고딕" w:hAnsi="Arial" w:cs="Arial"/>
                <w:sz w:val="18"/>
                <w:szCs w:val="18"/>
                <w:lang w:val="en-US" w:eastAsia="ko-KR"/>
              </w:rPr>
            </w:pPr>
            <w:r>
              <w:rPr>
                <w:rFonts w:ascii="Arial" w:eastAsia="맑은 고딕" w:hAnsi="Arial" w:cs="Arial" w:hint="eastAsia"/>
                <w:sz w:val="18"/>
                <w:szCs w:val="18"/>
                <w:lang w:val="en-US" w:eastAsia="ko-KR"/>
              </w:rPr>
              <w:t>The critical update flag is</w:t>
            </w:r>
            <w:r w:rsidR="00A663EC">
              <w:rPr>
                <w:rFonts w:ascii="Arial" w:eastAsia="맑은 고딕" w:hAnsi="Arial" w:cs="Arial"/>
                <w:sz w:val="18"/>
                <w:szCs w:val="18"/>
                <w:lang w:val="en-US" w:eastAsia="ko-KR"/>
              </w:rPr>
              <w:t xml:space="preserve"> just</w:t>
            </w:r>
            <w:r>
              <w:rPr>
                <w:rFonts w:ascii="Arial" w:eastAsia="맑은 고딕" w:hAnsi="Arial" w:cs="Arial" w:hint="eastAsia"/>
                <w:sz w:val="18"/>
                <w:szCs w:val="18"/>
                <w:lang w:val="en-US" w:eastAsia="ko-KR"/>
              </w:rPr>
              <w:t xml:space="preserve"> the complementary bit for non-AP STA</w:t>
            </w:r>
            <w:r>
              <w:rPr>
                <w:rFonts w:ascii="Arial" w:eastAsia="맑은 고딕" w:hAnsi="Arial" w:cs="Arial"/>
                <w:sz w:val="18"/>
                <w:szCs w:val="18"/>
                <w:lang w:val="en-US" w:eastAsia="ko-KR"/>
              </w:rPr>
              <w:t xml:space="preserve"> in MLD</w:t>
            </w:r>
            <w:r>
              <w:rPr>
                <w:rFonts w:ascii="Arial" w:eastAsia="맑은 고딕" w:hAnsi="Arial" w:cs="Arial" w:hint="eastAsia"/>
                <w:sz w:val="18"/>
                <w:szCs w:val="18"/>
                <w:lang w:val="en-US" w:eastAsia="ko-KR"/>
              </w:rPr>
              <w:t xml:space="preserve"> to skip the RNR for other APs. </w:t>
            </w:r>
            <w:r w:rsidR="00A663EC">
              <w:rPr>
                <w:rFonts w:ascii="Arial" w:eastAsia="맑은 고딕" w:hAnsi="Arial" w:cs="Arial"/>
                <w:sz w:val="18"/>
                <w:szCs w:val="18"/>
                <w:lang w:val="en-US" w:eastAsia="ko-KR"/>
              </w:rPr>
              <w:t xml:space="preserve">Increasing the size of critical update flag is not useful for this purpose. </w:t>
            </w:r>
          </w:p>
          <w:p w14:paraId="44D70528" w14:textId="578D0888" w:rsidR="00AC74E0" w:rsidRDefault="00A663EC" w:rsidP="00AC74E0">
            <w:pPr>
              <w:rPr>
                <w:rFonts w:ascii="Arial" w:eastAsia="맑은 고딕" w:hAnsi="Arial" w:cs="Arial"/>
                <w:sz w:val="18"/>
                <w:szCs w:val="18"/>
                <w:lang w:val="en-US" w:eastAsia="ko-KR"/>
              </w:rPr>
            </w:pPr>
            <w:r>
              <w:rPr>
                <w:rFonts w:ascii="Arial" w:eastAsia="맑은 고딕" w:hAnsi="Arial" w:cs="Arial" w:hint="eastAsia"/>
                <w:sz w:val="18"/>
                <w:szCs w:val="18"/>
                <w:lang w:val="en-US" w:eastAsia="ko-KR"/>
              </w:rPr>
              <w:t xml:space="preserve">Generally, </w:t>
            </w:r>
            <w:r>
              <w:rPr>
                <w:rFonts w:ascii="Arial" w:eastAsia="맑은 고딕" w:hAnsi="Arial" w:cs="Arial"/>
                <w:sz w:val="18"/>
                <w:szCs w:val="18"/>
                <w:lang w:val="en-US" w:eastAsia="ko-KR"/>
              </w:rPr>
              <w:t>it might be desirable for non-AP MLD to read RNR for check the CSNs of other APs in some situation regardless of the value of critical update flag. Instead of it, we can have the following approach.</w:t>
            </w:r>
          </w:p>
          <w:p w14:paraId="5035BB18" w14:textId="77777777" w:rsidR="00A663EC" w:rsidRPr="00AC74E0" w:rsidRDefault="00A663EC" w:rsidP="00AC74E0">
            <w:pPr>
              <w:rPr>
                <w:rFonts w:ascii="Arial" w:eastAsia="맑은 고딕" w:hAnsi="Arial" w:cs="Arial"/>
                <w:sz w:val="18"/>
                <w:szCs w:val="18"/>
                <w:lang w:val="en-US" w:eastAsia="ko-KR"/>
              </w:rPr>
            </w:pPr>
          </w:p>
          <w:p w14:paraId="476351DD" w14:textId="77777777" w:rsidR="00AC74E0" w:rsidRPr="00AC74E0" w:rsidRDefault="00AC74E0" w:rsidP="00AC74E0">
            <w:pPr>
              <w:rPr>
                <w:rFonts w:ascii="Arial" w:eastAsia="맑은 고딕" w:hAnsi="Arial" w:cs="Arial"/>
                <w:sz w:val="18"/>
                <w:szCs w:val="18"/>
                <w:lang w:val="en-US" w:eastAsia="ko-KR"/>
              </w:rPr>
            </w:pPr>
            <w:r w:rsidRPr="00AC74E0">
              <w:rPr>
                <w:rFonts w:ascii="Arial" w:eastAsia="맑은 고딕" w:hAnsi="Arial" w:cs="Arial" w:hint="eastAsia"/>
                <w:sz w:val="18"/>
                <w:szCs w:val="18"/>
                <w:lang w:val="en-US" w:eastAsia="ko-KR"/>
              </w:rPr>
              <w:t xml:space="preserve">If the power saving STA is not required to awaken for every DTIM, the STA may not </w:t>
            </w:r>
            <w:r w:rsidRPr="00AC74E0">
              <w:rPr>
                <w:rFonts w:ascii="Arial" w:eastAsia="맑은 고딕" w:hAnsi="Arial" w:cs="Arial"/>
                <w:sz w:val="18"/>
                <w:szCs w:val="18"/>
                <w:lang w:val="en-US" w:eastAsia="ko-KR"/>
              </w:rPr>
              <w:t>receive</w:t>
            </w:r>
            <w:r w:rsidRPr="00AC74E0">
              <w:rPr>
                <w:rFonts w:ascii="Arial" w:eastAsia="맑은 고딕" w:hAnsi="Arial" w:cs="Arial" w:hint="eastAsia"/>
                <w:sz w:val="18"/>
                <w:szCs w:val="18"/>
                <w:lang w:val="en-US" w:eastAsia="ko-KR"/>
              </w:rPr>
              <w:t xml:space="preserve"> the critical update f</w:t>
            </w:r>
            <w:r w:rsidRPr="00AC74E0">
              <w:rPr>
                <w:rFonts w:ascii="Arial" w:eastAsia="맑은 고딕" w:hAnsi="Arial" w:cs="Arial"/>
                <w:sz w:val="18"/>
                <w:szCs w:val="18"/>
                <w:lang w:val="en-US" w:eastAsia="ko-KR"/>
              </w:rPr>
              <w:t>lag which indicates the critical update. So, those STAs need to check RNR regardless of the value of critical update flag.</w:t>
            </w:r>
          </w:p>
          <w:p w14:paraId="4848669F" w14:textId="77777777" w:rsidR="00AC74E0" w:rsidRPr="00AC74E0" w:rsidRDefault="00AC74E0" w:rsidP="00AC74E0">
            <w:pPr>
              <w:rPr>
                <w:rFonts w:ascii="Arial" w:eastAsia="맑은 고딕" w:hAnsi="Arial" w:cs="Arial"/>
                <w:sz w:val="18"/>
                <w:szCs w:val="18"/>
                <w:lang w:val="en-US" w:eastAsia="ko-KR"/>
              </w:rPr>
            </w:pPr>
          </w:p>
          <w:p w14:paraId="746C14A3" w14:textId="1C95CBB6" w:rsidR="004F0A54" w:rsidRPr="00AC74E0" w:rsidRDefault="00AC74E0" w:rsidP="00AC74E0">
            <w:pPr>
              <w:rPr>
                <w:rFonts w:ascii="Arial" w:eastAsia="맑은 고딕" w:hAnsi="Arial" w:cs="Arial"/>
                <w:sz w:val="18"/>
                <w:szCs w:val="18"/>
                <w:lang w:val="en-US" w:eastAsia="ko-KR"/>
              </w:rPr>
            </w:pPr>
            <w:proofErr w:type="spellStart"/>
            <w:r w:rsidRPr="00AC74E0">
              <w:rPr>
                <w:rFonts w:ascii="Calibri" w:hAnsi="Calibri" w:cs="Arial"/>
                <w:sz w:val="18"/>
                <w:szCs w:val="18"/>
              </w:rPr>
              <w:t>TGbe</w:t>
            </w:r>
            <w:proofErr w:type="spellEnd"/>
            <w:r w:rsidRPr="00AC74E0">
              <w:rPr>
                <w:rFonts w:ascii="Calibri" w:hAnsi="Calibri" w:cs="Arial"/>
                <w:sz w:val="18"/>
                <w:szCs w:val="18"/>
              </w:rPr>
              <w:t xml:space="preserve"> editor to make the changes shown in 11-21/0xxxr0 under all headings that include CID 1892</w:t>
            </w:r>
          </w:p>
        </w:tc>
      </w:tr>
      <w:tr w:rsidR="004F0A54" w:rsidRPr="001E3713" w14:paraId="39CFDDF4" w14:textId="77777777" w:rsidTr="00CA0BEC">
        <w:trPr>
          <w:trHeight w:val="841"/>
        </w:trPr>
        <w:tc>
          <w:tcPr>
            <w:tcW w:w="993" w:type="dxa"/>
            <w:tcBorders>
              <w:top w:val="nil"/>
              <w:left w:val="single" w:sz="4" w:space="0" w:color="333300"/>
              <w:bottom w:val="single" w:sz="4" w:space="0" w:color="333300"/>
              <w:right w:val="single" w:sz="4" w:space="0" w:color="333300"/>
            </w:tcBorders>
            <w:shd w:val="clear" w:color="auto" w:fill="auto"/>
            <w:hideMark/>
          </w:tcPr>
          <w:p w14:paraId="2A0AF832" w14:textId="6D7371EB" w:rsidR="004F0A54" w:rsidRPr="001E3713"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1899</w:t>
            </w:r>
          </w:p>
        </w:tc>
        <w:tc>
          <w:tcPr>
            <w:tcW w:w="1120" w:type="dxa"/>
            <w:tcBorders>
              <w:top w:val="nil"/>
              <w:left w:val="nil"/>
              <w:bottom w:val="single" w:sz="4" w:space="0" w:color="333300"/>
              <w:right w:val="single" w:sz="4" w:space="0" w:color="333300"/>
            </w:tcBorders>
            <w:shd w:val="clear" w:color="auto" w:fill="auto"/>
            <w:hideMark/>
          </w:tcPr>
          <w:p w14:paraId="01E06405" w14:textId="77777777" w:rsidR="004F0A54" w:rsidRPr="001E3713"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Jeongki Kim</w:t>
            </w:r>
          </w:p>
        </w:tc>
        <w:tc>
          <w:tcPr>
            <w:tcW w:w="865" w:type="dxa"/>
            <w:tcBorders>
              <w:top w:val="nil"/>
              <w:left w:val="nil"/>
              <w:bottom w:val="single" w:sz="4" w:space="0" w:color="333300"/>
              <w:right w:val="single" w:sz="4" w:space="0" w:color="333300"/>
            </w:tcBorders>
            <w:shd w:val="clear" w:color="auto" w:fill="auto"/>
            <w:hideMark/>
          </w:tcPr>
          <w:p w14:paraId="1869BCBB" w14:textId="77777777" w:rsidR="004F0A54" w:rsidRPr="001E3713"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60.59</w:t>
            </w:r>
          </w:p>
        </w:tc>
        <w:tc>
          <w:tcPr>
            <w:tcW w:w="708" w:type="dxa"/>
            <w:tcBorders>
              <w:top w:val="nil"/>
              <w:left w:val="nil"/>
              <w:bottom w:val="single" w:sz="4" w:space="0" w:color="333300"/>
              <w:right w:val="single" w:sz="4" w:space="0" w:color="333300"/>
            </w:tcBorders>
            <w:shd w:val="clear" w:color="auto" w:fill="auto"/>
            <w:hideMark/>
          </w:tcPr>
          <w:p w14:paraId="2B7A0C28" w14:textId="77777777" w:rsidR="004F0A54" w:rsidRPr="001E3713"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9.4.1.4</w:t>
            </w:r>
          </w:p>
        </w:tc>
        <w:tc>
          <w:tcPr>
            <w:tcW w:w="2552" w:type="dxa"/>
            <w:tcBorders>
              <w:top w:val="nil"/>
              <w:left w:val="nil"/>
              <w:bottom w:val="single" w:sz="4" w:space="0" w:color="333300"/>
              <w:right w:val="single" w:sz="4" w:space="0" w:color="333300"/>
            </w:tcBorders>
            <w:shd w:val="clear" w:color="auto" w:fill="auto"/>
            <w:hideMark/>
          </w:tcPr>
          <w:p w14:paraId="04312A2F" w14:textId="77777777" w:rsidR="004F0A54" w:rsidRPr="001E3713"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The Critical Update Flag subfield can be reserved. Therefore, the Critical Update Flag subfield should be set to either 1 or 0 only if it's not reserved. For clarification, add the related condition.</w:t>
            </w:r>
          </w:p>
        </w:tc>
        <w:tc>
          <w:tcPr>
            <w:tcW w:w="2126" w:type="dxa"/>
            <w:tcBorders>
              <w:top w:val="nil"/>
              <w:left w:val="nil"/>
              <w:bottom w:val="single" w:sz="4" w:space="0" w:color="333300"/>
              <w:right w:val="single" w:sz="4" w:space="0" w:color="333300"/>
            </w:tcBorders>
            <w:shd w:val="clear" w:color="auto" w:fill="auto"/>
            <w:hideMark/>
          </w:tcPr>
          <w:p w14:paraId="6D2C03C5" w14:textId="77777777" w:rsidR="004F0A54" w:rsidRPr="001E3713"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add a condition to the related text</w:t>
            </w:r>
          </w:p>
        </w:tc>
        <w:tc>
          <w:tcPr>
            <w:tcW w:w="2552" w:type="dxa"/>
            <w:tcBorders>
              <w:top w:val="nil"/>
              <w:left w:val="nil"/>
              <w:bottom w:val="single" w:sz="4" w:space="0" w:color="333300"/>
              <w:right w:val="single" w:sz="4" w:space="0" w:color="333300"/>
            </w:tcBorders>
            <w:shd w:val="clear" w:color="auto" w:fill="auto"/>
            <w:hideMark/>
          </w:tcPr>
          <w:p w14:paraId="667D13BA" w14:textId="3F57AA91" w:rsidR="004F0A54" w:rsidRDefault="00CA0BEC" w:rsidP="004F0A54">
            <w:pPr>
              <w:rPr>
                <w:rFonts w:ascii="Arial" w:eastAsia="맑은 고딕" w:hAnsi="Arial" w:cs="Arial"/>
                <w:sz w:val="18"/>
                <w:szCs w:val="18"/>
                <w:lang w:val="en-US" w:eastAsia="ko-KR"/>
              </w:rPr>
            </w:pPr>
            <w:r>
              <w:rPr>
                <w:rFonts w:ascii="Arial" w:eastAsia="맑은 고딕" w:hAnsi="Arial" w:cs="Arial"/>
                <w:sz w:val="18"/>
                <w:szCs w:val="18"/>
                <w:lang w:val="en-US" w:eastAsia="ko-KR"/>
              </w:rPr>
              <w:t>Rejected</w:t>
            </w:r>
          </w:p>
          <w:p w14:paraId="53C01E9E" w14:textId="77777777" w:rsidR="00A350D7" w:rsidRDefault="00A350D7" w:rsidP="004F0A54">
            <w:pPr>
              <w:rPr>
                <w:rFonts w:ascii="Arial" w:eastAsia="맑은 고딕" w:hAnsi="Arial" w:cs="Arial"/>
                <w:sz w:val="18"/>
                <w:szCs w:val="18"/>
                <w:lang w:val="en-US" w:eastAsia="ko-KR"/>
              </w:rPr>
            </w:pPr>
          </w:p>
          <w:p w14:paraId="676ABC21" w14:textId="08DE506D" w:rsidR="00CA0BEC" w:rsidRDefault="00CA0BEC" w:rsidP="004F0A54">
            <w:pPr>
              <w:rPr>
                <w:rFonts w:ascii="Arial" w:eastAsia="맑은 고딕" w:hAnsi="Arial" w:cs="Arial"/>
                <w:sz w:val="18"/>
                <w:szCs w:val="18"/>
                <w:lang w:val="en-US" w:eastAsia="ko-KR"/>
              </w:rPr>
            </w:pPr>
            <w:r>
              <w:rPr>
                <w:rFonts w:ascii="Arial" w:eastAsia="맑은 고딕" w:hAnsi="Arial" w:cs="Arial"/>
                <w:sz w:val="18"/>
                <w:szCs w:val="18"/>
                <w:lang w:val="en-US" w:eastAsia="ko-KR"/>
              </w:rPr>
              <w:t xml:space="preserve">The related text is already described in </w:t>
            </w:r>
            <w:proofErr w:type="spellStart"/>
            <w:r>
              <w:rPr>
                <w:rFonts w:ascii="Arial" w:eastAsia="맑은 고딕" w:hAnsi="Arial" w:cs="Arial"/>
                <w:sz w:val="18"/>
                <w:szCs w:val="18"/>
                <w:lang w:val="en-US" w:eastAsia="ko-KR"/>
              </w:rPr>
              <w:t>TGbe</w:t>
            </w:r>
            <w:proofErr w:type="spellEnd"/>
            <w:r>
              <w:rPr>
                <w:rFonts w:ascii="Arial" w:eastAsia="맑은 고딕" w:hAnsi="Arial" w:cs="Arial"/>
                <w:sz w:val="18"/>
                <w:szCs w:val="18"/>
                <w:lang w:val="en-US" w:eastAsia="ko-KR"/>
              </w:rPr>
              <w:t xml:space="preserve"> D0.3 as follows</w:t>
            </w:r>
            <w:r w:rsidR="00A350D7">
              <w:rPr>
                <w:rFonts w:ascii="Arial" w:eastAsia="맑은 고딕" w:hAnsi="Arial" w:cs="Arial"/>
                <w:sz w:val="18"/>
                <w:szCs w:val="18"/>
                <w:lang w:val="en-US" w:eastAsia="ko-KR"/>
              </w:rPr>
              <w:t>:</w:t>
            </w:r>
          </w:p>
          <w:p w14:paraId="742D138F" w14:textId="77777777" w:rsidR="00CA0BEC" w:rsidRDefault="00CA0BEC" w:rsidP="00CA0BEC">
            <w:pPr>
              <w:rPr>
                <w:rFonts w:ascii="Calibri" w:hAnsi="Calibri" w:cs="Calibri"/>
                <w:i/>
                <w:iCs/>
                <w:sz w:val="18"/>
                <w:szCs w:val="18"/>
                <w:lang w:eastAsia="ko-KR"/>
              </w:rPr>
            </w:pPr>
            <w:r>
              <w:rPr>
                <w:rFonts w:ascii="Calibri" w:hAnsi="Calibri" w:cs="Calibri"/>
                <w:i/>
                <w:iCs/>
                <w:sz w:val="18"/>
                <w:szCs w:val="18"/>
                <w:lang w:eastAsia="ko-KR"/>
              </w:rPr>
              <w:t>The Critical Update Flag subfield is reserved except when the Capability Information field is carried in a Beacon or a Probe Response frame transmitted by an AP of an AP MLD.</w:t>
            </w:r>
          </w:p>
          <w:p w14:paraId="77DDE905" w14:textId="77777777" w:rsidR="00CA0BEC" w:rsidRDefault="00CA0BEC" w:rsidP="00CA0BEC">
            <w:pPr>
              <w:rPr>
                <w:rFonts w:ascii="Calibri" w:hAnsi="Calibri" w:cs="Calibri"/>
                <w:i/>
                <w:iCs/>
                <w:sz w:val="18"/>
                <w:szCs w:val="18"/>
                <w:lang w:eastAsia="ko-KR"/>
              </w:rPr>
            </w:pPr>
          </w:p>
          <w:p w14:paraId="4C998D55" w14:textId="095E0B23" w:rsidR="00CA0BEC" w:rsidRPr="001E3713" w:rsidRDefault="00CA0BEC" w:rsidP="00CA0BEC">
            <w:pPr>
              <w:rPr>
                <w:rFonts w:ascii="Calibri" w:hAnsi="Calibri" w:cs="Calibri"/>
                <w:iCs/>
                <w:sz w:val="18"/>
                <w:szCs w:val="18"/>
                <w:lang w:val="en-US" w:eastAsia="ko-KR"/>
              </w:rPr>
            </w:pPr>
            <w:r w:rsidRPr="00CA0BEC">
              <w:rPr>
                <w:rFonts w:ascii="Calibri" w:hAnsi="Calibri" w:cs="Calibri"/>
                <w:iCs/>
                <w:sz w:val="18"/>
                <w:szCs w:val="18"/>
                <w:lang w:eastAsia="ko-KR"/>
              </w:rPr>
              <w:t>Therefore, we don’t need the additional text for it any more.</w:t>
            </w:r>
          </w:p>
        </w:tc>
      </w:tr>
    </w:tbl>
    <w:p w14:paraId="7792B6FC" w14:textId="645D87D8" w:rsidR="001E3713" w:rsidRPr="00F80992" w:rsidRDefault="001E3713" w:rsidP="0047110F"/>
    <w:p w14:paraId="04DFCCC4" w14:textId="77777777" w:rsidR="001E0CE3" w:rsidRPr="007C6E12" w:rsidRDefault="001E0CE3" w:rsidP="00782116">
      <w:pPr>
        <w:rPr>
          <w:b/>
          <w:u w:val="single"/>
        </w:rPr>
      </w:pPr>
    </w:p>
    <w:p w14:paraId="51CB09DC" w14:textId="3AFBA55F" w:rsidR="00782116" w:rsidRDefault="00782116" w:rsidP="00782116">
      <w:pPr>
        <w:rPr>
          <w:b/>
          <w:u w:val="single"/>
          <w:lang w:eastAsia="ko-KR"/>
        </w:rPr>
      </w:pPr>
      <w:r>
        <w:rPr>
          <w:b/>
          <w:u w:val="single"/>
        </w:rPr>
        <w:t>Propose</w:t>
      </w:r>
      <w:r w:rsidR="00CA0BEC">
        <w:rPr>
          <w:b/>
          <w:u w:val="single"/>
        </w:rPr>
        <w:t>d text</w:t>
      </w:r>
    </w:p>
    <w:p w14:paraId="52F6DF32" w14:textId="77777777" w:rsidR="000167A6" w:rsidRDefault="000167A6" w:rsidP="00782116">
      <w:pPr>
        <w:rPr>
          <w:b/>
          <w:u w:val="single"/>
          <w:lang w:eastAsia="ko-KR"/>
        </w:rPr>
      </w:pPr>
    </w:p>
    <w:p w14:paraId="4D2F0E15" w14:textId="6CE07331" w:rsidR="000B75AD" w:rsidRDefault="000167A6" w:rsidP="000167A6">
      <w:pPr>
        <w:pStyle w:val="SP10282754"/>
        <w:spacing w:before="480" w:after="240"/>
        <w:rPr>
          <w:rFonts w:eastAsia="Times New Roman"/>
          <w:b/>
          <w:i/>
          <w:color w:val="000000"/>
          <w:sz w:val="20"/>
          <w:highlight w:val="yellow"/>
        </w:rPr>
      </w:pPr>
      <w:proofErr w:type="spellStart"/>
      <w:r w:rsidRPr="00983F7D">
        <w:rPr>
          <w:rFonts w:eastAsia="Times New Roman"/>
          <w:b/>
          <w:color w:val="000000"/>
          <w:sz w:val="20"/>
          <w:highlight w:val="yellow"/>
        </w:rPr>
        <w:t>TG</w:t>
      </w:r>
      <w:r w:rsidR="00CA0BEC">
        <w:rPr>
          <w:rFonts w:eastAsia="Times New Roman"/>
          <w:b/>
          <w:color w:val="000000"/>
          <w:sz w:val="20"/>
          <w:highlight w:val="yellow"/>
        </w:rPr>
        <w:t>be</w:t>
      </w:r>
      <w:proofErr w:type="spellEnd"/>
      <w:r w:rsidRPr="00983F7D">
        <w:rPr>
          <w:rFonts w:eastAsia="Times New Roman"/>
          <w:b/>
          <w:color w:val="000000"/>
          <w:sz w:val="20"/>
          <w:highlight w:val="yellow"/>
        </w:rPr>
        <w:t xml:space="preserve"> Editor:</w:t>
      </w:r>
      <w:r w:rsidR="00CA0BEC">
        <w:rPr>
          <w:rFonts w:eastAsia="Times New Roman"/>
          <w:b/>
          <w:i/>
          <w:color w:val="000000"/>
          <w:sz w:val="20"/>
          <w:highlight w:val="yellow"/>
        </w:rPr>
        <w:t xml:space="preserve"> Insert the following text</w:t>
      </w:r>
      <w:r w:rsidR="0054303A">
        <w:rPr>
          <w:rFonts w:eastAsia="Times New Roman"/>
          <w:b/>
          <w:i/>
          <w:color w:val="000000"/>
          <w:sz w:val="20"/>
          <w:highlight w:val="yellow"/>
        </w:rPr>
        <w:t>s</w:t>
      </w:r>
      <w:r w:rsidR="00CA0BEC">
        <w:rPr>
          <w:rFonts w:eastAsia="Times New Roman"/>
          <w:b/>
          <w:i/>
          <w:color w:val="000000"/>
          <w:sz w:val="20"/>
          <w:highlight w:val="yellow"/>
        </w:rPr>
        <w:t xml:space="preserve"> </w:t>
      </w:r>
      <w:r w:rsidR="000B75AD">
        <w:rPr>
          <w:rFonts w:eastAsia="Times New Roman"/>
          <w:b/>
          <w:i/>
          <w:color w:val="000000"/>
          <w:sz w:val="20"/>
          <w:highlight w:val="yellow"/>
        </w:rPr>
        <w:t xml:space="preserve">after </w:t>
      </w:r>
      <w:r w:rsidR="00CA0BEC">
        <w:rPr>
          <w:rFonts w:eastAsia="Times New Roman"/>
          <w:b/>
          <w:i/>
          <w:color w:val="000000"/>
          <w:sz w:val="20"/>
          <w:highlight w:val="yellow"/>
        </w:rPr>
        <w:t>the</w:t>
      </w:r>
      <w:r w:rsidR="000B75AD">
        <w:rPr>
          <w:rFonts w:eastAsia="Times New Roman"/>
          <w:b/>
          <w:i/>
          <w:color w:val="000000"/>
          <w:sz w:val="20"/>
          <w:highlight w:val="yellow"/>
        </w:rPr>
        <w:t xml:space="preserve"> fourth paragraph </w:t>
      </w:r>
      <w:r w:rsidR="0056664F">
        <w:rPr>
          <w:rFonts w:eastAsia="Times New Roman"/>
          <w:b/>
          <w:i/>
          <w:color w:val="000000"/>
          <w:sz w:val="20"/>
          <w:highlight w:val="yellow"/>
        </w:rPr>
        <w:t>in</w:t>
      </w:r>
      <w:r w:rsidR="00CA0BEC">
        <w:rPr>
          <w:rFonts w:eastAsia="Times New Roman"/>
          <w:b/>
          <w:i/>
          <w:color w:val="000000"/>
          <w:sz w:val="20"/>
          <w:highlight w:val="yellow"/>
        </w:rPr>
        <w:t xml:space="preserve"> the </w:t>
      </w:r>
      <w:proofErr w:type="spellStart"/>
      <w:r w:rsidR="00CA0BEC">
        <w:rPr>
          <w:rFonts w:eastAsia="Times New Roman"/>
          <w:b/>
          <w:i/>
          <w:color w:val="000000"/>
          <w:sz w:val="20"/>
          <w:highlight w:val="yellow"/>
        </w:rPr>
        <w:t>sub</w:t>
      </w:r>
      <w:r w:rsidR="000B75AD">
        <w:rPr>
          <w:rFonts w:eastAsia="Times New Roman"/>
          <w:b/>
          <w:i/>
          <w:color w:val="000000"/>
          <w:sz w:val="20"/>
          <w:highlight w:val="yellow"/>
        </w:rPr>
        <w:t>clause</w:t>
      </w:r>
      <w:proofErr w:type="spellEnd"/>
      <w:r w:rsidR="000B75AD">
        <w:rPr>
          <w:rFonts w:eastAsia="Times New Roman"/>
          <w:b/>
          <w:i/>
          <w:color w:val="000000"/>
          <w:sz w:val="20"/>
          <w:highlight w:val="yellow"/>
        </w:rPr>
        <w:t xml:space="preserve"> 35.3.8 </w:t>
      </w:r>
    </w:p>
    <w:p w14:paraId="3C4B24A8" w14:textId="1C0855E2" w:rsidR="00464180" w:rsidRDefault="000B75AD" w:rsidP="00CA0BEC">
      <w:pPr>
        <w:pStyle w:val="Default"/>
      </w:pPr>
      <w:r w:rsidRPr="001B0079">
        <w:rPr>
          <w:highlight w:val="yellow"/>
        </w:rPr>
        <w:t>[1893]</w:t>
      </w:r>
      <w:r w:rsidRPr="000B75AD">
        <w:t xml:space="preserve"> </w:t>
      </w:r>
      <w:proofErr w:type="gramStart"/>
      <w:r w:rsidRPr="001E3713">
        <w:t>If</w:t>
      </w:r>
      <w:proofErr w:type="gramEnd"/>
      <w:r w:rsidRPr="001E3713">
        <w:t xml:space="preserve"> </w:t>
      </w:r>
      <w:r w:rsidR="0054303A">
        <w:t>a</w:t>
      </w:r>
      <w:ins w:id="26" w:author="Ming Gan" w:date="2021-03-30T14:25:00Z">
        <w:r w:rsidR="00E365E9">
          <w:t xml:space="preserve"> non-A</w:t>
        </w:r>
      </w:ins>
      <w:ins w:id="27" w:author="Ming Gan" w:date="2021-03-30T14:26:00Z">
        <w:r w:rsidR="00E365E9">
          <w:t>P</w:t>
        </w:r>
      </w:ins>
      <w:r w:rsidR="0054303A">
        <w:t xml:space="preserve"> STA </w:t>
      </w:r>
      <w:r w:rsidR="00464180">
        <w:t>affiliated with</w:t>
      </w:r>
      <w:r w:rsidR="0054303A">
        <w:t xml:space="preserve"> a n</w:t>
      </w:r>
      <w:r w:rsidRPr="001E3713">
        <w:t xml:space="preserve">on-AP MLD that </w:t>
      </w:r>
      <w:r w:rsidR="00BC01B4">
        <w:t>supports</w:t>
      </w:r>
      <w:r w:rsidR="0054303A">
        <w:t xml:space="preserve"> </w:t>
      </w:r>
      <w:del w:id="28" w:author="Ming Gan" w:date="2021-03-30T14:42:00Z">
        <w:r w:rsidR="0054303A" w:rsidDel="001D551E">
          <w:delText>to</w:delText>
        </w:r>
        <w:r w:rsidRPr="001E3713" w:rsidDel="001D551E">
          <w:delText xml:space="preserve"> decode </w:delText>
        </w:r>
      </w:del>
      <w:r w:rsidRPr="001E3713">
        <w:t xml:space="preserve">the </w:t>
      </w:r>
      <w:r w:rsidR="00752803">
        <w:t>C</w:t>
      </w:r>
      <w:r w:rsidRPr="001E3713">
        <w:t xml:space="preserve">ritical </w:t>
      </w:r>
      <w:r w:rsidR="00752803">
        <w:t>U</w:t>
      </w:r>
      <w:r w:rsidRPr="001E3713">
        <w:t xml:space="preserve">pdate </w:t>
      </w:r>
      <w:r w:rsidR="00752803">
        <w:t>F</w:t>
      </w:r>
      <w:r w:rsidRPr="001E3713">
        <w:t>lag</w:t>
      </w:r>
    </w:p>
    <w:p w14:paraId="3079C57F" w14:textId="4FE82668" w:rsidR="00464180" w:rsidRDefault="00464180" w:rsidP="00AE6331">
      <w:pPr>
        <w:pStyle w:val="Default"/>
        <w:ind w:leftChars="400" w:left="880"/>
      </w:pPr>
      <w:r>
        <w:t xml:space="preserve">- </w:t>
      </w:r>
      <w:ins w:id="29" w:author="Ming Gan" w:date="2021-03-30T15:00:00Z">
        <w:r w:rsidR="00175CAD">
          <w:t xml:space="preserve">has </w:t>
        </w:r>
        <w:proofErr w:type="spellStart"/>
        <w:r w:rsidR="00175CAD">
          <w:t>ReceiveDTIMs</w:t>
        </w:r>
        <w:proofErr w:type="spellEnd"/>
        <w:r w:rsidR="00175CAD" w:rsidRPr="000B75AD">
          <w:t xml:space="preserve"> </w:t>
        </w:r>
        <w:r w:rsidR="00175CAD">
          <w:t xml:space="preserve">equal to true and </w:t>
        </w:r>
      </w:ins>
      <w:r w:rsidR="00704D20">
        <w:t>r</w:t>
      </w:r>
      <w:r>
        <w:t>e</w:t>
      </w:r>
      <w:r w:rsidR="00EC2CB8">
        <w:t xml:space="preserve">ceives </w:t>
      </w:r>
      <w:r w:rsidR="00BC01B4">
        <w:t xml:space="preserve">a Beacon frame with </w:t>
      </w:r>
      <w:r w:rsidR="00EC2CB8" w:rsidRPr="001E3713">
        <w:t xml:space="preserve">the </w:t>
      </w:r>
      <w:r w:rsidR="00752803">
        <w:t>C</w:t>
      </w:r>
      <w:r w:rsidR="00EC2CB8" w:rsidRPr="001E3713">
        <w:t xml:space="preserve">ritical </w:t>
      </w:r>
      <w:r w:rsidR="00752803">
        <w:t>U</w:t>
      </w:r>
      <w:r w:rsidR="00EC2CB8" w:rsidRPr="001E3713">
        <w:t xml:space="preserve">pdate </w:t>
      </w:r>
      <w:r w:rsidR="00752803">
        <w:t>F</w:t>
      </w:r>
      <w:r w:rsidR="00EC2CB8" w:rsidRPr="001E3713">
        <w:t xml:space="preserve">lag </w:t>
      </w:r>
      <w:del w:id="30" w:author="Ming Gan" w:date="2021-03-30T14:26:00Z">
        <w:r w:rsidR="00EC2CB8" w:rsidRPr="001E3713" w:rsidDel="00E365E9">
          <w:delText xml:space="preserve">set </w:delText>
        </w:r>
      </w:del>
      <w:ins w:id="31" w:author="Ming Gan" w:date="2021-03-30T14:26:00Z">
        <w:r w:rsidR="00E365E9">
          <w:t>equal</w:t>
        </w:r>
        <w:r w:rsidR="00E365E9" w:rsidRPr="001E3713">
          <w:t xml:space="preserve"> </w:t>
        </w:r>
      </w:ins>
      <w:r w:rsidR="00EC2CB8" w:rsidRPr="001E3713">
        <w:t xml:space="preserve">to 0, </w:t>
      </w:r>
      <w:r w:rsidR="00EC2CB8">
        <w:t xml:space="preserve">the STA </w:t>
      </w:r>
      <w:r w:rsidR="0054303A">
        <w:t xml:space="preserve">shall </w:t>
      </w:r>
      <w:r w:rsidR="000B75AD" w:rsidRPr="001E3713">
        <w:t xml:space="preserve">skip to parse the </w:t>
      </w:r>
      <w:r w:rsidR="003E6AD0">
        <w:t>C</w:t>
      </w:r>
      <w:r w:rsidR="000B75AD" w:rsidRPr="001E3713">
        <w:t xml:space="preserve">hange </w:t>
      </w:r>
      <w:r w:rsidR="003E6AD0">
        <w:t>S</w:t>
      </w:r>
      <w:r w:rsidR="000B75AD" w:rsidRPr="001E3713">
        <w:t>equence subfield of other APs in the RNR</w:t>
      </w:r>
      <w:r w:rsidR="0054303A">
        <w:t xml:space="preserve"> element</w:t>
      </w:r>
      <w:r w:rsidR="000B75AD" w:rsidRPr="001E3713">
        <w:t xml:space="preserve">. </w:t>
      </w:r>
    </w:p>
    <w:p w14:paraId="7E215120" w14:textId="32E0DCA7" w:rsidR="000B75AD" w:rsidRPr="000B75AD" w:rsidRDefault="00464180" w:rsidP="00AE6331">
      <w:pPr>
        <w:pStyle w:val="Default"/>
        <w:ind w:leftChars="400" w:left="880"/>
      </w:pPr>
      <w:r>
        <w:t xml:space="preserve">- </w:t>
      </w:r>
      <w:ins w:id="32" w:author="Ming Gan" w:date="2021-03-30T15:00:00Z">
        <w:r w:rsidR="00175CAD">
          <w:t xml:space="preserve">has </w:t>
        </w:r>
        <w:proofErr w:type="spellStart"/>
        <w:r w:rsidR="00175CAD">
          <w:t>ReceiveDTIMs</w:t>
        </w:r>
        <w:proofErr w:type="spellEnd"/>
        <w:r w:rsidR="00175CAD" w:rsidRPr="000B75AD">
          <w:t xml:space="preserve"> </w:t>
        </w:r>
        <w:r w:rsidR="00175CAD">
          <w:t xml:space="preserve">equal to true and </w:t>
        </w:r>
      </w:ins>
      <w:r w:rsidR="00704D20">
        <w:t>r</w:t>
      </w:r>
      <w:r w:rsidR="00EC2CB8">
        <w:t xml:space="preserve">eceives </w:t>
      </w:r>
      <w:r w:rsidR="00BC01B4">
        <w:t xml:space="preserve">a Beacon frame with </w:t>
      </w:r>
      <w:r w:rsidR="00EC2CB8">
        <w:t xml:space="preserve">the </w:t>
      </w:r>
      <w:r w:rsidR="00752803">
        <w:t>C</w:t>
      </w:r>
      <w:r w:rsidR="00EC2CB8">
        <w:t xml:space="preserve">ritical </w:t>
      </w:r>
      <w:r w:rsidR="00752803">
        <w:t>U</w:t>
      </w:r>
      <w:r w:rsidR="00EC2CB8">
        <w:t xml:space="preserve">pdate </w:t>
      </w:r>
      <w:r w:rsidR="00752803">
        <w:t>F</w:t>
      </w:r>
      <w:r w:rsidR="00EC2CB8">
        <w:t xml:space="preserve">lag subfield </w:t>
      </w:r>
      <w:del w:id="33" w:author="Ming Gan" w:date="2021-03-30T14:26:00Z">
        <w:r w:rsidR="00EC2CB8" w:rsidDel="00E365E9">
          <w:delText xml:space="preserve">set </w:delText>
        </w:r>
      </w:del>
      <w:ins w:id="34" w:author="Ming Gan" w:date="2021-03-30T14:26:00Z">
        <w:r w:rsidR="00E365E9">
          <w:t xml:space="preserve">equal </w:t>
        </w:r>
      </w:ins>
      <w:r w:rsidR="00EC2CB8">
        <w:t>to 1</w:t>
      </w:r>
      <w:r w:rsidR="000B75AD" w:rsidRPr="001E3713">
        <w:t xml:space="preserve">, the </w:t>
      </w:r>
      <w:r w:rsidR="0054303A">
        <w:t>STA</w:t>
      </w:r>
      <w:r w:rsidR="000B75AD" w:rsidRPr="001E3713">
        <w:t xml:space="preserve"> sh</w:t>
      </w:r>
      <w:r w:rsidR="0054303A">
        <w:t>all</w:t>
      </w:r>
      <w:r w:rsidR="000B75AD" w:rsidRPr="001E3713">
        <w:t xml:space="preserve"> </w:t>
      </w:r>
      <w:r w:rsidR="0018050A">
        <w:t>parse</w:t>
      </w:r>
      <w:r w:rsidR="000B75AD" w:rsidRPr="001E3713">
        <w:t xml:space="preserve"> the </w:t>
      </w:r>
      <w:r w:rsidR="00752803">
        <w:t>C</w:t>
      </w:r>
      <w:r w:rsidR="000B75AD" w:rsidRPr="001E3713">
        <w:t xml:space="preserve">hange </w:t>
      </w:r>
      <w:r w:rsidR="00752803">
        <w:t>S</w:t>
      </w:r>
      <w:r w:rsidR="000B75AD" w:rsidRPr="001E3713">
        <w:t>equence subfield</w:t>
      </w:r>
      <w:r w:rsidR="00A350D7">
        <w:t>(s)</w:t>
      </w:r>
      <w:r w:rsidR="000B75AD" w:rsidRPr="001E3713">
        <w:t xml:space="preserve"> in the R</w:t>
      </w:r>
      <w:r w:rsidR="00A350D7">
        <w:t>educed Neighbor Report</w:t>
      </w:r>
      <w:r w:rsidR="0054303A">
        <w:t xml:space="preserve"> element.</w:t>
      </w:r>
    </w:p>
    <w:p w14:paraId="22EEC01E" w14:textId="656C3245" w:rsidR="0018050A" w:rsidRDefault="00AE6331" w:rsidP="00AE6331">
      <w:pPr>
        <w:pStyle w:val="Default"/>
        <w:ind w:leftChars="400" w:left="880"/>
        <w:rPr>
          <w:sz w:val="18"/>
          <w:szCs w:val="18"/>
        </w:rPr>
      </w:pPr>
      <w:r>
        <w:t xml:space="preserve">- </w:t>
      </w:r>
      <w:r w:rsidRPr="001B0079">
        <w:rPr>
          <w:highlight w:val="yellow"/>
        </w:rPr>
        <w:t>[1892, 1974, 2818]</w:t>
      </w:r>
      <w:r w:rsidR="00704D20">
        <w:t xml:space="preserve"> h</w:t>
      </w:r>
      <w:r>
        <w:t xml:space="preserve">as </w:t>
      </w:r>
      <w:proofErr w:type="spellStart"/>
      <w:r>
        <w:t>ReceiveDTIMs</w:t>
      </w:r>
      <w:proofErr w:type="spellEnd"/>
      <w:r w:rsidRPr="000B75AD">
        <w:t xml:space="preserve"> </w:t>
      </w:r>
      <w:r>
        <w:t>equal to false,</w:t>
      </w:r>
      <w:r w:rsidR="00A350D7">
        <w:t xml:space="preserve"> the STA sh</w:t>
      </w:r>
      <w:r>
        <w:t>all</w:t>
      </w:r>
      <w:r w:rsidR="00A350D7">
        <w:t xml:space="preserve"> always </w:t>
      </w:r>
      <w:r w:rsidR="0018050A">
        <w:t>parse</w:t>
      </w:r>
      <w:r w:rsidR="00A350D7">
        <w:t xml:space="preserve"> the </w:t>
      </w:r>
      <w:r w:rsidR="00752803">
        <w:t>C</w:t>
      </w:r>
      <w:r w:rsidR="00A350D7">
        <w:t xml:space="preserve">hange </w:t>
      </w:r>
      <w:r w:rsidR="00752803">
        <w:t>S</w:t>
      </w:r>
      <w:r w:rsidR="00A350D7">
        <w:t xml:space="preserve">equence subfield(s) in the Reduced Neighbor Report element regardless of the value of </w:t>
      </w:r>
      <w:r w:rsidR="00F420D8">
        <w:t xml:space="preserve">the </w:t>
      </w:r>
      <w:r w:rsidR="00752803">
        <w:t>C</w:t>
      </w:r>
      <w:r w:rsidR="00A350D7">
        <w:t xml:space="preserve">ritical </w:t>
      </w:r>
      <w:r w:rsidR="00752803">
        <w:t>U</w:t>
      </w:r>
      <w:r w:rsidR="00A350D7">
        <w:t xml:space="preserve">pdate </w:t>
      </w:r>
      <w:r w:rsidR="00752803">
        <w:t>F</w:t>
      </w:r>
      <w:r w:rsidR="00A350D7">
        <w:t>lag subfield.</w:t>
      </w:r>
    </w:p>
    <w:p w14:paraId="185AEBA8" w14:textId="6F491D2C" w:rsidR="0018050A" w:rsidRPr="0018050A" w:rsidDel="00175CAD" w:rsidRDefault="0018050A" w:rsidP="0018050A">
      <w:pPr>
        <w:rPr>
          <w:del w:id="35" w:author="Ming Gan" w:date="2021-03-30T14:56:00Z"/>
          <w:lang w:val="en-US" w:eastAsia="ko-KR"/>
        </w:rPr>
      </w:pPr>
    </w:p>
    <w:p w14:paraId="2B96C94E" w14:textId="77777777" w:rsidR="0018050A" w:rsidRPr="004A429D" w:rsidRDefault="0018050A" w:rsidP="0018050A">
      <w:pPr>
        <w:rPr>
          <w:sz w:val="24"/>
          <w:lang w:val="en-US" w:eastAsia="ko-KR"/>
        </w:rPr>
      </w:pPr>
    </w:p>
    <w:p w14:paraId="1773E35B" w14:textId="3548225E" w:rsidR="0018050A" w:rsidRPr="004A429D" w:rsidRDefault="001D551E" w:rsidP="0018050A">
      <w:pPr>
        <w:rPr>
          <w:sz w:val="24"/>
          <w:lang w:val="en-US" w:eastAsia="ko-KR"/>
        </w:rPr>
      </w:pPr>
      <w:ins w:id="36" w:author="Ming Gan" w:date="2021-03-30T14:45:00Z">
        <w:r w:rsidRPr="004A429D">
          <w:rPr>
            <w:sz w:val="24"/>
          </w:rPr>
          <w:t xml:space="preserve">If a non-AP STA affiliated with a non-AP MLD </w:t>
        </w:r>
        <w:del w:id="37" w:author="김정기/책임연구원/차세대표준(연)ICS팀(jeongki.kim@lge.com)" w:date="2021-03-30T16:44:00Z">
          <w:r w:rsidRPr="004A429D" w:rsidDel="009D4282">
            <w:rPr>
              <w:sz w:val="24"/>
            </w:rPr>
            <w:delText xml:space="preserve">that </w:delText>
          </w:r>
        </w:del>
        <w:r w:rsidRPr="004A429D">
          <w:rPr>
            <w:sz w:val="24"/>
          </w:rPr>
          <w:t xml:space="preserve">does not </w:t>
        </w:r>
        <w:r w:rsidR="00175CAD" w:rsidRPr="004A429D">
          <w:rPr>
            <w:sz w:val="24"/>
          </w:rPr>
          <w:t>support</w:t>
        </w:r>
        <w:r w:rsidRPr="004A429D">
          <w:rPr>
            <w:sz w:val="24"/>
          </w:rPr>
          <w:t xml:space="preserve"> the Critical Update Flag, the non-AP STA shall always parse the Change Sequence subfield(s) in the Reduced </w:t>
        </w:r>
        <w:proofErr w:type="spellStart"/>
        <w:r w:rsidRPr="004A429D">
          <w:rPr>
            <w:sz w:val="24"/>
          </w:rPr>
          <w:t>Neighbor</w:t>
        </w:r>
        <w:proofErr w:type="spellEnd"/>
        <w:r w:rsidRPr="004A429D">
          <w:rPr>
            <w:sz w:val="24"/>
          </w:rPr>
          <w:t xml:space="preserve"> Report element regardless of the value of the Critical Update Flag subfield.</w:t>
        </w:r>
      </w:ins>
    </w:p>
    <w:p w14:paraId="3124DCCA" w14:textId="77777777" w:rsidR="0018050A" w:rsidRPr="0018050A" w:rsidRDefault="0018050A" w:rsidP="0018050A">
      <w:pPr>
        <w:rPr>
          <w:lang w:val="en-US" w:eastAsia="ko-KR"/>
        </w:rPr>
      </w:pPr>
    </w:p>
    <w:p w14:paraId="02D1706A" w14:textId="6E36FB2F" w:rsidR="0018050A" w:rsidRDefault="0018050A" w:rsidP="0018050A">
      <w:pPr>
        <w:rPr>
          <w:lang w:val="en-US" w:eastAsia="ko-KR"/>
        </w:rPr>
      </w:pPr>
    </w:p>
    <w:p w14:paraId="4E4F370E" w14:textId="4FFFED06" w:rsidR="000D73B7" w:rsidRPr="0018050A" w:rsidRDefault="0018050A" w:rsidP="0018050A">
      <w:pPr>
        <w:tabs>
          <w:tab w:val="left" w:pos="8570"/>
        </w:tabs>
        <w:rPr>
          <w:lang w:val="en-US" w:eastAsia="ko-KR"/>
        </w:rPr>
      </w:pPr>
      <w:r>
        <w:rPr>
          <w:lang w:val="en-US" w:eastAsia="ko-KR"/>
        </w:rPr>
        <w:tab/>
      </w:r>
      <w:bookmarkStart w:id="38" w:name="_GoBack"/>
      <w:bookmarkEnd w:id="38"/>
    </w:p>
    <w:sectPr w:rsidR="000D73B7" w:rsidRPr="0018050A" w:rsidSect="00391A1F">
      <w:headerReference w:type="default" r:id="rId8"/>
      <w:footerReference w:type="default" r:id="rId9"/>
      <w:pgSz w:w="12240" w:h="15840" w:code="1"/>
      <w:pgMar w:top="1080" w:right="1080" w:bottom="1080" w:left="1080" w:header="432" w:footer="432" w:gutter="720"/>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C8542" w16cex:dateUtc="2021-03-05T18:24:00Z"/>
  <w16cex:commentExtensible w16cex:durableId="23EC84DB" w16cex:dateUtc="2021-03-05T18:22:00Z"/>
  <w16cex:commentExtensible w16cex:durableId="23EC842F" w16cex:dateUtc="2021-03-05T18:19:00Z"/>
  <w16cex:commentExtensible w16cex:durableId="23EC86C5" w16cex:dateUtc="2021-03-05T18:30:00Z"/>
  <w16cex:commentExtensible w16cex:durableId="23EC872C" w16cex:dateUtc="2021-03-05T18: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082B3D3" w16cid:durableId="23EC8542"/>
  <w16cid:commentId w16cid:paraId="6AEE97A3" w16cid:durableId="23EC84DB"/>
  <w16cid:commentId w16cid:paraId="04132508" w16cid:durableId="23EC842F"/>
  <w16cid:commentId w16cid:paraId="2401A398" w16cid:durableId="23EC86C5"/>
  <w16cid:commentId w16cid:paraId="1ADB3D17" w16cid:durableId="23EC872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AA0F85" w14:textId="77777777" w:rsidR="00155F58" w:rsidRDefault="00155F58">
      <w:r>
        <w:separator/>
      </w:r>
    </w:p>
  </w:endnote>
  <w:endnote w:type="continuationSeparator" w:id="0">
    <w:p w14:paraId="796F063D" w14:textId="77777777" w:rsidR="00155F58" w:rsidRDefault="00155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PMingLiU">
    <w:altName w:val="Arial Unicode MS"/>
    <w:panose1 w:val="02010601000101010101"/>
    <w:charset w:val="88"/>
    <w:family w:val="auto"/>
    <w:notTrueType/>
    <w:pitch w:val="variable"/>
    <w:sig w:usb0="00000000" w:usb1="08080000" w:usb2="00000010" w:usb3="00000000" w:csb0="001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MingLiU">
    <w:altName w:val="Arial Unicode MS"/>
    <w:panose1 w:val="02010609000101010101"/>
    <w:charset w:val="88"/>
    <w:family w:val="modern"/>
    <w:notTrueType/>
    <w:pitch w:val="fixed"/>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굴림">
    <w:altName w:val="Gulim"/>
    <w:panose1 w:val="020B0600000101010101"/>
    <w:charset w:val="81"/>
    <w:family w:val="moder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41CB5F" w14:textId="6715B7AE" w:rsidR="0013066F" w:rsidRDefault="0013066F">
    <w:pPr>
      <w:pStyle w:val="a3"/>
      <w:tabs>
        <w:tab w:val="clear" w:pos="6480"/>
        <w:tab w:val="center" w:pos="4680"/>
        <w:tab w:val="right" w:pos="9360"/>
      </w:tabs>
    </w:pPr>
    <w:r>
      <w:t>Submission</w:t>
    </w:r>
    <w:r>
      <w:tab/>
      <w:t xml:space="preserve">page </w:t>
    </w:r>
    <w:r w:rsidR="008B7251">
      <w:fldChar w:fldCharType="begin"/>
    </w:r>
    <w:r>
      <w:instrText xml:space="preserve">page </w:instrText>
    </w:r>
    <w:r w:rsidR="008B7251">
      <w:fldChar w:fldCharType="separate"/>
    </w:r>
    <w:r w:rsidR="004A429D">
      <w:rPr>
        <w:noProof/>
      </w:rPr>
      <w:t>4</w:t>
    </w:r>
    <w:r w:rsidR="008B7251">
      <w:fldChar w:fldCharType="end"/>
    </w:r>
    <w:r>
      <w:tab/>
    </w:r>
    <w:r w:rsidR="00EC6479">
      <w:rPr>
        <w:lang w:eastAsia="ko-KR"/>
      </w:rPr>
      <w:t>Jeongki Kim</w:t>
    </w:r>
    <w:r>
      <w:t xml:space="preserve">, </w:t>
    </w:r>
    <w:r>
      <w:rPr>
        <w:rFonts w:hint="eastAsia"/>
        <w:lang w:eastAsia="ko-KR"/>
      </w:rPr>
      <w:t>LG</w:t>
    </w:r>
    <w:r>
      <w:t xml:space="preserve"> </w:t>
    </w:r>
  </w:p>
  <w:p w14:paraId="4E23D833" w14:textId="77777777" w:rsidR="0013066F" w:rsidRPr="00F80992" w:rsidRDefault="0013066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4DEB44" w14:textId="77777777" w:rsidR="00155F58" w:rsidRDefault="00155F58">
      <w:r>
        <w:separator/>
      </w:r>
    </w:p>
  </w:footnote>
  <w:footnote w:type="continuationSeparator" w:id="0">
    <w:p w14:paraId="227128B8" w14:textId="77777777" w:rsidR="00155F58" w:rsidRDefault="00155F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3442A" w14:textId="77A0FD1E" w:rsidR="0013066F" w:rsidRDefault="001E3713" w:rsidP="00732A32">
    <w:pPr>
      <w:pStyle w:val="a4"/>
      <w:tabs>
        <w:tab w:val="clear" w:pos="6480"/>
        <w:tab w:val="center" w:pos="4680"/>
        <w:tab w:val="right" w:pos="9360"/>
      </w:tabs>
    </w:pPr>
    <w:r>
      <w:t>March 2021</w:t>
    </w:r>
    <w:r w:rsidR="0013066F">
      <w:tab/>
    </w:r>
    <w:r w:rsidR="0013066F">
      <w:tab/>
    </w:r>
    <w:r w:rsidR="009D4282">
      <w:fldChar w:fldCharType="begin"/>
    </w:r>
    <w:r w:rsidR="009D4282">
      <w:instrText xml:space="preserve"> TITLE  \* MERGEFORMAT </w:instrText>
    </w:r>
    <w:r w:rsidR="009D4282">
      <w:fldChar w:fldCharType="separate"/>
    </w:r>
    <w:r w:rsidR="009D4282">
      <w:t>doc.: IEEE 802.11-21/0399r</w:t>
    </w:r>
    <w:r w:rsidR="009D4282">
      <w:fldChar w:fldCharType="end"/>
    </w:r>
    <w:r w:rsidR="009D4282">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804EEA"/>
    <w:lvl w:ilvl="0">
      <w:numFmt w:val="bullet"/>
      <w:lvlText w:val="*"/>
      <w:lvlJc w:val="left"/>
      <w:pPr>
        <w:ind w:left="0" w:firstLine="0"/>
      </w:pPr>
    </w:lvl>
  </w:abstractNum>
  <w:abstractNum w:abstractNumId="1" w15:restartNumberingAfterBreak="0">
    <w:nsid w:val="11301B5A"/>
    <w:multiLevelType w:val="hybridMultilevel"/>
    <w:tmpl w:val="40FE9EDE"/>
    <w:lvl w:ilvl="0" w:tplc="9E5808CE">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133877C5"/>
    <w:multiLevelType w:val="hybridMultilevel"/>
    <w:tmpl w:val="B9CC47E4"/>
    <w:lvl w:ilvl="0" w:tplc="A88A50F8">
      <w:start w:val="26"/>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2A1B0061"/>
    <w:multiLevelType w:val="hybridMultilevel"/>
    <w:tmpl w:val="908CB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FB6BFD"/>
    <w:multiLevelType w:val="multilevel"/>
    <w:tmpl w:val="4D6EDC5E"/>
    <w:styleLink w:val="Headings"/>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5" w15:restartNumberingAfterBreak="0">
    <w:nsid w:val="3ED11CBC"/>
    <w:multiLevelType w:val="hybridMultilevel"/>
    <w:tmpl w:val="5454A94E"/>
    <w:lvl w:ilvl="0" w:tplc="4DA4F8CC">
      <w:start w:val="2840"/>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49672D59"/>
    <w:multiLevelType w:val="multilevel"/>
    <w:tmpl w:val="D67CFED0"/>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lvlText w:val="%1.%2.%3"/>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7" w15:restartNumberingAfterBreak="0">
    <w:nsid w:val="4CB7482D"/>
    <w:multiLevelType w:val="hybridMultilevel"/>
    <w:tmpl w:val="76AAE8C6"/>
    <w:lvl w:ilvl="0" w:tplc="DE389452">
      <w:numFmt w:val="bullet"/>
      <w:lvlText w:val="-"/>
      <w:lvlJc w:val="left"/>
      <w:pPr>
        <w:ind w:left="760" w:hanging="360"/>
      </w:pPr>
      <w:rPr>
        <w:rFonts w:ascii="Arial" w:eastAsia="바탕"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5A7E61ED"/>
    <w:multiLevelType w:val="hybridMultilevel"/>
    <w:tmpl w:val="A808CF24"/>
    <w:lvl w:ilvl="0" w:tplc="CD0002A4">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6CC1016C"/>
    <w:multiLevelType w:val="hybridMultilevel"/>
    <w:tmpl w:val="7284A862"/>
    <w:lvl w:ilvl="0" w:tplc="7FF66D46">
      <w:start w:val="9"/>
      <w:numFmt w:val="bullet"/>
      <w:lvlText w:val="-"/>
      <w:lvlJc w:val="left"/>
      <w:pPr>
        <w:ind w:left="720" w:hanging="360"/>
      </w:pPr>
      <w:rPr>
        <w:rFonts w:ascii="Times New Roman" w:eastAsia="바탕"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3E7DA4"/>
    <w:multiLevelType w:val="hybridMultilevel"/>
    <w:tmpl w:val="E0C2F208"/>
    <w:lvl w:ilvl="0" w:tplc="ADA8984A">
      <w:start w:val="59"/>
      <w:numFmt w:val="bullet"/>
      <w:lvlText w:val="—"/>
      <w:lvlJc w:val="left"/>
      <w:pPr>
        <w:ind w:left="1200" w:hanging="360"/>
      </w:pPr>
      <w:rPr>
        <w:rFonts w:ascii="Times New Roman" w:eastAsia="바탕" w:hAnsi="Times New Roman" w:cs="Times New Roman" w:hint="default"/>
      </w:rPr>
    </w:lvl>
    <w:lvl w:ilvl="1" w:tplc="04090003" w:tentative="1">
      <w:start w:val="1"/>
      <w:numFmt w:val="bullet"/>
      <w:lvlText w:val=""/>
      <w:lvlJc w:val="left"/>
      <w:pPr>
        <w:ind w:left="1640" w:hanging="400"/>
      </w:pPr>
      <w:rPr>
        <w:rFonts w:ascii="Wingdings" w:hAnsi="Wingdings" w:hint="default"/>
      </w:rPr>
    </w:lvl>
    <w:lvl w:ilvl="2" w:tplc="04090005" w:tentative="1">
      <w:start w:val="1"/>
      <w:numFmt w:val="bullet"/>
      <w:lvlText w:val=""/>
      <w:lvlJc w:val="left"/>
      <w:pPr>
        <w:ind w:left="2040" w:hanging="400"/>
      </w:pPr>
      <w:rPr>
        <w:rFonts w:ascii="Wingdings" w:hAnsi="Wingdings" w:hint="default"/>
      </w:rPr>
    </w:lvl>
    <w:lvl w:ilvl="3" w:tplc="04090001" w:tentative="1">
      <w:start w:val="1"/>
      <w:numFmt w:val="bullet"/>
      <w:lvlText w:val=""/>
      <w:lvlJc w:val="left"/>
      <w:pPr>
        <w:ind w:left="2440" w:hanging="400"/>
      </w:pPr>
      <w:rPr>
        <w:rFonts w:ascii="Wingdings" w:hAnsi="Wingdings" w:hint="default"/>
      </w:rPr>
    </w:lvl>
    <w:lvl w:ilvl="4" w:tplc="04090003" w:tentative="1">
      <w:start w:val="1"/>
      <w:numFmt w:val="bullet"/>
      <w:lvlText w:val=""/>
      <w:lvlJc w:val="left"/>
      <w:pPr>
        <w:ind w:left="2840" w:hanging="400"/>
      </w:pPr>
      <w:rPr>
        <w:rFonts w:ascii="Wingdings" w:hAnsi="Wingdings" w:hint="default"/>
      </w:rPr>
    </w:lvl>
    <w:lvl w:ilvl="5" w:tplc="04090005" w:tentative="1">
      <w:start w:val="1"/>
      <w:numFmt w:val="bullet"/>
      <w:lvlText w:val=""/>
      <w:lvlJc w:val="left"/>
      <w:pPr>
        <w:ind w:left="3240" w:hanging="400"/>
      </w:pPr>
      <w:rPr>
        <w:rFonts w:ascii="Wingdings" w:hAnsi="Wingdings" w:hint="default"/>
      </w:rPr>
    </w:lvl>
    <w:lvl w:ilvl="6" w:tplc="04090001" w:tentative="1">
      <w:start w:val="1"/>
      <w:numFmt w:val="bullet"/>
      <w:lvlText w:val=""/>
      <w:lvlJc w:val="left"/>
      <w:pPr>
        <w:ind w:left="3640" w:hanging="400"/>
      </w:pPr>
      <w:rPr>
        <w:rFonts w:ascii="Wingdings" w:hAnsi="Wingdings" w:hint="default"/>
      </w:rPr>
    </w:lvl>
    <w:lvl w:ilvl="7" w:tplc="04090003" w:tentative="1">
      <w:start w:val="1"/>
      <w:numFmt w:val="bullet"/>
      <w:lvlText w:val=""/>
      <w:lvlJc w:val="left"/>
      <w:pPr>
        <w:ind w:left="4040" w:hanging="400"/>
      </w:pPr>
      <w:rPr>
        <w:rFonts w:ascii="Wingdings" w:hAnsi="Wingdings" w:hint="default"/>
      </w:rPr>
    </w:lvl>
    <w:lvl w:ilvl="8" w:tplc="04090005" w:tentative="1">
      <w:start w:val="1"/>
      <w:numFmt w:val="bullet"/>
      <w:lvlText w:val=""/>
      <w:lvlJc w:val="left"/>
      <w:pPr>
        <w:ind w:left="4440" w:hanging="400"/>
      </w:pPr>
      <w:rPr>
        <w:rFonts w:ascii="Wingdings" w:hAnsi="Wingdings" w:hint="default"/>
      </w:rPr>
    </w:lvl>
  </w:abstractNum>
  <w:abstractNum w:abstractNumId="11" w15:restartNumberingAfterBreak="0">
    <w:nsid w:val="6FD91E80"/>
    <w:multiLevelType w:val="hybridMultilevel"/>
    <w:tmpl w:val="AD004C7A"/>
    <w:lvl w:ilvl="0" w:tplc="66286B2A">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74E0031F"/>
    <w:multiLevelType w:val="hybridMultilevel"/>
    <w:tmpl w:val="E2E278A4"/>
    <w:lvl w:ilvl="0" w:tplc="9D3E02F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7D9E6065"/>
    <w:multiLevelType w:val="hybridMultilevel"/>
    <w:tmpl w:val="3EDCFD28"/>
    <w:lvl w:ilvl="0" w:tplc="249E2CE8">
      <w:start w:val="1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3"/>
  </w:num>
  <w:num w:numId="4">
    <w:abstractNumId w:val="10"/>
  </w:num>
  <w:num w:numId="5">
    <w:abstractNumId w:val="7"/>
  </w:num>
  <w:num w:numId="6">
    <w:abstractNumId w:val="8"/>
  </w:num>
  <w:num w:numId="7">
    <w:abstractNumId w:val="11"/>
  </w:num>
  <w:num w:numId="8">
    <w:abstractNumId w:val="0"/>
    <w:lvlOverride w:ilvl="0">
      <w:lvl w:ilvl="0">
        <w:numFmt w:val="bullet"/>
        <w:lvlText w:val="9.2.4.6.4.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bullet"/>
        <w:lvlText w:val="Table 9-18e—"/>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12"/>
  </w:num>
  <w:num w:numId="11">
    <w:abstractNumId w:val="0"/>
    <w:lvlOverride w:ilvl="0">
      <w:lvl w:ilvl="0">
        <w:numFmt w:val="bullet"/>
        <w:lvlText w:val="27.5.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2">
    <w:abstractNumId w:val="13"/>
  </w:num>
  <w:num w:numId="13">
    <w:abstractNumId w:val="0"/>
    <w:lvlOverride w:ilvl="0">
      <w:lvl w:ilvl="0">
        <w:start w:val="1"/>
        <w:numFmt w:val="bullet"/>
        <w:lvlText w:val="Table 10-8a—"/>
        <w:legacy w:legacy="1" w:legacySpace="0" w:legacyIndent="0"/>
        <w:lvlJc w:val="center"/>
        <w:pPr>
          <w:ind w:left="0" w:firstLine="0"/>
        </w:pPr>
        <w:rPr>
          <w:rFonts w:ascii="Arial" w:hAnsi="Arial" w:cs="Arial" w:hint="default"/>
          <w:b/>
          <w:i w:val="0"/>
          <w:strike w:val="0"/>
          <w:color w:val="000000"/>
          <w:sz w:val="20"/>
          <w:u w:val="none"/>
        </w:rPr>
      </w:lvl>
    </w:lvlOverride>
  </w:num>
  <w:num w:numId="14">
    <w:abstractNumId w:val="1"/>
  </w:num>
  <w:num w:numId="15">
    <w:abstractNumId w:val="5"/>
  </w:num>
  <w:num w:numId="16">
    <w:abstractNumId w:val="2"/>
  </w:num>
  <w:num w:numId="17">
    <w:abstractNumId w:val="9"/>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김정기/책임연구원/차세대표준(연)ICS팀(jeongki.kim@lge.com)">
    <w15:presenceInfo w15:providerId="AD" w15:userId="S-1-5-21-2543426832-1914326140-3112152631-154306"/>
  </w15:person>
  <w15:person w15:author="Ming Gan">
    <w15:presenceInfo w15:providerId="None" w15:userId="Ming G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ACB"/>
    <w:rsid w:val="00004433"/>
    <w:rsid w:val="00006B5F"/>
    <w:rsid w:val="00011009"/>
    <w:rsid w:val="00012150"/>
    <w:rsid w:val="00013ABD"/>
    <w:rsid w:val="00013C43"/>
    <w:rsid w:val="00015F03"/>
    <w:rsid w:val="000167A6"/>
    <w:rsid w:val="00016B0F"/>
    <w:rsid w:val="00017517"/>
    <w:rsid w:val="00017B78"/>
    <w:rsid w:val="00021FBC"/>
    <w:rsid w:val="0002639C"/>
    <w:rsid w:val="0003211C"/>
    <w:rsid w:val="00032328"/>
    <w:rsid w:val="00032E02"/>
    <w:rsid w:val="000359C1"/>
    <w:rsid w:val="0003628E"/>
    <w:rsid w:val="0003647B"/>
    <w:rsid w:val="000404DE"/>
    <w:rsid w:val="00041C0F"/>
    <w:rsid w:val="00041CE2"/>
    <w:rsid w:val="00042283"/>
    <w:rsid w:val="00043A2B"/>
    <w:rsid w:val="00044F0F"/>
    <w:rsid w:val="00047DDD"/>
    <w:rsid w:val="00047FBA"/>
    <w:rsid w:val="00050BE8"/>
    <w:rsid w:val="00050DF7"/>
    <w:rsid w:val="000513BD"/>
    <w:rsid w:val="000513D4"/>
    <w:rsid w:val="00051571"/>
    <w:rsid w:val="00053715"/>
    <w:rsid w:val="0005419D"/>
    <w:rsid w:val="00055361"/>
    <w:rsid w:val="00057544"/>
    <w:rsid w:val="00057981"/>
    <w:rsid w:val="00073AC7"/>
    <w:rsid w:val="00074099"/>
    <w:rsid w:val="00081DB2"/>
    <w:rsid w:val="00082AE9"/>
    <w:rsid w:val="000840D0"/>
    <w:rsid w:val="00084AD1"/>
    <w:rsid w:val="00085C91"/>
    <w:rsid w:val="000863DA"/>
    <w:rsid w:val="00086463"/>
    <w:rsid w:val="00090188"/>
    <w:rsid w:val="00093E53"/>
    <w:rsid w:val="00094E33"/>
    <w:rsid w:val="000958CD"/>
    <w:rsid w:val="00095B97"/>
    <w:rsid w:val="000971EA"/>
    <w:rsid w:val="000977BD"/>
    <w:rsid w:val="000A04E6"/>
    <w:rsid w:val="000A279A"/>
    <w:rsid w:val="000A2FF1"/>
    <w:rsid w:val="000A365F"/>
    <w:rsid w:val="000A64F8"/>
    <w:rsid w:val="000A6729"/>
    <w:rsid w:val="000A764C"/>
    <w:rsid w:val="000B0761"/>
    <w:rsid w:val="000B088E"/>
    <w:rsid w:val="000B0B24"/>
    <w:rsid w:val="000B4A3A"/>
    <w:rsid w:val="000B6224"/>
    <w:rsid w:val="000B75AD"/>
    <w:rsid w:val="000B7782"/>
    <w:rsid w:val="000B7F08"/>
    <w:rsid w:val="000C285F"/>
    <w:rsid w:val="000C4812"/>
    <w:rsid w:val="000C5A1D"/>
    <w:rsid w:val="000C7742"/>
    <w:rsid w:val="000D11B6"/>
    <w:rsid w:val="000D180D"/>
    <w:rsid w:val="000D2474"/>
    <w:rsid w:val="000D3B65"/>
    <w:rsid w:val="000D43F8"/>
    <w:rsid w:val="000D4C9E"/>
    <w:rsid w:val="000D6507"/>
    <w:rsid w:val="000D73B7"/>
    <w:rsid w:val="000E151D"/>
    <w:rsid w:val="000F1E06"/>
    <w:rsid w:val="000F31E4"/>
    <w:rsid w:val="000F5794"/>
    <w:rsid w:val="000F5A3C"/>
    <w:rsid w:val="000F61F4"/>
    <w:rsid w:val="000F61FE"/>
    <w:rsid w:val="000F7452"/>
    <w:rsid w:val="001004D3"/>
    <w:rsid w:val="00104337"/>
    <w:rsid w:val="001046F3"/>
    <w:rsid w:val="00107B4D"/>
    <w:rsid w:val="00107B60"/>
    <w:rsid w:val="00111039"/>
    <w:rsid w:val="00112E2A"/>
    <w:rsid w:val="00113B7E"/>
    <w:rsid w:val="00120580"/>
    <w:rsid w:val="00123361"/>
    <w:rsid w:val="001240BB"/>
    <w:rsid w:val="00124CF4"/>
    <w:rsid w:val="00126F7A"/>
    <w:rsid w:val="00127344"/>
    <w:rsid w:val="0013004F"/>
    <w:rsid w:val="00130286"/>
    <w:rsid w:val="0013066F"/>
    <w:rsid w:val="001324C2"/>
    <w:rsid w:val="001335EE"/>
    <w:rsid w:val="00133C09"/>
    <w:rsid w:val="00135192"/>
    <w:rsid w:val="001352F6"/>
    <w:rsid w:val="00135B34"/>
    <w:rsid w:val="00140021"/>
    <w:rsid w:val="00143510"/>
    <w:rsid w:val="001435E4"/>
    <w:rsid w:val="001448FB"/>
    <w:rsid w:val="001449E5"/>
    <w:rsid w:val="00144D5B"/>
    <w:rsid w:val="001469FB"/>
    <w:rsid w:val="001472D4"/>
    <w:rsid w:val="001502CE"/>
    <w:rsid w:val="001503CF"/>
    <w:rsid w:val="0015054A"/>
    <w:rsid w:val="00152467"/>
    <w:rsid w:val="0015275D"/>
    <w:rsid w:val="001547A8"/>
    <w:rsid w:val="001556E8"/>
    <w:rsid w:val="00155F58"/>
    <w:rsid w:val="00156787"/>
    <w:rsid w:val="001600E4"/>
    <w:rsid w:val="00160192"/>
    <w:rsid w:val="00160619"/>
    <w:rsid w:val="00162109"/>
    <w:rsid w:val="00163F16"/>
    <w:rsid w:val="00164EE0"/>
    <w:rsid w:val="00172460"/>
    <w:rsid w:val="001738A3"/>
    <w:rsid w:val="00174970"/>
    <w:rsid w:val="00174AC8"/>
    <w:rsid w:val="00175B26"/>
    <w:rsid w:val="00175CAD"/>
    <w:rsid w:val="00176C5E"/>
    <w:rsid w:val="0018050A"/>
    <w:rsid w:val="00181978"/>
    <w:rsid w:val="0018245B"/>
    <w:rsid w:val="00183394"/>
    <w:rsid w:val="00184B6B"/>
    <w:rsid w:val="001850ED"/>
    <w:rsid w:val="00190D88"/>
    <w:rsid w:val="00193996"/>
    <w:rsid w:val="00195127"/>
    <w:rsid w:val="0019712F"/>
    <w:rsid w:val="001972BE"/>
    <w:rsid w:val="00197E4A"/>
    <w:rsid w:val="001A0132"/>
    <w:rsid w:val="001A2B00"/>
    <w:rsid w:val="001A5226"/>
    <w:rsid w:val="001B0079"/>
    <w:rsid w:val="001B02FA"/>
    <w:rsid w:val="001B217E"/>
    <w:rsid w:val="001B2BCE"/>
    <w:rsid w:val="001C41DA"/>
    <w:rsid w:val="001C736F"/>
    <w:rsid w:val="001D25A0"/>
    <w:rsid w:val="001D3204"/>
    <w:rsid w:val="001D4CD9"/>
    <w:rsid w:val="001D551E"/>
    <w:rsid w:val="001D6175"/>
    <w:rsid w:val="001D6FF8"/>
    <w:rsid w:val="001D723B"/>
    <w:rsid w:val="001E0249"/>
    <w:rsid w:val="001E0CE3"/>
    <w:rsid w:val="001E3713"/>
    <w:rsid w:val="001E3BE4"/>
    <w:rsid w:val="001E47B8"/>
    <w:rsid w:val="001F376F"/>
    <w:rsid w:val="001F514A"/>
    <w:rsid w:val="001F5A28"/>
    <w:rsid w:val="002035A3"/>
    <w:rsid w:val="0020389D"/>
    <w:rsid w:val="002126A1"/>
    <w:rsid w:val="00212EC4"/>
    <w:rsid w:val="00214C65"/>
    <w:rsid w:val="00215903"/>
    <w:rsid w:val="00221DF8"/>
    <w:rsid w:val="002248B1"/>
    <w:rsid w:val="00224FAA"/>
    <w:rsid w:val="0022565E"/>
    <w:rsid w:val="00227DFB"/>
    <w:rsid w:val="00230E7B"/>
    <w:rsid w:val="00233F21"/>
    <w:rsid w:val="00234E34"/>
    <w:rsid w:val="002360E0"/>
    <w:rsid w:val="00237C36"/>
    <w:rsid w:val="002404FA"/>
    <w:rsid w:val="00241646"/>
    <w:rsid w:val="00242677"/>
    <w:rsid w:val="00244FE5"/>
    <w:rsid w:val="00246AD5"/>
    <w:rsid w:val="0024706A"/>
    <w:rsid w:val="00247875"/>
    <w:rsid w:val="00250630"/>
    <w:rsid w:val="00250C8A"/>
    <w:rsid w:val="0025369B"/>
    <w:rsid w:val="002545C3"/>
    <w:rsid w:val="0025768A"/>
    <w:rsid w:val="00257D48"/>
    <w:rsid w:val="002600EB"/>
    <w:rsid w:val="00260CC0"/>
    <w:rsid w:val="00260F6A"/>
    <w:rsid w:val="0026301F"/>
    <w:rsid w:val="00264D47"/>
    <w:rsid w:val="00267489"/>
    <w:rsid w:val="002753D0"/>
    <w:rsid w:val="00275C7B"/>
    <w:rsid w:val="0027674F"/>
    <w:rsid w:val="00276874"/>
    <w:rsid w:val="00277873"/>
    <w:rsid w:val="00277A9A"/>
    <w:rsid w:val="00282573"/>
    <w:rsid w:val="002836D0"/>
    <w:rsid w:val="0028670D"/>
    <w:rsid w:val="0029020B"/>
    <w:rsid w:val="002907EE"/>
    <w:rsid w:val="002917A7"/>
    <w:rsid w:val="002974BC"/>
    <w:rsid w:val="002A15D4"/>
    <w:rsid w:val="002A6FE1"/>
    <w:rsid w:val="002B1ACA"/>
    <w:rsid w:val="002B3A59"/>
    <w:rsid w:val="002B58CB"/>
    <w:rsid w:val="002C1AFC"/>
    <w:rsid w:val="002C446A"/>
    <w:rsid w:val="002D0B89"/>
    <w:rsid w:val="002D2D96"/>
    <w:rsid w:val="002D3B73"/>
    <w:rsid w:val="002D441A"/>
    <w:rsid w:val="002D44BE"/>
    <w:rsid w:val="002D4CBF"/>
    <w:rsid w:val="002E27A4"/>
    <w:rsid w:val="002E2DC2"/>
    <w:rsid w:val="002E5287"/>
    <w:rsid w:val="002E58AC"/>
    <w:rsid w:val="002E71FC"/>
    <w:rsid w:val="002E7A28"/>
    <w:rsid w:val="002F272A"/>
    <w:rsid w:val="002F2D4F"/>
    <w:rsid w:val="002F5C7B"/>
    <w:rsid w:val="00300E17"/>
    <w:rsid w:val="003044AC"/>
    <w:rsid w:val="00305B68"/>
    <w:rsid w:val="00312897"/>
    <w:rsid w:val="00317AA0"/>
    <w:rsid w:val="00317E81"/>
    <w:rsid w:val="003261DF"/>
    <w:rsid w:val="00326D9A"/>
    <w:rsid w:val="00327DB4"/>
    <w:rsid w:val="00327E24"/>
    <w:rsid w:val="0033024A"/>
    <w:rsid w:val="00330A1E"/>
    <w:rsid w:val="0033227E"/>
    <w:rsid w:val="00333AEE"/>
    <w:rsid w:val="003361D2"/>
    <w:rsid w:val="00345E07"/>
    <w:rsid w:val="0034620C"/>
    <w:rsid w:val="003467AC"/>
    <w:rsid w:val="003478AD"/>
    <w:rsid w:val="003558E8"/>
    <w:rsid w:val="00355E83"/>
    <w:rsid w:val="003602B1"/>
    <w:rsid w:val="00360C64"/>
    <w:rsid w:val="00361221"/>
    <w:rsid w:val="0036165C"/>
    <w:rsid w:val="00361A7D"/>
    <w:rsid w:val="00363B8D"/>
    <w:rsid w:val="00370D13"/>
    <w:rsid w:val="00373CC1"/>
    <w:rsid w:val="00375604"/>
    <w:rsid w:val="00375F40"/>
    <w:rsid w:val="0037683B"/>
    <w:rsid w:val="0037754C"/>
    <w:rsid w:val="00377BA5"/>
    <w:rsid w:val="003817BE"/>
    <w:rsid w:val="0038191A"/>
    <w:rsid w:val="003839B8"/>
    <w:rsid w:val="0038640A"/>
    <w:rsid w:val="0039032E"/>
    <w:rsid w:val="00391A1F"/>
    <w:rsid w:val="003923E9"/>
    <w:rsid w:val="00392A99"/>
    <w:rsid w:val="0039564A"/>
    <w:rsid w:val="00396D19"/>
    <w:rsid w:val="003A2858"/>
    <w:rsid w:val="003A379A"/>
    <w:rsid w:val="003A42E0"/>
    <w:rsid w:val="003A74B1"/>
    <w:rsid w:val="003B3CF3"/>
    <w:rsid w:val="003B4515"/>
    <w:rsid w:val="003B4F7E"/>
    <w:rsid w:val="003B6D3B"/>
    <w:rsid w:val="003B7FE9"/>
    <w:rsid w:val="003C140F"/>
    <w:rsid w:val="003C1BDC"/>
    <w:rsid w:val="003C292F"/>
    <w:rsid w:val="003D0575"/>
    <w:rsid w:val="003D2021"/>
    <w:rsid w:val="003D63B8"/>
    <w:rsid w:val="003D66D1"/>
    <w:rsid w:val="003D6E7F"/>
    <w:rsid w:val="003E2485"/>
    <w:rsid w:val="003E2A7F"/>
    <w:rsid w:val="003E4185"/>
    <w:rsid w:val="003E49B0"/>
    <w:rsid w:val="003E612A"/>
    <w:rsid w:val="003E6AD0"/>
    <w:rsid w:val="003F3E21"/>
    <w:rsid w:val="003F5749"/>
    <w:rsid w:val="00402260"/>
    <w:rsid w:val="00403B31"/>
    <w:rsid w:val="00403E81"/>
    <w:rsid w:val="00404086"/>
    <w:rsid w:val="004061C7"/>
    <w:rsid w:val="004066FA"/>
    <w:rsid w:val="00412F8B"/>
    <w:rsid w:val="004134A6"/>
    <w:rsid w:val="00413770"/>
    <w:rsid w:val="00414539"/>
    <w:rsid w:val="00414E5C"/>
    <w:rsid w:val="00415209"/>
    <w:rsid w:val="00415514"/>
    <w:rsid w:val="004162C5"/>
    <w:rsid w:val="00417271"/>
    <w:rsid w:val="00417BB5"/>
    <w:rsid w:val="0042009A"/>
    <w:rsid w:val="004222E0"/>
    <w:rsid w:val="0042333D"/>
    <w:rsid w:val="00423877"/>
    <w:rsid w:val="00424110"/>
    <w:rsid w:val="00424588"/>
    <w:rsid w:val="00424D4E"/>
    <w:rsid w:val="00426089"/>
    <w:rsid w:val="00430C40"/>
    <w:rsid w:val="00431DA6"/>
    <w:rsid w:val="0043535E"/>
    <w:rsid w:val="004360D7"/>
    <w:rsid w:val="00440754"/>
    <w:rsid w:val="00441E7C"/>
    <w:rsid w:val="00441EEC"/>
    <w:rsid w:val="00442037"/>
    <w:rsid w:val="004427B8"/>
    <w:rsid w:val="00442A1F"/>
    <w:rsid w:val="00442AB9"/>
    <w:rsid w:val="00444B38"/>
    <w:rsid w:val="004465F3"/>
    <w:rsid w:val="00446628"/>
    <w:rsid w:val="00451A60"/>
    <w:rsid w:val="004529C8"/>
    <w:rsid w:val="00455675"/>
    <w:rsid w:val="00455A6D"/>
    <w:rsid w:val="00456C11"/>
    <w:rsid w:val="00457F13"/>
    <w:rsid w:val="00460BC5"/>
    <w:rsid w:val="004611B3"/>
    <w:rsid w:val="00464180"/>
    <w:rsid w:val="004642C5"/>
    <w:rsid w:val="004675B6"/>
    <w:rsid w:val="0047110F"/>
    <w:rsid w:val="0047111F"/>
    <w:rsid w:val="0047140F"/>
    <w:rsid w:val="00472CF7"/>
    <w:rsid w:val="00472D54"/>
    <w:rsid w:val="00475257"/>
    <w:rsid w:val="00476818"/>
    <w:rsid w:val="00477B34"/>
    <w:rsid w:val="00477E13"/>
    <w:rsid w:val="00481CE0"/>
    <w:rsid w:val="00481E33"/>
    <w:rsid w:val="00482864"/>
    <w:rsid w:val="0048302C"/>
    <w:rsid w:val="00487F4D"/>
    <w:rsid w:val="00490F85"/>
    <w:rsid w:val="00492346"/>
    <w:rsid w:val="004923F1"/>
    <w:rsid w:val="00492A9E"/>
    <w:rsid w:val="00495A45"/>
    <w:rsid w:val="00496EA5"/>
    <w:rsid w:val="004A23F2"/>
    <w:rsid w:val="004A35AB"/>
    <w:rsid w:val="004A40B7"/>
    <w:rsid w:val="004A429D"/>
    <w:rsid w:val="004A4FAA"/>
    <w:rsid w:val="004A66D0"/>
    <w:rsid w:val="004A6910"/>
    <w:rsid w:val="004A6E48"/>
    <w:rsid w:val="004B08C7"/>
    <w:rsid w:val="004B2151"/>
    <w:rsid w:val="004B2B82"/>
    <w:rsid w:val="004C0C4E"/>
    <w:rsid w:val="004C122F"/>
    <w:rsid w:val="004C133A"/>
    <w:rsid w:val="004C3D5C"/>
    <w:rsid w:val="004C4208"/>
    <w:rsid w:val="004C4412"/>
    <w:rsid w:val="004C69B5"/>
    <w:rsid w:val="004C7392"/>
    <w:rsid w:val="004D19E7"/>
    <w:rsid w:val="004D1A49"/>
    <w:rsid w:val="004D26B9"/>
    <w:rsid w:val="004D2893"/>
    <w:rsid w:val="004D31C9"/>
    <w:rsid w:val="004D5005"/>
    <w:rsid w:val="004D536D"/>
    <w:rsid w:val="004D578D"/>
    <w:rsid w:val="004D6280"/>
    <w:rsid w:val="004E1A38"/>
    <w:rsid w:val="004E1A97"/>
    <w:rsid w:val="004E2AE3"/>
    <w:rsid w:val="004F0A54"/>
    <w:rsid w:val="004F0D8B"/>
    <w:rsid w:val="004F2049"/>
    <w:rsid w:val="004F23DC"/>
    <w:rsid w:val="004F42A4"/>
    <w:rsid w:val="004F4437"/>
    <w:rsid w:val="004F6AFF"/>
    <w:rsid w:val="004F7463"/>
    <w:rsid w:val="004F7ACE"/>
    <w:rsid w:val="00506864"/>
    <w:rsid w:val="0050720F"/>
    <w:rsid w:val="00510387"/>
    <w:rsid w:val="005108BF"/>
    <w:rsid w:val="00510FF3"/>
    <w:rsid w:val="00511421"/>
    <w:rsid w:val="005130D5"/>
    <w:rsid w:val="0051324F"/>
    <w:rsid w:val="0051368F"/>
    <w:rsid w:val="005138AA"/>
    <w:rsid w:val="00513FE2"/>
    <w:rsid w:val="005164D7"/>
    <w:rsid w:val="00516A55"/>
    <w:rsid w:val="0052080B"/>
    <w:rsid w:val="005234B0"/>
    <w:rsid w:val="00523616"/>
    <w:rsid w:val="005267E4"/>
    <w:rsid w:val="00526D33"/>
    <w:rsid w:val="00527100"/>
    <w:rsid w:val="00530216"/>
    <w:rsid w:val="005309B2"/>
    <w:rsid w:val="005313BD"/>
    <w:rsid w:val="00531BCF"/>
    <w:rsid w:val="0053271D"/>
    <w:rsid w:val="0053288C"/>
    <w:rsid w:val="00533027"/>
    <w:rsid w:val="0053468D"/>
    <w:rsid w:val="00537BD7"/>
    <w:rsid w:val="00537F17"/>
    <w:rsid w:val="00541F1E"/>
    <w:rsid w:val="005423A3"/>
    <w:rsid w:val="005429D3"/>
    <w:rsid w:val="00542A71"/>
    <w:rsid w:val="00542EB6"/>
    <w:rsid w:val="0054303A"/>
    <w:rsid w:val="0054743D"/>
    <w:rsid w:val="00547756"/>
    <w:rsid w:val="00547AEE"/>
    <w:rsid w:val="005500DD"/>
    <w:rsid w:val="005512AE"/>
    <w:rsid w:val="00552778"/>
    <w:rsid w:val="005546A8"/>
    <w:rsid w:val="005555E4"/>
    <w:rsid w:val="00555978"/>
    <w:rsid w:val="00560867"/>
    <w:rsid w:val="0056664F"/>
    <w:rsid w:val="005666D9"/>
    <w:rsid w:val="00566705"/>
    <w:rsid w:val="00566D11"/>
    <w:rsid w:val="0056750B"/>
    <w:rsid w:val="0057392F"/>
    <w:rsid w:val="0057495D"/>
    <w:rsid w:val="00577F01"/>
    <w:rsid w:val="00581A84"/>
    <w:rsid w:val="00585E89"/>
    <w:rsid w:val="00590896"/>
    <w:rsid w:val="005915A7"/>
    <w:rsid w:val="0059503B"/>
    <w:rsid w:val="0059577B"/>
    <w:rsid w:val="00596F7C"/>
    <w:rsid w:val="00597DA6"/>
    <w:rsid w:val="005A0ED7"/>
    <w:rsid w:val="005A0FA8"/>
    <w:rsid w:val="005A232A"/>
    <w:rsid w:val="005A25F3"/>
    <w:rsid w:val="005A3964"/>
    <w:rsid w:val="005A45B2"/>
    <w:rsid w:val="005A7DC3"/>
    <w:rsid w:val="005B0264"/>
    <w:rsid w:val="005B392B"/>
    <w:rsid w:val="005B3B31"/>
    <w:rsid w:val="005B3E0D"/>
    <w:rsid w:val="005B607D"/>
    <w:rsid w:val="005C004F"/>
    <w:rsid w:val="005C0130"/>
    <w:rsid w:val="005C03FC"/>
    <w:rsid w:val="005C0FCB"/>
    <w:rsid w:val="005C1214"/>
    <w:rsid w:val="005C40F8"/>
    <w:rsid w:val="005C5EDD"/>
    <w:rsid w:val="005D16E9"/>
    <w:rsid w:val="005D3FAF"/>
    <w:rsid w:val="005D7724"/>
    <w:rsid w:val="005D7E4F"/>
    <w:rsid w:val="005E08B6"/>
    <w:rsid w:val="005E3477"/>
    <w:rsid w:val="005E3A8F"/>
    <w:rsid w:val="005E4924"/>
    <w:rsid w:val="005E7FCE"/>
    <w:rsid w:val="005F04B7"/>
    <w:rsid w:val="005F3277"/>
    <w:rsid w:val="005F4E61"/>
    <w:rsid w:val="005F4E9B"/>
    <w:rsid w:val="005F52CA"/>
    <w:rsid w:val="005F6434"/>
    <w:rsid w:val="005F71F9"/>
    <w:rsid w:val="005F74D1"/>
    <w:rsid w:val="00601139"/>
    <w:rsid w:val="0060160F"/>
    <w:rsid w:val="00601B3E"/>
    <w:rsid w:val="0060347D"/>
    <w:rsid w:val="00603E59"/>
    <w:rsid w:val="00610F5D"/>
    <w:rsid w:val="00613398"/>
    <w:rsid w:val="006171D0"/>
    <w:rsid w:val="006176F4"/>
    <w:rsid w:val="006179ED"/>
    <w:rsid w:val="00621BEF"/>
    <w:rsid w:val="0062440B"/>
    <w:rsid w:val="00625ED7"/>
    <w:rsid w:val="00626371"/>
    <w:rsid w:val="0062640B"/>
    <w:rsid w:val="00627A19"/>
    <w:rsid w:val="00631502"/>
    <w:rsid w:val="006315D3"/>
    <w:rsid w:val="00632143"/>
    <w:rsid w:val="006323F9"/>
    <w:rsid w:val="00634189"/>
    <w:rsid w:val="00634FA1"/>
    <w:rsid w:val="00640FBB"/>
    <w:rsid w:val="006433EE"/>
    <w:rsid w:val="0064706A"/>
    <w:rsid w:val="006472E4"/>
    <w:rsid w:val="0065185D"/>
    <w:rsid w:val="00651A32"/>
    <w:rsid w:val="00652F7B"/>
    <w:rsid w:val="006539BB"/>
    <w:rsid w:val="00656E90"/>
    <w:rsid w:val="00663373"/>
    <w:rsid w:val="006644A7"/>
    <w:rsid w:val="00664B2C"/>
    <w:rsid w:val="00665FFE"/>
    <w:rsid w:val="006670DF"/>
    <w:rsid w:val="0066732D"/>
    <w:rsid w:val="006713F0"/>
    <w:rsid w:val="00677059"/>
    <w:rsid w:val="00680C4F"/>
    <w:rsid w:val="00681FAF"/>
    <w:rsid w:val="0068272D"/>
    <w:rsid w:val="00682C6D"/>
    <w:rsid w:val="00684440"/>
    <w:rsid w:val="006867D6"/>
    <w:rsid w:val="00690450"/>
    <w:rsid w:val="0069276C"/>
    <w:rsid w:val="00693FC4"/>
    <w:rsid w:val="00694CC1"/>
    <w:rsid w:val="00694F80"/>
    <w:rsid w:val="006960A7"/>
    <w:rsid w:val="00696953"/>
    <w:rsid w:val="006A1568"/>
    <w:rsid w:val="006A1600"/>
    <w:rsid w:val="006A1FA6"/>
    <w:rsid w:val="006A23E8"/>
    <w:rsid w:val="006B1595"/>
    <w:rsid w:val="006B16CD"/>
    <w:rsid w:val="006B1B2A"/>
    <w:rsid w:val="006B204F"/>
    <w:rsid w:val="006B366B"/>
    <w:rsid w:val="006B3702"/>
    <w:rsid w:val="006B6F80"/>
    <w:rsid w:val="006B7611"/>
    <w:rsid w:val="006C0727"/>
    <w:rsid w:val="006C2BA6"/>
    <w:rsid w:val="006C3740"/>
    <w:rsid w:val="006D25FA"/>
    <w:rsid w:val="006D43A9"/>
    <w:rsid w:val="006D5182"/>
    <w:rsid w:val="006D61F5"/>
    <w:rsid w:val="006E0F30"/>
    <w:rsid w:val="006E145F"/>
    <w:rsid w:val="006F2890"/>
    <w:rsid w:val="006F3D3D"/>
    <w:rsid w:val="006F4200"/>
    <w:rsid w:val="006F7D0B"/>
    <w:rsid w:val="00700B6A"/>
    <w:rsid w:val="0070100C"/>
    <w:rsid w:val="00702377"/>
    <w:rsid w:val="00704203"/>
    <w:rsid w:val="00704746"/>
    <w:rsid w:val="00704D20"/>
    <w:rsid w:val="00705081"/>
    <w:rsid w:val="00710500"/>
    <w:rsid w:val="00716E78"/>
    <w:rsid w:val="00717FF4"/>
    <w:rsid w:val="007207AE"/>
    <w:rsid w:val="0072189A"/>
    <w:rsid w:val="00721E00"/>
    <w:rsid w:val="007249E7"/>
    <w:rsid w:val="00726354"/>
    <w:rsid w:val="00730060"/>
    <w:rsid w:val="007305B7"/>
    <w:rsid w:val="00732A32"/>
    <w:rsid w:val="007335DD"/>
    <w:rsid w:val="00734CE5"/>
    <w:rsid w:val="00737331"/>
    <w:rsid w:val="00737EDB"/>
    <w:rsid w:val="007411C6"/>
    <w:rsid w:val="00743D14"/>
    <w:rsid w:val="007443E1"/>
    <w:rsid w:val="00745712"/>
    <w:rsid w:val="00747584"/>
    <w:rsid w:val="007476DB"/>
    <w:rsid w:val="0075000A"/>
    <w:rsid w:val="00750BD5"/>
    <w:rsid w:val="00751017"/>
    <w:rsid w:val="00752803"/>
    <w:rsid w:val="00754210"/>
    <w:rsid w:val="00757566"/>
    <w:rsid w:val="00760889"/>
    <w:rsid w:val="007614B6"/>
    <w:rsid w:val="00762A7D"/>
    <w:rsid w:val="00762AF1"/>
    <w:rsid w:val="007668E4"/>
    <w:rsid w:val="00770572"/>
    <w:rsid w:val="007722F4"/>
    <w:rsid w:val="007724AD"/>
    <w:rsid w:val="00774FC3"/>
    <w:rsid w:val="00777608"/>
    <w:rsid w:val="00780CFD"/>
    <w:rsid w:val="00781A65"/>
    <w:rsid w:val="00781A78"/>
    <w:rsid w:val="00782116"/>
    <w:rsid w:val="00785E93"/>
    <w:rsid w:val="007908AA"/>
    <w:rsid w:val="007925C0"/>
    <w:rsid w:val="00792AA8"/>
    <w:rsid w:val="00793A62"/>
    <w:rsid w:val="007A0CF0"/>
    <w:rsid w:val="007A49CE"/>
    <w:rsid w:val="007A6041"/>
    <w:rsid w:val="007A636F"/>
    <w:rsid w:val="007A64F1"/>
    <w:rsid w:val="007A7186"/>
    <w:rsid w:val="007A7A91"/>
    <w:rsid w:val="007A7D76"/>
    <w:rsid w:val="007B409C"/>
    <w:rsid w:val="007C0448"/>
    <w:rsid w:val="007C67E6"/>
    <w:rsid w:val="007C6E12"/>
    <w:rsid w:val="007D1702"/>
    <w:rsid w:val="007D3A8B"/>
    <w:rsid w:val="007D3F71"/>
    <w:rsid w:val="007D49FE"/>
    <w:rsid w:val="007E3266"/>
    <w:rsid w:val="007E3B5D"/>
    <w:rsid w:val="007E65AA"/>
    <w:rsid w:val="007F6167"/>
    <w:rsid w:val="008023E1"/>
    <w:rsid w:val="008026FC"/>
    <w:rsid w:val="00803C01"/>
    <w:rsid w:val="008050EC"/>
    <w:rsid w:val="00807234"/>
    <w:rsid w:val="00810A60"/>
    <w:rsid w:val="00814D7A"/>
    <w:rsid w:val="008151DF"/>
    <w:rsid w:val="008166C3"/>
    <w:rsid w:val="008168DF"/>
    <w:rsid w:val="00823E48"/>
    <w:rsid w:val="008243BD"/>
    <w:rsid w:val="00827530"/>
    <w:rsid w:val="00827A6D"/>
    <w:rsid w:val="0083349A"/>
    <w:rsid w:val="0083499A"/>
    <w:rsid w:val="00840049"/>
    <w:rsid w:val="008400CF"/>
    <w:rsid w:val="00842FAD"/>
    <w:rsid w:val="00843139"/>
    <w:rsid w:val="00845DD8"/>
    <w:rsid w:val="0084679F"/>
    <w:rsid w:val="0084798C"/>
    <w:rsid w:val="008510CD"/>
    <w:rsid w:val="00851A9D"/>
    <w:rsid w:val="0085349B"/>
    <w:rsid w:val="008541E7"/>
    <w:rsid w:val="00854D93"/>
    <w:rsid w:val="00855146"/>
    <w:rsid w:val="00855A4E"/>
    <w:rsid w:val="00855F56"/>
    <w:rsid w:val="00856280"/>
    <w:rsid w:val="00856898"/>
    <w:rsid w:val="0085778D"/>
    <w:rsid w:val="00857B1F"/>
    <w:rsid w:val="008634DC"/>
    <w:rsid w:val="00867F0A"/>
    <w:rsid w:val="00877031"/>
    <w:rsid w:val="00880691"/>
    <w:rsid w:val="00881234"/>
    <w:rsid w:val="008817CA"/>
    <w:rsid w:val="00884FB2"/>
    <w:rsid w:val="00885AE0"/>
    <w:rsid w:val="0088742C"/>
    <w:rsid w:val="0089013B"/>
    <w:rsid w:val="0089289E"/>
    <w:rsid w:val="00893069"/>
    <w:rsid w:val="008A2B6A"/>
    <w:rsid w:val="008A35CA"/>
    <w:rsid w:val="008A4A8C"/>
    <w:rsid w:val="008A4DEB"/>
    <w:rsid w:val="008A5FF8"/>
    <w:rsid w:val="008A7651"/>
    <w:rsid w:val="008A7D82"/>
    <w:rsid w:val="008B1844"/>
    <w:rsid w:val="008B1DA0"/>
    <w:rsid w:val="008B22D7"/>
    <w:rsid w:val="008B4580"/>
    <w:rsid w:val="008B64AA"/>
    <w:rsid w:val="008B7251"/>
    <w:rsid w:val="008C00F1"/>
    <w:rsid w:val="008C042B"/>
    <w:rsid w:val="008C15B5"/>
    <w:rsid w:val="008C3766"/>
    <w:rsid w:val="008C3EBD"/>
    <w:rsid w:val="008C422F"/>
    <w:rsid w:val="008C557D"/>
    <w:rsid w:val="008C6206"/>
    <w:rsid w:val="008C63DE"/>
    <w:rsid w:val="008C6B1F"/>
    <w:rsid w:val="008D3934"/>
    <w:rsid w:val="008E0A3C"/>
    <w:rsid w:val="008E5FDE"/>
    <w:rsid w:val="008E6955"/>
    <w:rsid w:val="008F1369"/>
    <w:rsid w:val="008F50C1"/>
    <w:rsid w:val="008F52D4"/>
    <w:rsid w:val="00900B66"/>
    <w:rsid w:val="00901DF7"/>
    <w:rsid w:val="009026B5"/>
    <w:rsid w:val="00902837"/>
    <w:rsid w:val="0090638E"/>
    <w:rsid w:val="00906EB4"/>
    <w:rsid w:val="00907325"/>
    <w:rsid w:val="00910626"/>
    <w:rsid w:val="009151FF"/>
    <w:rsid w:val="009226DA"/>
    <w:rsid w:val="00923439"/>
    <w:rsid w:val="009236FF"/>
    <w:rsid w:val="009239B8"/>
    <w:rsid w:val="0092467A"/>
    <w:rsid w:val="009247B1"/>
    <w:rsid w:val="00924879"/>
    <w:rsid w:val="00925BC7"/>
    <w:rsid w:val="009277B0"/>
    <w:rsid w:val="009315C2"/>
    <w:rsid w:val="00935319"/>
    <w:rsid w:val="00935DBA"/>
    <w:rsid w:val="00935F56"/>
    <w:rsid w:val="00937BA0"/>
    <w:rsid w:val="00943214"/>
    <w:rsid w:val="0094395A"/>
    <w:rsid w:val="00943B9A"/>
    <w:rsid w:val="00944135"/>
    <w:rsid w:val="00944811"/>
    <w:rsid w:val="00945042"/>
    <w:rsid w:val="00945AC3"/>
    <w:rsid w:val="00945E34"/>
    <w:rsid w:val="00947217"/>
    <w:rsid w:val="009473AA"/>
    <w:rsid w:val="00953BBF"/>
    <w:rsid w:val="00954111"/>
    <w:rsid w:val="00954676"/>
    <w:rsid w:val="00957265"/>
    <w:rsid w:val="00964878"/>
    <w:rsid w:val="00964FE7"/>
    <w:rsid w:val="00966F0E"/>
    <w:rsid w:val="00966F8B"/>
    <w:rsid w:val="00970EA6"/>
    <w:rsid w:val="00972267"/>
    <w:rsid w:val="0097304E"/>
    <w:rsid w:val="00973F5C"/>
    <w:rsid w:val="00976795"/>
    <w:rsid w:val="009813F0"/>
    <w:rsid w:val="009818F5"/>
    <w:rsid w:val="00981B9D"/>
    <w:rsid w:val="00981CBC"/>
    <w:rsid w:val="00983114"/>
    <w:rsid w:val="00986216"/>
    <w:rsid w:val="009870BB"/>
    <w:rsid w:val="00987BED"/>
    <w:rsid w:val="00987FD6"/>
    <w:rsid w:val="009900AE"/>
    <w:rsid w:val="009917C9"/>
    <w:rsid w:val="00991DBD"/>
    <w:rsid w:val="0099506E"/>
    <w:rsid w:val="00995250"/>
    <w:rsid w:val="00996E00"/>
    <w:rsid w:val="009A235C"/>
    <w:rsid w:val="009A5A68"/>
    <w:rsid w:val="009A6047"/>
    <w:rsid w:val="009A7F20"/>
    <w:rsid w:val="009B0CBB"/>
    <w:rsid w:val="009B18F7"/>
    <w:rsid w:val="009B30D8"/>
    <w:rsid w:val="009B5811"/>
    <w:rsid w:val="009B6753"/>
    <w:rsid w:val="009B7B8C"/>
    <w:rsid w:val="009C20E2"/>
    <w:rsid w:val="009C42B5"/>
    <w:rsid w:val="009C7A5B"/>
    <w:rsid w:val="009D280D"/>
    <w:rsid w:val="009D30B7"/>
    <w:rsid w:val="009D4282"/>
    <w:rsid w:val="009D5A16"/>
    <w:rsid w:val="009D6492"/>
    <w:rsid w:val="009D75C1"/>
    <w:rsid w:val="009E05BF"/>
    <w:rsid w:val="009E1A5D"/>
    <w:rsid w:val="009E1DD3"/>
    <w:rsid w:val="009E3337"/>
    <w:rsid w:val="009E4398"/>
    <w:rsid w:val="009E47AF"/>
    <w:rsid w:val="009E4B28"/>
    <w:rsid w:val="009E6B96"/>
    <w:rsid w:val="009F37A9"/>
    <w:rsid w:val="009F470D"/>
    <w:rsid w:val="009F6E7A"/>
    <w:rsid w:val="009F73E5"/>
    <w:rsid w:val="00A00F1D"/>
    <w:rsid w:val="00A01155"/>
    <w:rsid w:val="00A01B3C"/>
    <w:rsid w:val="00A01C3F"/>
    <w:rsid w:val="00A01CB9"/>
    <w:rsid w:val="00A03A1C"/>
    <w:rsid w:val="00A07C53"/>
    <w:rsid w:val="00A10AB7"/>
    <w:rsid w:val="00A12423"/>
    <w:rsid w:val="00A148DF"/>
    <w:rsid w:val="00A14FA0"/>
    <w:rsid w:val="00A16FA1"/>
    <w:rsid w:val="00A17721"/>
    <w:rsid w:val="00A17B4E"/>
    <w:rsid w:val="00A2037F"/>
    <w:rsid w:val="00A20A75"/>
    <w:rsid w:val="00A20B6C"/>
    <w:rsid w:val="00A21CCE"/>
    <w:rsid w:val="00A24C44"/>
    <w:rsid w:val="00A27C0B"/>
    <w:rsid w:val="00A303C6"/>
    <w:rsid w:val="00A32ED6"/>
    <w:rsid w:val="00A32FAC"/>
    <w:rsid w:val="00A330E5"/>
    <w:rsid w:val="00A33D6A"/>
    <w:rsid w:val="00A34823"/>
    <w:rsid w:val="00A350D7"/>
    <w:rsid w:val="00A35E5B"/>
    <w:rsid w:val="00A40733"/>
    <w:rsid w:val="00A40F72"/>
    <w:rsid w:val="00A422E3"/>
    <w:rsid w:val="00A45387"/>
    <w:rsid w:val="00A45AF1"/>
    <w:rsid w:val="00A47DE6"/>
    <w:rsid w:val="00A50744"/>
    <w:rsid w:val="00A521D6"/>
    <w:rsid w:val="00A540C0"/>
    <w:rsid w:val="00A552B9"/>
    <w:rsid w:val="00A57A64"/>
    <w:rsid w:val="00A640BF"/>
    <w:rsid w:val="00A64D7D"/>
    <w:rsid w:val="00A6582C"/>
    <w:rsid w:val="00A65B24"/>
    <w:rsid w:val="00A663EC"/>
    <w:rsid w:val="00A70D63"/>
    <w:rsid w:val="00A71BE9"/>
    <w:rsid w:val="00A71E9E"/>
    <w:rsid w:val="00A72376"/>
    <w:rsid w:val="00A74585"/>
    <w:rsid w:val="00A74E29"/>
    <w:rsid w:val="00A761F0"/>
    <w:rsid w:val="00A8065B"/>
    <w:rsid w:val="00A80838"/>
    <w:rsid w:val="00A83036"/>
    <w:rsid w:val="00A8394A"/>
    <w:rsid w:val="00A83AA0"/>
    <w:rsid w:val="00A859BF"/>
    <w:rsid w:val="00A87470"/>
    <w:rsid w:val="00A87A04"/>
    <w:rsid w:val="00A91C7D"/>
    <w:rsid w:val="00A94B4E"/>
    <w:rsid w:val="00A96574"/>
    <w:rsid w:val="00A969F0"/>
    <w:rsid w:val="00A96F80"/>
    <w:rsid w:val="00A974F3"/>
    <w:rsid w:val="00AA02B0"/>
    <w:rsid w:val="00AA0CC0"/>
    <w:rsid w:val="00AA0F42"/>
    <w:rsid w:val="00AA1354"/>
    <w:rsid w:val="00AA1C47"/>
    <w:rsid w:val="00AA3A13"/>
    <w:rsid w:val="00AA4006"/>
    <w:rsid w:val="00AA427C"/>
    <w:rsid w:val="00AA43B9"/>
    <w:rsid w:val="00AA6532"/>
    <w:rsid w:val="00AA6D65"/>
    <w:rsid w:val="00AA75F4"/>
    <w:rsid w:val="00AB15FE"/>
    <w:rsid w:val="00AB3897"/>
    <w:rsid w:val="00AB57DA"/>
    <w:rsid w:val="00AB7D1B"/>
    <w:rsid w:val="00AC0BF3"/>
    <w:rsid w:val="00AC2BAD"/>
    <w:rsid w:val="00AC32D5"/>
    <w:rsid w:val="00AC3EDC"/>
    <w:rsid w:val="00AC74E0"/>
    <w:rsid w:val="00AD38C4"/>
    <w:rsid w:val="00AD613A"/>
    <w:rsid w:val="00AD7E65"/>
    <w:rsid w:val="00AE31F2"/>
    <w:rsid w:val="00AE3516"/>
    <w:rsid w:val="00AE3873"/>
    <w:rsid w:val="00AE56C0"/>
    <w:rsid w:val="00AE6331"/>
    <w:rsid w:val="00AE6D42"/>
    <w:rsid w:val="00AF2C8F"/>
    <w:rsid w:val="00AF5418"/>
    <w:rsid w:val="00AF5A70"/>
    <w:rsid w:val="00B03E1F"/>
    <w:rsid w:val="00B04997"/>
    <w:rsid w:val="00B05022"/>
    <w:rsid w:val="00B110E4"/>
    <w:rsid w:val="00B12457"/>
    <w:rsid w:val="00B12FE8"/>
    <w:rsid w:val="00B13267"/>
    <w:rsid w:val="00B13640"/>
    <w:rsid w:val="00B138CD"/>
    <w:rsid w:val="00B14F5F"/>
    <w:rsid w:val="00B175C9"/>
    <w:rsid w:val="00B206AF"/>
    <w:rsid w:val="00B208F8"/>
    <w:rsid w:val="00B22716"/>
    <w:rsid w:val="00B24394"/>
    <w:rsid w:val="00B25B88"/>
    <w:rsid w:val="00B274C7"/>
    <w:rsid w:val="00B27989"/>
    <w:rsid w:val="00B27DA8"/>
    <w:rsid w:val="00B306E7"/>
    <w:rsid w:val="00B3220F"/>
    <w:rsid w:val="00B332CF"/>
    <w:rsid w:val="00B33960"/>
    <w:rsid w:val="00B34500"/>
    <w:rsid w:val="00B347EF"/>
    <w:rsid w:val="00B34F50"/>
    <w:rsid w:val="00B35058"/>
    <w:rsid w:val="00B358D1"/>
    <w:rsid w:val="00B35A23"/>
    <w:rsid w:val="00B35DB6"/>
    <w:rsid w:val="00B36776"/>
    <w:rsid w:val="00B375CB"/>
    <w:rsid w:val="00B40412"/>
    <w:rsid w:val="00B40773"/>
    <w:rsid w:val="00B4182E"/>
    <w:rsid w:val="00B4224D"/>
    <w:rsid w:val="00B44120"/>
    <w:rsid w:val="00B459BC"/>
    <w:rsid w:val="00B51BA4"/>
    <w:rsid w:val="00B544FD"/>
    <w:rsid w:val="00B554B1"/>
    <w:rsid w:val="00B620D6"/>
    <w:rsid w:val="00B625D3"/>
    <w:rsid w:val="00B627E9"/>
    <w:rsid w:val="00B63C2F"/>
    <w:rsid w:val="00B65C57"/>
    <w:rsid w:val="00B70EC8"/>
    <w:rsid w:val="00B71E6B"/>
    <w:rsid w:val="00B71F03"/>
    <w:rsid w:val="00B726FD"/>
    <w:rsid w:val="00B72B02"/>
    <w:rsid w:val="00B76BFB"/>
    <w:rsid w:val="00B7781F"/>
    <w:rsid w:val="00B80455"/>
    <w:rsid w:val="00B80B85"/>
    <w:rsid w:val="00B82C30"/>
    <w:rsid w:val="00B835E9"/>
    <w:rsid w:val="00B84EF2"/>
    <w:rsid w:val="00B855BC"/>
    <w:rsid w:val="00B900B9"/>
    <w:rsid w:val="00B947B7"/>
    <w:rsid w:val="00B948BC"/>
    <w:rsid w:val="00B949F0"/>
    <w:rsid w:val="00B95E90"/>
    <w:rsid w:val="00B960E8"/>
    <w:rsid w:val="00B96246"/>
    <w:rsid w:val="00BA32D5"/>
    <w:rsid w:val="00BA4274"/>
    <w:rsid w:val="00BA4F8A"/>
    <w:rsid w:val="00BA5962"/>
    <w:rsid w:val="00BA6660"/>
    <w:rsid w:val="00BA7B9E"/>
    <w:rsid w:val="00BB0D12"/>
    <w:rsid w:val="00BB633A"/>
    <w:rsid w:val="00BB6AA8"/>
    <w:rsid w:val="00BC01B4"/>
    <w:rsid w:val="00BC1EEE"/>
    <w:rsid w:val="00BC370C"/>
    <w:rsid w:val="00BC5E23"/>
    <w:rsid w:val="00BC6567"/>
    <w:rsid w:val="00BD26E5"/>
    <w:rsid w:val="00BD285D"/>
    <w:rsid w:val="00BD42B2"/>
    <w:rsid w:val="00BD56E1"/>
    <w:rsid w:val="00BD6378"/>
    <w:rsid w:val="00BD6FB0"/>
    <w:rsid w:val="00BE52D8"/>
    <w:rsid w:val="00BE68C2"/>
    <w:rsid w:val="00BE6AA9"/>
    <w:rsid w:val="00BF140C"/>
    <w:rsid w:val="00BF36F9"/>
    <w:rsid w:val="00BF3731"/>
    <w:rsid w:val="00BF600D"/>
    <w:rsid w:val="00BF6447"/>
    <w:rsid w:val="00BF6992"/>
    <w:rsid w:val="00BF72C4"/>
    <w:rsid w:val="00C03AA0"/>
    <w:rsid w:val="00C04D06"/>
    <w:rsid w:val="00C0540A"/>
    <w:rsid w:val="00C06F9E"/>
    <w:rsid w:val="00C07427"/>
    <w:rsid w:val="00C140D0"/>
    <w:rsid w:val="00C154C3"/>
    <w:rsid w:val="00C155F1"/>
    <w:rsid w:val="00C24A1A"/>
    <w:rsid w:val="00C25127"/>
    <w:rsid w:val="00C25750"/>
    <w:rsid w:val="00C27076"/>
    <w:rsid w:val="00C278F8"/>
    <w:rsid w:val="00C27962"/>
    <w:rsid w:val="00C27B1D"/>
    <w:rsid w:val="00C32D46"/>
    <w:rsid w:val="00C35E9D"/>
    <w:rsid w:val="00C368A2"/>
    <w:rsid w:val="00C402E0"/>
    <w:rsid w:val="00C45246"/>
    <w:rsid w:val="00C45C53"/>
    <w:rsid w:val="00C53F2C"/>
    <w:rsid w:val="00C541EC"/>
    <w:rsid w:val="00C60344"/>
    <w:rsid w:val="00C6158E"/>
    <w:rsid w:val="00C61A91"/>
    <w:rsid w:val="00C61EF5"/>
    <w:rsid w:val="00C62682"/>
    <w:rsid w:val="00C63513"/>
    <w:rsid w:val="00C71CD0"/>
    <w:rsid w:val="00C72A8B"/>
    <w:rsid w:val="00C75915"/>
    <w:rsid w:val="00C76DB3"/>
    <w:rsid w:val="00C808DA"/>
    <w:rsid w:val="00C818D7"/>
    <w:rsid w:val="00C822FB"/>
    <w:rsid w:val="00C823FA"/>
    <w:rsid w:val="00C82D24"/>
    <w:rsid w:val="00C861A6"/>
    <w:rsid w:val="00C864BA"/>
    <w:rsid w:val="00C9648A"/>
    <w:rsid w:val="00CA09B2"/>
    <w:rsid w:val="00CA0BEC"/>
    <w:rsid w:val="00CA1819"/>
    <w:rsid w:val="00CA4E7F"/>
    <w:rsid w:val="00CB0D21"/>
    <w:rsid w:val="00CB218B"/>
    <w:rsid w:val="00CB2E9D"/>
    <w:rsid w:val="00CB37F7"/>
    <w:rsid w:val="00CB47C7"/>
    <w:rsid w:val="00CB623E"/>
    <w:rsid w:val="00CB6723"/>
    <w:rsid w:val="00CB7DA8"/>
    <w:rsid w:val="00CC0677"/>
    <w:rsid w:val="00CC3486"/>
    <w:rsid w:val="00CC4AA1"/>
    <w:rsid w:val="00CC5CB8"/>
    <w:rsid w:val="00CD2B8D"/>
    <w:rsid w:val="00CD450C"/>
    <w:rsid w:val="00CD55AA"/>
    <w:rsid w:val="00CE046E"/>
    <w:rsid w:val="00CE3451"/>
    <w:rsid w:val="00CE3D20"/>
    <w:rsid w:val="00CE5F8F"/>
    <w:rsid w:val="00CE713E"/>
    <w:rsid w:val="00CF08B1"/>
    <w:rsid w:val="00CF5327"/>
    <w:rsid w:val="00D02143"/>
    <w:rsid w:val="00D029E5"/>
    <w:rsid w:val="00D07186"/>
    <w:rsid w:val="00D103DF"/>
    <w:rsid w:val="00D14DA2"/>
    <w:rsid w:val="00D15873"/>
    <w:rsid w:val="00D16A8A"/>
    <w:rsid w:val="00D2089E"/>
    <w:rsid w:val="00D23045"/>
    <w:rsid w:val="00D234F5"/>
    <w:rsid w:val="00D2372C"/>
    <w:rsid w:val="00D23B12"/>
    <w:rsid w:val="00D34121"/>
    <w:rsid w:val="00D378D7"/>
    <w:rsid w:val="00D46662"/>
    <w:rsid w:val="00D475AD"/>
    <w:rsid w:val="00D50EE6"/>
    <w:rsid w:val="00D53A54"/>
    <w:rsid w:val="00D53C8A"/>
    <w:rsid w:val="00D53E89"/>
    <w:rsid w:val="00D571BE"/>
    <w:rsid w:val="00D62906"/>
    <w:rsid w:val="00D629B9"/>
    <w:rsid w:val="00D631DB"/>
    <w:rsid w:val="00D708EF"/>
    <w:rsid w:val="00D71969"/>
    <w:rsid w:val="00D73F44"/>
    <w:rsid w:val="00D748F9"/>
    <w:rsid w:val="00D74F15"/>
    <w:rsid w:val="00D75B53"/>
    <w:rsid w:val="00D83D46"/>
    <w:rsid w:val="00D91C05"/>
    <w:rsid w:val="00D91FE3"/>
    <w:rsid w:val="00D9244C"/>
    <w:rsid w:val="00D9374D"/>
    <w:rsid w:val="00D971DE"/>
    <w:rsid w:val="00DA1B53"/>
    <w:rsid w:val="00DA1D1B"/>
    <w:rsid w:val="00DA2C24"/>
    <w:rsid w:val="00DA34CF"/>
    <w:rsid w:val="00DA3B95"/>
    <w:rsid w:val="00DA4B3A"/>
    <w:rsid w:val="00DA7075"/>
    <w:rsid w:val="00DA74EB"/>
    <w:rsid w:val="00DB1471"/>
    <w:rsid w:val="00DB1512"/>
    <w:rsid w:val="00DB1E0B"/>
    <w:rsid w:val="00DB1EDE"/>
    <w:rsid w:val="00DB2183"/>
    <w:rsid w:val="00DB53E0"/>
    <w:rsid w:val="00DB6057"/>
    <w:rsid w:val="00DB7124"/>
    <w:rsid w:val="00DC0EDC"/>
    <w:rsid w:val="00DC1A78"/>
    <w:rsid w:val="00DC2149"/>
    <w:rsid w:val="00DC5A7B"/>
    <w:rsid w:val="00DC6FB7"/>
    <w:rsid w:val="00DD0727"/>
    <w:rsid w:val="00DD321A"/>
    <w:rsid w:val="00DD5968"/>
    <w:rsid w:val="00DD61E5"/>
    <w:rsid w:val="00DD6F04"/>
    <w:rsid w:val="00DD7017"/>
    <w:rsid w:val="00DE10FA"/>
    <w:rsid w:val="00DE1444"/>
    <w:rsid w:val="00DE5A0B"/>
    <w:rsid w:val="00DF0AD4"/>
    <w:rsid w:val="00DF585E"/>
    <w:rsid w:val="00DF6BCB"/>
    <w:rsid w:val="00E01B84"/>
    <w:rsid w:val="00E01E2C"/>
    <w:rsid w:val="00E02228"/>
    <w:rsid w:val="00E0564D"/>
    <w:rsid w:val="00E05C55"/>
    <w:rsid w:val="00E069DB"/>
    <w:rsid w:val="00E12F50"/>
    <w:rsid w:val="00E15205"/>
    <w:rsid w:val="00E156F1"/>
    <w:rsid w:val="00E160D0"/>
    <w:rsid w:val="00E165D2"/>
    <w:rsid w:val="00E16BE5"/>
    <w:rsid w:val="00E16D21"/>
    <w:rsid w:val="00E173BB"/>
    <w:rsid w:val="00E20B6A"/>
    <w:rsid w:val="00E210A1"/>
    <w:rsid w:val="00E21EDD"/>
    <w:rsid w:val="00E24EC6"/>
    <w:rsid w:val="00E30CF5"/>
    <w:rsid w:val="00E3225D"/>
    <w:rsid w:val="00E32BB8"/>
    <w:rsid w:val="00E34670"/>
    <w:rsid w:val="00E365E9"/>
    <w:rsid w:val="00E37C64"/>
    <w:rsid w:val="00E40B07"/>
    <w:rsid w:val="00E42975"/>
    <w:rsid w:val="00E4447A"/>
    <w:rsid w:val="00E458DE"/>
    <w:rsid w:val="00E469E2"/>
    <w:rsid w:val="00E5206F"/>
    <w:rsid w:val="00E5279A"/>
    <w:rsid w:val="00E534DE"/>
    <w:rsid w:val="00E54234"/>
    <w:rsid w:val="00E5465F"/>
    <w:rsid w:val="00E55C95"/>
    <w:rsid w:val="00E5726C"/>
    <w:rsid w:val="00E60532"/>
    <w:rsid w:val="00E613DC"/>
    <w:rsid w:val="00E631FB"/>
    <w:rsid w:val="00E66AF3"/>
    <w:rsid w:val="00E67274"/>
    <w:rsid w:val="00E71165"/>
    <w:rsid w:val="00E712EC"/>
    <w:rsid w:val="00E724CC"/>
    <w:rsid w:val="00E72CBB"/>
    <w:rsid w:val="00E7565D"/>
    <w:rsid w:val="00E825EF"/>
    <w:rsid w:val="00E845EF"/>
    <w:rsid w:val="00E85024"/>
    <w:rsid w:val="00E900D4"/>
    <w:rsid w:val="00E91C40"/>
    <w:rsid w:val="00E92CE6"/>
    <w:rsid w:val="00E93B05"/>
    <w:rsid w:val="00E93C4E"/>
    <w:rsid w:val="00EA1146"/>
    <w:rsid w:val="00EA1B76"/>
    <w:rsid w:val="00EA23D6"/>
    <w:rsid w:val="00EA6B47"/>
    <w:rsid w:val="00EA7383"/>
    <w:rsid w:val="00EB2CD0"/>
    <w:rsid w:val="00EB30F6"/>
    <w:rsid w:val="00EB6EFD"/>
    <w:rsid w:val="00EB7D49"/>
    <w:rsid w:val="00EC0864"/>
    <w:rsid w:val="00EC126E"/>
    <w:rsid w:val="00EC1DCD"/>
    <w:rsid w:val="00EC1E9D"/>
    <w:rsid w:val="00EC2CB8"/>
    <w:rsid w:val="00EC3328"/>
    <w:rsid w:val="00EC4F8D"/>
    <w:rsid w:val="00EC5A85"/>
    <w:rsid w:val="00EC5AA0"/>
    <w:rsid w:val="00EC625F"/>
    <w:rsid w:val="00EC6479"/>
    <w:rsid w:val="00EC6845"/>
    <w:rsid w:val="00EC7FBE"/>
    <w:rsid w:val="00ED100E"/>
    <w:rsid w:val="00ED116D"/>
    <w:rsid w:val="00ED1FC2"/>
    <w:rsid w:val="00ED22E4"/>
    <w:rsid w:val="00ED74B6"/>
    <w:rsid w:val="00ED74CA"/>
    <w:rsid w:val="00EE5892"/>
    <w:rsid w:val="00EE5BFA"/>
    <w:rsid w:val="00EF0657"/>
    <w:rsid w:val="00EF13FE"/>
    <w:rsid w:val="00EF1E58"/>
    <w:rsid w:val="00EF236E"/>
    <w:rsid w:val="00EF3412"/>
    <w:rsid w:val="00EF4AB4"/>
    <w:rsid w:val="00EF4E78"/>
    <w:rsid w:val="00EF5467"/>
    <w:rsid w:val="00EF767E"/>
    <w:rsid w:val="00F04210"/>
    <w:rsid w:val="00F05298"/>
    <w:rsid w:val="00F05C8A"/>
    <w:rsid w:val="00F106FA"/>
    <w:rsid w:val="00F1357E"/>
    <w:rsid w:val="00F155EB"/>
    <w:rsid w:val="00F20390"/>
    <w:rsid w:val="00F2343F"/>
    <w:rsid w:val="00F24613"/>
    <w:rsid w:val="00F248D7"/>
    <w:rsid w:val="00F275D9"/>
    <w:rsid w:val="00F27ADA"/>
    <w:rsid w:val="00F27D61"/>
    <w:rsid w:val="00F30F0A"/>
    <w:rsid w:val="00F32245"/>
    <w:rsid w:val="00F323D0"/>
    <w:rsid w:val="00F331B7"/>
    <w:rsid w:val="00F3404B"/>
    <w:rsid w:val="00F35DD9"/>
    <w:rsid w:val="00F365E4"/>
    <w:rsid w:val="00F420D8"/>
    <w:rsid w:val="00F43D0F"/>
    <w:rsid w:val="00F44D0F"/>
    <w:rsid w:val="00F45429"/>
    <w:rsid w:val="00F4668D"/>
    <w:rsid w:val="00F46F7F"/>
    <w:rsid w:val="00F47391"/>
    <w:rsid w:val="00F50D50"/>
    <w:rsid w:val="00F5236A"/>
    <w:rsid w:val="00F546FF"/>
    <w:rsid w:val="00F54DA7"/>
    <w:rsid w:val="00F55EF3"/>
    <w:rsid w:val="00F55FA2"/>
    <w:rsid w:val="00F55FC4"/>
    <w:rsid w:val="00F57301"/>
    <w:rsid w:val="00F60B3A"/>
    <w:rsid w:val="00F61EB1"/>
    <w:rsid w:val="00F639BA"/>
    <w:rsid w:val="00F6574D"/>
    <w:rsid w:val="00F67D85"/>
    <w:rsid w:val="00F70066"/>
    <w:rsid w:val="00F70910"/>
    <w:rsid w:val="00F7439A"/>
    <w:rsid w:val="00F745D5"/>
    <w:rsid w:val="00F74602"/>
    <w:rsid w:val="00F75356"/>
    <w:rsid w:val="00F759A7"/>
    <w:rsid w:val="00F76336"/>
    <w:rsid w:val="00F775C9"/>
    <w:rsid w:val="00F80992"/>
    <w:rsid w:val="00F815CA"/>
    <w:rsid w:val="00F82A01"/>
    <w:rsid w:val="00F919AA"/>
    <w:rsid w:val="00F93D29"/>
    <w:rsid w:val="00F96055"/>
    <w:rsid w:val="00F9626C"/>
    <w:rsid w:val="00FA1DA8"/>
    <w:rsid w:val="00FB087A"/>
    <w:rsid w:val="00FB1D8C"/>
    <w:rsid w:val="00FB7E34"/>
    <w:rsid w:val="00FC03F1"/>
    <w:rsid w:val="00FC2464"/>
    <w:rsid w:val="00FC65B0"/>
    <w:rsid w:val="00FD2CE9"/>
    <w:rsid w:val="00FE0085"/>
    <w:rsid w:val="00FE08ED"/>
    <w:rsid w:val="00FE0B0A"/>
    <w:rsid w:val="00FE0F3F"/>
    <w:rsid w:val="00FE3AA8"/>
    <w:rsid w:val="00FE64FD"/>
    <w:rsid w:val="00FF41E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F72DCD"/>
  <w15:docId w15:val="{9CB80ED8-2FEB-42D6-994E-798B448F3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08EF"/>
    <w:rPr>
      <w:sz w:val="22"/>
      <w:lang w:val="en-GB"/>
    </w:rPr>
  </w:style>
  <w:style w:type="paragraph" w:styleId="1">
    <w:name w:val="heading 1"/>
    <w:basedOn w:val="a"/>
    <w:next w:val="BodyText"/>
    <w:link w:val="1Char"/>
    <w:qFormat/>
    <w:rsid w:val="00B900B9"/>
    <w:pPr>
      <w:keepNext/>
      <w:keepLines/>
      <w:numPr>
        <w:numId w:val="2"/>
      </w:numPr>
      <w:spacing w:before="320"/>
      <w:outlineLvl w:val="0"/>
    </w:pPr>
    <w:rPr>
      <w:rFonts w:asciiTheme="majorHAnsi" w:hAnsiTheme="majorHAnsi"/>
      <w:b/>
      <w:sz w:val="32"/>
    </w:rPr>
  </w:style>
  <w:style w:type="paragraph" w:styleId="2">
    <w:name w:val="heading 2"/>
    <w:basedOn w:val="1"/>
    <w:next w:val="BodyText"/>
    <w:qFormat/>
    <w:rsid w:val="007D3F71"/>
    <w:pPr>
      <w:numPr>
        <w:ilvl w:val="1"/>
      </w:numPr>
      <w:spacing w:before="280"/>
      <w:outlineLvl w:val="1"/>
    </w:pPr>
    <w:rPr>
      <w:sz w:val="28"/>
    </w:rPr>
  </w:style>
  <w:style w:type="paragraph" w:styleId="3">
    <w:name w:val="heading 3"/>
    <w:basedOn w:val="2"/>
    <w:next w:val="BodyText"/>
    <w:qFormat/>
    <w:rsid w:val="00610F5D"/>
    <w:pPr>
      <w:numPr>
        <w:ilvl w:val="2"/>
      </w:numPr>
      <w:spacing w:before="240" w:after="60"/>
      <w:outlineLvl w:val="2"/>
    </w:pPr>
    <w:rPr>
      <w:sz w:val="24"/>
    </w:rPr>
  </w:style>
  <w:style w:type="paragraph" w:styleId="4">
    <w:name w:val="heading 4"/>
    <w:basedOn w:val="3"/>
    <w:next w:val="BodyText"/>
    <w:link w:val="4Char"/>
    <w:unhideWhenUsed/>
    <w:qFormat/>
    <w:rsid w:val="00610F5D"/>
    <w:pPr>
      <w:numPr>
        <w:ilvl w:val="3"/>
      </w:numPr>
      <w:spacing w:before="40"/>
      <w:outlineLvl w:val="3"/>
    </w:pPr>
    <w:rPr>
      <w:rFonts w:eastAsiaTheme="majorEastAsia" w:cstheme="majorBidi"/>
      <w:iCs/>
    </w:rPr>
  </w:style>
  <w:style w:type="paragraph" w:styleId="5">
    <w:name w:val="heading 5"/>
    <w:basedOn w:val="4"/>
    <w:next w:val="BodyText"/>
    <w:link w:val="5Char"/>
    <w:unhideWhenUsed/>
    <w:qFormat/>
    <w:rsid w:val="00610F5D"/>
    <w:pPr>
      <w:numPr>
        <w:ilvl w:val="4"/>
      </w:numPr>
      <w:outlineLvl w:val="4"/>
    </w:pPr>
  </w:style>
  <w:style w:type="paragraph" w:styleId="6">
    <w:name w:val="heading 6"/>
    <w:basedOn w:val="5"/>
    <w:next w:val="BodyText"/>
    <w:link w:val="6Char"/>
    <w:unhideWhenUsed/>
    <w:qFormat/>
    <w:rsid w:val="00610F5D"/>
    <w:pPr>
      <w:numPr>
        <w:ilvl w:val="5"/>
      </w:numPr>
      <w:outlineLvl w:val="5"/>
    </w:pPr>
  </w:style>
  <w:style w:type="paragraph" w:styleId="7">
    <w:name w:val="heading 7"/>
    <w:basedOn w:val="a"/>
    <w:next w:val="a"/>
    <w:link w:val="7Char"/>
    <w:semiHidden/>
    <w:unhideWhenUsed/>
    <w:qFormat/>
    <w:rsid w:val="00610F5D"/>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semiHidden/>
    <w:unhideWhenUsed/>
    <w:qFormat/>
    <w:rsid w:val="00610F5D"/>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semiHidden/>
    <w:unhideWhenUsed/>
    <w:qFormat/>
    <w:rsid w:val="00610F5D"/>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B7251"/>
    <w:pPr>
      <w:pBdr>
        <w:top w:val="single" w:sz="6" w:space="1" w:color="auto"/>
      </w:pBdr>
      <w:tabs>
        <w:tab w:val="center" w:pos="6480"/>
        <w:tab w:val="right" w:pos="12960"/>
      </w:tabs>
    </w:pPr>
    <w:rPr>
      <w:sz w:val="24"/>
    </w:rPr>
  </w:style>
  <w:style w:type="paragraph" w:styleId="a4">
    <w:name w:val="header"/>
    <w:basedOn w:val="a"/>
    <w:rsid w:val="008B7251"/>
    <w:pPr>
      <w:pBdr>
        <w:bottom w:val="single" w:sz="6" w:space="2" w:color="auto"/>
      </w:pBdr>
      <w:tabs>
        <w:tab w:val="center" w:pos="6480"/>
        <w:tab w:val="right" w:pos="12960"/>
      </w:tabs>
    </w:pPr>
    <w:rPr>
      <w:b/>
      <w:sz w:val="28"/>
    </w:rPr>
  </w:style>
  <w:style w:type="paragraph" w:customStyle="1" w:styleId="T1">
    <w:name w:val="T1"/>
    <w:basedOn w:val="a"/>
    <w:rsid w:val="008B7251"/>
    <w:pPr>
      <w:jc w:val="center"/>
    </w:pPr>
    <w:rPr>
      <w:b/>
      <w:sz w:val="28"/>
    </w:rPr>
  </w:style>
  <w:style w:type="paragraph" w:customStyle="1" w:styleId="T2">
    <w:name w:val="T2"/>
    <w:basedOn w:val="T1"/>
    <w:rsid w:val="008B7251"/>
    <w:pPr>
      <w:spacing w:after="240"/>
      <w:ind w:left="720" w:right="720"/>
    </w:pPr>
  </w:style>
  <w:style w:type="paragraph" w:customStyle="1" w:styleId="T3">
    <w:name w:val="T3"/>
    <w:basedOn w:val="T1"/>
    <w:rsid w:val="008B7251"/>
    <w:pPr>
      <w:pBdr>
        <w:bottom w:val="single" w:sz="6" w:space="1" w:color="auto"/>
      </w:pBdr>
      <w:tabs>
        <w:tab w:val="center" w:pos="4680"/>
      </w:tabs>
      <w:spacing w:after="240"/>
      <w:jc w:val="left"/>
    </w:pPr>
    <w:rPr>
      <w:b w:val="0"/>
      <w:sz w:val="24"/>
    </w:rPr>
  </w:style>
  <w:style w:type="paragraph" w:styleId="a5">
    <w:name w:val="Body Text Indent"/>
    <w:basedOn w:val="a"/>
    <w:rsid w:val="008B7251"/>
    <w:pPr>
      <w:ind w:left="720" w:hanging="720"/>
    </w:pPr>
  </w:style>
  <w:style w:type="character" w:styleId="a6">
    <w:name w:val="Hyperlink"/>
    <w:basedOn w:val="a0"/>
    <w:uiPriority w:val="99"/>
    <w:rsid w:val="008B7251"/>
    <w:rPr>
      <w:color w:val="0000FF"/>
      <w:u w:val="single"/>
    </w:rPr>
  </w:style>
  <w:style w:type="paragraph" w:styleId="a7">
    <w:name w:val="Date"/>
    <w:basedOn w:val="a"/>
    <w:next w:val="a"/>
    <w:rsid w:val="001E3BE4"/>
  </w:style>
  <w:style w:type="paragraph" w:styleId="a8">
    <w:name w:val="Balloon Text"/>
    <w:basedOn w:val="a"/>
    <w:semiHidden/>
    <w:rsid w:val="00044F0F"/>
    <w:rPr>
      <w:rFonts w:ascii="Tahoma" w:hAnsi="Tahoma" w:cs="Tahoma"/>
      <w:sz w:val="16"/>
      <w:szCs w:val="16"/>
    </w:rPr>
  </w:style>
  <w:style w:type="character" w:styleId="a9">
    <w:name w:val="annotation reference"/>
    <w:basedOn w:val="a0"/>
    <w:uiPriority w:val="99"/>
    <w:rsid w:val="000840D0"/>
    <w:rPr>
      <w:sz w:val="16"/>
      <w:szCs w:val="16"/>
    </w:rPr>
  </w:style>
  <w:style w:type="paragraph" w:styleId="aa">
    <w:name w:val="annotation text"/>
    <w:basedOn w:val="a"/>
    <w:link w:val="Char"/>
    <w:uiPriority w:val="99"/>
    <w:rsid w:val="000840D0"/>
    <w:rPr>
      <w:sz w:val="20"/>
    </w:rPr>
  </w:style>
  <w:style w:type="paragraph" w:styleId="ab">
    <w:name w:val="annotation subject"/>
    <w:basedOn w:val="aa"/>
    <w:next w:val="aa"/>
    <w:semiHidden/>
    <w:rsid w:val="000840D0"/>
    <w:rPr>
      <w:b/>
      <w:bCs/>
    </w:rPr>
  </w:style>
  <w:style w:type="table" w:styleId="ac">
    <w:name w:val="Table Grid"/>
    <w:basedOn w:val="a1"/>
    <w:uiPriority w:val="59"/>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line number"/>
    <w:basedOn w:val="a0"/>
    <w:rsid w:val="00FE0085"/>
  </w:style>
  <w:style w:type="paragraph" w:styleId="ae">
    <w:name w:val="List Paragraph"/>
    <w:basedOn w:val="a"/>
    <w:uiPriority w:val="34"/>
    <w:qFormat/>
    <w:rsid w:val="00CB6723"/>
    <w:pPr>
      <w:ind w:left="720"/>
      <w:contextualSpacing/>
    </w:p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0"/>
    <w:unhideWhenUsed/>
    <w:qFormat/>
    <w:rsid w:val="00E54234"/>
    <w:pPr>
      <w:spacing w:before="120" w:after="200"/>
      <w:jc w:val="center"/>
    </w:pPr>
    <w:rPr>
      <w:rFonts w:ascii="Arial" w:hAnsi="Arial"/>
      <w:b/>
      <w:iCs/>
      <w:sz w:val="18"/>
      <w:szCs w:val="18"/>
    </w:rPr>
  </w:style>
  <w:style w:type="character" w:customStyle="1" w:styleId="1Char">
    <w:name w:val="제목 1 Char"/>
    <w:basedOn w:val="a0"/>
    <w:link w:val="1"/>
    <w:rsid w:val="00B900B9"/>
    <w:rPr>
      <w:rFonts w:asciiTheme="majorHAnsi" w:hAnsiTheme="majorHAnsi"/>
      <w:b/>
      <w:sz w:val="32"/>
      <w:lang w:val="en-GB"/>
    </w:rPr>
  </w:style>
  <w:style w:type="paragraph" w:styleId="af0">
    <w:name w:val="Bibliography"/>
    <w:basedOn w:val="a"/>
    <w:next w:val="a"/>
    <w:uiPriority w:val="37"/>
    <w:unhideWhenUsed/>
    <w:rsid w:val="00526D33"/>
  </w:style>
  <w:style w:type="character" w:styleId="af1">
    <w:name w:val="Placeholder Text"/>
    <w:basedOn w:val="a0"/>
    <w:uiPriority w:val="99"/>
    <w:semiHidden/>
    <w:rsid w:val="00327E24"/>
    <w:rPr>
      <w:color w:val="808080"/>
    </w:rPr>
  </w:style>
  <w:style w:type="paragraph" w:customStyle="1" w:styleId="TableTitle">
    <w:name w:val="TableTitle"/>
    <w:next w:val="a"/>
    <w:uiPriority w:val="99"/>
    <w:rsid w:val="00C27076"/>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a0"/>
    <w:rsid w:val="00B835E9"/>
    <w:rPr>
      <w:b/>
      <w:bCs/>
      <w:lang w:val="en-GB"/>
    </w:rPr>
  </w:style>
  <w:style w:type="numbering" w:customStyle="1" w:styleId="Headings">
    <w:name w:val="Headings"/>
    <w:uiPriority w:val="99"/>
    <w:rsid w:val="00610F5D"/>
    <w:pPr>
      <w:numPr>
        <w:numId w:val="1"/>
      </w:numPr>
    </w:pPr>
  </w:style>
  <w:style w:type="character" w:customStyle="1" w:styleId="4Char">
    <w:name w:val="제목 4 Char"/>
    <w:basedOn w:val="a0"/>
    <w:link w:val="4"/>
    <w:rsid w:val="00D708EF"/>
    <w:rPr>
      <w:rFonts w:asciiTheme="majorHAnsi" w:eastAsiaTheme="majorEastAsia" w:hAnsiTheme="majorHAnsi" w:cstheme="majorBidi"/>
      <w:b/>
      <w:iCs/>
      <w:sz w:val="24"/>
      <w:lang w:val="en-GB"/>
    </w:rPr>
  </w:style>
  <w:style w:type="character" w:customStyle="1" w:styleId="5Char">
    <w:name w:val="제목 5 Char"/>
    <w:basedOn w:val="a0"/>
    <w:link w:val="5"/>
    <w:rsid w:val="008151DF"/>
    <w:rPr>
      <w:rFonts w:asciiTheme="majorHAnsi" w:eastAsiaTheme="majorEastAsia" w:hAnsiTheme="majorHAnsi" w:cstheme="majorBidi"/>
      <w:b/>
      <w:iCs/>
      <w:sz w:val="24"/>
      <w:lang w:val="en-GB"/>
    </w:rPr>
  </w:style>
  <w:style w:type="paragraph" w:customStyle="1" w:styleId="CellBody">
    <w:name w:val="CellBody"/>
    <w:uiPriority w:val="99"/>
    <w:rsid w:val="00907325"/>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90732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ext">
    <w:name w:val="TableText"/>
    <w:uiPriority w:val="99"/>
    <w:rsid w:val="00907325"/>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Body">
    <w:name w:val="Body"/>
    <w:uiPriority w:val="99"/>
    <w:rsid w:val="003B4F7E"/>
    <w:pPr>
      <w:widowControl w:val="0"/>
      <w:autoSpaceDE w:val="0"/>
      <w:autoSpaceDN w:val="0"/>
      <w:adjustRightInd w:val="0"/>
      <w:spacing w:before="240" w:line="240" w:lineRule="atLeast"/>
      <w:jc w:val="both"/>
    </w:pPr>
    <w:rPr>
      <w:rFonts w:eastAsia="MS Mincho"/>
      <w:color w:val="000000"/>
      <w:w w:val="0"/>
      <w:lang w:eastAsia="ja-JP"/>
    </w:rPr>
  </w:style>
  <w:style w:type="paragraph" w:customStyle="1" w:styleId="Equation">
    <w:name w:val="Equation"/>
    <w:uiPriority w:val="99"/>
    <w:rsid w:val="003B4F7E"/>
    <w:pPr>
      <w:suppressAutoHyphens/>
      <w:autoSpaceDE w:val="0"/>
      <w:autoSpaceDN w:val="0"/>
      <w:adjustRightInd w:val="0"/>
      <w:spacing w:before="240" w:after="240" w:line="200" w:lineRule="atLeast"/>
      <w:ind w:firstLine="200"/>
    </w:pPr>
    <w:rPr>
      <w:color w:val="000000"/>
      <w:w w:val="0"/>
      <w:lang w:eastAsia="ko-KR"/>
    </w:rPr>
  </w:style>
  <w:style w:type="paragraph" w:customStyle="1" w:styleId="Equationvariable">
    <w:name w:val="Equation variable"/>
    <w:basedOn w:val="a"/>
    <w:uiPriority w:val="99"/>
    <w:rsid w:val="00BD42B2"/>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customStyle="1" w:styleId="Editorsnote">
    <w:name w:val="Editor's note"/>
    <w:basedOn w:val="a"/>
    <w:next w:val="a"/>
    <w:qFormat/>
    <w:rsid w:val="00AE56C0"/>
    <w:pPr>
      <w:autoSpaceDE w:val="0"/>
      <w:autoSpaceDN w:val="0"/>
      <w:adjustRightInd w:val="0"/>
      <w:spacing w:before="120" w:after="120"/>
      <w:jc w:val="both"/>
    </w:pPr>
    <w:rPr>
      <w:rFonts w:cs="TimesNewRomanPSMT"/>
      <w:b/>
      <w:i/>
      <w:color w:val="FF0000"/>
      <w:sz w:val="20"/>
      <w:lang w:val="en-US"/>
    </w:rPr>
  </w:style>
  <w:style w:type="paragraph" w:customStyle="1" w:styleId="T">
    <w:name w:val="T"/>
    <w:aliases w:val="Text"/>
    <w:link w:val="TChar"/>
    <w:uiPriority w:val="99"/>
    <w:rsid w:val="0060113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B-Body">
    <w:name w:val="B-Body"/>
    <w:link w:val="B-BodyChar"/>
    <w:qFormat/>
    <w:rsid w:val="00B34500"/>
    <w:pPr>
      <w:tabs>
        <w:tab w:val="left" w:pos="2160"/>
      </w:tabs>
      <w:spacing w:before="120" w:after="40"/>
      <w:ind w:left="720"/>
    </w:pPr>
    <w:rPr>
      <w:sz w:val="22"/>
    </w:rPr>
  </w:style>
  <w:style w:type="character" w:customStyle="1" w:styleId="B-BodyChar">
    <w:name w:val="B-Body Char"/>
    <w:basedOn w:val="a0"/>
    <w:link w:val="B-Body"/>
    <w:rsid w:val="00B34500"/>
    <w:rPr>
      <w:sz w:val="22"/>
    </w:rPr>
  </w:style>
  <w:style w:type="paragraph" w:customStyle="1" w:styleId="Note">
    <w:name w:val="Note"/>
    <w:uiPriority w:val="99"/>
    <w:rsid w:val="00275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character" w:customStyle="1" w:styleId="Subscript">
    <w:name w:val="Subscript"/>
    <w:uiPriority w:val="99"/>
    <w:rsid w:val="00275C7B"/>
    <w:rPr>
      <w:vertAlign w:val="subscript"/>
    </w:rPr>
  </w:style>
  <w:style w:type="character" w:customStyle="1" w:styleId="TChar">
    <w:name w:val="T Char"/>
    <w:aliases w:val="Text Char"/>
    <w:basedOn w:val="a0"/>
    <w:link w:val="T"/>
    <w:uiPriority w:val="99"/>
    <w:rsid w:val="000F7452"/>
    <w:rPr>
      <w:rFonts w:eastAsiaTheme="minorEastAsia"/>
      <w:color w:val="000000"/>
      <w:w w:val="0"/>
    </w:rPr>
  </w:style>
  <w:style w:type="paragraph" w:customStyle="1" w:styleId="MTDisplayEquation">
    <w:name w:val="MTDisplayEquation"/>
    <w:basedOn w:val="T"/>
    <w:next w:val="a"/>
    <w:link w:val="MTDisplayEquationChar"/>
    <w:rsid w:val="0083499A"/>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5400"/>
        <w:tab w:val="right" w:pos="10800"/>
      </w:tabs>
      <w:suppressAutoHyphens w:val="0"/>
    </w:pPr>
    <w:rPr>
      <w:rFonts w:eastAsia="MS Mincho"/>
      <w:sz w:val="22"/>
      <w:szCs w:val="22"/>
      <w:lang w:eastAsia="ja-JP"/>
    </w:rPr>
  </w:style>
  <w:style w:type="character" w:customStyle="1" w:styleId="MTDisplayEquationChar">
    <w:name w:val="MTDisplayEquation Char"/>
    <w:basedOn w:val="TChar"/>
    <w:link w:val="MTDisplayEquation"/>
    <w:rsid w:val="0083499A"/>
    <w:rPr>
      <w:rFonts w:eastAsia="MS Mincho"/>
      <w:color w:val="000000"/>
      <w:w w:val="0"/>
      <w:sz w:val="22"/>
      <w:szCs w:val="22"/>
      <w:lang w:eastAsia="ja-JP"/>
    </w:rPr>
  </w:style>
  <w:style w:type="character" w:customStyle="1" w:styleId="Char0">
    <w:name w:val="캡션 Char"/>
    <w:aliases w:val="Caption Char1 Char2,Caption Char Char Char2,Caption Char1 Char Char1,Caption Char2 Char1,Caption Char Char Char Char1,Caption Char Char1 Char1,fig and tbl Char1,fighead2 Char1,Table Caption Char1,fighead21 Char1,fighead22 Char1,fighead23 Char"/>
    <w:basedOn w:val="a0"/>
    <w:link w:val="af"/>
    <w:rsid w:val="00E54234"/>
    <w:rPr>
      <w:rFonts w:ascii="Arial" w:hAnsi="Arial"/>
      <w:b/>
      <w:iCs/>
      <w:sz w:val="18"/>
      <w:szCs w:val="18"/>
      <w:lang w:val="en-GB"/>
    </w:rPr>
  </w:style>
  <w:style w:type="character" w:customStyle="1" w:styleId="Char">
    <w:name w:val="메모 텍스트 Char"/>
    <w:link w:val="aa"/>
    <w:uiPriority w:val="99"/>
    <w:rsid w:val="007411C6"/>
    <w:rPr>
      <w:lang w:val="en-GB"/>
    </w:rPr>
  </w:style>
  <w:style w:type="character" w:customStyle="1" w:styleId="Bold">
    <w:name w:val="Bold"/>
    <w:aliases w:val="Italic"/>
    <w:basedOn w:val="a0"/>
    <w:rsid w:val="0018245B"/>
    <w:rPr>
      <w:b/>
      <w:bCs/>
      <w:i/>
      <w:iCs/>
    </w:rPr>
  </w:style>
  <w:style w:type="paragraph" w:customStyle="1" w:styleId="EditingInstruction">
    <w:name w:val="Editing Instruction"/>
    <w:basedOn w:val="a"/>
    <w:next w:val="a"/>
    <w:qFormat/>
    <w:rsid w:val="00424110"/>
    <w:pPr>
      <w:spacing w:before="120" w:after="120"/>
    </w:pPr>
    <w:rPr>
      <w:b/>
      <w:i/>
    </w:rPr>
  </w:style>
  <w:style w:type="paragraph" w:customStyle="1" w:styleId="FigTitle">
    <w:name w:val="FigTitle"/>
    <w:uiPriority w:val="99"/>
    <w:rsid w:val="004F7ACE"/>
    <w:pPr>
      <w:widowControl w:val="0"/>
      <w:autoSpaceDE w:val="0"/>
      <w:autoSpaceDN w:val="0"/>
      <w:adjustRightInd w:val="0"/>
      <w:spacing w:before="240" w:line="240" w:lineRule="atLeast"/>
      <w:jc w:val="center"/>
    </w:pPr>
    <w:rPr>
      <w:rFonts w:ascii="Arial" w:eastAsia="맑은 고딕" w:hAnsi="Arial" w:cs="Arial"/>
      <w:b/>
      <w:bCs/>
      <w:color w:val="000000"/>
      <w:w w:val="0"/>
    </w:rPr>
  </w:style>
  <w:style w:type="paragraph" w:customStyle="1" w:styleId="figuretext">
    <w:name w:val="figure text"/>
    <w:uiPriority w:val="99"/>
    <w:rsid w:val="004F7ACE"/>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character" w:customStyle="1" w:styleId="6Char">
    <w:name w:val="제목 6 Char"/>
    <w:basedOn w:val="a0"/>
    <w:link w:val="6"/>
    <w:rsid w:val="00B3220F"/>
    <w:rPr>
      <w:rFonts w:asciiTheme="majorHAnsi" w:eastAsiaTheme="majorEastAsia" w:hAnsiTheme="majorHAnsi" w:cstheme="majorBidi"/>
      <w:b/>
      <w:iCs/>
      <w:sz w:val="24"/>
      <w:lang w:val="en-GB"/>
    </w:rPr>
  </w:style>
  <w:style w:type="paragraph" w:customStyle="1" w:styleId="Ll1">
    <w:name w:val="Ll1"/>
    <w:aliases w:val="NumberedList21"/>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
    <w:name w:val="Ll"/>
    <w:aliases w:val="NumberedList2"/>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VariableList">
    <w:name w:val="VariableList"/>
    <w:uiPriority w:val="99"/>
    <w:rsid w:val="00925BC7"/>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character" w:customStyle="1" w:styleId="Underline">
    <w:name w:val="Underline"/>
    <w:uiPriority w:val="99"/>
    <w:rsid w:val="00925BC7"/>
  </w:style>
  <w:style w:type="paragraph" w:customStyle="1" w:styleId="BodyText">
    <w:name w:val="BodyText"/>
    <w:basedOn w:val="a"/>
    <w:qFormat/>
    <w:rsid w:val="00017B78"/>
    <w:pPr>
      <w:spacing w:before="120" w:after="120"/>
      <w:jc w:val="both"/>
    </w:pPr>
  </w:style>
  <w:style w:type="paragraph" w:customStyle="1" w:styleId="CellText">
    <w:name w:val="CellText"/>
    <w:basedOn w:val="a"/>
    <w:qFormat/>
    <w:rsid w:val="005C03FC"/>
    <w:rPr>
      <w:sz w:val="18"/>
      <w:lang w:val="en-US" w:eastAsia="ko-KR"/>
    </w:rPr>
  </w:style>
  <w:style w:type="paragraph" w:customStyle="1" w:styleId="TGaxandDensiFi">
    <w:name w:val="TGax_and_DensiFi"/>
    <w:basedOn w:val="a"/>
    <w:next w:val="a"/>
    <w:qFormat/>
    <w:rsid w:val="00D53C8A"/>
    <w:pPr>
      <w:shd w:val="clear" w:color="auto" w:fill="E7E6E6" w:themeFill="background2"/>
    </w:pPr>
    <w:rPr>
      <w:rFonts w:eastAsiaTheme="minorEastAsia"/>
    </w:rPr>
  </w:style>
  <w:style w:type="character" w:customStyle="1" w:styleId="7Char">
    <w:name w:val="제목 7 Char"/>
    <w:basedOn w:val="a0"/>
    <w:link w:val="7"/>
    <w:semiHidden/>
    <w:rsid w:val="00610F5D"/>
    <w:rPr>
      <w:rFonts w:asciiTheme="majorHAnsi" w:eastAsiaTheme="majorEastAsia" w:hAnsiTheme="majorHAnsi" w:cstheme="majorBidi"/>
      <w:i/>
      <w:iCs/>
      <w:color w:val="1F4D78" w:themeColor="accent1" w:themeShade="7F"/>
      <w:sz w:val="22"/>
      <w:lang w:val="en-GB"/>
    </w:rPr>
  </w:style>
  <w:style w:type="character" w:customStyle="1" w:styleId="8Char">
    <w:name w:val="제목 8 Char"/>
    <w:basedOn w:val="a0"/>
    <w:link w:val="8"/>
    <w:semiHidden/>
    <w:rsid w:val="00610F5D"/>
    <w:rPr>
      <w:rFonts w:asciiTheme="majorHAnsi" w:eastAsiaTheme="majorEastAsia" w:hAnsiTheme="majorHAnsi" w:cstheme="majorBidi"/>
      <w:color w:val="272727" w:themeColor="text1" w:themeTint="D8"/>
      <w:sz w:val="21"/>
      <w:szCs w:val="21"/>
      <w:lang w:val="en-GB"/>
    </w:rPr>
  </w:style>
  <w:style w:type="character" w:customStyle="1" w:styleId="9Char">
    <w:name w:val="제목 9 Char"/>
    <w:basedOn w:val="a0"/>
    <w:link w:val="9"/>
    <w:semiHidden/>
    <w:rsid w:val="00610F5D"/>
    <w:rPr>
      <w:rFonts w:asciiTheme="majorHAnsi" w:eastAsiaTheme="majorEastAsia" w:hAnsiTheme="majorHAnsi" w:cstheme="majorBidi"/>
      <w:i/>
      <w:iCs/>
      <w:color w:val="272727" w:themeColor="text1" w:themeTint="D8"/>
      <w:sz w:val="21"/>
      <w:szCs w:val="21"/>
      <w:lang w:val="en-GB"/>
    </w:rPr>
  </w:style>
  <w:style w:type="paragraph" w:customStyle="1" w:styleId="SP3278539">
    <w:name w:val="SP.3.278539"/>
    <w:basedOn w:val="a"/>
    <w:next w:val="a"/>
    <w:uiPriority w:val="99"/>
    <w:rsid w:val="00973F5C"/>
    <w:pPr>
      <w:widowControl w:val="0"/>
      <w:autoSpaceDE w:val="0"/>
      <w:autoSpaceDN w:val="0"/>
      <w:adjustRightInd w:val="0"/>
    </w:pPr>
    <w:rPr>
      <w:rFonts w:eastAsia="맑은 고딕"/>
      <w:sz w:val="24"/>
      <w:szCs w:val="24"/>
      <w:lang w:val="en-US" w:eastAsia="ko-KR"/>
    </w:rPr>
  </w:style>
  <w:style w:type="paragraph" w:styleId="af2">
    <w:name w:val="Revision"/>
    <w:hidden/>
    <w:uiPriority w:val="99"/>
    <w:semiHidden/>
    <w:rsid w:val="00233F21"/>
    <w:rPr>
      <w:sz w:val="22"/>
      <w:lang w:val="en-GB"/>
    </w:rPr>
  </w:style>
  <w:style w:type="paragraph" w:customStyle="1" w:styleId="SP11131117">
    <w:name w:val="SP.11.131117"/>
    <w:basedOn w:val="a"/>
    <w:next w:val="a"/>
    <w:uiPriority w:val="99"/>
    <w:rsid w:val="00457F13"/>
    <w:pPr>
      <w:widowControl w:val="0"/>
      <w:autoSpaceDE w:val="0"/>
      <w:autoSpaceDN w:val="0"/>
      <w:adjustRightInd w:val="0"/>
    </w:pPr>
    <w:rPr>
      <w:sz w:val="24"/>
      <w:szCs w:val="24"/>
      <w:lang w:val="en-US"/>
    </w:rPr>
  </w:style>
  <w:style w:type="paragraph" w:customStyle="1" w:styleId="SP11131159">
    <w:name w:val="SP.11.131159"/>
    <w:basedOn w:val="a"/>
    <w:next w:val="a"/>
    <w:uiPriority w:val="99"/>
    <w:rsid w:val="00457F13"/>
    <w:pPr>
      <w:widowControl w:val="0"/>
      <w:autoSpaceDE w:val="0"/>
      <w:autoSpaceDN w:val="0"/>
      <w:adjustRightInd w:val="0"/>
    </w:pPr>
    <w:rPr>
      <w:sz w:val="24"/>
      <w:szCs w:val="24"/>
      <w:lang w:val="en-US"/>
    </w:rPr>
  </w:style>
  <w:style w:type="paragraph" w:customStyle="1" w:styleId="SP11131137">
    <w:name w:val="SP.11.131137"/>
    <w:basedOn w:val="a"/>
    <w:next w:val="a"/>
    <w:uiPriority w:val="99"/>
    <w:rsid w:val="00457F13"/>
    <w:pPr>
      <w:widowControl w:val="0"/>
      <w:autoSpaceDE w:val="0"/>
      <w:autoSpaceDN w:val="0"/>
      <w:adjustRightInd w:val="0"/>
    </w:pPr>
    <w:rPr>
      <w:sz w:val="24"/>
      <w:szCs w:val="24"/>
      <w:lang w:val="en-US"/>
    </w:rPr>
  </w:style>
  <w:style w:type="paragraph" w:customStyle="1" w:styleId="SP11131119">
    <w:name w:val="SP.11.131119"/>
    <w:basedOn w:val="a"/>
    <w:next w:val="a"/>
    <w:uiPriority w:val="99"/>
    <w:rsid w:val="00457F13"/>
    <w:pPr>
      <w:widowControl w:val="0"/>
      <w:autoSpaceDE w:val="0"/>
      <w:autoSpaceDN w:val="0"/>
      <w:adjustRightInd w:val="0"/>
    </w:pPr>
    <w:rPr>
      <w:sz w:val="24"/>
      <w:szCs w:val="24"/>
      <w:lang w:val="en-US"/>
    </w:rPr>
  </w:style>
  <w:style w:type="character" w:customStyle="1" w:styleId="SC11323600">
    <w:name w:val="SC.11.323600"/>
    <w:uiPriority w:val="99"/>
    <w:rsid w:val="00457F13"/>
    <w:rPr>
      <w:color w:val="000000"/>
      <w:sz w:val="20"/>
      <w:szCs w:val="20"/>
    </w:rPr>
  </w:style>
  <w:style w:type="paragraph" w:customStyle="1" w:styleId="SP11131146">
    <w:name w:val="SP.11.131146"/>
    <w:basedOn w:val="a"/>
    <w:next w:val="a"/>
    <w:uiPriority w:val="99"/>
    <w:rsid w:val="00457F13"/>
    <w:pPr>
      <w:widowControl w:val="0"/>
      <w:autoSpaceDE w:val="0"/>
      <w:autoSpaceDN w:val="0"/>
      <w:adjustRightInd w:val="0"/>
    </w:pPr>
    <w:rPr>
      <w:sz w:val="24"/>
      <w:szCs w:val="24"/>
      <w:lang w:val="en-US"/>
    </w:rPr>
  </w:style>
  <w:style w:type="paragraph" w:customStyle="1" w:styleId="SP1274122">
    <w:name w:val="SP.12.74122"/>
    <w:basedOn w:val="a"/>
    <w:next w:val="a"/>
    <w:uiPriority w:val="99"/>
    <w:rsid w:val="00BF600D"/>
    <w:pPr>
      <w:widowControl w:val="0"/>
      <w:autoSpaceDE w:val="0"/>
      <w:autoSpaceDN w:val="0"/>
      <w:adjustRightInd w:val="0"/>
    </w:pPr>
    <w:rPr>
      <w:sz w:val="24"/>
      <w:szCs w:val="24"/>
      <w:lang w:val="en-US"/>
    </w:rPr>
  </w:style>
  <w:style w:type="paragraph" w:customStyle="1" w:styleId="SP1274133">
    <w:name w:val="SP.12.74133"/>
    <w:basedOn w:val="a"/>
    <w:next w:val="a"/>
    <w:uiPriority w:val="99"/>
    <w:rsid w:val="00BF600D"/>
    <w:pPr>
      <w:widowControl w:val="0"/>
      <w:autoSpaceDE w:val="0"/>
      <w:autoSpaceDN w:val="0"/>
      <w:adjustRightInd w:val="0"/>
    </w:pPr>
    <w:rPr>
      <w:sz w:val="24"/>
      <w:szCs w:val="24"/>
      <w:lang w:val="en-US"/>
    </w:rPr>
  </w:style>
  <w:style w:type="paragraph" w:customStyle="1" w:styleId="SP1273744">
    <w:name w:val="SP.12.73744"/>
    <w:basedOn w:val="a"/>
    <w:next w:val="a"/>
    <w:uiPriority w:val="99"/>
    <w:rsid w:val="00BF600D"/>
    <w:pPr>
      <w:widowControl w:val="0"/>
      <w:autoSpaceDE w:val="0"/>
      <w:autoSpaceDN w:val="0"/>
      <w:adjustRightInd w:val="0"/>
    </w:pPr>
    <w:rPr>
      <w:sz w:val="24"/>
      <w:szCs w:val="24"/>
      <w:lang w:val="en-US"/>
    </w:rPr>
  </w:style>
  <w:style w:type="paragraph" w:customStyle="1" w:styleId="SP1274089">
    <w:name w:val="SP.12.74089"/>
    <w:basedOn w:val="a"/>
    <w:next w:val="a"/>
    <w:uiPriority w:val="99"/>
    <w:rsid w:val="00BF600D"/>
    <w:pPr>
      <w:widowControl w:val="0"/>
      <w:autoSpaceDE w:val="0"/>
      <w:autoSpaceDN w:val="0"/>
      <w:adjustRightInd w:val="0"/>
    </w:pPr>
    <w:rPr>
      <w:sz w:val="24"/>
      <w:szCs w:val="24"/>
      <w:lang w:val="en-US"/>
    </w:rPr>
  </w:style>
  <w:style w:type="character" w:customStyle="1" w:styleId="SC12323589">
    <w:name w:val="SC.12.323589"/>
    <w:uiPriority w:val="99"/>
    <w:rsid w:val="00BF600D"/>
    <w:rPr>
      <w:color w:val="000000"/>
      <w:sz w:val="20"/>
      <w:szCs w:val="20"/>
    </w:rPr>
  </w:style>
  <w:style w:type="paragraph" w:customStyle="1" w:styleId="SP1274107">
    <w:name w:val="SP.12.74107"/>
    <w:basedOn w:val="a"/>
    <w:next w:val="a"/>
    <w:uiPriority w:val="99"/>
    <w:rsid w:val="00BF600D"/>
    <w:pPr>
      <w:widowControl w:val="0"/>
      <w:autoSpaceDE w:val="0"/>
      <w:autoSpaceDN w:val="0"/>
      <w:adjustRightInd w:val="0"/>
    </w:pPr>
    <w:rPr>
      <w:sz w:val="24"/>
      <w:szCs w:val="24"/>
      <w:lang w:val="en-US"/>
    </w:rPr>
  </w:style>
  <w:style w:type="character" w:customStyle="1" w:styleId="fontstyle01">
    <w:name w:val="fontstyle01"/>
    <w:basedOn w:val="a0"/>
    <w:rsid w:val="0039032E"/>
    <w:rPr>
      <w:rFonts w:ascii="TimesNewRomanPSMT" w:eastAsia="TimesNewRomanPSMT" w:hint="eastAsia"/>
      <w:b w:val="0"/>
      <w:bCs w:val="0"/>
      <w:i w:val="0"/>
      <w:iCs w:val="0"/>
      <w:color w:val="000000"/>
      <w:sz w:val="20"/>
      <w:szCs w:val="20"/>
    </w:rPr>
  </w:style>
  <w:style w:type="paragraph" w:customStyle="1" w:styleId="H5">
    <w:name w:val="H5"/>
    <w:aliases w:val="1.1.1.1.11"/>
    <w:basedOn w:val="a"/>
    <w:uiPriority w:val="99"/>
    <w:rsid w:val="00440754"/>
    <w:pPr>
      <w:keepNext/>
      <w:autoSpaceDE w:val="0"/>
      <w:autoSpaceDN w:val="0"/>
      <w:spacing w:before="240" w:after="240" w:line="240" w:lineRule="atLeast"/>
    </w:pPr>
    <w:rPr>
      <w:rFonts w:ascii="Arial" w:eastAsia="굴림" w:hAnsi="Arial" w:cs="Arial"/>
      <w:b/>
      <w:bCs/>
      <w:color w:val="000000"/>
      <w:sz w:val="20"/>
      <w:lang w:val="en-US" w:eastAsia="ko-KR"/>
    </w:rPr>
  </w:style>
  <w:style w:type="paragraph" w:customStyle="1" w:styleId="H4">
    <w:name w:val="H4"/>
    <w:aliases w:val="1.1.1.1"/>
    <w:basedOn w:val="a"/>
    <w:uiPriority w:val="99"/>
    <w:rsid w:val="00440754"/>
    <w:pPr>
      <w:keepNext/>
      <w:autoSpaceDE w:val="0"/>
      <w:autoSpaceDN w:val="0"/>
      <w:spacing w:before="240" w:after="240" w:line="240" w:lineRule="atLeast"/>
    </w:pPr>
    <w:rPr>
      <w:rFonts w:ascii="Arial" w:eastAsia="굴림" w:hAnsi="Arial" w:cs="Arial"/>
      <w:b/>
      <w:bCs/>
      <w:color w:val="000000"/>
      <w:sz w:val="20"/>
      <w:lang w:val="en-US" w:eastAsia="ko-KR"/>
    </w:rPr>
  </w:style>
  <w:style w:type="paragraph" w:customStyle="1" w:styleId="DL1">
    <w:name w:val="DL1"/>
    <w:aliases w:val="DashedList1,DL2"/>
    <w:basedOn w:val="a"/>
    <w:uiPriority w:val="99"/>
    <w:rsid w:val="00440754"/>
    <w:pPr>
      <w:autoSpaceDE w:val="0"/>
      <w:autoSpaceDN w:val="0"/>
      <w:spacing w:before="60" w:after="60" w:line="240" w:lineRule="atLeast"/>
      <w:ind w:left="640" w:hanging="440"/>
      <w:jc w:val="both"/>
    </w:pPr>
    <w:rPr>
      <w:rFonts w:eastAsia="굴림"/>
      <w:color w:val="000000"/>
      <w:sz w:val="20"/>
      <w:lang w:val="en-US" w:eastAsia="ko-KR"/>
    </w:rPr>
  </w:style>
  <w:style w:type="paragraph" w:customStyle="1" w:styleId="Default">
    <w:name w:val="Default"/>
    <w:rsid w:val="00AE6D42"/>
    <w:pPr>
      <w:autoSpaceDE w:val="0"/>
      <w:autoSpaceDN w:val="0"/>
      <w:adjustRightInd w:val="0"/>
    </w:pPr>
    <w:rPr>
      <w:rFonts w:eastAsia="맑은 고딕"/>
      <w:color w:val="000000"/>
      <w:sz w:val="24"/>
      <w:szCs w:val="24"/>
      <w:lang w:eastAsia="ko-KR"/>
    </w:rPr>
  </w:style>
  <w:style w:type="paragraph" w:customStyle="1" w:styleId="SP10282754">
    <w:name w:val="SP.10.282754"/>
    <w:basedOn w:val="Default"/>
    <w:next w:val="Default"/>
    <w:uiPriority w:val="99"/>
    <w:rsid w:val="00AE6D42"/>
    <w:rPr>
      <w:rFonts w:ascii="Arial" w:hAnsi="Arial" w:cs="Arial"/>
      <w:color w:val="auto"/>
    </w:rPr>
  </w:style>
  <w:style w:type="paragraph" w:customStyle="1" w:styleId="SP15303498">
    <w:name w:val="SP.15.303498"/>
    <w:basedOn w:val="Default"/>
    <w:next w:val="Default"/>
    <w:uiPriority w:val="99"/>
    <w:rsid w:val="000B75AD"/>
    <w:pPr>
      <w:widowControl w:val="0"/>
    </w:pPr>
    <w:rPr>
      <w:rFonts w:eastAsia="바탕"/>
      <w:color w:val="auto"/>
      <w:lang w:eastAsia="en-US"/>
    </w:rPr>
  </w:style>
  <w:style w:type="paragraph" w:customStyle="1" w:styleId="SP15303509">
    <w:name w:val="SP.15.303509"/>
    <w:basedOn w:val="Default"/>
    <w:next w:val="Default"/>
    <w:uiPriority w:val="99"/>
    <w:rsid w:val="000B75AD"/>
    <w:pPr>
      <w:widowControl w:val="0"/>
    </w:pPr>
    <w:rPr>
      <w:rFonts w:eastAsia="바탕"/>
      <w:color w:val="auto"/>
      <w:lang w:eastAsia="en-US"/>
    </w:rPr>
  </w:style>
  <w:style w:type="paragraph" w:customStyle="1" w:styleId="SP15303120">
    <w:name w:val="SP.15.303120"/>
    <w:basedOn w:val="Default"/>
    <w:next w:val="Default"/>
    <w:uiPriority w:val="99"/>
    <w:rsid w:val="000B75AD"/>
    <w:pPr>
      <w:widowControl w:val="0"/>
    </w:pPr>
    <w:rPr>
      <w:rFonts w:eastAsia="바탕"/>
      <w:color w:val="auto"/>
      <w:lang w:eastAsia="en-US"/>
    </w:rPr>
  </w:style>
  <w:style w:type="paragraph" w:customStyle="1" w:styleId="SP15303476">
    <w:name w:val="SP.15.303476"/>
    <w:basedOn w:val="Default"/>
    <w:next w:val="Default"/>
    <w:uiPriority w:val="99"/>
    <w:rsid w:val="000B75AD"/>
    <w:pPr>
      <w:widowControl w:val="0"/>
    </w:pPr>
    <w:rPr>
      <w:rFonts w:eastAsia="바탕"/>
      <w:color w:val="auto"/>
      <w:lang w:eastAsia="en-US"/>
    </w:rPr>
  </w:style>
  <w:style w:type="character" w:customStyle="1" w:styleId="SC15323589">
    <w:name w:val="SC.15.323589"/>
    <w:uiPriority w:val="99"/>
    <w:rsid w:val="000B75AD"/>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9117185">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6592054">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18167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2437220">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7770137">
      <w:bodyDiv w:val="1"/>
      <w:marLeft w:val="0"/>
      <w:marRight w:val="0"/>
      <w:marTop w:val="0"/>
      <w:marBottom w:val="0"/>
      <w:divBdr>
        <w:top w:val="none" w:sz="0" w:space="0" w:color="auto"/>
        <w:left w:val="none" w:sz="0" w:space="0" w:color="auto"/>
        <w:bottom w:val="none" w:sz="0" w:space="0" w:color="auto"/>
        <w:right w:val="none" w:sz="0" w:space="0" w:color="auto"/>
      </w:divBdr>
    </w:div>
    <w:div w:id="118452242">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218793">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2284192">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9080862">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5390009">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3203118">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4829888">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6822116">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2418640">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8679555">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512665">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9383516">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780680">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2022510">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293999">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3352898">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8736573">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7721779">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6008426">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0723819">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6688758">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700208524">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502000">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3915139">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72742">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1780039">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763309">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95827">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6723939">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9646">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49822734">
      <w:bodyDiv w:val="1"/>
      <w:marLeft w:val="0"/>
      <w:marRight w:val="0"/>
      <w:marTop w:val="0"/>
      <w:marBottom w:val="0"/>
      <w:divBdr>
        <w:top w:val="none" w:sz="0" w:space="0" w:color="auto"/>
        <w:left w:val="none" w:sz="0" w:space="0" w:color="auto"/>
        <w:bottom w:val="none" w:sz="0" w:space="0" w:color="auto"/>
        <w:right w:val="none" w:sz="0" w:space="0" w:color="auto"/>
      </w:divBdr>
      <w:divsChild>
        <w:div w:id="1983610750">
          <w:marLeft w:val="0"/>
          <w:marRight w:val="0"/>
          <w:marTop w:val="0"/>
          <w:marBottom w:val="0"/>
          <w:divBdr>
            <w:top w:val="none" w:sz="0" w:space="0" w:color="auto"/>
            <w:left w:val="none" w:sz="0" w:space="0" w:color="auto"/>
            <w:bottom w:val="none" w:sz="0" w:space="0" w:color="auto"/>
            <w:right w:val="none" w:sz="0" w:space="0" w:color="auto"/>
          </w:divBdr>
        </w:div>
      </w:divsChild>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8799850">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4528565">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8627750">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71872457">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086558">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9436978">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10785762">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20111750">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5498649">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3181">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8917329">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7146943">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9959207">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42773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38521452">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23009">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515804">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614445">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1606897">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103101">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6549">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904741">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80308111">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529682">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5421607">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2213301">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2023638">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30755594">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945823">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493382">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5328334">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2749909">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639567">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802.1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15_0867r1</b:Tag>
    <b:SourceType>ConferenceProceedings</b:SourceType>
    <b:Guid>{F99AED5F-0A47-4386-A932-6CA1A4CCEBE1}</b:Guid>
    <b:Author>
      <b:Author>
        <b:Corporate>Po-Kai Huang (Intel)</b:Corporate>
      </b:Author>
    </b:Author>
    <b:Title>15/0867r1 MU-RTS/CTS for DL MU</b:Title>
    <b:RefOrder>74</b:RefOrder>
  </b:Source>
  <b:Source>
    <b:Tag>Chi</b:Tag>
    <b:SourceType>ConferenceProceedings</b:SourceType>
    <b:Guid>{D1320672-4F7C-4908-AFBA-D9695A334290}</b:Guid>
    <b:Author>
      <b:Author>
        <b:Corporate>Chittabrata Ghosh (Intel)</b:Corporate>
      </b:Author>
    </b:Author>
    <b:Title>15/0875r1 Random Access with Trigger Frames using OFDMA</b:Title>
    <b:RefOrder>76</b:RefOrder>
  </b:Source>
  <b:Source>
    <b:Tag>15_0818r</b:Tag>
    <b:SourceType>ConferenceProceedings</b:SourceType>
    <b:Guid>{FF4DA058-1348-4FAD-BAB2-827DE4C73351}</b:Guid>
    <b:Author>
      <b:Author>
        <b:Corporate>Kome Oteri (InterDigital)</b:Corporate>
      </b:Author>
    </b:Author>
    <b:Title>15/0818r1 Further Analysis of Feedback and Frequency Selective Scheduling (FSS) for TGax OFDMA</b:Title>
    <b:RefOrder>82</b:RefOrder>
  </b:Source>
  <b:Source>
    <b:Tag>15_0829r3</b:Tag>
    <b:SourceType>ConferenceProceedings</b:SourceType>
    <b:Guid>{DCEE951D-1833-4C43-AE7B-EBC62C901D18}</b:Guid>
    <b:Author>
      <b:Author>
        <b:Corporate>Reza Hedayat (Newracom)</b:Corporate>
      </b:Author>
    </b:Author>
    <b:Title>15/0829r3 Uplink ACK and BA Multiplexing</b:Title>
    <b:RefOrder>54</b:RefOrder>
  </b:Source>
  <b:Source>
    <b:Tag>Liw</b:Tag>
    <b:SourceType>ConferenceProceedings</b:SourceType>
    <b:Guid>{769FBB33-C8C0-4104-AFFD-2DF9729E2997}</b:Guid>
    <b:Author>
      <b:Author>
        <b:Corporate>Liwen Chu (Marvell)</b:Corporate>
      </b:Author>
    </b:Author>
    <b:Title>15/0615r3 UL OFDMA Bandwidth</b:Title>
    <b:RefOrder>65</b:RefOrder>
  </b:Source>
  <b:Source>
    <b:Tag>15_0841r0</b:Tag>
    <b:SourceType>ConferenceProceedings</b:SourceType>
    <b:Guid>{01D3AC1A-1F69-4090-B0FD-4E6457435A38}</b:Guid>
    <b:Author>
      <b:Author>
        <b:Corporate>David Xun Yang (Huawei)</b:Corporate>
      </b:Author>
    </b:Author>
    <b:Title>15/0841r0 Cascading Structure</b:Title>
    <b:RefOrder>47</b:RefOrder>
  </b:Source>
  <b:Source>
    <b:Tag>Sim</b:Tag>
    <b:SourceType>ConferenceProceedings</b:SourceType>
    <b:Guid>{0CD7ADB7-4D19-4D21-8BE9-0051C5DB00D0}</b:Guid>
    <b:Author>
      <b:Author>
        <b:Corporate>Simone Merlin (Qualcomm)</b:Corporate>
      </b:Author>
    </b:Author>
    <b:Title>15/0877r0 Trigger Frame Format</b:Title>
    <b:RefOrder>104</b:RefOrder>
  </b:Source>
  <b:Source>
    <b:Tag>15_0831r2</b:Tag>
    <b:SourceType>ConferenceProceedings</b:SourceType>
    <b:Guid>{75FB6EF0-36AA-48DD-9C75-416BDA546087}</b:Guid>
    <b:Author>
      <b:Author>
        <b:Corporate>Liwen Chu (Marvell)</b:Corporate>
      </b:Author>
    </b:Author>
    <b:Title>15/0831r2 Broadcast and Unicast in DL MU</b:Title>
    <b:RefOrder>55</b:RefOrder>
  </b:Source>
  <b:Source>
    <b:Tag>Gui</b:Tag>
    <b:SourceType>ConferenceProceedings</b:SourceType>
    <b:Guid>{794C1E3B-D4EC-4105-B4EC-A20B5C6190CF}</b:Guid>
    <b:Author>
      <b:Author>
        <b:Corporate>Guido R. Hiertz (Ericsson)</b:Corporate>
      </b:Author>
    </b:Author>
    <b:Title>15/0874r0 Minimal data rates management frame transmissions in 2.4 GHz</b:Title>
    <b:RefOrder>94</b:RefOrder>
  </b:Source>
  <b:Source>
    <b:Tag>15_0876r1</b:Tag>
    <b:SourceType>ConferenceProceedings</b:SourceType>
    <b:Guid>{E81C58C2-A871-4245-A85D-92CA79F702BC}</b:Guid>
    <b:Author>
      <b:Author>
        <b:Corporate>Simone Merlin (Qualcomm)</b:Corporate>
      </b:Author>
    </b:Author>
    <b:Title>15/0876r1 Duration and MAC Padding for MU PPDUs</b:Title>
    <b:RefOrder>48</b:RefOrder>
  </b:Source>
  <b:Source>
    <b:Tag>15_0880r2</b:Tag>
    <b:SourceType>ConferenceProceedings</b:SourceType>
    <b:Guid>{65320606-7FB0-4627-9E2B-83BC90D164A5}</b:Guid>
    <b:Author>
      <b:Author>
        <b:Corporate>Alfred Asterjadhi (Qualcomm Inc.)</b:Corporate>
      </b:Author>
    </b:Author>
    <b:Title>15/0880r2 Scheduled Trigger frames</b:Title>
    <b:RefOrder>98</b:RefOrder>
  </b:Source>
  <b:Source>
    <b:Tag>14_1453r2</b:Tag>
    <b:SourceType>ConferenceProceedings</b:SourceType>
    <b:Guid>{6E51624D-C3EE-44CD-B543-2DCB5D466CDB}</b:Guid>
    <b:Title>14/1453r2 Spec Framework Proposal</b:Title>
    <b:Author>
      <b:Author>
        <b:Corporate>Robert Stacey (Intel)</b:Corporate>
      </b:Author>
    </b:Author>
    <b:RefOrder>1</b:RefOrder>
  </b:Source>
  <b:Source>
    <b:Tag>15_0059r1</b:Tag>
    <b:SourceType>ConferenceProceedings</b:SourceType>
    <b:Guid>{35EBCCA5-4FB4-449F-AF9E-2E568A068B1F}</b:Guid>
    <b:Title>15/0059r1 Uplink RTS/CTS Control</b:Title>
    <b:Author>
      <b:Author>
        <b:Corporate>Sigurd Schelstraete (Quantenna)</b:Corporate>
      </b:Author>
    </b:Author>
    <b:RefOrder>93</b:RefOrder>
  </b:Source>
  <b:Source>
    <b:Tag>15_0064r1</b:Tag>
    <b:SourceType>ConferenceProceedings</b:SourceType>
    <b:Guid>{1DCAFFB9-EE29-4571-A7A7-54E3153CCCDB}</b:Guid>
    <b:Title>15/0064r1 Consideration on UL-MU overheads</b:Title>
    <b:Author>
      <b:Author>
        <b:Corporate>Tomoko Adachi (Toshiba)</b:Corporate>
      </b:Author>
    </b:Author>
    <b:RefOrder>66</b:RefOrder>
  </b:Source>
  <b:Source>
    <b:Tag>15_0099r4</b:Tag>
    <b:SourceType>ConferenceProceedings</b:SourceType>
    <b:Guid>{FDE6EF87-1D78-454F-A2CB-BD4B2D42A8B8}</b:Guid>
    <b:Title>15/0099r4 Payload Symbol Size for 11ax</b:Title>
    <b:Author>
      <b:Author>
        <b:Corporate>Sriram Venkateswaran (Broadcom)</b:Corporate>
      </b:Author>
    </b:Author>
    <b:RefOrder>38</b:RefOrder>
  </b:Source>
  <b:Source>
    <b:Tag>15_0101r1</b:Tag>
    <b:SourceType>ConferenceProceedings</b:SourceType>
    <b:Guid>{D8F2EF9C-25CF-4BF6-867A-814B1E070E13}</b:Guid>
    <b:Title>15/0101r1 Preamble structure for 11ax system</b:Title>
    <b:Author>
      <b:Author>
        <b:Corporate>Jiayin Zhang (Huawei)</b:Corporate>
      </b:Author>
    </b:Author>
    <b:RefOrder>2</b:RefOrder>
  </b:Source>
  <b:Source>
    <b:Tag>15_0330r5</b:Tag>
    <b:SourceType>ConferenceProceedings</b:SourceType>
    <b:Guid>{BF99C0D3-79E3-4F60-9403-E4505ED8E2AC}</b:Guid>
    <b:Title>15/0330r5 OFDMA Numerology and Structure</b:Title>
    <b:Author>
      <b:Author>
        <b:Corporate>Shahrnaz Azizi (Intel)</b:Corporate>
      </b:Author>
    </b:Author>
    <b:RefOrder>40</b:RefOrder>
  </b:Source>
  <b:Source>
    <b:Tag>15_0366r2</b:Tag>
    <b:SourceType>ConferenceProceedings</b:SourceType>
    <b:Guid>{1047A485-2B40-4D67-B5EB-ACDDCA0EE8FF}</b:Guid>
    <b:Title>15/0366r2 Multi-STA BA</b:Title>
    <b:Author>
      <b:Author>
        <b:Corporate>Simone Merlin (Qualcomm)</b:Corporate>
      </b:Author>
    </b:Author>
    <b:RefOrder>108</b:RefOrder>
  </b:Source>
  <b:Source>
    <b:Tag>15_0344r2</b:Tag>
    <b:SourceType>ConferenceProceedings</b:SourceType>
    <b:Guid>{515F7AFC-D269-44DE-BE42-EA99E80F18A9}</b:Guid>
    <b:Title>15/0344r2 SIG Field Design Principle for 11ax</b:Title>
    <b:Author>
      <b:Author>
        <b:Corporate>Young Hoon Kwon (Newracom)</b:Corporate>
      </b:Author>
    </b:Author>
    <b:RefOrder>22</b:RefOrder>
  </b:Source>
  <b:Source>
    <b:Tag>15_0349r2</b:Tag>
    <b:SourceType>ConferenceProceedings</b:SourceType>
    <b:Guid>{3F336F28-38A1-4D42-BC8A-0D03A6389B7F}</b:Guid>
    <b:Title>15/0349r2 HE-LTF Proposal</b:Title>
    <b:Author>
      <b:Author>
        <b:Corporate>Hongyuan Zhang (Marvell)</b:Corporate>
      </b:Author>
    </b:Author>
    <b:RefOrder>34</b:RefOrder>
  </b:Source>
  <b:Source>
    <b:Tag>15_0379r1</b:Tag>
    <b:SourceType>ConferenceProceedings</b:SourceType>
    <b:Guid>{4E2F305C-DB82-4CE1-A66B-AA8DDC2A7CC4}</b:Guid>
    <b:Title>15/0379r1 DL OFDMA Performance and ACK Multiplexing</b:Title>
    <b:Author>
      <b:Author>
        <b:Corporate>Reza Hedayat (Newracom)</b:Corporate>
      </b:Author>
    </b:Author>
    <b:RefOrder>53</b:RefOrder>
  </b:Source>
  <b:Source>
    <b:Tag>15_0381r1</b:Tag>
    <b:SourceType>ConferenceProceedings</b:SourceType>
    <b:Guid>{BC506AF0-11A2-42B3-9C77-15FC5590CBDE}</b:Guid>
    <b:Title>15/0381r1 HE-STF Proposal</b:Title>
    <b:Author>
      <b:Author>
        <b:Corporate>Yakun Sun (Marvell)</b:Corporate>
      </b:Author>
    </b:Author>
    <b:RefOrder>32</b:RefOrder>
  </b:Source>
  <b:Source>
    <b:Tag>15021</b:Tag>
    <b:SourceType>ConferenceProceedings</b:SourceType>
    <b:Guid>{D6AB01D9-E2DB-473D-8A99-EF3C33417224}</b:Guid>
    <b:Title>15/0580r1 11ax coding discussion</b:Title>
    <b:Author>
      <b:Author>
        <b:Corporate>Hongyuan Zhang (Marvell)</b:Corporate>
      </b:Author>
    </b:Author>
    <b:RefOrder>42</b:RefOrder>
  </b:Source>
  <b:Source>
    <b:Tag>15011</b:Tag>
    <b:SourceType>ConferenceProceedings</b:SourceType>
    <b:Guid>{FC1D793B-D645-4F2F-8AE9-44C6DB50CA18}</b:Guid>
    <b:Title>15/0615r2 UL OFDMA Bandwidth</b:Title>
    <b:Author>
      <b:Author>
        <b:Corporate>Liwen Chu (Marvell)</b:Corporate>
      </b:Author>
    </b:Author>
    <b:RefOrder>67</b:RefOrder>
  </b:Source>
  <b:Source>
    <b:Tag>15_0626r1</b:Tag>
    <b:SourceType>ConferenceProceedings</b:SourceType>
    <b:Guid>{9641CD19-A435-4693-B710-229A5D2E3081}</b:Guid>
    <b:Title>15/0626r1 Further consideration on Multi-STA Block ACK</b:Title>
    <b:Author>
      <b:Author>
        <b:Corporate>Jeongki Kim (LG Electronics)</b:Corporate>
      </b:Author>
    </b:Author>
    <b:RefOrder>109</b:RefOrder>
  </b:Source>
  <b:Source>
    <b:Tag>15_0812r1</b:Tag>
    <b:SourceType>ConferenceProceedings</b:SourceType>
    <b:Guid>{6218F639-0120-49E5-B2A4-7DEA39998BB3}</b:Guid>
    <b:Title>15/0812r1 Pilot Design for Data Section</b:Title>
    <b:Author>
      <b:Author>
        <b:Corporate>Sameer Vermani (Qualcomm)</b:Corporate>
      </b:Author>
    </b:Author>
    <b:RefOrder>39</b:RefOrder>
  </b:Source>
  <b:Source>
    <b:Tag>15_0817r0</b:Tag>
    <b:SourceType>ConferenceProceedings</b:SourceType>
    <b:Guid>{82E5E8A8-7669-4013-83ED-54B1B5801F4C}</b:Guid>
    <b:Title>15/0817r0 P Matrix for HE-LTF</b:Title>
    <b:Author>
      <b:Author>
        <b:Corporate>Yakun Sun (Marvell)</b:Corporate>
      </b:Author>
    </b:Author>
    <b:RefOrder>35</b:RefOrder>
  </b:Source>
  <b:Source>
    <b:Tag>15_0821r2</b:Tag>
    <b:SourceType>ConferenceProceedings</b:SourceType>
    <b:Guid>{B07DED17-5D03-4B33-969B-12F7FEA4A958}</b:Guid>
    <b:Title>15/0821r2 HE SIG-B Structure</b:Title>
    <b:Author>
      <b:Author>
        <b:Corporate>Joonsuk Kim (Apple)</b:Corporate>
      </b:Author>
    </b:Author>
    <b:RefOrder>24</b:RefOrder>
  </b:Source>
  <b:Source>
    <b:Tag>15_0819r1</b:Tag>
    <b:SourceType>ConferenceProceedings</b:SourceType>
    <b:Guid>{F1ABD5EA-4118-4017-962D-C4F93E1F558E}</b:Guid>
    <b:Title>15/0819r1 11ax OFDMA Tone Plan Leftover Tones and Pilot Structure</b:Title>
    <b:Author>
      <b:Author>
        <b:Corporate>Bin Tian (Qualcomm)</b:Corporate>
      </b:Author>
    </b:Author>
    <b:RefOrder>36</b:RefOrder>
  </b:Source>
  <b:Source>
    <b:Tag>15_0822r2</b:Tag>
    <b:SourceType>ConferenceProceedings</b:SourceType>
    <b:Guid>{08630542-E5BA-41A3-8797-E732A88F9967}</b:Guid>
    <b:Title>15/0822r2 SIG-A Structure in 11ax Preamble</b:Title>
    <b:Author>
      <b:Author>
        <b:Corporate>Jianhan Liu (Mediatek Inc.)</b:Corporate>
      </b:Author>
    </b:Author>
    <b:RefOrder>13</b:RefOrder>
  </b:Source>
  <b:Source>
    <b:Tag>15_0827r2</b:Tag>
    <b:SourceType>ConferenceProceedings</b:SourceType>
    <b:Guid>{A67E964F-2732-4478-AB8D-3420C125A961}</b:Guid>
    <b:Title>15/0827r2 Considerations on HE-SIG-A and B</b:Title>
    <b:Author>
      <b:Author>
        <b:Corporate>Katsuo Yunoki (KDDI R&amp;D Laboratories)</b:Corporate>
      </b:Author>
    </b:Author>
    <b:RefOrder>25</b:RefOrder>
  </b:Source>
  <b:Source>
    <b:Tag>15_0832r1</b:Tag>
    <b:SourceType>ConferenceProceedings</b:SourceType>
    <b:Guid>{0E8396EC-A4A0-483A-9D60-B3F3259FC0B0}</b:Guid>
    <b:Title>15/0832r1 Performance evaluation of SU/MU MIMO in OFDMA</b:Title>
    <b:Author>
      <b:Author>
        <b:Corporate>Jiayin Zhang (Huawei)</b:Corporate>
      </b:Author>
    </b:Author>
    <b:RefOrder>4</b:RefOrder>
  </b:Source>
  <b:Source>
    <b:Tag>15_0873r0</b:Tag>
    <b:SourceType>ConferenceProceedings</b:SourceType>
    <b:Guid>{6435A5F8-1116-458B-B193-E7B67A9C3F5A}</b:Guid>
    <b:Title>15/0873r0 SIG-B Encoding Structure</b:Title>
    <b:Author>
      <b:Author>
        <b:Corporate>Ron Porat</b:Corporate>
      </b:Author>
    </b:Author>
    <b:RefOrder>23</b:RefOrder>
  </b:Source>
  <b:Source>
    <b:Tag>15_0813r0</b:Tag>
    <b:SourceType>ConferenceProceedings</b:SourceType>
    <b:Guid>{489553CD-5731-4568-9312-CD3662EA6730}</b:Guid>
    <b:Title>15/0813r0 CP Indication for UL MU Transmission</b:Title>
    <b:Author>
      <b:Author>
        <b:Corporate>Zhigang Rong (Huawei)</b:Corporate>
      </b:Author>
    </b:Author>
    <b:RefOrder>63</b:RefOrder>
  </b:Source>
  <b:Source>
    <b:Tag>Eun</b:Tag>
    <b:SourceType>ConferenceProceedings</b:SourceType>
    <b:Guid>{0B752D18-64D9-443C-9214-A59FE3A01F05}</b:Guid>
    <b:Author>
      <b:Author>
        <b:Corporate>Eunsung Park (LG Electronics)</b:Corporate>
      </b:Author>
    </b:Author>
    <b:Title>15/1070r3 1024 QAM Proposal</b:Title>
    <b:RefOrder>44</b:RefOrder>
  </b:Source>
  <b:Source>
    <b:Tag>Kau</b:Tag>
    <b:SourceType>ConferenceProceedings</b:SourceType>
    <b:Guid>{EED45D52-7AD3-428E-B26D-92B2409D41B1}</b:Guid>
    <b:Author>
      <b:Author>
        <b:Corporate>Kaushik Josiam (Samsung)</b:Corporate>
      </b:Author>
    </b:Author>
    <b:Title>15/1066r0 HE-SIG-B Contents</b:Title>
    <b:RefOrder>28</b:RefOrder>
  </b:Source>
  <b:Source>
    <b:Tag>You</b:Tag>
    <b:SourceType>ConferenceProceedings</b:SourceType>
    <b:Guid>{8B4335AF-567A-4E8D-8E1D-65B78917A272}</b:Guid>
    <b:Author>
      <b:Author>
        <b:Corporate>Young Hoon Kwon (Newracom)</b:Corporate>
      </b:Author>
    </b:Author>
    <b:Title>15/1051r1 HE NDP frame for sounding</b:Title>
    <b:RefOrder>7</b:RefOrder>
  </b:Source>
  <b:Source>
    <b:Tag>Hon</b:Tag>
    <b:SourceType>ConferenceProceedings</b:SourceType>
    <b:Guid>{44CB79AE-5B10-4B44-B95C-E7F6B71F5711}</b:Guid>
    <b:Author>
      <b:Author>
        <b:Corporate>Hongyuan Zhang (Marvell)</b:Corporate>
      </b:Author>
    </b:Author>
    <b:Title>15/0580r2 11ax coding discussion</b:Title>
    <b:RefOrder>43</b:RefOrder>
  </b:Source>
  <b:Source>
    <b:Tag>Ron</b:Tag>
    <b:SourceType>ConferenceProceedings</b:SourceType>
    <b:Guid>{7D1F9A1A-AE0A-4490-9283-7A90B7FF5F2D}</b:Guid>
    <b:Author>
      <b:Author>
        <b:Corporate>Ron Porat (Broadcom)</b:Corporate>
      </b:Author>
    </b:Author>
    <b:Title>15/1059r1 SIG-B Encoding Structure Part II</b:Title>
    <b:RefOrder>26</b:RefOrder>
  </b:Source>
  <b:Source>
    <b:Tag>Sam</b:Tag>
    <b:SourceType>ConferenceProceedings</b:SourceType>
    <b:Guid>{B85B41BF-0421-463D-9C18-49A2D844FC79}</b:Guid>
    <b:Author>
      <b:Author>
        <b:Corporate>Sameer Vermani (Qualcomm)</b:Corporate>
      </b:Author>
    </b:Author>
    <b:Title>15/1071r2 Tone Grouping Factors and NDP format for 802.11ax</b:Title>
    <b:RefOrder>111</b:RefOrder>
  </b:Source>
  <b:Source>
    <b:Tag>Jia</b:Tag>
    <b:SourceType>ConferenceProceedings</b:SourceType>
    <b:Guid>{9F28695B-5E41-431A-A215-285EF02E165F}</b:Guid>
    <b:Author>
      <b:Author>
        <b:Corporate>Jiayin Zhang (Huawei)</b:Corporate>
      </b:Author>
    </b:Author>
    <b:Title>15/1077r0 HE-SIG-A Content</b:Title>
    <b:RefOrder>14</b:RefOrder>
  </b:Source>
  <b:Source>
    <b:Tag>Alf</b:Tag>
    <b:SourceType>ConferenceProceedings</b:SourceType>
    <b:Guid>{43D60353-68E0-4D1C-AC1A-1D1B4DDA0004}</b:Guid>
    <b:Author>
      <b:Author>
        <b:Corporate>Alfred Asterjadhi (Qualcomm Inc.)</b:Corporate>
      </b:Author>
    </b:Author>
    <b:Title>15/1122r0 Identifiers in HE PPDUs for power saving</b:Title>
    <b:RefOrder>16</b:RefOrder>
  </b:Source>
  <b:Source>
    <b:Tag>15_0579r3</b:Tag>
    <b:SourceType>ConferenceProceedings</b:SourceType>
    <b:Guid>{02676D8C-3434-423D-95BE-7E88E42759EE}</b:Guid>
    <b:Title>15/0579r3 Preamble Design and Autodetection</b:Title>
    <b:Author>
      <b:Author>
        <b:Corporate>Hongyuan Zhang (Marvell)</b:Corporate>
      </b:Author>
    </b:Author>
    <b:RefOrder>3</b:RefOrder>
  </b:Source>
  <b:Source>
    <b:Tag>Hon1</b:Tag>
    <b:SourceType>ConferenceProceedings</b:SourceType>
    <b:Guid>{DEB56535-0C1F-4E4B-9A73-AF5847628AD0}</b:Guid>
    <b:Author>
      <b:Author>
        <b:Corporate>Hongyuan Zhang (Marvell)</b:Corporate>
      </b:Author>
    </b:Author>
    <b:Title>15/0579r4 Preamble Design and Autodetection</b:Title>
    <b:RefOrder>12</b:RefOrder>
  </b:Source>
  <b:Source>
    <b:Tag>Jia1</b:Tag>
    <b:SourceType>ConferenceProceedings</b:SourceType>
    <b:Guid>{B910EC17-3892-4BAB-8D37-95414CCF0490}</b:Guid>
    <b:Author>
      <b:Author>
        <b:Corporate>Jianhan Liu (Mediatek)</b:Corporate>
      </b:Author>
    </b:Author>
    <b:Title>15/1068r1 Reliable Transmission Schemes for HE-SIG-B and Data</b:Title>
    <b:RefOrder>17</b:RefOrder>
  </b:Source>
  <b:Source>
    <b:Tag>Jia2</b:Tag>
    <b:SourceType>ConferenceProceedings</b:SourceType>
    <b:Guid>{8CBA838F-FF0A-45B0-8C45-BEB9C3264F20}</b:Guid>
    <b:Author>
      <b:Author>
        <b:Corporate>Jiayin Zhang (Huawei)</b:Corporate>
      </b:Author>
    </b:Author>
    <b:Title>15/0826r3 HE-SIG-A transmission for range extension</b:Title>
    <b:RefOrder>21</b:RefOrder>
  </b:Source>
  <b:Source>
    <b:Tag>Xia</b:Tag>
    <b:SourceType>ConferenceProceedings</b:SourceType>
    <b:Guid>{784FF5CB-EBC4-4F11-9C28-F9A003847C4D}</b:Guid>
    <b:Author>
      <b:Author>
        <b:Corporate>Xiaogang Chen (Intel)</b:Corporate>
      </b:Author>
    </b:Author>
    <b:Title>15/0602r6 HE-LTF squence for UL MU-MIMO</b:Title>
    <b:RefOrder>37</b:RefOrder>
  </b:Source>
  <b:Source>
    <b:Tag>Hon2</b:Tag>
    <b:SourceType>ConferenceProceedings</b:SourceType>
    <b:Guid>{B71CB828-0379-4287-948F-EB046EEFCED9}</b:Guid>
    <b:Author>
      <b:Author>
        <b:Corporate>Hongyuan Zhang (Marvell)</b:Corporate>
      </b:Author>
    </b:Author>
    <b:Title>15/0810r1 HE PHY Padding and Packet Extension</b:Title>
    <b:RefOrder>45</b:RefOrder>
  </b:Source>
  <b:Source>
    <b:Tag>Gui1</b:Tag>
    <b:SourceType>ConferenceProceedings</b:SourceType>
    <b:Guid>{C8BB61F3-9F80-429D-9FF0-EB90B809EC4C}</b:Guid>
    <b:Author>
      <b:Author>
        <b:Corporate>Guido R. Hiertz (Ericsson)</b:Corporate>
      </b:Author>
    </b:Author>
    <b:Title>15/1014r0 Multiple BSSID element</b:Title>
    <b:RefOrder>95</b:RefOrder>
  </b:Source>
  <b:Source>
    <b:Tag>Yon</b:Tag>
    <b:SourceType>ConferenceProceedings</b:SourceType>
    <b:Guid>{41E10658-DC09-425A-B7CD-C3FA6CEA25F0}</b:Guid>
    <b:Author>
      <b:Author>
        <b:Corporate>Yongho Seok (NEWRACOM)</b:Corporate>
      </b:Author>
    </b:Author>
    <b:Title>15/1034r0 Notification of Operating Mode Changes</b:Title>
    <b:RefOrder>99</b:RefOrder>
  </b:Source>
  <b:Source>
    <b:Tag>Eri</b:Tag>
    <b:SourceType>ConferenceProceedings</b:SourceType>
    <b:Guid>{F16D1620-6863-4829-8BFC-CBD93EC4A358}</b:Guid>
    <b:Author>
      <b:Author>
        <b:Corporate>Eric Wong (Apple)</b:Corporate>
      </b:Author>
    </b:Author>
    <b:Title>15/1060r0 Receive Operating Mode Indication for Power Save</b:Title>
    <b:RefOrder>100</b:RefOrder>
  </b:Source>
  <b:Source>
    <b:Tag>Jeo</b:Tag>
    <b:SourceType>ConferenceProceedings</b:SourceType>
    <b:Guid>{28546987-984F-4190-AE0A-209EB4B9CA9C}</b:Guid>
    <b:Author>
      <b:Author>
        <b:Corporate>Jeongki Kim (LG Electronics)</b:Corporate>
      </b:Author>
    </b:Author>
    <b:Title>15/1067r0 MU TXOP truncation</b:Title>
    <b:RefOrder>96</b:RefOrder>
  </b:Source>
  <b:Source>
    <b:Tag>Cha</b:Tag>
    <b:SourceType>ConferenceProceedings</b:SourceType>
    <b:Guid>{26375FF8-E903-4C95-A21D-13458663ECAF}</b:Guid>
    <b:Author>
      <b:Author>
        <b:Corporate>Chao-Chun Wang (MediaTek)</b:Corporate>
      </b:Author>
    </b:Author>
    <b:Title>15/1063r1 11ax Channel access procedure</b:Title>
    <b:RefOrder>87</b:RefOrder>
  </b:Source>
  <b:Source>
    <b:Tag>Jin</b:Tag>
    <b:SourceType>ConferenceProceedings</b:SourceType>
    <b:Guid>{12F152DA-C531-49CD-B029-28200AFE7328}</b:Guid>
    <b:Author>
      <b:Author>
        <b:Corporate>Jinsoo Ahn (Yonsei Univ.)</b:Corporate>
      </b:Author>
    </b:Author>
    <b:Title>15/1116r1 Trigger Frame Channel Access</b:Title>
    <b:RefOrder>49</b:RefOrder>
  </b:Source>
  <b:Source>
    <b:Tag>Alf1</b:Tag>
    <b:SourceType>ConferenceProceedings</b:SourceType>
    <b:Guid>{08818763-EA0D-47F5-AE89-A65DE06FCA4E}</b:Guid>
    <b:Author>
      <b:Author>
        <b:Corporate>Alfred Asterjadhi (Qualcomm Inc.)</b:Corporate>
      </b:Author>
    </b:Author>
    <b:Title>15/1120r0 Buffer Status Report</b:Title>
    <b:RefOrder>69</b:RefOrder>
  </b:Source>
  <b:Source>
    <b:Tag>Alf2</b:Tag>
    <b:SourceType>ConferenceProceedings</b:SourceType>
    <b:Guid>{BB68EC4A-94EB-468B-9829-6EDABC750D0F}</b:Guid>
    <b:Author>
      <b:Author>
        <b:Corporate>Alfred Asterjadhi (Qualcomm Inc.)</b:Corporate>
      </b:Author>
    </b:Author>
    <b:Title>15/1121r0 HE A-Control field</b:Title>
    <b:RefOrder>102</b:RefOrder>
  </b:Source>
  <b:Source>
    <b:Tag>You1</b:Tag>
    <b:SourceType>ConferenceProceedings</b:SourceType>
    <b:Guid>{34C5F6E5-53FD-41FC-BF07-E8C6BC9D2359}</b:Guid>
    <b:Author>
      <b:Author>
        <b:Corporate>Young Hoon Kwon (Newracom)</b:Corporate>
      </b:Author>
    </b:Author>
    <b:Title>15/1052r0 Bandwidth for UL MU transmission</b:Title>
    <b:RefOrder>68</b:RefOrder>
  </b:Source>
  <b:Source>
    <b:Tag>Rus</b:Tag>
    <b:SourceType>ConferenceProceedings</b:SourceType>
    <b:Guid>{DCC1C9C9-4C32-49E8-9B02-C7AC99610490}</b:Guid>
    <b:Author>
      <b:Author>
        <b:Corporate>Russell Huang (MediaTek)</b:Corporate>
      </b:Author>
    </b:Author>
    <b:Title>15/1137r1 Triggered OFDMA Random Access Observations</b:Title>
    <b:RefOrder>77</b:RefOrder>
  </b:Source>
  <b:Source>
    <b:Tag>Kaz</b:Tag>
    <b:SourceType>ConferenceProceedings</b:SourceType>
    <b:Guid>{4BF507CB-42FC-45BB-8392-34B2DDBD6AAE}</b:Guid>
    <b:Author>
      <b:Author>
        <b:Corporate>Kazuyuki Sakoda (Sony Electronics)</b:Corporate>
      </b:Author>
    </b:Author>
    <b:Title>15/1043r1 Overall Protocol of UL MU BA for Multicast Transmission</b:Title>
    <b:RefOrder>86</b:RefOrder>
  </b:Source>
  <b:Source>
    <b:Tag>Guo</b:Tag>
    <b:SourceType>ConferenceProceedings</b:SourceType>
    <b:Guid>{2C8FF7EC-76F4-47BC-B012-B5F61702E5C0}</b:Guid>
    <b:Author>
      <b:Author>
        <b:Corporate>Guoqing Li (Apple)</b:Corporate>
      </b:Author>
    </b:Author>
    <b:Title>15/1053r1 Multiuser Block ACK Request (MU-BAR)</b:Title>
    <b:RefOrder>110</b:RefOrder>
  </b:Source>
  <b:Source>
    <b:Tag>Kis</b:Tag>
    <b:SourceType>ConferenceProceedings</b:SourceType>
    <b:Guid>{EA637F7A-FF6E-42D6-BE16-2CB325E073AD}</b:Guid>
    <b:Author>
      <b:Author>
        <b:Corporate>Kiseon Ryu (LG Electronics)</b:Corporate>
      </b:Author>
    </b:Author>
    <b:Title>15/1058r0 CCA consideration for UL MU transmission</b:Title>
    <b:RefOrder>50</b:RefOrder>
  </b:Source>
  <b:Source>
    <b:Tag>PoK</b:Tag>
    <b:SourceType>ConferenceProceedings</b:SourceType>
    <b:Guid>{9A8D0E31-B2A3-4934-AAA0-40C0975E2F7C}</b:Guid>
    <b:Author>
      <b:Author>
        <b:Corporate>Po-Kai Huang (Intel)</b:Corporate>
      </b:Author>
    </b:Author>
    <b:Title>15/1062r1 NAV Consideration for UL MU Response to Trigger frame</b:Title>
    <b:RefOrder>70</b:RefOrder>
  </b:Source>
  <b:Source>
    <b:Tag>Cha1</b:Tag>
    <b:SourceType>ConferenceProceedings</b:SourceType>
    <b:Guid>{64CDAF8F-7AD3-49E8-9E83-44894D7FB9B3}</b:Guid>
    <b:Author>
      <b:Author>
        <b:Corporate>Chao-Chun Wang (Mediatek)</b:Corporate>
      </b:Author>
    </b:Author>
    <b:Title>15/1065r1 11ax uplink Multi-TID aggregation</b:Title>
    <b:RefOrder>51</b:RefOrder>
  </b:Source>
  <b:Source>
    <b:Tag>Nar</b:Tag>
    <b:SourceType>ConferenceProceedings</b:SourceType>
    <b:Guid>{104D8C2D-7141-4418-A477-5947BED308A5}</b:Guid>
    <b:Author>
      <b:Author>
        <b:Corporate>Narendar Madhavan (Toshiba)</b:Corporate>
      </b:Author>
    </b:Author>
    <b:Title>15/1097r1 Reducing Channel Sounding Protocol Overhead for 11ax</b:Title>
    <b:RefOrder>83</b:RefOrder>
  </b:Source>
  <b:Source>
    <b:Tag>Chi1</b:Tag>
    <b:SourceType>ConferenceProceedings</b:SourceType>
    <b:Guid>{30E5E441-586F-41CF-95D9-D8FE7EF0215D}</b:Guid>
    <b:Author>
      <b:Author>
        <b:Corporate>Chittabrata Ghosh (Intel)</b:Corporate>
      </b:Author>
    </b:Author>
    <b:Title>15/1102r0 Fragmentation with MU Operation</b:Title>
    <b:RefOrder>52</b:RefOrder>
  </b:Source>
  <b:Source>
    <b:Tag>Chi2</b:Tag>
    <b:SourceType>ConferenceProceedings</b:SourceType>
    <b:Guid>{05E2F97F-A6C0-45AC-9393-C40BE4944AFB}</b:Guid>
    <b:Author>
      <b:Author>
        <b:Corporate>Chittabrata Ghosh (Intel)</b:Corporate>
      </b:Author>
    </b:Author>
    <b:Title>15/1103r0 DL Sounding Sequence with UL MU Feedback</b:Title>
    <b:RefOrder>84</b:RefOrder>
  </b:Source>
  <b:Source>
    <b:Tag>Chi3</b:Tag>
    <b:SourceType>ConferenceProceedings</b:SourceType>
    <b:Guid>{E181C73C-2E88-4536-BBD2-72B18D41ADE7}</b:Guid>
    <b:Author>
      <b:Author>
        <b:Corporate>Chittabrata Ghosh (Intel)</b:Corporate>
      </b:Author>
    </b:Author>
    <b:Title>15/1105r0 UL OFDMA-based Random Access Procedure</b:Title>
    <b:RefOrder>78</b:RefOrder>
  </b:Source>
  <b:Source>
    <b:Tag>Chi4</b:Tag>
    <b:SourceType>ConferenceProceedings</b:SourceType>
    <b:Guid>{35D7F1FE-90A0-44D8-B1C3-479C493B901F}</b:Guid>
    <b:Author>
      <b:Author>
        <b:Corporate>Chittabrata Ghosh (Intel)</b:Corporate>
      </b:Author>
    </b:Author>
    <b:Title>15/1107r0 Power Save with Random Access</b:Title>
    <b:RefOrder>79</b:RefOrder>
  </b:Source>
  <b:Source>
    <b:Tag>Liw1</b:Tag>
    <b:SourceType>ConferenceProceedings</b:SourceType>
    <b:Guid>{10214746-7D00-4050-8756-AF659C66888C}</b:Guid>
    <b:Author>
      <b:Author>
        <b:Corporate>Liwen Chu (Marvell)</b:Corporate>
      </b:Author>
    </b:Author>
    <b:Title>15/1123r1 acknowledgement to DL MU</b:Title>
    <b:RefOrder>56</b:RefOrder>
  </b:Source>
  <b:Source>
    <b:Tag>Fil</b:Tag>
    <b:SourceType>ConferenceProceedings</b:SourceType>
    <b:Guid>{047FA866-EA5A-4903-82F3-0BCAFB62F229}</b:Guid>
    <b:Author>
      <b:Author>
        <b:Corporate>Filippo Tosato (Toshiba)</b:Corporate>
      </b:Author>
    </b:Author>
    <b:Title>15/1129r1 Feedback overhead in DL-MU-MIMO</b:Title>
    <b:RefOrder>85</b:RefOrder>
  </b:Source>
  <b:Source>
    <b:Tag>Ros</b:Tag>
    <b:SourceType>ConferenceProceedings</b:SourceType>
    <b:Guid>{46D9C60D-B01C-468F-A649-1B608B60CF14}</b:Guid>
    <b:Author>
      <b:Author>
        <b:Corporate>Rossi Jun Luo(Huawei)</b:Corporate>
      </b:Author>
    </b:Author>
    <b:Title>15/1109r1 OBSS NAV and PD Threshold Rule for Spatial Reuse</b:Title>
    <b:RefOrder>88</b:RefOrder>
  </b:Source>
  <b:Source>
    <b:Tag>Fil1</b:Tag>
    <b:SourceType>ConferenceProceedings</b:SourceType>
    <b:Guid>{8AEF65F2-F07B-4DC6-A968-3D735646A54D}</b:Guid>
    <b:Author>
      <b:Author>
        <b:Corporate>Filip Mestanov (Ericsson)</b:Corporate>
      </b:Author>
    </b:Author>
    <b:Title>15/1138r1 To DSC or not to DSC</b:Title>
    <b:RefOrder>89</b:RefOrder>
  </b:Source>
  <b:Source>
    <b:Tag>Rez</b:Tag>
    <b:SourceType>ConferenceProceedings</b:SourceType>
    <b:Guid>{E1C26CF5-B84F-49B9-97FE-5702D7E47B45}</b:Guid>
    <b:Author>
      <b:Author>
        <b:Corporate>Reza Hedayat (Newracom)</b:Corporate>
      </b:Author>
    </b:Author>
    <b:Title>15/1104r3 TXOP Considerations for Spatial Reuse</b:Title>
    <b:RefOrder>90</b:RefOrder>
  </b:Source>
  <b:Source>
    <b:Tag>Jam</b:Tag>
    <b:SourceType>ConferenceProceedings</b:SourceType>
    <b:Guid>{ED8FA102-1206-43EC-887E-5B59F2B8D6F1}</b:Guid>
    <b:Author>
      <b:Author>
        <b:Corporate>James Wang (Mediatek)</b:Corporate>
      </b:Author>
    </b:Author>
    <b:Title>15/1069r3 Adaptive CCA and TPC</b:Title>
    <b:RefOrder>91</b:RefOrder>
  </b:Source>
  <b:Source>
    <b:Tag>Sam1</b:Tag>
    <b:SourceType>ConferenceProceedings</b:SourceType>
    <b:Guid>{7191642B-F091-4449-A051-C04A1DCDEA3D}</b:Guid>
    <b:Author>
      <b:Author>
        <b:Corporate>Sameer Vermani (Qualcomm)</b:Corporate>
      </b:Author>
    </b:Author>
    <b:Title>15/1309r1 Extended Range Support for 11ax</b:Title>
    <b:RefOrder>11</b:RefOrder>
  </b:Source>
  <b:Source>
    <b:Tag>Ron1</b:Tag>
    <b:SourceType>ConferenceProceedings</b:SourceType>
    <b:Guid>{7FC2A86D-121B-485D-871E-641A9ACA7D87}</b:Guid>
    <b:Author>
      <b:Author>
        <b:Corporate>Ron Porat (Broadcom)</b:Corporate>
      </b:Author>
    </b:Author>
    <b:Title>15/1353r1 Preamble Formats</b:Title>
    <b:RefOrder>6</b:RefOrder>
  </b:Source>
  <b:Source>
    <b:Tag>Xia1</b:Tag>
    <b:SourceType>ConferenceProceedings</b:SourceType>
    <b:Guid>{BFC59E4C-9E66-4F57-B3F8-D61B65C0797F}</b:Guid>
    <b:Author>
      <b:Author>
        <b:Corporate>Xiaogang Chen (Intel)</b:Corporate>
      </b:Author>
    </b:Author>
    <b:Title>15/1357r1 Extra tones in the preamble</b:Title>
    <b:RefOrder>9</b:RefOrder>
  </b:Source>
  <b:Source>
    <b:Tag>Bin</b:Tag>
    <b:SourceType>ConferenceProceedings</b:SourceType>
    <b:Guid>{F53EABE8-BF6F-49E6-9756-60D2AF5E7D8F}</b:Guid>
    <b:Author>
      <b:Author>
        <b:Corporate>Bin Tian (Qualcomm)</b:Corporate>
      </b:Author>
    </b:Author>
    <b:Title>15/1310r0 11ax LDPC Tone Mapper for 160MHz</b:Title>
    <b:RefOrder>41</b:RefOrder>
  </b:Source>
  <b:Source>
    <b:Tag>Hon3</b:Tag>
    <b:SourceType>ConferenceProceedings</b:SourceType>
    <b:Guid>{E7E0DF50-4B14-4E15-8917-7314B17922DC}</b:Guid>
    <b:Author>
      <b:Author>
        <b:Corporate>Hongyuan Zhang (Marvell)</b:Corporate>
      </b:Author>
    </b:Author>
    <b:Title>15/1305 STBC and Padding Discussions</b:Title>
    <b:RefOrder>10</b:RefOrder>
  </b:Source>
  <b:Source>
    <b:Tag>Bin1</b:Tag>
    <b:SourceType>ConferenceProceedings</b:SourceType>
    <b:Guid>{291C09A4-1F07-4B5F-9735-554C3738AB0C}</b:Guid>
    <b:Author>
      <b:Author>
        <b:Corporate>Bin Tian (Qualcomm)</b:Corporate>
      </b:Author>
    </b:Author>
    <b:Title>15/1311r0 11ax Sppectral Masks</b:Title>
    <b:RefOrder>46</b:RefOrder>
  </b:Source>
  <b:Source>
    <b:Tag>Yuj</b:Tag>
    <b:SourceType>ConferenceProceedings</b:SourceType>
    <b:Guid>{0C6BF56A-C30F-4824-A7B9-A20E03EDBC9F}</b:Guid>
    <b:Author>
      <b:Author>
        <b:Corporate>Yujin Noh (Newracom)</b:Corporate>
      </b:Author>
    </b:Author>
    <b:Title>15/1329r1 Link Adaptation for HE WLAN</b:Title>
    <b:RefOrder>103</b:RefOrder>
  </b:Source>
  <b:Source>
    <b:Tag>Eun1</b:Tag>
    <b:SourceType>ConferenceProceedings</b:SourceType>
    <b:Guid>{34C08293-9253-438A-92DC-8C2437A20FA7}</b:Guid>
    <b:Author>
      <b:Author>
        <b:Corporate>Eunsung Park (LG Electronics)</b:Corporate>
      </b:Author>
    </b:Author>
    <b:Title>15/1323r1 HE-STF Sequences</b:Title>
    <b:RefOrder>33</b:RefOrder>
  </b:Source>
  <b:Source>
    <b:Tag>LeL</b:Tag>
    <b:SourceType>ConferenceProceedings</b:SourceType>
    <b:Guid>{390B80B1-A326-4C18-A58F-69C8F00F58E6}</b:Guid>
    <b:Author>
      <b:Author>
        <b:Corporate>Le Liu (Huawei)</b:Corporate>
      </b:Author>
    </b:Author>
    <b:Title>15/1334r1 HE-LTF Sequence Design</b:Title>
    <b:RefOrder>31</b:RefOrder>
  </b:Source>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8</b:RefOrder>
  </b:Source>
  <b:Source>
    <b:Tag>Kau1</b:Tag>
    <b:SourceType>ConferenceProceedings</b:SourceType>
    <b:Guid>{921CB9BD-099A-42B7-95CB-DCAE03046DF8}</b:Guid>
    <b:Author>
      <b:Author>
        <b:Corporate>Kaushik Josiam (Samsung)</b:Corporate>
      </b:Author>
    </b:Author>
    <b:Title>15/1315r1 HE-SIG-B Mapping and Compression</b:Title>
    <b:RefOrder>20</b:RefOrder>
  </b:Source>
  <b:Source>
    <b:Tag>Don</b:Tag>
    <b:SourceType>ConferenceProceedings</b:SourceType>
    <b:Guid>{017C6655-A0F9-455B-A823-9F2C660BF9A8}</b:Guid>
    <b:Author>
      <b:Author>
        <b:Corporate>Dongguk Lim (LG)</b:Corporate>
      </b:Author>
    </b:Author>
    <b:Title>15/1324r0 MCS for HE-SIG-B</b:Title>
    <b:RefOrder>15</b:RefOrder>
  </b:Source>
  <b:Source>
    <b:Tag>LeL1</b:Tag>
    <b:SourceType>ConferenceProceedings</b:SourceType>
    <b:Guid>{FA969233-4276-43CC-A3BE-18FF8F0E8908}</b:Guid>
    <b:Author>
      <b:Author>
        <b:Corporate>Le Liu (Huawei)</b:Corporate>
      </b:Author>
    </b:Author>
    <b:Title>15/1335r2 HE-SIG-B Contents</b:Title>
    <b:RefOrder>29</b:RefOrder>
  </b:Source>
  <b:Source>
    <b:Tag>Yak</b:Tag>
    <b:SourceType>ConferenceProceedings</b:SourceType>
    <b:Guid>{FF1EAAC5-737A-4C63-9264-D36BCC0AB491}</b:Guid>
    <b:Author>
      <b:Author>
        <b:Corporate>Yakun Sun (Marvell)</b:Corporate>
      </b:Author>
    </b:Author>
    <b:Title>15/1350r1 Spatial Configuration And Signaling </b:Title>
    <b:RefOrder>5</b:RefOrder>
  </b:Source>
  <b:Source>
    <b:Tag>Ron2</b:Tag>
    <b:SourceType>ConferenceProceedings</b:SourceType>
    <b:Guid>{A6EE59D4-24C4-4990-8BA8-058CB573C5FC}</b:Guid>
    <b:Author>
      <b:Author>
        <b:Corporate>Ron Porat (Broadcom)</b:Corporate>
      </b:Author>
    </b:Author>
    <b:Title>15/1059r2 SIG-B Encoding Structure Part II</b:Title>
    <b:RefOrder>27</b:RefOrder>
  </b:Source>
  <b:Source>
    <b:Tag>Ron3</b:Tag>
    <b:SourceType>ConferenceProceedings</b:SourceType>
    <b:Guid>{87FEB1A5-BA0A-4778-85DC-030D7EEA76FB}</b:Guid>
    <b:Author>
      <b:Author>
        <b:Corporate>Ron Porat (Broadcom)</b:Corporate>
      </b:Author>
    </b:Author>
    <b:Title>15/1354r1 SIGA fields and Bitwidths</b:Title>
    <b:RefOrder>19</b:RefOrder>
  </b:Source>
  <b:Source>
    <b:Tag>Yon1</b:Tag>
    <b:SourceType>ConferenceProceedings</b:SourceType>
    <b:Guid>{E27BA0E9-B81B-4C4C-B918-C23A07757395}</b:Guid>
    <b:Author>
      <b:Author>
        <b:Corporate>Yongho Seok (NEWRACOM)</b:Corporate>
      </b:Author>
    </b:Author>
    <b:Title>15/1278r1 HE MU Acknowledgment Procedure</b:Title>
    <b:RefOrder>60</b:RefOrder>
  </b:Source>
  <b:Source>
    <b:Tag>Kis2</b:Tag>
    <b:SourceType>ConferenceProceedings</b:SourceType>
    <b:Guid>{FADA770B-97D3-4685-92C9-0606A1A38E80}</b:Guid>
    <b:Author>
      <b:Author>
        <b:Corporate>Kiseon Ryu (LG Electronics)</b:Corporate>
      </b:Author>
    </b:Author>
    <b:Title>15/1346r2 Ack Policy for UL MU Ack transmission</b:Title>
    <b:RefOrder>61</b:RefOrder>
  </b:Source>
  <b:Source>
    <b:Tag>Jeo1</b:Tag>
    <b:SourceType>ConferenceProceedings</b:SourceType>
    <b:Guid>{871743BD-EDE3-4AD6-A073-D6C6D0E8868F}</b:Guid>
    <b:Author>
      <b:Author>
        <b:Corporate>Jeongki Kim (LG Electronics)</b:Corporate>
      </b:Author>
    </b:Author>
    <b:Title>15/1330r0 A method of transmitting Multi-STA Block frame</b:Title>
    <b:RefOrder>72</b:RefOrder>
  </b:Source>
  <b:Source>
    <b:Tag>Liw2</b:Tag>
    <b:SourceType>ConferenceProceedings</b:SourceType>
    <b:Guid>{EF2F8C20-FB0F-44BA-BB75-B9F2D8C8E93C}</b:Guid>
    <b:Author>
      <b:Author>
        <b:Corporate>Liwen Chu (Marvell)</b:Corporate>
      </b:Author>
    </b:Author>
    <b:Title>15/1351r0 Rate MCS Selection Rules for M-BA and DL OFDMA BA</b:Title>
    <b:RefOrder>73</b:RefOrder>
  </b:Source>
  <b:Source>
    <b:Tag>You2</b:Tag>
    <b:SourceType>ConferenceProceedings</b:SourceType>
    <b:Guid>{B4641F14-CECA-4774-A90A-13030C98248E}</b:Guid>
    <b:Author>
      <b:Author>
        <b:Corporate>Young Hoon Kwon (Newracom)</b:Corporate>
      </b:Author>
    </b:Author>
    <b:Title>15/1300r0 DL MU transmission sequence</b:Title>
    <b:RefOrder>62</b:RefOrder>
  </b:Source>
  <b:Source>
    <b:Tag>Alf3</b:Tag>
    <b:SourceType>ConferenceProceedings</b:SourceType>
    <b:Guid>{BB0DD14E-A539-469E-85FF-7F4FA0771989}</b:Guid>
    <b:Author>
      <b:Author>
        <b:Corporate>Alfred Asterjadhi (Qualcomm Inc.)</b:Corporate>
      </b:Author>
    </b:Author>
    <b:Title>15/1318r0 Fragmentation for MU frames-Follow up</b:Title>
    <b:RefOrder>101</b:RefOrder>
  </b:Source>
  <b:Source>
    <b:Tag>Alf4</b:Tag>
    <b:SourceType>ConferenceProceedings</b:SourceType>
    <b:Guid>{E980182F-A894-460B-ACFC-CDDD57EA5174}</b:Guid>
    <b:Author>
      <b:Author>
        <b:Corporate>Alfred Asterjadhi (Qualcomm Inc.)</b:Corporate>
      </b:Author>
    </b:Author>
    <b:Title>15/1319r0 Scheduled Trigger frames-Follow up</b:Title>
    <b:RefOrder>80</b:RefOrder>
  </b:Source>
  <b:Source>
    <b:Tag>Sim1</b:Tag>
    <b:SourceType>ConferenceProceedings</b:SourceType>
    <b:Guid>{41AD53B0-05AC-406F-9319-4BFD854943ED}</b:Guid>
    <b:Author>
      <b:Author>
        <b:Corporate>Simone Merlin (Qualcomm)</b:Corporate>
      </b:Author>
    </b:Author>
    <b:Title>15/1344r1 Trigger Frame Content</b:Title>
    <b:RefOrder>105</b:RefOrder>
  </b:Source>
  <b:Source>
    <b:Tag>Kis3</b:Tag>
    <b:SourceType>ConferenceProceedings</b:SourceType>
    <b:Guid>{CA1267F6-1AE1-49F2-80D6-5059E54C2061}</b:Guid>
    <b:Author>
      <b:Author>
        <b:Corporate>Kiseon Ryu (LG Electronics)</b:Corporate>
      </b:Author>
    </b:Author>
    <b:Title>15/1345r1 Trigger type specific information</b:Title>
    <b:RefOrder>106</b:RefOrder>
  </b:Source>
  <b:Source>
    <b:Tag>Kai</b:Tag>
    <b:SourceType>ConferenceProceedings</b:SourceType>
    <b:Guid>{230AD2D7-6472-4325-8367-DBD0EC6750E8}</b:Guid>
    <b:Author>
      <b:Author>
        <b:Corporate>Kaiying Lv (ZTE Corp.)</b:Corporate>
      </b:Author>
    </b:Author>
    <b:Title>15/1389r0 TA Address Field in Trigger Frame</b:Title>
    <b:RefOrder>64</b:RefOrder>
  </b:Source>
  <b:Source>
    <b:Tag>Liw3</b:Tag>
    <b:SourceType>ConferenceProceedings</b:SourceType>
    <b:Guid>{59CEED6B-49D4-4280-9259-441D7E283308}</b:Guid>
    <b:Author>
      <b:Author>
        <b:Corporate>Liwen Chu (Marvell)</b:Corporate>
      </b:Author>
    </b:Author>
    <b:Title>15/1352r0 broadcast STAID in HE SIG B</b:Title>
    <b:RefOrder>30</b:RefOrder>
  </b:Source>
  <b:Source>
    <b:Tag>Yin</b:Tag>
    <b:SourceType>ConferenceProceedings</b:SourceType>
    <b:Guid>{F80B9756-DB02-4EF8-AF0D-5060393F23E9}</b:Guid>
    <b:Author>
      <b:Author>
        <b:Corporate>Yingpei Lin (Huawei)</b:Corporate>
      </b:Author>
    </b:Author>
    <b:Title>15/1355r0 Considerations for TDLS transmission in 11ax</b:Title>
    <b:RefOrder>18</b:RefOrder>
  </b:Source>
  <b:Source>
    <b:Tag>Yin1</b:Tag>
    <b:SourceType>ConferenceProceedings</b:SourceType>
    <b:Guid>{91C0B695-87C2-4482-9879-6EEFFC42D9E4}</b:Guid>
    <b:Author>
      <b:Author>
        <b:Corporate>Yingpei Lin (Huawei)</b:Corporate>
      </b:Author>
    </b:Author>
    <b:Title>15/1301r1 NAV Rule for UL MU Response</b:Title>
    <b:RefOrder>71</b:RefOrder>
  </b:Source>
  <b:Source>
    <b:Tag>Yuj1</b:Tag>
    <b:SourceType>ConferenceProceedings</b:SourceType>
    <b:Guid>{964D60B9-E8E7-4BFB-B76A-EAD361475CCD}</b:Guid>
    <b:Author>
      <b:Author>
        <b:Corporate>Yujin Noh (Newracom)</b:Corporate>
      </b:Author>
    </b:Author>
    <b:Title>15/1328r1 Scheduling information for UL OFDMA Acknowledgement</b:Title>
    <b:RefOrder>58</b:RefOrder>
  </b:Source>
  <b:Source>
    <b:Tag>Rez1</b:Tag>
    <b:SourceType>ConferenceProceedings</b:SourceType>
    <b:Guid>{166AE7B1-FE29-4858-A0E7-F2FC4FDC49EF}</b:Guid>
    <b:Author>
      <b:Author>
        <b:Corporate>Reza Hedayat (Newracom)</b:Corporate>
      </b:Author>
    </b:Author>
    <b:Title>15/1312r2 MU BAR Frame Format</b:Title>
    <b:RefOrder>107</b:RefOrder>
  </b:Source>
  <b:Source>
    <b:Tag>PoK1</b:Tag>
    <b:SourceType>ConferenceProceedings</b:SourceType>
    <b:Guid>{22D8AC18-75F2-4D47-800F-49E9F9488BD7}</b:Guid>
    <b:Author>
      <b:Author>
        <b:Corporate>Po-Kai Huang (Intel)</b:Corporate>
      </b:Author>
    </b:Author>
    <b:Title>15/1325r0 MU-RTS/CTS Follow Up</b:Title>
    <b:RefOrder>75</b:RefOrder>
  </b:Source>
  <b:Source>
    <b:Tag>PoK2</b:Tag>
    <b:SourceType>ConferenceProceedings</b:SourceType>
    <b:Guid>{14D4D37F-2102-4A48-9FA0-2A64E84B6163}</b:Guid>
    <b:Author>
      <b:Author>
        <b:Corporate>Po-Kai Huang (Intel)</b:Corporate>
      </b:Author>
    </b:Author>
    <b:Title>15/1326r2 NAV Consideration for UL MU Response Follow Up</b:Title>
    <b:RefOrder>97</b:RefOrder>
  </b:Source>
  <b:Source>
    <b:Tag>Nar1</b:Tag>
    <b:SourceType>ConferenceProceedings</b:SourceType>
    <b:Guid>{93512A3A-7F28-4F1E-AB3F-AAF01A6D91E5}</b:Guid>
    <b:Author>
      <b:Author>
        <b:Corporate>Narendar Madhavan (Toshiba)</b:Corporate>
      </b:Author>
    </b:Author>
    <b:Title>15/1340r2 NDP Announcement for HE Sequence</b:Title>
    <b:RefOrder>112</b:RefOrder>
  </b:Source>
  <b:Source>
    <b:Tag>Chi5</b:Tag>
    <b:SourceType>ConferenceProceedings</b:SourceType>
    <b:Guid>{FCAE062C-A21B-4B58-84C7-91D13EDA908A}</b:Guid>
    <b:Author>
      <b:Author>
        <b:Corporate>Chittabrata Ghosh (Intel)</b:Corporate>
      </b:Author>
    </b:Author>
    <b:Title>15/1364r0 Signaling Trigger Information for STAs in 11ax</b:Title>
    <b:RefOrder>59</b:RefOrder>
  </b:Source>
  <b:Source>
    <b:Tag>Woo</b:Tag>
    <b:SourceType>ConferenceProceedings</b:SourceType>
    <b:Guid>{695CADAA-C70C-496D-97CE-DA30AE017120}</b:Guid>
    <b:Author>
      <b:Author>
        <b:Corporate>Woojin Ahn (Yonsei Univ.)</b:Corporate>
      </b:Author>
    </b:Author>
    <b:Title>15/1369r1 Random access based buffer status report</b:Title>
    <b:RefOrder>81</b:RefOrder>
  </b:Source>
  <b:Source>
    <b:Tag>Sig</b:Tag>
    <b:SourceType>ConferenceProceedings</b:SourceType>
    <b:Guid>{933896EA-9CA0-45B2-A87C-68DE850AC16F}</b:Guid>
    <b:Author>
      <b:Author>
        <b:Corporate>Sigurd Schelstraete (Quantenna)</b:Corporate>
      </b:Author>
    </b:Author>
    <b:Title>15/1348r0 Multiple NAVs for Spatial Reuse</b:Title>
    <b:RefOrder>92</b:RefOrder>
  </b:Source>
  <b:Source>
    <b:Tag>Yon2</b:Tag>
    <b:SourceType>ConferenceProceedings</b:SourceType>
    <b:Guid>{EDCE92EB-6C04-4E7F-B89A-7A0EF9773504}</b:Guid>
    <b:Author>
      <b:Author>
        <b:Corporate>Yongho Seok (NEWRACOM)</b:Corporate>
      </b:Author>
    </b:Author>
    <b:Title>15/1033r0 Data field in HE PPDU</b:Title>
    <b:RefOrder>57</b:RefOrder>
  </b:Source>
</b:Sources>
</file>

<file path=customXml/itemProps1.xml><?xml version="1.0" encoding="utf-8"?>
<ds:datastoreItem xmlns:ds="http://schemas.openxmlformats.org/officeDocument/2006/customXml" ds:itemID="{EF08D0C6-A3AA-4E78-80DF-359C13B75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1277</TotalTime>
  <Pages>4</Pages>
  <Words>1065</Words>
  <Characters>6075</Characters>
  <Application>Microsoft Office Word</Application>
  <DocSecurity>0</DocSecurity>
  <Lines>50</Lines>
  <Paragraphs>14</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802.11-16/0024r1</vt:lpstr>
      <vt:lpstr>doc.: IEEE 802.11-16/0024r1</vt:lpstr>
    </vt:vector>
  </TitlesOfParts>
  <Company>Intel</Company>
  <LinksUpToDate>false</LinksUpToDate>
  <CharactersWithSpaces>7126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802.11-16/0024r1</dc:title>
  <dc:subject>TGac Spec Framework</dc:subject>
  <dc:creator>Jeongki Kim</dc:creator>
  <cp:keywords>CTPClassification=CTP_PUBLIC:VisualMarkings=</cp:keywords>
  <cp:lastModifiedBy>김정기/책임연구원/차세대표준(연)ICS팀(jeongki.kim@lge.com)</cp:lastModifiedBy>
  <cp:revision>5</cp:revision>
  <cp:lastPrinted>2016-01-08T21:12:00Z</cp:lastPrinted>
  <dcterms:created xsi:type="dcterms:W3CDTF">2021-03-30T07:42:00Z</dcterms:created>
  <dcterms:modified xsi:type="dcterms:W3CDTF">2021-03-31T05:03:00Z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d09abd69-5dfd-416c-abad-df9fda8b61e5</vt:lpwstr>
  </property>
  <property fmtid="{D5CDD505-2E9C-101B-9397-08002B2CF9AE}" pid="3" name="CTP_TimeStamp">
    <vt:lpwstr>2016-03-03 04:53:43Z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y fmtid="{D5CDD505-2E9C-101B-9397-08002B2CF9AE}" pid="9" name="_NewReviewCycle">
    <vt:lpwstr/>
  </property>
  <property fmtid="{D5CDD505-2E9C-101B-9397-08002B2CF9AE}" pid="10" name="CWM29728cdb24c44129a851005fc647b7f1">
    <vt:lpwstr>CWMGTZrMprwQX+ocC3qKC9EOAL01FaDqt6oGT3zCygELWxEjPTMq8fgA5Q0+Mdsp5XgkLJ1XAVwXMvpiRCm5bAUuQ==</vt:lpwstr>
  </property>
  <property fmtid="{D5CDD505-2E9C-101B-9397-08002B2CF9AE}" pid="11" name="_2015_ms_pID_725343">
    <vt:lpwstr>(2)FQEnDqpXAgtErvQAC1lyGk82rXnSd9leacsJNn102Cf5dpDSDgKpEGlQr7DJBa/YTauTaUM+
OTy0e+VH/AORwKBA5/YwRT51+y0F04gNYqifNwN0virE6q0nZmve+DlRR1aaAGon1Whw8Ehu
JvBiQuOYALL5syHJBT6ZQfyMCq0qvMRHULN6MR3Y53b7LtTBnSvzAK8gOqks5Q7p1ZeX8dIx
MZKVlrcHVbwdEpDNCw</vt:lpwstr>
  </property>
  <property fmtid="{D5CDD505-2E9C-101B-9397-08002B2CF9AE}" pid="12" name="_2015_ms_pID_7253431">
    <vt:lpwstr>dyU3aY8zFt2MLujponGYdoXf8HJD9D8ElkgqjDzBIjVMt9LT5TBmv9
pz/0CUSaod2tfYNAdnY1FgWxac7Bq15kUAblxzoeWizPtwVINk0gNcyz5CsHkAuYOgholmWR
Bqlw7yH9rHjMnAeEeFRzUW9PkQKWjL/4hn/XCQg17hD383zdqYxri2Bh+JCNgrq9iHjTco+p
WOEYeB7lI33pWa5J</vt:lpwstr>
  </property>
</Properties>
</file>