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F82D1" w14:textId="77777777" w:rsidR="005E768D" w:rsidRPr="00FD0CDE" w:rsidRDefault="005E768D">
      <w:pPr>
        <w:pStyle w:val="T1"/>
        <w:pBdr>
          <w:bottom w:val="single" w:sz="6" w:space="0" w:color="auto"/>
        </w:pBdr>
        <w:spacing w:after="240"/>
      </w:pPr>
      <w:r w:rsidRPr="00FD0CDE">
        <w:t>IEEE P802.11</w:t>
      </w:r>
      <w:r w:rsidRPr="00FD0CDE">
        <w:br/>
        <w:t>Wireless LANs</w:t>
      </w:r>
    </w:p>
    <w:p w14:paraId="0AC39A36" w14:textId="77777777" w:rsidR="003E4403" w:rsidRPr="00FD0CDE"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FD0CDE" w14:paraId="70B368DB" w14:textId="77777777" w:rsidTr="00937A90">
        <w:trPr>
          <w:trHeight w:val="485"/>
          <w:jc w:val="center"/>
        </w:trPr>
        <w:tc>
          <w:tcPr>
            <w:tcW w:w="9576" w:type="dxa"/>
            <w:gridSpan w:val="5"/>
            <w:vAlign w:val="center"/>
          </w:tcPr>
          <w:p w14:paraId="0BDB21FC" w14:textId="7BD84B85" w:rsidR="00DE584F" w:rsidRPr="005B67DE" w:rsidRDefault="00A01811" w:rsidP="009A24F3">
            <w:pPr>
              <w:pStyle w:val="T2"/>
            </w:pPr>
            <w:bookmarkStart w:id="0" w:name="_GoBack"/>
            <w:r>
              <w:rPr>
                <w:rFonts w:eastAsia="宋体"/>
                <w:lang w:eastAsia="zh-CN"/>
              </w:rPr>
              <w:t xml:space="preserve">PDT </w:t>
            </w:r>
            <w:r w:rsidR="005B67DE" w:rsidRPr="005B67DE">
              <w:rPr>
                <w:rFonts w:eastAsia="宋体"/>
                <w:lang w:eastAsia="zh-CN"/>
              </w:rPr>
              <w:t>ML element for transmitting AP</w:t>
            </w:r>
            <w:bookmarkEnd w:id="0"/>
          </w:p>
        </w:tc>
      </w:tr>
      <w:tr w:rsidR="00DE584F" w:rsidRPr="00FD0CDE" w14:paraId="4EE171F3" w14:textId="77777777" w:rsidTr="00937A90">
        <w:trPr>
          <w:trHeight w:val="359"/>
          <w:jc w:val="center"/>
        </w:trPr>
        <w:tc>
          <w:tcPr>
            <w:tcW w:w="9576" w:type="dxa"/>
            <w:gridSpan w:val="5"/>
            <w:vAlign w:val="center"/>
          </w:tcPr>
          <w:p w14:paraId="2DCA8F1F" w14:textId="3F09590F" w:rsidR="00DE584F" w:rsidRPr="00FD0CDE" w:rsidRDefault="00DE584F" w:rsidP="00A73026">
            <w:pPr>
              <w:pStyle w:val="T2"/>
              <w:ind w:left="0"/>
              <w:rPr>
                <w:b w:val="0"/>
                <w:sz w:val="20"/>
              </w:rPr>
            </w:pPr>
            <w:r w:rsidRPr="00FD0CDE">
              <w:rPr>
                <w:sz w:val="20"/>
              </w:rPr>
              <w:t>Date:</w:t>
            </w:r>
            <w:r w:rsidRPr="00FD0CDE">
              <w:rPr>
                <w:b w:val="0"/>
                <w:sz w:val="20"/>
              </w:rPr>
              <w:t xml:space="preserve">  20</w:t>
            </w:r>
            <w:r w:rsidR="00F545A8" w:rsidRPr="00FD0CDE">
              <w:rPr>
                <w:b w:val="0"/>
                <w:sz w:val="20"/>
                <w:lang w:eastAsia="ko-KR"/>
              </w:rPr>
              <w:t>21</w:t>
            </w:r>
            <w:r w:rsidRPr="00FD0CDE">
              <w:rPr>
                <w:b w:val="0"/>
                <w:sz w:val="20"/>
              </w:rPr>
              <w:t>-</w:t>
            </w:r>
            <w:r w:rsidR="00A73026">
              <w:rPr>
                <w:b w:val="0"/>
                <w:sz w:val="20"/>
                <w:lang w:eastAsia="ko-KR"/>
              </w:rPr>
              <w:t>03</w:t>
            </w:r>
            <w:r w:rsidRPr="00FD0CDE">
              <w:rPr>
                <w:b w:val="0"/>
                <w:sz w:val="20"/>
                <w:lang w:eastAsia="ko-KR"/>
              </w:rPr>
              <w:t>-</w:t>
            </w:r>
            <w:r w:rsidR="00F545A8" w:rsidRPr="00FD0CDE">
              <w:rPr>
                <w:b w:val="0"/>
                <w:sz w:val="20"/>
                <w:lang w:eastAsia="ko-KR"/>
              </w:rPr>
              <w:t>0</w:t>
            </w:r>
            <w:r w:rsidR="00A73026">
              <w:rPr>
                <w:b w:val="0"/>
                <w:sz w:val="20"/>
                <w:lang w:eastAsia="ko-KR"/>
              </w:rPr>
              <w:t>1</w:t>
            </w:r>
          </w:p>
        </w:tc>
      </w:tr>
      <w:tr w:rsidR="00DE584F" w:rsidRPr="00FD0CDE" w14:paraId="7CED8181" w14:textId="77777777" w:rsidTr="00937A90">
        <w:trPr>
          <w:cantSplit/>
          <w:jc w:val="center"/>
        </w:trPr>
        <w:tc>
          <w:tcPr>
            <w:tcW w:w="9576" w:type="dxa"/>
            <w:gridSpan w:val="5"/>
            <w:vAlign w:val="center"/>
          </w:tcPr>
          <w:p w14:paraId="39DD6160" w14:textId="77777777" w:rsidR="00DE584F" w:rsidRPr="00FD0CDE" w:rsidRDefault="00DE584F" w:rsidP="00937A90">
            <w:pPr>
              <w:pStyle w:val="T2"/>
              <w:spacing w:after="0"/>
              <w:ind w:left="0" w:right="0"/>
              <w:jc w:val="left"/>
              <w:rPr>
                <w:sz w:val="20"/>
              </w:rPr>
            </w:pPr>
            <w:r w:rsidRPr="00FD0CDE">
              <w:rPr>
                <w:sz w:val="20"/>
              </w:rPr>
              <w:t>Author(s):</w:t>
            </w:r>
          </w:p>
        </w:tc>
      </w:tr>
      <w:tr w:rsidR="00DE584F" w:rsidRPr="00FD0CDE" w14:paraId="4C382DD9" w14:textId="77777777" w:rsidTr="00937A90">
        <w:trPr>
          <w:jc w:val="center"/>
        </w:trPr>
        <w:tc>
          <w:tcPr>
            <w:tcW w:w="1548" w:type="dxa"/>
            <w:vAlign w:val="center"/>
          </w:tcPr>
          <w:p w14:paraId="3E8E25B4" w14:textId="77777777" w:rsidR="00DE584F" w:rsidRPr="00FD0CDE" w:rsidRDefault="00DE584F" w:rsidP="00937A90">
            <w:pPr>
              <w:pStyle w:val="T2"/>
              <w:spacing w:after="0"/>
              <w:ind w:left="0" w:right="0"/>
              <w:jc w:val="left"/>
              <w:rPr>
                <w:sz w:val="20"/>
              </w:rPr>
            </w:pPr>
            <w:r w:rsidRPr="00FD0CDE">
              <w:rPr>
                <w:sz w:val="20"/>
              </w:rPr>
              <w:t>Name</w:t>
            </w:r>
          </w:p>
        </w:tc>
        <w:tc>
          <w:tcPr>
            <w:tcW w:w="1440" w:type="dxa"/>
            <w:vAlign w:val="center"/>
          </w:tcPr>
          <w:p w14:paraId="6E493D55" w14:textId="77777777" w:rsidR="00DE584F" w:rsidRPr="00FD0CDE" w:rsidRDefault="00DE584F" w:rsidP="00937A90">
            <w:pPr>
              <w:pStyle w:val="T2"/>
              <w:spacing w:after="0"/>
              <w:ind w:left="0" w:right="0"/>
              <w:jc w:val="left"/>
              <w:rPr>
                <w:sz w:val="20"/>
              </w:rPr>
            </w:pPr>
            <w:r w:rsidRPr="00FD0CDE">
              <w:rPr>
                <w:sz w:val="20"/>
              </w:rPr>
              <w:t>Affiliation</w:t>
            </w:r>
          </w:p>
        </w:tc>
        <w:tc>
          <w:tcPr>
            <w:tcW w:w="2610" w:type="dxa"/>
            <w:vAlign w:val="center"/>
          </w:tcPr>
          <w:p w14:paraId="0AC2E902" w14:textId="77777777" w:rsidR="00DE584F" w:rsidRPr="00FD0CDE" w:rsidRDefault="00DE584F" w:rsidP="00937A90">
            <w:pPr>
              <w:pStyle w:val="T2"/>
              <w:spacing w:after="0"/>
              <w:ind w:left="0" w:right="0"/>
              <w:jc w:val="left"/>
              <w:rPr>
                <w:sz w:val="20"/>
              </w:rPr>
            </w:pPr>
            <w:r w:rsidRPr="00FD0CDE">
              <w:rPr>
                <w:sz w:val="20"/>
              </w:rPr>
              <w:t>Address</w:t>
            </w:r>
          </w:p>
        </w:tc>
        <w:tc>
          <w:tcPr>
            <w:tcW w:w="1620" w:type="dxa"/>
            <w:vAlign w:val="center"/>
          </w:tcPr>
          <w:p w14:paraId="7271A067" w14:textId="77777777" w:rsidR="00DE584F" w:rsidRPr="00FD0CDE" w:rsidRDefault="00DE584F" w:rsidP="00937A90">
            <w:pPr>
              <w:pStyle w:val="T2"/>
              <w:spacing w:after="0"/>
              <w:ind w:left="0" w:right="0"/>
              <w:jc w:val="left"/>
              <w:rPr>
                <w:sz w:val="20"/>
              </w:rPr>
            </w:pPr>
            <w:r w:rsidRPr="00FD0CDE">
              <w:rPr>
                <w:sz w:val="20"/>
              </w:rPr>
              <w:t>Phone</w:t>
            </w:r>
          </w:p>
        </w:tc>
        <w:tc>
          <w:tcPr>
            <w:tcW w:w="2358" w:type="dxa"/>
            <w:vAlign w:val="center"/>
          </w:tcPr>
          <w:p w14:paraId="0C2395D8" w14:textId="77777777" w:rsidR="00DE584F" w:rsidRPr="00FD0CDE" w:rsidRDefault="00DE584F" w:rsidP="00937A90">
            <w:pPr>
              <w:pStyle w:val="T2"/>
              <w:spacing w:after="0"/>
              <w:ind w:left="0" w:right="0"/>
              <w:jc w:val="left"/>
              <w:rPr>
                <w:sz w:val="20"/>
              </w:rPr>
            </w:pPr>
            <w:r w:rsidRPr="00FD0CDE">
              <w:rPr>
                <w:sz w:val="20"/>
              </w:rPr>
              <w:t>email</w:t>
            </w:r>
          </w:p>
        </w:tc>
      </w:tr>
      <w:tr w:rsidR="003F156F" w:rsidRPr="00FD0CDE" w14:paraId="4895A202" w14:textId="77777777" w:rsidTr="00937A90">
        <w:trPr>
          <w:trHeight w:val="359"/>
          <w:jc w:val="center"/>
        </w:trPr>
        <w:tc>
          <w:tcPr>
            <w:tcW w:w="1548" w:type="dxa"/>
            <w:vAlign w:val="center"/>
          </w:tcPr>
          <w:p w14:paraId="0A449084" w14:textId="541B6842" w:rsidR="003F156F" w:rsidRPr="00FD0CDE" w:rsidRDefault="009A24F3" w:rsidP="003F156F">
            <w:pPr>
              <w:pStyle w:val="T2"/>
              <w:spacing w:after="0"/>
              <w:ind w:left="0" w:right="0"/>
              <w:jc w:val="left"/>
              <w:rPr>
                <w:b w:val="0"/>
                <w:sz w:val="18"/>
                <w:szCs w:val="18"/>
                <w:lang w:eastAsia="ko-KR"/>
              </w:rPr>
            </w:pPr>
            <w:r w:rsidRPr="00FD0CDE">
              <w:rPr>
                <w:rFonts w:eastAsia="宋体"/>
                <w:b w:val="0"/>
                <w:sz w:val="18"/>
                <w:szCs w:val="18"/>
                <w:lang w:eastAsia="zh-CN"/>
              </w:rPr>
              <w:t>Ming Gan</w:t>
            </w:r>
          </w:p>
        </w:tc>
        <w:tc>
          <w:tcPr>
            <w:tcW w:w="1440" w:type="dxa"/>
            <w:vAlign w:val="center"/>
          </w:tcPr>
          <w:p w14:paraId="0368D64C" w14:textId="1FB60D71" w:rsidR="003F156F" w:rsidRPr="00FD0CDE" w:rsidRDefault="00D07CB8" w:rsidP="003F156F">
            <w:pPr>
              <w:pStyle w:val="T2"/>
              <w:spacing w:after="0"/>
              <w:ind w:left="0" w:right="0"/>
              <w:jc w:val="left"/>
              <w:rPr>
                <w:b w:val="0"/>
                <w:sz w:val="18"/>
                <w:szCs w:val="18"/>
                <w:lang w:eastAsia="ko-KR"/>
              </w:rPr>
            </w:pPr>
            <w:r w:rsidRPr="00FD0CDE">
              <w:rPr>
                <w:b w:val="0"/>
                <w:sz w:val="18"/>
                <w:szCs w:val="18"/>
                <w:lang w:eastAsia="ko-KR"/>
              </w:rPr>
              <w:t>Huawei</w:t>
            </w:r>
          </w:p>
        </w:tc>
        <w:tc>
          <w:tcPr>
            <w:tcW w:w="2610" w:type="dxa"/>
            <w:vAlign w:val="center"/>
          </w:tcPr>
          <w:p w14:paraId="67F1D9E1" w14:textId="262E67F7" w:rsidR="003F156F" w:rsidRPr="00FD0CDE" w:rsidRDefault="003F156F" w:rsidP="003F156F">
            <w:pPr>
              <w:pStyle w:val="T2"/>
              <w:spacing w:after="0"/>
              <w:ind w:left="0" w:right="0"/>
              <w:jc w:val="left"/>
              <w:rPr>
                <w:b w:val="0"/>
                <w:sz w:val="18"/>
                <w:szCs w:val="18"/>
                <w:lang w:eastAsia="ko-KR"/>
              </w:rPr>
            </w:pPr>
          </w:p>
        </w:tc>
        <w:tc>
          <w:tcPr>
            <w:tcW w:w="1620" w:type="dxa"/>
            <w:vAlign w:val="center"/>
          </w:tcPr>
          <w:p w14:paraId="44407663" w14:textId="77777777" w:rsidR="003F156F" w:rsidRPr="00FD0CDE" w:rsidRDefault="003F156F" w:rsidP="003F156F">
            <w:pPr>
              <w:pStyle w:val="T2"/>
              <w:spacing w:after="0"/>
              <w:ind w:left="0" w:right="0"/>
              <w:jc w:val="left"/>
              <w:rPr>
                <w:b w:val="0"/>
                <w:sz w:val="18"/>
                <w:szCs w:val="18"/>
                <w:lang w:eastAsia="ko-KR"/>
              </w:rPr>
            </w:pPr>
          </w:p>
        </w:tc>
        <w:tc>
          <w:tcPr>
            <w:tcW w:w="2358" w:type="dxa"/>
            <w:vAlign w:val="center"/>
          </w:tcPr>
          <w:p w14:paraId="780A9226" w14:textId="34BA2ED9" w:rsidR="003F156F" w:rsidRPr="00FD0CDE" w:rsidRDefault="003F156F" w:rsidP="00D07CB8">
            <w:pPr>
              <w:pStyle w:val="T2"/>
              <w:spacing w:after="0"/>
              <w:ind w:left="0" w:right="0"/>
              <w:jc w:val="left"/>
              <w:rPr>
                <w:b w:val="0"/>
                <w:sz w:val="18"/>
                <w:szCs w:val="18"/>
                <w:lang w:eastAsia="ko-KR"/>
              </w:rPr>
            </w:pPr>
          </w:p>
        </w:tc>
      </w:tr>
      <w:tr w:rsidR="00D95BEB" w:rsidRPr="00FD0CDE" w14:paraId="6BC940EC" w14:textId="77777777" w:rsidTr="00937A90">
        <w:trPr>
          <w:trHeight w:val="359"/>
          <w:jc w:val="center"/>
        </w:trPr>
        <w:tc>
          <w:tcPr>
            <w:tcW w:w="1548" w:type="dxa"/>
            <w:vAlign w:val="center"/>
          </w:tcPr>
          <w:p w14:paraId="6AD6A63E" w14:textId="2D401708" w:rsidR="00D95BEB" w:rsidRPr="00FD0CDE" w:rsidRDefault="009A24F3" w:rsidP="00D95BEB">
            <w:pPr>
              <w:pStyle w:val="T2"/>
              <w:spacing w:after="0"/>
              <w:ind w:left="0" w:right="0"/>
              <w:jc w:val="left"/>
              <w:rPr>
                <w:rFonts w:eastAsia="宋体"/>
                <w:b w:val="0"/>
                <w:sz w:val="18"/>
                <w:szCs w:val="18"/>
                <w:lang w:eastAsia="zh-CN"/>
              </w:rPr>
            </w:pPr>
            <w:r w:rsidRPr="00FD0CDE">
              <w:rPr>
                <w:rFonts w:eastAsia="宋体"/>
                <w:b w:val="0"/>
                <w:sz w:val="18"/>
                <w:szCs w:val="18"/>
                <w:lang w:eastAsia="zh-CN"/>
              </w:rPr>
              <w:t>Jason Yuchen Guo</w:t>
            </w:r>
          </w:p>
        </w:tc>
        <w:tc>
          <w:tcPr>
            <w:tcW w:w="1440" w:type="dxa"/>
            <w:vAlign w:val="center"/>
          </w:tcPr>
          <w:p w14:paraId="47B4937B" w14:textId="333FC729" w:rsidR="00D95BEB" w:rsidRPr="00FD0CDE" w:rsidRDefault="00F545A8" w:rsidP="00D95BEB">
            <w:pPr>
              <w:pStyle w:val="T2"/>
              <w:spacing w:after="0"/>
              <w:ind w:left="0" w:right="0"/>
              <w:jc w:val="left"/>
              <w:rPr>
                <w:b w:val="0"/>
                <w:sz w:val="18"/>
                <w:szCs w:val="18"/>
                <w:lang w:eastAsia="ko-KR"/>
              </w:rPr>
            </w:pPr>
            <w:r w:rsidRPr="00FD0CDE">
              <w:rPr>
                <w:b w:val="0"/>
                <w:sz w:val="18"/>
                <w:szCs w:val="18"/>
                <w:lang w:eastAsia="ko-KR"/>
              </w:rPr>
              <w:t>Huawei</w:t>
            </w:r>
          </w:p>
        </w:tc>
        <w:tc>
          <w:tcPr>
            <w:tcW w:w="2610" w:type="dxa"/>
            <w:vAlign w:val="center"/>
          </w:tcPr>
          <w:p w14:paraId="758AB25E" w14:textId="1F7D8410" w:rsidR="00D95BEB" w:rsidRPr="00FD0CDE" w:rsidRDefault="00D95BEB" w:rsidP="00D95BEB">
            <w:pPr>
              <w:pStyle w:val="T2"/>
              <w:spacing w:after="0"/>
              <w:ind w:left="0" w:right="0"/>
              <w:jc w:val="left"/>
              <w:rPr>
                <w:b w:val="0"/>
                <w:sz w:val="18"/>
                <w:szCs w:val="18"/>
              </w:rPr>
            </w:pPr>
          </w:p>
        </w:tc>
        <w:tc>
          <w:tcPr>
            <w:tcW w:w="1620" w:type="dxa"/>
            <w:vAlign w:val="center"/>
          </w:tcPr>
          <w:p w14:paraId="64E9B46F" w14:textId="77777777" w:rsidR="00D95BEB" w:rsidRPr="00FD0CDE" w:rsidRDefault="00D95BEB" w:rsidP="00D95BEB">
            <w:pPr>
              <w:pStyle w:val="T2"/>
              <w:spacing w:after="0"/>
              <w:ind w:left="0" w:right="0"/>
              <w:jc w:val="left"/>
              <w:rPr>
                <w:b w:val="0"/>
                <w:sz w:val="18"/>
                <w:szCs w:val="18"/>
                <w:lang w:eastAsia="ko-KR"/>
              </w:rPr>
            </w:pPr>
          </w:p>
        </w:tc>
        <w:tc>
          <w:tcPr>
            <w:tcW w:w="2358" w:type="dxa"/>
            <w:vAlign w:val="center"/>
          </w:tcPr>
          <w:p w14:paraId="74BC02ED" w14:textId="77777777" w:rsidR="00D95BEB" w:rsidRPr="00FD0CDE" w:rsidRDefault="00D95BEB" w:rsidP="00D95BEB">
            <w:pPr>
              <w:pStyle w:val="T2"/>
              <w:spacing w:after="0"/>
              <w:ind w:left="0" w:right="0"/>
              <w:jc w:val="left"/>
            </w:pPr>
          </w:p>
        </w:tc>
      </w:tr>
      <w:tr w:rsidR="00D95BEB" w:rsidRPr="00FD0CDE" w14:paraId="17F10403" w14:textId="77777777" w:rsidTr="00937A90">
        <w:trPr>
          <w:trHeight w:val="359"/>
          <w:jc w:val="center"/>
        </w:trPr>
        <w:tc>
          <w:tcPr>
            <w:tcW w:w="1548" w:type="dxa"/>
            <w:vAlign w:val="center"/>
          </w:tcPr>
          <w:p w14:paraId="456D0C0E" w14:textId="5BDAA857" w:rsidR="00D95BEB" w:rsidRPr="00FD0CDE" w:rsidRDefault="00F545A8" w:rsidP="00D95BEB">
            <w:pPr>
              <w:pStyle w:val="T2"/>
              <w:spacing w:after="0"/>
              <w:ind w:left="0" w:right="0"/>
              <w:jc w:val="left"/>
              <w:rPr>
                <w:rFonts w:eastAsia="宋体"/>
                <w:b w:val="0"/>
                <w:sz w:val="18"/>
                <w:szCs w:val="18"/>
                <w:lang w:eastAsia="zh-CN"/>
              </w:rPr>
            </w:pPr>
            <w:r w:rsidRPr="00FD0CDE">
              <w:rPr>
                <w:b w:val="0"/>
                <w:sz w:val="18"/>
                <w:szCs w:val="18"/>
                <w:lang w:eastAsia="ko-KR"/>
              </w:rPr>
              <w:t>Yunbo Li</w:t>
            </w:r>
          </w:p>
        </w:tc>
        <w:tc>
          <w:tcPr>
            <w:tcW w:w="1440" w:type="dxa"/>
            <w:vAlign w:val="center"/>
          </w:tcPr>
          <w:p w14:paraId="03743E72" w14:textId="30C8514D" w:rsidR="00D95BEB" w:rsidRPr="00FD0CDE" w:rsidRDefault="00F545A8" w:rsidP="00D95BEB">
            <w:pPr>
              <w:pStyle w:val="T2"/>
              <w:spacing w:after="0"/>
              <w:ind w:left="0" w:right="0"/>
              <w:jc w:val="left"/>
              <w:rPr>
                <w:b w:val="0"/>
                <w:sz w:val="18"/>
                <w:szCs w:val="18"/>
                <w:lang w:eastAsia="ko-KR"/>
              </w:rPr>
            </w:pPr>
            <w:r w:rsidRPr="00FD0CDE">
              <w:rPr>
                <w:b w:val="0"/>
                <w:sz w:val="18"/>
                <w:szCs w:val="18"/>
                <w:lang w:eastAsia="ko-KR"/>
              </w:rPr>
              <w:t>Huawei</w:t>
            </w:r>
          </w:p>
        </w:tc>
        <w:tc>
          <w:tcPr>
            <w:tcW w:w="2610" w:type="dxa"/>
            <w:vAlign w:val="center"/>
          </w:tcPr>
          <w:p w14:paraId="1D8C4839" w14:textId="77777777" w:rsidR="00D95BEB" w:rsidRPr="00FD0CDE" w:rsidRDefault="00D95BEB" w:rsidP="00D95BEB">
            <w:pPr>
              <w:pStyle w:val="T2"/>
              <w:spacing w:after="0"/>
              <w:ind w:left="0" w:right="0"/>
              <w:jc w:val="left"/>
              <w:rPr>
                <w:b w:val="0"/>
                <w:sz w:val="18"/>
                <w:szCs w:val="18"/>
              </w:rPr>
            </w:pPr>
          </w:p>
        </w:tc>
        <w:tc>
          <w:tcPr>
            <w:tcW w:w="1620" w:type="dxa"/>
            <w:vAlign w:val="center"/>
          </w:tcPr>
          <w:p w14:paraId="29BB7E03" w14:textId="77777777" w:rsidR="00D95BEB" w:rsidRPr="00FD0CDE" w:rsidRDefault="00D95BEB" w:rsidP="00D95BEB">
            <w:pPr>
              <w:pStyle w:val="T2"/>
              <w:spacing w:after="0"/>
              <w:ind w:left="0" w:right="0"/>
              <w:jc w:val="left"/>
              <w:rPr>
                <w:b w:val="0"/>
                <w:sz w:val="18"/>
                <w:szCs w:val="18"/>
                <w:lang w:eastAsia="ko-KR"/>
              </w:rPr>
            </w:pPr>
          </w:p>
        </w:tc>
        <w:tc>
          <w:tcPr>
            <w:tcW w:w="2358" w:type="dxa"/>
            <w:vAlign w:val="center"/>
          </w:tcPr>
          <w:p w14:paraId="18DE01A0" w14:textId="77777777" w:rsidR="00D95BEB" w:rsidRPr="00FD0CDE" w:rsidRDefault="00D95BEB" w:rsidP="00D95BEB">
            <w:pPr>
              <w:pStyle w:val="T2"/>
              <w:spacing w:after="0"/>
              <w:ind w:left="0" w:right="0"/>
              <w:jc w:val="left"/>
            </w:pPr>
          </w:p>
        </w:tc>
      </w:tr>
      <w:tr w:rsidR="00D95BEB" w:rsidRPr="00FD0CDE" w14:paraId="2FB23840" w14:textId="77777777" w:rsidTr="00937A90">
        <w:trPr>
          <w:trHeight w:val="359"/>
          <w:jc w:val="center"/>
        </w:trPr>
        <w:tc>
          <w:tcPr>
            <w:tcW w:w="1548" w:type="dxa"/>
            <w:vAlign w:val="center"/>
          </w:tcPr>
          <w:p w14:paraId="4AE16AA4" w14:textId="3B477A2C" w:rsidR="00D95BEB" w:rsidRPr="00FD0CDE" w:rsidRDefault="00154EDB" w:rsidP="00D95BEB">
            <w:pPr>
              <w:pStyle w:val="T2"/>
              <w:spacing w:after="0"/>
              <w:ind w:left="0" w:right="0"/>
              <w:jc w:val="left"/>
              <w:rPr>
                <w:rFonts w:eastAsia="宋体"/>
                <w:b w:val="0"/>
                <w:sz w:val="18"/>
                <w:szCs w:val="18"/>
                <w:lang w:eastAsia="zh-CN"/>
              </w:rPr>
            </w:pPr>
            <w:r w:rsidRPr="00FD0CDE">
              <w:rPr>
                <w:rFonts w:eastAsia="宋体"/>
                <w:b w:val="0"/>
                <w:sz w:val="18"/>
                <w:szCs w:val="18"/>
                <w:lang w:eastAsia="zh-CN"/>
              </w:rPr>
              <w:t>Guogang Huang</w:t>
            </w:r>
          </w:p>
        </w:tc>
        <w:tc>
          <w:tcPr>
            <w:tcW w:w="1440" w:type="dxa"/>
            <w:vAlign w:val="center"/>
          </w:tcPr>
          <w:p w14:paraId="44C4FB08" w14:textId="0FE3D5E9" w:rsidR="00D95BEB" w:rsidRPr="00FD0CDE" w:rsidRDefault="00F545A8" w:rsidP="00D95BEB">
            <w:pPr>
              <w:pStyle w:val="T2"/>
              <w:spacing w:after="0"/>
              <w:ind w:left="0" w:right="0"/>
              <w:jc w:val="left"/>
              <w:rPr>
                <w:b w:val="0"/>
                <w:sz w:val="18"/>
                <w:szCs w:val="18"/>
                <w:lang w:eastAsia="ko-KR"/>
              </w:rPr>
            </w:pPr>
            <w:r w:rsidRPr="00FD0CDE">
              <w:rPr>
                <w:b w:val="0"/>
                <w:sz w:val="18"/>
                <w:szCs w:val="18"/>
                <w:lang w:eastAsia="ko-KR"/>
              </w:rPr>
              <w:t>Huawei</w:t>
            </w:r>
          </w:p>
        </w:tc>
        <w:tc>
          <w:tcPr>
            <w:tcW w:w="2610" w:type="dxa"/>
            <w:vAlign w:val="center"/>
          </w:tcPr>
          <w:p w14:paraId="53DF397F" w14:textId="77777777" w:rsidR="00D95BEB" w:rsidRPr="00FD0CDE" w:rsidRDefault="00D95BEB" w:rsidP="00D95BEB">
            <w:pPr>
              <w:pStyle w:val="T2"/>
              <w:spacing w:after="0"/>
              <w:ind w:left="0" w:right="0"/>
              <w:jc w:val="left"/>
              <w:rPr>
                <w:b w:val="0"/>
                <w:sz w:val="18"/>
                <w:szCs w:val="18"/>
              </w:rPr>
            </w:pPr>
          </w:p>
        </w:tc>
        <w:tc>
          <w:tcPr>
            <w:tcW w:w="1620" w:type="dxa"/>
            <w:vAlign w:val="center"/>
          </w:tcPr>
          <w:p w14:paraId="35ADA3F0" w14:textId="77777777" w:rsidR="00D95BEB" w:rsidRPr="00FD0CDE" w:rsidRDefault="00D95BEB" w:rsidP="00D95BEB">
            <w:pPr>
              <w:pStyle w:val="T2"/>
              <w:spacing w:after="0"/>
              <w:ind w:left="0" w:right="0"/>
              <w:jc w:val="left"/>
              <w:rPr>
                <w:b w:val="0"/>
                <w:sz w:val="18"/>
                <w:szCs w:val="18"/>
                <w:lang w:eastAsia="ko-KR"/>
              </w:rPr>
            </w:pPr>
          </w:p>
        </w:tc>
        <w:tc>
          <w:tcPr>
            <w:tcW w:w="2358" w:type="dxa"/>
            <w:vAlign w:val="center"/>
          </w:tcPr>
          <w:p w14:paraId="6177101E" w14:textId="77777777" w:rsidR="00D95BEB" w:rsidRPr="00FD0CDE" w:rsidRDefault="00D95BEB" w:rsidP="00D95BEB">
            <w:pPr>
              <w:pStyle w:val="T2"/>
              <w:spacing w:after="0"/>
              <w:ind w:left="0" w:right="0"/>
              <w:jc w:val="left"/>
            </w:pPr>
          </w:p>
        </w:tc>
      </w:tr>
      <w:tr w:rsidR="00154EDB" w:rsidRPr="00FD0CDE" w14:paraId="2FABB940" w14:textId="77777777" w:rsidTr="00937A90">
        <w:trPr>
          <w:trHeight w:val="359"/>
          <w:jc w:val="center"/>
        </w:trPr>
        <w:tc>
          <w:tcPr>
            <w:tcW w:w="1548" w:type="dxa"/>
            <w:vAlign w:val="center"/>
          </w:tcPr>
          <w:p w14:paraId="452A3512" w14:textId="79ADCABC" w:rsidR="00154EDB" w:rsidRPr="00FD0CDE" w:rsidRDefault="00154EDB" w:rsidP="00D95BEB">
            <w:pPr>
              <w:pStyle w:val="T2"/>
              <w:spacing w:after="0"/>
              <w:ind w:left="0" w:right="0"/>
              <w:jc w:val="left"/>
              <w:rPr>
                <w:rFonts w:eastAsia="宋体"/>
                <w:b w:val="0"/>
                <w:sz w:val="18"/>
                <w:szCs w:val="18"/>
                <w:lang w:eastAsia="zh-CN"/>
              </w:rPr>
            </w:pPr>
            <w:r w:rsidRPr="00FD0CDE">
              <w:rPr>
                <w:rFonts w:eastAsia="宋体"/>
                <w:b w:val="0"/>
                <w:sz w:val="18"/>
                <w:szCs w:val="18"/>
                <w:lang w:eastAsia="zh-CN"/>
              </w:rPr>
              <w:t>Yiqing Li</w:t>
            </w:r>
          </w:p>
        </w:tc>
        <w:tc>
          <w:tcPr>
            <w:tcW w:w="1440" w:type="dxa"/>
            <w:vAlign w:val="center"/>
          </w:tcPr>
          <w:p w14:paraId="7F42D41E" w14:textId="32920471" w:rsidR="00154EDB" w:rsidRPr="00FD0CDE" w:rsidRDefault="00F545A8" w:rsidP="00D95BEB">
            <w:pPr>
              <w:pStyle w:val="T2"/>
              <w:spacing w:after="0"/>
              <w:ind w:left="0" w:right="0"/>
              <w:jc w:val="left"/>
              <w:rPr>
                <w:b w:val="0"/>
                <w:sz w:val="18"/>
                <w:szCs w:val="18"/>
                <w:lang w:eastAsia="ko-KR"/>
              </w:rPr>
            </w:pPr>
            <w:r w:rsidRPr="00FD0CDE">
              <w:rPr>
                <w:b w:val="0"/>
                <w:sz w:val="18"/>
                <w:szCs w:val="18"/>
                <w:lang w:eastAsia="ko-KR"/>
              </w:rPr>
              <w:t>Huawei</w:t>
            </w:r>
          </w:p>
        </w:tc>
        <w:tc>
          <w:tcPr>
            <w:tcW w:w="2610" w:type="dxa"/>
            <w:vAlign w:val="center"/>
          </w:tcPr>
          <w:p w14:paraId="41D08845" w14:textId="77777777" w:rsidR="00154EDB" w:rsidRPr="00FD0CDE" w:rsidRDefault="00154EDB" w:rsidP="00D95BEB">
            <w:pPr>
              <w:pStyle w:val="T2"/>
              <w:spacing w:after="0"/>
              <w:ind w:left="0" w:right="0"/>
              <w:jc w:val="left"/>
              <w:rPr>
                <w:b w:val="0"/>
                <w:sz w:val="18"/>
                <w:szCs w:val="18"/>
              </w:rPr>
            </w:pPr>
          </w:p>
        </w:tc>
        <w:tc>
          <w:tcPr>
            <w:tcW w:w="1620" w:type="dxa"/>
            <w:vAlign w:val="center"/>
          </w:tcPr>
          <w:p w14:paraId="7808A531" w14:textId="77777777" w:rsidR="00154EDB" w:rsidRPr="00FD0CDE" w:rsidRDefault="00154EDB" w:rsidP="00D95BEB">
            <w:pPr>
              <w:pStyle w:val="T2"/>
              <w:spacing w:after="0"/>
              <w:ind w:left="0" w:right="0"/>
              <w:jc w:val="left"/>
              <w:rPr>
                <w:b w:val="0"/>
                <w:sz w:val="18"/>
                <w:szCs w:val="18"/>
                <w:lang w:eastAsia="ko-KR"/>
              </w:rPr>
            </w:pPr>
          </w:p>
        </w:tc>
        <w:tc>
          <w:tcPr>
            <w:tcW w:w="2358" w:type="dxa"/>
            <w:vAlign w:val="center"/>
          </w:tcPr>
          <w:p w14:paraId="7EB638BD" w14:textId="77777777" w:rsidR="00154EDB" w:rsidRPr="00FD0CDE" w:rsidRDefault="00154EDB" w:rsidP="00D95BEB">
            <w:pPr>
              <w:pStyle w:val="T2"/>
              <w:spacing w:after="0"/>
              <w:ind w:left="0" w:right="0"/>
              <w:jc w:val="left"/>
            </w:pPr>
          </w:p>
        </w:tc>
      </w:tr>
      <w:tr w:rsidR="00ED1439" w:rsidRPr="00FD0CDE" w14:paraId="366C226B" w14:textId="77777777" w:rsidTr="00937A90">
        <w:trPr>
          <w:trHeight w:val="359"/>
          <w:jc w:val="center"/>
        </w:trPr>
        <w:tc>
          <w:tcPr>
            <w:tcW w:w="1548" w:type="dxa"/>
            <w:vAlign w:val="center"/>
          </w:tcPr>
          <w:p w14:paraId="62FE45EA" w14:textId="33AAEAD4" w:rsidR="00ED1439" w:rsidRPr="00FD0CDE" w:rsidRDefault="00ED1439" w:rsidP="00D95BEB">
            <w:pPr>
              <w:pStyle w:val="T2"/>
              <w:spacing w:after="0"/>
              <w:ind w:left="0" w:right="0"/>
              <w:jc w:val="left"/>
              <w:rPr>
                <w:rFonts w:eastAsia="宋体"/>
                <w:b w:val="0"/>
                <w:sz w:val="18"/>
                <w:szCs w:val="18"/>
                <w:lang w:eastAsia="zh-CN"/>
              </w:rPr>
            </w:pPr>
            <w:r w:rsidRPr="00FD0CDE">
              <w:rPr>
                <w:rFonts w:eastAsia="宋体"/>
                <w:b w:val="0"/>
                <w:sz w:val="18"/>
                <w:szCs w:val="18"/>
                <w:lang w:eastAsia="zh-CN"/>
              </w:rPr>
              <w:t>Mengyao Ma</w:t>
            </w:r>
          </w:p>
        </w:tc>
        <w:tc>
          <w:tcPr>
            <w:tcW w:w="1440" w:type="dxa"/>
            <w:vAlign w:val="center"/>
          </w:tcPr>
          <w:p w14:paraId="4FCD0DD4" w14:textId="6D27419F" w:rsidR="00ED1439" w:rsidRPr="00FD0CDE" w:rsidRDefault="00ED1439" w:rsidP="00D95BEB">
            <w:pPr>
              <w:pStyle w:val="T2"/>
              <w:spacing w:after="0"/>
              <w:ind w:left="0" w:right="0"/>
              <w:jc w:val="left"/>
              <w:rPr>
                <w:b w:val="0"/>
                <w:sz w:val="18"/>
                <w:szCs w:val="18"/>
                <w:lang w:eastAsia="ko-KR"/>
              </w:rPr>
            </w:pPr>
            <w:r w:rsidRPr="00FD0CDE">
              <w:rPr>
                <w:b w:val="0"/>
                <w:sz w:val="18"/>
                <w:szCs w:val="18"/>
                <w:lang w:eastAsia="ko-KR"/>
              </w:rPr>
              <w:t>Huawei</w:t>
            </w:r>
          </w:p>
        </w:tc>
        <w:tc>
          <w:tcPr>
            <w:tcW w:w="2610" w:type="dxa"/>
            <w:vAlign w:val="center"/>
          </w:tcPr>
          <w:p w14:paraId="08986678" w14:textId="77777777" w:rsidR="00ED1439" w:rsidRPr="00FD0CDE" w:rsidRDefault="00ED1439" w:rsidP="00D95BEB">
            <w:pPr>
              <w:pStyle w:val="T2"/>
              <w:spacing w:after="0"/>
              <w:ind w:left="0" w:right="0"/>
              <w:jc w:val="left"/>
              <w:rPr>
                <w:b w:val="0"/>
                <w:sz w:val="18"/>
                <w:szCs w:val="18"/>
              </w:rPr>
            </w:pPr>
          </w:p>
        </w:tc>
        <w:tc>
          <w:tcPr>
            <w:tcW w:w="1620" w:type="dxa"/>
            <w:vAlign w:val="center"/>
          </w:tcPr>
          <w:p w14:paraId="599FC503" w14:textId="77777777" w:rsidR="00ED1439" w:rsidRPr="00FD0CDE" w:rsidRDefault="00ED1439" w:rsidP="00D95BEB">
            <w:pPr>
              <w:pStyle w:val="T2"/>
              <w:spacing w:after="0"/>
              <w:ind w:left="0" w:right="0"/>
              <w:jc w:val="left"/>
              <w:rPr>
                <w:b w:val="0"/>
                <w:sz w:val="18"/>
                <w:szCs w:val="18"/>
                <w:lang w:eastAsia="ko-KR"/>
              </w:rPr>
            </w:pPr>
          </w:p>
        </w:tc>
        <w:tc>
          <w:tcPr>
            <w:tcW w:w="2358" w:type="dxa"/>
            <w:vAlign w:val="center"/>
          </w:tcPr>
          <w:p w14:paraId="6155DF80" w14:textId="77777777" w:rsidR="00ED1439" w:rsidRPr="00FD0CDE" w:rsidRDefault="00ED1439" w:rsidP="00D95BEB">
            <w:pPr>
              <w:pStyle w:val="T2"/>
              <w:spacing w:after="0"/>
              <w:ind w:left="0" w:right="0"/>
              <w:jc w:val="left"/>
            </w:pPr>
          </w:p>
        </w:tc>
      </w:tr>
      <w:tr w:rsidR="00ED1439" w:rsidRPr="00FD0CDE" w14:paraId="67ED0AAF" w14:textId="77777777" w:rsidTr="00937A90">
        <w:trPr>
          <w:trHeight w:val="359"/>
          <w:jc w:val="center"/>
        </w:trPr>
        <w:tc>
          <w:tcPr>
            <w:tcW w:w="1548" w:type="dxa"/>
            <w:vAlign w:val="center"/>
          </w:tcPr>
          <w:p w14:paraId="0DE9E62F" w14:textId="4EF4428F" w:rsidR="00ED1439" w:rsidRPr="00FD0CDE" w:rsidRDefault="00ED1439" w:rsidP="00D95BEB">
            <w:pPr>
              <w:pStyle w:val="T2"/>
              <w:spacing w:after="0"/>
              <w:ind w:left="0" w:right="0"/>
              <w:jc w:val="left"/>
              <w:rPr>
                <w:rFonts w:eastAsia="宋体"/>
                <w:b w:val="0"/>
                <w:sz w:val="18"/>
                <w:szCs w:val="18"/>
                <w:lang w:eastAsia="zh-CN"/>
              </w:rPr>
            </w:pPr>
            <w:r w:rsidRPr="00FD0CDE">
              <w:rPr>
                <w:rFonts w:eastAsia="宋体"/>
                <w:b w:val="0"/>
                <w:sz w:val="18"/>
                <w:szCs w:val="18"/>
                <w:lang w:eastAsia="zh-CN"/>
              </w:rPr>
              <w:t>Hongjia Su</w:t>
            </w:r>
          </w:p>
        </w:tc>
        <w:tc>
          <w:tcPr>
            <w:tcW w:w="1440" w:type="dxa"/>
            <w:vAlign w:val="center"/>
          </w:tcPr>
          <w:p w14:paraId="6130497A" w14:textId="5C3D82B1" w:rsidR="00ED1439" w:rsidRPr="00FD0CDE" w:rsidRDefault="00ED1439" w:rsidP="00D95BEB">
            <w:pPr>
              <w:pStyle w:val="T2"/>
              <w:spacing w:after="0"/>
              <w:ind w:left="0" w:right="0"/>
              <w:jc w:val="left"/>
              <w:rPr>
                <w:b w:val="0"/>
                <w:sz w:val="18"/>
                <w:szCs w:val="18"/>
                <w:lang w:eastAsia="ko-KR"/>
              </w:rPr>
            </w:pPr>
            <w:r w:rsidRPr="00FD0CDE">
              <w:rPr>
                <w:b w:val="0"/>
                <w:sz w:val="18"/>
                <w:szCs w:val="18"/>
                <w:lang w:eastAsia="ko-KR"/>
              </w:rPr>
              <w:t>Huawei</w:t>
            </w:r>
          </w:p>
        </w:tc>
        <w:tc>
          <w:tcPr>
            <w:tcW w:w="2610" w:type="dxa"/>
            <w:vAlign w:val="center"/>
          </w:tcPr>
          <w:p w14:paraId="147FB433" w14:textId="77777777" w:rsidR="00ED1439" w:rsidRPr="00FD0CDE" w:rsidRDefault="00ED1439" w:rsidP="00D95BEB">
            <w:pPr>
              <w:pStyle w:val="T2"/>
              <w:spacing w:after="0"/>
              <w:ind w:left="0" w:right="0"/>
              <w:jc w:val="left"/>
              <w:rPr>
                <w:b w:val="0"/>
                <w:sz w:val="18"/>
                <w:szCs w:val="18"/>
              </w:rPr>
            </w:pPr>
          </w:p>
        </w:tc>
        <w:tc>
          <w:tcPr>
            <w:tcW w:w="1620" w:type="dxa"/>
            <w:vAlign w:val="center"/>
          </w:tcPr>
          <w:p w14:paraId="0230CB11" w14:textId="77777777" w:rsidR="00ED1439" w:rsidRPr="00FD0CDE" w:rsidRDefault="00ED1439" w:rsidP="00D95BEB">
            <w:pPr>
              <w:pStyle w:val="T2"/>
              <w:spacing w:after="0"/>
              <w:ind w:left="0" w:right="0"/>
              <w:jc w:val="left"/>
              <w:rPr>
                <w:b w:val="0"/>
                <w:sz w:val="18"/>
                <w:szCs w:val="18"/>
                <w:lang w:eastAsia="ko-KR"/>
              </w:rPr>
            </w:pPr>
          </w:p>
        </w:tc>
        <w:tc>
          <w:tcPr>
            <w:tcW w:w="2358" w:type="dxa"/>
            <w:vAlign w:val="center"/>
          </w:tcPr>
          <w:p w14:paraId="24EB0A0B" w14:textId="77777777" w:rsidR="00ED1439" w:rsidRPr="00FD0CDE" w:rsidRDefault="00ED1439" w:rsidP="00D95BEB">
            <w:pPr>
              <w:pStyle w:val="T2"/>
              <w:spacing w:after="0"/>
              <w:ind w:left="0" w:right="0"/>
              <w:jc w:val="left"/>
            </w:pPr>
          </w:p>
        </w:tc>
      </w:tr>
    </w:tbl>
    <w:p w14:paraId="1EC8791D" w14:textId="77777777" w:rsidR="00DE584F" w:rsidRPr="00FD0CDE" w:rsidRDefault="00DE584F">
      <w:pPr>
        <w:pStyle w:val="T1"/>
        <w:spacing w:after="120"/>
        <w:rPr>
          <w:sz w:val="22"/>
        </w:rPr>
      </w:pPr>
    </w:p>
    <w:p w14:paraId="3E442667" w14:textId="77777777" w:rsidR="003E4403" w:rsidRPr="00FD0CDE" w:rsidRDefault="003E4403" w:rsidP="003E4403">
      <w:pPr>
        <w:pStyle w:val="T1"/>
        <w:spacing w:after="120"/>
      </w:pPr>
      <w:r w:rsidRPr="00FD0CDE">
        <w:t>Abstract</w:t>
      </w:r>
    </w:p>
    <w:p w14:paraId="01914373" w14:textId="77777777" w:rsidR="00281CFD" w:rsidRPr="00FD0CDE" w:rsidRDefault="00281CFD" w:rsidP="007E41CB">
      <w:pPr>
        <w:jc w:val="both"/>
        <w:rPr>
          <w:lang w:eastAsia="ko-KR"/>
        </w:rPr>
      </w:pPr>
    </w:p>
    <w:p w14:paraId="5FBC99FA" w14:textId="74D78665" w:rsidR="003E4403" w:rsidRPr="00FD0CDE" w:rsidRDefault="003E4403" w:rsidP="007E41CB">
      <w:pPr>
        <w:jc w:val="both"/>
        <w:rPr>
          <w:lang w:eastAsia="ko-KR"/>
        </w:rPr>
      </w:pPr>
      <w:r w:rsidRPr="00FD0CDE">
        <w:rPr>
          <w:lang w:eastAsia="ko-KR"/>
        </w:rPr>
        <w:t xml:space="preserve">This submission proposes </w:t>
      </w:r>
      <w:r w:rsidR="009008D2" w:rsidRPr="00FD0CDE">
        <w:rPr>
          <w:lang w:eastAsia="ko-KR"/>
        </w:rPr>
        <w:t xml:space="preserve">draft text </w:t>
      </w:r>
      <w:r w:rsidR="00B32585" w:rsidRPr="00FD0CDE">
        <w:rPr>
          <w:lang w:eastAsia="ko-KR"/>
        </w:rPr>
        <w:t xml:space="preserve">for </w:t>
      </w:r>
      <w:r w:rsidR="005B67DE" w:rsidRPr="005B67DE">
        <w:rPr>
          <w:lang w:eastAsia="ko-KR"/>
        </w:rPr>
        <w:t>ML element for transmitting AP</w:t>
      </w:r>
    </w:p>
    <w:p w14:paraId="2752C01A" w14:textId="77777777" w:rsidR="009008D2" w:rsidRPr="00FD0CDE" w:rsidRDefault="009008D2" w:rsidP="007E41CB">
      <w:pPr>
        <w:jc w:val="both"/>
        <w:rPr>
          <w:lang w:eastAsia="ko-KR"/>
        </w:rPr>
      </w:pPr>
    </w:p>
    <w:p w14:paraId="1EBF6490" w14:textId="77777777" w:rsidR="009008D2" w:rsidRPr="00FD0CDE" w:rsidRDefault="009008D2" w:rsidP="009008D2">
      <w:pPr>
        <w:jc w:val="both"/>
      </w:pPr>
      <w:r w:rsidRPr="00FD0CDE">
        <w:t>Revisions:</w:t>
      </w:r>
    </w:p>
    <w:p w14:paraId="2F81B3C4" w14:textId="77777777" w:rsidR="009008D2" w:rsidRPr="00FD0CDE" w:rsidRDefault="009008D2" w:rsidP="009008D2">
      <w:pPr>
        <w:pStyle w:val="af"/>
        <w:numPr>
          <w:ilvl w:val="0"/>
          <w:numId w:val="1"/>
        </w:numPr>
        <w:ind w:leftChars="0"/>
        <w:jc w:val="both"/>
      </w:pPr>
      <w:r w:rsidRPr="00FD0CDE">
        <w:t>Rev 0: Initial version of the document.</w:t>
      </w:r>
    </w:p>
    <w:p w14:paraId="1B1625B8" w14:textId="77777777" w:rsidR="0048087F" w:rsidRPr="00FD0CDE" w:rsidRDefault="0048087F" w:rsidP="009008D2">
      <w:pPr>
        <w:pStyle w:val="af"/>
        <w:numPr>
          <w:ilvl w:val="0"/>
          <w:numId w:val="1"/>
        </w:numPr>
        <w:ind w:leftChars="0"/>
        <w:jc w:val="both"/>
      </w:pPr>
    </w:p>
    <w:p w14:paraId="2CA05A92" w14:textId="77777777" w:rsidR="009008D2" w:rsidRPr="00FD0CDE" w:rsidRDefault="009008D2" w:rsidP="007E41CB">
      <w:pPr>
        <w:jc w:val="both"/>
        <w:rPr>
          <w:lang w:eastAsia="ko-KR"/>
        </w:rPr>
      </w:pPr>
    </w:p>
    <w:p w14:paraId="564AA975" w14:textId="09CADDC5" w:rsidR="00766753" w:rsidRPr="00FD0CDE" w:rsidRDefault="00766753" w:rsidP="00F329CF">
      <w:pPr>
        <w:jc w:val="both"/>
      </w:pPr>
      <w:r w:rsidRPr="00FD0CDE">
        <w:rPr>
          <w:b/>
          <w:lang w:eastAsia="ko-KR"/>
        </w:rPr>
        <w:t xml:space="preserve">The texts are based on the following </w:t>
      </w:r>
      <w:r w:rsidR="005B67DE" w:rsidRPr="005B67DE">
        <w:rPr>
          <w:rFonts w:eastAsia="宋体"/>
          <w:b/>
          <w:lang w:eastAsia="zh-CN"/>
        </w:rPr>
        <w:t>passed</w:t>
      </w:r>
      <w:r w:rsidR="005B67DE">
        <w:rPr>
          <w:b/>
          <w:lang w:eastAsia="ko-KR"/>
        </w:rPr>
        <w:t xml:space="preserve"> </w:t>
      </w:r>
      <w:r w:rsidR="005B67DE">
        <w:t>SP</w:t>
      </w:r>
    </w:p>
    <w:p w14:paraId="71BC797B" w14:textId="77777777" w:rsidR="00766753" w:rsidRPr="00FD0CDE" w:rsidRDefault="00766753" w:rsidP="00F329CF">
      <w:pPr>
        <w:jc w:val="both"/>
      </w:pPr>
    </w:p>
    <w:p w14:paraId="0A2932EF" w14:textId="77777777" w:rsidR="005B67DE" w:rsidRPr="003C60DA" w:rsidRDefault="005B67DE" w:rsidP="005B67DE">
      <w:pPr>
        <w:jc w:val="both"/>
        <w:rPr>
          <w:highlight w:val="yellow"/>
          <w:lang w:val="en-US"/>
        </w:rPr>
      </w:pPr>
      <w:r w:rsidRPr="003C60DA">
        <w:rPr>
          <w:b/>
          <w:szCs w:val="22"/>
          <w:highlight w:val="yellow"/>
        </w:rPr>
        <w:t>Straw poll #386</w:t>
      </w:r>
    </w:p>
    <w:p w14:paraId="6993BA70" w14:textId="77777777" w:rsidR="005B67DE" w:rsidRPr="003C60DA" w:rsidRDefault="005B67DE" w:rsidP="005B67DE">
      <w:pPr>
        <w:jc w:val="both"/>
        <w:rPr>
          <w:highlight w:val="yellow"/>
          <w:lang w:val="en-US"/>
        </w:rPr>
      </w:pPr>
      <w:r w:rsidRPr="003C60DA">
        <w:rPr>
          <w:highlight w:val="yellow"/>
          <w:lang w:val="en-US"/>
        </w:rPr>
        <w:t xml:space="preserve">Do you agree to add Link ID and Change Sequence subfields for the transmitting AP in the common part of an ML element, and a control field indicating the presence or not of these fields in R1. </w:t>
      </w:r>
      <w:r w:rsidRPr="003C60DA">
        <w:rPr>
          <w:b/>
          <w:i/>
          <w:szCs w:val="22"/>
          <w:highlight w:val="yellow"/>
        </w:rPr>
        <w:t>[#SP386]</w:t>
      </w:r>
    </w:p>
    <w:p w14:paraId="63643CB1" w14:textId="77777777" w:rsidR="005B67DE" w:rsidRPr="003C60DA" w:rsidRDefault="005B67DE" w:rsidP="005B67DE">
      <w:pPr>
        <w:jc w:val="both"/>
        <w:rPr>
          <w:lang w:val="en-US"/>
        </w:rPr>
      </w:pPr>
      <w:r w:rsidRPr="003C60DA">
        <w:rPr>
          <w:highlight w:val="yellow"/>
        </w:rPr>
        <w:t>[</w:t>
      </w:r>
      <w:r w:rsidRPr="003C60DA">
        <w:rPr>
          <w:highlight w:val="yellow"/>
          <w:lang w:val="en-US"/>
        </w:rPr>
        <w:t xml:space="preserve">20/1124r3 (ML element design, Ming Gan, Huawei), SP#1, </w:t>
      </w:r>
      <w:r w:rsidRPr="003C60DA">
        <w:rPr>
          <w:highlight w:val="yellow"/>
        </w:rPr>
        <w:t>No objection]</w:t>
      </w:r>
    </w:p>
    <w:p w14:paraId="668D599E" w14:textId="77777777" w:rsidR="00766753" w:rsidRPr="00FD0CDE" w:rsidRDefault="00766753" w:rsidP="00F329CF">
      <w:pPr>
        <w:jc w:val="both"/>
      </w:pPr>
    </w:p>
    <w:p w14:paraId="57B3FF01" w14:textId="77777777" w:rsidR="00766753" w:rsidRPr="00FD0CDE" w:rsidRDefault="00766753" w:rsidP="00F329CF">
      <w:pPr>
        <w:jc w:val="both"/>
      </w:pPr>
    </w:p>
    <w:p w14:paraId="57166633" w14:textId="0953DFC7" w:rsidR="009008D2" w:rsidRPr="00FD0CDE" w:rsidRDefault="009008D2" w:rsidP="00F329CF">
      <w:pPr>
        <w:jc w:val="both"/>
      </w:pPr>
      <w:r w:rsidRPr="00FD0CDE">
        <w:br w:type="page"/>
      </w:r>
    </w:p>
    <w:p w14:paraId="55251823" w14:textId="5AA765F7" w:rsidR="00CE4BAA" w:rsidRPr="00FD0CDE" w:rsidRDefault="00CE4BAA" w:rsidP="00CE4BAA">
      <w:pPr>
        <w:rPr>
          <w:b/>
          <w:bCs/>
          <w:i/>
          <w:iCs/>
          <w:lang w:eastAsia="ko-KR"/>
        </w:rPr>
      </w:pPr>
      <w:r w:rsidRPr="00FD0CDE">
        <w:rPr>
          <w:b/>
          <w:bCs/>
          <w:i/>
          <w:iCs/>
          <w:lang w:eastAsia="ko-KR"/>
        </w:rPr>
        <w:lastRenderedPageBreak/>
        <w:t>Editing instructions formatted like this are intended to be copied into the TG</w:t>
      </w:r>
      <w:r w:rsidR="00AF298F" w:rsidRPr="00FD0CDE">
        <w:rPr>
          <w:b/>
          <w:bCs/>
          <w:i/>
          <w:iCs/>
          <w:lang w:eastAsia="ko-KR"/>
        </w:rPr>
        <w:t>b</w:t>
      </w:r>
      <w:r w:rsidR="00ED6046" w:rsidRPr="00FD0CDE">
        <w:rPr>
          <w:b/>
          <w:bCs/>
          <w:i/>
          <w:iCs/>
          <w:lang w:eastAsia="ko-KR"/>
        </w:rPr>
        <w:t>e</w:t>
      </w:r>
      <w:r w:rsidR="00B205C7" w:rsidRPr="00FD0CDE">
        <w:rPr>
          <w:b/>
          <w:bCs/>
          <w:i/>
          <w:iCs/>
          <w:lang w:eastAsia="ko-KR"/>
        </w:rPr>
        <w:t xml:space="preserve"> </w:t>
      </w:r>
      <w:r w:rsidRPr="00FD0CDE">
        <w:rPr>
          <w:b/>
          <w:bCs/>
          <w:i/>
          <w:iCs/>
          <w:lang w:eastAsia="ko-KR"/>
        </w:rPr>
        <w:t>Draft (i.e. they are instructions to the 802.11 editor on how to merge the text with the baseline documents).</w:t>
      </w:r>
    </w:p>
    <w:p w14:paraId="0B1BDA86" w14:textId="77777777" w:rsidR="00CE4BAA" w:rsidRPr="00FD0CDE" w:rsidRDefault="00CE4BAA" w:rsidP="00CE4BAA">
      <w:pPr>
        <w:rPr>
          <w:lang w:eastAsia="ko-KR"/>
        </w:rPr>
      </w:pPr>
    </w:p>
    <w:p w14:paraId="11FE1787" w14:textId="1E209857" w:rsidR="009008D2" w:rsidRPr="00FD0CDE" w:rsidRDefault="00CE4BAA" w:rsidP="004378DC">
      <w:pPr>
        <w:rPr>
          <w:rStyle w:val="SC7204809"/>
          <w:sz w:val="20"/>
          <w:szCs w:val="20"/>
        </w:rPr>
      </w:pPr>
      <w:r w:rsidRPr="00FD0CDE">
        <w:rPr>
          <w:b/>
          <w:bCs/>
          <w:i/>
          <w:iCs/>
          <w:lang w:eastAsia="ko-KR"/>
        </w:rPr>
        <w:t>TG</w:t>
      </w:r>
      <w:r w:rsidR="00AF298F" w:rsidRPr="00FD0CDE">
        <w:rPr>
          <w:b/>
          <w:bCs/>
          <w:i/>
          <w:iCs/>
          <w:lang w:eastAsia="ko-KR"/>
        </w:rPr>
        <w:t>b</w:t>
      </w:r>
      <w:r w:rsidR="00ED6046" w:rsidRPr="00FD0CDE">
        <w:rPr>
          <w:b/>
          <w:bCs/>
          <w:i/>
          <w:iCs/>
          <w:lang w:eastAsia="ko-KR"/>
        </w:rPr>
        <w:t>e</w:t>
      </w:r>
      <w:r w:rsidRPr="00FD0CDE">
        <w:rPr>
          <w:b/>
          <w:bCs/>
          <w:i/>
          <w:iCs/>
          <w:lang w:eastAsia="ko-KR"/>
        </w:rPr>
        <w:t xml:space="preserve"> Editor: Editing instructions preceded by “TG</w:t>
      </w:r>
      <w:r w:rsidR="00AF298F" w:rsidRPr="00FD0CDE">
        <w:rPr>
          <w:b/>
          <w:bCs/>
          <w:i/>
          <w:iCs/>
          <w:lang w:eastAsia="ko-KR"/>
        </w:rPr>
        <w:t>b</w:t>
      </w:r>
      <w:r w:rsidR="00ED6046" w:rsidRPr="00FD0CDE">
        <w:rPr>
          <w:b/>
          <w:bCs/>
          <w:i/>
          <w:iCs/>
          <w:lang w:eastAsia="ko-KR"/>
        </w:rPr>
        <w:t>e</w:t>
      </w:r>
      <w:r w:rsidRPr="00FD0CDE">
        <w:rPr>
          <w:b/>
          <w:bCs/>
          <w:i/>
          <w:iCs/>
          <w:lang w:eastAsia="ko-KR"/>
        </w:rPr>
        <w:t xml:space="preserve"> Editor” are instructions to the TG</w:t>
      </w:r>
      <w:r w:rsidR="00AF298F" w:rsidRPr="00FD0CDE">
        <w:rPr>
          <w:b/>
          <w:bCs/>
          <w:i/>
          <w:iCs/>
          <w:lang w:eastAsia="ko-KR"/>
        </w:rPr>
        <w:t>b</w:t>
      </w:r>
      <w:r w:rsidR="00ED6046" w:rsidRPr="00FD0CDE">
        <w:rPr>
          <w:b/>
          <w:bCs/>
          <w:i/>
          <w:iCs/>
          <w:lang w:eastAsia="ko-KR"/>
        </w:rPr>
        <w:t>e</w:t>
      </w:r>
      <w:r w:rsidRPr="00FD0CDE">
        <w:rPr>
          <w:b/>
          <w:bCs/>
          <w:i/>
          <w:iCs/>
          <w:lang w:eastAsia="ko-KR"/>
        </w:rPr>
        <w:t xml:space="preserve"> editor to modify existing material in the TG</w:t>
      </w:r>
      <w:r w:rsidR="00AF298F" w:rsidRPr="00FD0CDE">
        <w:rPr>
          <w:b/>
          <w:bCs/>
          <w:i/>
          <w:iCs/>
          <w:lang w:eastAsia="ko-KR"/>
        </w:rPr>
        <w:t>b</w:t>
      </w:r>
      <w:r w:rsidR="00ED6046" w:rsidRPr="00FD0CDE">
        <w:rPr>
          <w:b/>
          <w:bCs/>
          <w:i/>
          <w:iCs/>
          <w:lang w:eastAsia="ko-KR"/>
        </w:rPr>
        <w:t>e</w:t>
      </w:r>
      <w:r w:rsidRPr="00FD0CDE">
        <w:rPr>
          <w:b/>
          <w:bCs/>
          <w:i/>
          <w:iCs/>
          <w:lang w:eastAsia="ko-KR"/>
        </w:rPr>
        <w:t xml:space="preserve"> draft.  As a result of adopting the changes, the TG</w:t>
      </w:r>
      <w:r w:rsidR="00AF298F" w:rsidRPr="00FD0CDE">
        <w:rPr>
          <w:b/>
          <w:bCs/>
          <w:i/>
          <w:iCs/>
          <w:lang w:eastAsia="ko-KR"/>
        </w:rPr>
        <w:t>b</w:t>
      </w:r>
      <w:r w:rsidR="00ED6046" w:rsidRPr="00FD0CDE">
        <w:rPr>
          <w:b/>
          <w:bCs/>
          <w:i/>
          <w:iCs/>
          <w:lang w:eastAsia="ko-KR"/>
        </w:rPr>
        <w:t>e</w:t>
      </w:r>
      <w:r w:rsidRPr="00FD0CDE">
        <w:rPr>
          <w:b/>
          <w:bCs/>
          <w:i/>
          <w:iCs/>
          <w:lang w:eastAsia="ko-KR"/>
        </w:rPr>
        <w:t xml:space="preserve"> editor will execute the instructions rather than copy them to the TG</w:t>
      </w:r>
      <w:r w:rsidR="00AF298F" w:rsidRPr="00FD0CDE">
        <w:rPr>
          <w:b/>
          <w:bCs/>
          <w:i/>
          <w:iCs/>
          <w:lang w:eastAsia="ko-KR"/>
        </w:rPr>
        <w:t>b</w:t>
      </w:r>
      <w:r w:rsidR="00ED6046" w:rsidRPr="00FD0CDE">
        <w:rPr>
          <w:b/>
          <w:bCs/>
          <w:i/>
          <w:iCs/>
          <w:lang w:eastAsia="ko-KR"/>
        </w:rPr>
        <w:t>e</w:t>
      </w:r>
      <w:r w:rsidRPr="00FD0CDE">
        <w:rPr>
          <w:b/>
          <w:bCs/>
          <w:i/>
          <w:iCs/>
          <w:lang w:eastAsia="ko-KR"/>
        </w:rPr>
        <w:t xml:space="preserve"> Draft.</w:t>
      </w:r>
    </w:p>
    <w:p w14:paraId="493DAF91" w14:textId="77777777" w:rsidR="00D76B21" w:rsidRDefault="00D76B21" w:rsidP="00024800">
      <w:pPr>
        <w:pStyle w:val="SP7147688"/>
        <w:spacing w:before="360" w:after="240"/>
        <w:jc w:val="both"/>
        <w:rPr>
          <w:rFonts w:ascii="Times New Roman" w:eastAsia="Times New Roman" w:hAnsi="Times New Roman" w:cs="Times New Roman"/>
          <w:b/>
          <w:i/>
          <w:color w:val="000000"/>
          <w:sz w:val="20"/>
          <w:highlight w:val="yellow"/>
        </w:rPr>
      </w:pPr>
    </w:p>
    <w:p w14:paraId="7AD388AD" w14:textId="77777777" w:rsidR="00A73026" w:rsidRPr="00700A3E" w:rsidRDefault="00A73026" w:rsidP="00A73026">
      <w:pPr>
        <w:pStyle w:val="H2"/>
        <w:rPr>
          <w:w w:val="100"/>
        </w:rPr>
      </w:pPr>
      <w:r>
        <w:rPr>
          <w:w w:val="100"/>
        </w:rPr>
        <w:t>9.4.2 Elements</w:t>
      </w:r>
    </w:p>
    <w:p w14:paraId="160A28E7" w14:textId="2E24E9EF" w:rsidR="00D76B21" w:rsidRDefault="00D76B21" w:rsidP="00D76B21">
      <w:pPr>
        <w:pStyle w:val="SP7147688"/>
        <w:spacing w:before="360" w:after="240"/>
        <w:jc w:val="both"/>
      </w:pPr>
      <w:bookmarkStart w:id="1" w:name="_Hlk55628029"/>
      <w:r w:rsidRPr="00FD0CDE">
        <w:rPr>
          <w:rFonts w:ascii="Times New Roman" w:eastAsia="Times New Roman" w:hAnsi="Times New Roman" w:cs="Times New Roman"/>
          <w:b/>
          <w:i/>
          <w:color w:val="000000"/>
          <w:sz w:val="20"/>
          <w:highlight w:val="yellow"/>
        </w:rPr>
        <w:t xml:space="preserve">TGbe Editor: please </w:t>
      </w:r>
      <w:r>
        <w:rPr>
          <w:rFonts w:ascii="Times New Roman" w:eastAsia="Times New Roman" w:hAnsi="Times New Roman" w:cs="Times New Roman"/>
          <w:b/>
          <w:i/>
          <w:color w:val="000000"/>
          <w:sz w:val="20"/>
          <w:highlight w:val="yellow"/>
        </w:rPr>
        <w:t>modify</w:t>
      </w:r>
      <w:r w:rsidRPr="00FD0CDE">
        <w:rPr>
          <w:rFonts w:ascii="Times New Roman" w:eastAsia="Times New Roman" w:hAnsi="Times New Roman" w:cs="Times New Roman"/>
          <w:b/>
          <w:i/>
          <w:color w:val="000000"/>
          <w:sz w:val="20"/>
          <w:highlight w:val="yellow"/>
        </w:rPr>
        <w:t xml:space="preserve"> Clause </w:t>
      </w:r>
      <w:r>
        <w:rPr>
          <w:rFonts w:ascii="Times New Roman" w:eastAsia="Times New Roman" w:hAnsi="Times New Roman" w:cs="Times New Roman"/>
          <w:b/>
          <w:i/>
          <w:color w:val="000000"/>
          <w:sz w:val="20"/>
          <w:highlight w:val="yellow"/>
        </w:rPr>
        <w:t>9.4.2.247b</w:t>
      </w:r>
      <w:r w:rsidRPr="00FD0CDE">
        <w:rPr>
          <w:rFonts w:ascii="Times New Roman" w:eastAsia="Times New Roman" w:hAnsi="Times New Roman" w:cs="Times New Roman"/>
          <w:b/>
          <w:i/>
          <w:color w:val="000000"/>
          <w:sz w:val="20"/>
          <w:highlight w:val="yellow"/>
        </w:rPr>
        <w:t xml:space="preserve"> as follows:</w:t>
      </w:r>
    </w:p>
    <w:p w14:paraId="202F410C" w14:textId="38C71A03" w:rsidR="00A73026" w:rsidRPr="00D303F3" w:rsidRDefault="00A73026" w:rsidP="00D76B21">
      <w:pPr>
        <w:pStyle w:val="H2"/>
        <w:rPr>
          <w:lang w:eastAsia="zh-CN"/>
        </w:rPr>
      </w:pPr>
      <w:r w:rsidRPr="00D76B21">
        <w:rPr>
          <w:w w:val="100"/>
        </w:rPr>
        <w:t>9.4.2.247b</w:t>
      </w:r>
      <w:r w:rsidRPr="00D76B21">
        <w:rPr>
          <w:w w:val="100"/>
        </w:rPr>
        <w:tab/>
        <w:t xml:space="preserve">Multi-Link element </w:t>
      </w:r>
    </w:p>
    <w:bookmarkEnd w:id="1"/>
    <w:p w14:paraId="3F0B7C46" w14:textId="77777777" w:rsidR="00A73026" w:rsidRDefault="00A73026" w:rsidP="00A7302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b/>
          <w:bCs/>
          <w:color w:val="000000"/>
          <w:szCs w:val="22"/>
          <w:lang w:val="en-US"/>
        </w:rPr>
      </w:pPr>
      <w:r w:rsidRPr="002F3B57">
        <w:rPr>
          <w:rFonts w:ascii="Arial" w:hAnsi="Arial" w:cs="Arial"/>
          <w:b/>
          <w:bCs/>
          <w:color w:val="000000"/>
          <w:szCs w:val="22"/>
          <w:lang w:val="en-US"/>
        </w:rPr>
        <w:t>9.4.2.247b</w:t>
      </w:r>
      <w:r>
        <w:rPr>
          <w:rFonts w:ascii="Arial" w:hAnsi="Arial" w:cs="Arial"/>
          <w:b/>
          <w:bCs/>
          <w:color w:val="000000"/>
          <w:szCs w:val="22"/>
          <w:lang w:val="en-US"/>
        </w:rPr>
        <w:t>.1</w:t>
      </w:r>
      <w:r w:rsidRPr="002F3B57">
        <w:rPr>
          <w:rFonts w:ascii="Arial" w:hAnsi="Arial" w:cs="Arial"/>
          <w:b/>
          <w:bCs/>
          <w:color w:val="000000"/>
          <w:szCs w:val="22"/>
          <w:lang w:val="en-US"/>
        </w:rPr>
        <w:tab/>
      </w:r>
      <w:r>
        <w:rPr>
          <w:rFonts w:ascii="Arial" w:hAnsi="Arial" w:cs="Arial"/>
          <w:b/>
          <w:bCs/>
          <w:color w:val="000000"/>
          <w:szCs w:val="22"/>
          <w:lang w:val="en-US"/>
        </w:rPr>
        <w:t>General</w:t>
      </w:r>
    </w:p>
    <w:p w14:paraId="36AB66B7" w14:textId="5877308A" w:rsidR="00A73026" w:rsidRDefault="00A73026" w:rsidP="00A73026">
      <w:pPr>
        <w:pStyle w:val="T"/>
        <w:rPr>
          <w:w w:val="100"/>
        </w:rPr>
      </w:pPr>
      <w:r>
        <w:rPr>
          <w:w w:val="100"/>
        </w:rPr>
        <w:t xml:space="preserve">The format of the Multi-Link element is defined in </w:t>
      </w:r>
      <w:r>
        <w:rPr>
          <w:w w:val="100"/>
        </w:rPr>
        <w:fldChar w:fldCharType="begin"/>
      </w:r>
      <w:r>
        <w:rPr>
          <w:w w:val="100"/>
        </w:rPr>
        <w:instrText xml:space="preserve"> REF  RTF36393930363a204669675469 \h</w:instrText>
      </w:r>
      <w:r>
        <w:rPr>
          <w:w w:val="100"/>
        </w:rPr>
      </w:r>
      <w:r>
        <w:rPr>
          <w:w w:val="100"/>
        </w:rPr>
        <w:fldChar w:fldCharType="separate"/>
      </w:r>
      <w:r>
        <w:rPr>
          <w:w w:val="100"/>
        </w:rPr>
        <w:t>Figure 9-788</w:t>
      </w:r>
      <w:r w:rsidR="003D58EC">
        <w:rPr>
          <w:w w:val="100"/>
        </w:rPr>
        <w:t>ef</w:t>
      </w:r>
      <w:r>
        <w:rPr>
          <w:w w:val="100"/>
        </w:rPr>
        <w:t xml:space="preserve"> (Multi-Link element format)</w:t>
      </w:r>
      <w:r>
        <w:rPr>
          <w:w w:val="100"/>
        </w:rPr>
        <w:fldChar w:fldCharType="end"/>
      </w:r>
      <w:r>
        <w:rPr>
          <w:w w:val="100"/>
        </w:rPr>
        <w:t>. The frames carrying this element and usage of this element are described in 35.3.2 (Container for multi-link information).</w:t>
      </w:r>
    </w:p>
    <w:p w14:paraId="689059C9" w14:textId="77777777" w:rsidR="00A73026" w:rsidRDefault="00A73026" w:rsidP="00A73026">
      <w:pPr>
        <w:pStyle w:val="T"/>
        <w:rPr>
          <w:w w:val="100"/>
        </w:rPr>
      </w:pPr>
    </w:p>
    <w:p w14:paraId="04D17606" w14:textId="77777777" w:rsidR="00A73026" w:rsidRDefault="00A73026" w:rsidP="00A73026">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60"/>
        <w:gridCol w:w="1000"/>
        <w:gridCol w:w="1000"/>
        <w:gridCol w:w="1200"/>
        <w:gridCol w:w="1000"/>
        <w:gridCol w:w="1000"/>
        <w:gridCol w:w="1400"/>
        <w:gridCol w:w="1000"/>
      </w:tblGrid>
      <w:tr w:rsidR="00A73026" w14:paraId="5BAAD670" w14:textId="77777777" w:rsidTr="003704C5">
        <w:trPr>
          <w:gridAfter w:val="1"/>
          <w:wAfter w:w="1000" w:type="dxa"/>
          <w:trHeight w:val="560"/>
          <w:jc w:val="center"/>
        </w:trPr>
        <w:tc>
          <w:tcPr>
            <w:tcW w:w="760" w:type="dxa"/>
            <w:tcBorders>
              <w:top w:val="nil"/>
              <w:left w:val="nil"/>
              <w:bottom w:val="nil"/>
              <w:right w:val="single" w:sz="2" w:space="0" w:color="000000"/>
            </w:tcBorders>
            <w:tcMar>
              <w:top w:w="160" w:type="dxa"/>
              <w:left w:w="120" w:type="dxa"/>
              <w:bottom w:w="100" w:type="dxa"/>
              <w:right w:w="120" w:type="dxa"/>
            </w:tcMar>
            <w:vAlign w:val="center"/>
          </w:tcPr>
          <w:p w14:paraId="72A97D46" w14:textId="77777777" w:rsidR="00A73026" w:rsidRDefault="00A73026" w:rsidP="003704C5">
            <w:pPr>
              <w:pStyle w:val="figuretext"/>
            </w:pPr>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B37D000" w14:textId="77777777" w:rsidR="00A73026" w:rsidRDefault="00A73026" w:rsidP="003704C5">
            <w:pPr>
              <w:pStyle w:val="figuretext"/>
            </w:pPr>
            <w:r>
              <w:rPr>
                <w:w w:val="100"/>
              </w:rPr>
              <w:t>Element ID</w:t>
            </w:r>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57338DA7" w14:textId="77777777" w:rsidR="00A73026" w:rsidRDefault="00A73026" w:rsidP="003704C5">
            <w:pPr>
              <w:pStyle w:val="figuretext"/>
            </w:pPr>
            <w:r>
              <w:rPr>
                <w:w w:val="100"/>
              </w:rPr>
              <w:t>Length</w:t>
            </w:r>
          </w:p>
        </w:tc>
        <w:tc>
          <w:tcPr>
            <w:tcW w:w="12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FCE3108" w14:textId="77777777" w:rsidR="00A73026" w:rsidRDefault="00A73026" w:rsidP="003704C5">
            <w:pPr>
              <w:pStyle w:val="figuretext"/>
            </w:pPr>
            <w:r>
              <w:rPr>
                <w:w w:val="100"/>
              </w:rPr>
              <w:t>Element ID Extension</w:t>
            </w:r>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543BF94A" w14:textId="77777777" w:rsidR="00A73026" w:rsidRDefault="00A73026" w:rsidP="003704C5">
            <w:pPr>
              <w:pStyle w:val="figuretext"/>
            </w:pPr>
            <w:r>
              <w:rPr>
                <w:w w:val="100"/>
              </w:rPr>
              <w:t>Multi-Link Control</w:t>
            </w:r>
          </w:p>
        </w:tc>
        <w:tc>
          <w:tcPr>
            <w:tcW w:w="10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BD76F9D" w14:textId="77777777" w:rsidR="00A73026" w:rsidRDefault="00A73026" w:rsidP="003704C5">
            <w:pPr>
              <w:pStyle w:val="figuretext"/>
              <w:rPr>
                <w:w w:val="100"/>
              </w:rPr>
            </w:pPr>
          </w:p>
          <w:p w14:paraId="32E1AACF" w14:textId="77777777" w:rsidR="00A73026" w:rsidRDefault="00A73026" w:rsidP="003704C5">
            <w:pPr>
              <w:pStyle w:val="figuretext"/>
            </w:pPr>
            <w:r>
              <w:rPr>
                <w:w w:val="100"/>
              </w:rPr>
              <w:t>Common Info</w:t>
            </w:r>
          </w:p>
        </w:tc>
        <w:tc>
          <w:tcPr>
            <w:tcW w:w="14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166299B3" w14:textId="77777777" w:rsidR="00A73026" w:rsidRDefault="00A73026" w:rsidP="003704C5">
            <w:pPr>
              <w:pStyle w:val="figuretext"/>
              <w:rPr>
                <w:w w:val="100"/>
              </w:rPr>
            </w:pPr>
          </w:p>
          <w:p w14:paraId="5FAF1AFA" w14:textId="77777777" w:rsidR="00A73026" w:rsidRDefault="00A73026" w:rsidP="003704C5">
            <w:pPr>
              <w:pStyle w:val="figuretext"/>
            </w:pPr>
            <w:r>
              <w:rPr>
                <w:w w:val="100"/>
              </w:rPr>
              <w:t>Link Info</w:t>
            </w:r>
          </w:p>
        </w:tc>
      </w:tr>
      <w:tr w:rsidR="00A73026" w14:paraId="6FAE0DA5" w14:textId="77777777" w:rsidTr="003704C5">
        <w:trPr>
          <w:gridAfter w:val="1"/>
          <w:wAfter w:w="1000" w:type="dxa"/>
          <w:trHeight w:val="400"/>
          <w:jc w:val="center"/>
        </w:trPr>
        <w:tc>
          <w:tcPr>
            <w:tcW w:w="760" w:type="dxa"/>
            <w:tcBorders>
              <w:top w:val="nil"/>
              <w:left w:val="nil"/>
              <w:bottom w:val="nil"/>
              <w:right w:val="nil"/>
            </w:tcBorders>
            <w:tcMar>
              <w:top w:w="160" w:type="dxa"/>
              <w:left w:w="120" w:type="dxa"/>
              <w:bottom w:w="100" w:type="dxa"/>
              <w:right w:w="120" w:type="dxa"/>
            </w:tcMar>
            <w:vAlign w:val="center"/>
          </w:tcPr>
          <w:p w14:paraId="43F17CED" w14:textId="77777777" w:rsidR="00A73026" w:rsidRDefault="00A73026" w:rsidP="003704C5">
            <w:pPr>
              <w:pStyle w:val="figuretext"/>
            </w:pPr>
            <w:r>
              <w:rPr>
                <w:w w:val="100"/>
              </w:rPr>
              <w:t>Octets:</w:t>
            </w:r>
          </w:p>
        </w:tc>
        <w:tc>
          <w:tcPr>
            <w:tcW w:w="1000" w:type="dxa"/>
            <w:tcBorders>
              <w:top w:val="nil"/>
              <w:left w:val="nil"/>
              <w:bottom w:val="nil"/>
              <w:right w:val="nil"/>
            </w:tcBorders>
            <w:tcMar>
              <w:top w:w="160" w:type="dxa"/>
              <w:left w:w="120" w:type="dxa"/>
              <w:bottom w:w="100" w:type="dxa"/>
              <w:right w:w="120" w:type="dxa"/>
            </w:tcMar>
            <w:vAlign w:val="center"/>
          </w:tcPr>
          <w:p w14:paraId="22525BB4" w14:textId="77777777" w:rsidR="00A73026" w:rsidRDefault="00A73026" w:rsidP="003704C5">
            <w:pPr>
              <w:pStyle w:val="figuretext"/>
            </w:pPr>
            <w:r>
              <w:rPr>
                <w:w w:val="100"/>
              </w:rPr>
              <w:t>1</w:t>
            </w:r>
          </w:p>
        </w:tc>
        <w:tc>
          <w:tcPr>
            <w:tcW w:w="1000" w:type="dxa"/>
            <w:tcBorders>
              <w:top w:val="nil"/>
              <w:left w:val="nil"/>
              <w:bottom w:val="nil"/>
              <w:right w:val="nil"/>
            </w:tcBorders>
            <w:tcMar>
              <w:top w:w="160" w:type="dxa"/>
              <w:left w:w="120" w:type="dxa"/>
              <w:bottom w:w="100" w:type="dxa"/>
              <w:right w:w="120" w:type="dxa"/>
            </w:tcMar>
            <w:vAlign w:val="center"/>
          </w:tcPr>
          <w:p w14:paraId="4C94C66E" w14:textId="77777777" w:rsidR="00A73026" w:rsidRDefault="00A73026" w:rsidP="003704C5">
            <w:pPr>
              <w:pStyle w:val="figuretext"/>
            </w:pPr>
            <w:r>
              <w:rPr>
                <w:w w:val="100"/>
              </w:rPr>
              <w:t>1</w:t>
            </w:r>
          </w:p>
        </w:tc>
        <w:tc>
          <w:tcPr>
            <w:tcW w:w="1200" w:type="dxa"/>
            <w:tcBorders>
              <w:top w:val="nil"/>
              <w:left w:val="nil"/>
              <w:bottom w:val="nil"/>
              <w:right w:val="nil"/>
            </w:tcBorders>
            <w:tcMar>
              <w:top w:w="160" w:type="dxa"/>
              <w:left w:w="120" w:type="dxa"/>
              <w:bottom w:w="100" w:type="dxa"/>
              <w:right w:w="120" w:type="dxa"/>
            </w:tcMar>
            <w:vAlign w:val="center"/>
          </w:tcPr>
          <w:p w14:paraId="028D5317" w14:textId="77777777" w:rsidR="00A73026" w:rsidRDefault="00A73026" w:rsidP="003704C5">
            <w:pPr>
              <w:pStyle w:val="figuretext"/>
            </w:pPr>
            <w:r>
              <w:rPr>
                <w:w w:val="100"/>
              </w:rPr>
              <w:t>1</w:t>
            </w:r>
          </w:p>
        </w:tc>
        <w:tc>
          <w:tcPr>
            <w:tcW w:w="1000" w:type="dxa"/>
            <w:tcBorders>
              <w:top w:val="nil"/>
              <w:left w:val="nil"/>
              <w:bottom w:val="nil"/>
              <w:right w:val="nil"/>
            </w:tcBorders>
            <w:tcMar>
              <w:top w:w="160" w:type="dxa"/>
              <w:left w:w="120" w:type="dxa"/>
              <w:bottom w:w="100" w:type="dxa"/>
              <w:right w:w="120" w:type="dxa"/>
            </w:tcMar>
            <w:vAlign w:val="center"/>
          </w:tcPr>
          <w:p w14:paraId="02B946C4" w14:textId="77777777" w:rsidR="00A73026" w:rsidRDefault="00A73026" w:rsidP="003704C5">
            <w:pPr>
              <w:pStyle w:val="figuretext"/>
            </w:pPr>
            <w:r>
              <w:rPr>
                <w:w w:val="100"/>
              </w:rPr>
              <w:t>2</w:t>
            </w:r>
          </w:p>
        </w:tc>
        <w:tc>
          <w:tcPr>
            <w:tcW w:w="1000" w:type="dxa"/>
            <w:tcBorders>
              <w:top w:val="nil"/>
              <w:left w:val="nil"/>
              <w:bottom w:val="nil"/>
              <w:right w:val="nil"/>
            </w:tcBorders>
            <w:tcMar>
              <w:top w:w="160" w:type="dxa"/>
              <w:left w:w="120" w:type="dxa"/>
              <w:bottom w:w="100" w:type="dxa"/>
              <w:right w:w="120" w:type="dxa"/>
            </w:tcMar>
            <w:vAlign w:val="center"/>
          </w:tcPr>
          <w:p w14:paraId="18DC8388" w14:textId="77777777" w:rsidR="00A73026" w:rsidRDefault="00A73026" w:rsidP="003704C5">
            <w:pPr>
              <w:pStyle w:val="figuretext"/>
            </w:pPr>
            <w:r>
              <w:rPr>
                <w:w w:val="100"/>
              </w:rPr>
              <w:t>variable</w:t>
            </w:r>
          </w:p>
        </w:tc>
        <w:tc>
          <w:tcPr>
            <w:tcW w:w="1400" w:type="dxa"/>
            <w:tcBorders>
              <w:top w:val="nil"/>
              <w:left w:val="nil"/>
              <w:bottom w:val="nil"/>
              <w:right w:val="nil"/>
            </w:tcBorders>
            <w:tcMar>
              <w:top w:w="160" w:type="dxa"/>
              <w:left w:w="120" w:type="dxa"/>
              <w:bottom w:w="100" w:type="dxa"/>
              <w:right w:w="120" w:type="dxa"/>
            </w:tcMar>
            <w:vAlign w:val="center"/>
          </w:tcPr>
          <w:p w14:paraId="5EAEB6F7" w14:textId="77777777" w:rsidR="00A73026" w:rsidRDefault="00A73026" w:rsidP="003704C5">
            <w:pPr>
              <w:pStyle w:val="figuretext"/>
            </w:pPr>
            <w:r>
              <w:rPr>
                <w:w w:val="100"/>
              </w:rPr>
              <w:t>variable</w:t>
            </w:r>
          </w:p>
        </w:tc>
      </w:tr>
      <w:tr w:rsidR="00A73026" w14:paraId="6FF26ECF" w14:textId="77777777" w:rsidTr="003704C5">
        <w:trPr>
          <w:jc w:val="center"/>
        </w:trPr>
        <w:tc>
          <w:tcPr>
            <w:tcW w:w="8360" w:type="dxa"/>
            <w:gridSpan w:val="8"/>
            <w:tcBorders>
              <w:top w:val="nil"/>
              <w:left w:val="nil"/>
              <w:bottom w:val="nil"/>
              <w:right w:val="nil"/>
            </w:tcBorders>
            <w:tcMar>
              <w:top w:w="120" w:type="dxa"/>
              <w:left w:w="120" w:type="dxa"/>
              <w:bottom w:w="60" w:type="dxa"/>
              <w:right w:w="120" w:type="dxa"/>
            </w:tcMar>
            <w:vAlign w:val="center"/>
          </w:tcPr>
          <w:p w14:paraId="034E5A7F" w14:textId="3B672EA9" w:rsidR="00A73026" w:rsidRDefault="003D58EC" w:rsidP="003D58EC">
            <w:pPr>
              <w:pStyle w:val="FigTitle"/>
            </w:pPr>
            <w:bookmarkStart w:id="2" w:name="RTF36393930363a204669675469"/>
            <w:r w:rsidRPr="003D58EC">
              <w:rPr>
                <w:w w:val="100"/>
              </w:rPr>
              <w:t>Figure 9-788e</w:t>
            </w:r>
            <w:r>
              <w:rPr>
                <w:w w:val="100"/>
              </w:rPr>
              <w:t>f</w:t>
            </w:r>
            <w:r w:rsidRPr="003D58EC">
              <w:rPr>
                <w:w w:val="100"/>
              </w:rPr>
              <w:t>—</w:t>
            </w:r>
            <w:r w:rsidR="00A73026">
              <w:rPr>
                <w:w w:val="100"/>
              </w:rPr>
              <w:t>Multi-Link element format</w:t>
            </w:r>
            <w:bookmarkEnd w:id="2"/>
          </w:p>
        </w:tc>
      </w:tr>
    </w:tbl>
    <w:p w14:paraId="4291EFA4" w14:textId="77777777" w:rsidR="00A73026" w:rsidRDefault="00A73026" w:rsidP="00A73026">
      <w:pPr>
        <w:pStyle w:val="T"/>
        <w:rPr>
          <w:w w:val="100"/>
        </w:rPr>
      </w:pPr>
    </w:p>
    <w:p w14:paraId="73A33B78" w14:textId="77777777" w:rsidR="00A73026" w:rsidRDefault="00A73026" w:rsidP="00A73026">
      <w:pPr>
        <w:pStyle w:val="T"/>
        <w:rPr>
          <w:w w:val="100"/>
        </w:rPr>
      </w:pPr>
      <w:r>
        <w:rPr>
          <w:w w:val="100"/>
        </w:rPr>
        <w:t xml:space="preserve">The Element ID, Length and Element ID Extension fields are defined in </w:t>
      </w:r>
      <w:r>
        <w:rPr>
          <w:w w:val="100"/>
        </w:rPr>
        <w:fldChar w:fldCharType="begin"/>
      </w:r>
      <w:r>
        <w:rPr>
          <w:w w:val="100"/>
        </w:rPr>
        <w:instrText xml:space="preserve"> REF  RTF31303535313a2048342c312e \h</w:instrText>
      </w:r>
      <w:r>
        <w:rPr>
          <w:w w:val="100"/>
        </w:rPr>
      </w:r>
      <w:r>
        <w:rPr>
          <w:w w:val="100"/>
        </w:rPr>
        <w:fldChar w:fldCharType="separate"/>
      </w:r>
      <w:r>
        <w:rPr>
          <w:w w:val="100"/>
        </w:rPr>
        <w:t>9.4.2.1 (General)</w:t>
      </w:r>
      <w:r>
        <w:rPr>
          <w:w w:val="100"/>
        </w:rPr>
        <w:fldChar w:fldCharType="end"/>
      </w:r>
      <w:r>
        <w:rPr>
          <w:w w:val="100"/>
        </w:rPr>
        <w:t>.</w:t>
      </w:r>
    </w:p>
    <w:p w14:paraId="582D6314" w14:textId="37D3AE7A" w:rsidR="00A73026" w:rsidRDefault="00A73026" w:rsidP="00A73026">
      <w:pPr>
        <w:pStyle w:val="T"/>
        <w:rPr>
          <w:w w:val="100"/>
        </w:rPr>
      </w:pPr>
      <w:r>
        <w:rPr>
          <w:w w:val="100"/>
        </w:rPr>
        <w:t xml:space="preserve">The format of the Multi-Link Control field is defined in </w:t>
      </w:r>
      <w:r>
        <w:rPr>
          <w:w w:val="100"/>
        </w:rPr>
        <w:fldChar w:fldCharType="begin"/>
      </w:r>
      <w:r>
        <w:rPr>
          <w:w w:val="100"/>
        </w:rPr>
        <w:instrText xml:space="preserve"> REF  RTF34383538393a204669675469 \h</w:instrText>
      </w:r>
      <w:r>
        <w:rPr>
          <w:w w:val="100"/>
        </w:rPr>
      </w:r>
      <w:r>
        <w:rPr>
          <w:w w:val="100"/>
        </w:rPr>
        <w:fldChar w:fldCharType="separate"/>
      </w:r>
      <w:r>
        <w:rPr>
          <w:w w:val="100"/>
        </w:rPr>
        <w:t>Figure 9-788</w:t>
      </w:r>
      <w:r w:rsidR="003D58EC">
        <w:rPr>
          <w:w w:val="100"/>
        </w:rPr>
        <w:t>eg</w:t>
      </w:r>
      <w:r>
        <w:rPr>
          <w:w w:val="100"/>
        </w:rPr>
        <w:t xml:space="preserve"> (Multi-Link Control field)</w:t>
      </w:r>
      <w:r>
        <w:rPr>
          <w:w w:val="100"/>
        </w:rPr>
        <w:fldChar w:fldCharType="end"/>
      </w:r>
      <w:r>
        <w:rPr>
          <w:w w:val="100"/>
        </w:rPr>
        <w:t>.</w:t>
      </w:r>
    </w:p>
    <w:p w14:paraId="6F627067" w14:textId="4CE74E1A" w:rsidR="00A73026" w:rsidRDefault="00A73026" w:rsidP="00A73026">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560"/>
        <w:gridCol w:w="940"/>
        <w:gridCol w:w="560"/>
        <w:gridCol w:w="1500"/>
        <w:gridCol w:w="1118"/>
        <w:gridCol w:w="1134"/>
        <w:gridCol w:w="1048"/>
      </w:tblGrid>
      <w:tr w:rsidR="00D76B21" w14:paraId="560B222F" w14:textId="2C660D4F" w:rsidTr="00D76B21">
        <w:trPr>
          <w:trHeight w:val="400"/>
          <w:jc w:val="center"/>
        </w:trPr>
        <w:tc>
          <w:tcPr>
            <w:tcW w:w="560" w:type="dxa"/>
            <w:tcBorders>
              <w:top w:val="nil"/>
              <w:left w:val="nil"/>
              <w:bottom w:val="nil"/>
              <w:right w:val="nil"/>
            </w:tcBorders>
            <w:tcMar>
              <w:top w:w="160" w:type="dxa"/>
              <w:left w:w="120" w:type="dxa"/>
              <w:bottom w:w="100" w:type="dxa"/>
              <w:right w:w="120" w:type="dxa"/>
            </w:tcMar>
            <w:vAlign w:val="center"/>
          </w:tcPr>
          <w:p w14:paraId="2E7F03E6" w14:textId="77777777" w:rsidR="00D76B21" w:rsidRDefault="00D76B21" w:rsidP="003704C5">
            <w:pPr>
              <w:pStyle w:val="figuretext"/>
            </w:pPr>
          </w:p>
        </w:tc>
        <w:tc>
          <w:tcPr>
            <w:tcW w:w="1500" w:type="dxa"/>
            <w:gridSpan w:val="2"/>
            <w:tcBorders>
              <w:top w:val="nil"/>
              <w:left w:val="nil"/>
              <w:bottom w:val="single" w:sz="10" w:space="0" w:color="000000"/>
              <w:right w:val="nil"/>
            </w:tcBorders>
            <w:vAlign w:val="center"/>
          </w:tcPr>
          <w:p w14:paraId="59C5585C" w14:textId="77777777" w:rsidR="00D76B21" w:rsidRPr="00D76B21" w:rsidRDefault="00D76B21" w:rsidP="00D76B21">
            <w:pPr>
              <w:pStyle w:val="figuretext"/>
              <w:tabs>
                <w:tab w:val="right" w:pos="1060"/>
              </w:tabs>
              <w:rPr>
                <w:color w:val="000000" w:themeColor="text1"/>
                <w:w w:val="100"/>
              </w:rPr>
            </w:pPr>
            <w:r w:rsidRPr="00D76B21">
              <w:rPr>
                <w:color w:val="000000" w:themeColor="text1"/>
                <w:w w:val="100"/>
              </w:rPr>
              <w:t>B0           TBD</w:t>
            </w:r>
          </w:p>
        </w:tc>
        <w:tc>
          <w:tcPr>
            <w:tcW w:w="1500" w:type="dxa"/>
            <w:tcBorders>
              <w:top w:val="nil"/>
              <w:left w:val="nil"/>
              <w:bottom w:val="single" w:sz="10" w:space="0" w:color="000000"/>
              <w:right w:val="nil"/>
            </w:tcBorders>
            <w:tcMar>
              <w:top w:w="160" w:type="dxa"/>
              <w:left w:w="120" w:type="dxa"/>
              <w:bottom w:w="100" w:type="dxa"/>
              <w:right w:w="120" w:type="dxa"/>
            </w:tcMar>
            <w:vAlign w:val="center"/>
          </w:tcPr>
          <w:p w14:paraId="02DB980B" w14:textId="77777777" w:rsidR="00D76B21" w:rsidRPr="00D76B21" w:rsidRDefault="00D76B21" w:rsidP="00D76B21">
            <w:pPr>
              <w:pStyle w:val="figuretext"/>
              <w:tabs>
                <w:tab w:val="right" w:pos="1060"/>
              </w:tabs>
              <w:rPr>
                <w:color w:val="000000" w:themeColor="text1"/>
              </w:rPr>
            </w:pPr>
            <w:r w:rsidRPr="00D76B21">
              <w:rPr>
                <w:color w:val="000000" w:themeColor="text1"/>
                <w:w w:val="100"/>
              </w:rPr>
              <w:t>TBD</w:t>
            </w:r>
          </w:p>
        </w:tc>
        <w:tc>
          <w:tcPr>
            <w:tcW w:w="1118" w:type="dxa"/>
            <w:tcBorders>
              <w:top w:val="nil"/>
              <w:left w:val="nil"/>
              <w:bottom w:val="single" w:sz="10" w:space="0" w:color="000000"/>
              <w:right w:val="nil"/>
            </w:tcBorders>
            <w:tcMar>
              <w:top w:w="160" w:type="dxa"/>
              <w:left w:w="120" w:type="dxa"/>
              <w:bottom w:w="100" w:type="dxa"/>
              <w:right w:w="120" w:type="dxa"/>
            </w:tcMar>
            <w:vAlign w:val="center"/>
          </w:tcPr>
          <w:p w14:paraId="3D649093" w14:textId="22EEFFF3" w:rsidR="00D76B21" w:rsidRPr="00D76B21" w:rsidRDefault="00D76B21" w:rsidP="00D76B21">
            <w:pPr>
              <w:pStyle w:val="figuretext"/>
              <w:tabs>
                <w:tab w:val="right" w:pos="1060"/>
              </w:tabs>
              <w:rPr>
                <w:rFonts w:eastAsia="宋体" w:hint="eastAsia"/>
                <w:color w:val="000000" w:themeColor="text1"/>
                <w:lang w:eastAsia="zh-CN"/>
              </w:rPr>
            </w:pPr>
            <w:ins w:id="3" w:author="作者">
              <w:r>
                <w:rPr>
                  <w:rFonts w:eastAsia="宋体" w:hint="eastAsia"/>
                  <w:color w:val="000000" w:themeColor="text1"/>
                  <w:lang w:eastAsia="zh-CN"/>
                </w:rPr>
                <w:t>T</w:t>
              </w:r>
              <w:r>
                <w:rPr>
                  <w:rFonts w:eastAsia="宋体"/>
                  <w:color w:val="000000" w:themeColor="text1"/>
                  <w:lang w:eastAsia="zh-CN"/>
                </w:rPr>
                <w:t>BD</w:t>
              </w:r>
            </w:ins>
          </w:p>
        </w:tc>
        <w:tc>
          <w:tcPr>
            <w:tcW w:w="1134" w:type="dxa"/>
            <w:tcBorders>
              <w:top w:val="nil"/>
              <w:left w:val="nil"/>
              <w:bottom w:val="single" w:sz="10" w:space="0" w:color="000000"/>
              <w:right w:val="nil"/>
            </w:tcBorders>
            <w:vAlign w:val="center"/>
          </w:tcPr>
          <w:p w14:paraId="1EF7D7BB" w14:textId="5910868C" w:rsidR="00D76B21" w:rsidRPr="00D76B21" w:rsidRDefault="00D76B21" w:rsidP="00D76B21">
            <w:pPr>
              <w:pStyle w:val="figuretext"/>
              <w:tabs>
                <w:tab w:val="right" w:pos="1060"/>
              </w:tabs>
              <w:rPr>
                <w:rFonts w:eastAsia="宋体" w:hint="eastAsia"/>
                <w:color w:val="000000" w:themeColor="text1"/>
                <w:w w:val="100"/>
                <w:lang w:eastAsia="zh-CN"/>
              </w:rPr>
            </w:pPr>
            <w:ins w:id="4" w:author="作者">
              <w:r>
                <w:rPr>
                  <w:rFonts w:eastAsia="宋体" w:hint="eastAsia"/>
                  <w:color w:val="000000" w:themeColor="text1"/>
                  <w:w w:val="100"/>
                  <w:lang w:eastAsia="zh-CN"/>
                </w:rPr>
                <w:t>T</w:t>
              </w:r>
              <w:r>
                <w:rPr>
                  <w:rFonts w:eastAsia="宋体"/>
                  <w:color w:val="000000" w:themeColor="text1"/>
                  <w:w w:val="100"/>
                  <w:lang w:eastAsia="zh-CN"/>
                </w:rPr>
                <w:t>BD</w:t>
              </w:r>
            </w:ins>
          </w:p>
        </w:tc>
        <w:tc>
          <w:tcPr>
            <w:tcW w:w="1048" w:type="dxa"/>
            <w:tcBorders>
              <w:top w:val="nil"/>
              <w:left w:val="nil"/>
              <w:bottom w:val="single" w:sz="10" w:space="0" w:color="000000"/>
              <w:right w:val="nil"/>
            </w:tcBorders>
            <w:vAlign w:val="center"/>
          </w:tcPr>
          <w:p w14:paraId="62196A49" w14:textId="67D1FBDD" w:rsidR="00D76B21" w:rsidRPr="00D76B21" w:rsidRDefault="00D76B21" w:rsidP="00D76B21">
            <w:pPr>
              <w:pStyle w:val="figuretext"/>
              <w:tabs>
                <w:tab w:val="right" w:pos="1060"/>
              </w:tabs>
              <w:rPr>
                <w:color w:val="000000" w:themeColor="text1"/>
                <w:w w:val="100"/>
              </w:rPr>
            </w:pPr>
            <w:r w:rsidRPr="00D76B21">
              <w:rPr>
                <w:color w:val="000000" w:themeColor="text1"/>
                <w:w w:val="100"/>
              </w:rPr>
              <w:t>TBD    B15</w:t>
            </w:r>
          </w:p>
        </w:tc>
      </w:tr>
      <w:tr w:rsidR="00D76B21" w14:paraId="0E9DD17E" w14:textId="040F6384" w:rsidTr="00D76B21">
        <w:trPr>
          <w:trHeight w:val="560"/>
          <w:jc w:val="center"/>
        </w:trPr>
        <w:tc>
          <w:tcPr>
            <w:tcW w:w="560" w:type="dxa"/>
            <w:tcBorders>
              <w:top w:val="nil"/>
              <w:left w:val="nil"/>
              <w:bottom w:val="nil"/>
              <w:right w:val="nil"/>
            </w:tcBorders>
            <w:tcMar>
              <w:top w:w="160" w:type="dxa"/>
              <w:left w:w="120" w:type="dxa"/>
              <w:bottom w:w="100" w:type="dxa"/>
              <w:right w:w="120" w:type="dxa"/>
            </w:tcMar>
            <w:vAlign w:val="center"/>
          </w:tcPr>
          <w:p w14:paraId="042B3A32" w14:textId="77777777" w:rsidR="00D76B21" w:rsidRDefault="00D76B21" w:rsidP="003704C5">
            <w:pPr>
              <w:pStyle w:val="figuretext"/>
            </w:pPr>
          </w:p>
        </w:tc>
        <w:tc>
          <w:tcPr>
            <w:tcW w:w="1500" w:type="dxa"/>
            <w:gridSpan w:val="2"/>
            <w:tcBorders>
              <w:top w:val="single" w:sz="10" w:space="0" w:color="000000"/>
              <w:left w:val="single" w:sz="10" w:space="0" w:color="000000"/>
              <w:bottom w:val="single" w:sz="10" w:space="0" w:color="000000"/>
              <w:right w:val="single" w:sz="10" w:space="0" w:color="000000"/>
            </w:tcBorders>
            <w:vAlign w:val="center"/>
          </w:tcPr>
          <w:p w14:paraId="096450D5" w14:textId="77777777" w:rsidR="00D76B21" w:rsidRPr="00D76B21" w:rsidRDefault="00D76B21" w:rsidP="003704C5">
            <w:pPr>
              <w:pStyle w:val="figuretext"/>
              <w:rPr>
                <w:color w:val="000000" w:themeColor="text1"/>
                <w:w w:val="100"/>
              </w:rPr>
            </w:pPr>
            <w:r w:rsidRPr="00D76B21">
              <w:rPr>
                <w:color w:val="000000" w:themeColor="text1"/>
                <w:w w:val="100"/>
              </w:rPr>
              <w:t>Type</w:t>
            </w:r>
          </w:p>
        </w:tc>
        <w:tc>
          <w:tcPr>
            <w:tcW w:w="15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87DA57D" w14:textId="77777777" w:rsidR="00D76B21" w:rsidRPr="00D76B21" w:rsidRDefault="00D76B21" w:rsidP="003704C5">
            <w:pPr>
              <w:pStyle w:val="figuretext"/>
              <w:rPr>
                <w:color w:val="000000" w:themeColor="text1"/>
              </w:rPr>
            </w:pPr>
            <w:r w:rsidRPr="00D76B21">
              <w:rPr>
                <w:color w:val="000000" w:themeColor="text1"/>
                <w:w w:val="100"/>
              </w:rPr>
              <w:t>MLD MAC Address Present</w:t>
            </w:r>
          </w:p>
        </w:tc>
        <w:tc>
          <w:tcPr>
            <w:tcW w:w="1118"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37428966" w14:textId="466EC153" w:rsidR="00D76B21" w:rsidRPr="00D76B21" w:rsidRDefault="00D76B21" w:rsidP="003704C5">
            <w:pPr>
              <w:pStyle w:val="figuretext"/>
              <w:rPr>
                <w:rFonts w:eastAsia="宋体" w:hint="eastAsia"/>
                <w:color w:val="000000" w:themeColor="text1"/>
                <w:lang w:eastAsia="zh-CN"/>
              </w:rPr>
            </w:pPr>
            <w:ins w:id="5" w:author="作者">
              <w:r>
                <w:rPr>
                  <w:rFonts w:eastAsia="宋体" w:hint="eastAsia"/>
                  <w:color w:val="000000" w:themeColor="text1"/>
                  <w:lang w:eastAsia="zh-CN"/>
                </w:rPr>
                <w:t>Transmitting</w:t>
              </w:r>
              <w:r>
                <w:rPr>
                  <w:rFonts w:eastAsia="宋体"/>
                  <w:color w:val="000000" w:themeColor="text1"/>
                  <w:lang w:eastAsia="zh-CN"/>
                </w:rPr>
                <w:t xml:space="preserve"> AP’s Link ID Present</w:t>
              </w:r>
            </w:ins>
          </w:p>
        </w:tc>
        <w:tc>
          <w:tcPr>
            <w:tcW w:w="1134" w:type="dxa"/>
            <w:tcBorders>
              <w:top w:val="single" w:sz="10" w:space="0" w:color="000000"/>
              <w:left w:val="single" w:sz="10" w:space="0" w:color="000000"/>
              <w:bottom w:val="single" w:sz="10" w:space="0" w:color="000000"/>
              <w:right w:val="single" w:sz="10" w:space="0" w:color="000000"/>
            </w:tcBorders>
          </w:tcPr>
          <w:p w14:paraId="3ABB8EC5" w14:textId="1B581B69" w:rsidR="00D76B21" w:rsidRPr="00D76B21" w:rsidRDefault="00D76B21" w:rsidP="00D76B21">
            <w:pPr>
              <w:pStyle w:val="figuretext"/>
              <w:rPr>
                <w:color w:val="000000" w:themeColor="text1"/>
                <w:w w:val="100"/>
              </w:rPr>
            </w:pPr>
            <w:ins w:id="6" w:author="作者">
              <w:r>
                <w:rPr>
                  <w:rFonts w:eastAsia="宋体" w:hint="eastAsia"/>
                  <w:color w:val="000000" w:themeColor="text1"/>
                  <w:lang w:eastAsia="zh-CN"/>
                </w:rPr>
                <w:t>Transmitting</w:t>
              </w:r>
              <w:r>
                <w:rPr>
                  <w:rFonts w:eastAsia="宋体"/>
                  <w:color w:val="000000" w:themeColor="text1"/>
                  <w:lang w:eastAsia="zh-CN"/>
                </w:rPr>
                <w:t xml:space="preserve"> AP’s Change Sequence Present</w:t>
              </w:r>
            </w:ins>
          </w:p>
        </w:tc>
        <w:tc>
          <w:tcPr>
            <w:tcW w:w="1048" w:type="dxa"/>
            <w:tcBorders>
              <w:top w:val="single" w:sz="10" w:space="0" w:color="000000"/>
              <w:left w:val="single" w:sz="10" w:space="0" w:color="000000"/>
              <w:bottom w:val="single" w:sz="10" w:space="0" w:color="000000"/>
              <w:right w:val="single" w:sz="10" w:space="0" w:color="000000"/>
            </w:tcBorders>
          </w:tcPr>
          <w:p w14:paraId="5D696F21" w14:textId="51DDEF4C" w:rsidR="00D76B21" w:rsidRPr="00D76B21" w:rsidRDefault="00D76B21" w:rsidP="003704C5">
            <w:pPr>
              <w:pStyle w:val="figuretext"/>
              <w:rPr>
                <w:color w:val="000000" w:themeColor="text1"/>
                <w:w w:val="100"/>
              </w:rPr>
            </w:pPr>
            <w:r w:rsidRPr="00D76B21">
              <w:rPr>
                <w:color w:val="000000" w:themeColor="text1"/>
                <w:w w:val="100"/>
              </w:rPr>
              <w:t>Reserved</w:t>
            </w:r>
          </w:p>
        </w:tc>
      </w:tr>
      <w:tr w:rsidR="00D76B21" w14:paraId="0F0DAAFD" w14:textId="30D93D53" w:rsidTr="00D76B21">
        <w:trPr>
          <w:trHeight w:val="400"/>
          <w:jc w:val="center"/>
        </w:trPr>
        <w:tc>
          <w:tcPr>
            <w:tcW w:w="560" w:type="dxa"/>
            <w:tcBorders>
              <w:top w:val="nil"/>
              <w:left w:val="nil"/>
              <w:bottom w:val="nil"/>
              <w:right w:val="nil"/>
            </w:tcBorders>
            <w:tcMar>
              <w:top w:w="160" w:type="dxa"/>
              <w:left w:w="120" w:type="dxa"/>
              <w:bottom w:w="100" w:type="dxa"/>
              <w:right w:w="120" w:type="dxa"/>
            </w:tcMar>
            <w:vAlign w:val="center"/>
          </w:tcPr>
          <w:p w14:paraId="577A9488" w14:textId="77777777" w:rsidR="00D76B21" w:rsidRDefault="00D76B21" w:rsidP="003704C5">
            <w:pPr>
              <w:pStyle w:val="figuretext"/>
            </w:pPr>
            <w:r>
              <w:rPr>
                <w:w w:val="100"/>
              </w:rPr>
              <w:t>Bits:</w:t>
            </w:r>
          </w:p>
        </w:tc>
        <w:tc>
          <w:tcPr>
            <w:tcW w:w="1500" w:type="dxa"/>
            <w:gridSpan w:val="2"/>
            <w:tcBorders>
              <w:top w:val="nil"/>
              <w:left w:val="nil"/>
              <w:bottom w:val="nil"/>
              <w:right w:val="nil"/>
            </w:tcBorders>
            <w:vAlign w:val="center"/>
          </w:tcPr>
          <w:p w14:paraId="14A1035F" w14:textId="77777777" w:rsidR="00D76B21" w:rsidRPr="00D76B21" w:rsidRDefault="00D76B21" w:rsidP="00D76B21">
            <w:pPr>
              <w:pStyle w:val="figuretext"/>
              <w:rPr>
                <w:color w:val="000000" w:themeColor="text1"/>
                <w:w w:val="100"/>
              </w:rPr>
            </w:pPr>
            <w:r w:rsidRPr="00D76B21">
              <w:rPr>
                <w:color w:val="000000" w:themeColor="text1"/>
                <w:w w:val="100"/>
              </w:rPr>
              <w:t>TBD</w:t>
            </w:r>
          </w:p>
        </w:tc>
        <w:tc>
          <w:tcPr>
            <w:tcW w:w="1500" w:type="dxa"/>
            <w:tcBorders>
              <w:top w:val="nil"/>
              <w:left w:val="nil"/>
              <w:bottom w:val="nil"/>
              <w:right w:val="nil"/>
            </w:tcBorders>
            <w:tcMar>
              <w:top w:w="160" w:type="dxa"/>
              <w:left w:w="120" w:type="dxa"/>
              <w:bottom w:w="100" w:type="dxa"/>
              <w:right w:w="120" w:type="dxa"/>
            </w:tcMar>
            <w:vAlign w:val="center"/>
          </w:tcPr>
          <w:p w14:paraId="000AFE73" w14:textId="77777777" w:rsidR="00D76B21" w:rsidRPr="00D76B21" w:rsidRDefault="00D76B21" w:rsidP="00D76B21">
            <w:pPr>
              <w:pStyle w:val="figuretext"/>
              <w:rPr>
                <w:color w:val="000000" w:themeColor="text1"/>
              </w:rPr>
            </w:pPr>
            <w:r w:rsidRPr="00D76B21">
              <w:rPr>
                <w:color w:val="000000" w:themeColor="text1"/>
                <w:w w:val="100"/>
              </w:rPr>
              <w:t>1</w:t>
            </w:r>
          </w:p>
        </w:tc>
        <w:tc>
          <w:tcPr>
            <w:tcW w:w="1118" w:type="dxa"/>
            <w:tcBorders>
              <w:top w:val="nil"/>
              <w:left w:val="nil"/>
              <w:bottom w:val="nil"/>
              <w:right w:val="nil"/>
            </w:tcBorders>
            <w:tcMar>
              <w:top w:w="160" w:type="dxa"/>
              <w:left w:w="120" w:type="dxa"/>
              <w:bottom w:w="100" w:type="dxa"/>
              <w:right w:w="120" w:type="dxa"/>
            </w:tcMar>
            <w:vAlign w:val="center"/>
          </w:tcPr>
          <w:p w14:paraId="40D03853" w14:textId="551CCC54" w:rsidR="00D76B21" w:rsidRPr="00D76B21" w:rsidRDefault="00D76B21" w:rsidP="00D76B21">
            <w:pPr>
              <w:pStyle w:val="figuretext"/>
              <w:rPr>
                <w:rFonts w:eastAsia="宋体" w:hint="eastAsia"/>
                <w:color w:val="000000" w:themeColor="text1"/>
                <w:lang w:eastAsia="zh-CN"/>
              </w:rPr>
            </w:pPr>
            <w:ins w:id="7" w:author="作者">
              <w:r>
                <w:rPr>
                  <w:rFonts w:eastAsia="宋体" w:hint="eastAsia"/>
                  <w:color w:val="000000" w:themeColor="text1"/>
                  <w:lang w:eastAsia="zh-CN"/>
                </w:rPr>
                <w:t>1</w:t>
              </w:r>
            </w:ins>
          </w:p>
        </w:tc>
        <w:tc>
          <w:tcPr>
            <w:tcW w:w="1134" w:type="dxa"/>
            <w:tcBorders>
              <w:top w:val="nil"/>
              <w:left w:val="nil"/>
              <w:bottom w:val="nil"/>
              <w:right w:val="nil"/>
            </w:tcBorders>
            <w:vAlign w:val="center"/>
          </w:tcPr>
          <w:p w14:paraId="49FE509A" w14:textId="4CD78A68" w:rsidR="00D76B21" w:rsidRPr="00D76B21" w:rsidRDefault="00D76B21" w:rsidP="00D76B21">
            <w:pPr>
              <w:pStyle w:val="figuretext"/>
              <w:rPr>
                <w:rFonts w:eastAsia="宋体" w:hint="eastAsia"/>
                <w:color w:val="000000" w:themeColor="text1"/>
                <w:w w:val="100"/>
                <w:lang w:eastAsia="zh-CN"/>
              </w:rPr>
            </w:pPr>
            <w:ins w:id="8" w:author="作者">
              <w:r>
                <w:rPr>
                  <w:rFonts w:eastAsia="宋体" w:hint="eastAsia"/>
                  <w:color w:val="000000" w:themeColor="text1"/>
                  <w:w w:val="100"/>
                  <w:lang w:eastAsia="zh-CN"/>
                </w:rPr>
                <w:t>1</w:t>
              </w:r>
            </w:ins>
          </w:p>
        </w:tc>
        <w:tc>
          <w:tcPr>
            <w:tcW w:w="1048" w:type="dxa"/>
            <w:tcBorders>
              <w:top w:val="nil"/>
              <w:left w:val="nil"/>
              <w:bottom w:val="nil"/>
              <w:right w:val="nil"/>
            </w:tcBorders>
            <w:vAlign w:val="center"/>
          </w:tcPr>
          <w:p w14:paraId="1912680E" w14:textId="6AF386ED" w:rsidR="00D76B21" w:rsidRPr="00D76B21" w:rsidRDefault="00D76B21" w:rsidP="00D76B21">
            <w:pPr>
              <w:pStyle w:val="figuretext"/>
              <w:rPr>
                <w:rFonts w:eastAsia="宋体" w:hint="eastAsia"/>
                <w:color w:val="000000" w:themeColor="text1"/>
                <w:w w:val="100"/>
                <w:lang w:eastAsia="zh-CN"/>
              </w:rPr>
            </w:pPr>
            <w:r w:rsidRPr="00D76B21">
              <w:rPr>
                <w:rFonts w:eastAsia="宋体" w:hint="eastAsia"/>
                <w:color w:val="000000" w:themeColor="text1"/>
                <w:w w:val="100"/>
                <w:lang w:eastAsia="zh-CN"/>
              </w:rPr>
              <w:t>T</w:t>
            </w:r>
            <w:r w:rsidRPr="00D76B21">
              <w:rPr>
                <w:rFonts w:eastAsia="宋体"/>
                <w:color w:val="000000" w:themeColor="text1"/>
                <w:w w:val="100"/>
                <w:lang w:eastAsia="zh-CN"/>
              </w:rPr>
              <w:t>BD</w:t>
            </w:r>
          </w:p>
        </w:tc>
      </w:tr>
      <w:tr w:rsidR="00D76B21" w14:paraId="262EB5FF" w14:textId="722E9ED3" w:rsidTr="00D76B21">
        <w:trPr>
          <w:gridAfter w:val="2"/>
          <w:wAfter w:w="2182" w:type="dxa"/>
          <w:jc w:val="center"/>
        </w:trPr>
        <w:tc>
          <w:tcPr>
            <w:tcW w:w="1500" w:type="dxa"/>
            <w:gridSpan w:val="2"/>
            <w:tcBorders>
              <w:top w:val="nil"/>
              <w:left w:val="nil"/>
              <w:bottom w:val="nil"/>
              <w:right w:val="nil"/>
            </w:tcBorders>
          </w:tcPr>
          <w:p w14:paraId="1A655D11" w14:textId="77777777" w:rsidR="00D76B21" w:rsidRDefault="00D76B21" w:rsidP="003704C5">
            <w:pPr>
              <w:pStyle w:val="FigTitle"/>
              <w:rPr>
                <w:w w:val="100"/>
              </w:rPr>
            </w:pPr>
          </w:p>
        </w:tc>
        <w:tc>
          <w:tcPr>
            <w:tcW w:w="3178" w:type="dxa"/>
            <w:gridSpan w:val="3"/>
            <w:tcBorders>
              <w:top w:val="nil"/>
              <w:left w:val="nil"/>
              <w:bottom w:val="nil"/>
              <w:right w:val="nil"/>
            </w:tcBorders>
            <w:tcMar>
              <w:top w:w="120" w:type="dxa"/>
              <w:left w:w="120" w:type="dxa"/>
              <w:bottom w:w="60" w:type="dxa"/>
              <w:right w:w="120" w:type="dxa"/>
            </w:tcMar>
            <w:vAlign w:val="center"/>
          </w:tcPr>
          <w:p w14:paraId="3DB00EA5" w14:textId="4371A38B" w:rsidR="00D76B21" w:rsidRDefault="003D58EC" w:rsidP="003D58EC">
            <w:pPr>
              <w:pStyle w:val="FigTitle"/>
              <w:jc w:val="left"/>
            </w:pPr>
            <w:r w:rsidRPr="003D58EC">
              <w:rPr>
                <w:w w:val="100"/>
              </w:rPr>
              <w:t>Figure 9-788eg—</w:t>
            </w:r>
            <w:r w:rsidR="00D76B21">
              <w:rPr>
                <w:w w:val="100"/>
              </w:rPr>
              <w:t xml:space="preserve">Multi-Link Control field </w:t>
            </w:r>
          </w:p>
        </w:tc>
      </w:tr>
    </w:tbl>
    <w:p w14:paraId="6908BA3F" w14:textId="732BFE94" w:rsidR="00A73026" w:rsidRDefault="00A73026" w:rsidP="00A73026">
      <w:pPr>
        <w:pStyle w:val="T"/>
        <w:rPr>
          <w:w w:val="100"/>
        </w:rPr>
      </w:pPr>
      <w:r>
        <w:rPr>
          <w:w w:val="100"/>
        </w:rPr>
        <w:t>The Type subfield is defined in Table</w:t>
      </w:r>
      <w:r w:rsidR="003D58EC">
        <w:rPr>
          <w:w w:val="100"/>
        </w:rPr>
        <w:t xml:space="preserve"> 9-322am</w:t>
      </w:r>
      <w:r>
        <w:rPr>
          <w:w w:val="100"/>
        </w:rPr>
        <w:t xml:space="preserve"> (Type subfield encoding) and is used to differentiate the various variants of the Multi-Link element.</w:t>
      </w:r>
      <w:r w:rsidRPr="001820A9">
        <w:t xml:space="preserve"> </w:t>
      </w:r>
      <w:r w:rsidRPr="001820A9">
        <w:rPr>
          <w:w w:val="100"/>
        </w:rPr>
        <w:t xml:space="preserve">Different variants of the Multi-Link element are used </w:t>
      </w:r>
      <w:r>
        <w:rPr>
          <w:w w:val="100"/>
        </w:rPr>
        <w:t>for</w:t>
      </w:r>
      <w:r w:rsidRPr="001820A9">
        <w:rPr>
          <w:w w:val="100"/>
        </w:rPr>
        <w:t xml:space="preserve"> different </w:t>
      </w:r>
      <w:r>
        <w:rPr>
          <w:w w:val="100"/>
        </w:rPr>
        <w:t>m</w:t>
      </w:r>
      <w:r w:rsidRPr="001820A9">
        <w:rPr>
          <w:w w:val="100"/>
        </w:rPr>
        <w:t>ulti-</w:t>
      </w:r>
      <w:r>
        <w:rPr>
          <w:w w:val="100"/>
        </w:rPr>
        <w:t>l</w:t>
      </w:r>
      <w:r w:rsidRPr="001820A9">
        <w:rPr>
          <w:w w:val="100"/>
        </w:rPr>
        <w:t xml:space="preserve">ink </w:t>
      </w:r>
      <w:r>
        <w:rPr>
          <w:w w:val="100"/>
        </w:rPr>
        <w:t>o</w:t>
      </w:r>
      <w:r w:rsidRPr="001820A9">
        <w:rPr>
          <w:w w:val="100"/>
        </w:rPr>
        <w:t>perations.</w:t>
      </w:r>
    </w:p>
    <w:p w14:paraId="0EDDEF16" w14:textId="77777777" w:rsidR="00A73026" w:rsidRDefault="00A73026" w:rsidP="00A73026">
      <w:pPr>
        <w:pStyle w:val="T"/>
        <w:rPr>
          <w:w w:val="100"/>
        </w:rPr>
      </w:pP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820"/>
        <w:gridCol w:w="2200"/>
        <w:gridCol w:w="30"/>
      </w:tblGrid>
      <w:tr w:rsidR="00A73026" w14:paraId="28258421" w14:textId="77777777" w:rsidTr="003704C5">
        <w:trPr>
          <w:jc w:val="center"/>
        </w:trPr>
        <w:tc>
          <w:tcPr>
            <w:tcW w:w="4050" w:type="dxa"/>
            <w:gridSpan w:val="3"/>
            <w:tcBorders>
              <w:top w:val="nil"/>
              <w:left w:val="nil"/>
              <w:bottom w:val="nil"/>
              <w:right w:val="nil"/>
            </w:tcBorders>
            <w:tcMar>
              <w:top w:w="100" w:type="dxa"/>
              <w:left w:w="120" w:type="dxa"/>
              <w:bottom w:w="50" w:type="dxa"/>
              <w:right w:w="120" w:type="dxa"/>
            </w:tcMar>
            <w:vAlign w:val="center"/>
          </w:tcPr>
          <w:p w14:paraId="7329DD8E" w14:textId="68FCAA7E" w:rsidR="00A73026" w:rsidRDefault="003D58EC" w:rsidP="003704C5">
            <w:pPr>
              <w:pStyle w:val="TableTitle"/>
              <w:jc w:val="both"/>
            </w:pPr>
            <w:r w:rsidRPr="003D58EC">
              <w:rPr>
                <w:w w:val="100"/>
              </w:rPr>
              <w:t>Table 9-322am—</w:t>
            </w:r>
            <w:r w:rsidR="00A73026">
              <w:rPr>
                <w:w w:val="100"/>
              </w:rPr>
              <w:t>Type subfield encoding</w:t>
            </w:r>
          </w:p>
        </w:tc>
      </w:tr>
      <w:tr w:rsidR="00A73026" w14:paraId="75B0C10E" w14:textId="77777777" w:rsidTr="003704C5">
        <w:trPr>
          <w:gridAfter w:val="1"/>
          <w:wAfter w:w="30" w:type="dxa"/>
          <w:trHeight w:val="400"/>
          <w:jc w:val="center"/>
        </w:trPr>
        <w:tc>
          <w:tcPr>
            <w:tcW w:w="182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424A9D10" w14:textId="77777777" w:rsidR="00A73026" w:rsidRDefault="00A73026" w:rsidP="003704C5">
            <w:pPr>
              <w:pStyle w:val="CellHeading"/>
            </w:pPr>
            <w:r>
              <w:rPr>
                <w:w w:val="100"/>
              </w:rPr>
              <w:t>Type subfield value</w:t>
            </w:r>
          </w:p>
        </w:tc>
        <w:tc>
          <w:tcPr>
            <w:tcW w:w="22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437835B2" w14:textId="77777777" w:rsidR="00A73026" w:rsidRDefault="00A73026" w:rsidP="003704C5">
            <w:pPr>
              <w:pStyle w:val="CellHeading"/>
            </w:pPr>
            <w:r w:rsidRPr="00CE5DE7">
              <w:t>Multi-Link element</w:t>
            </w:r>
            <w:r>
              <w:t xml:space="preserve"> variant name</w:t>
            </w:r>
          </w:p>
        </w:tc>
      </w:tr>
      <w:tr w:rsidR="00A73026" w14:paraId="1E2DF7AF" w14:textId="77777777" w:rsidTr="003704C5">
        <w:trPr>
          <w:gridAfter w:val="1"/>
          <w:wAfter w:w="30" w:type="dxa"/>
          <w:trHeight w:val="320"/>
          <w:jc w:val="center"/>
        </w:trPr>
        <w:tc>
          <w:tcPr>
            <w:tcW w:w="1820" w:type="dxa"/>
            <w:tcBorders>
              <w:top w:val="single" w:sz="10"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18EB3CA9" w14:textId="77777777" w:rsidR="00A73026" w:rsidRDefault="00A73026" w:rsidP="003704C5">
            <w:pPr>
              <w:pStyle w:val="CellBody"/>
              <w:suppressAutoHyphens/>
              <w:jc w:val="center"/>
            </w:pPr>
            <w:r>
              <w:rPr>
                <w:w w:val="100"/>
              </w:rPr>
              <w:t>0</w:t>
            </w:r>
          </w:p>
        </w:tc>
        <w:tc>
          <w:tcPr>
            <w:tcW w:w="2200" w:type="dxa"/>
            <w:tcBorders>
              <w:top w:val="single" w:sz="10"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1382DB91" w14:textId="77777777" w:rsidR="00A73026" w:rsidRDefault="00A73026" w:rsidP="003704C5">
            <w:pPr>
              <w:pStyle w:val="CellBody"/>
              <w:suppressAutoHyphens/>
            </w:pPr>
            <w:r>
              <w:rPr>
                <w:w w:val="100"/>
              </w:rPr>
              <w:t>Basic</w:t>
            </w:r>
          </w:p>
        </w:tc>
      </w:tr>
      <w:tr w:rsidR="00A73026" w14:paraId="653BC68F" w14:textId="77777777" w:rsidTr="003704C5">
        <w:trPr>
          <w:gridAfter w:val="1"/>
          <w:wAfter w:w="30" w:type="dxa"/>
          <w:trHeight w:val="320"/>
          <w:jc w:val="center"/>
        </w:trPr>
        <w:tc>
          <w:tcPr>
            <w:tcW w:w="182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6483BC47" w14:textId="77777777" w:rsidR="00A73026" w:rsidRDefault="00A73026" w:rsidP="003704C5">
            <w:pPr>
              <w:pStyle w:val="CellBody"/>
              <w:suppressAutoHyphens/>
              <w:jc w:val="center"/>
            </w:pPr>
            <w:r>
              <w:rPr>
                <w:w w:val="100"/>
              </w:rPr>
              <w:t>1</w:t>
            </w:r>
          </w:p>
        </w:tc>
        <w:tc>
          <w:tcPr>
            <w:tcW w:w="2200" w:type="dxa"/>
            <w:tcBorders>
              <w:top w:val="single" w:sz="2"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2CDAE97A" w14:textId="77777777" w:rsidR="00A73026" w:rsidRDefault="00A73026" w:rsidP="003704C5">
            <w:pPr>
              <w:pStyle w:val="CellBody"/>
              <w:suppressAutoHyphens/>
            </w:pPr>
            <w:r>
              <w:rPr>
                <w:w w:val="100"/>
              </w:rPr>
              <w:t>Probe Request</w:t>
            </w:r>
          </w:p>
        </w:tc>
      </w:tr>
      <w:tr w:rsidR="00A73026" w14:paraId="7C58A5C7" w14:textId="77777777" w:rsidTr="003704C5">
        <w:trPr>
          <w:gridAfter w:val="1"/>
          <w:wAfter w:w="30" w:type="dxa"/>
          <w:trHeight w:val="320"/>
          <w:jc w:val="center"/>
        </w:trPr>
        <w:tc>
          <w:tcPr>
            <w:tcW w:w="182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413D429A" w14:textId="77777777" w:rsidR="00A73026" w:rsidRDefault="00A73026" w:rsidP="003704C5">
            <w:pPr>
              <w:pStyle w:val="CellBody"/>
              <w:suppressAutoHyphens/>
              <w:jc w:val="center"/>
              <w:rPr>
                <w:w w:val="100"/>
              </w:rPr>
            </w:pPr>
            <w:r w:rsidRPr="00365DC8">
              <w:rPr>
                <w:w w:val="100"/>
                <w:highlight w:val="yellow"/>
              </w:rPr>
              <w:t>TBD</w:t>
            </w:r>
          </w:p>
        </w:tc>
        <w:tc>
          <w:tcPr>
            <w:tcW w:w="2200" w:type="dxa"/>
            <w:tcBorders>
              <w:top w:val="single" w:sz="2"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6630E1F0" w14:textId="77777777" w:rsidR="00A73026" w:rsidRDefault="00A73026" w:rsidP="003704C5">
            <w:pPr>
              <w:pStyle w:val="CellBody"/>
              <w:suppressAutoHyphens/>
              <w:rPr>
                <w:w w:val="100"/>
              </w:rPr>
            </w:pPr>
            <w:r>
              <w:rPr>
                <w:w w:val="100"/>
              </w:rPr>
              <w:t>Reserved</w:t>
            </w:r>
          </w:p>
        </w:tc>
      </w:tr>
    </w:tbl>
    <w:p w14:paraId="7FA15AC8" w14:textId="77777777" w:rsidR="00A73026" w:rsidRDefault="00A73026" w:rsidP="00A73026">
      <w:pPr>
        <w:pStyle w:val="T"/>
        <w:rPr>
          <w:w w:val="100"/>
        </w:rPr>
      </w:pPr>
      <w:r>
        <w:rPr>
          <w:w w:val="100"/>
        </w:rPr>
        <w:t xml:space="preserve">The MLD MAC Address Present subfield is set to 1 if the MLD MAC Address field is present in the Common Info field. Otherwise the subfield is set to 0. </w:t>
      </w:r>
    </w:p>
    <w:p w14:paraId="79FE8A41" w14:textId="3EF4CDD0" w:rsidR="00D76B21" w:rsidRDefault="00D76B21" w:rsidP="00D76B21">
      <w:pPr>
        <w:pStyle w:val="T"/>
        <w:rPr>
          <w:ins w:id="9" w:author="作者"/>
          <w:w w:val="100"/>
        </w:rPr>
      </w:pPr>
      <w:ins w:id="10" w:author="作者">
        <w:r>
          <w:rPr>
            <w:w w:val="100"/>
          </w:rPr>
          <w:t xml:space="preserve">The </w:t>
        </w:r>
        <w:r>
          <w:rPr>
            <w:rFonts w:eastAsia="宋体" w:hint="eastAsia"/>
            <w:color w:val="000000" w:themeColor="text1"/>
            <w:lang w:eastAsia="zh-CN"/>
          </w:rPr>
          <w:t>Transmitting</w:t>
        </w:r>
        <w:r>
          <w:rPr>
            <w:rFonts w:eastAsia="宋体"/>
            <w:color w:val="000000" w:themeColor="text1"/>
            <w:lang w:eastAsia="zh-CN"/>
          </w:rPr>
          <w:t xml:space="preserve"> AP’s Link ID Present</w:t>
        </w:r>
        <w:r>
          <w:rPr>
            <w:w w:val="100"/>
          </w:rPr>
          <w:t xml:space="preserve"> subfield is set to 1 if the </w:t>
        </w:r>
        <w:r>
          <w:rPr>
            <w:rFonts w:eastAsia="宋体" w:hint="eastAsia"/>
            <w:color w:val="000000" w:themeColor="text1"/>
            <w:lang w:eastAsia="zh-CN"/>
          </w:rPr>
          <w:t>Transmitting</w:t>
        </w:r>
        <w:r>
          <w:rPr>
            <w:rFonts w:eastAsia="宋体"/>
            <w:color w:val="000000" w:themeColor="text1"/>
            <w:lang w:eastAsia="zh-CN"/>
          </w:rPr>
          <w:t xml:space="preserve"> AP’s Link ID </w:t>
        </w:r>
        <w:r>
          <w:rPr>
            <w:w w:val="100"/>
          </w:rPr>
          <w:t xml:space="preserve">field is present in the Common Info field. Otherwise the subfield is set to 0. </w:t>
        </w:r>
      </w:ins>
    </w:p>
    <w:p w14:paraId="551D1FE5" w14:textId="61D029E4" w:rsidR="00D76B21" w:rsidRDefault="00D76B21" w:rsidP="00A73026">
      <w:pPr>
        <w:pStyle w:val="T"/>
        <w:rPr>
          <w:w w:val="100"/>
        </w:rPr>
      </w:pPr>
      <w:ins w:id="11" w:author="作者">
        <w:r>
          <w:rPr>
            <w:w w:val="100"/>
          </w:rPr>
          <w:t xml:space="preserve">The </w:t>
        </w:r>
        <w:r>
          <w:rPr>
            <w:rFonts w:eastAsia="宋体" w:hint="eastAsia"/>
            <w:color w:val="000000" w:themeColor="text1"/>
            <w:lang w:eastAsia="zh-CN"/>
          </w:rPr>
          <w:t>Transmitting</w:t>
        </w:r>
        <w:r>
          <w:rPr>
            <w:rFonts w:eastAsia="宋体"/>
            <w:color w:val="000000" w:themeColor="text1"/>
            <w:lang w:eastAsia="zh-CN"/>
          </w:rPr>
          <w:t xml:space="preserve"> AP’s Change Sequence</w:t>
        </w:r>
        <w:r>
          <w:rPr>
            <w:w w:val="100"/>
          </w:rPr>
          <w:t xml:space="preserve"> subfield is set to 1 if the </w:t>
        </w:r>
        <w:r>
          <w:rPr>
            <w:rFonts w:eastAsia="宋体" w:hint="eastAsia"/>
            <w:color w:val="000000" w:themeColor="text1"/>
            <w:lang w:eastAsia="zh-CN"/>
          </w:rPr>
          <w:t>Transmitting</w:t>
        </w:r>
        <w:r>
          <w:rPr>
            <w:rFonts w:eastAsia="宋体"/>
            <w:color w:val="000000" w:themeColor="text1"/>
            <w:lang w:eastAsia="zh-CN"/>
          </w:rPr>
          <w:t xml:space="preserve"> AP’s Change Sequence </w:t>
        </w:r>
        <w:r>
          <w:rPr>
            <w:w w:val="100"/>
          </w:rPr>
          <w:t xml:space="preserve">field is present in the Common Info field. Otherwise the subfield is set to 0. </w:t>
        </w:r>
      </w:ins>
    </w:p>
    <w:p w14:paraId="6C24A9F5" w14:textId="77777777" w:rsidR="00A73026" w:rsidRDefault="00A73026" w:rsidP="00A73026">
      <w:pPr>
        <w:pStyle w:val="CellBody"/>
        <w:rPr>
          <w:w w:val="100"/>
        </w:rPr>
      </w:pPr>
    </w:p>
    <w:p w14:paraId="55990D38" w14:textId="6462F733" w:rsidR="00A73026" w:rsidRDefault="00A73026" w:rsidP="00A73026">
      <w:pPr>
        <w:pStyle w:val="T"/>
        <w:rPr>
          <w:lang w:eastAsia="en-US"/>
        </w:rPr>
      </w:pPr>
      <w:r>
        <w:rPr>
          <w:lang w:eastAsia="en-US"/>
        </w:rPr>
        <w:t xml:space="preserve">The Common Info field carries information that are common to all the links </w:t>
      </w:r>
      <w:ins w:id="12" w:author="作者">
        <w:r w:rsidR="000E7786">
          <w:rPr>
            <w:lang w:eastAsia="en-US"/>
          </w:rPr>
          <w:t xml:space="preserve">except for </w:t>
        </w:r>
        <w:r w:rsidR="000E7786">
          <w:rPr>
            <w:rFonts w:eastAsia="宋体" w:hint="eastAsia"/>
            <w:color w:val="000000" w:themeColor="text1"/>
            <w:lang w:eastAsia="zh-CN"/>
          </w:rPr>
          <w:t>Transmitting</w:t>
        </w:r>
        <w:r w:rsidR="000E7786">
          <w:rPr>
            <w:rFonts w:eastAsia="宋体"/>
            <w:color w:val="000000" w:themeColor="text1"/>
            <w:lang w:eastAsia="zh-CN"/>
          </w:rPr>
          <w:t xml:space="preserve"> AP’s Link ID </w:t>
        </w:r>
        <w:r w:rsidR="000E7786">
          <w:rPr>
            <w:w w:val="100"/>
          </w:rPr>
          <w:t>field</w:t>
        </w:r>
        <w:r w:rsidR="000E7786">
          <w:rPr>
            <w:lang w:eastAsia="en-US"/>
          </w:rPr>
          <w:t xml:space="preserve"> and </w:t>
        </w:r>
        <w:r w:rsidR="000E7786">
          <w:rPr>
            <w:rFonts w:eastAsia="宋体" w:hint="eastAsia"/>
            <w:color w:val="000000" w:themeColor="text1"/>
            <w:lang w:eastAsia="zh-CN"/>
          </w:rPr>
          <w:t>Transmitting</w:t>
        </w:r>
        <w:r w:rsidR="000E7786">
          <w:rPr>
            <w:rFonts w:eastAsia="宋体"/>
            <w:color w:val="000000" w:themeColor="text1"/>
            <w:lang w:eastAsia="zh-CN"/>
          </w:rPr>
          <w:t xml:space="preserve"> AP’s Change Sequence </w:t>
        </w:r>
        <w:r w:rsidR="000E7786">
          <w:rPr>
            <w:w w:val="100"/>
          </w:rPr>
          <w:t>field</w:t>
        </w:r>
        <w:r w:rsidR="000E7786">
          <w:rPr>
            <w:lang w:eastAsia="en-US"/>
          </w:rPr>
          <w:t xml:space="preserve"> which are for the link on which the multi-l</w:t>
        </w:r>
        <w:r w:rsidR="000E7786" w:rsidRPr="000E7786">
          <w:rPr>
            <w:lang w:eastAsia="en-US"/>
          </w:rPr>
          <w:t xml:space="preserve">ink element </w:t>
        </w:r>
        <w:r w:rsidR="000E7786">
          <w:rPr>
            <w:lang w:eastAsia="en-US"/>
          </w:rPr>
          <w:t xml:space="preserve">is sent </w:t>
        </w:r>
      </w:ins>
      <w:r>
        <w:rPr>
          <w:lang w:eastAsia="en-US"/>
        </w:rPr>
        <w:t xml:space="preserve">and is optionally present based on the value of the Type subfield (see </w:t>
      </w:r>
      <w:r w:rsidRPr="00E51794">
        <w:rPr>
          <w:lang w:eastAsia="en-US"/>
        </w:rPr>
        <w:t>9.4.2.</w:t>
      </w:r>
      <w:r w:rsidR="003D58EC">
        <w:rPr>
          <w:lang w:eastAsia="en-US"/>
        </w:rPr>
        <w:t>295</w:t>
      </w:r>
      <w:r w:rsidRPr="00E51794">
        <w:rPr>
          <w:lang w:eastAsia="en-US"/>
        </w:rPr>
        <w:t>b.</w:t>
      </w:r>
      <w:r>
        <w:rPr>
          <w:lang w:eastAsia="en-US"/>
        </w:rPr>
        <w:t xml:space="preserve">2 (Basic variant Multi-Link element) to </w:t>
      </w:r>
      <w:r w:rsidRPr="00E51794">
        <w:rPr>
          <w:lang w:eastAsia="en-US"/>
        </w:rPr>
        <w:t>9.4.2.</w:t>
      </w:r>
      <w:r w:rsidR="003D58EC">
        <w:rPr>
          <w:lang w:eastAsia="en-US"/>
        </w:rPr>
        <w:t>295</w:t>
      </w:r>
      <w:r w:rsidRPr="00E51794">
        <w:rPr>
          <w:lang w:eastAsia="en-US"/>
        </w:rPr>
        <w:t>b.</w:t>
      </w:r>
      <w:r>
        <w:rPr>
          <w:lang w:eastAsia="en-US"/>
        </w:rPr>
        <w:t>3 (Probe Request variant Multi-Link element)).</w:t>
      </w:r>
    </w:p>
    <w:p w14:paraId="6B9D08DD" w14:textId="68022988" w:rsidR="00A73026" w:rsidRDefault="00A73026" w:rsidP="00A73026">
      <w:pPr>
        <w:pStyle w:val="T"/>
        <w:rPr>
          <w:lang w:eastAsia="en-US"/>
        </w:rPr>
      </w:pPr>
      <w:r>
        <w:rPr>
          <w:lang w:eastAsia="en-US"/>
        </w:rPr>
        <w:t xml:space="preserve">The Link Info field carries information specific to the links and is optionally present based on the value of the Type subfield (see </w:t>
      </w:r>
      <w:r w:rsidRPr="00E51794">
        <w:rPr>
          <w:lang w:eastAsia="en-US"/>
        </w:rPr>
        <w:t>9.4.2.</w:t>
      </w:r>
      <w:r w:rsidR="003D58EC">
        <w:rPr>
          <w:lang w:eastAsia="en-US"/>
        </w:rPr>
        <w:t>295</w:t>
      </w:r>
      <w:r w:rsidRPr="00E51794">
        <w:rPr>
          <w:lang w:eastAsia="en-US"/>
        </w:rPr>
        <w:t>b.</w:t>
      </w:r>
      <w:r>
        <w:rPr>
          <w:lang w:eastAsia="en-US"/>
        </w:rPr>
        <w:t xml:space="preserve">2 (Basic variant Multi-Link element) to </w:t>
      </w:r>
      <w:r w:rsidRPr="00E51794">
        <w:rPr>
          <w:lang w:eastAsia="en-US"/>
        </w:rPr>
        <w:t>9.4.2.</w:t>
      </w:r>
      <w:r w:rsidR="003D58EC">
        <w:rPr>
          <w:lang w:eastAsia="en-US"/>
        </w:rPr>
        <w:t>295</w:t>
      </w:r>
      <w:r w:rsidRPr="00E51794">
        <w:rPr>
          <w:lang w:eastAsia="en-US"/>
        </w:rPr>
        <w:t>b.</w:t>
      </w:r>
      <w:r>
        <w:rPr>
          <w:lang w:eastAsia="en-US"/>
        </w:rPr>
        <w:t>3 (Probe Request variant Multi-Link element)).</w:t>
      </w:r>
    </w:p>
    <w:p w14:paraId="0269F93B" w14:textId="77777777" w:rsidR="00A73026" w:rsidRDefault="00A73026" w:rsidP="00A7302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b/>
          <w:bCs/>
          <w:color w:val="000000"/>
          <w:szCs w:val="22"/>
          <w:lang w:val="en-US"/>
        </w:rPr>
      </w:pPr>
      <w:r w:rsidRPr="002F3B57">
        <w:rPr>
          <w:rFonts w:ascii="Arial" w:hAnsi="Arial" w:cs="Arial"/>
          <w:b/>
          <w:bCs/>
          <w:color w:val="000000"/>
          <w:szCs w:val="22"/>
          <w:lang w:val="en-US"/>
        </w:rPr>
        <w:t>9.4.2.247b</w:t>
      </w:r>
      <w:r>
        <w:rPr>
          <w:rFonts w:ascii="Arial" w:hAnsi="Arial" w:cs="Arial"/>
          <w:b/>
          <w:bCs/>
          <w:color w:val="000000"/>
          <w:szCs w:val="22"/>
          <w:lang w:val="en-US"/>
        </w:rPr>
        <w:t>.2</w:t>
      </w:r>
      <w:r w:rsidRPr="002F3B57">
        <w:rPr>
          <w:rFonts w:ascii="Arial" w:hAnsi="Arial" w:cs="Arial"/>
          <w:b/>
          <w:bCs/>
          <w:color w:val="000000"/>
          <w:szCs w:val="22"/>
          <w:lang w:val="en-US"/>
        </w:rPr>
        <w:tab/>
      </w:r>
      <w:r>
        <w:rPr>
          <w:rFonts w:ascii="Arial" w:hAnsi="Arial" w:cs="Arial"/>
          <w:b/>
          <w:bCs/>
          <w:color w:val="000000"/>
          <w:szCs w:val="22"/>
          <w:lang w:val="en-US"/>
        </w:rPr>
        <w:t>Basic variant Multi-Link element</w:t>
      </w:r>
    </w:p>
    <w:p w14:paraId="368AF220" w14:textId="77777777" w:rsidR="00A73026" w:rsidRDefault="00A73026" w:rsidP="00A73026">
      <w:pPr>
        <w:pStyle w:val="T"/>
        <w:rPr>
          <w:w w:val="100"/>
        </w:rPr>
      </w:pPr>
      <w:r>
        <w:rPr>
          <w:w w:val="100"/>
        </w:rPr>
        <w:t xml:space="preserve">The Basic variant Multi-link element is used to carry information of an MLD and its affiliated STAs during multi-link discovery (see </w:t>
      </w:r>
      <w:r w:rsidRPr="001821EE">
        <w:rPr>
          <w:w w:val="100"/>
        </w:rPr>
        <w:t>35.3.4.3 (Multi-link element usage rules in the context of discovery)</w:t>
      </w:r>
      <w:r>
        <w:rPr>
          <w:w w:val="100"/>
        </w:rPr>
        <w:t xml:space="preserve">) and Multi-Link Setup (see </w:t>
      </w:r>
      <w:r w:rsidRPr="001821EE">
        <w:rPr>
          <w:w w:val="100"/>
        </w:rPr>
        <w:t>35.3.5.4 (Usage and rules of Multi-link element in the context of multi-link setup)</w:t>
      </w:r>
      <w:r>
        <w:rPr>
          <w:w w:val="100"/>
        </w:rPr>
        <w:t>).</w:t>
      </w:r>
    </w:p>
    <w:p w14:paraId="0B77771E" w14:textId="266978FB" w:rsidR="00A73026" w:rsidRDefault="00A73026" w:rsidP="00A73026">
      <w:pPr>
        <w:pStyle w:val="T"/>
        <w:rPr>
          <w:ins w:id="13" w:author="作者"/>
          <w:w w:val="100"/>
        </w:rPr>
      </w:pPr>
      <w:r>
        <w:rPr>
          <w:w w:val="100"/>
        </w:rPr>
        <w:t xml:space="preserve">The format of the Common Info field of the Basic variant Multi-Link element is defined in </w:t>
      </w:r>
      <w:r>
        <w:rPr>
          <w:w w:val="100"/>
        </w:rPr>
        <w:fldChar w:fldCharType="begin"/>
      </w:r>
      <w:r>
        <w:rPr>
          <w:w w:val="100"/>
        </w:rPr>
        <w:instrText xml:space="preserve"> REF  RTF36393930363a204669675469 \h</w:instrText>
      </w:r>
      <w:r>
        <w:rPr>
          <w:w w:val="100"/>
        </w:rPr>
      </w:r>
      <w:r>
        <w:rPr>
          <w:w w:val="100"/>
        </w:rPr>
        <w:fldChar w:fldCharType="separate"/>
      </w:r>
      <w:r>
        <w:rPr>
          <w:w w:val="100"/>
        </w:rPr>
        <w:t>Figure 9-</w:t>
      </w:r>
      <w:r w:rsidR="003D58EC">
        <w:rPr>
          <w:w w:val="100"/>
        </w:rPr>
        <w:t>788eh</w:t>
      </w:r>
      <w:r>
        <w:rPr>
          <w:w w:val="100"/>
        </w:rPr>
        <w:t xml:space="preserve"> (Common Info field of the Basic variant Multi-Link element)</w:t>
      </w:r>
      <w:r>
        <w:rPr>
          <w:w w:val="100"/>
        </w:rPr>
        <w:fldChar w:fldCharType="end"/>
      </w:r>
      <w:r>
        <w:rPr>
          <w:w w:val="100"/>
        </w:rPr>
        <w:t>.</w:t>
      </w:r>
    </w:p>
    <w:p w14:paraId="7358F60D" w14:textId="77777777" w:rsidR="00626E7D" w:rsidRDefault="00626E7D" w:rsidP="00A73026">
      <w:pPr>
        <w:pStyle w:val="T"/>
        <w:rPr>
          <w:ins w:id="14" w:author="作者"/>
          <w:w w:val="100"/>
        </w:rPr>
      </w:pPr>
    </w:p>
    <w:p w14:paraId="36E44589" w14:textId="77777777" w:rsidR="00626E7D" w:rsidRDefault="00626E7D" w:rsidP="00A73026">
      <w:pPr>
        <w:pStyle w:val="T"/>
        <w:rPr>
          <w:w w:val="100"/>
        </w:rPr>
      </w:pPr>
    </w:p>
    <w:p w14:paraId="01217AF1" w14:textId="77777777" w:rsidR="00A73026" w:rsidRDefault="00A73026" w:rsidP="00A73026">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70"/>
        <w:gridCol w:w="1398"/>
        <w:gridCol w:w="1202"/>
        <w:gridCol w:w="1208"/>
        <w:gridCol w:w="992"/>
      </w:tblGrid>
      <w:tr w:rsidR="00626E7D" w14:paraId="0D132BF3" w14:textId="77777777" w:rsidTr="00626E7D">
        <w:trPr>
          <w:trHeight w:val="560"/>
          <w:jc w:val="center"/>
        </w:trPr>
        <w:tc>
          <w:tcPr>
            <w:tcW w:w="870" w:type="dxa"/>
            <w:tcBorders>
              <w:top w:val="nil"/>
              <w:left w:val="nil"/>
              <w:bottom w:val="nil"/>
              <w:right w:val="nil"/>
            </w:tcBorders>
            <w:tcMar>
              <w:top w:w="160" w:type="dxa"/>
              <w:left w:w="120" w:type="dxa"/>
              <w:bottom w:w="100" w:type="dxa"/>
              <w:right w:w="120" w:type="dxa"/>
            </w:tcMar>
            <w:vAlign w:val="center"/>
          </w:tcPr>
          <w:p w14:paraId="7C761623" w14:textId="77777777" w:rsidR="00626E7D" w:rsidRDefault="00626E7D" w:rsidP="003704C5">
            <w:pPr>
              <w:pStyle w:val="figuretext"/>
            </w:pPr>
          </w:p>
        </w:tc>
        <w:tc>
          <w:tcPr>
            <w:tcW w:w="1398"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593C2B75" w14:textId="77777777" w:rsidR="00626E7D" w:rsidRDefault="00626E7D" w:rsidP="003704C5">
            <w:pPr>
              <w:pStyle w:val="figuretext"/>
            </w:pPr>
            <w:r>
              <w:rPr>
                <w:w w:val="100"/>
              </w:rPr>
              <w:t>MLD MAC Address</w:t>
            </w:r>
          </w:p>
        </w:tc>
        <w:tc>
          <w:tcPr>
            <w:tcW w:w="1202" w:type="dxa"/>
            <w:tcBorders>
              <w:top w:val="single" w:sz="10" w:space="0" w:color="000000"/>
              <w:left w:val="single" w:sz="10" w:space="0" w:color="000000"/>
              <w:bottom w:val="single" w:sz="10" w:space="0" w:color="000000"/>
              <w:right w:val="single" w:sz="10" w:space="0" w:color="000000"/>
            </w:tcBorders>
          </w:tcPr>
          <w:p w14:paraId="0F5D1DF5" w14:textId="40B2F1E1" w:rsidR="00626E7D" w:rsidRDefault="00626E7D" w:rsidP="003704C5">
            <w:pPr>
              <w:pStyle w:val="figuretext"/>
              <w:rPr>
                <w:color w:val="FF0000"/>
                <w:w w:val="100"/>
              </w:rPr>
            </w:pPr>
            <w:ins w:id="15" w:author="作者">
              <w:r>
                <w:rPr>
                  <w:rFonts w:eastAsia="宋体" w:hint="eastAsia"/>
                  <w:color w:val="000000" w:themeColor="text1"/>
                  <w:lang w:eastAsia="zh-CN"/>
                </w:rPr>
                <w:t>Transmitting</w:t>
              </w:r>
              <w:r>
                <w:rPr>
                  <w:rFonts w:eastAsia="宋体"/>
                  <w:color w:val="000000" w:themeColor="text1"/>
                  <w:lang w:eastAsia="zh-CN"/>
                </w:rPr>
                <w:t xml:space="preserve"> AP’s Link ID</w:t>
              </w:r>
            </w:ins>
          </w:p>
        </w:tc>
        <w:tc>
          <w:tcPr>
            <w:tcW w:w="1208" w:type="dxa"/>
            <w:tcBorders>
              <w:top w:val="single" w:sz="10" w:space="0" w:color="000000"/>
              <w:left w:val="single" w:sz="10" w:space="0" w:color="000000"/>
              <w:bottom w:val="single" w:sz="10" w:space="0" w:color="000000"/>
              <w:right w:val="single" w:sz="10" w:space="0" w:color="000000"/>
            </w:tcBorders>
          </w:tcPr>
          <w:p w14:paraId="2CE957ED" w14:textId="1B90D1FC" w:rsidR="00626E7D" w:rsidRDefault="00626E7D" w:rsidP="003704C5">
            <w:pPr>
              <w:pStyle w:val="figuretext"/>
              <w:rPr>
                <w:color w:val="FF0000"/>
                <w:w w:val="100"/>
              </w:rPr>
            </w:pPr>
            <w:ins w:id="16" w:author="作者">
              <w:r>
                <w:rPr>
                  <w:rFonts w:eastAsia="宋体" w:hint="eastAsia"/>
                  <w:color w:val="000000" w:themeColor="text1"/>
                  <w:lang w:eastAsia="zh-CN"/>
                </w:rPr>
                <w:t>Transmitting</w:t>
              </w:r>
              <w:r>
                <w:rPr>
                  <w:rFonts w:eastAsia="宋体"/>
                  <w:color w:val="000000" w:themeColor="text1"/>
                  <w:lang w:eastAsia="zh-CN"/>
                </w:rPr>
                <w:t xml:space="preserve"> AP’s Change Sequence</w:t>
              </w:r>
            </w:ins>
          </w:p>
        </w:tc>
        <w:tc>
          <w:tcPr>
            <w:tcW w:w="992"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745C1EB6" w14:textId="4F528C9E" w:rsidR="00626E7D" w:rsidRDefault="00626E7D" w:rsidP="003704C5">
            <w:pPr>
              <w:pStyle w:val="figuretext"/>
              <w:rPr>
                <w:color w:val="FF0000"/>
              </w:rPr>
            </w:pPr>
            <w:r>
              <w:rPr>
                <w:color w:val="FF0000"/>
                <w:w w:val="100"/>
              </w:rPr>
              <w:t>TBD</w:t>
            </w:r>
          </w:p>
        </w:tc>
      </w:tr>
      <w:tr w:rsidR="00626E7D" w14:paraId="4C84E734" w14:textId="77777777" w:rsidTr="00626E7D">
        <w:trPr>
          <w:trHeight w:val="400"/>
          <w:jc w:val="center"/>
        </w:trPr>
        <w:tc>
          <w:tcPr>
            <w:tcW w:w="870" w:type="dxa"/>
            <w:tcBorders>
              <w:top w:val="nil"/>
              <w:left w:val="nil"/>
              <w:bottom w:val="nil"/>
              <w:right w:val="nil"/>
            </w:tcBorders>
            <w:tcMar>
              <w:top w:w="160" w:type="dxa"/>
              <w:left w:w="120" w:type="dxa"/>
              <w:bottom w:w="100" w:type="dxa"/>
              <w:right w:w="120" w:type="dxa"/>
            </w:tcMar>
            <w:vAlign w:val="center"/>
          </w:tcPr>
          <w:p w14:paraId="3389B842" w14:textId="77777777" w:rsidR="00626E7D" w:rsidRDefault="00626E7D" w:rsidP="003704C5">
            <w:pPr>
              <w:pStyle w:val="figuretext"/>
            </w:pPr>
            <w:r>
              <w:rPr>
                <w:w w:val="100"/>
              </w:rPr>
              <w:t>Octets:</w:t>
            </w:r>
          </w:p>
        </w:tc>
        <w:tc>
          <w:tcPr>
            <w:tcW w:w="1398" w:type="dxa"/>
            <w:tcBorders>
              <w:top w:val="nil"/>
              <w:left w:val="nil"/>
              <w:bottom w:val="nil"/>
              <w:right w:val="nil"/>
            </w:tcBorders>
            <w:tcMar>
              <w:top w:w="160" w:type="dxa"/>
              <w:left w:w="120" w:type="dxa"/>
              <w:bottom w:w="100" w:type="dxa"/>
              <w:right w:w="120" w:type="dxa"/>
            </w:tcMar>
            <w:vAlign w:val="center"/>
          </w:tcPr>
          <w:p w14:paraId="456E918B" w14:textId="77777777" w:rsidR="00626E7D" w:rsidRDefault="00626E7D" w:rsidP="003704C5">
            <w:pPr>
              <w:pStyle w:val="figuretext"/>
            </w:pPr>
            <w:r>
              <w:rPr>
                <w:w w:val="100"/>
              </w:rPr>
              <w:t>0 or 6</w:t>
            </w:r>
          </w:p>
        </w:tc>
        <w:tc>
          <w:tcPr>
            <w:tcW w:w="1202" w:type="dxa"/>
            <w:tcBorders>
              <w:top w:val="nil"/>
              <w:left w:val="nil"/>
              <w:bottom w:val="nil"/>
              <w:right w:val="nil"/>
            </w:tcBorders>
            <w:vAlign w:val="center"/>
          </w:tcPr>
          <w:p w14:paraId="44929900" w14:textId="68727DE3" w:rsidR="00626E7D" w:rsidRPr="00626E7D" w:rsidRDefault="00626E7D" w:rsidP="003704C5">
            <w:pPr>
              <w:pStyle w:val="figuretext"/>
              <w:rPr>
                <w:rFonts w:eastAsia="宋体" w:hint="eastAsia"/>
                <w:color w:val="FF0000"/>
                <w:w w:val="100"/>
                <w:lang w:eastAsia="zh-CN"/>
              </w:rPr>
            </w:pPr>
            <w:ins w:id="17" w:author="作者">
              <w:r>
                <w:rPr>
                  <w:rFonts w:eastAsia="宋体"/>
                  <w:color w:val="FF0000"/>
                  <w:w w:val="100"/>
                  <w:lang w:eastAsia="zh-CN"/>
                </w:rPr>
                <w:t>1</w:t>
              </w:r>
            </w:ins>
          </w:p>
        </w:tc>
        <w:tc>
          <w:tcPr>
            <w:tcW w:w="1208" w:type="dxa"/>
            <w:tcBorders>
              <w:top w:val="nil"/>
              <w:left w:val="nil"/>
              <w:bottom w:val="nil"/>
              <w:right w:val="nil"/>
            </w:tcBorders>
            <w:vAlign w:val="center"/>
          </w:tcPr>
          <w:p w14:paraId="17520B48" w14:textId="1DD47303" w:rsidR="00626E7D" w:rsidRPr="00626E7D" w:rsidRDefault="00626E7D" w:rsidP="003704C5">
            <w:pPr>
              <w:pStyle w:val="figuretext"/>
              <w:rPr>
                <w:rFonts w:eastAsia="宋体" w:hint="eastAsia"/>
                <w:color w:val="FF0000"/>
                <w:w w:val="100"/>
                <w:lang w:eastAsia="zh-CN"/>
              </w:rPr>
            </w:pPr>
            <w:ins w:id="18" w:author="作者">
              <w:r>
                <w:rPr>
                  <w:rFonts w:eastAsia="宋体" w:hint="eastAsia"/>
                  <w:color w:val="FF0000"/>
                  <w:w w:val="100"/>
                  <w:lang w:eastAsia="zh-CN"/>
                </w:rPr>
                <w:t>1</w:t>
              </w:r>
            </w:ins>
          </w:p>
        </w:tc>
        <w:tc>
          <w:tcPr>
            <w:tcW w:w="992" w:type="dxa"/>
            <w:tcBorders>
              <w:top w:val="nil"/>
              <w:left w:val="nil"/>
              <w:bottom w:val="nil"/>
              <w:right w:val="nil"/>
            </w:tcBorders>
            <w:tcMar>
              <w:top w:w="160" w:type="dxa"/>
              <w:left w:w="120" w:type="dxa"/>
              <w:bottom w:w="100" w:type="dxa"/>
              <w:right w:w="120" w:type="dxa"/>
            </w:tcMar>
            <w:vAlign w:val="center"/>
          </w:tcPr>
          <w:p w14:paraId="3DD26BF8" w14:textId="0EDEE05D" w:rsidR="00626E7D" w:rsidRDefault="00626E7D" w:rsidP="003704C5">
            <w:pPr>
              <w:pStyle w:val="figuretext"/>
              <w:rPr>
                <w:color w:val="FF0000"/>
              </w:rPr>
            </w:pPr>
            <w:r>
              <w:rPr>
                <w:color w:val="FF0000"/>
                <w:w w:val="100"/>
              </w:rPr>
              <w:t>TBD</w:t>
            </w:r>
          </w:p>
        </w:tc>
      </w:tr>
      <w:tr w:rsidR="00294349" w14:paraId="0EB3C14C" w14:textId="77777777" w:rsidTr="00F66E57">
        <w:trPr>
          <w:jc w:val="center"/>
        </w:trPr>
        <w:tc>
          <w:tcPr>
            <w:tcW w:w="5670" w:type="dxa"/>
            <w:gridSpan w:val="5"/>
            <w:tcBorders>
              <w:top w:val="nil"/>
              <w:left w:val="nil"/>
              <w:bottom w:val="nil"/>
              <w:right w:val="nil"/>
            </w:tcBorders>
          </w:tcPr>
          <w:p w14:paraId="21A69520" w14:textId="1E886170" w:rsidR="00294349" w:rsidRDefault="00294349" w:rsidP="003704C5">
            <w:pPr>
              <w:pStyle w:val="FigTitle"/>
            </w:pPr>
            <w:r w:rsidRPr="003D58EC">
              <w:rPr>
                <w:w w:val="100"/>
              </w:rPr>
              <w:t>Figure 9-788eh—</w:t>
            </w:r>
            <w:r>
              <w:rPr>
                <w:w w:val="100"/>
              </w:rPr>
              <w:t>Common Info field of the Basic variant Multi-Link element</w:t>
            </w:r>
          </w:p>
        </w:tc>
      </w:tr>
    </w:tbl>
    <w:p w14:paraId="210B3DD4" w14:textId="147D4CF8" w:rsidR="00A73026" w:rsidRDefault="00A73026" w:rsidP="00A73026">
      <w:pPr>
        <w:pStyle w:val="T"/>
        <w:rPr>
          <w:w w:val="100"/>
        </w:rPr>
      </w:pPr>
      <w:r>
        <w:rPr>
          <w:w w:val="100"/>
        </w:rPr>
        <w:t>The condition for the presence of the MLD MAC Address field</w:t>
      </w:r>
      <w:ins w:id="19" w:author="作者">
        <w:r w:rsidR="00626E7D">
          <w:rPr>
            <w:w w:val="100"/>
          </w:rPr>
          <w:t xml:space="preserve">, the </w:t>
        </w:r>
        <w:r w:rsidR="00626E7D">
          <w:rPr>
            <w:rFonts w:eastAsia="宋体" w:hint="eastAsia"/>
            <w:color w:val="000000" w:themeColor="text1"/>
            <w:lang w:eastAsia="zh-CN"/>
          </w:rPr>
          <w:t>Transmitting</w:t>
        </w:r>
        <w:r w:rsidR="00626E7D">
          <w:rPr>
            <w:rFonts w:eastAsia="宋体"/>
            <w:color w:val="000000" w:themeColor="text1"/>
            <w:lang w:eastAsia="zh-CN"/>
          </w:rPr>
          <w:t xml:space="preserve"> AP’s Link ID field and the </w:t>
        </w:r>
        <w:r w:rsidR="00626E7D">
          <w:rPr>
            <w:rFonts w:eastAsia="宋体" w:hint="eastAsia"/>
            <w:color w:val="000000" w:themeColor="text1"/>
            <w:lang w:eastAsia="zh-CN"/>
          </w:rPr>
          <w:t>Transmitting</w:t>
        </w:r>
        <w:r w:rsidR="00626E7D">
          <w:rPr>
            <w:rFonts w:eastAsia="宋体"/>
            <w:color w:val="000000" w:themeColor="text1"/>
            <w:lang w:eastAsia="zh-CN"/>
          </w:rPr>
          <w:t xml:space="preserve"> AP’s Change Sequence field</w:t>
        </w:r>
        <w:r w:rsidR="00626E7D">
          <w:rPr>
            <w:w w:val="100"/>
          </w:rPr>
          <w:t xml:space="preserve"> </w:t>
        </w:r>
      </w:ins>
      <w:r>
        <w:rPr>
          <w:w w:val="100"/>
        </w:rPr>
        <w:t>in the Common Info field is defined in 35.3.5.4 (Usage and rules of Multi-link element in the context of multi-link setup) and 35.3.4.3 (Multi-link element usage rules in the context of discovery).</w:t>
      </w:r>
    </w:p>
    <w:p w14:paraId="474FB0DA" w14:textId="77777777" w:rsidR="00A73026" w:rsidRDefault="00A73026" w:rsidP="00A73026">
      <w:pPr>
        <w:pStyle w:val="T"/>
        <w:rPr>
          <w:w w:val="100"/>
        </w:rPr>
      </w:pPr>
      <w:r>
        <w:rPr>
          <w:w w:val="100"/>
        </w:rPr>
        <w:t xml:space="preserve">Other fields are </w:t>
      </w:r>
      <w:r>
        <w:rPr>
          <w:color w:val="FF0000"/>
          <w:w w:val="100"/>
        </w:rPr>
        <w:t>TBD</w:t>
      </w:r>
      <w:r>
        <w:rPr>
          <w:w w:val="100"/>
        </w:rPr>
        <w:t>.</w:t>
      </w:r>
    </w:p>
    <w:p w14:paraId="574075EF" w14:textId="497BC6CD" w:rsidR="00A73026" w:rsidRDefault="00A73026" w:rsidP="00A73026">
      <w:pPr>
        <w:pStyle w:val="T"/>
        <w:rPr>
          <w:w w:val="100"/>
        </w:rPr>
      </w:pPr>
      <w:r>
        <w:rPr>
          <w:w w:val="100"/>
        </w:rPr>
        <w:t xml:space="preserve">The format of the Link Info field of the Basic variant Multi-Link element  is defined in </w:t>
      </w:r>
      <w:r>
        <w:rPr>
          <w:w w:val="100"/>
        </w:rPr>
        <w:fldChar w:fldCharType="begin"/>
      </w:r>
      <w:r>
        <w:rPr>
          <w:w w:val="100"/>
        </w:rPr>
        <w:instrText xml:space="preserve"> REF  RTF36393930363a204669675469 \h \* MERGEFORMAT </w:instrText>
      </w:r>
      <w:r>
        <w:rPr>
          <w:w w:val="100"/>
        </w:rPr>
      </w:r>
      <w:r>
        <w:rPr>
          <w:w w:val="100"/>
        </w:rPr>
        <w:fldChar w:fldCharType="separate"/>
      </w:r>
      <w:r>
        <w:rPr>
          <w:w w:val="100"/>
        </w:rPr>
        <w:t>Figure 9-</w:t>
      </w:r>
      <w:r w:rsidR="003D58EC">
        <w:rPr>
          <w:w w:val="100"/>
        </w:rPr>
        <w:t>788ei</w:t>
      </w:r>
      <w:r>
        <w:rPr>
          <w:w w:val="100"/>
        </w:rPr>
        <w:t xml:space="preserve"> (Link Info field of the Basic variant Multi-Link element)</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70"/>
        <w:gridCol w:w="1443"/>
        <w:gridCol w:w="57"/>
      </w:tblGrid>
      <w:tr w:rsidR="00A73026" w14:paraId="6FDD4F35" w14:textId="77777777" w:rsidTr="003704C5">
        <w:trPr>
          <w:trHeight w:val="560"/>
          <w:jc w:val="center"/>
        </w:trPr>
        <w:tc>
          <w:tcPr>
            <w:tcW w:w="870" w:type="dxa"/>
            <w:tcBorders>
              <w:top w:val="nil"/>
              <w:left w:val="nil"/>
              <w:bottom w:val="nil"/>
              <w:right w:val="nil"/>
            </w:tcBorders>
            <w:tcMar>
              <w:top w:w="160" w:type="dxa"/>
              <w:left w:w="120" w:type="dxa"/>
              <w:bottom w:w="100" w:type="dxa"/>
              <w:right w:w="120" w:type="dxa"/>
            </w:tcMar>
            <w:vAlign w:val="center"/>
          </w:tcPr>
          <w:p w14:paraId="5EF92A63" w14:textId="77777777" w:rsidR="00A73026" w:rsidRDefault="00A73026" w:rsidP="003704C5">
            <w:pPr>
              <w:pStyle w:val="figuretext"/>
            </w:pPr>
          </w:p>
        </w:tc>
        <w:tc>
          <w:tcPr>
            <w:tcW w:w="1500"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17DC0CA2" w14:textId="77777777" w:rsidR="00A73026" w:rsidRDefault="00A73026" w:rsidP="003704C5">
            <w:pPr>
              <w:pStyle w:val="figuretext"/>
            </w:pPr>
            <w:r>
              <w:rPr>
                <w:w w:val="100"/>
              </w:rPr>
              <w:t>Optional Subelements</w:t>
            </w:r>
          </w:p>
        </w:tc>
      </w:tr>
      <w:tr w:rsidR="00A73026" w14:paraId="4EDEA7D9" w14:textId="77777777" w:rsidTr="003704C5">
        <w:trPr>
          <w:trHeight w:val="400"/>
          <w:jc w:val="center"/>
        </w:trPr>
        <w:tc>
          <w:tcPr>
            <w:tcW w:w="870" w:type="dxa"/>
            <w:tcBorders>
              <w:top w:val="nil"/>
              <w:left w:val="nil"/>
              <w:bottom w:val="nil"/>
              <w:right w:val="nil"/>
            </w:tcBorders>
            <w:tcMar>
              <w:top w:w="160" w:type="dxa"/>
              <w:left w:w="120" w:type="dxa"/>
              <w:bottom w:w="100" w:type="dxa"/>
              <w:right w:w="120" w:type="dxa"/>
            </w:tcMar>
            <w:vAlign w:val="center"/>
          </w:tcPr>
          <w:p w14:paraId="1834927A" w14:textId="77777777" w:rsidR="00A73026" w:rsidRDefault="00A73026" w:rsidP="003704C5">
            <w:pPr>
              <w:pStyle w:val="figuretext"/>
            </w:pPr>
            <w:r>
              <w:rPr>
                <w:w w:val="100"/>
              </w:rPr>
              <w:t>Octets:</w:t>
            </w:r>
          </w:p>
        </w:tc>
        <w:tc>
          <w:tcPr>
            <w:tcW w:w="1500" w:type="dxa"/>
            <w:gridSpan w:val="2"/>
            <w:tcBorders>
              <w:top w:val="nil"/>
              <w:left w:val="nil"/>
              <w:bottom w:val="nil"/>
              <w:right w:val="nil"/>
            </w:tcBorders>
            <w:tcMar>
              <w:top w:w="160" w:type="dxa"/>
              <w:left w:w="120" w:type="dxa"/>
              <w:bottom w:w="100" w:type="dxa"/>
              <w:right w:w="120" w:type="dxa"/>
            </w:tcMar>
            <w:vAlign w:val="center"/>
          </w:tcPr>
          <w:p w14:paraId="33E40D4A" w14:textId="77777777" w:rsidR="00A73026" w:rsidRDefault="00A73026" w:rsidP="003704C5">
            <w:pPr>
              <w:pStyle w:val="figuretext"/>
            </w:pPr>
            <w:r>
              <w:rPr>
                <w:w w:val="100"/>
              </w:rPr>
              <w:t>Variable</w:t>
            </w:r>
          </w:p>
        </w:tc>
      </w:tr>
      <w:tr w:rsidR="00A73026" w:rsidRPr="003731E3" w14:paraId="1F1C0CDD" w14:textId="77777777" w:rsidTr="003704C5">
        <w:trPr>
          <w:gridAfter w:val="1"/>
          <w:wAfter w:w="57" w:type="dxa"/>
          <w:jc w:val="center"/>
        </w:trPr>
        <w:tc>
          <w:tcPr>
            <w:tcW w:w="2313" w:type="dxa"/>
            <w:gridSpan w:val="2"/>
            <w:tcBorders>
              <w:top w:val="nil"/>
              <w:left w:val="nil"/>
              <w:bottom w:val="nil"/>
              <w:right w:val="nil"/>
            </w:tcBorders>
            <w:tcMar>
              <w:top w:w="120" w:type="dxa"/>
              <w:left w:w="120" w:type="dxa"/>
              <w:bottom w:w="60" w:type="dxa"/>
              <w:right w:w="120" w:type="dxa"/>
            </w:tcMar>
            <w:vAlign w:val="center"/>
          </w:tcPr>
          <w:p w14:paraId="4EDA131D" w14:textId="13A9D9EA" w:rsidR="00A73026" w:rsidRDefault="003D58EC" w:rsidP="003704C5">
            <w:pPr>
              <w:pStyle w:val="FigTitle"/>
            </w:pPr>
            <w:r w:rsidRPr="003D58EC">
              <w:rPr>
                <w:w w:val="100"/>
              </w:rPr>
              <w:t>Figure 9-788ei—</w:t>
            </w:r>
            <w:r w:rsidR="00A73026">
              <w:rPr>
                <w:w w:val="100"/>
              </w:rPr>
              <w:t xml:space="preserve"> Link Info field of the Basic variant Multi-Link element</w:t>
            </w:r>
          </w:p>
        </w:tc>
      </w:tr>
    </w:tbl>
    <w:p w14:paraId="12263F26" w14:textId="77777777" w:rsidR="00A73026" w:rsidRDefault="00A73026" w:rsidP="00A73026">
      <w:pPr>
        <w:pStyle w:val="T"/>
        <w:rPr>
          <w:w w:val="100"/>
          <w:lang w:val="en-GB"/>
        </w:rPr>
      </w:pPr>
      <w:bookmarkStart w:id="20" w:name="_Hlk55835108"/>
      <w:r>
        <w:rPr>
          <w:w w:val="100"/>
        </w:rPr>
        <w:t>The Optional Subelements field contains zero or more subelements. The subelement format and ordering of subelements are defined in 9.4.3 (Subelements).</w:t>
      </w:r>
    </w:p>
    <w:bookmarkEnd w:id="20"/>
    <w:p w14:paraId="60514582" w14:textId="3EE725C4" w:rsidR="00A73026" w:rsidRDefault="00A73026" w:rsidP="00A73026">
      <w:pPr>
        <w:pStyle w:val="T"/>
        <w:rPr>
          <w:w w:val="100"/>
        </w:rPr>
      </w:pPr>
      <w:r>
        <w:rPr>
          <w:w w:val="100"/>
        </w:rPr>
        <w:t xml:space="preserve">The Subelement ID field values for the defined subelements are shown in </w:t>
      </w:r>
      <w:r>
        <w:rPr>
          <w:w w:val="100"/>
        </w:rPr>
        <w:fldChar w:fldCharType="begin"/>
      </w:r>
      <w:r>
        <w:rPr>
          <w:w w:val="100"/>
        </w:rPr>
        <w:instrText xml:space="preserve"> REF  RTF34353735353a205461626c65 \h</w:instrText>
      </w:r>
      <w:r>
        <w:rPr>
          <w:w w:val="100"/>
        </w:rPr>
      </w:r>
      <w:r>
        <w:rPr>
          <w:w w:val="100"/>
        </w:rPr>
        <w:fldChar w:fldCharType="separate"/>
      </w:r>
      <w:r>
        <w:rPr>
          <w:w w:val="100"/>
        </w:rPr>
        <w:t>Table 9-322</w:t>
      </w:r>
      <w:r w:rsidR="003D58EC">
        <w:rPr>
          <w:w w:val="100"/>
        </w:rPr>
        <w:t>an</w:t>
      </w:r>
      <w:r>
        <w:rPr>
          <w:w w:val="100"/>
        </w:rPr>
        <w:t xml:space="preserve"> (Optional subelement IDs for Basic variant Multi-Link element)</w:t>
      </w:r>
      <w:r>
        <w:rPr>
          <w:w w:val="100"/>
        </w:rPr>
        <w:fldChar w:fldCharType="end"/>
      </w:r>
      <w:r>
        <w:rPr>
          <w:w w:val="100"/>
        </w:rPr>
        <w: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820"/>
        <w:gridCol w:w="2200"/>
        <w:gridCol w:w="1820"/>
      </w:tblGrid>
      <w:tr w:rsidR="00A73026" w14:paraId="5D8E2773" w14:textId="77777777" w:rsidTr="003704C5">
        <w:trPr>
          <w:jc w:val="center"/>
        </w:trPr>
        <w:tc>
          <w:tcPr>
            <w:tcW w:w="5840" w:type="dxa"/>
            <w:gridSpan w:val="3"/>
            <w:tcBorders>
              <w:top w:val="nil"/>
              <w:left w:val="nil"/>
              <w:bottom w:val="nil"/>
              <w:right w:val="nil"/>
            </w:tcBorders>
            <w:tcMar>
              <w:top w:w="100" w:type="dxa"/>
              <w:left w:w="120" w:type="dxa"/>
              <w:bottom w:w="50" w:type="dxa"/>
              <w:right w:w="120" w:type="dxa"/>
            </w:tcMar>
            <w:vAlign w:val="center"/>
          </w:tcPr>
          <w:p w14:paraId="28E4689D" w14:textId="55B1AF0C" w:rsidR="00A73026" w:rsidRDefault="003D58EC" w:rsidP="003D58EC">
            <w:pPr>
              <w:pStyle w:val="TableTitle"/>
              <w:jc w:val="left"/>
            </w:pPr>
            <w:bookmarkStart w:id="21" w:name="RTF34353735353a205461626c65"/>
            <w:r w:rsidRPr="003D58EC">
              <w:rPr>
                <w:w w:val="100"/>
              </w:rPr>
              <w:t>Table 9-322an—</w:t>
            </w:r>
            <w:r w:rsidR="00A73026">
              <w:rPr>
                <w:w w:val="100"/>
              </w:rPr>
              <w:t>Optional subelement IDs for Basic variant Multi-Link element</w:t>
            </w:r>
            <w:bookmarkEnd w:id="21"/>
          </w:p>
        </w:tc>
      </w:tr>
      <w:tr w:rsidR="00A73026" w14:paraId="41E5D1A3" w14:textId="77777777" w:rsidTr="003704C5">
        <w:trPr>
          <w:trHeight w:val="400"/>
          <w:jc w:val="center"/>
        </w:trPr>
        <w:tc>
          <w:tcPr>
            <w:tcW w:w="182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318C4D81" w14:textId="77777777" w:rsidR="00A73026" w:rsidRDefault="00A73026" w:rsidP="003704C5">
            <w:pPr>
              <w:pStyle w:val="CellHeading"/>
            </w:pPr>
            <w:r>
              <w:rPr>
                <w:w w:val="100"/>
              </w:rPr>
              <w:t>Subelement ID</w:t>
            </w:r>
          </w:p>
        </w:tc>
        <w:tc>
          <w:tcPr>
            <w:tcW w:w="22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6E8628D3" w14:textId="77777777" w:rsidR="00A73026" w:rsidRDefault="00A73026" w:rsidP="003704C5">
            <w:pPr>
              <w:pStyle w:val="CellHeading"/>
            </w:pPr>
            <w:r>
              <w:rPr>
                <w:w w:val="100"/>
              </w:rPr>
              <w:t>Name</w:t>
            </w:r>
          </w:p>
        </w:tc>
        <w:tc>
          <w:tcPr>
            <w:tcW w:w="182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2BD91420" w14:textId="77777777" w:rsidR="00A73026" w:rsidRDefault="00A73026" w:rsidP="003704C5">
            <w:pPr>
              <w:pStyle w:val="CellHeading"/>
            </w:pPr>
            <w:r>
              <w:rPr>
                <w:w w:val="100"/>
              </w:rPr>
              <w:t>Extensible</w:t>
            </w:r>
          </w:p>
        </w:tc>
      </w:tr>
      <w:tr w:rsidR="00A73026" w14:paraId="448B4282" w14:textId="77777777" w:rsidTr="003704C5">
        <w:trPr>
          <w:trHeight w:val="320"/>
          <w:jc w:val="center"/>
        </w:trPr>
        <w:tc>
          <w:tcPr>
            <w:tcW w:w="1820" w:type="dxa"/>
            <w:tcBorders>
              <w:top w:val="single" w:sz="10"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28A83508" w14:textId="77777777" w:rsidR="00A73026" w:rsidRDefault="00A73026" w:rsidP="003704C5">
            <w:pPr>
              <w:pStyle w:val="CellBody"/>
              <w:suppressAutoHyphens/>
              <w:jc w:val="center"/>
            </w:pPr>
            <w:r>
              <w:rPr>
                <w:w w:val="100"/>
              </w:rPr>
              <w:t>0</w:t>
            </w:r>
          </w:p>
        </w:tc>
        <w:tc>
          <w:tcPr>
            <w:tcW w:w="2200" w:type="dxa"/>
            <w:tcBorders>
              <w:top w:val="single" w:sz="10"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58072D13" w14:textId="77777777" w:rsidR="00A73026" w:rsidRDefault="00A73026" w:rsidP="003704C5">
            <w:pPr>
              <w:pStyle w:val="CellBody"/>
              <w:suppressAutoHyphens/>
            </w:pPr>
            <w:r>
              <w:rPr>
                <w:w w:val="100"/>
              </w:rPr>
              <w:t>Pre-STA Profile</w:t>
            </w:r>
          </w:p>
        </w:tc>
        <w:tc>
          <w:tcPr>
            <w:tcW w:w="1820" w:type="dxa"/>
            <w:tcBorders>
              <w:top w:val="single" w:sz="10" w:space="0" w:color="000000"/>
              <w:left w:val="single" w:sz="2" w:space="0" w:color="000000"/>
              <w:bottom w:val="single" w:sz="2" w:space="0" w:color="000000"/>
              <w:right w:val="single" w:sz="10" w:space="0" w:color="000000"/>
            </w:tcBorders>
            <w:tcMar>
              <w:top w:w="100" w:type="dxa"/>
              <w:left w:w="120" w:type="dxa"/>
              <w:bottom w:w="50" w:type="dxa"/>
              <w:right w:w="120" w:type="dxa"/>
            </w:tcMar>
          </w:tcPr>
          <w:p w14:paraId="26592272" w14:textId="77777777" w:rsidR="00A73026" w:rsidRDefault="00A73026" w:rsidP="003704C5">
            <w:pPr>
              <w:pStyle w:val="CellBody"/>
              <w:suppressAutoHyphens/>
              <w:jc w:val="center"/>
            </w:pPr>
            <w:r>
              <w:rPr>
                <w:w w:val="100"/>
              </w:rPr>
              <w:t>Yes</w:t>
            </w:r>
          </w:p>
        </w:tc>
      </w:tr>
      <w:tr w:rsidR="00A73026" w14:paraId="2C988C8E" w14:textId="77777777" w:rsidTr="003704C5">
        <w:trPr>
          <w:trHeight w:val="320"/>
          <w:jc w:val="center"/>
        </w:trPr>
        <w:tc>
          <w:tcPr>
            <w:tcW w:w="182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2D835FED" w14:textId="77777777" w:rsidR="00A73026" w:rsidRDefault="00A73026" w:rsidP="003704C5">
            <w:pPr>
              <w:pStyle w:val="CellBody"/>
              <w:suppressAutoHyphens/>
              <w:jc w:val="center"/>
            </w:pPr>
            <w:r>
              <w:rPr>
                <w:w w:val="100"/>
              </w:rPr>
              <w:t>1–220</w:t>
            </w:r>
          </w:p>
        </w:tc>
        <w:tc>
          <w:tcPr>
            <w:tcW w:w="2200" w:type="dxa"/>
            <w:tcBorders>
              <w:top w:val="single" w:sz="2"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2403D3C0" w14:textId="77777777" w:rsidR="00A73026" w:rsidRDefault="00A73026" w:rsidP="003704C5">
            <w:pPr>
              <w:pStyle w:val="CellBody"/>
              <w:suppressAutoHyphens/>
            </w:pPr>
            <w:r>
              <w:rPr>
                <w:w w:val="100"/>
              </w:rPr>
              <w:t>Reserved</w:t>
            </w:r>
          </w:p>
        </w:tc>
        <w:tc>
          <w:tcPr>
            <w:tcW w:w="1820" w:type="dxa"/>
            <w:tcBorders>
              <w:top w:val="single" w:sz="2" w:space="0" w:color="000000"/>
              <w:left w:val="single" w:sz="2" w:space="0" w:color="000000"/>
              <w:bottom w:val="single" w:sz="2" w:space="0" w:color="000000"/>
              <w:right w:val="single" w:sz="10" w:space="0" w:color="000000"/>
            </w:tcBorders>
            <w:tcMar>
              <w:top w:w="100" w:type="dxa"/>
              <w:left w:w="120" w:type="dxa"/>
              <w:bottom w:w="50" w:type="dxa"/>
              <w:right w:w="120" w:type="dxa"/>
            </w:tcMar>
          </w:tcPr>
          <w:p w14:paraId="41DF3F9F" w14:textId="77777777" w:rsidR="00A73026" w:rsidRDefault="00A73026" w:rsidP="003704C5">
            <w:pPr>
              <w:pStyle w:val="CellBody"/>
              <w:suppressAutoHyphens/>
              <w:jc w:val="center"/>
            </w:pPr>
          </w:p>
        </w:tc>
      </w:tr>
      <w:tr w:rsidR="00A73026" w14:paraId="5565C45E" w14:textId="77777777" w:rsidTr="003704C5">
        <w:trPr>
          <w:trHeight w:val="320"/>
          <w:jc w:val="center"/>
        </w:trPr>
        <w:tc>
          <w:tcPr>
            <w:tcW w:w="182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7354FC99" w14:textId="77777777" w:rsidR="00A73026" w:rsidRDefault="00A73026" w:rsidP="003704C5">
            <w:pPr>
              <w:pStyle w:val="CellBody"/>
              <w:suppressAutoHyphens/>
              <w:jc w:val="center"/>
            </w:pPr>
            <w:r>
              <w:rPr>
                <w:w w:val="100"/>
              </w:rPr>
              <w:t>221</w:t>
            </w:r>
          </w:p>
        </w:tc>
        <w:tc>
          <w:tcPr>
            <w:tcW w:w="2200" w:type="dxa"/>
            <w:tcBorders>
              <w:top w:val="single" w:sz="2"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1E6B71B2" w14:textId="77777777" w:rsidR="00A73026" w:rsidRDefault="00A73026" w:rsidP="003704C5">
            <w:pPr>
              <w:pStyle w:val="CellBody"/>
              <w:suppressAutoHyphens/>
            </w:pPr>
            <w:r>
              <w:rPr>
                <w:w w:val="100"/>
              </w:rPr>
              <w:t>Vendor Specific</w:t>
            </w:r>
          </w:p>
        </w:tc>
        <w:tc>
          <w:tcPr>
            <w:tcW w:w="1820" w:type="dxa"/>
            <w:tcBorders>
              <w:top w:val="single" w:sz="2" w:space="0" w:color="000000"/>
              <w:left w:val="single" w:sz="2" w:space="0" w:color="000000"/>
              <w:bottom w:val="single" w:sz="2" w:space="0" w:color="000000"/>
              <w:right w:val="single" w:sz="10" w:space="0" w:color="000000"/>
            </w:tcBorders>
            <w:tcMar>
              <w:top w:w="100" w:type="dxa"/>
              <w:left w:w="120" w:type="dxa"/>
              <w:bottom w:w="50" w:type="dxa"/>
              <w:right w:w="120" w:type="dxa"/>
            </w:tcMar>
          </w:tcPr>
          <w:p w14:paraId="1AF573BC" w14:textId="77777777" w:rsidR="00A73026" w:rsidRDefault="00A73026" w:rsidP="003704C5">
            <w:pPr>
              <w:pStyle w:val="CellBody"/>
              <w:suppressAutoHyphens/>
              <w:jc w:val="center"/>
            </w:pPr>
            <w:r>
              <w:rPr>
                <w:w w:val="100"/>
              </w:rPr>
              <w:t>Vendor defined</w:t>
            </w:r>
          </w:p>
        </w:tc>
      </w:tr>
      <w:tr w:rsidR="00A73026" w14:paraId="44576F19" w14:textId="77777777" w:rsidTr="003704C5">
        <w:trPr>
          <w:trHeight w:val="320"/>
          <w:jc w:val="center"/>
        </w:trPr>
        <w:tc>
          <w:tcPr>
            <w:tcW w:w="1820" w:type="dxa"/>
            <w:tcBorders>
              <w:top w:val="single" w:sz="2" w:space="0" w:color="000000"/>
              <w:left w:val="single" w:sz="10" w:space="0" w:color="000000"/>
              <w:bottom w:val="single" w:sz="10" w:space="0" w:color="000000"/>
              <w:right w:val="single" w:sz="2" w:space="0" w:color="000000"/>
            </w:tcBorders>
            <w:tcMar>
              <w:top w:w="100" w:type="dxa"/>
              <w:left w:w="120" w:type="dxa"/>
              <w:bottom w:w="50" w:type="dxa"/>
              <w:right w:w="120" w:type="dxa"/>
            </w:tcMar>
          </w:tcPr>
          <w:p w14:paraId="3C2B3885" w14:textId="77777777" w:rsidR="00A73026" w:rsidRDefault="00A73026" w:rsidP="003704C5">
            <w:pPr>
              <w:pStyle w:val="CellBody"/>
              <w:suppressAutoHyphens/>
              <w:jc w:val="center"/>
            </w:pPr>
            <w:r>
              <w:rPr>
                <w:w w:val="100"/>
              </w:rPr>
              <w:t>222–255</w:t>
            </w:r>
          </w:p>
        </w:tc>
        <w:tc>
          <w:tcPr>
            <w:tcW w:w="2200" w:type="dxa"/>
            <w:tcBorders>
              <w:top w:val="single" w:sz="2" w:space="0" w:color="000000"/>
              <w:left w:val="single" w:sz="2" w:space="0" w:color="000000"/>
              <w:bottom w:val="single" w:sz="10" w:space="0" w:color="000000"/>
              <w:right w:val="single" w:sz="2" w:space="0" w:color="000000"/>
            </w:tcBorders>
            <w:tcMar>
              <w:top w:w="100" w:type="dxa"/>
              <w:left w:w="120" w:type="dxa"/>
              <w:bottom w:w="50" w:type="dxa"/>
              <w:right w:w="120" w:type="dxa"/>
            </w:tcMar>
          </w:tcPr>
          <w:p w14:paraId="61240F25" w14:textId="77777777" w:rsidR="00A73026" w:rsidRDefault="00A73026" w:rsidP="003704C5">
            <w:pPr>
              <w:pStyle w:val="CellBody"/>
              <w:suppressAutoHyphens/>
            </w:pPr>
            <w:r>
              <w:rPr>
                <w:w w:val="100"/>
              </w:rPr>
              <w:t>Reserved</w:t>
            </w:r>
          </w:p>
        </w:tc>
        <w:tc>
          <w:tcPr>
            <w:tcW w:w="1820" w:type="dxa"/>
            <w:tcBorders>
              <w:top w:val="single" w:sz="2" w:space="0" w:color="000000"/>
              <w:left w:val="single" w:sz="2" w:space="0" w:color="000000"/>
              <w:bottom w:val="single" w:sz="10" w:space="0" w:color="000000"/>
              <w:right w:val="single" w:sz="10" w:space="0" w:color="000000"/>
            </w:tcBorders>
            <w:tcMar>
              <w:top w:w="100" w:type="dxa"/>
              <w:left w:w="120" w:type="dxa"/>
              <w:bottom w:w="50" w:type="dxa"/>
              <w:right w:w="120" w:type="dxa"/>
            </w:tcMar>
          </w:tcPr>
          <w:p w14:paraId="3F65ED8F" w14:textId="77777777" w:rsidR="00A73026" w:rsidRDefault="00A73026" w:rsidP="003704C5">
            <w:pPr>
              <w:pStyle w:val="CellBody"/>
              <w:suppressAutoHyphens/>
              <w:jc w:val="center"/>
            </w:pPr>
          </w:p>
        </w:tc>
      </w:tr>
    </w:tbl>
    <w:p w14:paraId="694DFE5A" w14:textId="77777777" w:rsidR="00A73026" w:rsidRDefault="00A73026" w:rsidP="00A73026">
      <w:pPr>
        <w:pStyle w:val="T"/>
        <w:rPr>
          <w:w w:val="100"/>
        </w:rPr>
      </w:pPr>
      <w:r>
        <w:rPr>
          <w:w w:val="100"/>
        </w:rPr>
        <w:lastRenderedPageBreak/>
        <w:t xml:space="preserve"> </w:t>
      </w:r>
    </w:p>
    <w:p w14:paraId="7023AE97" w14:textId="77777777" w:rsidR="00A73026" w:rsidRDefault="00A73026" w:rsidP="00A73026">
      <w:pPr>
        <w:pStyle w:val="T"/>
        <w:rPr>
          <w:w w:val="100"/>
        </w:rPr>
      </w:pPr>
      <w:r>
        <w:rPr>
          <w:w w:val="100"/>
        </w:rPr>
        <w:t xml:space="preserve">Each Per-STA Profile subelement starts with </w:t>
      </w:r>
      <w:bookmarkStart w:id="22" w:name="_Hlk55835483"/>
      <w:r>
        <w:rPr>
          <w:w w:val="100"/>
        </w:rPr>
        <w:t xml:space="preserve">Per-STA Control field </w:t>
      </w:r>
      <w:bookmarkEnd w:id="22"/>
      <w:r>
        <w:rPr>
          <w:w w:val="100"/>
        </w:rPr>
        <w:t>followed by variable number of fields and elements as defined in 35.3.2 (Container for multi-link information).</w:t>
      </w:r>
    </w:p>
    <w:p w14:paraId="23EDC647" w14:textId="37E31CD5" w:rsidR="00A73026" w:rsidRDefault="00A73026" w:rsidP="00A73026">
      <w:pPr>
        <w:pStyle w:val="T"/>
        <w:rPr>
          <w:w w:val="100"/>
        </w:rPr>
      </w:pPr>
      <w:r>
        <w:rPr>
          <w:w w:val="100"/>
          <w:lang w:val="en-GB"/>
        </w:rPr>
        <w:t xml:space="preserve">The format of the Per-STA Control field is defined in </w:t>
      </w:r>
      <w:r>
        <w:rPr>
          <w:w w:val="100"/>
        </w:rPr>
        <w:fldChar w:fldCharType="begin"/>
      </w:r>
      <w:r>
        <w:rPr>
          <w:w w:val="100"/>
        </w:rPr>
        <w:instrText xml:space="preserve"> REF  RTF34353438353a204669675469 \h</w:instrText>
      </w:r>
      <w:r>
        <w:rPr>
          <w:w w:val="100"/>
        </w:rPr>
      </w:r>
      <w:r>
        <w:rPr>
          <w:w w:val="100"/>
        </w:rPr>
        <w:fldChar w:fldCharType="separate"/>
      </w:r>
      <w:r>
        <w:rPr>
          <w:w w:val="100"/>
        </w:rPr>
        <w:t>Figure 9-788</w:t>
      </w:r>
      <w:r w:rsidR="003D58EC">
        <w:rPr>
          <w:w w:val="100"/>
        </w:rPr>
        <w:t>ej</w:t>
      </w:r>
      <w:r>
        <w:rPr>
          <w:w w:val="100"/>
        </w:rPr>
        <w:t xml:space="preserve"> (Per-STA Control field format)</w:t>
      </w:r>
      <w:r>
        <w:rPr>
          <w:w w:val="100"/>
        </w:rPr>
        <w:fldChar w:fldCharType="end"/>
      </w:r>
      <w:r>
        <w:rPr>
          <w:w w:val="100"/>
        </w:rPr>
        <w:t>.</w:t>
      </w:r>
    </w:p>
    <w:p w14:paraId="60AC2B16" w14:textId="77777777" w:rsidR="00A73026" w:rsidRDefault="00A73026" w:rsidP="00A73026">
      <w:pPr>
        <w:pStyle w:val="T"/>
        <w:rPr>
          <w:w w:val="100"/>
        </w:rPr>
      </w:pPr>
    </w:p>
    <w:p w14:paraId="47FDDD8F" w14:textId="77777777" w:rsidR="00A73026" w:rsidRDefault="00A73026" w:rsidP="00A73026">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40"/>
        <w:gridCol w:w="1260"/>
        <w:gridCol w:w="1260"/>
      </w:tblGrid>
      <w:tr w:rsidR="00A73026" w14:paraId="2EFD883C" w14:textId="77777777" w:rsidTr="003704C5">
        <w:trPr>
          <w:trHeight w:val="400"/>
          <w:jc w:val="center"/>
        </w:trPr>
        <w:tc>
          <w:tcPr>
            <w:tcW w:w="1140" w:type="dxa"/>
            <w:tcBorders>
              <w:top w:val="nil"/>
              <w:left w:val="nil"/>
              <w:bottom w:val="nil"/>
              <w:right w:val="nil"/>
            </w:tcBorders>
            <w:tcMar>
              <w:top w:w="160" w:type="dxa"/>
              <w:left w:w="120" w:type="dxa"/>
              <w:bottom w:w="100" w:type="dxa"/>
              <w:right w:w="120" w:type="dxa"/>
            </w:tcMar>
            <w:vAlign w:val="center"/>
          </w:tcPr>
          <w:p w14:paraId="73DC492A" w14:textId="77777777" w:rsidR="00A73026" w:rsidRDefault="00A73026" w:rsidP="003704C5">
            <w:pPr>
              <w:pStyle w:val="figuretext"/>
            </w:pPr>
          </w:p>
        </w:tc>
        <w:tc>
          <w:tcPr>
            <w:tcW w:w="1260" w:type="dxa"/>
            <w:tcBorders>
              <w:top w:val="nil"/>
              <w:left w:val="nil"/>
              <w:bottom w:val="single" w:sz="10" w:space="0" w:color="000000"/>
              <w:right w:val="nil"/>
            </w:tcBorders>
            <w:tcMar>
              <w:top w:w="160" w:type="dxa"/>
              <w:left w:w="120" w:type="dxa"/>
              <w:bottom w:w="100" w:type="dxa"/>
              <w:right w:w="120" w:type="dxa"/>
            </w:tcMar>
            <w:vAlign w:val="center"/>
          </w:tcPr>
          <w:p w14:paraId="64EFB303" w14:textId="77777777" w:rsidR="00A73026" w:rsidRDefault="00A73026" w:rsidP="003704C5">
            <w:pPr>
              <w:pStyle w:val="figuretext"/>
              <w:tabs>
                <w:tab w:val="left" w:pos="660"/>
              </w:tabs>
              <w:jc w:val="left"/>
            </w:pPr>
            <w:r>
              <w:rPr>
                <w:w w:val="100"/>
              </w:rPr>
              <w:t>B0           B3</w:t>
            </w:r>
          </w:p>
        </w:tc>
        <w:tc>
          <w:tcPr>
            <w:tcW w:w="1260" w:type="dxa"/>
            <w:tcBorders>
              <w:top w:val="nil"/>
              <w:left w:val="nil"/>
              <w:bottom w:val="single" w:sz="10" w:space="0" w:color="000000"/>
              <w:right w:val="nil"/>
            </w:tcBorders>
            <w:tcMar>
              <w:top w:w="160" w:type="dxa"/>
              <w:left w:w="120" w:type="dxa"/>
              <w:bottom w:w="100" w:type="dxa"/>
              <w:right w:w="120" w:type="dxa"/>
            </w:tcMar>
            <w:vAlign w:val="center"/>
          </w:tcPr>
          <w:p w14:paraId="5AB36383" w14:textId="77777777" w:rsidR="00A73026" w:rsidRDefault="00A73026" w:rsidP="003704C5">
            <w:pPr>
              <w:pStyle w:val="figuretext"/>
              <w:tabs>
                <w:tab w:val="left" w:pos="660"/>
              </w:tabs>
              <w:jc w:val="left"/>
            </w:pPr>
            <w:r>
              <w:t>B4           TBD</w:t>
            </w:r>
          </w:p>
        </w:tc>
      </w:tr>
      <w:tr w:rsidR="00A73026" w14:paraId="53DDCCE1" w14:textId="77777777" w:rsidTr="003704C5">
        <w:trPr>
          <w:trHeight w:val="400"/>
          <w:jc w:val="center"/>
        </w:trPr>
        <w:tc>
          <w:tcPr>
            <w:tcW w:w="1140" w:type="dxa"/>
            <w:tcBorders>
              <w:top w:val="nil"/>
              <w:left w:val="nil"/>
              <w:bottom w:val="nil"/>
              <w:right w:val="nil"/>
            </w:tcBorders>
            <w:tcMar>
              <w:top w:w="160" w:type="dxa"/>
              <w:left w:w="120" w:type="dxa"/>
              <w:bottom w:w="100" w:type="dxa"/>
              <w:right w:w="120" w:type="dxa"/>
            </w:tcMar>
            <w:vAlign w:val="center"/>
          </w:tcPr>
          <w:p w14:paraId="4F603200" w14:textId="77777777" w:rsidR="00A73026" w:rsidRDefault="00A73026" w:rsidP="003704C5">
            <w:pPr>
              <w:pStyle w:val="figuretext"/>
            </w:pPr>
          </w:p>
        </w:tc>
        <w:tc>
          <w:tcPr>
            <w:tcW w:w="12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386AF96D" w14:textId="77777777" w:rsidR="00A73026" w:rsidRDefault="00A73026" w:rsidP="003704C5">
            <w:pPr>
              <w:pStyle w:val="figuretext"/>
            </w:pPr>
            <w:r>
              <w:rPr>
                <w:w w:val="100"/>
              </w:rPr>
              <w:t>Link ID</w:t>
            </w:r>
          </w:p>
        </w:tc>
        <w:tc>
          <w:tcPr>
            <w:tcW w:w="12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7AEF92C0" w14:textId="77777777" w:rsidR="00A73026" w:rsidRDefault="00A73026" w:rsidP="003704C5">
            <w:pPr>
              <w:pStyle w:val="figuretext"/>
            </w:pPr>
            <w:r>
              <w:rPr>
                <w:w w:val="100"/>
              </w:rPr>
              <w:t>Reserved</w:t>
            </w:r>
          </w:p>
        </w:tc>
      </w:tr>
      <w:tr w:rsidR="00A73026" w14:paraId="267222EC" w14:textId="77777777" w:rsidTr="003704C5">
        <w:trPr>
          <w:trHeight w:val="400"/>
          <w:jc w:val="center"/>
        </w:trPr>
        <w:tc>
          <w:tcPr>
            <w:tcW w:w="1140" w:type="dxa"/>
            <w:tcBorders>
              <w:top w:val="nil"/>
              <w:left w:val="nil"/>
              <w:bottom w:val="nil"/>
              <w:right w:val="nil"/>
            </w:tcBorders>
            <w:tcMar>
              <w:top w:w="160" w:type="dxa"/>
              <w:left w:w="120" w:type="dxa"/>
              <w:bottom w:w="100" w:type="dxa"/>
              <w:right w:w="120" w:type="dxa"/>
            </w:tcMar>
            <w:vAlign w:val="center"/>
          </w:tcPr>
          <w:p w14:paraId="7F09BAC3" w14:textId="77777777" w:rsidR="00A73026" w:rsidRDefault="00A73026" w:rsidP="003704C5">
            <w:pPr>
              <w:pStyle w:val="figuretext"/>
            </w:pPr>
            <w:r>
              <w:rPr>
                <w:w w:val="100"/>
              </w:rPr>
              <w:t>Bits:</w:t>
            </w:r>
          </w:p>
        </w:tc>
        <w:tc>
          <w:tcPr>
            <w:tcW w:w="1260" w:type="dxa"/>
            <w:tcBorders>
              <w:top w:val="nil"/>
              <w:left w:val="nil"/>
              <w:bottom w:val="nil"/>
              <w:right w:val="nil"/>
            </w:tcBorders>
            <w:tcMar>
              <w:top w:w="160" w:type="dxa"/>
              <w:left w:w="120" w:type="dxa"/>
              <w:bottom w:w="100" w:type="dxa"/>
              <w:right w:w="120" w:type="dxa"/>
            </w:tcMar>
            <w:vAlign w:val="center"/>
          </w:tcPr>
          <w:p w14:paraId="334EC1AD" w14:textId="77777777" w:rsidR="00A73026" w:rsidRPr="000E7786" w:rsidRDefault="00A73026" w:rsidP="003704C5">
            <w:pPr>
              <w:pStyle w:val="figuretext"/>
              <w:rPr>
                <w:color w:val="000000" w:themeColor="text1"/>
              </w:rPr>
            </w:pPr>
            <w:r w:rsidRPr="000E7786">
              <w:rPr>
                <w:color w:val="000000" w:themeColor="text1"/>
                <w:w w:val="100"/>
              </w:rPr>
              <w:t>4</w:t>
            </w:r>
          </w:p>
        </w:tc>
        <w:tc>
          <w:tcPr>
            <w:tcW w:w="1260" w:type="dxa"/>
            <w:tcBorders>
              <w:top w:val="nil"/>
              <w:left w:val="nil"/>
              <w:bottom w:val="nil"/>
              <w:right w:val="nil"/>
            </w:tcBorders>
            <w:tcMar>
              <w:top w:w="160" w:type="dxa"/>
              <w:left w:w="120" w:type="dxa"/>
              <w:bottom w:w="100" w:type="dxa"/>
              <w:right w:w="120" w:type="dxa"/>
            </w:tcMar>
            <w:vAlign w:val="center"/>
          </w:tcPr>
          <w:p w14:paraId="6F68E6FB" w14:textId="77777777" w:rsidR="00A73026" w:rsidRPr="000E7786" w:rsidRDefault="00A73026" w:rsidP="003704C5">
            <w:pPr>
              <w:pStyle w:val="figuretext"/>
              <w:rPr>
                <w:color w:val="000000" w:themeColor="text1"/>
              </w:rPr>
            </w:pPr>
            <w:r w:rsidRPr="000E7786">
              <w:rPr>
                <w:color w:val="000000" w:themeColor="text1"/>
                <w:w w:val="100"/>
              </w:rPr>
              <w:t>TBD</w:t>
            </w:r>
          </w:p>
        </w:tc>
      </w:tr>
      <w:tr w:rsidR="00A73026" w14:paraId="704EB6B3" w14:textId="77777777" w:rsidTr="003704C5">
        <w:trPr>
          <w:jc w:val="center"/>
        </w:trPr>
        <w:tc>
          <w:tcPr>
            <w:tcW w:w="3660" w:type="dxa"/>
            <w:gridSpan w:val="3"/>
            <w:tcBorders>
              <w:top w:val="nil"/>
              <w:left w:val="nil"/>
              <w:bottom w:val="nil"/>
              <w:right w:val="nil"/>
            </w:tcBorders>
            <w:tcMar>
              <w:top w:w="120" w:type="dxa"/>
              <w:left w:w="120" w:type="dxa"/>
              <w:bottom w:w="60" w:type="dxa"/>
              <w:right w:w="120" w:type="dxa"/>
            </w:tcMar>
            <w:vAlign w:val="center"/>
          </w:tcPr>
          <w:p w14:paraId="03B27568" w14:textId="3C992392" w:rsidR="00A73026" w:rsidRDefault="003D58EC" w:rsidP="003D58EC">
            <w:pPr>
              <w:pStyle w:val="FigTitle"/>
              <w:jc w:val="left"/>
            </w:pPr>
            <w:bookmarkStart w:id="23" w:name="RTF34353438353a204669675469"/>
            <w:r w:rsidRPr="003D58EC">
              <w:rPr>
                <w:w w:val="100"/>
              </w:rPr>
              <w:t>Figure 9-788ej—</w:t>
            </w:r>
            <w:r w:rsidR="00A73026">
              <w:rPr>
                <w:w w:val="100"/>
              </w:rPr>
              <w:t>Per-STA Control field format</w:t>
            </w:r>
            <w:bookmarkEnd w:id="23"/>
          </w:p>
        </w:tc>
      </w:tr>
    </w:tbl>
    <w:p w14:paraId="16C3D968" w14:textId="77777777" w:rsidR="00A73026" w:rsidRDefault="00A73026" w:rsidP="00A73026">
      <w:pPr>
        <w:pStyle w:val="T"/>
        <w:rPr>
          <w:w w:val="100"/>
        </w:rPr>
      </w:pPr>
      <w:r>
        <w:rPr>
          <w:w w:val="100"/>
        </w:rPr>
        <w:t xml:space="preserve"> </w:t>
      </w:r>
    </w:p>
    <w:p w14:paraId="72781F4E" w14:textId="77777777" w:rsidR="00A73026" w:rsidRDefault="00A73026" w:rsidP="00A73026">
      <w:pPr>
        <w:pStyle w:val="T"/>
        <w:rPr>
          <w:w w:val="100"/>
        </w:rPr>
      </w:pPr>
      <w:r>
        <w:rPr>
          <w:w w:val="100"/>
        </w:rPr>
        <w:t xml:space="preserve">The Link ID subfield specifies a value that uniquely identifies the link where the reported STA is operating on. </w:t>
      </w:r>
    </w:p>
    <w:p w14:paraId="0555D9D7" w14:textId="77777777" w:rsidR="00A73026" w:rsidRDefault="00A73026" w:rsidP="00A73026">
      <w:pPr>
        <w:pStyle w:val="T"/>
        <w:rPr>
          <w:w w:val="100"/>
        </w:rPr>
      </w:pPr>
      <w:r>
        <w:rPr>
          <w:w w:val="100"/>
        </w:rPr>
        <w:t>Othe</w:t>
      </w:r>
      <w:r w:rsidRPr="000E7786">
        <w:rPr>
          <w:color w:val="000000" w:themeColor="text1"/>
          <w:w w:val="100"/>
        </w:rPr>
        <w:t>r subfields are TBD.</w:t>
      </w:r>
    </w:p>
    <w:p w14:paraId="4992D32A" w14:textId="77777777" w:rsidR="00A73026" w:rsidRPr="00B90B05" w:rsidRDefault="00A73026" w:rsidP="00A73026">
      <w:pPr>
        <w:pStyle w:val="T"/>
        <w:rPr>
          <w:w w:val="100"/>
          <w:lang w:val="en-GB"/>
        </w:rPr>
      </w:pPr>
      <w:r>
        <w:rPr>
          <w:w w:val="100"/>
        </w:rPr>
        <w:t>The Vendor Specific subelements have the same format as their corresponding elements (see 9.4.2.25 (Vendor Specific element)). Zero or more Vendor Specific subelements are included in the list of optional subelements.</w:t>
      </w:r>
    </w:p>
    <w:p w14:paraId="20BBC5BB" w14:textId="444EA23A" w:rsidR="00A73026" w:rsidRDefault="00A73026" w:rsidP="00A7302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b/>
          <w:bCs/>
          <w:color w:val="000000"/>
          <w:szCs w:val="22"/>
          <w:lang w:val="en-US"/>
        </w:rPr>
      </w:pPr>
      <w:r w:rsidRPr="002F3B57">
        <w:rPr>
          <w:rFonts w:ascii="Arial" w:hAnsi="Arial" w:cs="Arial"/>
          <w:b/>
          <w:bCs/>
          <w:color w:val="000000"/>
          <w:szCs w:val="22"/>
          <w:lang w:val="en-US"/>
        </w:rPr>
        <w:t>9.4.2.247b</w:t>
      </w:r>
      <w:r>
        <w:rPr>
          <w:rFonts w:ascii="Arial" w:hAnsi="Arial" w:cs="Arial"/>
          <w:b/>
          <w:bCs/>
          <w:color w:val="000000"/>
          <w:szCs w:val="22"/>
          <w:lang w:val="en-US"/>
        </w:rPr>
        <w:t>.3</w:t>
      </w:r>
      <w:r w:rsidRPr="002F3B57">
        <w:rPr>
          <w:rFonts w:ascii="Arial" w:hAnsi="Arial" w:cs="Arial"/>
          <w:b/>
          <w:bCs/>
          <w:color w:val="000000"/>
          <w:szCs w:val="22"/>
          <w:lang w:val="en-US"/>
        </w:rPr>
        <w:tab/>
      </w:r>
      <w:r>
        <w:rPr>
          <w:rFonts w:ascii="Arial" w:hAnsi="Arial" w:cs="Arial"/>
          <w:b/>
          <w:bCs/>
          <w:color w:val="000000"/>
          <w:szCs w:val="22"/>
          <w:lang w:val="en-US"/>
        </w:rPr>
        <w:t>Probe Request variant Multi-Link element</w:t>
      </w:r>
      <w:r w:rsidR="003704C5">
        <w:rPr>
          <w:rFonts w:ascii="Arial" w:hAnsi="Arial" w:cs="Arial"/>
          <w:b/>
          <w:bCs/>
          <w:color w:val="000000"/>
          <w:szCs w:val="22"/>
          <w:lang w:val="en-US"/>
        </w:rPr>
        <w:t xml:space="preserve"> </w:t>
      </w:r>
    </w:p>
    <w:p w14:paraId="5E9D57BF" w14:textId="77777777" w:rsidR="00A73026" w:rsidRDefault="00A73026" w:rsidP="00A73026">
      <w:pPr>
        <w:pStyle w:val="T"/>
        <w:rPr>
          <w:bCs/>
        </w:rPr>
      </w:pPr>
      <w:r>
        <w:rPr>
          <w:bCs/>
        </w:rPr>
        <w:t xml:space="preserve">The Probe Request </w:t>
      </w:r>
      <w:r>
        <w:rPr>
          <w:lang w:eastAsia="en-US"/>
        </w:rPr>
        <w:t xml:space="preserve">variant </w:t>
      </w:r>
      <w:r>
        <w:rPr>
          <w:bCs/>
        </w:rPr>
        <w:t>Multi-Link element is used to request an AP to provide information of other APs affiliated with the same AP MLD as the AP. The inclusion of a Probe Request variant Multi-Link element in a Probe Request frame identifies it as an MLD probe request.</w:t>
      </w:r>
      <w:bookmarkStart w:id="24" w:name="_Hlk55980259"/>
    </w:p>
    <w:bookmarkEnd w:id="24"/>
    <w:p w14:paraId="553C18CC" w14:textId="77777777" w:rsidR="00A73026" w:rsidRDefault="00A73026" w:rsidP="00A73026">
      <w:pPr>
        <w:pStyle w:val="T"/>
        <w:rPr>
          <w:w w:val="100"/>
        </w:rPr>
      </w:pPr>
      <w:r>
        <w:rPr>
          <w:bCs/>
        </w:rPr>
        <w:t xml:space="preserve">The subfields of the </w:t>
      </w:r>
      <w:r>
        <w:rPr>
          <w:w w:val="100"/>
        </w:rPr>
        <w:t xml:space="preserve">Multi-Link Control field of the Probe Request variant Multi-Link element except the Type subfield are </w:t>
      </w:r>
      <w:r w:rsidRPr="00365DC8">
        <w:rPr>
          <w:w w:val="100"/>
          <w:highlight w:val="yellow"/>
        </w:rPr>
        <w:t>TBD</w:t>
      </w:r>
      <w:r>
        <w:rPr>
          <w:w w:val="100"/>
        </w:rPr>
        <w:t>.</w:t>
      </w:r>
    </w:p>
    <w:p w14:paraId="7D901EDA" w14:textId="1E66E873" w:rsidR="00A73026" w:rsidRDefault="00A73026" w:rsidP="00A73026">
      <w:pPr>
        <w:pStyle w:val="T"/>
        <w:rPr>
          <w:ins w:id="25" w:author="作者"/>
          <w:w w:val="100"/>
        </w:rPr>
      </w:pPr>
      <w:del w:id="26" w:author="作者">
        <w:r w:rsidDel="00B507F3">
          <w:rPr>
            <w:w w:val="100"/>
          </w:rPr>
          <w:delText xml:space="preserve">The presence and format of the Common Info field in the Probe Request variant Multi-Link element are </w:delText>
        </w:r>
        <w:r w:rsidRPr="00365DC8" w:rsidDel="00B507F3">
          <w:rPr>
            <w:w w:val="100"/>
            <w:highlight w:val="yellow"/>
          </w:rPr>
          <w:delText>TBD</w:delText>
        </w:r>
        <w:r w:rsidDel="00B507F3">
          <w:rPr>
            <w:w w:val="100"/>
          </w:rPr>
          <w:delText>.</w:delText>
        </w:r>
      </w:del>
    </w:p>
    <w:p w14:paraId="5B66E6EF" w14:textId="741140B8" w:rsidR="00626E7D" w:rsidRDefault="00626E7D" w:rsidP="00A73026">
      <w:pPr>
        <w:pStyle w:val="T"/>
        <w:rPr>
          <w:lang w:eastAsia="en-US"/>
        </w:rPr>
      </w:pPr>
      <w:ins w:id="27" w:author="作者">
        <w:r>
          <w:rPr>
            <w:w w:val="100"/>
          </w:rPr>
          <w:t xml:space="preserve">The format of the Common Info field in the Probe Request variant Multi-Link element is as same as </w:t>
        </w:r>
        <w:r w:rsidRPr="00626E7D">
          <w:rPr>
            <w:w w:val="100"/>
          </w:rPr>
          <w:t>Basic variant Multi-Link element</w:t>
        </w:r>
        <w:r>
          <w:rPr>
            <w:w w:val="100"/>
          </w:rPr>
          <w:t xml:space="preserve"> as defined in </w:t>
        </w:r>
        <w:r w:rsidRPr="00626E7D">
          <w:rPr>
            <w:w w:val="100"/>
          </w:rPr>
          <w:t>Figure 9-xxxx - Link Info field of the Basic variant Multi-Link element</w:t>
        </w:r>
        <w:r>
          <w:rPr>
            <w:w w:val="100"/>
          </w:rPr>
          <w:t>.</w:t>
        </w:r>
      </w:ins>
    </w:p>
    <w:p w14:paraId="1CFC7BBF" w14:textId="369E1F50" w:rsidR="00A73026" w:rsidRDefault="00A73026" w:rsidP="00A73026">
      <w:pPr>
        <w:pStyle w:val="T"/>
        <w:rPr>
          <w:w w:val="100"/>
        </w:rPr>
      </w:pPr>
      <w:r w:rsidRPr="001820A9">
        <w:rPr>
          <w:w w:val="100"/>
        </w:rPr>
        <w:t xml:space="preserve">The format of the Link Info field of the </w:t>
      </w:r>
      <w:r>
        <w:rPr>
          <w:w w:val="100"/>
        </w:rPr>
        <w:t>Probe Request variant Multi-Link element</w:t>
      </w:r>
      <w:r w:rsidRPr="001820A9">
        <w:rPr>
          <w:w w:val="100"/>
        </w:rPr>
        <w:t xml:space="preserve"> is defined in </w:t>
      </w:r>
      <w:r w:rsidRPr="001820A9">
        <w:rPr>
          <w:w w:val="100"/>
        </w:rPr>
        <w:fldChar w:fldCharType="begin"/>
      </w:r>
      <w:r w:rsidRPr="001820A9">
        <w:rPr>
          <w:w w:val="100"/>
        </w:rPr>
        <w:instrText xml:space="preserve"> REF  RTF36393930363a204669675469 \h \* MERGEFORMAT </w:instrText>
      </w:r>
      <w:r w:rsidRPr="001820A9">
        <w:rPr>
          <w:w w:val="100"/>
        </w:rPr>
      </w:r>
      <w:r w:rsidRPr="001820A9">
        <w:rPr>
          <w:w w:val="100"/>
        </w:rPr>
        <w:fldChar w:fldCharType="separate"/>
      </w:r>
      <w:r w:rsidRPr="001820A9">
        <w:rPr>
          <w:w w:val="100"/>
        </w:rPr>
        <w:t>Figure 9-</w:t>
      </w:r>
      <w:r w:rsidR="003D58EC">
        <w:rPr>
          <w:w w:val="100"/>
        </w:rPr>
        <w:t>788ek</w:t>
      </w:r>
      <w:r w:rsidRPr="001820A9">
        <w:rPr>
          <w:w w:val="100"/>
        </w:rPr>
        <w:t xml:space="preserve"> (Link Info field of the </w:t>
      </w:r>
      <w:r>
        <w:rPr>
          <w:w w:val="100"/>
        </w:rPr>
        <w:t>Probe Request variant Multi-Link element</w:t>
      </w:r>
      <w:r w:rsidRPr="001820A9">
        <w:rPr>
          <w:w w:val="100"/>
        </w:rPr>
        <w:t>)</w:t>
      </w:r>
      <w:r w:rsidRPr="001820A9">
        <w:rPr>
          <w:w w:val="100"/>
        </w:rPr>
        <w:fldChar w:fldCharType="end"/>
      </w:r>
      <w:r w:rsidRPr="001820A9">
        <w:rPr>
          <w:w w:val="100"/>
        </w:rPr>
        <w:t>.</w:t>
      </w:r>
    </w:p>
    <w:p w14:paraId="1D240D41" w14:textId="77777777" w:rsidR="00A73026" w:rsidRDefault="00A73026" w:rsidP="00A73026">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70"/>
        <w:gridCol w:w="1443"/>
        <w:gridCol w:w="57"/>
      </w:tblGrid>
      <w:tr w:rsidR="00A73026" w14:paraId="63CC8BBC" w14:textId="77777777" w:rsidTr="003704C5">
        <w:trPr>
          <w:trHeight w:val="560"/>
          <w:jc w:val="center"/>
        </w:trPr>
        <w:tc>
          <w:tcPr>
            <w:tcW w:w="870" w:type="dxa"/>
            <w:tcBorders>
              <w:top w:val="nil"/>
              <w:left w:val="nil"/>
              <w:bottom w:val="nil"/>
              <w:right w:val="nil"/>
            </w:tcBorders>
            <w:tcMar>
              <w:top w:w="160" w:type="dxa"/>
              <w:left w:w="120" w:type="dxa"/>
              <w:bottom w:w="100" w:type="dxa"/>
              <w:right w:w="120" w:type="dxa"/>
            </w:tcMar>
            <w:vAlign w:val="center"/>
          </w:tcPr>
          <w:p w14:paraId="0B1D394E" w14:textId="77777777" w:rsidR="00A73026" w:rsidRDefault="00A73026" w:rsidP="003704C5">
            <w:pPr>
              <w:pStyle w:val="figuretext"/>
            </w:pPr>
          </w:p>
        </w:tc>
        <w:tc>
          <w:tcPr>
            <w:tcW w:w="1500"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7B2C0BC5" w14:textId="77777777" w:rsidR="00A73026" w:rsidRDefault="00A73026" w:rsidP="003704C5">
            <w:pPr>
              <w:pStyle w:val="figuretext"/>
            </w:pPr>
            <w:r w:rsidRPr="006C1C8D">
              <w:rPr>
                <w:w w:val="100"/>
              </w:rPr>
              <w:t>Per-STA Profile</w:t>
            </w:r>
            <w:r>
              <w:rPr>
                <w:w w:val="100"/>
              </w:rPr>
              <w:t xml:space="preserve"> Subelements</w:t>
            </w:r>
          </w:p>
        </w:tc>
      </w:tr>
      <w:tr w:rsidR="00A73026" w14:paraId="6DFDDE4D" w14:textId="77777777" w:rsidTr="003704C5">
        <w:trPr>
          <w:trHeight w:val="400"/>
          <w:jc w:val="center"/>
        </w:trPr>
        <w:tc>
          <w:tcPr>
            <w:tcW w:w="870" w:type="dxa"/>
            <w:tcBorders>
              <w:top w:val="nil"/>
              <w:left w:val="nil"/>
              <w:bottom w:val="nil"/>
              <w:right w:val="nil"/>
            </w:tcBorders>
            <w:tcMar>
              <w:top w:w="160" w:type="dxa"/>
              <w:left w:w="120" w:type="dxa"/>
              <w:bottom w:w="100" w:type="dxa"/>
              <w:right w:w="120" w:type="dxa"/>
            </w:tcMar>
            <w:vAlign w:val="center"/>
          </w:tcPr>
          <w:p w14:paraId="39199F36" w14:textId="77777777" w:rsidR="00A73026" w:rsidRDefault="00A73026" w:rsidP="003704C5">
            <w:pPr>
              <w:pStyle w:val="figuretext"/>
            </w:pPr>
            <w:r>
              <w:rPr>
                <w:w w:val="100"/>
              </w:rPr>
              <w:t>Octets:</w:t>
            </w:r>
          </w:p>
        </w:tc>
        <w:tc>
          <w:tcPr>
            <w:tcW w:w="1500" w:type="dxa"/>
            <w:gridSpan w:val="2"/>
            <w:tcBorders>
              <w:top w:val="nil"/>
              <w:left w:val="nil"/>
              <w:bottom w:val="nil"/>
              <w:right w:val="nil"/>
            </w:tcBorders>
            <w:tcMar>
              <w:top w:w="160" w:type="dxa"/>
              <w:left w:w="120" w:type="dxa"/>
              <w:bottom w:w="100" w:type="dxa"/>
              <w:right w:w="120" w:type="dxa"/>
            </w:tcMar>
            <w:vAlign w:val="center"/>
          </w:tcPr>
          <w:p w14:paraId="26FDB462" w14:textId="77777777" w:rsidR="00A73026" w:rsidRDefault="00A73026" w:rsidP="003704C5">
            <w:pPr>
              <w:pStyle w:val="figuretext"/>
            </w:pPr>
            <w:r>
              <w:rPr>
                <w:w w:val="100"/>
              </w:rPr>
              <w:t>Variable</w:t>
            </w:r>
          </w:p>
        </w:tc>
      </w:tr>
      <w:tr w:rsidR="00A73026" w:rsidRPr="003731E3" w14:paraId="033FD9B0" w14:textId="77777777" w:rsidTr="003704C5">
        <w:trPr>
          <w:gridAfter w:val="1"/>
          <w:wAfter w:w="57" w:type="dxa"/>
          <w:jc w:val="center"/>
        </w:trPr>
        <w:tc>
          <w:tcPr>
            <w:tcW w:w="2313" w:type="dxa"/>
            <w:gridSpan w:val="2"/>
            <w:tcBorders>
              <w:top w:val="nil"/>
              <w:left w:val="nil"/>
              <w:bottom w:val="nil"/>
              <w:right w:val="nil"/>
            </w:tcBorders>
            <w:tcMar>
              <w:top w:w="120" w:type="dxa"/>
              <w:left w:w="120" w:type="dxa"/>
              <w:bottom w:w="60" w:type="dxa"/>
              <w:right w:w="120" w:type="dxa"/>
            </w:tcMar>
            <w:vAlign w:val="center"/>
          </w:tcPr>
          <w:p w14:paraId="3F4633D9" w14:textId="16506E4E" w:rsidR="00A73026" w:rsidRDefault="003D58EC" w:rsidP="003704C5">
            <w:pPr>
              <w:pStyle w:val="FigTitle"/>
            </w:pPr>
            <w:r w:rsidRPr="003D58EC">
              <w:rPr>
                <w:w w:val="100"/>
              </w:rPr>
              <w:t>Figure 9-788ek—</w:t>
            </w:r>
            <w:r w:rsidR="00A73026">
              <w:rPr>
                <w:w w:val="100"/>
              </w:rPr>
              <w:t>Link Info field of the Probe Request variant Multi-Link element</w:t>
            </w:r>
          </w:p>
        </w:tc>
      </w:tr>
    </w:tbl>
    <w:p w14:paraId="31C467F7" w14:textId="5415094D" w:rsidR="00D76B21" w:rsidRPr="00D76B21" w:rsidRDefault="00D76B21" w:rsidP="00D76B21">
      <w:pPr>
        <w:pStyle w:val="T"/>
        <w:rPr>
          <w:w w:val="100"/>
        </w:rPr>
      </w:pPr>
      <w:r w:rsidRPr="00D76B21">
        <w:rPr>
          <w:w w:val="100"/>
        </w:rPr>
        <w:t>The Per-STA Profile Subelements field contains zero or more Per-STA Profile subelements as defined in 9.4.2.2</w:t>
      </w:r>
      <w:r w:rsidR="003D58EC">
        <w:rPr>
          <w:w w:val="100"/>
        </w:rPr>
        <w:t>95</w:t>
      </w:r>
      <w:r w:rsidRPr="00D76B21">
        <w:rPr>
          <w:w w:val="100"/>
        </w:rPr>
        <w:t>b.2 (Basic variant Multi-Link element). Each Per-STA Profile subelement starts with a Per-STA Control field as defined in 9.4.2.2</w:t>
      </w:r>
      <w:r w:rsidR="003D58EC">
        <w:rPr>
          <w:w w:val="100"/>
        </w:rPr>
        <w:t>95</w:t>
      </w:r>
      <w:r w:rsidRPr="00D76B21">
        <w:rPr>
          <w:w w:val="100"/>
        </w:rPr>
        <w:t>b.2 (Basic variant Multi-Link element). Presence of other fields and/or elements is TBD.</w:t>
      </w:r>
    </w:p>
    <w:p w14:paraId="4D2A74D4" w14:textId="7DE541CF" w:rsidR="00B507F3" w:rsidRPr="003704C5" w:rsidDel="00312F7A" w:rsidRDefault="00B507F3" w:rsidP="00B507F3">
      <w:pPr>
        <w:pStyle w:val="T"/>
        <w:rPr>
          <w:ins w:id="28" w:author="作者"/>
          <w:del w:id="29" w:author="Ming Gan" w:date="2021-03-08T09:06:00Z"/>
          <w:b/>
        </w:rPr>
      </w:pPr>
    </w:p>
    <w:p w14:paraId="783190AB" w14:textId="1BA15D7F" w:rsidR="00B507F3" w:rsidRPr="00B507F3" w:rsidRDefault="00B507F3" w:rsidP="00B507F3">
      <w:pPr>
        <w:pStyle w:val="T"/>
        <w:rPr>
          <w:lang w:val="en-GB"/>
        </w:rPr>
      </w:pPr>
      <w:r w:rsidRPr="00B507F3">
        <w:rPr>
          <w:b/>
          <w:lang w:val="en-GB"/>
        </w:rPr>
        <w:t xml:space="preserve">33.3.2.3 </w:t>
      </w:r>
      <w:r w:rsidRPr="00B507F3">
        <w:rPr>
          <w:rFonts w:hint="eastAsia"/>
          <w:b/>
          <w:bCs/>
          <w:lang w:val="en-GB"/>
        </w:rPr>
        <w:t>Multi-link</w:t>
      </w:r>
      <w:r w:rsidRPr="00B507F3">
        <w:rPr>
          <w:b/>
          <w:bCs/>
          <w:lang w:val="en-GB"/>
        </w:rPr>
        <w:t xml:space="preserve"> element usage rules in the context of discovery</w:t>
      </w:r>
      <w:ins w:id="30" w:author="作者">
        <w:r>
          <w:rPr>
            <w:b/>
            <w:bCs/>
            <w:lang w:val="en-GB"/>
          </w:rPr>
          <w:t xml:space="preserve"> </w:t>
        </w:r>
      </w:ins>
    </w:p>
    <w:p w14:paraId="01FB488E" w14:textId="4CC8B654" w:rsidR="00B507F3" w:rsidRDefault="00B507F3" w:rsidP="00B507F3">
      <w:pPr>
        <w:pStyle w:val="T"/>
      </w:pPr>
      <w:r w:rsidRPr="00B507F3">
        <w:t xml:space="preserve">An AP within an AP MLD should include in the Beacon </w:t>
      </w:r>
      <w:r w:rsidRPr="00B507F3">
        <w:rPr>
          <w:rFonts w:hint="eastAsia"/>
        </w:rPr>
        <w:t>and</w:t>
      </w:r>
      <w:r w:rsidRPr="00B507F3">
        <w:t xml:space="preserve"> non-ML Probe Response frames only the MLD-level/common information carried in the field(s) of the multi-link element as defined in 9.4.2.</w:t>
      </w:r>
      <w:del w:id="31" w:author="Ming Gan" w:date="2021-03-08T09:18:00Z">
        <w:r w:rsidRPr="00B507F3" w:rsidDel="00477225">
          <w:delText xml:space="preserve">x </w:delText>
        </w:r>
      </w:del>
      <w:ins w:id="32" w:author="Ming Gan" w:date="2021-03-08T09:18:00Z">
        <w:r w:rsidR="00477225">
          <w:t>247b</w:t>
        </w:r>
        <w:r w:rsidR="00477225" w:rsidRPr="00B507F3">
          <w:t xml:space="preserve"> </w:t>
        </w:r>
      </w:ins>
      <w:r w:rsidRPr="00B507F3">
        <w:t xml:space="preserve">(multi-link element) </w:t>
      </w:r>
      <w:r w:rsidRPr="00B507F3">
        <w:rPr>
          <w:rFonts w:hint="eastAsia"/>
        </w:rPr>
        <w:t>which</w:t>
      </w:r>
      <w:r w:rsidRPr="00B507F3">
        <w:t xml:space="preserve"> is common to all APs affiliated with the AP MLD.</w:t>
      </w:r>
    </w:p>
    <w:p w14:paraId="02EAAAC9" w14:textId="754212FF" w:rsidR="00B507F3" w:rsidRPr="00B507F3" w:rsidRDefault="00B507F3" w:rsidP="00B507F3">
      <w:pPr>
        <w:pStyle w:val="T"/>
        <w:rPr>
          <w:lang w:val="en-GB"/>
        </w:rPr>
      </w:pPr>
      <w:r w:rsidRPr="00B507F3">
        <w:t>The MLD</w:t>
      </w:r>
      <w:r w:rsidR="008020F3">
        <w:t xml:space="preserve">-level/common information field </w:t>
      </w:r>
      <w:ins w:id="33" w:author="Ming Gan" w:date="2021-03-08T09:04:00Z">
        <w:r w:rsidR="008020F3">
          <w:t xml:space="preserve">sent by the AP </w:t>
        </w:r>
      </w:ins>
      <w:r w:rsidRPr="00B507F3">
        <w:t>shall include the MLD MAC address of the AP MLD with which the AP is affliated and</w:t>
      </w:r>
      <w:del w:id="34" w:author="作者">
        <w:r w:rsidRPr="00B507F3" w:rsidDel="00B507F3">
          <w:delText xml:space="preserve"> other information (TBD)</w:delText>
        </w:r>
      </w:del>
      <w:ins w:id="35" w:author="作者">
        <w:r>
          <w:t>the link ID and change sequence of the AP</w:t>
        </w:r>
      </w:ins>
      <w:r w:rsidRPr="00B507F3">
        <w:t>.</w:t>
      </w:r>
    </w:p>
    <w:p w14:paraId="7FA6868E" w14:textId="7B7C167C" w:rsidR="00B507F3" w:rsidRPr="00B507F3" w:rsidRDefault="00B507F3" w:rsidP="00B507F3">
      <w:pPr>
        <w:pStyle w:val="T"/>
      </w:pPr>
      <w:r w:rsidRPr="00B507F3">
        <w:t>NOTE: Whether the multi-link element is always present in the Beacon and non-ML Probe Response frames or is optionally present is TBD</w:t>
      </w:r>
    </w:p>
    <w:p w14:paraId="31D90F01" w14:textId="77777777" w:rsidR="00B507F3" w:rsidRPr="00B507F3" w:rsidRDefault="00B507F3" w:rsidP="00B507F3">
      <w:pPr>
        <w:pStyle w:val="T"/>
      </w:pPr>
      <w:r w:rsidRPr="00B507F3">
        <w:t xml:space="preserve">An AP that is part of an AP MLD that supports SAE authentication shall include the MLD MAC address of the AP MLD with which the AP is affliliated in the Beacon </w:t>
      </w:r>
      <w:r w:rsidRPr="00B507F3">
        <w:rPr>
          <w:rFonts w:hint="eastAsia"/>
        </w:rPr>
        <w:t>and</w:t>
      </w:r>
      <w:r w:rsidRPr="00B507F3">
        <w:t xml:space="preserve"> Probe Response frames it transmits.  The container of the MLD MAC address is TBD.</w:t>
      </w:r>
    </w:p>
    <w:p w14:paraId="2ED331BA" w14:textId="30C7815A" w:rsidR="00B507F3" w:rsidRPr="00312F7A" w:rsidRDefault="00B507F3" w:rsidP="00B507F3">
      <w:pPr>
        <w:pStyle w:val="T"/>
        <w:rPr>
          <w:b/>
          <w:lang w:val="en-GB"/>
        </w:rPr>
      </w:pPr>
      <w:r w:rsidRPr="00312F7A">
        <w:rPr>
          <w:b/>
          <w:lang w:val="en-GB"/>
        </w:rPr>
        <w:t>33.3.5.4 Usage and Rules of Basic variant Multi-Link element in the context of multi-link setup</w:t>
      </w:r>
    </w:p>
    <w:p w14:paraId="421A1ECB" w14:textId="77777777" w:rsidR="00B507F3" w:rsidRPr="00B507F3" w:rsidRDefault="00B507F3" w:rsidP="00B507F3">
      <w:pPr>
        <w:pStyle w:val="T"/>
        <w:rPr>
          <w:w w:val="100"/>
        </w:rPr>
      </w:pPr>
      <w:r w:rsidRPr="00B507F3">
        <w:rPr>
          <w:w w:val="100"/>
        </w:rPr>
        <w:t>A non-AP MLD may initiate a multi-link setup with an AP MLD to setup more than one link with a subset of APs that are affiliated with the AP MLD. When a non-AP MLD initiates a multi-link setup with an AP MLD, a non-AP STA that is affiliated with the non-AP MLD shall transmit an (Re-)Association Request frame on the link it is operating on. An AP that is affiliated with the AP MLD and that received the (Re-)Association Request frame shall transmit an (Re-)Association Response frame.</w:t>
      </w:r>
    </w:p>
    <w:p w14:paraId="73A78EDB" w14:textId="5FE06FC5" w:rsidR="00B507F3" w:rsidRPr="00B507F3" w:rsidRDefault="00B507F3" w:rsidP="00B507F3">
      <w:pPr>
        <w:pStyle w:val="T"/>
        <w:rPr>
          <w:w w:val="100"/>
        </w:rPr>
      </w:pPr>
      <w:r w:rsidRPr="00B507F3">
        <w:rPr>
          <w:w w:val="100"/>
        </w:rPr>
        <w:t xml:space="preserve">The </w:t>
      </w:r>
      <w:r w:rsidR="00F65511" w:rsidRPr="00F65511">
        <w:rPr>
          <w:w w:val="100"/>
        </w:rPr>
        <w:t>Basic variant</w:t>
      </w:r>
      <w:r w:rsidR="00F65511">
        <w:rPr>
          <w:w w:val="100"/>
        </w:rPr>
        <w:t xml:space="preserve"> </w:t>
      </w:r>
      <w:r w:rsidRPr="00B507F3">
        <w:rPr>
          <w:w w:val="100"/>
        </w:rPr>
        <w:t xml:space="preserve">Multi-Link element carried in the (Re-)Association Request frame shall </w:t>
      </w:r>
      <w:r w:rsidRPr="000C5CB8">
        <w:rPr>
          <w:w w:val="100"/>
        </w:rPr>
        <w:t xml:space="preserve">include </w:t>
      </w:r>
      <w:del w:id="36" w:author="作者">
        <w:r w:rsidRPr="000C5CB8" w:rsidDel="000C5CB8">
          <w:rPr>
            <w:w w:val="100"/>
          </w:rPr>
          <w:delText>MLD-level information that is common to all non-AP STAs</w:delText>
        </w:r>
        <w:r w:rsidRPr="00B507F3" w:rsidDel="000C5CB8">
          <w:rPr>
            <w:w w:val="100"/>
          </w:rPr>
          <w:delText xml:space="preserve"> affiliated with the non-AP MLD. MLD-level information shall include at least the </w:delText>
        </w:r>
        <w:r w:rsidRPr="00B507F3" w:rsidDel="003704C5">
          <w:rPr>
            <w:w w:val="100"/>
          </w:rPr>
          <w:delText>MLD MAC address</w:delText>
        </w:r>
      </w:del>
      <w:ins w:id="37" w:author="作者">
        <w:r w:rsidR="003704C5">
          <w:rPr>
            <w:w w:val="100"/>
          </w:rPr>
          <w:t xml:space="preserve"> </w:t>
        </w:r>
        <w:r w:rsidR="003704C5" w:rsidRPr="00B507F3">
          <w:rPr>
            <w:w w:val="100"/>
          </w:rPr>
          <w:t xml:space="preserve">MLD MAC </w:t>
        </w:r>
        <w:r w:rsidR="003704C5">
          <w:rPr>
            <w:w w:val="100"/>
          </w:rPr>
          <w:t>A</w:t>
        </w:r>
        <w:r w:rsidR="003704C5" w:rsidRPr="00B507F3">
          <w:rPr>
            <w:w w:val="100"/>
          </w:rPr>
          <w:t>ddress</w:t>
        </w:r>
        <w:r w:rsidR="003704C5">
          <w:rPr>
            <w:w w:val="100"/>
          </w:rPr>
          <w:t xml:space="preserve"> field</w:t>
        </w:r>
        <w:r w:rsidR="000C5CB8">
          <w:rPr>
            <w:w w:val="100"/>
          </w:rPr>
          <w:t xml:space="preserve">, </w:t>
        </w:r>
        <w:r w:rsidR="000C5CB8">
          <w:rPr>
            <w:rFonts w:eastAsia="宋体" w:hint="eastAsia"/>
            <w:color w:val="000000" w:themeColor="text1"/>
            <w:lang w:eastAsia="zh-CN"/>
          </w:rPr>
          <w:t>Transmitting</w:t>
        </w:r>
        <w:r w:rsidR="000C5CB8">
          <w:rPr>
            <w:rFonts w:eastAsia="宋体"/>
            <w:color w:val="000000" w:themeColor="text1"/>
            <w:lang w:eastAsia="zh-CN"/>
          </w:rPr>
          <w:t xml:space="preserve"> AP’s Link ID field and the </w:t>
        </w:r>
        <w:r w:rsidR="000C5CB8">
          <w:rPr>
            <w:rFonts w:eastAsia="宋体" w:hint="eastAsia"/>
            <w:color w:val="000000" w:themeColor="text1"/>
            <w:lang w:eastAsia="zh-CN"/>
          </w:rPr>
          <w:t>Transmitting</w:t>
        </w:r>
        <w:r w:rsidR="000C5CB8">
          <w:rPr>
            <w:rFonts w:eastAsia="宋体"/>
            <w:color w:val="000000" w:themeColor="text1"/>
            <w:lang w:eastAsia="zh-CN"/>
          </w:rPr>
          <w:t xml:space="preserve"> AP’s Change Sequence field</w:t>
        </w:r>
        <w:r w:rsidR="003704C5">
          <w:rPr>
            <w:rFonts w:eastAsia="宋体"/>
            <w:color w:val="000000" w:themeColor="text1"/>
            <w:lang w:eastAsia="zh-CN"/>
          </w:rPr>
          <w:t xml:space="preserve"> where the </w:t>
        </w:r>
        <w:r w:rsidR="003704C5">
          <w:rPr>
            <w:rFonts w:eastAsia="宋体" w:hint="eastAsia"/>
            <w:color w:val="000000" w:themeColor="text1"/>
            <w:lang w:eastAsia="zh-CN"/>
          </w:rPr>
          <w:t>Transmitting</w:t>
        </w:r>
        <w:r w:rsidR="003704C5">
          <w:rPr>
            <w:rFonts w:eastAsia="宋体"/>
            <w:color w:val="000000" w:themeColor="text1"/>
            <w:lang w:eastAsia="zh-CN"/>
          </w:rPr>
          <w:t xml:space="preserve"> AP’s Change Sequence field is set to reserved</w:t>
        </w:r>
      </w:ins>
      <w:r w:rsidRPr="00B507F3">
        <w:rPr>
          <w:w w:val="100"/>
        </w:rPr>
        <w:t>.</w:t>
      </w:r>
    </w:p>
    <w:p w14:paraId="7E2059F8" w14:textId="685F3BCC" w:rsidR="00B507F3" w:rsidRPr="00B507F3" w:rsidRDefault="00B507F3" w:rsidP="00B507F3">
      <w:pPr>
        <w:pStyle w:val="T"/>
        <w:rPr>
          <w:w w:val="100"/>
        </w:rPr>
      </w:pPr>
      <w:r w:rsidRPr="00B507F3">
        <w:rPr>
          <w:w w:val="100"/>
        </w:rPr>
        <w:t xml:space="preserve">The </w:t>
      </w:r>
      <w:r w:rsidR="00F65511" w:rsidRPr="00F65511">
        <w:rPr>
          <w:w w:val="100"/>
        </w:rPr>
        <w:t>Basic variant</w:t>
      </w:r>
      <w:r w:rsidR="00F65511">
        <w:rPr>
          <w:w w:val="100"/>
        </w:rPr>
        <w:t xml:space="preserve"> </w:t>
      </w:r>
      <w:r w:rsidRPr="00B507F3">
        <w:rPr>
          <w:w w:val="100"/>
        </w:rPr>
        <w:t>Multi-Link element carried in the (Re-)Association Request frame shall include one or more STA profile subele</w:t>
      </w:r>
      <w:r w:rsidR="00F65511">
        <w:rPr>
          <w:w w:val="100"/>
        </w:rPr>
        <w:t xml:space="preserve">ment(s), </w:t>
      </w:r>
      <w:r w:rsidRPr="00B507F3">
        <w:rPr>
          <w:w w:val="100"/>
        </w:rPr>
        <w:t>each of which contains the complete information (such as capabilities) of a non-AP STA affiliated with the non-AP MLD and corresponding to athe link that is requested for multi-link setup.</w:t>
      </w:r>
    </w:p>
    <w:p w14:paraId="3A288D62" w14:textId="4872DCEC" w:rsidR="00B507F3" w:rsidRPr="00B507F3" w:rsidRDefault="00B507F3" w:rsidP="00B507F3">
      <w:pPr>
        <w:pStyle w:val="T"/>
        <w:rPr>
          <w:w w:val="100"/>
        </w:rPr>
      </w:pPr>
      <w:r w:rsidRPr="00B507F3">
        <w:rPr>
          <w:w w:val="100"/>
        </w:rPr>
        <w:lastRenderedPageBreak/>
        <w:t xml:space="preserve">The </w:t>
      </w:r>
      <w:r w:rsidR="00F65511" w:rsidRPr="00F65511">
        <w:rPr>
          <w:w w:val="100"/>
        </w:rPr>
        <w:t>Basic variant</w:t>
      </w:r>
      <w:r w:rsidR="00F65511">
        <w:rPr>
          <w:w w:val="100"/>
        </w:rPr>
        <w:t xml:space="preserve"> </w:t>
      </w:r>
      <w:r w:rsidRPr="00B507F3">
        <w:rPr>
          <w:w w:val="100"/>
        </w:rPr>
        <w:t xml:space="preserve">Multi-Link element carried in the (Re-)Association Response frame shall </w:t>
      </w:r>
      <w:r w:rsidRPr="000C5CB8">
        <w:rPr>
          <w:w w:val="100"/>
        </w:rPr>
        <w:t>include</w:t>
      </w:r>
      <w:del w:id="38" w:author="作者">
        <w:r w:rsidRPr="000C5CB8" w:rsidDel="003704C5">
          <w:rPr>
            <w:w w:val="100"/>
          </w:rPr>
          <w:delText xml:space="preserve"> MLD-level information that is common to all APs affiliated with the AP MLD. MLD-level information shall include at least the MLD MAC address</w:delText>
        </w:r>
      </w:del>
      <w:ins w:id="39" w:author="作者">
        <w:r w:rsidR="003704C5">
          <w:rPr>
            <w:w w:val="100"/>
          </w:rPr>
          <w:t xml:space="preserve"> </w:t>
        </w:r>
        <w:r w:rsidR="003704C5" w:rsidRPr="00B507F3">
          <w:rPr>
            <w:w w:val="100"/>
          </w:rPr>
          <w:t xml:space="preserve">MLD MAC </w:t>
        </w:r>
        <w:r w:rsidR="003704C5">
          <w:rPr>
            <w:w w:val="100"/>
          </w:rPr>
          <w:t>A</w:t>
        </w:r>
        <w:r w:rsidR="003704C5" w:rsidRPr="00B507F3">
          <w:rPr>
            <w:w w:val="100"/>
          </w:rPr>
          <w:t>ddress</w:t>
        </w:r>
        <w:r w:rsidR="003704C5">
          <w:rPr>
            <w:w w:val="100"/>
          </w:rPr>
          <w:t xml:space="preserve"> field, </w:t>
        </w:r>
        <w:r w:rsidR="003704C5">
          <w:rPr>
            <w:rFonts w:eastAsia="宋体" w:hint="eastAsia"/>
            <w:color w:val="000000" w:themeColor="text1"/>
            <w:lang w:eastAsia="zh-CN"/>
          </w:rPr>
          <w:t>Transmitting</w:t>
        </w:r>
        <w:r w:rsidR="003704C5">
          <w:rPr>
            <w:rFonts w:eastAsia="宋体"/>
            <w:color w:val="000000" w:themeColor="text1"/>
            <w:lang w:eastAsia="zh-CN"/>
          </w:rPr>
          <w:t xml:space="preserve"> AP’s Link ID field and the </w:t>
        </w:r>
        <w:r w:rsidR="003704C5">
          <w:rPr>
            <w:rFonts w:eastAsia="宋体" w:hint="eastAsia"/>
            <w:color w:val="000000" w:themeColor="text1"/>
            <w:lang w:eastAsia="zh-CN"/>
          </w:rPr>
          <w:t>Transmitting</w:t>
        </w:r>
        <w:r w:rsidR="003704C5">
          <w:rPr>
            <w:rFonts w:eastAsia="宋体"/>
            <w:color w:val="000000" w:themeColor="text1"/>
            <w:lang w:eastAsia="zh-CN"/>
          </w:rPr>
          <w:t xml:space="preserve"> AP’s Change Sequence field</w:t>
        </w:r>
      </w:ins>
      <w:r w:rsidRPr="000C5CB8">
        <w:rPr>
          <w:w w:val="100"/>
        </w:rPr>
        <w:t>.</w:t>
      </w:r>
    </w:p>
    <w:p w14:paraId="40C4C00B" w14:textId="397825FC" w:rsidR="00B507F3" w:rsidRPr="00B507F3" w:rsidRDefault="00B507F3" w:rsidP="00B507F3">
      <w:pPr>
        <w:pStyle w:val="T"/>
        <w:rPr>
          <w:w w:val="100"/>
        </w:rPr>
      </w:pPr>
      <w:r w:rsidRPr="00B507F3">
        <w:rPr>
          <w:w w:val="100"/>
        </w:rPr>
        <w:t xml:space="preserve">The </w:t>
      </w:r>
      <w:r w:rsidR="00F65511" w:rsidRPr="00F65511">
        <w:rPr>
          <w:w w:val="100"/>
        </w:rPr>
        <w:t>Basic variant</w:t>
      </w:r>
      <w:r w:rsidR="00F65511">
        <w:rPr>
          <w:w w:val="100"/>
        </w:rPr>
        <w:t xml:space="preserve"> </w:t>
      </w:r>
      <w:r w:rsidRPr="00B507F3">
        <w:rPr>
          <w:w w:val="100"/>
        </w:rPr>
        <w:t>Multi-Link element carried in the (Re-)Association Response frame shall include one or m</w:t>
      </w:r>
      <w:r w:rsidR="00F65511">
        <w:rPr>
          <w:w w:val="100"/>
        </w:rPr>
        <w:t xml:space="preserve">ore STA profile subelement(s), </w:t>
      </w:r>
      <w:r w:rsidRPr="00B507F3">
        <w:rPr>
          <w:w w:val="100"/>
        </w:rPr>
        <w:t>each of which contains the complete information (such as capabilities and operational parameters) of an AP affiliated with the AP MLD and corresponding to a link that is accepted by the AP MLD and requested by the non-AP MLD.</w:t>
      </w:r>
    </w:p>
    <w:p w14:paraId="57083EDC" w14:textId="3AC4B37F" w:rsidR="00B507F3" w:rsidRPr="00B507F3" w:rsidRDefault="00B507F3" w:rsidP="00B507F3">
      <w:pPr>
        <w:pStyle w:val="T"/>
        <w:rPr>
          <w:w w:val="100"/>
        </w:rPr>
      </w:pPr>
      <w:r w:rsidRPr="00B507F3">
        <w:rPr>
          <w:w w:val="100"/>
        </w:rPr>
        <w:t xml:space="preserve">Each STA profile subelement included in the </w:t>
      </w:r>
      <w:r w:rsidR="00F65511" w:rsidRPr="00F65511">
        <w:rPr>
          <w:w w:val="100"/>
        </w:rPr>
        <w:t>Basic variant</w:t>
      </w:r>
      <w:r w:rsidR="00F65511">
        <w:rPr>
          <w:w w:val="100"/>
        </w:rPr>
        <w:t xml:space="preserve"> </w:t>
      </w:r>
      <w:r w:rsidRPr="00B507F3">
        <w:rPr>
          <w:w w:val="100"/>
        </w:rPr>
        <w:t xml:space="preserve">Multi-Link element carried in the (Re-)Association Request frame and the (Re-)Association Response frame shall not include another </w:t>
      </w:r>
      <w:r w:rsidR="00F65511" w:rsidRPr="00F65511">
        <w:rPr>
          <w:w w:val="100"/>
        </w:rPr>
        <w:t>Basic variant</w:t>
      </w:r>
      <w:r w:rsidR="00F65511">
        <w:rPr>
          <w:w w:val="100"/>
        </w:rPr>
        <w:t xml:space="preserve"> </w:t>
      </w:r>
      <w:r w:rsidRPr="00B507F3">
        <w:rPr>
          <w:w w:val="100"/>
        </w:rPr>
        <w:t>Multi-Link element.</w:t>
      </w:r>
    </w:p>
    <w:p w14:paraId="5155FA74" w14:textId="3A668599" w:rsidR="00F65511" w:rsidRPr="00B507F3" w:rsidRDefault="00F65511" w:rsidP="00B507F3">
      <w:pPr>
        <w:pStyle w:val="T"/>
        <w:rPr>
          <w:w w:val="100"/>
        </w:rPr>
      </w:pPr>
      <w:r w:rsidRPr="00F65511">
        <w:rPr>
          <w:w w:val="100"/>
        </w:rPr>
        <w:t>An STA affiliated with an MLD shall include a Basic variant Multi-Link element containing the MLD MAC address of the MLD with which the STA is affiliated in the Authentication frame that it transmits.</w:t>
      </w:r>
    </w:p>
    <w:p w14:paraId="092C333C" w14:textId="6054C557" w:rsidR="00A73026" w:rsidRPr="00D76B21" w:rsidRDefault="00F65511" w:rsidP="00F65511">
      <w:pPr>
        <w:pStyle w:val="T"/>
        <w:rPr>
          <w:rFonts w:hint="eastAsia"/>
          <w:w w:val="100"/>
        </w:rPr>
      </w:pPr>
      <w:r w:rsidRPr="00F65511">
        <w:rPr>
          <w:w w:val="100"/>
        </w:rPr>
        <w:t>An STA, which is affiliated with an MLD, may select and manage its operating parameters independently from the other STA(s) affiliated with the same MLD, unless specified otherwise.</w:t>
      </w:r>
    </w:p>
    <w:sectPr w:rsidR="00A73026" w:rsidRPr="00D76B21" w:rsidSect="00A73026">
      <w:headerReference w:type="default" r:id="rId8"/>
      <w:footerReference w:type="default" r:id="rId9"/>
      <w:pgSz w:w="12240" w:h="15840"/>
      <w:pgMar w:top="1280" w:right="1660" w:bottom="960" w:left="1140" w:header="661" w:footer="76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6E33D1" w14:textId="77777777" w:rsidR="006141AB" w:rsidRDefault="006141AB">
      <w:r>
        <w:separator/>
      </w:r>
    </w:p>
  </w:endnote>
  <w:endnote w:type="continuationSeparator" w:id="0">
    <w:p w14:paraId="75263F74" w14:textId="77777777" w:rsidR="006141AB" w:rsidRDefault="00614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altName w:val="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6C219" w14:textId="745530AE" w:rsidR="003704C5" w:rsidRDefault="003704C5">
    <w:pPr>
      <w:pStyle w:val="a3"/>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D44EBD">
      <w:rPr>
        <w:noProof/>
      </w:rPr>
      <w:t>1</w:t>
    </w:r>
    <w:r>
      <w:rPr>
        <w:noProof/>
      </w:rPr>
      <w:fldChar w:fldCharType="end"/>
    </w:r>
    <w:r>
      <w:tab/>
      <w:t>Ming Gan, Huawei</w:t>
    </w:r>
  </w:p>
  <w:p w14:paraId="78B10FFF" w14:textId="77777777" w:rsidR="003704C5" w:rsidRDefault="003704C5"/>
  <w:p w14:paraId="731B1FC6" w14:textId="77777777" w:rsidR="003704C5" w:rsidRDefault="003704C5"/>
  <w:p w14:paraId="4FFCED0D" w14:textId="77777777" w:rsidR="003704C5" w:rsidRDefault="003704C5"/>
  <w:p w14:paraId="3AA7A260" w14:textId="77777777" w:rsidR="003704C5" w:rsidRDefault="003704C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87E97B" w14:textId="77777777" w:rsidR="006141AB" w:rsidRDefault="006141AB">
      <w:r>
        <w:separator/>
      </w:r>
    </w:p>
  </w:footnote>
  <w:footnote w:type="continuationSeparator" w:id="0">
    <w:p w14:paraId="14F0C57E" w14:textId="77777777" w:rsidR="006141AB" w:rsidRDefault="006141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CD84" w14:textId="581124DE" w:rsidR="003704C5" w:rsidRDefault="003704C5">
    <w:pPr>
      <w:pStyle w:val="a4"/>
      <w:tabs>
        <w:tab w:val="clear" w:pos="6480"/>
        <w:tab w:val="center" w:pos="4680"/>
        <w:tab w:val="right" w:pos="9360"/>
      </w:tabs>
    </w:pPr>
    <w:r>
      <w:rPr>
        <w:lang w:eastAsia="ko-KR"/>
      </w:rPr>
      <w:t>March 2021</w:t>
    </w:r>
    <w:r>
      <w:tab/>
    </w:r>
    <w:r>
      <w:tab/>
    </w:r>
    <w:r w:rsidRPr="00F545A8">
      <w:rPr>
        <w:lang w:eastAsia="ko-KR"/>
      </w:rPr>
      <w:fldChar w:fldCharType="begin"/>
    </w:r>
    <w:r w:rsidRPr="00F545A8">
      <w:rPr>
        <w:lang w:eastAsia="ko-KR"/>
      </w:rPr>
      <w:instrText xml:space="preserve"> TITLE  \* MERGEFORMAT </w:instrText>
    </w:r>
    <w:r w:rsidRPr="00F545A8">
      <w:rPr>
        <w:lang w:eastAsia="ko-KR"/>
      </w:rPr>
      <w:fldChar w:fldCharType="end"/>
    </w:r>
    <w:r w:rsidRPr="00F545A8">
      <w:rPr>
        <w:lang w:eastAsia="ko-KR"/>
      </w:rPr>
      <w:fldChar w:fldCharType="begin"/>
    </w:r>
    <w:r w:rsidRPr="00F545A8">
      <w:rPr>
        <w:lang w:eastAsia="ko-KR"/>
      </w:rPr>
      <w:instrText xml:space="preserve"> TITLE  \* MERGEFORMAT </w:instrText>
    </w:r>
    <w:r w:rsidRPr="00F545A8">
      <w:rPr>
        <w:lang w:eastAsia="ko-KR"/>
      </w:rPr>
      <w:fldChar w:fldCharType="separate"/>
    </w:r>
    <w:r w:rsidRPr="00F545A8">
      <w:rPr>
        <w:lang w:eastAsia="ko-KR"/>
      </w:rPr>
      <w:t>doc.: IEEE 802.11-21/</w:t>
    </w:r>
    <w:r w:rsidR="00D44EBD">
      <w:rPr>
        <w:lang w:eastAsia="ko-KR"/>
      </w:rPr>
      <w:t>0397</w:t>
    </w:r>
    <w:r w:rsidRPr="00F545A8">
      <w:rPr>
        <w:lang w:eastAsia="ko-KR"/>
      </w:rPr>
      <w:t>r</w:t>
    </w:r>
    <w:r w:rsidRPr="00F545A8">
      <w:rPr>
        <w:lang w:eastAsia="ko-KR"/>
      </w:rPr>
      <w:fldChar w:fldCharType="end"/>
    </w:r>
    <w:r>
      <w:rPr>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70"/>
    <w:multiLevelType w:val="multilevel"/>
    <w:tmpl w:val="000008F3"/>
    <w:lvl w:ilvl="0">
      <w:start w:val="34"/>
      <w:numFmt w:val="decimal"/>
      <w:lvlText w:val="%1"/>
      <w:lvlJc w:val="left"/>
      <w:pPr>
        <w:ind w:left="660" w:hanging="554"/>
      </w:pPr>
      <w:rPr>
        <w:rFonts w:ascii="Times New Roman" w:hAnsi="Times New Roman" w:cs="Times New Roman"/>
        <w:b w:val="0"/>
        <w:bCs w:val="0"/>
        <w:w w:val="100"/>
        <w:position w:val="8"/>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 w15:restartNumberingAfterBreak="0">
    <w:nsid w:val="00000471"/>
    <w:multiLevelType w:val="multilevel"/>
    <w:tmpl w:val="000008F4"/>
    <w:lvl w:ilvl="0">
      <w:start w:val="58"/>
      <w:numFmt w:val="decimal"/>
      <w:lvlText w:val="%1"/>
      <w:lvlJc w:val="left"/>
      <w:pPr>
        <w:ind w:left="2775" w:hanging="2669"/>
      </w:pPr>
      <w:rPr>
        <w:rFonts w:ascii="Times New Roman" w:hAnsi="Times New Roman" w:cs="Times New Roman"/>
        <w:b w:val="0"/>
        <w:bCs w:val="0"/>
        <w:w w:val="100"/>
        <w:position w:val="-7"/>
        <w:sz w:val="18"/>
        <w:szCs w:val="18"/>
      </w:rPr>
    </w:lvl>
    <w:lvl w:ilvl="1">
      <w:start w:val="1"/>
      <w:numFmt w:val="decimal"/>
      <w:lvlText w:val="%2"/>
      <w:lvlJc w:val="left"/>
      <w:pPr>
        <w:ind w:left="660" w:hanging="464"/>
      </w:pPr>
      <w:rPr>
        <w:rFonts w:ascii="Times New Roman" w:hAnsi="Times New Roman" w:cs="Times New Roman"/>
        <w:b w:val="0"/>
        <w:bCs w:val="0"/>
        <w:w w:val="100"/>
        <w:position w:val="1"/>
        <w:sz w:val="18"/>
        <w:szCs w:val="18"/>
      </w:rPr>
    </w:lvl>
    <w:lvl w:ilvl="2">
      <w:numFmt w:val="bullet"/>
      <w:lvlText w:val="•"/>
      <w:lvlJc w:val="left"/>
      <w:pPr>
        <w:ind w:left="3520" w:hanging="464"/>
      </w:pPr>
    </w:lvl>
    <w:lvl w:ilvl="3">
      <w:numFmt w:val="bullet"/>
      <w:lvlText w:val="•"/>
      <w:lvlJc w:val="left"/>
      <w:pPr>
        <w:ind w:left="4260" w:hanging="464"/>
      </w:pPr>
    </w:lvl>
    <w:lvl w:ilvl="4">
      <w:numFmt w:val="bullet"/>
      <w:lvlText w:val="•"/>
      <w:lvlJc w:val="left"/>
      <w:pPr>
        <w:ind w:left="5000" w:hanging="464"/>
      </w:pPr>
    </w:lvl>
    <w:lvl w:ilvl="5">
      <w:numFmt w:val="bullet"/>
      <w:lvlText w:val="•"/>
      <w:lvlJc w:val="left"/>
      <w:pPr>
        <w:ind w:left="5740" w:hanging="464"/>
      </w:pPr>
    </w:lvl>
    <w:lvl w:ilvl="6">
      <w:numFmt w:val="bullet"/>
      <w:lvlText w:val="•"/>
      <w:lvlJc w:val="left"/>
      <w:pPr>
        <w:ind w:left="6480" w:hanging="464"/>
      </w:pPr>
    </w:lvl>
    <w:lvl w:ilvl="7">
      <w:numFmt w:val="bullet"/>
      <w:lvlText w:val="•"/>
      <w:lvlJc w:val="left"/>
      <w:pPr>
        <w:ind w:left="7220" w:hanging="464"/>
      </w:pPr>
    </w:lvl>
    <w:lvl w:ilvl="8">
      <w:numFmt w:val="bullet"/>
      <w:lvlText w:val="•"/>
      <w:lvlJc w:val="left"/>
      <w:pPr>
        <w:ind w:left="7960" w:hanging="464"/>
      </w:pPr>
    </w:lvl>
  </w:abstractNum>
  <w:abstractNum w:abstractNumId="3" w15:restartNumberingAfterBreak="0">
    <w:nsid w:val="00000472"/>
    <w:multiLevelType w:val="multilevel"/>
    <w:tmpl w:val="000008F5"/>
    <w:lvl w:ilvl="0">
      <w:start w:val="19"/>
      <w:numFmt w:val="decimal"/>
      <w:lvlText w:val="%1"/>
      <w:lvlJc w:val="left"/>
      <w:pPr>
        <w:ind w:left="659"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 w15:restartNumberingAfterBreak="0">
    <w:nsid w:val="00000473"/>
    <w:multiLevelType w:val="multilevel"/>
    <w:tmpl w:val="000008F6"/>
    <w:lvl w:ilvl="0">
      <w:start w:val="23"/>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 w15:restartNumberingAfterBreak="0">
    <w:nsid w:val="00000474"/>
    <w:multiLevelType w:val="multilevel"/>
    <w:tmpl w:val="000008F7"/>
    <w:lvl w:ilvl="0">
      <w:start w:val="28"/>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 w15:restartNumberingAfterBreak="0">
    <w:nsid w:val="00000475"/>
    <w:multiLevelType w:val="multilevel"/>
    <w:tmpl w:val="000008F8"/>
    <w:lvl w:ilvl="0">
      <w:start w:val="3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 w15:restartNumberingAfterBreak="0">
    <w:nsid w:val="00000477"/>
    <w:multiLevelType w:val="multilevel"/>
    <w:tmpl w:val="000008FA"/>
    <w:lvl w:ilvl="0">
      <w:start w:val="5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 w15:restartNumberingAfterBreak="0">
    <w:nsid w:val="00000478"/>
    <w:multiLevelType w:val="multilevel"/>
    <w:tmpl w:val="000008FB"/>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0" w15:restartNumberingAfterBreak="0">
    <w:nsid w:val="00000479"/>
    <w:multiLevelType w:val="multilevel"/>
    <w:tmpl w:val="000008FC"/>
    <w:lvl w:ilvl="0">
      <w:start w:val="13"/>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 w15:restartNumberingAfterBreak="0">
    <w:nsid w:val="0000047A"/>
    <w:multiLevelType w:val="multilevel"/>
    <w:tmpl w:val="000008FD"/>
    <w:lvl w:ilvl="0">
      <w:start w:val="17"/>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 w15:restartNumberingAfterBreak="0">
    <w:nsid w:val="0000047B"/>
    <w:multiLevelType w:val="multilevel"/>
    <w:tmpl w:val="000008FE"/>
    <w:lvl w:ilvl="0">
      <w:start w:val="3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 w15:restartNumberingAfterBreak="0">
    <w:nsid w:val="0000047C"/>
    <w:multiLevelType w:val="multilevel"/>
    <w:tmpl w:val="000008FF"/>
    <w:lvl w:ilvl="0">
      <w:start w:val="52"/>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4" w15:restartNumberingAfterBreak="0">
    <w:nsid w:val="0000047D"/>
    <w:multiLevelType w:val="multilevel"/>
    <w:tmpl w:val="00000900"/>
    <w:lvl w:ilvl="0">
      <w:start w:val="5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5" w15:restartNumberingAfterBreak="0">
    <w:nsid w:val="0000047E"/>
    <w:multiLevelType w:val="multilevel"/>
    <w:tmpl w:val="00000901"/>
    <w:lvl w:ilvl="0">
      <w:start w:val="62"/>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6" w15:restartNumberingAfterBreak="0">
    <w:nsid w:val="0000047F"/>
    <w:multiLevelType w:val="multilevel"/>
    <w:tmpl w:val="00000902"/>
    <w:lvl w:ilvl="0">
      <w:start w:val="5"/>
      <w:numFmt w:val="decimal"/>
      <w:lvlText w:val="%1"/>
      <w:lvlJc w:val="left"/>
      <w:pPr>
        <w:ind w:left="660" w:hanging="464"/>
      </w:pPr>
      <w:rPr>
        <w:rFonts w:ascii="Times New Roman" w:hAnsi="Times New Roman" w:cs="Times New Roman"/>
        <w:b w:val="0"/>
        <w:bCs w:val="0"/>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7" w15:restartNumberingAfterBreak="0">
    <w:nsid w:val="00000480"/>
    <w:multiLevelType w:val="multilevel"/>
    <w:tmpl w:val="00000903"/>
    <w:lvl w:ilvl="0">
      <w:start w:val="12"/>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8" w15:restartNumberingAfterBreak="0">
    <w:nsid w:val="00000481"/>
    <w:multiLevelType w:val="multilevel"/>
    <w:tmpl w:val="00000904"/>
    <w:lvl w:ilvl="0">
      <w:start w:val="16"/>
      <w:numFmt w:val="decimal"/>
      <w:lvlText w:val="%1"/>
      <w:lvlJc w:val="left"/>
      <w:pPr>
        <w:ind w:left="659" w:hanging="553"/>
      </w:pPr>
      <w:rPr>
        <w:rFonts w:ascii="Times New Roman" w:hAnsi="Times New Roman" w:cs="Times New Roman"/>
        <w:b w:val="0"/>
        <w:bCs w:val="0"/>
        <w:w w:val="100"/>
        <w:position w:val="1"/>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19" w15:restartNumberingAfterBreak="0">
    <w:nsid w:val="00000482"/>
    <w:multiLevelType w:val="multilevel"/>
    <w:tmpl w:val="00000905"/>
    <w:lvl w:ilvl="0">
      <w:start w:val="28"/>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0"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EBC4CBB"/>
    <w:multiLevelType w:val="hybridMultilevel"/>
    <w:tmpl w:val="B1B028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515C6C32"/>
    <w:multiLevelType w:val="hybridMultilevel"/>
    <w:tmpl w:val="84F068E6"/>
    <w:lvl w:ilvl="0" w:tplc="37087DE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31"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32"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641F62"/>
    <w:multiLevelType w:val="hybridMultilevel"/>
    <w:tmpl w:val="80AE257A"/>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1D7CAC"/>
    <w:multiLevelType w:val="hybridMultilevel"/>
    <w:tmpl w:val="88E8B648"/>
    <w:lvl w:ilvl="0" w:tplc="E3ACDB5A">
      <w:start w:val="2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28"/>
  </w:num>
  <w:num w:numId="2">
    <w:abstractNumId w:val="30"/>
  </w:num>
  <w:num w:numId="3">
    <w:abstractNumId w:val="31"/>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23"/>
  </w:num>
  <w:num w:numId="8">
    <w:abstractNumId w:val="22"/>
  </w:num>
  <w:num w:numId="9">
    <w:abstractNumId w:val="32"/>
  </w:num>
  <w:num w:numId="10">
    <w:abstractNumId w:val="26"/>
  </w:num>
  <w:num w:numId="11">
    <w:abstractNumId w:val="20"/>
  </w:num>
  <w:num w:numId="12">
    <w:abstractNumId w:val="29"/>
  </w:num>
  <w:num w:numId="13">
    <w:abstractNumId w:val="33"/>
  </w:num>
  <w:num w:numId="14">
    <w:abstractNumId w:val="27"/>
  </w:num>
  <w:num w:numId="15">
    <w:abstractNumId w:val="24"/>
  </w:num>
  <w:num w:numId="16">
    <w:abstractNumId w:val="34"/>
  </w:num>
  <w:num w:numId="17">
    <w:abstractNumId w:val="21"/>
  </w:num>
  <w:num w:numId="18">
    <w:abstractNumId w:val="25"/>
  </w:num>
  <w:num w:numId="19">
    <w:abstractNumId w:val="19"/>
  </w:num>
  <w:num w:numId="20">
    <w:abstractNumId w:val="18"/>
  </w:num>
  <w:num w:numId="21">
    <w:abstractNumId w:val="17"/>
  </w:num>
  <w:num w:numId="22">
    <w:abstractNumId w:val="16"/>
  </w:num>
  <w:num w:numId="23">
    <w:abstractNumId w:val="15"/>
  </w:num>
  <w:num w:numId="24">
    <w:abstractNumId w:val="14"/>
  </w:num>
  <w:num w:numId="25">
    <w:abstractNumId w:val="13"/>
  </w:num>
  <w:num w:numId="26">
    <w:abstractNumId w:val="12"/>
  </w:num>
  <w:num w:numId="27">
    <w:abstractNumId w:val="11"/>
  </w:num>
  <w:num w:numId="28">
    <w:abstractNumId w:val="10"/>
  </w:num>
  <w:num w:numId="29">
    <w:abstractNumId w:val="9"/>
  </w:num>
  <w:num w:numId="30">
    <w:abstractNumId w:val="8"/>
  </w:num>
  <w:num w:numId="31">
    <w:abstractNumId w:val="7"/>
  </w:num>
  <w:num w:numId="32">
    <w:abstractNumId w:val="6"/>
  </w:num>
  <w:num w:numId="33">
    <w:abstractNumId w:val="5"/>
  </w:num>
  <w:num w:numId="34">
    <w:abstractNumId w:val="4"/>
  </w:num>
  <w:num w:numId="35">
    <w:abstractNumId w:val="3"/>
  </w:num>
  <w:num w:numId="36">
    <w:abstractNumId w:val="2"/>
  </w:num>
  <w:num w:numId="37">
    <w:abstractNumId w:val="1"/>
  </w:num>
  <w:num w:numId="38">
    <w:abstractNumId w:val="0"/>
    <w:lvlOverride w:ilvl="0">
      <w:lvl w:ilvl="0">
        <w:start w:val="1"/>
        <w:numFmt w:val="bullet"/>
        <w:lvlText w:val="Figure 9-788b—"/>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0"/>
    <w:lvlOverride w:ilvl="0">
      <w:lvl w:ilvl="0">
        <w:start w:val="1"/>
        <w:numFmt w:val="bullet"/>
        <w:lvlText w:val="Figure 9-788c—"/>
        <w:legacy w:legacy="1" w:legacySpace="0" w:legacyIndent="0"/>
        <w:lvlJc w:val="center"/>
        <w:pPr>
          <w:ind w:left="0" w:firstLine="0"/>
        </w:pPr>
        <w:rPr>
          <w:rFonts w:ascii="Arial" w:hAnsi="Arial" w:cs="Arial" w:hint="default"/>
          <w:b/>
          <w:i w:val="0"/>
          <w:strike w:val="0"/>
          <w:color w:val="000000"/>
          <w:sz w:val="20"/>
          <w:u w:val="none"/>
        </w:rPr>
      </w:lvl>
    </w:lvlOverride>
  </w:num>
  <w:num w:numId="40">
    <w:abstractNumId w:val="0"/>
    <w:lvlOverride w:ilvl="0">
      <w:lvl w:ilvl="0">
        <w:start w:val="1"/>
        <w:numFmt w:val="bullet"/>
        <w:lvlText w:val="Table 9-322b—"/>
        <w:legacy w:legacy="1" w:legacySpace="0" w:legacyIndent="0"/>
        <w:lvlJc w:val="center"/>
        <w:pPr>
          <w:ind w:left="0" w:firstLine="0"/>
        </w:pPr>
        <w:rPr>
          <w:rFonts w:ascii="Arial" w:hAnsi="Arial" w:cs="Arial" w:hint="default"/>
          <w:b/>
          <w:i w:val="0"/>
          <w:strike w:val="0"/>
          <w:color w:val="000000"/>
          <w:sz w:val="20"/>
          <w:u w:val="none"/>
        </w:rPr>
      </w:lvl>
    </w:lvlOverride>
  </w:num>
  <w:num w:numId="41">
    <w:abstractNumId w:val="0"/>
    <w:lvlOverride w:ilvl="0">
      <w:lvl w:ilvl="0">
        <w:start w:val="1"/>
        <w:numFmt w:val="bullet"/>
        <w:lvlText w:val="Figure 9-788d—"/>
        <w:legacy w:legacy="1" w:legacySpace="0" w:legacyIndent="0"/>
        <w:lvlJc w:val="center"/>
        <w:pPr>
          <w:ind w:left="0" w:firstLine="0"/>
        </w:pPr>
        <w:rPr>
          <w:rFonts w:ascii="Arial" w:hAnsi="Arial" w:cs="Arial" w:hint="default"/>
          <w:b/>
          <w:i w:val="0"/>
          <w:strike w:val="0"/>
          <w:color w:val="000000"/>
          <w:sz w:val="20"/>
          <w:u w:val="none"/>
        </w:rPr>
      </w:lvl>
    </w:lvlOverride>
  </w:num>
  <w:num w:numId="42">
    <w:abstractNumId w:val="35"/>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ng Gan">
    <w15:presenceInfo w15:providerId="None" w15:userId="Ming G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DateAndTime/>
  <w:printFractionalCharacterWidth/>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3EC"/>
    <w:rsid w:val="000027A5"/>
    <w:rsid w:val="0000353A"/>
    <w:rsid w:val="000045FA"/>
    <w:rsid w:val="00004BD3"/>
    <w:rsid w:val="00006454"/>
    <w:rsid w:val="000067AA"/>
    <w:rsid w:val="00006DBB"/>
    <w:rsid w:val="0000743C"/>
    <w:rsid w:val="0000765C"/>
    <w:rsid w:val="000076FE"/>
    <w:rsid w:val="0001027F"/>
    <w:rsid w:val="00011FEA"/>
    <w:rsid w:val="00013196"/>
    <w:rsid w:val="0001376E"/>
    <w:rsid w:val="00013F87"/>
    <w:rsid w:val="00014031"/>
    <w:rsid w:val="000157CC"/>
    <w:rsid w:val="00016D9C"/>
    <w:rsid w:val="00017692"/>
    <w:rsid w:val="00017B2B"/>
    <w:rsid w:val="00017D25"/>
    <w:rsid w:val="00021A27"/>
    <w:rsid w:val="000222C3"/>
    <w:rsid w:val="00023817"/>
    <w:rsid w:val="00023CD8"/>
    <w:rsid w:val="00024344"/>
    <w:rsid w:val="00024487"/>
    <w:rsid w:val="00024800"/>
    <w:rsid w:val="00027D05"/>
    <w:rsid w:val="0003034E"/>
    <w:rsid w:val="00031E68"/>
    <w:rsid w:val="00033B0A"/>
    <w:rsid w:val="00034E6F"/>
    <w:rsid w:val="000358B3"/>
    <w:rsid w:val="000405C4"/>
    <w:rsid w:val="00041AC4"/>
    <w:rsid w:val="000438DD"/>
    <w:rsid w:val="00044DC0"/>
    <w:rsid w:val="000478EE"/>
    <w:rsid w:val="00052123"/>
    <w:rsid w:val="00053519"/>
    <w:rsid w:val="0005449D"/>
    <w:rsid w:val="000567DA"/>
    <w:rsid w:val="00063C22"/>
    <w:rsid w:val="000642FC"/>
    <w:rsid w:val="0006469A"/>
    <w:rsid w:val="00066421"/>
    <w:rsid w:val="00067151"/>
    <w:rsid w:val="0006732A"/>
    <w:rsid w:val="00070B0E"/>
    <w:rsid w:val="00071971"/>
    <w:rsid w:val="00073BB4"/>
    <w:rsid w:val="00075C3C"/>
    <w:rsid w:val="00075E1E"/>
    <w:rsid w:val="00076773"/>
    <w:rsid w:val="00076885"/>
    <w:rsid w:val="00077C25"/>
    <w:rsid w:val="00080ACC"/>
    <w:rsid w:val="00080E1A"/>
    <w:rsid w:val="000815C7"/>
    <w:rsid w:val="00081E62"/>
    <w:rsid w:val="000823C8"/>
    <w:rsid w:val="0008290D"/>
    <w:rsid w:val="000829FF"/>
    <w:rsid w:val="00082B8A"/>
    <w:rsid w:val="0008302D"/>
    <w:rsid w:val="00084297"/>
    <w:rsid w:val="000865AA"/>
    <w:rsid w:val="00086780"/>
    <w:rsid w:val="00090640"/>
    <w:rsid w:val="00091349"/>
    <w:rsid w:val="00092971"/>
    <w:rsid w:val="00092AC6"/>
    <w:rsid w:val="00093AD2"/>
    <w:rsid w:val="00094FFA"/>
    <w:rsid w:val="00095986"/>
    <w:rsid w:val="0009661D"/>
    <w:rsid w:val="0009713F"/>
    <w:rsid w:val="000A07D6"/>
    <w:rsid w:val="000A1C31"/>
    <w:rsid w:val="000A1F25"/>
    <w:rsid w:val="000A671D"/>
    <w:rsid w:val="000A7680"/>
    <w:rsid w:val="000A7989"/>
    <w:rsid w:val="000B041A"/>
    <w:rsid w:val="000B083E"/>
    <w:rsid w:val="000B0DAF"/>
    <w:rsid w:val="000B2BE4"/>
    <w:rsid w:val="000B4630"/>
    <w:rsid w:val="000B59FE"/>
    <w:rsid w:val="000B7EF5"/>
    <w:rsid w:val="000C02BC"/>
    <w:rsid w:val="000C27D0"/>
    <w:rsid w:val="000C54F3"/>
    <w:rsid w:val="000C5CB8"/>
    <w:rsid w:val="000C6989"/>
    <w:rsid w:val="000C6A2F"/>
    <w:rsid w:val="000D174A"/>
    <w:rsid w:val="000D1AD4"/>
    <w:rsid w:val="000D276A"/>
    <w:rsid w:val="000D298D"/>
    <w:rsid w:val="000D2F1B"/>
    <w:rsid w:val="000D4A8F"/>
    <w:rsid w:val="000D5EBD"/>
    <w:rsid w:val="000D674F"/>
    <w:rsid w:val="000E0494"/>
    <w:rsid w:val="000E1C37"/>
    <w:rsid w:val="000E1D7B"/>
    <w:rsid w:val="000E228E"/>
    <w:rsid w:val="000E446C"/>
    <w:rsid w:val="000E4B82"/>
    <w:rsid w:val="000E6539"/>
    <w:rsid w:val="000E720C"/>
    <w:rsid w:val="000E752D"/>
    <w:rsid w:val="000E7786"/>
    <w:rsid w:val="000E79A6"/>
    <w:rsid w:val="000F00EE"/>
    <w:rsid w:val="000F16B9"/>
    <w:rsid w:val="000F238C"/>
    <w:rsid w:val="000F4937"/>
    <w:rsid w:val="000F4B24"/>
    <w:rsid w:val="000F5088"/>
    <w:rsid w:val="000F685B"/>
    <w:rsid w:val="000F6BB9"/>
    <w:rsid w:val="00100E3B"/>
    <w:rsid w:val="001015F8"/>
    <w:rsid w:val="0010469F"/>
    <w:rsid w:val="00104A9E"/>
    <w:rsid w:val="00105918"/>
    <w:rsid w:val="001101C2"/>
    <w:rsid w:val="001109AA"/>
    <w:rsid w:val="0011197E"/>
    <w:rsid w:val="00112AC5"/>
    <w:rsid w:val="00112C6A"/>
    <w:rsid w:val="0011391B"/>
    <w:rsid w:val="00113B5F"/>
    <w:rsid w:val="00114FCA"/>
    <w:rsid w:val="00115A75"/>
    <w:rsid w:val="00115B7B"/>
    <w:rsid w:val="0011640B"/>
    <w:rsid w:val="0011640D"/>
    <w:rsid w:val="00117299"/>
    <w:rsid w:val="00120298"/>
    <w:rsid w:val="00120690"/>
    <w:rsid w:val="00120BD6"/>
    <w:rsid w:val="001215C0"/>
    <w:rsid w:val="00122191"/>
    <w:rsid w:val="00122D51"/>
    <w:rsid w:val="00124E27"/>
    <w:rsid w:val="00125C59"/>
    <w:rsid w:val="00126052"/>
    <w:rsid w:val="001274A8"/>
    <w:rsid w:val="001275D7"/>
    <w:rsid w:val="001276ED"/>
    <w:rsid w:val="00127723"/>
    <w:rsid w:val="00130101"/>
    <w:rsid w:val="001323DB"/>
    <w:rsid w:val="00134114"/>
    <w:rsid w:val="00135032"/>
    <w:rsid w:val="00135B4B"/>
    <w:rsid w:val="0013699E"/>
    <w:rsid w:val="001448D8"/>
    <w:rsid w:val="001450BB"/>
    <w:rsid w:val="001459E7"/>
    <w:rsid w:val="00145C98"/>
    <w:rsid w:val="001463A9"/>
    <w:rsid w:val="00146D19"/>
    <w:rsid w:val="00147EDF"/>
    <w:rsid w:val="00150F68"/>
    <w:rsid w:val="00151851"/>
    <w:rsid w:val="00151BBE"/>
    <w:rsid w:val="00153350"/>
    <w:rsid w:val="00154791"/>
    <w:rsid w:val="00154B26"/>
    <w:rsid w:val="00154EDB"/>
    <w:rsid w:val="001557CB"/>
    <w:rsid w:val="001559BB"/>
    <w:rsid w:val="00155E97"/>
    <w:rsid w:val="00160700"/>
    <w:rsid w:val="0016428D"/>
    <w:rsid w:val="00165BE6"/>
    <w:rsid w:val="00166984"/>
    <w:rsid w:val="00172489"/>
    <w:rsid w:val="001727EA"/>
    <w:rsid w:val="00172DD9"/>
    <w:rsid w:val="001738FD"/>
    <w:rsid w:val="00175CDF"/>
    <w:rsid w:val="0017659B"/>
    <w:rsid w:val="00177BCE"/>
    <w:rsid w:val="001812B0"/>
    <w:rsid w:val="00181423"/>
    <w:rsid w:val="0018277A"/>
    <w:rsid w:val="00183698"/>
    <w:rsid w:val="00183F4C"/>
    <w:rsid w:val="00186A48"/>
    <w:rsid w:val="00187129"/>
    <w:rsid w:val="0019164F"/>
    <w:rsid w:val="00192548"/>
    <w:rsid w:val="00192C6E"/>
    <w:rsid w:val="00193B0A"/>
    <w:rsid w:val="00193C39"/>
    <w:rsid w:val="001943F7"/>
    <w:rsid w:val="00197B92"/>
    <w:rsid w:val="001A0CEC"/>
    <w:rsid w:val="001A0EDB"/>
    <w:rsid w:val="001A1B7C"/>
    <w:rsid w:val="001A2240"/>
    <w:rsid w:val="001A2CDE"/>
    <w:rsid w:val="001A771F"/>
    <w:rsid w:val="001A77FD"/>
    <w:rsid w:val="001A7C55"/>
    <w:rsid w:val="001B0001"/>
    <w:rsid w:val="001B252D"/>
    <w:rsid w:val="001B2904"/>
    <w:rsid w:val="001B5283"/>
    <w:rsid w:val="001B63BC"/>
    <w:rsid w:val="001C501D"/>
    <w:rsid w:val="001C7CCE"/>
    <w:rsid w:val="001D15ED"/>
    <w:rsid w:val="001D2A6C"/>
    <w:rsid w:val="001D31A9"/>
    <w:rsid w:val="001D328B"/>
    <w:rsid w:val="001D3820"/>
    <w:rsid w:val="001D3B12"/>
    <w:rsid w:val="001D3CA6"/>
    <w:rsid w:val="001D4A93"/>
    <w:rsid w:val="001D5F28"/>
    <w:rsid w:val="001D5FC3"/>
    <w:rsid w:val="001D6348"/>
    <w:rsid w:val="001D7529"/>
    <w:rsid w:val="001D7948"/>
    <w:rsid w:val="001E0946"/>
    <w:rsid w:val="001E1001"/>
    <w:rsid w:val="001E15F8"/>
    <w:rsid w:val="001E23C0"/>
    <w:rsid w:val="001E349E"/>
    <w:rsid w:val="001E6267"/>
    <w:rsid w:val="001E6D92"/>
    <w:rsid w:val="001E7C32"/>
    <w:rsid w:val="001F0210"/>
    <w:rsid w:val="001F10F7"/>
    <w:rsid w:val="001F13CA"/>
    <w:rsid w:val="001F24B0"/>
    <w:rsid w:val="001F2BCE"/>
    <w:rsid w:val="001F35EA"/>
    <w:rsid w:val="001F3DB9"/>
    <w:rsid w:val="001F45A4"/>
    <w:rsid w:val="001F464A"/>
    <w:rsid w:val="001F491C"/>
    <w:rsid w:val="001F4B15"/>
    <w:rsid w:val="001F4BA8"/>
    <w:rsid w:val="001F5AE6"/>
    <w:rsid w:val="001F5C29"/>
    <w:rsid w:val="001F5D16"/>
    <w:rsid w:val="001F61C1"/>
    <w:rsid w:val="001F620B"/>
    <w:rsid w:val="001F6EC0"/>
    <w:rsid w:val="0020013A"/>
    <w:rsid w:val="002002A6"/>
    <w:rsid w:val="0020058A"/>
    <w:rsid w:val="002035EE"/>
    <w:rsid w:val="0020462A"/>
    <w:rsid w:val="002046A1"/>
    <w:rsid w:val="0020501A"/>
    <w:rsid w:val="00206D24"/>
    <w:rsid w:val="00210DDD"/>
    <w:rsid w:val="002125D6"/>
    <w:rsid w:val="00212E2A"/>
    <w:rsid w:val="00212E81"/>
    <w:rsid w:val="002141B2"/>
    <w:rsid w:val="00214B50"/>
    <w:rsid w:val="00214BA3"/>
    <w:rsid w:val="00215A82"/>
    <w:rsid w:val="00215E32"/>
    <w:rsid w:val="00215F36"/>
    <w:rsid w:val="00216771"/>
    <w:rsid w:val="00216B7D"/>
    <w:rsid w:val="00217089"/>
    <w:rsid w:val="00217C41"/>
    <w:rsid w:val="002208B9"/>
    <w:rsid w:val="0022139A"/>
    <w:rsid w:val="00222261"/>
    <w:rsid w:val="002228D8"/>
    <w:rsid w:val="002239F2"/>
    <w:rsid w:val="00223E90"/>
    <w:rsid w:val="00224133"/>
    <w:rsid w:val="00224BC7"/>
    <w:rsid w:val="00225508"/>
    <w:rsid w:val="00225570"/>
    <w:rsid w:val="00227097"/>
    <w:rsid w:val="00227A76"/>
    <w:rsid w:val="00231F3B"/>
    <w:rsid w:val="002323FE"/>
    <w:rsid w:val="00234C13"/>
    <w:rsid w:val="002369FD"/>
    <w:rsid w:val="00236A7E"/>
    <w:rsid w:val="0023760F"/>
    <w:rsid w:val="00237985"/>
    <w:rsid w:val="00240895"/>
    <w:rsid w:val="00241AD7"/>
    <w:rsid w:val="00244F8F"/>
    <w:rsid w:val="002470AC"/>
    <w:rsid w:val="0024720B"/>
    <w:rsid w:val="00247B04"/>
    <w:rsid w:val="002508C6"/>
    <w:rsid w:val="00251234"/>
    <w:rsid w:val="002528A9"/>
    <w:rsid w:val="00252D47"/>
    <w:rsid w:val="002539AB"/>
    <w:rsid w:val="002545F7"/>
    <w:rsid w:val="00255A8B"/>
    <w:rsid w:val="002609E9"/>
    <w:rsid w:val="00262D56"/>
    <w:rsid w:val="00263002"/>
    <w:rsid w:val="00263092"/>
    <w:rsid w:val="00263D14"/>
    <w:rsid w:val="00264B1F"/>
    <w:rsid w:val="002662A5"/>
    <w:rsid w:val="002674D1"/>
    <w:rsid w:val="00270171"/>
    <w:rsid w:val="00270F98"/>
    <w:rsid w:val="00272D83"/>
    <w:rsid w:val="00273257"/>
    <w:rsid w:val="00273FA9"/>
    <w:rsid w:val="002742C9"/>
    <w:rsid w:val="00274A4A"/>
    <w:rsid w:val="002773F1"/>
    <w:rsid w:val="00280A8B"/>
    <w:rsid w:val="00281013"/>
    <w:rsid w:val="00281648"/>
    <w:rsid w:val="00281A5D"/>
    <w:rsid w:val="00281CFD"/>
    <w:rsid w:val="00282053"/>
    <w:rsid w:val="00282EFB"/>
    <w:rsid w:val="00284C5E"/>
    <w:rsid w:val="00287B9F"/>
    <w:rsid w:val="00291688"/>
    <w:rsid w:val="00291A10"/>
    <w:rsid w:val="00292CE9"/>
    <w:rsid w:val="00292DF9"/>
    <w:rsid w:val="0029309B"/>
    <w:rsid w:val="00294349"/>
    <w:rsid w:val="00294B37"/>
    <w:rsid w:val="00294BBE"/>
    <w:rsid w:val="00295369"/>
    <w:rsid w:val="00296722"/>
    <w:rsid w:val="00297F3F"/>
    <w:rsid w:val="002A195C"/>
    <w:rsid w:val="002A251F"/>
    <w:rsid w:val="002A3AAB"/>
    <w:rsid w:val="002A4A61"/>
    <w:rsid w:val="002A4C48"/>
    <w:rsid w:val="002A55B1"/>
    <w:rsid w:val="002A7011"/>
    <w:rsid w:val="002A756D"/>
    <w:rsid w:val="002B0983"/>
    <w:rsid w:val="002B31AE"/>
    <w:rsid w:val="002B5901"/>
    <w:rsid w:val="002B5973"/>
    <w:rsid w:val="002B6A98"/>
    <w:rsid w:val="002C271D"/>
    <w:rsid w:val="002C2A2B"/>
    <w:rsid w:val="002C49D8"/>
    <w:rsid w:val="002C4FE6"/>
    <w:rsid w:val="002C5DF0"/>
    <w:rsid w:val="002C6B4F"/>
    <w:rsid w:val="002C6CFB"/>
    <w:rsid w:val="002C72E1"/>
    <w:rsid w:val="002D001B"/>
    <w:rsid w:val="002D1D40"/>
    <w:rsid w:val="002D3073"/>
    <w:rsid w:val="002D518F"/>
    <w:rsid w:val="002D5D5C"/>
    <w:rsid w:val="002D6F6A"/>
    <w:rsid w:val="002D7746"/>
    <w:rsid w:val="002D7ED5"/>
    <w:rsid w:val="002E1B18"/>
    <w:rsid w:val="002E2017"/>
    <w:rsid w:val="002E340A"/>
    <w:rsid w:val="002E4D5E"/>
    <w:rsid w:val="002E699F"/>
    <w:rsid w:val="002E6FF6"/>
    <w:rsid w:val="002E7E35"/>
    <w:rsid w:val="002F0915"/>
    <w:rsid w:val="002F1269"/>
    <w:rsid w:val="002F25B2"/>
    <w:rsid w:val="002F2BC5"/>
    <w:rsid w:val="002F376B"/>
    <w:rsid w:val="002F47F4"/>
    <w:rsid w:val="002F499D"/>
    <w:rsid w:val="002F4C38"/>
    <w:rsid w:val="002F50E3"/>
    <w:rsid w:val="002F5C8C"/>
    <w:rsid w:val="002F7199"/>
    <w:rsid w:val="002F7D11"/>
    <w:rsid w:val="003006EA"/>
    <w:rsid w:val="0030081B"/>
    <w:rsid w:val="003024ED"/>
    <w:rsid w:val="0030268D"/>
    <w:rsid w:val="0030382C"/>
    <w:rsid w:val="00304FB7"/>
    <w:rsid w:val="00305D6E"/>
    <w:rsid w:val="0030782E"/>
    <w:rsid w:val="00307F5F"/>
    <w:rsid w:val="00310EA5"/>
    <w:rsid w:val="00312F7A"/>
    <w:rsid w:val="00313A31"/>
    <w:rsid w:val="00315B52"/>
    <w:rsid w:val="00315D5C"/>
    <w:rsid w:val="00315DE7"/>
    <w:rsid w:val="00317A7D"/>
    <w:rsid w:val="00320149"/>
    <w:rsid w:val="00320ED2"/>
    <w:rsid w:val="003214E2"/>
    <w:rsid w:val="003222DD"/>
    <w:rsid w:val="003248C9"/>
    <w:rsid w:val="00324BB2"/>
    <w:rsid w:val="0032540C"/>
    <w:rsid w:val="00325AB6"/>
    <w:rsid w:val="00326126"/>
    <w:rsid w:val="003267C0"/>
    <w:rsid w:val="0033057A"/>
    <w:rsid w:val="003308A8"/>
    <w:rsid w:val="00331749"/>
    <w:rsid w:val="00332A81"/>
    <w:rsid w:val="003348BC"/>
    <w:rsid w:val="00334DEA"/>
    <w:rsid w:val="00336F5F"/>
    <w:rsid w:val="00343554"/>
    <w:rsid w:val="003449F9"/>
    <w:rsid w:val="00344DA5"/>
    <w:rsid w:val="0034581F"/>
    <w:rsid w:val="0034592B"/>
    <w:rsid w:val="00346E79"/>
    <w:rsid w:val="003479E4"/>
    <w:rsid w:val="00347C43"/>
    <w:rsid w:val="0035002F"/>
    <w:rsid w:val="00350CA7"/>
    <w:rsid w:val="00350D39"/>
    <w:rsid w:val="0035213C"/>
    <w:rsid w:val="00352DC1"/>
    <w:rsid w:val="00353BD6"/>
    <w:rsid w:val="00354275"/>
    <w:rsid w:val="00355254"/>
    <w:rsid w:val="0035591D"/>
    <w:rsid w:val="00356265"/>
    <w:rsid w:val="00356419"/>
    <w:rsid w:val="00357F36"/>
    <w:rsid w:val="0036032B"/>
    <w:rsid w:val="00360872"/>
    <w:rsid w:val="00360C87"/>
    <w:rsid w:val="0036178D"/>
    <w:rsid w:val="00361F5C"/>
    <w:rsid w:val="003622ED"/>
    <w:rsid w:val="00362C5B"/>
    <w:rsid w:val="00362FDE"/>
    <w:rsid w:val="00366AF0"/>
    <w:rsid w:val="00367005"/>
    <w:rsid w:val="003704C5"/>
    <w:rsid w:val="003713CA"/>
    <w:rsid w:val="00371745"/>
    <w:rsid w:val="0037201A"/>
    <w:rsid w:val="003729FC"/>
    <w:rsid w:val="00372FCA"/>
    <w:rsid w:val="00374C87"/>
    <w:rsid w:val="00374CBC"/>
    <w:rsid w:val="0037645F"/>
    <w:rsid w:val="003766B9"/>
    <w:rsid w:val="0037711C"/>
    <w:rsid w:val="00381C86"/>
    <w:rsid w:val="00381F98"/>
    <w:rsid w:val="00382C54"/>
    <w:rsid w:val="00383766"/>
    <w:rsid w:val="00383C03"/>
    <w:rsid w:val="0038516A"/>
    <w:rsid w:val="00385654"/>
    <w:rsid w:val="00385D77"/>
    <w:rsid w:val="00385FD6"/>
    <w:rsid w:val="0038601E"/>
    <w:rsid w:val="0039069E"/>
    <w:rsid w:val="003906A1"/>
    <w:rsid w:val="00391845"/>
    <w:rsid w:val="00391ACB"/>
    <w:rsid w:val="003924F8"/>
    <w:rsid w:val="003945E3"/>
    <w:rsid w:val="00395A50"/>
    <w:rsid w:val="0039787F"/>
    <w:rsid w:val="003A161F"/>
    <w:rsid w:val="003A1693"/>
    <w:rsid w:val="003A1CC7"/>
    <w:rsid w:val="003A22E2"/>
    <w:rsid w:val="003A29E6"/>
    <w:rsid w:val="003A3196"/>
    <w:rsid w:val="003A36DB"/>
    <w:rsid w:val="003A478D"/>
    <w:rsid w:val="003A5BFF"/>
    <w:rsid w:val="003A6244"/>
    <w:rsid w:val="003A6AC1"/>
    <w:rsid w:val="003A74EB"/>
    <w:rsid w:val="003A7B64"/>
    <w:rsid w:val="003B03CE"/>
    <w:rsid w:val="003B4DAD"/>
    <w:rsid w:val="003B52F2"/>
    <w:rsid w:val="003B6329"/>
    <w:rsid w:val="003B6F60"/>
    <w:rsid w:val="003B76BD"/>
    <w:rsid w:val="003B798E"/>
    <w:rsid w:val="003C0452"/>
    <w:rsid w:val="003C2B82"/>
    <w:rsid w:val="003C315D"/>
    <w:rsid w:val="003C32E2"/>
    <w:rsid w:val="003C47A5"/>
    <w:rsid w:val="003C47D1"/>
    <w:rsid w:val="003C56D8"/>
    <w:rsid w:val="003C579E"/>
    <w:rsid w:val="003C58AE"/>
    <w:rsid w:val="003C7267"/>
    <w:rsid w:val="003C74FF"/>
    <w:rsid w:val="003C7B46"/>
    <w:rsid w:val="003D1D90"/>
    <w:rsid w:val="003D220E"/>
    <w:rsid w:val="003D26A5"/>
    <w:rsid w:val="003D2CC1"/>
    <w:rsid w:val="003D3623"/>
    <w:rsid w:val="003D3F93"/>
    <w:rsid w:val="003D4734"/>
    <w:rsid w:val="003D4FEF"/>
    <w:rsid w:val="003D5013"/>
    <w:rsid w:val="003D5390"/>
    <w:rsid w:val="003D559C"/>
    <w:rsid w:val="003D58EC"/>
    <w:rsid w:val="003D5F14"/>
    <w:rsid w:val="003D664E"/>
    <w:rsid w:val="003D77A3"/>
    <w:rsid w:val="003D78F7"/>
    <w:rsid w:val="003D7BFD"/>
    <w:rsid w:val="003E32DF"/>
    <w:rsid w:val="003E3FAD"/>
    <w:rsid w:val="003E416D"/>
    <w:rsid w:val="003E4403"/>
    <w:rsid w:val="003E4E6C"/>
    <w:rsid w:val="003E5916"/>
    <w:rsid w:val="003E5CD9"/>
    <w:rsid w:val="003E5DE7"/>
    <w:rsid w:val="003E667C"/>
    <w:rsid w:val="003E7414"/>
    <w:rsid w:val="003E7F99"/>
    <w:rsid w:val="003F0DE6"/>
    <w:rsid w:val="003F1281"/>
    <w:rsid w:val="003F156F"/>
    <w:rsid w:val="003F2B96"/>
    <w:rsid w:val="003F2D6C"/>
    <w:rsid w:val="003F4432"/>
    <w:rsid w:val="003F4633"/>
    <w:rsid w:val="003F64C8"/>
    <w:rsid w:val="003F6B76"/>
    <w:rsid w:val="003F773E"/>
    <w:rsid w:val="004010D0"/>
    <w:rsid w:val="004014AE"/>
    <w:rsid w:val="0040235D"/>
    <w:rsid w:val="00403271"/>
    <w:rsid w:val="00403645"/>
    <w:rsid w:val="00403B13"/>
    <w:rsid w:val="00404BEE"/>
    <w:rsid w:val="004051EE"/>
    <w:rsid w:val="00407C5B"/>
    <w:rsid w:val="004110BE"/>
    <w:rsid w:val="0041147F"/>
    <w:rsid w:val="00411A99"/>
    <w:rsid w:val="00411C03"/>
    <w:rsid w:val="00411E59"/>
    <w:rsid w:val="004123D8"/>
    <w:rsid w:val="004136BE"/>
    <w:rsid w:val="0041562C"/>
    <w:rsid w:val="00415C55"/>
    <w:rsid w:val="00417EE7"/>
    <w:rsid w:val="004209D5"/>
    <w:rsid w:val="00421159"/>
    <w:rsid w:val="00421A46"/>
    <w:rsid w:val="00422546"/>
    <w:rsid w:val="00422D5C"/>
    <w:rsid w:val="00423116"/>
    <w:rsid w:val="00423634"/>
    <w:rsid w:val="00423AC3"/>
    <w:rsid w:val="00430648"/>
    <w:rsid w:val="00430E74"/>
    <w:rsid w:val="00431EBF"/>
    <w:rsid w:val="00432069"/>
    <w:rsid w:val="00432BF8"/>
    <w:rsid w:val="004339CB"/>
    <w:rsid w:val="00435208"/>
    <w:rsid w:val="00437814"/>
    <w:rsid w:val="004378DC"/>
    <w:rsid w:val="004402C9"/>
    <w:rsid w:val="00440FF1"/>
    <w:rsid w:val="004410F5"/>
    <w:rsid w:val="004417F2"/>
    <w:rsid w:val="00442799"/>
    <w:rsid w:val="00443FBF"/>
    <w:rsid w:val="004452DF"/>
    <w:rsid w:val="004507E7"/>
    <w:rsid w:val="00450CC0"/>
    <w:rsid w:val="0045288D"/>
    <w:rsid w:val="00453A44"/>
    <w:rsid w:val="00453E8C"/>
    <w:rsid w:val="00457028"/>
    <w:rsid w:val="00457E3B"/>
    <w:rsid w:val="00457FA3"/>
    <w:rsid w:val="0046086C"/>
    <w:rsid w:val="00461C2E"/>
    <w:rsid w:val="00462172"/>
    <w:rsid w:val="00466206"/>
    <w:rsid w:val="00466B33"/>
    <w:rsid w:val="00466EEB"/>
    <w:rsid w:val="004721EF"/>
    <w:rsid w:val="0047267B"/>
    <w:rsid w:val="00472EA0"/>
    <w:rsid w:val="004731B3"/>
    <w:rsid w:val="00473D5B"/>
    <w:rsid w:val="00475A71"/>
    <w:rsid w:val="00475D9E"/>
    <w:rsid w:val="00476A4C"/>
    <w:rsid w:val="00476F40"/>
    <w:rsid w:val="00477225"/>
    <w:rsid w:val="004804A4"/>
    <w:rsid w:val="0048087F"/>
    <w:rsid w:val="00480ECE"/>
    <w:rsid w:val="004821A5"/>
    <w:rsid w:val="004828D5"/>
    <w:rsid w:val="00482AD0"/>
    <w:rsid w:val="00482AF6"/>
    <w:rsid w:val="00484651"/>
    <w:rsid w:val="00486EB3"/>
    <w:rsid w:val="00487778"/>
    <w:rsid w:val="00491CAF"/>
    <w:rsid w:val="00492A82"/>
    <w:rsid w:val="00492D28"/>
    <w:rsid w:val="004943BA"/>
    <w:rsid w:val="0049468A"/>
    <w:rsid w:val="00495DAB"/>
    <w:rsid w:val="00495F26"/>
    <w:rsid w:val="004967AA"/>
    <w:rsid w:val="00497EC9"/>
    <w:rsid w:val="004A0AF4"/>
    <w:rsid w:val="004A0FC9"/>
    <w:rsid w:val="004A2C34"/>
    <w:rsid w:val="004A3A00"/>
    <w:rsid w:val="004A3C8E"/>
    <w:rsid w:val="004A4816"/>
    <w:rsid w:val="004A5537"/>
    <w:rsid w:val="004A7240"/>
    <w:rsid w:val="004A7935"/>
    <w:rsid w:val="004B2117"/>
    <w:rsid w:val="004B23ED"/>
    <w:rsid w:val="004B493F"/>
    <w:rsid w:val="004B50D6"/>
    <w:rsid w:val="004B7780"/>
    <w:rsid w:val="004C0BD8"/>
    <w:rsid w:val="004C0CB0"/>
    <w:rsid w:val="004C0F0A"/>
    <w:rsid w:val="004C3C2A"/>
    <w:rsid w:val="004C695B"/>
    <w:rsid w:val="004C6C29"/>
    <w:rsid w:val="004C7CE0"/>
    <w:rsid w:val="004D03A1"/>
    <w:rsid w:val="004D071D"/>
    <w:rsid w:val="004D0F1C"/>
    <w:rsid w:val="004D2D75"/>
    <w:rsid w:val="004D5F1F"/>
    <w:rsid w:val="004D6AB7"/>
    <w:rsid w:val="004D6BE8"/>
    <w:rsid w:val="004D6ED8"/>
    <w:rsid w:val="004D7188"/>
    <w:rsid w:val="004E0097"/>
    <w:rsid w:val="004E0209"/>
    <w:rsid w:val="004E040B"/>
    <w:rsid w:val="004E19B8"/>
    <w:rsid w:val="004E2A0B"/>
    <w:rsid w:val="004E4538"/>
    <w:rsid w:val="004E46DF"/>
    <w:rsid w:val="004E4B5B"/>
    <w:rsid w:val="004E552C"/>
    <w:rsid w:val="004E66C3"/>
    <w:rsid w:val="004E75B1"/>
    <w:rsid w:val="004E7E34"/>
    <w:rsid w:val="004F0CB7"/>
    <w:rsid w:val="004F1091"/>
    <w:rsid w:val="004F28D5"/>
    <w:rsid w:val="004F338E"/>
    <w:rsid w:val="004F4564"/>
    <w:rsid w:val="004F48F4"/>
    <w:rsid w:val="004F4BBB"/>
    <w:rsid w:val="004F5A90"/>
    <w:rsid w:val="004F74F8"/>
    <w:rsid w:val="005004EC"/>
    <w:rsid w:val="00500EC6"/>
    <w:rsid w:val="0050128F"/>
    <w:rsid w:val="00501E52"/>
    <w:rsid w:val="005023E3"/>
    <w:rsid w:val="00502F8D"/>
    <w:rsid w:val="005031F6"/>
    <w:rsid w:val="00503796"/>
    <w:rsid w:val="00503BF1"/>
    <w:rsid w:val="00504958"/>
    <w:rsid w:val="00504AA2"/>
    <w:rsid w:val="00505103"/>
    <w:rsid w:val="005065EB"/>
    <w:rsid w:val="00506863"/>
    <w:rsid w:val="005072B6"/>
    <w:rsid w:val="00507500"/>
    <w:rsid w:val="0050752C"/>
    <w:rsid w:val="00507B1D"/>
    <w:rsid w:val="0051035D"/>
    <w:rsid w:val="00511873"/>
    <w:rsid w:val="00513528"/>
    <w:rsid w:val="0051588E"/>
    <w:rsid w:val="0051673C"/>
    <w:rsid w:val="00517ED6"/>
    <w:rsid w:val="00520559"/>
    <w:rsid w:val="00520B8C"/>
    <w:rsid w:val="0052151C"/>
    <w:rsid w:val="00521CB1"/>
    <w:rsid w:val="00522A49"/>
    <w:rsid w:val="005235B6"/>
    <w:rsid w:val="00523B85"/>
    <w:rsid w:val="005243B4"/>
    <w:rsid w:val="00525A98"/>
    <w:rsid w:val="00525FEE"/>
    <w:rsid w:val="00527489"/>
    <w:rsid w:val="00527BB3"/>
    <w:rsid w:val="005311FF"/>
    <w:rsid w:val="00531734"/>
    <w:rsid w:val="0053254A"/>
    <w:rsid w:val="0053422A"/>
    <w:rsid w:val="0053566B"/>
    <w:rsid w:val="00540657"/>
    <w:rsid w:val="005406D1"/>
    <w:rsid w:val="00540A28"/>
    <w:rsid w:val="0054235E"/>
    <w:rsid w:val="00543A77"/>
    <w:rsid w:val="0054425D"/>
    <w:rsid w:val="005442D3"/>
    <w:rsid w:val="00544B61"/>
    <w:rsid w:val="005476E3"/>
    <w:rsid w:val="00551462"/>
    <w:rsid w:val="00551DF5"/>
    <w:rsid w:val="00553B4F"/>
    <w:rsid w:val="00553C7D"/>
    <w:rsid w:val="0055459B"/>
    <w:rsid w:val="005546A4"/>
    <w:rsid w:val="00554995"/>
    <w:rsid w:val="00554EEF"/>
    <w:rsid w:val="00555215"/>
    <w:rsid w:val="00555486"/>
    <w:rsid w:val="005555B2"/>
    <w:rsid w:val="00561ADD"/>
    <w:rsid w:val="00562627"/>
    <w:rsid w:val="0056327A"/>
    <w:rsid w:val="00563B85"/>
    <w:rsid w:val="005671F7"/>
    <w:rsid w:val="00567934"/>
    <w:rsid w:val="005702B6"/>
    <w:rsid w:val="005703A1"/>
    <w:rsid w:val="0057046A"/>
    <w:rsid w:val="005712BF"/>
    <w:rsid w:val="00571574"/>
    <w:rsid w:val="00571583"/>
    <w:rsid w:val="00572BB8"/>
    <w:rsid w:val="00572BF3"/>
    <w:rsid w:val="00572E7A"/>
    <w:rsid w:val="00574757"/>
    <w:rsid w:val="00577A74"/>
    <w:rsid w:val="00583212"/>
    <w:rsid w:val="00584338"/>
    <w:rsid w:val="00585D8F"/>
    <w:rsid w:val="00586072"/>
    <w:rsid w:val="0058644C"/>
    <w:rsid w:val="005868C2"/>
    <w:rsid w:val="00587F10"/>
    <w:rsid w:val="00590A65"/>
    <w:rsid w:val="00591351"/>
    <w:rsid w:val="00595AFA"/>
    <w:rsid w:val="00596243"/>
    <w:rsid w:val="00596413"/>
    <w:rsid w:val="00596B6A"/>
    <w:rsid w:val="00597108"/>
    <w:rsid w:val="00597696"/>
    <w:rsid w:val="005A16CF"/>
    <w:rsid w:val="005A1A3D"/>
    <w:rsid w:val="005A1D61"/>
    <w:rsid w:val="005A2155"/>
    <w:rsid w:val="005A23DB"/>
    <w:rsid w:val="005A2ECA"/>
    <w:rsid w:val="005A37F5"/>
    <w:rsid w:val="005A4504"/>
    <w:rsid w:val="005A69C4"/>
    <w:rsid w:val="005A6BC3"/>
    <w:rsid w:val="005B03DA"/>
    <w:rsid w:val="005B151D"/>
    <w:rsid w:val="005B2BA0"/>
    <w:rsid w:val="005B31EA"/>
    <w:rsid w:val="005B34A6"/>
    <w:rsid w:val="005B53A0"/>
    <w:rsid w:val="005B55BC"/>
    <w:rsid w:val="005B55FB"/>
    <w:rsid w:val="005B67DE"/>
    <w:rsid w:val="005B6C67"/>
    <w:rsid w:val="005B6CC2"/>
    <w:rsid w:val="005B727A"/>
    <w:rsid w:val="005C0CBC"/>
    <w:rsid w:val="005C4204"/>
    <w:rsid w:val="005C45E7"/>
    <w:rsid w:val="005C4E04"/>
    <w:rsid w:val="005C6389"/>
    <w:rsid w:val="005C6823"/>
    <w:rsid w:val="005D0C43"/>
    <w:rsid w:val="005D1461"/>
    <w:rsid w:val="005D17BE"/>
    <w:rsid w:val="005D33B5"/>
    <w:rsid w:val="005D397D"/>
    <w:rsid w:val="005D3F28"/>
    <w:rsid w:val="005D5C6E"/>
    <w:rsid w:val="005D74B0"/>
    <w:rsid w:val="005D7951"/>
    <w:rsid w:val="005E0F4F"/>
    <w:rsid w:val="005E2305"/>
    <w:rsid w:val="005E3E49"/>
    <w:rsid w:val="005E4E9C"/>
    <w:rsid w:val="005E58D3"/>
    <w:rsid w:val="005E768D"/>
    <w:rsid w:val="005E7B13"/>
    <w:rsid w:val="005F00B1"/>
    <w:rsid w:val="005F00E7"/>
    <w:rsid w:val="005F19DD"/>
    <w:rsid w:val="005F23B2"/>
    <w:rsid w:val="005F4AD8"/>
    <w:rsid w:val="005F4F8E"/>
    <w:rsid w:val="005F5ADA"/>
    <w:rsid w:val="005F695C"/>
    <w:rsid w:val="005F71B8"/>
    <w:rsid w:val="005F72AE"/>
    <w:rsid w:val="005F7C51"/>
    <w:rsid w:val="00600A10"/>
    <w:rsid w:val="00606417"/>
    <w:rsid w:val="0060797E"/>
    <w:rsid w:val="00610293"/>
    <w:rsid w:val="006104BB"/>
    <w:rsid w:val="006111B6"/>
    <w:rsid w:val="006117D4"/>
    <w:rsid w:val="00612605"/>
    <w:rsid w:val="006141AB"/>
    <w:rsid w:val="006154AB"/>
    <w:rsid w:val="00615E8C"/>
    <w:rsid w:val="00616084"/>
    <w:rsid w:val="00616288"/>
    <w:rsid w:val="006166E1"/>
    <w:rsid w:val="00617F26"/>
    <w:rsid w:val="00620F63"/>
    <w:rsid w:val="00621286"/>
    <w:rsid w:val="0062254C"/>
    <w:rsid w:val="0062298E"/>
    <w:rsid w:val="00622A67"/>
    <w:rsid w:val="00622D08"/>
    <w:rsid w:val="0062350A"/>
    <w:rsid w:val="0062440B"/>
    <w:rsid w:val="00624F1A"/>
    <w:rsid w:val="006254B0"/>
    <w:rsid w:val="00625C33"/>
    <w:rsid w:val="00626D26"/>
    <w:rsid w:val="00626E7D"/>
    <w:rsid w:val="006302F7"/>
    <w:rsid w:val="006307C2"/>
    <w:rsid w:val="00630EC2"/>
    <w:rsid w:val="00631EB7"/>
    <w:rsid w:val="00633A8F"/>
    <w:rsid w:val="006346CB"/>
    <w:rsid w:val="00635200"/>
    <w:rsid w:val="006362D2"/>
    <w:rsid w:val="00636633"/>
    <w:rsid w:val="00637D47"/>
    <w:rsid w:val="006416FF"/>
    <w:rsid w:val="00644E29"/>
    <w:rsid w:val="0064617E"/>
    <w:rsid w:val="00646871"/>
    <w:rsid w:val="00651442"/>
    <w:rsid w:val="00651FCD"/>
    <w:rsid w:val="006548B7"/>
    <w:rsid w:val="00654B3B"/>
    <w:rsid w:val="00655B03"/>
    <w:rsid w:val="00656413"/>
    <w:rsid w:val="00656882"/>
    <w:rsid w:val="00657061"/>
    <w:rsid w:val="00657363"/>
    <w:rsid w:val="00657539"/>
    <w:rsid w:val="00657D37"/>
    <w:rsid w:val="00657DBD"/>
    <w:rsid w:val="006600CB"/>
    <w:rsid w:val="00660ACE"/>
    <w:rsid w:val="00660F53"/>
    <w:rsid w:val="00662343"/>
    <w:rsid w:val="0066253B"/>
    <w:rsid w:val="0066479C"/>
    <w:rsid w:val="0066483B"/>
    <w:rsid w:val="00664888"/>
    <w:rsid w:val="00664CCC"/>
    <w:rsid w:val="0066545E"/>
    <w:rsid w:val="00667397"/>
    <w:rsid w:val="0067069C"/>
    <w:rsid w:val="00671F29"/>
    <w:rsid w:val="00672466"/>
    <w:rsid w:val="00672DFA"/>
    <w:rsid w:val="0067305F"/>
    <w:rsid w:val="00673E73"/>
    <w:rsid w:val="00674A54"/>
    <w:rsid w:val="0067546C"/>
    <w:rsid w:val="00677207"/>
    <w:rsid w:val="0067737F"/>
    <w:rsid w:val="00680308"/>
    <w:rsid w:val="00681357"/>
    <w:rsid w:val="006813E4"/>
    <w:rsid w:val="0068276E"/>
    <w:rsid w:val="006833D8"/>
    <w:rsid w:val="0068429C"/>
    <w:rsid w:val="00685816"/>
    <w:rsid w:val="006861D2"/>
    <w:rsid w:val="0068737C"/>
    <w:rsid w:val="00687432"/>
    <w:rsid w:val="00687476"/>
    <w:rsid w:val="0069038E"/>
    <w:rsid w:val="00690EB5"/>
    <w:rsid w:val="006925B5"/>
    <w:rsid w:val="006940C7"/>
    <w:rsid w:val="0069501E"/>
    <w:rsid w:val="0069621A"/>
    <w:rsid w:val="006976B8"/>
    <w:rsid w:val="00697E1B"/>
    <w:rsid w:val="006A3117"/>
    <w:rsid w:val="006A3A0E"/>
    <w:rsid w:val="006A3EB3"/>
    <w:rsid w:val="006A4248"/>
    <w:rsid w:val="006A4F60"/>
    <w:rsid w:val="006A503E"/>
    <w:rsid w:val="006A59BC"/>
    <w:rsid w:val="006A67EB"/>
    <w:rsid w:val="006A6A83"/>
    <w:rsid w:val="006A7C3D"/>
    <w:rsid w:val="006A7F86"/>
    <w:rsid w:val="006B3918"/>
    <w:rsid w:val="006C0178"/>
    <w:rsid w:val="006C063A"/>
    <w:rsid w:val="006C1785"/>
    <w:rsid w:val="006C1FA8"/>
    <w:rsid w:val="006C2C97"/>
    <w:rsid w:val="006C3C41"/>
    <w:rsid w:val="006C41F1"/>
    <w:rsid w:val="006C4292"/>
    <w:rsid w:val="006C5695"/>
    <w:rsid w:val="006C7DF9"/>
    <w:rsid w:val="006D3377"/>
    <w:rsid w:val="006D3E5E"/>
    <w:rsid w:val="006D4C00"/>
    <w:rsid w:val="006D5362"/>
    <w:rsid w:val="006D580D"/>
    <w:rsid w:val="006D6995"/>
    <w:rsid w:val="006D6DCA"/>
    <w:rsid w:val="006D7007"/>
    <w:rsid w:val="006E181A"/>
    <w:rsid w:val="006E21CA"/>
    <w:rsid w:val="006E2A5A"/>
    <w:rsid w:val="006E2D44"/>
    <w:rsid w:val="006E618D"/>
    <w:rsid w:val="006E753D"/>
    <w:rsid w:val="006F0378"/>
    <w:rsid w:val="006F14CD"/>
    <w:rsid w:val="006F2190"/>
    <w:rsid w:val="006F358B"/>
    <w:rsid w:val="006F36A8"/>
    <w:rsid w:val="006F3DD4"/>
    <w:rsid w:val="006F573C"/>
    <w:rsid w:val="006F6E4C"/>
    <w:rsid w:val="006F7984"/>
    <w:rsid w:val="00700354"/>
    <w:rsid w:val="00702CA2"/>
    <w:rsid w:val="007045BD"/>
    <w:rsid w:val="00705E11"/>
    <w:rsid w:val="00711472"/>
    <w:rsid w:val="00711E05"/>
    <w:rsid w:val="007121E9"/>
    <w:rsid w:val="00714DE0"/>
    <w:rsid w:val="00715091"/>
    <w:rsid w:val="007164A7"/>
    <w:rsid w:val="00716DFF"/>
    <w:rsid w:val="00717211"/>
    <w:rsid w:val="00717549"/>
    <w:rsid w:val="00721A60"/>
    <w:rsid w:val="007220CF"/>
    <w:rsid w:val="00723821"/>
    <w:rsid w:val="00724275"/>
    <w:rsid w:val="00724942"/>
    <w:rsid w:val="00727341"/>
    <w:rsid w:val="00727C63"/>
    <w:rsid w:val="00727E1D"/>
    <w:rsid w:val="00730B92"/>
    <w:rsid w:val="00734AC1"/>
    <w:rsid w:val="00734C35"/>
    <w:rsid w:val="00734F1A"/>
    <w:rsid w:val="00736065"/>
    <w:rsid w:val="00736C8F"/>
    <w:rsid w:val="0074006F"/>
    <w:rsid w:val="00741D75"/>
    <w:rsid w:val="007421CA"/>
    <w:rsid w:val="0074621F"/>
    <w:rsid w:val="007463FB"/>
    <w:rsid w:val="007468A0"/>
    <w:rsid w:val="007513CD"/>
    <w:rsid w:val="00751F14"/>
    <w:rsid w:val="00752D8F"/>
    <w:rsid w:val="0075419F"/>
    <w:rsid w:val="007546E8"/>
    <w:rsid w:val="00755D22"/>
    <w:rsid w:val="007571C4"/>
    <w:rsid w:val="00760099"/>
    <w:rsid w:val="0076096A"/>
    <w:rsid w:val="00760E8D"/>
    <w:rsid w:val="0076196C"/>
    <w:rsid w:val="00766753"/>
    <w:rsid w:val="00766B1A"/>
    <w:rsid w:val="00766DFE"/>
    <w:rsid w:val="00772027"/>
    <w:rsid w:val="007724D5"/>
    <w:rsid w:val="007740C0"/>
    <w:rsid w:val="0077583A"/>
    <w:rsid w:val="0077584D"/>
    <w:rsid w:val="0077797F"/>
    <w:rsid w:val="00780B5D"/>
    <w:rsid w:val="007828FA"/>
    <w:rsid w:val="00783B46"/>
    <w:rsid w:val="00784800"/>
    <w:rsid w:val="00786A15"/>
    <w:rsid w:val="00790294"/>
    <w:rsid w:val="00790DCF"/>
    <w:rsid w:val="007914E4"/>
    <w:rsid w:val="007914F3"/>
    <w:rsid w:val="00791F2A"/>
    <w:rsid w:val="00792041"/>
    <w:rsid w:val="007926D8"/>
    <w:rsid w:val="00792720"/>
    <w:rsid w:val="0079373D"/>
    <w:rsid w:val="00794BC4"/>
    <w:rsid w:val="00794F1E"/>
    <w:rsid w:val="0079538C"/>
    <w:rsid w:val="007957FB"/>
    <w:rsid w:val="00795C50"/>
    <w:rsid w:val="007A098E"/>
    <w:rsid w:val="007A149D"/>
    <w:rsid w:val="007A4BED"/>
    <w:rsid w:val="007A5765"/>
    <w:rsid w:val="007A5B89"/>
    <w:rsid w:val="007A77FC"/>
    <w:rsid w:val="007B058E"/>
    <w:rsid w:val="007B0864"/>
    <w:rsid w:val="007B0E05"/>
    <w:rsid w:val="007B2BDF"/>
    <w:rsid w:val="007B5965"/>
    <w:rsid w:val="007B5DB4"/>
    <w:rsid w:val="007C0795"/>
    <w:rsid w:val="007C08C4"/>
    <w:rsid w:val="007C13AC"/>
    <w:rsid w:val="007C14AD"/>
    <w:rsid w:val="007C23E7"/>
    <w:rsid w:val="007C58A5"/>
    <w:rsid w:val="007C6C61"/>
    <w:rsid w:val="007C6D34"/>
    <w:rsid w:val="007C75A0"/>
    <w:rsid w:val="007D08BB"/>
    <w:rsid w:val="007D0EF9"/>
    <w:rsid w:val="007D1085"/>
    <w:rsid w:val="007D166B"/>
    <w:rsid w:val="007D1926"/>
    <w:rsid w:val="007D38EA"/>
    <w:rsid w:val="007D3C15"/>
    <w:rsid w:val="007D4A62"/>
    <w:rsid w:val="007D4D44"/>
    <w:rsid w:val="007D4EE9"/>
    <w:rsid w:val="007D50FF"/>
    <w:rsid w:val="007D58A9"/>
    <w:rsid w:val="007D592F"/>
    <w:rsid w:val="007D5BA9"/>
    <w:rsid w:val="007D6B5D"/>
    <w:rsid w:val="007D7FFC"/>
    <w:rsid w:val="007E078C"/>
    <w:rsid w:val="007E21DF"/>
    <w:rsid w:val="007E3F48"/>
    <w:rsid w:val="007E41CB"/>
    <w:rsid w:val="007E5479"/>
    <w:rsid w:val="007E5F8E"/>
    <w:rsid w:val="007E79A4"/>
    <w:rsid w:val="007F0543"/>
    <w:rsid w:val="007F072E"/>
    <w:rsid w:val="007F0AAF"/>
    <w:rsid w:val="007F1A4E"/>
    <w:rsid w:val="007F2366"/>
    <w:rsid w:val="007F3B61"/>
    <w:rsid w:val="007F6EC7"/>
    <w:rsid w:val="007F75A8"/>
    <w:rsid w:val="007F7EA7"/>
    <w:rsid w:val="008020F3"/>
    <w:rsid w:val="008024A1"/>
    <w:rsid w:val="008027EC"/>
    <w:rsid w:val="00802FC5"/>
    <w:rsid w:val="0080335B"/>
    <w:rsid w:val="008077DC"/>
    <w:rsid w:val="008106FA"/>
    <w:rsid w:val="0081078F"/>
    <w:rsid w:val="008117FD"/>
    <w:rsid w:val="00812782"/>
    <w:rsid w:val="008138C1"/>
    <w:rsid w:val="008143CA"/>
    <w:rsid w:val="00815DA5"/>
    <w:rsid w:val="00816255"/>
    <w:rsid w:val="00816B48"/>
    <w:rsid w:val="00817C21"/>
    <w:rsid w:val="00820432"/>
    <w:rsid w:val="008204A2"/>
    <w:rsid w:val="008208CB"/>
    <w:rsid w:val="00820B60"/>
    <w:rsid w:val="00821363"/>
    <w:rsid w:val="0082174C"/>
    <w:rsid w:val="00822070"/>
    <w:rsid w:val="00822142"/>
    <w:rsid w:val="00822EA3"/>
    <w:rsid w:val="00822F3F"/>
    <w:rsid w:val="0082426B"/>
    <w:rsid w:val="0082437A"/>
    <w:rsid w:val="0082502E"/>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2C5E"/>
    <w:rsid w:val="00843219"/>
    <w:rsid w:val="00845E60"/>
    <w:rsid w:val="00850365"/>
    <w:rsid w:val="00850566"/>
    <w:rsid w:val="00852B3C"/>
    <w:rsid w:val="008532E6"/>
    <w:rsid w:val="00853FF2"/>
    <w:rsid w:val="008558D5"/>
    <w:rsid w:val="00855910"/>
    <w:rsid w:val="0085795D"/>
    <w:rsid w:val="00862936"/>
    <w:rsid w:val="0086745D"/>
    <w:rsid w:val="00870875"/>
    <w:rsid w:val="00870AE4"/>
    <w:rsid w:val="00870BF0"/>
    <w:rsid w:val="008716D8"/>
    <w:rsid w:val="0087408A"/>
    <w:rsid w:val="00874E09"/>
    <w:rsid w:val="00875ABA"/>
    <w:rsid w:val="00876EAC"/>
    <w:rsid w:val="008771D6"/>
    <w:rsid w:val="008776B0"/>
    <w:rsid w:val="00880098"/>
    <w:rsid w:val="0088012D"/>
    <w:rsid w:val="00881525"/>
    <w:rsid w:val="00881C47"/>
    <w:rsid w:val="008831D9"/>
    <w:rsid w:val="00884237"/>
    <w:rsid w:val="00885F96"/>
    <w:rsid w:val="0088742D"/>
    <w:rsid w:val="00887583"/>
    <w:rsid w:val="008909A8"/>
    <w:rsid w:val="00890F14"/>
    <w:rsid w:val="00891445"/>
    <w:rsid w:val="00892781"/>
    <w:rsid w:val="008939BF"/>
    <w:rsid w:val="00893ED4"/>
    <w:rsid w:val="00895A28"/>
    <w:rsid w:val="00896A36"/>
    <w:rsid w:val="00897183"/>
    <w:rsid w:val="008A2992"/>
    <w:rsid w:val="008A5AFD"/>
    <w:rsid w:val="008A6CD4"/>
    <w:rsid w:val="008A788A"/>
    <w:rsid w:val="008B47B4"/>
    <w:rsid w:val="008B4925"/>
    <w:rsid w:val="008B5396"/>
    <w:rsid w:val="008B581F"/>
    <w:rsid w:val="008C0D7E"/>
    <w:rsid w:val="008C0FD0"/>
    <w:rsid w:val="008C16CC"/>
    <w:rsid w:val="008C31E7"/>
    <w:rsid w:val="008C3418"/>
    <w:rsid w:val="008C4913"/>
    <w:rsid w:val="008C4AB5"/>
    <w:rsid w:val="008C4B46"/>
    <w:rsid w:val="008C5478"/>
    <w:rsid w:val="008C54A5"/>
    <w:rsid w:val="008C57E5"/>
    <w:rsid w:val="008C5AD6"/>
    <w:rsid w:val="008C5D4E"/>
    <w:rsid w:val="008C607E"/>
    <w:rsid w:val="008C7A4B"/>
    <w:rsid w:val="008D0C05"/>
    <w:rsid w:val="008D2F29"/>
    <w:rsid w:val="008D3818"/>
    <w:rsid w:val="008D3AFB"/>
    <w:rsid w:val="008D4E88"/>
    <w:rsid w:val="008D668D"/>
    <w:rsid w:val="008D70B8"/>
    <w:rsid w:val="008D71CE"/>
    <w:rsid w:val="008E0383"/>
    <w:rsid w:val="008E0E94"/>
    <w:rsid w:val="008E1234"/>
    <w:rsid w:val="008E18A5"/>
    <w:rsid w:val="008E197A"/>
    <w:rsid w:val="008E444B"/>
    <w:rsid w:val="008E5787"/>
    <w:rsid w:val="008F039B"/>
    <w:rsid w:val="008F1C67"/>
    <w:rsid w:val="008F238D"/>
    <w:rsid w:val="008F2611"/>
    <w:rsid w:val="008F4312"/>
    <w:rsid w:val="008F4B25"/>
    <w:rsid w:val="008F5784"/>
    <w:rsid w:val="009008D2"/>
    <w:rsid w:val="00904ED4"/>
    <w:rsid w:val="009057D2"/>
    <w:rsid w:val="00905A7F"/>
    <w:rsid w:val="00905B52"/>
    <w:rsid w:val="00906247"/>
    <w:rsid w:val="009064A2"/>
    <w:rsid w:val="00906DC2"/>
    <w:rsid w:val="009075E5"/>
    <w:rsid w:val="009107F3"/>
    <w:rsid w:val="00910F8F"/>
    <w:rsid w:val="0091118D"/>
    <w:rsid w:val="009120AC"/>
    <w:rsid w:val="0091261A"/>
    <w:rsid w:val="009128D3"/>
    <w:rsid w:val="00912ABC"/>
    <w:rsid w:val="00914B92"/>
    <w:rsid w:val="00915758"/>
    <w:rsid w:val="00916EB2"/>
    <w:rsid w:val="00917176"/>
    <w:rsid w:val="00920771"/>
    <w:rsid w:val="00920C8A"/>
    <w:rsid w:val="009218C3"/>
    <w:rsid w:val="009225A7"/>
    <w:rsid w:val="0092303E"/>
    <w:rsid w:val="00924D34"/>
    <w:rsid w:val="009278D5"/>
    <w:rsid w:val="00927FEB"/>
    <w:rsid w:val="00932CB5"/>
    <w:rsid w:val="00932F94"/>
    <w:rsid w:val="00934BB2"/>
    <w:rsid w:val="00936D66"/>
    <w:rsid w:val="00937A90"/>
    <w:rsid w:val="0094033A"/>
    <w:rsid w:val="0094091B"/>
    <w:rsid w:val="009409F4"/>
    <w:rsid w:val="00940EA4"/>
    <w:rsid w:val="00941581"/>
    <w:rsid w:val="00943027"/>
    <w:rsid w:val="009441DB"/>
    <w:rsid w:val="00944591"/>
    <w:rsid w:val="00944CAA"/>
    <w:rsid w:val="00944EF3"/>
    <w:rsid w:val="009459D6"/>
    <w:rsid w:val="00945D55"/>
    <w:rsid w:val="00945DFB"/>
    <w:rsid w:val="009460BB"/>
    <w:rsid w:val="00946444"/>
    <w:rsid w:val="00947FF8"/>
    <w:rsid w:val="0095165A"/>
    <w:rsid w:val="00951CE8"/>
    <w:rsid w:val="0095229D"/>
    <w:rsid w:val="00952D70"/>
    <w:rsid w:val="00953565"/>
    <w:rsid w:val="00954C90"/>
    <w:rsid w:val="00955A8E"/>
    <w:rsid w:val="00955CAB"/>
    <w:rsid w:val="00956084"/>
    <w:rsid w:val="0095758E"/>
    <w:rsid w:val="00961347"/>
    <w:rsid w:val="00962377"/>
    <w:rsid w:val="00962886"/>
    <w:rsid w:val="00963830"/>
    <w:rsid w:val="00963FE2"/>
    <w:rsid w:val="00964681"/>
    <w:rsid w:val="00967FC7"/>
    <w:rsid w:val="009704BC"/>
    <w:rsid w:val="00971233"/>
    <w:rsid w:val="009723A1"/>
    <w:rsid w:val="00972D63"/>
    <w:rsid w:val="00972E97"/>
    <w:rsid w:val="00973614"/>
    <w:rsid w:val="00973B3A"/>
    <w:rsid w:val="00973CC2"/>
    <w:rsid w:val="009742AB"/>
    <w:rsid w:val="009749B1"/>
    <w:rsid w:val="00975FBA"/>
    <w:rsid w:val="0097724C"/>
    <w:rsid w:val="00980866"/>
    <w:rsid w:val="00980D24"/>
    <w:rsid w:val="00982037"/>
    <w:rsid w:val="009824DF"/>
    <w:rsid w:val="0098358E"/>
    <w:rsid w:val="0098405A"/>
    <w:rsid w:val="0098426F"/>
    <w:rsid w:val="009865C0"/>
    <w:rsid w:val="009877D2"/>
    <w:rsid w:val="00987845"/>
    <w:rsid w:val="00991A93"/>
    <w:rsid w:val="00994683"/>
    <w:rsid w:val="009948C1"/>
    <w:rsid w:val="00996772"/>
    <w:rsid w:val="00996DB7"/>
    <w:rsid w:val="00997A7D"/>
    <w:rsid w:val="009A0E5E"/>
    <w:rsid w:val="009A0F09"/>
    <w:rsid w:val="009A12F2"/>
    <w:rsid w:val="009A18A2"/>
    <w:rsid w:val="009A1B36"/>
    <w:rsid w:val="009A24F3"/>
    <w:rsid w:val="009A3C10"/>
    <w:rsid w:val="009A44FA"/>
    <w:rsid w:val="009A4689"/>
    <w:rsid w:val="009A49F0"/>
    <w:rsid w:val="009A4F06"/>
    <w:rsid w:val="009A6136"/>
    <w:rsid w:val="009A62AB"/>
    <w:rsid w:val="009A6506"/>
    <w:rsid w:val="009B04F7"/>
    <w:rsid w:val="009B09CD"/>
    <w:rsid w:val="009B0D82"/>
    <w:rsid w:val="009B2383"/>
    <w:rsid w:val="009B2392"/>
    <w:rsid w:val="009B4356"/>
    <w:rsid w:val="009C0566"/>
    <w:rsid w:val="009C23A8"/>
    <w:rsid w:val="009C2AC9"/>
    <w:rsid w:val="009C30AA"/>
    <w:rsid w:val="009C3954"/>
    <w:rsid w:val="009C3E86"/>
    <w:rsid w:val="009C43D1"/>
    <w:rsid w:val="009C5608"/>
    <w:rsid w:val="009C59A6"/>
    <w:rsid w:val="009C6A52"/>
    <w:rsid w:val="009C6B34"/>
    <w:rsid w:val="009D0A30"/>
    <w:rsid w:val="009D0AB2"/>
    <w:rsid w:val="009D3276"/>
    <w:rsid w:val="009D444C"/>
    <w:rsid w:val="009D4525"/>
    <w:rsid w:val="009D473A"/>
    <w:rsid w:val="009D4B14"/>
    <w:rsid w:val="009E0F60"/>
    <w:rsid w:val="009E10B3"/>
    <w:rsid w:val="009E1533"/>
    <w:rsid w:val="009E2362"/>
    <w:rsid w:val="009E2715"/>
    <w:rsid w:val="009E2785"/>
    <w:rsid w:val="009E4C1F"/>
    <w:rsid w:val="009E5718"/>
    <w:rsid w:val="009E5870"/>
    <w:rsid w:val="009F01D9"/>
    <w:rsid w:val="009F08F6"/>
    <w:rsid w:val="009F0C4F"/>
    <w:rsid w:val="009F0CDB"/>
    <w:rsid w:val="009F17CA"/>
    <w:rsid w:val="009F379B"/>
    <w:rsid w:val="009F39CB"/>
    <w:rsid w:val="009F3F07"/>
    <w:rsid w:val="009F4C42"/>
    <w:rsid w:val="009F5117"/>
    <w:rsid w:val="00A00A1F"/>
    <w:rsid w:val="00A00EE5"/>
    <w:rsid w:val="00A01811"/>
    <w:rsid w:val="00A040EF"/>
    <w:rsid w:val="00A049E2"/>
    <w:rsid w:val="00A06AE1"/>
    <w:rsid w:val="00A070C0"/>
    <w:rsid w:val="00A07292"/>
    <w:rsid w:val="00A077D4"/>
    <w:rsid w:val="00A07A5B"/>
    <w:rsid w:val="00A1134E"/>
    <w:rsid w:val="00A11F0B"/>
    <w:rsid w:val="00A1344B"/>
    <w:rsid w:val="00A13908"/>
    <w:rsid w:val="00A17B98"/>
    <w:rsid w:val="00A20076"/>
    <w:rsid w:val="00A219E7"/>
    <w:rsid w:val="00A21F5A"/>
    <w:rsid w:val="00A2290B"/>
    <w:rsid w:val="00A229E4"/>
    <w:rsid w:val="00A2417A"/>
    <w:rsid w:val="00A246C2"/>
    <w:rsid w:val="00A26D8D"/>
    <w:rsid w:val="00A27692"/>
    <w:rsid w:val="00A31647"/>
    <w:rsid w:val="00A3560F"/>
    <w:rsid w:val="00A35D4E"/>
    <w:rsid w:val="00A35DD1"/>
    <w:rsid w:val="00A36DC1"/>
    <w:rsid w:val="00A40884"/>
    <w:rsid w:val="00A40A07"/>
    <w:rsid w:val="00A42C28"/>
    <w:rsid w:val="00A42DF3"/>
    <w:rsid w:val="00A43AD8"/>
    <w:rsid w:val="00A43B6B"/>
    <w:rsid w:val="00A445D9"/>
    <w:rsid w:val="00A45C7E"/>
    <w:rsid w:val="00A46AF0"/>
    <w:rsid w:val="00A477E6"/>
    <w:rsid w:val="00A4790E"/>
    <w:rsid w:val="00A47929"/>
    <w:rsid w:val="00A47C1B"/>
    <w:rsid w:val="00A51BD6"/>
    <w:rsid w:val="00A5337D"/>
    <w:rsid w:val="00A55079"/>
    <w:rsid w:val="00A5564B"/>
    <w:rsid w:val="00A563E9"/>
    <w:rsid w:val="00A57C2D"/>
    <w:rsid w:val="00A57CE8"/>
    <w:rsid w:val="00A61F48"/>
    <w:rsid w:val="00A6270B"/>
    <w:rsid w:val="00A62DE2"/>
    <w:rsid w:val="00A6389A"/>
    <w:rsid w:val="00A63DC8"/>
    <w:rsid w:val="00A66CBC"/>
    <w:rsid w:val="00A7025D"/>
    <w:rsid w:val="00A70990"/>
    <w:rsid w:val="00A717AC"/>
    <w:rsid w:val="00A73026"/>
    <w:rsid w:val="00A73F17"/>
    <w:rsid w:val="00A7445A"/>
    <w:rsid w:val="00A8091D"/>
    <w:rsid w:val="00A809AC"/>
    <w:rsid w:val="00A80E2F"/>
    <w:rsid w:val="00A81018"/>
    <w:rsid w:val="00A841CC"/>
    <w:rsid w:val="00A844CE"/>
    <w:rsid w:val="00A84FE2"/>
    <w:rsid w:val="00A866B6"/>
    <w:rsid w:val="00A869D2"/>
    <w:rsid w:val="00A878E8"/>
    <w:rsid w:val="00A90385"/>
    <w:rsid w:val="00A903F3"/>
    <w:rsid w:val="00A9061B"/>
    <w:rsid w:val="00A91EAA"/>
    <w:rsid w:val="00A9264B"/>
    <w:rsid w:val="00A95E21"/>
    <w:rsid w:val="00A963A4"/>
    <w:rsid w:val="00A96DCC"/>
    <w:rsid w:val="00A9789E"/>
    <w:rsid w:val="00AA188F"/>
    <w:rsid w:val="00AA2B9C"/>
    <w:rsid w:val="00AA39EA"/>
    <w:rsid w:val="00AA3B7A"/>
    <w:rsid w:val="00AA3C3D"/>
    <w:rsid w:val="00AA53B0"/>
    <w:rsid w:val="00AA5963"/>
    <w:rsid w:val="00AA5F92"/>
    <w:rsid w:val="00AA63A9"/>
    <w:rsid w:val="00AA63DE"/>
    <w:rsid w:val="00AA6F19"/>
    <w:rsid w:val="00AA7E07"/>
    <w:rsid w:val="00AB0B3D"/>
    <w:rsid w:val="00AB1112"/>
    <w:rsid w:val="00AB1607"/>
    <w:rsid w:val="00AB17F6"/>
    <w:rsid w:val="00AB4292"/>
    <w:rsid w:val="00AB4E03"/>
    <w:rsid w:val="00AB7D26"/>
    <w:rsid w:val="00AC0237"/>
    <w:rsid w:val="00AC1B7C"/>
    <w:rsid w:val="00AC221D"/>
    <w:rsid w:val="00AC3A4B"/>
    <w:rsid w:val="00AC57FF"/>
    <w:rsid w:val="00AC60C2"/>
    <w:rsid w:val="00AC647D"/>
    <w:rsid w:val="00AC76C6"/>
    <w:rsid w:val="00AD268D"/>
    <w:rsid w:val="00AD3749"/>
    <w:rsid w:val="00AD3F85"/>
    <w:rsid w:val="00AD6723"/>
    <w:rsid w:val="00AD6AE6"/>
    <w:rsid w:val="00AE1060"/>
    <w:rsid w:val="00AE1BE6"/>
    <w:rsid w:val="00AE1F5A"/>
    <w:rsid w:val="00AE24CA"/>
    <w:rsid w:val="00AE5942"/>
    <w:rsid w:val="00AE7BCF"/>
    <w:rsid w:val="00AE7D6D"/>
    <w:rsid w:val="00AF1B15"/>
    <w:rsid w:val="00AF1C91"/>
    <w:rsid w:val="00AF1D18"/>
    <w:rsid w:val="00AF298F"/>
    <w:rsid w:val="00AF476B"/>
    <w:rsid w:val="00AF4966"/>
    <w:rsid w:val="00AF6033"/>
    <w:rsid w:val="00AF794B"/>
    <w:rsid w:val="00B0051A"/>
    <w:rsid w:val="00B00CD6"/>
    <w:rsid w:val="00B02797"/>
    <w:rsid w:val="00B02952"/>
    <w:rsid w:val="00B03DB7"/>
    <w:rsid w:val="00B04699"/>
    <w:rsid w:val="00B04957"/>
    <w:rsid w:val="00B04CB8"/>
    <w:rsid w:val="00B05435"/>
    <w:rsid w:val="00B073D5"/>
    <w:rsid w:val="00B07822"/>
    <w:rsid w:val="00B07F24"/>
    <w:rsid w:val="00B1077A"/>
    <w:rsid w:val="00B11216"/>
    <w:rsid w:val="00B116A0"/>
    <w:rsid w:val="00B11981"/>
    <w:rsid w:val="00B15372"/>
    <w:rsid w:val="00B16515"/>
    <w:rsid w:val="00B1656B"/>
    <w:rsid w:val="00B17F46"/>
    <w:rsid w:val="00B20519"/>
    <w:rsid w:val="00B205C7"/>
    <w:rsid w:val="00B20EF3"/>
    <w:rsid w:val="00B226B5"/>
    <w:rsid w:val="00B22C00"/>
    <w:rsid w:val="00B22FEF"/>
    <w:rsid w:val="00B231CD"/>
    <w:rsid w:val="00B2361F"/>
    <w:rsid w:val="00B2552B"/>
    <w:rsid w:val="00B25D0E"/>
    <w:rsid w:val="00B2692B"/>
    <w:rsid w:val="00B2718B"/>
    <w:rsid w:val="00B27871"/>
    <w:rsid w:val="00B27D00"/>
    <w:rsid w:val="00B3040A"/>
    <w:rsid w:val="00B32585"/>
    <w:rsid w:val="00B348D8"/>
    <w:rsid w:val="00B34F98"/>
    <w:rsid w:val="00B350FD"/>
    <w:rsid w:val="00B35209"/>
    <w:rsid w:val="00B35ECD"/>
    <w:rsid w:val="00B40221"/>
    <w:rsid w:val="00B41FC5"/>
    <w:rsid w:val="00B422A1"/>
    <w:rsid w:val="00B43A65"/>
    <w:rsid w:val="00B447D8"/>
    <w:rsid w:val="00B45A5E"/>
    <w:rsid w:val="00B507F3"/>
    <w:rsid w:val="00B51003"/>
    <w:rsid w:val="00B51194"/>
    <w:rsid w:val="00B52374"/>
    <w:rsid w:val="00B5292B"/>
    <w:rsid w:val="00B52A96"/>
    <w:rsid w:val="00B5499F"/>
    <w:rsid w:val="00B54BCB"/>
    <w:rsid w:val="00B56B13"/>
    <w:rsid w:val="00B5776D"/>
    <w:rsid w:val="00B60DD2"/>
    <w:rsid w:val="00B6166F"/>
    <w:rsid w:val="00B624C8"/>
    <w:rsid w:val="00B626F0"/>
    <w:rsid w:val="00B62B65"/>
    <w:rsid w:val="00B636A7"/>
    <w:rsid w:val="00B637F9"/>
    <w:rsid w:val="00B63974"/>
    <w:rsid w:val="00B63977"/>
    <w:rsid w:val="00B63F1C"/>
    <w:rsid w:val="00B64B3A"/>
    <w:rsid w:val="00B65F8D"/>
    <w:rsid w:val="00B661D7"/>
    <w:rsid w:val="00B7006B"/>
    <w:rsid w:val="00B714BA"/>
    <w:rsid w:val="00B71596"/>
    <w:rsid w:val="00B73C63"/>
    <w:rsid w:val="00B74E3D"/>
    <w:rsid w:val="00B753D1"/>
    <w:rsid w:val="00B75E20"/>
    <w:rsid w:val="00B76815"/>
    <w:rsid w:val="00B77BB8"/>
    <w:rsid w:val="00B77D70"/>
    <w:rsid w:val="00B80376"/>
    <w:rsid w:val="00B81E9B"/>
    <w:rsid w:val="00B8242B"/>
    <w:rsid w:val="00B83455"/>
    <w:rsid w:val="00B83A0A"/>
    <w:rsid w:val="00B84003"/>
    <w:rsid w:val="00B844E8"/>
    <w:rsid w:val="00B859CE"/>
    <w:rsid w:val="00B904CC"/>
    <w:rsid w:val="00B916DC"/>
    <w:rsid w:val="00B92315"/>
    <w:rsid w:val="00B9272C"/>
    <w:rsid w:val="00B93239"/>
    <w:rsid w:val="00B936F0"/>
    <w:rsid w:val="00B94B98"/>
    <w:rsid w:val="00B94CAC"/>
    <w:rsid w:val="00B95016"/>
    <w:rsid w:val="00B9516D"/>
    <w:rsid w:val="00B96C04"/>
    <w:rsid w:val="00B97339"/>
    <w:rsid w:val="00BA06B3"/>
    <w:rsid w:val="00BA06F9"/>
    <w:rsid w:val="00BA0824"/>
    <w:rsid w:val="00BA0880"/>
    <w:rsid w:val="00BA32BA"/>
    <w:rsid w:val="00BA32CA"/>
    <w:rsid w:val="00BA36B0"/>
    <w:rsid w:val="00BA477A"/>
    <w:rsid w:val="00BA6C7C"/>
    <w:rsid w:val="00BA7016"/>
    <w:rsid w:val="00BA787B"/>
    <w:rsid w:val="00BB1408"/>
    <w:rsid w:val="00BB20F2"/>
    <w:rsid w:val="00BB5178"/>
    <w:rsid w:val="00BB67AE"/>
    <w:rsid w:val="00BB728B"/>
    <w:rsid w:val="00BB7702"/>
    <w:rsid w:val="00BB7718"/>
    <w:rsid w:val="00BC049F"/>
    <w:rsid w:val="00BC3609"/>
    <w:rsid w:val="00BC465F"/>
    <w:rsid w:val="00BC5869"/>
    <w:rsid w:val="00BC589A"/>
    <w:rsid w:val="00BC5A9C"/>
    <w:rsid w:val="00BC62F7"/>
    <w:rsid w:val="00BC6B01"/>
    <w:rsid w:val="00BC757F"/>
    <w:rsid w:val="00BD003A"/>
    <w:rsid w:val="00BD1D45"/>
    <w:rsid w:val="00BD2C6A"/>
    <w:rsid w:val="00BD3099"/>
    <w:rsid w:val="00BD3E62"/>
    <w:rsid w:val="00BD4283"/>
    <w:rsid w:val="00BD5277"/>
    <w:rsid w:val="00BD52D4"/>
    <w:rsid w:val="00BD686B"/>
    <w:rsid w:val="00BD73E6"/>
    <w:rsid w:val="00BD7522"/>
    <w:rsid w:val="00BD7E8E"/>
    <w:rsid w:val="00BE21A9"/>
    <w:rsid w:val="00BE2561"/>
    <w:rsid w:val="00BE263E"/>
    <w:rsid w:val="00BE3F11"/>
    <w:rsid w:val="00BE438D"/>
    <w:rsid w:val="00BE603A"/>
    <w:rsid w:val="00BE6CB3"/>
    <w:rsid w:val="00BE7D3E"/>
    <w:rsid w:val="00BF04B7"/>
    <w:rsid w:val="00BF2436"/>
    <w:rsid w:val="00BF321B"/>
    <w:rsid w:val="00BF36A4"/>
    <w:rsid w:val="00BF3773"/>
    <w:rsid w:val="00BF3E14"/>
    <w:rsid w:val="00BF4644"/>
    <w:rsid w:val="00BF5F1A"/>
    <w:rsid w:val="00BF6269"/>
    <w:rsid w:val="00BF63AA"/>
    <w:rsid w:val="00BF75CF"/>
    <w:rsid w:val="00C00D18"/>
    <w:rsid w:val="00C03B8D"/>
    <w:rsid w:val="00C0428C"/>
    <w:rsid w:val="00C04532"/>
    <w:rsid w:val="00C06081"/>
    <w:rsid w:val="00C06D1A"/>
    <w:rsid w:val="00C078F3"/>
    <w:rsid w:val="00C11262"/>
    <w:rsid w:val="00C11CDA"/>
    <w:rsid w:val="00C12A01"/>
    <w:rsid w:val="00C12AEB"/>
    <w:rsid w:val="00C1356B"/>
    <w:rsid w:val="00C14B31"/>
    <w:rsid w:val="00C151D0"/>
    <w:rsid w:val="00C172D4"/>
    <w:rsid w:val="00C17C1B"/>
    <w:rsid w:val="00C20366"/>
    <w:rsid w:val="00C206E5"/>
    <w:rsid w:val="00C2182F"/>
    <w:rsid w:val="00C237F5"/>
    <w:rsid w:val="00C24241"/>
    <w:rsid w:val="00C247D2"/>
    <w:rsid w:val="00C24A70"/>
    <w:rsid w:val="00C317AA"/>
    <w:rsid w:val="00C31FDD"/>
    <w:rsid w:val="00C325C5"/>
    <w:rsid w:val="00C328F2"/>
    <w:rsid w:val="00C33F1C"/>
    <w:rsid w:val="00C34A7D"/>
    <w:rsid w:val="00C34B1A"/>
    <w:rsid w:val="00C3596F"/>
    <w:rsid w:val="00C35CD7"/>
    <w:rsid w:val="00C36247"/>
    <w:rsid w:val="00C3671A"/>
    <w:rsid w:val="00C373F2"/>
    <w:rsid w:val="00C40424"/>
    <w:rsid w:val="00C40D66"/>
    <w:rsid w:val="00C4276C"/>
    <w:rsid w:val="00C4329D"/>
    <w:rsid w:val="00C43374"/>
    <w:rsid w:val="00C45A69"/>
    <w:rsid w:val="00C46AA2"/>
    <w:rsid w:val="00C46C48"/>
    <w:rsid w:val="00C50BCF"/>
    <w:rsid w:val="00C5217A"/>
    <w:rsid w:val="00C542F0"/>
    <w:rsid w:val="00C546E9"/>
    <w:rsid w:val="00C55D14"/>
    <w:rsid w:val="00C55F0E"/>
    <w:rsid w:val="00C55FE8"/>
    <w:rsid w:val="00C5709A"/>
    <w:rsid w:val="00C57CDB"/>
    <w:rsid w:val="00C60043"/>
    <w:rsid w:val="00C60A9B"/>
    <w:rsid w:val="00C60F8E"/>
    <w:rsid w:val="00C6108B"/>
    <w:rsid w:val="00C6588D"/>
    <w:rsid w:val="00C66970"/>
    <w:rsid w:val="00C66B2F"/>
    <w:rsid w:val="00C67A83"/>
    <w:rsid w:val="00C7106C"/>
    <w:rsid w:val="00C7233D"/>
    <w:rsid w:val="00C723BC"/>
    <w:rsid w:val="00C72795"/>
    <w:rsid w:val="00C73810"/>
    <w:rsid w:val="00C73F85"/>
    <w:rsid w:val="00C7480A"/>
    <w:rsid w:val="00C76888"/>
    <w:rsid w:val="00C80C9F"/>
    <w:rsid w:val="00C80D03"/>
    <w:rsid w:val="00C80D37"/>
    <w:rsid w:val="00C8151A"/>
    <w:rsid w:val="00C81770"/>
    <w:rsid w:val="00C81C99"/>
    <w:rsid w:val="00C82355"/>
    <w:rsid w:val="00C824CE"/>
    <w:rsid w:val="00C82609"/>
    <w:rsid w:val="00C82804"/>
    <w:rsid w:val="00C83730"/>
    <w:rsid w:val="00C84802"/>
    <w:rsid w:val="00C85C0F"/>
    <w:rsid w:val="00C86A12"/>
    <w:rsid w:val="00C87821"/>
    <w:rsid w:val="00C8795F"/>
    <w:rsid w:val="00C92726"/>
    <w:rsid w:val="00C9272E"/>
    <w:rsid w:val="00C928F3"/>
    <w:rsid w:val="00C933E8"/>
    <w:rsid w:val="00C9365B"/>
    <w:rsid w:val="00C93BCA"/>
    <w:rsid w:val="00C94642"/>
    <w:rsid w:val="00C94AEE"/>
    <w:rsid w:val="00C95FF7"/>
    <w:rsid w:val="00C96AF0"/>
    <w:rsid w:val="00C975ED"/>
    <w:rsid w:val="00CA1130"/>
    <w:rsid w:val="00CA1F8F"/>
    <w:rsid w:val="00CA2591"/>
    <w:rsid w:val="00CA5C32"/>
    <w:rsid w:val="00CA6689"/>
    <w:rsid w:val="00CA7E6D"/>
    <w:rsid w:val="00CB147A"/>
    <w:rsid w:val="00CB285C"/>
    <w:rsid w:val="00CB43D1"/>
    <w:rsid w:val="00CB6234"/>
    <w:rsid w:val="00CB62CB"/>
    <w:rsid w:val="00CB7A46"/>
    <w:rsid w:val="00CC021A"/>
    <w:rsid w:val="00CC3806"/>
    <w:rsid w:val="00CC4281"/>
    <w:rsid w:val="00CC4A83"/>
    <w:rsid w:val="00CC6087"/>
    <w:rsid w:val="00CC648A"/>
    <w:rsid w:val="00CC76CE"/>
    <w:rsid w:val="00CC7C82"/>
    <w:rsid w:val="00CD0ABD"/>
    <w:rsid w:val="00CD0F66"/>
    <w:rsid w:val="00CD203A"/>
    <w:rsid w:val="00CD259C"/>
    <w:rsid w:val="00CD6BAD"/>
    <w:rsid w:val="00CD7B08"/>
    <w:rsid w:val="00CE09AE"/>
    <w:rsid w:val="00CE0C92"/>
    <w:rsid w:val="00CE0DE0"/>
    <w:rsid w:val="00CE3B09"/>
    <w:rsid w:val="00CE3DDC"/>
    <w:rsid w:val="00CE3F65"/>
    <w:rsid w:val="00CE3FFA"/>
    <w:rsid w:val="00CE49CE"/>
    <w:rsid w:val="00CE4A80"/>
    <w:rsid w:val="00CE4BAA"/>
    <w:rsid w:val="00CE63EE"/>
    <w:rsid w:val="00CE7EE1"/>
    <w:rsid w:val="00CF16FB"/>
    <w:rsid w:val="00CF2295"/>
    <w:rsid w:val="00CF3BDE"/>
    <w:rsid w:val="00CF6654"/>
    <w:rsid w:val="00CF6F66"/>
    <w:rsid w:val="00CF7E12"/>
    <w:rsid w:val="00D020F4"/>
    <w:rsid w:val="00D04391"/>
    <w:rsid w:val="00D05F32"/>
    <w:rsid w:val="00D07ABE"/>
    <w:rsid w:val="00D07CB8"/>
    <w:rsid w:val="00D10338"/>
    <w:rsid w:val="00D10F21"/>
    <w:rsid w:val="00D12FC5"/>
    <w:rsid w:val="00D13972"/>
    <w:rsid w:val="00D145C4"/>
    <w:rsid w:val="00D152E1"/>
    <w:rsid w:val="00D15DEC"/>
    <w:rsid w:val="00D17833"/>
    <w:rsid w:val="00D20214"/>
    <w:rsid w:val="00D202C0"/>
    <w:rsid w:val="00D21258"/>
    <w:rsid w:val="00D21EDF"/>
    <w:rsid w:val="00D22352"/>
    <w:rsid w:val="00D22C3A"/>
    <w:rsid w:val="00D23748"/>
    <w:rsid w:val="00D2694A"/>
    <w:rsid w:val="00D277CF"/>
    <w:rsid w:val="00D30761"/>
    <w:rsid w:val="00D307A6"/>
    <w:rsid w:val="00D312F2"/>
    <w:rsid w:val="00D331A8"/>
    <w:rsid w:val="00D33C85"/>
    <w:rsid w:val="00D36C35"/>
    <w:rsid w:val="00D41C47"/>
    <w:rsid w:val="00D42073"/>
    <w:rsid w:val="00D448AA"/>
    <w:rsid w:val="00D44EBD"/>
    <w:rsid w:val="00D469E0"/>
    <w:rsid w:val="00D472B8"/>
    <w:rsid w:val="00D474A4"/>
    <w:rsid w:val="00D5198F"/>
    <w:rsid w:val="00D528F4"/>
    <w:rsid w:val="00D52AAA"/>
    <w:rsid w:val="00D52C42"/>
    <w:rsid w:val="00D53033"/>
    <w:rsid w:val="00D53161"/>
    <w:rsid w:val="00D5432B"/>
    <w:rsid w:val="00D5494D"/>
    <w:rsid w:val="00D5612D"/>
    <w:rsid w:val="00D574CA"/>
    <w:rsid w:val="00D5779E"/>
    <w:rsid w:val="00D57819"/>
    <w:rsid w:val="00D60332"/>
    <w:rsid w:val="00D6072C"/>
    <w:rsid w:val="00D60767"/>
    <w:rsid w:val="00D615EB"/>
    <w:rsid w:val="00D618A3"/>
    <w:rsid w:val="00D62195"/>
    <w:rsid w:val="00D62544"/>
    <w:rsid w:val="00D64E04"/>
    <w:rsid w:val="00D65117"/>
    <w:rsid w:val="00D65620"/>
    <w:rsid w:val="00D65FF8"/>
    <w:rsid w:val="00D660E4"/>
    <w:rsid w:val="00D6710D"/>
    <w:rsid w:val="00D709AA"/>
    <w:rsid w:val="00D71B3B"/>
    <w:rsid w:val="00D72906"/>
    <w:rsid w:val="00D72BC8"/>
    <w:rsid w:val="00D72BCE"/>
    <w:rsid w:val="00D73E07"/>
    <w:rsid w:val="00D74A52"/>
    <w:rsid w:val="00D74DE9"/>
    <w:rsid w:val="00D7511F"/>
    <w:rsid w:val="00D76B21"/>
    <w:rsid w:val="00D7707D"/>
    <w:rsid w:val="00D77E65"/>
    <w:rsid w:val="00D826B4"/>
    <w:rsid w:val="00D828A5"/>
    <w:rsid w:val="00D84566"/>
    <w:rsid w:val="00D857E5"/>
    <w:rsid w:val="00D8746E"/>
    <w:rsid w:val="00D87EE0"/>
    <w:rsid w:val="00D90889"/>
    <w:rsid w:val="00D92951"/>
    <w:rsid w:val="00D9485C"/>
    <w:rsid w:val="00D94B05"/>
    <w:rsid w:val="00D95BEB"/>
    <w:rsid w:val="00D9667F"/>
    <w:rsid w:val="00D97DF1"/>
    <w:rsid w:val="00DA050E"/>
    <w:rsid w:val="00DA122F"/>
    <w:rsid w:val="00DA3576"/>
    <w:rsid w:val="00DA3D06"/>
    <w:rsid w:val="00DA3D0C"/>
    <w:rsid w:val="00DA3EDB"/>
    <w:rsid w:val="00DA63CC"/>
    <w:rsid w:val="00DA68FE"/>
    <w:rsid w:val="00DA7631"/>
    <w:rsid w:val="00DA7F0D"/>
    <w:rsid w:val="00DB222D"/>
    <w:rsid w:val="00DB28AE"/>
    <w:rsid w:val="00DB29A8"/>
    <w:rsid w:val="00DB4514"/>
    <w:rsid w:val="00DB4DB4"/>
    <w:rsid w:val="00DB5542"/>
    <w:rsid w:val="00DB5AD9"/>
    <w:rsid w:val="00DB6034"/>
    <w:rsid w:val="00DB6B0C"/>
    <w:rsid w:val="00DB6FA2"/>
    <w:rsid w:val="00DB7D1B"/>
    <w:rsid w:val="00DC0CA2"/>
    <w:rsid w:val="00DC176F"/>
    <w:rsid w:val="00DC1C04"/>
    <w:rsid w:val="00DC2B1D"/>
    <w:rsid w:val="00DC40E8"/>
    <w:rsid w:val="00DC57A5"/>
    <w:rsid w:val="00DC59C0"/>
    <w:rsid w:val="00DC77AA"/>
    <w:rsid w:val="00DD149E"/>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B23"/>
    <w:rsid w:val="00DE6B30"/>
    <w:rsid w:val="00DE710B"/>
    <w:rsid w:val="00DE780F"/>
    <w:rsid w:val="00DE79F5"/>
    <w:rsid w:val="00DF0FE1"/>
    <w:rsid w:val="00DF15D7"/>
    <w:rsid w:val="00DF3527"/>
    <w:rsid w:val="00DF36A7"/>
    <w:rsid w:val="00DF3CB2"/>
    <w:rsid w:val="00DF3E12"/>
    <w:rsid w:val="00DF6341"/>
    <w:rsid w:val="00DF69A3"/>
    <w:rsid w:val="00DF6CC2"/>
    <w:rsid w:val="00E006E4"/>
    <w:rsid w:val="00E02800"/>
    <w:rsid w:val="00E02AAD"/>
    <w:rsid w:val="00E02D4E"/>
    <w:rsid w:val="00E032AE"/>
    <w:rsid w:val="00E03A4B"/>
    <w:rsid w:val="00E03C85"/>
    <w:rsid w:val="00E04621"/>
    <w:rsid w:val="00E051FD"/>
    <w:rsid w:val="00E05380"/>
    <w:rsid w:val="00E0769B"/>
    <w:rsid w:val="00E07E4A"/>
    <w:rsid w:val="00E10549"/>
    <w:rsid w:val="00E11083"/>
    <w:rsid w:val="00E11C34"/>
    <w:rsid w:val="00E14AFB"/>
    <w:rsid w:val="00E15FEB"/>
    <w:rsid w:val="00E16539"/>
    <w:rsid w:val="00E16650"/>
    <w:rsid w:val="00E202D8"/>
    <w:rsid w:val="00E245D5"/>
    <w:rsid w:val="00E2763A"/>
    <w:rsid w:val="00E30F65"/>
    <w:rsid w:val="00E31C35"/>
    <w:rsid w:val="00E31EFC"/>
    <w:rsid w:val="00E330D2"/>
    <w:rsid w:val="00E332E8"/>
    <w:rsid w:val="00E33B8F"/>
    <w:rsid w:val="00E3655E"/>
    <w:rsid w:val="00E366E8"/>
    <w:rsid w:val="00E374A3"/>
    <w:rsid w:val="00E40624"/>
    <w:rsid w:val="00E408BF"/>
    <w:rsid w:val="00E410E9"/>
    <w:rsid w:val="00E4329F"/>
    <w:rsid w:val="00E46CC2"/>
    <w:rsid w:val="00E46D15"/>
    <w:rsid w:val="00E5241C"/>
    <w:rsid w:val="00E53C1B"/>
    <w:rsid w:val="00E544C1"/>
    <w:rsid w:val="00E547F7"/>
    <w:rsid w:val="00E54D26"/>
    <w:rsid w:val="00E55DFC"/>
    <w:rsid w:val="00E5708C"/>
    <w:rsid w:val="00E57F35"/>
    <w:rsid w:val="00E610D6"/>
    <w:rsid w:val="00E62A4F"/>
    <w:rsid w:val="00E65013"/>
    <w:rsid w:val="00E651DE"/>
    <w:rsid w:val="00E654B6"/>
    <w:rsid w:val="00E7064A"/>
    <w:rsid w:val="00E71C91"/>
    <w:rsid w:val="00E72D22"/>
    <w:rsid w:val="00E7468D"/>
    <w:rsid w:val="00E74E87"/>
    <w:rsid w:val="00E80182"/>
    <w:rsid w:val="00E8027B"/>
    <w:rsid w:val="00E806D2"/>
    <w:rsid w:val="00E80883"/>
    <w:rsid w:val="00E80D29"/>
    <w:rsid w:val="00E8132C"/>
    <w:rsid w:val="00E81437"/>
    <w:rsid w:val="00E827FE"/>
    <w:rsid w:val="00E83067"/>
    <w:rsid w:val="00E840E7"/>
    <w:rsid w:val="00E86A5A"/>
    <w:rsid w:val="00E873C2"/>
    <w:rsid w:val="00E920E1"/>
    <w:rsid w:val="00E94720"/>
    <w:rsid w:val="00E94A6B"/>
    <w:rsid w:val="00E9535F"/>
    <w:rsid w:val="00E9537A"/>
    <w:rsid w:val="00E95B0F"/>
    <w:rsid w:val="00E95CC4"/>
    <w:rsid w:val="00E95D42"/>
    <w:rsid w:val="00E95E72"/>
    <w:rsid w:val="00E96E8E"/>
    <w:rsid w:val="00E97C0E"/>
    <w:rsid w:val="00EA0BB5"/>
    <w:rsid w:val="00EA12F0"/>
    <w:rsid w:val="00EA2CE4"/>
    <w:rsid w:val="00EA48D0"/>
    <w:rsid w:val="00EA6A6E"/>
    <w:rsid w:val="00EA6DCB"/>
    <w:rsid w:val="00EB5ADB"/>
    <w:rsid w:val="00EB6218"/>
    <w:rsid w:val="00EB69EF"/>
    <w:rsid w:val="00EB7706"/>
    <w:rsid w:val="00EC0949"/>
    <w:rsid w:val="00EC13E8"/>
    <w:rsid w:val="00EC4F39"/>
    <w:rsid w:val="00EC6022"/>
    <w:rsid w:val="00EC6BBE"/>
    <w:rsid w:val="00EC70E0"/>
    <w:rsid w:val="00EC7772"/>
    <w:rsid w:val="00EC79C5"/>
    <w:rsid w:val="00ED1439"/>
    <w:rsid w:val="00ED3E1B"/>
    <w:rsid w:val="00ED5F52"/>
    <w:rsid w:val="00ED6046"/>
    <w:rsid w:val="00ED6892"/>
    <w:rsid w:val="00ED6FC5"/>
    <w:rsid w:val="00EE13AE"/>
    <w:rsid w:val="00EE25EA"/>
    <w:rsid w:val="00EE276D"/>
    <w:rsid w:val="00EE2AF3"/>
    <w:rsid w:val="00EE2CAE"/>
    <w:rsid w:val="00EE34B6"/>
    <w:rsid w:val="00EE3A65"/>
    <w:rsid w:val="00EE3F4E"/>
    <w:rsid w:val="00EE45C5"/>
    <w:rsid w:val="00EE4B98"/>
    <w:rsid w:val="00EE5441"/>
    <w:rsid w:val="00EE55B2"/>
    <w:rsid w:val="00EE5CD0"/>
    <w:rsid w:val="00EE7DA9"/>
    <w:rsid w:val="00EF214A"/>
    <w:rsid w:val="00EF34D3"/>
    <w:rsid w:val="00EF38CF"/>
    <w:rsid w:val="00EF3C89"/>
    <w:rsid w:val="00EF40CD"/>
    <w:rsid w:val="00EF6B9E"/>
    <w:rsid w:val="00EF6C91"/>
    <w:rsid w:val="00EF715C"/>
    <w:rsid w:val="00F00C62"/>
    <w:rsid w:val="00F00C6E"/>
    <w:rsid w:val="00F01E89"/>
    <w:rsid w:val="00F02A58"/>
    <w:rsid w:val="00F02F18"/>
    <w:rsid w:val="00F0330B"/>
    <w:rsid w:val="00F03908"/>
    <w:rsid w:val="00F047A1"/>
    <w:rsid w:val="00F04926"/>
    <w:rsid w:val="00F04FF6"/>
    <w:rsid w:val="00F0504C"/>
    <w:rsid w:val="00F06FC4"/>
    <w:rsid w:val="00F100D0"/>
    <w:rsid w:val="00F109FC"/>
    <w:rsid w:val="00F13D95"/>
    <w:rsid w:val="00F13F76"/>
    <w:rsid w:val="00F13FE1"/>
    <w:rsid w:val="00F151CB"/>
    <w:rsid w:val="00F154AA"/>
    <w:rsid w:val="00F16057"/>
    <w:rsid w:val="00F16324"/>
    <w:rsid w:val="00F20CBA"/>
    <w:rsid w:val="00F233C0"/>
    <w:rsid w:val="00F2375B"/>
    <w:rsid w:val="00F24F93"/>
    <w:rsid w:val="00F2561F"/>
    <w:rsid w:val="00F2637D"/>
    <w:rsid w:val="00F31334"/>
    <w:rsid w:val="00F31E36"/>
    <w:rsid w:val="00F329CF"/>
    <w:rsid w:val="00F33998"/>
    <w:rsid w:val="00F342FD"/>
    <w:rsid w:val="00F34E9E"/>
    <w:rsid w:val="00F351F5"/>
    <w:rsid w:val="00F36419"/>
    <w:rsid w:val="00F365C8"/>
    <w:rsid w:val="00F36DC0"/>
    <w:rsid w:val="00F400A1"/>
    <w:rsid w:val="00F41684"/>
    <w:rsid w:val="00F418ED"/>
    <w:rsid w:val="00F42EFD"/>
    <w:rsid w:val="00F43A15"/>
    <w:rsid w:val="00F44755"/>
    <w:rsid w:val="00F451CD"/>
    <w:rsid w:val="00F455E0"/>
    <w:rsid w:val="00F45E7C"/>
    <w:rsid w:val="00F46C2E"/>
    <w:rsid w:val="00F4702A"/>
    <w:rsid w:val="00F50B7F"/>
    <w:rsid w:val="00F518B9"/>
    <w:rsid w:val="00F51DC1"/>
    <w:rsid w:val="00F51FC6"/>
    <w:rsid w:val="00F53375"/>
    <w:rsid w:val="00F5458D"/>
    <w:rsid w:val="00F545A8"/>
    <w:rsid w:val="00F54F3A"/>
    <w:rsid w:val="00F55028"/>
    <w:rsid w:val="00F5670E"/>
    <w:rsid w:val="00F5693B"/>
    <w:rsid w:val="00F60892"/>
    <w:rsid w:val="00F61E6F"/>
    <w:rsid w:val="00F6485C"/>
    <w:rsid w:val="00F653A1"/>
    <w:rsid w:val="00F65511"/>
    <w:rsid w:val="00F6556E"/>
    <w:rsid w:val="00F659E1"/>
    <w:rsid w:val="00F668FF"/>
    <w:rsid w:val="00F670F7"/>
    <w:rsid w:val="00F70AC8"/>
    <w:rsid w:val="00F71FAA"/>
    <w:rsid w:val="00F73385"/>
    <w:rsid w:val="00F74A50"/>
    <w:rsid w:val="00F75A8E"/>
    <w:rsid w:val="00F7677E"/>
    <w:rsid w:val="00F76F3C"/>
    <w:rsid w:val="00F808C5"/>
    <w:rsid w:val="00F81214"/>
    <w:rsid w:val="00F81532"/>
    <w:rsid w:val="00F81D0E"/>
    <w:rsid w:val="00F8313C"/>
    <w:rsid w:val="00F832E1"/>
    <w:rsid w:val="00F85369"/>
    <w:rsid w:val="00F858DD"/>
    <w:rsid w:val="00F87842"/>
    <w:rsid w:val="00F90CC0"/>
    <w:rsid w:val="00F90EC8"/>
    <w:rsid w:val="00F92E2A"/>
    <w:rsid w:val="00F93DC9"/>
    <w:rsid w:val="00F94872"/>
    <w:rsid w:val="00F9547F"/>
    <w:rsid w:val="00F965B1"/>
    <w:rsid w:val="00F967E0"/>
    <w:rsid w:val="00F96A6A"/>
    <w:rsid w:val="00F97C20"/>
    <w:rsid w:val="00FA0362"/>
    <w:rsid w:val="00FA08AC"/>
    <w:rsid w:val="00FA156D"/>
    <w:rsid w:val="00FA28B0"/>
    <w:rsid w:val="00FA352D"/>
    <w:rsid w:val="00FA3E7D"/>
    <w:rsid w:val="00FA43B6"/>
    <w:rsid w:val="00FA4C14"/>
    <w:rsid w:val="00FA5D88"/>
    <w:rsid w:val="00FA5D9B"/>
    <w:rsid w:val="00FA6742"/>
    <w:rsid w:val="00FA6D0A"/>
    <w:rsid w:val="00FA751A"/>
    <w:rsid w:val="00FA7AEE"/>
    <w:rsid w:val="00FB0152"/>
    <w:rsid w:val="00FB1482"/>
    <w:rsid w:val="00FB1A63"/>
    <w:rsid w:val="00FB29A4"/>
    <w:rsid w:val="00FB331F"/>
    <w:rsid w:val="00FB33E4"/>
    <w:rsid w:val="00FB3858"/>
    <w:rsid w:val="00FB5641"/>
    <w:rsid w:val="00FB6A36"/>
    <w:rsid w:val="00FB6C2B"/>
    <w:rsid w:val="00FC11FE"/>
    <w:rsid w:val="00FC18E0"/>
    <w:rsid w:val="00FC19AE"/>
    <w:rsid w:val="00FC1B19"/>
    <w:rsid w:val="00FC20C3"/>
    <w:rsid w:val="00FC29BA"/>
    <w:rsid w:val="00FC3B63"/>
    <w:rsid w:val="00FC3E02"/>
    <w:rsid w:val="00FC4238"/>
    <w:rsid w:val="00FC5CFA"/>
    <w:rsid w:val="00FC6202"/>
    <w:rsid w:val="00FC63B2"/>
    <w:rsid w:val="00FC64E4"/>
    <w:rsid w:val="00FC7D8B"/>
    <w:rsid w:val="00FD0A31"/>
    <w:rsid w:val="00FD0CDE"/>
    <w:rsid w:val="00FD0CFD"/>
    <w:rsid w:val="00FD2BDA"/>
    <w:rsid w:val="00FD2DDE"/>
    <w:rsid w:val="00FD522B"/>
    <w:rsid w:val="00FD554D"/>
    <w:rsid w:val="00FD5B24"/>
    <w:rsid w:val="00FD65F5"/>
    <w:rsid w:val="00FE02DE"/>
    <w:rsid w:val="00FE1231"/>
    <w:rsid w:val="00FE1E87"/>
    <w:rsid w:val="00FE29AA"/>
    <w:rsid w:val="00FE30C5"/>
    <w:rsid w:val="00FE31E9"/>
    <w:rsid w:val="00FE362B"/>
    <w:rsid w:val="00FE37EF"/>
    <w:rsid w:val="00FE441E"/>
    <w:rsid w:val="00FE5C16"/>
    <w:rsid w:val="00FE7189"/>
    <w:rsid w:val="00FF0D93"/>
    <w:rsid w:val="00FF2314"/>
    <w:rsid w:val="00FF29E1"/>
    <w:rsid w:val="00FF322C"/>
    <w:rsid w:val="00FF32B1"/>
    <w:rsid w:val="00FF373C"/>
    <w:rsid w:val="00FF42CB"/>
    <w:rsid w:val="00FF5406"/>
    <w:rsid w:val="00FF6A30"/>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15:docId w15:val="{627AB9AA-78E0-4852-AC3A-1B0FD088E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4AFB"/>
    <w:rPr>
      <w:sz w:val="18"/>
      <w:lang w:val="en-GB" w:eastAsia="en-US"/>
    </w:rPr>
  </w:style>
  <w:style w:type="paragraph" w:styleId="1">
    <w:name w:val="heading 1"/>
    <w:basedOn w:val="a"/>
    <w:next w:val="a"/>
    <w:qFormat/>
    <w:rsid w:val="00654B3B"/>
    <w:pPr>
      <w:keepNext/>
      <w:keepLines/>
      <w:spacing w:before="320"/>
      <w:outlineLvl w:val="0"/>
    </w:pPr>
    <w:rPr>
      <w:rFonts w:ascii="Arial" w:hAnsi="Arial"/>
      <w:b/>
      <w:sz w:val="32"/>
      <w:u w:val="single"/>
    </w:rPr>
  </w:style>
  <w:style w:type="paragraph" w:styleId="2">
    <w:name w:val="heading 2"/>
    <w:basedOn w:val="a"/>
    <w:next w:val="a"/>
    <w:qFormat/>
    <w:rsid w:val="00654B3B"/>
    <w:pPr>
      <w:keepNext/>
      <w:keepLines/>
      <w:spacing w:before="280"/>
      <w:outlineLvl w:val="1"/>
    </w:pPr>
    <w:rPr>
      <w:rFonts w:ascii="Arial" w:hAnsi="Arial"/>
      <w:b/>
      <w:sz w:val="28"/>
      <w:u w:val="single"/>
    </w:rPr>
  </w:style>
  <w:style w:type="paragraph" w:styleId="3">
    <w:name w:val="heading 3"/>
    <w:basedOn w:val="a"/>
    <w:next w:val="a"/>
    <w:qFormat/>
    <w:rsid w:val="00654B3B"/>
    <w:pPr>
      <w:keepNext/>
      <w:keepLines/>
      <w:spacing w:before="240" w:after="60"/>
      <w:outlineLvl w:val="2"/>
    </w:pPr>
    <w:rPr>
      <w:rFonts w:ascii="Arial" w:hAnsi="Arial"/>
      <w:b/>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54B3B"/>
    <w:pPr>
      <w:pBdr>
        <w:top w:val="single" w:sz="6" w:space="1" w:color="auto"/>
      </w:pBdr>
      <w:tabs>
        <w:tab w:val="center" w:pos="6480"/>
        <w:tab w:val="right" w:pos="12960"/>
      </w:tabs>
    </w:pPr>
    <w:rPr>
      <w:sz w:val="24"/>
    </w:rPr>
  </w:style>
  <w:style w:type="paragraph" w:styleId="a4">
    <w:name w:val="header"/>
    <w:basedOn w:val="a"/>
    <w:rsid w:val="00654B3B"/>
    <w:pPr>
      <w:pBdr>
        <w:bottom w:val="single" w:sz="6" w:space="2" w:color="auto"/>
      </w:pBdr>
      <w:tabs>
        <w:tab w:val="center" w:pos="6480"/>
        <w:tab w:val="right" w:pos="12960"/>
      </w:tabs>
    </w:pPr>
    <w:rPr>
      <w:b/>
      <w:sz w:val="28"/>
    </w:rPr>
  </w:style>
  <w:style w:type="paragraph" w:customStyle="1" w:styleId="T1">
    <w:name w:val="T1"/>
    <w:basedOn w:val="a"/>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a5">
    <w:name w:val="Body Text Indent"/>
    <w:basedOn w:val="a"/>
    <w:rsid w:val="00654B3B"/>
    <w:pPr>
      <w:ind w:left="720" w:hanging="720"/>
    </w:pPr>
  </w:style>
  <w:style w:type="character" w:styleId="a6">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a"/>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a"/>
    <w:next w:val="a"/>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a7">
    <w:name w:val="Table Grid"/>
    <w:basedOn w:val="a1"/>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Char"/>
    <w:rsid w:val="00E637E6"/>
    <w:rPr>
      <w:rFonts w:ascii="Tahoma" w:hAnsi="Tahoma"/>
      <w:sz w:val="16"/>
      <w:szCs w:val="16"/>
    </w:rPr>
  </w:style>
  <w:style w:type="character" w:customStyle="1" w:styleId="Char">
    <w:name w:val="批注框文本 Char"/>
    <w:link w:val="a8"/>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a"/>
    <w:next w:val="a"/>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a9">
    <w:name w:val="annotation reference"/>
    <w:uiPriority w:val="99"/>
    <w:unhideWhenUsed/>
    <w:rsid w:val="00DE6345"/>
    <w:rPr>
      <w:sz w:val="16"/>
      <w:szCs w:val="16"/>
    </w:rPr>
  </w:style>
  <w:style w:type="paragraph" w:styleId="aa">
    <w:name w:val="annotation text"/>
    <w:basedOn w:val="a"/>
    <w:link w:val="Char0"/>
    <w:uiPriority w:val="99"/>
    <w:unhideWhenUsed/>
    <w:rsid w:val="00DE6345"/>
    <w:pPr>
      <w:spacing w:after="200"/>
    </w:pPr>
    <w:rPr>
      <w:rFonts w:ascii="Calibri" w:hAnsi="Calibri"/>
      <w:sz w:val="20"/>
    </w:rPr>
  </w:style>
  <w:style w:type="character" w:customStyle="1" w:styleId="Char0">
    <w:name w:val="批注文字 Char"/>
    <w:link w:val="aa"/>
    <w:uiPriority w:val="99"/>
    <w:rsid w:val="00DE6345"/>
    <w:rPr>
      <w:rFonts w:ascii="Calibri" w:hAnsi="Calibri"/>
    </w:rPr>
  </w:style>
  <w:style w:type="paragraph" w:styleId="ab">
    <w:name w:val="Normal (Web)"/>
    <w:basedOn w:val="a"/>
    <w:uiPriority w:val="99"/>
    <w:unhideWhenUsed/>
    <w:rsid w:val="00DE6345"/>
    <w:pPr>
      <w:spacing w:before="100" w:beforeAutospacing="1" w:after="100" w:afterAutospacing="1"/>
    </w:pPr>
    <w:rPr>
      <w:sz w:val="24"/>
      <w:szCs w:val="24"/>
      <w:lang w:val="en-US"/>
    </w:rPr>
  </w:style>
  <w:style w:type="paragraph" w:styleId="ac">
    <w:name w:val="annotation subject"/>
    <w:basedOn w:val="aa"/>
    <w:next w:val="aa"/>
    <w:link w:val="Char1"/>
    <w:rsid w:val="00FD24D4"/>
    <w:pPr>
      <w:spacing w:after="0"/>
    </w:pPr>
    <w:rPr>
      <w:b/>
      <w:bCs/>
    </w:rPr>
  </w:style>
  <w:style w:type="character" w:customStyle="1" w:styleId="Char1">
    <w:name w:val="批注主题 Char"/>
    <w:link w:val="ac"/>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ad">
    <w:name w:val="Revision"/>
    <w:hidden/>
    <w:uiPriority w:val="99"/>
    <w:semiHidden/>
    <w:rsid w:val="00E81437"/>
    <w:rPr>
      <w:sz w:val="22"/>
      <w:lang w:val="en-GB" w:eastAsia="en-US"/>
    </w:rPr>
  </w:style>
  <w:style w:type="character" w:customStyle="1" w:styleId="highlight">
    <w:name w:val="highlight"/>
    <w:basedOn w:val="a0"/>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a"/>
    <w:next w:val="a"/>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a"/>
    <w:next w:val="a"/>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a"/>
    <w:next w:val="a"/>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a"/>
    <w:next w:val="a"/>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a"/>
    <w:next w:val="a"/>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a"/>
    <w:next w:val="a"/>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a"/>
    <w:next w:val="a"/>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a"/>
    <w:next w:val="a"/>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a"/>
    <w:next w:val="a"/>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a"/>
    <w:next w:val="a"/>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a"/>
    <w:next w:val="a"/>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ae">
    <w:name w:val="Placeholder Text"/>
    <w:basedOn w:val="a0"/>
    <w:uiPriority w:val="99"/>
    <w:semiHidden/>
    <w:rsid w:val="00FF7EE7"/>
    <w:rPr>
      <w:color w:val="808080"/>
    </w:rPr>
  </w:style>
  <w:style w:type="paragraph" w:styleId="af">
    <w:name w:val="List Paragraph"/>
    <w:basedOn w:val="a"/>
    <w:uiPriority w:val="34"/>
    <w:qFormat/>
    <w:rsid w:val="00884237"/>
    <w:pPr>
      <w:ind w:leftChars="400" w:left="800"/>
    </w:pPr>
  </w:style>
  <w:style w:type="paragraph" w:customStyle="1" w:styleId="SP990150">
    <w:name w:val="SP.9.90150"/>
    <w:basedOn w:val="a"/>
    <w:next w:val="a"/>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a"/>
    <w:next w:val="a"/>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a"/>
    <w:next w:val="a"/>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a"/>
    <w:next w:val="a"/>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a"/>
    <w:next w:val="a"/>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a"/>
    <w:next w:val="a"/>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a"/>
    <w:next w:val="a"/>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a"/>
    <w:next w:val="a"/>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a"/>
    <w:next w:val="a"/>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a"/>
    <w:next w:val="a"/>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a"/>
    <w:next w:val="a"/>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a"/>
    <w:next w:val="a"/>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af0">
    <w:name w:val="Bibliography"/>
    <w:basedOn w:val="a"/>
    <w:next w:val="a"/>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af1">
    <w:name w:val="caption"/>
    <w:basedOn w:val="a"/>
    <w:next w:val="a"/>
    <w:unhideWhenUsed/>
    <w:qFormat/>
    <w:rsid w:val="00F13F76"/>
    <w:pPr>
      <w:spacing w:after="200"/>
    </w:pPr>
    <w:rPr>
      <w:i/>
      <w:iCs/>
      <w:color w:val="1F497D" w:themeColor="text2"/>
      <w:szCs w:val="18"/>
    </w:rPr>
  </w:style>
  <w:style w:type="character" w:customStyle="1" w:styleId="fontstyle01">
    <w:name w:val="fontstyle01"/>
    <w:basedOn w:val="a0"/>
    <w:rsid w:val="00881525"/>
    <w:rPr>
      <w:rFonts w:ascii="TimesNewRomanPSMT" w:hAnsi="TimesNewRomanPSMT" w:hint="default"/>
      <w:b w:val="0"/>
      <w:bCs w:val="0"/>
      <w:i w:val="0"/>
      <w:iCs w:val="0"/>
      <w:color w:val="000000"/>
      <w:sz w:val="18"/>
      <w:szCs w:val="18"/>
    </w:rPr>
  </w:style>
  <w:style w:type="paragraph" w:styleId="af2">
    <w:name w:val="Body Text"/>
    <w:basedOn w:val="a"/>
    <w:link w:val="Char2"/>
    <w:semiHidden/>
    <w:unhideWhenUsed/>
    <w:rsid w:val="00354275"/>
    <w:pPr>
      <w:spacing w:after="120"/>
    </w:pPr>
  </w:style>
  <w:style w:type="character" w:customStyle="1" w:styleId="Char2">
    <w:name w:val="正文文本 Char"/>
    <w:basedOn w:val="a0"/>
    <w:link w:val="af2"/>
    <w:semiHidden/>
    <w:rsid w:val="00354275"/>
    <w:rPr>
      <w:sz w:val="18"/>
      <w:lang w:val="en-GB" w:eastAsia="en-US"/>
    </w:rPr>
  </w:style>
  <w:style w:type="paragraph" w:customStyle="1" w:styleId="TableParagraph">
    <w:name w:val="Table Paragraph"/>
    <w:basedOn w:val="a"/>
    <w:uiPriority w:val="1"/>
    <w:qFormat/>
    <w:rsid w:val="00354275"/>
    <w:pPr>
      <w:widowControl w:val="0"/>
      <w:autoSpaceDE w:val="0"/>
      <w:autoSpaceDN w:val="0"/>
      <w:adjustRightInd w:val="0"/>
    </w:pPr>
    <w:rPr>
      <w:rFonts w:eastAsia="宋体"/>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1722833">
      <w:bodyDiv w:val="1"/>
      <w:marLeft w:val="0"/>
      <w:marRight w:val="0"/>
      <w:marTop w:val="0"/>
      <w:marBottom w:val="0"/>
      <w:divBdr>
        <w:top w:val="none" w:sz="0" w:space="0" w:color="auto"/>
        <w:left w:val="none" w:sz="0" w:space="0" w:color="auto"/>
        <w:bottom w:val="none" w:sz="0" w:space="0" w:color="auto"/>
        <w:right w:val="none" w:sz="0" w:space="0" w:color="auto"/>
      </w:divBdr>
      <w:divsChild>
        <w:div w:id="547844031">
          <w:marLeft w:val="1166"/>
          <w:marRight w:val="0"/>
          <w:marTop w:val="96"/>
          <w:marBottom w:val="0"/>
          <w:divBdr>
            <w:top w:val="none" w:sz="0" w:space="0" w:color="auto"/>
            <w:left w:val="none" w:sz="0" w:space="0" w:color="auto"/>
            <w:bottom w:val="none" w:sz="0" w:space="0" w:color="auto"/>
            <w:right w:val="none" w:sz="0" w:space="0" w:color="auto"/>
          </w:divBdr>
        </w:div>
      </w:divsChild>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3716262">
      <w:bodyDiv w:val="1"/>
      <w:marLeft w:val="0"/>
      <w:marRight w:val="0"/>
      <w:marTop w:val="0"/>
      <w:marBottom w:val="0"/>
      <w:divBdr>
        <w:top w:val="none" w:sz="0" w:space="0" w:color="auto"/>
        <w:left w:val="none" w:sz="0" w:space="0" w:color="auto"/>
        <w:bottom w:val="none" w:sz="0" w:space="0" w:color="auto"/>
        <w:right w:val="none" w:sz="0" w:space="0" w:color="auto"/>
      </w:divBdr>
      <w:divsChild>
        <w:div w:id="2026667008">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168</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118</b:RefOrder>
  </b:Source>
  <b:Source>
    <b:Tag>19_1755r7</b:Tag>
    <b:SourceType>JournalArticle</b:SourceType>
    <b:Guid>{1E2FDBBD-ED5D-4C5F-94BB-AEEB32C13F40}</b:Guid>
    <b:Author>
      <b:Author>
        <b:Corporate>TGbe</b:Corporate>
      </b:Author>
    </b:Author>
    <b:Title>Compendium of motions related to the contents of the TGbe specification framework document</b:Title>
    <b:JournalName>19/1755r7</b:JournalName>
    <b:Year>August 2020</b:Year>
    <b:RefOrder>8</b:RefOrder>
  </b:Source>
  <b:Source>
    <b:Tag>20_0921r1</b:Tag>
    <b:SourceType>JournalArticle</b:SourceType>
    <b:Guid>{ABC8B5D5-7A00-4B2C-8701-F5B7FABA8510}</b:Guid>
    <b:Author>
      <b:Author>
        <b:Corporate>Yunbo Li (Huawei)</b:Corporate>
      </b:Author>
    </b:Author>
    <b:Title>Discussion about STR capabilities indication</b:Title>
    <b:JournalName>20/0921r1</b:JournalName>
    <b:Year>August 2020</b:Year>
    <b:RefOrder>119</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120</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117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16</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231</b:RefOrder>
  </b:Source>
</b:Sources>
</file>

<file path=customXml/itemProps1.xml><?xml version="1.0" encoding="utf-8"?>
<ds:datastoreItem xmlns:ds="http://schemas.openxmlformats.org/officeDocument/2006/customXml" ds:itemID="{02A33E51-621E-499A-A49E-D7D909861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1734</Words>
  <Characters>9888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11599</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Ming Gan</cp:lastModifiedBy>
  <cp:revision>6</cp:revision>
  <dcterms:created xsi:type="dcterms:W3CDTF">2021-03-02T07:58:00Z</dcterms:created>
  <dcterms:modified xsi:type="dcterms:W3CDTF">2021-03-08T01:20:00Z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(3)vGqz532XNY0nmcW905YBQbUNnFyQg+7fA8ypcMjM5oGlZOTKJhRFDKawiIs0krbyglkXGKDq
xxydGGDxfHugZdKb8ViMuffxrglHoJevpRgLe374d2JWWrNq8fOsEJ9tMStNjyvBRiuIChkz
H6XaSL3AoPDtcb5D+14eFntHZC4imhwqra3BT9RGVwFOfzcpdlOz6K/yY/vYtSGHn2gbxkG5
rWEa/HS4zqVC3MtM7T</vt:lpwstr>
  </property>
  <property fmtid="{D5CDD505-2E9C-101B-9397-08002B2CF9AE}" pid="9" name="_2015_ms_pID_7253431">
    <vt:lpwstr>8295bee6VRnVjDWsbSzLzPi5RPBkEGojzPHy6mV9OCpAve1PDKVVQb
4uPLlcoXgzcno4ZmH4iSVYVFQwYAJfutNd6ZenuHj9nH8S11oVjbvyknm87nWGcoJQSHPhbO
9VMSFkY9EhZZpAcckUFvYfaAibgvgISwqGMM/TWBgC+0xpMzDARxaN4VUWB9+Eu3Ykfwjro7
xaJNySC+k7XbZc5uCLOuOsDIRiGrc3eMtRIo</vt:lpwstr>
  </property>
  <property fmtid="{D5CDD505-2E9C-101B-9397-08002B2CF9AE}" pid="10" name="_2015_ms_pID_7253432">
    <vt:lpwstr>dAT6esFY/V5RABS1IAoP3h4=</vt:lpwstr>
  </property>
  <property fmtid="{D5CDD505-2E9C-101B-9397-08002B2CF9AE}" pid="11" name="_readonly">
    <vt:lpwstr/>
  </property>
  <property fmtid="{D5CDD505-2E9C-101B-9397-08002B2CF9AE}" pid="12" name="_change">
    <vt:lpwstr/>
  </property>
  <property fmtid="{D5CDD505-2E9C-101B-9397-08002B2CF9AE}" pid="13" name="_full-control">
    <vt:lpwstr/>
  </property>
  <property fmtid="{D5CDD505-2E9C-101B-9397-08002B2CF9AE}" pid="14" name="sflag">
    <vt:lpwstr>1614178926</vt:lpwstr>
  </property>
</Properties>
</file>