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52E552C0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D0.3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035FB3">
              <w:rPr>
                <w:lang w:eastAsia="ko-KR"/>
              </w:rPr>
              <w:t>2093 and 2094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58431F87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86F90">
              <w:rPr>
                <w:b w:val="0"/>
                <w:sz w:val="20"/>
                <w:lang w:eastAsia="ko-KR"/>
              </w:rPr>
              <w:t>03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86F90">
              <w:rPr>
                <w:b w:val="0"/>
                <w:sz w:val="20"/>
                <w:lang w:eastAsia="ko-KR"/>
              </w:rPr>
              <w:t>05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86F90" w:rsidRPr="00183F4C" w14:paraId="4C7DEC4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1BCE54EF" w:rsidR="00D86F90" w:rsidRPr="00793E85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Merge w:val="restart"/>
            <w:vAlign w:val="center"/>
          </w:tcPr>
          <w:p w14:paraId="21B59989" w14:textId="0FE3F34A" w:rsidR="00D86F90" w:rsidRPr="006B1DCF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610" w:type="dxa"/>
            <w:vAlign w:val="center"/>
          </w:tcPr>
          <w:p w14:paraId="4ECFE022" w14:textId="77777777" w:rsidR="00D86F90" w:rsidRPr="003F0DA2" w:rsidRDefault="00D86F9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7D64E26" w14:textId="77777777" w:rsidR="00D86F90" w:rsidRPr="003F0DA2" w:rsidRDefault="00D86F9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380BA76" w14:textId="5E9D6B95" w:rsidR="00D86F90" w:rsidRPr="00793E85" w:rsidRDefault="00D86F90" w:rsidP="00DF5D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Liyiqing3@huawei.com</w:t>
            </w:r>
          </w:p>
        </w:tc>
      </w:tr>
      <w:tr w:rsidR="00D86F90" w:rsidRPr="00183F4C" w14:paraId="7D4FB5F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514E81B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Merge/>
            <w:vAlign w:val="center"/>
          </w:tcPr>
          <w:p w14:paraId="5CFDF23E" w14:textId="283C03AD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83D3AF3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00B51D8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1FDCB0EB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4BD31BAD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14:paraId="65AFED3E" w14:textId="599AD5C4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BEAAFAB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621C19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4440DF38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CD99FA6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Yuchen Guo</w:t>
            </w:r>
          </w:p>
        </w:tc>
        <w:tc>
          <w:tcPr>
            <w:tcW w:w="1440" w:type="dxa"/>
            <w:vMerge/>
            <w:vAlign w:val="center"/>
          </w:tcPr>
          <w:p w14:paraId="5FD84D61" w14:textId="55D24575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7019C2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3991ED7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70DA6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438284D" w14:textId="43CEA169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Merge/>
            <w:vAlign w:val="center"/>
          </w:tcPr>
          <w:p w14:paraId="796EC286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9837F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8A65982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0C496CF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6F90" w:rsidRPr="00183F4C" w14:paraId="2A096356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4320A447" w14:textId="6EFC222E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Edward</w:t>
            </w:r>
            <w:r w:rsidR="00297E40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Au</w:t>
            </w:r>
            <w:bookmarkStart w:id="0" w:name="_GoBack"/>
            <w:bookmarkEnd w:id="0"/>
          </w:p>
        </w:tc>
        <w:tc>
          <w:tcPr>
            <w:tcW w:w="1440" w:type="dxa"/>
            <w:vMerge/>
            <w:vAlign w:val="center"/>
          </w:tcPr>
          <w:p w14:paraId="564B051E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103B20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4B8EB54" w14:textId="77777777" w:rsidR="00D86F90" w:rsidRPr="003F0DA2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528D1E7" w14:textId="77777777" w:rsidR="00D86F90" w:rsidRDefault="00D86F90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E2898" w:rsidRPr="00183F4C" w14:paraId="2D0C1BC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FB1E43B" w14:textId="7026A3B7" w:rsidR="002E2898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D86F90">
              <w:rPr>
                <w:rFonts w:eastAsia="宋体"/>
                <w:b w:val="0"/>
                <w:sz w:val="18"/>
                <w:szCs w:val="18"/>
                <w:lang w:eastAsia="zh-CN"/>
              </w:rPr>
              <w:t>Abhishek Patil</w:t>
            </w:r>
          </w:p>
        </w:tc>
        <w:tc>
          <w:tcPr>
            <w:tcW w:w="1440" w:type="dxa"/>
            <w:vAlign w:val="center"/>
          </w:tcPr>
          <w:p w14:paraId="368D5625" w14:textId="1E4AE429" w:rsidR="002E2898" w:rsidRPr="00D86F90" w:rsidRDefault="00D86F90" w:rsidP="00D666F0">
            <w:pPr>
              <w:pStyle w:val="T2"/>
              <w:spacing w:after="0"/>
              <w:ind w:left="0" w:right="0"/>
              <w:jc w:val="left"/>
              <w:rPr>
                <w:rFonts w:eastAsia="宋体" w:hint="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Q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ualcomm</w:t>
            </w:r>
          </w:p>
        </w:tc>
        <w:tc>
          <w:tcPr>
            <w:tcW w:w="2610" w:type="dxa"/>
            <w:vAlign w:val="center"/>
          </w:tcPr>
          <w:p w14:paraId="672E9172" w14:textId="77777777" w:rsidR="002E2898" w:rsidRPr="003F0DA2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8EB19D" w14:textId="77777777" w:rsidR="002E2898" w:rsidRPr="003F0DA2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D40766D" w14:textId="77777777" w:rsidR="002E2898" w:rsidRDefault="002E2898" w:rsidP="00D666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A96B07" w:rsidRDefault="00A96B0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0C4073" w:rsidRDefault="00A96B07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</w:t>
                            </w:r>
                            <w:r w:rsidR="006C49C7">
                              <w:rPr>
                                <w:lang w:eastAsia="ko-KR"/>
                              </w:rPr>
                              <w:t>the following CIDs:</w:t>
                            </w:r>
                          </w:p>
                          <w:p w14:paraId="7072101C" w14:textId="62E0E7D9" w:rsidR="004B0908" w:rsidRDefault="004B0908" w:rsidP="006A40FB">
                            <w:pPr>
                              <w:jc w:val="both"/>
                            </w:pPr>
                          </w:p>
                          <w:p w14:paraId="16A1334D" w14:textId="4D353FDC" w:rsidR="0095703C" w:rsidRDefault="00F50C14" w:rsidP="006A40FB">
                            <w:pPr>
                              <w:jc w:val="both"/>
                            </w:pPr>
                            <w:r>
                              <w:t>2093 and 2094</w:t>
                            </w:r>
                          </w:p>
                          <w:p w14:paraId="392105FC" w14:textId="77777777" w:rsidR="003C6265" w:rsidRDefault="003C6265" w:rsidP="006A40FB">
                            <w:pPr>
                              <w:jc w:val="both"/>
                            </w:pPr>
                          </w:p>
                          <w:p w14:paraId="49BEED2D" w14:textId="77777777" w:rsidR="00A96B07" w:rsidRDefault="00A96B0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A96B07" w:rsidRDefault="00A96B07" w:rsidP="006A40FB">
                            <w:pPr>
                              <w:jc w:val="both"/>
                            </w:pPr>
                          </w:p>
                          <w:p w14:paraId="08F6AC5D" w14:textId="739D87C9" w:rsidR="00A96B07" w:rsidRDefault="00A96B07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012DD04" w14:textId="18407168" w:rsidR="00D37123" w:rsidRDefault="002E2898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 xml:space="preserve">Rev 1: Minor 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editorial change based on </w:t>
                            </w:r>
                            <w:proofErr w:type="spellStart"/>
                            <w:r>
                              <w:rPr>
                                <w:rFonts w:eastAsia="宋体"/>
                                <w:lang w:eastAsia="zh-CN"/>
                              </w:rPr>
                              <w:t>Abhi’s</w:t>
                            </w:r>
                            <w:proofErr w:type="spellEnd"/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 feedback.</w:t>
                            </w:r>
                          </w:p>
                          <w:p w14:paraId="57543283" w14:textId="01EF3D22" w:rsidR="00A96B07" w:rsidRDefault="00A96B07" w:rsidP="00D51A75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321BF2F3" w14:textId="7544323C" w:rsidR="00A96B07" w:rsidRDefault="00A96B07" w:rsidP="00604E5C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7A3F1A63" w14:textId="77777777" w:rsidR="00A96B07" w:rsidRDefault="00A96B07" w:rsidP="00865DAE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A96B07" w:rsidRDefault="00A96B0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0C4073" w:rsidRDefault="00A96B07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</w:t>
                      </w:r>
                      <w:r w:rsidR="006C49C7">
                        <w:rPr>
                          <w:lang w:eastAsia="ko-KR"/>
                        </w:rPr>
                        <w:t>the following CIDs:</w:t>
                      </w:r>
                    </w:p>
                    <w:p w14:paraId="7072101C" w14:textId="62E0E7D9" w:rsidR="004B0908" w:rsidRDefault="004B0908" w:rsidP="006A40FB">
                      <w:pPr>
                        <w:jc w:val="both"/>
                      </w:pPr>
                    </w:p>
                    <w:p w14:paraId="16A1334D" w14:textId="4D353FDC" w:rsidR="0095703C" w:rsidRDefault="00F50C14" w:rsidP="006A40FB">
                      <w:pPr>
                        <w:jc w:val="both"/>
                      </w:pPr>
                      <w:r>
                        <w:t>2093 and 2094</w:t>
                      </w:r>
                    </w:p>
                    <w:p w14:paraId="392105FC" w14:textId="77777777" w:rsidR="003C6265" w:rsidRDefault="003C6265" w:rsidP="006A40FB">
                      <w:pPr>
                        <w:jc w:val="both"/>
                      </w:pPr>
                    </w:p>
                    <w:p w14:paraId="49BEED2D" w14:textId="77777777" w:rsidR="00A96B07" w:rsidRDefault="00A96B0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A96B07" w:rsidRDefault="00A96B07" w:rsidP="006A40FB">
                      <w:pPr>
                        <w:jc w:val="both"/>
                      </w:pPr>
                    </w:p>
                    <w:p w14:paraId="08F6AC5D" w14:textId="739D87C9" w:rsidR="00A96B07" w:rsidRDefault="00A96B07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012DD04" w14:textId="18407168" w:rsidR="00D37123" w:rsidRDefault="002E2898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 xml:space="preserve">Rev 1: Minor </w:t>
                      </w:r>
                      <w:r>
                        <w:rPr>
                          <w:rFonts w:eastAsia="宋体"/>
                          <w:lang w:eastAsia="zh-CN"/>
                        </w:rPr>
                        <w:t xml:space="preserve">editorial change based on </w:t>
                      </w:r>
                      <w:proofErr w:type="spellStart"/>
                      <w:r>
                        <w:rPr>
                          <w:rFonts w:eastAsia="宋体"/>
                          <w:lang w:eastAsia="zh-CN"/>
                        </w:rPr>
                        <w:t>Abhi’s</w:t>
                      </w:r>
                      <w:proofErr w:type="spellEnd"/>
                      <w:r>
                        <w:rPr>
                          <w:rFonts w:eastAsia="宋体"/>
                          <w:lang w:eastAsia="zh-CN"/>
                        </w:rPr>
                        <w:t xml:space="preserve"> feedback.</w:t>
                      </w:r>
                    </w:p>
                    <w:p w14:paraId="57543283" w14:textId="01EF3D22" w:rsidR="00A96B07" w:rsidRDefault="00A96B07" w:rsidP="00D51A75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321BF2F3" w14:textId="7544323C" w:rsidR="00A96B07" w:rsidRDefault="00A96B07" w:rsidP="00604E5C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7A3F1A63" w14:textId="77777777" w:rsidR="00A96B07" w:rsidRDefault="00A96B07" w:rsidP="00865DAE">
                      <w:pPr>
                        <w:pStyle w:val="af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37E11470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CA4BBD">
        <w:rPr>
          <w:lang w:eastAsia="ko-KR"/>
        </w:rPr>
        <w:t>0.3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FB386EF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CA4BBD">
        <w:rPr>
          <w:b/>
          <w:bCs/>
          <w:i/>
          <w:iCs/>
          <w:lang w:eastAsia="ko-KR"/>
        </w:rPr>
        <w:t>0.3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871315" w:rsidRPr="0043413E" w14:paraId="5DA65416" w14:textId="77777777" w:rsidTr="00956C8B">
        <w:trPr>
          <w:trHeight w:val="373"/>
        </w:trPr>
        <w:tc>
          <w:tcPr>
            <w:tcW w:w="721" w:type="dxa"/>
          </w:tcPr>
          <w:p w14:paraId="4CF35CFC" w14:textId="3C6F89DA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F430232" w14:textId="1E084CE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8B7F90E" w14:textId="3F7A4807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04DA4D1B" w14:textId="512A0A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54EC9D7B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58650A19" w14:textId="1462571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374142A4" w14:textId="1BB309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BA7EB3" w:rsidRPr="00DF4A52" w14:paraId="6A91DC51" w14:textId="77777777" w:rsidTr="0055389F">
        <w:trPr>
          <w:trHeight w:val="980"/>
        </w:trPr>
        <w:tc>
          <w:tcPr>
            <w:tcW w:w="721" w:type="dxa"/>
          </w:tcPr>
          <w:p w14:paraId="3BAC8B5D" w14:textId="4DEED1B9" w:rsidR="00BA7EB3" w:rsidRPr="009103DF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2093</w:t>
            </w:r>
          </w:p>
        </w:tc>
        <w:tc>
          <w:tcPr>
            <w:tcW w:w="900" w:type="dxa"/>
          </w:tcPr>
          <w:p w14:paraId="656B46E6" w14:textId="6E443F98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kaiying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Lu</w:t>
            </w:r>
          </w:p>
        </w:tc>
        <w:tc>
          <w:tcPr>
            <w:tcW w:w="720" w:type="dxa"/>
          </w:tcPr>
          <w:p w14:paraId="5F8BD6C5" w14:textId="59961C39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58.29</w:t>
            </w:r>
          </w:p>
        </w:tc>
        <w:tc>
          <w:tcPr>
            <w:tcW w:w="900" w:type="dxa"/>
          </w:tcPr>
          <w:p w14:paraId="12BB2F04" w14:textId="291296ED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9.3.3.6</w:t>
            </w:r>
          </w:p>
        </w:tc>
        <w:tc>
          <w:tcPr>
            <w:tcW w:w="2875" w:type="dxa"/>
          </w:tcPr>
          <w:p w14:paraId="32077210" w14:textId="1844AFC5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Only when the soliciting association Request frame initiating a multi-link setup is received from a STA affiliated with a non-AP MLD, the Basic Variant multi-link element is present in the association Response frame.</w:t>
            </w:r>
          </w:p>
        </w:tc>
        <w:tc>
          <w:tcPr>
            <w:tcW w:w="1625" w:type="dxa"/>
          </w:tcPr>
          <w:p w14:paraId="62AF9FD6" w14:textId="100AED04" w:rsidR="00BA7EB3" w:rsidRPr="00EA64A3" w:rsidRDefault="00AD43E1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change to "...the soliciting Association Request frame initiating a multi-link setup is received from a STA affiliated with a non-AP MLD"</w:t>
            </w:r>
          </w:p>
        </w:tc>
        <w:tc>
          <w:tcPr>
            <w:tcW w:w="3207" w:type="dxa"/>
          </w:tcPr>
          <w:p w14:paraId="79F1F6DF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5298C804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A3E16CC" w14:textId="06D3EE3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Agree in principle with the comme</w:t>
            </w:r>
            <w:r w:rsidR="00EA6C59"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ter. </w:t>
            </w:r>
          </w:p>
          <w:p w14:paraId="0B6671E0" w14:textId="5B40D4C2" w:rsidR="00EA6C59" w:rsidRPr="009B32EC" w:rsidRDefault="009B32EC" w:rsidP="00BA7EB3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The soliciting Association Request frame that initiates a multi-link setup and is received from a STA affiliated with a non-AP MLD shall carry the Basic variant Multi-Link element. We just revise the words as “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the soliciting Association Request frame </w:t>
            </w:r>
            <w:r w:rsidR="002E2898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includes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</w:t>
            </w:r>
            <w:r w:rsid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the Basic variant Multi-Link element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”</w:t>
            </w:r>
          </w:p>
          <w:p w14:paraId="4AFD65AD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76328851" w14:textId="0CE3AD91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</w:t>
            </w:r>
            <w:r w:rsidR="00D86F90">
              <w:rPr>
                <w:rFonts w:ascii="Calibri" w:hAnsi="Calibri" w:cs="Arial"/>
                <w:sz w:val="18"/>
                <w:szCs w:val="18"/>
              </w:rPr>
              <w:t>387r0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</w:t>
            </w:r>
            <w:r w:rsidR="00EA6C59">
              <w:rPr>
                <w:rFonts w:ascii="Calibri" w:hAnsi="Calibri" w:cs="Arial"/>
                <w:sz w:val="18"/>
                <w:szCs w:val="18"/>
              </w:rPr>
              <w:t>2093</w:t>
            </w:r>
          </w:p>
          <w:p w14:paraId="0693AE49" w14:textId="32157546" w:rsidR="00BA7EB3" w:rsidRPr="00EA64A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A6C59" w:rsidRPr="00DF4A52" w14:paraId="7F5C3B46" w14:textId="77777777" w:rsidTr="0055389F">
        <w:trPr>
          <w:trHeight w:val="980"/>
        </w:trPr>
        <w:tc>
          <w:tcPr>
            <w:tcW w:w="721" w:type="dxa"/>
          </w:tcPr>
          <w:p w14:paraId="3BC5EF40" w14:textId="54096946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2094</w:t>
            </w:r>
          </w:p>
        </w:tc>
        <w:tc>
          <w:tcPr>
            <w:tcW w:w="900" w:type="dxa"/>
          </w:tcPr>
          <w:p w14:paraId="33783302" w14:textId="122F7FBE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kaiying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Lu</w:t>
            </w:r>
          </w:p>
        </w:tc>
        <w:tc>
          <w:tcPr>
            <w:tcW w:w="720" w:type="dxa"/>
          </w:tcPr>
          <w:p w14:paraId="25499584" w14:textId="6C407C2D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58.63</w:t>
            </w:r>
          </w:p>
        </w:tc>
        <w:tc>
          <w:tcPr>
            <w:tcW w:w="900" w:type="dxa"/>
          </w:tcPr>
          <w:p w14:paraId="12F9AEDD" w14:textId="784A17D8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>9.3.3.8</w:t>
            </w:r>
          </w:p>
        </w:tc>
        <w:tc>
          <w:tcPr>
            <w:tcW w:w="2875" w:type="dxa"/>
          </w:tcPr>
          <w:p w14:paraId="0FB619D2" w14:textId="518B89C6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 xml:space="preserve">Only when the soliciting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Request frame initiating a multi-link setup is received from a STA affiliated with a non-AP MLD, the Basic Variant multi-link element is present in the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Response frame.</w:t>
            </w:r>
          </w:p>
        </w:tc>
        <w:tc>
          <w:tcPr>
            <w:tcW w:w="1625" w:type="dxa"/>
          </w:tcPr>
          <w:p w14:paraId="58095658" w14:textId="78DC5C73" w:rsidR="00EA6C59" w:rsidRPr="00AD43E1" w:rsidRDefault="00EA6C59" w:rsidP="00EA6C59">
            <w:pPr>
              <w:rPr>
                <w:rFonts w:ascii="Calibri" w:hAnsi="Calibri" w:cs="Calibri"/>
                <w:sz w:val="18"/>
                <w:szCs w:val="18"/>
              </w:rPr>
            </w:pPr>
            <w:r w:rsidRPr="00AD43E1">
              <w:rPr>
                <w:rFonts w:ascii="Calibri" w:hAnsi="Calibri" w:cs="Calibri"/>
                <w:sz w:val="18"/>
                <w:szCs w:val="18"/>
              </w:rPr>
              <w:t xml:space="preserve">change to "...the soliciting </w:t>
            </w:r>
            <w:proofErr w:type="spellStart"/>
            <w:r w:rsidRPr="00AD43E1">
              <w:rPr>
                <w:rFonts w:ascii="Calibri" w:hAnsi="Calibri" w:cs="Calibri"/>
                <w:sz w:val="18"/>
                <w:szCs w:val="18"/>
              </w:rPr>
              <w:t>Reassociation</w:t>
            </w:r>
            <w:proofErr w:type="spellEnd"/>
            <w:r w:rsidRPr="00AD43E1">
              <w:rPr>
                <w:rFonts w:ascii="Calibri" w:hAnsi="Calibri" w:cs="Calibri"/>
                <w:sz w:val="18"/>
                <w:szCs w:val="18"/>
              </w:rPr>
              <w:t xml:space="preserve"> Request frame initiating a multi-link setup is received from a STA affiliated with a non-AP MLD"</w:t>
            </w:r>
          </w:p>
        </w:tc>
        <w:tc>
          <w:tcPr>
            <w:tcW w:w="3207" w:type="dxa"/>
          </w:tcPr>
          <w:p w14:paraId="5B9FBFBF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1A8BECB6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C44615E" w14:textId="77777777" w:rsidR="0011051D" w:rsidRDefault="0011051D" w:rsidP="0011051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Agree in principle with the commenter. </w:t>
            </w:r>
          </w:p>
          <w:p w14:paraId="2504485C" w14:textId="37E757DA" w:rsidR="00EA6C59" w:rsidRPr="0011051D" w:rsidRDefault="0011051D" w:rsidP="00EA6C59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The soliciting </w:t>
            </w:r>
            <w:proofErr w:type="spellStart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Reassociation</w:t>
            </w:r>
            <w:proofErr w:type="spellEnd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Request frame that initiates a multi-link setup and is received from a STA affiliated with a non-AP MLD shall carry the Basic variant Multi-Link element. We just revise the words as “the soliciting </w:t>
            </w:r>
            <w:proofErr w:type="spellStart"/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Rea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ssociation</w:t>
            </w:r>
            <w:proofErr w:type="spellEnd"/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Request frame </w:t>
            </w:r>
            <w:r w:rsidR="002E2898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includes</w:t>
            </w:r>
            <w:r w:rsidRPr="0011051D"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the Basic variant Multi-Link element”</w:t>
            </w:r>
          </w:p>
          <w:p w14:paraId="3058C558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897853A" w14:textId="4C7BA3FF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</w:t>
            </w:r>
            <w:r w:rsidR="00D86F90">
              <w:rPr>
                <w:rFonts w:ascii="Calibri" w:hAnsi="Calibri" w:cs="Arial"/>
                <w:sz w:val="18"/>
                <w:szCs w:val="18"/>
              </w:rPr>
              <w:t>387r0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2094</w:t>
            </w:r>
          </w:p>
          <w:p w14:paraId="79424BA0" w14:textId="77777777" w:rsidR="00EA6C59" w:rsidRDefault="00EA6C59" w:rsidP="00EA6C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DC161F" w14:textId="6DEC1E1F" w:rsidR="005A4504" w:rsidRPr="00DF4A52" w:rsidRDefault="005A4504" w:rsidP="005A4504">
      <w:pPr>
        <w:rPr>
          <w:rFonts w:ascii="Calibri" w:hAnsi="Calibri" w:cs="Calibri"/>
          <w:sz w:val="18"/>
          <w:szCs w:val="18"/>
          <w:lang w:eastAsia="ko-KR"/>
        </w:rPr>
      </w:pPr>
    </w:p>
    <w:p w14:paraId="5C619382" w14:textId="77777777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2664C595" w14:textId="77777777" w:rsidR="00871315" w:rsidRDefault="00871315" w:rsidP="00871315">
      <w:pPr>
        <w:rPr>
          <w:i/>
          <w:u w:val="single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016D802A" w14:textId="60DA74B1" w:rsidR="00595FED" w:rsidRDefault="00595FED" w:rsidP="00871315">
      <w:pPr>
        <w:rPr>
          <w:bCs/>
          <w:i/>
          <w:iCs/>
          <w:u w:val="single"/>
          <w:lang w:eastAsia="ko-KR"/>
        </w:rPr>
      </w:pPr>
    </w:p>
    <w:p w14:paraId="2D400D5F" w14:textId="0D4DB3EE" w:rsidR="0030464F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58D7A52A" w:rsidR="0030464F" w:rsidRPr="00B10E62" w:rsidRDefault="0030464F" w:rsidP="00B10E62">
      <w:pPr>
        <w:pStyle w:val="H3"/>
        <w:suppressAutoHyphens/>
        <w:rPr>
          <w:ins w:id="1" w:author="Huang, Po-kai" w:date="2020-10-01T16:50:00Z"/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lastRenderedPageBreak/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5A00F7" w:rsidRPr="005A00F7">
        <w:rPr>
          <w:i/>
          <w:lang w:eastAsia="ko-KR"/>
        </w:rPr>
        <w:t xml:space="preserve">9.3.3.6 Association Response frame format and 9.3.3.8 </w:t>
      </w:r>
      <w:proofErr w:type="spellStart"/>
      <w:r w:rsidR="005A00F7" w:rsidRPr="005A00F7">
        <w:rPr>
          <w:i/>
          <w:lang w:eastAsia="ko-KR"/>
        </w:rPr>
        <w:t>Reassociation</w:t>
      </w:r>
      <w:proofErr w:type="spellEnd"/>
      <w:r w:rsidR="005A00F7" w:rsidRPr="005A00F7">
        <w:rPr>
          <w:i/>
          <w:lang w:eastAsia="ko-KR"/>
        </w:rPr>
        <w:t xml:space="preserve"> Response frame format</w:t>
      </w:r>
      <w:r w:rsidR="005A00F7" w:rsidRPr="00A7092D"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>as follows (track change</w:t>
      </w:r>
      <w:r w:rsidRPr="00CD168A">
        <w:rPr>
          <w:i/>
          <w:lang w:eastAsia="ko-KR"/>
        </w:rPr>
        <w:t xml:space="preserve"> on):</w:t>
      </w:r>
    </w:p>
    <w:p w14:paraId="4E480E5F" w14:textId="76CCD72C" w:rsidR="00180856" w:rsidRPr="005A00F7" w:rsidRDefault="005A00F7" w:rsidP="00B10E62">
      <w:pPr>
        <w:pStyle w:val="H2"/>
        <w:rPr>
          <w:rFonts w:ascii="Arial-BoldMT" w:hAnsi="Arial-BoldMT" w:cs="Arial-BoldMT"/>
          <w:bCs w:val="0"/>
          <w:sz w:val="20"/>
          <w:lang w:eastAsia="ko-KR"/>
        </w:rPr>
      </w:pPr>
      <w:r w:rsidRPr="005A00F7">
        <w:rPr>
          <w:rFonts w:ascii="Arial-BoldMT" w:hAnsi="Arial-BoldMT" w:cs="Arial-BoldMT"/>
          <w:bCs w:val="0"/>
          <w:sz w:val="20"/>
          <w:lang w:eastAsia="ko-KR"/>
        </w:rPr>
        <w:t>9.3.3.6 Association Response frame format</w:t>
      </w:r>
    </w:p>
    <w:p w14:paraId="3EE16489" w14:textId="101DA37E" w:rsidR="005A00F7" w:rsidRDefault="005A00F7" w:rsidP="005A00F7">
      <w:pPr>
        <w:pStyle w:val="T"/>
        <w:rPr>
          <w:rFonts w:ascii="TimesNewRomanPSMT" w:eastAsia="TimesNewRomanPSMT" w:hAnsi="TimesNewRomanPS-BoldItalicMT" w:cs="TimesNewRomanPSMT"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Insert a new row to Table 9-35 (Association Response frame body)</w:t>
      </w:r>
      <w:proofErr w:type="gram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:</w:t>
      </w:r>
      <w:r>
        <w:rPr>
          <w:rFonts w:ascii="TimesNewRomanPSMT" w:eastAsia="TimesNewRomanPSMT" w:hAnsi="TimesNewRomanPS-BoldItalicMT" w:cs="TimesNewRomanPSMT"/>
          <w:lang w:eastAsia="ko-KR"/>
        </w:rPr>
        <w:t>.</w:t>
      </w:r>
      <w:proofErr w:type="gramEnd"/>
    </w:p>
    <w:p w14:paraId="7E04A0B6" w14:textId="129657C9" w:rsidR="002E3E35" w:rsidRDefault="005A00F7" w:rsidP="002E3E35">
      <w:pPr>
        <w:pStyle w:val="T"/>
        <w:jc w:val="center"/>
        <w:rPr>
          <w:rFonts w:eastAsiaTheme="minorEastAsia"/>
          <w:lang w:eastAsia="ko-KR"/>
        </w:rPr>
      </w:pPr>
      <w:r w:rsidRPr="005A00F7">
        <w:rPr>
          <w:rFonts w:eastAsiaTheme="minorEastAsia"/>
          <w:lang w:eastAsia="ko-KR"/>
        </w:rPr>
        <w:t>Table 9-35—Association Response frame body</w:t>
      </w:r>
    </w:p>
    <w:tbl>
      <w:tblPr>
        <w:tblStyle w:val="a7"/>
        <w:tblW w:w="810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5701"/>
      </w:tblGrid>
      <w:tr w:rsidR="008E6C21" w:rsidRPr="00677427" w14:paraId="7614D088" w14:textId="77777777" w:rsidTr="002E3E35">
        <w:trPr>
          <w:trHeight w:val="373"/>
          <w:jc w:val="center"/>
        </w:trPr>
        <w:tc>
          <w:tcPr>
            <w:tcW w:w="988" w:type="dxa"/>
          </w:tcPr>
          <w:p w14:paraId="0F7C4187" w14:textId="25B4B238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Order</w:t>
            </w:r>
          </w:p>
        </w:tc>
        <w:tc>
          <w:tcPr>
            <w:tcW w:w="1417" w:type="dxa"/>
          </w:tcPr>
          <w:p w14:paraId="2CEA8CA5" w14:textId="29EC9013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Information</w:t>
            </w:r>
          </w:p>
        </w:tc>
        <w:tc>
          <w:tcPr>
            <w:tcW w:w="5701" w:type="dxa"/>
          </w:tcPr>
          <w:p w14:paraId="3D22688D" w14:textId="53119869" w:rsidR="008E6C21" w:rsidRPr="002E3E35" w:rsidRDefault="005E1F83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Notes</w:t>
            </w:r>
          </w:p>
        </w:tc>
      </w:tr>
      <w:tr w:rsidR="008E6C21" w:rsidRPr="00EA64A3" w14:paraId="5BCE731F" w14:textId="77777777" w:rsidTr="002E3E35">
        <w:trPr>
          <w:trHeight w:val="980"/>
          <w:jc w:val="center"/>
        </w:trPr>
        <w:tc>
          <w:tcPr>
            <w:tcW w:w="988" w:type="dxa"/>
          </w:tcPr>
          <w:p w14:paraId="1790E1F4" w14:textId="49DF8AB7" w:rsidR="008E6C21" w:rsidRPr="002E3E35" w:rsidRDefault="005E1F83" w:rsidP="005E1F83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&lt;ANA&gt;</w:t>
            </w:r>
          </w:p>
        </w:tc>
        <w:tc>
          <w:tcPr>
            <w:tcW w:w="1417" w:type="dxa"/>
          </w:tcPr>
          <w:p w14:paraId="2C38FA86" w14:textId="683CE891" w:rsidR="008E6C21" w:rsidRPr="002E3E35" w:rsidRDefault="005E1F83" w:rsidP="005E1F83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Multi-Link</w:t>
            </w:r>
          </w:p>
        </w:tc>
        <w:tc>
          <w:tcPr>
            <w:tcW w:w="5701" w:type="dxa"/>
          </w:tcPr>
          <w:p w14:paraId="20EFB8F4" w14:textId="42F838D4" w:rsidR="008E6C21" w:rsidRPr="002E3E35" w:rsidRDefault="002E3E35" w:rsidP="0085149F">
            <w:pP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The Basic variant Multi-Link element is present if the AP is affiliated with an AP MLD and the soliciting Association Request frame </w:t>
            </w:r>
            <w:del w:id="2" w:author="liyiqing (C)" w:date="2021-03-01T16:53:00Z">
              <w:r w:rsidRPr="002E3E35" w:rsidDel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delText>is received from a STA affiliated with a non-AP MLD</w:delText>
              </w:r>
            </w:del>
            <w:commentRangeStart w:id="3"/>
            <w:ins w:id="4" w:author="liyiqing (C)" w:date="2021-03-03T14:06:00Z">
              <w:r w:rsidR="002E2898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includes</w:t>
              </w:r>
            </w:ins>
            <w:commentRangeEnd w:id="3"/>
            <w:r w:rsidR="00470663">
              <w:rPr>
                <w:rStyle w:val="a9"/>
                <w:rFonts w:ascii="Calibri" w:hAnsi="Calibri"/>
              </w:rPr>
              <w:commentReference w:id="3"/>
            </w:r>
            <w:ins w:id="5" w:author="liyiqing (C)" w:date="2021-03-01T16:53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 the Basic variant Multi-Link elemen</w:t>
              </w:r>
            </w:ins>
            <w:ins w:id="6" w:author="liyiqing (C)" w:date="2021-03-01T16:54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t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. </w:t>
            </w:r>
            <w:ins w:id="7" w:author="liyiqing (C)" w:date="2021-03-01T16:55:00Z"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(</w:t>
              </w:r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#2093</w:t>
              </w:r>
              <w:r w:rsidR="0085149F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) 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Otherwise it is not present</w:t>
            </w:r>
            <w: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.</w:t>
            </w:r>
          </w:p>
        </w:tc>
      </w:tr>
    </w:tbl>
    <w:p w14:paraId="713620B3" w14:textId="77777777" w:rsidR="005A00F7" w:rsidRPr="008E6C21" w:rsidRDefault="005A00F7" w:rsidP="005A00F7">
      <w:pPr>
        <w:pStyle w:val="T"/>
        <w:rPr>
          <w:rFonts w:eastAsiaTheme="minorEastAsia"/>
          <w:lang w:val="en-GB" w:eastAsia="ko-KR"/>
        </w:rPr>
      </w:pPr>
    </w:p>
    <w:p w14:paraId="44CD9841" w14:textId="00C9AB52" w:rsidR="005A00F7" w:rsidRPr="005A00F7" w:rsidRDefault="005A00F7" w:rsidP="005A00F7">
      <w:pPr>
        <w:pStyle w:val="H2"/>
        <w:rPr>
          <w:rFonts w:ascii="Arial-BoldMT" w:hAnsi="Arial-BoldMT" w:cs="Arial-BoldMT"/>
          <w:bCs w:val="0"/>
          <w:sz w:val="20"/>
          <w:lang w:eastAsia="ko-KR"/>
        </w:rPr>
      </w:pPr>
      <w:r w:rsidRPr="005A00F7">
        <w:rPr>
          <w:rFonts w:ascii="Arial-BoldMT" w:hAnsi="Arial-BoldMT" w:cs="Arial-BoldMT"/>
          <w:bCs w:val="0"/>
          <w:sz w:val="20"/>
          <w:lang w:eastAsia="ko-KR"/>
        </w:rPr>
        <w:t xml:space="preserve">9.3.3.8 </w:t>
      </w:r>
      <w:proofErr w:type="spellStart"/>
      <w:r w:rsidRPr="005A00F7">
        <w:rPr>
          <w:rFonts w:ascii="Arial-BoldMT" w:hAnsi="Arial-BoldMT" w:cs="Arial-BoldMT"/>
          <w:bCs w:val="0"/>
          <w:sz w:val="20"/>
          <w:lang w:eastAsia="ko-KR"/>
        </w:rPr>
        <w:t>Reassociation</w:t>
      </w:r>
      <w:proofErr w:type="spellEnd"/>
      <w:r w:rsidRPr="005A00F7">
        <w:rPr>
          <w:rFonts w:ascii="Arial-BoldMT" w:hAnsi="Arial-BoldMT" w:cs="Arial-BoldMT"/>
          <w:bCs w:val="0"/>
          <w:sz w:val="20"/>
          <w:lang w:eastAsia="ko-KR"/>
        </w:rPr>
        <w:t xml:space="preserve"> Response frame format</w:t>
      </w:r>
    </w:p>
    <w:p w14:paraId="2B67A8FF" w14:textId="574A0E56" w:rsidR="005A00F7" w:rsidRDefault="002E3E35" w:rsidP="005A00F7">
      <w:pPr>
        <w:pStyle w:val="T"/>
        <w:rPr>
          <w:rFonts w:ascii="TimesNewRomanPSMT" w:eastAsia="TimesNewRomanPSMT" w:hAnsi="TimesNewRomanPS-BoldItalicMT" w:cs="TimesNewRomanPSMT"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Insert a new row to Table 9-37 (</w:t>
      </w:r>
      <w:proofErr w:type="spell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Reassociation</w:t>
      </w:r>
      <w:proofErr w:type="spellEnd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 xml:space="preserve"> Response frame body)</w:t>
      </w:r>
      <w:proofErr w:type="gramStart"/>
      <w:r>
        <w:rPr>
          <w:rFonts w:ascii="TimesNewRomanPS-BoldItalicMT" w:hAnsi="TimesNewRomanPS-BoldItalicMT" w:cs="TimesNewRomanPS-BoldItalicMT"/>
          <w:b/>
          <w:bCs/>
          <w:i/>
          <w:iCs/>
          <w:szCs w:val="22"/>
          <w:lang w:eastAsia="ko-KR"/>
        </w:rPr>
        <w:t>:</w:t>
      </w:r>
      <w:r>
        <w:rPr>
          <w:rFonts w:ascii="TimesNewRomanPSMT" w:eastAsia="TimesNewRomanPSMT" w:hAnsi="TimesNewRomanPS-BoldItalicMT" w:cs="TimesNewRomanPSMT"/>
          <w:lang w:eastAsia="ko-KR"/>
        </w:rPr>
        <w:t>.</w:t>
      </w:r>
      <w:proofErr w:type="gramEnd"/>
    </w:p>
    <w:p w14:paraId="0B0B8F23" w14:textId="4421CC7C" w:rsidR="002E3E35" w:rsidRPr="002E3E35" w:rsidRDefault="002E3E35" w:rsidP="002E3E35">
      <w:pPr>
        <w:pStyle w:val="T"/>
        <w:jc w:val="center"/>
        <w:rPr>
          <w:rFonts w:eastAsiaTheme="minorEastAsia"/>
          <w:lang w:eastAsia="ko-KR"/>
        </w:rPr>
      </w:pPr>
      <w:r w:rsidRPr="005A00F7">
        <w:rPr>
          <w:rFonts w:eastAsiaTheme="minorEastAsia"/>
          <w:lang w:eastAsia="ko-KR"/>
        </w:rPr>
        <w:t>Table 9</w:t>
      </w:r>
      <w:r w:rsidRPr="002E3E35">
        <w:rPr>
          <w:rFonts w:eastAsiaTheme="minorEastAsia"/>
          <w:lang w:eastAsia="ko-KR"/>
        </w:rPr>
        <w:t>-</w:t>
      </w:r>
      <w:r w:rsidRPr="002E3E35">
        <w:rPr>
          <w:rFonts w:ascii="Arial-BoldMT" w:hAnsi="Arial-BoldMT" w:cs="Arial-BoldMT"/>
          <w:bCs/>
          <w:lang w:eastAsia="ko-KR"/>
        </w:rPr>
        <w:t xml:space="preserve"> 37—</w:t>
      </w:r>
      <w:proofErr w:type="spellStart"/>
      <w:r w:rsidRPr="002E3E35">
        <w:rPr>
          <w:rFonts w:ascii="Arial-BoldMT" w:hAnsi="Arial-BoldMT" w:cs="Arial-BoldMT"/>
          <w:bCs/>
          <w:lang w:eastAsia="ko-KR"/>
        </w:rPr>
        <w:t>Reassociation</w:t>
      </w:r>
      <w:proofErr w:type="spellEnd"/>
      <w:r w:rsidRPr="002E3E35">
        <w:rPr>
          <w:rFonts w:ascii="Arial-BoldMT" w:hAnsi="Arial-BoldMT" w:cs="Arial-BoldMT"/>
          <w:bCs/>
          <w:lang w:eastAsia="ko-KR"/>
        </w:rPr>
        <w:t xml:space="preserve"> Response frame body</w:t>
      </w:r>
    </w:p>
    <w:tbl>
      <w:tblPr>
        <w:tblStyle w:val="a7"/>
        <w:tblW w:w="810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5701"/>
      </w:tblGrid>
      <w:tr w:rsidR="002E3E35" w:rsidRPr="00677427" w14:paraId="2032E2ED" w14:textId="77777777" w:rsidTr="007C682D">
        <w:trPr>
          <w:trHeight w:val="373"/>
          <w:jc w:val="center"/>
        </w:trPr>
        <w:tc>
          <w:tcPr>
            <w:tcW w:w="988" w:type="dxa"/>
          </w:tcPr>
          <w:p w14:paraId="557ED561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Order</w:t>
            </w:r>
          </w:p>
        </w:tc>
        <w:tc>
          <w:tcPr>
            <w:tcW w:w="1417" w:type="dxa"/>
          </w:tcPr>
          <w:p w14:paraId="7DCCD5C2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Information</w:t>
            </w:r>
          </w:p>
        </w:tc>
        <w:tc>
          <w:tcPr>
            <w:tcW w:w="5701" w:type="dxa"/>
          </w:tcPr>
          <w:p w14:paraId="3631666B" w14:textId="77777777" w:rsidR="002E3E35" w:rsidRPr="002E3E35" w:rsidRDefault="002E3E35" w:rsidP="007C68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ko-KR"/>
              </w:rPr>
            </w:pPr>
            <w:r w:rsidRPr="002E3E35">
              <w:rPr>
                <w:b/>
                <w:bCs/>
                <w:sz w:val="20"/>
                <w:lang w:eastAsia="ko-KR"/>
              </w:rPr>
              <w:t>Notes</w:t>
            </w:r>
          </w:p>
        </w:tc>
      </w:tr>
      <w:tr w:rsidR="002E3E35" w:rsidRPr="00EA64A3" w14:paraId="26E94164" w14:textId="77777777" w:rsidTr="007C682D">
        <w:trPr>
          <w:trHeight w:val="980"/>
          <w:jc w:val="center"/>
        </w:trPr>
        <w:tc>
          <w:tcPr>
            <w:tcW w:w="988" w:type="dxa"/>
          </w:tcPr>
          <w:p w14:paraId="5B385F95" w14:textId="77777777" w:rsidR="002E3E35" w:rsidRPr="002E3E35" w:rsidRDefault="002E3E35" w:rsidP="007C682D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&lt;ANA&gt;</w:t>
            </w:r>
          </w:p>
        </w:tc>
        <w:tc>
          <w:tcPr>
            <w:tcW w:w="1417" w:type="dxa"/>
          </w:tcPr>
          <w:p w14:paraId="1CB7CDE5" w14:textId="77777777" w:rsidR="002E3E35" w:rsidRPr="002E3E35" w:rsidRDefault="002E3E35" w:rsidP="007C682D">
            <w:pPr>
              <w:jc w:val="center"/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Multi-Link</w:t>
            </w:r>
          </w:p>
        </w:tc>
        <w:tc>
          <w:tcPr>
            <w:tcW w:w="5701" w:type="dxa"/>
          </w:tcPr>
          <w:p w14:paraId="526279D8" w14:textId="279509CE" w:rsidR="002E3E35" w:rsidRPr="002E3E35" w:rsidRDefault="002E3E35" w:rsidP="0043263D">
            <w:pPr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</w:pPr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The Basic variant Multi-Link element is present if the AP is affiliated with an AP MLD and the soliciting </w:t>
            </w:r>
            <w:proofErr w:type="spellStart"/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Reassociation</w:t>
            </w:r>
            <w:proofErr w:type="spellEnd"/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 Request frame</w:t>
            </w:r>
            <w:del w:id="8" w:author="liyiqing (C)" w:date="2021-03-01T16:56:00Z">
              <w:r w:rsidRPr="002E3E35" w:rsidDel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delText xml:space="preserve"> is received from a STA affiliated with a non-AP MLD</w:delText>
              </w:r>
            </w:del>
            <w:r w:rsidR="001B402E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 xml:space="preserve"> </w:t>
            </w:r>
            <w:ins w:id="9" w:author="liyiqing (C)" w:date="2021-03-03T14:06:00Z">
              <w:r w:rsidR="002E2898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includes</w:t>
              </w:r>
            </w:ins>
            <w:ins w:id="10" w:author="liyiqing (C)" w:date="2021-03-01T16:56:00Z"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 the Basic variant Multi-Link element</w:t>
              </w:r>
              <w:r w:rsidR="0043263D" w:rsidRPr="002E3E35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 xml:space="preserve">. </w:t>
              </w:r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(#209</w:t>
              </w:r>
            </w:ins>
            <w:ins w:id="11" w:author="liyiqing (C)" w:date="2021-03-01T16:57:00Z">
              <w:r w:rsidR="001B402E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4</w:t>
              </w:r>
            </w:ins>
            <w:ins w:id="12" w:author="liyiqing (C)" w:date="2021-03-01T16:56:00Z">
              <w:r w:rsidR="0043263D">
                <w:rPr>
                  <w:rFonts w:eastAsiaTheme="minorEastAsia"/>
                  <w:color w:val="000000"/>
                  <w:w w:val="0"/>
                  <w:sz w:val="20"/>
                  <w:lang w:val="en-US" w:eastAsia="ko-KR"/>
                </w:rPr>
                <w:t>)</w:t>
              </w:r>
            </w:ins>
            <w:r w:rsidRPr="002E3E35">
              <w:rPr>
                <w:rFonts w:eastAsiaTheme="minorEastAsia"/>
                <w:color w:val="000000"/>
                <w:w w:val="0"/>
                <w:sz w:val="20"/>
                <w:lang w:val="en-US" w:eastAsia="ko-KR"/>
              </w:rPr>
              <w:t>. Otherwise it is not present.</w:t>
            </w:r>
          </w:p>
        </w:tc>
      </w:tr>
    </w:tbl>
    <w:p w14:paraId="367A408F" w14:textId="77777777" w:rsidR="002E3E35" w:rsidRPr="005A00F7" w:rsidRDefault="002E3E35" w:rsidP="005A00F7">
      <w:pPr>
        <w:pStyle w:val="T"/>
        <w:rPr>
          <w:rFonts w:eastAsiaTheme="minorEastAsia"/>
          <w:lang w:eastAsia="ko-KR"/>
        </w:rPr>
      </w:pPr>
    </w:p>
    <w:sectPr w:rsidR="002E3E35" w:rsidRPr="005A00F7" w:rsidSect="00654B3B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iyiqing (C)" w:date="2021-03-03T14:06:00Z" w:initials="l(">
    <w:p w14:paraId="6D3C5AD1" w14:textId="66BDBC93" w:rsidR="00470663" w:rsidRPr="00470663" w:rsidRDefault="00470663">
      <w:pPr>
        <w:pStyle w:val="aa"/>
        <w:rPr>
          <w:rFonts w:eastAsia="宋体" w:hint="eastAsia"/>
          <w:lang w:eastAsia="zh-CN"/>
        </w:rPr>
      </w:pPr>
      <w:r>
        <w:rPr>
          <w:rStyle w:val="a9"/>
        </w:rPr>
        <w:annotationRef/>
      </w:r>
      <w:proofErr w:type="spellStart"/>
      <w:r>
        <w:rPr>
          <w:rFonts w:eastAsia="宋体" w:hint="eastAsia"/>
          <w:lang w:eastAsia="zh-CN"/>
        </w:rPr>
        <w:t>A</w:t>
      </w:r>
      <w:r>
        <w:rPr>
          <w:rFonts w:eastAsia="宋体"/>
          <w:lang w:eastAsia="zh-CN"/>
        </w:rPr>
        <w:t>bhi</w:t>
      </w:r>
      <w:proofErr w:type="spellEnd"/>
      <w:r>
        <w:rPr>
          <w:rFonts w:eastAsia="宋体"/>
          <w:lang w:eastAsia="zh-CN"/>
        </w:rPr>
        <w:t>: change carries to includes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C5A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A2C0E" w14:textId="77777777" w:rsidR="00027B06" w:rsidRDefault="00027B06">
      <w:r>
        <w:separator/>
      </w:r>
    </w:p>
  </w:endnote>
  <w:endnote w:type="continuationSeparator" w:id="0">
    <w:p w14:paraId="7913E5A2" w14:textId="77777777" w:rsidR="00027B06" w:rsidRDefault="0002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1E61CDA3" w:rsidR="00A96B07" w:rsidRDefault="008A0C85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A96B07">
        <w:t>Submission</w:t>
      </w:r>
    </w:fldSimple>
    <w:r w:rsidR="00A96B07">
      <w:tab/>
      <w:t xml:space="preserve">page </w:t>
    </w:r>
    <w:r w:rsidR="00A96B07">
      <w:fldChar w:fldCharType="begin"/>
    </w:r>
    <w:r w:rsidR="00A96B07">
      <w:instrText xml:space="preserve">page </w:instrText>
    </w:r>
    <w:r w:rsidR="00A96B07">
      <w:fldChar w:fldCharType="separate"/>
    </w:r>
    <w:r w:rsidR="00297E40">
      <w:rPr>
        <w:noProof/>
      </w:rPr>
      <w:t>3</w:t>
    </w:r>
    <w:r w:rsidR="00A96B07">
      <w:rPr>
        <w:noProof/>
      </w:rPr>
      <w:fldChar w:fldCharType="end"/>
    </w:r>
    <w:r w:rsidR="00A96B07">
      <w:tab/>
    </w:r>
    <w:proofErr w:type="spellStart"/>
    <w:r w:rsidR="00D86F90">
      <w:t>Yiqing</w:t>
    </w:r>
    <w:proofErr w:type="spellEnd"/>
    <w:r w:rsidR="00D86F90">
      <w:t xml:space="preserve"> Li</w:t>
    </w:r>
    <w:r w:rsidR="00240AB1">
      <w:t>,</w:t>
    </w:r>
    <w:r w:rsidR="00D86F90">
      <w:t xml:space="preserve"> Huawei</w:t>
    </w:r>
    <w:r w:rsidR="00240AB1">
      <w:t xml:space="preserve"> </w:t>
    </w:r>
  </w:p>
  <w:p w14:paraId="6528C5E2" w14:textId="77777777" w:rsidR="00A96B07" w:rsidRDefault="00A96B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BDC2D" w14:textId="77777777" w:rsidR="00027B06" w:rsidRDefault="00027B06">
      <w:r>
        <w:separator/>
      </w:r>
    </w:p>
  </w:footnote>
  <w:footnote w:type="continuationSeparator" w:id="0">
    <w:p w14:paraId="6ADB57A0" w14:textId="77777777" w:rsidR="00027B06" w:rsidRDefault="00027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42C71E2A" w:rsidR="00A96B07" w:rsidRDefault="00D86F90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March</w:t>
    </w:r>
    <w:r w:rsidR="00FF3D9A">
      <w:rPr>
        <w:lang w:eastAsia="ko-KR"/>
      </w:rPr>
      <w:t xml:space="preserve"> </w:t>
    </w:r>
    <w:r w:rsidR="00A96B07">
      <w:t>20</w:t>
    </w:r>
    <w:r w:rsidR="00DA109E">
      <w:t>2</w:t>
    </w:r>
    <w:r w:rsidR="00121AB9">
      <w:t>1</w:t>
    </w:r>
    <w:r w:rsidR="00A96B07">
      <w:tab/>
    </w:r>
    <w:r w:rsidR="00A96B07">
      <w:tab/>
    </w:r>
    <w:r w:rsidR="00660C2E">
      <w:t>doc.: IEEE 802.11-21/0</w:t>
    </w:r>
    <w:r>
      <w:t>387r0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, Po-kai">
    <w15:presenceInfo w15:providerId="AD" w15:userId="S::po-kai.huang@intel.com::be743c7d-0ad3-4a01-a6bb-e19e76bd5877"/>
  </w15:person>
  <w15:person w15:author="liyiqing (C)">
    <w15:presenceInfo w15:providerId="AD" w15:userId="S-1-5-21-147214757-305610072-1517763936-64588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D25"/>
    <w:rsid w:val="0002184C"/>
    <w:rsid w:val="00022A0F"/>
    <w:rsid w:val="000230FB"/>
    <w:rsid w:val="00024344"/>
    <w:rsid w:val="00024487"/>
    <w:rsid w:val="00025718"/>
    <w:rsid w:val="00027B06"/>
    <w:rsid w:val="00027D05"/>
    <w:rsid w:val="00030CF7"/>
    <w:rsid w:val="000348B1"/>
    <w:rsid w:val="00035702"/>
    <w:rsid w:val="000359F2"/>
    <w:rsid w:val="00035FB3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2C67"/>
    <w:rsid w:val="000A6402"/>
    <w:rsid w:val="000A7F37"/>
    <w:rsid w:val="000B0557"/>
    <w:rsid w:val="000B5BCB"/>
    <w:rsid w:val="000B7C2A"/>
    <w:rsid w:val="000C0D91"/>
    <w:rsid w:val="000C4073"/>
    <w:rsid w:val="000D11DB"/>
    <w:rsid w:val="000D1435"/>
    <w:rsid w:val="000D174A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51D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4564"/>
    <w:rsid w:val="00124AB7"/>
    <w:rsid w:val="00125757"/>
    <w:rsid w:val="001275D7"/>
    <w:rsid w:val="00131357"/>
    <w:rsid w:val="00134114"/>
    <w:rsid w:val="001343A8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5BE6"/>
    <w:rsid w:val="001677E3"/>
    <w:rsid w:val="00170E8C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F4C"/>
    <w:rsid w:val="0018437B"/>
    <w:rsid w:val="001865B0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52D"/>
    <w:rsid w:val="001B285B"/>
    <w:rsid w:val="001B2904"/>
    <w:rsid w:val="001B402E"/>
    <w:rsid w:val="001B4F2B"/>
    <w:rsid w:val="001B559D"/>
    <w:rsid w:val="001B63BC"/>
    <w:rsid w:val="001B656F"/>
    <w:rsid w:val="001B68BE"/>
    <w:rsid w:val="001C063D"/>
    <w:rsid w:val="001C0781"/>
    <w:rsid w:val="001C2D5D"/>
    <w:rsid w:val="001C309E"/>
    <w:rsid w:val="001C7CCE"/>
    <w:rsid w:val="001D15ED"/>
    <w:rsid w:val="001D1A42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37AC"/>
    <w:rsid w:val="002239F2"/>
    <w:rsid w:val="002246AE"/>
    <w:rsid w:val="00224957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0AB1"/>
    <w:rsid w:val="00241AD7"/>
    <w:rsid w:val="00241B97"/>
    <w:rsid w:val="002440B0"/>
    <w:rsid w:val="00246B95"/>
    <w:rsid w:val="002470AC"/>
    <w:rsid w:val="002474B7"/>
    <w:rsid w:val="00251659"/>
    <w:rsid w:val="00252B3D"/>
    <w:rsid w:val="00252D47"/>
    <w:rsid w:val="00255378"/>
    <w:rsid w:val="00255A8B"/>
    <w:rsid w:val="002569BF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1A5D"/>
    <w:rsid w:val="00281D56"/>
    <w:rsid w:val="00282053"/>
    <w:rsid w:val="002825B1"/>
    <w:rsid w:val="00283248"/>
    <w:rsid w:val="002840C6"/>
    <w:rsid w:val="00284C5E"/>
    <w:rsid w:val="0028516C"/>
    <w:rsid w:val="0028597E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0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4629"/>
    <w:rsid w:val="002D518F"/>
    <w:rsid w:val="002D7ED5"/>
    <w:rsid w:val="002E133B"/>
    <w:rsid w:val="002E15A9"/>
    <w:rsid w:val="002E1B18"/>
    <w:rsid w:val="002E2898"/>
    <w:rsid w:val="002E39A2"/>
    <w:rsid w:val="002E3E35"/>
    <w:rsid w:val="002E46D8"/>
    <w:rsid w:val="002E47A9"/>
    <w:rsid w:val="002E49CB"/>
    <w:rsid w:val="002E6FF6"/>
    <w:rsid w:val="002E7894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3253"/>
    <w:rsid w:val="003449F9"/>
    <w:rsid w:val="00346619"/>
    <w:rsid w:val="00346804"/>
    <w:rsid w:val="003479E4"/>
    <w:rsid w:val="00347C43"/>
    <w:rsid w:val="003546AD"/>
    <w:rsid w:val="00354A2D"/>
    <w:rsid w:val="00355D12"/>
    <w:rsid w:val="00355F5F"/>
    <w:rsid w:val="00356128"/>
    <w:rsid w:val="00360114"/>
    <w:rsid w:val="003602B8"/>
    <w:rsid w:val="00360C87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803EA"/>
    <w:rsid w:val="003811DB"/>
    <w:rsid w:val="00382C54"/>
    <w:rsid w:val="0038516A"/>
    <w:rsid w:val="00385654"/>
    <w:rsid w:val="0038601E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603F"/>
    <w:rsid w:val="003D78F7"/>
    <w:rsid w:val="003D7973"/>
    <w:rsid w:val="003E04BA"/>
    <w:rsid w:val="003E05BC"/>
    <w:rsid w:val="003E066B"/>
    <w:rsid w:val="003E14E0"/>
    <w:rsid w:val="003E1A2F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7BE5"/>
    <w:rsid w:val="00421159"/>
    <w:rsid w:val="00424CB8"/>
    <w:rsid w:val="00426A36"/>
    <w:rsid w:val="00430648"/>
    <w:rsid w:val="0043263D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70663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50C2"/>
    <w:rsid w:val="004B0908"/>
    <w:rsid w:val="004B0E97"/>
    <w:rsid w:val="004B3207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4065"/>
    <w:rsid w:val="004D4077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10116"/>
    <w:rsid w:val="005104C0"/>
    <w:rsid w:val="00510EDB"/>
    <w:rsid w:val="0051263D"/>
    <w:rsid w:val="00512D7C"/>
    <w:rsid w:val="00515091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471B"/>
    <w:rsid w:val="00574AD3"/>
    <w:rsid w:val="00574CD7"/>
    <w:rsid w:val="005751D6"/>
    <w:rsid w:val="00577963"/>
    <w:rsid w:val="00583212"/>
    <w:rsid w:val="005845F0"/>
    <w:rsid w:val="00585D8F"/>
    <w:rsid w:val="00586072"/>
    <w:rsid w:val="0058644C"/>
    <w:rsid w:val="00587730"/>
    <w:rsid w:val="00587F10"/>
    <w:rsid w:val="00591351"/>
    <w:rsid w:val="00592F0F"/>
    <w:rsid w:val="00593F3A"/>
    <w:rsid w:val="00595FED"/>
    <w:rsid w:val="00596413"/>
    <w:rsid w:val="00596B6A"/>
    <w:rsid w:val="005A00F7"/>
    <w:rsid w:val="005A0EAB"/>
    <w:rsid w:val="005A16CF"/>
    <w:rsid w:val="005A2989"/>
    <w:rsid w:val="005A2ECA"/>
    <w:rsid w:val="005A4504"/>
    <w:rsid w:val="005A5CA8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037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1F83"/>
    <w:rsid w:val="005E2779"/>
    <w:rsid w:val="005E33E2"/>
    <w:rsid w:val="005E3E49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FE4"/>
    <w:rsid w:val="00604E5C"/>
    <w:rsid w:val="0060558C"/>
    <w:rsid w:val="00605617"/>
    <w:rsid w:val="00605F40"/>
    <w:rsid w:val="00606477"/>
    <w:rsid w:val="0060719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F21"/>
    <w:rsid w:val="00635200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0C2E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1DCF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3E85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5765"/>
    <w:rsid w:val="007A5B89"/>
    <w:rsid w:val="007A5DE6"/>
    <w:rsid w:val="007A63E9"/>
    <w:rsid w:val="007A76AD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D02D4"/>
    <w:rsid w:val="007D1DFD"/>
    <w:rsid w:val="007D2BC5"/>
    <w:rsid w:val="007D3C15"/>
    <w:rsid w:val="007D4405"/>
    <w:rsid w:val="007D4D44"/>
    <w:rsid w:val="007D50FF"/>
    <w:rsid w:val="007D6B5D"/>
    <w:rsid w:val="007E0717"/>
    <w:rsid w:val="007E0AC3"/>
    <w:rsid w:val="007E0DF7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EC7"/>
    <w:rsid w:val="007F73C5"/>
    <w:rsid w:val="007F75A8"/>
    <w:rsid w:val="007F7740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2839"/>
    <w:rsid w:val="008428A3"/>
    <w:rsid w:val="008428E1"/>
    <w:rsid w:val="00847BFE"/>
    <w:rsid w:val="00850566"/>
    <w:rsid w:val="0085149F"/>
    <w:rsid w:val="00852B3C"/>
    <w:rsid w:val="008532E6"/>
    <w:rsid w:val="00856D6F"/>
    <w:rsid w:val="00857748"/>
    <w:rsid w:val="0085795D"/>
    <w:rsid w:val="00865DAE"/>
    <w:rsid w:val="00867046"/>
    <w:rsid w:val="0086745D"/>
    <w:rsid w:val="0087131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A0C85"/>
    <w:rsid w:val="008A1988"/>
    <w:rsid w:val="008A5629"/>
    <w:rsid w:val="008A5AFD"/>
    <w:rsid w:val="008A6024"/>
    <w:rsid w:val="008A65A8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E6C21"/>
    <w:rsid w:val="008F039B"/>
    <w:rsid w:val="008F0CD7"/>
    <w:rsid w:val="008F1493"/>
    <w:rsid w:val="008F1C67"/>
    <w:rsid w:val="008F2102"/>
    <w:rsid w:val="008F238D"/>
    <w:rsid w:val="008F3288"/>
    <w:rsid w:val="008F6EA3"/>
    <w:rsid w:val="009010BE"/>
    <w:rsid w:val="009021AC"/>
    <w:rsid w:val="009025C9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51CE8"/>
    <w:rsid w:val="00952762"/>
    <w:rsid w:val="0095350F"/>
    <w:rsid w:val="00953565"/>
    <w:rsid w:val="00954346"/>
    <w:rsid w:val="00954C90"/>
    <w:rsid w:val="00956C8B"/>
    <w:rsid w:val="0095703C"/>
    <w:rsid w:val="00957C5C"/>
    <w:rsid w:val="00957ED2"/>
    <w:rsid w:val="00962886"/>
    <w:rsid w:val="009636F3"/>
    <w:rsid w:val="0096473C"/>
    <w:rsid w:val="00965464"/>
    <w:rsid w:val="009660F8"/>
    <w:rsid w:val="00966FFC"/>
    <w:rsid w:val="00967966"/>
    <w:rsid w:val="00970D55"/>
    <w:rsid w:val="009723A1"/>
    <w:rsid w:val="009723DF"/>
    <w:rsid w:val="009726AD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4AC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64D4"/>
    <w:rsid w:val="009A0E5E"/>
    <w:rsid w:val="009A2439"/>
    <w:rsid w:val="009A2E6A"/>
    <w:rsid w:val="009A319B"/>
    <w:rsid w:val="009A33D0"/>
    <w:rsid w:val="009A517C"/>
    <w:rsid w:val="009A59ED"/>
    <w:rsid w:val="009A6FBB"/>
    <w:rsid w:val="009A7177"/>
    <w:rsid w:val="009A7929"/>
    <w:rsid w:val="009B0620"/>
    <w:rsid w:val="009B09CD"/>
    <w:rsid w:val="009B0CB7"/>
    <w:rsid w:val="009B2383"/>
    <w:rsid w:val="009B2605"/>
    <w:rsid w:val="009B3246"/>
    <w:rsid w:val="009B32EC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70E8"/>
    <w:rsid w:val="00A40884"/>
    <w:rsid w:val="00A40B42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6CBC"/>
    <w:rsid w:val="00A70990"/>
    <w:rsid w:val="00A717AE"/>
    <w:rsid w:val="00A74A68"/>
    <w:rsid w:val="00A77AE4"/>
    <w:rsid w:val="00A77C8F"/>
    <w:rsid w:val="00A80E2F"/>
    <w:rsid w:val="00A81DAA"/>
    <w:rsid w:val="00A81E31"/>
    <w:rsid w:val="00A83380"/>
    <w:rsid w:val="00A84351"/>
    <w:rsid w:val="00A844CE"/>
    <w:rsid w:val="00A84B5A"/>
    <w:rsid w:val="00A86CA0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615F"/>
    <w:rsid w:val="00AA63A9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25A6"/>
    <w:rsid w:val="00AC2EDB"/>
    <w:rsid w:val="00AC76C6"/>
    <w:rsid w:val="00AD07A2"/>
    <w:rsid w:val="00AD08F1"/>
    <w:rsid w:val="00AD2629"/>
    <w:rsid w:val="00AD268D"/>
    <w:rsid w:val="00AD3749"/>
    <w:rsid w:val="00AD43E1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6E42"/>
    <w:rsid w:val="00B5754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B68"/>
    <w:rsid w:val="00B93CDD"/>
    <w:rsid w:val="00B94B98"/>
    <w:rsid w:val="00B94CAC"/>
    <w:rsid w:val="00BA06B3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67AE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665A"/>
    <w:rsid w:val="00C67159"/>
    <w:rsid w:val="00C67497"/>
    <w:rsid w:val="00C67D6D"/>
    <w:rsid w:val="00C71866"/>
    <w:rsid w:val="00C723BC"/>
    <w:rsid w:val="00C725B1"/>
    <w:rsid w:val="00C735F9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B14A1"/>
    <w:rsid w:val="00CB285C"/>
    <w:rsid w:val="00CB32AD"/>
    <w:rsid w:val="00CB44D6"/>
    <w:rsid w:val="00CB7A46"/>
    <w:rsid w:val="00CB7E7E"/>
    <w:rsid w:val="00CC2CD1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2431"/>
    <w:rsid w:val="00D22E7D"/>
    <w:rsid w:val="00D23043"/>
    <w:rsid w:val="00D23B6F"/>
    <w:rsid w:val="00D24B64"/>
    <w:rsid w:val="00D25E5B"/>
    <w:rsid w:val="00D2775B"/>
    <w:rsid w:val="00D307A6"/>
    <w:rsid w:val="00D3257B"/>
    <w:rsid w:val="00D32586"/>
    <w:rsid w:val="00D3379D"/>
    <w:rsid w:val="00D3399A"/>
    <w:rsid w:val="00D36571"/>
    <w:rsid w:val="00D36C35"/>
    <w:rsid w:val="00D37123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666F0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5A7B"/>
    <w:rsid w:val="00D86F90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B10"/>
    <w:rsid w:val="00DB41E1"/>
    <w:rsid w:val="00DB4AC8"/>
    <w:rsid w:val="00DB4BC5"/>
    <w:rsid w:val="00DB50F0"/>
    <w:rsid w:val="00DB5418"/>
    <w:rsid w:val="00DB5542"/>
    <w:rsid w:val="00DB5D63"/>
    <w:rsid w:val="00DB690C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26A7"/>
    <w:rsid w:val="00E252EC"/>
    <w:rsid w:val="00E2774F"/>
    <w:rsid w:val="00E27B15"/>
    <w:rsid w:val="00E27C6C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D34"/>
    <w:rsid w:val="00E42DC7"/>
    <w:rsid w:val="00E45053"/>
    <w:rsid w:val="00E45C44"/>
    <w:rsid w:val="00E4679F"/>
    <w:rsid w:val="00E47A97"/>
    <w:rsid w:val="00E51072"/>
    <w:rsid w:val="00E5361C"/>
    <w:rsid w:val="00E53C1B"/>
    <w:rsid w:val="00E546AA"/>
    <w:rsid w:val="00E54D26"/>
    <w:rsid w:val="00E56160"/>
    <w:rsid w:val="00E5708C"/>
    <w:rsid w:val="00E57FDE"/>
    <w:rsid w:val="00E610D6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21D6"/>
    <w:rsid w:val="00E922D0"/>
    <w:rsid w:val="00E94289"/>
    <w:rsid w:val="00E94B2B"/>
    <w:rsid w:val="00E9535F"/>
    <w:rsid w:val="00E96C36"/>
    <w:rsid w:val="00E97C6B"/>
    <w:rsid w:val="00EA018D"/>
    <w:rsid w:val="00EA2CE4"/>
    <w:rsid w:val="00EA44AC"/>
    <w:rsid w:val="00EA48D0"/>
    <w:rsid w:val="00EA58B8"/>
    <w:rsid w:val="00EA64A3"/>
    <w:rsid w:val="00EA6C59"/>
    <w:rsid w:val="00EA6DCB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1DF8"/>
    <w:rsid w:val="00EC2A19"/>
    <w:rsid w:val="00EC2DC9"/>
    <w:rsid w:val="00EC41AF"/>
    <w:rsid w:val="00EC4322"/>
    <w:rsid w:val="00EC4A69"/>
    <w:rsid w:val="00EC4AC9"/>
    <w:rsid w:val="00EC6521"/>
    <w:rsid w:val="00EC662D"/>
    <w:rsid w:val="00EC700C"/>
    <w:rsid w:val="00ED1BAF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4289"/>
    <w:rsid w:val="00F1450B"/>
    <w:rsid w:val="00F14EC4"/>
    <w:rsid w:val="00F1711A"/>
    <w:rsid w:val="00F2476E"/>
    <w:rsid w:val="00F2561F"/>
    <w:rsid w:val="00F2637D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0C14"/>
    <w:rsid w:val="00F524CB"/>
    <w:rsid w:val="00F533DB"/>
    <w:rsid w:val="00F53D60"/>
    <w:rsid w:val="00F5458D"/>
    <w:rsid w:val="00F54F3A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17BA"/>
    <w:rsid w:val="00FA453B"/>
    <w:rsid w:val="00FA5D88"/>
    <w:rsid w:val="00FA5DA4"/>
    <w:rsid w:val="00FA6D0A"/>
    <w:rsid w:val="00FA751A"/>
    <w:rsid w:val="00FB0152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554D"/>
    <w:rsid w:val="00FD596D"/>
    <w:rsid w:val="00FD5B24"/>
    <w:rsid w:val="00FE0320"/>
    <w:rsid w:val="00FE0B0C"/>
    <w:rsid w:val="00FE22F6"/>
    <w:rsid w:val="00FE2CB4"/>
    <w:rsid w:val="00FE31E9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3C29-0D64-40F6-8D5B-CAB6FA17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3829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liyiqing (C)</cp:lastModifiedBy>
  <cp:revision>22</cp:revision>
  <cp:lastPrinted>2010-05-04T12:47:00Z</cp:lastPrinted>
  <dcterms:created xsi:type="dcterms:W3CDTF">2021-02-27T07:36:00Z</dcterms:created>
  <dcterms:modified xsi:type="dcterms:W3CDTF">2021-03-05T08:49:00Z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  <property fmtid="{D5CDD505-2E9C-101B-9397-08002B2CF9AE}" pid="17" name="_2015_ms_pID_725343">
    <vt:lpwstr>(3)wXo8TgeumVgS/DIkTRboH/922E+QgjXVmGSrx2vVu6EQHw+43f3tSQKReOVJG5GlIJoeetNK
tUCOoaaxDKTBJWwHiEnH/2XMuzvTqbk37GC8GMxFXf2tEnIhJOdY6j/AfLOu8TruDUQB0pq+
/ApJ4TQArFCjEt+yIEBMWtaGMrc2TyDMIIrblbJCOMCd08DDQdo8SZsbRS0S14lfdg0yuKun
z5sT33cSHQ6bK4oiR9</vt:lpwstr>
  </property>
  <property fmtid="{D5CDD505-2E9C-101B-9397-08002B2CF9AE}" pid="18" name="_2015_ms_pID_7253431">
    <vt:lpwstr>6idF4/Ts0VK+srb1KzHu0Uh6q2j2Z/McwtIfsfyOYcVjLAXQcE9xFx
lSWf02uepH5Wj7/avfisihyK57YZb7DOyHCzt5b9P0zp0uU5I1t/GelUJ2M0n2JMLelEQ1zc
joSYKUnxHj4F+L1c+OrMEjdoKZCUF8abTEYSfKhxskus90CSEfYJqzDLmmQKDbd9ybBDta7o
nlfwRtfIgjYlZ6ULVImK2pz3lNdKJlhlY5Pr</vt:lpwstr>
  </property>
  <property fmtid="{D5CDD505-2E9C-101B-9397-08002B2CF9AE}" pid="19" name="_2015_ms_pID_7253432">
    <vt:lpwstr>bA==</vt:lpwstr>
  </property>
</Properties>
</file>