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r>
      <w:bookmarkStart w:id="0" w:name="_GoBack"/>
      <w:bookmarkEnd w:id="0"/>
      <w:r w:rsidRPr="00E13124">
        <w:rPr>
          <w:sz w:val="20"/>
        </w:rPr>
        <w:t>Wirel</w:t>
      </w:r>
      <w:r w:rsidR="006224C2" w:rsidRPr="00E13124">
        <w:rPr>
          <w:sz w:val="20"/>
        </w:rPr>
        <w:t>ess</w:t>
      </w:r>
      <w:r w:rsidRPr="00E13124">
        <w:rPr>
          <w:sz w:val="20"/>
        </w:rPr>
        <w:t xml:space="preserve"> LANs</w:t>
      </w:r>
    </w:p>
    <w:p w14:paraId="1E857B1F" w14:textId="77777777" w:rsidR="00750876" w:rsidRDefault="00750876">
      <w:pPr>
        <w:pStyle w:val="T1"/>
        <w:spacing w:after="120"/>
        <w:rPr>
          <w:sz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750876" w:rsidRPr="00183F4C" w14:paraId="4ADDB26F" w14:textId="77777777" w:rsidTr="00B22550">
        <w:trPr>
          <w:trHeight w:val="485"/>
          <w:jc w:val="center"/>
        </w:trPr>
        <w:tc>
          <w:tcPr>
            <w:tcW w:w="9576" w:type="dxa"/>
            <w:gridSpan w:val="5"/>
            <w:vAlign w:val="center"/>
          </w:tcPr>
          <w:p w14:paraId="01D105F1" w14:textId="0E9EA2D6" w:rsidR="00750876" w:rsidRPr="00183F4C" w:rsidRDefault="001E6226" w:rsidP="00750876">
            <w:pPr>
              <w:pStyle w:val="T2"/>
            </w:pPr>
            <w:r>
              <w:rPr>
                <w:lang w:eastAsia="ko-KR"/>
              </w:rPr>
              <w:t xml:space="preserve">Proposed Draft Text for </w:t>
            </w:r>
            <w:r>
              <w:rPr>
                <w:lang w:eastAsia="ko-KR"/>
              </w:rPr>
              <w:br/>
              <w:t>MLO Multi-Link Channel Access: Capability Signaling</w:t>
            </w:r>
          </w:p>
        </w:tc>
      </w:tr>
      <w:tr w:rsidR="00750876" w:rsidRPr="00183F4C" w14:paraId="1AED9C6E" w14:textId="77777777" w:rsidTr="00B22550">
        <w:trPr>
          <w:trHeight w:val="359"/>
          <w:jc w:val="center"/>
        </w:trPr>
        <w:tc>
          <w:tcPr>
            <w:tcW w:w="9576" w:type="dxa"/>
            <w:gridSpan w:val="5"/>
            <w:vAlign w:val="center"/>
          </w:tcPr>
          <w:p w14:paraId="36133BE5" w14:textId="7A51AED1" w:rsidR="00750876" w:rsidRPr="00183F4C" w:rsidRDefault="00750876" w:rsidP="001E6226">
            <w:pPr>
              <w:pStyle w:val="T2"/>
              <w:ind w:left="0"/>
              <w:rPr>
                <w:b w:val="0"/>
                <w:sz w:val="20"/>
              </w:rPr>
            </w:pPr>
            <w:r w:rsidRPr="00183F4C">
              <w:rPr>
                <w:sz w:val="20"/>
              </w:rPr>
              <w:t>Date:</w:t>
            </w:r>
            <w:r w:rsidRPr="00183F4C">
              <w:rPr>
                <w:b w:val="0"/>
                <w:sz w:val="20"/>
              </w:rPr>
              <w:t xml:space="preserve">  20</w:t>
            </w:r>
            <w:r>
              <w:rPr>
                <w:b w:val="0"/>
                <w:sz w:val="20"/>
              </w:rPr>
              <w:t>21</w:t>
            </w:r>
            <w:r w:rsidRPr="00183F4C">
              <w:rPr>
                <w:b w:val="0"/>
                <w:sz w:val="20"/>
              </w:rPr>
              <w:t>-</w:t>
            </w:r>
            <w:r>
              <w:rPr>
                <w:b w:val="0"/>
                <w:sz w:val="20"/>
                <w:lang w:eastAsia="ko-KR"/>
              </w:rPr>
              <w:t>03</w:t>
            </w:r>
            <w:r>
              <w:rPr>
                <w:rFonts w:hint="eastAsia"/>
                <w:b w:val="0"/>
                <w:sz w:val="20"/>
                <w:lang w:eastAsia="ko-KR"/>
              </w:rPr>
              <w:t>-</w:t>
            </w:r>
            <w:r w:rsidR="001E6226">
              <w:rPr>
                <w:b w:val="0"/>
                <w:sz w:val="20"/>
                <w:lang w:eastAsia="ko-KR"/>
              </w:rPr>
              <w:t>04</w:t>
            </w:r>
          </w:p>
        </w:tc>
      </w:tr>
      <w:tr w:rsidR="00750876" w:rsidRPr="00183F4C" w14:paraId="41DFA1A8" w14:textId="77777777" w:rsidTr="00B22550">
        <w:trPr>
          <w:cantSplit/>
          <w:jc w:val="center"/>
        </w:trPr>
        <w:tc>
          <w:tcPr>
            <w:tcW w:w="9576" w:type="dxa"/>
            <w:gridSpan w:val="5"/>
            <w:vAlign w:val="center"/>
          </w:tcPr>
          <w:p w14:paraId="2896F271" w14:textId="77777777" w:rsidR="00750876" w:rsidRPr="00183F4C" w:rsidRDefault="00750876" w:rsidP="00B22550">
            <w:pPr>
              <w:pStyle w:val="T2"/>
              <w:spacing w:after="0"/>
              <w:ind w:left="0" w:right="0"/>
              <w:jc w:val="left"/>
              <w:rPr>
                <w:sz w:val="20"/>
              </w:rPr>
            </w:pPr>
            <w:r w:rsidRPr="00183F4C">
              <w:rPr>
                <w:sz w:val="20"/>
              </w:rPr>
              <w:t>Author(s):</w:t>
            </w:r>
          </w:p>
        </w:tc>
      </w:tr>
      <w:tr w:rsidR="00750876" w:rsidRPr="00183F4C" w14:paraId="67D41CFC" w14:textId="77777777" w:rsidTr="00B22550">
        <w:trPr>
          <w:jc w:val="center"/>
        </w:trPr>
        <w:tc>
          <w:tcPr>
            <w:tcW w:w="1548" w:type="dxa"/>
            <w:vAlign w:val="center"/>
          </w:tcPr>
          <w:p w14:paraId="3B49843F" w14:textId="77777777" w:rsidR="00750876" w:rsidRPr="00183F4C" w:rsidRDefault="00750876" w:rsidP="00B22550">
            <w:pPr>
              <w:pStyle w:val="T2"/>
              <w:spacing w:after="0"/>
              <w:ind w:left="0" w:right="0"/>
              <w:jc w:val="left"/>
              <w:rPr>
                <w:sz w:val="20"/>
              </w:rPr>
            </w:pPr>
            <w:r w:rsidRPr="00183F4C">
              <w:rPr>
                <w:sz w:val="20"/>
              </w:rPr>
              <w:t>Name</w:t>
            </w:r>
          </w:p>
        </w:tc>
        <w:tc>
          <w:tcPr>
            <w:tcW w:w="1440" w:type="dxa"/>
            <w:vAlign w:val="center"/>
          </w:tcPr>
          <w:p w14:paraId="0E63330A" w14:textId="77777777" w:rsidR="00750876" w:rsidRPr="00183F4C" w:rsidRDefault="00750876" w:rsidP="00B22550">
            <w:pPr>
              <w:pStyle w:val="T2"/>
              <w:spacing w:after="0"/>
              <w:ind w:left="0" w:right="0"/>
              <w:jc w:val="left"/>
              <w:rPr>
                <w:sz w:val="20"/>
              </w:rPr>
            </w:pPr>
            <w:r w:rsidRPr="00183F4C">
              <w:rPr>
                <w:sz w:val="20"/>
              </w:rPr>
              <w:t>Affiliation</w:t>
            </w:r>
          </w:p>
        </w:tc>
        <w:tc>
          <w:tcPr>
            <w:tcW w:w="2610" w:type="dxa"/>
            <w:vAlign w:val="center"/>
          </w:tcPr>
          <w:p w14:paraId="0EA9CB6C" w14:textId="77777777" w:rsidR="00750876" w:rsidRPr="00183F4C" w:rsidRDefault="00750876" w:rsidP="00B22550">
            <w:pPr>
              <w:pStyle w:val="T2"/>
              <w:spacing w:after="0"/>
              <w:ind w:left="0" w:right="0"/>
              <w:jc w:val="left"/>
              <w:rPr>
                <w:sz w:val="20"/>
              </w:rPr>
            </w:pPr>
            <w:r w:rsidRPr="00183F4C">
              <w:rPr>
                <w:sz w:val="20"/>
              </w:rPr>
              <w:t>Address</w:t>
            </w:r>
          </w:p>
        </w:tc>
        <w:tc>
          <w:tcPr>
            <w:tcW w:w="1620" w:type="dxa"/>
            <w:vAlign w:val="center"/>
          </w:tcPr>
          <w:p w14:paraId="22ED97F9" w14:textId="77777777" w:rsidR="00750876" w:rsidRPr="00183F4C" w:rsidRDefault="00750876" w:rsidP="00B22550">
            <w:pPr>
              <w:pStyle w:val="T2"/>
              <w:spacing w:after="0"/>
              <w:ind w:left="0" w:right="0"/>
              <w:jc w:val="left"/>
              <w:rPr>
                <w:sz w:val="20"/>
              </w:rPr>
            </w:pPr>
            <w:r w:rsidRPr="00183F4C">
              <w:rPr>
                <w:sz w:val="20"/>
              </w:rPr>
              <w:t>Phone</w:t>
            </w:r>
          </w:p>
        </w:tc>
        <w:tc>
          <w:tcPr>
            <w:tcW w:w="2358" w:type="dxa"/>
            <w:vAlign w:val="center"/>
          </w:tcPr>
          <w:p w14:paraId="0FEBE59B" w14:textId="77777777" w:rsidR="00750876" w:rsidRPr="00183F4C" w:rsidRDefault="00750876" w:rsidP="00B22550">
            <w:pPr>
              <w:pStyle w:val="T2"/>
              <w:spacing w:after="0"/>
              <w:ind w:left="0" w:right="0"/>
              <w:jc w:val="left"/>
              <w:rPr>
                <w:sz w:val="20"/>
              </w:rPr>
            </w:pPr>
            <w:r w:rsidRPr="00183F4C">
              <w:rPr>
                <w:sz w:val="20"/>
              </w:rPr>
              <w:t>email</w:t>
            </w:r>
          </w:p>
        </w:tc>
      </w:tr>
      <w:tr w:rsidR="00750876" w:rsidRPr="0043198B" w14:paraId="4908562B" w14:textId="77777777" w:rsidTr="00B22550">
        <w:trPr>
          <w:trHeight w:val="359"/>
          <w:jc w:val="center"/>
        </w:trPr>
        <w:tc>
          <w:tcPr>
            <w:tcW w:w="1548" w:type="dxa"/>
            <w:vAlign w:val="center"/>
          </w:tcPr>
          <w:p w14:paraId="4F68D9CB" w14:textId="77777777" w:rsidR="00750876" w:rsidRPr="00183F4C" w:rsidRDefault="00750876" w:rsidP="00B22550">
            <w:pPr>
              <w:pStyle w:val="T2"/>
              <w:spacing w:after="0"/>
              <w:ind w:left="0" w:right="0"/>
              <w:jc w:val="left"/>
              <w:rPr>
                <w:b w:val="0"/>
                <w:sz w:val="18"/>
                <w:szCs w:val="18"/>
                <w:lang w:eastAsia="ko-KR"/>
              </w:rPr>
            </w:pPr>
            <w:r>
              <w:rPr>
                <w:b w:val="0"/>
                <w:sz w:val="18"/>
                <w:szCs w:val="18"/>
                <w:lang w:eastAsia="ko-KR"/>
              </w:rPr>
              <w:t>Yunbo Li</w:t>
            </w:r>
          </w:p>
        </w:tc>
        <w:tc>
          <w:tcPr>
            <w:tcW w:w="1440" w:type="dxa"/>
            <w:vAlign w:val="center"/>
          </w:tcPr>
          <w:p w14:paraId="04783051" w14:textId="77777777" w:rsidR="00750876" w:rsidRPr="00183F4C" w:rsidRDefault="00750876" w:rsidP="00B22550">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1E258AA" w14:textId="77777777" w:rsidR="00750876" w:rsidRPr="003F0DA2" w:rsidRDefault="00750876" w:rsidP="00B22550">
            <w:pPr>
              <w:pStyle w:val="T2"/>
              <w:spacing w:after="0"/>
              <w:ind w:left="0" w:right="0"/>
              <w:jc w:val="left"/>
              <w:rPr>
                <w:b w:val="0"/>
                <w:sz w:val="18"/>
                <w:szCs w:val="18"/>
                <w:lang w:eastAsia="ko-KR"/>
              </w:rPr>
            </w:pPr>
          </w:p>
        </w:tc>
        <w:tc>
          <w:tcPr>
            <w:tcW w:w="1620" w:type="dxa"/>
            <w:vAlign w:val="center"/>
          </w:tcPr>
          <w:p w14:paraId="33701EF1" w14:textId="77777777" w:rsidR="00750876" w:rsidRPr="003F0DA2" w:rsidRDefault="00750876" w:rsidP="00B22550">
            <w:pPr>
              <w:pStyle w:val="T2"/>
              <w:spacing w:after="0"/>
              <w:ind w:left="0" w:right="0"/>
              <w:jc w:val="left"/>
              <w:rPr>
                <w:b w:val="0"/>
                <w:sz w:val="18"/>
                <w:szCs w:val="18"/>
                <w:lang w:eastAsia="ko-KR"/>
              </w:rPr>
            </w:pPr>
          </w:p>
        </w:tc>
        <w:tc>
          <w:tcPr>
            <w:tcW w:w="2358" w:type="dxa"/>
            <w:vAlign w:val="center"/>
          </w:tcPr>
          <w:p w14:paraId="6F5FCB54" w14:textId="77777777" w:rsidR="00750876" w:rsidRPr="0043198B" w:rsidRDefault="00750876" w:rsidP="00B22550">
            <w:pPr>
              <w:pStyle w:val="T2"/>
              <w:spacing w:after="0"/>
              <w:ind w:left="0" w:right="0"/>
              <w:jc w:val="left"/>
              <w:rPr>
                <w:b w:val="0"/>
                <w:sz w:val="18"/>
                <w:szCs w:val="18"/>
                <w:lang w:eastAsia="zh-CN"/>
              </w:rPr>
            </w:pPr>
            <w:r>
              <w:rPr>
                <w:rFonts w:hint="eastAsia"/>
                <w:b w:val="0"/>
                <w:sz w:val="18"/>
                <w:szCs w:val="18"/>
                <w:lang w:eastAsia="zh-CN"/>
              </w:rPr>
              <w:t>l</w:t>
            </w:r>
            <w:r>
              <w:rPr>
                <w:b w:val="0"/>
                <w:sz w:val="18"/>
                <w:szCs w:val="18"/>
                <w:lang w:eastAsia="zh-CN"/>
              </w:rPr>
              <w:t>iyunbo@huawei.com</w:t>
            </w:r>
          </w:p>
        </w:tc>
      </w:tr>
      <w:tr w:rsidR="001E6226" w:rsidRPr="00B034CE" w14:paraId="550A14F0" w14:textId="77777777" w:rsidTr="00B22550">
        <w:trPr>
          <w:trHeight w:val="359"/>
          <w:jc w:val="center"/>
        </w:trPr>
        <w:tc>
          <w:tcPr>
            <w:tcW w:w="1548" w:type="dxa"/>
            <w:vAlign w:val="center"/>
          </w:tcPr>
          <w:p w14:paraId="5FDE84D0" w14:textId="1E60AFC9" w:rsidR="001E6226" w:rsidRPr="00B034CE" w:rsidRDefault="001E6226" w:rsidP="001E6226">
            <w:pPr>
              <w:pStyle w:val="T2"/>
              <w:spacing w:after="0"/>
              <w:ind w:left="0" w:right="0"/>
              <w:jc w:val="left"/>
              <w:rPr>
                <w:b w:val="0"/>
                <w:sz w:val="18"/>
                <w:szCs w:val="18"/>
                <w:lang w:eastAsia="ko-KR"/>
              </w:rPr>
            </w:pPr>
            <w:r>
              <w:rPr>
                <w:b w:val="0"/>
                <w:sz w:val="18"/>
                <w:szCs w:val="18"/>
                <w:lang w:eastAsia="zh-CN"/>
              </w:rPr>
              <w:t>Ming Gan</w:t>
            </w:r>
          </w:p>
        </w:tc>
        <w:tc>
          <w:tcPr>
            <w:tcW w:w="1440" w:type="dxa"/>
            <w:vAlign w:val="center"/>
          </w:tcPr>
          <w:p w14:paraId="769A0D8E" w14:textId="77777777" w:rsidR="001E6226" w:rsidRPr="00B034CE" w:rsidRDefault="001E6226" w:rsidP="001E6226">
            <w:pPr>
              <w:pStyle w:val="T2"/>
              <w:spacing w:after="0"/>
              <w:ind w:left="0" w:right="0"/>
              <w:jc w:val="left"/>
              <w:rPr>
                <w:b w:val="0"/>
                <w:sz w:val="18"/>
                <w:szCs w:val="18"/>
                <w:lang w:eastAsia="ko-KR"/>
              </w:rPr>
            </w:pPr>
          </w:p>
        </w:tc>
        <w:tc>
          <w:tcPr>
            <w:tcW w:w="2610" w:type="dxa"/>
            <w:vAlign w:val="center"/>
          </w:tcPr>
          <w:p w14:paraId="0F06F34E" w14:textId="77777777" w:rsidR="001E6226" w:rsidRPr="00B034CE" w:rsidRDefault="001E6226" w:rsidP="001E6226">
            <w:pPr>
              <w:pStyle w:val="T2"/>
              <w:spacing w:after="0"/>
              <w:ind w:left="0" w:right="0"/>
              <w:jc w:val="left"/>
              <w:rPr>
                <w:b w:val="0"/>
                <w:sz w:val="18"/>
                <w:szCs w:val="18"/>
                <w:lang w:eastAsia="ko-KR"/>
              </w:rPr>
            </w:pPr>
          </w:p>
        </w:tc>
        <w:tc>
          <w:tcPr>
            <w:tcW w:w="1620" w:type="dxa"/>
            <w:vAlign w:val="center"/>
          </w:tcPr>
          <w:p w14:paraId="18B0AE69" w14:textId="77777777" w:rsidR="001E6226" w:rsidRPr="00B034CE" w:rsidRDefault="001E6226" w:rsidP="001E6226">
            <w:pPr>
              <w:pStyle w:val="T2"/>
              <w:spacing w:after="0"/>
              <w:ind w:left="0" w:right="0"/>
              <w:jc w:val="left"/>
              <w:rPr>
                <w:b w:val="0"/>
                <w:sz w:val="18"/>
                <w:szCs w:val="18"/>
                <w:lang w:eastAsia="ko-KR"/>
              </w:rPr>
            </w:pPr>
          </w:p>
        </w:tc>
        <w:tc>
          <w:tcPr>
            <w:tcW w:w="2358" w:type="dxa"/>
            <w:vAlign w:val="center"/>
          </w:tcPr>
          <w:p w14:paraId="4D1FB907" w14:textId="77777777" w:rsidR="001E6226" w:rsidRPr="00B034CE" w:rsidRDefault="001E6226" w:rsidP="001E6226">
            <w:pPr>
              <w:pStyle w:val="T2"/>
              <w:spacing w:after="0"/>
              <w:ind w:left="0" w:right="0"/>
              <w:jc w:val="left"/>
              <w:rPr>
                <w:b w:val="0"/>
                <w:sz w:val="18"/>
                <w:szCs w:val="18"/>
                <w:lang w:eastAsia="ko-KR"/>
              </w:rPr>
            </w:pPr>
          </w:p>
        </w:tc>
      </w:tr>
      <w:tr w:rsidR="001E6226" w14:paraId="2C52D77A" w14:textId="77777777" w:rsidTr="00B22550">
        <w:trPr>
          <w:trHeight w:val="359"/>
          <w:jc w:val="center"/>
        </w:trPr>
        <w:tc>
          <w:tcPr>
            <w:tcW w:w="1548" w:type="dxa"/>
            <w:vAlign w:val="center"/>
          </w:tcPr>
          <w:p w14:paraId="7ED21B64" w14:textId="20E82B75" w:rsidR="001E6226" w:rsidRDefault="001E6226" w:rsidP="001E6226">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uchen Guo</w:t>
            </w:r>
          </w:p>
        </w:tc>
        <w:tc>
          <w:tcPr>
            <w:tcW w:w="1440" w:type="dxa"/>
            <w:vAlign w:val="center"/>
          </w:tcPr>
          <w:p w14:paraId="5D71D438"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72E76326"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31D39DD8"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1E5B36D2" w14:textId="77777777" w:rsidR="001E6226" w:rsidRDefault="001E6226" w:rsidP="001E6226">
            <w:pPr>
              <w:pStyle w:val="T2"/>
              <w:spacing w:after="0"/>
              <w:ind w:left="0" w:right="0"/>
              <w:jc w:val="left"/>
              <w:rPr>
                <w:b w:val="0"/>
                <w:sz w:val="18"/>
                <w:szCs w:val="18"/>
                <w:lang w:eastAsia="ko-KR"/>
              </w:rPr>
            </w:pPr>
          </w:p>
        </w:tc>
      </w:tr>
      <w:tr w:rsidR="001E6226" w14:paraId="072375B5" w14:textId="77777777" w:rsidTr="00B22550">
        <w:trPr>
          <w:trHeight w:val="359"/>
          <w:jc w:val="center"/>
        </w:trPr>
        <w:tc>
          <w:tcPr>
            <w:tcW w:w="1548" w:type="dxa"/>
            <w:vAlign w:val="center"/>
          </w:tcPr>
          <w:p w14:paraId="01213E36" w14:textId="4800BDF0" w:rsidR="001E6226" w:rsidRDefault="001E6226" w:rsidP="001E6226">
            <w:pPr>
              <w:pStyle w:val="T2"/>
              <w:spacing w:after="0"/>
              <w:ind w:left="0" w:right="0"/>
              <w:jc w:val="left"/>
              <w:rPr>
                <w:b w:val="0"/>
                <w:sz w:val="18"/>
                <w:szCs w:val="18"/>
                <w:lang w:eastAsia="ko-KR"/>
              </w:rPr>
            </w:pPr>
            <w:r>
              <w:rPr>
                <w:rFonts w:hint="eastAsia"/>
                <w:b w:val="0"/>
                <w:sz w:val="18"/>
                <w:szCs w:val="18"/>
                <w:lang w:eastAsia="zh-CN"/>
              </w:rPr>
              <w:t>G</w:t>
            </w:r>
            <w:r>
              <w:rPr>
                <w:b w:val="0"/>
                <w:sz w:val="18"/>
                <w:szCs w:val="18"/>
                <w:lang w:eastAsia="zh-CN"/>
              </w:rPr>
              <w:t>uogang Huang</w:t>
            </w:r>
          </w:p>
        </w:tc>
        <w:tc>
          <w:tcPr>
            <w:tcW w:w="1440" w:type="dxa"/>
            <w:vAlign w:val="center"/>
          </w:tcPr>
          <w:p w14:paraId="735C5DC1"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3985A189"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5692E3DA"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5C3C0F4A" w14:textId="77777777" w:rsidR="001E6226" w:rsidRDefault="001E6226" w:rsidP="001E6226">
            <w:pPr>
              <w:pStyle w:val="T2"/>
              <w:spacing w:after="0"/>
              <w:ind w:left="0" w:right="0"/>
              <w:jc w:val="left"/>
              <w:rPr>
                <w:b w:val="0"/>
                <w:sz w:val="18"/>
                <w:szCs w:val="18"/>
                <w:lang w:eastAsia="ko-KR"/>
              </w:rPr>
            </w:pPr>
          </w:p>
        </w:tc>
      </w:tr>
      <w:tr w:rsidR="001E6226" w14:paraId="2F71F47A" w14:textId="77777777" w:rsidTr="00B22550">
        <w:trPr>
          <w:trHeight w:val="359"/>
          <w:jc w:val="center"/>
        </w:trPr>
        <w:tc>
          <w:tcPr>
            <w:tcW w:w="1548" w:type="dxa"/>
            <w:vAlign w:val="center"/>
          </w:tcPr>
          <w:p w14:paraId="766762D6" w14:textId="51D63140" w:rsidR="001E6226" w:rsidRPr="00A6770A" w:rsidRDefault="001E6226" w:rsidP="001E6226">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iqing Li</w:t>
            </w:r>
          </w:p>
        </w:tc>
        <w:tc>
          <w:tcPr>
            <w:tcW w:w="1440" w:type="dxa"/>
            <w:vAlign w:val="center"/>
          </w:tcPr>
          <w:p w14:paraId="7747B3E2"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14CCE6F5"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13C4F03E"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05412696" w14:textId="77777777" w:rsidR="001E6226" w:rsidRDefault="001E6226" w:rsidP="001E6226">
            <w:pPr>
              <w:pStyle w:val="T2"/>
              <w:spacing w:after="0"/>
              <w:ind w:left="0" w:right="0"/>
              <w:jc w:val="left"/>
              <w:rPr>
                <w:b w:val="0"/>
                <w:sz w:val="18"/>
                <w:szCs w:val="18"/>
                <w:lang w:eastAsia="ko-KR"/>
              </w:rPr>
            </w:pPr>
          </w:p>
        </w:tc>
      </w:tr>
      <w:tr w:rsidR="001E6226" w14:paraId="5E6B1404" w14:textId="77777777" w:rsidTr="00B22550">
        <w:trPr>
          <w:trHeight w:val="359"/>
          <w:jc w:val="center"/>
        </w:trPr>
        <w:tc>
          <w:tcPr>
            <w:tcW w:w="1548" w:type="dxa"/>
            <w:vAlign w:val="center"/>
          </w:tcPr>
          <w:p w14:paraId="41BCB7B3" w14:textId="3876941E" w:rsidR="001E6226" w:rsidRPr="00A6770A" w:rsidRDefault="001E6226" w:rsidP="001E6226">
            <w:pPr>
              <w:pStyle w:val="T2"/>
              <w:spacing w:after="0"/>
              <w:ind w:left="0" w:right="0"/>
              <w:jc w:val="left"/>
              <w:rPr>
                <w:b w:val="0"/>
                <w:sz w:val="18"/>
                <w:szCs w:val="18"/>
                <w:lang w:eastAsia="zh-CN"/>
              </w:rPr>
            </w:pPr>
            <w:r>
              <w:rPr>
                <w:rFonts w:hint="eastAsia"/>
                <w:b w:val="0"/>
                <w:sz w:val="18"/>
                <w:szCs w:val="18"/>
                <w:lang w:eastAsia="zh-CN"/>
              </w:rPr>
              <w:t>Z</w:t>
            </w:r>
            <w:r>
              <w:rPr>
                <w:b w:val="0"/>
                <w:sz w:val="18"/>
                <w:szCs w:val="18"/>
                <w:lang w:eastAsia="zh-CN"/>
              </w:rPr>
              <w:t>henguo Du</w:t>
            </w:r>
          </w:p>
        </w:tc>
        <w:tc>
          <w:tcPr>
            <w:tcW w:w="1440" w:type="dxa"/>
            <w:vAlign w:val="center"/>
          </w:tcPr>
          <w:p w14:paraId="7FE01D86"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53D9932B"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5CEFAB44"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718A36F4" w14:textId="77777777" w:rsidR="001E6226" w:rsidRDefault="001E6226" w:rsidP="001E6226">
            <w:pPr>
              <w:pStyle w:val="T2"/>
              <w:spacing w:after="0"/>
              <w:ind w:left="0" w:right="0"/>
              <w:jc w:val="left"/>
              <w:rPr>
                <w:b w:val="0"/>
                <w:sz w:val="18"/>
                <w:szCs w:val="18"/>
                <w:lang w:eastAsia="ko-KR"/>
              </w:rPr>
            </w:pPr>
          </w:p>
        </w:tc>
      </w:tr>
      <w:tr w:rsidR="001E6226" w14:paraId="19F966B2" w14:textId="77777777" w:rsidTr="00B22550">
        <w:trPr>
          <w:trHeight w:val="359"/>
          <w:jc w:val="center"/>
        </w:trPr>
        <w:tc>
          <w:tcPr>
            <w:tcW w:w="1548" w:type="dxa"/>
            <w:vAlign w:val="center"/>
          </w:tcPr>
          <w:p w14:paraId="4CEBD484" w14:textId="4C40FA3C" w:rsidR="001E6226" w:rsidRPr="00A6770A" w:rsidRDefault="001E6226" w:rsidP="001E6226">
            <w:pPr>
              <w:pStyle w:val="T2"/>
              <w:spacing w:after="0"/>
              <w:ind w:left="0" w:right="0"/>
              <w:jc w:val="left"/>
              <w:rPr>
                <w:b w:val="0"/>
                <w:sz w:val="18"/>
                <w:szCs w:val="18"/>
                <w:lang w:eastAsia="ko-KR"/>
              </w:rPr>
            </w:pPr>
            <w:r>
              <w:rPr>
                <w:rFonts w:hint="eastAsia"/>
                <w:b w:val="0"/>
                <w:sz w:val="18"/>
                <w:szCs w:val="18"/>
                <w:lang w:eastAsia="zh-CN"/>
              </w:rPr>
              <w:t>R</w:t>
            </w:r>
            <w:r>
              <w:rPr>
                <w:b w:val="0"/>
                <w:sz w:val="18"/>
                <w:szCs w:val="18"/>
                <w:lang w:eastAsia="zh-CN"/>
              </w:rPr>
              <w:t>ob Sun</w:t>
            </w:r>
          </w:p>
        </w:tc>
        <w:tc>
          <w:tcPr>
            <w:tcW w:w="1440" w:type="dxa"/>
            <w:vAlign w:val="center"/>
          </w:tcPr>
          <w:p w14:paraId="0E44977C"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7874271E"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1B0D9725"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736C39FC" w14:textId="77777777" w:rsidR="001E6226" w:rsidRDefault="001E6226" w:rsidP="001E6226">
            <w:pPr>
              <w:pStyle w:val="T2"/>
              <w:spacing w:after="0"/>
              <w:ind w:left="0" w:right="0"/>
              <w:jc w:val="left"/>
              <w:rPr>
                <w:b w:val="0"/>
                <w:sz w:val="18"/>
                <w:szCs w:val="18"/>
                <w:lang w:eastAsia="ko-KR"/>
              </w:rPr>
            </w:pPr>
          </w:p>
        </w:tc>
      </w:tr>
      <w:tr w:rsidR="001E6226" w14:paraId="4395DD7A" w14:textId="77777777" w:rsidTr="00B22550">
        <w:trPr>
          <w:trHeight w:val="359"/>
          <w:jc w:val="center"/>
        </w:trPr>
        <w:tc>
          <w:tcPr>
            <w:tcW w:w="1548" w:type="dxa"/>
            <w:vAlign w:val="center"/>
          </w:tcPr>
          <w:p w14:paraId="0FE56EBE" w14:textId="11F234D0" w:rsidR="001E6226" w:rsidRPr="00AA787C" w:rsidRDefault="001E6226" w:rsidP="001E6226">
            <w:pPr>
              <w:pStyle w:val="T2"/>
              <w:spacing w:after="0"/>
              <w:ind w:left="0" w:right="0"/>
              <w:jc w:val="left"/>
              <w:rPr>
                <w:b w:val="0"/>
                <w:sz w:val="18"/>
                <w:szCs w:val="18"/>
                <w:lang w:eastAsia="zh-CN"/>
              </w:rPr>
            </w:pPr>
          </w:p>
        </w:tc>
        <w:tc>
          <w:tcPr>
            <w:tcW w:w="1440" w:type="dxa"/>
            <w:vAlign w:val="center"/>
          </w:tcPr>
          <w:p w14:paraId="6FD62BB6"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0657EA45"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75C303FF"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557D50E9" w14:textId="77777777" w:rsidR="001E6226" w:rsidRDefault="001E6226" w:rsidP="001E6226">
            <w:pPr>
              <w:pStyle w:val="T2"/>
              <w:spacing w:after="0"/>
              <w:ind w:left="0" w:right="0"/>
              <w:jc w:val="left"/>
              <w:rPr>
                <w:b w:val="0"/>
                <w:sz w:val="18"/>
                <w:szCs w:val="18"/>
                <w:lang w:eastAsia="ko-KR"/>
              </w:rPr>
            </w:pPr>
          </w:p>
        </w:tc>
      </w:tr>
      <w:tr w:rsidR="001E6226" w14:paraId="683F9AE3" w14:textId="77777777" w:rsidTr="00B22550">
        <w:trPr>
          <w:trHeight w:val="359"/>
          <w:jc w:val="center"/>
        </w:trPr>
        <w:tc>
          <w:tcPr>
            <w:tcW w:w="1548" w:type="dxa"/>
            <w:vAlign w:val="center"/>
          </w:tcPr>
          <w:p w14:paraId="675E5B33" w14:textId="13E0C092" w:rsidR="001E6226" w:rsidRPr="00A6770A" w:rsidRDefault="001E6226" w:rsidP="001E6226">
            <w:pPr>
              <w:pStyle w:val="T2"/>
              <w:spacing w:after="0"/>
              <w:ind w:left="0" w:right="0"/>
              <w:jc w:val="left"/>
              <w:rPr>
                <w:b w:val="0"/>
                <w:sz w:val="18"/>
                <w:szCs w:val="18"/>
                <w:lang w:eastAsia="zh-CN"/>
              </w:rPr>
            </w:pPr>
          </w:p>
        </w:tc>
        <w:tc>
          <w:tcPr>
            <w:tcW w:w="1440" w:type="dxa"/>
            <w:vAlign w:val="center"/>
          </w:tcPr>
          <w:p w14:paraId="29DD911D"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3414DA5B"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1F09A037"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4F541893" w14:textId="77777777" w:rsidR="001E6226" w:rsidRDefault="001E6226" w:rsidP="001E6226">
            <w:pPr>
              <w:pStyle w:val="T2"/>
              <w:spacing w:after="0"/>
              <w:ind w:left="0" w:right="0"/>
              <w:jc w:val="left"/>
              <w:rPr>
                <w:b w:val="0"/>
                <w:sz w:val="18"/>
                <w:szCs w:val="18"/>
                <w:lang w:eastAsia="ko-KR"/>
              </w:rPr>
            </w:pPr>
          </w:p>
        </w:tc>
      </w:tr>
    </w:tbl>
    <w:p w14:paraId="0D50F160" w14:textId="2E041FFD" w:rsidR="00CA09B2" w:rsidRPr="00E13124" w:rsidRDefault="00922D4C">
      <w:pPr>
        <w:pStyle w:val="T1"/>
        <w:spacing w:after="120"/>
        <w:rPr>
          <w:sz w:val="16"/>
        </w:rPr>
      </w:pPr>
      <w:del w:id="1"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EE2ADCF">
                  <wp:simplePos x="0" y="0"/>
                  <wp:positionH relativeFrom="column">
                    <wp:posOffset>-63500</wp:posOffset>
                  </wp:positionH>
                  <wp:positionV relativeFrom="paragraph">
                    <wp:posOffset>200660</wp:posOffset>
                  </wp:positionV>
                  <wp:extent cx="5943600" cy="32575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257550"/>
                          </a:xfrm>
                          <a:prstGeom prst="rect">
                            <a:avLst/>
                          </a:prstGeom>
                          <a:solidFill>
                            <a:srgbClr val="FFFFFF"/>
                          </a:solidFill>
                          <a:ln>
                            <a:noFill/>
                          </a:ln>
                        </wps:spPr>
                        <wps:txbx>
                          <w:txbxContent>
                            <w:p w14:paraId="2E05FA5C" w14:textId="3366008E" w:rsidR="00B22550" w:rsidRDefault="00B22550">
                              <w:pPr>
                                <w:pStyle w:val="T1"/>
                                <w:spacing w:after="120"/>
                              </w:pPr>
                              <w:r>
                                <w:t>Abstract</w:t>
                              </w:r>
                            </w:p>
                            <w:p w14:paraId="5D5B8AD0" w14:textId="715E7468" w:rsidR="00B22550" w:rsidRDefault="00B22550" w:rsidP="00E13F8F"/>
                            <w:p w14:paraId="73763E62" w14:textId="77777777" w:rsidR="00B22550" w:rsidRPr="001E6226" w:rsidRDefault="00B22550" w:rsidP="001E6226">
                              <w:pPr>
                                <w:rPr>
                                  <w:sz w:val="16"/>
                                  <w:szCs w:val="16"/>
                                  <w:lang w:eastAsia="ko-KR"/>
                                </w:rPr>
                              </w:pPr>
                              <w:r w:rsidRPr="001E6226">
                                <w:rPr>
                                  <w:rFonts w:hint="eastAsia"/>
                                  <w:sz w:val="16"/>
                                  <w:szCs w:val="16"/>
                                  <w:lang w:eastAsia="ko-KR"/>
                                </w:rPr>
                                <w:t>This submission propos</w:t>
                              </w:r>
                              <w:r w:rsidRPr="001E6226">
                                <w:rPr>
                                  <w:sz w:val="16"/>
                                  <w:szCs w:val="16"/>
                                  <w:lang w:eastAsia="ko-KR"/>
                                </w:rPr>
                                <w:t>es</w:t>
                              </w:r>
                              <w:r w:rsidRPr="001E6226">
                                <w:rPr>
                                  <w:rFonts w:hint="eastAsia"/>
                                  <w:sz w:val="16"/>
                                  <w:szCs w:val="16"/>
                                  <w:lang w:eastAsia="ko-KR"/>
                                </w:rPr>
                                <w:t xml:space="preserve"> </w:t>
                              </w:r>
                              <w:r w:rsidRPr="001E6226">
                                <w:rPr>
                                  <w:sz w:val="16"/>
                                  <w:szCs w:val="16"/>
                                  <w:lang w:eastAsia="ko-KR"/>
                                </w:rPr>
                                <w:t>draft text for MLO Multi-Link Channel Access: Capability Signaling based on the following portions of the SFD:</w:t>
                              </w:r>
                            </w:p>
                            <w:p w14:paraId="1A4424DF" w14:textId="77777777" w:rsidR="00B22550" w:rsidRPr="001E6226" w:rsidRDefault="00B22550" w:rsidP="001E6226">
                              <w:pPr>
                                <w:rPr>
                                  <w:sz w:val="16"/>
                                  <w:szCs w:val="16"/>
                                  <w:lang w:eastAsia="ko-KR"/>
                                </w:rPr>
                              </w:pPr>
                            </w:p>
                            <w:p w14:paraId="43474ECF" w14:textId="77777777" w:rsidR="00B22550" w:rsidRPr="001E6226" w:rsidRDefault="00B22550" w:rsidP="001E6226">
                              <w:pPr>
                                <w:rPr>
                                  <w:sz w:val="16"/>
                                  <w:szCs w:val="16"/>
                                </w:rPr>
                              </w:pPr>
                              <w:r w:rsidRPr="001E6226">
                                <w:rPr>
                                  <w:sz w:val="16"/>
                                  <w:szCs w:val="16"/>
                                </w:rPr>
                                <w:t>Revisions:</w:t>
                              </w:r>
                            </w:p>
                            <w:p w14:paraId="21A74633" w14:textId="77777777" w:rsidR="00B22550" w:rsidRPr="001E6226" w:rsidRDefault="00B22550" w:rsidP="001E6226">
                              <w:pPr>
                                <w:pStyle w:val="ab"/>
                                <w:numPr>
                                  <w:ilvl w:val="0"/>
                                  <w:numId w:val="65"/>
                                </w:numPr>
                                <w:contextualSpacing w:val="0"/>
                                <w:rPr>
                                  <w:sz w:val="16"/>
                                  <w:szCs w:val="16"/>
                                </w:rPr>
                              </w:pPr>
                              <w:r w:rsidRPr="001E6226">
                                <w:rPr>
                                  <w:sz w:val="16"/>
                                  <w:szCs w:val="16"/>
                                </w:rPr>
                                <w:t>Rev 0: Initial version of the document. Updated base on doc 21/0154r0. The frame format realted to capability signalling in basic variant MLelement is added. CR for below CIDs are added.</w:t>
                              </w:r>
                            </w:p>
                            <w:p w14:paraId="293CD4B1" w14:textId="30ED1534" w:rsidR="00B22550" w:rsidRPr="001E6226" w:rsidRDefault="00B22550" w:rsidP="001E6226">
                              <w:pPr>
                                <w:pStyle w:val="ab"/>
                                <w:numPr>
                                  <w:ilvl w:val="1"/>
                                  <w:numId w:val="65"/>
                                </w:numPr>
                                <w:contextualSpacing w:val="0"/>
                                <w:rPr>
                                  <w:sz w:val="16"/>
                                  <w:szCs w:val="16"/>
                                </w:rPr>
                              </w:pPr>
                              <w:r>
                                <w:rPr>
                                  <w:sz w:val="16"/>
                                  <w:szCs w:val="16"/>
                                </w:rPr>
                                <w:t>10</w:t>
                              </w:r>
                              <w:r w:rsidRPr="001E6226">
                                <w:rPr>
                                  <w:sz w:val="16"/>
                                  <w:szCs w:val="16"/>
                                </w:rPr>
                                <w:t xml:space="preserve"> CIDs:  </w:t>
                              </w:r>
                              <w:r w:rsidRPr="001E6226">
                                <w:rPr>
                                  <w:rFonts w:ascii="Calibri" w:hAnsi="Calibri" w:cs="Calibri"/>
                                  <w:sz w:val="16"/>
                                  <w:szCs w:val="16"/>
                                  <w:lang w:eastAsia="zh-CN"/>
                                </w:rPr>
                                <w:t>1759, 2719, 2139, 1465, 2887, 1466, 1656, 3392, 1796</w:t>
                              </w:r>
                              <w:r>
                                <w:rPr>
                                  <w:rFonts w:ascii="Calibri" w:hAnsi="Calibri" w:cs="Calibri"/>
                                  <w:sz w:val="16"/>
                                  <w:szCs w:val="16"/>
                                  <w:lang w:eastAsia="zh-CN"/>
                                </w:rPr>
                                <w:t xml:space="preserve">, </w:t>
                              </w:r>
                              <w:r w:rsidRPr="003636F0">
                                <w:rPr>
                                  <w:rFonts w:ascii="Calibri" w:hAnsi="Calibri" w:cs="Calibri"/>
                                  <w:sz w:val="16"/>
                                  <w:szCs w:val="16"/>
                                  <w:lang w:eastAsia="zh-CN"/>
                                </w:rPr>
                                <w:t>1217</w:t>
                              </w:r>
                            </w:p>
                            <w:p w14:paraId="1DB84CB1" w14:textId="77777777" w:rsidR="00B22550" w:rsidRDefault="00B22550" w:rsidP="001E6226">
                              <w:pPr>
                                <w:pStyle w:val="ab"/>
                                <w:numPr>
                                  <w:ilvl w:val="0"/>
                                  <w:numId w:val="65"/>
                                </w:numPr>
                                <w:contextualSpacing w:val="0"/>
                                <w:rPr>
                                  <w:sz w:val="16"/>
                                  <w:szCs w:val="16"/>
                                </w:rPr>
                              </w:pPr>
                              <w:r w:rsidRPr="001E6226">
                                <w:rPr>
                                  <w:sz w:val="16"/>
                                  <w:szCs w:val="16"/>
                                </w:rPr>
                                <w:t xml:space="preserve">Rev 1: remove the EMLSR/EMLMR realted parts. Change single link/radio MLD and multi-link/radio MLD to single radio MLD and multi-radio MLD in the definition. </w:t>
                              </w:r>
                            </w:p>
                            <w:p w14:paraId="125333AD" w14:textId="62544A78" w:rsidR="00B22550" w:rsidRDefault="00B22550" w:rsidP="001E6226">
                              <w:pPr>
                                <w:pStyle w:val="ab"/>
                                <w:numPr>
                                  <w:ilvl w:val="0"/>
                                  <w:numId w:val="65"/>
                                </w:numPr>
                                <w:contextualSpacing w:val="0"/>
                                <w:rPr>
                                  <w:sz w:val="16"/>
                                  <w:szCs w:val="16"/>
                                </w:rPr>
                              </w:pPr>
                              <w:r>
                                <w:rPr>
                                  <w:sz w:val="16"/>
                                  <w:szCs w:val="16"/>
                                </w:rPr>
                                <w:t>Rev 2: update base on comments.</w:t>
                              </w:r>
                            </w:p>
                            <w:p w14:paraId="76D3B96F" w14:textId="28B5D25F" w:rsidR="00B22550" w:rsidRDefault="00B22550" w:rsidP="001E6226">
                              <w:pPr>
                                <w:pStyle w:val="ab"/>
                                <w:numPr>
                                  <w:ilvl w:val="0"/>
                                  <w:numId w:val="65"/>
                                </w:numPr>
                                <w:contextualSpacing w:val="0"/>
                                <w:rPr>
                                  <w:sz w:val="16"/>
                                  <w:szCs w:val="16"/>
                                </w:rPr>
                              </w:pPr>
                              <w:r>
                                <w:rPr>
                                  <w:sz w:val="16"/>
                                  <w:szCs w:val="16"/>
                                </w:rPr>
                                <w:t xml:space="preserve">Rev 3: re-orgnize the paragraph in </w:t>
                              </w:r>
                              <w:r w:rsidRPr="003636F0">
                                <w:rPr>
                                  <w:sz w:val="16"/>
                                  <w:szCs w:val="16"/>
                                </w:rPr>
                                <w:t>35.3.13.4</w:t>
                              </w:r>
                              <w:r>
                                <w:rPr>
                                  <w:sz w:val="16"/>
                                  <w:szCs w:val="16"/>
                                </w:rPr>
                                <w:t>. CID 1217 is added.</w:t>
                              </w:r>
                            </w:p>
                            <w:p w14:paraId="6EF4BB7B" w14:textId="02AE5DB2" w:rsidR="00F2561A" w:rsidRPr="00F2561A" w:rsidRDefault="00F2561A" w:rsidP="00F2561A">
                              <w:pPr>
                                <w:pStyle w:val="ab"/>
                                <w:numPr>
                                  <w:ilvl w:val="0"/>
                                  <w:numId w:val="65"/>
                                </w:numPr>
                                <w:contextualSpacing w:val="0"/>
                                <w:rPr>
                                  <w:sz w:val="16"/>
                                  <w:szCs w:val="16"/>
                                </w:rPr>
                              </w:pPr>
                              <w:r>
                                <w:rPr>
                                  <w:sz w:val="16"/>
                                  <w:szCs w:val="16"/>
                                </w:rPr>
                                <w:t>Rev 4: Changes “Number Of Radios subfield” to “Maximum Number Of Simultaneous Links subfield”, and add AP MLD behavior in Association Response frame</w:t>
                              </w:r>
                            </w:p>
                            <w:p w14:paraId="5ACDB524" w14:textId="0847463B" w:rsidR="00F2561A" w:rsidRDefault="00F2561A" w:rsidP="001E6226">
                              <w:pPr>
                                <w:pStyle w:val="ab"/>
                                <w:numPr>
                                  <w:ilvl w:val="0"/>
                                  <w:numId w:val="65"/>
                                </w:numPr>
                                <w:contextualSpacing w:val="0"/>
                                <w:rPr>
                                  <w:sz w:val="16"/>
                                  <w:szCs w:val="16"/>
                                </w:rPr>
                              </w:pPr>
                              <w:r>
                                <w:rPr>
                                  <w:sz w:val="16"/>
                                  <w:szCs w:val="16"/>
                                </w:rPr>
                                <w:t>Rev 5: Changes “MLD Information field” to “MLD Capabilites field”; Modify the behavior of AP MLD in Association Response frame; several wording changes</w:t>
                              </w:r>
                            </w:p>
                            <w:p w14:paraId="764D2311" w14:textId="77777777" w:rsidR="00F2561A" w:rsidRDefault="00F2561A" w:rsidP="001E6226">
                              <w:pPr>
                                <w:pStyle w:val="ab"/>
                                <w:numPr>
                                  <w:ilvl w:val="0"/>
                                  <w:numId w:val="65"/>
                                </w:numPr>
                                <w:contextualSpacing w:val="0"/>
                                <w:rPr>
                                  <w:sz w:val="16"/>
                                  <w:szCs w:val="16"/>
                                </w:rPr>
                              </w:pPr>
                            </w:p>
                            <w:p w14:paraId="7E4D9A8C" w14:textId="77777777" w:rsidR="00F2561A" w:rsidRPr="001E6226" w:rsidRDefault="00F2561A" w:rsidP="00F2561A">
                              <w:pPr>
                                <w:pStyle w:val="ab"/>
                                <w:contextualSpacing w:val="0"/>
                                <w:rPr>
                                  <w:sz w:val="16"/>
                                  <w:szCs w:val="16"/>
                                </w:rPr>
                              </w:pPr>
                            </w:p>
                            <w:p w14:paraId="4FA4BEC8" w14:textId="498AF8C3" w:rsidR="00B22550" w:rsidRPr="001E6226" w:rsidRDefault="00B22550" w:rsidP="001E6226">
                              <w:pPr>
                                <w:suppressAutoHyphen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5pt;margin-top:15.8pt;width:468pt;height:25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" o:allowincell="f" stroked="f">
                  <v:textbox>
                    <w:txbxContent>
                      <w:p w14:paraId="2E05FA5C" w14:textId="3366008E" w:rsidR="00B22550" w:rsidRDefault="00B22550">
                        <w:pPr>
                          <w:pStyle w:val="T1"/>
                          <w:spacing w:after="120"/>
                        </w:pPr>
                        <w:r>
                          <w:t>Abstract</w:t>
                        </w:r>
                      </w:p>
                      <w:p w14:paraId="5D5B8AD0" w14:textId="715E7468" w:rsidR="00B22550" w:rsidRDefault="00B22550" w:rsidP="00E13F8F"/>
                      <w:p w14:paraId="73763E62" w14:textId="77777777" w:rsidR="00B22550" w:rsidRPr="001E6226" w:rsidRDefault="00B22550" w:rsidP="001E6226">
                        <w:pPr>
                          <w:rPr>
                            <w:sz w:val="16"/>
                            <w:szCs w:val="16"/>
                            <w:lang w:eastAsia="ko-KR"/>
                          </w:rPr>
                        </w:pPr>
                        <w:r w:rsidRPr="001E6226">
                          <w:rPr>
                            <w:rFonts w:hint="eastAsia"/>
                            <w:sz w:val="16"/>
                            <w:szCs w:val="16"/>
                            <w:lang w:eastAsia="ko-KR"/>
                          </w:rPr>
                          <w:t>This submission propos</w:t>
                        </w:r>
                        <w:r w:rsidRPr="001E6226">
                          <w:rPr>
                            <w:sz w:val="16"/>
                            <w:szCs w:val="16"/>
                            <w:lang w:eastAsia="ko-KR"/>
                          </w:rPr>
                          <w:t>es</w:t>
                        </w:r>
                        <w:r w:rsidRPr="001E6226">
                          <w:rPr>
                            <w:rFonts w:hint="eastAsia"/>
                            <w:sz w:val="16"/>
                            <w:szCs w:val="16"/>
                            <w:lang w:eastAsia="ko-KR"/>
                          </w:rPr>
                          <w:t xml:space="preserve"> </w:t>
                        </w:r>
                        <w:r w:rsidRPr="001E6226">
                          <w:rPr>
                            <w:sz w:val="16"/>
                            <w:szCs w:val="16"/>
                            <w:lang w:eastAsia="ko-KR"/>
                          </w:rPr>
                          <w:t>draft text for MLO Multi-Link Channel Access: Capability Signaling based on the following portions of the SFD:</w:t>
                        </w:r>
                      </w:p>
                      <w:p w14:paraId="1A4424DF" w14:textId="77777777" w:rsidR="00B22550" w:rsidRPr="001E6226" w:rsidRDefault="00B22550" w:rsidP="001E6226">
                        <w:pPr>
                          <w:rPr>
                            <w:sz w:val="16"/>
                            <w:szCs w:val="16"/>
                            <w:lang w:eastAsia="ko-KR"/>
                          </w:rPr>
                        </w:pPr>
                      </w:p>
                      <w:p w14:paraId="43474ECF" w14:textId="77777777" w:rsidR="00B22550" w:rsidRPr="001E6226" w:rsidRDefault="00B22550" w:rsidP="001E6226">
                        <w:pPr>
                          <w:rPr>
                            <w:sz w:val="16"/>
                            <w:szCs w:val="16"/>
                          </w:rPr>
                        </w:pPr>
                        <w:r w:rsidRPr="001E6226">
                          <w:rPr>
                            <w:sz w:val="16"/>
                            <w:szCs w:val="16"/>
                          </w:rPr>
                          <w:t>Revisions:</w:t>
                        </w:r>
                      </w:p>
                      <w:p w14:paraId="21A74633" w14:textId="77777777" w:rsidR="00B22550" w:rsidRPr="001E6226" w:rsidRDefault="00B22550" w:rsidP="001E6226">
                        <w:pPr>
                          <w:pStyle w:val="ab"/>
                          <w:numPr>
                            <w:ilvl w:val="0"/>
                            <w:numId w:val="65"/>
                          </w:numPr>
                          <w:contextualSpacing w:val="0"/>
                          <w:rPr>
                            <w:sz w:val="16"/>
                            <w:szCs w:val="16"/>
                          </w:rPr>
                        </w:pPr>
                        <w:r w:rsidRPr="001E6226">
                          <w:rPr>
                            <w:sz w:val="16"/>
                            <w:szCs w:val="16"/>
                          </w:rPr>
                          <w:t>Rev 0: Initial version of the document. Updated base on doc 21/0154r0. The frame format realted to capability signalling in basic variant MLelement is added. CR for below CIDs are added.</w:t>
                        </w:r>
                      </w:p>
                      <w:p w14:paraId="293CD4B1" w14:textId="30ED1534" w:rsidR="00B22550" w:rsidRPr="001E6226" w:rsidRDefault="00B22550" w:rsidP="001E6226">
                        <w:pPr>
                          <w:pStyle w:val="ab"/>
                          <w:numPr>
                            <w:ilvl w:val="1"/>
                            <w:numId w:val="65"/>
                          </w:numPr>
                          <w:contextualSpacing w:val="0"/>
                          <w:rPr>
                            <w:sz w:val="16"/>
                            <w:szCs w:val="16"/>
                          </w:rPr>
                        </w:pPr>
                        <w:r>
                          <w:rPr>
                            <w:sz w:val="16"/>
                            <w:szCs w:val="16"/>
                          </w:rPr>
                          <w:t>10</w:t>
                        </w:r>
                        <w:r w:rsidRPr="001E6226">
                          <w:rPr>
                            <w:sz w:val="16"/>
                            <w:szCs w:val="16"/>
                          </w:rPr>
                          <w:t xml:space="preserve"> CIDs:  </w:t>
                        </w:r>
                        <w:r w:rsidRPr="001E6226">
                          <w:rPr>
                            <w:rFonts w:ascii="Calibri" w:hAnsi="Calibri" w:cs="Calibri"/>
                            <w:sz w:val="16"/>
                            <w:szCs w:val="16"/>
                            <w:lang w:eastAsia="zh-CN"/>
                          </w:rPr>
                          <w:t>1759, 2719, 2139, 1465, 2887, 1466, 1656, 3392, 1796</w:t>
                        </w:r>
                        <w:r>
                          <w:rPr>
                            <w:rFonts w:ascii="Calibri" w:hAnsi="Calibri" w:cs="Calibri"/>
                            <w:sz w:val="16"/>
                            <w:szCs w:val="16"/>
                            <w:lang w:eastAsia="zh-CN"/>
                          </w:rPr>
                          <w:t xml:space="preserve">, </w:t>
                        </w:r>
                        <w:r w:rsidRPr="003636F0">
                          <w:rPr>
                            <w:rFonts w:ascii="Calibri" w:hAnsi="Calibri" w:cs="Calibri"/>
                            <w:sz w:val="16"/>
                            <w:szCs w:val="16"/>
                            <w:lang w:eastAsia="zh-CN"/>
                          </w:rPr>
                          <w:t>1217</w:t>
                        </w:r>
                      </w:p>
                      <w:p w14:paraId="1DB84CB1" w14:textId="77777777" w:rsidR="00B22550" w:rsidRDefault="00B22550" w:rsidP="001E6226">
                        <w:pPr>
                          <w:pStyle w:val="ab"/>
                          <w:numPr>
                            <w:ilvl w:val="0"/>
                            <w:numId w:val="65"/>
                          </w:numPr>
                          <w:contextualSpacing w:val="0"/>
                          <w:rPr>
                            <w:sz w:val="16"/>
                            <w:szCs w:val="16"/>
                          </w:rPr>
                        </w:pPr>
                        <w:r w:rsidRPr="001E6226">
                          <w:rPr>
                            <w:sz w:val="16"/>
                            <w:szCs w:val="16"/>
                          </w:rPr>
                          <w:t xml:space="preserve">Rev 1: remove the EMLSR/EMLMR realted parts. Change single link/radio MLD and multi-link/radio MLD to single radio MLD and multi-radio MLD in the definition. </w:t>
                        </w:r>
                      </w:p>
                      <w:p w14:paraId="125333AD" w14:textId="62544A78" w:rsidR="00B22550" w:rsidRDefault="00B22550" w:rsidP="001E6226">
                        <w:pPr>
                          <w:pStyle w:val="ab"/>
                          <w:numPr>
                            <w:ilvl w:val="0"/>
                            <w:numId w:val="65"/>
                          </w:numPr>
                          <w:contextualSpacing w:val="0"/>
                          <w:rPr>
                            <w:sz w:val="16"/>
                            <w:szCs w:val="16"/>
                          </w:rPr>
                        </w:pPr>
                        <w:r>
                          <w:rPr>
                            <w:sz w:val="16"/>
                            <w:szCs w:val="16"/>
                          </w:rPr>
                          <w:t>Rev 2: update base on comments.</w:t>
                        </w:r>
                      </w:p>
                      <w:p w14:paraId="76D3B96F" w14:textId="28B5D25F" w:rsidR="00B22550" w:rsidRDefault="00B22550" w:rsidP="001E6226">
                        <w:pPr>
                          <w:pStyle w:val="ab"/>
                          <w:numPr>
                            <w:ilvl w:val="0"/>
                            <w:numId w:val="65"/>
                          </w:numPr>
                          <w:contextualSpacing w:val="0"/>
                          <w:rPr>
                            <w:sz w:val="16"/>
                            <w:szCs w:val="16"/>
                          </w:rPr>
                        </w:pPr>
                        <w:r>
                          <w:rPr>
                            <w:sz w:val="16"/>
                            <w:szCs w:val="16"/>
                          </w:rPr>
                          <w:t xml:space="preserve">Rev 3: re-orgnize the paragraph in </w:t>
                        </w:r>
                        <w:r w:rsidRPr="003636F0">
                          <w:rPr>
                            <w:sz w:val="16"/>
                            <w:szCs w:val="16"/>
                          </w:rPr>
                          <w:t>35.3.13.4</w:t>
                        </w:r>
                        <w:r>
                          <w:rPr>
                            <w:sz w:val="16"/>
                            <w:szCs w:val="16"/>
                          </w:rPr>
                          <w:t>. CID 1217 is added.</w:t>
                        </w:r>
                      </w:p>
                      <w:p w14:paraId="6EF4BB7B" w14:textId="02AE5DB2" w:rsidR="00F2561A" w:rsidRPr="00F2561A" w:rsidRDefault="00F2561A" w:rsidP="00F2561A">
                        <w:pPr>
                          <w:pStyle w:val="ab"/>
                          <w:numPr>
                            <w:ilvl w:val="0"/>
                            <w:numId w:val="65"/>
                          </w:numPr>
                          <w:contextualSpacing w:val="0"/>
                          <w:rPr>
                            <w:sz w:val="16"/>
                            <w:szCs w:val="16"/>
                          </w:rPr>
                        </w:pPr>
                        <w:r>
                          <w:rPr>
                            <w:sz w:val="16"/>
                            <w:szCs w:val="16"/>
                          </w:rPr>
                          <w:t>Rev 4: Changes “Number Of Radios subfield” to “Maximum Number Of Simultaneous Links subfield”, and add AP MLD behavior in Association Response frame</w:t>
                        </w:r>
                      </w:p>
                      <w:p w14:paraId="5ACDB524" w14:textId="0847463B" w:rsidR="00F2561A" w:rsidRDefault="00F2561A" w:rsidP="001E6226">
                        <w:pPr>
                          <w:pStyle w:val="ab"/>
                          <w:numPr>
                            <w:ilvl w:val="0"/>
                            <w:numId w:val="65"/>
                          </w:numPr>
                          <w:contextualSpacing w:val="0"/>
                          <w:rPr>
                            <w:sz w:val="16"/>
                            <w:szCs w:val="16"/>
                          </w:rPr>
                        </w:pPr>
                        <w:r>
                          <w:rPr>
                            <w:sz w:val="16"/>
                            <w:szCs w:val="16"/>
                          </w:rPr>
                          <w:t>Rev 5: Changes “MLD Information field” to “MLD Capabilites field”; Modify the behavior of AP MLD in Association Response frame; several wording changes</w:t>
                        </w:r>
                      </w:p>
                      <w:p w14:paraId="764D2311" w14:textId="77777777" w:rsidR="00F2561A" w:rsidRDefault="00F2561A" w:rsidP="001E6226">
                        <w:pPr>
                          <w:pStyle w:val="ab"/>
                          <w:numPr>
                            <w:ilvl w:val="0"/>
                            <w:numId w:val="65"/>
                          </w:numPr>
                          <w:contextualSpacing w:val="0"/>
                          <w:rPr>
                            <w:sz w:val="16"/>
                            <w:szCs w:val="16"/>
                          </w:rPr>
                        </w:pPr>
                      </w:p>
                      <w:p w14:paraId="7E4D9A8C" w14:textId="77777777" w:rsidR="00F2561A" w:rsidRPr="001E6226" w:rsidRDefault="00F2561A" w:rsidP="00F2561A">
                        <w:pPr>
                          <w:pStyle w:val="ab"/>
                          <w:contextualSpacing w:val="0"/>
                          <w:rPr>
                            <w:sz w:val="16"/>
                            <w:szCs w:val="16"/>
                          </w:rPr>
                        </w:pPr>
                      </w:p>
                      <w:p w14:paraId="4FA4BEC8" w14:textId="498AF8C3" w:rsidR="00B22550" w:rsidRPr="001E6226" w:rsidRDefault="00B22550" w:rsidP="001E6226">
                        <w:pPr>
                          <w:suppressAutoHyphens/>
                        </w:pP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6FB3F92" w:rsidR="00711AE2" w:rsidRDefault="00711AE2" w:rsidP="002B1A82">
      <w:pPr>
        <w:rPr>
          <w:ins w:id="2" w:author="Cariou, Laurent" w:date="2021-02-16T18:50:00Z"/>
          <w:sz w:val="16"/>
        </w:rPr>
      </w:pPr>
    </w:p>
    <w:p w14:paraId="7FC2A345" w14:textId="68FE8919" w:rsidR="00A86CD1" w:rsidRDefault="00A86CD1" w:rsidP="002B1A82">
      <w:pPr>
        <w:rPr>
          <w:sz w:val="16"/>
        </w:rPr>
      </w:pPr>
    </w:p>
    <w:p w14:paraId="07DE67D1" w14:textId="7A416755" w:rsidR="00A86CD1" w:rsidRDefault="00A86CD1" w:rsidP="002B1A82">
      <w:pPr>
        <w:rPr>
          <w:sz w:val="16"/>
        </w:rPr>
      </w:pPr>
    </w:p>
    <w:p w14:paraId="2F507334" w14:textId="77777777" w:rsidR="001E6226" w:rsidRDefault="001E6226" w:rsidP="002B1A82">
      <w:pPr>
        <w:rPr>
          <w:sz w:val="16"/>
        </w:rPr>
      </w:pPr>
    </w:p>
    <w:p w14:paraId="3C6054CD" w14:textId="77777777" w:rsidR="001E6226" w:rsidRDefault="001E6226" w:rsidP="002B1A82">
      <w:pPr>
        <w:rPr>
          <w:sz w:val="16"/>
        </w:rPr>
      </w:pPr>
    </w:p>
    <w:p w14:paraId="56A21E2E" w14:textId="77777777" w:rsidR="001E6226" w:rsidRDefault="001E6226" w:rsidP="002B1A82">
      <w:pPr>
        <w:rPr>
          <w:sz w:val="16"/>
        </w:rPr>
      </w:pPr>
    </w:p>
    <w:p w14:paraId="246C9F28" w14:textId="77777777" w:rsidR="001E6226" w:rsidRDefault="001E6226" w:rsidP="002B1A82">
      <w:pPr>
        <w:rPr>
          <w:sz w:val="16"/>
        </w:rPr>
      </w:pPr>
    </w:p>
    <w:p w14:paraId="76229034" w14:textId="77777777" w:rsidR="001E6226" w:rsidRDefault="001E6226" w:rsidP="002B1A82">
      <w:pPr>
        <w:rPr>
          <w:sz w:val="16"/>
        </w:rPr>
      </w:pPr>
    </w:p>
    <w:p w14:paraId="27031074" w14:textId="77777777" w:rsidR="001E6226" w:rsidRDefault="001E6226" w:rsidP="002B1A82">
      <w:pPr>
        <w:rPr>
          <w:sz w:val="16"/>
        </w:rPr>
      </w:pPr>
    </w:p>
    <w:p w14:paraId="3B9B0BD5" w14:textId="77777777" w:rsidR="001E6226" w:rsidRDefault="001E6226" w:rsidP="002B1A82">
      <w:pPr>
        <w:rPr>
          <w:sz w:val="16"/>
        </w:rPr>
      </w:pPr>
    </w:p>
    <w:p w14:paraId="4621AE1D" w14:textId="77777777" w:rsidR="001E6226" w:rsidRDefault="001E6226" w:rsidP="002B1A82">
      <w:pPr>
        <w:rPr>
          <w:sz w:val="16"/>
        </w:rPr>
      </w:pPr>
    </w:p>
    <w:p w14:paraId="1521702B" w14:textId="77777777" w:rsidR="001E6226" w:rsidRDefault="001E6226" w:rsidP="002B1A82">
      <w:pPr>
        <w:rPr>
          <w:sz w:val="16"/>
        </w:rPr>
      </w:pPr>
    </w:p>
    <w:p w14:paraId="3ED8EF19" w14:textId="77777777" w:rsidR="001E6226" w:rsidRDefault="001E6226" w:rsidP="002B1A82">
      <w:pPr>
        <w:rPr>
          <w:sz w:val="16"/>
        </w:rPr>
      </w:pPr>
    </w:p>
    <w:p w14:paraId="235964E1" w14:textId="77777777" w:rsidR="001E6226" w:rsidRDefault="001E6226" w:rsidP="002B1A82">
      <w:pPr>
        <w:rPr>
          <w:sz w:val="16"/>
        </w:rPr>
      </w:pPr>
    </w:p>
    <w:p w14:paraId="377FDA90" w14:textId="77777777" w:rsidR="001E6226" w:rsidRDefault="001E6226" w:rsidP="002B1A82">
      <w:pPr>
        <w:rPr>
          <w:sz w:val="16"/>
        </w:rPr>
      </w:pPr>
    </w:p>
    <w:p w14:paraId="3EF0A373" w14:textId="77777777" w:rsidR="001E6226" w:rsidRDefault="001E6226" w:rsidP="002B1A82">
      <w:pPr>
        <w:rPr>
          <w:sz w:val="16"/>
        </w:rPr>
      </w:pPr>
    </w:p>
    <w:p w14:paraId="30BB4427" w14:textId="77777777" w:rsidR="001E6226" w:rsidRDefault="001E6226" w:rsidP="002B1A82">
      <w:pPr>
        <w:rPr>
          <w:sz w:val="16"/>
        </w:rPr>
      </w:pPr>
    </w:p>
    <w:p w14:paraId="1B3249B0" w14:textId="77777777" w:rsidR="001E6226" w:rsidRDefault="001E6226" w:rsidP="002B1A82">
      <w:pPr>
        <w:rPr>
          <w:sz w:val="16"/>
        </w:rPr>
      </w:pPr>
    </w:p>
    <w:p w14:paraId="73419D48" w14:textId="77777777" w:rsidR="001E6226" w:rsidRDefault="001E6226" w:rsidP="002B1A82">
      <w:pPr>
        <w:rPr>
          <w:sz w:val="16"/>
        </w:rPr>
      </w:pPr>
    </w:p>
    <w:p w14:paraId="373BC3C6" w14:textId="77777777" w:rsidR="001E6226" w:rsidRDefault="001E6226" w:rsidP="002B1A82">
      <w:pPr>
        <w:rPr>
          <w:sz w:val="16"/>
        </w:rPr>
      </w:pPr>
    </w:p>
    <w:p w14:paraId="0AD25D12" w14:textId="77777777" w:rsidR="001E6226" w:rsidRDefault="001E6226" w:rsidP="002B1A82">
      <w:pPr>
        <w:rPr>
          <w:sz w:val="16"/>
        </w:rPr>
      </w:pPr>
    </w:p>
    <w:p w14:paraId="3A2620BD" w14:textId="77777777" w:rsidR="00A86CD1" w:rsidRDefault="00A86CD1" w:rsidP="002B1A82">
      <w:pPr>
        <w:rPr>
          <w:sz w:val="16"/>
        </w:rPr>
      </w:pPr>
    </w:p>
    <w:p w14:paraId="046B2709" w14:textId="1DC53653"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ab"/>
        <w:numPr>
          <w:ilvl w:val="0"/>
          <w:numId w:val="2"/>
        </w:numPr>
        <w:rPr>
          <w:b/>
          <w:sz w:val="20"/>
        </w:rPr>
      </w:pPr>
      <w:r w:rsidRPr="00E13124">
        <w:rPr>
          <w:b/>
          <w:sz w:val="20"/>
        </w:rPr>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A motion to approve this submission means that the editing instructions and any changed or added material are actioned in the TG</w:t>
      </w:r>
      <w:r w:rsidR="002955E8">
        <w:rPr>
          <w:sz w:val="16"/>
          <w:lang w:eastAsia="ko-KR"/>
        </w:rPr>
        <w:t>be</w:t>
      </w:r>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Default="00AA56F8" w:rsidP="00AA56F8">
      <w:pPr>
        <w:rPr>
          <w:b/>
          <w:bCs/>
          <w:i/>
          <w:iCs/>
          <w:sz w:val="16"/>
          <w:lang w:eastAsia="ko-KR"/>
        </w:rPr>
      </w:pPr>
      <w:r w:rsidRPr="00E13124">
        <w:rPr>
          <w:b/>
          <w:bCs/>
          <w:i/>
          <w:iCs/>
          <w:sz w:val="16"/>
          <w:lang w:eastAsia="ko-KR"/>
        </w:rPr>
        <w:t>Editing instructions formatted like this are intended to be copied into the TG</w:t>
      </w:r>
      <w:r w:rsidR="002955E8">
        <w:rPr>
          <w:b/>
          <w:bCs/>
          <w:i/>
          <w:iCs/>
          <w:sz w:val="16"/>
          <w:lang w:eastAsia="ko-KR"/>
        </w:rPr>
        <w:t>be</w:t>
      </w:r>
      <w:r w:rsidRPr="00E13124">
        <w:rPr>
          <w:b/>
          <w:bCs/>
          <w:i/>
          <w:iCs/>
          <w:sz w:val="16"/>
          <w:lang w:eastAsia="ko-KR"/>
        </w:rPr>
        <w:t xml:space="preserve"> Draft (i.e. they are instructions to the 802.11 editor on how to merge the text with the baseline documents).</w:t>
      </w:r>
    </w:p>
    <w:p w14:paraId="7EC9D3FB" w14:textId="77777777" w:rsidR="001E6226" w:rsidRPr="00E13124" w:rsidRDefault="001E6226" w:rsidP="00AA56F8">
      <w:pPr>
        <w:rPr>
          <w:b/>
          <w:bCs/>
          <w:i/>
          <w:iCs/>
          <w:sz w:val="16"/>
          <w:lang w:eastAsia="ko-KR"/>
        </w:rPr>
      </w:pPr>
    </w:p>
    <w:p w14:paraId="1CA1657F" w14:textId="77777777" w:rsidR="00AA56F8" w:rsidRDefault="00AA56F8" w:rsidP="00AA56F8">
      <w:pPr>
        <w:rPr>
          <w:rFonts w:eastAsia="Malgun Gothic"/>
          <w:sz w:val="16"/>
          <w:lang w:eastAsia="ko-KR"/>
        </w:rPr>
      </w:pPr>
    </w:p>
    <w:p w14:paraId="16B746A3" w14:textId="77777777" w:rsidR="001E6226" w:rsidRPr="00545418" w:rsidRDefault="001E6226" w:rsidP="001E6226">
      <w:r w:rsidRPr="00545418">
        <w:t>The common info part of the basic ML element transmitted by a non-AP MLD in a (Re)Association Request frame shall include a field that indicates the maximum number of affiliated STAs in the non-AP MLD that support simultaneous exchange of Data frames (n).</w:t>
      </w:r>
    </w:p>
    <w:p w14:paraId="101D9A88" w14:textId="77777777" w:rsidR="001E6226" w:rsidRPr="00545418" w:rsidRDefault="001E6226" w:rsidP="001E6226">
      <w:pPr>
        <w:numPr>
          <w:ilvl w:val="0"/>
          <w:numId w:val="66"/>
        </w:numPr>
      </w:pPr>
      <w:r w:rsidRPr="00545418">
        <w:t>A field value that corresponds to n = 1 indicates that the non-AP MLD is a single radio MLD.</w:t>
      </w:r>
    </w:p>
    <w:p w14:paraId="5ABE198A" w14:textId="77777777" w:rsidR="001E6226" w:rsidRPr="00545418" w:rsidRDefault="001E6226" w:rsidP="001E6226">
      <w:pPr>
        <w:numPr>
          <w:ilvl w:val="0"/>
          <w:numId w:val="66"/>
        </w:numPr>
      </w:pPr>
      <w:r w:rsidRPr="00545418">
        <w:t xml:space="preserve">A field value that corresponds to n = 2 or more indicates that the non-AP MLD is a multi-radio MLD.  </w:t>
      </w:r>
    </w:p>
    <w:p w14:paraId="49E69D92" w14:textId="77777777" w:rsidR="001E6226" w:rsidRPr="00545418" w:rsidRDefault="001E6226" w:rsidP="001E6226">
      <w:r w:rsidRPr="00545418">
        <w:t>[Motion 146, #SP340, [30] and [257]]</w:t>
      </w:r>
    </w:p>
    <w:p w14:paraId="162EA687" w14:textId="77777777" w:rsidR="001E6226" w:rsidRDefault="001E6226" w:rsidP="00AA56F8">
      <w:pPr>
        <w:rPr>
          <w:rFonts w:eastAsia="Malgun Gothic"/>
          <w:sz w:val="16"/>
          <w:lang w:eastAsia="ko-KR"/>
        </w:rPr>
      </w:pPr>
    </w:p>
    <w:p w14:paraId="57977A25" w14:textId="77777777" w:rsidR="001E6226" w:rsidRDefault="001E6226" w:rsidP="00AA56F8">
      <w:pPr>
        <w:rPr>
          <w:rFonts w:eastAsia="Malgun Gothic"/>
          <w:sz w:val="16"/>
          <w:lang w:eastAsia="ko-KR"/>
        </w:rPr>
      </w:pPr>
    </w:p>
    <w:tbl>
      <w:tblPr>
        <w:tblStyle w:val="ae"/>
        <w:tblW w:w="10948" w:type="dxa"/>
        <w:tblInd w:w="-456" w:type="dxa"/>
        <w:tblLayout w:type="fixed"/>
        <w:tblLook w:val="04A0" w:firstRow="1" w:lastRow="0" w:firstColumn="1" w:lastColumn="0" w:noHBand="0" w:noVBand="1"/>
      </w:tblPr>
      <w:tblGrid>
        <w:gridCol w:w="721"/>
        <w:gridCol w:w="900"/>
        <w:gridCol w:w="720"/>
        <w:gridCol w:w="900"/>
        <w:gridCol w:w="2875"/>
        <w:gridCol w:w="1625"/>
        <w:gridCol w:w="3207"/>
      </w:tblGrid>
      <w:tr w:rsidR="001E6226" w:rsidRPr="00677427" w14:paraId="18989A53" w14:textId="77777777" w:rsidTr="00B22550">
        <w:trPr>
          <w:trHeight w:val="373"/>
        </w:trPr>
        <w:tc>
          <w:tcPr>
            <w:tcW w:w="721" w:type="dxa"/>
          </w:tcPr>
          <w:p w14:paraId="4CAE17DD" w14:textId="77777777" w:rsidR="001E6226" w:rsidRPr="00677427" w:rsidRDefault="001E6226" w:rsidP="00B22550">
            <w:pPr>
              <w:autoSpaceDE w:val="0"/>
              <w:autoSpaceDN w:val="0"/>
              <w:adjustRightInd w:val="0"/>
              <w:jc w:val="center"/>
              <w:rPr>
                <w:b/>
                <w:bCs/>
                <w:sz w:val="16"/>
                <w:szCs w:val="16"/>
                <w:lang w:eastAsia="ko-KR"/>
              </w:rPr>
            </w:pPr>
            <w:r w:rsidRPr="00677427">
              <w:rPr>
                <w:b/>
                <w:bCs/>
                <w:sz w:val="16"/>
                <w:szCs w:val="16"/>
                <w:lang w:eastAsia="ko-KR"/>
              </w:rPr>
              <w:t>CID</w:t>
            </w:r>
          </w:p>
        </w:tc>
        <w:tc>
          <w:tcPr>
            <w:tcW w:w="900" w:type="dxa"/>
          </w:tcPr>
          <w:p w14:paraId="4DD64D47" w14:textId="77777777" w:rsidR="001E6226" w:rsidRPr="00677427" w:rsidRDefault="001E6226" w:rsidP="00B22550">
            <w:pPr>
              <w:autoSpaceDE w:val="0"/>
              <w:autoSpaceDN w:val="0"/>
              <w:adjustRightInd w:val="0"/>
              <w:jc w:val="center"/>
              <w:rPr>
                <w:b/>
                <w:bCs/>
                <w:sz w:val="16"/>
                <w:szCs w:val="16"/>
                <w:lang w:eastAsia="ko-KR"/>
              </w:rPr>
            </w:pPr>
            <w:r w:rsidRPr="00677427">
              <w:rPr>
                <w:b/>
                <w:bCs/>
                <w:sz w:val="16"/>
                <w:szCs w:val="16"/>
                <w:lang w:eastAsia="ko-KR"/>
              </w:rPr>
              <w:t>Commenter</w:t>
            </w:r>
          </w:p>
        </w:tc>
        <w:tc>
          <w:tcPr>
            <w:tcW w:w="720" w:type="dxa"/>
          </w:tcPr>
          <w:p w14:paraId="315F8E63" w14:textId="77777777" w:rsidR="001E6226" w:rsidRPr="00677427" w:rsidRDefault="001E6226" w:rsidP="00B22550">
            <w:pPr>
              <w:autoSpaceDE w:val="0"/>
              <w:autoSpaceDN w:val="0"/>
              <w:adjustRightInd w:val="0"/>
              <w:jc w:val="center"/>
              <w:rPr>
                <w:b/>
                <w:bCs/>
                <w:sz w:val="16"/>
                <w:szCs w:val="16"/>
                <w:lang w:eastAsia="ko-KR"/>
              </w:rPr>
            </w:pPr>
            <w:r w:rsidRPr="00677427">
              <w:rPr>
                <w:b/>
                <w:bCs/>
                <w:sz w:val="16"/>
                <w:szCs w:val="16"/>
                <w:lang w:eastAsia="ko-KR"/>
              </w:rPr>
              <w:t>P.L</w:t>
            </w:r>
          </w:p>
        </w:tc>
        <w:tc>
          <w:tcPr>
            <w:tcW w:w="900" w:type="dxa"/>
          </w:tcPr>
          <w:p w14:paraId="39E62D87" w14:textId="77777777" w:rsidR="001E6226" w:rsidRPr="00677427" w:rsidRDefault="001E6226" w:rsidP="00B22550">
            <w:pPr>
              <w:autoSpaceDE w:val="0"/>
              <w:autoSpaceDN w:val="0"/>
              <w:adjustRightInd w:val="0"/>
              <w:jc w:val="center"/>
              <w:rPr>
                <w:b/>
                <w:bCs/>
                <w:sz w:val="16"/>
                <w:szCs w:val="16"/>
                <w:lang w:eastAsia="ko-KR"/>
              </w:rPr>
            </w:pPr>
            <w:r w:rsidRPr="00677427">
              <w:rPr>
                <w:b/>
                <w:bCs/>
                <w:sz w:val="16"/>
                <w:szCs w:val="16"/>
                <w:lang w:eastAsia="ko-KR"/>
              </w:rPr>
              <w:t>Clause</w:t>
            </w:r>
          </w:p>
        </w:tc>
        <w:tc>
          <w:tcPr>
            <w:tcW w:w="2875" w:type="dxa"/>
          </w:tcPr>
          <w:p w14:paraId="4E6D6B69" w14:textId="77777777" w:rsidR="001E6226" w:rsidRPr="00677427" w:rsidRDefault="001E6226" w:rsidP="00B22550">
            <w:pPr>
              <w:autoSpaceDE w:val="0"/>
              <w:autoSpaceDN w:val="0"/>
              <w:adjustRightInd w:val="0"/>
              <w:jc w:val="center"/>
              <w:rPr>
                <w:b/>
                <w:bCs/>
                <w:sz w:val="16"/>
                <w:szCs w:val="16"/>
                <w:lang w:eastAsia="ko-KR"/>
              </w:rPr>
            </w:pPr>
            <w:r w:rsidRPr="00677427">
              <w:rPr>
                <w:b/>
                <w:bCs/>
                <w:sz w:val="16"/>
                <w:szCs w:val="16"/>
                <w:lang w:eastAsia="ko-KR"/>
              </w:rPr>
              <w:t>Comment</w:t>
            </w:r>
          </w:p>
        </w:tc>
        <w:tc>
          <w:tcPr>
            <w:tcW w:w="1625" w:type="dxa"/>
          </w:tcPr>
          <w:p w14:paraId="56BE6D0A" w14:textId="77777777" w:rsidR="001E6226" w:rsidRPr="00677427" w:rsidRDefault="001E6226" w:rsidP="00B22550">
            <w:pPr>
              <w:autoSpaceDE w:val="0"/>
              <w:autoSpaceDN w:val="0"/>
              <w:adjustRightInd w:val="0"/>
              <w:jc w:val="center"/>
              <w:rPr>
                <w:b/>
                <w:bCs/>
                <w:sz w:val="16"/>
                <w:szCs w:val="16"/>
                <w:lang w:eastAsia="ko-KR"/>
              </w:rPr>
            </w:pPr>
            <w:r w:rsidRPr="00677427">
              <w:rPr>
                <w:b/>
                <w:bCs/>
                <w:sz w:val="16"/>
                <w:szCs w:val="16"/>
                <w:lang w:eastAsia="ko-KR"/>
              </w:rPr>
              <w:t>Proposed Change</w:t>
            </w:r>
          </w:p>
        </w:tc>
        <w:tc>
          <w:tcPr>
            <w:tcW w:w="3207" w:type="dxa"/>
          </w:tcPr>
          <w:p w14:paraId="626A06ED" w14:textId="77777777" w:rsidR="001E6226" w:rsidRPr="00677427" w:rsidRDefault="001E6226" w:rsidP="00B22550">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1E6226" w:rsidRPr="008F0D26" w14:paraId="6E938B74" w14:textId="77777777" w:rsidTr="00B22550">
        <w:trPr>
          <w:trHeight w:val="980"/>
        </w:trPr>
        <w:tc>
          <w:tcPr>
            <w:tcW w:w="721" w:type="dxa"/>
          </w:tcPr>
          <w:p w14:paraId="31652F08"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1759</w:t>
            </w:r>
          </w:p>
        </w:tc>
        <w:tc>
          <w:tcPr>
            <w:tcW w:w="900" w:type="dxa"/>
          </w:tcPr>
          <w:p w14:paraId="11CA0752"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Hanseul Hong</w:t>
            </w:r>
          </w:p>
        </w:tc>
        <w:tc>
          <w:tcPr>
            <w:tcW w:w="720" w:type="dxa"/>
          </w:tcPr>
          <w:p w14:paraId="0E879E39"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142.30</w:t>
            </w:r>
          </w:p>
        </w:tc>
        <w:tc>
          <w:tcPr>
            <w:tcW w:w="900" w:type="dxa"/>
          </w:tcPr>
          <w:p w14:paraId="03CDA47D"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35.3.13.4</w:t>
            </w:r>
          </w:p>
        </w:tc>
        <w:tc>
          <w:tcPr>
            <w:tcW w:w="2875" w:type="dxa"/>
          </w:tcPr>
          <w:p w14:paraId="032BF03C"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The terminology 'multi-radio MLD' exists only here. Define the term or remove 'multi-radio' part.</w:t>
            </w:r>
          </w:p>
        </w:tc>
        <w:tc>
          <w:tcPr>
            <w:tcW w:w="1625" w:type="dxa"/>
          </w:tcPr>
          <w:p w14:paraId="47ABD057"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As in the comment</w:t>
            </w:r>
          </w:p>
        </w:tc>
        <w:tc>
          <w:tcPr>
            <w:tcW w:w="3207" w:type="dxa"/>
          </w:tcPr>
          <w:p w14:paraId="25646955"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hint="eastAsia"/>
                <w:sz w:val="20"/>
                <w:szCs w:val="20"/>
                <w:lang w:eastAsia="zh-CN"/>
              </w:rPr>
              <w:t>R</w:t>
            </w:r>
            <w:r w:rsidRPr="004B0384">
              <w:rPr>
                <w:rFonts w:ascii="Calibri" w:eastAsia="宋体" w:hAnsi="Calibri" w:cs="Calibri"/>
                <w:sz w:val="20"/>
                <w:szCs w:val="20"/>
                <w:lang w:eastAsia="zh-CN"/>
              </w:rPr>
              <w:t>evised –</w:t>
            </w:r>
          </w:p>
          <w:p w14:paraId="05EE6E89" w14:textId="77777777" w:rsidR="004B0384" w:rsidRDefault="004B0384" w:rsidP="00B22550">
            <w:pPr>
              <w:autoSpaceDE w:val="0"/>
              <w:autoSpaceDN w:val="0"/>
              <w:adjustRightInd w:val="0"/>
              <w:rPr>
                <w:rFonts w:ascii="Calibri" w:hAnsi="Calibri" w:cs="Calibri"/>
                <w:sz w:val="20"/>
                <w:szCs w:val="20"/>
              </w:rPr>
            </w:pPr>
          </w:p>
          <w:p w14:paraId="134CFC71" w14:textId="77777777" w:rsidR="001E6226" w:rsidRPr="004B0384" w:rsidRDefault="001E6226" w:rsidP="00B22550">
            <w:pPr>
              <w:autoSpaceDE w:val="0"/>
              <w:autoSpaceDN w:val="0"/>
              <w:adjustRightInd w:val="0"/>
              <w:rPr>
                <w:rFonts w:ascii="Calibri" w:hAnsi="Calibri" w:cs="Calibri"/>
                <w:sz w:val="20"/>
                <w:szCs w:val="20"/>
              </w:rPr>
            </w:pPr>
            <w:r w:rsidRPr="004B0384">
              <w:rPr>
                <w:rFonts w:ascii="Calibri" w:hAnsi="Calibri" w:cs="Calibri"/>
                <w:sz w:val="20"/>
                <w:szCs w:val="20"/>
              </w:rPr>
              <w:t>Add the definition of multi-radio MLD in subclause 3.2.</w:t>
            </w:r>
          </w:p>
          <w:p w14:paraId="0B7D3DE4" w14:textId="77777777" w:rsidR="001E6226" w:rsidRPr="004B0384" w:rsidRDefault="001E6226" w:rsidP="00B22550">
            <w:pPr>
              <w:autoSpaceDE w:val="0"/>
              <w:autoSpaceDN w:val="0"/>
              <w:adjustRightInd w:val="0"/>
              <w:rPr>
                <w:rFonts w:ascii="Calibri" w:eastAsia="宋体" w:hAnsi="Calibri" w:cs="Calibri"/>
                <w:sz w:val="20"/>
                <w:szCs w:val="20"/>
                <w:lang w:eastAsia="zh-CN"/>
              </w:rPr>
            </w:pPr>
          </w:p>
          <w:p w14:paraId="5EBC0834" w14:textId="0CA45481"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hAnsi="Calibri" w:cs="Arial"/>
                <w:sz w:val="20"/>
                <w:szCs w:val="20"/>
              </w:rPr>
              <w:t xml:space="preserve">TGbe editor to make the changes shown in </w:t>
            </w:r>
            <w:r w:rsidR="00F2561A">
              <w:rPr>
                <w:rFonts w:ascii="Calibri" w:hAnsi="Calibri" w:cs="Arial"/>
                <w:sz w:val="20"/>
                <w:szCs w:val="20"/>
              </w:rPr>
              <w:t>11-21/0373r5</w:t>
            </w:r>
          </w:p>
        </w:tc>
      </w:tr>
      <w:tr w:rsidR="001E6226" w:rsidRPr="008F0D26" w14:paraId="6C9C9E1F" w14:textId="77777777" w:rsidTr="00B22550">
        <w:trPr>
          <w:trHeight w:val="980"/>
        </w:trPr>
        <w:tc>
          <w:tcPr>
            <w:tcW w:w="721" w:type="dxa"/>
          </w:tcPr>
          <w:p w14:paraId="2D59D5CE"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2719</w:t>
            </w:r>
          </w:p>
        </w:tc>
        <w:tc>
          <w:tcPr>
            <w:tcW w:w="900" w:type="dxa"/>
          </w:tcPr>
          <w:p w14:paraId="6A6C12A1"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Ryuichi Hirata</w:t>
            </w:r>
          </w:p>
        </w:tc>
        <w:tc>
          <w:tcPr>
            <w:tcW w:w="720" w:type="dxa"/>
          </w:tcPr>
          <w:p w14:paraId="4F139FAD"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142.30</w:t>
            </w:r>
          </w:p>
        </w:tc>
        <w:tc>
          <w:tcPr>
            <w:tcW w:w="900" w:type="dxa"/>
          </w:tcPr>
          <w:p w14:paraId="3EE18CFC"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35.3.13.4</w:t>
            </w:r>
          </w:p>
        </w:tc>
        <w:tc>
          <w:tcPr>
            <w:tcW w:w="2875" w:type="dxa"/>
          </w:tcPr>
          <w:p w14:paraId="6DEA70EB"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"multi-radio MLD" is not defined</w:t>
            </w:r>
          </w:p>
        </w:tc>
        <w:tc>
          <w:tcPr>
            <w:tcW w:w="1625" w:type="dxa"/>
          </w:tcPr>
          <w:p w14:paraId="55FACB40"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Define multi-radio MLD.</w:t>
            </w:r>
          </w:p>
        </w:tc>
        <w:tc>
          <w:tcPr>
            <w:tcW w:w="3207" w:type="dxa"/>
          </w:tcPr>
          <w:p w14:paraId="1154350A"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hint="eastAsia"/>
                <w:sz w:val="20"/>
                <w:szCs w:val="20"/>
                <w:lang w:eastAsia="zh-CN"/>
              </w:rPr>
              <w:t>R</w:t>
            </w:r>
            <w:r w:rsidRPr="004B0384">
              <w:rPr>
                <w:rFonts w:ascii="Calibri" w:eastAsia="宋体" w:hAnsi="Calibri" w:cs="Calibri"/>
                <w:sz w:val="20"/>
                <w:szCs w:val="20"/>
                <w:lang w:eastAsia="zh-CN"/>
              </w:rPr>
              <w:t>evised –</w:t>
            </w:r>
          </w:p>
          <w:p w14:paraId="4CB63A7B" w14:textId="77777777" w:rsidR="004B0384" w:rsidRDefault="004B0384" w:rsidP="00B22550">
            <w:pPr>
              <w:autoSpaceDE w:val="0"/>
              <w:autoSpaceDN w:val="0"/>
              <w:adjustRightInd w:val="0"/>
              <w:rPr>
                <w:rFonts w:ascii="Calibri" w:hAnsi="Calibri" w:cs="Calibri"/>
                <w:sz w:val="20"/>
                <w:szCs w:val="20"/>
              </w:rPr>
            </w:pPr>
          </w:p>
          <w:p w14:paraId="5ABF96B7" w14:textId="77777777" w:rsidR="001E6226" w:rsidRPr="004B0384" w:rsidRDefault="001E6226" w:rsidP="00B22550">
            <w:pPr>
              <w:autoSpaceDE w:val="0"/>
              <w:autoSpaceDN w:val="0"/>
              <w:adjustRightInd w:val="0"/>
              <w:rPr>
                <w:rFonts w:ascii="Calibri" w:hAnsi="Calibri" w:cs="Calibri"/>
                <w:sz w:val="20"/>
                <w:szCs w:val="20"/>
              </w:rPr>
            </w:pPr>
            <w:r w:rsidRPr="004B0384">
              <w:rPr>
                <w:rFonts w:ascii="Calibri" w:hAnsi="Calibri" w:cs="Calibri"/>
                <w:sz w:val="20"/>
                <w:szCs w:val="20"/>
              </w:rPr>
              <w:t>Add the definition of multi-radio MLD in subclause 3.2.</w:t>
            </w:r>
          </w:p>
          <w:p w14:paraId="0305D170" w14:textId="77777777" w:rsidR="001E6226" w:rsidRPr="004B0384" w:rsidRDefault="001E6226" w:rsidP="00B22550">
            <w:pPr>
              <w:autoSpaceDE w:val="0"/>
              <w:autoSpaceDN w:val="0"/>
              <w:adjustRightInd w:val="0"/>
              <w:rPr>
                <w:rFonts w:ascii="Calibri" w:eastAsia="宋体" w:hAnsi="Calibri" w:cs="Calibri"/>
                <w:sz w:val="20"/>
                <w:szCs w:val="20"/>
                <w:lang w:eastAsia="zh-CN"/>
              </w:rPr>
            </w:pPr>
          </w:p>
          <w:p w14:paraId="114058D5" w14:textId="33A27E3D"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hAnsi="Calibri" w:cs="Arial"/>
                <w:sz w:val="20"/>
                <w:szCs w:val="20"/>
              </w:rPr>
              <w:t xml:space="preserve">TGbe editor to make the changes shown in </w:t>
            </w:r>
            <w:r w:rsidR="00F2561A">
              <w:rPr>
                <w:rFonts w:ascii="Calibri" w:hAnsi="Calibri" w:cs="Arial"/>
                <w:sz w:val="20"/>
                <w:szCs w:val="20"/>
              </w:rPr>
              <w:t>11-21/0373r5</w:t>
            </w:r>
          </w:p>
        </w:tc>
      </w:tr>
      <w:tr w:rsidR="001E6226" w:rsidRPr="008F0D26" w14:paraId="4B39896C" w14:textId="77777777" w:rsidTr="00B22550">
        <w:trPr>
          <w:trHeight w:val="980"/>
        </w:trPr>
        <w:tc>
          <w:tcPr>
            <w:tcW w:w="721" w:type="dxa"/>
          </w:tcPr>
          <w:p w14:paraId="4F6B0BB0"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2139</w:t>
            </w:r>
          </w:p>
        </w:tc>
        <w:tc>
          <w:tcPr>
            <w:tcW w:w="900" w:type="dxa"/>
          </w:tcPr>
          <w:p w14:paraId="58AC45AA"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Laurent Cariou</w:t>
            </w:r>
          </w:p>
        </w:tc>
        <w:tc>
          <w:tcPr>
            <w:tcW w:w="720" w:type="dxa"/>
          </w:tcPr>
          <w:p w14:paraId="63F965B8"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0.00</w:t>
            </w:r>
          </w:p>
        </w:tc>
        <w:tc>
          <w:tcPr>
            <w:tcW w:w="900" w:type="dxa"/>
          </w:tcPr>
          <w:p w14:paraId="71C03150"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35.3.13.4</w:t>
            </w:r>
          </w:p>
        </w:tc>
        <w:tc>
          <w:tcPr>
            <w:tcW w:w="2875" w:type="dxa"/>
          </w:tcPr>
          <w:p w14:paraId="7530B25C"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clarify the field to determine all the types of MLDs</w:t>
            </w:r>
          </w:p>
        </w:tc>
        <w:tc>
          <w:tcPr>
            <w:tcW w:w="1625" w:type="dxa"/>
          </w:tcPr>
          <w:p w14:paraId="68376DA1"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as in comment</w:t>
            </w:r>
          </w:p>
        </w:tc>
        <w:tc>
          <w:tcPr>
            <w:tcW w:w="3207" w:type="dxa"/>
          </w:tcPr>
          <w:p w14:paraId="31759D38"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hint="eastAsia"/>
                <w:sz w:val="20"/>
                <w:szCs w:val="20"/>
                <w:lang w:eastAsia="zh-CN"/>
              </w:rPr>
              <w:t>R</w:t>
            </w:r>
            <w:r w:rsidRPr="004B0384">
              <w:rPr>
                <w:rFonts w:ascii="Calibri" w:eastAsia="宋体" w:hAnsi="Calibri" w:cs="Calibri"/>
                <w:sz w:val="20"/>
                <w:szCs w:val="20"/>
                <w:lang w:eastAsia="zh-CN"/>
              </w:rPr>
              <w:t>evised –</w:t>
            </w:r>
          </w:p>
          <w:p w14:paraId="081D3E1F" w14:textId="77777777" w:rsidR="001E6226" w:rsidRPr="004B0384" w:rsidRDefault="001E6226" w:rsidP="00B22550">
            <w:pPr>
              <w:autoSpaceDE w:val="0"/>
              <w:autoSpaceDN w:val="0"/>
              <w:adjustRightInd w:val="0"/>
              <w:rPr>
                <w:rFonts w:ascii="Calibri" w:hAnsi="Calibri" w:cs="Calibri"/>
                <w:sz w:val="20"/>
                <w:szCs w:val="20"/>
              </w:rPr>
            </w:pPr>
          </w:p>
          <w:p w14:paraId="64E4D764" w14:textId="67BBEA93"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hint="eastAsia"/>
                <w:sz w:val="20"/>
                <w:szCs w:val="20"/>
                <w:lang w:eastAsia="zh-CN"/>
              </w:rPr>
              <w:t>C</w:t>
            </w:r>
            <w:r w:rsidRPr="004B0384">
              <w:rPr>
                <w:rFonts w:ascii="Calibri" w:eastAsia="宋体" w:hAnsi="Calibri" w:cs="Calibri"/>
                <w:sz w:val="20"/>
                <w:szCs w:val="20"/>
                <w:lang w:eastAsia="zh-CN"/>
              </w:rPr>
              <w:t>larify the signalling is carried in</w:t>
            </w:r>
            <w:r w:rsidR="004B0384">
              <w:rPr>
                <w:rFonts w:ascii="Calibri" w:eastAsia="宋体" w:hAnsi="Calibri" w:cs="Calibri"/>
                <w:sz w:val="20"/>
                <w:szCs w:val="20"/>
                <w:lang w:eastAsia="zh-CN"/>
              </w:rPr>
              <w:t xml:space="preserve"> </w:t>
            </w:r>
            <w:r w:rsidR="00AB54C4">
              <w:rPr>
                <w:rFonts w:ascii="Calibri" w:eastAsia="宋体" w:hAnsi="Calibri" w:cs="Calibri"/>
                <w:sz w:val="20"/>
                <w:szCs w:val="20"/>
                <w:lang w:eastAsia="zh-CN"/>
              </w:rPr>
              <w:t>Maximum Number Of Simultaneous Links</w:t>
            </w:r>
            <w:r w:rsidR="004B0384">
              <w:rPr>
                <w:rFonts w:ascii="Calibri" w:eastAsia="宋体" w:hAnsi="Calibri" w:cs="Calibri"/>
                <w:sz w:val="20"/>
                <w:szCs w:val="20"/>
                <w:lang w:eastAsia="zh-CN"/>
              </w:rPr>
              <w:t xml:space="preserve"> subfield of</w:t>
            </w:r>
            <w:r w:rsidRPr="004B0384">
              <w:rPr>
                <w:rFonts w:ascii="Calibri" w:eastAsia="宋体" w:hAnsi="Calibri" w:cs="Calibri"/>
                <w:sz w:val="20"/>
                <w:szCs w:val="20"/>
                <w:lang w:eastAsia="zh-CN"/>
              </w:rPr>
              <w:t xml:space="preserve"> Basic variant ML element.</w:t>
            </w:r>
          </w:p>
          <w:p w14:paraId="3A281702" w14:textId="77777777" w:rsidR="001E6226" w:rsidRPr="004B0384" w:rsidRDefault="001E6226" w:rsidP="00B22550">
            <w:pPr>
              <w:autoSpaceDE w:val="0"/>
              <w:autoSpaceDN w:val="0"/>
              <w:adjustRightInd w:val="0"/>
              <w:rPr>
                <w:rFonts w:ascii="Calibri" w:eastAsia="宋体" w:hAnsi="Calibri" w:cs="Calibri"/>
                <w:sz w:val="20"/>
                <w:szCs w:val="20"/>
                <w:lang w:eastAsia="zh-CN"/>
              </w:rPr>
            </w:pPr>
          </w:p>
          <w:p w14:paraId="2F076EFC" w14:textId="34EC78A1"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hAnsi="Calibri" w:cs="Arial"/>
                <w:sz w:val="20"/>
                <w:szCs w:val="20"/>
              </w:rPr>
              <w:t xml:space="preserve">TGbe editor to make the changes shown in </w:t>
            </w:r>
            <w:r w:rsidR="00F2561A">
              <w:rPr>
                <w:rFonts w:ascii="Calibri" w:hAnsi="Calibri" w:cs="Arial"/>
                <w:sz w:val="20"/>
                <w:szCs w:val="20"/>
              </w:rPr>
              <w:t>11-21/0373r5</w:t>
            </w:r>
          </w:p>
        </w:tc>
      </w:tr>
      <w:tr w:rsidR="001E6226" w:rsidRPr="008F0D26" w14:paraId="51D69D1D" w14:textId="77777777" w:rsidTr="00B22550">
        <w:trPr>
          <w:trHeight w:val="980"/>
        </w:trPr>
        <w:tc>
          <w:tcPr>
            <w:tcW w:w="721" w:type="dxa"/>
          </w:tcPr>
          <w:p w14:paraId="7959BFD5"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1465</w:t>
            </w:r>
          </w:p>
        </w:tc>
        <w:tc>
          <w:tcPr>
            <w:tcW w:w="900" w:type="dxa"/>
          </w:tcPr>
          <w:p w14:paraId="03215926"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Dana Ciochina</w:t>
            </w:r>
          </w:p>
        </w:tc>
        <w:tc>
          <w:tcPr>
            <w:tcW w:w="720" w:type="dxa"/>
          </w:tcPr>
          <w:p w14:paraId="3165C991"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142.30</w:t>
            </w:r>
          </w:p>
        </w:tc>
        <w:tc>
          <w:tcPr>
            <w:tcW w:w="900" w:type="dxa"/>
          </w:tcPr>
          <w:p w14:paraId="28F29373"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35.3.13.4</w:t>
            </w:r>
          </w:p>
        </w:tc>
        <w:tc>
          <w:tcPr>
            <w:tcW w:w="2875" w:type="dxa"/>
          </w:tcPr>
          <w:p w14:paraId="7D0F701A"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"The capability field/element indicates the MLD is a multi-radio or other types of MLD." Other type of MLD is very vague. It should be replaced with a clear statement</w:t>
            </w:r>
          </w:p>
        </w:tc>
        <w:tc>
          <w:tcPr>
            <w:tcW w:w="1625" w:type="dxa"/>
          </w:tcPr>
          <w:p w14:paraId="544C80AB"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replace the expression with a clear statement.</w:t>
            </w:r>
          </w:p>
        </w:tc>
        <w:tc>
          <w:tcPr>
            <w:tcW w:w="3207" w:type="dxa"/>
          </w:tcPr>
          <w:p w14:paraId="15F0F744"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hint="eastAsia"/>
                <w:sz w:val="20"/>
                <w:szCs w:val="20"/>
                <w:lang w:eastAsia="zh-CN"/>
              </w:rPr>
              <w:t>R</w:t>
            </w:r>
            <w:r w:rsidRPr="004B0384">
              <w:rPr>
                <w:rFonts w:ascii="Calibri" w:eastAsia="宋体" w:hAnsi="Calibri" w:cs="Calibri"/>
                <w:sz w:val="20"/>
                <w:szCs w:val="20"/>
                <w:lang w:eastAsia="zh-CN"/>
              </w:rPr>
              <w:t>evised –</w:t>
            </w:r>
          </w:p>
          <w:p w14:paraId="584AA8B2" w14:textId="0144EFF5" w:rsidR="001E6226" w:rsidRPr="004B0384" w:rsidRDefault="001E6226" w:rsidP="00B22550">
            <w:pPr>
              <w:autoSpaceDE w:val="0"/>
              <w:autoSpaceDN w:val="0"/>
              <w:adjustRightInd w:val="0"/>
              <w:rPr>
                <w:rFonts w:ascii="Calibri" w:hAnsi="Calibri" w:cs="Calibri"/>
                <w:sz w:val="20"/>
                <w:szCs w:val="20"/>
              </w:rPr>
            </w:pPr>
          </w:p>
          <w:p w14:paraId="433688F5" w14:textId="629FC022" w:rsidR="001E6226" w:rsidRPr="004B0384" w:rsidRDefault="00121E4B" w:rsidP="00B22550">
            <w:pPr>
              <w:autoSpaceDE w:val="0"/>
              <w:autoSpaceDN w:val="0"/>
              <w:adjustRightInd w:val="0"/>
              <w:rPr>
                <w:rFonts w:ascii="Calibri" w:hAnsi="Calibri" w:cs="Calibri"/>
                <w:sz w:val="20"/>
                <w:szCs w:val="20"/>
              </w:rPr>
            </w:pPr>
            <w:r>
              <w:rPr>
                <w:rFonts w:ascii="Calibri" w:hAnsi="Calibri" w:cs="Calibri"/>
                <w:sz w:val="20"/>
                <w:szCs w:val="20"/>
              </w:rPr>
              <w:t>Clarify that it is</w:t>
            </w:r>
            <w:r w:rsidR="001E6226" w:rsidRPr="004B0384">
              <w:rPr>
                <w:rFonts w:ascii="Calibri" w:hAnsi="Calibri" w:cs="Calibri"/>
                <w:sz w:val="20"/>
                <w:szCs w:val="20"/>
              </w:rPr>
              <w:t xml:space="preserve"> single radio MLD.</w:t>
            </w:r>
          </w:p>
          <w:p w14:paraId="1E31061C" w14:textId="77777777" w:rsidR="001E6226" w:rsidRPr="004B0384" w:rsidRDefault="001E6226" w:rsidP="00B22550">
            <w:pPr>
              <w:autoSpaceDE w:val="0"/>
              <w:autoSpaceDN w:val="0"/>
              <w:adjustRightInd w:val="0"/>
              <w:rPr>
                <w:rFonts w:ascii="Calibri" w:eastAsia="宋体" w:hAnsi="Calibri" w:cs="Calibri"/>
                <w:sz w:val="20"/>
                <w:szCs w:val="20"/>
                <w:lang w:eastAsia="zh-CN"/>
              </w:rPr>
            </w:pPr>
          </w:p>
          <w:p w14:paraId="59C41140" w14:textId="1AF29FB6"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hAnsi="Calibri" w:cs="Arial"/>
                <w:sz w:val="20"/>
                <w:szCs w:val="20"/>
              </w:rPr>
              <w:t xml:space="preserve">TGbe editor to make the changes shown in </w:t>
            </w:r>
            <w:r w:rsidR="00F2561A">
              <w:rPr>
                <w:rFonts w:ascii="Calibri" w:hAnsi="Calibri" w:cs="Arial"/>
                <w:sz w:val="20"/>
                <w:szCs w:val="20"/>
              </w:rPr>
              <w:t>11-21/0373r5</w:t>
            </w:r>
          </w:p>
        </w:tc>
      </w:tr>
      <w:tr w:rsidR="001E6226" w:rsidRPr="008F0D26" w14:paraId="2F57B148" w14:textId="77777777" w:rsidTr="00B22550">
        <w:trPr>
          <w:trHeight w:val="980"/>
        </w:trPr>
        <w:tc>
          <w:tcPr>
            <w:tcW w:w="721" w:type="dxa"/>
          </w:tcPr>
          <w:p w14:paraId="31564BB6"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lastRenderedPageBreak/>
              <w:t>2887</w:t>
            </w:r>
          </w:p>
        </w:tc>
        <w:tc>
          <w:tcPr>
            <w:tcW w:w="900" w:type="dxa"/>
          </w:tcPr>
          <w:p w14:paraId="56A3475A"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Stephen McCann</w:t>
            </w:r>
          </w:p>
        </w:tc>
        <w:tc>
          <w:tcPr>
            <w:tcW w:w="720" w:type="dxa"/>
          </w:tcPr>
          <w:p w14:paraId="50F5376A"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142.30</w:t>
            </w:r>
          </w:p>
        </w:tc>
        <w:tc>
          <w:tcPr>
            <w:tcW w:w="900" w:type="dxa"/>
          </w:tcPr>
          <w:p w14:paraId="6A5BB0AD"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35.3.13.4</w:t>
            </w:r>
          </w:p>
        </w:tc>
        <w:tc>
          <w:tcPr>
            <w:tcW w:w="2875" w:type="dxa"/>
          </w:tcPr>
          <w:p w14:paraId="5A95CE83"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What are the "other types of MLD"?</w:t>
            </w:r>
          </w:p>
        </w:tc>
        <w:tc>
          <w:tcPr>
            <w:tcW w:w="1625" w:type="dxa"/>
          </w:tcPr>
          <w:p w14:paraId="4020667C"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Define some other types of MLD.</w:t>
            </w:r>
          </w:p>
        </w:tc>
        <w:tc>
          <w:tcPr>
            <w:tcW w:w="3207" w:type="dxa"/>
          </w:tcPr>
          <w:p w14:paraId="3608764B" w14:textId="77777777" w:rsidR="001E6226"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hint="eastAsia"/>
                <w:sz w:val="20"/>
                <w:szCs w:val="20"/>
                <w:lang w:eastAsia="zh-CN"/>
              </w:rPr>
              <w:t>R</w:t>
            </w:r>
            <w:r w:rsidRPr="004B0384">
              <w:rPr>
                <w:rFonts w:ascii="Calibri" w:eastAsia="宋体" w:hAnsi="Calibri" w:cs="Calibri"/>
                <w:sz w:val="20"/>
                <w:szCs w:val="20"/>
                <w:lang w:eastAsia="zh-CN"/>
              </w:rPr>
              <w:t>evised –</w:t>
            </w:r>
          </w:p>
          <w:p w14:paraId="3435D091" w14:textId="77777777" w:rsidR="004B0384" w:rsidRPr="004B0384" w:rsidRDefault="004B0384" w:rsidP="00B22550">
            <w:pPr>
              <w:autoSpaceDE w:val="0"/>
              <w:autoSpaceDN w:val="0"/>
              <w:adjustRightInd w:val="0"/>
              <w:rPr>
                <w:rFonts w:ascii="Calibri" w:eastAsia="宋体" w:hAnsi="Calibri" w:cs="Calibri"/>
                <w:sz w:val="20"/>
                <w:szCs w:val="20"/>
                <w:lang w:eastAsia="zh-CN"/>
              </w:rPr>
            </w:pPr>
          </w:p>
          <w:p w14:paraId="3ADACBBA" w14:textId="3CBA567F" w:rsidR="001E6226" w:rsidRPr="004B0384" w:rsidRDefault="00121E4B" w:rsidP="00B22550">
            <w:pPr>
              <w:autoSpaceDE w:val="0"/>
              <w:autoSpaceDN w:val="0"/>
              <w:adjustRightInd w:val="0"/>
              <w:rPr>
                <w:rFonts w:ascii="Calibri" w:hAnsi="Calibri" w:cs="Calibri"/>
                <w:sz w:val="20"/>
                <w:szCs w:val="20"/>
              </w:rPr>
            </w:pPr>
            <w:r>
              <w:rPr>
                <w:rFonts w:ascii="Calibri" w:hAnsi="Calibri" w:cs="Calibri"/>
                <w:sz w:val="20"/>
                <w:szCs w:val="20"/>
              </w:rPr>
              <w:t>Clarify that it is</w:t>
            </w:r>
            <w:r w:rsidR="001E6226" w:rsidRPr="004B0384">
              <w:rPr>
                <w:rFonts w:ascii="Calibri" w:hAnsi="Calibri" w:cs="Calibri"/>
                <w:sz w:val="20"/>
                <w:szCs w:val="20"/>
              </w:rPr>
              <w:t xml:space="preserve"> single radio MLD.</w:t>
            </w:r>
          </w:p>
          <w:p w14:paraId="76C67243" w14:textId="77777777" w:rsidR="001E6226" w:rsidRPr="004B0384" w:rsidRDefault="001E6226" w:rsidP="00B22550">
            <w:pPr>
              <w:autoSpaceDE w:val="0"/>
              <w:autoSpaceDN w:val="0"/>
              <w:adjustRightInd w:val="0"/>
              <w:rPr>
                <w:rFonts w:ascii="Calibri" w:eastAsia="宋体" w:hAnsi="Calibri" w:cs="Calibri"/>
                <w:sz w:val="20"/>
                <w:szCs w:val="20"/>
                <w:lang w:eastAsia="zh-CN"/>
              </w:rPr>
            </w:pPr>
          </w:p>
          <w:p w14:paraId="361A706C" w14:textId="55212F9B"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hAnsi="Calibri" w:cs="Arial"/>
                <w:sz w:val="20"/>
                <w:szCs w:val="20"/>
              </w:rPr>
              <w:t xml:space="preserve">TGbe editor to make the changes shown in </w:t>
            </w:r>
            <w:r w:rsidR="00F2561A">
              <w:rPr>
                <w:rFonts w:ascii="Calibri" w:hAnsi="Calibri" w:cs="Arial"/>
                <w:sz w:val="20"/>
                <w:szCs w:val="20"/>
              </w:rPr>
              <w:t>11-21/0373r5</w:t>
            </w:r>
          </w:p>
        </w:tc>
      </w:tr>
      <w:tr w:rsidR="001E6226" w14:paraId="23DD6C7F" w14:textId="77777777" w:rsidTr="00B22550">
        <w:trPr>
          <w:trHeight w:val="980"/>
        </w:trPr>
        <w:tc>
          <w:tcPr>
            <w:tcW w:w="721" w:type="dxa"/>
          </w:tcPr>
          <w:p w14:paraId="5238ED06"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1466</w:t>
            </w:r>
          </w:p>
        </w:tc>
        <w:tc>
          <w:tcPr>
            <w:tcW w:w="900" w:type="dxa"/>
          </w:tcPr>
          <w:p w14:paraId="6CE9DF29"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Dana Ciochina</w:t>
            </w:r>
          </w:p>
        </w:tc>
        <w:tc>
          <w:tcPr>
            <w:tcW w:w="720" w:type="dxa"/>
          </w:tcPr>
          <w:p w14:paraId="63231BE2"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142.32</w:t>
            </w:r>
          </w:p>
        </w:tc>
        <w:tc>
          <w:tcPr>
            <w:tcW w:w="900" w:type="dxa"/>
          </w:tcPr>
          <w:p w14:paraId="54F18DD5"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35.3.13.4</w:t>
            </w:r>
          </w:p>
        </w:tc>
        <w:tc>
          <w:tcPr>
            <w:tcW w:w="2875" w:type="dxa"/>
          </w:tcPr>
          <w:p w14:paraId="51DB1153"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The formulation " in which case the pair of link is STR or NSTR" is ambiguous. It may mean a STA announces an additional condition based on which a link is considered NSTR or STR  or it refers to definition of a pair of links as STR or NSTR based on announcement.  Furthermore, the actual signaling is missing.</w:t>
            </w:r>
          </w:p>
        </w:tc>
        <w:tc>
          <w:tcPr>
            <w:tcW w:w="1625" w:type="dxa"/>
          </w:tcPr>
          <w:p w14:paraId="5C347B09"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remove the ambiguity and indicate the actual signalling involved.</w:t>
            </w:r>
          </w:p>
        </w:tc>
        <w:tc>
          <w:tcPr>
            <w:tcW w:w="3207" w:type="dxa"/>
          </w:tcPr>
          <w:p w14:paraId="6460F8F6"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hint="eastAsia"/>
                <w:sz w:val="20"/>
                <w:szCs w:val="20"/>
                <w:lang w:eastAsia="zh-CN"/>
              </w:rPr>
              <w:t>R</w:t>
            </w:r>
            <w:r w:rsidRPr="004B0384">
              <w:rPr>
                <w:rFonts w:ascii="Calibri" w:eastAsia="宋体" w:hAnsi="Calibri" w:cs="Calibri"/>
                <w:sz w:val="20"/>
                <w:szCs w:val="20"/>
                <w:lang w:eastAsia="zh-CN"/>
              </w:rPr>
              <w:t>evised –</w:t>
            </w:r>
          </w:p>
          <w:p w14:paraId="2713214A" w14:textId="77777777" w:rsidR="004B0384" w:rsidRDefault="004B0384" w:rsidP="00B22550">
            <w:pPr>
              <w:autoSpaceDE w:val="0"/>
              <w:autoSpaceDN w:val="0"/>
              <w:adjustRightInd w:val="0"/>
              <w:rPr>
                <w:rFonts w:ascii="Calibri" w:hAnsi="Calibri" w:cs="Calibri"/>
                <w:sz w:val="20"/>
                <w:szCs w:val="20"/>
              </w:rPr>
            </w:pPr>
          </w:p>
          <w:p w14:paraId="4D9CE983" w14:textId="77777777" w:rsidR="001E6226" w:rsidRPr="004B0384" w:rsidRDefault="001E6226" w:rsidP="00B22550">
            <w:pPr>
              <w:autoSpaceDE w:val="0"/>
              <w:autoSpaceDN w:val="0"/>
              <w:adjustRightInd w:val="0"/>
              <w:rPr>
                <w:rFonts w:ascii="Calibri" w:hAnsi="Calibri" w:cs="Calibri"/>
                <w:sz w:val="20"/>
                <w:szCs w:val="20"/>
              </w:rPr>
            </w:pPr>
            <w:r w:rsidRPr="004B0384">
              <w:rPr>
                <w:rFonts w:ascii="Calibri" w:hAnsi="Calibri" w:cs="Calibri"/>
                <w:sz w:val="20"/>
                <w:szCs w:val="20"/>
              </w:rPr>
              <w:t>Clarify that it intends to indicate the STR/NSTR capability of each link pair.</w:t>
            </w:r>
          </w:p>
          <w:p w14:paraId="658C82D7" w14:textId="77777777" w:rsidR="001E6226" w:rsidRDefault="001E6226" w:rsidP="00B22550">
            <w:pPr>
              <w:autoSpaceDE w:val="0"/>
              <w:autoSpaceDN w:val="0"/>
              <w:adjustRightInd w:val="0"/>
              <w:rPr>
                <w:rFonts w:ascii="Calibri" w:eastAsia="宋体" w:hAnsi="Calibri" w:cs="Calibri"/>
                <w:sz w:val="20"/>
                <w:szCs w:val="20"/>
                <w:lang w:eastAsia="zh-CN"/>
              </w:rPr>
            </w:pPr>
          </w:p>
          <w:p w14:paraId="2F8501CC" w14:textId="77777777" w:rsidR="00AB54C4" w:rsidRPr="004B0384" w:rsidRDefault="00AB54C4" w:rsidP="00B22550">
            <w:pPr>
              <w:autoSpaceDE w:val="0"/>
              <w:autoSpaceDN w:val="0"/>
              <w:adjustRightInd w:val="0"/>
              <w:rPr>
                <w:rFonts w:ascii="Calibri" w:eastAsia="宋体" w:hAnsi="Calibri" w:cs="Calibri"/>
                <w:sz w:val="20"/>
                <w:szCs w:val="20"/>
                <w:lang w:eastAsia="zh-CN"/>
              </w:rPr>
            </w:pPr>
          </w:p>
          <w:p w14:paraId="5A84632C" w14:textId="3E19BE1C" w:rsidR="001E6226" w:rsidRPr="004B0384" w:rsidRDefault="001E6226" w:rsidP="00B22550">
            <w:pPr>
              <w:autoSpaceDE w:val="0"/>
              <w:autoSpaceDN w:val="0"/>
              <w:adjustRightInd w:val="0"/>
              <w:rPr>
                <w:rFonts w:ascii="Calibri" w:hAnsi="Calibri" w:cs="Calibri"/>
                <w:sz w:val="20"/>
                <w:szCs w:val="20"/>
              </w:rPr>
            </w:pPr>
            <w:r w:rsidRPr="004B0384">
              <w:rPr>
                <w:rFonts w:ascii="Calibri" w:hAnsi="Calibri" w:cs="Arial"/>
                <w:sz w:val="20"/>
                <w:szCs w:val="20"/>
              </w:rPr>
              <w:t xml:space="preserve">TGbe editor to make the changes shown in </w:t>
            </w:r>
            <w:r w:rsidR="00F2561A">
              <w:rPr>
                <w:rFonts w:ascii="Calibri" w:hAnsi="Calibri" w:cs="Arial"/>
                <w:sz w:val="20"/>
                <w:szCs w:val="20"/>
              </w:rPr>
              <w:t>11-21/0373r5</w:t>
            </w:r>
          </w:p>
        </w:tc>
      </w:tr>
      <w:tr w:rsidR="001E6226" w14:paraId="457B401B" w14:textId="77777777" w:rsidTr="00B22550">
        <w:trPr>
          <w:trHeight w:val="980"/>
        </w:trPr>
        <w:tc>
          <w:tcPr>
            <w:tcW w:w="721" w:type="dxa"/>
          </w:tcPr>
          <w:p w14:paraId="009811FE"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1656</w:t>
            </w:r>
          </w:p>
        </w:tc>
        <w:tc>
          <w:tcPr>
            <w:tcW w:w="900" w:type="dxa"/>
          </w:tcPr>
          <w:p w14:paraId="64F6E62F"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Geonjung Ko</w:t>
            </w:r>
          </w:p>
        </w:tc>
        <w:tc>
          <w:tcPr>
            <w:tcW w:w="720" w:type="dxa"/>
          </w:tcPr>
          <w:p w14:paraId="6EE979A8"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142.33</w:t>
            </w:r>
          </w:p>
        </w:tc>
        <w:tc>
          <w:tcPr>
            <w:tcW w:w="900" w:type="dxa"/>
          </w:tcPr>
          <w:p w14:paraId="0DED0C82"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35.3.13.4</w:t>
            </w:r>
          </w:p>
        </w:tc>
        <w:tc>
          <w:tcPr>
            <w:tcW w:w="2875" w:type="dxa"/>
          </w:tcPr>
          <w:p w14:paraId="5A058F0C"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It is unclear what the below sentence means.</w:t>
            </w:r>
            <w:r w:rsidRPr="004B0384">
              <w:rPr>
                <w:rFonts w:ascii="Calibri" w:eastAsia="宋体" w:hAnsi="Calibri" w:cs="Calibri"/>
                <w:sz w:val="20"/>
                <w:szCs w:val="20"/>
                <w:lang w:eastAsia="zh-CN"/>
              </w:rPr>
              <w:br/>
              <w:t>"The two links of each link pair are on different channels."</w:t>
            </w:r>
            <w:r w:rsidRPr="004B0384">
              <w:rPr>
                <w:rFonts w:ascii="Calibri" w:eastAsia="宋体" w:hAnsi="Calibri" w:cs="Calibri"/>
                <w:sz w:val="20"/>
                <w:szCs w:val="20"/>
                <w:lang w:eastAsia="zh-CN"/>
              </w:rPr>
              <w:br/>
            </w:r>
            <w:r w:rsidRPr="004B0384">
              <w:rPr>
                <w:rFonts w:ascii="Calibri" w:eastAsia="宋体" w:hAnsi="Calibri" w:cs="Calibri"/>
                <w:sz w:val="20"/>
                <w:szCs w:val="20"/>
                <w:lang w:eastAsia="zh-CN"/>
              </w:rPr>
              <w:br/>
              <w:t>If it means a condition, we need to make the capability signaling as conditional.</w:t>
            </w:r>
          </w:p>
        </w:tc>
        <w:tc>
          <w:tcPr>
            <w:tcW w:w="1625" w:type="dxa"/>
          </w:tcPr>
          <w:p w14:paraId="224DA590"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As per comment</w:t>
            </w:r>
          </w:p>
        </w:tc>
        <w:tc>
          <w:tcPr>
            <w:tcW w:w="3207" w:type="dxa"/>
          </w:tcPr>
          <w:p w14:paraId="17D555DD" w14:textId="77777777" w:rsidR="001E6226"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hint="eastAsia"/>
                <w:sz w:val="20"/>
                <w:szCs w:val="20"/>
                <w:lang w:eastAsia="zh-CN"/>
              </w:rPr>
              <w:t>R</w:t>
            </w:r>
            <w:r w:rsidRPr="004B0384">
              <w:rPr>
                <w:rFonts w:ascii="Calibri" w:eastAsia="宋体" w:hAnsi="Calibri" w:cs="Calibri"/>
                <w:sz w:val="20"/>
                <w:szCs w:val="20"/>
                <w:lang w:eastAsia="zh-CN"/>
              </w:rPr>
              <w:t>evised –</w:t>
            </w:r>
          </w:p>
          <w:p w14:paraId="23F0CB1B" w14:textId="77777777" w:rsidR="004B0384" w:rsidRPr="004B0384" w:rsidRDefault="004B0384" w:rsidP="00B22550">
            <w:pPr>
              <w:autoSpaceDE w:val="0"/>
              <w:autoSpaceDN w:val="0"/>
              <w:adjustRightInd w:val="0"/>
              <w:rPr>
                <w:rFonts w:ascii="Calibri" w:eastAsia="宋体" w:hAnsi="Calibri" w:cs="Calibri"/>
                <w:sz w:val="20"/>
                <w:szCs w:val="20"/>
                <w:lang w:eastAsia="zh-CN"/>
              </w:rPr>
            </w:pPr>
          </w:p>
          <w:p w14:paraId="6A99C30D" w14:textId="77777777" w:rsidR="001E6226" w:rsidRPr="004B0384" w:rsidRDefault="001E6226" w:rsidP="004B0384">
            <w:pPr>
              <w:autoSpaceDE w:val="0"/>
              <w:autoSpaceDN w:val="0"/>
              <w:adjustRightInd w:val="0"/>
              <w:rPr>
                <w:rFonts w:ascii="Calibri" w:hAnsi="Calibri" w:cs="Calibri"/>
                <w:sz w:val="20"/>
                <w:szCs w:val="20"/>
              </w:rPr>
            </w:pPr>
            <w:r w:rsidRPr="004B0384">
              <w:rPr>
                <w:rFonts w:ascii="Calibri" w:hAnsi="Calibri" w:cs="Calibri"/>
                <w:sz w:val="20"/>
                <w:szCs w:val="20"/>
              </w:rPr>
              <w:t>Delete this sentence, and add below sentence in 35.3.5.1 (Multi-link (re)setup procedure) to make it more clear.</w:t>
            </w:r>
          </w:p>
          <w:p w14:paraId="27DCB64C" w14:textId="45EC93BA" w:rsidR="001E6226" w:rsidRPr="004B0384" w:rsidRDefault="001E6226" w:rsidP="00B22550">
            <w:pPr>
              <w:autoSpaceDE w:val="0"/>
              <w:autoSpaceDN w:val="0"/>
              <w:adjustRightInd w:val="0"/>
              <w:rPr>
                <w:rFonts w:ascii="Calibri" w:hAnsi="Calibri" w:cs="Calibri"/>
                <w:sz w:val="20"/>
                <w:szCs w:val="20"/>
              </w:rPr>
            </w:pPr>
            <w:r w:rsidRPr="004B0384">
              <w:rPr>
                <w:rFonts w:ascii="Calibri" w:hAnsi="Calibri" w:cs="Calibri"/>
                <w:sz w:val="20"/>
                <w:szCs w:val="20"/>
              </w:rPr>
              <w:t xml:space="preserve"> “</w:t>
            </w:r>
            <w:r w:rsidR="00872BED">
              <w:rPr>
                <w:sz w:val="20"/>
                <w:szCs w:val="20"/>
                <w:lang w:eastAsia="zh-CN"/>
              </w:rPr>
              <w:t>An MLD that requests or accepts multi-link (re)setup for any two links ensures that each link is located on the different non-overlapping channels.</w:t>
            </w:r>
            <w:r w:rsidRPr="004B0384">
              <w:rPr>
                <w:rFonts w:ascii="Calibri" w:hAnsi="Calibri" w:cs="Calibri"/>
                <w:sz w:val="20"/>
                <w:szCs w:val="20"/>
              </w:rPr>
              <w:t xml:space="preserve">” </w:t>
            </w:r>
          </w:p>
          <w:p w14:paraId="594A3CA7" w14:textId="77777777" w:rsidR="001E6226" w:rsidRPr="004B0384" w:rsidRDefault="001E6226" w:rsidP="00B22550">
            <w:pPr>
              <w:autoSpaceDE w:val="0"/>
              <w:autoSpaceDN w:val="0"/>
              <w:adjustRightInd w:val="0"/>
              <w:rPr>
                <w:rFonts w:ascii="Calibri" w:eastAsia="宋体" w:hAnsi="Calibri" w:cs="Calibri"/>
                <w:sz w:val="20"/>
                <w:szCs w:val="20"/>
                <w:lang w:eastAsia="zh-CN"/>
              </w:rPr>
            </w:pPr>
          </w:p>
          <w:p w14:paraId="1005B19B" w14:textId="7C6EDB2C" w:rsidR="001E6226" w:rsidRPr="004B0384" w:rsidRDefault="001E6226" w:rsidP="00B22550">
            <w:pPr>
              <w:autoSpaceDE w:val="0"/>
              <w:autoSpaceDN w:val="0"/>
              <w:adjustRightInd w:val="0"/>
              <w:rPr>
                <w:rFonts w:ascii="Calibri" w:hAnsi="Calibri" w:cs="Calibri"/>
                <w:sz w:val="20"/>
                <w:szCs w:val="20"/>
              </w:rPr>
            </w:pPr>
            <w:r w:rsidRPr="004B0384">
              <w:rPr>
                <w:rFonts w:ascii="Calibri" w:hAnsi="Calibri" w:cs="Arial"/>
                <w:sz w:val="20"/>
                <w:szCs w:val="20"/>
              </w:rPr>
              <w:t xml:space="preserve">TGbe editor to make the changes shown in </w:t>
            </w:r>
            <w:r w:rsidR="00F2561A">
              <w:rPr>
                <w:rFonts w:ascii="Calibri" w:hAnsi="Calibri" w:cs="Arial"/>
                <w:sz w:val="20"/>
                <w:szCs w:val="20"/>
              </w:rPr>
              <w:t>11-21/0373r5</w:t>
            </w:r>
          </w:p>
        </w:tc>
      </w:tr>
      <w:tr w:rsidR="001E6226" w14:paraId="3F63488E" w14:textId="77777777" w:rsidTr="00B22550">
        <w:trPr>
          <w:trHeight w:val="980"/>
        </w:trPr>
        <w:tc>
          <w:tcPr>
            <w:tcW w:w="721" w:type="dxa"/>
          </w:tcPr>
          <w:p w14:paraId="24571983"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3392</w:t>
            </w:r>
          </w:p>
        </w:tc>
        <w:tc>
          <w:tcPr>
            <w:tcW w:w="900" w:type="dxa"/>
          </w:tcPr>
          <w:p w14:paraId="3C7A77EE"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Zhou Lan</w:t>
            </w:r>
          </w:p>
        </w:tc>
        <w:tc>
          <w:tcPr>
            <w:tcW w:w="720" w:type="dxa"/>
          </w:tcPr>
          <w:p w14:paraId="4157A7EC"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142.33</w:t>
            </w:r>
          </w:p>
        </w:tc>
        <w:tc>
          <w:tcPr>
            <w:tcW w:w="900" w:type="dxa"/>
          </w:tcPr>
          <w:p w14:paraId="5AD1E6FE"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35.3.13.4</w:t>
            </w:r>
          </w:p>
        </w:tc>
        <w:tc>
          <w:tcPr>
            <w:tcW w:w="2875" w:type="dxa"/>
          </w:tcPr>
          <w:p w14:paraId="41978B72"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"links, in which case the pair of link is STR or NSTR. The two links of each link pair are on different channels.". Please clarify the meaning of channel here.</w:t>
            </w:r>
          </w:p>
        </w:tc>
        <w:tc>
          <w:tcPr>
            <w:tcW w:w="1625" w:type="dxa"/>
          </w:tcPr>
          <w:p w14:paraId="6DCD60D7"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As stated in the comment</w:t>
            </w:r>
          </w:p>
        </w:tc>
        <w:tc>
          <w:tcPr>
            <w:tcW w:w="3207" w:type="dxa"/>
          </w:tcPr>
          <w:p w14:paraId="7B08FC6E"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hint="eastAsia"/>
                <w:sz w:val="20"/>
                <w:szCs w:val="20"/>
                <w:lang w:eastAsia="zh-CN"/>
              </w:rPr>
              <w:t>R</w:t>
            </w:r>
            <w:r w:rsidRPr="004B0384">
              <w:rPr>
                <w:rFonts w:ascii="Calibri" w:eastAsia="宋体" w:hAnsi="Calibri" w:cs="Calibri"/>
                <w:sz w:val="20"/>
                <w:szCs w:val="20"/>
                <w:lang w:eastAsia="zh-CN"/>
              </w:rPr>
              <w:t>evised –</w:t>
            </w:r>
          </w:p>
          <w:p w14:paraId="168CF686" w14:textId="77777777" w:rsidR="001E6226" w:rsidRPr="004B0384" w:rsidRDefault="001E6226" w:rsidP="00B22550">
            <w:pPr>
              <w:autoSpaceDE w:val="0"/>
              <w:autoSpaceDN w:val="0"/>
              <w:adjustRightInd w:val="0"/>
              <w:rPr>
                <w:rFonts w:ascii="Calibri" w:hAnsi="Calibri" w:cs="Calibri"/>
                <w:sz w:val="20"/>
                <w:szCs w:val="20"/>
              </w:rPr>
            </w:pPr>
          </w:p>
          <w:p w14:paraId="38DA2B7A" w14:textId="77777777" w:rsidR="001E6226" w:rsidRPr="004B0384" w:rsidRDefault="001E6226" w:rsidP="00B22550">
            <w:pPr>
              <w:pStyle w:val="Default"/>
              <w:rPr>
                <w:rFonts w:ascii="Calibri" w:hAnsi="Calibri" w:cs="Calibri"/>
                <w:color w:val="auto"/>
                <w:sz w:val="20"/>
                <w:szCs w:val="20"/>
                <w:lang w:val="en-GB"/>
              </w:rPr>
            </w:pPr>
            <w:r w:rsidRPr="004B0384">
              <w:rPr>
                <w:rFonts w:ascii="Calibri" w:hAnsi="Calibri" w:cs="Calibri"/>
                <w:color w:val="auto"/>
                <w:sz w:val="20"/>
                <w:szCs w:val="20"/>
                <w:lang w:val="en-GB"/>
              </w:rPr>
              <w:t>Delete this sentence, and add below sentence in 35.3.5.1 (Multi-link (re)setup procedure) to make it more clear.</w:t>
            </w:r>
          </w:p>
          <w:p w14:paraId="24C2B506" w14:textId="6ADE93C9" w:rsidR="001E6226" w:rsidRPr="004B0384" w:rsidRDefault="001E6226" w:rsidP="00B22550">
            <w:pPr>
              <w:autoSpaceDE w:val="0"/>
              <w:autoSpaceDN w:val="0"/>
              <w:adjustRightInd w:val="0"/>
              <w:rPr>
                <w:rFonts w:ascii="Calibri" w:hAnsi="Calibri" w:cs="Calibri"/>
                <w:sz w:val="20"/>
                <w:szCs w:val="20"/>
              </w:rPr>
            </w:pPr>
            <w:r w:rsidRPr="004B0384">
              <w:rPr>
                <w:rFonts w:ascii="Calibri" w:hAnsi="Calibri" w:cs="Calibri"/>
                <w:sz w:val="20"/>
                <w:szCs w:val="20"/>
              </w:rPr>
              <w:t xml:space="preserve"> “</w:t>
            </w:r>
            <w:r w:rsidR="00872BED">
              <w:rPr>
                <w:sz w:val="20"/>
                <w:szCs w:val="20"/>
                <w:lang w:eastAsia="zh-CN"/>
              </w:rPr>
              <w:t>An MLD that requests or accepts multi-link (re)setup for any two links ensures that each link is located on the different non-overlapping channels.</w:t>
            </w:r>
            <w:r w:rsidRPr="004B0384">
              <w:rPr>
                <w:rFonts w:ascii="Calibri" w:hAnsi="Calibri" w:cs="Calibri"/>
                <w:sz w:val="20"/>
                <w:szCs w:val="20"/>
              </w:rPr>
              <w:t xml:space="preserve">” </w:t>
            </w:r>
          </w:p>
          <w:p w14:paraId="5CA76884" w14:textId="77777777" w:rsidR="001E6226" w:rsidRPr="004B0384" w:rsidRDefault="001E6226" w:rsidP="00B22550">
            <w:pPr>
              <w:autoSpaceDE w:val="0"/>
              <w:autoSpaceDN w:val="0"/>
              <w:adjustRightInd w:val="0"/>
              <w:rPr>
                <w:rFonts w:ascii="Calibri" w:eastAsia="宋体" w:hAnsi="Calibri" w:cs="Calibri"/>
                <w:sz w:val="20"/>
                <w:szCs w:val="20"/>
                <w:lang w:eastAsia="zh-CN"/>
              </w:rPr>
            </w:pPr>
          </w:p>
          <w:p w14:paraId="1D6178C8" w14:textId="4B3B9A02" w:rsidR="001E6226" w:rsidRPr="004B0384" w:rsidRDefault="001E6226" w:rsidP="00B22550">
            <w:pPr>
              <w:autoSpaceDE w:val="0"/>
              <w:autoSpaceDN w:val="0"/>
              <w:adjustRightInd w:val="0"/>
              <w:rPr>
                <w:rFonts w:ascii="Calibri" w:hAnsi="Calibri" w:cs="Calibri"/>
                <w:sz w:val="20"/>
                <w:szCs w:val="20"/>
              </w:rPr>
            </w:pPr>
            <w:r w:rsidRPr="004B0384">
              <w:rPr>
                <w:rFonts w:ascii="Calibri" w:hAnsi="Calibri" w:cs="Arial"/>
                <w:sz w:val="20"/>
                <w:szCs w:val="20"/>
              </w:rPr>
              <w:t xml:space="preserve">TGbe editor to make the changes shown in </w:t>
            </w:r>
            <w:r w:rsidR="00F2561A">
              <w:rPr>
                <w:rFonts w:ascii="Calibri" w:hAnsi="Calibri" w:cs="Arial"/>
                <w:sz w:val="20"/>
                <w:szCs w:val="20"/>
              </w:rPr>
              <w:t>11-21/0373r5</w:t>
            </w:r>
          </w:p>
        </w:tc>
      </w:tr>
      <w:tr w:rsidR="004B0384" w14:paraId="00E428D9" w14:textId="77777777" w:rsidTr="00B22550">
        <w:trPr>
          <w:trHeight w:val="980"/>
        </w:trPr>
        <w:tc>
          <w:tcPr>
            <w:tcW w:w="721" w:type="dxa"/>
          </w:tcPr>
          <w:p w14:paraId="13A3A2E3" w14:textId="2FAAA8BB" w:rsidR="004B0384" w:rsidRPr="004B0384" w:rsidRDefault="004B0384" w:rsidP="004B0384">
            <w:pPr>
              <w:autoSpaceDE w:val="0"/>
              <w:autoSpaceDN w:val="0"/>
              <w:adjustRightInd w:val="0"/>
              <w:rPr>
                <w:rFonts w:ascii="Calibri" w:hAnsi="Calibri" w:cs="Calibri"/>
                <w:sz w:val="20"/>
                <w:lang w:eastAsia="zh-CN"/>
              </w:rPr>
            </w:pPr>
            <w:r w:rsidRPr="004B0384">
              <w:rPr>
                <w:rFonts w:ascii="Calibri" w:eastAsia="宋体" w:hAnsi="Calibri" w:cs="Calibri"/>
                <w:sz w:val="20"/>
                <w:szCs w:val="20"/>
                <w:lang w:eastAsia="zh-CN"/>
              </w:rPr>
              <w:t>1217</w:t>
            </w:r>
          </w:p>
        </w:tc>
        <w:tc>
          <w:tcPr>
            <w:tcW w:w="900" w:type="dxa"/>
          </w:tcPr>
          <w:p w14:paraId="07AC99BD" w14:textId="4117D471" w:rsidR="004B0384" w:rsidRPr="004B0384" w:rsidRDefault="004B0384" w:rsidP="004B0384">
            <w:pPr>
              <w:autoSpaceDE w:val="0"/>
              <w:autoSpaceDN w:val="0"/>
              <w:adjustRightInd w:val="0"/>
              <w:rPr>
                <w:rFonts w:ascii="Calibri" w:hAnsi="Calibri" w:cs="Calibri"/>
                <w:sz w:val="20"/>
                <w:lang w:eastAsia="zh-CN"/>
              </w:rPr>
            </w:pPr>
            <w:r w:rsidRPr="004B0384">
              <w:rPr>
                <w:rFonts w:ascii="Calibri" w:eastAsia="宋体" w:hAnsi="Calibri" w:cs="Calibri"/>
                <w:sz w:val="20"/>
                <w:szCs w:val="20"/>
                <w:lang w:eastAsia="zh-CN"/>
              </w:rPr>
              <w:t>Arik Klein</w:t>
            </w:r>
          </w:p>
        </w:tc>
        <w:tc>
          <w:tcPr>
            <w:tcW w:w="720" w:type="dxa"/>
          </w:tcPr>
          <w:p w14:paraId="03928EC7" w14:textId="4A3DC9F8" w:rsidR="004B0384" w:rsidRPr="004B0384" w:rsidRDefault="004B0384" w:rsidP="004B0384">
            <w:pPr>
              <w:autoSpaceDE w:val="0"/>
              <w:autoSpaceDN w:val="0"/>
              <w:adjustRightInd w:val="0"/>
              <w:rPr>
                <w:rFonts w:ascii="Calibri" w:hAnsi="Calibri" w:cs="Calibri"/>
                <w:sz w:val="20"/>
                <w:lang w:eastAsia="zh-CN"/>
              </w:rPr>
            </w:pPr>
            <w:r w:rsidRPr="004B0384">
              <w:rPr>
                <w:rFonts w:ascii="Calibri" w:eastAsia="宋体" w:hAnsi="Calibri" w:cs="Calibri"/>
                <w:sz w:val="20"/>
                <w:szCs w:val="20"/>
                <w:lang w:eastAsia="zh-CN"/>
              </w:rPr>
              <w:t>142.32</w:t>
            </w:r>
          </w:p>
        </w:tc>
        <w:tc>
          <w:tcPr>
            <w:tcW w:w="900" w:type="dxa"/>
          </w:tcPr>
          <w:p w14:paraId="287C14BA" w14:textId="3F79FD8B" w:rsidR="004B0384" w:rsidRPr="004B0384" w:rsidRDefault="004B0384" w:rsidP="004B0384">
            <w:pPr>
              <w:autoSpaceDE w:val="0"/>
              <w:autoSpaceDN w:val="0"/>
              <w:adjustRightInd w:val="0"/>
              <w:rPr>
                <w:rFonts w:ascii="Calibri" w:hAnsi="Calibri" w:cs="Calibri"/>
                <w:sz w:val="20"/>
                <w:lang w:eastAsia="zh-CN"/>
              </w:rPr>
            </w:pPr>
            <w:r w:rsidRPr="004B0384">
              <w:rPr>
                <w:rFonts w:ascii="Calibri" w:eastAsia="宋体" w:hAnsi="Calibri" w:cs="Calibri"/>
                <w:sz w:val="20"/>
                <w:szCs w:val="20"/>
                <w:lang w:eastAsia="zh-CN"/>
              </w:rPr>
              <w:t>35.3.13.4</w:t>
            </w:r>
          </w:p>
        </w:tc>
        <w:tc>
          <w:tcPr>
            <w:tcW w:w="2875" w:type="dxa"/>
          </w:tcPr>
          <w:p w14:paraId="3B33F265" w14:textId="46009E27" w:rsidR="004B0384" w:rsidRPr="004B0384" w:rsidRDefault="004B0384" w:rsidP="004B0384">
            <w:pPr>
              <w:autoSpaceDE w:val="0"/>
              <w:autoSpaceDN w:val="0"/>
              <w:adjustRightInd w:val="0"/>
              <w:rPr>
                <w:rFonts w:ascii="Calibri" w:hAnsi="Calibri" w:cs="Calibri"/>
                <w:sz w:val="20"/>
                <w:lang w:eastAsia="zh-CN"/>
              </w:rPr>
            </w:pPr>
            <w:r w:rsidRPr="004B0384">
              <w:rPr>
                <w:rFonts w:ascii="Calibri" w:eastAsia="宋体" w:hAnsi="Calibri" w:cs="Calibri"/>
                <w:sz w:val="20"/>
                <w:szCs w:val="20"/>
                <w:lang w:eastAsia="zh-CN"/>
              </w:rPr>
              <w:t>Typo: omit the word "link" in the sentence: " The two links of each *link* pair are on different channels"</w:t>
            </w:r>
          </w:p>
        </w:tc>
        <w:tc>
          <w:tcPr>
            <w:tcW w:w="1625" w:type="dxa"/>
          </w:tcPr>
          <w:p w14:paraId="52E6E9D4" w14:textId="20C02426" w:rsidR="004B0384" w:rsidRPr="004B0384" w:rsidRDefault="004B0384" w:rsidP="004B0384">
            <w:pPr>
              <w:autoSpaceDE w:val="0"/>
              <w:autoSpaceDN w:val="0"/>
              <w:adjustRightInd w:val="0"/>
              <w:rPr>
                <w:rFonts w:ascii="Calibri" w:hAnsi="Calibri" w:cs="Calibri"/>
                <w:sz w:val="20"/>
                <w:lang w:eastAsia="zh-CN"/>
              </w:rPr>
            </w:pPr>
            <w:r w:rsidRPr="004B0384">
              <w:rPr>
                <w:rFonts w:ascii="Calibri" w:eastAsia="宋体" w:hAnsi="Calibri" w:cs="Calibri"/>
                <w:sz w:val="20"/>
                <w:szCs w:val="20"/>
                <w:lang w:eastAsia="zh-CN"/>
              </w:rPr>
              <w:t>The corrected sentence shall be: " The two links of each pair are on different channels"</w:t>
            </w:r>
          </w:p>
        </w:tc>
        <w:tc>
          <w:tcPr>
            <w:tcW w:w="3207" w:type="dxa"/>
          </w:tcPr>
          <w:p w14:paraId="2406311D" w14:textId="77777777" w:rsidR="004B0384" w:rsidRPr="004B0384" w:rsidRDefault="004B0384" w:rsidP="004B0384">
            <w:pPr>
              <w:autoSpaceDE w:val="0"/>
              <w:autoSpaceDN w:val="0"/>
              <w:adjustRightInd w:val="0"/>
              <w:rPr>
                <w:rFonts w:ascii="Calibri" w:eastAsia="宋体" w:hAnsi="Calibri" w:cs="Calibri"/>
                <w:sz w:val="20"/>
                <w:szCs w:val="20"/>
                <w:lang w:eastAsia="zh-CN"/>
              </w:rPr>
            </w:pPr>
            <w:r w:rsidRPr="004B0384">
              <w:rPr>
                <w:rFonts w:ascii="Calibri" w:eastAsia="宋体" w:hAnsi="Calibri" w:cs="Calibri" w:hint="eastAsia"/>
                <w:sz w:val="20"/>
                <w:szCs w:val="20"/>
                <w:lang w:eastAsia="zh-CN"/>
              </w:rPr>
              <w:t>R</w:t>
            </w:r>
            <w:r w:rsidRPr="004B0384">
              <w:rPr>
                <w:rFonts w:ascii="Calibri" w:eastAsia="宋体" w:hAnsi="Calibri" w:cs="Calibri"/>
                <w:sz w:val="20"/>
                <w:szCs w:val="20"/>
                <w:lang w:eastAsia="zh-CN"/>
              </w:rPr>
              <w:t>evised –</w:t>
            </w:r>
          </w:p>
          <w:p w14:paraId="1C96F8EF" w14:textId="77777777" w:rsidR="004B0384" w:rsidRPr="004B0384" w:rsidRDefault="004B0384" w:rsidP="004B0384">
            <w:pPr>
              <w:autoSpaceDE w:val="0"/>
              <w:autoSpaceDN w:val="0"/>
              <w:adjustRightInd w:val="0"/>
              <w:rPr>
                <w:rFonts w:ascii="Calibri" w:hAnsi="Calibri" w:cs="Calibri"/>
                <w:sz w:val="20"/>
                <w:szCs w:val="20"/>
              </w:rPr>
            </w:pPr>
          </w:p>
          <w:p w14:paraId="66D8A2AB" w14:textId="77777777" w:rsidR="004B0384" w:rsidRPr="004B0384" w:rsidRDefault="004B0384" w:rsidP="004B0384">
            <w:pPr>
              <w:pStyle w:val="Default"/>
              <w:rPr>
                <w:rFonts w:ascii="Calibri" w:hAnsi="Calibri" w:cs="Calibri"/>
                <w:color w:val="auto"/>
                <w:sz w:val="20"/>
                <w:szCs w:val="20"/>
                <w:lang w:val="en-GB"/>
              </w:rPr>
            </w:pPr>
            <w:r w:rsidRPr="004B0384">
              <w:rPr>
                <w:rFonts w:ascii="Calibri" w:hAnsi="Calibri" w:cs="Calibri"/>
                <w:color w:val="auto"/>
                <w:sz w:val="20"/>
                <w:szCs w:val="20"/>
                <w:lang w:val="en-GB"/>
              </w:rPr>
              <w:t>Delete this sentence, and add below sentence in 35.3.5.1 (Multi-link (re)setup procedure) to make it more clear.</w:t>
            </w:r>
          </w:p>
          <w:p w14:paraId="1FE55CA7" w14:textId="486B6CD6" w:rsidR="004B0384" w:rsidRPr="004B0384" w:rsidRDefault="004B0384" w:rsidP="004B0384">
            <w:pPr>
              <w:autoSpaceDE w:val="0"/>
              <w:autoSpaceDN w:val="0"/>
              <w:adjustRightInd w:val="0"/>
              <w:rPr>
                <w:rFonts w:ascii="Calibri" w:hAnsi="Calibri" w:cs="Calibri"/>
                <w:sz w:val="20"/>
                <w:szCs w:val="20"/>
              </w:rPr>
            </w:pPr>
            <w:r w:rsidRPr="004B0384">
              <w:rPr>
                <w:rFonts w:ascii="Calibri" w:hAnsi="Calibri" w:cs="Calibri"/>
                <w:sz w:val="20"/>
                <w:szCs w:val="20"/>
              </w:rPr>
              <w:lastRenderedPageBreak/>
              <w:t xml:space="preserve"> “</w:t>
            </w:r>
            <w:r w:rsidR="00872BED">
              <w:rPr>
                <w:sz w:val="20"/>
                <w:szCs w:val="20"/>
                <w:lang w:eastAsia="zh-CN"/>
              </w:rPr>
              <w:t>An MLD that requests or accepts multi-link (re)setup for any two links ensures that each link is located on the different non-overlapping channels.</w:t>
            </w:r>
            <w:r w:rsidRPr="004B0384">
              <w:rPr>
                <w:rFonts w:ascii="Calibri" w:hAnsi="Calibri" w:cs="Calibri"/>
                <w:sz w:val="20"/>
                <w:szCs w:val="20"/>
              </w:rPr>
              <w:t xml:space="preserve">” </w:t>
            </w:r>
          </w:p>
          <w:p w14:paraId="3D20470A" w14:textId="77777777" w:rsidR="004B0384" w:rsidRPr="004B0384" w:rsidRDefault="004B0384" w:rsidP="004B0384">
            <w:pPr>
              <w:autoSpaceDE w:val="0"/>
              <w:autoSpaceDN w:val="0"/>
              <w:adjustRightInd w:val="0"/>
              <w:rPr>
                <w:rFonts w:ascii="Calibri" w:eastAsia="宋体" w:hAnsi="Calibri" w:cs="Calibri"/>
                <w:sz w:val="20"/>
                <w:szCs w:val="20"/>
                <w:lang w:eastAsia="zh-CN"/>
              </w:rPr>
            </w:pPr>
          </w:p>
          <w:p w14:paraId="7FA53B62" w14:textId="5D69C90F" w:rsidR="004B0384" w:rsidRPr="004B0384" w:rsidRDefault="004B0384" w:rsidP="004B0384">
            <w:pPr>
              <w:autoSpaceDE w:val="0"/>
              <w:autoSpaceDN w:val="0"/>
              <w:adjustRightInd w:val="0"/>
              <w:rPr>
                <w:rFonts w:ascii="Calibri" w:hAnsi="Calibri" w:cs="Calibri"/>
                <w:sz w:val="20"/>
                <w:lang w:eastAsia="zh-CN"/>
              </w:rPr>
            </w:pPr>
            <w:r w:rsidRPr="004B0384">
              <w:rPr>
                <w:rFonts w:ascii="Calibri" w:hAnsi="Calibri" w:cs="Arial"/>
                <w:sz w:val="20"/>
                <w:szCs w:val="20"/>
              </w:rPr>
              <w:t xml:space="preserve">TGbe editor to make the changes shown in </w:t>
            </w:r>
            <w:r w:rsidR="00F2561A">
              <w:rPr>
                <w:rFonts w:ascii="Calibri" w:hAnsi="Calibri" w:cs="Arial"/>
                <w:sz w:val="20"/>
                <w:szCs w:val="20"/>
              </w:rPr>
              <w:t>11-21/0373r5</w:t>
            </w:r>
          </w:p>
        </w:tc>
      </w:tr>
      <w:tr w:rsidR="001E6226" w14:paraId="6B6A8E0C" w14:textId="77777777" w:rsidTr="00B22550">
        <w:trPr>
          <w:trHeight w:val="980"/>
        </w:trPr>
        <w:tc>
          <w:tcPr>
            <w:tcW w:w="721" w:type="dxa"/>
          </w:tcPr>
          <w:p w14:paraId="5EE33664"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lastRenderedPageBreak/>
              <w:t>1796</w:t>
            </w:r>
          </w:p>
        </w:tc>
        <w:tc>
          <w:tcPr>
            <w:tcW w:w="900" w:type="dxa"/>
          </w:tcPr>
          <w:p w14:paraId="4DAA8D1E"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Insun Jang</w:t>
            </w:r>
          </w:p>
        </w:tc>
        <w:tc>
          <w:tcPr>
            <w:tcW w:w="720" w:type="dxa"/>
          </w:tcPr>
          <w:p w14:paraId="22F49C3B"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142.27</w:t>
            </w:r>
          </w:p>
        </w:tc>
        <w:tc>
          <w:tcPr>
            <w:tcW w:w="900" w:type="dxa"/>
          </w:tcPr>
          <w:p w14:paraId="1D1A3F3B"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35.3.13.4</w:t>
            </w:r>
          </w:p>
        </w:tc>
        <w:tc>
          <w:tcPr>
            <w:tcW w:w="2875" w:type="dxa"/>
          </w:tcPr>
          <w:p w14:paraId="12F86BF7"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"affiliated STAs on a set of links" is not clear because e.g., when transmitted an Association Request frame, it includes the affilaited STAs are STAs only requested for ML setup. We need to clarify whether the STAs are all affiliated STAs of the MLD or affilaited STAs only requested for ML setup</w:t>
            </w:r>
          </w:p>
        </w:tc>
        <w:tc>
          <w:tcPr>
            <w:tcW w:w="1625" w:type="dxa"/>
          </w:tcPr>
          <w:p w14:paraId="5F5298AD"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sz w:val="20"/>
                <w:szCs w:val="20"/>
                <w:lang w:eastAsia="zh-CN"/>
              </w:rPr>
              <w:t>As in the comment, please clarify that STAs in "affiliated STAs on a set of links" are all affiliated STAs of the MLD or affilaited STAs only requested for ML setup</w:t>
            </w:r>
          </w:p>
        </w:tc>
        <w:tc>
          <w:tcPr>
            <w:tcW w:w="3207" w:type="dxa"/>
          </w:tcPr>
          <w:p w14:paraId="7EB81CA8" w14:textId="77777777" w:rsidR="001E6226" w:rsidRPr="004B0384" w:rsidRDefault="001E6226" w:rsidP="00B22550">
            <w:pPr>
              <w:autoSpaceDE w:val="0"/>
              <w:autoSpaceDN w:val="0"/>
              <w:adjustRightInd w:val="0"/>
              <w:rPr>
                <w:rFonts w:ascii="Calibri" w:eastAsia="宋体" w:hAnsi="Calibri" w:cs="Calibri"/>
                <w:sz w:val="20"/>
                <w:szCs w:val="20"/>
                <w:lang w:eastAsia="zh-CN"/>
              </w:rPr>
            </w:pPr>
            <w:r w:rsidRPr="004B0384">
              <w:rPr>
                <w:rFonts w:ascii="Calibri" w:eastAsia="宋体" w:hAnsi="Calibri" w:cs="Calibri" w:hint="eastAsia"/>
                <w:sz w:val="20"/>
                <w:szCs w:val="20"/>
                <w:lang w:eastAsia="zh-CN"/>
              </w:rPr>
              <w:t>R</w:t>
            </w:r>
            <w:r w:rsidRPr="004B0384">
              <w:rPr>
                <w:rFonts w:ascii="Calibri" w:eastAsia="宋体" w:hAnsi="Calibri" w:cs="Calibri"/>
                <w:sz w:val="20"/>
                <w:szCs w:val="20"/>
                <w:lang w:eastAsia="zh-CN"/>
              </w:rPr>
              <w:t>evised –</w:t>
            </w:r>
          </w:p>
          <w:p w14:paraId="6EA8E979" w14:textId="77777777" w:rsidR="001E6226" w:rsidRPr="004B0384" w:rsidRDefault="001E6226" w:rsidP="00B22550">
            <w:pPr>
              <w:autoSpaceDE w:val="0"/>
              <w:autoSpaceDN w:val="0"/>
              <w:adjustRightInd w:val="0"/>
              <w:rPr>
                <w:rFonts w:ascii="Calibri" w:hAnsi="Calibri" w:cs="Calibri"/>
                <w:sz w:val="20"/>
                <w:szCs w:val="20"/>
              </w:rPr>
            </w:pPr>
          </w:p>
          <w:p w14:paraId="6111C5F5" w14:textId="786F7314" w:rsidR="001E6226" w:rsidRPr="004B0384" w:rsidRDefault="00042319" w:rsidP="00B22550">
            <w:pPr>
              <w:autoSpaceDE w:val="0"/>
              <w:autoSpaceDN w:val="0"/>
              <w:adjustRightInd w:val="0"/>
              <w:rPr>
                <w:rFonts w:ascii="Calibri" w:hAnsi="Calibri" w:cs="Calibri"/>
                <w:sz w:val="20"/>
                <w:szCs w:val="20"/>
              </w:rPr>
            </w:pPr>
            <w:r>
              <w:rPr>
                <w:rFonts w:ascii="Calibri" w:hAnsi="Calibri" w:cs="Calibri"/>
                <w:sz w:val="20"/>
                <w:szCs w:val="20"/>
              </w:rPr>
              <w:t>Clarify that it is for the links requested for ML setup</w:t>
            </w:r>
            <w:r w:rsidR="0088090A">
              <w:rPr>
                <w:rFonts w:ascii="Calibri" w:hAnsi="Calibri" w:cs="Calibri"/>
                <w:sz w:val="20"/>
                <w:szCs w:val="20"/>
              </w:rPr>
              <w:t>.</w:t>
            </w:r>
          </w:p>
          <w:p w14:paraId="01E443B7" w14:textId="77777777" w:rsidR="001E6226" w:rsidRPr="004B0384" w:rsidRDefault="001E6226" w:rsidP="00B22550">
            <w:pPr>
              <w:autoSpaceDE w:val="0"/>
              <w:autoSpaceDN w:val="0"/>
              <w:adjustRightInd w:val="0"/>
              <w:rPr>
                <w:rFonts w:ascii="Calibri" w:eastAsia="宋体" w:hAnsi="Calibri" w:cs="Calibri"/>
                <w:sz w:val="20"/>
                <w:szCs w:val="20"/>
                <w:lang w:eastAsia="zh-CN"/>
              </w:rPr>
            </w:pPr>
          </w:p>
          <w:p w14:paraId="2D0672B0" w14:textId="17981938" w:rsidR="001E6226" w:rsidRPr="004B0384" w:rsidRDefault="001E6226" w:rsidP="00B22550">
            <w:pPr>
              <w:autoSpaceDE w:val="0"/>
              <w:autoSpaceDN w:val="0"/>
              <w:adjustRightInd w:val="0"/>
              <w:rPr>
                <w:rFonts w:ascii="Calibri" w:hAnsi="Calibri" w:cs="Calibri"/>
                <w:sz w:val="20"/>
                <w:szCs w:val="20"/>
              </w:rPr>
            </w:pPr>
            <w:r w:rsidRPr="004B0384">
              <w:rPr>
                <w:rFonts w:ascii="Calibri" w:hAnsi="Calibri" w:cs="Arial"/>
                <w:sz w:val="20"/>
                <w:szCs w:val="20"/>
              </w:rPr>
              <w:t xml:space="preserve">TGbe editor to make the changes shown in </w:t>
            </w:r>
            <w:r w:rsidR="00F2561A">
              <w:rPr>
                <w:rFonts w:ascii="Calibri" w:hAnsi="Calibri" w:cs="Arial"/>
                <w:sz w:val="20"/>
                <w:szCs w:val="20"/>
              </w:rPr>
              <w:t>11-21/0373r5</w:t>
            </w:r>
          </w:p>
        </w:tc>
      </w:tr>
      <w:tr w:rsidR="001E6226" w14:paraId="2D85BDA9" w14:textId="77777777" w:rsidTr="00B22550">
        <w:trPr>
          <w:trHeight w:val="980"/>
        </w:trPr>
        <w:tc>
          <w:tcPr>
            <w:tcW w:w="721" w:type="dxa"/>
          </w:tcPr>
          <w:p w14:paraId="71D85778" w14:textId="740463D5" w:rsidR="001E6226" w:rsidRPr="004B0384" w:rsidRDefault="001E6226" w:rsidP="00B22550">
            <w:pPr>
              <w:autoSpaceDE w:val="0"/>
              <w:autoSpaceDN w:val="0"/>
              <w:adjustRightInd w:val="0"/>
              <w:rPr>
                <w:rFonts w:ascii="Calibri" w:eastAsia="宋体" w:hAnsi="Calibri" w:cs="Calibri"/>
                <w:sz w:val="20"/>
                <w:szCs w:val="20"/>
                <w:lang w:eastAsia="zh-CN"/>
              </w:rPr>
            </w:pPr>
          </w:p>
        </w:tc>
        <w:tc>
          <w:tcPr>
            <w:tcW w:w="900" w:type="dxa"/>
          </w:tcPr>
          <w:p w14:paraId="13A09334" w14:textId="0B41BD35" w:rsidR="001E6226" w:rsidRPr="004B0384" w:rsidRDefault="001E6226" w:rsidP="00B22550">
            <w:pPr>
              <w:autoSpaceDE w:val="0"/>
              <w:autoSpaceDN w:val="0"/>
              <w:adjustRightInd w:val="0"/>
              <w:rPr>
                <w:rFonts w:ascii="Calibri" w:eastAsia="宋体" w:hAnsi="Calibri" w:cs="Calibri"/>
                <w:sz w:val="20"/>
                <w:szCs w:val="20"/>
                <w:lang w:eastAsia="zh-CN"/>
              </w:rPr>
            </w:pPr>
          </w:p>
        </w:tc>
        <w:tc>
          <w:tcPr>
            <w:tcW w:w="720" w:type="dxa"/>
          </w:tcPr>
          <w:p w14:paraId="123BE811" w14:textId="04D21A25" w:rsidR="001E6226" w:rsidRPr="004B0384" w:rsidRDefault="001E6226" w:rsidP="00B22550">
            <w:pPr>
              <w:autoSpaceDE w:val="0"/>
              <w:autoSpaceDN w:val="0"/>
              <w:adjustRightInd w:val="0"/>
              <w:rPr>
                <w:rFonts w:ascii="Calibri" w:eastAsia="宋体" w:hAnsi="Calibri" w:cs="Calibri"/>
                <w:sz w:val="20"/>
                <w:szCs w:val="20"/>
                <w:lang w:eastAsia="zh-CN"/>
              </w:rPr>
            </w:pPr>
          </w:p>
        </w:tc>
        <w:tc>
          <w:tcPr>
            <w:tcW w:w="900" w:type="dxa"/>
          </w:tcPr>
          <w:p w14:paraId="1F42942B" w14:textId="7CAFF189" w:rsidR="001E6226" w:rsidRPr="004B0384" w:rsidRDefault="001E6226" w:rsidP="00B22550">
            <w:pPr>
              <w:autoSpaceDE w:val="0"/>
              <w:autoSpaceDN w:val="0"/>
              <w:adjustRightInd w:val="0"/>
              <w:rPr>
                <w:rFonts w:ascii="Calibri" w:eastAsia="宋体" w:hAnsi="Calibri" w:cs="Calibri"/>
                <w:sz w:val="20"/>
                <w:szCs w:val="20"/>
                <w:lang w:eastAsia="zh-CN"/>
              </w:rPr>
            </w:pPr>
          </w:p>
        </w:tc>
        <w:tc>
          <w:tcPr>
            <w:tcW w:w="2875" w:type="dxa"/>
          </w:tcPr>
          <w:p w14:paraId="583AEDBE" w14:textId="0D07BB7A" w:rsidR="001E6226" w:rsidRPr="004B0384" w:rsidRDefault="001E6226" w:rsidP="00B22550">
            <w:pPr>
              <w:autoSpaceDE w:val="0"/>
              <w:autoSpaceDN w:val="0"/>
              <w:adjustRightInd w:val="0"/>
              <w:rPr>
                <w:rFonts w:ascii="Calibri" w:eastAsia="宋体" w:hAnsi="Calibri" w:cs="Calibri"/>
                <w:sz w:val="20"/>
                <w:szCs w:val="20"/>
                <w:lang w:eastAsia="zh-CN"/>
              </w:rPr>
            </w:pPr>
          </w:p>
        </w:tc>
        <w:tc>
          <w:tcPr>
            <w:tcW w:w="1625" w:type="dxa"/>
          </w:tcPr>
          <w:p w14:paraId="67BF6DBC" w14:textId="54DF13CE" w:rsidR="001E6226" w:rsidRPr="004B0384" w:rsidRDefault="001E6226" w:rsidP="00B22550">
            <w:pPr>
              <w:autoSpaceDE w:val="0"/>
              <w:autoSpaceDN w:val="0"/>
              <w:adjustRightInd w:val="0"/>
              <w:rPr>
                <w:rFonts w:ascii="Calibri" w:eastAsia="宋体" w:hAnsi="Calibri" w:cs="Calibri"/>
                <w:sz w:val="20"/>
                <w:szCs w:val="20"/>
                <w:lang w:eastAsia="zh-CN"/>
              </w:rPr>
            </w:pPr>
          </w:p>
        </w:tc>
        <w:tc>
          <w:tcPr>
            <w:tcW w:w="3207" w:type="dxa"/>
          </w:tcPr>
          <w:p w14:paraId="35E1ABBA" w14:textId="77777777" w:rsidR="001E6226" w:rsidRPr="004B0384" w:rsidRDefault="001E6226" w:rsidP="00B22550">
            <w:pPr>
              <w:autoSpaceDE w:val="0"/>
              <w:autoSpaceDN w:val="0"/>
              <w:adjustRightInd w:val="0"/>
              <w:rPr>
                <w:rFonts w:ascii="Calibri" w:eastAsia="宋体" w:hAnsi="Calibri" w:cs="Calibri"/>
                <w:sz w:val="20"/>
                <w:szCs w:val="20"/>
                <w:lang w:eastAsia="zh-CN"/>
              </w:rPr>
            </w:pPr>
          </w:p>
        </w:tc>
      </w:tr>
    </w:tbl>
    <w:p w14:paraId="6935B6AE" w14:textId="77777777" w:rsidR="001E6226" w:rsidRPr="001E6226" w:rsidRDefault="001E6226" w:rsidP="00AA56F8">
      <w:pPr>
        <w:rPr>
          <w:rFonts w:eastAsia="Malgun Gothic"/>
          <w:sz w:val="16"/>
          <w:lang w:eastAsia="ko-KR"/>
        </w:rPr>
      </w:pPr>
    </w:p>
    <w:p w14:paraId="3078F482" w14:textId="07C4C073"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ab"/>
        <w:numPr>
          <w:ilvl w:val="0"/>
          <w:numId w:val="2"/>
        </w:numPr>
        <w:rPr>
          <w:b/>
          <w:sz w:val="20"/>
        </w:rPr>
      </w:pPr>
      <w:r w:rsidRPr="00E13124">
        <w:rPr>
          <w:b/>
          <w:sz w:val="20"/>
        </w:rPr>
        <w:t xml:space="preserve">Proposed </w:t>
      </w:r>
      <w:r w:rsidR="00BC477F">
        <w:rPr>
          <w:b/>
          <w:sz w:val="20"/>
        </w:rPr>
        <w:t>spec text</w:t>
      </w:r>
    </w:p>
    <w:p w14:paraId="4163F809" w14:textId="77777777" w:rsidR="0032005C" w:rsidRDefault="0032005C" w:rsidP="0032005C">
      <w:pPr>
        <w:rPr>
          <w:ins w:id="3" w:author="Cariou, Laurent" w:date="2021-02-23T19:42:00Z"/>
          <w:bCs/>
          <w:sz w:val="20"/>
        </w:rPr>
      </w:pPr>
    </w:p>
    <w:p w14:paraId="469E3B0E" w14:textId="77777777" w:rsidR="00D04E5E" w:rsidRPr="0032005C" w:rsidRDefault="00D04E5E" w:rsidP="0032005C">
      <w:pPr>
        <w:rPr>
          <w:bCs/>
          <w:sz w:val="20"/>
        </w:rPr>
      </w:pPr>
    </w:p>
    <w:p w14:paraId="6CA40AEE" w14:textId="5A20CF62" w:rsidR="001E6226" w:rsidRDefault="001E6226" w:rsidP="001E6226">
      <w:pPr>
        <w:pStyle w:val="SP7147688"/>
        <w:spacing w:before="360" w:after="240"/>
        <w:jc w:val="both"/>
        <w:rPr>
          <w:rStyle w:val="SC7204809"/>
          <w:sz w:val="20"/>
          <w:szCs w:val="20"/>
        </w:rPr>
      </w:pPr>
      <w:r>
        <w:rPr>
          <w:rFonts w:ascii="Times New Roman" w:eastAsia="Times New Roman" w:hAnsi="Times New Roman" w:cs="Times New Roman"/>
          <w:b/>
          <w:i/>
          <w:color w:val="000000"/>
          <w:sz w:val="20"/>
          <w:highlight w:val="yellow"/>
        </w:rPr>
        <w:t xml:space="preserve">TGbe editor: Please change the subclauses below </w:t>
      </w:r>
      <w:r w:rsidR="008D232C">
        <w:rPr>
          <w:rFonts w:ascii="Times New Roman" w:eastAsia="Times New Roman" w:hAnsi="Times New Roman" w:cs="Times New Roman"/>
          <w:b/>
          <w:i/>
          <w:color w:val="000000"/>
          <w:sz w:val="20"/>
          <w:highlight w:val="yellow"/>
        </w:rPr>
        <w:t xml:space="preserve">as </w:t>
      </w:r>
      <w:r>
        <w:rPr>
          <w:rFonts w:ascii="Times New Roman" w:eastAsia="Times New Roman" w:hAnsi="Times New Roman" w:cs="Times New Roman"/>
          <w:b/>
          <w:i/>
          <w:color w:val="000000"/>
          <w:sz w:val="20"/>
          <w:highlight w:val="yellow"/>
        </w:rPr>
        <w:t>follows:</w:t>
      </w:r>
    </w:p>
    <w:p w14:paraId="0F1EF6E5" w14:textId="77777777" w:rsidR="001E6226" w:rsidRDefault="001E6226" w:rsidP="001E6226">
      <w:pPr>
        <w:pStyle w:val="SP7204995"/>
        <w:spacing w:before="360" w:after="240"/>
        <w:rPr>
          <w:rFonts w:ascii="Arial" w:hAnsi="Arial" w:cs="Arial"/>
          <w:b/>
          <w:bCs/>
          <w:color w:val="000000"/>
          <w:sz w:val="22"/>
          <w:szCs w:val="22"/>
        </w:rPr>
      </w:pPr>
      <w:r w:rsidRPr="004C5E00">
        <w:rPr>
          <w:rFonts w:ascii="Arial" w:hAnsi="Arial" w:cs="Arial"/>
          <w:b/>
          <w:bCs/>
          <w:color w:val="000000"/>
          <w:sz w:val="22"/>
          <w:szCs w:val="22"/>
        </w:rPr>
        <w:t>3.2 Definitions specific to IEEE 802.11</w:t>
      </w:r>
    </w:p>
    <w:p w14:paraId="31F2728E" w14:textId="77777777" w:rsidR="001E6226" w:rsidRPr="004C5E00" w:rsidRDefault="001E6226" w:rsidP="001E6226">
      <w:pPr>
        <w:pStyle w:val="Default"/>
      </w:pPr>
    </w:p>
    <w:p w14:paraId="54E92287" w14:textId="391CFDE8" w:rsidR="001E6226" w:rsidRDefault="00C20478" w:rsidP="001E6226">
      <w:pPr>
        <w:pStyle w:val="Default"/>
        <w:rPr>
          <w:rFonts w:eastAsia="Malgun Gothic"/>
          <w:lang w:eastAsia="ko-KR"/>
        </w:rPr>
      </w:pPr>
      <w:ins w:id="4" w:author="Liyunbo" w:date="2021-03-16T16:14:00Z">
        <w:r>
          <w:rPr>
            <w:rStyle w:val="SC7204803"/>
          </w:rPr>
          <w:t>multi-radio non-access point (non-AP) multi-link device (MLD): A non-AP MLD that supports reception and transmission frames on more than one link at a time. (#1759, 2719)</w:t>
        </w:r>
      </w:ins>
    </w:p>
    <w:p w14:paraId="0EDE751B" w14:textId="77777777" w:rsidR="001E6226" w:rsidRPr="001E6226" w:rsidRDefault="001E6226" w:rsidP="001E6226">
      <w:pPr>
        <w:pStyle w:val="Default"/>
        <w:rPr>
          <w:rFonts w:eastAsia="Malgun Gothic"/>
          <w:lang w:eastAsia="ko-KR"/>
        </w:rPr>
      </w:pPr>
    </w:p>
    <w:p w14:paraId="2BDE1214" w14:textId="517BA2E0" w:rsidR="001E6226" w:rsidRDefault="001E6226" w:rsidP="001E6226">
      <w:pPr>
        <w:pStyle w:val="SP7147688"/>
        <w:spacing w:before="360" w:after="240"/>
        <w:jc w:val="both"/>
        <w:rPr>
          <w:rStyle w:val="SC7204809"/>
          <w:sz w:val="20"/>
          <w:szCs w:val="20"/>
        </w:rPr>
      </w:pPr>
      <w:r>
        <w:rPr>
          <w:rFonts w:ascii="Times New Roman" w:eastAsia="Times New Roman" w:hAnsi="Times New Roman" w:cs="Times New Roman"/>
          <w:b/>
          <w:i/>
          <w:color w:val="000000"/>
          <w:sz w:val="20"/>
          <w:highlight w:val="yellow"/>
        </w:rPr>
        <w:t xml:space="preserve">TGbe editor: Please change the subclauses below </w:t>
      </w:r>
      <w:r w:rsidR="008D232C">
        <w:rPr>
          <w:rFonts w:ascii="Times New Roman" w:eastAsia="Times New Roman" w:hAnsi="Times New Roman" w:cs="Times New Roman"/>
          <w:b/>
          <w:i/>
          <w:color w:val="000000"/>
          <w:sz w:val="20"/>
          <w:highlight w:val="yellow"/>
        </w:rPr>
        <w:t xml:space="preserve">as </w:t>
      </w:r>
      <w:r>
        <w:rPr>
          <w:rFonts w:ascii="Times New Roman" w:eastAsia="Times New Roman" w:hAnsi="Times New Roman" w:cs="Times New Roman"/>
          <w:b/>
          <w:i/>
          <w:color w:val="000000"/>
          <w:sz w:val="20"/>
          <w:highlight w:val="yellow"/>
        </w:rPr>
        <w:t>follows:</w:t>
      </w:r>
    </w:p>
    <w:p w14:paraId="016846DC" w14:textId="77777777" w:rsidR="001E6226" w:rsidRPr="000533BE" w:rsidRDefault="001E6226" w:rsidP="001E6226">
      <w:pPr>
        <w:pStyle w:val="SP10291093"/>
        <w:spacing w:before="240" w:after="240"/>
        <w:rPr>
          <w:color w:val="000000"/>
        </w:rPr>
      </w:pPr>
    </w:p>
    <w:p w14:paraId="1873253D" w14:textId="77777777" w:rsidR="001E6226" w:rsidRDefault="001E6226" w:rsidP="001E6226">
      <w:pPr>
        <w:pStyle w:val="SP15303120"/>
        <w:spacing w:before="240" w:after="240"/>
        <w:rPr>
          <w:rStyle w:val="SC15323589"/>
          <w:b/>
          <w:bCs/>
        </w:rPr>
      </w:pPr>
      <w:r>
        <w:rPr>
          <w:rStyle w:val="SC10319501"/>
        </w:rPr>
        <w:t>9.4.2.295b.2 Basic variant Multi-Link element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46"/>
        <w:gridCol w:w="980"/>
        <w:gridCol w:w="980"/>
        <w:gridCol w:w="1080"/>
      </w:tblGrid>
      <w:tr w:rsidR="001E6226" w14:paraId="1944D9D2" w14:textId="77777777" w:rsidTr="00B22550">
        <w:trPr>
          <w:trHeight w:val="640"/>
          <w:jc w:val="center"/>
        </w:trPr>
        <w:tc>
          <w:tcPr>
            <w:tcW w:w="1046" w:type="dxa"/>
            <w:tcBorders>
              <w:top w:val="nil"/>
              <w:left w:val="nil"/>
              <w:bottom w:val="nil"/>
              <w:right w:val="nil"/>
            </w:tcBorders>
            <w:tcMar>
              <w:top w:w="120" w:type="dxa"/>
              <w:left w:w="120" w:type="dxa"/>
              <w:bottom w:w="60" w:type="dxa"/>
              <w:right w:w="120" w:type="dxa"/>
            </w:tcMar>
            <w:vAlign w:val="center"/>
          </w:tcPr>
          <w:p w14:paraId="14685B4C" w14:textId="77777777" w:rsidR="001E6226" w:rsidRDefault="001E6226" w:rsidP="00B22550">
            <w:pPr>
              <w:pStyle w:val="CellBody"/>
              <w:spacing w:line="160" w:lineRule="atLeast"/>
              <w:jc w:val="center"/>
              <w:rPr>
                <w:rFonts w:ascii="Arial" w:hAnsi="Arial" w:cs="Arial"/>
                <w:sz w:val="16"/>
                <w:szCs w:val="16"/>
              </w:rPr>
            </w:pPr>
          </w:p>
        </w:tc>
        <w:tc>
          <w:tcPr>
            <w:tcW w:w="9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02833231" w14:textId="77777777" w:rsidR="001E6226" w:rsidRDefault="001E6226" w:rsidP="00B22550">
            <w:pPr>
              <w:pStyle w:val="CellBody"/>
              <w:spacing w:line="160" w:lineRule="atLeast"/>
              <w:jc w:val="center"/>
              <w:rPr>
                <w:rFonts w:ascii="Arial" w:hAnsi="Arial" w:cs="Arial"/>
                <w:sz w:val="16"/>
                <w:szCs w:val="16"/>
              </w:rPr>
            </w:pPr>
            <w:r>
              <w:rPr>
                <w:rFonts w:ascii="Arial" w:hAnsi="Arial" w:cs="Arial"/>
                <w:w w:val="100"/>
                <w:sz w:val="16"/>
                <w:szCs w:val="16"/>
              </w:rPr>
              <w:t>MLD MAC Address</w:t>
            </w:r>
          </w:p>
        </w:tc>
        <w:tc>
          <w:tcPr>
            <w:tcW w:w="9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7E2926C6" w14:textId="14CEC37F" w:rsidR="001E6226" w:rsidRDefault="00C20478" w:rsidP="00343DDE">
            <w:pPr>
              <w:pStyle w:val="CellBody"/>
              <w:spacing w:line="160" w:lineRule="atLeast"/>
              <w:jc w:val="center"/>
              <w:rPr>
                <w:rFonts w:ascii="Arial" w:hAnsi="Arial" w:cs="Arial"/>
                <w:sz w:val="16"/>
                <w:szCs w:val="16"/>
              </w:rPr>
            </w:pPr>
            <w:ins w:id="5" w:author="Liyunbo" w:date="2021-03-16T16:15:00Z">
              <w:r>
                <w:rPr>
                  <w:rFonts w:ascii="Arial" w:hAnsi="Arial" w:cs="Arial"/>
                  <w:w w:val="100"/>
                  <w:sz w:val="16"/>
                  <w:szCs w:val="16"/>
                </w:rPr>
                <w:t xml:space="preserve">MLD </w:t>
              </w:r>
            </w:ins>
            <w:ins w:id="6" w:author="Liyunbo" w:date="2021-03-22T10:21:00Z">
              <w:r w:rsidR="00343DDE">
                <w:rPr>
                  <w:rFonts w:ascii="Arial" w:hAnsi="Arial" w:cs="Arial"/>
                  <w:w w:val="100"/>
                  <w:sz w:val="16"/>
                  <w:szCs w:val="16"/>
                </w:rPr>
                <w:t>Capabilities</w:t>
              </w:r>
            </w:ins>
          </w:p>
        </w:tc>
        <w:tc>
          <w:tcPr>
            <w:tcW w:w="10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0BC17F7F" w14:textId="77777777" w:rsidR="001E6226" w:rsidRDefault="001E6226" w:rsidP="00B22550">
            <w:pPr>
              <w:pStyle w:val="CellBody"/>
              <w:spacing w:line="160" w:lineRule="atLeast"/>
              <w:jc w:val="center"/>
              <w:rPr>
                <w:rFonts w:ascii="Arial" w:hAnsi="Arial" w:cs="Arial"/>
                <w:sz w:val="16"/>
                <w:szCs w:val="16"/>
              </w:rPr>
            </w:pPr>
            <w:r>
              <w:rPr>
                <w:rFonts w:ascii="Arial" w:hAnsi="Arial" w:cs="Arial"/>
                <w:w w:val="100"/>
                <w:sz w:val="16"/>
                <w:szCs w:val="16"/>
              </w:rPr>
              <w:t>TBD</w:t>
            </w:r>
          </w:p>
        </w:tc>
      </w:tr>
      <w:tr w:rsidR="001E6226" w14:paraId="6977DA7D" w14:textId="77777777" w:rsidTr="00B22550">
        <w:trPr>
          <w:trHeight w:val="320"/>
          <w:jc w:val="center"/>
        </w:trPr>
        <w:tc>
          <w:tcPr>
            <w:tcW w:w="1046" w:type="dxa"/>
            <w:tcBorders>
              <w:top w:val="nil"/>
              <w:left w:val="nil"/>
              <w:bottom w:val="nil"/>
              <w:right w:val="nil"/>
            </w:tcBorders>
            <w:tcMar>
              <w:top w:w="120" w:type="dxa"/>
              <w:left w:w="120" w:type="dxa"/>
              <w:bottom w:w="60" w:type="dxa"/>
              <w:right w:w="120" w:type="dxa"/>
            </w:tcMar>
          </w:tcPr>
          <w:p w14:paraId="016506FD" w14:textId="77777777" w:rsidR="001E6226" w:rsidRDefault="001E6226" w:rsidP="00B22550">
            <w:pPr>
              <w:pStyle w:val="CellBody"/>
              <w:spacing w:line="160" w:lineRule="atLeast"/>
              <w:jc w:val="center"/>
              <w:rPr>
                <w:rFonts w:ascii="Arial" w:hAnsi="Arial" w:cs="Arial"/>
                <w:sz w:val="16"/>
                <w:szCs w:val="16"/>
              </w:rPr>
            </w:pPr>
            <w:r>
              <w:rPr>
                <w:rFonts w:ascii="Arial" w:hAnsi="Arial" w:cs="Arial"/>
                <w:w w:val="100"/>
                <w:sz w:val="16"/>
                <w:szCs w:val="16"/>
              </w:rPr>
              <w:lastRenderedPageBreak/>
              <w:t>Octets:</w:t>
            </w:r>
          </w:p>
        </w:tc>
        <w:tc>
          <w:tcPr>
            <w:tcW w:w="980" w:type="dxa"/>
            <w:tcBorders>
              <w:top w:val="nil"/>
              <w:left w:val="nil"/>
              <w:bottom w:val="nil"/>
              <w:right w:val="nil"/>
            </w:tcBorders>
            <w:tcMar>
              <w:top w:w="120" w:type="dxa"/>
              <w:left w:w="120" w:type="dxa"/>
              <w:bottom w:w="60" w:type="dxa"/>
              <w:right w:w="120" w:type="dxa"/>
            </w:tcMar>
          </w:tcPr>
          <w:p w14:paraId="1BC9C625" w14:textId="77777777" w:rsidR="001E6226" w:rsidRDefault="001E6226" w:rsidP="00B22550">
            <w:pPr>
              <w:pStyle w:val="CellBody"/>
              <w:spacing w:line="160" w:lineRule="atLeast"/>
              <w:ind w:firstLineChars="50" w:firstLine="80"/>
              <w:rPr>
                <w:rFonts w:ascii="Arial" w:hAnsi="Arial" w:cs="Arial"/>
                <w:sz w:val="16"/>
                <w:szCs w:val="16"/>
              </w:rPr>
            </w:pPr>
            <w:r>
              <w:rPr>
                <w:rFonts w:ascii="Arial" w:hAnsi="Arial" w:cs="Arial"/>
                <w:w w:val="100"/>
                <w:sz w:val="16"/>
                <w:szCs w:val="16"/>
              </w:rPr>
              <w:t xml:space="preserve"> 0 or 6</w:t>
            </w:r>
          </w:p>
        </w:tc>
        <w:tc>
          <w:tcPr>
            <w:tcW w:w="980" w:type="dxa"/>
            <w:tcBorders>
              <w:top w:val="nil"/>
              <w:left w:val="nil"/>
              <w:bottom w:val="nil"/>
              <w:right w:val="nil"/>
            </w:tcBorders>
            <w:tcMar>
              <w:top w:w="120" w:type="dxa"/>
              <w:left w:w="120" w:type="dxa"/>
              <w:bottom w:w="60" w:type="dxa"/>
              <w:right w:w="120" w:type="dxa"/>
            </w:tcMar>
          </w:tcPr>
          <w:p w14:paraId="26C32FB1" w14:textId="23A0B617" w:rsidR="001E6226" w:rsidRPr="00DD0ABB" w:rsidRDefault="00343DDE" w:rsidP="00343DDE">
            <w:pPr>
              <w:pStyle w:val="CellBody"/>
              <w:spacing w:line="160" w:lineRule="atLeast"/>
              <w:jc w:val="center"/>
              <w:rPr>
                <w:rFonts w:ascii="Arial" w:eastAsia="宋体" w:hAnsi="Arial" w:cs="Arial"/>
                <w:sz w:val="16"/>
                <w:szCs w:val="16"/>
                <w:lang w:eastAsia="zh-CN"/>
              </w:rPr>
            </w:pPr>
            <w:ins w:id="7" w:author="Liyunbo" w:date="2021-03-22T10:21:00Z">
              <w:r>
                <w:rPr>
                  <w:rFonts w:ascii="Arial" w:eastAsia="宋体" w:hAnsi="Arial" w:cs="Arial"/>
                  <w:sz w:val="16"/>
                  <w:szCs w:val="16"/>
                  <w:lang w:eastAsia="zh-CN"/>
                </w:rPr>
                <w:t>0 or 2</w:t>
              </w:r>
            </w:ins>
          </w:p>
        </w:tc>
        <w:tc>
          <w:tcPr>
            <w:tcW w:w="1080" w:type="dxa"/>
            <w:tcBorders>
              <w:top w:val="nil"/>
              <w:left w:val="nil"/>
              <w:bottom w:val="nil"/>
              <w:right w:val="nil"/>
            </w:tcBorders>
            <w:tcMar>
              <w:top w:w="120" w:type="dxa"/>
              <w:left w:w="120" w:type="dxa"/>
              <w:bottom w:w="60" w:type="dxa"/>
              <w:right w:w="120" w:type="dxa"/>
            </w:tcMar>
          </w:tcPr>
          <w:p w14:paraId="29096BC3" w14:textId="77777777" w:rsidR="001E6226" w:rsidRDefault="001E6226" w:rsidP="00B22550">
            <w:pPr>
              <w:pStyle w:val="CellBody"/>
              <w:spacing w:line="160" w:lineRule="atLeast"/>
              <w:jc w:val="center"/>
              <w:rPr>
                <w:rFonts w:ascii="Arial" w:hAnsi="Arial" w:cs="Arial"/>
                <w:sz w:val="16"/>
                <w:szCs w:val="16"/>
              </w:rPr>
            </w:pPr>
            <w:r>
              <w:rPr>
                <w:rFonts w:ascii="Arial" w:hAnsi="Arial" w:cs="Arial"/>
                <w:w w:val="100"/>
                <w:sz w:val="16"/>
                <w:szCs w:val="16"/>
              </w:rPr>
              <w:t>TBD</w:t>
            </w:r>
          </w:p>
        </w:tc>
      </w:tr>
    </w:tbl>
    <w:p w14:paraId="3605C9E9" w14:textId="77777777" w:rsidR="001E6226" w:rsidRDefault="001E6226" w:rsidP="001E6226">
      <w:pPr>
        <w:pStyle w:val="Default"/>
        <w:jc w:val="center"/>
      </w:pPr>
    </w:p>
    <w:p w14:paraId="171FBF5F" w14:textId="77777777" w:rsidR="001E6226" w:rsidRDefault="001E6226" w:rsidP="001E6226">
      <w:pPr>
        <w:pStyle w:val="Default"/>
        <w:jc w:val="center"/>
      </w:pPr>
    </w:p>
    <w:p w14:paraId="37FD5D2E" w14:textId="77777777" w:rsidR="001E6226" w:rsidRPr="008E04C0" w:rsidRDefault="001E6226" w:rsidP="001E6226">
      <w:pPr>
        <w:pStyle w:val="Default"/>
        <w:jc w:val="center"/>
      </w:pPr>
      <w:r>
        <w:t>Figure 9-</w:t>
      </w:r>
      <w:r w:rsidRPr="008E04C0">
        <w:t xml:space="preserve"> 788eh—Common Info field of the Basic variant Multi-Link element format</w:t>
      </w:r>
    </w:p>
    <w:p w14:paraId="20C03E22" w14:textId="77777777" w:rsidR="001E6226" w:rsidRDefault="001E6226" w:rsidP="001E6226">
      <w:pPr>
        <w:pStyle w:val="Default"/>
        <w:rPr>
          <w:rFonts w:eastAsia="Malgun Gothic"/>
          <w:lang w:eastAsia="ko-KR"/>
        </w:rPr>
      </w:pPr>
    </w:p>
    <w:p w14:paraId="36133DFD" w14:textId="0693EC85" w:rsidR="00C20478" w:rsidRDefault="00C20478" w:rsidP="00C20478">
      <w:pPr>
        <w:pStyle w:val="SP7147688"/>
        <w:spacing w:before="360" w:after="240"/>
        <w:jc w:val="both"/>
        <w:rPr>
          <w:rStyle w:val="SC7204809"/>
          <w:sz w:val="20"/>
          <w:szCs w:val="20"/>
        </w:rPr>
      </w:pPr>
      <w:r>
        <w:rPr>
          <w:rFonts w:ascii="Times New Roman" w:eastAsia="Times New Roman" w:hAnsi="Times New Roman" w:cs="Times New Roman"/>
          <w:b/>
          <w:i/>
          <w:color w:val="000000"/>
          <w:sz w:val="20"/>
          <w:highlight w:val="yellow"/>
        </w:rPr>
        <w:t xml:space="preserve">TGbe editor: Please add below paragraphs in subclauses </w:t>
      </w:r>
      <w:r w:rsidRPr="008D232C">
        <w:rPr>
          <w:rFonts w:ascii="Times New Roman" w:eastAsia="Times New Roman" w:hAnsi="Times New Roman" w:cs="Times New Roman"/>
          <w:b/>
          <w:i/>
          <w:color w:val="000000"/>
          <w:sz w:val="20"/>
          <w:highlight w:val="yellow"/>
        </w:rPr>
        <w:t>9.4.2.295b.2</w:t>
      </w:r>
      <w:r w:rsidR="008D232C" w:rsidRPr="008D232C">
        <w:rPr>
          <w:rFonts w:ascii="Times New Roman" w:eastAsia="Times New Roman" w:hAnsi="Times New Roman" w:cs="Times New Roman"/>
          <w:b/>
          <w:i/>
          <w:color w:val="000000"/>
          <w:sz w:val="20"/>
          <w:highlight w:val="yellow"/>
        </w:rPr>
        <w:t xml:space="preserve"> (Basic variant Multi-Link element)</w:t>
      </w:r>
      <w:r>
        <w:rPr>
          <w:rFonts w:ascii="Times New Roman" w:eastAsia="Times New Roman" w:hAnsi="Times New Roman" w:cs="Times New Roman"/>
          <w:b/>
          <w:i/>
          <w:color w:val="000000"/>
          <w:sz w:val="20"/>
          <w:highlight w:val="yellow"/>
        </w:rPr>
        <w:t>:</w:t>
      </w:r>
    </w:p>
    <w:p w14:paraId="6732BEC9" w14:textId="784729FE" w:rsidR="00C20478" w:rsidRDefault="00C20478" w:rsidP="00C20478">
      <w:pPr>
        <w:pStyle w:val="Default"/>
        <w:rPr>
          <w:ins w:id="8" w:author="Liyunbo" w:date="2021-03-16T16:15:00Z"/>
          <w:sz w:val="20"/>
          <w:szCs w:val="20"/>
        </w:rPr>
      </w:pPr>
      <w:ins w:id="9" w:author="Liyunbo" w:date="2021-03-16T16:15:00Z">
        <w:r w:rsidRPr="008E04C0">
          <w:rPr>
            <w:sz w:val="20"/>
            <w:szCs w:val="20"/>
          </w:rPr>
          <w:t xml:space="preserve">The format of the </w:t>
        </w:r>
        <w:r>
          <w:rPr>
            <w:sz w:val="20"/>
            <w:szCs w:val="20"/>
          </w:rPr>
          <w:t xml:space="preserve">MLD </w:t>
        </w:r>
      </w:ins>
      <w:ins w:id="10" w:author="Liyunbo" w:date="2021-03-22T10:32:00Z">
        <w:r w:rsidR="00B80E82">
          <w:rPr>
            <w:sz w:val="20"/>
            <w:szCs w:val="20"/>
          </w:rPr>
          <w:t>Capabilities</w:t>
        </w:r>
      </w:ins>
      <w:ins w:id="11" w:author="Liyunbo" w:date="2021-03-16T16:15:00Z">
        <w:r w:rsidRPr="008E04C0">
          <w:rPr>
            <w:sz w:val="20"/>
            <w:szCs w:val="20"/>
          </w:rPr>
          <w:t xml:space="preserve"> field</w:t>
        </w:r>
        <w:r>
          <w:rPr>
            <w:sz w:val="20"/>
            <w:szCs w:val="20"/>
          </w:rPr>
          <w:t xml:space="preserve"> </w:t>
        </w:r>
        <w:r w:rsidRPr="008E04C0">
          <w:rPr>
            <w:sz w:val="20"/>
            <w:szCs w:val="20"/>
          </w:rPr>
          <w:t>is defined in Figure 9-788eh</w:t>
        </w:r>
        <w:r>
          <w:rPr>
            <w:sz w:val="20"/>
            <w:szCs w:val="20"/>
          </w:rPr>
          <w:t>1</w:t>
        </w:r>
        <w:r w:rsidRPr="008E04C0">
          <w:rPr>
            <w:sz w:val="20"/>
            <w:szCs w:val="20"/>
          </w:rPr>
          <w:t xml:space="preserve"> (</w:t>
        </w:r>
        <w:r>
          <w:rPr>
            <w:sz w:val="20"/>
            <w:szCs w:val="20"/>
          </w:rPr>
          <w:t xml:space="preserve">MLD Information field </w:t>
        </w:r>
        <w:r w:rsidRPr="008E04C0">
          <w:rPr>
            <w:sz w:val="20"/>
            <w:szCs w:val="20"/>
          </w:rPr>
          <w:t>format).</w:t>
        </w:r>
      </w:ins>
      <w:ins w:id="12" w:author="Liyunbo" w:date="2021-03-16T16:16:00Z">
        <w:r>
          <w:rPr>
            <w:sz w:val="20"/>
            <w:szCs w:val="20"/>
          </w:rPr>
          <w:t xml:space="preserve"> </w:t>
        </w:r>
      </w:ins>
      <w:ins w:id="13" w:author="Liyunbo" w:date="2021-03-16T16:15:00Z">
        <w:r>
          <w:rPr>
            <w:sz w:val="20"/>
            <w:szCs w:val="20"/>
          </w:rPr>
          <w:t>(#2139)</w:t>
        </w:r>
      </w:ins>
    </w:p>
    <w:p w14:paraId="20CE1963" w14:textId="77777777" w:rsidR="00C20478" w:rsidRPr="005F66E7" w:rsidRDefault="00C20478" w:rsidP="00C20478">
      <w:pPr>
        <w:pStyle w:val="Default"/>
        <w:rPr>
          <w:ins w:id="14" w:author="Liyunbo" w:date="2021-03-16T16:15:00Z"/>
          <w:sz w:val="20"/>
          <w:szCs w:val="2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620"/>
        <w:gridCol w:w="1080"/>
        <w:gridCol w:w="1080"/>
      </w:tblGrid>
      <w:tr w:rsidR="00C20478" w14:paraId="5DF5B4EE" w14:textId="77777777" w:rsidTr="00B22550">
        <w:trPr>
          <w:trHeight w:val="320"/>
          <w:jc w:val="center"/>
          <w:ins w:id="15" w:author="Liyunbo" w:date="2021-03-16T16:15:00Z"/>
        </w:trPr>
        <w:tc>
          <w:tcPr>
            <w:tcW w:w="620" w:type="dxa"/>
            <w:tcBorders>
              <w:top w:val="nil"/>
              <w:left w:val="nil"/>
              <w:bottom w:val="nil"/>
              <w:right w:val="nil"/>
            </w:tcBorders>
            <w:tcMar>
              <w:top w:w="120" w:type="dxa"/>
              <w:left w:w="115" w:type="dxa"/>
              <w:bottom w:w="60" w:type="dxa"/>
              <w:right w:w="115" w:type="dxa"/>
            </w:tcMar>
            <w:vAlign w:val="center"/>
          </w:tcPr>
          <w:p w14:paraId="1DB0A1D1" w14:textId="77777777" w:rsidR="00C20478" w:rsidRDefault="00C20478" w:rsidP="00B22550">
            <w:pPr>
              <w:pStyle w:val="CellBodyCentred"/>
              <w:tabs>
                <w:tab w:val="clear" w:pos="920"/>
                <w:tab w:val="left" w:pos="720"/>
              </w:tabs>
              <w:rPr>
                <w:ins w:id="16" w:author="Liyunbo" w:date="2021-03-16T16:15:00Z"/>
              </w:rPr>
            </w:pPr>
          </w:p>
        </w:tc>
        <w:tc>
          <w:tcPr>
            <w:tcW w:w="1080" w:type="dxa"/>
            <w:tcBorders>
              <w:top w:val="nil"/>
              <w:left w:val="nil"/>
              <w:bottom w:val="nil"/>
              <w:right w:val="nil"/>
            </w:tcBorders>
            <w:tcMar>
              <w:top w:w="120" w:type="dxa"/>
              <w:left w:w="115" w:type="dxa"/>
              <w:bottom w:w="60" w:type="dxa"/>
              <w:right w:w="115" w:type="dxa"/>
            </w:tcMar>
            <w:vAlign w:val="center"/>
          </w:tcPr>
          <w:p w14:paraId="1C3C80E8" w14:textId="77777777" w:rsidR="00C20478" w:rsidRDefault="00C20478" w:rsidP="00B22550">
            <w:pPr>
              <w:pStyle w:val="CellBodyCentred"/>
              <w:tabs>
                <w:tab w:val="clear" w:pos="920"/>
                <w:tab w:val="right" w:pos="1340"/>
              </w:tabs>
              <w:ind w:firstLineChars="100" w:firstLine="160"/>
              <w:jc w:val="both"/>
              <w:rPr>
                <w:ins w:id="17" w:author="Liyunbo" w:date="2021-03-16T16:15:00Z"/>
              </w:rPr>
            </w:pPr>
            <w:ins w:id="18" w:author="Liyunbo" w:date="2021-03-16T16:15:00Z">
              <w:r>
                <w:t>B0-B3</w:t>
              </w:r>
            </w:ins>
          </w:p>
        </w:tc>
        <w:tc>
          <w:tcPr>
            <w:tcW w:w="1080" w:type="dxa"/>
            <w:tcBorders>
              <w:top w:val="nil"/>
              <w:left w:val="nil"/>
              <w:bottom w:val="nil"/>
              <w:right w:val="nil"/>
            </w:tcBorders>
          </w:tcPr>
          <w:p w14:paraId="5829FDAD" w14:textId="5F8B6F39" w:rsidR="00C20478" w:rsidRPr="006C4107" w:rsidRDefault="00C20478" w:rsidP="00863334">
            <w:pPr>
              <w:pStyle w:val="CellBodyCentred"/>
              <w:tabs>
                <w:tab w:val="clear" w:pos="920"/>
                <w:tab w:val="right" w:pos="1340"/>
              </w:tabs>
              <w:jc w:val="both"/>
              <w:rPr>
                <w:ins w:id="19" w:author="Liyunbo" w:date="2021-03-16T16:15:00Z"/>
                <w:rFonts w:eastAsia="宋体"/>
                <w:lang w:eastAsia="zh-CN"/>
              </w:rPr>
            </w:pPr>
            <w:ins w:id="20" w:author="Liyunbo" w:date="2021-03-16T16:15:00Z">
              <w:r>
                <w:rPr>
                  <w:rFonts w:eastAsia="宋体" w:hint="eastAsia"/>
                  <w:lang w:eastAsia="zh-CN"/>
                </w:rPr>
                <w:t>B</w:t>
              </w:r>
            </w:ins>
            <w:ins w:id="21" w:author="Liyunbo" w:date="2021-03-18T17:54:00Z">
              <w:r w:rsidR="007E0F41">
                <w:rPr>
                  <w:rFonts w:eastAsia="宋体"/>
                  <w:lang w:eastAsia="zh-CN"/>
                </w:rPr>
                <w:t>4</w:t>
              </w:r>
            </w:ins>
            <w:ins w:id="22" w:author="Liyunbo" w:date="2021-03-16T16:15:00Z">
              <w:r>
                <w:rPr>
                  <w:rFonts w:eastAsia="宋体"/>
                  <w:lang w:eastAsia="zh-CN"/>
                </w:rPr>
                <w:t>-B</w:t>
              </w:r>
            </w:ins>
            <w:ins w:id="23" w:author="Liyunbo" w:date="2021-03-22T10:22:00Z">
              <w:r w:rsidR="00863334">
                <w:rPr>
                  <w:rFonts w:eastAsia="宋体"/>
                  <w:lang w:eastAsia="zh-CN"/>
                </w:rPr>
                <w:t>15</w:t>
              </w:r>
            </w:ins>
          </w:p>
        </w:tc>
      </w:tr>
      <w:tr w:rsidR="00C20478" w14:paraId="4D937137" w14:textId="77777777" w:rsidTr="00B22550">
        <w:trPr>
          <w:trHeight w:val="640"/>
          <w:jc w:val="center"/>
          <w:ins w:id="24" w:author="Liyunbo" w:date="2021-03-16T16:15:00Z"/>
        </w:trPr>
        <w:tc>
          <w:tcPr>
            <w:tcW w:w="620" w:type="dxa"/>
            <w:tcBorders>
              <w:top w:val="nil"/>
              <w:left w:val="nil"/>
              <w:bottom w:val="nil"/>
              <w:right w:val="nil"/>
            </w:tcBorders>
            <w:tcMar>
              <w:top w:w="120" w:type="dxa"/>
              <w:left w:w="120" w:type="dxa"/>
              <w:bottom w:w="60" w:type="dxa"/>
              <w:right w:w="120" w:type="dxa"/>
            </w:tcMar>
            <w:vAlign w:val="center"/>
          </w:tcPr>
          <w:p w14:paraId="362AFB8F" w14:textId="77777777" w:rsidR="00C20478" w:rsidRDefault="00C20478" w:rsidP="00B22550">
            <w:pPr>
              <w:pStyle w:val="CellBody"/>
              <w:spacing w:line="160" w:lineRule="atLeast"/>
              <w:jc w:val="center"/>
              <w:rPr>
                <w:ins w:id="25" w:author="Liyunbo" w:date="2021-03-16T16:15:00Z"/>
                <w:rFonts w:ascii="Arial" w:hAnsi="Arial" w:cs="Arial"/>
                <w:sz w:val="16"/>
                <w:szCs w:val="16"/>
              </w:rPr>
            </w:pPr>
          </w:p>
        </w:tc>
        <w:tc>
          <w:tcPr>
            <w:tcW w:w="10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2A016269" w14:textId="669250ED" w:rsidR="00C20478" w:rsidRDefault="00AB54C4" w:rsidP="00B22550">
            <w:pPr>
              <w:pStyle w:val="CellBody"/>
              <w:spacing w:line="160" w:lineRule="atLeast"/>
              <w:jc w:val="center"/>
              <w:rPr>
                <w:ins w:id="26" w:author="Liyunbo" w:date="2021-03-16T16:15:00Z"/>
                <w:rFonts w:ascii="Arial" w:hAnsi="Arial" w:cs="Arial"/>
                <w:sz w:val="16"/>
                <w:szCs w:val="16"/>
              </w:rPr>
            </w:pPr>
            <w:ins w:id="27" w:author="Liyunbo" w:date="2021-03-17T10:06:00Z">
              <w:r>
                <w:rPr>
                  <w:rFonts w:ascii="Arial" w:hAnsi="Arial" w:cs="Arial"/>
                  <w:w w:val="100"/>
                  <w:sz w:val="16"/>
                  <w:szCs w:val="16"/>
                </w:rPr>
                <w:t>Maximum Number Of Simultaneous Links</w:t>
              </w:r>
            </w:ins>
          </w:p>
        </w:tc>
        <w:tc>
          <w:tcPr>
            <w:tcW w:w="1080" w:type="dxa"/>
            <w:tcBorders>
              <w:top w:val="single" w:sz="10" w:space="0" w:color="000000"/>
              <w:left w:val="single" w:sz="10" w:space="0" w:color="000000"/>
              <w:bottom w:val="single" w:sz="10" w:space="0" w:color="000000"/>
              <w:right w:val="single" w:sz="10" w:space="0" w:color="000000"/>
            </w:tcBorders>
          </w:tcPr>
          <w:p w14:paraId="1229183C" w14:textId="77777777" w:rsidR="00C20478" w:rsidRDefault="00C20478" w:rsidP="00B22550">
            <w:pPr>
              <w:pStyle w:val="CellBody"/>
              <w:spacing w:line="160" w:lineRule="atLeast"/>
              <w:jc w:val="center"/>
              <w:rPr>
                <w:ins w:id="28" w:author="Liyunbo" w:date="2021-03-16T16:15:00Z"/>
                <w:rFonts w:ascii="Arial" w:hAnsi="Arial" w:cs="Arial"/>
                <w:w w:val="100"/>
                <w:sz w:val="16"/>
                <w:szCs w:val="16"/>
              </w:rPr>
            </w:pPr>
            <w:ins w:id="29" w:author="Liyunbo" w:date="2021-03-16T16:15:00Z">
              <w:r>
                <w:rPr>
                  <w:rFonts w:ascii="Arial" w:hAnsi="Arial" w:cs="Arial"/>
                  <w:w w:val="100"/>
                  <w:sz w:val="16"/>
                  <w:szCs w:val="16"/>
                </w:rPr>
                <w:t>Reserved</w:t>
              </w:r>
            </w:ins>
          </w:p>
        </w:tc>
      </w:tr>
      <w:tr w:rsidR="00C20478" w14:paraId="5F6197F5" w14:textId="77777777" w:rsidTr="00B22550">
        <w:trPr>
          <w:trHeight w:val="320"/>
          <w:jc w:val="center"/>
          <w:ins w:id="30" w:author="Liyunbo" w:date="2021-03-16T16:15:00Z"/>
        </w:trPr>
        <w:tc>
          <w:tcPr>
            <w:tcW w:w="620" w:type="dxa"/>
            <w:tcBorders>
              <w:top w:val="nil"/>
              <w:left w:val="nil"/>
              <w:bottom w:val="nil"/>
              <w:right w:val="nil"/>
            </w:tcBorders>
            <w:tcMar>
              <w:top w:w="120" w:type="dxa"/>
              <w:left w:w="120" w:type="dxa"/>
              <w:bottom w:w="60" w:type="dxa"/>
              <w:right w:w="120" w:type="dxa"/>
            </w:tcMar>
          </w:tcPr>
          <w:p w14:paraId="2C6B2665" w14:textId="77777777" w:rsidR="00C20478" w:rsidRDefault="00C20478" w:rsidP="00B22550">
            <w:pPr>
              <w:pStyle w:val="CellBody"/>
              <w:spacing w:line="160" w:lineRule="atLeast"/>
              <w:jc w:val="center"/>
              <w:rPr>
                <w:ins w:id="31" w:author="Liyunbo" w:date="2021-03-16T16:15:00Z"/>
                <w:rFonts w:ascii="Arial" w:hAnsi="Arial" w:cs="Arial"/>
                <w:sz w:val="16"/>
                <w:szCs w:val="16"/>
              </w:rPr>
            </w:pPr>
            <w:ins w:id="32" w:author="Liyunbo" w:date="2021-03-16T16:15:00Z">
              <w:r>
                <w:rPr>
                  <w:rFonts w:ascii="Arial" w:hAnsi="Arial" w:cs="Arial"/>
                  <w:w w:val="100"/>
                  <w:sz w:val="16"/>
                  <w:szCs w:val="16"/>
                </w:rPr>
                <w:t>Bits:</w:t>
              </w:r>
            </w:ins>
          </w:p>
        </w:tc>
        <w:tc>
          <w:tcPr>
            <w:tcW w:w="1080" w:type="dxa"/>
            <w:tcBorders>
              <w:top w:val="nil"/>
              <w:left w:val="nil"/>
              <w:bottom w:val="nil"/>
              <w:right w:val="nil"/>
            </w:tcBorders>
            <w:tcMar>
              <w:top w:w="120" w:type="dxa"/>
              <w:left w:w="120" w:type="dxa"/>
              <w:bottom w:w="60" w:type="dxa"/>
              <w:right w:w="120" w:type="dxa"/>
            </w:tcMar>
          </w:tcPr>
          <w:p w14:paraId="25ACBB3F" w14:textId="77777777" w:rsidR="00C20478" w:rsidRPr="00DD0ABB" w:rsidRDefault="00C20478" w:rsidP="00B22550">
            <w:pPr>
              <w:pStyle w:val="CellBody"/>
              <w:spacing w:line="160" w:lineRule="atLeast"/>
              <w:jc w:val="center"/>
              <w:rPr>
                <w:ins w:id="33" w:author="Liyunbo" w:date="2021-03-16T16:15:00Z"/>
                <w:rFonts w:ascii="Arial" w:eastAsia="宋体" w:hAnsi="Arial" w:cs="Arial"/>
                <w:sz w:val="16"/>
                <w:szCs w:val="16"/>
                <w:lang w:eastAsia="zh-CN"/>
              </w:rPr>
            </w:pPr>
            <w:ins w:id="34" w:author="Liyunbo" w:date="2021-03-16T16:15:00Z">
              <w:r>
                <w:rPr>
                  <w:rFonts w:ascii="Arial" w:eastAsia="宋体" w:hAnsi="Arial" w:cs="Arial"/>
                  <w:sz w:val="16"/>
                  <w:szCs w:val="16"/>
                  <w:lang w:eastAsia="zh-CN"/>
                </w:rPr>
                <w:t xml:space="preserve">4 </w:t>
              </w:r>
            </w:ins>
          </w:p>
        </w:tc>
        <w:tc>
          <w:tcPr>
            <w:tcW w:w="1080" w:type="dxa"/>
            <w:tcBorders>
              <w:top w:val="nil"/>
              <w:left w:val="nil"/>
              <w:bottom w:val="nil"/>
              <w:right w:val="nil"/>
            </w:tcBorders>
          </w:tcPr>
          <w:p w14:paraId="6E982F75" w14:textId="5733A664" w:rsidR="00C20478" w:rsidRPr="00BD4954" w:rsidRDefault="00863334" w:rsidP="00B22550">
            <w:pPr>
              <w:pStyle w:val="CellBody"/>
              <w:spacing w:line="160" w:lineRule="atLeast"/>
              <w:jc w:val="center"/>
              <w:rPr>
                <w:ins w:id="35" w:author="Liyunbo" w:date="2021-03-16T16:15:00Z"/>
                <w:rFonts w:ascii="Arial" w:eastAsia="宋体" w:hAnsi="Arial" w:cs="Arial"/>
                <w:w w:val="100"/>
                <w:sz w:val="16"/>
                <w:szCs w:val="16"/>
                <w:lang w:eastAsia="zh-CN"/>
              </w:rPr>
            </w:pPr>
            <w:ins w:id="36" w:author="Liyunbo" w:date="2021-03-22T10:22:00Z">
              <w:r>
                <w:rPr>
                  <w:rFonts w:ascii="Arial" w:eastAsia="宋体" w:hAnsi="Arial" w:cs="Arial"/>
                  <w:w w:val="100"/>
                  <w:sz w:val="16"/>
                  <w:szCs w:val="16"/>
                  <w:lang w:eastAsia="zh-CN"/>
                </w:rPr>
                <w:t>12</w:t>
              </w:r>
            </w:ins>
          </w:p>
        </w:tc>
      </w:tr>
    </w:tbl>
    <w:p w14:paraId="3E0F86F8" w14:textId="77777777" w:rsidR="00C20478" w:rsidRDefault="00C20478" w:rsidP="00C20478">
      <w:pPr>
        <w:pStyle w:val="Default"/>
        <w:jc w:val="center"/>
        <w:rPr>
          <w:ins w:id="37" w:author="Liyunbo" w:date="2021-03-16T16:15:00Z"/>
        </w:rPr>
      </w:pPr>
    </w:p>
    <w:p w14:paraId="74B9A052" w14:textId="12EFFE0D" w:rsidR="00C20478" w:rsidRPr="00F434F8" w:rsidRDefault="00C20478" w:rsidP="00C20478">
      <w:pPr>
        <w:pStyle w:val="Default"/>
        <w:jc w:val="center"/>
        <w:rPr>
          <w:ins w:id="38" w:author="Liyunbo" w:date="2021-03-16T16:15:00Z"/>
          <w:sz w:val="20"/>
          <w:szCs w:val="20"/>
        </w:rPr>
      </w:pPr>
      <w:ins w:id="39" w:author="Liyunbo" w:date="2021-03-16T16:15:00Z">
        <w:r w:rsidRPr="00F434F8">
          <w:rPr>
            <w:sz w:val="20"/>
            <w:szCs w:val="20"/>
          </w:rPr>
          <w:t xml:space="preserve">Figure 9- 788eh1—MLD </w:t>
        </w:r>
      </w:ins>
      <w:ins w:id="40" w:author="Liyunbo" w:date="2021-03-22T10:22:00Z">
        <w:r w:rsidR="00863334" w:rsidRPr="00F434F8">
          <w:rPr>
            <w:sz w:val="20"/>
            <w:szCs w:val="20"/>
          </w:rPr>
          <w:t>Capabilities</w:t>
        </w:r>
      </w:ins>
      <w:ins w:id="41" w:author="Liyunbo" w:date="2021-03-16T16:15:00Z">
        <w:r w:rsidRPr="00F434F8">
          <w:rPr>
            <w:sz w:val="20"/>
            <w:szCs w:val="20"/>
          </w:rPr>
          <w:t xml:space="preserve"> field format</w:t>
        </w:r>
      </w:ins>
    </w:p>
    <w:p w14:paraId="10486DE4" w14:textId="77777777" w:rsidR="00C20478" w:rsidRDefault="00C20478" w:rsidP="00C20478">
      <w:pPr>
        <w:pStyle w:val="Default"/>
        <w:rPr>
          <w:ins w:id="42" w:author="Liyunbo" w:date="2021-03-22T10:30:00Z"/>
          <w:sz w:val="20"/>
          <w:szCs w:val="20"/>
        </w:rPr>
      </w:pPr>
    </w:p>
    <w:p w14:paraId="7B7D3E40" w14:textId="77777777" w:rsidR="00F434F8" w:rsidRDefault="00F434F8" w:rsidP="00C20478">
      <w:pPr>
        <w:pStyle w:val="Default"/>
        <w:rPr>
          <w:ins w:id="43" w:author="Liyunbo" w:date="2021-03-16T16:15:00Z"/>
          <w:sz w:val="20"/>
          <w:szCs w:val="20"/>
        </w:rPr>
      </w:pPr>
    </w:p>
    <w:p w14:paraId="0B793DAB" w14:textId="77777777" w:rsidR="00863334" w:rsidRPr="00341F8E" w:rsidRDefault="00863334" w:rsidP="00F434F8">
      <w:pPr>
        <w:autoSpaceDE w:val="0"/>
        <w:autoSpaceDN w:val="0"/>
        <w:adjustRightInd w:val="0"/>
        <w:jc w:val="center"/>
        <w:rPr>
          <w:ins w:id="44" w:author="Liyunbo" w:date="2021-03-22T10:23:00Z"/>
          <w:b/>
          <w:bCs/>
          <w:color w:val="000000"/>
          <w:szCs w:val="22"/>
          <w:lang w:val="en-US" w:eastAsia="zh-CN"/>
        </w:rPr>
      </w:pPr>
      <w:ins w:id="45" w:author="Liyunbo" w:date="2021-03-22T10:23:00Z">
        <w:r w:rsidRPr="00341F8E">
          <w:rPr>
            <w:b/>
            <w:bCs/>
            <w:color w:val="000000"/>
            <w:szCs w:val="22"/>
            <w:lang w:val="en-US" w:eastAsia="zh-CN"/>
          </w:rPr>
          <w:t>Table 9-322xy- Subfields of the MLD Capabilities field</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2"/>
        <w:gridCol w:w="2824"/>
        <w:gridCol w:w="3724"/>
      </w:tblGrid>
      <w:tr w:rsidR="00863334" w:rsidRPr="00341F8E" w14:paraId="0D4F784E" w14:textId="77777777" w:rsidTr="00396776">
        <w:trPr>
          <w:ins w:id="46" w:author="Liyunbo" w:date="2021-03-22T10:23:00Z"/>
        </w:trPr>
        <w:tc>
          <w:tcPr>
            <w:tcW w:w="2802" w:type="dxa"/>
          </w:tcPr>
          <w:p w14:paraId="453F8A89" w14:textId="77777777" w:rsidR="00863334" w:rsidRPr="00341F8E" w:rsidRDefault="00863334" w:rsidP="00396776">
            <w:pPr>
              <w:autoSpaceDE w:val="0"/>
              <w:autoSpaceDN w:val="0"/>
              <w:adjustRightInd w:val="0"/>
              <w:jc w:val="left"/>
              <w:rPr>
                <w:ins w:id="47" w:author="Liyunbo" w:date="2021-03-22T10:23:00Z"/>
                <w:b/>
                <w:bCs/>
                <w:color w:val="000000"/>
                <w:szCs w:val="22"/>
                <w:lang w:val="en-US" w:eastAsia="zh-CN"/>
              </w:rPr>
            </w:pPr>
            <w:ins w:id="48" w:author="Liyunbo" w:date="2021-03-22T10:23:00Z">
              <w:r w:rsidRPr="00341F8E">
                <w:rPr>
                  <w:b/>
                  <w:bCs/>
                  <w:color w:val="000000"/>
                  <w:szCs w:val="22"/>
                  <w:lang w:val="en-US" w:eastAsia="zh-CN"/>
                </w:rPr>
                <w:t>Subfield</w:t>
              </w:r>
            </w:ins>
          </w:p>
        </w:tc>
        <w:tc>
          <w:tcPr>
            <w:tcW w:w="2824" w:type="dxa"/>
          </w:tcPr>
          <w:p w14:paraId="31B27333" w14:textId="77777777" w:rsidR="00863334" w:rsidRPr="00341F8E" w:rsidRDefault="00863334" w:rsidP="00396776">
            <w:pPr>
              <w:autoSpaceDE w:val="0"/>
              <w:autoSpaceDN w:val="0"/>
              <w:adjustRightInd w:val="0"/>
              <w:jc w:val="left"/>
              <w:rPr>
                <w:ins w:id="49" w:author="Liyunbo" w:date="2021-03-22T10:23:00Z"/>
                <w:b/>
                <w:bCs/>
                <w:color w:val="000000"/>
                <w:szCs w:val="22"/>
                <w:lang w:val="en-US" w:eastAsia="zh-CN"/>
              </w:rPr>
            </w:pPr>
            <w:ins w:id="50" w:author="Liyunbo" w:date="2021-03-22T10:23:00Z">
              <w:r w:rsidRPr="00341F8E">
                <w:rPr>
                  <w:b/>
                  <w:bCs/>
                  <w:color w:val="000000"/>
                  <w:szCs w:val="22"/>
                  <w:lang w:val="en-US" w:eastAsia="zh-CN"/>
                </w:rPr>
                <w:t>Definition</w:t>
              </w:r>
            </w:ins>
          </w:p>
        </w:tc>
        <w:tc>
          <w:tcPr>
            <w:tcW w:w="3724" w:type="dxa"/>
          </w:tcPr>
          <w:p w14:paraId="25FA45AB" w14:textId="77777777" w:rsidR="00863334" w:rsidRPr="00341F8E" w:rsidRDefault="00863334" w:rsidP="00396776">
            <w:pPr>
              <w:autoSpaceDE w:val="0"/>
              <w:autoSpaceDN w:val="0"/>
              <w:adjustRightInd w:val="0"/>
              <w:jc w:val="left"/>
              <w:rPr>
                <w:ins w:id="51" w:author="Liyunbo" w:date="2021-03-22T10:23:00Z"/>
                <w:b/>
                <w:bCs/>
                <w:color w:val="000000"/>
                <w:szCs w:val="22"/>
                <w:lang w:val="en-US" w:eastAsia="zh-CN"/>
              </w:rPr>
            </w:pPr>
            <w:ins w:id="52" w:author="Liyunbo" w:date="2021-03-22T10:23:00Z">
              <w:r w:rsidRPr="00341F8E">
                <w:rPr>
                  <w:b/>
                  <w:bCs/>
                  <w:color w:val="000000"/>
                  <w:szCs w:val="22"/>
                  <w:lang w:val="en-US" w:eastAsia="zh-CN"/>
                </w:rPr>
                <w:t>Encoding</w:t>
              </w:r>
            </w:ins>
          </w:p>
        </w:tc>
      </w:tr>
      <w:tr w:rsidR="00863334" w:rsidRPr="00341F8E" w14:paraId="767C40A7" w14:textId="77777777" w:rsidTr="00396776">
        <w:trPr>
          <w:ins w:id="53" w:author="Liyunbo" w:date="2021-03-22T10:23:00Z"/>
        </w:trPr>
        <w:tc>
          <w:tcPr>
            <w:tcW w:w="2802" w:type="dxa"/>
          </w:tcPr>
          <w:p w14:paraId="3CC7113E" w14:textId="77777777" w:rsidR="00863334" w:rsidRPr="00341F8E" w:rsidRDefault="00863334" w:rsidP="00396776">
            <w:pPr>
              <w:autoSpaceDE w:val="0"/>
              <w:autoSpaceDN w:val="0"/>
              <w:adjustRightInd w:val="0"/>
              <w:jc w:val="left"/>
              <w:rPr>
                <w:ins w:id="54" w:author="Liyunbo" w:date="2021-03-22T10:23:00Z"/>
                <w:color w:val="000000"/>
                <w:szCs w:val="22"/>
                <w:lang w:val="en-US" w:eastAsia="zh-CN"/>
              </w:rPr>
            </w:pPr>
            <w:ins w:id="55" w:author="Liyunbo" w:date="2021-03-22T10:23:00Z">
              <w:r w:rsidRPr="00341F8E">
                <w:rPr>
                  <w:rFonts w:eastAsia="Malgun Gothic"/>
                  <w:color w:val="000000"/>
                  <w:szCs w:val="22"/>
                  <w:lang w:val="en-US" w:eastAsia="zh-CN"/>
                </w:rPr>
                <w:t>Maximum Number Of Simultaneous Links</w:t>
              </w:r>
            </w:ins>
          </w:p>
        </w:tc>
        <w:tc>
          <w:tcPr>
            <w:tcW w:w="2824" w:type="dxa"/>
          </w:tcPr>
          <w:p w14:paraId="3BED473F" w14:textId="77777777" w:rsidR="00863334" w:rsidRPr="00341F8E" w:rsidRDefault="00863334" w:rsidP="00396776">
            <w:pPr>
              <w:autoSpaceDE w:val="0"/>
              <w:autoSpaceDN w:val="0"/>
              <w:adjustRightInd w:val="0"/>
              <w:jc w:val="left"/>
              <w:rPr>
                <w:ins w:id="56" w:author="Liyunbo" w:date="2021-03-22T10:23:00Z"/>
                <w:color w:val="000000"/>
                <w:szCs w:val="22"/>
                <w:lang w:val="en-US" w:eastAsia="zh-CN"/>
              </w:rPr>
            </w:pPr>
            <w:ins w:id="57" w:author="Liyunbo" w:date="2021-03-22T10:23:00Z">
              <w:r w:rsidRPr="00341F8E">
                <w:rPr>
                  <w:color w:val="000000"/>
                  <w:szCs w:val="22"/>
                  <w:lang w:val="en-US" w:eastAsia="zh-CN"/>
                </w:rPr>
                <w:t>Indicates the maximum number of affiliated STAs in the MLD that support simultaneous transmission or reception of frames</w:t>
              </w:r>
            </w:ins>
          </w:p>
        </w:tc>
        <w:tc>
          <w:tcPr>
            <w:tcW w:w="3724" w:type="dxa"/>
          </w:tcPr>
          <w:p w14:paraId="18D31FEB" w14:textId="77777777" w:rsidR="00863334" w:rsidRPr="00341F8E" w:rsidRDefault="00863334" w:rsidP="00396776">
            <w:pPr>
              <w:autoSpaceDE w:val="0"/>
              <w:autoSpaceDN w:val="0"/>
              <w:adjustRightInd w:val="0"/>
              <w:jc w:val="left"/>
              <w:rPr>
                <w:ins w:id="58" w:author="Liyunbo" w:date="2021-03-22T10:23:00Z"/>
                <w:color w:val="000000"/>
                <w:szCs w:val="22"/>
                <w:lang w:val="en-US" w:eastAsia="zh-CN"/>
              </w:rPr>
            </w:pPr>
            <w:ins w:id="59" w:author="Liyunbo" w:date="2021-03-22T10:23:00Z">
              <w:r w:rsidRPr="00341F8E">
                <w:rPr>
                  <w:color w:val="000000"/>
                  <w:szCs w:val="22"/>
                  <w:lang w:val="en-US" w:eastAsia="zh-CN"/>
                </w:rPr>
                <w:t xml:space="preserve">Set to the maximum number of affiliated STAs in the MLD that support simultaneous transmission or reception of frames minus 1. </w:t>
              </w:r>
            </w:ins>
          </w:p>
        </w:tc>
      </w:tr>
    </w:tbl>
    <w:p w14:paraId="45AC804C" w14:textId="77777777" w:rsidR="00C20478" w:rsidRPr="00F434F8" w:rsidRDefault="00C20478" w:rsidP="00C20478">
      <w:pPr>
        <w:pStyle w:val="Default"/>
        <w:rPr>
          <w:ins w:id="60" w:author="Liyunbo" w:date="2021-03-16T16:15:00Z"/>
          <w:sz w:val="20"/>
          <w:szCs w:val="20"/>
          <w:lang w:val="en-GB"/>
        </w:rPr>
      </w:pPr>
    </w:p>
    <w:p w14:paraId="3DCFDB72" w14:textId="77777777" w:rsidR="001E6226" w:rsidRPr="00FD3738" w:rsidRDefault="001E6226" w:rsidP="001E6226">
      <w:pPr>
        <w:pStyle w:val="Default"/>
        <w:rPr>
          <w:rFonts w:eastAsia="Malgun Gothic"/>
          <w:lang w:eastAsia="ko-KR"/>
        </w:rPr>
      </w:pPr>
    </w:p>
    <w:p w14:paraId="1B3DEB8E" w14:textId="77777777" w:rsidR="00C20478" w:rsidRPr="00C20478" w:rsidRDefault="00C20478" w:rsidP="001E6226">
      <w:pPr>
        <w:pStyle w:val="Default"/>
        <w:rPr>
          <w:rFonts w:eastAsia="Malgun Gothic"/>
          <w:lang w:eastAsia="ko-KR"/>
        </w:rPr>
      </w:pPr>
    </w:p>
    <w:p w14:paraId="46D6E65B" w14:textId="4456F08B" w:rsidR="001E6226" w:rsidRDefault="001E6226" w:rsidP="001E6226">
      <w:pPr>
        <w:pStyle w:val="SP7147688"/>
        <w:spacing w:before="360" w:after="240"/>
        <w:jc w:val="both"/>
        <w:rPr>
          <w:rStyle w:val="SC7204809"/>
          <w:sz w:val="20"/>
          <w:szCs w:val="20"/>
        </w:rPr>
      </w:pPr>
      <w:r>
        <w:rPr>
          <w:rFonts w:ascii="Times New Roman" w:eastAsia="Times New Roman" w:hAnsi="Times New Roman" w:cs="Times New Roman"/>
          <w:b/>
          <w:i/>
          <w:color w:val="000000"/>
          <w:sz w:val="20"/>
          <w:highlight w:val="yellow"/>
        </w:rPr>
        <w:t xml:space="preserve">TGbe editor: Please change the subclauses below </w:t>
      </w:r>
      <w:r w:rsidR="008D232C">
        <w:rPr>
          <w:rFonts w:ascii="Times New Roman" w:eastAsia="Times New Roman" w:hAnsi="Times New Roman" w:cs="Times New Roman"/>
          <w:b/>
          <w:i/>
          <w:color w:val="000000"/>
          <w:sz w:val="20"/>
          <w:highlight w:val="yellow"/>
        </w:rPr>
        <w:t xml:space="preserve">as </w:t>
      </w:r>
      <w:r>
        <w:rPr>
          <w:rFonts w:ascii="Times New Roman" w:eastAsia="Times New Roman" w:hAnsi="Times New Roman" w:cs="Times New Roman"/>
          <w:b/>
          <w:i/>
          <w:color w:val="000000"/>
          <w:sz w:val="20"/>
          <w:highlight w:val="yellow"/>
        </w:rPr>
        <w:t>follows:</w:t>
      </w:r>
    </w:p>
    <w:p w14:paraId="3D501158" w14:textId="77777777" w:rsidR="001E6226" w:rsidRPr="002220C8" w:rsidRDefault="001E6226" w:rsidP="001E6226">
      <w:pPr>
        <w:pStyle w:val="Default"/>
      </w:pPr>
      <w:r w:rsidRPr="002220C8">
        <w:rPr>
          <w:b/>
          <w:bCs/>
          <w:sz w:val="20"/>
          <w:szCs w:val="20"/>
        </w:rPr>
        <w:t>35.3.5.1 Multi-link (re)setup procedure</w:t>
      </w:r>
    </w:p>
    <w:p w14:paraId="43B6201B" w14:textId="77777777" w:rsidR="001E6226" w:rsidRPr="002220C8" w:rsidRDefault="001E6226" w:rsidP="001E6226">
      <w:pPr>
        <w:pStyle w:val="Default"/>
      </w:pPr>
    </w:p>
    <w:p w14:paraId="3CFA7C0F" w14:textId="77777777" w:rsidR="001E6226" w:rsidRPr="002220C8" w:rsidRDefault="001E6226" w:rsidP="001E6226">
      <w:pPr>
        <w:widowControl w:val="0"/>
        <w:autoSpaceDE w:val="0"/>
        <w:autoSpaceDN w:val="0"/>
        <w:adjustRightInd w:val="0"/>
        <w:spacing w:before="240" w:after="240"/>
        <w:rPr>
          <w:color w:val="000000"/>
          <w:sz w:val="20"/>
          <w:lang w:val="en-US" w:eastAsia="ko-KR"/>
        </w:rPr>
      </w:pPr>
    </w:p>
    <w:p w14:paraId="70761387" w14:textId="77777777" w:rsidR="001E6226" w:rsidRPr="002220C8" w:rsidRDefault="001E6226" w:rsidP="001E6226">
      <w:pPr>
        <w:pStyle w:val="Default"/>
        <w:rPr>
          <w:sz w:val="20"/>
          <w:szCs w:val="20"/>
        </w:rPr>
      </w:pPr>
      <w:r w:rsidRPr="002220C8">
        <w:rPr>
          <w:sz w:val="20"/>
          <w:szCs w:val="20"/>
        </w:rPr>
        <w:t>In the (Re)Association Requeust frame, the non-AP MLD indicates the links that are requested for (re)setup as described in 35.3.5.4 (Usage and rules of Basic variant Multi-link element in the context of multi-link setup)</w:t>
      </w:r>
    </w:p>
    <w:p w14:paraId="7CD81834" w14:textId="77777777" w:rsidR="001E6226" w:rsidRPr="002220C8" w:rsidRDefault="001E6226" w:rsidP="001E6226">
      <w:pPr>
        <w:pStyle w:val="Default"/>
        <w:rPr>
          <w:sz w:val="20"/>
          <w:szCs w:val="20"/>
        </w:rPr>
      </w:pPr>
    </w:p>
    <w:p w14:paraId="09256DF8" w14:textId="77777777" w:rsidR="001E6226" w:rsidRDefault="001E6226" w:rsidP="001E6226">
      <w:pPr>
        <w:pStyle w:val="Default"/>
        <w:rPr>
          <w:sz w:val="20"/>
          <w:szCs w:val="20"/>
        </w:rPr>
      </w:pPr>
      <w:r w:rsidRPr="002220C8">
        <w:rPr>
          <w:sz w:val="20"/>
          <w:szCs w:val="20"/>
        </w:rPr>
        <w:t>In the (Re)Association Response frame, the AP MLD indicates the links that are accepted for (re)setup as described in 35.3.5.4 (Usage and rules of Basic variant Multi-link element in the context of multi-link setup).</w:t>
      </w:r>
    </w:p>
    <w:p w14:paraId="7BF865EF" w14:textId="77777777" w:rsidR="001E6226" w:rsidRPr="002220C8" w:rsidRDefault="001E6226" w:rsidP="001E6226">
      <w:pPr>
        <w:pStyle w:val="Default"/>
        <w:rPr>
          <w:sz w:val="20"/>
          <w:szCs w:val="20"/>
        </w:rPr>
      </w:pPr>
    </w:p>
    <w:p w14:paraId="036B6D6D" w14:textId="77777777" w:rsidR="001E6226" w:rsidRDefault="001E6226" w:rsidP="001E6226">
      <w:pPr>
        <w:pStyle w:val="Default"/>
        <w:rPr>
          <w:sz w:val="20"/>
          <w:szCs w:val="20"/>
        </w:rPr>
      </w:pPr>
      <w:r w:rsidRPr="002220C8">
        <w:rPr>
          <w:sz w:val="20"/>
          <w:szCs w:val="20"/>
        </w:rPr>
        <w:t>After successful multi-link (re)setup between a non-AP MLD and an AP MLD, the non-AP MLD and the AP MLD setup links for multi-link operation, and the non-AP MLD is in associated state and is (re)associated with the AP MLD.</w:t>
      </w:r>
    </w:p>
    <w:p w14:paraId="6A22745C" w14:textId="77777777" w:rsidR="001E6226" w:rsidRDefault="001E6226" w:rsidP="001E6226">
      <w:pPr>
        <w:pStyle w:val="Default"/>
        <w:rPr>
          <w:rFonts w:eastAsia="Malgun Gothic"/>
          <w:lang w:eastAsia="ko-KR"/>
        </w:rPr>
      </w:pPr>
    </w:p>
    <w:p w14:paraId="6FDD0144" w14:textId="743B3985" w:rsidR="00C20478" w:rsidRPr="002220C8" w:rsidRDefault="00F87A78" w:rsidP="00C20478">
      <w:pPr>
        <w:pStyle w:val="Default"/>
        <w:rPr>
          <w:ins w:id="61" w:author="Liyunbo" w:date="2021-03-16T16:16:00Z"/>
          <w:sz w:val="20"/>
          <w:szCs w:val="20"/>
          <w:lang w:eastAsia="zh-CN"/>
        </w:rPr>
      </w:pPr>
      <w:ins w:id="62" w:author="Liyunbo" w:date="2021-03-17T10:28:00Z">
        <w:r>
          <w:rPr>
            <w:sz w:val="20"/>
            <w:szCs w:val="20"/>
            <w:lang w:eastAsia="zh-CN"/>
          </w:rPr>
          <w:t xml:space="preserve">An MLD that </w:t>
        </w:r>
      </w:ins>
      <w:ins w:id="63" w:author="Liyunbo" w:date="2021-03-16T16:16:00Z">
        <w:r w:rsidR="00C20478">
          <w:rPr>
            <w:sz w:val="20"/>
            <w:szCs w:val="20"/>
            <w:lang w:eastAsia="zh-CN"/>
          </w:rPr>
          <w:t>request</w:t>
        </w:r>
      </w:ins>
      <w:ins w:id="64" w:author="Liyunbo" w:date="2021-03-17T10:29:00Z">
        <w:r>
          <w:rPr>
            <w:sz w:val="20"/>
            <w:szCs w:val="20"/>
            <w:lang w:eastAsia="zh-CN"/>
          </w:rPr>
          <w:t>s</w:t>
        </w:r>
      </w:ins>
      <w:ins w:id="65" w:author="Liyunbo" w:date="2021-03-16T16:16:00Z">
        <w:r w:rsidR="00C20478">
          <w:rPr>
            <w:sz w:val="20"/>
            <w:szCs w:val="20"/>
            <w:lang w:eastAsia="zh-CN"/>
          </w:rPr>
          <w:t xml:space="preserve"> or accept</w:t>
        </w:r>
      </w:ins>
      <w:ins w:id="66" w:author="Liyunbo" w:date="2021-03-17T19:29:00Z">
        <w:r w:rsidR="003752BA">
          <w:rPr>
            <w:sz w:val="20"/>
            <w:szCs w:val="20"/>
            <w:lang w:eastAsia="zh-CN"/>
          </w:rPr>
          <w:t>s</w:t>
        </w:r>
      </w:ins>
      <w:ins w:id="67" w:author="Liyunbo" w:date="2021-03-16T16:16:00Z">
        <w:r w:rsidR="00C20478">
          <w:rPr>
            <w:sz w:val="20"/>
            <w:szCs w:val="20"/>
            <w:lang w:eastAsia="zh-CN"/>
          </w:rPr>
          <w:t xml:space="preserve"> multi-link (re)setup </w:t>
        </w:r>
      </w:ins>
      <w:ins w:id="68" w:author="Liyunbo" w:date="2021-03-17T10:29:00Z">
        <w:r>
          <w:rPr>
            <w:sz w:val="20"/>
            <w:szCs w:val="20"/>
            <w:lang w:eastAsia="zh-CN"/>
          </w:rPr>
          <w:t>for any two links ensures that each link is located</w:t>
        </w:r>
      </w:ins>
      <w:ins w:id="69" w:author="Liyunbo" w:date="2021-03-16T16:16:00Z">
        <w:r w:rsidR="00C20478">
          <w:rPr>
            <w:sz w:val="20"/>
            <w:szCs w:val="20"/>
            <w:lang w:eastAsia="zh-CN"/>
          </w:rPr>
          <w:t xml:space="preserve"> on the different non-overlapping channels.  </w:t>
        </w:r>
        <w:r w:rsidR="00C20478">
          <w:rPr>
            <w:rStyle w:val="SC15323589"/>
          </w:rPr>
          <w:t>(#</w:t>
        </w:r>
      </w:ins>
      <w:ins w:id="70" w:author="Liyunbo" w:date="2021-03-16T16:42:00Z">
        <w:r w:rsidR="002F129E">
          <w:rPr>
            <w:rStyle w:val="SC15323589"/>
          </w:rPr>
          <w:t xml:space="preserve">1656, </w:t>
        </w:r>
      </w:ins>
      <w:ins w:id="71" w:author="Liyunbo" w:date="2021-03-16T16:16:00Z">
        <w:r w:rsidR="00C20478">
          <w:rPr>
            <w:rStyle w:val="SC15323589"/>
          </w:rPr>
          <w:t>3392</w:t>
        </w:r>
      </w:ins>
      <w:ins w:id="72" w:author="Liyunbo" w:date="2021-03-16T16:47:00Z">
        <w:r w:rsidR="007845B6">
          <w:rPr>
            <w:rStyle w:val="SC15323589"/>
          </w:rPr>
          <w:t>, 1217</w:t>
        </w:r>
      </w:ins>
      <w:ins w:id="73" w:author="Liyunbo" w:date="2021-03-16T16:16:00Z">
        <w:r w:rsidR="00C20478">
          <w:rPr>
            <w:rStyle w:val="SC15323589"/>
          </w:rPr>
          <w:t>)</w:t>
        </w:r>
      </w:ins>
    </w:p>
    <w:p w14:paraId="4B519BC7" w14:textId="77777777" w:rsidR="001E6226" w:rsidRDefault="001E6226" w:rsidP="001E6226">
      <w:pPr>
        <w:pStyle w:val="Default"/>
        <w:rPr>
          <w:rFonts w:eastAsia="Malgun Gothic"/>
          <w:lang w:eastAsia="ko-KR"/>
        </w:rPr>
      </w:pPr>
    </w:p>
    <w:p w14:paraId="3DC4EE87" w14:textId="77777777" w:rsidR="008D232C" w:rsidRDefault="008D232C" w:rsidP="001E6226">
      <w:pPr>
        <w:pStyle w:val="SP7147688"/>
        <w:spacing w:before="360" w:after="240"/>
        <w:jc w:val="both"/>
        <w:rPr>
          <w:rFonts w:ascii="Times New Roman" w:hAnsi="Times New Roman" w:cs="Times New Roman"/>
          <w:b/>
          <w:i/>
          <w:color w:val="000000"/>
          <w:sz w:val="20"/>
          <w:highlight w:val="yellow"/>
        </w:rPr>
      </w:pPr>
    </w:p>
    <w:p w14:paraId="2C9FFBF2" w14:textId="77777777" w:rsidR="008D232C" w:rsidRPr="008D232C" w:rsidRDefault="008D232C" w:rsidP="008D232C">
      <w:pPr>
        <w:pStyle w:val="Default"/>
        <w:rPr>
          <w:ins w:id="74" w:author="Liyunbo" w:date="2021-03-18T17:08:00Z"/>
          <w:rFonts w:eastAsia="Malgun Gothic"/>
          <w:highlight w:val="yellow"/>
          <w:lang w:eastAsia="ko-KR"/>
        </w:rPr>
      </w:pPr>
    </w:p>
    <w:p w14:paraId="45510087" w14:textId="40FC5D9C" w:rsidR="001E6226" w:rsidRPr="00FD3738" w:rsidRDefault="001E6226" w:rsidP="001E6226">
      <w:pPr>
        <w:pStyle w:val="SP7147688"/>
        <w:spacing w:before="360" w:after="240"/>
        <w:jc w:val="both"/>
        <w:rPr>
          <w:rStyle w:val="SC7204809"/>
          <w:sz w:val="20"/>
          <w:szCs w:val="20"/>
          <w:lang w:val="en-GB"/>
        </w:rPr>
      </w:pPr>
      <w:r>
        <w:rPr>
          <w:rFonts w:ascii="Times New Roman" w:eastAsia="Times New Roman" w:hAnsi="Times New Roman" w:cs="Times New Roman"/>
          <w:b/>
          <w:i/>
          <w:color w:val="000000"/>
          <w:sz w:val="20"/>
          <w:highlight w:val="yellow"/>
        </w:rPr>
        <w:t xml:space="preserve">TGbe editor: Please change the subclauses below </w:t>
      </w:r>
      <w:r w:rsidR="008D232C">
        <w:rPr>
          <w:rFonts w:ascii="Times New Roman" w:eastAsia="Times New Roman" w:hAnsi="Times New Roman" w:cs="Times New Roman"/>
          <w:b/>
          <w:i/>
          <w:color w:val="000000"/>
          <w:sz w:val="20"/>
          <w:highlight w:val="yellow"/>
        </w:rPr>
        <w:t xml:space="preserve">as </w:t>
      </w:r>
      <w:r>
        <w:rPr>
          <w:rFonts w:ascii="Times New Roman" w:eastAsia="Times New Roman" w:hAnsi="Times New Roman" w:cs="Times New Roman"/>
          <w:b/>
          <w:i/>
          <w:color w:val="000000"/>
          <w:sz w:val="20"/>
          <w:highlight w:val="yellow"/>
        </w:rPr>
        <w:t>follows:</w:t>
      </w:r>
    </w:p>
    <w:p w14:paraId="1A480251" w14:textId="77777777" w:rsidR="001E6226" w:rsidRDefault="001E6226" w:rsidP="001E6226">
      <w:pPr>
        <w:pStyle w:val="SP15303498"/>
        <w:spacing w:before="480" w:after="240"/>
        <w:rPr>
          <w:color w:val="000000"/>
          <w:sz w:val="20"/>
          <w:szCs w:val="20"/>
        </w:rPr>
      </w:pPr>
      <w:r>
        <w:rPr>
          <w:rStyle w:val="SC15323589"/>
          <w:b/>
          <w:bCs/>
        </w:rPr>
        <w:t xml:space="preserve">35.3.13.4 </w:t>
      </w:r>
      <w:r w:rsidRPr="006540F8">
        <w:rPr>
          <w:b/>
          <w:bCs/>
          <w:color w:val="000000"/>
          <w:sz w:val="20"/>
          <w:szCs w:val="20"/>
        </w:rPr>
        <w:t>Capability signaling</w:t>
      </w:r>
    </w:p>
    <w:p w14:paraId="78BE47BE" w14:textId="77777777" w:rsidR="00863334" w:rsidRPr="00F434F8" w:rsidRDefault="001E6226" w:rsidP="001E6226">
      <w:pPr>
        <w:widowControl w:val="0"/>
        <w:autoSpaceDE w:val="0"/>
        <w:autoSpaceDN w:val="0"/>
        <w:adjustRightInd w:val="0"/>
        <w:spacing w:before="240"/>
        <w:rPr>
          <w:ins w:id="75" w:author="Liyunbo" w:date="2021-03-22T10:25:00Z"/>
          <w:rStyle w:val="SC15323589"/>
        </w:rPr>
      </w:pPr>
      <w:del w:id="76" w:author="Liyunbo" w:date="2021-03-18T17:34:00Z">
        <w:r w:rsidRPr="00F434F8" w:rsidDel="00D26557">
          <w:rPr>
            <w:color w:val="000000"/>
            <w:sz w:val="20"/>
            <w:lang w:val="en-US"/>
          </w:rPr>
          <w:delText>A</w:delText>
        </w:r>
      </w:del>
      <w:del w:id="77" w:author="Liyunbo" w:date="2021-03-16T17:00:00Z">
        <w:r w:rsidRPr="00F434F8" w:rsidDel="00C60871">
          <w:rPr>
            <w:color w:val="000000"/>
            <w:sz w:val="20"/>
            <w:lang w:val="en-US"/>
          </w:rPr>
          <w:delText>n</w:delText>
        </w:r>
      </w:del>
      <w:del w:id="78" w:author="Liyunbo" w:date="2021-03-18T17:34:00Z">
        <w:r w:rsidRPr="00F434F8" w:rsidDel="00D26557">
          <w:rPr>
            <w:color w:val="000000"/>
            <w:sz w:val="20"/>
            <w:lang w:val="en-US"/>
          </w:rPr>
          <w:delText xml:space="preserve"> MLD </w:delText>
        </w:r>
      </w:del>
      <w:del w:id="79" w:author="Liyunbo" w:date="2021-03-16T16:18:00Z">
        <w:r w:rsidRPr="00F434F8" w:rsidDel="0009026A">
          <w:rPr>
            <w:color w:val="000000"/>
            <w:sz w:val="20"/>
            <w:lang w:val="en-US"/>
          </w:rPr>
          <w:delText xml:space="preserve">can </w:delText>
        </w:r>
      </w:del>
      <w:del w:id="80" w:author="Liyunbo" w:date="2021-03-18T17:34:00Z">
        <w:r w:rsidRPr="00F434F8" w:rsidDel="00D26557">
          <w:rPr>
            <w:color w:val="000000"/>
            <w:sz w:val="20"/>
            <w:lang w:val="en-US"/>
          </w:rPr>
          <w:delText xml:space="preserve">indicate capability to support exchanging frames simultaneously by affiliated STAs on a set of links to </w:delText>
        </w:r>
      </w:del>
      <w:del w:id="81" w:author="Liyunbo" w:date="2021-03-16T16:19:00Z">
        <w:r w:rsidRPr="00F2561A" w:rsidDel="0009026A">
          <w:rPr>
            <w:color w:val="000000"/>
            <w:sz w:val="20"/>
            <w:lang w:val="en-US"/>
          </w:rPr>
          <w:delText xml:space="preserve">another </w:delText>
        </w:r>
      </w:del>
      <w:del w:id="82" w:author="Liyunbo" w:date="2021-03-18T17:34:00Z">
        <w:r w:rsidRPr="00F2561A" w:rsidDel="00D26557">
          <w:rPr>
            <w:color w:val="000000"/>
            <w:sz w:val="20"/>
            <w:lang w:val="en-US"/>
          </w:rPr>
          <w:delText xml:space="preserve">MLD </w:delText>
        </w:r>
      </w:del>
      <w:del w:id="83" w:author="Liyunbo" w:date="2021-03-16T16:23:00Z">
        <w:r w:rsidRPr="00F2561A" w:rsidDel="0009026A">
          <w:rPr>
            <w:color w:val="000000"/>
            <w:sz w:val="20"/>
            <w:lang w:val="en-US"/>
          </w:rPr>
          <w:delText xml:space="preserve">in </w:delText>
        </w:r>
      </w:del>
      <w:del w:id="84" w:author="Liyunbo" w:date="2021-03-16T16:19:00Z">
        <w:r w:rsidRPr="00F2561A" w:rsidDel="0009026A">
          <w:rPr>
            <w:color w:val="000000"/>
            <w:sz w:val="20"/>
            <w:lang w:val="en-US"/>
          </w:rPr>
          <w:delText>TBD capability field/</w:delText>
        </w:r>
      </w:del>
      <w:del w:id="85" w:author="Liyunbo" w:date="2021-03-18T17:34:00Z">
        <w:r w:rsidRPr="00DB106E" w:rsidDel="00D26557">
          <w:rPr>
            <w:color w:val="000000"/>
            <w:sz w:val="20"/>
            <w:lang w:val="en-US"/>
          </w:rPr>
          <w:delText xml:space="preserve">element. </w:delText>
        </w:r>
      </w:del>
      <w:del w:id="86" w:author="Liyunbo" w:date="2021-03-16T16:39:00Z">
        <w:r w:rsidRPr="00DB106E" w:rsidDel="00AC4136">
          <w:rPr>
            <w:color w:val="000000"/>
            <w:sz w:val="20"/>
            <w:lang w:val="en-US"/>
          </w:rPr>
          <w:delText xml:space="preserve">The </w:delText>
        </w:r>
      </w:del>
      <w:del w:id="87" w:author="Liyunbo" w:date="2021-03-16T16:25:00Z">
        <w:r w:rsidRPr="00DB106E" w:rsidDel="0009026A">
          <w:rPr>
            <w:color w:val="000000"/>
            <w:sz w:val="20"/>
            <w:lang w:val="en-US"/>
          </w:rPr>
          <w:delText>capability field/</w:delText>
        </w:r>
      </w:del>
      <w:del w:id="88" w:author="Liyunbo" w:date="2021-03-16T16:39:00Z">
        <w:r w:rsidRPr="00DB106E" w:rsidDel="00AC4136">
          <w:rPr>
            <w:color w:val="000000"/>
            <w:sz w:val="20"/>
            <w:lang w:val="en-US"/>
          </w:rPr>
          <w:delText xml:space="preserve">element indicates the MLD is a multi-radio MLD or </w:delText>
        </w:r>
      </w:del>
      <w:del w:id="89" w:author="Liyunbo" w:date="2021-03-16T16:25:00Z">
        <w:r w:rsidRPr="00DB106E" w:rsidDel="0009026A">
          <w:rPr>
            <w:color w:val="000000"/>
            <w:sz w:val="20"/>
            <w:lang w:val="en-US"/>
          </w:rPr>
          <w:delText xml:space="preserve">other types of </w:delText>
        </w:r>
      </w:del>
      <w:del w:id="90" w:author="Liyunbo" w:date="2021-03-16T16:39:00Z">
        <w:r w:rsidRPr="00F434F8" w:rsidDel="00AC4136">
          <w:rPr>
            <w:color w:val="000000"/>
            <w:sz w:val="20"/>
            <w:lang w:val="en-US"/>
            <w:rPrChange w:id="91" w:author="Liyunbo" w:date="2021-03-22T10:27:00Z">
              <w:rPr>
                <w:color w:val="000000"/>
                <w:sz w:val="20"/>
                <w:lang w:val="en-US"/>
              </w:rPr>
            </w:rPrChange>
          </w:rPr>
          <w:delText>MLD.</w:delText>
        </w:r>
      </w:del>
      <w:ins w:id="92" w:author="Liyunbo" w:date="2021-03-22T10:25:00Z">
        <w:r w:rsidR="00863334" w:rsidRPr="00F434F8">
          <w:rPr>
            <w:sz w:val="20"/>
          </w:rPr>
          <w:t xml:space="preserve"> </w:t>
        </w:r>
        <w:r w:rsidR="00863334" w:rsidRPr="00F434F8">
          <w:rPr>
            <w:sz w:val="20"/>
          </w:rPr>
          <w:t>An AP MLD shall set the Maximum Number Of Simultaneous Links subfield value to be greater than or equal to that of the number of Per-STA Profiles included in the Basic variant Multi-Link element containing the MLD Capabilities subfield.</w:t>
        </w:r>
      </w:ins>
      <w:ins w:id="93" w:author="Liyunbo" w:date="2021-03-17T19:44:00Z">
        <w:r w:rsidR="00FD3738" w:rsidRPr="00F434F8">
          <w:rPr>
            <w:rStyle w:val="SC15323589"/>
          </w:rPr>
          <w:t xml:space="preserve"> </w:t>
        </w:r>
      </w:ins>
    </w:p>
    <w:p w14:paraId="6293EF50" w14:textId="77777777" w:rsidR="00863334" w:rsidRDefault="00AE3D5C" w:rsidP="001E6226">
      <w:pPr>
        <w:widowControl w:val="0"/>
        <w:autoSpaceDE w:val="0"/>
        <w:autoSpaceDN w:val="0"/>
        <w:adjustRightInd w:val="0"/>
        <w:spacing w:before="240"/>
        <w:rPr>
          <w:ins w:id="94" w:author="Liyunbo" w:date="2021-03-22T10:26:00Z"/>
          <w:rStyle w:val="SC15323589"/>
        </w:rPr>
      </w:pPr>
      <w:ins w:id="95" w:author="Liyunbo" w:date="2021-03-17T18:01:00Z">
        <w:r>
          <w:rPr>
            <w:rStyle w:val="SC15323589"/>
          </w:rPr>
          <w:t xml:space="preserve">A single radio non-AP MLD shall set </w:t>
        </w:r>
      </w:ins>
      <w:ins w:id="96" w:author="Liyunbo" w:date="2021-03-17T18:16:00Z">
        <w:r w:rsidR="00D64140">
          <w:rPr>
            <w:rStyle w:val="SC15323589"/>
          </w:rPr>
          <w:t>t</w:t>
        </w:r>
      </w:ins>
      <w:ins w:id="97" w:author="Liyunbo" w:date="2021-03-16T16:27:00Z">
        <w:r w:rsidR="0009026A">
          <w:rPr>
            <w:rStyle w:val="SC15323589"/>
          </w:rPr>
          <w:t xml:space="preserve">he </w:t>
        </w:r>
      </w:ins>
      <w:ins w:id="98" w:author="Liyunbo" w:date="2021-03-17T10:06:00Z">
        <w:r w:rsidR="00AB54C4">
          <w:rPr>
            <w:rStyle w:val="SC15323589"/>
          </w:rPr>
          <w:t>Maximum Number Of Simultaneous Links</w:t>
        </w:r>
      </w:ins>
      <w:ins w:id="99" w:author="Liyunbo" w:date="2021-03-16T16:27:00Z">
        <w:r w:rsidR="0009026A">
          <w:rPr>
            <w:rStyle w:val="SC15323589"/>
          </w:rPr>
          <w:t xml:space="preserve"> subfield </w:t>
        </w:r>
      </w:ins>
      <w:ins w:id="100" w:author="Liyunbo" w:date="2021-03-17T18:30:00Z">
        <w:r w:rsidR="000F4ECC">
          <w:rPr>
            <w:rStyle w:val="SC15323589"/>
          </w:rPr>
          <w:t xml:space="preserve">in the Basic variant Multi-Link element </w:t>
        </w:r>
      </w:ins>
      <w:ins w:id="101" w:author="Liyunbo" w:date="2021-03-16T16:27:00Z">
        <w:r w:rsidR="0009026A">
          <w:rPr>
            <w:rStyle w:val="SC15323589"/>
          </w:rPr>
          <w:t>to 0</w:t>
        </w:r>
      </w:ins>
      <w:ins w:id="102" w:author="Liyunbo" w:date="2021-03-17T18:30:00Z">
        <w:r w:rsidR="000F4ECC">
          <w:rPr>
            <w:rStyle w:val="SC15323589"/>
          </w:rPr>
          <w:t xml:space="preserve"> in transmitted (Re)Association Request </w:t>
        </w:r>
      </w:ins>
      <w:ins w:id="103" w:author="Liyunbo" w:date="2021-03-17T18:31:00Z">
        <w:r w:rsidR="000F4ECC">
          <w:rPr>
            <w:rStyle w:val="SC15323589"/>
          </w:rPr>
          <w:t>frames</w:t>
        </w:r>
      </w:ins>
      <w:ins w:id="104" w:author="Liyunbo" w:date="2021-03-17T18:15:00Z">
        <w:r w:rsidR="00D64140">
          <w:rPr>
            <w:rStyle w:val="SC15323589"/>
          </w:rPr>
          <w:t>.</w:t>
        </w:r>
      </w:ins>
      <w:ins w:id="105" w:author="Liyunbo" w:date="2021-03-16T16:27:00Z">
        <w:r w:rsidR="0009026A">
          <w:rPr>
            <w:rStyle w:val="SC15323589"/>
          </w:rPr>
          <w:t xml:space="preserve"> </w:t>
        </w:r>
      </w:ins>
    </w:p>
    <w:p w14:paraId="553DDFA5" w14:textId="26EDEDBF" w:rsidR="00863334" w:rsidRDefault="00D64140" w:rsidP="001E6226">
      <w:pPr>
        <w:widowControl w:val="0"/>
        <w:autoSpaceDE w:val="0"/>
        <w:autoSpaceDN w:val="0"/>
        <w:adjustRightInd w:val="0"/>
        <w:spacing w:before="240"/>
        <w:rPr>
          <w:ins w:id="106" w:author="Liyunbo" w:date="2021-03-22T10:26:00Z"/>
          <w:rStyle w:val="SC15323589"/>
        </w:rPr>
      </w:pPr>
      <w:ins w:id="107" w:author="Liyunbo" w:date="2021-03-17T18:15:00Z">
        <w:r>
          <w:rPr>
            <w:rStyle w:val="SC15323589"/>
          </w:rPr>
          <w:t xml:space="preserve">A </w:t>
        </w:r>
        <w:r w:rsidRPr="00F37F87">
          <w:rPr>
            <w:rStyle w:val="SC15323589"/>
          </w:rPr>
          <w:t>multi-radio</w:t>
        </w:r>
        <w:r>
          <w:rPr>
            <w:rStyle w:val="SC15323589"/>
          </w:rPr>
          <w:t xml:space="preserve"> non-AP</w:t>
        </w:r>
        <w:r w:rsidRPr="00F37F87">
          <w:rPr>
            <w:rStyle w:val="SC15323589"/>
          </w:rPr>
          <w:t xml:space="preserve"> MLD</w:t>
        </w:r>
        <w:r>
          <w:rPr>
            <w:rStyle w:val="SC15323589"/>
          </w:rPr>
          <w:t xml:space="preserve"> shall</w:t>
        </w:r>
      </w:ins>
      <w:ins w:id="108" w:author="Liyunbo" w:date="2021-03-16T16:27:00Z">
        <w:r w:rsidR="0009026A">
          <w:rPr>
            <w:rStyle w:val="SC15323589"/>
          </w:rPr>
          <w:t xml:space="preserve"> set</w:t>
        </w:r>
      </w:ins>
      <w:ins w:id="109" w:author="Liyunbo" w:date="2021-03-17T18:16:00Z">
        <w:r>
          <w:rPr>
            <w:rStyle w:val="SC15323589"/>
          </w:rPr>
          <w:t xml:space="preserve"> the</w:t>
        </w:r>
      </w:ins>
      <w:ins w:id="110" w:author="Liyunbo" w:date="2021-03-16T16:27:00Z">
        <w:r w:rsidR="0009026A">
          <w:rPr>
            <w:rStyle w:val="SC15323589"/>
          </w:rPr>
          <w:t xml:space="preserve"> </w:t>
        </w:r>
      </w:ins>
      <w:ins w:id="111" w:author="Liyunbo" w:date="2021-03-17T18:16:00Z">
        <w:r>
          <w:rPr>
            <w:rStyle w:val="SC15323589"/>
          </w:rPr>
          <w:t xml:space="preserve">Maximum Number Of Simultaneous Links subfield </w:t>
        </w:r>
      </w:ins>
      <w:ins w:id="112" w:author="Liyunbo" w:date="2021-03-17T18:34:00Z">
        <w:r w:rsidR="000F4ECC">
          <w:rPr>
            <w:rStyle w:val="SC15323589"/>
          </w:rPr>
          <w:t>in th</w:t>
        </w:r>
      </w:ins>
      <w:ins w:id="113" w:author="Liyunbo" w:date="2021-03-18T17:44:00Z">
        <w:r w:rsidR="00121E4B">
          <w:rPr>
            <w:rStyle w:val="SC15323589"/>
          </w:rPr>
          <w:t>e</w:t>
        </w:r>
      </w:ins>
      <w:ins w:id="114" w:author="Liyunbo" w:date="2021-03-17T18:34:00Z">
        <w:r w:rsidR="000F4ECC">
          <w:rPr>
            <w:rStyle w:val="SC15323589"/>
          </w:rPr>
          <w:t xml:space="preserve"> Basic variant Multi-Link element </w:t>
        </w:r>
      </w:ins>
      <w:ins w:id="115" w:author="Liyunbo" w:date="2021-03-16T16:27:00Z">
        <w:r w:rsidR="0009026A">
          <w:rPr>
            <w:rStyle w:val="SC15323589"/>
          </w:rPr>
          <w:t xml:space="preserve">to </w:t>
        </w:r>
      </w:ins>
      <w:ins w:id="116" w:author="Liyunbo" w:date="2021-03-17T18:20:00Z">
        <w:r>
          <w:rPr>
            <w:rStyle w:val="SC15323589"/>
          </w:rPr>
          <w:t xml:space="preserve">a value </w:t>
        </w:r>
      </w:ins>
      <w:ins w:id="117" w:author="Liyunbo" w:date="2021-03-17T18:21:00Z">
        <w:r>
          <w:rPr>
            <w:rStyle w:val="SC15323589"/>
          </w:rPr>
          <w:t xml:space="preserve">equals to or larger than </w:t>
        </w:r>
      </w:ins>
      <w:ins w:id="118" w:author="Liyunbo" w:date="2021-03-16T16:27:00Z">
        <w:r w:rsidR="0009026A">
          <w:rPr>
            <w:rStyle w:val="SC15323589"/>
          </w:rPr>
          <w:t>1</w:t>
        </w:r>
      </w:ins>
      <w:ins w:id="119" w:author="Liyunbo" w:date="2021-03-22T10:26:00Z">
        <w:r w:rsidR="00863334">
          <w:rPr>
            <w:rStyle w:val="SC15323589"/>
          </w:rPr>
          <w:t xml:space="preserve"> </w:t>
        </w:r>
      </w:ins>
      <w:ins w:id="120" w:author="Liyunbo" w:date="2021-03-17T18:34:00Z">
        <w:r w:rsidR="000F4ECC">
          <w:rPr>
            <w:rStyle w:val="SC15323589"/>
          </w:rPr>
          <w:t>in</w:t>
        </w:r>
      </w:ins>
      <w:ins w:id="121" w:author="Liyunbo" w:date="2021-03-17T18:35:00Z">
        <w:r w:rsidR="000F4ECC">
          <w:rPr>
            <w:rStyle w:val="SC15323589"/>
          </w:rPr>
          <w:t xml:space="preserve"> transmitted (Re)Association Request frames</w:t>
        </w:r>
      </w:ins>
      <w:ins w:id="122" w:author="Liyunbo" w:date="2021-03-16T16:27:00Z">
        <w:r w:rsidR="0009026A">
          <w:rPr>
            <w:rStyle w:val="SC15323589"/>
          </w:rPr>
          <w:t xml:space="preserve">. </w:t>
        </w:r>
      </w:ins>
      <w:ins w:id="123" w:author="Liyunbo" w:date="2021-03-16T16:45:00Z">
        <w:r w:rsidR="002F129E">
          <w:rPr>
            <w:rStyle w:val="SC15323589"/>
          </w:rPr>
          <w:t>(#</w:t>
        </w:r>
      </w:ins>
      <w:ins w:id="124" w:author="Liyunbo" w:date="2021-03-18T17:42:00Z">
        <w:r w:rsidR="00121E4B">
          <w:rPr>
            <w:rStyle w:val="SC15323589"/>
          </w:rPr>
          <w:t xml:space="preserve">2139, </w:t>
        </w:r>
      </w:ins>
      <w:ins w:id="125" w:author="Liyunbo" w:date="2021-03-16T16:45:00Z">
        <w:r w:rsidR="002F129E">
          <w:rPr>
            <w:rStyle w:val="SC15323589"/>
          </w:rPr>
          <w:t>1465, 2887</w:t>
        </w:r>
      </w:ins>
      <w:ins w:id="126" w:author="Liyunbo" w:date="2021-03-22T10:42:00Z">
        <w:r w:rsidR="00DB106E">
          <w:rPr>
            <w:rStyle w:val="SC15323589"/>
          </w:rPr>
          <w:t>, 1796</w:t>
        </w:r>
      </w:ins>
      <w:ins w:id="127" w:author="Liyunbo" w:date="2021-03-16T16:45:00Z">
        <w:r w:rsidR="002F129E">
          <w:rPr>
            <w:rStyle w:val="SC15323589"/>
          </w:rPr>
          <w:t xml:space="preserve">) </w:t>
        </w:r>
      </w:ins>
    </w:p>
    <w:p w14:paraId="698D4A54" w14:textId="41B9AA69" w:rsidR="001E6226" w:rsidRDefault="001E6226" w:rsidP="001E6226">
      <w:pPr>
        <w:widowControl w:val="0"/>
        <w:autoSpaceDE w:val="0"/>
        <w:autoSpaceDN w:val="0"/>
        <w:adjustRightInd w:val="0"/>
        <w:spacing w:before="240"/>
        <w:rPr>
          <w:ins w:id="128" w:author="Liyunbo" w:date="2021-03-22T10:26:00Z"/>
          <w:rStyle w:val="SC15323589"/>
        </w:rPr>
      </w:pPr>
      <w:r w:rsidRPr="001E6226">
        <w:rPr>
          <w:color w:val="000000"/>
          <w:sz w:val="20"/>
          <w:lang w:val="en-US"/>
        </w:rPr>
        <w:t xml:space="preserve">A multi-radio </w:t>
      </w:r>
      <w:ins w:id="129" w:author="Liyunbo" w:date="2021-03-16T16:26:00Z">
        <w:r w:rsidR="0009026A">
          <w:rPr>
            <w:color w:val="000000"/>
            <w:sz w:val="20"/>
            <w:lang w:val="en-US"/>
          </w:rPr>
          <w:t xml:space="preserve">non-AP </w:t>
        </w:r>
      </w:ins>
      <w:r w:rsidRPr="001E6226">
        <w:rPr>
          <w:color w:val="000000"/>
          <w:sz w:val="20"/>
          <w:lang w:val="en-US"/>
        </w:rPr>
        <w:t xml:space="preserve">MLD </w:t>
      </w:r>
      <w:del w:id="130" w:author="Liyunbo" w:date="2021-03-16T16:28:00Z">
        <w:r w:rsidRPr="001E6226" w:rsidDel="0009026A">
          <w:rPr>
            <w:color w:val="000000"/>
            <w:sz w:val="20"/>
            <w:lang w:val="en-US"/>
          </w:rPr>
          <w:delText xml:space="preserve">operating </w:delText>
        </w:r>
      </w:del>
      <w:del w:id="131" w:author="Liyunbo" w:date="2021-03-16T16:26:00Z">
        <w:r w:rsidRPr="001E6226" w:rsidDel="0009026A">
          <w:rPr>
            <w:color w:val="000000"/>
            <w:sz w:val="20"/>
            <w:lang w:val="en-US"/>
          </w:rPr>
          <w:delText xml:space="preserve">on multiple links can </w:delText>
        </w:r>
      </w:del>
      <w:ins w:id="132" w:author="Liyunbo" w:date="2021-03-16T16:26:00Z">
        <w:r w:rsidR="0009026A">
          <w:rPr>
            <w:color w:val="000000"/>
            <w:sz w:val="20"/>
            <w:lang w:val="en-US"/>
          </w:rPr>
          <w:t xml:space="preserve">shall </w:t>
        </w:r>
      </w:ins>
      <w:r w:rsidRPr="001E6226">
        <w:rPr>
          <w:color w:val="000000"/>
          <w:sz w:val="20"/>
          <w:lang w:val="en-US"/>
        </w:rPr>
        <w:t xml:space="preserve">announce </w:t>
      </w:r>
      <w:del w:id="133" w:author="Liyunbo" w:date="2021-03-16T16:34:00Z">
        <w:r w:rsidRPr="001E6226" w:rsidDel="0087674F">
          <w:rPr>
            <w:color w:val="000000"/>
            <w:sz w:val="20"/>
            <w:lang w:val="en-US"/>
          </w:rPr>
          <w:delText xml:space="preserve">whether it supports transmission on one link concurrent with reception on the other link for </w:delText>
        </w:r>
      </w:del>
      <w:r w:rsidRPr="001E6226">
        <w:rPr>
          <w:color w:val="000000"/>
          <w:sz w:val="20"/>
          <w:lang w:val="en-US"/>
        </w:rPr>
        <w:t>each pair of links</w:t>
      </w:r>
      <w:del w:id="134" w:author="Liyunbo" w:date="2021-03-16T16:34:00Z">
        <w:r w:rsidRPr="001E6226" w:rsidDel="0087674F">
          <w:rPr>
            <w:color w:val="000000"/>
            <w:sz w:val="20"/>
            <w:lang w:val="en-US"/>
          </w:rPr>
          <w:delText>, in which case the pair of link</w:delText>
        </w:r>
      </w:del>
      <w:ins w:id="135" w:author="Liyunbo" w:date="2021-03-17T19:36:00Z">
        <w:r w:rsidR="00BC08FC">
          <w:rPr>
            <w:color w:val="000000"/>
            <w:sz w:val="20"/>
            <w:lang w:val="en-US"/>
          </w:rPr>
          <w:t xml:space="preserve"> formed by links that requested f</w:t>
        </w:r>
      </w:ins>
      <w:ins w:id="136" w:author="Liyunbo" w:date="2021-03-17T19:37:00Z">
        <w:r w:rsidR="00BC08FC">
          <w:rPr>
            <w:color w:val="000000"/>
            <w:sz w:val="20"/>
            <w:lang w:val="en-US"/>
          </w:rPr>
          <w:t>or multi-link setup</w:t>
        </w:r>
      </w:ins>
      <w:r w:rsidRPr="001E6226">
        <w:rPr>
          <w:color w:val="000000"/>
          <w:sz w:val="20"/>
          <w:lang w:val="en-US"/>
        </w:rPr>
        <w:t xml:space="preserve"> is STR or NSTR</w:t>
      </w:r>
      <w:ins w:id="137" w:author="Liyunbo" w:date="2021-03-16T16:35:00Z">
        <w:r w:rsidR="0087674F">
          <w:rPr>
            <w:color w:val="000000"/>
            <w:sz w:val="20"/>
            <w:lang w:val="en-US"/>
          </w:rPr>
          <w:t xml:space="preserve"> in</w:t>
        </w:r>
      </w:ins>
      <w:ins w:id="138" w:author="Liyunbo" w:date="2021-03-17T19:25:00Z">
        <w:r w:rsidR="002276FD">
          <w:rPr>
            <w:color w:val="000000"/>
            <w:sz w:val="20"/>
            <w:lang w:val="en-US"/>
          </w:rPr>
          <w:t xml:space="preserve"> transmitted</w:t>
        </w:r>
      </w:ins>
      <w:ins w:id="139" w:author="Liyunbo" w:date="2021-03-16T16:35:00Z">
        <w:r w:rsidR="0087674F">
          <w:rPr>
            <w:color w:val="000000"/>
            <w:sz w:val="20"/>
            <w:lang w:val="en-US"/>
          </w:rPr>
          <w:t xml:space="preserve"> (R</w:t>
        </w:r>
      </w:ins>
      <w:ins w:id="140" w:author="Liyunbo" w:date="2021-03-16T16:36:00Z">
        <w:r w:rsidR="0087674F">
          <w:rPr>
            <w:color w:val="000000"/>
            <w:sz w:val="20"/>
            <w:lang w:val="en-US"/>
          </w:rPr>
          <w:t>e</w:t>
        </w:r>
      </w:ins>
      <w:ins w:id="141" w:author="Liyunbo" w:date="2021-03-16T16:35:00Z">
        <w:r w:rsidR="0087674F">
          <w:rPr>
            <w:color w:val="000000"/>
            <w:sz w:val="20"/>
            <w:lang w:val="en-US"/>
          </w:rPr>
          <w:t>)</w:t>
        </w:r>
      </w:ins>
      <w:ins w:id="142" w:author="Liyunbo" w:date="2021-03-16T16:36:00Z">
        <w:r w:rsidR="0087674F">
          <w:rPr>
            <w:color w:val="000000"/>
            <w:sz w:val="20"/>
            <w:lang w:val="en-US"/>
          </w:rPr>
          <w:t>Association Request frame</w:t>
        </w:r>
      </w:ins>
      <w:r w:rsidRPr="001E6226">
        <w:rPr>
          <w:color w:val="000000"/>
          <w:sz w:val="20"/>
          <w:lang w:val="en-US"/>
        </w:rPr>
        <w:t>.</w:t>
      </w:r>
      <w:ins w:id="143" w:author="Liyunbo" w:date="2021-03-16T16:46:00Z">
        <w:r w:rsidR="002F129E">
          <w:rPr>
            <w:color w:val="000000"/>
            <w:sz w:val="20"/>
            <w:lang w:val="en-US"/>
          </w:rPr>
          <w:t>(#1466)</w:t>
        </w:r>
      </w:ins>
      <w:r w:rsidRPr="001E6226">
        <w:rPr>
          <w:color w:val="000000"/>
          <w:sz w:val="20"/>
          <w:lang w:val="en-US"/>
        </w:rPr>
        <w:t xml:space="preserve"> </w:t>
      </w:r>
      <w:del w:id="144" w:author="Liyunbo" w:date="2021-03-16T16:36:00Z">
        <w:r w:rsidRPr="001E6226" w:rsidDel="0087674F">
          <w:rPr>
            <w:color w:val="000000"/>
            <w:sz w:val="20"/>
            <w:lang w:val="en-US"/>
          </w:rPr>
          <w:delText xml:space="preserve">The two links of each link pair are on different channels. </w:delText>
        </w:r>
      </w:del>
      <w:ins w:id="145" w:author="Liyunbo" w:date="2021-03-16T16:47:00Z">
        <w:r w:rsidR="007845B6">
          <w:rPr>
            <w:rStyle w:val="SC15323589"/>
          </w:rPr>
          <w:t>(#1656, 3392, 1217)</w:t>
        </w:r>
      </w:ins>
    </w:p>
    <w:p w14:paraId="0ACB6673" w14:textId="77777777" w:rsidR="00863334" w:rsidRPr="001E6226" w:rsidRDefault="00863334" w:rsidP="001E6226">
      <w:pPr>
        <w:widowControl w:val="0"/>
        <w:autoSpaceDE w:val="0"/>
        <w:autoSpaceDN w:val="0"/>
        <w:adjustRightInd w:val="0"/>
        <w:spacing w:before="240"/>
        <w:rPr>
          <w:color w:val="000000"/>
          <w:sz w:val="20"/>
          <w:lang w:val="en-US"/>
        </w:rPr>
      </w:pPr>
    </w:p>
    <w:p w14:paraId="6C696DB4" w14:textId="77777777" w:rsidR="001E6226" w:rsidRPr="001E6226" w:rsidRDefault="001E6226" w:rsidP="001E6226">
      <w:pPr>
        <w:widowControl w:val="0"/>
        <w:autoSpaceDE w:val="0"/>
        <w:autoSpaceDN w:val="0"/>
        <w:adjustRightInd w:val="0"/>
        <w:spacing w:before="120" w:after="240"/>
        <w:rPr>
          <w:color w:val="000000"/>
          <w:sz w:val="18"/>
          <w:szCs w:val="18"/>
          <w:lang w:val="en-US"/>
        </w:rPr>
      </w:pPr>
      <w:r w:rsidRPr="001E6226">
        <w:rPr>
          <w:color w:val="000000"/>
          <w:sz w:val="18"/>
          <w:szCs w:val="18"/>
          <w:lang w:val="en-US"/>
        </w:rPr>
        <w:t xml:space="preserve">NOTE—If an MLD supports transmission on link 1 concurrent with reception on link 2, but cannot support transmission on link 2 concurrent with reception on link 1, this pair of links is NSTR. </w:t>
      </w:r>
    </w:p>
    <w:p w14:paraId="23A28688" w14:textId="77777777" w:rsidR="001E6226" w:rsidRDefault="001E6226" w:rsidP="001E6226">
      <w:pPr>
        <w:widowControl w:val="0"/>
        <w:autoSpaceDE w:val="0"/>
        <w:autoSpaceDN w:val="0"/>
        <w:adjustRightInd w:val="0"/>
        <w:spacing w:before="240"/>
        <w:rPr>
          <w:color w:val="000000"/>
          <w:sz w:val="20"/>
          <w:lang w:val="en-US"/>
        </w:rPr>
      </w:pPr>
      <w:r w:rsidRPr="001E6226">
        <w:rPr>
          <w:color w:val="000000"/>
          <w:sz w:val="20"/>
          <w:lang w:val="en-US"/>
        </w:rPr>
        <w:t xml:space="preserve">The ability of a non-AP MLD to perform STR on a pair of setup links may change after multi-link setup. The non-AP MLD may use TBD signaling on any enabled link to inform the AP MLD about the ability change to perform STR. </w:t>
      </w:r>
    </w:p>
    <w:p w14:paraId="53D90590" w14:textId="77777777" w:rsidR="001E6226" w:rsidRPr="001E6226" w:rsidRDefault="001E6226" w:rsidP="001E6226">
      <w:pPr>
        <w:widowControl w:val="0"/>
        <w:autoSpaceDE w:val="0"/>
        <w:autoSpaceDN w:val="0"/>
        <w:adjustRightInd w:val="0"/>
        <w:spacing w:before="240"/>
        <w:rPr>
          <w:color w:val="000000"/>
          <w:sz w:val="20"/>
          <w:lang w:val="en-US"/>
        </w:rPr>
      </w:pPr>
    </w:p>
    <w:p w14:paraId="14D20F71" w14:textId="2D0FD7DD" w:rsidR="001E6226" w:rsidRPr="001E6226" w:rsidRDefault="001E6226" w:rsidP="001E6226">
      <w:pPr>
        <w:pStyle w:val="Default"/>
        <w:rPr>
          <w:rFonts w:eastAsia="Malgun Gothic"/>
          <w:lang w:eastAsia="ko-KR"/>
        </w:rPr>
      </w:pPr>
      <w:r w:rsidRPr="001E6226">
        <w:rPr>
          <w:rFonts w:ascii="Times New Roman" w:hAnsi="Times New Roman" w:cs="Times New Roman"/>
          <w:sz w:val="20"/>
          <w:szCs w:val="20"/>
        </w:rPr>
        <w:t>The limitation of updating frequency of the ability to perform STR as well as the switching delay is TBD.</w:t>
      </w:r>
    </w:p>
    <w:p w14:paraId="0B117645" w14:textId="77777777" w:rsidR="000751B3" w:rsidRPr="000751B3" w:rsidRDefault="000751B3" w:rsidP="008A0316">
      <w:pPr>
        <w:autoSpaceDE w:val="0"/>
        <w:autoSpaceDN w:val="0"/>
        <w:adjustRightInd w:val="0"/>
        <w:ind w:left="90"/>
        <w:jc w:val="left"/>
        <w:rPr>
          <w:bCs/>
          <w:sz w:val="20"/>
        </w:rPr>
      </w:pPr>
    </w:p>
    <w:p w14:paraId="6AAE82D9" w14:textId="77777777" w:rsidR="00F33A40" w:rsidRDefault="00F33A40" w:rsidP="00F33A40">
      <w:pPr>
        <w:spacing w:before="120" w:after="120"/>
        <w:rPr>
          <w:rFonts w:ascii="TimesNewRomanPS-BoldItalicMT" w:hAnsi="TimesNewRomanPS-BoldItalicMT" w:cs="TimesNewRomanPS-BoldItalicMT"/>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149DABA4" w14:textId="77777777" w:rsidR="008A0316" w:rsidRPr="008A0316" w:rsidRDefault="008A0316" w:rsidP="008A0316">
      <w:pPr>
        <w:autoSpaceDE w:val="0"/>
        <w:autoSpaceDN w:val="0"/>
        <w:adjustRightInd w:val="0"/>
        <w:jc w:val="left"/>
        <w:rPr>
          <w:bCs/>
          <w:sz w:val="20"/>
        </w:rPr>
      </w:pPr>
    </w:p>
    <w:sectPr w:rsidR="008A0316" w:rsidRPr="008A0316" w:rsidSect="005A0561">
      <w:headerReference w:type="default" r:id="rId8"/>
      <w:footerReference w:type="default" r:id="rId9"/>
      <w:pgSz w:w="12240" w:h="15840"/>
      <w:pgMar w:top="1280" w:right="1660" w:bottom="880" w:left="1140" w:header="661" w:footer="681"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D2CC" w16cex:dateUtc="2021-02-23T1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8F3D04" w16cid:durableId="23DFD2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84ABC9" w14:textId="77777777" w:rsidR="00EC0DCB" w:rsidRDefault="00EC0DCB">
      <w:r>
        <w:separator/>
      </w:r>
    </w:p>
  </w:endnote>
  <w:endnote w:type="continuationSeparator" w:id="0">
    <w:p w14:paraId="617BB3A6" w14:textId="77777777" w:rsidR="00EC0DCB" w:rsidRDefault="00EC0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宋体">
    <w:altName w:val="SimSun"/>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438EFE1E" w:rsidR="00B22550" w:rsidRPr="00DF3474" w:rsidRDefault="00B22550">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Pr="00DF3474">
      <w:rPr>
        <w:lang w:val="fr-FR"/>
      </w:rPr>
      <w:t>Submission</w:t>
    </w:r>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A12D87">
      <w:rPr>
        <w:noProof/>
        <w:lang w:val="fr-FR"/>
      </w:rPr>
      <w:t>6</w:t>
    </w:r>
    <w:r>
      <w:rPr>
        <w:noProof/>
      </w:rPr>
      <w:fldChar w:fldCharType="end"/>
    </w:r>
    <w:r w:rsidRPr="00DF3474">
      <w:rPr>
        <w:lang w:val="fr-FR"/>
      </w:rPr>
      <w:tab/>
    </w:r>
    <w:r>
      <w:rPr>
        <w:noProof/>
      </w:rPr>
      <w:t>Yunbo Li</w:t>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B22550" w:rsidRPr="00DF3474" w:rsidRDefault="00B22550">
    <w:pPr>
      <w:rPr>
        <w:lang w:val="fr-FR"/>
      </w:rPr>
    </w:pPr>
  </w:p>
  <w:p w14:paraId="0DD4053E" w14:textId="77777777" w:rsidR="00B22550" w:rsidRDefault="00B22550"/>
  <w:p w14:paraId="561B2215" w14:textId="77777777" w:rsidR="00B22550" w:rsidRDefault="00B22550"/>
  <w:p w14:paraId="209D6FB8" w14:textId="77777777" w:rsidR="00B22550" w:rsidRDefault="00B22550"/>
  <w:p w14:paraId="73251C5E" w14:textId="77777777" w:rsidR="00B22550" w:rsidRDefault="00B2255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97D352" w14:textId="77777777" w:rsidR="00EC0DCB" w:rsidRDefault="00EC0DCB">
      <w:r>
        <w:separator/>
      </w:r>
    </w:p>
  </w:footnote>
  <w:footnote w:type="continuationSeparator" w:id="0">
    <w:p w14:paraId="419F7238" w14:textId="77777777" w:rsidR="00EC0DCB" w:rsidRDefault="00EC0D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3E9692A6" w:rsidR="00B22550" w:rsidRDefault="00B22550">
    <w:pPr>
      <w:pStyle w:val="a5"/>
      <w:tabs>
        <w:tab w:val="clear" w:pos="6480"/>
        <w:tab w:val="center" w:pos="4680"/>
        <w:tab w:val="right" w:pos="9360"/>
      </w:tabs>
    </w:pPr>
    <w:r>
      <w:fldChar w:fldCharType="begin"/>
    </w:r>
    <w:r>
      <w:instrText xml:space="preserve"> DATE  \@ "MMMM yyyy"  \* MERGEFORMAT </w:instrText>
    </w:r>
    <w:r>
      <w:fldChar w:fldCharType="separate"/>
    </w:r>
    <w:r w:rsidR="00B23EE7">
      <w:rPr>
        <w:noProof/>
      </w:rPr>
      <w:t>March 2021</w:t>
    </w:r>
    <w:r>
      <w:fldChar w:fldCharType="end"/>
    </w:r>
    <w:r>
      <w:tab/>
    </w:r>
    <w:r>
      <w:tab/>
    </w:r>
    <w:r w:rsidR="00EC0DCB">
      <w:fldChar w:fldCharType="begin"/>
    </w:r>
    <w:r w:rsidR="00EC0DCB">
      <w:instrText xml:space="preserve"> TITLE  \* MERGEFORMAT </w:instrText>
    </w:r>
    <w:r w:rsidR="00EC0DCB">
      <w:fldChar w:fldCharType="separate"/>
    </w:r>
    <w:r>
      <w:t>doc.: IEEE 802.11-21/0373r</w:t>
    </w:r>
    <w:r w:rsidR="00EC0DCB">
      <w:fldChar w:fldCharType="end"/>
    </w:r>
    <w:r w:rsidR="00A12D87">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0000412"/>
    <w:multiLevelType w:val="multilevel"/>
    <w:tmpl w:val="00000895"/>
    <w:lvl w:ilvl="0">
      <w:start w:val="44"/>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 w15:restartNumberingAfterBreak="0">
    <w:nsid w:val="00000413"/>
    <w:multiLevelType w:val="multilevel"/>
    <w:tmpl w:val="00000896"/>
    <w:lvl w:ilvl="0">
      <w:start w:val="4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 w15:restartNumberingAfterBreak="0">
    <w:nsid w:val="00000414"/>
    <w:multiLevelType w:val="multilevel"/>
    <w:tmpl w:val="00000897"/>
    <w:lvl w:ilvl="0">
      <w:start w:val="53"/>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5" w15:restartNumberingAfterBreak="0">
    <w:nsid w:val="00000415"/>
    <w:multiLevelType w:val="multilevel"/>
    <w:tmpl w:val="00000898"/>
    <w:lvl w:ilvl="0">
      <w:start w:val="56"/>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6" w15:restartNumberingAfterBreak="0">
    <w:nsid w:val="00000416"/>
    <w:multiLevelType w:val="multilevel"/>
    <w:tmpl w:val="00000899"/>
    <w:lvl w:ilvl="0">
      <w:start w:val="60"/>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7" w15:restartNumberingAfterBreak="0">
    <w:nsid w:val="00000417"/>
    <w:multiLevelType w:val="multilevel"/>
    <w:tmpl w:val="0000089A"/>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8"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9"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0" w15:restartNumberingAfterBreak="0">
    <w:nsid w:val="00000428"/>
    <w:multiLevelType w:val="multilevel"/>
    <w:tmpl w:val="000008AB"/>
    <w:lvl w:ilvl="0">
      <w:start w:val="19"/>
      <w:numFmt w:val="decimal"/>
      <w:lvlText w:val="%1"/>
      <w:lvlJc w:val="left"/>
      <w:pPr>
        <w:ind w:left="1260" w:hanging="1154"/>
      </w:pPr>
      <w:rPr>
        <w:rFonts w:ascii="Times New Roman" w:hAnsi="Times New Roman" w:cs="Times New Roman"/>
        <w:b w:val="0"/>
        <w:bCs w:val="0"/>
        <w:w w:val="100"/>
        <w:position w:val="-5"/>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1" w15:restartNumberingAfterBreak="0">
    <w:nsid w:val="00000429"/>
    <w:multiLevelType w:val="multilevel"/>
    <w:tmpl w:val="000008AC"/>
    <w:lvl w:ilvl="0">
      <w:start w:val="24"/>
      <w:numFmt w:val="decimal"/>
      <w:lvlText w:val="%1"/>
      <w:lvlJc w:val="left"/>
      <w:pPr>
        <w:ind w:left="1260"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2" w15:restartNumberingAfterBreak="0">
    <w:nsid w:val="0000042A"/>
    <w:multiLevelType w:val="multilevel"/>
    <w:tmpl w:val="000008AD"/>
    <w:lvl w:ilvl="0">
      <w:start w:val="31"/>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3" w15:restartNumberingAfterBreak="0">
    <w:nsid w:val="0000042B"/>
    <w:multiLevelType w:val="multilevel"/>
    <w:tmpl w:val="000008AE"/>
    <w:lvl w:ilvl="0">
      <w:start w:val="34"/>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4" w15:restartNumberingAfterBreak="0">
    <w:nsid w:val="0000042C"/>
    <w:multiLevelType w:val="multilevel"/>
    <w:tmpl w:val="000008AF"/>
    <w:lvl w:ilvl="0">
      <w:start w:val="40"/>
      <w:numFmt w:val="decimal"/>
      <w:lvlText w:val="%1"/>
      <w:lvlJc w:val="left"/>
      <w:pPr>
        <w:ind w:left="1260" w:hanging="1154"/>
      </w:pPr>
      <w:rPr>
        <w:rFonts w:ascii="Times New Roman" w:hAnsi="Times New Roman" w:cs="Times New Roman"/>
        <w:b w:val="0"/>
        <w:bCs w:val="0"/>
        <w:w w:val="100"/>
        <w:position w:val="-5"/>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5" w15:restartNumberingAfterBreak="0">
    <w:nsid w:val="0000042D"/>
    <w:multiLevelType w:val="multilevel"/>
    <w:tmpl w:val="000008B0"/>
    <w:lvl w:ilvl="0">
      <w:start w:val="46"/>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6" w15:restartNumberingAfterBreak="0">
    <w:nsid w:val="0000042E"/>
    <w:multiLevelType w:val="multilevel"/>
    <w:tmpl w:val="000008B1"/>
    <w:lvl w:ilvl="0">
      <w:start w:val="51"/>
      <w:numFmt w:val="decimal"/>
      <w:lvlText w:val="%1"/>
      <w:lvlJc w:val="left"/>
      <w:pPr>
        <w:ind w:left="1259"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7" w15:restartNumberingAfterBreak="0">
    <w:nsid w:val="0000042F"/>
    <w:multiLevelType w:val="multilevel"/>
    <w:tmpl w:val="000008B2"/>
    <w:lvl w:ilvl="0">
      <w:start w:val="57"/>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8" w15:restartNumberingAfterBreak="0">
    <w:nsid w:val="00000430"/>
    <w:multiLevelType w:val="multilevel"/>
    <w:tmpl w:val="000008B3"/>
    <w:lvl w:ilvl="0">
      <w:start w:val="61"/>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860" w:hanging="754"/>
      </w:pPr>
    </w:lvl>
    <w:lvl w:ilvl="2">
      <w:numFmt w:val="bullet"/>
      <w:lvlText w:val="•"/>
      <w:lvlJc w:val="left"/>
      <w:pPr>
        <w:ind w:left="1811" w:hanging="754"/>
      </w:pPr>
    </w:lvl>
    <w:lvl w:ilvl="3">
      <w:numFmt w:val="bullet"/>
      <w:lvlText w:val="•"/>
      <w:lvlJc w:val="left"/>
      <w:pPr>
        <w:ind w:left="2762" w:hanging="754"/>
      </w:pPr>
    </w:lvl>
    <w:lvl w:ilvl="4">
      <w:numFmt w:val="bullet"/>
      <w:lvlText w:val="•"/>
      <w:lvlJc w:val="left"/>
      <w:pPr>
        <w:ind w:left="3713" w:hanging="754"/>
      </w:pPr>
    </w:lvl>
    <w:lvl w:ilvl="5">
      <w:numFmt w:val="bullet"/>
      <w:lvlText w:val="•"/>
      <w:lvlJc w:val="left"/>
      <w:pPr>
        <w:ind w:left="4664" w:hanging="754"/>
      </w:pPr>
    </w:lvl>
    <w:lvl w:ilvl="6">
      <w:numFmt w:val="bullet"/>
      <w:lvlText w:val="•"/>
      <w:lvlJc w:val="left"/>
      <w:pPr>
        <w:ind w:left="5615" w:hanging="754"/>
      </w:pPr>
    </w:lvl>
    <w:lvl w:ilvl="7">
      <w:numFmt w:val="bullet"/>
      <w:lvlText w:val="•"/>
      <w:lvlJc w:val="left"/>
      <w:pPr>
        <w:ind w:left="6566" w:hanging="754"/>
      </w:pPr>
    </w:lvl>
    <w:lvl w:ilvl="8">
      <w:numFmt w:val="bullet"/>
      <w:lvlText w:val="•"/>
      <w:lvlJc w:val="left"/>
      <w:pPr>
        <w:ind w:left="7517" w:hanging="754"/>
      </w:pPr>
    </w:lvl>
  </w:abstractNum>
  <w:abstractNum w:abstractNumId="19" w15:restartNumberingAfterBreak="0">
    <w:nsid w:val="00000431"/>
    <w:multiLevelType w:val="multilevel"/>
    <w:tmpl w:val="000008B4"/>
    <w:lvl w:ilvl="0">
      <w:start w:val="3"/>
      <w:numFmt w:val="decimal"/>
      <w:lvlText w:val="%1"/>
      <w:lvlJc w:val="left"/>
      <w:pPr>
        <w:ind w:left="660" w:hanging="464"/>
      </w:pPr>
      <w:rPr>
        <w:rFonts w:ascii="Times New Roman" w:hAnsi="Times New Roman" w:cs="Times New Roman"/>
        <w:b w:val="0"/>
        <w:bCs w:val="0"/>
        <w:w w:val="100"/>
        <w:position w:val="5"/>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0" w15:restartNumberingAfterBreak="0">
    <w:nsid w:val="00000432"/>
    <w:multiLevelType w:val="multilevel"/>
    <w:tmpl w:val="000008B5"/>
    <w:lvl w:ilvl="0">
      <w:start w:val="7"/>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1" w15:restartNumberingAfterBreak="0">
    <w:nsid w:val="00000433"/>
    <w:multiLevelType w:val="multilevel"/>
    <w:tmpl w:val="000008B6"/>
    <w:lvl w:ilvl="0">
      <w:start w:val="10"/>
      <w:numFmt w:val="decimal"/>
      <w:lvlText w:val="%1"/>
      <w:lvlJc w:val="left"/>
      <w:pPr>
        <w:ind w:left="860" w:hanging="754"/>
      </w:pPr>
      <w:rPr>
        <w:rFonts w:ascii="Times New Roman" w:hAnsi="Times New Roman" w:cs="Times New Roman"/>
        <w:b w:val="0"/>
        <w:bCs w:val="0"/>
        <w:w w:val="100"/>
        <w:position w:val="-3"/>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22" w15:restartNumberingAfterBreak="0">
    <w:nsid w:val="00000434"/>
    <w:multiLevelType w:val="multilevel"/>
    <w:tmpl w:val="000008B7"/>
    <w:lvl w:ilvl="0">
      <w:start w:val="13"/>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3" w15:restartNumberingAfterBreak="0">
    <w:nsid w:val="00000435"/>
    <w:multiLevelType w:val="multilevel"/>
    <w:tmpl w:val="000008B8"/>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4" w15:restartNumberingAfterBreak="0">
    <w:nsid w:val="00000436"/>
    <w:multiLevelType w:val="multilevel"/>
    <w:tmpl w:val="000008B9"/>
    <w:lvl w:ilvl="0">
      <w:start w:val="19"/>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5" w15:restartNumberingAfterBreak="0">
    <w:nsid w:val="00000437"/>
    <w:multiLevelType w:val="multilevel"/>
    <w:tmpl w:val="000008BA"/>
    <w:lvl w:ilvl="0">
      <w:start w:val="2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6" w15:restartNumberingAfterBreak="0">
    <w:nsid w:val="00000438"/>
    <w:multiLevelType w:val="multilevel"/>
    <w:tmpl w:val="000008BB"/>
    <w:lvl w:ilvl="0">
      <w:start w:val="28"/>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7" w15:restartNumberingAfterBreak="0">
    <w:nsid w:val="00000439"/>
    <w:multiLevelType w:val="multilevel"/>
    <w:tmpl w:val="000008BC"/>
    <w:lvl w:ilvl="0">
      <w:start w:val="31"/>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8" w15:restartNumberingAfterBreak="0">
    <w:nsid w:val="0000043A"/>
    <w:multiLevelType w:val="multilevel"/>
    <w:tmpl w:val="000008BD"/>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9" w15:restartNumberingAfterBreak="0">
    <w:nsid w:val="00000454"/>
    <w:multiLevelType w:val="multilevel"/>
    <w:tmpl w:val="000008D7"/>
    <w:lvl w:ilvl="0">
      <w:start w:val="1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0" w15:restartNumberingAfterBreak="0">
    <w:nsid w:val="00000455"/>
    <w:multiLevelType w:val="multilevel"/>
    <w:tmpl w:val="000008D8"/>
    <w:lvl w:ilvl="0">
      <w:start w:val="15"/>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1" w15:restartNumberingAfterBreak="0">
    <w:nsid w:val="00000456"/>
    <w:multiLevelType w:val="multilevel"/>
    <w:tmpl w:val="000008D9"/>
    <w:lvl w:ilvl="0">
      <w:start w:val="18"/>
      <w:numFmt w:val="decimal"/>
      <w:lvlText w:val="%1"/>
      <w:lvlJc w:val="left"/>
      <w:pPr>
        <w:ind w:left="660" w:hanging="554"/>
      </w:pPr>
      <w:rPr>
        <w:rFonts w:ascii="Times New Roman" w:hAnsi="Times New Roman" w:cs="Times New Roman"/>
        <w:b w:val="0"/>
        <w:bCs w:val="0"/>
        <w:w w:val="100"/>
        <w:position w:val="8"/>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2" w15:restartNumberingAfterBreak="0">
    <w:nsid w:val="00000457"/>
    <w:multiLevelType w:val="multilevel"/>
    <w:tmpl w:val="000008DA"/>
    <w:lvl w:ilvl="0">
      <w:start w:val="23"/>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3" w15:restartNumberingAfterBreak="0">
    <w:nsid w:val="00000458"/>
    <w:multiLevelType w:val="multilevel"/>
    <w:tmpl w:val="000008DB"/>
    <w:lvl w:ilvl="0">
      <w:start w:val="2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4" w15:restartNumberingAfterBreak="0">
    <w:nsid w:val="00000459"/>
    <w:multiLevelType w:val="multilevel"/>
    <w:tmpl w:val="000008DC"/>
    <w:lvl w:ilvl="0">
      <w:start w:val="45"/>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5" w15:restartNumberingAfterBreak="0">
    <w:nsid w:val="0000045A"/>
    <w:multiLevelType w:val="multilevel"/>
    <w:tmpl w:val="000008DD"/>
    <w:lvl w:ilvl="0">
      <w:start w:val="50"/>
      <w:numFmt w:val="decimal"/>
      <w:lvlText w:val="%1"/>
      <w:lvlJc w:val="left"/>
      <w:pPr>
        <w:ind w:left="1260"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36" w15:restartNumberingAfterBreak="0">
    <w:nsid w:val="0000045B"/>
    <w:multiLevelType w:val="multilevel"/>
    <w:tmpl w:val="000008DE"/>
    <w:lvl w:ilvl="0">
      <w:start w:val="54"/>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7" w15:restartNumberingAfterBreak="0">
    <w:nsid w:val="0000045C"/>
    <w:multiLevelType w:val="multilevel"/>
    <w:tmpl w:val="000008DF"/>
    <w:lvl w:ilvl="0">
      <w:start w:val="61"/>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8" w15:restartNumberingAfterBreak="0">
    <w:nsid w:val="0000045D"/>
    <w:multiLevelType w:val="multilevel"/>
    <w:tmpl w:val="000008E0"/>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39" w15:restartNumberingAfterBreak="0">
    <w:nsid w:val="0000045E"/>
    <w:multiLevelType w:val="multilevel"/>
    <w:tmpl w:val="000008E1"/>
    <w:lvl w:ilvl="0">
      <w:start w:val="11"/>
      <w:numFmt w:val="decimal"/>
      <w:lvlText w:val="%1"/>
      <w:lvlJc w:val="left"/>
      <w:pPr>
        <w:ind w:left="660" w:hanging="546"/>
      </w:pPr>
      <w:rPr>
        <w:rFonts w:ascii="Times New Roman" w:hAnsi="Times New Roman" w:cs="Times New Roman"/>
        <w:b w:val="0"/>
        <w:bCs w:val="0"/>
        <w:spacing w:val="-8"/>
        <w:w w:val="100"/>
        <w:position w:val="1"/>
        <w:sz w:val="18"/>
        <w:szCs w:val="18"/>
      </w:rPr>
    </w:lvl>
    <w:lvl w:ilvl="1">
      <w:numFmt w:val="bullet"/>
      <w:lvlText w:val="•"/>
      <w:lvlJc w:val="left"/>
      <w:pPr>
        <w:ind w:left="1536" w:hanging="546"/>
      </w:pPr>
    </w:lvl>
    <w:lvl w:ilvl="2">
      <w:numFmt w:val="bullet"/>
      <w:lvlText w:val="•"/>
      <w:lvlJc w:val="left"/>
      <w:pPr>
        <w:ind w:left="2412" w:hanging="546"/>
      </w:pPr>
    </w:lvl>
    <w:lvl w:ilvl="3">
      <w:numFmt w:val="bullet"/>
      <w:lvlText w:val="•"/>
      <w:lvlJc w:val="left"/>
      <w:pPr>
        <w:ind w:left="3288" w:hanging="546"/>
      </w:pPr>
    </w:lvl>
    <w:lvl w:ilvl="4">
      <w:numFmt w:val="bullet"/>
      <w:lvlText w:val="•"/>
      <w:lvlJc w:val="left"/>
      <w:pPr>
        <w:ind w:left="4164" w:hanging="546"/>
      </w:pPr>
    </w:lvl>
    <w:lvl w:ilvl="5">
      <w:numFmt w:val="bullet"/>
      <w:lvlText w:val="•"/>
      <w:lvlJc w:val="left"/>
      <w:pPr>
        <w:ind w:left="5040" w:hanging="546"/>
      </w:pPr>
    </w:lvl>
    <w:lvl w:ilvl="6">
      <w:numFmt w:val="bullet"/>
      <w:lvlText w:val="•"/>
      <w:lvlJc w:val="left"/>
      <w:pPr>
        <w:ind w:left="5916" w:hanging="546"/>
      </w:pPr>
    </w:lvl>
    <w:lvl w:ilvl="7">
      <w:numFmt w:val="bullet"/>
      <w:lvlText w:val="•"/>
      <w:lvlJc w:val="left"/>
      <w:pPr>
        <w:ind w:left="6792" w:hanging="546"/>
      </w:pPr>
    </w:lvl>
    <w:lvl w:ilvl="8">
      <w:numFmt w:val="bullet"/>
      <w:lvlText w:val="•"/>
      <w:lvlJc w:val="left"/>
      <w:pPr>
        <w:ind w:left="7668" w:hanging="546"/>
      </w:pPr>
    </w:lvl>
  </w:abstractNum>
  <w:abstractNum w:abstractNumId="40" w15:restartNumberingAfterBreak="0">
    <w:nsid w:val="0000045F"/>
    <w:multiLevelType w:val="multilevel"/>
    <w:tmpl w:val="000008E2"/>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1" w15:restartNumberingAfterBreak="0">
    <w:nsid w:val="00000460"/>
    <w:multiLevelType w:val="multilevel"/>
    <w:tmpl w:val="000008E3"/>
    <w:lvl w:ilvl="0">
      <w:start w:val="23"/>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2" w15:restartNumberingAfterBreak="0">
    <w:nsid w:val="00000461"/>
    <w:multiLevelType w:val="multilevel"/>
    <w:tmpl w:val="000008E4"/>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3" w15:restartNumberingAfterBreak="0">
    <w:nsid w:val="00000462"/>
    <w:multiLevelType w:val="multilevel"/>
    <w:tmpl w:val="000008E5"/>
    <w:lvl w:ilvl="0">
      <w:start w:val="54"/>
      <w:numFmt w:val="decimal"/>
      <w:lvlText w:val="%1"/>
      <w:lvlJc w:val="left"/>
      <w:pPr>
        <w:ind w:left="662" w:hanging="556"/>
      </w:pPr>
      <w:rPr>
        <w:rFonts w:ascii="Times New Roman" w:hAnsi="Times New Roman" w:cs="Times New Roman"/>
        <w:b w:val="0"/>
        <w:bCs w:val="0"/>
        <w:w w:val="100"/>
        <w:position w:val="-4"/>
        <w:sz w:val="18"/>
        <w:szCs w:val="18"/>
      </w:rPr>
    </w:lvl>
    <w:lvl w:ilvl="1">
      <w:numFmt w:val="bullet"/>
      <w:lvlText w:val="•"/>
      <w:lvlJc w:val="left"/>
      <w:pPr>
        <w:ind w:left="1536" w:hanging="556"/>
      </w:pPr>
    </w:lvl>
    <w:lvl w:ilvl="2">
      <w:numFmt w:val="bullet"/>
      <w:lvlText w:val="•"/>
      <w:lvlJc w:val="left"/>
      <w:pPr>
        <w:ind w:left="2412" w:hanging="556"/>
      </w:pPr>
    </w:lvl>
    <w:lvl w:ilvl="3">
      <w:numFmt w:val="bullet"/>
      <w:lvlText w:val="•"/>
      <w:lvlJc w:val="left"/>
      <w:pPr>
        <w:ind w:left="3288" w:hanging="556"/>
      </w:pPr>
    </w:lvl>
    <w:lvl w:ilvl="4">
      <w:numFmt w:val="bullet"/>
      <w:lvlText w:val="•"/>
      <w:lvlJc w:val="left"/>
      <w:pPr>
        <w:ind w:left="4164" w:hanging="556"/>
      </w:pPr>
    </w:lvl>
    <w:lvl w:ilvl="5">
      <w:numFmt w:val="bullet"/>
      <w:lvlText w:val="•"/>
      <w:lvlJc w:val="left"/>
      <w:pPr>
        <w:ind w:left="5040" w:hanging="556"/>
      </w:pPr>
    </w:lvl>
    <w:lvl w:ilvl="6">
      <w:numFmt w:val="bullet"/>
      <w:lvlText w:val="•"/>
      <w:lvlJc w:val="left"/>
      <w:pPr>
        <w:ind w:left="5916" w:hanging="556"/>
      </w:pPr>
    </w:lvl>
    <w:lvl w:ilvl="7">
      <w:numFmt w:val="bullet"/>
      <w:lvlText w:val="•"/>
      <w:lvlJc w:val="left"/>
      <w:pPr>
        <w:ind w:left="6792" w:hanging="556"/>
      </w:pPr>
    </w:lvl>
    <w:lvl w:ilvl="8">
      <w:numFmt w:val="bullet"/>
      <w:lvlText w:val="•"/>
      <w:lvlJc w:val="left"/>
      <w:pPr>
        <w:ind w:left="7668" w:hanging="556"/>
      </w:pPr>
    </w:lvl>
  </w:abstractNum>
  <w:abstractNum w:abstractNumId="44" w15:restartNumberingAfterBreak="0">
    <w:nsid w:val="00000463"/>
    <w:multiLevelType w:val="multilevel"/>
    <w:tmpl w:val="000008E6"/>
    <w:lvl w:ilvl="0">
      <w:start w:val="34"/>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5" w15:restartNumberingAfterBreak="0">
    <w:nsid w:val="00000464"/>
    <w:multiLevelType w:val="multilevel"/>
    <w:tmpl w:val="000008E7"/>
    <w:lvl w:ilvl="0">
      <w:start w:val="38"/>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6" w15:restartNumberingAfterBreak="0">
    <w:nsid w:val="00000465"/>
    <w:multiLevelType w:val="multilevel"/>
    <w:tmpl w:val="000008E8"/>
    <w:lvl w:ilvl="0">
      <w:start w:val="61"/>
      <w:numFmt w:val="decimal"/>
      <w:lvlText w:val="%1"/>
      <w:lvlJc w:val="left"/>
      <w:pPr>
        <w:ind w:left="659" w:hanging="553"/>
      </w:pPr>
      <w:rPr>
        <w:rFonts w:ascii="Times New Roman" w:hAnsi="Times New Roman" w:cs="Times New Roman"/>
        <w:b w:val="0"/>
        <w:bCs w:val="0"/>
        <w:w w:val="100"/>
        <w:position w:val="6"/>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47" w15:restartNumberingAfterBreak="0">
    <w:nsid w:val="00000466"/>
    <w:multiLevelType w:val="multilevel"/>
    <w:tmpl w:val="000008E9"/>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8" w15:restartNumberingAfterBreak="0">
    <w:nsid w:val="00000467"/>
    <w:multiLevelType w:val="multilevel"/>
    <w:tmpl w:val="000008EA"/>
    <w:lvl w:ilvl="0">
      <w:start w:val="6"/>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9" w15:restartNumberingAfterBreak="0">
    <w:nsid w:val="00000468"/>
    <w:multiLevelType w:val="multilevel"/>
    <w:tmpl w:val="000008EB"/>
    <w:lvl w:ilvl="0">
      <w:start w:val="10"/>
      <w:numFmt w:val="decimal"/>
      <w:lvlText w:val="%1"/>
      <w:lvlJc w:val="left"/>
      <w:pPr>
        <w:ind w:left="824"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0" w15:restartNumberingAfterBreak="0">
    <w:nsid w:val="00000469"/>
    <w:multiLevelType w:val="multilevel"/>
    <w:tmpl w:val="000008EC"/>
    <w:lvl w:ilvl="0">
      <w:start w:val="16"/>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1" w15:restartNumberingAfterBreak="0">
    <w:nsid w:val="0000046A"/>
    <w:multiLevelType w:val="multilevel"/>
    <w:tmpl w:val="000008ED"/>
    <w:lvl w:ilvl="0">
      <w:start w:val="1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2" w15:restartNumberingAfterBreak="0">
    <w:nsid w:val="00000500"/>
    <w:multiLevelType w:val="multilevel"/>
    <w:tmpl w:val="00000983"/>
    <w:lvl w:ilvl="0">
      <w:start w:val="1"/>
      <w:numFmt w:val="decimal"/>
      <w:lvlText w:val="%1"/>
      <w:lvlJc w:val="left"/>
      <w:pPr>
        <w:ind w:left="860" w:hanging="664"/>
      </w:pPr>
      <w:rPr>
        <w:rFonts w:ascii="Times New Roman" w:hAnsi="Times New Roman" w:cs="Times New Roman"/>
        <w:b w:val="0"/>
        <w:bCs w:val="0"/>
        <w:w w:val="100"/>
        <w:position w:val="1"/>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53" w15:restartNumberingAfterBreak="0">
    <w:nsid w:val="028E256F"/>
    <w:multiLevelType w:val="hybridMultilevel"/>
    <w:tmpl w:val="05E68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6BF6066"/>
    <w:multiLevelType w:val="hybridMultilevel"/>
    <w:tmpl w:val="E89C52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6" w15:restartNumberingAfterBreak="0">
    <w:nsid w:val="1CAB7728"/>
    <w:multiLevelType w:val="hybridMultilevel"/>
    <w:tmpl w:val="53EC0E9A"/>
    <w:lvl w:ilvl="0" w:tplc="AD9CE50A">
      <w:start w:val="4"/>
      <w:numFmt w:val="bullet"/>
      <w:lvlText w:val="-"/>
      <w:lvlJc w:val="left"/>
      <w:pPr>
        <w:ind w:left="720" w:hanging="360"/>
      </w:pPr>
      <w:rPr>
        <w:rFonts w:ascii="TimesNewRomanPSMT" w:eastAsia="TimesNewRomanPSMT" w:hAnsi="Times New Roman" w:cs="TimesNewRomanPS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7F37A78"/>
    <w:multiLevelType w:val="hybridMultilevel"/>
    <w:tmpl w:val="25B4B45E"/>
    <w:lvl w:ilvl="0" w:tplc="CB146F66">
      <w:start w:val="4"/>
      <w:numFmt w:val="bullet"/>
      <w:lvlText w:val="-"/>
      <w:lvlJc w:val="left"/>
      <w:pPr>
        <w:ind w:left="720" w:hanging="360"/>
      </w:pPr>
      <w:rPr>
        <w:rFonts w:ascii="Times New Roman" w:eastAsia="宋体"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2E27BED"/>
    <w:multiLevelType w:val="hybridMultilevel"/>
    <w:tmpl w:val="82BE38C0"/>
    <w:lvl w:ilvl="0" w:tplc="96A00D3E">
      <w:start w:val="10"/>
      <w:numFmt w:val="bullet"/>
      <w:lvlText w:val="-"/>
      <w:lvlJc w:val="left"/>
      <w:pPr>
        <w:ind w:left="720" w:hanging="360"/>
      </w:pPr>
      <w:rPr>
        <w:rFonts w:ascii="Times New Roman" w:eastAsia="宋体"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B8E13E9"/>
    <w:multiLevelType w:val="hybridMultilevel"/>
    <w:tmpl w:val="BCA481B2"/>
    <w:lvl w:ilvl="0" w:tplc="94060ED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3641F62"/>
    <w:multiLevelType w:val="hybridMultilevel"/>
    <w:tmpl w:val="80AE257A"/>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4"/>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58"/>
  </w:num>
  <w:num w:numId="9">
    <w:abstractNumId w:val="53"/>
  </w:num>
  <w:num w:numId="10">
    <w:abstractNumId w:val="60"/>
  </w:num>
  <w:num w:numId="11">
    <w:abstractNumId w:val="51"/>
  </w:num>
  <w:num w:numId="12">
    <w:abstractNumId w:val="50"/>
  </w:num>
  <w:num w:numId="13">
    <w:abstractNumId w:val="49"/>
  </w:num>
  <w:num w:numId="14">
    <w:abstractNumId w:val="48"/>
  </w:num>
  <w:num w:numId="15">
    <w:abstractNumId w:val="47"/>
  </w:num>
  <w:num w:numId="16">
    <w:abstractNumId w:val="46"/>
  </w:num>
  <w:num w:numId="17">
    <w:abstractNumId w:val="45"/>
  </w:num>
  <w:num w:numId="18">
    <w:abstractNumId w:val="44"/>
  </w:num>
  <w:num w:numId="19">
    <w:abstractNumId w:val="28"/>
  </w:num>
  <w:num w:numId="20">
    <w:abstractNumId w:val="27"/>
  </w:num>
  <w:num w:numId="21">
    <w:abstractNumId w:val="26"/>
  </w:num>
  <w:num w:numId="22">
    <w:abstractNumId w:val="25"/>
  </w:num>
  <w:num w:numId="23">
    <w:abstractNumId w:val="24"/>
  </w:num>
  <w:num w:numId="24">
    <w:abstractNumId w:val="23"/>
  </w:num>
  <w:num w:numId="25">
    <w:abstractNumId w:val="22"/>
  </w:num>
  <w:num w:numId="26">
    <w:abstractNumId w:val="21"/>
  </w:num>
  <w:num w:numId="27">
    <w:abstractNumId w:val="20"/>
  </w:num>
  <w:num w:numId="28">
    <w:abstractNumId w:val="19"/>
  </w:num>
  <w:num w:numId="29">
    <w:abstractNumId w:val="18"/>
  </w:num>
  <w:num w:numId="30">
    <w:abstractNumId w:val="17"/>
  </w:num>
  <w:num w:numId="31">
    <w:abstractNumId w:val="16"/>
  </w:num>
  <w:num w:numId="32">
    <w:abstractNumId w:val="15"/>
  </w:num>
  <w:num w:numId="33">
    <w:abstractNumId w:val="14"/>
  </w:num>
  <w:num w:numId="34">
    <w:abstractNumId w:val="13"/>
  </w:num>
  <w:num w:numId="35">
    <w:abstractNumId w:val="12"/>
  </w:num>
  <w:num w:numId="36">
    <w:abstractNumId w:val="11"/>
  </w:num>
  <w:num w:numId="37">
    <w:abstractNumId w:val="10"/>
  </w:num>
  <w:num w:numId="38">
    <w:abstractNumId w:val="9"/>
  </w:num>
  <w:num w:numId="39">
    <w:abstractNumId w:val="8"/>
  </w:num>
  <w:num w:numId="40">
    <w:abstractNumId w:val="7"/>
  </w:num>
  <w:num w:numId="41">
    <w:abstractNumId w:val="6"/>
  </w:num>
  <w:num w:numId="42">
    <w:abstractNumId w:val="5"/>
  </w:num>
  <w:num w:numId="43">
    <w:abstractNumId w:val="4"/>
  </w:num>
  <w:num w:numId="44">
    <w:abstractNumId w:val="3"/>
  </w:num>
  <w:num w:numId="45">
    <w:abstractNumId w:val="2"/>
  </w:num>
  <w:num w:numId="46">
    <w:abstractNumId w:val="52"/>
  </w:num>
  <w:num w:numId="47">
    <w:abstractNumId w:val="43"/>
  </w:num>
  <w:num w:numId="48">
    <w:abstractNumId w:val="42"/>
  </w:num>
  <w:num w:numId="49">
    <w:abstractNumId w:val="41"/>
  </w:num>
  <w:num w:numId="50">
    <w:abstractNumId w:val="40"/>
  </w:num>
  <w:num w:numId="51">
    <w:abstractNumId w:val="39"/>
  </w:num>
  <w:num w:numId="52">
    <w:abstractNumId w:val="38"/>
  </w:num>
  <w:num w:numId="53">
    <w:abstractNumId w:val="37"/>
  </w:num>
  <w:num w:numId="54">
    <w:abstractNumId w:val="36"/>
  </w:num>
  <w:num w:numId="55">
    <w:abstractNumId w:val="35"/>
  </w:num>
  <w:num w:numId="56">
    <w:abstractNumId w:val="34"/>
  </w:num>
  <w:num w:numId="57">
    <w:abstractNumId w:val="33"/>
  </w:num>
  <w:num w:numId="58">
    <w:abstractNumId w:val="32"/>
  </w:num>
  <w:num w:numId="59">
    <w:abstractNumId w:val="31"/>
  </w:num>
  <w:num w:numId="60">
    <w:abstractNumId w:val="30"/>
  </w:num>
  <w:num w:numId="61">
    <w:abstractNumId w:val="29"/>
  </w:num>
  <w:num w:numId="62">
    <w:abstractNumId w:val="55"/>
  </w:num>
  <w:num w:numId="63">
    <w:abstractNumId w:val="57"/>
  </w:num>
  <w:num w:numId="64">
    <w:abstractNumId w:val="56"/>
  </w:num>
  <w:num w:numId="65">
    <w:abstractNumId w:val="59"/>
  </w:num>
  <w:num w:numId="66">
    <w:abstractNumId w:val="61"/>
  </w:num>
  <w:numIdMacAtCleanup w:val="6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Liyunbo">
    <w15:presenceInfo w15:providerId="AD" w15:userId="S-1-5-21-147214757-305610072-1517763936-616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intFractionalCharacterWidth/>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3D2D"/>
    <w:rsid w:val="000053CF"/>
    <w:rsid w:val="00005903"/>
    <w:rsid w:val="00007917"/>
    <w:rsid w:val="00007C9B"/>
    <w:rsid w:val="00013A38"/>
    <w:rsid w:val="00013F2D"/>
    <w:rsid w:val="00014356"/>
    <w:rsid w:val="0001580F"/>
    <w:rsid w:val="00015EE0"/>
    <w:rsid w:val="00016100"/>
    <w:rsid w:val="00017168"/>
    <w:rsid w:val="00021324"/>
    <w:rsid w:val="00021C10"/>
    <w:rsid w:val="0002245F"/>
    <w:rsid w:val="000225F0"/>
    <w:rsid w:val="000229C4"/>
    <w:rsid w:val="000233A6"/>
    <w:rsid w:val="00025D3B"/>
    <w:rsid w:val="0002651F"/>
    <w:rsid w:val="00026850"/>
    <w:rsid w:val="00026D51"/>
    <w:rsid w:val="0002714F"/>
    <w:rsid w:val="0002756A"/>
    <w:rsid w:val="000308AB"/>
    <w:rsid w:val="00035667"/>
    <w:rsid w:val="00035D4D"/>
    <w:rsid w:val="000361E3"/>
    <w:rsid w:val="000371D3"/>
    <w:rsid w:val="000374C2"/>
    <w:rsid w:val="00037685"/>
    <w:rsid w:val="0003771E"/>
    <w:rsid w:val="00042319"/>
    <w:rsid w:val="000423B2"/>
    <w:rsid w:val="00042854"/>
    <w:rsid w:val="0004439F"/>
    <w:rsid w:val="00045515"/>
    <w:rsid w:val="0004587C"/>
    <w:rsid w:val="00046950"/>
    <w:rsid w:val="000472CE"/>
    <w:rsid w:val="00051832"/>
    <w:rsid w:val="00051E7C"/>
    <w:rsid w:val="00054247"/>
    <w:rsid w:val="000552BF"/>
    <w:rsid w:val="000567FC"/>
    <w:rsid w:val="000568B0"/>
    <w:rsid w:val="0005694E"/>
    <w:rsid w:val="00057CD5"/>
    <w:rsid w:val="00061BF1"/>
    <w:rsid w:val="00061C3D"/>
    <w:rsid w:val="0006290F"/>
    <w:rsid w:val="000631E4"/>
    <w:rsid w:val="0006639B"/>
    <w:rsid w:val="00066B97"/>
    <w:rsid w:val="00066D8A"/>
    <w:rsid w:val="0007175C"/>
    <w:rsid w:val="00071F86"/>
    <w:rsid w:val="00072045"/>
    <w:rsid w:val="00073B29"/>
    <w:rsid w:val="00073D5F"/>
    <w:rsid w:val="00074C9D"/>
    <w:rsid w:val="00074D5A"/>
    <w:rsid w:val="000751B3"/>
    <w:rsid w:val="000763E2"/>
    <w:rsid w:val="000804D5"/>
    <w:rsid w:val="000818A3"/>
    <w:rsid w:val="00083668"/>
    <w:rsid w:val="000839DB"/>
    <w:rsid w:val="000845A2"/>
    <w:rsid w:val="000846C1"/>
    <w:rsid w:val="000862E6"/>
    <w:rsid w:val="00086987"/>
    <w:rsid w:val="00086BBE"/>
    <w:rsid w:val="0009026A"/>
    <w:rsid w:val="00093ED9"/>
    <w:rsid w:val="000946B8"/>
    <w:rsid w:val="00094C78"/>
    <w:rsid w:val="000969A1"/>
    <w:rsid w:val="0009748E"/>
    <w:rsid w:val="0009756B"/>
    <w:rsid w:val="000979D0"/>
    <w:rsid w:val="000A1955"/>
    <w:rsid w:val="000A1B13"/>
    <w:rsid w:val="000A2445"/>
    <w:rsid w:val="000A2B3F"/>
    <w:rsid w:val="000A4F79"/>
    <w:rsid w:val="000A6647"/>
    <w:rsid w:val="000A6B90"/>
    <w:rsid w:val="000A6C58"/>
    <w:rsid w:val="000B15EC"/>
    <w:rsid w:val="000B2409"/>
    <w:rsid w:val="000B5B91"/>
    <w:rsid w:val="000B7723"/>
    <w:rsid w:val="000B784B"/>
    <w:rsid w:val="000B79CD"/>
    <w:rsid w:val="000C02DA"/>
    <w:rsid w:val="000C2EF6"/>
    <w:rsid w:val="000C4C38"/>
    <w:rsid w:val="000C5F3E"/>
    <w:rsid w:val="000D01A8"/>
    <w:rsid w:val="000D380E"/>
    <w:rsid w:val="000D5894"/>
    <w:rsid w:val="000D713F"/>
    <w:rsid w:val="000E0050"/>
    <w:rsid w:val="000E109B"/>
    <w:rsid w:val="000E12C8"/>
    <w:rsid w:val="000E1361"/>
    <w:rsid w:val="000E233B"/>
    <w:rsid w:val="000E2CA6"/>
    <w:rsid w:val="000E3163"/>
    <w:rsid w:val="000E4DD1"/>
    <w:rsid w:val="000E6714"/>
    <w:rsid w:val="000F09C1"/>
    <w:rsid w:val="000F4ECC"/>
    <w:rsid w:val="000F6CED"/>
    <w:rsid w:val="000F7821"/>
    <w:rsid w:val="000F7838"/>
    <w:rsid w:val="000F7EC8"/>
    <w:rsid w:val="00101596"/>
    <w:rsid w:val="0010245D"/>
    <w:rsid w:val="0010281E"/>
    <w:rsid w:val="0010363F"/>
    <w:rsid w:val="00103EE3"/>
    <w:rsid w:val="001053BD"/>
    <w:rsid w:val="00106127"/>
    <w:rsid w:val="0010704F"/>
    <w:rsid w:val="001072C2"/>
    <w:rsid w:val="001074AE"/>
    <w:rsid w:val="00110B78"/>
    <w:rsid w:val="00111CFA"/>
    <w:rsid w:val="00111F98"/>
    <w:rsid w:val="001171AF"/>
    <w:rsid w:val="00117386"/>
    <w:rsid w:val="00117CC9"/>
    <w:rsid w:val="00121B31"/>
    <w:rsid w:val="00121E4B"/>
    <w:rsid w:val="0012477E"/>
    <w:rsid w:val="00126AF5"/>
    <w:rsid w:val="00126FD1"/>
    <w:rsid w:val="0012772B"/>
    <w:rsid w:val="00130C0D"/>
    <w:rsid w:val="00132348"/>
    <w:rsid w:val="001323E9"/>
    <w:rsid w:val="00134C55"/>
    <w:rsid w:val="0013617A"/>
    <w:rsid w:val="00136CFC"/>
    <w:rsid w:val="001374A3"/>
    <w:rsid w:val="00140AF7"/>
    <w:rsid w:val="00141376"/>
    <w:rsid w:val="00141692"/>
    <w:rsid w:val="001419B6"/>
    <w:rsid w:val="00141CA4"/>
    <w:rsid w:val="00141DFD"/>
    <w:rsid w:val="00141E86"/>
    <w:rsid w:val="0014280C"/>
    <w:rsid w:val="00142A98"/>
    <w:rsid w:val="00142F85"/>
    <w:rsid w:val="00143077"/>
    <w:rsid w:val="00143B8C"/>
    <w:rsid w:val="00146B6F"/>
    <w:rsid w:val="00151B2B"/>
    <w:rsid w:val="00152359"/>
    <w:rsid w:val="00155F03"/>
    <w:rsid w:val="00157AE7"/>
    <w:rsid w:val="001603D0"/>
    <w:rsid w:val="00160858"/>
    <w:rsid w:val="00160E79"/>
    <w:rsid w:val="001610A7"/>
    <w:rsid w:val="00162976"/>
    <w:rsid w:val="00162B1A"/>
    <w:rsid w:val="00164271"/>
    <w:rsid w:val="00164A98"/>
    <w:rsid w:val="00164C75"/>
    <w:rsid w:val="00165243"/>
    <w:rsid w:val="001677BF"/>
    <w:rsid w:val="00167DBE"/>
    <w:rsid w:val="00170A3C"/>
    <w:rsid w:val="00172F06"/>
    <w:rsid w:val="00173740"/>
    <w:rsid w:val="00173E5E"/>
    <w:rsid w:val="0017432E"/>
    <w:rsid w:val="001743FC"/>
    <w:rsid w:val="001747DB"/>
    <w:rsid w:val="00174EAC"/>
    <w:rsid w:val="001757F2"/>
    <w:rsid w:val="001768CB"/>
    <w:rsid w:val="00177068"/>
    <w:rsid w:val="00180D46"/>
    <w:rsid w:val="0018164D"/>
    <w:rsid w:val="00181A74"/>
    <w:rsid w:val="00184827"/>
    <w:rsid w:val="00185986"/>
    <w:rsid w:val="00190686"/>
    <w:rsid w:val="001911EC"/>
    <w:rsid w:val="00192A58"/>
    <w:rsid w:val="00192A5B"/>
    <w:rsid w:val="001956ED"/>
    <w:rsid w:val="00195850"/>
    <w:rsid w:val="00195EBE"/>
    <w:rsid w:val="001968A8"/>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4203"/>
    <w:rsid w:val="001D58D1"/>
    <w:rsid w:val="001D6097"/>
    <w:rsid w:val="001D723B"/>
    <w:rsid w:val="001D7BA8"/>
    <w:rsid w:val="001E048B"/>
    <w:rsid w:val="001E0ADE"/>
    <w:rsid w:val="001E1245"/>
    <w:rsid w:val="001E2B02"/>
    <w:rsid w:val="001E4107"/>
    <w:rsid w:val="001E5896"/>
    <w:rsid w:val="001E6213"/>
    <w:rsid w:val="001E6226"/>
    <w:rsid w:val="001E768F"/>
    <w:rsid w:val="001F0230"/>
    <w:rsid w:val="001F07B2"/>
    <w:rsid w:val="001F0DC7"/>
    <w:rsid w:val="001F10D9"/>
    <w:rsid w:val="001F1C30"/>
    <w:rsid w:val="001F4C16"/>
    <w:rsid w:val="001F546A"/>
    <w:rsid w:val="001F5B4B"/>
    <w:rsid w:val="001F711E"/>
    <w:rsid w:val="001F75A8"/>
    <w:rsid w:val="00202106"/>
    <w:rsid w:val="00203660"/>
    <w:rsid w:val="00203759"/>
    <w:rsid w:val="00203D80"/>
    <w:rsid w:val="0020516C"/>
    <w:rsid w:val="002056CB"/>
    <w:rsid w:val="00205C55"/>
    <w:rsid w:val="0020642D"/>
    <w:rsid w:val="002071F4"/>
    <w:rsid w:val="00210200"/>
    <w:rsid w:val="0021035F"/>
    <w:rsid w:val="00210E83"/>
    <w:rsid w:val="00212A9C"/>
    <w:rsid w:val="00212F97"/>
    <w:rsid w:val="002142AE"/>
    <w:rsid w:val="00215CE5"/>
    <w:rsid w:val="00216D1C"/>
    <w:rsid w:val="00216EF4"/>
    <w:rsid w:val="00217BB3"/>
    <w:rsid w:val="002210FF"/>
    <w:rsid w:val="00221B16"/>
    <w:rsid w:val="002220B7"/>
    <w:rsid w:val="00222B2D"/>
    <w:rsid w:val="00222EFA"/>
    <w:rsid w:val="002232DE"/>
    <w:rsid w:val="002276FD"/>
    <w:rsid w:val="00227A5D"/>
    <w:rsid w:val="00230372"/>
    <w:rsid w:val="0023042E"/>
    <w:rsid w:val="00231F06"/>
    <w:rsid w:val="002322A5"/>
    <w:rsid w:val="00233058"/>
    <w:rsid w:val="00233592"/>
    <w:rsid w:val="00236B89"/>
    <w:rsid w:val="002410DA"/>
    <w:rsid w:val="0024174B"/>
    <w:rsid w:val="00244006"/>
    <w:rsid w:val="00244CEA"/>
    <w:rsid w:val="0024525A"/>
    <w:rsid w:val="00245E73"/>
    <w:rsid w:val="00246554"/>
    <w:rsid w:val="00246AC0"/>
    <w:rsid w:val="002470FD"/>
    <w:rsid w:val="00250605"/>
    <w:rsid w:val="00250693"/>
    <w:rsid w:val="00250CF0"/>
    <w:rsid w:val="002545BF"/>
    <w:rsid w:val="0025518D"/>
    <w:rsid w:val="002556CC"/>
    <w:rsid w:val="0025635A"/>
    <w:rsid w:val="002578BB"/>
    <w:rsid w:val="00257D5A"/>
    <w:rsid w:val="00260983"/>
    <w:rsid w:val="00261602"/>
    <w:rsid w:val="00262F96"/>
    <w:rsid w:val="002633B1"/>
    <w:rsid w:val="00264848"/>
    <w:rsid w:val="00264EFE"/>
    <w:rsid w:val="00264F76"/>
    <w:rsid w:val="00267CFE"/>
    <w:rsid w:val="00270456"/>
    <w:rsid w:val="002727FA"/>
    <w:rsid w:val="00273983"/>
    <w:rsid w:val="00275C0D"/>
    <w:rsid w:val="002769AB"/>
    <w:rsid w:val="00280BF6"/>
    <w:rsid w:val="00280D2E"/>
    <w:rsid w:val="0028235F"/>
    <w:rsid w:val="0028292F"/>
    <w:rsid w:val="0028678D"/>
    <w:rsid w:val="0029020B"/>
    <w:rsid w:val="00291334"/>
    <w:rsid w:val="00291DF9"/>
    <w:rsid w:val="002929AC"/>
    <w:rsid w:val="00292DD0"/>
    <w:rsid w:val="00293A4A"/>
    <w:rsid w:val="00293F73"/>
    <w:rsid w:val="00293FE3"/>
    <w:rsid w:val="0029410C"/>
    <w:rsid w:val="00294BD0"/>
    <w:rsid w:val="002955E8"/>
    <w:rsid w:val="0029575F"/>
    <w:rsid w:val="00297412"/>
    <w:rsid w:val="00297C9A"/>
    <w:rsid w:val="002A0ADD"/>
    <w:rsid w:val="002A0C93"/>
    <w:rsid w:val="002A1C7D"/>
    <w:rsid w:val="002A3512"/>
    <w:rsid w:val="002A390D"/>
    <w:rsid w:val="002A423C"/>
    <w:rsid w:val="002A54E2"/>
    <w:rsid w:val="002A7273"/>
    <w:rsid w:val="002A7552"/>
    <w:rsid w:val="002B0796"/>
    <w:rsid w:val="002B1A82"/>
    <w:rsid w:val="002B3890"/>
    <w:rsid w:val="002B436C"/>
    <w:rsid w:val="002B5FB2"/>
    <w:rsid w:val="002B6510"/>
    <w:rsid w:val="002B6673"/>
    <w:rsid w:val="002C24B0"/>
    <w:rsid w:val="002C3AA5"/>
    <w:rsid w:val="002C522E"/>
    <w:rsid w:val="002C6304"/>
    <w:rsid w:val="002C78E8"/>
    <w:rsid w:val="002D0055"/>
    <w:rsid w:val="002D02D7"/>
    <w:rsid w:val="002D1BA9"/>
    <w:rsid w:val="002D2C4B"/>
    <w:rsid w:val="002D2EA5"/>
    <w:rsid w:val="002D3314"/>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325"/>
    <w:rsid w:val="002E778F"/>
    <w:rsid w:val="002E7B37"/>
    <w:rsid w:val="002F0431"/>
    <w:rsid w:val="002F098B"/>
    <w:rsid w:val="002F0D74"/>
    <w:rsid w:val="002F129E"/>
    <w:rsid w:val="002F17F0"/>
    <w:rsid w:val="002F1EAA"/>
    <w:rsid w:val="002F2390"/>
    <w:rsid w:val="002F24B1"/>
    <w:rsid w:val="002F2E08"/>
    <w:rsid w:val="002F33DE"/>
    <w:rsid w:val="002F3800"/>
    <w:rsid w:val="002F53CF"/>
    <w:rsid w:val="002F5AB0"/>
    <w:rsid w:val="003009B6"/>
    <w:rsid w:val="00300CBC"/>
    <w:rsid w:val="00300FF8"/>
    <w:rsid w:val="003017E1"/>
    <w:rsid w:val="00301855"/>
    <w:rsid w:val="00302E3D"/>
    <w:rsid w:val="00303AA2"/>
    <w:rsid w:val="00304A0F"/>
    <w:rsid w:val="003063FB"/>
    <w:rsid w:val="003066B8"/>
    <w:rsid w:val="003111DF"/>
    <w:rsid w:val="003115A5"/>
    <w:rsid w:val="0031231B"/>
    <w:rsid w:val="00314A73"/>
    <w:rsid w:val="00314DE7"/>
    <w:rsid w:val="003165E2"/>
    <w:rsid w:val="003170B1"/>
    <w:rsid w:val="0031742F"/>
    <w:rsid w:val="003174BD"/>
    <w:rsid w:val="003177AD"/>
    <w:rsid w:val="0032005C"/>
    <w:rsid w:val="00320E15"/>
    <w:rsid w:val="00321A8F"/>
    <w:rsid w:val="003234A6"/>
    <w:rsid w:val="00324C83"/>
    <w:rsid w:val="00325031"/>
    <w:rsid w:val="00331E45"/>
    <w:rsid w:val="00332263"/>
    <w:rsid w:val="0033263A"/>
    <w:rsid w:val="00333DDF"/>
    <w:rsid w:val="00334820"/>
    <w:rsid w:val="003358E4"/>
    <w:rsid w:val="003368A8"/>
    <w:rsid w:val="003369B1"/>
    <w:rsid w:val="00336CD7"/>
    <w:rsid w:val="00340179"/>
    <w:rsid w:val="003414E1"/>
    <w:rsid w:val="00341C5E"/>
    <w:rsid w:val="00343DDE"/>
    <w:rsid w:val="00344903"/>
    <w:rsid w:val="00344B05"/>
    <w:rsid w:val="00346D99"/>
    <w:rsid w:val="00346FF3"/>
    <w:rsid w:val="003471BA"/>
    <w:rsid w:val="0035042C"/>
    <w:rsid w:val="00351EEE"/>
    <w:rsid w:val="00352343"/>
    <w:rsid w:val="00353808"/>
    <w:rsid w:val="003541DA"/>
    <w:rsid w:val="00356FE9"/>
    <w:rsid w:val="0035725E"/>
    <w:rsid w:val="003573D5"/>
    <w:rsid w:val="00357B12"/>
    <w:rsid w:val="00362D39"/>
    <w:rsid w:val="003636F0"/>
    <w:rsid w:val="003639EB"/>
    <w:rsid w:val="003642E1"/>
    <w:rsid w:val="00365E37"/>
    <w:rsid w:val="00366056"/>
    <w:rsid w:val="00367AFD"/>
    <w:rsid w:val="003711EB"/>
    <w:rsid w:val="0037198F"/>
    <w:rsid w:val="00372516"/>
    <w:rsid w:val="003735CD"/>
    <w:rsid w:val="00374DB1"/>
    <w:rsid w:val="003752BA"/>
    <w:rsid w:val="00375D98"/>
    <w:rsid w:val="0037621C"/>
    <w:rsid w:val="00380B99"/>
    <w:rsid w:val="003837F2"/>
    <w:rsid w:val="00383827"/>
    <w:rsid w:val="00386B58"/>
    <w:rsid w:val="00386FFB"/>
    <w:rsid w:val="00391DF8"/>
    <w:rsid w:val="003929FD"/>
    <w:rsid w:val="0039337C"/>
    <w:rsid w:val="0039759D"/>
    <w:rsid w:val="00397A0B"/>
    <w:rsid w:val="003A0343"/>
    <w:rsid w:val="003A0A11"/>
    <w:rsid w:val="003A1172"/>
    <w:rsid w:val="003A23BD"/>
    <w:rsid w:val="003A60F7"/>
    <w:rsid w:val="003B051C"/>
    <w:rsid w:val="003B0DBD"/>
    <w:rsid w:val="003B32A4"/>
    <w:rsid w:val="003B36C2"/>
    <w:rsid w:val="003B4F97"/>
    <w:rsid w:val="003B5CC8"/>
    <w:rsid w:val="003C1D44"/>
    <w:rsid w:val="003C3DAD"/>
    <w:rsid w:val="003C476F"/>
    <w:rsid w:val="003D0DB8"/>
    <w:rsid w:val="003D1229"/>
    <w:rsid w:val="003D1C3B"/>
    <w:rsid w:val="003D332C"/>
    <w:rsid w:val="003D5CB0"/>
    <w:rsid w:val="003D7D34"/>
    <w:rsid w:val="003E013D"/>
    <w:rsid w:val="003E01F3"/>
    <w:rsid w:val="003E2843"/>
    <w:rsid w:val="003E3832"/>
    <w:rsid w:val="003E4ABA"/>
    <w:rsid w:val="003E7C68"/>
    <w:rsid w:val="003F074F"/>
    <w:rsid w:val="003F10E4"/>
    <w:rsid w:val="003F11D9"/>
    <w:rsid w:val="003F3CC2"/>
    <w:rsid w:val="003F4755"/>
    <w:rsid w:val="003F4B3C"/>
    <w:rsid w:val="003F5340"/>
    <w:rsid w:val="003F5E7C"/>
    <w:rsid w:val="003F6B5E"/>
    <w:rsid w:val="00400645"/>
    <w:rsid w:val="00400A64"/>
    <w:rsid w:val="00401BC4"/>
    <w:rsid w:val="0040358F"/>
    <w:rsid w:val="00404EF5"/>
    <w:rsid w:val="00405382"/>
    <w:rsid w:val="004063C6"/>
    <w:rsid w:val="00406E7F"/>
    <w:rsid w:val="00407470"/>
    <w:rsid w:val="0040756F"/>
    <w:rsid w:val="0041233C"/>
    <w:rsid w:val="00413373"/>
    <w:rsid w:val="00414100"/>
    <w:rsid w:val="00416503"/>
    <w:rsid w:val="00417BBF"/>
    <w:rsid w:val="0042004A"/>
    <w:rsid w:val="00420A22"/>
    <w:rsid w:val="0042131A"/>
    <w:rsid w:val="00424D2C"/>
    <w:rsid w:val="00425B89"/>
    <w:rsid w:val="00430522"/>
    <w:rsid w:val="00432950"/>
    <w:rsid w:val="00433406"/>
    <w:rsid w:val="00433BF2"/>
    <w:rsid w:val="00434119"/>
    <w:rsid w:val="00435B8B"/>
    <w:rsid w:val="00436CF1"/>
    <w:rsid w:val="00436D09"/>
    <w:rsid w:val="00437257"/>
    <w:rsid w:val="00437BE2"/>
    <w:rsid w:val="004406EA"/>
    <w:rsid w:val="00440C98"/>
    <w:rsid w:val="00442037"/>
    <w:rsid w:val="00442856"/>
    <w:rsid w:val="00443B20"/>
    <w:rsid w:val="0044570A"/>
    <w:rsid w:val="00451CDF"/>
    <w:rsid w:val="00452028"/>
    <w:rsid w:val="0045431C"/>
    <w:rsid w:val="00454AB3"/>
    <w:rsid w:val="004555A6"/>
    <w:rsid w:val="00455F9B"/>
    <w:rsid w:val="00456014"/>
    <w:rsid w:val="00457333"/>
    <w:rsid w:val="004574B5"/>
    <w:rsid w:val="00457797"/>
    <w:rsid w:val="00457AB0"/>
    <w:rsid w:val="004616C5"/>
    <w:rsid w:val="004622B1"/>
    <w:rsid w:val="00463797"/>
    <w:rsid w:val="004655C4"/>
    <w:rsid w:val="00466599"/>
    <w:rsid w:val="00466ECB"/>
    <w:rsid w:val="00466F86"/>
    <w:rsid w:val="004701F8"/>
    <w:rsid w:val="00473469"/>
    <w:rsid w:val="00474372"/>
    <w:rsid w:val="004754AC"/>
    <w:rsid w:val="004773F2"/>
    <w:rsid w:val="004809E5"/>
    <w:rsid w:val="00480B32"/>
    <w:rsid w:val="00481A0E"/>
    <w:rsid w:val="00482B76"/>
    <w:rsid w:val="00484D2F"/>
    <w:rsid w:val="00487A30"/>
    <w:rsid w:val="00487C22"/>
    <w:rsid w:val="00490719"/>
    <w:rsid w:val="00490729"/>
    <w:rsid w:val="004916EB"/>
    <w:rsid w:val="0049281B"/>
    <w:rsid w:val="0049405F"/>
    <w:rsid w:val="004958C0"/>
    <w:rsid w:val="00496822"/>
    <w:rsid w:val="00497A92"/>
    <w:rsid w:val="004A0148"/>
    <w:rsid w:val="004A046D"/>
    <w:rsid w:val="004A5446"/>
    <w:rsid w:val="004A5867"/>
    <w:rsid w:val="004A72C1"/>
    <w:rsid w:val="004A7932"/>
    <w:rsid w:val="004B0384"/>
    <w:rsid w:val="004B064B"/>
    <w:rsid w:val="004B25C6"/>
    <w:rsid w:val="004B2A3C"/>
    <w:rsid w:val="004B36B2"/>
    <w:rsid w:val="004B52D6"/>
    <w:rsid w:val="004B546D"/>
    <w:rsid w:val="004B616E"/>
    <w:rsid w:val="004B6222"/>
    <w:rsid w:val="004B64BE"/>
    <w:rsid w:val="004B7327"/>
    <w:rsid w:val="004B7979"/>
    <w:rsid w:val="004B7E51"/>
    <w:rsid w:val="004C045E"/>
    <w:rsid w:val="004C1C53"/>
    <w:rsid w:val="004C1EFA"/>
    <w:rsid w:val="004C391C"/>
    <w:rsid w:val="004C51D1"/>
    <w:rsid w:val="004C5993"/>
    <w:rsid w:val="004D0485"/>
    <w:rsid w:val="004D3125"/>
    <w:rsid w:val="004D39EA"/>
    <w:rsid w:val="004D3B3F"/>
    <w:rsid w:val="004D4B08"/>
    <w:rsid w:val="004D5734"/>
    <w:rsid w:val="004D5AF9"/>
    <w:rsid w:val="004D5D2D"/>
    <w:rsid w:val="004D5EBB"/>
    <w:rsid w:val="004D6850"/>
    <w:rsid w:val="004E0917"/>
    <w:rsid w:val="004E13CF"/>
    <w:rsid w:val="004E1DBD"/>
    <w:rsid w:val="004E3374"/>
    <w:rsid w:val="004E4B12"/>
    <w:rsid w:val="004E4ED4"/>
    <w:rsid w:val="004E5276"/>
    <w:rsid w:val="004E6919"/>
    <w:rsid w:val="004E70CC"/>
    <w:rsid w:val="004F10C4"/>
    <w:rsid w:val="004F1BAB"/>
    <w:rsid w:val="004F56A0"/>
    <w:rsid w:val="004F6745"/>
    <w:rsid w:val="0050057C"/>
    <w:rsid w:val="00501790"/>
    <w:rsid w:val="00501840"/>
    <w:rsid w:val="00503C31"/>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4A"/>
    <w:rsid w:val="0052116A"/>
    <w:rsid w:val="00523D51"/>
    <w:rsid w:val="005264E6"/>
    <w:rsid w:val="00530421"/>
    <w:rsid w:val="00531CDE"/>
    <w:rsid w:val="00533F6B"/>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713"/>
    <w:rsid w:val="00554C09"/>
    <w:rsid w:val="00556AB3"/>
    <w:rsid w:val="00560B5A"/>
    <w:rsid w:val="005628B9"/>
    <w:rsid w:val="00563DA8"/>
    <w:rsid w:val="005648E7"/>
    <w:rsid w:val="005651A1"/>
    <w:rsid w:val="005653C8"/>
    <w:rsid w:val="00567E80"/>
    <w:rsid w:val="00570AA6"/>
    <w:rsid w:val="00570B37"/>
    <w:rsid w:val="005710B9"/>
    <w:rsid w:val="00571578"/>
    <w:rsid w:val="00571DE6"/>
    <w:rsid w:val="00572580"/>
    <w:rsid w:val="00572898"/>
    <w:rsid w:val="00572C38"/>
    <w:rsid w:val="00572F1B"/>
    <w:rsid w:val="00573E44"/>
    <w:rsid w:val="00574448"/>
    <w:rsid w:val="0057497F"/>
    <w:rsid w:val="00575869"/>
    <w:rsid w:val="00576508"/>
    <w:rsid w:val="00576EEC"/>
    <w:rsid w:val="005806F8"/>
    <w:rsid w:val="00581754"/>
    <w:rsid w:val="00581C35"/>
    <w:rsid w:val="0058343F"/>
    <w:rsid w:val="00583917"/>
    <w:rsid w:val="00584126"/>
    <w:rsid w:val="005859F6"/>
    <w:rsid w:val="0058671F"/>
    <w:rsid w:val="0059472C"/>
    <w:rsid w:val="005979BC"/>
    <w:rsid w:val="005A0561"/>
    <w:rsid w:val="005A36B9"/>
    <w:rsid w:val="005A3CE6"/>
    <w:rsid w:val="005A50EC"/>
    <w:rsid w:val="005A5DE3"/>
    <w:rsid w:val="005A7953"/>
    <w:rsid w:val="005B02D3"/>
    <w:rsid w:val="005B1130"/>
    <w:rsid w:val="005B11D5"/>
    <w:rsid w:val="005B23EA"/>
    <w:rsid w:val="005B33DA"/>
    <w:rsid w:val="005B341A"/>
    <w:rsid w:val="005B3884"/>
    <w:rsid w:val="005B38F9"/>
    <w:rsid w:val="005B41FC"/>
    <w:rsid w:val="005B49AA"/>
    <w:rsid w:val="005B5A9F"/>
    <w:rsid w:val="005B6B5C"/>
    <w:rsid w:val="005B75E2"/>
    <w:rsid w:val="005C0EC6"/>
    <w:rsid w:val="005C11BF"/>
    <w:rsid w:val="005C1485"/>
    <w:rsid w:val="005C436B"/>
    <w:rsid w:val="005C60C1"/>
    <w:rsid w:val="005D0034"/>
    <w:rsid w:val="005D0C74"/>
    <w:rsid w:val="005D1E21"/>
    <w:rsid w:val="005D2073"/>
    <w:rsid w:val="005D380C"/>
    <w:rsid w:val="005D5886"/>
    <w:rsid w:val="005D6C33"/>
    <w:rsid w:val="005D743B"/>
    <w:rsid w:val="005E14D1"/>
    <w:rsid w:val="005E2F43"/>
    <w:rsid w:val="005E4B9F"/>
    <w:rsid w:val="005E5B2F"/>
    <w:rsid w:val="005E6F8E"/>
    <w:rsid w:val="005E77EC"/>
    <w:rsid w:val="005F1C1E"/>
    <w:rsid w:val="005F3BED"/>
    <w:rsid w:val="006000E6"/>
    <w:rsid w:val="006006C6"/>
    <w:rsid w:val="00601010"/>
    <w:rsid w:val="00602BDA"/>
    <w:rsid w:val="00602DB5"/>
    <w:rsid w:val="00602EBF"/>
    <w:rsid w:val="00604420"/>
    <w:rsid w:val="00605134"/>
    <w:rsid w:val="00605CEB"/>
    <w:rsid w:val="0060709B"/>
    <w:rsid w:val="00610939"/>
    <w:rsid w:val="00610C38"/>
    <w:rsid w:val="0061129C"/>
    <w:rsid w:val="00611557"/>
    <w:rsid w:val="00611E65"/>
    <w:rsid w:val="00612629"/>
    <w:rsid w:val="00613220"/>
    <w:rsid w:val="00613553"/>
    <w:rsid w:val="00613E61"/>
    <w:rsid w:val="00614B04"/>
    <w:rsid w:val="00615061"/>
    <w:rsid w:val="006163F8"/>
    <w:rsid w:val="00617076"/>
    <w:rsid w:val="006171E7"/>
    <w:rsid w:val="0061741C"/>
    <w:rsid w:val="00621E71"/>
    <w:rsid w:val="006224C2"/>
    <w:rsid w:val="00623EC7"/>
    <w:rsid w:val="0062440B"/>
    <w:rsid w:val="00624795"/>
    <w:rsid w:val="006258DC"/>
    <w:rsid w:val="00625A2B"/>
    <w:rsid w:val="0062675E"/>
    <w:rsid w:val="00626AC0"/>
    <w:rsid w:val="0063011F"/>
    <w:rsid w:val="00632B7C"/>
    <w:rsid w:val="006339C3"/>
    <w:rsid w:val="00635BC9"/>
    <w:rsid w:val="00636C8E"/>
    <w:rsid w:val="00637908"/>
    <w:rsid w:val="00637C35"/>
    <w:rsid w:val="006429CB"/>
    <w:rsid w:val="00644578"/>
    <w:rsid w:val="0064496D"/>
    <w:rsid w:val="00644A90"/>
    <w:rsid w:val="00645B64"/>
    <w:rsid w:val="00647EF1"/>
    <w:rsid w:val="0065045C"/>
    <w:rsid w:val="00652F8C"/>
    <w:rsid w:val="006535EA"/>
    <w:rsid w:val="00653853"/>
    <w:rsid w:val="006540F7"/>
    <w:rsid w:val="00660E4B"/>
    <w:rsid w:val="00661B07"/>
    <w:rsid w:val="00661BC4"/>
    <w:rsid w:val="00661C19"/>
    <w:rsid w:val="006622EC"/>
    <w:rsid w:val="006630E4"/>
    <w:rsid w:val="0066471B"/>
    <w:rsid w:val="00664B01"/>
    <w:rsid w:val="006650D0"/>
    <w:rsid w:val="00665646"/>
    <w:rsid w:val="00666CEF"/>
    <w:rsid w:val="00667C22"/>
    <w:rsid w:val="00670092"/>
    <w:rsid w:val="00671509"/>
    <w:rsid w:val="00671D22"/>
    <w:rsid w:val="00672AE1"/>
    <w:rsid w:val="00672ED7"/>
    <w:rsid w:val="0067358E"/>
    <w:rsid w:val="00674B18"/>
    <w:rsid w:val="00675C9C"/>
    <w:rsid w:val="0068017B"/>
    <w:rsid w:val="00680E7D"/>
    <w:rsid w:val="00681C5C"/>
    <w:rsid w:val="0068270B"/>
    <w:rsid w:val="0068294F"/>
    <w:rsid w:val="006842FC"/>
    <w:rsid w:val="00684CBD"/>
    <w:rsid w:val="00684D32"/>
    <w:rsid w:val="00685A8E"/>
    <w:rsid w:val="00685F48"/>
    <w:rsid w:val="00687174"/>
    <w:rsid w:val="0069130A"/>
    <w:rsid w:val="0069281D"/>
    <w:rsid w:val="00695205"/>
    <w:rsid w:val="00696187"/>
    <w:rsid w:val="006963B9"/>
    <w:rsid w:val="00696DE1"/>
    <w:rsid w:val="006A0EB2"/>
    <w:rsid w:val="006A2103"/>
    <w:rsid w:val="006A21ED"/>
    <w:rsid w:val="006A2CCB"/>
    <w:rsid w:val="006A4C8B"/>
    <w:rsid w:val="006A5204"/>
    <w:rsid w:val="006A53CB"/>
    <w:rsid w:val="006A701A"/>
    <w:rsid w:val="006B01D7"/>
    <w:rsid w:val="006B1585"/>
    <w:rsid w:val="006B3668"/>
    <w:rsid w:val="006B3970"/>
    <w:rsid w:val="006B39E0"/>
    <w:rsid w:val="006B51DC"/>
    <w:rsid w:val="006B5430"/>
    <w:rsid w:val="006B64EF"/>
    <w:rsid w:val="006B7CA1"/>
    <w:rsid w:val="006C05CC"/>
    <w:rsid w:val="006C0727"/>
    <w:rsid w:val="006C0BA7"/>
    <w:rsid w:val="006C166A"/>
    <w:rsid w:val="006C1B47"/>
    <w:rsid w:val="006C2119"/>
    <w:rsid w:val="006C28E5"/>
    <w:rsid w:val="006C3401"/>
    <w:rsid w:val="006C4C3A"/>
    <w:rsid w:val="006C5602"/>
    <w:rsid w:val="006C6A2E"/>
    <w:rsid w:val="006C720C"/>
    <w:rsid w:val="006D1933"/>
    <w:rsid w:val="006D633C"/>
    <w:rsid w:val="006D7079"/>
    <w:rsid w:val="006D7843"/>
    <w:rsid w:val="006E145F"/>
    <w:rsid w:val="006E3E56"/>
    <w:rsid w:val="006E3FDC"/>
    <w:rsid w:val="006E4164"/>
    <w:rsid w:val="006E4DDB"/>
    <w:rsid w:val="006E5650"/>
    <w:rsid w:val="006F318D"/>
    <w:rsid w:val="006F44E4"/>
    <w:rsid w:val="006F523F"/>
    <w:rsid w:val="006F5BE5"/>
    <w:rsid w:val="006F62ED"/>
    <w:rsid w:val="007039C3"/>
    <w:rsid w:val="00703D71"/>
    <w:rsid w:val="0070423B"/>
    <w:rsid w:val="007109B4"/>
    <w:rsid w:val="00710F1C"/>
    <w:rsid w:val="007113CD"/>
    <w:rsid w:val="00711AE2"/>
    <w:rsid w:val="007123FC"/>
    <w:rsid w:val="007147DC"/>
    <w:rsid w:val="00715DA2"/>
    <w:rsid w:val="0071740E"/>
    <w:rsid w:val="007206BA"/>
    <w:rsid w:val="0072297D"/>
    <w:rsid w:val="00722FAC"/>
    <w:rsid w:val="00724062"/>
    <w:rsid w:val="007252A3"/>
    <w:rsid w:val="00725509"/>
    <w:rsid w:val="0072649D"/>
    <w:rsid w:val="00727267"/>
    <w:rsid w:val="007276A3"/>
    <w:rsid w:val="00730E97"/>
    <w:rsid w:val="00732253"/>
    <w:rsid w:val="00732A57"/>
    <w:rsid w:val="00733302"/>
    <w:rsid w:val="0073367B"/>
    <w:rsid w:val="00735672"/>
    <w:rsid w:val="00736762"/>
    <w:rsid w:val="00736F2C"/>
    <w:rsid w:val="00736FFD"/>
    <w:rsid w:val="00737461"/>
    <w:rsid w:val="00740BF0"/>
    <w:rsid w:val="00743122"/>
    <w:rsid w:val="00744990"/>
    <w:rsid w:val="0074755A"/>
    <w:rsid w:val="00750393"/>
    <w:rsid w:val="007503F5"/>
    <w:rsid w:val="00750876"/>
    <w:rsid w:val="00752005"/>
    <w:rsid w:val="0075228C"/>
    <w:rsid w:val="00752F89"/>
    <w:rsid w:val="0075351A"/>
    <w:rsid w:val="00753D2E"/>
    <w:rsid w:val="00753E18"/>
    <w:rsid w:val="007541F8"/>
    <w:rsid w:val="00754351"/>
    <w:rsid w:val="0075470F"/>
    <w:rsid w:val="007563B3"/>
    <w:rsid w:val="00757268"/>
    <w:rsid w:val="00761ADC"/>
    <w:rsid w:val="007640EC"/>
    <w:rsid w:val="007643A2"/>
    <w:rsid w:val="007646DE"/>
    <w:rsid w:val="007654AA"/>
    <w:rsid w:val="00766BE1"/>
    <w:rsid w:val="00766EC7"/>
    <w:rsid w:val="00767C0C"/>
    <w:rsid w:val="00770572"/>
    <w:rsid w:val="00771598"/>
    <w:rsid w:val="00772262"/>
    <w:rsid w:val="007726DE"/>
    <w:rsid w:val="007729DE"/>
    <w:rsid w:val="007751CE"/>
    <w:rsid w:val="00775643"/>
    <w:rsid w:val="00776263"/>
    <w:rsid w:val="00783913"/>
    <w:rsid w:val="007845B6"/>
    <w:rsid w:val="0078553D"/>
    <w:rsid w:val="0078676B"/>
    <w:rsid w:val="007870BF"/>
    <w:rsid w:val="00787930"/>
    <w:rsid w:val="00791DC6"/>
    <w:rsid w:val="00791E38"/>
    <w:rsid w:val="00792020"/>
    <w:rsid w:val="0079279A"/>
    <w:rsid w:val="007929B4"/>
    <w:rsid w:val="00792F55"/>
    <w:rsid w:val="0079306F"/>
    <w:rsid w:val="00796DAE"/>
    <w:rsid w:val="007A1C50"/>
    <w:rsid w:val="007A3B91"/>
    <w:rsid w:val="007A3F63"/>
    <w:rsid w:val="007A4991"/>
    <w:rsid w:val="007A4C75"/>
    <w:rsid w:val="007A601E"/>
    <w:rsid w:val="007A6B8D"/>
    <w:rsid w:val="007A6CEE"/>
    <w:rsid w:val="007A761B"/>
    <w:rsid w:val="007B12CE"/>
    <w:rsid w:val="007B1F75"/>
    <w:rsid w:val="007B4D64"/>
    <w:rsid w:val="007B600D"/>
    <w:rsid w:val="007C0CF5"/>
    <w:rsid w:val="007C19F6"/>
    <w:rsid w:val="007C25D1"/>
    <w:rsid w:val="007C2C14"/>
    <w:rsid w:val="007C5A1F"/>
    <w:rsid w:val="007C6872"/>
    <w:rsid w:val="007C726D"/>
    <w:rsid w:val="007C7309"/>
    <w:rsid w:val="007C7BDC"/>
    <w:rsid w:val="007D0610"/>
    <w:rsid w:val="007D0688"/>
    <w:rsid w:val="007D06D7"/>
    <w:rsid w:val="007D06DD"/>
    <w:rsid w:val="007D0F63"/>
    <w:rsid w:val="007D19D0"/>
    <w:rsid w:val="007D2973"/>
    <w:rsid w:val="007D4358"/>
    <w:rsid w:val="007D5244"/>
    <w:rsid w:val="007D684C"/>
    <w:rsid w:val="007D6AB0"/>
    <w:rsid w:val="007D784F"/>
    <w:rsid w:val="007D7862"/>
    <w:rsid w:val="007E0347"/>
    <w:rsid w:val="007E0666"/>
    <w:rsid w:val="007E0F41"/>
    <w:rsid w:val="007E19F4"/>
    <w:rsid w:val="007E32E0"/>
    <w:rsid w:val="007E41B4"/>
    <w:rsid w:val="007E52CB"/>
    <w:rsid w:val="007E6494"/>
    <w:rsid w:val="007E71CA"/>
    <w:rsid w:val="007F262C"/>
    <w:rsid w:val="007F27CD"/>
    <w:rsid w:val="007F3D4D"/>
    <w:rsid w:val="007F5A40"/>
    <w:rsid w:val="007F63D3"/>
    <w:rsid w:val="007F66C2"/>
    <w:rsid w:val="007F716D"/>
    <w:rsid w:val="007F7304"/>
    <w:rsid w:val="007F73CC"/>
    <w:rsid w:val="0080013D"/>
    <w:rsid w:val="008002E6"/>
    <w:rsid w:val="008005B2"/>
    <w:rsid w:val="00800678"/>
    <w:rsid w:val="00801480"/>
    <w:rsid w:val="00802890"/>
    <w:rsid w:val="00804416"/>
    <w:rsid w:val="008049D7"/>
    <w:rsid w:val="00805182"/>
    <w:rsid w:val="00805475"/>
    <w:rsid w:val="008071D6"/>
    <w:rsid w:val="00807DDE"/>
    <w:rsid w:val="00811660"/>
    <w:rsid w:val="008126CB"/>
    <w:rsid w:val="008130FD"/>
    <w:rsid w:val="00813A48"/>
    <w:rsid w:val="008143C4"/>
    <w:rsid w:val="00814BE2"/>
    <w:rsid w:val="00817362"/>
    <w:rsid w:val="0081797D"/>
    <w:rsid w:val="008202C1"/>
    <w:rsid w:val="008206D3"/>
    <w:rsid w:val="0082074F"/>
    <w:rsid w:val="008224A2"/>
    <w:rsid w:val="00823FA8"/>
    <w:rsid w:val="008275AE"/>
    <w:rsid w:val="00827743"/>
    <w:rsid w:val="00827AEB"/>
    <w:rsid w:val="0083034E"/>
    <w:rsid w:val="008305BA"/>
    <w:rsid w:val="00836D3B"/>
    <w:rsid w:val="008401D9"/>
    <w:rsid w:val="0084255F"/>
    <w:rsid w:val="00842B40"/>
    <w:rsid w:val="00844162"/>
    <w:rsid w:val="0084628F"/>
    <w:rsid w:val="008463AD"/>
    <w:rsid w:val="00846784"/>
    <w:rsid w:val="00850C37"/>
    <w:rsid w:val="00851917"/>
    <w:rsid w:val="00852179"/>
    <w:rsid w:val="0085294B"/>
    <w:rsid w:val="0085294F"/>
    <w:rsid w:val="00852ED6"/>
    <w:rsid w:val="00855066"/>
    <w:rsid w:val="00855D2D"/>
    <w:rsid w:val="008561CA"/>
    <w:rsid w:val="00860397"/>
    <w:rsid w:val="008617AA"/>
    <w:rsid w:val="00861813"/>
    <w:rsid w:val="008624D4"/>
    <w:rsid w:val="00863195"/>
    <w:rsid w:val="00863334"/>
    <w:rsid w:val="00866BDF"/>
    <w:rsid w:val="008676A5"/>
    <w:rsid w:val="00870CA4"/>
    <w:rsid w:val="00870FD9"/>
    <w:rsid w:val="00871FF9"/>
    <w:rsid w:val="00872093"/>
    <w:rsid w:val="008723F2"/>
    <w:rsid w:val="008727C8"/>
    <w:rsid w:val="008728C0"/>
    <w:rsid w:val="00872BED"/>
    <w:rsid w:val="00873F4B"/>
    <w:rsid w:val="0087403B"/>
    <w:rsid w:val="00875B30"/>
    <w:rsid w:val="0087674F"/>
    <w:rsid w:val="00877E77"/>
    <w:rsid w:val="00880678"/>
    <w:rsid w:val="0088090A"/>
    <w:rsid w:val="00881494"/>
    <w:rsid w:val="008826AD"/>
    <w:rsid w:val="00884566"/>
    <w:rsid w:val="0088556F"/>
    <w:rsid w:val="0088560D"/>
    <w:rsid w:val="008861ED"/>
    <w:rsid w:val="00886C4F"/>
    <w:rsid w:val="00886D13"/>
    <w:rsid w:val="0089041F"/>
    <w:rsid w:val="00892294"/>
    <w:rsid w:val="00892C49"/>
    <w:rsid w:val="008933B5"/>
    <w:rsid w:val="00895B0B"/>
    <w:rsid w:val="008961B6"/>
    <w:rsid w:val="008966CB"/>
    <w:rsid w:val="0089696C"/>
    <w:rsid w:val="00897087"/>
    <w:rsid w:val="008A003F"/>
    <w:rsid w:val="008A0316"/>
    <w:rsid w:val="008A08E1"/>
    <w:rsid w:val="008A0F62"/>
    <w:rsid w:val="008A1939"/>
    <w:rsid w:val="008A1E1A"/>
    <w:rsid w:val="008A29D3"/>
    <w:rsid w:val="008A49C9"/>
    <w:rsid w:val="008A6157"/>
    <w:rsid w:val="008A6D52"/>
    <w:rsid w:val="008A717F"/>
    <w:rsid w:val="008B01A0"/>
    <w:rsid w:val="008B204C"/>
    <w:rsid w:val="008B3C1E"/>
    <w:rsid w:val="008B5E3A"/>
    <w:rsid w:val="008C00F5"/>
    <w:rsid w:val="008C1AB0"/>
    <w:rsid w:val="008C2E31"/>
    <w:rsid w:val="008C42D6"/>
    <w:rsid w:val="008C4508"/>
    <w:rsid w:val="008C47F2"/>
    <w:rsid w:val="008D0042"/>
    <w:rsid w:val="008D029C"/>
    <w:rsid w:val="008D081F"/>
    <w:rsid w:val="008D085C"/>
    <w:rsid w:val="008D12B5"/>
    <w:rsid w:val="008D232C"/>
    <w:rsid w:val="008D2869"/>
    <w:rsid w:val="008D501D"/>
    <w:rsid w:val="008D5EEE"/>
    <w:rsid w:val="008D716F"/>
    <w:rsid w:val="008D738D"/>
    <w:rsid w:val="008E0C9A"/>
    <w:rsid w:val="008E1AA4"/>
    <w:rsid w:val="008E1ACF"/>
    <w:rsid w:val="008E1D46"/>
    <w:rsid w:val="008E3151"/>
    <w:rsid w:val="008E3855"/>
    <w:rsid w:val="008E4DA6"/>
    <w:rsid w:val="008E6953"/>
    <w:rsid w:val="008E6C62"/>
    <w:rsid w:val="008E6CB5"/>
    <w:rsid w:val="008E77FB"/>
    <w:rsid w:val="008E7B8B"/>
    <w:rsid w:val="008F0692"/>
    <w:rsid w:val="008F254D"/>
    <w:rsid w:val="008F2B43"/>
    <w:rsid w:val="008F3AA6"/>
    <w:rsid w:val="008F3AF0"/>
    <w:rsid w:val="008F411A"/>
    <w:rsid w:val="008F4B97"/>
    <w:rsid w:val="008F65F4"/>
    <w:rsid w:val="008F725E"/>
    <w:rsid w:val="008F7A6B"/>
    <w:rsid w:val="00904CC2"/>
    <w:rsid w:val="0090559F"/>
    <w:rsid w:val="00905668"/>
    <w:rsid w:val="00905951"/>
    <w:rsid w:val="00905ADD"/>
    <w:rsid w:val="009069C1"/>
    <w:rsid w:val="00906FAA"/>
    <w:rsid w:val="0090743C"/>
    <w:rsid w:val="00907A4C"/>
    <w:rsid w:val="00907C14"/>
    <w:rsid w:val="00907EF9"/>
    <w:rsid w:val="00907F30"/>
    <w:rsid w:val="00911648"/>
    <w:rsid w:val="00913028"/>
    <w:rsid w:val="00913ABF"/>
    <w:rsid w:val="00917C91"/>
    <w:rsid w:val="0092299D"/>
    <w:rsid w:val="00922D4C"/>
    <w:rsid w:val="00923796"/>
    <w:rsid w:val="009243BB"/>
    <w:rsid w:val="00924661"/>
    <w:rsid w:val="00924DDD"/>
    <w:rsid w:val="009265CE"/>
    <w:rsid w:val="009267D1"/>
    <w:rsid w:val="00926D2D"/>
    <w:rsid w:val="00927569"/>
    <w:rsid w:val="00930D15"/>
    <w:rsid w:val="00931D42"/>
    <w:rsid w:val="00933C84"/>
    <w:rsid w:val="00934DA1"/>
    <w:rsid w:val="00934DEF"/>
    <w:rsid w:val="0093524C"/>
    <w:rsid w:val="009352C6"/>
    <w:rsid w:val="00936B56"/>
    <w:rsid w:val="009376B5"/>
    <w:rsid w:val="00940284"/>
    <w:rsid w:val="00942A4D"/>
    <w:rsid w:val="0094301D"/>
    <w:rsid w:val="00943A55"/>
    <w:rsid w:val="009458AA"/>
    <w:rsid w:val="00945951"/>
    <w:rsid w:val="00947237"/>
    <w:rsid w:val="00947A9B"/>
    <w:rsid w:val="00950844"/>
    <w:rsid w:val="00950CA3"/>
    <w:rsid w:val="0095278A"/>
    <w:rsid w:val="00952C94"/>
    <w:rsid w:val="00955397"/>
    <w:rsid w:val="00956233"/>
    <w:rsid w:val="00956497"/>
    <w:rsid w:val="00956F1C"/>
    <w:rsid w:val="00960BFD"/>
    <w:rsid w:val="0096140C"/>
    <w:rsid w:val="00961F60"/>
    <w:rsid w:val="00962264"/>
    <w:rsid w:val="009625AA"/>
    <w:rsid w:val="009629DC"/>
    <w:rsid w:val="0096400C"/>
    <w:rsid w:val="0096443F"/>
    <w:rsid w:val="00964819"/>
    <w:rsid w:val="009655CE"/>
    <w:rsid w:val="00965B4F"/>
    <w:rsid w:val="00967441"/>
    <w:rsid w:val="00967C93"/>
    <w:rsid w:val="00971189"/>
    <w:rsid w:val="009728BB"/>
    <w:rsid w:val="00972E37"/>
    <w:rsid w:val="00975242"/>
    <w:rsid w:val="00975AB6"/>
    <w:rsid w:val="00976D68"/>
    <w:rsid w:val="00977FA9"/>
    <w:rsid w:val="009801D5"/>
    <w:rsid w:val="009804D4"/>
    <w:rsid w:val="00982161"/>
    <w:rsid w:val="00983D33"/>
    <w:rsid w:val="00983EB7"/>
    <w:rsid w:val="00984B9F"/>
    <w:rsid w:val="009867FE"/>
    <w:rsid w:val="00987FB8"/>
    <w:rsid w:val="00991D65"/>
    <w:rsid w:val="00991EB4"/>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44CD"/>
    <w:rsid w:val="009B5B5F"/>
    <w:rsid w:val="009C04C4"/>
    <w:rsid w:val="009C09C6"/>
    <w:rsid w:val="009C1103"/>
    <w:rsid w:val="009C15C2"/>
    <w:rsid w:val="009C2979"/>
    <w:rsid w:val="009C35D2"/>
    <w:rsid w:val="009C486D"/>
    <w:rsid w:val="009C56EC"/>
    <w:rsid w:val="009C6883"/>
    <w:rsid w:val="009D0604"/>
    <w:rsid w:val="009D10B9"/>
    <w:rsid w:val="009D13E3"/>
    <w:rsid w:val="009D3C3E"/>
    <w:rsid w:val="009D4700"/>
    <w:rsid w:val="009D6187"/>
    <w:rsid w:val="009D6746"/>
    <w:rsid w:val="009E0773"/>
    <w:rsid w:val="009E244A"/>
    <w:rsid w:val="009E41D4"/>
    <w:rsid w:val="009E458C"/>
    <w:rsid w:val="009E4CC3"/>
    <w:rsid w:val="009E56E1"/>
    <w:rsid w:val="009E6AF6"/>
    <w:rsid w:val="009E7B1A"/>
    <w:rsid w:val="009F1B84"/>
    <w:rsid w:val="009F2A10"/>
    <w:rsid w:val="009F2FBC"/>
    <w:rsid w:val="009F37EE"/>
    <w:rsid w:val="009F38E1"/>
    <w:rsid w:val="009F4C4A"/>
    <w:rsid w:val="00A0210A"/>
    <w:rsid w:val="00A025C8"/>
    <w:rsid w:val="00A027CE"/>
    <w:rsid w:val="00A06F63"/>
    <w:rsid w:val="00A070B3"/>
    <w:rsid w:val="00A101F9"/>
    <w:rsid w:val="00A103CD"/>
    <w:rsid w:val="00A10D92"/>
    <w:rsid w:val="00A12D87"/>
    <w:rsid w:val="00A141E0"/>
    <w:rsid w:val="00A17E70"/>
    <w:rsid w:val="00A2328B"/>
    <w:rsid w:val="00A24DFC"/>
    <w:rsid w:val="00A25EA3"/>
    <w:rsid w:val="00A2612E"/>
    <w:rsid w:val="00A26D93"/>
    <w:rsid w:val="00A27594"/>
    <w:rsid w:val="00A31489"/>
    <w:rsid w:val="00A31A92"/>
    <w:rsid w:val="00A31AB1"/>
    <w:rsid w:val="00A34A39"/>
    <w:rsid w:val="00A353C3"/>
    <w:rsid w:val="00A35784"/>
    <w:rsid w:val="00A35A05"/>
    <w:rsid w:val="00A35B6C"/>
    <w:rsid w:val="00A35F6E"/>
    <w:rsid w:val="00A36117"/>
    <w:rsid w:val="00A4144A"/>
    <w:rsid w:val="00A42284"/>
    <w:rsid w:val="00A42818"/>
    <w:rsid w:val="00A43398"/>
    <w:rsid w:val="00A43C75"/>
    <w:rsid w:val="00A459D9"/>
    <w:rsid w:val="00A45B0D"/>
    <w:rsid w:val="00A47169"/>
    <w:rsid w:val="00A47FAA"/>
    <w:rsid w:val="00A5019E"/>
    <w:rsid w:val="00A50BCF"/>
    <w:rsid w:val="00A51E06"/>
    <w:rsid w:val="00A54157"/>
    <w:rsid w:val="00A5580F"/>
    <w:rsid w:val="00A559DA"/>
    <w:rsid w:val="00A55BCE"/>
    <w:rsid w:val="00A560CD"/>
    <w:rsid w:val="00A563B9"/>
    <w:rsid w:val="00A56D24"/>
    <w:rsid w:val="00A57EA7"/>
    <w:rsid w:val="00A60D71"/>
    <w:rsid w:val="00A610D6"/>
    <w:rsid w:val="00A61652"/>
    <w:rsid w:val="00A62EDA"/>
    <w:rsid w:val="00A636F8"/>
    <w:rsid w:val="00A647D6"/>
    <w:rsid w:val="00A65C3B"/>
    <w:rsid w:val="00A70E98"/>
    <w:rsid w:val="00A720B0"/>
    <w:rsid w:val="00A743F6"/>
    <w:rsid w:val="00A745E1"/>
    <w:rsid w:val="00A752C2"/>
    <w:rsid w:val="00A75918"/>
    <w:rsid w:val="00A83121"/>
    <w:rsid w:val="00A85D27"/>
    <w:rsid w:val="00A86621"/>
    <w:rsid w:val="00A86CD1"/>
    <w:rsid w:val="00A87896"/>
    <w:rsid w:val="00A9130D"/>
    <w:rsid w:val="00A92B13"/>
    <w:rsid w:val="00A933DD"/>
    <w:rsid w:val="00A95B70"/>
    <w:rsid w:val="00A96FB0"/>
    <w:rsid w:val="00AA0E90"/>
    <w:rsid w:val="00AA110D"/>
    <w:rsid w:val="00AA136D"/>
    <w:rsid w:val="00AA18C3"/>
    <w:rsid w:val="00AA26D0"/>
    <w:rsid w:val="00AA427C"/>
    <w:rsid w:val="00AA56F8"/>
    <w:rsid w:val="00AA716D"/>
    <w:rsid w:val="00AB0ECB"/>
    <w:rsid w:val="00AB10E6"/>
    <w:rsid w:val="00AB2177"/>
    <w:rsid w:val="00AB2A02"/>
    <w:rsid w:val="00AB2F1B"/>
    <w:rsid w:val="00AB2FAB"/>
    <w:rsid w:val="00AB44BA"/>
    <w:rsid w:val="00AB4E6E"/>
    <w:rsid w:val="00AB54C4"/>
    <w:rsid w:val="00AB5E59"/>
    <w:rsid w:val="00AB696C"/>
    <w:rsid w:val="00AC03FE"/>
    <w:rsid w:val="00AC14EC"/>
    <w:rsid w:val="00AC1BFE"/>
    <w:rsid w:val="00AC235A"/>
    <w:rsid w:val="00AC2CC9"/>
    <w:rsid w:val="00AC304B"/>
    <w:rsid w:val="00AC328B"/>
    <w:rsid w:val="00AC3EAB"/>
    <w:rsid w:val="00AC3FDA"/>
    <w:rsid w:val="00AC4011"/>
    <w:rsid w:val="00AC4136"/>
    <w:rsid w:val="00AC4710"/>
    <w:rsid w:val="00AC4DDB"/>
    <w:rsid w:val="00AC55C4"/>
    <w:rsid w:val="00AC5A1F"/>
    <w:rsid w:val="00AC5C2C"/>
    <w:rsid w:val="00AC5FE7"/>
    <w:rsid w:val="00AC62A3"/>
    <w:rsid w:val="00AC7AA6"/>
    <w:rsid w:val="00AD1EB2"/>
    <w:rsid w:val="00AD27EC"/>
    <w:rsid w:val="00AD3256"/>
    <w:rsid w:val="00AD47E9"/>
    <w:rsid w:val="00AD64D6"/>
    <w:rsid w:val="00AD76AA"/>
    <w:rsid w:val="00AE0136"/>
    <w:rsid w:val="00AE090A"/>
    <w:rsid w:val="00AE0E63"/>
    <w:rsid w:val="00AE1931"/>
    <w:rsid w:val="00AE1989"/>
    <w:rsid w:val="00AE1ABA"/>
    <w:rsid w:val="00AE27E6"/>
    <w:rsid w:val="00AE315F"/>
    <w:rsid w:val="00AE321C"/>
    <w:rsid w:val="00AE3D5C"/>
    <w:rsid w:val="00AE6344"/>
    <w:rsid w:val="00AE6FCA"/>
    <w:rsid w:val="00AE7053"/>
    <w:rsid w:val="00AF0BB6"/>
    <w:rsid w:val="00AF0FA4"/>
    <w:rsid w:val="00AF3DA3"/>
    <w:rsid w:val="00AF5BF3"/>
    <w:rsid w:val="00AF70AD"/>
    <w:rsid w:val="00AF7328"/>
    <w:rsid w:val="00AF7BE7"/>
    <w:rsid w:val="00B00B63"/>
    <w:rsid w:val="00B01931"/>
    <w:rsid w:val="00B01AFD"/>
    <w:rsid w:val="00B028F1"/>
    <w:rsid w:val="00B05E8D"/>
    <w:rsid w:val="00B06328"/>
    <w:rsid w:val="00B0665C"/>
    <w:rsid w:val="00B07675"/>
    <w:rsid w:val="00B11E9F"/>
    <w:rsid w:val="00B12332"/>
    <w:rsid w:val="00B12933"/>
    <w:rsid w:val="00B13D0A"/>
    <w:rsid w:val="00B157C7"/>
    <w:rsid w:val="00B15A75"/>
    <w:rsid w:val="00B178EF"/>
    <w:rsid w:val="00B20109"/>
    <w:rsid w:val="00B20DB6"/>
    <w:rsid w:val="00B2138A"/>
    <w:rsid w:val="00B21B4D"/>
    <w:rsid w:val="00B22550"/>
    <w:rsid w:val="00B233D1"/>
    <w:rsid w:val="00B23EE7"/>
    <w:rsid w:val="00B24C1A"/>
    <w:rsid w:val="00B24CA7"/>
    <w:rsid w:val="00B25C5F"/>
    <w:rsid w:val="00B27127"/>
    <w:rsid w:val="00B27E2C"/>
    <w:rsid w:val="00B30E2C"/>
    <w:rsid w:val="00B30F61"/>
    <w:rsid w:val="00B32CAF"/>
    <w:rsid w:val="00B32DE6"/>
    <w:rsid w:val="00B33917"/>
    <w:rsid w:val="00B33925"/>
    <w:rsid w:val="00B3524E"/>
    <w:rsid w:val="00B35D90"/>
    <w:rsid w:val="00B35DBC"/>
    <w:rsid w:val="00B36216"/>
    <w:rsid w:val="00B36CD5"/>
    <w:rsid w:val="00B37B67"/>
    <w:rsid w:val="00B40558"/>
    <w:rsid w:val="00B41458"/>
    <w:rsid w:val="00B42CDC"/>
    <w:rsid w:val="00B43061"/>
    <w:rsid w:val="00B438BB"/>
    <w:rsid w:val="00B44749"/>
    <w:rsid w:val="00B4592B"/>
    <w:rsid w:val="00B46660"/>
    <w:rsid w:val="00B46A90"/>
    <w:rsid w:val="00B50AF3"/>
    <w:rsid w:val="00B52B4B"/>
    <w:rsid w:val="00B556C7"/>
    <w:rsid w:val="00B56119"/>
    <w:rsid w:val="00B565FF"/>
    <w:rsid w:val="00B57679"/>
    <w:rsid w:val="00B57844"/>
    <w:rsid w:val="00B57879"/>
    <w:rsid w:val="00B57887"/>
    <w:rsid w:val="00B57890"/>
    <w:rsid w:val="00B60DEC"/>
    <w:rsid w:val="00B62656"/>
    <w:rsid w:val="00B630EE"/>
    <w:rsid w:val="00B631B4"/>
    <w:rsid w:val="00B63568"/>
    <w:rsid w:val="00B63F27"/>
    <w:rsid w:val="00B63F6D"/>
    <w:rsid w:val="00B64E24"/>
    <w:rsid w:val="00B6527E"/>
    <w:rsid w:val="00B65A60"/>
    <w:rsid w:val="00B65C3E"/>
    <w:rsid w:val="00B66E10"/>
    <w:rsid w:val="00B67037"/>
    <w:rsid w:val="00B70A24"/>
    <w:rsid w:val="00B70EBF"/>
    <w:rsid w:val="00B721B3"/>
    <w:rsid w:val="00B72971"/>
    <w:rsid w:val="00B729CF"/>
    <w:rsid w:val="00B72C5C"/>
    <w:rsid w:val="00B73977"/>
    <w:rsid w:val="00B73A69"/>
    <w:rsid w:val="00B73CCE"/>
    <w:rsid w:val="00B756EC"/>
    <w:rsid w:val="00B75D51"/>
    <w:rsid w:val="00B809CD"/>
    <w:rsid w:val="00B80E82"/>
    <w:rsid w:val="00B81F88"/>
    <w:rsid w:val="00B846DE"/>
    <w:rsid w:val="00B8555D"/>
    <w:rsid w:val="00B87610"/>
    <w:rsid w:val="00B917AB"/>
    <w:rsid w:val="00B91A6A"/>
    <w:rsid w:val="00B91F88"/>
    <w:rsid w:val="00B94F95"/>
    <w:rsid w:val="00B95121"/>
    <w:rsid w:val="00B95484"/>
    <w:rsid w:val="00B968E0"/>
    <w:rsid w:val="00B97FB7"/>
    <w:rsid w:val="00BA4084"/>
    <w:rsid w:val="00BA6028"/>
    <w:rsid w:val="00BA78A5"/>
    <w:rsid w:val="00BB08D8"/>
    <w:rsid w:val="00BB0981"/>
    <w:rsid w:val="00BB1AC6"/>
    <w:rsid w:val="00BB62E4"/>
    <w:rsid w:val="00BB7243"/>
    <w:rsid w:val="00BB7834"/>
    <w:rsid w:val="00BC08FC"/>
    <w:rsid w:val="00BC1B4B"/>
    <w:rsid w:val="00BC23E1"/>
    <w:rsid w:val="00BC2F5D"/>
    <w:rsid w:val="00BC477F"/>
    <w:rsid w:val="00BC4A77"/>
    <w:rsid w:val="00BC4E05"/>
    <w:rsid w:val="00BC5C20"/>
    <w:rsid w:val="00BC668A"/>
    <w:rsid w:val="00BC6CED"/>
    <w:rsid w:val="00BC73F5"/>
    <w:rsid w:val="00BC7917"/>
    <w:rsid w:val="00BD0E5D"/>
    <w:rsid w:val="00BD15F5"/>
    <w:rsid w:val="00BD223A"/>
    <w:rsid w:val="00BD3F44"/>
    <w:rsid w:val="00BD45DA"/>
    <w:rsid w:val="00BD47C6"/>
    <w:rsid w:val="00BD4BBB"/>
    <w:rsid w:val="00BD5501"/>
    <w:rsid w:val="00BD55C0"/>
    <w:rsid w:val="00BD582C"/>
    <w:rsid w:val="00BE06CD"/>
    <w:rsid w:val="00BE137F"/>
    <w:rsid w:val="00BE28DB"/>
    <w:rsid w:val="00BE3F01"/>
    <w:rsid w:val="00BE3F43"/>
    <w:rsid w:val="00BE68C2"/>
    <w:rsid w:val="00BF0445"/>
    <w:rsid w:val="00BF2348"/>
    <w:rsid w:val="00BF26D2"/>
    <w:rsid w:val="00BF2A2B"/>
    <w:rsid w:val="00BF32E4"/>
    <w:rsid w:val="00BF6B6F"/>
    <w:rsid w:val="00BF6FFD"/>
    <w:rsid w:val="00BF71A3"/>
    <w:rsid w:val="00BF7D69"/>
    <w:rsid w:val="00C0071B"/>
    <w:rsid w:val="00C01A9F"/>
    <w:rsid w:val="00C0334B"/>
    <w:rsid w:val="00C04451"/>
    <w:rsid w:val="00C10B72"/>
    <w:rsid w:val="00C126CD"/>
    <w:rsid w:val="00C14144"/>
    <w:rsid w:val="00C142AD"/>
    <w:rsid w:val="00C143E1"/>
    <w:rsid w:val="00C16234"/>
    <w:rsid w:val="00C16999"/>
    <w:rsid w:val="00C16D94"/>
    <w:rsid w:val="00C17F7F"/>
    <w:rsid w:val="00C20478"/>
    <w:rsid w:val="00C2383C"/>
    <w:rsid w:val="00C24F87"/>
    <w:rsid w:val="00C25F83"/>
    <w:rsid w:val="00C3015E"/>
    <w:rsid w:val="00C30506"/>
    <w:rsid w:val="00C3404B"/>
    <w:rsid w:val="00C376E3"/>
    <w:rsid w:val="00C37B5E"/>
    <w:rsid w:val="00C4144F"/>
    <w:rsid w:val="00C42C9D"/>
    <w:rsid w:val="00C43376"/>
    <w:rsid w:val="00C43C7D"/>
    <w:rsid w:val="00C45EDA"/>
    <w:rsid w:val="00C473C3"/>
    <w:rsid w:val="00C556BC"/>
    <w:rsid w:val="00C55AB8"/>
    <w:rsid w:val="00C55F00"/>
    <w:rsid w:val="00C55F91"/>
    <w:rsid w:val="00C560C6"/>
    <w:rsid w:val="00C604D2"/>
    <w:rsid w:val="00C60778"/>
    <w:rsid w:val="00C60871"/>
    <w:rsid w:val="00C61759"/>
    <w:rsid w:val="00C61C10"/>
    <w:rsid w:val="00C63928"/>
    <w:rsid w:val="00C63B1E"/>
    <w:rsid w:val="00C6541C"/>
    <w:rsid w:val="00C654D8"/>
    <w:rsid w:val="00C65D74"/>
    <w:rsid w:val="00C677D7"/>
    <w:rsid w:val="00C702F2"/>
    <w:rsid w:val="00C76548"/>
    <w:rsid w:val="00C76CED"/>
    <w:rsid w:val="00C76FB9"/>
    <w:rsid w:val="00C773C4"/>
    <w:rsid w:val="00C775A1"/>
    <w:rsid w:val="00C778A4"/>
    <w:rsid w:val="00C801EB"/>
    <w:rsid w:val="00C80A3A"/>
    <w:rsid w:val="00C80B1C"/>
    <w:rsid w:val="00C83496"/>
    <w:rsid w:val="00C85E1F"/>
    <w:rsid w:val="00C868B8"/>
    <w:rsid w:val="00C86DAD"/>
    <w:rsid w:val="00C87853"/>
    <w:rsid w:val="00C918B3"/>
    <w:rsid w:val="00C91B69"/>
    <w:rsid w:val="00C93286"/>
    <w:rsid w:val="00C96A1A"/>
    <w:rsid w:val="00CA028E"/>
    <w:rsid w:val="00CA09B2"/>
    <w:rsid w:val="00CA0A57"/>
    <w:rsid w:val="00CA3DA7"/>
    <w:rsid w:val="00CA7DB5"/>
    <w:rsid w:val="00CB0A42"/>
    <w:rsid w:val="00CB3FCB"/>
    <w:rsid w:val="00CB5B4E"/>
    <w:rsid w:val="00CB7359"/>
    <w:rsid w:val="00CB75C5"/>
    <w:rsid w:val="00CC0162"/>
    <w:rsid w:val="00CC022E"/>
    <w:rsid w:val="00CC1CA8"/>
    <w:rsid w:val="00CC2B29"/>
    <w:rsid w:val="00CC3C8B"/>
    <w:rsid w:val="00CC47CB"/>
    <w:rsid w:val="00CC61DB"/>
    <w:rsid w:val="00CC652F"/>
    <w:rsid w:val="00CC6C51"/>
    <w:rsid w:val="00CC72A5"/>
    <w:rsid w:val="00CD0259"/>
    <w:rsid w:val="00CD19D7"/>
    <w:rsid w:val="00CD264E"/>
    <w:rsid w:val="00CD4ACC"/>
    <w:rsid w:val="00CD51FC"/>
    <w:rsid w:val="00CD568A"/>
    <w:rsid w:val="00CD5B7F"/>
    <w:rsid w:val="00CD6382"/>
    <w:rsid w:val="00CD64CE"/>
    <w:rsid w:val="00CD658E"/>
    <w:rsid w:val="00CD6AAB"/>
    <w:rsid w:val="00CD7892"/>
    <w:rsid w:val="00CE10E9"/>
    <w:rsid w:val="00CE1444"/>
    <w:rsid w:val="00CE2510"/>
    <w:rsid w:val="00CE3491"/>
    <w:rsid w:val="00CE5032"/>
    <w:rsid w:val="00CE6972"/>
    <w:rsid w:val="00CE7016"/>
    <w:rsid w:val="00CF1147"/>
    <w:rsid w:val="00CF1270"/>
    <w:rsid w:val="00CF1B3F"/>
    <w:rsid w:val="00CF1DF8"/>
    <w:rsid w:val="00CF4970"/>
    <w:rsid w:val="00CF4A50"/>
    <w:rsid w:val="00CF58EA"/>
    <w:rsid w:val="00CF6B83"/>
    <w:rsid w:val="00D02630"/>
    <w:rsid w:val="00D04E5E"/>
    <w:rsid w:val="00D06A2B"/>
    <w:rsid w:val="00D1060A"/>
    <w:rsid w:val="00D11103"/>
    <w:rsid w:val="00D112FD"/>
    <w:rsid w:val="00D1138B"/>
    <w:rsid w:val="00D12945"/>
    <w:rsid w:val="00D1700E"/>
    <w:rsid w:val="00D218DD"/>
    <w:rsid w:val="00D229B8"/>
    <w:rsid w:val="00D240FC"/>
    <w:rsid w:val="00D243F7"/>
    <w:rsid w:val="00D245CB"/>
    <w:rsid w:val="00D24CB7"/>
    <w:rsid w:val="00D26557"/>
    <w:rsid w:val="00D274FE"/>
    <w:rsid w:val="00D34373"/>
    <w:rsid w:val="00D34C02"/>
    <w:rsid w:val="00D366CB"/>
    <w:rsid w:val="00D42851"/>
    <w:rsid w:val="00D432E8"/>
    <w:rsid w:val="00D43DF0"/>
    <w:rsid w:val="00D46B3B"/>
    <w:rsid w:val="00D47D89"/>
    <w:rsid w:val="00D5157F"/>
    <w:rsid w:val="00D53DBA"/>
    <w:rsid w:val="00D57696"/>
    <w:rsid w:val="00D57B6C"/>
    <w:rsid w:val="00D57F5C"/>
    <w:rsid w:val="00D6056D"/>
    <w:rsid w:val="00D60FE6"/>
    <w:rsid w:val="00D6190D"/>
    <w:rsid w:val="00D61EE3"/>
    <w:rsid w:val="00D63C8C"/>
    <w:rsid w:val="00D64140"/>
    <w:rsid w:val="00D6751B"/>
    <w:rsid w:val="00D67D45"/>
    <w:rsid w:val="00D7158F"/>
    <w:rsid w:val="00D7294D"/>
    <w:rsid w:val="00D72D2E"/>
    <w:rsid w:val="00D7330F"/>
    <w:rsid w:val="00D75714"/>
    <w:rsid w:val="00D80087"/>
    <w:rsid w:val="00D8054D"/>
    <w:rsid w:val="00D81227"/>
    <w:rsid w:val="00D81881"/>
    <w:rsid w:val="00D818B6"/>
    <w:rsid w:val="00D81C18"/>
    <w:rsid w:val="00D82339"/>
    <w:rsid w:val="00D83001"/>
    <w:rsid w:val="00D833A0"/>
    <w:rsid w:val="00D83891"/>
    <w:rsid w:val="00D84DF3"/>
    <w:rsid w:val="00D86006"/>
    <w:rsid w:val="00D871B0"/>
    <w:rsid w:val="00D87ACB"/>
    <w:rsid w:val="00D9063F"/>
    <w:rsid w:val="00D90ED4"/>
    <w:rsid w:val="00D945FD"/>
    <w:rsid w:val="00D94C15"/>
    <w:rsid w:val="00D94E00"/>
    <w:rsid w:val="00D95F63"/>
    <w:rsid w:val="00D9717C"/>
    <w:rsid w:val="00DA0560"/>
    <w:rsid w:val="00DA0858"/>
    <w:rsid w:val="00DA15D5"/>
    <w:rsid w:val="00DA1A86"/>
    <w:rsid w:val="00DA3D1B"/>
    <w:rsid w:val="00DA45CB"/>
    <w:rsid w:val="00DA6027"/>
    <w:rsid w:val="00DB106E"/>
    <w:rsid w:val="00DB2405"/>
    <w:rsid w:val="00DB2CF8"/>
    <w:rsid w:val="00DB463B"/>
    <w:rsid w:val="00DB5A17"/>
    <w:rsid w:val="00DB5DF0"/>
    <w:rsid w:val="00DB6F8B"/>
    <w:rsid w:val="00DB7004"/>
    <w:rsid w:val="00DB7CF9"/>
    <w:rsid w:val="00DC1EE1"/>
    <w:rsid w:val="00DC2259"/>
    <w:rsid w:val="00DC23C7"/>
    <w:rsid w:val="00DC38D4"/>
    <w:rsid w:val="00DC3CFC"/>
    <w:rsid w:val="00DC4620"/>
    <w:rsid w:val="00DC5A7B"/>
    <w:rsid w:val="00DC5E0B"/>
    <w:rsid w:val="00DC5F04"/>
    <w:rsid w:val="00DC6554"/>
    <w:rsid w:val="00DC7D40"/>
    <w:rsid w:val="00DD155B"/>
    <w:rsid w:val="00DD2738"/>
    <w:rsid w:val="00DD3D06"/>
    <w:rsid w:val="00DD3EA5"/>
    <w:rsid w:val="00DD4462"/>
    <w:rsid w:val="00DD570D"/>
    <w:rsid w:val="00DD5B8B"/>
    <w:rsid w:val="00DE014E"/>
    <w:rsid w:val="00DE1317"/>
    <w:rsid w:val="00DE46B6"/>
    <w:rsid w:val="00DE5798"/>
    <w:rsid w:val="00DE6A26"/>
    <w:rsid w:val="00DF0D34"/>
    <w:rsid w:val="00DF15DA"/>
    <w:rsid w:val="00DF1971"/>
    <w:rsid w:val="00DF2185"/>
    <w:rsid w:val="00DF3474"/>
    <w:rsid w:val="00DF466D"/>
    <w:rsid w:val="00E00505"/>
    <w:rsid w:val="00E005FB"/>
    <w:rsid w:val="00E0134D"/>
    <w:rsid w:val="00E023A9"/>
    <w:rsid w:val="00E037D2"/>
    <w:rsid w:val="00E04941"/>
    <w:rsid w:val="00E05129"/>
    <w:rsid w:val="00E05A5C"/>
    <w:rsid w:val="00E06D40"/>
    <w:rsid w:val="00E07BB6"/>
    <w:rsid w:val="00E10414"/>
    <w:rsid w:val="00E10CAA"/>
    <w:rsid w:val="00E13124"/>
    <w:rsid w:val="00E13607"/>
    <w:rsid w:val="00E13A7D"/>
    <w:rsid w:val="00E13F8F"/>
    <w:rsid w:val="00E1440D"/>
    <w:rsid w:val="00E14743"/>
    <w:rsid w:val="00E1485D"/>
    <w:rsid w:val="00E15482"/>
    <w:rsid w:val="00E1733C"/>
    <w:rsid w:val="00E2074D"/>
    <w:rsid w:val="00E20A89"/>
    <w:rsid w:val="00E22591"/>
    <w:rsid w:val="00E237BE"/>
    <w:rsid w:val="00E247F3"/>
    <w:rsid w:val="00E25F1F"/>
    <w:rsid w:val="00E26740"/>
    <w:rsid w:val="00E26D5F"/>
    <w:rsid w:val="00E30472"/>
    <w:rsid w:val="00E3115F"/>
    <w:rsid w:val="00E34BA2"/>
    <w:rsid w:val="00E35367"/>
    <w:rsid w:val="00E37F19"/>
    <w:rsid w:val="00E4127C"/>
    <w:rsid w:val="00E423DE"/>
    <w:rsid w:val="00E427B6"/>
    <w:rsid w:val="00E431C1"/>
    <w:rsid w:val="00E47B5A"/>
    <w:rsid w:val="00E47DFF"/>
    <w:rsid w:val="00E52DD6"/>
    <w:rsid w:val="00E53D8C"/>
    <w:rsid w:val="00E543CC"/>
    <w:rsid w:val="00E55F51"/>
    <w:rsid w:val="00E56331"/>
    <w:rsid w:val="00E56F0D"/>
    <w:rsid w:val="00E60231"/>
    <w:rsid w:val="00E60ED9"/>
    <w:rsid w:val="00E63CD8"/>
    <w:rsid w:val="00E70342"/>
    <w:rsid w:val="00E7149A"/>
    <w:rsid w:val="00E71DC3"/>
    <w:rsid w:val="00E72A24"/>
    <w:rsid w:val="00E72C07"/>
    <w:rsid w:val="00E73731"/>
    <w:rsid w:val="00E73DC3"/>
    <w:rsid w:val="00E75687"/>
    <w:rsid w:val="00E767B3"/>
    <w:rsid w:val="00E77301"/>
    <w:rsid w:val="00E773D3"/>
    <w:rsid w:val="00E774D2"/>
    <w:rsid w:val="00E808E1"/>
    <w:rsid w:val="00E84D50"/>
    <w:rsid w:val="00E85423"/>
    <w:rsid w:val="00E85DF8"/>
    <w:rsid w:val="00E85E19"/>
    <w:rsid w:val="00E866B3"/>
    <w:rsid w:val="00E86A59"/>
    <w:rsid w:val="00E92107"/>
    <w:rsid w:val="00E92D8B"/>
    <w:rsid w:val="00E95D56"/>
    <w:rsid w:val="00EA07D3"/>
    <w:rsid w:val="00EA251D"/>
    <w:rsid w:val="00EA30C4"/>
    <w:rsid w:val="00EA35AD"/>
    <w:rsid w:val="00EA4193"/>
    <w:rsid w:val="00EA49DB"/>
    <w:rsid w:val="00EA4CF9"/>
    <w:rsid w:val="00EA515B"/>
    <w:rsid w:val="00EA55C4"/>
    <w:rsid w:val="00EA56C5"/>
    <w:rsid w:val="00EA6164"/>
    <w:rsid w:val="00EB33AE"/>
    <w:rsid w:val="00EB4E97"/>
    <w:rsid w:val="00EC0DCB"/>
    <w:rsid w:val="00EC25DB"/>
    <w:rsid w:val="00EC3BA9"/>
    <w:rsid w:val="00EC3DC9"/>
    <w:rsid w:val="00EC58FA"/>
    <w:rsid w:val="00ED18E9"/>
    <w:rsid w:val="00ED2CB3"/>
    <w:rsid w:val="00ED4441"/>
    <w:rsid w:val="00ED5397"/>
    <w:rsid w:val="00ED5940"/>
    <w:rsid w:val="00ED6BE7"/>
    <w:rsid w:val="00ED79C2"/>
    <w:rsid w:val="00EE159A"/>
    <w:rsid w:val="00EE2E31"/>
    <w:rsid w:val="00EE2F0A"/>
    <w:rsid w:val="00EE2FC8"/>
    <w:rsid w:val="00EE7C6C"/>
    <w:rsid w:val="00EF006D"/>
    <w:rsid w:val="00EF0C81"/>
    <w:rsid w:val="00EF1602"/>
    <w:rsid w:val="00EF1D98"/>
    <w:rsid w:val="00EF25CA"/>
    <w:rsid w:val="00EF4421"/>
    <w:rsid w:val="00EF4F00"/>
    <w:rsid w:val="00EF5509"/>
    <w:rsid w:val="00EF5871"/>
    <w:rsid w:val="00EF7A41"/>
    <w:rsid w:val="00F00699"/>
    <w:rsid w:val="00F02E6D"/>
    <w:rsid w:val="00F030C3"/>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17FD9"/>
    <w:rsid w:val="00F21C75"/>
    <w:rsid w:val="00F2561A"/>
    <w:rsid w:val="00F275D5"/>
    <w:rsid w:val="00F2791B"/>
    <w:rsid w:val="00F32C15"/>
    <w:rsid w:val="00F3394F"/>
    <w:rsid w:val="00F33A40"/>
    <w:rsid w:val="00F34C32"/>
    <w:rsid w:val="00F35B11"/>
    <w:rsid w:val="00F35E55"/>
    <w:rsid w:val="00F40440"/>
    <w:rsid w:val="00F40E9C"/>
    <w:rsid w:val="00F4118F"/>
    <w:rsid w:val="00F41944"/>
    <w:rsid w:val="00F4259B"/>
    <w:rsid w:val="00F434F8"/>
    <w:rsid w:val="00F43D87"/>
    <w:rsid w:val="00F43E08"/>
    <w:rsid w:val="00F44F02"/>
    <w:rsid w:val="00F45376"/>
    <w:rsid w:val="00F463A9"/>
    <w:rsid w:val="00F525CC"/>
    <w:rsid w:val="00F54059"/>
    <w:rsid w:val="00F54FFC"/>
    <w:rsid w:val="00F5569D"/>
    <w:rsid w:val="00F55DC4"/>
    <w:rsid w:val="00F56DA7"/>
    <w:rsid w:val="00F60E4B"/>
    <w:rsid w:val="00F613DE"/>
    <w:rsid w:val="00F617F8"/>
    <w:rsid w:val="00F61D40"/>
    <w:rsid w:val="00F623D7"/>
    <w:rsid w:val="00F6368B"/>
    <w:rsid w:val="00F63D61"/>
    <w:rsid w:val="00F63D84"/>
    <w:rsid w:val="00F65419"/>
    <w:rsid w:val="00F662E7"/>
    <w:rsid w:val="00F66DEA"/>
    <w:rsid w:val="00F670DA"/>
    <w:rsid w:val="00F701A3"/>
    <w:rsid w:val="00F7107F"/>
    <w:rsid w:val="00F712C7"/>
    <w:rsid w:val="00F72890"/>
    <w:rsid w:val="00F73006"/>
    <w:rsid w:val="00F74CD2"/>
    <w:rsid w:val="00F762CF"/>
    <w:rsid w:val="00F768AA"/>
    <w:rsid w:val="00F80082"/>
    <w:rsid w:val="00F80D7E"/>
    <w:rsid w:val="00F81428"/>
    <w:rsid w:val="00F823E7"/>
    <w:rsid w:val="00F826AD"/>
    <w:rsid w:val="00F83E84"/>
    <w:rsid w:val="00F846B4"/>
    <w:rsid w:val="00F84DE3"/>
    <w:rsid w:val="00F85556"/>
    <w:rsid w:val="00F86E12"/>
    <w:rsid w:val="00F87A78"/>
    <w:rsid w:val="00F900FD"/>
    <w:rsid w:val="00F9183F"/>
    <w:rsid w:val="00F91DE3"/>
    <w:rsid w:val="00F93266"/>
    <w:rsid w:val="00F93C16"/>
    <w:rsid w:val="00F969E8"/>
    <w:rsid w:val="00F9748C"/>
    <w:rsid w:val="00FA0161"/>
    <w:rsid w:val="00FA0282"/>
    <w:rsid w:val="00FA0891"/>
    <w:rsid w:val="00FA255B"/>
    <w:rsid w:val="00FA3DF7"/>
    <w:rsid w:val="00FA609F"/>
    <w:rsid w:val="00FA67E2"/>
    <w:rsid w:val="00FA7007"/>
    <w:rsid w:val="00FA7958"/>
    <w:rsid w:val="00FB0CDC"/>
    <w:rsid w:val="00FB131D"/>
    <w:rsid w:val="00FB1663"/>
    <w:rsid w:val="00FB2A39"/>
    <w:rsid w:val="00FB6463"/>
    <w:rsid w:val="00FB7AED"/>
    <w:rsid w:val="00FC017F"/>
    <w:rsid w:val="00FC0792"/>
    <w:rsid w:val="00FC707A"/>
    <w:rsid w:val="00FD072A"/>
    <w:rsid w:val="00FD0AA2"/>
    <w:rsid w:val="00FD16C8"/>
    <w:rsid w:val="00FD1918"/>
    <w:rsid w:val="00FD217F"/>
    <w:rsid w:val="00FD2B81"/>
    <w:rsid w:val="00FD3534"/>
    <w:rsid w:val="00FD3738"/>
    <w:rsid w:val="00FD4359"/>
    <w:rsid w:val="00FD46FD"/>
    <w:rsid w:val="00FD63D0"/>
    <w:rsid w:val="00FD709D"/>
    <w:rsid w:val="00FE0D53"/>
    <w:rsid w:val="00FE3BDB"/>
    <w:rsid w:val="00FE5850"/>
    <w:rsid w:val="00FE5AD1"/>
    <w:rsid w:val="00FE7E82"/>
    <w:rsid w:val="00FF0336"/>
    <w:rsid w:val="00FF0471"/>
    <w:rsid w:val="00FF2BA9"/>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5BE5"/>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5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msonormal0">
    <w:name w:val="msonormal"/>
    <w:basedOn w:val="a0"/>
    <w:rsid w:val="001F0230"/>
    <w:pPr>
      <w:spacing w:before="100" w:beforeAutospacing="1" w:after="100" w:afterAutospacing="1"/>
      <w:jc w:val="left"/>
    </w:pPr>
    <w:rPr>
      <w:rFonts w:eastAsia="Times New Roman"/>
      <w:sz w:val="24"/>
      <w:szCs w:val="24"/>
      <w:lang w:val="en-US"/>
    </w:rPr>
  </w:style>
  <w:style w:type="paragraph" w:styleId="af4">
    <w:name w:val="Body Text"/>
    <w:basedOn w:val="a0"/>
    <w:link w:val="Char3"/>
    <w:unhideWhenUsed/>
    <w:rsid w:val="00CF1B3F"/>
    <w:pPr>
      <w:spacing w:after="120"/>
    </w:pPr>
  </w:style>
  <w:style w:type="character" w:customStyle="1" w:styleId="Char3">
    <w:name w:val="正文文本 Char"/>
    <w:basedOn w:val="a1"/>
    <w:link w:val="af4"/>
    <w:rsid w:val="00CF1B3F"/>
    <w:rPr>
      <w:sz w:val="22"/>
      <w:lang w:val="en-GB"/>
    </w:rPr>
  </w:style>
  <w:style w:type="paragraph" w:customStyle="1" w:styleId="TableParagraph">
    <w:name w:val="Table Paragraph"/>
    <w:basedOn w:val="a0"/>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 w:type="paragraph" w:customStyle="1" w:styleId="SP7147688">
    <w:name w:val="SP.7.147688"/>
    <w:basedOn w:val="Default"/>
    <w:next w:val="Default"/>
    <w:uiPriority w:val="99"/>
    <w:rsid w:val="001E6226"/>
    <w:rPr>
      <w:rFonts w:eastAsia="Malgun Gothic"/>
      <w:color w:val="auto"/>
      <w:lang w:eastAsia="ko-KR"/>
    </w:rPr>
  </w:style>
  <w:style w:type="paragraph" w:customStyle="1" w:styleId="SP7204995">
    <w:name w:val="SP.7.204995"/>
    <w:basedOn w:val="Default"/>
    <w:next w:val="Default"/>
    <w:uiPriority w:val="99"/>
    <w:rsid w:val="001E6226"/>
    <w:pPr>
      <w:widowControl w:val="0"/>
    </w:pPr>
    <w:rPr>
      <w:rFonts w:ascii="Times New Roman" w:eastAsia="Malgun Gothic" w:hAnsi="Times New Roman" w:cs="Times New Roman"/>
      <w:color w:val="auto"/>
      <w:lang w:eastAsia="ko-KR"/>
    </w:rPr>
  </w:style>
  <w:style w:type="character" w:customStyle="1" w:styleId="SC7204803">
    <w:name w:val="SC.7.204803"/>
    <w:uiPriority w:val="99"/>
    <w:rsid w:val="001E6226"/>
    <w:rPr>
      <w:b/>
      <w:bCs/>
      <w:color w:val="000000"/>
      <w:sz w:val="20"/>
      <w:szCs w:val="20"/>
    </w:rPr>
  </w:style>
  <w:style w:type="paragraph" w:customStyle="1" w:styleId="SP10291093">
    <w:name w:val="SP.10.291093"/>
    <w:basedOn w:val="Default"/>
    <w:next w:val="Default"/>
    <w:uiPriority w:val="99"/>
    <w:rsid w:val="001E6226"/>
    <w:pPr>
      <w:widowControl w:val="0"/>
    </w:pPr>
    <w:rPr>
      <w:rFonts w:eastAsia="Malgun Gothic"/>
      <w:color w:val="auto"/>
      <w:lang w:eastAsia="ko-KR"/>
    </w:rPr>
  </w:style>
  <w:style w:type="character" w:customStyle="1" w:styleId="SC10319501">
    <w:name w:val="SC.10.319501"/>
    <w:uiPriority w:val="99"/>
    <w:rsid w:val="001E6226"/>
    <w:rPr>
      <w:b/>
      <w:bCs/>
      <w:color w:val="000000"/>
      <w:sz w:val="20"/>
      <w:szCs w:val="20"/>
    </w:rPr>
  </w:style>
  <w:style w:type="paragraph" w:customStyle="1" w:styleId="SP15303544">
    <w:name w:val="SP.15.303544"/>
    <w:basedOn w:val="Default"/>
    <w:next w:val="Default"/>
    <w:uiPriority w:val="99"/>
    <w:rsid w:val="001E6226"/>
    <w:pPr>
      <w:widowControl w:val="0"/>
    </w:pPr>
    <w:rPr>
      <w:rFonts w:ascii="Times New Roman" w:hAnsi="Times New Roman" w:cs="Times New Roman"/>
      <w:color w:val="auto"/>
    </w:rPr>
  </w:style>
  <w:style w:type="character" w:customStyle="1" w:styleId="SC15323592">
    <w:name w:val="SC.15.323592"/>
    <w:uiPriority w:val="99"/>
    <w:rsid w:val="001E6226"/>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宋体">
    <w:altName w:val="SimSun"/>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51B4D"/>
    <w:rsid w:val="00056D1D"/>
    <w:rsid w:val="000D2C4C"/>
    <w:rsid w:val="000E06BA"/>
    <w:rsid w:val="00127139"/>
    <w:rsid w:val="001375F6"/>
    <w:rsid w:val="00146105"/>
    <w:rsid w:val="001C3556"/>
    <w:rsid w:val="001C552A"/>
    <w:rsid w:val="001D6612"/>
    <w:rsid w:val="001F1B74"/>
    <w:rsid w:val="001F3DFE"/>
    <w:rsid w:val="00242423"/>
    <w:rsid w:val="002521B3"/>
    <w:rsid w:val="002A79A0"/>
    <w:rsid w:val="002B22F3"/>
    <w:rsid w:val="002F063B"/>
    <w:rsid w:val="00323758"/>
    <w:rsid w:val="00417C1F"/>
    <w:rsid w:val="004266B4"/>
    <w:rsid w:val="004C6356"/>
    <w:rsid w:val="004E6C4A"/>
    <w:rsid w:val="00576FF2"/>
    <w:rsid w:val="005C5325"/>
    <w:rsid w:val="00676EC6"/>
    <w:rsid w:val="006875FE"/>
    <w:rsid w:val="006A1066"/>
    <w:rsid w:val="006C149D"/>
    <w:rsid w:val="006C74B5"/>
    <w:rsid w:val="006E6D43"/>
    <w:rsid w:val="00720BE0"/>
    <w:rsid w:val="007475D0"/>
    <w:rsid w:val="007502BD"/>
    <w:rsid w:val="00795ACB"/>
    <w:rsid w:val="00812D62"/>
    <w:rsid w:val="0086709F"/>
    <w:rsid w:val="00A329D0"/>
    <w:rsid w:val="00B25987"/>
    <w:rsid w:val="00BF4BB9"/>
    <w:rsid w:val="00C21714"/>
    <w:rsid w:val="00C24A83"/>
    <w:rsid w:val="00C73FFD"/>
    <w:rsid w:val="00DF4260"/>
    <w:rsid w:val="00E333EF"/>
    <w:rsid w:val="00E4784A"/>
    <w:rsid w:val="00E777C9"/>
    <w:rsid w:val="00ED36BE"/>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A6F19543-C1BF-4CC6-8AF9-21833AA34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35</TotalTime>
  <Pages>6</Pages>
  <Words>1454</Words>
  <Characters>8293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9728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Liyunbo</cp:lastModifiedBy>
  <cp:revision>15</cp:revision>
  <cp:lastPrinted>2014-09-06T00:13:00Z</cp:lastPrinted>
  <dcterms:created xsi:type="dcterms:W3CDTF">2021-03-18T14:50:00Z</dcterms:created>
  <dcterms:modified xsi:type="dcterms:W3CDTF">2021-03-22T02:45:00Z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(3)qm3/qFSKXy/tB2rgMzS6ESPF86CkLA4eEx7WmLCio7tMNHQiX46uDkvYWmYoc8iIFGIwDQQ6
I/FRu5ZpU4kmY9HIL9C5XQETJ7SrXZRlkTxe3ijOqgjsGH851OiemWpFY0g8d7gogbByhVQz
NYWSItRmwDBb+PkyewTDCCvLkM6Lp1rNMnB6wIFq54/JY+LykRifygJhdTT6vs+h/mn6sf0V
JSk+bE/5CZVAh3eJak</vt:lpwstr>
  </property>
  <property fmtid="{D5CDD505-2E9C-101B-9397-08002B2CF9AE}" pid="7" name="_2015_ms_pID_7253431">
    <vt:lpwstr>wRMRvSpxCNelQpILw8wZE6woXx9K1eQdhuofAm0WZQgMx5W1BpaJ0C
o/3JyG4RFG5SImDPQ24oxbdT6JYtrkFoEc2cX6TX19yL2NgStIqzmq+EqJVSMx/0Ek9+GGEb
gDppXEOpn7DHczX9AOZqXvd8gN0r4k58gLQH0MWRZGZ9nrI8DT7TwYnkXy1wzgmxDQVUFSCA
RYFY89+i5edyFn3X9ohOjX4WWzafC7I8orCa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zTYfe5+4mvPPThZfxTxfzFs=</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1616068204</vt:lpwstr>
  </property>
</Properties>
</file>