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F44AA9">
        <w:trPr>
          <w:trHeight w:val="485"/>
          <w:jc w:val="center"/>
        </w:trPr>
        <w:tc>
          <w:tcPr>
            <w:tcW w:w="9576" w:type="dxa"/>
            <w:gridSpan w:val="5"/>
            <w:vAlign w:val="center"/>
          </w:tcPr>
          <w:p w14:paraId="01D105F1" w14:textId="0E9EA2D6" w:rsidR="00750876" w:rsidRPr="00183F4C" w:rsidRDefault="001E6226" w:rsidP="00750876">
            <w:pPr>
              <w:pStyle w:val="T2"/>
            </w:pPr>
            <w:r>
              <w:rPr>
                <w:lang w:eastAsia="ko-KR"/>
              </w:rPr>
              <w:t xml:space="preserve">Proposed Draft Text for </w:t>
            </w:r>
            <w:r>
              <w:rPr>
                <w:lang w:eastAsia="ko-KR"/>
              </w:rPr>
              <w:br/>
              <w:t>MLO Multi-Link Channel Access: Capability Signaling</w:t>
            </w:r>
          </w:p>
        </w:tc>
      </w:tr>
      <w:tr w:rsidR="00750876" w:rsidRPr="00183F4C" w14:paraId="1AED9C6E" w14:textId="77777777" w:rsidTr="00F44AA9">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F44AA9">
        <w:trPr>
          <w:cantSplit/>
          <w:jc w:val="center"/>
        </w:trPr>
        <w:tc>
          <w:tcPr>
            <w:tcW w:w="9576" w:type="dxa"/>
            <w:gridSpan w:val="5"/>
            <w:vAlign w:val="center"/>
          </w:tcPr>
          <w:p w14:paraId="2896F271" w14:textId="77777777" w:rsidR="00750876" w:rsidRPr="00183F4C" w:rsidRDefault="00750876" w:rsidP="00F44AA9">
            <w:pPr>
              <w:pStyle w:val="T2"/>
              <w:spacing w:after="0"/>
              <w:ind w:left="0" w:right="0"/>
              <w:jc w:val="left"/>
              <w:rPr>
                <w:sz w:val="20"/>
              </w:rPr>
            </w:pPr>
            <w:r w:rsidRPr="00183F4C">
              <w:rPr>
                <w:sz w:val="20"/>
              </w:rPr>
              <w:t>Author(s):</w:t>
            </w:r>
          </w:p>
        </w:tc>
      </w:tr>
      <w:tr w:rsidR="00750876" w:rsidRPr="00183F4C" w14:paraId="67D41CFC" w14:textId="77777777" w:rsidTr="00F44AA9">
        <w:trPr>
          <w:jc w:val="center"/>
        </w:trPr>
        <w:tc>
          <w:tcPr>
            <w:tcW w:w="1548" w:type="dxa"/>
            <w:vAlign w:val="center"/>
          </w:tcPr>
          <w:p w14:paraId="3B49843F" w14:textId="77777777" w:rsidR="00750876" w:rsidRPr="00183F4C" w:rsidRDefault="00750876" w:rsidP="00F44AA9">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F44AA9">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F44AA9">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F44AA9">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F44AA9">
            <w:pPr>
              <w:pStyle w:val="T2"/>
              <w:spacing w:after="0"/>
              <w:ind w:left="0" w:right="0"/>
              <w:jc w:val="left"/>
              <w:rPr>
                <w:sz w:val="20"/>
              </w:rPr>
            </w:pPr>
            <w:r w:rsidRPr="00183F4C">
              <w:rPr>
                <w:sz w:val="20"/>
              </w:rPr>
              <w:t>email</w:t>
            </w:r>
          </w:p>
        </w:tc>
      </w:tr>
      <w:tr w:rsidR="00750876" w:rsidRPr="0043198B" w14:paraId="4908562B" w14:textId="77777777" w:rsidTr="00F44AA9">
        <w:trPr>
          <w:trHeight w:val="359"/>
          <w:jc w:val="center"/>
        </w:trPr>
        <w:tc>
          <w:tcPr>
            <w:tcW w:w="1548" w:type="dxa"/>
            <w:vAlign w:val="center"/>
          </w:tcPr>
          <w:p w14:paraId="4F68D9CB" w14:textId="77777777" w:rsidR="00750876" w:rsidRPr="00183F4C" w:rsidRDefault="00750876" w:rsidP="00F44AA9">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F44AA9">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F44AA9">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F44AA9">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F44AA9">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1E6226" w:rsidRPr="00B034CE" w14:paraId="550A14F0" w14:textId="77777777" w:rsidTr="00F44AA9">
        <w:trPr>
          <w:trHeight w:val="359"/>
          <w:jc w:val="center"/>
        </w:trPr>
        <w:tc>
          <w:tcPr>
            <w:tcW w:w="1548" w:type="dxa"/>
            <w:vAlign w:val="center"/>
          </w:tcPr>
          <w:p w14:paraId="5FDE84D0" w14:textId="1E60AFC9" w:rsidR="001E6226" w:rsidRPr="00B034CE" w:rsidRDefault="001E6226" w:rsidP="001E6226">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1E6226" w:rsidRPr="00B034CE" w:rsidRDefault="001E6226" w:rsidP="001E6226">
            <w:pPr>
              <w:pStyle w:val="T2"/>
              <w:spacing w:after="0"/>
              <w:ind w:left="0" w:right="0"/>
              <w:jc w:val="left"/>
              <w:rPr>
                <w:b w:val="0"/>
                <w:sz w:val="18"/>
                <w:szCs w:val="18"/>
                <w:lang w:eastAsia="ko-KR"/>
              </w:rPr>
            </w:pPr>
          </w:p>
        </w:tc>
        <w:tc>
          <w:tcPr>
            <w:tcW w:w="2610" w:type="dxa"/>
            <w:vAlign w:val="center"/>
          </w:tcPr>
          <w:p w14:paraId="0F06F34E" w14:textId="77777777" w:rsidR="001E6226" w:rsidRPr="00B034CE" w:rsidRDefault="001E6226" w:rsidP="001E6226">
            <w:pPr>
              <w:pStyle w:val="T2"/>
              <w:spacing w:after="0"/>
              <w:ind w:left="0" w:right="0"/>
              <w:jc w:val="left"/>
              <w:rPr>
                <w:b w:val="0"/>
                <w:sz w:val="18"/>
                <w:szCs w:val="18"/>
                <w:lang w:eastAsia="ko-KR"/>
              </w:rPr>
            </w:pPr>
          </w:p>
        </w:tc>
        <w:tc>
          <w:tcPr>
            <w:tcW w:w="1620" w:type="dxa"/>
            <w:vAlign w:val="center"/>
          </w:tcPr>
          <w:p w14:paraId="18B0AE69" w14:textId="77777777" w:rsidR="001E6226" w:rsidRPr="00B034CE" w:rsidRDefault="001E6226" w:rsidP="001E6226">
            <w:pPr>
              <w:pStyle w:val="T2"/>
              <w:spacing w:after="0"/>
              <w:ind w:left="0" w:right="0"/>
              <w:jc w:val="left"/>
              <w:rPr>
                <w:b w:val="0"/>
                <w:sz w:val="18"/>
                <w:szCs w:val="18"/>
                <w:lang w:eastAsia="ko-KR"/>
              </w:rPr>
            </w:pPr>
          </w:p>
        </w:tc>
        <w:tc>
          <w:tcPr>
            <w:tcW w:w="2358" w:type="dxa"/>
            <w:vAlign w:val="center"/>
          </w:tcPr>
          <w:p w14:paraId="4D1FB907" w14:textId="77777777" w:rsidR="001E6226" w:rsidRPr="00B034CE" w:rsidRDefault="001E6226" w:rsidP="001E6226">
            <w:pPr>
              <w:pStyle w:val="T2"/>
              <w:spacing w:after="0"/>
              <w:ind w:left="0" w:right="0"/>
              <w:jc w:val="left"/>
              <w:rPr>
                <w:b w:val="0"/>
                <w:sz w:val="18"/>
                <w:szCs w:val="18"/>
                <w:lang w:eastAsia="ko-KR"/>
              </w:rPr>
            </w:pPr>
          </w:p>
        </w:tc>
      </w:tr>
      <w:tr w:rsidR="001E6226" w14:paraId="2C52D77A" w14:textId="77777777" w:rsidTr="00F44AA9">
        <w:trPr>
          <w:trHeight w:val="359"/>
          <w:jc w:val="center"/>
        </w:trPr>
        <w:tc>
          <w:tcPr>
            <w:tcW w:w="1548" w:type="dxa"/>
            <w:vAlign w:val="center"/>
          </w:tcPr>
          <w:p w14:paraId="7ED21B64" w14:textId="20E82B75"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2E76326"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31D39DD8"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1E5B36D2" w14:textId="77777777" w:rsidR="001E6226" w:rsidRDefault="001E6226" w:rsidP="001E6226">
            <w:pPr>
              <w:pStyle w:val="T2"/>
              <w:spacing w:after="0"/>
              <w:ind w:left="0" w:right="0"/>
              <w:jc w:val="left"/>
              <w:rPr>
                <w:b w:val="0"/>
                <w:sz w:val="18"/>
                <w:szCs w:val="18"/>
                <w:lang w:eastAsia="ko-KR"/>
              </w:rPr>
            </w:pPr>
          </w:p>
        </w:tc>
      </w:tr>
      <w:tr w:rsidR="001E6226" w14:paraId="072375B5" w14:textId="77777777" w:rsidTr="00F44AA9">
        <w:trPr>
          <w:trHeight w:val="359"/>
          <w:jc w:val="center"/>
        </w:trPr>
        <w:tc>
          <w:tcPr>
            <w:tcW w:w="1548" w:type="dxa"/>
            <w:vAlign w:val="center"/>
          </w:tcPr>
          <w:p w14:paraId="01213E36" w14:textId="4800BDF0"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985A189"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692E3DA"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C3C0F4A" w14:textId="77777777" w:rsidR="001E6226" w:rsidRDefault="001E6226" w:rsidP="001E6226">
            <w:pPr>
              <w:pStyle w:val="T2"/>
              <w:spacing w:after="0"/>
              <w:ind w:left="0" w:right="0"/>
              <w:jc w:val="left"/>
              <w:rPr>
                <w:b w:val="0"/>
                <w:sz w:val="18"/>
                <w:szCs w:val="18"/>
                <w:lang w:eastAsia="ko-KR"/>
              </w:rPr>
            </w:pPr>
          </w:p>
        </w:tc>
      </w:tr>
      <w:tr w:rsidR="001E6226" w14:paraId="2F71F47A" w14:textId="77777777" w:rsidTr="00F44AA9">
        <w:trPr>
          <w:trHeight w:val="359"/>
          <w:jc w:val="center"/>
        </w:trPr>
        <w:tc>
          <w:tcPr>
            <w:tcW w:w="1548" w:type="dxa"/>
            <w:vAlign w:val="center"/>
          </w:tcPr>
          <w:p w14:paraId="766762D6" w14:textId="51D63140"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14CCE6F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3C4F03E"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05412696" w14:textId="77777777" w:rsidR="001E6226" w:rsidRDefault="001E6226" w:rsidP="001E6226">
            <w:pPr>
              <w:pStyle w:val="T2"/>
              <w:spacing w:after="0"/>
              <w:ind w:left="0" w:right="0"/>
              <w:jc w:val="left"/>
              <w:rPr>
                <w:b w:val="0"/>
                <w:sz w:val="18"/>
                <w:szCs w:val="18"/>
                <w:lang w:eastAsia="ko-KR"/>
              </w:rPr>
            </w:pPr>
          </w:p>
        </w:tc>
      </w:tr>
      <w:tr w:rsidR="001E6226" w14:paraId="5E6B1404" w14:textId="77777777" w:rsidTr="00F44AA9">
        <w:trPr>
          <w:trHeight w:val="359"/>
          <w:jc w:val="center"/>
        </w:trPr>
        <w:tc>
          <w:tcPr>
            <w:tcW w:w="1548" w:type="dxa"/>
            <w:vAlign w:val="center"/>
          </w:tcPr>
          <w:p w14:paraId="41BCB7B3" w14:textId="3876941E" w:rsidR="001E6226" w:rsidRPr="00A6770A" w:rsidRDefault="001E6226" w:rsidP="001E6226">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53D9932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CEFAB44"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18A36F4" w14:textId="77777777" w:rsidR="001E6226" w:rsidRDefault="001E6226" w:rsidP="001E6226">
            <w:pPr>
              <w:pStyle w:val="T2"/>
              <w:spacing w:after="0"/>
              <w:ind w:left="0" w:right="0"/>
              <w:jc w:val="left"/>
              <w:rPr>
                <w:b w:val="0"/>
                <w:sz w:val="18"/>
                <w:szCs w:val="18"/>
                <w:lang w:eastAsia="ko-KR"/>
              </w:rPr>
            </w:pPr>
          </w:p>
        </w:tc>
      </w:tr>
      <w:tr w:rsidR="001E6226" w14:paraId="19F966B2" w14:textId="77777777" w:rsidTr="00F44AA9">
        <w:trPr>
          <w:trHeight w:val="359"/>
          <w:jc w:val="center"/>
        </w:trPr>
        <w:tc>
          <w:tcPr>
            <w:tcW w:w="1548" w:type="dxa"/>
            <w:vAlign w:val="center"/>
          </w:tcPr>
          <w:p w14:paraId="4CEBD484" w14:textId="4C40FA3C"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874271E"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B0D9725"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36C39FC" w14:textId="77777777" w:rsidR="001E6226" w:rsidRDefault="001E6226" w:rsidP="001E6226">
            <w:pPr>
              <w:pStyle w:val="T2"/>
              <w:spacing w:after="0"/>
              <w:ind w:left="0" w:right="0"/>
              <w:jc w:val="left"/>
              <w:rPr>
                <w:b w:val="0"/>
                <w:sz w:val="18"/>
                <w:szCs w:val="18"/>
                <w:lang w:eastAsia="ko-KR"/>
              </w:rPr>
            </w:pPr>
          </w:p>
        </w:tc>
      </w:tr>
      <w:tr w:rsidR="001E6226" w14:paraId="4395DD7A" w14:textId="77777777" w:rsidTr="00F44AA9">
        <w:trPr>
          <w:trHeight w:val="359"/>
          <w:jc w:val="center"/>
        </w:trPr>
        <w:tc>
          <w:tcPr>
            <w:tcW w:w="1548" w:type="dxa"/>
            <w:vAlign w:val="center"/>
          </w:tcPr>
          <w:p w14:paraId="0FE56EBE" w14:textId="11F234D0" w:rsidR="001E6226" w:rsidRPr="00AA787C" w:rsidRDefault="001E6226" w:rsidP="001E6226">
            <w:pPr>
              <w:pStyle w:val="T2"/>
              <w:spacing w:after="0"/>
              <w:ind w:left="0" w:right="0"/>
              <w:jc w:val="left"/>
              <w:rPr>
                <w:b w:val="0"/>
                <w:sz w:val="18"/>
                <w:szCs w:val="18"/>
                <w:lang w:eastAsia="zh-CN"/>
              </w:rPr>
            </w:pPr>
          </w:p>
        </w:tc>
        <w:tc>
          <w:tcPr>
            <w:tcW w:w="1440" w:type="dxa"/>
            <w:vAlign w:val="center"/>
          </w:tcPr>
          <w:p w14:paraId="6FD62BB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0657EA4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75C303FF"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57D50E9" w14:textId="77777777" w:rsidR="001E6226" w:rsidRDefault="001E6226" w:rsidP="001E6226">
            <w:pPr>
              <w:pStyle w:val="T2"/>
              <w:spacing w:after="0"/>
              <w:ind w:left="0" w:right="0"/>
              <w:jc w:val="left"/>
              <w:rPr>
                <w:b w:val="0"/>
                <w:sz w:val="18"/>
                <w:szCs w:val="18"/>
                <w:lang w:eastAsia="ko-KR"/>
              </w:rPr>
            </w:pPr>
          </w:p>
        </w:tc>
      </w:tr>
      <w:tr w:rsidR="001E6226" w14:paraId="683F9AE3" w14:textId="77777777" w:rsidTr="00F44AA9">
        <w:trPr>
          <w:trHeight w:val="359"/>
          <w:jc w:val="center"/>
        </w:trPr>
        <w:tc>
          <w:tcPr>
            <w:tcW w:w="1548" w:type="dxa"/>
            <w:vAlign w:val="center"/>
          </w:tcPr>
          <w:p w14:paraId="675E5B33" w14:textId="13E0C092" w:rsidR="001E6226" w:rsidRPr="00A6770A" w:rsidRDefault="001E6226" w:rsidP="001E6226">
            <w:pPr>
              <w:pStyle w:val="T2"/>
              <w:spacing w:after="0"/>
              <w:ind w:left="0" w:right="0"/>
              <w:jc w:val="left"/>
              <w:rPr>
                <w:b w:val="0"/>
                <w:sz w:val="18"/>
                <w:szCs w:val="18"/>
                <w:lang w:eastAsia="zh-CN"/>
              </w:rPr>
            </w:pPr>
          </w:p>
        </w:tc>
        <w:tc>
          <w:tcPr>
            <w:tcW w:w="1440" w:type="dxa"/>
            <w:vAlign w:val="center"/>
          </w:tcPr>
          <w:p w14:paraId="29DD911D"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414DA5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F09A037"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4F541893" w14:textId="77777777" w:rsidR="001E6226" w:rsidRDefault="001E6226" w:rsidP="001E6226">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8826AD" w:rsidRDefault="008826AD">
                              <w:pPr>
                                <w:pStyle w:val="T1"/>
                                <w:spacing w:after="120"/>
                              </w:pPr>
                              <w:r>
                                <w:t>Abstract</w:t>
                              </w:r>
                            </w:p>
                            <w:p w14:paraId="5D5B8AD0" w14:textId="715E7468" w:rsidR="008826AD" w:rsidRDefault="008826AD" w:rsidP="00E13F8F"/>
                            <w:p w14:paraId="73763E62" w14:textId="77777777" w:rsidR="001E6226" w:rsidRPr="001E6226" w:rsidRDefault="001E6226"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sidRPr="001E6226">
                                <w:rPr>
                                  <w:sz w:val="16"/>
                                  <w:szCs w:val="16"/>
                                  <w:lang w:eastAsia="ko-KR"/>
                                </w:rPr>
                                <w:t>draft text for MLO Multi-Link Channel Access: Capability Signaling based on the following portions of the SFD:</w:t>
                              </w:r>
                            </w:p>
                            <w:p w14:paraId="1A4424DF" w14:textId="77777777" w:rsidR="001E6226" w:rsidRPr="001E6226" w:rsidRDefault="001E6226" w:rsidP="001E6226">
                              <w:pPr>
                                <w:rPr>
                                  <w:sz w:val="16"/>
                                  <w:szCs w:val="16"/>
                                  <w:lang w:eastAsia="ko-KR"/>
                                </w:rPr>
                              </w:pPr>
                            </w:p>
                            <w:p w14:paraId="43474ECF" w14:textId="77777777" w:rsidR="001E6226" w:rsidRPr="001E6226" w:rsidRDefault="001E6226" w:rsidP="001E6226">
                              <w:pPr>
                                <w:rPr>
                                  <w:sz w:val="16"/>
                                  <w:szCs w:val="16"/>
                                </w:rPr>
                              </w:pPr>
                              <w:r w:rsidRPr="001E6226">
                                <w:rPr>
                                  <w:sz w:val="16"/>
                                  <w:szCs w:val="16"/>
                                </w:rPr>
                                <w:t>Revisions:</w:t>
                              </w:r>
                            </w:p>
                            <w:p w14:paraId="21A74633" w14:textId="77777777" w:rsidR="001E6226" w:rsidRPr="001E6226" w:rsidRDefault="001E6226" w:rsidP="001E6226">
                              <w:pPr>
                                <w:pStyle w:val="ab"/>
                                <w:numPr>
                                  <w:ilvl w:val="0"/>
                                  <w:numId w:val="65"/>
                                </w:numPr>
                                <w:contextualSpacing w:val="0"/>
                                <w:rPr>
                                  <w:sz w:val="16"/>
                                  <w:szCs w:val="16"/>
                                </w:rPr>
                              </w:pPr>
                              <w:r w:rsidRPr="001E6226">
                                <w:rPr>
                                  <w:sz w:val="16"/>
                                  <w:szCs w:val="16"/>
                                </w:rPr>
                                <w:t>Rev 0: Initial version of the document. Updated base on doc 21/0154r0. The frame format realted to capability signalling in basic variant MLelement is added. CR for below CIDs are added.</w:t>
                              </w:r>
                            </w:p>
                            <w:p w14:paraId="293CD4B1" w14:textId="30ED1534" w:rsidR="001E6226" w:rsidRPr="001E6226" w:rsidRDefault="003636F0" w:rsidP="001E6226">
                              <w:pPr>
                                <w:pStyle w:val="ab"/>
                                <w:numPr>
                                  <w:ilvl w:val="1"/>
                                  <w:numId w:val="65"/>
                                </w:numPr>
                                <w:contextualSpacing w:val="0"/>
                                <w:rPr>
                                  <w:sz w:val="16"/>
                                  <w:szCs w:val="16"/>
                                </w:rPr>
                              </w:pPr>
                              <w:r>
                                <w:rPr>
                                  <w:sz w:val="16"/>
                                  <w:szCs w:val="16"/>
                                </w:rPr>
                                <w:t>10</w:t>
                              </w:r>
                              <w:r w:rsidR="001E6226" w:rsidRPr="001E6226">
                                <w:rPr>
                                  <w:sz w:val="16"/>
                                  <w:szCs w:val="16"/>
                                </w:rPr>
                                <w:t xml:space="preserve"> CIDs:  </w:t>
                              </w:r>
                              <w:r w:rsidR="001E6226" w:rsidRPr="001E6226">
                                <w:rPr>
                                  <w:rFonts w:ascii="Calibri" w:hAnsi="Calibri" w:cs="Calibri"/>
                                  <w:sz w:val="16"/>
                                  <w:szCs w:val="16"/>
                                  <w:lang w:eastAsia="zh-CN"/>
                                </w:rPr>
                                <w:t>1759, 2719, 2139, 1465, 2887, 1466, 1656, 3392, 1796</w:t>
                              </w:r>
                              <w:r>
                                <w:rPr>
                                  <w:rFonts w:ascii="Calibri" w:hAnsi="Calibri" w:cs="Calibri"/>
                                  <w:sz w:val="16"/>
                                  <w:szCs w:val="16"/>
                                  <w:lang w:eastAsia="zh-CN"/>
                                </w:rPr>
                                <w:t xml:space="preserve">, </w:t>
                              </w:r>
                              <w:r w:rsidRPr="003636F0">
                                <w:rPr>
                                  <w:rFonts w:ascii="Calibri" w:hAnsi="Calibri" w:cs="Calibri"/>
                                  <w:sz w:val="16"/>
                                  <w:szCs w:val="16"/>
                                  <w:lang w:eastAsia="zh-CN"/>
                                </w:rPr>
                                <w:t>1217</w:t>
                              </w:r>
                            </w:p>
                            <w:p w14:paraId="1DB84CB1" w14:textId="77777777" w:rsidR="001E6226" w:rsidRDefault="001E6226" w:rsidP="001E6226">
                              <w:pPr>
                                <w:pStyle w:val="ab"/>
                                <w:numPr>
                                  <w:ilvl w:val="0"/>
                                  <w:numId w:val="65"/>
                                </w:numPr>
                                <w:contextualSpacing w:val="0"/>
                                <w:rPr>
                                  <w:sz w:val="16"/>
                                  <w:szCs w:val="16"/>
                                </w:rPr>
                              </w:pPr>
                              <w:r w:rsidRPr="001E6226">
                                <w:rPr>
                                  <w:sz w:val="16"/>
                                  <w:szCs w:val="16"/>
                                </w:rPr>
                                <w:t xml:space="preserve">Rev 1: remove the EMLSR/EMLMR realted parts. Change single link/radio MLD and multi-link/radio MLD to single radio MLD and multi-radio MLD in the definition. </w:t>
                              </w:r>
                            </w:p>
                            <w:p w14:paraId="125333AD" w14:textId="62544A78" w:rsidR="003636F0" w:rsidRDefault="003636F0" w:rsidP="001E6226">
                              <w:pPr>
                                <w:pStyle w:val="ab"/>
                                <w:numPr>
                                  <w:ilvl w:val="0"/>
                                  <w:numId w:val="65"/>
                                </w:numPr>
                                <w:contextualSpacing w:val="0"/>
                                <w:rPr>
                                  <w:sz w:val="16"/>
                                  <w:szCs w:val="16"/>
                                </w:rPr>
                              </w:pPr>
                              <w:r>
                                <w:rPr>
                                  <w:sz w:val="16"/>
                                  <w:szCs w:val="16"/>
                                </w:rPr>
                                <w:t>Rev 2: update base on comments.</w:t>
                              </w:r>
                            </w:p>
                            <w:p w14:paraId="76D3B96F" w14:textId="28B5D25F" w:rsidR="003636F0" w:rsidRPr="001E6226" w:rsidRDefault="003636F0" w:rsidP="001E6226">
                              <w:pPr>
                                <w:pStyle w:val="ab"/>
                                <w:numPr>
                                  <w:ilvl w:val="0"/>
                                  <w:numId w:val="65"/>
                                </w:numPr>
                                <w:contextualSpacing w:val="0"/>
                                <w:rPr>
                                  <w:sz w:val="16"/>
                                  <w:szCs w:val="16"/>
                                </w:rPr>
                              </w:pPr>
                              <w:r>
                                <w:rPr>
                                  <w:sz w:val="16"/>
                                  <w:szCs w:val="16"/>
                                </w:rPr>
                                <w:t xml:space="preserve">Rev 3: re-orgnize the paragraph in </w:t>
                              </w:r>
                              <w:r w:rsidRPr="003636F0">
                                <w:rPr>
                                  <w:sz w:val="16"/>
                                  <w:szCs w:val="16"/>
                                </w:rPr>
                                <w:t>35.3.13.4</w:t>
                              </w:r>
                              <w:r>
                                <w:rPr>
                                  <w:sz w:val="16"/>
                                  <w:szCs w:val="16"/>
                                </w:rPr>
                                <w:t>. CID 1217 is added.</w:t>
                              </w:r>
                            </w:p>
                            <w:p w14:paraId="4FA4BEC8" w14:textId="498AF8C3" w:rsidR="008826AD" w:rsidRPr="001E6226" w:rsidRDefault="008826AD"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8826AD" w:rsidRDefault="008826AD">
                        <w:pPr>
                          <w:pStyle w:val="T1"/>
                          <w:spacing w:after="120"/>
                        </w:pPr>
                        <w:r>
                          <w:t>Abstract</w:t>
                        </w:r>
                      </w:p>
                      <w:p w14:paraId="5D5B8AD0" w14:textId="715E7468" w:rsidR="008826AD" w:rsidRDefault="008826AD" w:rsidP="00E13F8F"/>
                      <w:p w14:paraId="73763E62" w14:textId="77777777" w:rsidR="001E6226" w:rsidRPr="001E6226" w:rsidRDefault="001E6226"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sidRPr="001E6226">
                          <w:rPr>
                            <w:sz w:val="16"/>
                            <w:szCs w:val="16"/>
                            <w:lang w:eastAsia="ko-KR"/>
                          </w:rPr>
                          <w:t>draft text for MLO Multi-Link Channel Access: Capability Signaling based on the following portions of the SFD:</w:t>
                        </w:r>
                      </w:p>
                      <w:p w14:paraId="1A4424DF" w14:textId="77777777" w:rsidR="001E6226" w:rsidRPr="001E6226" w:rsidRDefault="001E6226" w:rsidP="001E6226">
                        <w:pPr>
                          <w:rPr>
                            <w:sz w:val="16"/>
                            <w:szCs w:val="16"/>
                            <w:lang w:eastAsia="ko-KR"/>
                          </w:rPr>
                        </w:pPr>
                      </w:p>
                      <w:p w14:paraId="43474ECF" w14:textId="77777777" w:rsidR="001E6226" w:rsidRPr="001E6226" w:rsidRDefault="001E6226" w:rsidP="001E6226">
                        <w:pPr>
                          <w:rPr>
                            <w:sz w:val="16"/>
                            <w:szCs w:val="16"/>
                          </w:rPr>
                        </w:pPr>
                        <w:r w:rsidRPr="001E6226">
                          <w:rPr>
                            <w:sz w:val="16"/>
                            <w:szCs w:val="16"/>
                          </w:rPr>
                          <w:t>Revisions:</w:t>
                        </w:r>
                      </w:p>
                      <w:p w14:paraId="21A74633" w14:textId="77777777" w:rsidR="001E6226" w:rsidRPr="001E6226" w:rsidRDefault="001E6226" w:rsidP="001E6226">
                        <w:pPr>
                          <w:pStyle w:val="ab"/>
                          <w:numPr>
                            <w:ilvl w:val="0"/>
                            <w:numId w:val="65"/>
                          </w:numPr>
                          <w:contextualSpacing w:val="0"/>
                          <w:rPr>
                            <w:sz w:val="16"/>
                            <w:szCs w:val="16"/>
                          </w:rPr>
                        </w:pPr>
                        <w:r w:rsidRPr="001E6226">
                          <w:rPr>
                            <w:sz w:val="16"/>
                            <w:szCs w:val="16"/>
                          </w:rPr>
                          <w:t>Rev 0: Initial version of the document. Updated base on doc 21/0154r0. The frame format realted to capability signalling in basic variant MLelement is added. CR for below CIDs are added.</w:t>
                        </w:r>
                      </w:p>
                      <w:p w14:paraId="293CD4B1" w14:textId="30ED1534" w:rsidR="001E6226" w:rsidRPr="001E6226" w:rsidRDefault="003636F0" w:rsidP="001E6226">
                        <w:pPr>
                          <w:pStyle w:val="ab"/>
                          <w:numPr>
                            <w:ilvl w:val="1"/>
                            <w:numId w:val="65"/>
                          </w:numPr>
                          <w:contextualSpacing w:val="0"/>
                          <w:rPr>
                            <w:sz w:val="16"/>
                            <w:szCs w:val="16"/>
                          </w:rPr>
                        </w:pPr>
                        <w:r>
                          <w:rPr>
                            <w:sz w:val="16"/>
                            <w:szCs w:val="16"/>
                          </w:rPr>
                          <w:t>10</w:t>
                        </w:r>
                        <w:r w:rsidR="001E6226" w:rsidRPr="001E6226">
                          <w:rPr>
                            <w:sz w:val="16"/>
                            <w:szCs w:val="16"/>
                          </w:rPr>
                          <w:t xml:space="preserve"> CIDs:  </w:t>
                        </w:r>
                        <w:r w:rsidR="001E6226" w:rsidRPr="001E6226">
                          <w:rPr>
                            <w:rFonts w:ascii="Calibri" w:hAnsi="Calibri" w:cs="Calibri"/>
                            <w:sz w:val="16"/>
                            <w:szCs w:val="16"/>
                            <w:lang w:eastAsia="zh-CN"/>
                          </w:rPr>
                          <w:t>1759, 2719, 2139, 1465, 2887, 1466, 1656, 3392, 1796</w:t>
                        </w:r>
                        <w:r>
                          <w:rPr>
                            <w:rFonts w:ascii="Calibri" w:hAnsi="Calibri" w:cs="Calibri"/>
                            <w:sz w:val="16"/>
                            <w:szCs w:val="16"/>
                            <w:lang w:eastAsia="zh-CN"/>
                          </w:rPr>
                          <w:t xml:space="preserve">, </w:t>
                        </w:r>
                        <w:r w:rsidRPr="003636F0">
                          <w:rPr>
                            <w:rFonts w:ascii="Calibri" w:hAnsi="Calibri" w:cs="Calibri"/>
                            <w:sz w:val="16"/>
                            <w:szCs w:val="16"/>
                            <w:lang w:eastAsia="zh-CN"/>
                          </w:rPr>
                          <w:t>1217</w:t>
                        </w:r>
                      </w:p>
                      <w:p w14:paraId="1DB84CB1" w14:textId="77777777" w:rsidR="001E6226" w:rsidRDefault="001E6226" w:rsidP="001E6226">
                        <w:pPr>
                          <w:pStyle w:val="ab"/>
                          <w:numPr>
                            <w:ilvl w:val="0"/>
                            <w:numId w:val="65"/>
                          </w:numPr>
                          <w:contextualSpacing w:val="0"/>
                          <w:rPr>
                            <w:sz w:val="16"/>
                            <w:szCs w:val="16"/>
                          </w:rPr>
                        </w:pPr>
                        <w:r w:rsidRPr="001E6226">
                          <w:rPr>
                            <w:sz w:val="16"/>
                            <w:szCs w:val="16"/>
                          </w:rPr>
                          <w:t xml:space="preserve">Rev 1: remove the EMLSR/EMLMR realted parts. Change single link/radio MLD and multi-link/radio MLD to single radio MLD and multi-radio MLD in the definition. </w:t>
                        </w:r>
                      </w:p>
                      <w:p w14:paraId="125333AD" w14:textId="62544A78" w:rsidR="003636F0" w:rsidRDefault="003636F0" w:rsidP="001E6226">
                        <w:pPr>
                          <w:pStyle w:val="ab"/>
                          <w:numPr>
                            <w:ilvl w:val="0"/>
                            <w:numId w:val="65"/>
                          </w:numPr>
                          <w:contextualSpacing w:val="0"/>
                          <w:rPr>
                            <w:sz w:val="16"/>
                            <w:szCs w:val="16"/>
                          </w:rPr>
                        </w:pPr>
                        <w:r>
                          <w:rPr>
                            <w:sz w:val="16"/>
                            <w:szCs w:val="16"/>
                          </w:rPr>
                          <w:t>Rev 2: update base on comments.</w:t>
                        </w:r>
                      </w:p>
                      <w:p w14:paraId="76D3B96F" w14:textId="28B5D25F" w:rsidR="003636F0" w:rsidRPr="001E6226" w:rsidRDefault="003636F0" w:rsidP="001E6226">
                        <w:pPr>
                          <w:pStyle w:val="ab"/>
                          <w:numPr>
                            <w:ilvl w:val="0"/>
                            <w:numId w:val="65"/>
                          </w:numPr>
                          <w:contextualSpacing w:val="0"/>
                          <w:rPr>
                            <w:sz w:val="16"/>
                            <w:szCs w:val="16"/>
                          </w:rPr>
                        </w:pPr>
                        <w:r>
                          <w:rPr>
                            <w:sz w:val="16"/>
                            <w:szCs w:val="16"/>
                          </w:rPr>
                          <w:t xml:space="preserve">Rev 3: re-orgnize the paragraph in </w:t>
                        </w:r>
                        <w:r w:rsidRPr="003636F0">
                          <w:rPr>
                            <w:sz w:val="16"/>
                            <w:szCs w:val="16"/>
                          </w:rPr>
                          <w:t>35.3.13.4</w:t>
                        </w:r>
                        <w:r>
                          <w:rPr>
                            <w:sz w:val="16"/>
                            <w:szCs w:val="16"/>
                          </w:rPr>
                          <w:t>. CID 1217 is added.</w:t>
                        </w:r>
                      </w:p>
                      <w:p w14:paraId="4FA4BEC8" w14:textId="498AF8C3" w:rsidR="008826AD" w:rsidRPr="001E6226" w:rsidRDefault="008826AD"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16B746A3" w14:textId="77777777" w:rsidR="001E6226" w:rsidRPr="00545418" w:rsidRDefault="001E6226" w:rsidP="001E6226">
      <w:r w:rsidRPr="00545418">
        <w:t>The common info part of the basic ML element transmitted by a non-AP MLD in a (Re)Association Request frame shall include a field that indicates the maximum number of affiliated STAs in the non-AP MLD that support simultaneous exchange of Data frames (n).</w:t>
      </w:r>
    </w:p>
    <w:p w14:paraId="101D9A88" w14:textId="77777777" w:rsidR="001E6226" w:rsidRPr="00545418" w:rsidRDefault="001E6226" w:rsidP="001E6226">
      <w:pPr>
        <w:numPr>
          <w:ilvl w:val="0"/>
          <w:numId w:val="66"/>
        </w:numPr>
      </w:pPr>
      <w:r w:rsidRPr="00545418">
        <w:t>A field value that corresponds to n = 1 indicates that the non-AP MLD is a single radio MLD.</w:t>
      </w:r>
    </w:p>
    <w:p w14:paraId="5ABE198A" w14:textId="77777777" w:rsidR="001E6226" w:rsidRPr="00545418" w:rsidRDefault="001E6226" w:rsidP="001E6226">
      <w:pPr>
        <w:numPr>
          <w:ilvl w:val="0"/>
          <w:numId w:val="66"/>
        </w:numPr>
      </w:pPr>
      <w:r w:rsidRPr="00545418">
        <w:t xml:space="preserve">A field value that corresponds to n = 2 or more indicates that the non-AP MLD is a multi-radio MLD.  </w:t>
      </w:r>
    </w:p>
    <w:p w14:paraId="49E69D92" w14:textId="77777777" w:rsidR="001E6226" w:rsidRPr="00545418" w:rsidRDefault="001E6226" w:rsidP="001E6226">
      <w:r w:rsidRPr="00545418">
        <w:t>[Motion 146, #SP340, [30] and [257]]</w:t>
      </w:r>
    </w:p>
    <w:p w14:paraId="162EA687" w14:textId="77777777" w:rsidR="001E6226" w:rsidRDefault="001E6226" w:rsidP="00AA56F8">
      <w:pPr>
        <w:rPr>
          <w:rFonts w:eastAsia="Malgun Gothic"/>
          <w:sz w:val="16"/>
          <w:lang w:eastAsia="ko-KR"/>
        </w:rPr>
      </w:pPr>
    </w:p>
    <w:p w14:paraId="57977A25" w14:textId="77777777" w:rsidR="001E6226" w:rsidRDefault="001E6226" w:rsidP="00AA56F8">
      <w:pPr>
        <w:rPr>
          <w:rFonts w:eastAsia="Malgun Gothic"/>
          <w:sz w:val="16"/>
          <w:lang w:eastAsia="ko-KR"/>
        </w:rPr>
      </w:pPr>
    </w:p>
    <w:tbl>
      <w:tblPr>
        <w:tblStyle w:val="ae"/>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1E6226" w:rsidRPr="00677427" w14:paraId="18989A53" w14:textId="77777777" w:rsidTr="00492B75">
        <w:trPr>
          <w:trHeight w:val="373"/>
        </w:trPr>
        <w:tc>
          <w:tcPr>
            <w:tcW w:w="721" w:type="dxa"/>
          </w:tcPr>
          <w:p w14:paraId="4CAE17DD" w14:textId="77777777" w:rsidR="001E6226" w:rsidRPr="00677427" w:rsidRDefault="001E6226" w:rsidP="00492B7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4DD64D47" w14:textId="77777777" w:rsidR="001E6226" w:rsidRPr="00677427" w:rsidRDefault="001E6226" w:rsidP="00492B7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15F8E63" w14:textId="77777777" w:rsidR="001E6226" w:rsidRPr="00677427" w:rsidRDefault="001E6226" w:rsidP="00492B75">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39E62D87" w14:textId="77777777" w:rsidR="001E6226" w:rsidRPr="00677427" w:rsidRDefault="001E6226" w:rsidP="00492B7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E6D6B69" w14:textId="77777777" w:rsidR="001E6226" w:rsidRPr="00677427" w:rsidRDefault="001E6226" w:rsidP="00492B7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6BE6D0A" w14:textId="77777777" w:rsidR="001E6226" w:rsidRPr="00677427" w:rsidRDefault="001E6226" w:rsidP="00492B7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626A06ED" w14:textId="77777777" w:rsidR="001E6226" w:rsidRPr="00677427" w:rsidRDefault="001E6226" w:rsidP="00492B7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1E6226" w:rsidRPr="008F0D26" w14:paraId="6E938B74" w14:textId="77777777" w:rsidTr="00492B75">
        <w:trPr>
          <w:trHeight w:val="980"/>
        </w:trPr>
        <w:tc>
          <w:tcPr>
            <w:tcW w:w="721" w:type="dxa"/>
          </w:tcPr>
          <w:p w14:paraId="31652F08"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1759</w:t>
            </w:r>
          </w:p>
        </w:tc>
        <w:tc>
          <w:tcPr>
            <w:tcW w:w="900" w:type="dxa"/>
          </w:tcPr>
          <w:p w14:paraId="11CA0752"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Hanseul Hong</w:t>
            </w:r>
          </w:p>
        </w:tc>
        <w:tc>
          <w:tcPr>
            <w:tcW w:w="720" w:type="dxa"/>
          </w:tcPr>
          <w:p w14:paraId="0E879E39"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03CDA47D"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032BF03C"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The terminology 'multi-radio MLD' exists only here. Define the term or remove 'multi-radio' part.</w:t>
            </w:r>
          </w:p>
        </w:tc>
        <w:tc>
          <w:tcPr>
            <w:tcW w:w="1625" w:type="dxa"/>
          </w:tcPr>
          <w:p w14:paraId="47ABD057"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in the comment</w:t>
            </w:r>
          </w:p>
        </w:tc>
        <w:tc>
          <w:tcPr>
            <w:tcW w:w="3207" w:type="dxa"/>
          </w:tcPr>
          <w:p w14:paraId="25646955"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05EE6E89" w14:textId="77777777" w:rsidR="004B0384" w:rsidRDefault="004B0384" w:rsidP="00492B75">
            <w:pPr>
              <w:autoSpaceDE w:val="0"/>
              <w:autoSpaceDN w:val="0"/>
              <w:adjustRightInd w:val="0"/>
              <w:rPr>
                <w:rFonts w:ascii="Calibri" w:hAnsi="Calibri" w:cs="Calibri"/>
                <w:sz w:val="20"/>
                <w:szCs w:val="20"/>
              </w:rPr>
            </w:pPr>
          </w:p>
          <w:p w14:paraId="134CFC71" w14:textId="77777777"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Add the definition of multi-radio MLD in subclause 3.2.</w:t>
            </w:r>
          </w:p>
          <w:p w14:paraId="0B7D3DE4"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5EBC0834" w14:textId="748333E0"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rsidRPr="008F0D26" w14:paraId="6C9C9E1F" w14:textId="77777777" w:rsidTr="00492B75">
        <w:trPr>
          <w:trHeight w:val="980"/>
        </w:trPr>
        <w:tc>
          <w:tcPr>
            <w:tcW w:w="721" w:type="dxa"/>
          </w:tcPr>
          <w:p w14:paraId="2D59D5CE"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2719</w:t>
            </w:r>
          </w:p>
        </w:tc>
        <w:tc>
          <w:tcPr>
            <w:tcW w:w="900" w:type="dxa"/>
          </w:tcPr>
          <w:p w14:paraId="6A6C12A1"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Ryuichi Hirata</w:t>
            </w:r>
          </w:p>
        </w:tc>
        <w:tc>
          <w:tcPr>
            <w:tcW w:w="720" w:type="dxa"/>
          </w:tcPr>
          <w:p w14:paraId="4F139FAD"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3EE18CFC"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6DEA70EB"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"multi-radio MLD" is not defined</w:t>
            </w:r>
          </w:p>
        </w:tc>
        <w:tc>
          <w:tcPr>
            <w:tcW w:w="1625" w:type="dxa"/>
          </w:tcPr>
          <w:p w14:paraId="55FACB40"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Define multi-radio MLD.</w:t>
            </w:r>
          </w:p>
        </w:tc>
        <w:tc>
          <w:tcPr>
            <w:tcW w:w="3207" w:type="dxa"/>
          </w:tcPr>
          <w:p w14:paraId="1154350A"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4CB63A7B" w14:textId="77777777" w:rsidR="004B0384" w:rsidRDefault="004B0384" w:rsidP="00492B75">
            <w:pPr>
              <w:autoSpaceDE w:val="0"/>
              <w:autoSpaceDN w:val="0"/>
              <w:adjustRightInd w:val="0"/>
              <w:rPr>
                <w:rFonts w:ascii="Calibri" w:hAnsi="Calibri" w:cs="Calibri"/>
                <w:sz w:val="20"/>
                <w:szCs w:val="20"/>
              </w:rPr>
            </w:pPr>
          </w:p>
          <w:p w14:paraId="5ABF96B7" w14:textId="77777777"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Add the definition of multi-radio MLD in subclause 3.2.</w:t>
            </w:r>
          </w:p>
          <w:p w14:paraId="0305D170"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114058D5" w14:textId="4513476B"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rsidRPr="008F0D26" w14:paraId="4B39896C" w14:textId="77777777" w:rsidTr="00492B75">
        <w:trPr>
          <w:trHeight w:val="980"/>
        </w:trPr>
        <w:tc>
          <w:tcPr>
            <w:tcW w:w="721" w:type="dxa"/>
          </w:tcPr>
          <w:p w14:paraId="4F6B0BB0"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2139</w:t>
            </w:r>
          </w:p>
        </w:tc>
        <w:tc>
          <w:tcPr>
            <w:tcW w:w="900" w:type="dxa"/>
          </w:tcPr>
          <w:p w14:paraId="58AC45AA"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Laurent Cariou</w:t>
            </w:r>
          </w:p>
        </w:tc>
        <w:tc>
          <w:tcPr>
            <w:tcW w:w="720" w:type="dxa"/>
          </w:tcPr>
          <w:p w14:paraId="63F965B8"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0.00</w:t>
            </w:r>
          </w:p>
        </w:tc>
        <w:tc>
          <w:tcPr>
            <w:tcW w:w="900" w:type="dxa"/>
          </w:tcPr>
          <w:p w14:paraId="71C03150"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7530B25C"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clarify the field to determine all the types of MLDs</w:t>
            </w:r>
          </w:p>
        </w:tc>
        <w:tc>
          <w:tcPr>
            <w:tcW w:w="1625" w:type="dxa"/>
          </w:tcPr>
          <w:p w14:paraId="68376DA1"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in comment</w:t>
            </w:r>
          </w:p>
        </w:tc>
        <w:tc>
          <w:tcPr>
            <w:tcW w:w="3207" w:type="dxa"/>
          </w:tcPr>
          <w:p w14:paraId="31759D38"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081D3E1F" w14:textId="77777777" w:rsidR="001E6226" w:rsidRPr="004B0384" w:rsidRDefault="001E6226" w:rsidP="00492B75">
            <w:pPr>
              <w:autoSpaceDE w:val="0"/>
              <w:autoSpaceDN w:val="0"/>
              <w:adjustRightInd w:val="0"/>
              <w:rPr>
                <w:rFonts w:ascii="Calibri" w:hAnsi="Calibri" w:cs="Calibri"/>
                <w:sz w:val="20"/>
                <w:szCs w:val="20"/>
              </w:rPr>
            </w:pPr>
          </w:p>
          <w:p w14:paraId="64E4D764" w14:textId="189556F6"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C</w:t>
            </w:r>
            <w:r w:rsidRPr="004B0384">
              <w:rPr>
                <w:rFonts w:ascii="Calibri" w:eastAsia="宋体" w:hAnsi="Calibri" w:cs="Calibri"/>
                <w:sz w:val="20"/>
                <w:szCs w:val="20"/>
                <w:lang w:eastAsia="zh-CN"/>
              </w:rPr>
              <w:t>larify the signalling is carried in</w:t>
            </w:r>
            <w:r w:rsidR="004B0384">
              <w:rPr>
                <w:rFonts w:ascii="Calibri" w:eastAsia="宋体" w:hAnsi="Calibri" w:cs="Calibri"/>
                <w:sz w:val="20"/>
                <w:szCs w:val="20"/>
                <w:lang w:eastAsia="zh-CN"/>
              </w:rPr>
              <w:t xml:space="preserve"> Number of Radios subfield of</w:t>
            </w:r>
            <w:r w:rsidRPr="004B0384">
              <w:rPr>
                <w:rFonts w:ascii="Calibri" w:eastAsia="宋体" w:hAnsi="Calibri" w:cs="Calibri"/>
                <w:sz w:val="20"/>
                <w:szCs w:val="20"/>
                <w:lang w:eastAsia="zh-CN"/>
              </w:rPr>
              <w:t xml:space="preserve"> Basic variant ML element.</w:t>
            </w:r>
          </w:p>
          <w:p w14:paraId="3A281702"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2F076EFC" w14:textId="2DD71B44"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rsidRPr="008F0D26" w14:paraId="51D69D1D" w14:textId="77777777" w:rsidTr="00492B75">
        <w:trPr>
          <w:trHeight w:val="980"/>
        </w:trPr>
        <w:tc>
          <w:tcPr>
            <w:tcW w:w="721" w:type="dxa"/>
          </w:tcPr>
          <w:p w14:paraId="7959BFD5"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1465</w:t>
            </w:r>
          </w:p>
        </w:tc>
        <w:tc>
          <w:tcPr>
            <w:tcW w:w="900" w:type="dxa"/>
          </w:tcPr>
          <w:p w14:paraId="03215926"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Dana Ciochina</w:t>
            </w:r>
          </w:p>
        </w:tc>
        <w:tc>
          <w:tcPr>
            <w:tcW w:w="720" w:type="dxa"/>
          </w:tcPr>
          <w:p w14:paraId="3165C991"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28F29373"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7D0F701A"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"The capability field/element indicates the MLD is a multi-radio or other types of MLD." Other type of MLD is very vague. It should be replaced with a clear statement</w:t>
            </w:r>
          </w:p>
        </w:tc>
        <w:tc>
          <w:tcPr>
            <w:tcW w:w="1625" w:type="dxa"/>
          </w:tcPr>
          <w:p w14:paraId="544C80AB"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replace the expression with a clear statement.</w:t>
            </w:r>
          </w:p>
        </w:tc>
        <w:tc>
          <w:tcPr>
            <w:tcW w:w="3207" w:type="dxa"/>
          </w:tcPr>
          <w:p w14:paraId="15F0F744"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584AA8B2" w14:textId="0144EFF5" w:rsidR="001E6226" w:rsidRPr="004B0384" w:rsidRDefault="001E6226" w:rsidP="00492B75">
            <w:pPr>
              <w:autoSpaceDE w:val="0"/>
              <w:autoSpaceDN w:val="0"/>
              <w:adjustRightInd w:val="0"/>
              <w:rPr>
                <w:rFonts w:ascii="Calibri" w:hAnsi="Calibri" w:cs="Calibri"/>
                <w:sz w:val="20"/>
                <w:szCs w:val="20"/>
              </w:rPr>
            </w:pPr>
          </w:p>
          <w:p w14:paraId="433688F5" w14:textId="77777777"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Changed to single radio MLD.</w:t>
            </w:r>
          </w:p>
          <w:p w14:paraId="1E31061C"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59C41140" w14:textId="4E066FBB"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rsidRPr="008F0D26" w14:paraId="2F57B148" w14:textId="77777777" w:rsidTr="00492B75">
        <w:trPr>
          <w:trHeight w:val="980"/>
        </w:trPr>
        <w:tc>
          <w:tcPr>
            <w:tcW w:w="721" w:type="dxa"/>
          </w:tcPr>
          <w:p w14:paraId="31564BB6"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lastRenderedPageBreak/>
              <w:t>2887</w:t>
            </w:r>
          </w:p>
        </w:tc>
        <w:tc>
          <w:tcPr>
            <w:tcW w:w="900" w:type="dxa"/>
          </w:tcPr>
          <w:p w14:paraId="56A3475A"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Stephen McCann</w:t>
            </w:r>
          </w:p>
        </w:tc>
        <w:tc>
          <w:tcPr>
            <w:tcW w:w="720" w:type="dxa"/>
          </w:tcPr>
          <w:p w14:paraId="50F5376A"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6A5BB0AD"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5A95CE83"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What are the "other types of MLD"?</w:t>
            </w:r>
          </w:p>
        </w:tc>
        <w:tc>
          <w:tcPr>
            <w:tcW w:w="1625" w:type="dxa"/>
          </w:tcPr>
          <w:p w14:paraId="4020667C"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Define some other types of MLD.</w:t>
            </w:r>
          </w:p>
        </w:tc>
        <w:tc>
          <w:tcPr>
            <w:tcW w:w="3207" w:type="dxa"/>
          </w:tcPr>
          <w:p w14:paraId="3608764B" w14:textId="77777777" w:rsidR="001E6226"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3435D091" w14:textId="77777777" w:rsidR="004B0384" w:rsidRPr="004B0384" w:rsidRDefault="004B0384" w:rsidP="00492B75">
            <w:pPr>
              <w:autoSpaceDE w:val="0"/>
              <w:autoSpaceDN w:val="0"/>
              <w:adjustRightInd w:val="0"/>
              <w:rPr>
                <w:rFonts w:ascii="Calibri" w:eastAsia="宋体" w:hAnsi="Calibri" w:cs="Calibri"/>
                <w:sz w:val="20"/>
                <w:szCs w:val="20"/>
                <w:lang w:eastAsia="zh-CN"/>
              </w:rPr>
            </w:pPr>
          </w:p>
          <w:p w14:paraId="3ADACBBA" w14:textId="77777777"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Changed to single radio MLD.</w:t>
            </w:r>
          </w:p>
          <w:p w14:paraId="76C67243"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361A706C" w14:textId="5E824313"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14:paraId="23DD6C7F" w14:textId="77777777" w:rsidTr="00492B75">
        <w:trPr>
          <w:trHeight w:val="980"/>
        </w:trPr>
        <w:tc>
          <w:tcPr>
            <w:tcW w:w="721" w:type="dxa"/>
          </w:tcPr>
          <w:p w14:paraId="5238ED06"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1466</w:t>
            </w:r>
          </w:p>
        </w:tc>
        <w:tc>
          <w:tcPr>
            <w:tcW w:w="900" w:type="dxa"/>
          </w:tcPr>
          <w:p w14:paraId="6CE9DF29"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Dana Ciochina</w:t>
            </w:r>
          </w:p>
        </w:tc>
        <w:tc>
          <w:tcPr>
            <w:tcW w:w="720" w:type="dxa"/>
          </w:tcPr>
          <w:p w14:paraId="63231BE2"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142.32</w:t>
            </w:r>
          </w:p>
        </w:tc>
        <w:tc>
          <w:tcPr>
            <w:tcW w:w="900" w:type="dxa"/>
          </w:tcPr>
          <w:p w14:paraId="54F18DD5"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51DB1153"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The formulation " in which case the pair of link is STR or NSTR" is ambiguous. It may mean a STA announces an additional condition based on which a link is considered NSTR or STR  or it refers to definition of a pair of links as STR or NSTR based on announcement.  Furthermore, the actual signaling is missing.</w:t>
            </w:r>
          </w:p>
        </w:tc>
        <w:tc>
          <w:tcPr>
            <w:tcW w:w="1625" w:type="dxa"/>
          </w:tcPr>
          <w:p w14:paraId="5C347B09"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remove the ambiguity and indicate the actual signalling involved.</w:t>
            </w:r>
          </w:p>
        </w:tc>
        <w:tc>
          <w:tcPr>
            <w:tcW w:w="3207" w:type="dxa"/>
          </w:tcPr>
          <w:p w14:paraId="6460F8F6"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2713214A" w14:textId="77777777" w:rsidR="004B0384" w:rsidRDefault="004B0384" w:rsidP="00492B75">
            <w:pPr>
              <w:autoSpaceDE w:val="0"/>
              <w:autoSpaceDN w:val="0"/>
              <w:adjustRightInd w:val="0"/>
              <w:rPr>
                <w:rFonts w:ascii="Calibri" w:hAnsi="Calibri" w:cs="Calibri"/>
                <w:sz w:val="20"/>
                <w:szCs w:val="20"/>
              </w:rPr>
            </w:pPr>
          </w:p>
          <w:p w14:paraId="4D9CE983" w14:textId="77777777"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Clarify that it intends to indicate the STR/NSTR capability of each link pair.</w:t>
            </w:r>
          </w:p>
          <w:p w14:paraId="17B71425" w14:textId="77777777"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The actual signalling is TBD for now. It will be added later when it has a conclusion.</w:t>
            </w:r>
          </w:p>
          <w:p w14:paraId="658C82D7"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5A84632C" w14:textId="2256E091"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14:paraId="457B401B" w14:textId="77777777" w:rsidTr="00492B75">
        <w:trPr>
          <w:trHeight w:val="980"/>
        </w:trPr>
        <w:tc>
          <w:tcPr>
            <w:tcW w:w="721" w:type="dxa"/>
          </w:tcPr>
          <w:p w14:paraId="009811FE"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1656</w:t>
            </w:r>
          </w:p>
        </w:tc>
        <w:tc>
          <w:tcPr>
            <w:tcW w:w="900" w:type="dxa"/>
          </w:tcPr>
          <w:p w14:paraId="64F6E62F"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Geonjung Ko</w:t>
            </w:r>
          </w:p>
        </w:tc>
        <w:tc>
          <w:tcPr>
            <w:tcW w:w="720" w:type="dxa"/>
          </w:tcPr>
          <w:p w14:paraId="6EE979A8"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142.33</w:t>
            </w:r>
          </w:p>
        </w:tc>
        <w:tc>
          <w:tcPr>
            <w:tcW w:w="900" w:type="dxa"/>
          </w:tcPr>
          <w:p w14:paraId="0DED0C82"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5A058F0C"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It is unclear what the below sentence means.</w:t>
            </w:r>
            <w:r w:rsidRPr="004B0384">
              <w:rPr>
                <w:rFonts w:ascii="Calibri" w:eastAsia="宋体" w:hAnsi="Calibri" w:cs="Calibri"/>
                <w:sz w:val="20"/>
                <w:szCs w:val="20"/>
                <w:lang w:eastAsia="zh-CN"/>
              </w:rPr>
              <w:br/>
              <w:t>"The two links of each link pair are on different channels."</w:t>
            </w:r>
            <w:r w:rsidRPr="004B0384">
              <w:rPr>
                <w:rFonts w:ascii="Calibri" w:eastAsia="宋体" w:hAnsi="Calibri" w:cs="Calibri"/>
                <w:sz w:val="20"/>
                <w:szCs w:val="20"/>
                <w:lang w:eastAsia="zh-CN"/>
              </w:rPr>
              <w:br/>
            </w:r>
            <w:r w:rsidRPr="004B0384">
              <w:rPr>
                <w:rFonts w:ascii="Calibri" w:eastAsia="宋体" w:hAnsi="Calibri" w:cs="Calibri"/>
                <w:sz w:val="20"/>
                <w:szCs w:val="20"/>
                <w:lang w:eastAsia="zh-CN"/>
              </w:rPr>
              <w:br/>
              <w:t>If it means a condition, we need to make the capability signaling as conditional.</w:t>
            </w:r>
          </w:p>
        </w:tc>
        <w:tc>
          <w:tcPr>
            <w:tcW w:w="1625" w:type="dxa"/>
          </w:tcPr>
          <w:p w14:paraId="224DA590"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per comment</w:t>
            </w:r>
          </w:p>
        </w:tc>
        <w:tc>
          <w:tcPr>
            <w:tcW w:w="3207" w:type="dxa"/>
          </w:tcPr>
          <w:p w14:paraId="17D555DD" w14:textId="77777777" w:rsidR="001E6226"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23F0CB1B" w14:textId="77777777" w:rsidR="004B0384" w:rsidRPr="004B0384" w:rsidRDefault="004B0384" w:rsidP="00492B75">
            <w:pPr>
              <w:autoSpaceDE w:val="0"/>
              <w:autoSpaceDN w:val="0"/>
              <w:adjustRightInd w:val="0"/>
              <w:rPr>
                <w:rFonts w:ascii="Calibri" w:eastAsia="宋体" w:hAnsi="Calibri" w:cs="Calibri"/>
                <w:sz w:val="20"/>
                <w:szCs w:val="20"/>
                <w:lang w:eastAsia="zh-CN"/>
              </w:rPr>
            </w:pPr>
          </w:p>
          <w:p w14:paraId="6A99C30D" w14:textId="77777777" w:rsidR="001E6226" w:rsidRPr="004B0384" w:rsidRDefault="001E6226" w:rsidP="004B0384">
            <w:pPr>
              <w:autoSpaceDE w:val="0"/>
              <w:autoSpaceDN w:val="0"/>
              <w:adjustRightInd w:val="0"/>
              <w:rPr>
                <w:rFonts w:ascii="Calibri" w:hAnsi="Calibri" w:cs="Calibri"/>
                <w:sz w:val="20"/>
                <w:szCs w:val="20"/>
              </w:rPr>
            </w:pPr>
            <w:r w:rsidRPr="004B0384">
              <w:rPr>
                <w:rFonts w:ascii="Calibri" w:hAnsi="Calibri" w:cs="Calibri"/>
                <w:sz w:val="20"/>
                <w:szCs w:val="20"/>
              </w:rPr>
              <w:t>Delete this sentence, and add below sentence in 35.3.5.1 (Multi-link (re)setup procedure) to make it more clear.</w:t>
            </w:r>
          </w:p>
          <w:p w14:paraId="27DCB64C" w14:textId="6B5CAA88"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 xml:space="preserve"> “</w:t>
            </w:r>
            <w:r w:rsidR="004B0384">
              <w:rPr>
                <w:rFonts w:eastAsia="宋体"/>
                <w:sz w:val="20"/>
                <w:szCs w:val="20"/>
                <w:lang w:eastAsia="zh-CN"/>
              </w:rPr>
              <w:t>Any two links that requested or accepted for multi-link (re)setup operate on the different non-overlapping channels.</w:t>
            </w:r>
            <w:r w:rsidRPr="004B0384">
              <w:rPr>
                <w:rFonts w:ascii="Calibri" w:hAnsi="Calibri" w:cs="Calibri"/>
                <w:sz w:val="20"/>
                <w:szCs w:val="20"/>
              </w:rPr>
              <w:t xml:space="preserve">” </w:t>
            </w:r>
          </w:p>
          <w:p w14:paraId="594A3CA7"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1005B19B" w14:textId="4EE88409"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14:paraId="3F63488E" w14:textId="77777777" w:rsidTr="00492B75">
        <w:trPr>
          <w:trHeight w:val="980"/>
        </w:trPr>
        <w:tc>
          <w:tcPr>
            <w:tcW w:w="721" w:type="dxa"/>
          </w:tcPr>
          <w:p w14:paraId="24571983"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3392</w:t>
            </w:r>
          </w:p>
        </w:tc>
        <w:tc>
          <w:tcPr>
            <w:tcW w:w="900" w:type="dxa"/>
          </w:tcPr>
          <w:p w14:paraId="3C7A77EE"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Zhou Lan</w:t>
            </w:r>
          </w:p>
        </w:tc>
        <w:tc>
          <w:tcPr>
            <w:tcW w:w="720" w:type="dxa"/>
          </w:tcPr>
          <w:p w14:paraId="4157A7EC"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142.33</w:t>
            </w:r>
          </w:p>
        </w:tc>
        <w:tc>
          <w:tcPr>
            <w:tcW w:w="900" w:type="dxa"/>
          </w:tcPr>
          <w:p w14:paraId="5AD1E6FE"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41978B72"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"links, in which case the pair of link is STR or NSTR. The two links of each link pair are on different channels.". Please clarify the meaning of channel here.</w:t>
            </w:r>
          </w:p>
        </w:tc>
        <w:tc>
          <w:tcPr>
            <w:tcW w:w="1625" w:type="dxa"/>
          </w:tcPr>
          <w:p w14:paraId="6DCD60D7"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stated in the comment</w:t>
            </w:r>
          </w:p>
        </w:tc>
        <w:tc>
          <w:tcPr>
            <w:tcW w:w="3207" w:type="dxa"/>
          </w:tcPr>
          <w:p w14:paraId="7B08FC6E"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168CF686" w14:textId="77777777" w:rsidR="001E6226" w:rsidRPr="004B0384" w:rsidRDefault="001E6226" w:rsidP="00492B75">
            <w:pPr>
              <w:autoSpaceDE w:val="0"/>
              <w:autoSpaceDN w:val="0"/>
              <w:adjustRightInd w:val="0"/>
              <w:rPr>
                <w:rFonts w:ascii="Calibri" w:hAnsi="Calibri" w:cs="Calibri"/>
                <w:sz w:val="20"/>
                <w:szCs w:val="20"/>
              </w:rPr>
            </w:pPr>
          </w:p>
          <w:p w14:paraId="38DA2B7A" w14:textId="77777777" w:rsidR="001E6226" w:rsidRPr="004B0384" w:rsidRDefault="001E6226" w:rsidP="00492B75">
            <w:pPr>
              <w:pStyle w:val="Default"/>
              <w:rPr>
                <w:rFonts w:ascii="Calibri" w:hAnsi="Calibri" w:cs="Calibri"/>
                <w:color w:val="auto"/>
                <w:sz w:val="20"/>
                <w:szCs w:val="20"/>
                <w:lang w:val="en-GB"/>
              </w:rPr>
            </w:pPr>
            <w:r w:rsidRPr="004B0384">
              <w:rPr>
                <w:rFonts w:ascii="Calibri" w:hAnsi="Calibri" w:cs="Calibri"/>
                <w:color w:val="auto"/>
                <w:sz w:val="20"/>
                <w:szCs w:val="20"/>
                <w:lang w:val="en-GB"/>
              </w:rPr>
              <w:t>Delete this sentence, and add below sentence in 35.3.5.1 (Multi-link (re)setup procedure) to make it more clear.</w:t>
            </w:r>
          </w:p>
          <w:p w14:paraId="24C2B506" w14:textId="1B8C1C00"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Calibri"/>
                <w:sz w:val="20"/>
                <w:szCs w:val="20"/>
              </w:rPr>
              <w:t xml:space="preserve"> “</w:t>
            </w:r>
            <w:r w:rsidR="004B0384">
              <w:rPr>
                <w:rFonts w:eastAsia="宋体"/>
                <w:sz w:val="20"/>
                <w:szCs w:val="20"/>
                <w:lang w:eastAsia="zh-CN"/>
              </w:rPr>
              <w:t>Any two links that requested or accepted for multi-link (re)setup operate on the different non-overlapping channels.</w:t>
            </w:r>
            <w:r w:rsidRPr="004B0384">
              <w:rPr>
                <w:rFonts w:ascii="Calibri" w:hAnsi="Calibri" w:cs="Calibri"/>
                <w:sz w:val="20"/>
                <w:szCs w:val="20"/>
              </w:rPr>
              <w:t xml:space="preserve">” </w:t>
            </w:r>
          </w:p>
          <w:p w14:paraId="5CA76884"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1D6178C8" w14:textId="2433F5D4"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4B0384" w14:paraId="00E428D9" w14:textId="77777777" w:rsidTr="00492B75">
        <w:trPr>
          <w:trHeight w:val="980"/>
        </w:trPr>
        <w:tc>
          <w:tcPr>
            <w:tcW w:w="721" w:type="dxa"/>
          </w:tcPr>
          <w:p w14:paraId="13A3A2E3" w14:textId="2FAAA8BB"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1217</w:t>
            </w:r>
          </w:p>
        </w:tc>
        <w:tc>
          <w:tcPr>
            <w:tcW w:w="900" w:type="dxa"/>
          </w:tcPr>
          <w:p w14:paraId="07AC99BD" w14:textId="4117D471"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Arik Klein</w:t>
            </w:r>
          </w:p>
        </w:tc>
        <w:tc>
          <w:tcPr>
            <w:tcW w:w="720" w:type="dxa"/>
          </w:tcPr>
          <w:p w14:paraId="03928EC7" w14:textId="4A3DC9F8"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142.32</w:t>
            </w:r>
          </w:p>
        </w:tc>
        <w:tc>
          <w:tcPr>
            <w:tcW w:w="900" w:type="dxa"/>
          </w:tcPr>
          <w:p w14:paraId="287C14BA" w14:textId="3F79FD8B"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35.3.13.4</w:t>
            </w:r>
          </w:p>
        </w:tc>
        <w:tc>
          <w:tcPr>
            <w:tcW w:w="2875" w:type="dxa"/>
          </w:tcPr>
          <w:p w14:paraId="3B33F265" w14:textId="46009E27"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Typo: omit the word "link" in the sentence: " The two links of each *link* pair are on different channels"</w:t>
            </w:r>
          </w:p>
        </w:tc>
        <w:tc>
          <w:tcPr>
            <w:tcW w:w="1625" w:type="dxa"/>
          </w:tcPr>
          <w:p w14:paraId="52E6E9D4" w14:textId="20C02426"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The corrected sentence shall be: " The two links of each pair are on different channels"</w:t>
            </w:r>
          </w:p>
        </w:tc>
        <w:tc>
          <w:tcPr>
            <w:tcW w:w="3207" w:type="dxa"/>
          </w:tcPr>
          <w:p w14:paraId="2406311D" w14:textId="77777777" w:rsidR="004B0384" w:rsidRPr="004B0384" w:rsidRDefault="004B0384" w:rsidP="004B0384">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1C96F8EF" w14:textId="77777777" w:rsidR="004B0384" w:rsidRPr="004B0384" w:rsidRDefault="004B0384" w:rsidP="004B0384">
            <w:pPr>
              <w:autoSpaceDE w:val="0"/>
              <w:autoSpaceDN w:val="0"/>
              <w:adjustRightInd w:val="0"/>
              <w:rPr>
                <w:rFonts w:ascii="Calibri" w:hAnsi="Calibri" w:cs="Calibri"/>
                <w:sz w:val="20"/>
                <w:szCs w:val="20"/>
              </w:rPr>
            </w:pPr>
          </w:p>
          <w:p w14:paraId="66D8A2AB" w14:textId="77777777" w:rsidR="004B0384" w:rsidRPr="004B0384" w:rsidRDefault="004B0384" w:rsidP="004B0384">
            <w:pPr>
              <w:pStyle w:val="Default"/>
              <w:rPr>
                <w:rFonts w:ascii="Calibri" w:hAnsi="Calibri" w:cs="Calibri"/>
                <w:color w:val="auto"/>
                <w:sz w:val="20"/>
                <w:szCs w:val="20"/>
                <w:lang w:val="en-GB"/>
              </w:rPr>
            </w:pPr>
            <w:r w:rsidRPr="004B0384">
              <w:rPr>
                <w:rFonts w:ascii="Calibri" w:hAnsi="Calibri" w:cs="Calibri"/>
                <w:color w:val="auto"/>
                <w:sz w:val="20"/>
                <w:szCs w:val="20"/>
                <w:lang w:val="en-GB"/>
              </w:rPr>
              <w:t>Delete this sentence, and add below sentence in 35.3.5.1 (Multi-link (re)setup procedure) to make it more clear.</w:t>
            </w:r>
          </w:p>
          <w:p w14:paraId="1FE55CA7" w14:textId="77777777" w:rsidR="004B0384" w:rsidRPr="004B0384" w:rsidRDefault="004B0384" w:rsidP="004B0384">
            <w:pPr>
              <w:autoSpaceDE w:val="0"/>
              <w:autoSpaceDN w:val="0"/>
              <w:adjustRightInd w:val="0"/>
              <w:rPr>
                <w:rFonts w:ascii="Calibri" w:hAnsi="Calibri" w:cs="Calibri"/>
                <w:sz w:val="20"/>
                <w:szCs w:val="20"/>
              </w:rPr>
            </w:pPr>
            <w:r w:rsidRPr="004B0384">
              <w:rPr>
                <w:rFonts w:ascii="Calibri" w:hAnsi="Calibri" w:cs="Calibri"/>
                <w:sz w:val="20"/>
                <w:szCs w:val="20"/>
              </w:rPr>
              <w:t xml:space="preserve"> “</w:t>
            </w:r>
            <w:r>
              <w:rPr>
                <w:rFonts w:eastAsia="宋体"/>
                <w:sz w:val="20"/>
                <w:szCs w:val="20"/>
                <w:lang w:eastAsia="zh-CN"/>
              </w:rPr>
              <w:t xml:space="preserve">Any two links that requested or accepted for multi-link (re)setup </w:t>
            </w:r>
            <w:r>
              <w:rPr>
                <w:rFonts w:eastAsia="宋体"/>
                <w:sz w:val="20"/>
                <w:szCs w:val="20"/>
                <w:lang w:eastAsia="zh-CN"/>
              </w:rPr>
              <w:lastRenderedPageBreak/>
              <w:t>operate on the different non-overlapping channels.</w:t>
            </w:r>
            <w:r w:rsidRPr="004B0384">
              <w:rPr>
                <w:rFonts w:ascii="Calibri" w:hAnsi="Calibri" w:cs="Calibri"/>
                <w:sz w:val="20"/>
                <w:szCs w:val="20"/>
              </w:rPr>
              <w:t xml:space="preserve">” </w:t>
            </w:r>
          </w:p>
          <w:p w14:paraId="3D20470A" w14:textId="77777777" w:rsidR="004B0384" w:rsidRPr="004B0384" w:rsidRDefault="004B0384" w:rsidP="004B0384">
            <w:pPr>
              <w:autoSpaceDE w:val="0"/>
              <w:autoSpaceDN w:val="0"/>
              <w:adjustRightInd w:val="0"/>
              <w:rPr>
                <w:rFonts w:ascii="Calibri" w:eastAsia="宋体" w:hAnsi="Calibri" w:cs="Calibri"/>
                <w:sz w:val="20"/>
                <w:szCs w:val="20"/>
                <w:lang w:eastAsia="zh-CN"/>
              </w:rPr>
            </w:pPr>
          </w:p>
          <w:p w14:paraId="7FA53B62" w14:textId="1A521258" w:rsidR="004B0384" w:rsidRPr="004B0384" w:rsidRDefault="004B0384" w:rsidP="004B0384">
            <w:pPr>
              <w:autoSpaceDE w:val="0"/>
              <w:autoSpaceDN w:val="0"/>
              <w:adjustRightInd w:val="0"/>
              <w:rPr>
                <w:rFonts w:ascii="Calibri" w:hAnsi="Calibri" w:cs="Calibri" w:hint="eastAsia"/>
                <w:sz w:val="20"/>
                <w:lang w:eastAsia="zh-CN"/>
              </w:rPr>
            </w:pPr>
            <w:r w:rsidRPr="004B0384">
              <w:rPr>
                <w:rFonts w:ascii="Calibri" w:hAnsi="Calibri" w:cs="Arial"/>
                <w:sz w:val="20"/>
                <w:szCs w:val="20"/>
              </w:rPr>
              <w:t>TGbe editor to make the changes shown in 11-21/0373r3</w:t>
            </w:r>
          </w:p>
        </w:tc>
      </w:tr>
      <w:tr w:rsidR="001E6226" w14:paraId="6B6A8E0C" w14:textId="77777777" w:rsidTr="00492B75">
        <w:trPr>
          <w:trHeight w:val="980"/>
        </w:trPr>
        <w:tc>
          <w:tcPr>
            <w:tcW w:w="721" w:type="dxa"/>
          </w:tcPr>
          <w:p w14:paraId="5EE33664"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lastRenderedPageBreak/>
              <w:t>1796</w:t>
            </w:r>
          </w:p>
        </w:tc>
        <w:tc>
          <w:tcPr>
            <w:tcW w:w="900" w:type="dxa"/>
          </w:tcPr>
          <w:p w14:paraId="4DAA8D1E"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Insun Jang</w:t>
            </w:r>
          </w:p>
        </w:tc>
        <w:tc>
          <w:tcPr>
            <w:tcW w:w="720" w:type="dxa"/>
          </w:tcPr>
          <w:p w14:paraId="22F49C3B"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142.27</w:t>
            </w:r>
          </w:p>
        </w:tc>
        <w:tc>
          <w:tcPr>
            <w:tcW w:w="900" w:type="dxa"/>
          </w:tcPr>
          <w:p w14:paraId="1D1A3F3B"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12F86BF7"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"affiliated STAs on a set of links" is not clear because e.g., when transmitted an Association Request frame, it includes the affilaited STAs are STAs only requested for ML setup. We need to clarify whether the STAs are all affiliated STAs of the MLD or affilaited STAs only requested for ML setup</w:t>
            </w:r>
          </w:p>
        </w:tc>
        <w:tc>
          <w:tcPr>
            <w:tcW w:w="1625" w:type="dxa"/>
          </w:tcPr>
          <w:p w14:paraId="5F5298AD"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in the comment, please clarify that STAs in "affiliated STAs on a set of links" are all affiliated STAs of the MLD or affilaited STAs only requested for ML setup</w:t>
            </w:r>
          </w:p>
        </w:tc>
        <w:tc>
          <w:tcPr>
            <w:tcW w:w="3207" w:type="dxa"/>
          </w:tcPr>
          <w:p w14:paraId="7EB81CA8" w14:textId="77777777" w:rsidR="001E6226" w:rsidRPr="004B0384" w:rsidRDefault="001E6226" w:rsidP="00492B75">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6EA8E979" w14:textId="77777777" w:rsidR="001E6226" w:rsidRPr="004B0384" w:rsidRDefault="001E6226" w:rsidP="00492B75">
            <w:pPr>
              <w:autoSpaceDE w:val="0"/>
              <w:autoSpaceDN w:val="0"/>
              <w:adjustRightInd w:val="0"/>
              <w:rPr>
                <w:rFonts w:ascii="Calibri" w:hAnsi="Calibri" w:cs="Calibri"/>
                <w:sz w:val="20"/>
                <w:szCs w:val="20"/>
              </w:rPr>
            </w:pPr>
          </w:p>
          <w:p w14:paraId="6111C5F5" w14:textId="786F7314" w:rsidR="001E6226" w:rsidRPr="004B0384" w:rsidRDefault="00042319" w:rsidP="00492B75">
            <w:pPr>
              <w:autoSpaceDE w:val="0"/>
              <w:autoSpaceDN w:val="0"/>
              <w:adjustRightInd w:val="0"/>
              <w:rPr>
                <w:rFonts w:ascii="Calibri" w:hAnsi="Calibri" w:cs="Calibri"/>
                <w:sz w:val="20"/>
                <w:szCs w:val="20"/>
              </w:rPr>
            </w:pPr>
            <w:r>
              <w:rPr>
                <w:rFonts w:ascii="Calibri" w:hAnsi="Calibri" w:cs="Calibri"/>
                <w:sz w:val="20"/>
                <w:szCs w:val="20"/>
              </w:rPr>
              <w:t>Clarify that it is for the links requested for ML setup</w:t>
            </w:r>
            <w:r w:rsidR="0088090A">
              <w:rPr>
                <w:rFonts w:ascii="Calibri" w:hAnsi="Calibri" w:cs="Calibri"/>
                <w:sz w:val="20"/>
                <w:szCs w:val="20"/>
              </w:rPr>
              <w:t>.</w:t>
            </w:r>
            <w:bookmarkStart w:id="2" w:name="_GoBack"/>
            <w:bookmarkEnd w:id="2"/>
          </w:p>
          <w:p w14:paraId="01E443B7" w14:textId="77777777" w:rsidR="001E6226" w:rsidRPr="004B0384" w:rsidRDefault="001E6226" w:rsidP="00492B75">
            <w:pPr>
              <w:autoSpaceDE w:val="0"/>
              <w:autoSpaceDN w:val="0"/>
              <w:adjustRightInd w:val="0"/>
              <w:rPr>
                <w:rFonts w:ascii="Calibri" w:eastAsia="宋体" w:hAnsi="Calibri" w:cs="Calibri"/>
                <w:sz w:val="20"/>
                <w:szCs w:val="20"/>
                <w:lang w:eastAsia="zh-CN"/>
              </w:rPr>
            </w:pPr>
          </w:p>
          <w:p w14:paraId="2D0672B0" w14:textId="2C4CF433" w:rsidR="001E6226" w:rsidRPr="004B0384" w:rsidRDefault="001E6226" w:rsidP="00492B75">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4B0384" w:rsidRPr="004B0384">
              <w:rPr>
                <w:rFonts w:ascii="Calibri" w:hAnsi="Calibri" w:cs="Arial"/>
                <w:sz w:val="20"/>
                <w:szCs w:val="20"/>
              </w:rPr>
              <w:t>11-21/0373r3</w:t>
            </w:r>
          </w:p>
        </w:tc>
      </w:tr>
      <w:tr w:rsidR="001E6226" w14:paraId="2D85BDA9" w14:textId="77777777" w:rsidTr="00492B75">
        <w:trPr>
          <w:trHeight w:val="980"/>
        </w:trPr>
        <w:tc>
          <w:tcPr>
            <w:tcW w:w="721" w:type="dxa"/>
          </w:tcPr>
          <w:p w14:paraId="71D85778" w14:textId="740463D5" w:rsidR="001E6226" w:rsidRPr="004B0384" w:rsidRDefault="001E6226" w:rsidP="00492B75">
            <w:pPr>
              <w:autoSpaceDE w:val="0"/>
              <w:autoSpaceDN w:val="0"/>
              <w:adjustRightInd w:val="0"/>
              <w:rPr>
                <w:rFonts w:ascii="Calibri" w:eastAsia="宋体" w:hAnsi="Calibri" w:cs="Calibri"/>
                <w:sz w:val="20"/>
                <w:szCs w:val="20"/>
                <w:lang w:eastAsia="zh-CN"/>
              </w:rPr>
            </w:pPr>
          </w:p>
        </w:tc>
        <w:tc>
          <w:tcPr>
            <w:tcW w:w="900" w:type="dxa"/>
          </w:tcPr>
          <w:p w14:paraId="13A09334" w14:textId="0B41BD35" w:rsidR="001E6226" w:rsidRPr="004B0384" w:rsidRDefault="001E6226" w:rsidP="00492B75">
            <w:pPr>
              <w:autoSpaceDE w:val="0"/>
              <w:autoSpaceDN w:val="0"/>
              <w:adjustRightInd w:val="0"/>
              <w:rPr>
                <w:rFonts w:ascii="Calibri" w:eastAsia="宋体" w:hAnsi="Calibri" w:cs="Calibri"/>
                <w:sz w:val="20"/>
                <w:szCs w:val="20"/>
                <w:lang w:eastAsia="zh-CN"/>
              </w:rPr>
            </w:pPr>
          </w:p>
        </w:tc>
        <w:tc>
          <w:tcPr>
            <w:tcW w:w="720" w:type="dxa"/>
          </w:tcPr>
          <w:p w14:paraId="123BE811" w14:textId="04D21A25" w:rsidR="001E6226" w:rsidRPr="004B0384" w:rsidRDefault="001E6226" w:rsidP="00492B75">
            <w:pPr>
              <w:autoSpaceDE w:val="0"/>
              <w:autoSpaceDN w:val="0"/>
              <w:adjustRightInd w:val="0"/>
              <w:rPr>
                <w:rFonts w:ascii="Calibri" w:eastAsia="宋体" w:hAnsi="Calibri" w:cs="Calibri"/>
                <w:sz w:val="20"/>
                <w:szCs w:val="20"/>
                <w:lang w:eastAsia="zh-CN"/>
              </w:rPr>
            </w:pPr>
          </w:p>
        </w:tc>
        <w:tc>
          <w:tcPr>
            <w:tcW w:w="900" w:type="dxa"/>
          </w:tcPr>
          <w:p w14:paraId="1F42942B" w14:textId="7CAFF189" w:rsidR="001E6226" w:rsidRPr="004B0384" w:rsidRDefault="001E6226" w:rsidP="00492B75">
            <w:pPr>
              <w:autoSpaceDE w:val="0"/>
              <w:autoSpaceDN w:val="0"/>
              <w:adjustRightInd w:val="0"/>
              <w:rPr>
                <w:rFonts w:ascii="Calibri" w:eastAsia="宋体" w:hAnsi="Calibri" w:cs="Calibri"/>
                <w:sz w:val="20"/>
                <w:szCs w:val="20"/>
                <w:lang w:eastAsia="zh-CN"/>
              </w:rPr>
            </w:pPr>
          </w:p>
        </w:tc>
        <w:tc>
          <w:tcPr>
            <w:tcW w:w="2875" w:type="dxa"/>
          </w:tcPr>
          <w:p w14:paraId="583AEDBE" w14:textId="0D07BB7A" w:rsidR="001E6226" w:rsidRPr="004B0384" w:rsidRDefault="001E6226" w:rsidP="00492B75">
            <w:pPr>
              <w:autoSpaceDE w:val="0"/>
              <w:autoSpaceDN w:val="0"/>
              <w:adjustRightInd w:val="0"/>
              <w:rPr>
                <w:rFonts w:ascii="Calibri" w:eastAsia="宋体" w:hAnsi="Calibri" w:cs="Calibri"/>
                <w:sz w:val="20"/>
                <w:szCs w:val="20"/>
                <w:lang w:eastAsia="zh-CN"/>
              </w:rPr>
            </w:pPr>
          </w:p>
        </w:tc>
        <w:tc>
          <w:tcPr>
            <w:tcW w:w="1625" w:type="dxa"/>
          </w:tcPr>
          <w:p w14:paraId="67BF6DBC" w14:textId="54DF13CE" w:rsidR="001E6226" w:rsidRPr="004B0384" w:rsidRDefault="001E6226" w:rsidP="00492B75">
            <w:pPr>
              <w:autoSpaceDE w:val="0"/>
              <w:autoSpaceDN w:val="0"/>
              <w:adjustRightInd w:val="0"/>
              <w:rPr>
                <w:rFonts w:ascii="Calibri" w:eastAsia="宋体" w:hAnsi="Calibri" w:cs="Calibri"/>
                <w:sz w:val="20"/>
                <w:szCs w:val="20"/>
                <w:lang w:eastAsia="zh-CN"/>
              </w:rPr>
            </w:pPr>
          </w:p>
        </w:tc>
        <w:tc>
          <w:tcPr>
            <w:tcW w:w="3207" w:type="dxa"/>
          </w:tcPr>
          <w:p w14:paraId="35E1ABBA" w14:textId="77777777" w:rsidR="001E6226" w:rsidRPr="004B0384" w:rsidRDefault="001E6226" w:rsidP="00492B75">
            <w:pPr>
              <w:autoSpaceDE w:val="0"/>
              <w:autoSpaceDN w:val="0"/>
              <w:adjustRightInd w:val="0"/>
              <w:rPr>
                <w:rFonts w:ascii="Calibri" w:eastAsia="宋体" w:hAnsi="Calibri" w:cs="Calibri"/>
                <w:sz w:val="20"/>
                <w:szCs w:val="20"/>
                <w:lang w:eastAsia="zh-CN"/>
              </w:rPr>
            </w:pPr>
          </w:p>
        </w:tc>
      </w:tr>
    </w:tbl>
    <w:p w14:paraId="6935B6AE" w14:textId="77777777" w:rsidR="001E6226" w:rsidRPr="001E6226" w:rsidRDefault="001E6226" w:rsidP="00AA56F8">
      <w:pPr>
        <w:rPr>
          <w:rFonts w:eastAsia="Malgun Gothic" w:hint="eastAsia"/>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3" w:author="Cariou, Laurent" w:date="2021-02-23T19:42:00Z"/>
          <w:bCs/>
          <w:sz w:val="20"/>
        </w:rPr>
      </w:pPr>
    </w:p>
    <w:p w14:paraId="469E3B0E" w14:textId="77777777" w:rsidR="00D04E5E" w:rsidRPr="0032005C" w:rsidRDefault="00D04E5E" w:rsidP="0032005C">
      <w:pPr>
        <w:rPr>
          <w:bCs/>
          <w:sz w:val="20"/>
        </w:rPr>
      </w:pPr>
    </w:p>
    <w:p w14:paraId="6CA40AEE" w14:textId="77777777" w:rsidR="001E6226" w:rsidRDefault="001E6226" w:rsidP="001E6226">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TGbe editor: Please change the subclauses below follows:</w:t>
      </w:r>
    </w:p>
    <w:p w14:paraId="0F1EF6E5" w14:textId="77777777" w:rsidR="001E6226" w:rsidRDefault="001E6226" w:rsidP="001E6226">
      <w:pPr>
        <w:pStyle w:val="SP7204995"/>
        <w:spacing w:before="360" w:after="240"/>
        <w:rPr>
          <w:rFonts w:ascii="Arial" w:hAnsi="Arial" w:cs="Arial"/>
          <w:b/>
          <w:bCs/>
          <w:color w:val="000000"/>
          <w:sz w:val="22"/>
          <w:szCs w:val="22"/>
        </w:rPr>
      </w:pPr>
      <w:r w:rsidRPr="004C5E00">
        <w:rPr>
          <w:rFonts w:ascii="Arial" w:hAnsi="Arial" w:cs="Arial"/>
          <w:b/>
          <w:bCs/>
          <w:color w:val="000000"/>
          <w:sz w:val="22"/>
          <w:szCs w:val="22"/>
        </w:rPr>
        <w:t>3.2 Definitions specific to IEEE 802.11</w:t>
      </w:r>
    </w:p>
    <w:p w14:paraId="31F2728E" w14:textId="77777777" w:rsidR="001E6226" w:rsidRPr="004C5E00" w:rsidRDefault="001E6226" w:rsidP="001E6226">
      <w:pPr>
        <w:pStyle w:val="Default"/>
      </w:pPr>
    </w:p>
    <w:p w14:paraId="3D217060" w14:textId="02C0D9F5" w:rsidR="001E6226" w:rsidRDefault="001E6226" w:rsidP="001E6226">
      <w:pPr>
        <w:pStyle w:val="SP7147688"/>
        <w:spacing w:before="360" w:after="240"/>
        <w:jc w:val="both"/>
        <w:rPr>
          <w:rStyle w:val="SC7204803"/>
        </w:rPr>
      </w:pPr>
      <w:r>
        <w:rPr>
          <w:rStyle w:val="SC7204803"/>
        </w:rPr>
        <w:t xml:space="preserve">single </w:t>
      </w:r>
      <w:del w:id="4" w:author="Liyunbo" w:date="2021-03-16T16:14:00Z">
        <w:r w:rsidDel="00C20478">
          <w:rPr>
            <w:rStyle w:val="SC7204803"/>
          </w:rPr>
          <w:delText>link/</w:delText>
        </w:r>
      </w:del>
      <w:r>
        <w:rPr>
          <w:rStyle w:val="SC7204803"/>
        </w:rPr>
        <w:t>radio non-access point (non-AP) multi-link device (MLD): A non-AP MLD that supports operation on more than one link but receives or transmits frames only on one link at a time.</w:t>
      </w:r>
    </w:p>
    <w:p w14:paraId="54E92287" w14:textId="391CFDE8" w:rsidR="001E6226" w:rsidRDefault="00C20478" w:rsidP="001E6226">
      <w:pPr>
        <w:pStyle w:val="Default"/>
        <w:rPr>
          <w:rFonts w:eastAsia="Malgun Gothic"/>
          <w:lang w:eastAsia="ko-KR"/>
        </w:rPr>
      </w:pPr>
      <w:ins w:id="5" w:author="Liyunbo" w:date="2021-03-16T16:14:00Z">
        <w:r>
          <w:rPr>
            <w:rStyle w:val="SC7204803"/>
          </w:rPr>
          <w:t>multi-radio non-access point (non-AP) multi-link device (MLD): A non-AP MLD that supports reception and transmission frames on more than one link at a time. (#1759, 2719)</w:t>
        </w:r>
      </w:ins>
    </w:p>
    <w:p w14:paraId="0EDE751B" w14:textId="77777777" w:rsidR="001E6226" w:rsidRPr="001E6226" w:rsidRDefault="001E6226" w:rsidP="001E6226">
      <w:pPr>
        <w:pStyle w:val="Default"/>
        <w:rPr>
          <w:rFonts w:eastAsia="Malgun Gothic" w:hint="eastAsia"/>
          <w:lang w:eastAsia="ko-KR"/>
        </w:rPr>
      </w:pPr>
    </w:p>
    <w:p w14:paraId="2BDE1214" w14:textId="77777777" w:rsidR="001E6226" w:rsidRDefault="001E6226" w:rsidP="001E6226">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TGbe editor: Please change the subclauses below follows:</w:t>
      </w:r>
    </w:p>
    <w:p w14:paraId="016846DC" w14:textId="77777777" w:rsidR="001E6226" w:rsidRPr="000533BE" w:rsidRDefault="001E6226" w:rsidP="001E6226">
      <w:pPr>
        <w:pStyle w:val="SP10291093"/>
        <w:spacing w:before="240" w:after="240"/>
        <w:rPr>
          <w:color w:val="000000"/>
        </w:rPr>
      </w:pPr>
    </w:p>
    <w:p w14:paraId="1873253D" w14:textId="77777777" w:rsidR="001E6226" w:rsidRDefault="001E6226" w:rsidP="001E6226">
      <w:pPr>
        <w:pStyle w:val="SP15303120"/>
        <w:spacing w:before="240" w:after="240"/>
        <w:rPr>
          <w:rStyle w:val="SC15323589"/>
          <w:b/>
          <w:bCs/>
        </w:rPr>
      </w:pPr>
      <w:r>
        <w:rPr>
          <w:rStyle w:val="SC10319501"/>
        </w:rPr>
        <w:t>9.4.2.295b.2 Basic variant Multi-Link element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46"/>
        <w:gridCol w:w="980"/>
        <w:gridCol w:w="980"/>
        <w:gridCol w:w="1080"/>
      </w:tblGrid>
      <w:tr w:rsidR="001E6226" w14:paraId="1944D9D2" w14:textId="77777777" w:rsidTr="00492B75">
        <w:trPr>
          <w:trHeight w:val="640"/>
          <w:jc w:val="center"/>
        </w:trPr>
        <w:tc>
          <w:tcPr>
            <w:tcW w:w="1046" w:type="dxa"/>
            <w:tcBorders>
              <w:top w:val="nil"/>
              <w:left w:val="nil"/>
              <w:bottom w:val="nil"/>
              <w:right w:val="nil"/>
            </w:tcBorders>
            <w:tcMar>
              <w:top w:w="120" w:type="dxa"/>
              <w:left w:w="120" w:type="dxa"/>
              <w:bottom w:w="60" w:type="dxa"/>
              <w:right w:w="120" w:type="dxa"/>
            </w:tcMar>
            <w:vAlign w:val="center"/>
          </w:tcPr>
          <w:p w14:paraId="14685B4C" w14:textId="77777777" w:rsidR="001E6226" w:rsidRDefault="001E6226" w:rsidP="00492B75">
            <w:pPr>
              <w:pStyle w:val="CellBody"/>
              <w:spacing w:line="160" w:lineRule="atLeast"/>
              <w:jc w:val="center"/>
              <w:rPr>
                <w:rFonts w:ascii="Arial" w:hAnsi="Arial" w:cs="Arial"/>
                <w:sz w:val="16"/>
                <w:szCs w:val="16"/>
              </w:rPr>
            </w:pP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2833231" w14:textId="77777777" w:rsidR="001E6226" w:rsidRDefault="001E6226" w:rsidP="00492B75">
            <w:pPr>
              <w:pStyle w:val="CellBody"/>
              <w:spacing w:line="160" w:lineRule="atLeast"/>
              <w:jc w:val="center"/>
              <w:rPr>
                <w:rFonts w:ascii="Arial" w:hAnsi="Arial" w:cs="Arial"/>
                <w:sz w:val="16"/>
                <w:szCs w:val="16"/>
              </w:rPr>
            </w:pPr>
            <w:r>
              <w:rPr>
                <w:rFonts w:ascii="Arial" w:hAnsi="Arial" w:cs="Arial"/>
                <w:w w:val="100"/>
                <w:sz w:val="16"/>
                <w:szCs w:val="16"/>
              </w:rPr>
              <w:t>MLD MAC Address</w:t>
            </w: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E2926C6" w14:textId="1C63D07D" w:rsidR="001E6226" w:rsidRDefault="00C20478" w:rsidP="00492B75">
            <w:pPr>
              <w:pStyle w:val="CellBody"/>
              <w:spacing w:line="160" w:lineRule="atLeast"/>
              <w:jc w:val="center"/>
              <w:rPr>
                <w:rFonts w:ascii="Arial" w:hAnsi="Arial" w:cs="Arial"/>
                <w:sz w:val="16"/>
                <w:szCs w:val="16"/>
              </w:rPr>
            </w:pPr>
            <w:ins w:id="6" w:author="Liyunbo" w:date="2021-03-16T16:15:00Z">
              <w:r>
                <w:rPr>
                  <w:rFonts w:ascii="Arial" w:hAnsi="Arial" w:cs="Arial"/>
                  <w:w w:val="100"/>
                  <w:sz w:val="16"/>
                  <w:szCs w:val="16"/>
                </w:rPr>
                <w:t>MLD Information</w:t>
              </w:r>
            </w:ins>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BC17F7F" w14:textId="77777777" w:rsidR="001E6226" w:rsidRDefault="001E6226" w:rsidP="00492B75">
            <w:pPr>
              <w:pStyle w:val="CellBody"/>
              <w:spacing w:line="160" w:lineRule="atLeast"/>
              <w:jc w:val="center"/>
              <w:rPr>
                <w:rFonts w:ascii="Arial" w:hAnsi="Arial" w:cs="Arial"/>
                <w:sz w:val="16"/>
                <w:szCs w:val="16"/>
              </w:rPr>
            </w:pPr>
            <w:r>
              <w:rPr>
                <w:rFonts w:ascii="Arial" w:hAnsi="Arial" w:cs="Arial"/>
                <w:w w:val="100"/>
                <w:sz w:val="16"/>
                <w:szCs w:val="16"/>
              </w:rPr>
              <w:t>TBD</w:t>
            </w:r>
          </w:p>
        </w:tc>
      </w:tr>
      <w:tr w:rsidR="001E6226" w14:paraId="6977DA7D" w14:textId="77777777" w:rsidTr="00492B75">
        <w:trPr>
          <w:trHeight w:val="320"/>
          <w:jc w:val="center"/>
        </w:trPr>
        <w:tc>
          <w:tcPr>
            <w:tcW w:w="1046" w:type="dxa"/>
            <w:tcBorders>
              <w:top w:val="nil"/>
              <w:left w:val="nil"/>
              <w:bottom w:val="nil"/>
              <w:right w:val="nil"/>
            </w:tcBorders>
            <w:tcMar>
              <w:top w:w="120" w:type="dxa"/>
              <w:left w:w="120" w:type="dxa"/>
              <w:bottom w:w="60" w:type="dxa"/>
              <w:right w:w="120" w:type="dxa"/>
            </w:tcMar>
          </w:tcPr>
          <w:p w14:paraId="016506FD" w14:textId="77777777" w:rsidR="001E6226" w:rsidRDefault="001E6226" w:rsidP="00492B75">
            <w:pPr>
              <w:pStyle w:val="CellBody"/>
              <w:spacing w:line="160" w:lineRule="atLeast"/>
              <w:jc w:val="center"/>
              <w:rPr>
                <w:rFonts w:ascii="Arial" w:hAnsi="Arial" w:cs="Arial"/>
                <w:sz w:val="16"/>
                <w:szCs w:val="16"/>
              </w:rPr>
            </w:pPr>
            <w:r>
              <w:rPr>
                <w:rFonts w:ascii="Arial" w:hAnsi="Arial" w:cs="Arial"/>
                <w:w w:val="100"/>
                <w:sz w:val="16"/>
                <w:szCs w:val="16"/>
              </w:rPr>
              <w:t>Octets:</w:t>
            </w:r>
          </w:p>
        </w:tc>
        <w:tc>
          <w:tcPr>
            <w:tcW w:w="980" w:type="dxa"/>
            <w:tcBorders>
              <w:top w:val="nil"/>
              <w:left w:val="nil"/>
              <w:bottom w:val="nil"/>
              <w:right w:val="nil"/>
            </w:tcBorders>
            <w:tcMar>
              <w:top w:w="120" w:type="dxa"/>
              <w:left w:w="120" w:type="dxa"/>
              <w:bottom w:w="60" w:type="dxa"/>
              <w:right w:w="120" w:type="dxa"/>
            </w:tcMar>
          </w:tcPr>
          <w:p w14:paraId="1BC9C625" w14:textId="77777777" w:rsidR="001E6226" w:rsidRDefault="001E6226" w:rsidP="00492B75">
            <w:pPr>
              <w:pStyle w:val="CellBody"/>
              <w:spacing w:line="160" w:lineRule="atLeast"/>
              <w:ind w:firstLineChars="50" w:firstLine="80"/>
              <w:rPr>
                <w:rFonts w:ascii="Arial" w:hAnsi="Arial" w:cs="Arial"/>
                <w:sz w:val="16"/>
                <w:szCs w:val="16"/>
              </w:rPr>
            </w:pPr>
            <w:r>
              <w:rPr>
                <w:rFonts w:ascii="Arial" w:hAnsi="Arial" w:cs="Arial"/>
                <w:w w:val="100"/>
                <w:sz w:val="16"/>
                <w:szCs w:val="16"/>
              </w:rPr>
              <w:t xml:space="preserve"> 0 or 6</w:t>
            </w:r>
          </w:p>
        </w:tc>
        <w:tc>
          <w:tcPr>
            <w:tcW w:w="980" w:type="dxa"/>
            <w:tcBorders>
              <w:top w:val="nil"/>
              <w:left w:val="nil"/>
              <w:bottom w:val="nil"/>
              <w:right w:val="nil"/>
            </w:tcBorders>
            <w:tcMar>
              <w:top w:w="120" w:type="dxa"/>
              <w:left w:w="120" w:type="dxa"/>
              <w:bottom w:w="60" w:type="dxa"/>
              <w:right w:w="120" w:type="dxa"/>
            </w:tcMar>
          </w:tcPr>
          <w:p w14:paraId="26C32FB1" w14:textId="3024CD64" w:rsidR="001E6226" w:rsidRPr="00DD0ABB" w:rsidRDefault="00C20478" w:rsidP="00492B75">
            <w:pPr>
              <w:pStyle w:val="CellBody"/>
              <w:spacing w:line="160" w:lineRule="atLeast"/>
              <w:jc w:val="center"/>
              <w:rPr>
                <w:rFonts w:ascii="Arial" w:eastAsia="宋体" w:hAnsi="Arial" w:cs="Arial"/>
                <w:sz w:val="16"/>
                <w:szCs w:val="16"/>
                <w:lang w:eastAsia="zh-CN"/>
              </w:rPr>
            </w:pPr>
            <w:ins w:id="7" w:author="Liyunbo" w:date="2021-03-16T16:15:00Z">
              <w:r>
                <w:rPr>
                  <w:rFonts w:ascii="Arial" w:eastAsia="宋体" w:hAnsi="Arial" w:cs="Arial"/>
                  <w:sz w:val="16"/>
                  <w:szCs w:val="16"/>
                  <w:lang w:eastAsia="zh-CN"/>
                </w:rPr>
                <w:t>2</w:t>
              </w:r>
            </w:ins>
          </w:p>
        </w:tc>
        <w:tc>
          <w:tcPr>
            <w:tcW w:w="1080" w:type="dxa"/>
            <w:tcBorders>
              <w:top w:val="nil"/>
              <w:left w:val="nil"/>
              <w:bottom w:val="nil"/>
              <w:right w:val="nil"/>
            </w:tcBorders>
            <w:tcMar>
              <w:top w:w="120" w:type="dxa"/>
              <w:left w:w="120" w:type="dxa"/>
              <w:bottom w:w="60" w:type="dxa"/>
              <w:right w:w="120" w:type="dxa"/>
            </w:tcMar>
          </w:tcPr>
          <w:p w14:paraId="29096BC3" w14:textId="77777777" w:rsidR="001E6226" w:rsidRDefault="001E6226" w:rsidP="00492B75">
            <w:pPr>
              <w:pStyle w:val="CellBody"/>
              <w:spacing w:line="160" w:lineRule="atLeast"/>
              <w:jc w:val="center"/>
              <w:rPr>
                <w:rFonts w:ascii="Arial" w:hAnsi="Arial" w:cs="Arial"/>
                <w:sz w:val="16"/>
                <w:szCs w:val="16"/>
              </w:rPr>
            </w:pPr>
            <w:r>
              <w:rPr>
                <w:rFonts w:ascii="Arial" w:hAnsi="Arial" w:cs="Arial"/>
                <w:w w:val="100"/>
                <w:sz w:val="16"/>
                <w:szCs w:val="16"/>
              </w:rPr>
              <w:t>TBD</w:t>
            </w:r>
          </w:p>
        </w:tc>
      </w:tr>
    </w:tbl>
    <w:p w14:paraId="3605C9E9" w14:textId="77777777" w:rsidR="001E6226" w:rsidRDefault="001E6226" w:rsidP="001E6226">
      <w:pPr>
        <w:pStyle w:val="Default"/>
        <w:jc w:val="center"/>
      </w:pPr>
    </w:p>
    <w:p w14:paraId="171FBF5F" w14:textId="77777777" w:rsidR="001E6226" w:rsidRDefault="001E6226" w:rsidP="001E6226">
      <w:pPr>
        <w:pStyle w:val="Default"/>
        <w:jc w:val="center"/>
      </w:pPr>
    </w:p>
    <w:p w14:paraId="37FD5D2E" w14:textId="77777777" w:rsidR="001E6226" w:rsidRPr="008E04C0" w:rsidRDefault="001E6226" w:rsidP="001E6226">
      <w:pPr>
        <w:pStyle w:val="Default"/>
        <w:jc w:val="center"/>
      </w:pPr>
      <w:r>
        <w:t>Figure 9-</w:t>
      </w:r>
      <w:r w:rsidRPr="008E04C0">
        <w:t xml:space="preserve"> 788eh—Common Info field of the Basic variant Multi-Link element format</w:t>
      </w:r>
    </w:p>
    <w:p w14:paraId="20C03E22" w14:textId="77777777" w:rsidR="001E6226" w:rsidRDefault="001E6226" w:rsidP="001E6226">
      <w:pPr>
        <w:pStyle w:val="Default"/>
        <w:rPr>
          <w:rFonts w:eastAsia="Malgun Gothic"/>
          <w:lang w:eastAsia="ko-KR"/>
        </w:rPr>
      </w:pPr>
    </w:p>
    <w:p w14:paraId="36133DFD" w14:textId="77777777" w:rsidR="00C20478" w:rsidRDefault="00C20478" w:rsidP="00C20478">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TGbe editor: Please add below paragraphs in subclauses </w:t>
      </w:r>
      <w:r w:rsidRPr="000533BE">
        <w:rPr>
          <w:rFonts w:ascii="Times New Roman" w:eastAsia="Times New Roman" w:hAnsi="Times New Roman" w:cs="Times New Roman"/>
          <w:bCs/>
          <w:i/>
          <w:highlight w:val="yellow"/>
        </w:rPr>
        <w:t>9.4.2.295b.2</w:t>
      </w:r>
      <w:r>
        <w:rPr>
          <w:rFonts w:ascii="Times New Roman" w:eastAsia="Times New Roman" w:hAnsi="Times New Roman" w:cs="Times New Roman"/>
          <w:b/>
          <w:i/>
          <w:color w:val="000000"/>
          <w:sz w:val="20"/>
          <w:highlight w:val="yellow"/>
        </w:rPr>
        <w:t>:</w:t>
      </w:r>
    </w:p>
    <w:p w14:paraId="6732BEC9" w14:textId="62470BA8" w:rsidR="00C20478" w:rsidRDefault="00C20478" w:rsidP="00C20478">
      <w:pPr>
        <w:pStyle w:val="Default"/>
        <w:rPr>
          <w:ins w:id="8" w:author="Liyunbo" w:date="2021-03-16T16:15:00Z"/>
          <w:sz w:val="20"/>
          <w:szCs w:val="20"/>
        </w:rPr>
      </w:pPr>
      <w:ins w:id="9" w:author="Liyunbo" w:date="2021-03-16T16:15:00Z">
        <w:r w:rsidRPr="008E04C0">
          <w:rPr>
            <w:sz w:val="20"/>
            <w:szCs w:val="20"/>
          </w:rPr>
          <w:t xml:space="preserve">The format of the </w:t>
        </w:r>
        <w:r>
          <w:rPr>
            <w:sz w:val="20"/>
            <w:szCs w:val="20"/>
          </w:rPr>
          <w:t>MLD Information</w:t>
        </w:r>
        <w:r w:rsidRPr="008E04C0">
          <w:rPr>
            <w:sz w:val="20"/>
            <w:szCs w:val="20"/>
          </w:rPr>
          <w:t xml:space="preserve"> field</w:t>
        </w:r>
        <w:r>
          <w:rPr>
            <w:sz w:val="20"/>
            <w:szCs w:val="20"/>
          </w:rPr>
          <w:t xml:space="preserve"> </w:t>
        </w:r>
        <w:r w:rsidRPr="008E04C0">
          <w:rPr>
            <w:sz w:val="20"/>
            <w:szCs w:val="20"/>
          </w:rPr>
          <w:t>is defined in Figure 9-788eh</w:t>
        </w:r>
        <w:r>
          <w:rPr>
            <w:sz w:val="20"/>
            <w:szCs w:val="20"/>
          </w:rPr>
          <w:t>1</w:t>
        </w:r>
        <w:r w:rsidRPr="008E04C0">
          <w:rPr>
            <w:sz w:val="20"/>
            <w:szCs w:val="20"/>
          </w:rPr>
          <w:t xml:space="preserve"> (</w:t>
        </w:r>
        <w:r>
          <w:rPr>
            <w:sz w:val="20"/>
            <w:szCs w:val="20"/>
          </w:rPr>
          <w:t>MLD Information field</w:t>
        </w:r>
        <w:r>
          <w:rPr>
            <w:sz w:val="20"/>
            <w:szCs w:val="20"/>
          </w:rPr>
          <w:t xml:space="preserve"> </w:t>
        </w:r>
        <w:r w:rsidRPr="008E04C0">
          <w:rPr>
            <w:sz w:val="20"/>
            <w:szCs w:val="20"/>
          </w:rPr>
          <w:t>format).</w:t>
        </w:r>
      </w:ins>
      <w:ins w:id="10" w:author="Liyunbo" w:date="2021-03-16T16:16:00Z">
        <w:r>
          <w:rPr>
            <w:sz w:val="20"/>
            <w:szCs w:val="20"/>
          </w:rPr>
          <w:t xml:space="preserve"> </w:t>
        </w:r>
      </w:ins>
      <w:ins w:id="11" w:author="Liyunbo" w:date="2021-03-16T16:15:00Z">
        <w:r>
          <w:rPr>
            <w:sz w:val="20"/>
            <w:szCs w:val="20"/>
          </w:rPr>
          <w:t>(#2139)</w:t>
        </w:r>
      </w:ins>
    </w:p>
    <w:p w14:paraId="20CE1963" w14:textId="77777777" w:rsidR="00C20478" w:rsidRPr="005F66E7" w:rsidRDefault="00C20478" w:rsidP="00C20478">
      <w:pPr>
        <w:pStyle w:val="Default"/>
        <w:rPr>
          <w:ins w:id="12" w:author="Liyunbo" w:date="2021-03-16T16:15:00Z"/>
          <w:sz w:val="20"/>
          <w:szCs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20"/>
        <w:gridCol w:w="1080"/>
        <w:gridCol w:w="1080"/>
      </w:tblGrid>
      <w:tr w:rsidR="00C20478" w14:paraId="5DF5B4EE" w14:textId="77777777" w:rsidTr="00492B75">
        <w:trPr>
          <w:trHeight w:val="320"/>
          <w:jc w:val="center"/>
          <w:ins w:id="13" w:author="Liyunbo" w:date="2021-03-16T16:15:00Z"/>
        </w:trPr>
        <w:tc>
          <w:tcPr>
            <w:tcW w:w="620" w:type="dxa"/>
            <w:tcBorders>
              <w:top w:val="nil"/>
              <w:left w:val="nil"/>
              <w:bottom w:val="nil"/>
              <w:right w:val="nil"/>
            </w:tcBorders>
            <w:tcMar>
              <w:top w:w="120" w:type="dxa"/>
              <w:left w:w="115" w:type="dxa"/>
              <w:bottom w:w="60" w:type="dxa"/>
              <w:right w:w="115" w:type="dxa"/>
            </w:tcMar>
            <w:vAlign w:val="center"/>
          </w:tcPr>
          <w:p w14:paraId="1DB0A1D1" w14:textId="77777777" w:rsidR="00C20478" w:rsidRDefault="00C20478" w:rsidP="00492B75">
            <w:pPr>
              <w:pStyle w:val="CellBodyCentred"/>
              <w:tabs>
                <w:tab w:val="clear" w:pos="920"/>
                <w:tab w:val="left" w:pos="720"/>
              </w:tabs>
              <w:rPr>
                <w:ins w:id="14" w:author="Liyunbo" w:date="2021-03-16T16:15:00Z"/>
              </w:rPr>
            </w:pPr>
          </w:p>
        </w:tc>
        <w:tc>
          <w:tcPr>
            <w:tcW w:w="1080" w:type="dxa"/>
            <w:tcBorders>
              <w:top w:val="nil"/>
              <w:left w:val="nil"/>
              <w:bottom w:val="nil"/>
              <w:right w:val="nil"/>
            </w:tcBorders>
            <w:tcMar>
              <w:top w:w="120" w:type="dxa"/>
              <w:left w:w="115" w:type="dxa"/>
              <w:bottom w:w="60" w:type="dxa"/>
              <w:right w:w="115" w:type="dxa"/>
            </w:tcMar>
            <w:vAlign w:val="center"/>
          </w:tcPr>
          <w:p w14:paraId="1C3C80E8" w14:textId="77777777" w:rsidR="00C20478" w:rsidRDefault="00C20478" w:rsidP="00492B75">
            <w:pPr>
              <w:pStyle w:val="CellBodyCentred"/>
              <w:tabs>
                <w:tab w:val="clear" w:pos="920"/>
                <w:tab w:val="right" w:pos="1340"/>
              </w:tabs>
              <w:ind w:firstLineChars="100" w:firstLine="160"/>
              <w:jc w:val="both"/>
              <w:rPr>
                <w:ins w:id="15" w:author="Liyunbo" w:date="2021-03-16T16:15:00Z"/>
              </w:rPr>
            </w:pPr>
            <w:ins w:id="16" w:author="Liyunbo" w:date="2021-03-16T16:15:00Z">
              <w:r>
                <w:t>B0-B3</w:t>
              </w:r>
            </w:ins>
          </w:p>
        </w:tc>
        <w:tc>
          <w:tcPr>
            <w:tcW w:w="1080" w:type="dxa"/>
            <w:tcBorders>
              <w:top w:val="nil"/>
              <w:left w:val="nil"/>
              <w:bottom w:val="nil"/>
              <w:right w:val="nil"/>
            </w:tcBorders>
          </w:tcPr>
          <w:p w14:paraId="5829FDAD" w14:textId="77777777" w:rsidR="00C20478" w:rsidRPr="006C4107" w:rsidRDefault="00C20478" w:rsidP="00492B75">
            <w:pPr>
              <w:pStyle w:val="CellBodyCentred"/>
              <w:tabs>
                <w:tab w:val="clear" w:pos="920"/>
                <w:tab w:val="right" w:pos="1340"/>
              </w:tabs>
              <w:jc w:val="both"/>
              <w:rPr>
                <w:ins w:id="17" w:author="Liyunbo" w:date="2021-03-16T16:15:00Z"/>
                <w:rFonts w:eastAsia="宋体"/>
                <w:lang w:eastAsia="zh-CN"/>
              </w:rPr>
            </w:pPr>
            <w:ins w:id="18" w:author="Liyunbo" w:date="2021-03-16T16:15:00Z">
              <w:r>
                <w:rPr>
                  <w:rFonts w:eastAsia="宋体" w:hint="eastAsia"/>
                  <w:lang w:eastAsia="zh-CN"/>
                </w:rPr>
                <w:t>B</w:t>
              </w:r>
              <w:r>
                <w:rPr>
                  <w:rFonts w:eastAsia="宋体"/>
                  <w:lang w:eastAsia="zh-CN"/>
                </w:rPr>
                <w:t>5-B16</w:t>
              </w:r>
            </w:ins>
          </w:p>
        </w:tc>
      </w:tr>
      <w:tr w:rsidR="00C20478" w14:paraId="4D937137" w14:textId="77777777" w:rsidTr="00492B75">
        <w:trPr>
          <w:trHeight w:val="640"/>
          <w:jc w:val="center"/>
          <w:ins w:id="19" w:author="Liyunbo" w:date="2021-03-16T16:15:00Z"/>
        </w:trPr>
        <w:tc>
          <w:tcPr>
            <w:tcW w:w="620" w:type="dxa"/>
            <w:tcBorders>
              <w:top w:val="nil"/>
              <w:left w:val="nil"/>
              <w:bottom w:val="nil"/>
              <w:right w:val="nil"/>
            </w:tcBorders>
            <w:tcMar>
              <w:top w:w="120" w:type="dxa"/>
              <w:left w:w="120" w:type="dxa"/>
              <w:bottom w:w="60" w:type="dxa"/>
              <w:right w:w="120" w:type="dxa"/>
            </w:tcMar>
            <w:vAlign w:val="center"/>
          </w:tcPr>
          <w:p w14:paraId="362AFB8F" w14:textId="77777777" w:rsidR="00C20478" w:rsidRDefault="00C20478" w:rsidP="00492B75">
            <w:pPr>
              <w:pStyle w:val="CellBody"/>
              <w:spacing w:line="160" w:lineRule="atLeast"/>
              <w:jc w:val="center"/>
              <w:rPr>
                <w:ins w:id="20" w:author="Liyunbo" w:date="2021-03-16T16:15:00Z"/>
                <w:rFonts w:ascii="Arial" w:hAnsi="Arial" w:cs="Arial"/>
                <w:sz w:val="16"/>
                <w:szCs w:val="16"/>
              </w:rPr>
            </w:pP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A016269" w14:textId="77777777" w:rsidR="00C20478" w:rsidRDefault="00C20478" w:rsidP="00492B75">
            <w:pPr>
              <w:pStyle w:val="CellBody"/>
              <w:spacing w:line="160" w:lineRule="atLeast"/>
              <w:jc w:val="center"/>
              <w:rPr>
                <w:ins w:id="21" w:author="Liyunbo" w:date="2021-03-16T16:15:00Z"/>
                <w:rFonts w:ascii="Arial" w:hAnsi="Arial" w:cs="Arial"/>
                <w:sz w:val="16"/>
                <w:szCs w:val="16"/>
              </w:rPr>
            </w:pPr>
            <w:ins w:id="22" w:author="Liyunbo" w:date="2021-03-16T16:15:00Z">
              <w:r>
                <w:rPr>
                  <w:rFonts w:ascii="Arial" w:hAnsi="Arial" w:cs="Arial"/>
                  <w:w w:val="100"/>
                  <w:sz w:val="16"/>
                  <w:szCs w:val="16"/>
                </w:rPr>
                <w:t>Number of Radios</w:t>
              </w:r>
            </w:ins>
          </w:p>
        </w:tc>
        <w:tc>
          <w:tcPr>
            <w:tcW w:w="1080" w:type="dxa"/>
            <w:tcBorders>
              <w:top w:val="single" w:sz="10" w:space="0" w:color="000000"/>
              <w:left w:val="single" w:sz="10" w:space="0" w:color="000000"/>
              <w:bottom w:val="single" w:sz="10" w:space="0" w:color="000000"/>
              <w:right w:val="single" w:sz="10" w:space="0" w:color="000000"/>
            </w:tcBorders>
          </w:tcPr>
          <w:p w14:paraId="1229183C" w14:textId="77777777" w:rsidR="00C20478" w:rsidRDefault="00C20478" w:rsidP="00492B75">
            <w:pPr>
              <w:pStyle w:val="CellBody"/>
              <w:spacing w:line="160" w:lineRule="atLeast"/>
              <w:jc w:val="center"/>
              <w:rPr>
                <w:ins w:id="23" w:author="Liyunbo" w:date="2021-03-16T16:15:00Z"/>
                <w:rFonts w:ascii="Arial" w:hAnsi="Arial" w:cs="Arial"/>
                <w:w w:val="100"/>
                <w:sz w:val="16"/>
                <w:szCs w:val="16"/>
              </w:rPr>
            </w:pPr>
            <w:ins w:id="24" w:author="Liyunbo" w:date="2021-03-16T16:15:00Z">
              <w:r>
                <w:rPr>
                  <w:rFonts w:ascii="Arial" w:hAnsi="Arial" w:cs="Arial"/>
                  <w:w w:val="100"/>
                  <w:sz w:val="16"/>
                  <w:szCs w:val="16"/>
                </w:rPr>
                <w:t>Reserved</w:t>
              </w:r>
            </w:ins>
          </w:p>
        </w:tc>
      </w:tr>
      <w:tr w:rsidR="00C20478" w14:paraId="5F6197F5" w14:textId="77777777" w:rsidTr="00492B75">
        <w:trPr>
          <w:trHeight w:val="320"/>
          <w:jc w:val="center"/>
          <w:ins w:id="25" w:author="Liyunbo" w:date="2021-03-16T16:15:00Z"/>
        </w:trPr>
        <w:tc>
          <w:tcPr>
            <w:tcW w:w="620" w:type="dxa"/>
            <w:tcBorders>
              <w:top w:val="nil"/>
              <w:left w:val="nil"/>
              <w:bottom w:val="nil"/>
              <w:right w:val="nil"/>
            </w:tcBorders>
            <w:tcMar>
              <w:top w:w="120" w:type="dxa"/>
              <w:left w:w="120" w:type="dxa"/>
              <w:bottom w:w="60" w:type="dxa"/>
              <w:right w:w="120" w:type="dxa"/>
            </w:tcMar>
          </w:tcPr>
          <w:p w14:paraId="2C6B2665" w14:textId="77777777" w:rsidR="00C20478" w:rsidRDefault="00C20478" w:rsidP="00492B75">
            <w:pPr>
              <w:pStyle w:val="CellBody"/>
              <w:spacing w:line="160" w:lineRule="atLeast"/>
              <w:jc w:val="center"/>
              <w:rPr>
                <w:ins w:id="26" w:author="Liyunbo" w:date="2021-03-16T16:15:00Z"/>
                <w:rFonts w:ascii="Arial" w:hAnsi="Arial" w:cs="Arial"/>
                <w:sz w:val="16"/>
                <w:szCs w:val="16"/>
              </w:rPr>
            </w:pPr>
            <w:ins w:id="27" w:author="Liyunbo" w:date="2021-03-16T16:15:00Z">
              <w:r>
                <w:rPr>
                  <w:rFonts w:ascii="Arial" w:hAnsi="Arial" w:cs="Arial"/>
                  <w:w w:val="100"/>
                  <w:sz w:val="16"/>
                  <w:szCs w:val="16"/>
                </w:rPr>
                <w:t>Bits:</w:t>
              </w:r>
            </w:ins>
          </w:p>
        </w:tc>
        <w:tc>
          <w:tcPr>
            <w:tcW w:w="1080" w:type="dxa"/>
            <w:tcBorders>
              <w:top w:val="nil"/>
              <w:left w:val="nil"/>
              <w:bottom w:val="nil"/>
              <w:right w:val="nil"/>
            </w:tcBorders>
            <w:tcMar>
              <w:top w:w="120" w:type="dxa"/>
              <w:left w:w="120" w:type="dxa"/>
              <w:bottom w:w="60" w:type="dxa"/>
              <w:right w:w="120" w:type="dxa"/>
            </w:tcMar>
          </w:tcPr>
          <w:p w14:paraId="25ACBB3F" w14:textId="77777777" w:rsidR="00C20478" w:rsidRPr="00DD0ABB" w:rsidRDefault="00C20478" w:rsidP="00492B75">
            <w:pPr>
              <w:pStyle w:val="CellBody"/>
              <w:spacing w:line="160" w:lineRule="atLeast"/>
              <w:jc w:val="center"/>
              <w:rPr>
                <w:ins w:id="28" w:author="Liyunbo" w:date="2021-03-16T16:15:00Z"/>
                <w:rFonts w:ascii="Arial" w:eastAsia="宋体" w:hAnsi="Arial" w:cs="Arial"/>
                <w:sz w:val="16"/>
                <w:szCs w:val="16"/>
                <w:lang w:eastAsia="zh-CN"/>
              </w:rPr>
            </w:pPr>
            <w:ins w:id="29" w:author="Liyunbo" w:date="2021-03-16T16:15:00Z">
              <w:r>
                <w:rPr>
                  <w:rFonts w:ascii="Arial" w:eastAsia="宋体" w:hAnsi="Arial" w:cs="Arial"/>
                  <w:sz w:val="16"/>
                  <w:szCs w:val="16"/>
                  <w:lang w:eastAsia="zh-CN"/>
                </w:rPr>
                <w:t xml:space="preserve">4 </w:t>
              </w:r>
            </w:ins>
          </w:p>
        </w:tc>
        <w:tc>
          <w:tcPr>
            <w:tcW w:w="1080" w:type="dxa"/>
            <w:tcBorders>
              <w:top w:val="nil"/>
              <w:left w:val="nil"/>
              <w:bottom w:val="nil"/>
              <w:right w:val="nil"/>
            </w:tcBorders>
          </w:tcPr>
          <w:p w14:paraId="6E982F75" w14:textId="77777777" w:rsidR="00C20478" w:rsidRPr="00BD4954" w:rsidRDefault="00C20478" w:rsidP="00492B75">
            <w:pPr>
              <w:pStyle w:val="CellBody"/>
              <w:spacing w:line="160" w:lineRule="atLeast"/>
              <w:jc w:val="center"/>
              <w:rPr>
                <w:ins w:id="30" w:author="Liyunbo" w:date="2021-03-16T16:15:00Z"/>
                <w:rFonts w:ascii="Arial" w:eastAsia="宋体" w:hAnsi="Arial" w:cs="Arial"/>
                <w:w w:val="100"/>
                <w:sz w:val="16"/>
                <w:szCs w:val="16"/>
                <w:lang w:eastAsia="zh-CN"/>
              </w:rPr>
            </w:pPr>
            <w:ins w:id="31" w:author="Liyunbo" w:date="2021-03-16T16:15:00Z">
              <w:r>
                <w:rPr>
                  <w:rFonts w:ascii="Arial" w:eastAsia="宋体" w:hAnsi="Arial" w:cs="Arial"/>
                  <w:w w:val="100"/>
                  <w:sz w:val="16"/>
                  <w:szCs w:val="16"/>
                  <w:lang w:eastAsia="zh-CN"/>
                </w:rPr>
                <w:t>12</w:t>
              </w:r>
            </w:ins>
          </w:p>
        </w:tc>
      </w:tr>
    </w:tbl>
    <w:p w14:paraId="3E0F86F8" w14:textId="77777777" w:rsidR="00C20478" w:rsidRDefault="00C20478" w:rsidP="00C20478">
      <w:pPr>
        <w:pStyle w:val="Default"/>
        <w:jc w:val="center"/>
        <w:rPr>
          <w:ins w:id="32" w:author="Liyunbo" w:date="2021-03-16T16:15:00Z"/>
        </w:rPr>
      </w:pPr>
    </w:p>
    <w:p w14:paraId="74B9A052" w14:textId="77777777" w:rsidR="00C20478" w:rsidRPr="008E04C0" w:rsidRDefault="00C20478" w:rsidP="00C20478">
      <w:pPr>
        <w:pStyle w:val="Default"/>
        <w:jc w:val="center"/>
        <w:rPr>
          <w:ins w:id="33" w:author="Liyunbo" w:date="2021-03-16T16:15:00Z"/>
        </w:rPr>
      </w:pPr>
      <w:ins w:id="34" w:author="Liyunbo" w:date="2021-03-16T16:15:00Z">
        <w:r>
          <w:t>Figure 9-</w:t>
        </w:r>
        <w:r w:rsidRPr="008E04C0">
          <w:t xml:space="preserve"> 788eh</w:t>
        </w:r>
        <w:r>
          <w:t>1</w:t>
        </w:r>
        <w:r w:rsidRPr="008E04C0">
          <w:t>—</w:t>
        </w:r>
        <w:r>
          <w:t>MLD Information</w:t>
        </w:r>
        <w:r w:rsidRPr="008E04C0">
          <w:t xml:space="preserve"> field </w:t>
        </w:r>
        <w:r>
          <w:t>format</w:t>
        </w:r>
      </w:ins>
    </w:p>
    <w:p w14:paraId="10486DE4" w14:textId="77777777" w:rsidR="00C20478" w:rsidRDefault="00C20478" w:rsidP="00C20478">
      <w:pPr>
        <w:pStyle w:val="Default"/>
        <w:rPr>
          <w:ins w:id="35" w:author="Liyunbo" w:date="2021-03-16T16:15:00Z"/>
          <w:sz w:val="20"/>
          <w:szCs w:val="20"/>
        </w:rPr>
      </w:pPr>
    </w:p>
    <w:p w14:paraId="45AC804C" w14:textId="77777777" w:rsidR="00C20478" w:rsidRDefault="00C20478" w:rsidP="00C20478">
      <w:pPr>
        <w:pStyle w:val="Default"/>
        <w:rPr>
          <w:ins w:id="36" w:author="Liyunbo" w:date="2021-03-16T16:15:00Z"/>
          <w:sz w:val="20"/>
          <w:szCs w:val="20"/>
        </w:rPr>
      </w:pPr>
    </w:p>
    <w:p w14:paraId="05C2AD7E" w14:textId="77777777" w:rsidR="00C20478" w:rsidRDefault="00C20478" w:rsidP="00C20478">
      <w:pPr>
        <w:pStyle w:val="Default"/>
        <w:rPr>
          <w:ins w:id="37" w:author="Liyunbo" w:date="2021-03-16T16:15:00Z"/>
          <w:rStyle w:val="SC15323589"/>
        </w:rPr>
      </w:pPr>
      <w:ins w:id="38" w:author="Liyunbo" w:date="2021-03-16T16:15:00Z">
        <w:r>
          <w:rPr>
            <w:rFonts w:hint="eastAsia"/>
            <w:sz w:val="20"/>
            <w:szCs w:val="20"/>
            <w:lang w:eastAsia="zh-CN"/>
          </w:rPr>
          <w:t>T</w:t>
        </w:r>
        <w:r>
          <w:rPr>
            <w:sz w:val="20"/>
            <w:szCs w:val="20"/>
            <w:lang w:eastAsia="zh-CN"/>
          </w:rPr>
          <w:t>he Number of Radios subfield indicates the number of radios of the MLD, and is</w:t>
        </w:r>
        <w:r>
          <w:rPr>
            <w:rStyle w:val="SC15323589"/>
          </w:rPr>
          <w:t xml:space="preserve"> to the number of radios of the MLD minus 1.</w:t>
        </w:r>
      </w:ins>
    </w:p>
    <w:p w14:paraId="3DCFDB72" w14:textId="77777777" w:rsidR="001E6226" w:rsidRPr="00C20478" w:rsidRDefault="001E6226" w:rsidP="001E6226">
      <w:pPr>
        <w:pStyle w:val="Default"/>
        <w:rPr>
          <w:rFonts w:eastAsia="Malgun Gothic"/>
          <w:lang w:eastAsia="ko-KR"/>
        </w:rPr>
      </w:pPr>
    </w:p>
    <w:p w14:paraId="1B3DEB8E" w14:textId="77777777" w:rsidR="00C20478" w:rsidRPr="00C20478" w:rsidRDefault="00C20478" w:rsidP="001E6226">
      <w:pPr>
        <w:pStyle w:val="Default"/>
        <w:rPr>
          <w:rFonts w:eastAsia="Malgun Gothic"/>
          <w:lang w:eastAsia="ko-KR"/>
        </w:rPr>
      </w:pPr>
    </w:p>
    <w:p w14:paraId="46D6E65B" w14:textId="77777777" w:rsidR="001E6226" w:rsidRDefault="001E6226" w:rsidP="001E6226">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TGbe editor: Please change the subclauses below follows:</w:t>
      </w:r>
    </w:p>
    <w:p w14:paraId="3D501158" w14:textId="77777777" w:rsidR="001E6226" w:rsidRPr="002220C8" w:rsidRDefault="001E6226" w:rsidP="001E6226">
      <w:pPr>
        <w:pStyle w:val="Default"/>
      </w:pPr>
      <w:r w:rsidRPr="002220C8">
        <w:rPr>
          <w:b/>
          <w:bCs/>
          <w:sz w:val="20"/>
          <w:szCs w:val="20"/>
        </w:rPr>
        <w:t>35.3.5.1 Multi-link (re)setup procedure</w:t>
      </w:r>
    </w:p>
    <w:p w14:paraId="43B6201B" w14:textId="77777777" w:rsidR="001E6226" w:rsidRPr="002220C8" w:rsidRDefault="001E6226" w:rsidP="001E6226">
      <w:pPr>
        <w:pStyle w:val="Default"/>
      </w:pPr>
    </w:p>
    <w:p w14:paraId="3CFA7C0F" w14:textId="77777777" w:rsidR="001E6226" w:rsidRPr="002220C8" w:rsidRDefault="001E6226" w:rsidP="001E6226">
      <w:pPr>
        <w:widowControl w:val="0"/>
        <w:autoSpaceDE w:val="0"/>
        <w:autoSpaceDN w:val="0"/>
        <w:adjustRightInd w:val="0"/>
        <w:spacing w:before="240" w:after="240"/>
        <w:rPr>
          <w:color w:val="000000"/>
          <w:sz w:val="20"/>
          <w:lang w:val="en-US" w:eastAsia="ko-KR"/>
        </w:rPr>
      </w:pPr>
    </w:p>
    <w:p w14:paraId="70761387" w14:textId="77777777" w:rsidR="001E6226" w:rsidRPr="002220C8" w:rsidRDefault="001E6226" w:rsidP="001E6226">
      <w:pPr>
        <w:pStyle w:val="Default"/>
        <w:rPr>
          <w:sz w:val="20"/>
          <w:szCs w:val="20"/>
        </w:rPr>
      </w:pPr>
      <w:r w:rsidRPr="002220C8">
        <w:rPr>
          <w:sz w:val="20"/>
          <w:szCs w:val="20"/>
        </w:rPr>
        <w:t>In the (Re)Association Requeust frame, the non-AP MLD indicates the links that are requested for (re)setup as described in 35.3.5.4 (Usage and rules of Basic variant Multi-link element in the context of multi-link setup)</w:t>
      </w:r>
    </w:p>
    <w:p w14:paraId="7CD81834" w14:textId="77777777" w:rsidR="001E6226" w:rsidRPr="002220C8" w:rsidRDefault="001E6226" w:rsidP="001E6226">
      <w:pPr>
        <w:pStyle w:val="Default"/>
        <w:rPr>
          <w:sz w:val="20"/>
          <w:szCs w:val="20"/>
        </w:rPr>
      </w:pPr>
    </w:p>
    <w:p w14:paraId="09256DF8" w14:textId="77777777" w:rsidR="001E6226" w:rsidRDefault="001E6226" w:rsidP="001E6226">
      <w:pPr>
        <w:pStyle w:val="Default"/>
        <w:rPr>
          <w:sz w:val="20"/>
          <w:szCs w:val="20"/>
        </w:rPr>
      </w:pPr>
      <w:r w:rsidRPr="002220C8">
        <w:rPr>
          <w:sz w:val="20"/>
          <w:szCs w:val="20"/>
        </w:rPr>
        <w:t>In the (Re)Association Response frame, the AP MLD indicates the links that are accepted for (re)setup as described in 35.3.5.4 (Usage and rules of Basic variant Multi-link element in the context of multi-link setup).</w:t>
      </w:r>
    </w:p>
    <w:p w14:paraId="7BF865EF" w14:textId="77777777" w:rsidR="001E6226" w:rsidRPr="002220C8" w:rsidRDefault="001E6226" w:rsidP="001E6226">
      <w:pPr>
        <w:pStyle w:val="Default"/>
        <w:rPr>
          <w:sz w:val="20"/>
          <w:szCs w:val="20"/>
        </w:rPr>
      </w:pPr>
    </w:p>
    <w:p w14:paraId="036B6D6D" w14:textId="77777777" w:rsidR="001E6226" w:rsidRDefault="001E6226" w:rsidP="001E6226">
      <w:pPr>
        <w:pStyle w:val="Default"/>
        <w:rPr>
          <w:sz w:val="20"/>
          <w:szCs w:val="20"/>
        </w:rPr>
      </w:pPr>
      <w:r w:rsidRPr="002220C8">
        <w:rPr>
          <w:sz w:val="20"/>
          <w:szCs w:val="20"/>
        </w:rPr>
        <w:lastRenderedPageBreak/>
        <w:t>After successful multi-link (re)setup between a non-AP MLD and an AP MLD, the non-AP MLD and the AP MLD setup links for multi-link operation, and the non-AP MLD is in associated state and is (re)associated with the AP MLD.</w:t>
      </w:r>
    </w:p>
    <w:p w14:paraId="6A22745C" w14:textId="77777777" w:rsidR="001E6226" w:rsidRDefault="001E6226" w:rsidP="001E6226">
      <w:pPr>
        <w:pStyle w:val="Default"/>
        <w:rPr>
          <w:rFonts w:eastAsia="Malgun Gothic"/>
          <w:lang w:eastAsia="ko-KR"/>
        </w:rPr>
      </w:pPr>
    </w:p>
    <w:p w14:paraId="6FDD0144" w14:textId="1174A4E0" w:rsidR="00C20478" w:rsidRPr="002220C8" w:rsidRDefault="00C20478" w:rsidP="00C20478">
      <w:pPr>
        <w:pStyle w:val="Default"/>
        <w:rPr>
          <w:ins w:id="39" w:author="Liyunbo" w:date="2021-03-16T16:16:00Z"/>
          <w:sz w:val="20"/>
          <w:szCs w:val="20"/>
          <w:lang w:eastAsia="zh-CN"/>
        </w:rPr>
      </w:pPr>
      <w:ins w:id="40" w:author="Liyunbo" w:date="2021-03-16T16:16:00Z">
        <w:r>
          <w:rPr>
            <w:sz w:val="20"/>
            <w:szCs w:val="20"/>
            <w:lang w:eastAsia="zh-CN"/>
          </w:rPr>
          <w:t xml:space="preserve">Any two links that requested or accepted for multi-link (re)setup operate on the different non-overlapping channels.  </w:t>
        </w:r>
        <w:r>
          <w:rPr>
            <w:rStyle w:val="SC15323589"/>
          </w:rPr>
          <w:t>(#</w:t>
        </w:r>
      </w:ins>
      <w:ins w:id="41" w:author="Liyunbo" w:date="2021-03-16T16:42:00Z">
        <w:r w:rsidR="002F129E">
          <w:rPr>
            <w:rStyle w:val="SC15323589"/>
          </w:rPr>
          <w:t xml:space="preserve">1656, </w:t>
        </w:r>
      </w:ins>
      <w:ins w:id="42" w:author="Liyunbo" w:date="2021-03-16T16:16:00Z">
        <w:r>
          <w:rPr>
            <w:rStyle w:val="SC15323589"/>
          </w:rPr>
          <w:t>3392</w:t>
        </w:r>
      </w:ins>
      <w:ins w:id="43" w:author="Liyunbo" w:date="2021-03-16T16:47:00Z">
        <w:r w:rsidR="007845B6">
          <w:rPr>
            <w:rStyle w:val="SC15323589"/>
          </w:rPr>
          <w:t>, 1217</w:t>
        </w:r>
      </w:ins>
      <w:ins w:id="44" w:author="Liyunbo" w:date="2021-03-16T16:16:00Z">
        <w:r>
          <w:rPr>
            <w:rStyle w:val="SC15323589"/>
          </w:rPr>
          <w:t>)</w:t>
        </w:r>
      </w:ins>
    </w:p>
    <w:p w14:paraId="4B519BC7" w14:textId="77777777" w:rsidR="001E6226" w:rsidRDefault="001E6226" w:rsidP="001E6226">
      <w:pPr>
        <w:pStyle w:val="Default"/>
        <w:rPr>
          <w:rFonts w:eastAsia="Malgun Gothic"/>
          <w:lang w:eastAsia="ko-KR"/>
        </w:rPr>
      </w:pPr>
    </w:p>
    <w:p w14:paraId="45510087" w14:textId="77777777" w:rsidR="001E6226" w:rsidRDefault="001E6226" w:rsidP="001E6226">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TGbe editor: Please change the subclauses below follows:</w:t>
      </w:r>
    </w:p>
    <w:p w14:paraId="4F8E1EFF" w14:textId="77777777" w:rsidR="001E6226" w:rsidRPr="008E04C0" w:rsidRDefault="001E6226" w:rsidP="001E6226">
      <w:pPr>
        <w:pStyle w:val="Default"/>
      </w:pPr>
    </w:p>
    <w:p w14:paraId="1A480251" w14:textId="77777777" w:rsidR="001E6226" w:rsidRDefault="001E6226" w:rsidP="001E6226">
      <w:pPr>
        <w:pStyle w:val="SP15303498"/>
        <w:spacing w:before="480" w:after="240"/>
        <w:rPr>
          <w:color w:val="000000"/>
          <w:sz w:val="20"/>
          <w:szCs w:val="20"/>
        </w:rPr>
      </w:pPr>
      <w:r>
        <w:rPr>
          <w:rStyle w:val="SC15323589"/>
          <w:b/>
          <w:bCs/>
        </w:rPr>
        <w:t xml:space="preserve">35.3.13.4 </w:t>
      </w:r>
      <w:r w:rsidRPr="006540F8">
        <w:rPr>
          <w:b/>
          <w:bCs/>
          <w:color w:val="000000"/>
          <w:sz w:val="20"/>
          <w:szCs w:val="20"/>
        </w:rPr>
        <w:t>Capability signaling</w:t>
      </w:r>
    </w:p>
    <w:p w14:paraId="698D4A54" w14:textId="7B36A57E" w:rsidR="001E6226" w:rsidRPr="001E6226" w:rsidRDefault="001E6226" w:rsidP="001E6226">
      <w:pPr>
        <w:widowControl w:val="0"/>
        <w:autoSpaceDE w:val="0"/>
        <w:autoSpaceDN w:val="0"/>
        <w:adjustRightInd w:val="0"/>
        <w:spacing w:before="240"/>
        <w:rPr>
          <w:color w:val="000000"/>
          <w:sz w:val="20"/>
          <w:lang w:val="en-US"/>
        </w:rPr>
      </w:pPr>
      <w:r w:rsidRPr="001E6226">
        <w:rPr>
          <w:color w:val="000000"/>
          <w:sz w:val="20"/>
          <w:lang w:val="en-US"/>
        </w:rPr>
        <w:t>A</w:t>
      </w:r>
      <w:del w:id="45" w:author="Liyunbo" w:date="2021-03-16T17:00:00Z">
        <w:r w:rsidRPr="001E6226" w:rsidDel="00C60871">
          <w:rPr>
            <w:color w:val="000000"/>
            <w:sz w:val="20"/>
            <w:lang w:val="en-US"/>
          </w:rPr>
          <w:delText>n</w:delText>
        </w:r>
      </w:del>
      <w:r w:rsidRPr="001E6226">
        <w:rPr>
          <w:color w:val="000000"/>
          <w:sz w:val="20"/>
          <w:lang w:val="en-US"/>
        </w:rPr>
        <w:t xml:space="preserve"> </w:t>
      </w:r>
      <w:ins w:id="46" w:author="Liyunbo" w:date="2021-03-16T16:18:00Z">
        <w:r w:rsidR="0009026A">
          <w:rPr>
            <w:color w:val="000000"/>
            <w:sz w:val="20"/>
            <w:lang w:val="en-US"/>
          </w:rPr>
          <w:t xml:space="preserve">non-AP </w:t>
        </w:r>
      </w:ins>
      <w:r w:rsidRPr="001E6226">
        <w:rPr>
          <w:color w:val="000000"/>
          <w:sz w:val="20"/>
          <w:lang w:val="en-US"/>
        </w:rPr>
        <w:t xml:space="preserve">MLD </w:t>
      </w:r>
      <w:del w:id="47" w:author="Liyunbo" w:date="2021-03-16T16:18:00Z">
        <w:r w:rsidRPr="001E6226" w:rsidDel="0009026A">
          <w:rPr>
            <w:color w:val="000000"/>
            <w:sz w:val="20"/>
            <w:lang w:val="en-US"/>
          </w:rPr>
          <w:delText xml:space="preserve">can </w:delText>
        </w:r>
      </w:del>
      <w:ins w:id="48" w:author="Liyunbo" w:date="2021-03-16T16:18:00Z">
        <w:r w:rsidR="0009026A">
          <w:rPr>
            <w:color w:val="000000"/>
            <w:sz w:val="20"/>
            <w:lang w:val="en-US"/>
          </w:rPr>
          <w:t xml:space="preserve">shall </w:t>
        </w:r>
      </w:ins>
      <w:r w:rsidRPr="001E6226">
        <w:rPr>
          <w:color w:val="000000"/>
          <w:sz w:val="20"/>
          <w:lang w:val="en-US"/>
        </w:rPr>
        <w:t xml:space="preserve">indicate capability to support exchanging frames simultaneously by affiliated STAs on a set of links </w:t>
      </w:r>
      <w:ins w:id="49" w:author="Liyunbo" w:date="2021-03-16T16:22:00Z">
        <w:r w:rsidR="0009026A">
          <w:rPr>
            <w:color w:val="000000"/>
            <w:sz w:val="20"/>
            <w:lang w:val="en-US"/>
          </w:rPr>
          <w:t xml:space="preserve">for multi-link setup </w:t>
        </w:r>
      </w:ins>
      <w:ins w:id="50" w:author="Liyunbo" w:date="2021-03-16T16:46:00Z">
        <w:r w:rsidR="002F129E">
          <w:rPr>
            <w:color w:val="000000"/>
            <w:sz w:val="20"/>
            <w:lang w:val="en-US"/>
          </w:rPr>
          <w:t xml:space="preserve">(#1796) </w:t>
        </w:r>
      </w:ins>
      <w:r w:rsidRPr="001E6226">
        <w:rPr>
          <w:color w:val="000000"/>
          <w:sz w:val="20"/>
          <w:lang w:val="en-US"/>
        </w:rPr>
        <w:t xml:space="preserve">to </w:t>
      </w:r>
      <w:del w:id="51" w:author="Liyunbo" w:date="2021-03-16T16:19:00Z">
        <w:r w:rsidRPr="001E6226" w:rsidDel="0009026A">
          <w:rPr>
            <w:color w:val="000000"/>
            <w:sz w:val="20"/>
            <w:lang w:val="en-US"/>
          </w:rPr>
          <w:delText xml:space="preserve">another </w:delText>
        </w:r>
      </w:del>
      <w:ins w:id="52" w:author="Liyunbo" w:date="2021-03-16T16:19:00Z">
        <w:r w:rsidR="0009026A">
          <w:rPr>
            <w:color w:val="000000"/>
            <w:sz w:val="20"/>
            <w:lang w:val="en-US"/>
          </w:rPr>
          <w:t xml:space="preserve">an AP </w:t>
        </w:r>
      </w:ins>
      <w:r w:rsidRPr="001E6226">
        <w:rPr>
          <w:color w:val="000000"/>
          <w:sz w:val="20"/>
          <w:lang w:val="en-US"/>
        </w:rPr>
        <w:t xml:space="preserve">MLD </w:t>
      </w:r>
      <w:del w:id="53" w:author="Liyunbo" w:date="2021-03-16T16:23:00Z">
        <w:r w:rsidRPr="001E6226" w:rsidDel="0009026A">
          <w:rPr>
            <w:color w:val="000000"/>
            <w:sz w:val="20"/>
            <w:lang w:val="en-US"/>
          </w:rPr>
          <w:delText xml:space="preserve">in </w:delText>
        </w:r>
      </w:del>
      <w:ins w:id="54" w:author="Liyunbo" w:date="2021-03-16T16:23:00Z">
        <w:r w:rsidR="0009026A">
          <w:rPr>
            <w:color w:val="000000"/>
            <w:sz w:val="20"/>
            <w:lang w:val="en-US"/>
          </w:rPr>
          <w:t>through</w:t>
        </w:r>
        <w:r w:rsidR="0009026A" w:rsidRPr="001E6226">
          <w:rPr>
            <w:color w:val="000000"/>
            <w:sz w:val="20"/>
            <w:lang w:val="en-US"/>
          </w:rPr>
          <w:t xml:space="preserve"> </w:t>
        </w:r>
      </w:ins>
      <w:del w:id="55" w:author="Liyunbo" w:date="2021-03-16T16:19:00Z">
        <w:r w:rsidRPr="001E6226" w:rsidDel="0009026A">
          <w:rPr>
            <w:color w:val="000000"/>
            <w:sz w:val="20"/>
            <w:lang w:val="en-US"/>
          </w:rPr>
          <w:delText>TBD capability field/</w:delText>
        </w:r>
      </w:del>
      <w:ins w:id="56" w:author="Liyunbo" w:date="2021-03-16T16:19:00Z">
        <w:r w:rsidR="0009026A">
          <w:rPr>
            <w:color w:val="000000"/>
            <w:sz w:val="20"/>
            <w:lang w:val="en-US"/>
          </w:rPr>
          <w:t>the Number of Radio</w:t>
        </w:r>
      </w:ins>
      <w:ins w:id="57" w:author="Liyunbo" w:date="2021-03-16T16:24:00Z">
        <w:r w:rsidR="0009026A">
          <w:rPr>
            <w:color w:val="000000"/>
            <w:sz w:val="20"/>
            <w:lang w:val="en-US"/>
          </w:rPr>
          <w:t>s</w:t>
        </w:r>
      </w:ins>
      <w:ins w:id="58" w:author="Liyunbo" w:date="2021-03-16T16:19:00Z">
        <w:r w:rsidR="0009026A">
          <w:rPr>
            <w:color w:val="000000"/>
            <w:sz w:val="20"/>
            <w:lang w:val="en-US"/>
          </w:rPr>
          <w:t xml:space="preserve"> subfield </w:t>
        </w:r>
      </w:ins>
      <w:ins w:id="59" w:author="Liyunbo" w:date="2021-03-16T16:20:00Z">
        <w:r w:rsidR="0009026A">
          <w:rPr>
            <w:color w:val="000000"/>
            <w:sz w:val="20"/>
            <w:lang w:val="en-US"/>
          </w:rPr>
          <w:t xml:space="preserve">of the Basic variant Multi-Link </w:t>
        </w:r>
      </w:ins>
      <w:r w:rsidRPr="001E6226">
        <w:rPr>
          <w:color w:val="000000"/>
          <w:sz w:val="20"/>
          <w:lang w:val="en-US"/>
        </w:rPr>
        <w:t>element</w:t>
      </w:r>
      <w:ins w:id="60" w:author="Liyunbo" w:date="2021-03-16T16:23:00Z">
        <w:r w:rsidR="0009026A">
          <w:rPr>
            <w:color w:val="000000"/>
            <w:sz w:val="20"/>
            <w:lang w:val="en-US"/>
          </w:rPr>
          <w:t xml:space="preserve"> in (Re)Association Request frame</w:t>
        </w:r>
      </w:ins>
      <w:r w:rsidRPr="001E6226">
        <w:rPr>
          <w:color w:val="000000"/>
          <w:sz w:val="20"/>
          <w:lang w:val="en-US"/>
        </w:rPr>
        <w:t>.</w:t>
      </w:r>
      <w:ins w:id="61" w:author="Liyunbo" w:date="2021-03-16T16:44:00Z">
        <w:r w:rsidR="002F129E">
          <w:rPr>
            <w:color w:val="000000"/>
            <w:sz w:val="20"/>
            <w:lang w:val="en-US"/>
          </w:rPr>
          <w:t>(#2139,)</w:t>
        </w:r>
      </w:ins>
      <w:r w:rsidRPr="001E6226">
        <w:rPr>
          <w:color w:val="000000"/>
          <w:sz w:val="20"/>
          <w:lang w:val="en-US"/>
        </w:rPr>
        <w:t xml:space="preserve"> </w:t>
      </w:r>
      <w:del w:id="62" w:author="Liyunbo" w:date="2021-03-16T16:39:00Z">
        <w:r w:rsidRPr="001E6226" w:rsidDel="00AC4136">
          <w:rPr>
            <w:color w:val="000000"/>
            <w:sz w:val="20"/>
            <w:lang w:val="en-US"/>
          </w:rPr>
          <w:delText xml:space="preserve">The </w:delText>
        </w:r>
      </w:del>
      <w:del w:id="63" w:author="Liyunbo" w:date="2021-03-16T16:25:00Z">
        <w:r w:rsidRPr="001E6226" w:rsidDel="0009026A">
          <w:rPr>
            <w:color w:val="000000"/>
            <w:sz w:val="20"/>
            <w:lang w:val="en-US"/>
          </w:rPr>
          <w:delText>capability field/</w:delText>
        </w:r>
      </w:del>
      <w:del w:id="64" w:author="Liyunbo" w:date="2021-03-16T16:39:00Z">
        <w:r w:rsidRPr="001E6226" w:rsidDel="00AC4136">
          <w:rPr>
            <w:color w:val="000000"/>
            <w:sz w:val="20"/>
            <w:lang w:val="en-US"/>
          </w:rPr>
          <w:delText xml:space="preserve">element indicates the MLD is a multi-radio MLD or </w:delText>
        </w:r>
      </w:del>
      <w:del w:id="65" w:author="Liyunbo" w:date="2021-03-16T16:25:00Z">
        <w:r w:rsidRPr="001E6226" w:rsidDel="0009026A">
          <w:rPr>
            <w:color w:val="000000"/>
            <w:sz w:val="20"/>
            <w:lang w:val="en-US"/>
          </w:rPr>
          <w:delText xml:space="preserve">other types of </w:delText>
        </w:r>
      </w:del>
      <w:del w:id="66" w:author="Liyunbo" w:date="2021-03-16T16:39:00Z">
        <w:r w:rsidRPr="001E6226" w:rsidDel="00AC4136">
          <w:rPr>
            <w:color w:val="000000"/>
            <w:sz w:val="20"/>
            <w:lang w:val="en-US"/>
          </w:rPr>
          <w:delText xml:space="preserve">MLD. </w:delText>
        </w:r>
      </w:del>
      <w:ins w:id="67" w:author="Liyunbo" w:date="2021-03-16T16:27:00Z">
        <w:r w:rsidR="0009026A">
          <w:rPr>
            <w:rStyle w:val="SC15323589"/>
          </w:rPr>
          <w:t>The non-AP MLD shall set the Number of Radio</w:t>
        </w:r>
        <w:r w:rsidR="0009026A">
          <w:rPr>
            <w:rStyle w:val="SC15323589"/>
          </w:rPr>
          <w:t>s</w:t>
        </w:r>
        <w:r w:rsidR="0009026A">
          <w:rPr>
            <w:rStyle w:val="SC15323589"/>
          </w:rPr>
          <w:t xml:space="preserve"> subfield to the number of radios of the non-AP MLD minus 1. The Number of Radios subfield is set to 0 to </w:t>
        </w:r>
        <w:r w:rsidR="0009026A" w:rsidRPr="00F37F87">
          <w:rPr>
            <w:rStyle w:val="SC15323589"/>
          </w:rPr>
          <w:t>indicate that the non-AP MLD is a single radio MLD</w:t>
        </w:r>
        <w:r w:rsidR="0009026A">
          <w:rPr>
            <w:rStyle w:val="SC15323589"/>
          </w:rPr>
          <w:t>, and is set to 1 or more to indicate</w:t>
        </w:r>
        <w:r w:rsidR="0009026A" w:rsidRPr="00F37F87">
          <w:rPr>
            <w:rStyle w:val="SC15323589"/>
          </w:rPr>
          <w:t xml:space="preserve"> that the non-AP MLD is a multi-radio MLD</w:t>
        </w:r>
        <w:r w:rsidR="0009026A">
          <w:rPr>
            <w:rStyle w:val="SC15323589"/>
          </w:rPr>
          <w:t>.</w:t>
        </w:r>
        <w:r w:rsidR="0009026A">
          <w:rPr>
            <w:rStyle w:val="SC15323589"/>
          </w:rPr>
          <w:t xml:space="preserve"> </w:t>
        </w:r>
      </w:ins>
      <w:ins w:id="68" w:author="Liyunbo" w:date="2021-03-16T16:45:00Z">
        <w:r w:rsidR="002F129E">
          <w:rPr>
            <w:rStyle w:val="SC15323589"/>
          </w:rPr>
          <w:t xml:space="preserve">(#1465, 2887) </w:t>
        </w:r>
      </w:ins>
      <w:r w:rsidRPr="001E6226">
        <w:rPr>
          <w:color w:val="000000"/>
          <w:sz w:val="20"/>
          <w:lang w:val="en-US"/>
        </w:rPr>
        <w:t xml:space="preserve">A multi-radio </w:t>
      </w:r>
      <w:ins w:id="69" w:author="Liyunbo" w:date="2021-03-16T16:26:00Z">
        <w:r w:rsidR="0009026A">
          <w:rPr>
            <w:color w:val="000000"/>
            <w:sz w:val="20"/>
            <w:lang w:val="en-US"/>
          </w:rPr>
          <w:t xml:space="preserve">non-AP </w:t>
        </w:r>
      </w:ins>
      <w:r w:rsidRPr="001E6226">
        <w:rPr>
          <w:color w:val="000000"/>
          <w:sz w:val="20"/>
          <w:lang w:val="en-US"/>
        </w:rPr>
        <w:t xml:space="preserve">MLD </w:t>
      </w:r>
      <w:del w:id="70" w:author="Liyunbo" w:date="2021-03-16T16:28:00Z">
        <w:r w:rsidRPr="001E6226" w:rsidDel="0009026A">
          <w:rPr>
            <w:color w:val="000000"/>
            <w:sz w:val="20"/>
            <w:lang w:val="en-US"/>
          </w:rPr>
          <w:delText xml:space="preserve">operating </w:delText>
        </w:r>
      </w:del>
      <w:del w:id="71" w:author="Liyunbo" w:date="2021-03-16T16:26:00Z">
        <w:r w:rsidRPr="001E6226" w:rsidDel="0009026A">
          <w:rPr>
            <w:color w:val="000000"/>
            <w:sz w:val="20"/>
            <w:lang w:val="en-US"/>
          </w:rPr>
          <w:delText xml:space="preserve">on multiple links can </w:delText>
        </w:r>
      </w:del>
      <w:ins w:id="72" w:author="Liyunbo" w:date="2021-03-16T16:26:00Z">
        <w:r w:rsidR="0009026A">
          <w:rPr>
            <w:color w:val="000000"/>
            <w:sz w:val="20"/>
            <w:lang w:val="en-US"/>
          </w:rPr>
          <w:t xml:space="preserve">shall </w:t>
        </w:r>
      </w:ins>
      <w:r w:rsidRPr="001E6226">
        <w:rPr>
          <w:color w:val="000000"/>
          <w:sz w:val="20"/>
          <w:lang w:val="en-US"/>
        </w:rPr>
        <w:t xml:space="preserve">announce </w:t>
      </w:r>
      <w:del w:id="73" w:author="Liyunbo" w:date="2021-03-16T16:34:00Z">
        <w:r w:rsidRPr="001E6226" w:rsidDel="0087674F">
          <w:rPr>
            <w:color w:val="000000"/>
            <w:sz w:val="20"/>
            <w:lang w:val="en-US"/>
          </w:rPr>
          <w:delText xml:space="preserve">whether it supports transmission on one link concurrent with reception on the other link for </w:delText>
        </w:r>
      </w:del>
      <w:r w:rsidRPr="001E6226">
        <w:rPr>
          <w:color w:val="000000"/>
          <w:sz w:val="20"/>
          <w:lang w:val="en-US"/>
        </w:rPr>
        <w:t>each pair of links</w:t>
      </w:r>
      <w:del w:id="74" w:author="Liyunbo" w:date="2021-03-16T16:34:00Z">
        <w:r w:rsidRPr="001E6226" w:rsidDel="0087674F">
          <w:rPr>
            <w:color w:val="000000"/>
            <w:sz w:val="20"/>
            <w:lang w:val="en-US"/>
          </w:rPr>
          <w:delText>, in which case the pair of link</w:delText>
        </w:r>
      </w:del>
      <w:ins w:id="75" w:author="Liyunbo" w:date="2021-03-16T16:34:00Z">
        <w:r w:rsidR="0087674F">
          <w:rPr>
            <w:color w:val="000000"/>
            <w:sz w:val="20"/>
            <w:lang w:val="en-US"/>
          </w:rPr>
          <w:t xml:space="preserve">carried in </w:t>
        </w:r>
      </w:ins>
      <w:ins w:id="76" w:author="Liyunbo" w:date="2021-03-16T16:35:00Z">
        <w:r w:rsidR="0087674F">
          <w:rPr>
            <w:color w:val="000000"/>
            <w:sz w:val="20"/>
            <w:lang w:val="en-US"/>
          </w:rPr>
          <w:t>Per-STA Profile of Basic variant Multi-Link element</w:t>
        </w:r>
      </w:ins>
      <w:r w:rsidRPr="001E6226">
        <w:rPr>
          <w:color w:val="000000"/>
          <w:sz w:val="20"/>
          <w:lang w:val="en-US"/>
        </w:rPr>
        <w:t xml:space="preserve"> is STR or NSTR</w:t>
      </w:r>
      <w:ins w:id="77" w:author="Liyunbo" w:date="2021-03-16T16:35:00Z">
        <w:r w:rsidR="0087674F">
          <w:rPr>
            <w:color w:val="000000"/>
            <w:sz w:val="20"/>
            <w:lang w:val="en-US"/>
          </w:rPr>
          <w:t xml:space="preserve"> in (R</w:t>
        </w:r>
      </w:ins>
      <w:ins w:id="78" w:author="Liyunbo" w:date="2021-03-16T16:36:00Z">
        <w:r w:rsidR="0087674F">
          <w:rPr>
            <w:color w:val="000000"/>
            <w:sz w:val="20"/>
            <w:lang w:val="en-US"/>
          </w:rPr>
          <w:t>e</w:t>
        </w:r>
      </w:ins>
      <w:ins w:id="79" w:author="Liyunbo" w:date="2021-03-16T16:35:00Z">
        <w:r w:rsidR="0087674F">
          <w:rPr>
            <w:color w:val="000000"/>
            <w:sz w:val="20"/>
            <w:lang w:val="en-US"/>
          </w:rPr>
          <w:t>)</w:t>
        </w:r>
      </w:ins>
      <w:ins w:id="80" w:author="Liyunbo" w:date="2021-03-16T16:36:00Z">
        <w:r w:rsidR="0087674F">
          <w:rPr>
            <w:color w:val="000000"/>
            <w:sz w:val="20"/>
            <w:lang w:val="en-US"/>
          </w:rPr>
          <w:t>Association Request frame</w:t>
        </w:r>
      </w:ins>
      <w:r w:rsidRPr="001E6226">
        <w:rPr>
          <w:color w:val="000000"/>
          <w:sz w:val="20"/>
          <w:lang w:val="en-US"/>
        </w:rPr>
        <w:t>.</w:t>
      </w:r>
      <w:ins w:id="81" w:author="Liyunbo" w:date="2021-03-16T16:46:00Z">
        <w:r w:rsidR="002F129E">
          <w:rPr>
            <w:color w:val="000000"/>
            <w:sz w:val="20"/>
            <w:lang w:val="en-US"/>
          </w:rPr>
          <w:t>(#1466)</w:t>
        </w:r>
      </w:ins>
      <w:r w:rsidRPr="001E6226">
        <w:rPr>
          <w:color w:val="000000"/>
          <w:sz w:val="20"/>
          <w:lang w:val="en-US"/>
        </w:rPr>
        <w:t xml:space="preserve"> </w:t>
      </w:r>
      <w:del w:id="82" w:author="Liyunbo" w:date="2021-03-16T16:36:00Z">
        <w:r w:rsidRPr="001E6226" w:rsidDel="0087674F">
          <w:rPr>
            <w:color w:val="000000"/>
            <w:sz w:val="20"/>
            <w:lang w:val="en-US"/>
          </w:rPr>
          <w:delText xml:space="preserve">The two links of each link pair are on different channels. </w:delText>
        </w:r>
      </w:del>
      <w:ins w:id="83" w:author="Liyunbo" w:date="2021-03-16T16:47:00Z">
        <w:r w:rsidR="007845B6">
          <w:rPr>
            <w:rStyle w:val="SC15323589"/>
          </w:rPr>
          <w:t>(#1656, 3392, 1217)</w:t>
        </w:r>
      </w:ins>
    </w:p>
    <w:p w14:paraId="6C696DB4" w14:textId="77777777" w:rsidR="001E6226" w:rsidRPr="001E6226" w:rsidRDefault="001E6226" w:rsidP="001E6226">
      <w:pPr>
        <w:widowControl w:val="0"/>
        <w:autoSpaceDE w:val="0"/>
        <w:autoSpaceDN w:val="0"/>
        <w:adjustRightInd w:val="0"/>
        <w:spacing w:before="120" w:after="240"/>
        <w:rPr>
          <w:color w:val="000000"/>
          <w:sz w:val="18"/>
          <w:szCs w:val="18"/>
          <w:lang w:val="en-US"/>
        </w:rPr>
      </w:pPr>
      <w:r w:rsidRPr="001E6226">
        <w:rPr>
          <w:color w:val="000000"/>
          <w:sz w:val="18"/>
          <w:szCs w:val="18"/>
          <w:lang w:val="en-US"/>
        </w:rPr>
        <w:t xml:space="preserve">NOTE—If an MLD supports transmission on link 1 concurrent with reception on link 2, but cannot support transmission on link 2 concurrent with reception on link 1, this pair of links is NSTR. </w:t>
      </w:r>
    </w:p>
    <w:p w14:paraId="23A28688" w14:textId="77777777" w:rsidR="001E6226" w:rsidRDefault="001E6226" w:rsidP="001E6226">
      <w:pPr>
        <w:widowControl w:val="0"/>
        <w:autoSpaceDE w:val="0"/>
        <w:autoSpaceDN w:val="0"/>
        <w:adjustRightInd w:val="0"/>
        <w:spacing w:before="240"/>
        <w:rPr>
          <w:color w:val="000000"/>
          <w:sz w:val="20"/>
          <w:lang w:val="en-US"/>
        </w:rPr>
      </w:pPr>
      <w:r w:rsidRPr="001E6226">
        <w:rPr>
          <w:color w:val="000000"/>
          <w:sz w:val="20"/>
          <w:lang w:val="en-US"/>
        </w:rPr>
        <w:t xml:space="preserve">The ability of a non-AP MLD to perform STR on a pair of setup links may change after multi-link setup. The non-AP MLD may use TBD signaling on any enabled link to inform the AP MLD about the ability change to perform STR. </w:t>
      </w:r>
    </w:p>
    <w:p w14:paraId="53D90590" w14:textId="77777777" w:rsidR="001E6226" w:rsidRPr="001E6226" w:rsidRDefault="001E6226" w:rsidP="001E6226">
      <w:pPr>
        <w:widowControl w:val="0"/>
        <w:autoSpaceDE w:val="0"/>
        <w:autoSpaceDN w:val="0"/>
        <w:adjustRightInd w:val="0"/>
        <w:spacing w:before="240"/>
        <w:rPr>
          <w:color w:val="000000"/>
          <w:sz w:val="20"/>
          <w:lang w:val="en-US"/>
        </w:rPr>
      </w:pPr>
    </w:p>
    <w:p w14:paraId="14D20F71" w14:textId="2D0FD7DD" w:rsidR="001E6226" w:rsidRPr="001E6226" w:rsidRDefault="001E6226" w:rsidP="001E6226">
      <w:pPr>
        <w:pStyle w:val="Default"/>
        <w:rPr>
          <w:rFonts w:eastAsia="Malgun Gothic" w:hint="eastAsia"/>
          <w:lang w:eastAsia="ko-KR"/>
        </w:rPr>
      </w:pPr>
      <w:r w:rsidRPr="001E6226">
        <w:rPr>
          <w:rFonts w:ascii="Times New Roman" w:hAnsi="Times New Roman" w:cs="Times New Roman"/>
          <w:sz w:val="20"/>
          <w:szCs w:val="20"/>
        </w:rPr>
        <w:t>The limitation of updating frequency of the ability to perform STR as well as the switching delay is TBD.</w:t>
      </w: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DE903" w14:textId="77777777" w:rsidR="00772262" w:rsidRDefault="00772262">
      <w:r>
        <w:separator/>
      </w:r>
    </w:p>
  </w:endnote>
  <w:endnote w:type="continuationSeparator" w:id="0">
    <w:p w14:paraId="1AADC6FF" w14:textId="77777777" w:rsidR="00772262" w:rsidRDefault="0077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8826AD" w:rsidRPr="00DF3474" w:rsidRDefault="008826AD">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88090A">
      <w:rPr>
        <w:noProof/>
        <w:lang w:val="fr-FR"/>
      </w:rPr>
      <w:t>4</w:t>
    </w:r>
    <w:r>
      <w:rPr>
        <w:noProof/>
      </w:rPr>
      <w:fldChar w:fldCharType="end"/>
    </w:r>
    <w:r w:rsidRPr="00DF3474">
      <w:rPr>
        <w:lang w:val="fr-FR"/>
      </w:rPr>
      <w:tab/>
    </w:r>
    <w:r w:rsidR="00750876">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750876">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826AD" w:rsidRPr="00DF3474" w:rsidRDefault="008826AD">
    <w:pPr>
      <w:rPr>
        <w:lang w:val="fr-FR"/>
      </w:rPr>
    </w:pPr>
  </w:p>
  <w:p w14:paraId="0DD4053E" w14:textId="77777777" w:rsidR="008826AD" w:rsidRDefault="008826AD"/>
  <w:p w14:paraId="561B2215" w14:textId="77777777" w:rsidR="008826AD" w:rsidRDefault="008826AD"/>
  <w:p w14:paraId="209D6FB8" w14:textId="77777777" w:rsidR="008826AD" w:rsidRDefault="008826AD"/>
  <w:p w14:paraId="73251C5E" w14:textId="77777777" w:rsidR="008826AD" w:rsidRDefault="008826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ADD57" w14:textId="77777777" w:rsidR="00772262" w:rsidRDefault="00772262">
      <w:r>
        <w:separator/>
      </w:r>
    </w:p>
  </w:footnote>
  <w:footnote w:type="continuationSeparator" w:id="0">
    <w:p w14:paraId="38AC639B" w14:textId="77777777" w:rsidR="00772262" w:rsidRDefault="00772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62521AA9" w:rsidR="008826AD" w:rsidRDefault="008826AD">
    <w:pPr>
      <w:pStyle w:val="a5"/>
      <w:tabs>
        <w:tab w:val="clear" w:pos="6480"/>
        <w:tab w:val="center" w:pos="4680"/>
        <w:tab w:val="right" w:pos="9360"/>
      </w:tabs>
    </w:pPr>
    <w:r>
      <w:fldChar w:fldCharType="begin"/>
    </w:r>
    <w:r>
      <w:instrText xml:space="preserve"> DATE  \@ "MMMM yyyy"  \* MERGEFORMAT </w:instrText>
    </w:r>
    <w:r>
      <w:fldChar w:fldCharType="separate"/>
    </w:r>
    <w:r w:rsidR="002F129E">
      <w:rPr>
        <w:noProof/>
      </w:rPr>
      <w:t>March 2021</w:t>
    </w:r>
    <w:r>
      <w:fldChar w:fldCharType="end"/>
    </w:r>
    <w:r>
      <w:tab/>
    </w:r>
    <w:r>
      <w:tab/>
    </w:r>
    <w:fldSimple w:instr=" TITLE  \* MERGEFORMAT ">
      <w:r>
        <w:t>doc.: IEEE 802.11-2</w:t>
      </w:r>
      <w:r w:rsidR="001E6226">
        <w:t>1</w:t>
      </w:r>
      <w:r>
        <w:t>/</w:t>
      </w:r>
      <w:r w:rsidR="00501790">
        <w:t>0</w:t>
      </w:r>
      <w:r w:rsidR="001E6226">
        <w:t>373</w:t>
      </w:r>
      <w:r>
        <w:t>r</w:t>
      </w:r>
    </w:fldSimple>
    <w:r w:rsidR="001E6226">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6BF6066"/>
    <w:multiLevelType w:val="hybridMultilevel"/>
    <w:tmpl w:val="E89C52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6" w15:restartNumberingAfterBreak="0">
    <w:nsid w:val="1CAB7728"/>
    <w:multiLevelType w:val="hybridMultilevel"/>
    <w:tmpl w:val="53EC0E9A"/>
    <w:lvl w:ilvl="0" w:tplc="AD9CE50A">
      <w:start w:val="4"/>
      <w:numFmt w:val="bullet"/>
      <w:lvlText w:val="-"/>
      <w:lvlJc w:val="left"/>
      <w:pPr>
        <w:ind w:left="720" w:hanging="360"/>
      </w:pPr>
      <w:rPr>
        <w:rFonts w:ascii="TimesNewRomanPSMT" w:eastAsia="TimesNewRomanPSMT" w:hAnsi="Times New Roman"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F37A78"/>
    <w:multiLevelType w:val="hybridMultilevel"/>
    <w:tmpl w:val="25B4B45E"/>
    <w:lvl w:ilvl="0" w:tplc="CB146F66">
      <w:start w:val="4"/>
      <w:numFmt w:val="bullet"/>
      <w:lvlText w:val="-"/>
      <w:lvlJc w:val="left"/>
      <w:pPr>
        <w:ind w:left="720" w:hanging="360"/>
      </w:pPr>
      <w:rPr>
        <w:rFonts w:ascii="Times New Roman" w:eastAsia="宋体"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4"/>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8"/>
  </w:num>
  <w:num w:numId="9">
    <w:abstractNumId w:val="53"/>
  </w:num>
  <w:num w:numId="10">
    <w:abstractNumId w:val="60"/>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 w:numId="62">
    <w:abstractNumId w:val="55"/>
  </w:num>
  <w:num w:numId="63">
    <w:abstractNumId w:val="57"/>
  </w:num>
  <w:num w:numId="64">
    <w:abstractNumId w:val="56"/>
  </w:num>
  <w:num w:numId="65">
    <w:abstractNumId w:val="59"/>
  </w:num>
  <w:num w:numId="66">
    <w:abstractNumId w:val="61"/>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62E6"/>
    <w:rsid w:val="00086987"/>
    <w:rsid w:val="00086BBE"/>
    <w:rsid w:val="0009026A"/>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1B31"/>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D46"/>
    <w:rsid w:val="0018164D"/>
    <w:rsid w:val="00181A74"/>
    <w:rsid w:val="00184827"/>
    <w:rsid w:val="00185986"/>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A5D"/>
    <w:rsid w:val="00230372"/>
    <w:rsid w:val="0023042E"/>
    <w:rsid w:val="002322A5"/>
    <w:rsid w:val="00233058"/>
    <w:rsid w:val="00233592"/>
    <w:rsid w:val="00236B89"/>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27FA"/>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3C6"/>
    <w:rsid w:val="00406E7F"/>
    <w:rsid w:val="00407470"/>
    <w:rsid w:val="0040756F"/>
    <w:rsid w:val="0041233C"/>
    <w:rsid w:val="00413373"/>
    <w:rsid w:val="00414100"/>
    <w:rsid w:val="00416503"/>
    <w:rsid w:val="00417BBF"/>
    <w:rsid w:val="0042004A"/>
    <w:rsid w:val="00420A22"/>
    <w:rsid w:val="0042131A"/>
    <w:rsid w:val="00424D2C"/>
    <w:rsid w:val="00425B89"/>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384"/>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0EC"/>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6344"/>
    <w:rsid w:val="00AE6FCA"/>
    <w:rsid w:val="00AE7053"/>
    <w:rsid w:val="00AF0BB6"/>
    <w:rsid w:val="00AF0FA4"/>
    <w:rsid w:val="00AF3DA3"/>
    <w:rsid w:val="00AF5BF3"/>
    <w:rsid w:val="00AF70AD"/>
    <w:rsid w:val="00AF7328"/>
    <w:rsid w:val="00AF7BE7"/>
    <w:rsid w:val="00B00B63"/>
    <w:rsid w:val="00B01931"/>
    <w:rsid w:val="00B01AFD"/>
    <w:rsid w:val="00B028F1"/>
    <w:rsid w:val="00B05E8D"/>
    <w:rsid w:val="00B06328"/>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8B3"/>
    <w:rsid w:val="00C91B69"/>
    <w:rsid w:val="00C93286"/>
    <w:rsid w:val="00C96A1A"/>
    <w:rsid w:val="00CA028E"/>
    <w:rsid w:val="00CA09B2"/>
    <w:rsid w:val="00CA0A57"/>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751B"/>
    <w:rsid w:val="00D67D45"/>
    <w:rsid w:val="00D7158F"/>
    <w:rsid w:val="00D7294D"/>
    <w:rsid w:val="00D72D2E"/>
    <w:rsid w:val="00D7330F"/>
    <w:rsid w:val="00D7571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70342"/>
    <w:rsid w:val="00E7149A"/>
    <w:rsid w:val="00E71DC3"/>
    <w:rsid w:val="00E72A24"/>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2C15"/>
    <w:rsid w:val="00F3394F"/>
    <w:rsid w:val="00F33A40"/>
    <w:rsid w:val="00F34C32"/>
    <w:rsid w:val="00F35B11"/>
    <w:rsid w:val="00F35E55"/>
    <w:rsid w:val="00F40440"/>
    <w:rsid w:val="00F40E9C"/>
    <w:rsid w:val="00F4118F"/>
    <w:rsid w:val="00F41944"/>
    <w:rsid w:val="00F4259B"/>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A79A0"/>
    <w:rsid w:val="002B22F3"/>
    <w:rsid w:val="00323758"/>
    <w:rsid w:val="00417C1F"/>
    <w:rsid w:val="004266B4"/>
    <w:rsid w:val="004C6356"/>
    <w:rsid w:val="004E6C4A"/>
    <w:rsid w:val="00576FF2"/>
    <w:rsid w:val="00676EC6"/>
    <w:rsid w:val="006875FE"/>
    <w:rsid w:val="006C149D"/>
    <w:rsid w:val="006C74B5"/>
    <w:rsid w:val="006E6D43"/>
    <w:rsid w:val="00720BE0"/>
    <w:rsid w:val="007475D0"/>
    <w:rsid w:val="007502BD"/>
    <w:rsid w:val="00795ACB"/>
    <w:rsid w:val="00812D62"/>
    <w:rsid w:val="0086709F"/>
    <w:rsid w:val="00A329D0"/>
    <w:rsid w:val="00B25987"/>
    <w:rsid w:val="00BF4BB9"/>
    <w:rsid w:val="00C21714"/>
    <w:rsid w:val="00C24A83"/>
    <w:rsid w:val="00C73FFD"/>
    <w:rsid w:val="00DF4260"/>
    <w:rsid w:val="00E333EF"/>
    <w:rsid w:val="00E4784A"/>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F2254105-C049-4088-9B7F-681DA308E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225</TotalTime>
  <Pages>6</Pages>
  <Words>1393</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51</cp:revision>
  <cp:lastPrinted>2014-09-06T00:13:00Z</cp:lastPrinted>
  <dcterms:created xsi:type="dcterms:W3CDTF">2021-03-10T09:18:00Z</dcterms:created>
  <dcterms:modified xsi:type="dcterms:W3CDTF">2021-03-16T09:03:00Z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(3)SBtR9PQjEYCPzLYbN/Wme29MIvmXkntIHzpeNF1f1hW+pKZLwlZJ4MFQkDYsWehPU0JMYNbt
SfG32tFS1UgbtkhieX3gBMwc+DDsAZr28kPxJBXNVlsyhnD0AKB06JYPXeGuf2aew8DZhVmw
4gfYsqKBEJhoNNgxwchR67nySWmLYLemFBseXLAVirF5Q2427FiV3Q0woeZrldPV21Nwa2Sb
7JZHaeRbkYHv4ts9l1</vt:lpwstr>
  </property>
  <property fmtid="{D5CDD505-2E9C-101B-9397-08002B2CF9AE}" pid="7" name="_2015_ms_pID_7253431">
    <vt:lpwstr>IKbUM4Xqee4e4hld1F5bhTCKqnvRQ/qFDt3EEgxYSOMs6HnKABTXR+
bCvMj8pTvsBfbqpn2E8JmKGw92Hl4HAAf1+Ij0+4PFfLu7wAgLTcNNUddu+o8UqXNUcG1ENH
hh58Dy2xqOMsey5CkVuGJ/w7/DBKXBK2T1fMlR63ENwmAxIOf04WYCcIJC8E8HMnmQibaMFD
rAxhGzgeYOcsgK9MgPwkSFLT0F2E8/gsa70f</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2A==</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1615787851</vt:lpwstr>
  </property>
</Properties>
</file>