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87709D">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27F33115"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0087709D">
              <w:rPr>
                <w:lang w:eastAsia="ko-KR"/>
              </w:rPr>
              <w:t>EMLMR TBDs</w:t>
            </w:r>
          </w:p>
        </w:tc>
      </w:tr>
      <w:tr w:rsidR="00DE584F" w:rsidRPr="00183F4C" w14:paraId="2321CEA9" w14:textId="77777777" w:rsidTr="0087709D">
        <w:trPr>
          <w:trHeight w:val="359"/>
          <w:jc w:val="center"/>
        </w:trPr>
        <w:tc>
          <w:tcPr>
            <w:tcW w:w="9576" w:type="dxa"/>
            <w:gridSpan w:val="5"/>
            <w:vAlign w:val="center"/>
          </w:tcPr>
          <w:p w14:paraId="380E9974" w14:textId="57162D1C"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5055E8">
              <w:rPr>
                <w:b w:val="0"/>
                <w:sz w:val="20"/>
              </w:rPr>
              <w:t>1</w:t>
            </w:r>
            <w:r w:rsidRPr="00183F4C">
              <w:rPr>
                <w:b w:val="0"/>
                <w:sz w:val="20"/>
              </w:rPr>
              <w:t>-</w:t>
            </w:r>
            <w:r w:rsidR="005055E8">
              <w:rPr>
                <w:b w:val="0"/>
                <w:sz w:val="20"/>
              </w:rPr>
              <w:t>2</w:t>
            </w:r>
            <w:r>
              <w:rPr>
                <w:rFonts w:hint="eastAsia"/>
                <w:b w:val="0"/>
                <w:sz w:val="20"/>
                <w:lang w:eastAsia="ko-KR"/>
              </w:rPr>
              <w:t>-</w:t>
            </w:r>
            <w:r w:rsidR="005055E8">
              <w:rPr>
                <w:b w:val="0"/>
                <w:sz w:val="20"/>
                <w:lang w:eastAsia="ko-KR"/>
              </w:rPr>
              <w:t>26</w:t>
            </w:r>
          </w:p>
        </w:tc>
      </w:tr>
      <w:tr w:rsidR="00DE584F" w:rsidRPr="00183F4C" w14:paraId="5A691E56" w14:textId="77777777" w:rsidTr="0087709D">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87709D">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8F307D" w14:paraId="3E3B4E79" w14:textId="77777777" w:rsidTr="0087709D">
        <w:trPr>
          <w:trHeight w:val="359"/>
          <w:jc w:val="center"/>
        </w:trPr>
        <w:tc>
          <w:tcPr>
            <w:tcW w:w="1705" w:type="dxa"/>
            <w:vAlign w:val="center"/>
          </w:tcPr>
          <w:p w14:paraId="2C21A480" w14:textId="740763BD" w:rsidR="008F307D" w:rsidRDefault="008F307D"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21B07B99" w14:textId="05CA9A6A" w:rsidR="008F307D" w:rsidRDefault="008F307D"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0A825FCC" w14:textId="375CFFC6" w:rsidR="008F307D" w:rsidRDefault="008F307D" w:rsidP="00E37786">
            <w:pPr>
              <w:pStyle w:val="T2"/>
              <w:spacing w:after="0"/>
              <w:ind w:left="0" w:right="0"/>
              <w:jc w:val="left"/>
              <w:rPr>
                <w:b w:val="0"/>
                <w:sz w:val="18"/>
                <w:szCs w:val="18"/>
                <w:lang w:eastAsia="ko-KR"/>
              </w:rPr>
            </w:pPr>
          </w:p>
        </w:tc>
        <w:tc>
          <w:tcPr>
            <w:tcW w:w="1620" w:type="dxa"/>
            <w:vAlign w:val="center"/>
          </w:tcPr>
          <w:p w14:paraId="46A1C5F6" w14:textId="05CD14C4" w:rsidR="008F307D" w:rsidRPr="002C60AE" w:rsidRDefault="008F307D" w:rsidP="00E37786">
            <w:pPr>
              <w:pStyle w:val="T2"/>
              <w:spacing w:after="0"/>
              <w:ind w:left="0" w:right="0"/>
              <w:jc w:val="left"/>
              <w:rPr>
                <w:b w:val="0"/>
                <w:sz w:val="18"/>
                <w:szCs w:val="18"/>
                <w:lang w:eastAsia="ko-KR"/>
              </w:rPr>
            </w:pPr>
          </w:p>
        </w:tc>
        <w:tc>
          <w:tcPr>
            <w:tcW w:w="2358" w:type="dxa"/>
            <w:vAlign w:val="center"/>
          </w:tcPr>
          <w:p w14:paraId="473458B1" w14:textId="37105063" w:rsidR="008F307D" w:rsidRDefault="008F307D" w:rsidP="00E37786">
            <w:pPr>
              <w:pStyle w:val="T2"/>
              <w:spacing w:after="0"/>
              <w:ind w:left="0" w:right="0"/>
              <w:jc w:val="left"/>
              <w:rPr>
                <w:b w:val="0"/>
                <w:sz w:val="18"/>
                <w:szCs w:val="18"/>
                <w:lang w:eastAsia="ko-KR"/>
              </w:rPr>
            </w:pPr>
            <w:r w:rsidRPr="00A20FEF">
              <w:rPr>
                <w:b w:val="0"/>
                <w:sz w:val="18"/>
                <w:szCs w:val="18"/>
                <w:lang w:eastAsia="ko-KR"/>
              </w:rPr>
              <w:t>younghoon.kwon@nxp.com</w:t>
            </w:r>
          </w:p>
        </w:tc>
      </w:tr>
      <w:tr w:rsidR="0087709D" w14:paraId="40708BC5" w14:textId="77777777" w:rsidTr="0087709D">
        <w:trPr>
          <w:trHeight w:val="359"/>
          <w:jc w:val="center"/>
        </w:trPr>
        <w:tc>
          <w:tcPr>
            <w:tcW w:w="1705" w:type="dxa"/>
            <w:vAlign w:val="center"/>
          </w:tcPr>
          <w:p w14:paraId="649F3649" w14:textId="5B5405DD" w:rsidR="0087709D" w:rsidRDefault="0087709D" w:rsidP="00E37786">
            <w:pPr>
              <w:pStyle w:val="T2"/>
              <w:spacing w:after="0"/>
              <w:ind w:left="0" w:right="0"/>
              <w:jc w:val="left"/>
              <w:rPr>
                <w:b w:val="0"/>
                <w:sz w:val="18"/>
                <w:szCs w:val="18"/>
                <w:lang w:eastAsia="ko-KR"/>
              </w:rPr>
            </w:pPr>
          </w:p>
        </w:tc>
        <w:tc>
          <w:tcPr>
            <w:tcW w:w="1530" w:type="dxa"/>
            <w:vAlign w:val="center"/>
          </w:tcPr>
          <w:p w14:paraId="4AF28CB3" w14:textId="629A7A55" w:rsidR="0087709D" w:rsidRDefault="0087709D" w:rsidP="00E37786">
            <w:pPr>
              <w:pStyle w:val="T2"/>
              <w:spacing w:after="0"/>
              <w:ind w:left="0" w:right="0"/>
              <w:jc w:val="left"/>
              <w:rPr>
                <w:b w:val="0"/>
                <w:sz w:val="18"/>
                <w:szCs w:val="18"/>
                <w:lang w:eastAsia="ko-KR"/>
              </w:rPr>
            </w:pPr>
          </w:p>
        </w:tc>
        <w:tc>
          <w:tcPr>
            <w:tcW w:w="2363" w:type="dxa"/>
            <w:vAlign w:val="center"/>
          </w:tcPr>
          <w:p w14:paraId="560C845F"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393F0615"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1D917BD" w14:textId="77777777" w:rsidR="0087709D" w:rsidRPr="009B3A88" w:rsidRDefault="0087709D" w:rsidP="00E37786">
            <w:pPr>
              <w:pStyle w:val="T2"/>
              <w:spacing w:after="0"/>
              <w:ind w:left="0" w:right="0"/>
              <w:jc w:val="left"/>
              <w:rPr>
                <w:b w:val="0"/>
                <w:sz w:val="18"/>
                <w:szCs w:val="18"/>
                <w:lang w:eastAsia="ko-KR"/>
              </w:rPr>
            </w:pPr>
          </w:p>
        </w:tc>
      </w:tr>
      <w:tr w:rsidR="0087709D" w14:paraId="05AD23CF" w14:textId="77777777" w:rsidTr="0087709D">
        <w:trPr>
          <w:trHeight w:val="359"/>
          <w:jc w:val="center"/>
        </w:trPr>
        <w:tc>
          <w:tcPr>
            <w:tcW w:w="1705" w:type="dxa"/>
            <w:vAlign w:val="center"/>
          </w:tcPr>
          <w:p w14:paraId="32070C8D" w14:textId="47CD04CF" w:rsidR="0087709D" w:rsidRDefault="0087709D" w:rsidP="00E37786">
            <w:pPr>
              <w:pStyle w:val="T2"/>
              <w:spacing w:after="0"/>
              <w:ind w:left="0" w:right="0"/>
              <w:jc w:val="left"/>
              <w:rPr>
                <w:b w:val="0"/>
                <w:sz w:val="18"/>
                <w:szCs w:val="18"/>
                <w:lang w:eastAsia="ko-KR"/>
              </w:rPr>
            </w:pPr>
          </w:p>
        </w:tc>
        <w:tc>
          <w:tcPr>
            <w:tcW w:w="1530" w:type="dxa"/>
            <w:vAlign w:val="center"/>
          </w:tcPr>
          <w:p w14:paraId="53794B86" w14:textId="4171DA35" w:rsidR="0087709D" w:rsidRDefault="0087709D" w:rsidP="00E37786">
            <w:pPr>
              <w:pStyle w:val="T2"/>
              <w:spacing w:after="0"/>
              <w:ind w:left="0" w:right="0"/>
              <w:jc w:val="left"/>
              <w:rPr>
                <w:b w:val="0"/>
                <w:sz w:val="18"/>
                <w:szCs w:val="18"/>
                <w:lang w:eastAsia="ko-KR"/>
              </w:rPr>
            </w:pPr>
          </w:p>
        </w:tc>
        <w:tc>
          <w:tcPr>
            <w:tcW w:w="2363" w:type="dxa"/>
            <w:vAlign w:val="center"/>
          </w:tcPr>
          <w:p w14:paraId="6F532666"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63F50546"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9D82FC3" w14:textId="77777777" w:rsidR="0087709D" w:rsidRPr="009B3A88" w:rsidRDefault="0087709D"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54C2AAE1" w14:textId="11D3AF1D" w:rsidR="0087709D" w:rsidRDefault="0087709D" w:rsidP="00535EBE">
      <w:pPr>
        <w:jc w:val="both"/>
        <w:rPr>
          <w:sz w:val="20"/>
          <w:szCs w:val="22"/>
          <w:lang w:eastAsia="ko-KR"/>
        </w:rPr>
      </w:pPr>
      <w:r>
        <w:rPr>
          <w:sz w:val="20"/>
          <w:szCs w:val="22"/>
          <w:lang w:eastAsia="ko-KR"/>
        </w:rPr>
        <w:t>This submission proposes draft text for resolving TBDs in sub-clause 35.3.14 Enhanced multi-link multi-radio operation of 802.11bd Draft 0.2, which are:</w:t>
      </w:r>
    </w:p>
    <w:p w14:paraId="55421ED4" w14:textId="77777777" w:rsidR="0087709D" w:rsidRDefault="0087709D" w:rsidP="0087709D">
      <w:pPr>
        <w:pStyle w:val="T"/>
        <w:numPr>
          <w:ilvl w:val="0"/>
          <w:numId w:val="18"/>
        </w:numPr>
        <w:rPr>
          <w:w w:val="100"/>
        </w:rPr>
      </w:pPr>
      <w:r>
        <w:rPr>
          <w:w w:val="100"/>
        </w:rPr>
        <w:t xml:space="preserve">An MLD with dot11EHTEMLMROptionImplemented equal to true shall set the EMLMR Support subfield of the </w:t>
      </w:r>
      <w:r>
        <w:rPr>
          <w:color w:val="FF0000"/>
          <w:w w:val="100"/>
        </w:rPr>
        <w:t>TBD</w:t>
      </w:r>
      <w:r>
        <w:rPr>
          <w:w w:val="100"/>
        </w:rPr>
        <w:t xml:space="preserve"> Capabilities element, which indicates MLD level capabilities, to 1; otherwise, the MLD shall set the EMLMR Support subfield to 0.</w:t>
      </w:r>
    </w:p>
    <w:p w14:paraId="132D9EEC" w14:textId="77777777" w:rsidR="0087709D" w:rsidRDefault="0087709D" w:rsidP="0087709D">
      <w:pPr>
        <w:pStyle w:val="T"/>
        <w:numPr>
          <w:ilvl w:val="0"/>
          <w:numId w:val="18"/>
        </w:numPr>
        <w:rPr>
          <w:w w:val="100"/>
        </w:rPr>
      </w:pPr>
      <w:r>
        <w:rPr>
          <w:w w:val="100"/>
        </w:rPr>
        <w:t xml:space="preserve">A non-AP MLD with dot11EHTEMLMROptionImplemented equal to true operates in the EMLMR mode by </w:t>
      </w:r>
      <w:r>
        <w:rPr>
          <w:color w:val="FF0000"/>
          <w:w w:val="100"/>
        </w:rPr>
        <w:t>TBD</w:t>
      </w:r>
      <w:r>
        <w:rPr>
          <w:w w:val="100"/>
        </w:rPr>
        <w:t xml:space="preserve"> signaling.</w:t>
      </w:r>
    </w:p>
    <w:p w14:paraId="193B1A6C" w14:textId="77777777" w:rsidR="0087709D" w:rsidRDefault="0087709D" w:rsidP="0087709D">
      <w:pPr>
        <w:pStyle w:val="T"/>
        <w:numPr>
          <w:ilvl w:val="0"/>
          <w:numId w:val="18"/>
        </w:numPr>
        <w:rPr>
          <w:w w:val="100"/>
        </w:rPr>
      </w:pPr>
      <w:r>
        <w:rPr>
          <w:w w:val="100"/>
        </w:rPr>
        <w:t xml:space="preserve">A non-AP MLD with </w:t>
      </w:r>
      <w:r>
        <w:rPr>
          <w:w w:val="100"/>
          <w:lang w:val="en-GB"/>
        </w:rPr>
        <w:t xml:space="preserve">dot11EHTEMLMROptionImplemented equal to true may indicate its link switch delay in a </w:t>
      </w:r>
      <w:r>
        <w:rPr>
          <w:color w:val="FF0000"/>
          <w:w w:val="100"/>
          <w:lang w:val="en-GB"/>
        </w:rPr>
        <w:t>TBD</w:t>
      </w:r>
      <w:r>
        <w:rPr>
          <w:w w:val="100"/>
          <w:lang w:val="en-GB"/>
        </w:rPr>
        <w:t xml:space="preserve"> management frame</w:t>
      </w:r>
      <w:r>
        <w:rPr>
          <w:w w:val="100"/>
        </w:rPr>
        <w:t>.</w:t>
      </w:r>
    </w:p>
    <w:p w14:paraId="00F1B558" w14:textId="613EB045" w:rsidR="0087709D" w:rsidRPr="0087709D" w:rsidRDefault="0087709D" w:rsidP="0087709D">
      <w:pPr>
        <w:jc w:val="both"/>
        <w:rPr>
          <w:sz w:val="20"/>
          <w:szCs w:val="22"/>
          <w:lang w:eastAsia="ko-KR"/>
        </w:rPr>
      </w:pPr>
    </w:p>
    <w:p w14:paraId="614DE225" w14:textId="77777777" w:rsidR="000F1775" w:rsidRPr="008F307D" w:rsidRDefault="000F1775" w:rsidP="00D2648E">
      <w:pPr>
        <w:pStyle w:val="ListParagraph"/>
        <w:ind w:leftChars="0" w:left="1440"/>
        <w:jc w:val="both"/>
        <w:rPr>
          <w:sz w:val="20"/>
          <w:lang w:eastAsia="ko-KR"/>
        </w:rPr>
      </w:pPr>
    </w:p>
    <w:p w14:paraId="401C1CB9" w14:textId="77777777" w:rsidR="00902B42" w:rsidRPr="008F307D" w:rsidRDefault="00902B42" w:rsidP="00902B42">
      <w:pPr>
        <w:jc w:val="both"/>
        <w:rPr>
          <w:sz w:val="20"/>
        </w:rPr>
      </w:pPr>
    </w:p>
    <w:p w14:paraId="078982F4" w14:textId="77777777" w:rsidR="003E4403" w:rsidRPr="008F307D" w:rsidRDefault="003E4403" w:rsidP="003E4403">
      <w:pPr>
        <w:jc w:val="both"/>
        <w:rPr>
          <w:sz w:val="20"/>
        </w:rPr>
      </w:pPr>
      <w:r w:rsidRPr="008F307D">
        <w:rPr>
          <w:sz w:val="20"/>
        </w:rPr>
        <w:t>Revisions:</w:t>
      </w:r>
    </w:p>
    <w:p w14:paraId="389BA69C" w14:textId="63891C79" w:rsidR="003E4403" w:rsidRPr="008F307D" w:rsidRDefault="00BA6C7C" w:rsidP="00975352">
      <w:pPr>
        <w:pStyle w:val="ListParagraph"/>
        <w:numPr>
          <w:ilvl w:val="0"/>
          <w:numId w:val="1"/>
        </w:numPr>
        <w:ind w:leftChars="0"/>
        <w:jc w:val="both"/>
        <w:rPr>
          <w:sz w:val="20"/>
        </w:rPr>
      </w:pPr>
      <w:r w:rsidRPr="008F307D">
        <w:rPr>
          <w:sz w:val="20"/>
        </w:rPr>
        <w:t xml:space="preserve">Rev 0: </w:t>
      </w:r>
      <w:r w:rsidR="004A3396" w:rsidRPr="008F307D">
        <w:rPr>
          <w:sz w:val="20"/>
        </w:rPr>
        <w:t>Initial version of the document.</w:t>
      </w:r>
    </w:p>
    <w:p w14:paraId="09AF490C" w14:textId="77777777" w:rsidR="005E768D" w:rsidRPr="008F307D" w:rsidRDefault="005E768D" w:rsidP="005E768D">
      <w:pPr>
        <w:rPr>
          <w:sz w:val="20"/>
        </w:rPr>
      </w:pPr>
    </w:p>
    <w:p w14:paraId="24920570" w14:textId="77777777" w:rsidR="005E768D" w:rsidRPr="008F307D" w:rsidRDefault="005E768D">
      <w:pPr>
        <w:rPr>
          <w:sz w:val="20"/>
        </w:rPr>
      </w:pPr>
    </w:p>
    <w:p w14:paraId="10E75662" w14:textId="75653A30" w:rsidR="004340D6" w:rsidRDefault="005E768D" w:rsidP="00F2637D">
      <w:pPr>
        <w:rPr>
          <w:sz w:val="20"/>
        </w:rPr>
      </w:pPr>
      <w:r w:rsidRPr="008F307D">
        <w:rPr>
          <w:sz w:val="20"/>
        </w:rPr>
        <w:br w:type="page"/>
      </w:r>
    </w:p>
    <w:p w14:paraId="3A405A7E" w14:textId="77777777" w:rsidR="004340D6" w:rsidRPr="0090428D" w:rsidRDefault="004340D6" w:rsidP="004340D6">
      <w:pPr>
        <w:jc w:val="both"/>
        <w:rPr>
          <w:b/>
          <w:bCs/>
          <w:sz w:val="28"/>
          <w:szCs w:val="28"/>
          <w:lang w:eastAsia="ko-KR"/>
        </w:rPr>
      </w:pPr>
      <w:r w:rsidRPr="0090428D">
        <w:rPr>
          <w:b/>
          <w:bCs/>
          <w:sz w:val="28"/>
          <w:szCs w:val="28"/>
          <w:lang w:eastAsia="ko-KR"/>
        </w:rPr>
        <w:lastRenderedPageBreak/>
        <w:t>Discussions:</w:t>
      </w:r>
    </w:p>
    <w:p w14:paraId="51DC582F" w14:textId="77777777" w:rsidR="004340D6" w:rsidRDefault="004340D6" w:rsidP="004340D6">
      <w:pPr>
        <w:jc w:val="both"/>
        <w:rPr>
          <w:sz w:val="20"/>
          <w:szCs w:val="22"/>
          <w:lang w:eastAsia="ko-KR"/>
        </w:rPr>
      </w:pPr>
    </w:p>
    <w:p w14:paraId="0D2FD6B3" w14:textId="77777777" w:rsidR="004340D6" w:rsidRDefault="004340D6" w:rsidP="004340D6">
      <w:pPr>
        <w:pStyle w:val="ListParagraph"/>
        <w:numPr>
          <w:ilvl w:val="0"/>
          <w:numId w:val="28"/>
        </w:numPr>
        <w:ind w:leftChars="0"/>
        <w:jc w:val="both"/>
        <w:rPr>
          <w:sz w:val="20"/>
          <w:szCs w:val="22"/>
          <w:lang w:eastAsia="ko-KR"/>
        </w:rPr>
      </w:pPr>
      <w:r>
        <w:rPr>
          <w:sz w:val="20"/>
          <w:szCs w:val="22"/>
          <w:lang w:eastAsia="ko-KR"/>
        </w:rPr>
        <w:t>EMLMR support capability indication:</w:t>
      </w:r>
    </w:p>
    <w:p w14:paraId="7F4C3969" w14:textId="77777777"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As EMLMR support capability is an MLD level capability, it is reasonable to use Common Info field of an ML element to carry this information.</w:t>
      </w:r>
    </w:p>
    <w:p w14:paraId="2A436DAD" w14:textId="77777777" w:rsidR="004340D6" w:rsidRDefault="004340D6" w:rsidP="004340D6">
      <w:pPr>
        <w:jc w:val="both"/>
        <w:rPr>
          <w:sz w:val="20"/>
          <w:szCs w:val="22"/>
          <w:lang w:eastAsia="ko-KR"/>
        </w:rPr>
      </w:pPr>
    </w:p>
    <w:p w14:paraId="77D35B7D" w14:textId="77777777" w:rsidR="004340D6" w:rsidRDefault="004340D6" w:rsidP="004340D6">
      <w:pPr>
        <w:pStyle w:val="ListParagraph"/>
        <w:numPr>
          <w:ilvl w:val="0"/>
          <w:numId w:val="28"/>
        </w:numPr>
        <w:ind w:leftChars="0"/>
        <w:jc w:val="both"/>
        <w:rPr>
          <w:sz w:val="20"/>
          <w:szCs w:val="22"/>
          <w:lang w:eastAsia="ko-KR"/>
        </w:rPr>
      </w:pPr>
      <w:r>
        <w:rPr>
          <w:sz w:val="20"/>
          <w:szCs w:val="22"/>
          <w:lang w:eastAsia="ko-KR"/>
        </w:rPr>
        <w:t>EMLMR enabling/disabling mode indication:</w:t>
      </w:r>
    </w:p>
    <w:p w14:paraId="0269BBDB" w14:textId="77777777"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Two candidate solutions are possible: Use of A-Control subfield or use of management frame exchange.</w:t>
      </w:r>
    </w:p>
    <w:p w14:paraId="2D587456" w14:textId="72CF02F4"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Considering that EMLMR mode switching happens once in a while depending on operation scenario changes, it is preferrable to use management frame exchange compared to A-Control subfield.</w:t>
      </w:r>
    </w:p>
    <w:p w14:paraId="0AB1375D" w14:textId="48E62085" w:rsidR="004340D6" w:rsidRDefault="004340D6" w:rsidP="004340D6">
      <w:pPr>
        <w:pStyle w:val="ListParagraph"/>
        <w:numPr>
          <w:ilvl w:val="0"/>
          <w:numId w:val="29"/>
        </w:numPr>
        <w:ind w:leftChars="0" w:left="1080"/>
        <w:jc w:val="both"/>
        <w:rPr>
          <w:sz w:val="20"/>
          <w:szCs w:val="22"/>
          <w:lang w:eastAsia="ko-KR"/>
        </w:rPr>
      </w:pPr>
      <w:r>
        <w:rPr>
          <w:sz w:val="20"/>
          <w:szCs w:val="22"/>
          <w:lang w:eastAsia="ko-KR"/>
        </w:rPr>
        <w:t>In this sense, an action frame is defined to carry this information, which can be applied to both EMLSR and EMLMR mode switching as EMLSR/EMLMR share the same mode switching concept.</w:t>
      </w:r>
    </w:p>
    <w:p w14:paraId="786F1BD7" w14:textId="148A0D14" w:rsidR="004340D6" w:rsidRDefault="004340D6" w:rsidP="004340D6">
      <w:pPr>
        <w:jc w:val="both"/>
        <w:rPr>
          <w:sz w:val="20"/>
          <w:szCs w:val="22"/>
          <w:lang w:eastAsia="ko-KR"/>
        </w:rPr>
      </w:pPr>
    </w:p>
    <w:p w14:paraId="0F247DCD" w14:textId="4937EF7E" w:rsidR="004340D6" w:rsidRDefault="004340D6" w:rsidP="004340D6">
      <w:pPr>
        <w:pStyle w:val="ListParagraph"/>
        <w:numPr>
          <w:ilvl w:val="0"/>
          <w:numId w:val="28"/>
        </w:numPr>
        <w:ind w:leftChars="0"/>
        <w:jc w:val="both"/>
        <w:rPr>
          <w:sz w:val="20"/>
          <w:szCs w:val="22"/>
          <w:lang w:eastAsia="ko-KR"/>
        </w:rPr>
      </w:pPr>
      <w:r>
        <w:rPr>
          <w:sz w:val="20"/>
          <w:szCs w:val="22"/>
          <w:lang w:eastAsia="ko-KR"/>
        </w:rPr>
        <w:t>Indication of link switch delay:</w:t>
      </w:r>
    </w:p>
    <w:p w14:paraId="4A102FC4" w14:textId="77777777" w:rsidR="004340D6" w:rsidRPr="004340D6" w:rsidRDefault="004340D6" w:rsidP="004340D6">
      <w:pPr>
        <w:pStyle w:val="ListParagraph"/>
        <w:numPr>
          <w:ilvl w:val="0"/>
          <w:numId w:val="30"/>
        </w:numPr>
        <w:ind w:leftChars="0" w:left="1080"/>
        <w:jc w:val="both"/>
        <w:rPr>
          <w:sz w:val="20"/>
          <w:szCs w:val="22"/>
          <w:lang w:eastAsia="ko-KR"/>
        </w:rPr>
      </w:pPr>
      <w:r w:rsidRPr="004340D6">
        <w:rPr>
          <w:sz w:val="20"/>
          <w:szCs w:val="22"/>
          <w:lang w:eastAsia="ko-KR"/>
        </w:rPr>
        <w:t>In EMLSR operation, the link switch delay is defined as for a Padding field in a Trigger frame.</w:t>
      </w:r>
    </w:p>
    <w:p w14:paraId="6A0560B8"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 xml:space="preserve">In EMLSR operation, the initial control frame is limited to a Trigger frame in non-HT (duplicate) PPDU format. </w:t>
      </w:r>
    </w:p>
    <w:p w14:paraId="6B5C6FF9"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Therefore, limiting the addition of required padding to the Padding field is reasonable.</w:t>
      </w:r>
    </w:p>
    <w:p w14:paraId="54408A55" w14:textId="77777777" w:rsidR="004340D6" w:rsidRPr="004340D6" w:rsidRDefault="004340D6" w:rsidP="004340D6">
      <w:pPr>
        <w:pStyle w:val="ListParagraph"/>
        <w:numPr>
          <w:ilvl w:val="0"/>
          <w:numId w:val="30"/>
        </w:numPr>
        <w:ind w:leftChars="0" w:left="1080"/>
        <w:jc w:val="both"/>
        <w:rPr>
          <w:sz w:val="20"/>
          <w:szCs w:val="22"/>
          <w:lang w:eastAsia="ko-KR"/>
        </w:rPr>
      </w:pPr>
      <w:r w:rsidRPr="004340D6">
        <w:rPr>
          <w:sz w:val="20"/>
          <w:szCs w:val="22"/>
          <w:lang w:eastAsia="ko-KR"/>
        </w:rPr>
        <w:t>However, in EMLMR operation:</w:t>
      </w:r>
    </w:p>
    <w:p w14:paraId="4B07C7DA"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Initial frame exchange follows per-link spatial stream capabilities and operating mode, and there’s no additional restriction.</w:t>
      </w:r>
    </w:p>
    <w:p w14:paraId="048AE265"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Therefore, we cannot restrict the addition of required padding to the Padding field in a Trigger frame.</w:t>
      </w:r>
    </w:p>
    <w:p w14:paraId="5F1BFB41" w14:textId="77777777" w:rsidR="004340D6" w:rsidRPr="004340D6" w:rsidRDefault="004340D6" w:rsidP="004340D6">
      <w:pPr>
        <w:pStyle w:val="ListParagraph"/>
        <w:numPr>
          <w:ilvl w:val="1"/>
          <w:numId w:val="30"/>
        </w:numPr>
        <w:ind w:leftChars="0"/>
        <w:jc w:val="both"/>
        <w:rPr>
          <w:sz w:val="20"/>
          <w:szCs w:val="22"/>
          <w:lang w:eastAsia="ko-KR"/>
        </w:rPr>
      </w:pPr>
      <w:r w:rsidRPr="004340D6">
        <w:rPr>
          <w:sz w:val="20"/>
          <w:szCs w:val="22"/>
          <w:lang w:eastAsia="ko-KR"/>
        </w:rPr>
        <w:t>Rather, we better follow general padding rule of 11ax Trigger frame:</w:t>
      </w:r>
    </w:p>
    <w:p w14:paraId="4F82E027" w14:textId="77777777" w:rsidR="004340D6" w:rsidRPr="004340D6" w:rsidRDefault="004340D6" w:rsidP="004340D6">
      <w:pPr>
        <w:pStyle w:val="ListParagraph"/>
        <w:numPr>
          <w:ilvl w:val="2"/>
          <w:numId w:val="30"/>
        </w:numPr>
        <w:ind w:leftChars="0"/>
        <w:jc w:val="both"/>
        <w:rPr>
          <w:sz w:val="20"/>
          <w:szCs w:val="22"/>
          <w:lang w:eastAsia="ko-KR"/>
        </w:rPr>
      </w:pPr>
      <w:r w:rsidRPr="004340D6">
        <w:rPr>
          <w:sz w:val="20"/>
          <w:szCs w:val="22"/>
          <w:lang w:eastAsia="ko-KR"/>
        </w:rPr>
        <w:t xml:space="preserve">An AP may use any type of padding to satisfy the </w:t>
      </w:r>
      <w:proofErr w:type="spellStart"/>
      <w:r w:rsidRPr="004340D6">
        <w:rPr>
          <w:sz w:val="20"/>
          <w:szCs w:val="22"/>
          <w:lang w:eastAsia="ko-KR"/>
        </w:rPr>
        <w:t>MinTrigProcTime</w:t>
      </w:r>
      <w:proofErr w:type="spellEnd"/>
      <w:r w:rsidRPr="004340D6">
        <w:rPr>
          <w:sz w:val="20"/>
          <w:szCs w:val="22"/>
          <w:lang w:eastAsia="ko-KR"/>
        </w:rPr>
        <w:t xml:space="preserve"> requirement of a non-AP STA, such as using the Padding field in a Trigger frame, post-EOF A-MPDU padding, or aggregating other MPDUs in the A-MPDU.</w:t>
      </w:r>
    </w:p>
    <w:p w14:paraId="59FC83BA" w14:textId="626939AF" w:rsidR="004340D6" w:rsidRPr="004340D6" w:rsidRDefault="004340D6" w:rsidP="004340D6">
      <w:pPr>
        <w:pStyle w:val="ListParagraph"/>
        <w:numPr>
          <w:ilvl w:val="0"/>
          <w:numId w:val="30"/>
        </w:numPr>
        <w:ind w:leftChars="0"/>
        <w:jc w:val="both"/>
        <w:rPr>
          <w:sz w:val="20"/>
          <w:lang w:eastAsia="ko-KR"/>
        </w:rPr>
      </w:pPr>
      <w:r>
        <w:rPr>
          <w:sz w:val="20"/>
          <w:lang w:eastAsia="ko-KR"/>
        </w:rPr>
        <w:t xml:space="preserve">EMLMR Delay field is defined </w:t>
      </w:r>
      <w:r w:rsidRPr="004340D6">
        <w:rPr>
          <w:sz w:val="20"/>
          <w:lang w:eastAsia="ko-KR"/>
        </w:rPr>
        <w:t>in a MLD level element (Common Info field of the basic variant ML element)</w:t>
      </w:r>
      <w:r>
        <w:rPr>
          <w:sz w:val="20"/>
          <w:lang w:eastAsia="ko-KR"/>
        </w:rPr>
        <w:t xml:space="preserve"> for this purpose.</w:t>
      </w:r>
    </w:p>
    <w:p w14:paraId="443469BE" w14:textId="3E98E8B6" w:rsidR="004340D6" w:rsidRPr="004340D6" w:rsidRDefault="004340D6" w:rsidP="004340D6">
      <w:pPr>
        <w:pStyle w:val="ListParagraph"/>
        <w:numPr>
          <w:ilvl w:val="1"/>
          <w:numId w:val="30"/>
        </w:numPr>
        <w:ind w:leftChars="0"/>
        <w:jc w:val="both"/>
        <w:rPr>
          <w:sz w:val="20"/>
          <w:lang w:eastAsia="ko-KR"/>
        </w:rPr>
      </w:pPr>
      <w:r>
        <w:rPr>
          <w:sz w:val="20"/>
          <w:lang w:eastAsia="ko-KR"/>
        </w:rPr>
        <w:t>Similar values as EMLSR Delay field is used.</w:t>
      </w:r>
    </w:p>
    <w:p w14:paraId="3573CE6D" w14:textId="1E3E1255" w:rsidR="004340D6" w:rsidRPr="004340D6" w:rsidRDefault="004340D6" w:rsidP="004340D6">
      <w:pPr>
        <w:jc w:val="both"/>
        <w:rPr>
          <w:sz w:val="20"/>
          <w:lang w:eastAsia="ko-KR"/>
        </w:rPr>
      </w:pPr>
    </w:p>
    <w:p w14:paraId="4776497C" w14:textId="77777777" w:rsidR="004340D6" w:rsidRDefault="004340D6">
      <w:pPr>
        <w:rPr>
          <w:sz w:val="20"/>
        </w:rPr>
      </w:pPr>
      <w:r>
        <w:rPr>
          <w:sz w:val="20"/>
        </w:rPr>
        <w:br w:type="page"/>
      </w:r>
    </w:p>
    <w:p w14:paraId="4E7EE6B3" w14:textId="77777777" w:rsidR="00DC0CA2" w:rsidRPr="008F307D" w:rsidRDefault="00DC0CA2" w:rsidP="00F2637D">
      <w:pPr>
        <w:rPr>
          <w:sz w:val="20"/>
        </w:rPr>
      </w:pPr>
    </w:p>
    <w:p w14:paraId="4D0567B0" w14:textId="258AA7D3" w:rsidR="00500D27" w:rsidRDefault="00500D27" w:rsidP="00500D27">
      <w:pPr>
        <w:pStyle w:val="T"/>
        <w:rPr>
          <w:b/>
          <w:i/>
        </w:rPr>
      </w:pPr>
      <w:bookmarkStart w:id="0" w:name="_Hlk61883146"/>
      <w:proofErr w:type="spellStart"/>
      <w:r w:rsidRPr="00D87052">
        <w:rPr>
          <w:b/>
          <w:i/>
          <w:highlight w:val="yellow"/>
        </w:rPr>
        <w:t>TGbe</w:t>
      </w:r>
      <w:proofErr w:type="spellEnd"/>
      <w:r w:rsidRPr="00D87052">
        <w:rPr>
          <w:b/>
          <w:i/>
          <w:highlight w:val="yellow"/>
        </w:rPr>
        <w:t xml:space="preserve"> editor: </w:t>
      </w:r>
      <w:r w:rsidR="00260A6A">
        <w:rPr>
          <w:b/>
          <w:i/>
          <w:highlight w:val="yellow"/>
        </w:rPr>
        <w:t xml:space="preserve">Modify the subclause 9.6.35.1 </w:t>
      </w:r>
      <w:r w:rsidRPr="00D87052">
        <w:rPr>
          <w:b/>
          <w:i/>
          <w:highlight w:val="yellow"/>
        </w:rPr>
        <w:t>as follows:</w:t>
      </w:r>
    </w:p>
    <w:p w14:paraId="0B67365F" w14:textId="77777777" w:rsidR="00260A6A" w:rsidRDefault="00260A6A" w:rsidP="00260A6A">
      <w:pPr>
        <w:pStyle w:val="H4"/>
        <w:rPr>
          <w:w w:val="100"/>
        </w:rPr>
      </w:pPr>
      <w:r>
        <w:rPr>
          <w:w w:val="100"/>
        </w:rPr>
        <w:t>9.6.35 EHT Action frame details</w:t>
      </w:r>
    </w:p>
    <w:p w14:paraId="119DA24C" w14:textId="77777777" w:rsidR="00260A6A" w:rsidRPr="00500D27" w:rsidRDefault="00260A6A" w:rsidP="00260A6A">
      <w:pPr>
        <w:pStyle w:val="H4"/>
        <w:rPr>
          <w:w w:val="100"/>
        </w:rPr>
      </w:pPr>
      <w:r w:rsidRPr="00500D27">
        <w:rPr>
          <w:w w:val="100"/>
        </w:rPr>
        <w:t>9.6.</w:t>
      </w:r>
      <w:r>
        <w:rPr>
          <w:w w:val="100"/>
        </w:rPr>
        <w:t>35</w:t>
      </w:r>
      <w:r w:rsidRPr="00500D27">
        <w:rPr>
          <w:w w:val="100"/>
        </w:rPr>
        <w:t>.1 EHT Action field</w:t>
      </w:r>
    </w:p>
    <w:p w14:paraId="13E96BE6" w14:textId="2A90B7C2" w:rsidR="00260A6A" w:rsidRPr="00260A6A" w:rsidRDefault="00260A6A" w:rsidP="00260A6A">
      <w:pPr>
        <w:pStyle w:val="T"/>
        <w:rPr>
          <w:lang w:eastAsia="en-US"/>
        </w:rPr>
      </w:pPr>
      <w:r w:rsidRPr="00260A6A">
        <w:rPr>
          <w:lang w:eastAsia="en-US"/>
        </w:rPr>
        <w:t xml:space="preserve">An EHT Action field, in the octet immediately after the Category field, differentiates the EHT Action frame formats. The EHT Action field values associated with each frame format within the EHT category are defined in </w:t>
      </w:r>
      <w:hyperlink w:anchor="bookmark56" w:history="1">
        <w:r w:rsidRPr="00260A6A">
          <w:rPr>
            <w:lang w:eastAsia="en-US"/>
          </w:rPr>
          <w:t>Table 9-526q (EHT Action field values)</w:t>
        </w:r>
      </w:hyperlink>
      <w:r w:rsidRPr="00260A6A">
        <w:rPr>
          <w:lang w:eastAsia="en-US"/>
        </w:rPr>
        <w:t>.</w:t>
      </w:r>
    </w:p>
    <w:p w14:paraId="68A05895" w14:textId="0ACFAA78" w:rsidR="00260A6A" w:rsidRDefault="00260A6A" w:rsidP="00500D27">
      <w:pPr>
        <w:pStyle w:val="H4"/>
        <w:rPr>
          <w:w w:val="100"/>
        </w:rPr>
      </w:pPr>
    </w:p>
    <w:p w14:paraId="00AB4F86" w14:textId="77777777" w:rsidR="00260A6A" w:rsidRPr="00260A6A" w:rsidRDefault="00260A6A" w:rsidP="00260A6A">
      <w:pPr>
        <w:pStyle w:val="Heading3"/>
        <w:tabs>
          <w:tab w:val="left" w:pos="3163"/>
        </w:tabs>
        <w:kinsoku w:val="0"/>
        <w:overflowPunct w:val="0"/>
        <w:spacing w:line="237" w:lineRule="exact"/>
        <w:jc w:val="center"/>
        <w:rPr>
          <w:sz w:val="20"/>
        </w:rPr>
      </w:pPr>
      <w:r w:rsidRPr="00260A6A">
        <w:rPr>
          <w:sz w:val="20"/>
        </w:rPr>
        <w:t>Table 9-526q—EHT Action field</w:t>
      </w:r>
      <w:r w:rsidRPr="00260A6A">
        <w:rPr>
          <w:spacing w:val="-2"/>
          <w:sz w:val="20"/>
        </w:rPr>
        <w:t xml:space="preserve"> </w:t>
      </w:r>
      <w:r w:rsidRPr="00260A6A">
        <w:rPr>
          <w:sz w:val="20"/>
        </w:rPr>
        <w:t>values</w:t>
      </w:r>
    </w:p>
    <w:p w14:paraId="45C3DD9C" w14:textId="14781E75" w:rsidR="00260A6A" w:rsidRDefault="00260A6A" w:rsidP="00260A6A">
      <w:pPr>
        <w:pStyle w:val="BodyText"/>
        <w:kinsoku w:val="0"/>
        <w:overflowPunct w:val="0"/>
        <w:spacing w:line="200" w:lineRule="exact"/>
        <w:rPr>
          <w:szCs w:val="18"/>
        </w:rPr>
      </w:pPr>
      <w:r>
        <w:rPr>
          <w:noProof/>
        </w:rPr>
        <mc:AlternateContent>
          <mc:Choice Requires="wps">
            <w:drawing>
              <wp:anchor distT="0" distB="0" distL="114300" distR="114300" simplePos="0" relativeHeight="251659264" behindDoc="0" locked="0" layoutInCell="0" allowOverlap="1" wp14:anchorId="29E26D00" wp14:editId="62DF85E4">
                <wp:simplePos x="0" y="0"/>
                <wp:positionH relativeFrom="page">
                  <wp:posOffset>2288805</wp:posOffset>
                </wp:positionH>
                <wp:positionV relativeFrom="paragraph">
                  <wp:posOffset>78444</wp:posOffset>
                </wp:positionV>
                <wp:extent cx="3551013" cy="1026596"/>
                <wp:effectExtent l="0" t="0" r="1143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013" cy="102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218" w:type="dxa"/>
                              <w:tblInd w:w="15" w:type="dxa"/>
                              <w:tblLayout w:type="fixed"/>
                              <w:tblCellMar>
                                <w:left w:w="0" w:type="dxa"/>
                                <w:right w:w="0" w:type="dxa"/>
                              </w:tblCellMar>
                              <w:tblLook w:val="0000" w:firstRow="0" w:lastRow="0" w:firstColumn="0" w:lastColumn="0" w:noHBand="0" w:noVBand="0"/>
                            </w:tblPr>
                            <w:tblGrid>
                              <w:gridCol w:w="2086"/>
                              <w:gridCol w:w="3132"/>
                            </w:tblGrid>
                            <w:tr w:rsidR="00260A6A" w14:paraId="07156BB7" w14:textId="77777777" w:rsidTr="00C24128">
                              <w:trPr>
                                <w:trHeight w:val="273"/>
                              </w:trPr>
                              <w:tc>
                                <w:tcPr>
                                  <w:tcW w:w="2086" w:type="dxa"/>
                                  <w:tcBorders>
                                    <w:top w:val="single" w:sz="12" w:space="0" w:color="000000"/>
                                    <w:left w:val="single" w:sz="12" w:space="0" w:color="000000"/>
                                    <w:bottom w:val="single" w:sz="12" w:space="0" w:color="000000"/>
                                    <w:right w:val="single" w:sz="2" w:space="0" w:color="000000"/>
                                  </w:tcBorders>
                                </w:tcPr>
                                <w:p w14:paraId="6E7C6F64" w14:textId="77777777" w:rsidR="00260A6A" w:rsidRDefault="00260A6A">
                                  <w:pPr>
                                    <w:pStyle w:val="TableParagraph"/>
                                    <w:kinsoku w:val="0"/>
                                    <w:overflowPunct w:val="0"/>
                                    <w:spacing w:before="75"/>
                                    <w:ind w:left="112" w:right="101"/>
                                    <w:jc w:val="center"/>
                                    <w:rPr>
                                      <w:b/>
                                      <w:bCs/>
                                      <w:sz w:val="18"/>
                                      <w:szCs w:val="18"/>
                                    </w:rPr>
                                  </w:pPr>
                                  <w:r>
                                    <w:rPr>
                                      <w:b/>
                                      <w:bCs/>
                                      <w:sz w:val="18"/>
                                      <w:szCs w:val="18"/>
                                    </w:rPr>
                                    <w:t>Value</w:t>
                                  </w:r>
                                </w:p>
                              </w:tc>
                              <w:tc>
                                <w:tcPr>
                                  <w:tcW w:w="3132" w:type="dxa"/>
                                  <w:tcBorders>
                                    <w:top w:val="single" w:sz="12" w:space="0" w:color="000000"/>
                                    <w:left w:val="single" w:sz="2" w:space="0" w:color="000000"/>
                                    <w:bottom w:val="single" w:sz="12" w:space="0" w:color="000000"/>
                                    <w:right w:val="single" w:sz="12" w:space="0" w:color="000000"/>
                                  </w:tcBorders>
                                </w:tcPr>
                                <w:p w14:paraId="36CA39BA" w14:textId="77777777" w:rsidR="00260A6A" w:rsidRDefault="00260A6A">
                                  <w:pPr>
                                    <w:pStyle w:val="TableParagraph"/>
                                    <w:kinsoku w:val="0"/>
                                    <w:overflowPunct w:val="0"/>
                                    <w:spacing w:before="75"/>
                                    <w:ind w:left="1124" w:right="1088"/>
                                    <w:jc w:val="center"/>
                                    <w:rPr>
                                      <w:b/>
                                      <w:bCs/>
                                      <w:sz w:val="18"/>
                                      <w:szCs w:val="18"/>
                                    </w:rPr>
                                  </w:pPr>
                                  <w:r>
                                    <w:rPr>
                                      <w:b/>
                                      <w:bCs/>
                                      <w:sz w:val="18"/>
                                      <w:szCs w:val="18"/>
                                    </w:rPr>
                                    <w:t>Meaning</w:t>
                                  </w:r>
                                </w:p>
                              </w:tc>
                            </w:tr>
                            <w:tr w:rsidR="00260A6A" w14:paraId="2DAA245A" w14:textId="77777777" w:rsidTr="00C24128">
                              <w:trPr>
                                <w:trHeight w:val="224"/>
                              </w:trPr>
                              <w:tc>
                                <w:tcPr>
                                  <w:tcW w:w="2086" w:type="dxa"/>
                                  <w:tcBorders>
                                    <w:top w:val="single" w:sz="12" w:space="0" w:color="000000"/>
                                    <w:left w:val="single" w:sz="12" w:space="0" w:color="000000"/>
                                    <w:bottom w:val="single" w:sz="2" w:space="0" w:color="000000"/>
                                    <w:right w:val="single" w:sz="2" w:space="0" w:color="000000"/>
                                  </w:tcBorders>
                                </w:tcPr>
                                <w:p w14:paraId="5BD20879" w14:textId="77777777" w:rsidR="00260A6A" w:rsidRDefault="00260A6A">
                                  <w:pPr>
                                    <w:pStyle w:val="TableParagraph"/>
                                    <w:kinsoku w:val="0"/>
                                    <w:overflowPunct w:val="0"/>
                                    <w:spacing w:before="37"/>
                                    <w:ind w:left="10"/>
                                    <w:jc w:val="center"/>
                                    <w:rPr>
                                      <w:sz w:val="18"/>
                                      <w:szCs w:val="18"/>
                                    </w:rPr>
                                  </w:pPr>
                                  <w:r>
                                    <w:rPr>
                                      <w:sz w:val="18"/>
                                      <w:szCs w:val="18"/>
                                    </w:rPr>
                                    <w:t>0</w:t>
                                  </w:r>
                                </w:p>
                              </w:tc>
                              <w:tc>
                                <w:tcPr>
                                  <w:tcW w:w="3132" w:type="dxa"/>
                                  <w:tcBorders>
                                    <w:top w:val="single" w:sz="12" w:space="0" w:color="000000"/>
                                    <w:left w:val="single" w:sz="2" w:space="0" w:color="000000"/>
                                    <w:bottom w:val="single" w:sz="2" w:space="0" w:color="000000"/>
                                    <w:right w:val="single" w:sz="12" w:space="0" w:color="000000"/>
                                  </w:tcBorders>
                                </w:tcPr>
                                <w:p w14:paraId="239BDE41" w14:textId="77777777" w:rsidR="00260A6A" w:rsidRDefault="00260A6A">
                                  <w:pPr>
                                    <w:pStyle w:val="TableParagraph"/>
                                    <w:kinsoku w:val="0"/>
                                    <w:overflowPunct w:val="0"/>
                                    <w:spacing w:before="37"/>
                                    <w:ind w:left="129"/>
                                    <w:rPr>
                                      <w:sz w:val="18"/>
                                      <w:szCs w:val="18"/>
                                    </w:rPr>
                                  </w:pPr>
                                  <w:r>
                                    <w:rPr>
                                      <w:sz w:val="18"/>
                                      <w:szCs w:val="18"/>
                                    </w:rPr>
                                    <w:t>EHT compressed beamforming/CQI</w:t>
                                  </w:r>
                                </w:p>
                              </w:tc>
                            </w:tr>
                            <w:tr w:rsidR="00260A6A" w14:paraId="44661376" w14:textId="77777777" w:rsidTr="00C24128">
                              <w:trPr>
                                <w:trHeight w:val="226"/>
                              </w:trPr>
                              <w:tc>
                                <w:tcPr>
                                  <w:tcW w:w="2086" w:type="dxa"/>
                                  <w:tcBorders>
                                    <w:top w:val="single" w:sz="2" w:space="0" w:color="000000"/>
                                    <w:left w:val="single" w:sz="12" w:space="0" w:color="000000"/>
                                    <w:bottom w:val="single" w:sz="2" w:space="0" w:color="000000"/>
                                    <w:right w:val="single" w:sz="2" w:space="0" w:color="000000"/>
                                  </w:tcBorders>
                                </w:tcPr>
                                <w:p w14:paraId="31168518" w14:textId="04FBA5F2" w:rsidR="00260A6A" w:rsidDel="00260A6A" w:rsidRDefault="00247A95">
                                  <w:pPr>
                                    <w:pStyle w:val="TableParagraph"/>
                                    <w:kinsoku w:val="0"/>
                                    <w:overflowPunct w:val="0"/>
                                    <w:spacing w:before="50"/>
                                    <w:ind w:left="112" w:right="101"/>
                                    <w:jc w:val="center"/>
                                    <w:rPr>
                                      <w:sz w:val="18"/>
                                      <w:szCs w:val="18"/>
                                    </w:rPr>
                                  </w:pPr>
                                  <w:ins w:id="1" w:author="Young Hoon Kwon" w:date="2021-02-26T15:11:00Z">
                                    <w:r>
                                      <w:rPr>
                                        <w:sz w:val="18"/>
                                        <w:szCs w:val="18"/>
                                      </w:rPr>
                                      <w:t>1</w:t>
                                    </w:r>
                                  </w:ins>
                                </w:p>
                              </w:tc>
                              <w:tc>
                                <w:tcPr>
                                  <w:tcW w:w="3132" w:type="dxa"/>
                                  <w:tcBorders>
                                    <w:top w:val="single" w:sz="2" w:space="0" w:color="000000"/>
                                    <w:left w:val="single" w:sz="2" w:space="0" w:color="000000"/>
                                    <w:bottom w:val="single" w:sz="2" w:space="0" w:color="000000"/>
                                    <w:right w:val="single" w:sz="12" w:space="0" w:color="000000"/>
                                  </w:tcBorders>
                                </w:tcPr>
                                <w:p w14:paraId="47FCB2D9" w14:textId="41BC6106" w:rsidR="00260A6A" w:rsidRDefault="00247A95">
                                  <w:pPr>
                                    <w:pStyle w:val="TableParagraph"/>
                                    <w:kinsoku w:val="0"/>
                                    <w:overflowPunct w:val="0"/>
                                    <w:spacing w:before="50"/>
                                    <w:ind w:left="129"/>
                                    <w:rPr>
                                      <w:sz w:val="18"/>
                                      <w:szCs w:val="18"/>
                                    </w:rPr>
                                  </w:pPr>
                                  <w:ins w:id="2" w:author="Young Hoon Kwon" w:date="2021-02-26T15:11:00Z">
                                    <w:r>
                                      <w:rPr>
                                        <w:sz w:val="18"/>
                                        <w:szCs w:val="18"/>
                                      </w:rPr>
                                      <w:t>Enhanced Multi-Link (EML) Operating Mode Notification</w:t>
                                    </w:r>
                                  </w:ins>
                                </w:p>
                              </w:tc>
                            </w:tr>
                            <w:tr w:rsidR="00260A6A" w14:paraId="00421B18" w14:textId="77777777" w:rsidTr="00C24128">
                              <w:trPr>
                                <w:trHeight w:val="226"/>
                              </w:trPr>
                              <w:tc>
                                <w:tcPr>
                                  <w:tcW w:w="2086" w:type="dxa"/>
                                  <w:tcBorders>
                                    <w:top w:val="single" w:sz="2" w:space="0" w:color="000000"/>
                                    <w:left w:val="single" w:sz="12" w:space="0" w:color="000000"/>
                                    <w:bottom w:val="single" w:sz="12" w:space="0" w:color="000000"/>
                                    <w:right w:val="single" w:sz="2" w:space="0" w:color="000000"/>
                                  </w:tcBorders>
                                </w:tcPr>
                                <w:p w14:paraId="73416822" w14:textId="08897BDD" w:rsidR="00260A6A" w:rsidRDefault="00247A95">
                                  <w:pPr>
                                    <w:pStyle w:val="TableParagraph"/>
                                    <w:kinsoku w:val="0"/>
                                    <w:overflowPunct w:val="0"/>
                                    <w:spacing w:before="50"/>
                                    <w:ind w:left="112" w:right="101"/>
                                    <w:jc w:val="center"/>
                                    <w:rPr>
                                      <w:sz w:val="18"/>
                                      <w:szCs w:val="18"/>
                                    </w:rPr>
                                  </w:pPr>
                                  <w:del w:id="3" w:author="Young Hoon Kwon" w:date="2021-02-26T15:11:00Z">
                                    <w:r w:rsidDel="00247A95">
                                      <w:rPr>
                                        <w:sz w:val="18"/>
                                        <w:szCs w:val="18"/>
                                      </w:rPr>
                                      <w:delText>1</w:delText>
                                    </w:r>
                                  </w:del>
                                  <w:ins w:id="4" w:author="Young Hoon Kwon" w:date="2021-02-26T15:11:00Z">
                                    <w:r>
                                      <w:rPr>
                                        <w:sz w:val="18"/>
                                        <w:szCs w:val="18"/>
                                      </w:rPr>
                                      <w:t>2</w:t>
                                    </w:r>
                                  </w:ins>
                                  <w:r w:rsidR="00260A6A">
                                    <w:rPr>
                                      <w:sz w:val="18"/>
                                      <w:szCs w:val="18"/>
                                    </w:rPr>
                                    <w:t>–255</w:t>
                                  </w:r>
                                </w:p>
                              </w:tc>
                              <w:tc>
                                <w:tcPr>
                                  <w:tcW w:w="3132" w:type="dxa"/>
                                  <w:tcBorders>
                                    <w:top w:val="single" w:sz="2" w:space="0" w:color="000000"/>
                                    <w:left w:val="single" w:sz="2" w:space="0" w:color="000000"/>
                                    <w:bottom w:val="single" w:sz="12" w:space="0" w:color="000000"/>
                                    <w:right w:val="single" w:sz="12" w:space="0" w:color="000000"/>
                                  </w:tcBorders>
                                </w:tcPr>
                                <w:p w14:paraId="2F44DF95" w14:textId="77777777" w:rsidR="00260A6A" w:rsidRDefault="00260A6A">
                                  <w:pPr>
                                    <w:pStyle w:val="TableParagraph"/>
                                    <w:kinsoku w:val="0"/>
                                    <w:overflowPunct w:val="0"/>
                                    <w:spacing w:before="50"/>
                                    <w:ind w:left="129"/>
                                    <w:rPr>
                                      <w:sz w:val="18"/>
                                      <w:szCs w:val="18"/>
                                    </w:rPr>
                                  </w:pPr>
                                  <w:r>
                                    <w:rPr>
                                      <w:sz w:val="18"/>
                                      <w:szCs w:val="18"/>
                                    </w:rPr>
                                    <w:t>Reserved</w:t>
                                  </w:r>
                                </w:p>
                              </w:tc>
                            </w:tr>
                          </w:tbl>
                          <w:p w14:paraId="03161188" w14:textId="77777777" w:rsidR="00260A6A" w:rsidRDefault="00260A6A" w:rsidP="00260A6A">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26D00" id="_x0000_t202" coordsize="21600,21600" o:spt="202" path="m,l,21600r21600,l21600,xe">
                <v:stroke joinstyle="miter"/>
                <v:path gradientshapeok="t" o:connecttype="rect"/>
              </v:shapetype>
              <v:shape id="Text Box 4" o:spid="_x0000_s1026" type="#_x0000_t202" style="position:absolute;margin-left:180.2pt;margin-top:6.2pt;width:279.6pt;height:8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" o:allowincell="f" filled="f" stroked="f">
                <v:textbox inset="0,0,0,0">
                  <w:txbxContent>
                    <w:tbl>
                      <w:tblPr>
                        <w:tblW w:w="5218" w:type="dxa"/>
                        <w:tblInd w:w="15" w:type="dxa"/>
                        <w:tblLayout w:type="fixed"/>
                        <w:tblCellMar>
                          <w:left w:w="0" w:type="dxa"/>
                          <w:right w:w="0" w:type="dxa"/>
                        </w:tblCellMar>
                        <w:tblLook w:val="0000" w:firstRow="0" w:lastRow="0" w:firstColumn="0" w:lastColumn="0" w:noHBand="0" w:noVBand="0"/>
                      </w:tblPr>
                      <w:tblGrid>
                        <w:gridCol w:w="2086"/>
                        <w:gridCol w:w="3132"/>
                      </w:tblGrid>
                      <w:tr w:rsidR="00260A6A" w14:paraId="07156BB7" w14:textId="77777777" w:rsidTr="00C24128">
                        <w:trPr>
                          <w:trHeight w:val="273"/>
                        </w:trPr>
                        <w:tc>
                          <w:tcPr>
                            <w:tcW w:w="2086" w:type="dxa"/>
                            <w:tcBorders>
                              <w:top w:val="single" w:sz="12" w:space="0" w:color="000000"/>
                              <w:left w:val="single" w:sz="12" w:space="0" w:color="000000"/>
                              <w:bottom w:val="single" w:sz="12" w:space="0" w:color="000000"/>
                              <w:right w:val="single" w:sz="2" w:space="0" w:color="000000"/>
                            </w:tcBorders>
                          </w:tcPr>
                          <w:p w14:paraId="6E7C6F64" w14:textId="77777777" w:rsidR="00260A6A" w:rsidRDefault="00260A6A">
                            <w:pPr>
                              <w:pStyle w:val="TableParagraph"/>
                              <w:kinsoku w:val="0"/>
                              <w:overflowPunct w:val="0"/>
                              <w:spacing w:before="75"/>
                              <w:ind w:left="112" w:right="101"/>
                              <w:jc w:val="center"/>
                              <w:rPr>
                                <w:b/>
                                <w:bCs/>
                                <w:sz w:val="18"/>
                                <w:szCs w:val="18"/>
                              </w:rPr>
                            </w:pPr>
                            <w:r>
                              <w:rPr>
                                <w:b/>
                                <w:bCs/>
                                <w:sz w:val="18"/>
                                <w:szCs w:val="18"/>
                              </w:rPr>
                              <w:t>Value</w:t>
                            </w:r>
                          </w:p>
                        </w:tc>
                        <w:tc>
                          <w:tcPr>
                            <w:tcW w:w="3132" w:type="dxa"/>
                            <w:tcBorders>
                              <w:top w:val="single" w:sz="12" w:space="0" w:color="000000"/>
                              <w:left w:val="single" w:sz="2" w:space="0" w:color="000000"/>
                              <w:bottom w:val="single" w:sz="12" w:space="0" w:color="000000"/>
                              <w:right w:val="single" w:sz="12" w:space="0" w:color="000000"/>
                            </w:tcBorders>
                          </w:tcPr>
                          <w:p w14:paraId="36CA39BA" w14:textId="77777777" w:rsidR="00260A6A" w:rsidRDefault="00260A6A">
                            <w:pPr>
                              <w:pStyle w:val="TableParagraph"/>
                              <w:kinsoku w:val="0"/>
                              <w:overflowPunct w:val="0"/>
                              <w:spacing w:before="75"/>
                              <w:ind w:left="1124" w:right="1088"/>
                              <w:jc w:val="center"/>
                              <w:rPr>
                                <w:b/>
                                <w:bCs/>
                                <w:sz w:val="18"/>
                                <w:szCs w:val="18"/>
                              </w:rPr>
                            </w:pPr>
                            <w:r>
                              <w:rPr>
                                <w:b/>
                                <w:bCs/>
                                <w:sz w:val="18"/>
                                <w:szCs w:val="18"/>
                              </w:rPr>
                              <w:t>Meaning</w:t>
                            </w:r>
                          </w:p>
                        </w:tc>
                      </w:tr>
                      <w:tr w:rsidR="00260A6A" w14:paraId="2DAA245A" w14:textId="77777777" w:rsidTr="00C24128">
                        <w:trPr>
                          <w:trHeight w:val="224"/>
                        </w:trPr>
                        <w:tc>
                          <w:tcPr>
                            <w:tcW w:w="2086" w:type="dxa"/>
                            <w:tcBorders>
                              <w:top w:val="single" w:sz="12" w:space="0" w:color="000000"/>
                              <w:left w:val="single" w:sz="12" w:space="0" w:color="000000"/>
                              <w:bottom w:val="single" w:sz="2" w:space="0" w:color="000000"/>
                              <w:right w:val="single" w:sz="2" w:space="0" w:color="000000"/>
                            </w:tcBorders>
                          </w:tcPr>
                          <w:p w14:paraId="5BD20879" w14:textId="77777777" w:rsidR="00260A6A" w:rsidRDefault="00260A6A">
                            <w:pPr>
                              <w:pStyle w:val="TableParagraph"/>
                              <w:kinsoku w:val="0"/>
                              <w:overflowPunct w:val="0"/>
                              <w:spacing w:before="37"/>
                              <w:ind w:left="10"/>
                              <w:jc w:val="center"/>
                              <w:rPr>
                                <w:sz w:val="18"/>
                                <w:szCs w:val="18"/>
                              </w:rPr>
                            </w:pPr>
                            <w:r>
                              <w:rPr>
                                <w:sz w:val="18"/>
                                <w:szCs w:val="18"/>
                              </w:rPr>
                              <w:t>0</w:t>
                            </w:r>
                          </w:p>
                        </w:tc>
                        <w:tc>
                          <w:tcPr>
                            <w:tcW w:w="3132" w:type="dxa"/>
                            <w:tcBorders>
                              <w:top w:val="single" w:sz="12" w:space="0" w:color="000000"/>
                              <w:left w:val="single" w:sz="2" w:space="0" w:color="000000"/>
                              <w:bottom w:val="single" w:sz="2" w:space="0" w:color="000000"/>
                              <w:right w:val="single" w:sz="12" w:space="0" w:color="000000"/>
                            </w:tcBorders>
                          </w:tcPr>
                          <w:p w14:paraId="239BDE41" w14:textId="77777777" w:rsidR="00260A6A" w:rsidRDefault="00260A6A">
                            <w:pPr>
                              <w:pStyle w:val="TableParagraph"/>
                              <w:kinsoku w:val="0"/>
                              <w:overflowPunct w:val="0"/>
                              <w:spacing w:before="37"/>
                              <w:ind w:left="129"/>
                              <w:rPr>
                                <w:sz w:val="18"/>
                                <w:szCs w:val="18"/>
                              </w:rPr>
                            </w:pPr>
                            <w:r>
                              <w:rPr>
                                <w:sz w:val="18"/>
                                <w:szCs w:val="18"/>
                              </w:rPr>
                              <w:t>EHT compressed beamforming/CQI</w:t>
                            </w:r>
                          </w:p>
                        </w:tc>
                      </w:tr>
                      <w:tr w:rsidR="00260A6A" w14:paraId="44661376" w14:textId="77777777" w:rsidTr="00C24128">
                        <w:trPr>
                          <w:trHeight w:val="226"/>
                        </w:trPr>
                        <w:tc>
                          <w:tcPr>
                            <w:tcW w:w="2086" w:type="dxa"/>
                            <w:tcBorders>
                              <w:top w:val="single" w:sz="2" w:space="0" w:color="000000"/>
                              <w:left w:val="single" w:sz="12" w:space="0" w:color="000000"/>
                              <w:bottom w:val="single" w:sz="2" w:space="0" w:color="000000"/>
                              <w:right w:val="single" w:sz="2" w:space="0" w:color="000000"/>
                            </w:tcBorders>
                          </w:tcPr>
                          <w:p w14:paraId="31168518" w14:textId="04FBA5F2" w:rsidR="00260A6A" w:rsidDel="00260A6A" w:rsidRDefault="00247A95">
                            <w:pPr>
                              <w:pStyle w:val="TableParagraph"/>
                              <w:kinsoku w:val="0"/>
                              <w:overflowPunct w:val="0"/>
                              <w:spacing w:before="50"/>
                              <w:ind w:left="112" w:right="101"/>
                              <w:jc w:val="center"/>
                              <w:rPr>
                                <w:sz w:val="18"/>
                                <w:szCs w:val="18"/>
                              </w:rPr>
                            </w:pPr>
                            <w:ins w:id="5" w:author="Young Hoon Kwon" w:date="2021-02-26T15:11:00Z">
                              <w:r>
                                <w:rPr>
                                  <w:sz w:val="18"/>
                                  <w:szCs w:val="18"/>
                                </w:rPr>
                                <w:t>1</w:t>
                              </w:r>
                            </w:ins>
                          </w:p>
                        </w:tc>
                        <w:tc>
                          <w:tcPr>
                            <w:tcW w:w="3132" w:type="dxa"/>
                            <w:tcBorders>
                              <w:top w:val="single" w:sz="2" w:space="0" w:color="000000"/>
                              <w:left w:val="single" w:sz="2" w:space="0" w:color="000000"/>
                              <w:bottom w:val="single" w:sz="2" w:space="0" w:color="000000"/>
                              <w:right w:val="single" w:sz="12" w:space="0" w:color="000000"/>
                            </w:tcBorders>
                          </w:tcPr>
                          <w:p w14:paraId="47FCB2D9" w14:textId="41BC6106" w:rsidR="00260A6A" w:rsidRDefault="00247A95">
                            <w:pPr>
                              <w:pStyle w:val="TableParagraph"/>
                              <w:kinsoku w:val="0"/>
                              <w:overflowPunct w:val="0"/>
                              <w:spacing w:before="50"/>
                              <w:ind w:left="129"/>
                              <w:rPr>
                                <w:sz w:val="18"/>
                                <w:szCs w:val="18"/>
                              </w:rPr>
                            </w:pPr>
                            <w:ins w:id="6" w:author="Young Hoon Kwon" w:date="2021-02-26T15:11:00Z">
                              <w:r>
                                <w:rPr>
                                  <w:sz w:val="18"/>
                                  <w:szCs w:val="18"/>
                                </w:rPr>
                                <w:t>Enhanced Multi-Link (EML) Operating Mode Notification</w:t>
                              </w:r>
                            </w:ins>
                          </w:p>
                        </w:tc>
                      </w:tr>
                      <w:tr w:rsidR="00260A6A" w14:paraId="00421B18" w14:textId="77777777" w:rsidTr="00C24128">
                        <w:trPr>
                          <w:trHeight w:val="226"/>
                        </w:trPr>
                        <w:tc>
                          <w:tcPr>
                            <w:tcW w:w="2086" w:type="dxa"/>
                            <w:tcBorders>
                              <w:top w:val="single" w:sz="2" w:space="0" w:color="000000"/>
                              <w:left w:val="single" w:sz="12" w:space="0" w:color="000000"/>
                              <w:bottom w:val="single" w:sz="12" w:space="0" w:color="000000"/>
                              <w:right w:val="single" w:sz="2" w:space="0" w:color="000000"/>
                            </w:tcBorders>
                          </w:tcPr>
                          <w:p w14:paraId="73416822" w14:textId="08897BDD" w:rsidR="00260A6A" w:rsidRDefault="00247A95">
                            <w:pPr>
                              <w:pStyle w:val="TableParagraph"/>
                              <w:kinsoku w:val="0"/>
                              <w:overflowPunct w:val="0"/>
                              <w:spacing w:before="50"/>
                              <w:ind w:left="112" w:right="101"/>
                              <w:jc w:val="center"/>
                              <w:rPr>
                                <w:sz w:val="18"/>
                                <w:szCs w:val="18"/>
                              </w:rPr>
                            </w:pPr>
                            <w:del w:id="7" w:author="Young Hoon Kwon" w:date="2021-02-26T15:11:00Z">
                              <w:r w:rsidDel="00247A95">
                                <w:rPr>
                                  <w:sz w:val="18"/>
                                  <w:szCs w:val="18"/>
                                </w:rPr>
                                <w:delText>1</w:delText>
                              </w:r>
                            </w:del>
                            <w:ins w:id="8" w:author="Young Hoon Kwon" w:date="2021-02-26T15:11:00Z">
                              <w:r>
                                <w:rPr>
                                  <w:sz w:val="18"/>
                                  <w:szCs w:val="18"/>
                                </w:rPr>
                                <w:t>2</w:t>
                              </w:r>
                            </w:ins>
                            <w:r w:rsidR="00260A6A">
                              <w:rPr>
                                <w:sz w:val="18"/>
                                <w:szCs w:val="18"/>
                              </w:rPr>
                              <w:t>–255</w:t>
                            </w:r>
                          </w:p>
                        </w:tc>
                        <w:tc>
                          <w:tcPr>
                            <w:tcW w:w="3132" w:type="dxa"/>
                            <w:tcBorders>
                              <w:top w:val="single" w:sz="2" w:space="0" w:color="000000"/>
                              <w:left w:val="single" w:sz="2" w:space="0" w:color="000000"/>
                              <w:bottom w:val="single" w:sz="12" w:space="0" w:color="000000"/>
                              <w:right w:val="single" w:sz="12" w:space="0" w:color="000000"/>
                            </w:tcBorders>
                          </w:tcPr>
                          <w:p w14:paraId="2F44DF95" w14:textId="77777777" w:rsidR="00260A6A" w:rsidRDefault="00260A6A">
                            <w:pPr>
                              <w:pStyle w:val="TableParagraph"/>
                              <w:kinsoku w:val="0"/>
                              <w:overflowPunct w:val="0"/>
                              <w:spacing w:before="50"/>
                              <w:ind w:left="129"/>
                              <w:rPr>
                                <w:sz w:val="18"/>
                                <w:szCs w:val="18"/>
                              </w:rPr>
                            </w:pPr>
                            <w:r>
                              <w:rPr>
                                <w:sz w:val="18"/>
                                <w:szCs w:val="18"/>
                              </w:rPr>
                              <w:t>Reserved</w:t>
                            </w:r>
                          </w:p>
                        </w:tc>
                      </w:tr>
                    </w:tbl>
                    <w:p w14:paraId="03161188" w14:textId="77777777" w:rsidR="00260A6A" w:rsidRDefault="00260A6A" w:rsidP="00260A6A">
                      <w:pPr>
                        <w:pStyle w:val="BodyText"/>
                        <w:kinsoku w:val="0"/>
                        <w:overflowPunct w:val="0"/>
                        <w:rPr>
                          <w:sz w:val="24"/>
                          <w:szCs w:val="24"/>
                        </w:rPr>
                      </w:pPr>
                    </w:p>
                  </w:txbxContent>
                </v:textbox>
                <w10:wrap anchorx="page"/>
              </v:shape>
            </w:pict>
          </mc:Fallback>
        </mc:AlternateContent>
      </w:r>
    </w:p>
    <w:p w14:paraId="5BCB860C" w14:textId="77777777" w:rsidR="00260A6A" w:rsidRPr="00260A6A" w:rsidRDefault="00260A6A" w:rsidP="00260A6A">
      <w:pPr>
        <w:pStyle w:val="T"/>
        <w:rPr>
          <w:lang w:eastAsia="en-US"/>
        </w:rPr>
      </w:pPr>
    </w:p>
    <w:p w14:paraId="62334258" w14:textId="77777777" w:rsidR="00260A6A" w:rsidRDefault="00260A6A" w:rsidP="00500D27">
      <w:pPr>
        <w:pStyle w:val="H4"/>
        <w:rPr>
          <w:w w:val="100"/>
        </w:rPr>
      </w:pPr>
    </w:p>
    <w:p w14:paraId="05457BF5" w14:textId="77777777" w:rsidR="00260A6A" w:rsidRDefault="00260A6A" w:rsidP="00500D27">
      <w:pPr>
        <w:pStyle w:val="H4"/>
        <w:rPr>
          <w:w w:val="100"/>
        </w:rPr>
      </w:pPr>
    </w:p>
    <w:p w14:paraId="036DF4EA" w14:textId="77777777" w:rsidR="00260A6A" w:rsidRDefault="00260A6A" w:rsidP="00500D27">
      <w:pPr>
        <w:pStyle w:val="H4"/>
        <w:rPr>
          <w:w w:val="100"/>
        </w:rPr>
      </w:pPr>
    </w:p>
    <w:p w14:paraId="12FD33F4" w14:textId="2A8D6BEF" w:rsidR="00260A6A" w:rsidRDefault="00260A6A" w:rsidP="00260A6A">
      <w:pPr>
        <w:pStyle w:val="T"/>
        <w:rPr>
          <w:b/>
          <w:i/>
        </w:rPr>
      </w:pPr>
      <w:proofErr w:type="spellStart"/>
      <w:r w:rsidRPr="00D87052">
        <w:rPr>
          <w:b/>
          <w:i/>
          <w:highlight w:val="yellow"/>
        </w:rPr>
        <w:t>TGbe</w:t>
      </w:r>
      <w:proofErr w:type="spellEnd"/>
      <w:r w:rsidRPr="00D87052">
        <w:rPr>
          <w:b/>
          <w:i/>
          <w:highlight w:val="yellow"/>
        </w:rPr>
        <w:t xml:space="preserve"> editor: </w:t>
      </w:r>
      <w:r>
        <w:rPr>
          <w:b/>
          <w:i/>
          <w:highlight w:val="yellow"/>
        </w:rPr>
        <w:t>Add a new subclause</w:t>
      </w:r>
      <w:r w:rsidR="00A926ED">
        <w:rPr>
          <w:b/>
          <w:i/>
          <w:highlight w:val="yellow"/>
        </w:rPr>
        <w:t xml:space="preserve"> 9.6.35.x</w:t>
      </w:r>
      <w:r>
        <w:rPr>
          <w:b/>
          <w:i/>
          <w:highlight w:val="yellow"/>
        </w:rPr>
        <w:t xml:space="preserve"> </w:t>
      </w:r>
      <w:r w:rsidR="00A926ED">
        <w:rPr>
          <w:b/>
          <w:i/>
          <w:highlight w:val="yellow"/>
        </w:rPr>
        <w:t>after</w:t>
      </w:r>
      <w:r>
        <w:rPr>
          <w:b/>
          <w:i/>
          <w:highlight w:val="yellow"/>
        </w:rPr>
        <w:t xml:space="preserve"> the end of 9.6.35.2  </w:t>
      </w:r>
      <w:r w:rsidRPr="00D87052">
        <w:rPr>
          <w:b/>
          <w:i/>
          <w:highlight w:val="yellow"/>
        </w:rPr>
        <w:t>as follows:</w:t>
      </w:r>
    </w:p>
    <w:p w14:paraId="4E1F1C42" w14:textId="64F56265" w:rsidR="00A926ED" w:rsidRPr="00A952C9" w:rsidRDefault="00A926ED" w:rsidP="00A926ED">
      <w:pPr>
        <w:pStyle w:val="H4"/>
        <w:rPr>
          <w:w w:val="100"/>
        </w:rPr>
      </w:pPr>
      <w:r w:rsidRPr="00A952C9">
        <w:rPr>
          <w:w w:val="100"/>
        </w:rPr>
        <w:t>9.6.</w:t>
      </w:r>
      <w:r>
        <w:rPr>
          <w:w w:val="100"/>
        </w:rPr>
        <w:t>35</w:t>
      </w:r>
      <w:r w:rsidRPr="00A952C9">
        <w:rPr>
          <w:w w:val="100"/>
        </w:rPr>
        <w:t>.</w:t>
      </w:r>
      <w:r>
        <w:rPr>
          <w:w w:val="100"/>
        </w:rPr>
        <w:t>x</w:t>
      </w:r>
      <w:r w:rsidRPr="00A952C9">
        <w:rPr>
          <w:w w:val="100"/>
        </w:rPr>
        <w:t xml:space="preserve"> EML Operating Mode Notification frame format</w:t>
      </w:r>
    </w:p>
    <w:p w14:paraId="226047BD" w14:textId="77777777" w:rsidR="00A926ED" w:rsidRDefault="00A926ED" w:rsidP="00A926ED">
      <w:pPr>
        <w:pStyle w:val="T"/>
        <w:rPr>
          <w:lang w:eastAsia="en-US"/>
        </w:rPr>
      </w:pPr>
      <w:r>
        <w:rPr>
          <w:lang w:eastAsia="en-US"/>
        </w:rPr>
        <w:t>The Enhanced Multi-Link (EML) Operating Mode Notification frame is used to indicate an AP MLD that the transmitting STA that is affiliated with a non-AP MLD is changing its Enhanced Multi-Link operation status and/or Enhanced Multi-Link operation parameters.</w:t>
      </w:r>
    </w:p>
    <w:p w14:paraId="62ACE5BD" w14:textId="77777777" w:rsidR="00A926ED" w:rsidRDefault="00A926ED" w:rsidP="00A926ED">
      <w:pPr>
        <w:pStyle w:val="T"/>
        <w:rPr>
          <w:lang w:eastAsia="en-US"/>
        </w:rPr>
      </w:pPr>
      <w:r>
        <w:rPr>
          <w:lang w:eastAsia="en-US"/>
        </w:rPr>
        <w:t>The Action field of the EML Operating Mode Notification frame contains the information shown in Table 9-xyz1 (EML Operation frame Action field format).</w:t>
      </w:r>
    </w:p>
    <w:p w14:paraId="1DF679D3" w14:textId="77777777" w:rsidR="00A926ED" w:rsidRDefault="00A926ED" w:rsidP="00A926ED">
      <w:pPr>
        <w:pStyle w:val="T"/>
        <w:rPr>
          <w:lang w:eastAsia="en-US"/>
        </w:rPr>
      </w:pPr>
    </w:p>
    <w:tbl>
      <w:tblPr>
        <w:tblStyle w:val="TableGrid"/>
        <w:tblW w:w="0" w:type="auto"/>
        <w:jc w:val="center"/>
        <w:tblLook w:val="04A0" w:firstRow="1" w:lastRow="0" w:firstColumn="1" w:lastColumn="0" w:noHBand="0" w:noVBand="1"/>
      </w:tblPr>
      <w:tblGrid>
        <w:gridCol w:w="1368"/>
        <w:gridCol w:w="6192"/>
      </w:tblGrid>
      <w:tr w:rsidR="00A926ED" w14:paraId="54377BBF" w14:textId="77777777" w:rsidTr="00722D39">
        <w:trPr>
          <w:trHeight w:val="326"/>
          <w:jc w:val="center"/>
        </w:trPr>
        <w:tc>
          <w:tcPr>
            <w:tcW w:w="7560" w:type="dxa"/>
            <w:gridSpan w:val="2"/>
            <w:tcBorders>
              <w:top w:val="nil"/>
              <w:left w:val="nil"/>
              <w:bottom w:val="single" w:sz="12" w:space="0" w:color="000000"/>
              <w:right w:val="nil"/>
            </w:tcBorders>
          </w:tcPr>
          <w:p w14:paraId="13AC584A" w14:textId="77777777" w:rsidR="00A926ED" w:rsidRPr="00F745DE" w:rsidRDefault="00A926ED" w:rsidP="00722D39">
            <w:pPr>
              <w:pStyle w:val="T"/>
              <w:spacing w:before="0"/>
              <w:jc w:val="center"/>
              <w:rPr>
                <w:rFonts w:ascii="Arial" w:hAnsi="Arial" w:cs="Arial"/>
                <w:b/>
                <w:bCs/>
                <w:lang w:eastAsia="en-US"/>
              </w:rPr>
            </w:pPr>
            <w:r w:rsidRPr="00F745DE">
              <w:rPr>
                <w:rFonts w:ascii="Arial" w:hAnsi="Arial" w:cs="Arial"/>
                <w:b/>
                <w:bCs/>
                <w:lang w:eastAsia="en-US"/>
              </w:rPr>
              <w:t>Table 9-xyz</w:t>
            </w:r>
            <w:r>
              <w:rPr>
                <w:rFonts w:ascii="Arial" w:hAnsi="Arial" w:cs="Arial"/>
                <w:b/>
                <w:bCs/>
                <w:lang w:eastAsia="en-US"/>
              </w:rPr>
              <w:t>1</w:t>
            </w:r>
            <w:r w:rsidRPr="00F745DE">
              <w:rPr>
                <w:rFonts w:ascii="Arial" w:hAnsi="Arial" w:cs="Arial"/>
                <w:b/>
                <w:bCs/>
                <w:lang w:eastAsia="en-US"/>
              </w:rPr>
              <w:t xml:space="preserve"> – </w:t>
            </w:r>
            <w:r>
              <w:rPr>
                <w:rFonts w:ascii="Arial" w:hAnsi="Arial" w:cs="Arial"/>
                <w:b/>
                <w:bCs/>
                <w:lang w:eastAsia="en-US"/>
              </w:rPr>
              <w:t>EML Operating Mode Notification frame Action field format</w:t>
            </w:r>
          </w:p>
          <w:p w14:paraId="55C3D10B" w14:textId="77777777" w:rsidR="00A926ED" w:rsidRDefault="00A926ED" w:rsidP="00722D39">
            <w:pPr>
              <w:pStyle w:val="T"/>
              <w:spacing w:before="0"/>
              <w:jc w:val="center"/>
              <w:rPr>
                <w:lang w:eastAsia="en-US"/>
              </w:rPr>
            </w:pPr>
          </w:p>
        </w:tc>
      </w:tr>
      <w:tr w:rsidR="00A926ED" w14:paraId="14FDE422" w14:textId="77777777" w:rsidTr="00722D39">
        <w:trPr>
          <w:trHeight w:val="326"/>
          <w:jc w:val="center"/>
        </w:trPr>
        <w:tc>
          <w:tcPr>
            <w:tcW w:w="1368" w:type="dxa"/>
            <w:tcBorders>
              <w:top w:val="single" w:sz="12" w:space="0" w:color="000000"/>
              <w:left w:val="single" w:sz="12" w:space="0" w:color="000000"/>
              <w:bottom w:val="single" w:sz="12" w:space="0" w:color="000000"/>
            </w:tcBorders>
          </w:tcPr>
          <w:p w14:paraId="6F9325AD" w14:textId="77777777" w:rsidR="00A926ED" w:rsidRPr="00F745DE" w:rsidRDefault="00A926ED" w:rsidP="00722D39">
            <w:pPr>
              <w:pStyle w:val="T"/>
              <w:spacing w:before="0"/>
              <w:jc w:val="center"/>
              <w:rPr>
                <w:b/>
                <w:bCs/>
                <w:lang w:eastAsia="en-US"/>
              </w:rPr>
            </w:pPr>
            <w:r>
              <w:rPr>
                <w:b/>
                <w:bCs/>
                <w:lang w:eastAsia="en-US"/>
              </w:rPr>
              <w:t>Order</w:t>
            </w:r>
          </w:p>
        </w:tc>
        <w:tc>
          <w:tcPr>
            <w:tcW w:w="6192" w:type="dxa"/>
            <w:tcBorders>
              <w:top w:val="single" w:sz="12" w:space="0" w:color="000000"/>
              <w:bottom w:val="single" w:sz="12" w:space="0" w:color="000000"/>
              <w:right w:val="single" w:sz="12" w:space="0" w:color="000000"/>
            </w:tcBorders>
          </w:tcPr>
          <w:p w14:paraId="7B194F23" w14:textId="77777777" w:rsidR="00A926ED" w:rsidRPr="00F745DE" w:rsidRDefault="00A926ED" w:rsidP="00722D39">
            <w:pPr>
              <w:pStyle w:val="T"/>
              <w:spacing w:before="0"/>
              <w:jc w:val="center"/>
              <w:rPr>
                <w:b/>
                <w:bCs/>
                <w:lang w:eastAsia="en-US"/>
              </w:rPr>
            </w:pPr>
            <w:r>
              <w:rPr>
                <w:b/>
                <w:bCs/>
                <w:lang w:eastAsia="en-US"/>
              </w:rPr>
              <w:t>Information</w:t>
            </w:r>
          </w:p>
        </w:tc>
      </w:tr>
      <w:tr w:rsidR="00A926ED" w14:paraId="1C4051ED" w14:textId="77777777" w:rsidTr="00722D39">
        <w:trPr>
          <w:trHeight w:val="326"/>
          <w:jc w:val="center"/>
        </w:trPr>
        <w:tc>
          <w:tcPr>
            <w:tcW w:w="1368" w:type="dxa"/>
            <w:tcBorders>
              <w:top w:val="single" w:sz="12" w:space="0" w:color="000000"/>
              <w:left w:val="single" w:sz="12" w:space="0" w:color="000000"/>
              <w:bottom w:val="single" w:sz="4" w:space="0" w:color="000000"/>
            </w:tcBorders>
          </w:tcPr>
          <w:p w14:paraId="6B25ADE9" w14:textId="77777777" w:rsidR="00A926ED" w:rsidRDefault="00A926ED" w:rsidP="00722D39">
            <w:pPr>
              <w:pStyle w:val="T"/>
              <w:spacing w:before="0"/>
              <w:jc w:val="center"/>
              <w:rPr>
                <w:lang w:eastAsia="en-US"/>
              </w:rPr>
            </w:pPr>
            <w:r>
              <w:rPr>
                <w:lang w:eastAsia="en-US"/>
              </w:rPr>
              <w:t>1</w:t>
            </w:r>
          </w:p>
        </w:tc>
        <w:tc>
          <w:tcPr>
            <w:tcW w:w="6192" w:type="dxa"/>
            <w:tcBorders>
              <w:top w:val="single" w:sz="12" w:space="0" w:color="000000"/>
              <w:bottom w:val="single" w:sz="4" w:space="0" w:color="000000"/>
              <w:right w:val="single" w:sz="12" w:space="0" w:color="000000"/>
            </w:tcBorders>
          </w:tcPr>
          <w:p w14:paraId="1F8DC160" w14:textId="77777777" w:rsidR="00A926ED" w:rsidRDefault="00A926ED" w:rsidP="00722D39">
            <w:pPr>
              <w:pStyle w:val="T"/>
              <w:spacing w:before="0"/>
              <w:rPr>
                <w:lang w:eastAsia="en-US"/>
              </w:rPr>
            </w:pPr>
            <w:r>
              <w:rPr>
                <w:lang w:eastAsia="en-US"/>
              </w:rPr>
              <w:t>Category</w:t>
            </w:r>
          </w:p>
        </w:tc>
      </w:tr>
      <w:tr w:rsidR="00A926ED" w:rsidRPr="00F745DE" w14:paraId="585A5F16" w14:textId="77777777" w:rsidTr="00A926ED">
        <w:trPr>
          <w:trHeight w:val="326"/>
          <w:jc w:val="center"/>
        </w:trPr>
        <w:tc>
          <w:tcPr>
            <w:tcW w:w="1368" w:type="dxa"/>
            <w:tcBorders>
              <w:left w:val="single" w:sz="12" w:space="0" w:color="000000"/>
              <w:bottom w:val="single" w:sz="4" w:space="0" w:color="000000"/>
            </w:tcBorders>
          </w:tcPr>
          <w:p w14:paraId="6A93A09A" w14:textId="77777777" w:rsidR="00A926ED" w:rsidRDefault="00A926ED" w:rsidP="00722D39">
            <w:pPr>
              <w:pStyle w:val="T"/>
              <w:spacing w:before="0"/>
              <w:jc w:val="center"/>
              <w:rPr>
                <w:lang w:eastAsia="en-US"/>
              </w:rPr>
            </w:pPr>
            <w:r>
              <w:rPr>
                <w:lang w:eastAsia="en-US"/>
              </w:rPr>
              <w:t>2</w:t>
            </w:r>
          </w:p>
        </w:tc>
        <w:tc>
          <w:tcPr>
            <w:tcW w:w="6192" w:type="dxa"/>
            <w:tcBorders>
              <w:bottom w:val="single" w:sz="4" w:space="0" w:color="000000"/>
              <w:right w:val="single" w:sz="12" w:space="0" w:color="000000"/>
            </w:tcBorders>
          </w:tcPr>
          <w:p w14:paraId="3C8513EE" w14:textId="77777777" w:rsidR="00A926ED" w:rsidRDefault="00A926ED" w:rsidP="00722D39">
            <w:pPr>
              <w:pStyle w:val="T"/>
              <w:spacing w:before="0"/>
              <w:rPr>
                <w:lang w:eastAsia="en-US"/>
              </w:rPr>
            </w:pPr>
            <w:r>
              <w:rPr>
                <w:lang w:eastAsia="en-US"/>
              </w:rPr>
              <w:t>EHT Action</w:t>
            </w:r>
          </w:p>
        </w:tc>
      </w:tr>
      <w:tr w:rsidR="00A926ED" w:rsidRPr="00F745DE" w14:paraId="26A56B0E" w14:textId="77777777" w:rsidTr="00A926ED">
        <w:trPr>
          <w:trHeight w:val="326"/>
          <w:jc w:val="center"/>
        </w:trPr>
        <w:tc>
          <w:tcPr>
            <w:tcW w:w="1368" w:type="dxa"/>
            <w:tcBorders>
              <w:left w:val="single" w:sz="12" w:space="0" w:color="000000"/>
              <w:bottom w:val="single" w:sz="4" w:space="0" w:color="000000"/>
            </w:tcBorders>
          </w:tcPr>
          <w:p w14:paraId="1DFEAFBA" w14:textId="77777777" w:rsidR="00A926ED" w:rsidRDefault="00A926ED" w:rsidP="00722D39">
            <w:pPr>
              <w:pStyle w:val="T"/>
              <w:spacing w:before="0"/>
              <w:jc w:val="center"/>
              <w:rPr>
                <w:lang w:eastAsia="en-US"/>
              </w:rPr>
            </w:pPr>
            <w:r>
              <w:rPr>
                <w:lang w:eastAsia="en-US"/>
              </w:rPr>
              <w:t>3</w:t>
            </w:r>
          </w:p>
        </w:tc>
        <w:tc>
          <w:tcPr>
            <w:tcW w:w="6192" w:type="dxa"/>
            <w:tcBorders>
              <w:bottom w:val="single" w:sz="4" w:space="0" w:color="000000"/>
              <w:right w:val="single" w:sz="12" w:space="0" w:color="000000"/>
            </w:tcBorders>
          </w:tcPr>
          <w:p w14:paraId="4EA83927" w14:textId="2C8FE72F" w:rsidR="00A926ED" w:rsidRDefault="00A926ED" w:rsidP="00722D39">
            <w:pPr>
              <w:pStyle w:val="T"/>
              <w:spacing w:before="0"/>
              <w:rPr>
                <w:lang w:eastAsia="en-US"/>
              </w:rPr>
            </w:pPr>
            <w:r>
              <w:rPr>
                <w:lang w:eastAsia="en-US"/>
              </w:rPr>
              <w:t>EML Control (see 9.4.1.xx (EML Control field))</w:t>
            </w:r>
          </w:p>
        </w:tc>
      </w:tr>
      <w:tr w:rsidR="00A926ED" w:rsidRPr="00F745DE" w14:paraId="00A0B998" w14:textId="77777777" w:rsidTr="00722D39">
        <w:trPr>
          <w:trHeight w:val="326"/>
          <w:jc w:val="center"/>
        </w:trPr>
        <w:tc>
          <w:tcPr>
            <w:tcW w:w="1368" w:type="dxa"/>
            <w:tcBorders>
              <w:left w:val="single" w:sz="12" w:space="0" w:color="000000"/>
              <w:bottom w:val="single" w:sz="12" w:space="0" w:color="000000"/>
            </w:tcBorders>
          </w:tcPr>
          <w:p w14:paraId="3308C26A" w14:textId="6D53A8E6" w:rsidR="00A926ED" w:rsidRDefault="00A926ED" w:rsidP="00722D39">
            <w:pPr>
              <w:pStyle w:val="T"/>
              <w:spacing w:before="0"/>
              <w:jc w:val="center"/>
              <w:rPr>
                <w:lang w:eastAsia="en-US"/>
              </w:rPr>
            </w:pPr>
          </w:p>
        </w:tc>
        <w:tc>
          <w:tcPr>
            <w:tcW w:w="6192" w:type="dxa"/>
            <w:tcBorders>
              <w:bottom w:val="single" w:sz="12" w:space="0" w:color="000000"/>
              <w:right w:val="single" w:sz="12" w:space="0" w:color="000000"/>
            </w:tcBorders>
          </w:tcPr>
          <w:p w14:paraId="72173D8A" w14:textId="45411872" w:rsidR="00A926ED" w:rsidRDefault="00A926ED" w:rsidP="00722D39">
            <w:pPr>
              <w:pStyle w:val="T"/>
              <w:spacing w:before="0"/>
              <w:rPr>
                <w:lang w:eastAsia="en-US"/>
              </w:rPr>
            </w:pPr>
          </w:p>
        </w:tc>
      </w:tr>
    </w:tbl>
    <w:p w14:paraId="30FCA368" w14:textId="77777777" w:rsidR="00A926ED" w:rsidRDefault="00A926ED" w:rsidP="00A926ED">
      <w:pPr>
        <w:pStyle w:val="T"/>
        <w:rPr>
          <w:lang w:eastAsia="en-US"/>
        </w:rPr>
      </w:pPr>
    </w:p>
    <w:p w14:paraId="6715A68B" w14:textId="77777777" w:rsidR="00A926ED" w:rsidRDefault="00A926ED" w:rsidP="00A926ED">
      <w:pPr>
        <w:pStyle w:val="T"/>
        <w:rPr>
          <w:lang w:eastAsia="en-US"/>
        </w:rPr>
      </w:pPr>
      <w:r>
        <w:rPr>
          <w:lang w:eastAsia="en-US"/>
        </w:rPr>
        <w:t>The Category field is defined in 9.4.1.11 (Action field).</w:t>
      </w:r>
    </w:p>
    <w:p w14:paraId="44A31F10" w14:textId="77777777" w:rsidR="00A926ED" w:rsidRDefault="00A926ED" w:rsidP="00A926ED">
      <w:pPr>
        <w:pStyle w:val="T"/>
        <w:rPr>
          <w:lang w:eastAsia="en-US"/>
        </w:rPr>
      </w:pPr>
      <w:r>
        <w:rPr>
          <w:lang w:eastAsia="en-US"/>
        </w:rPr>
        <w:t>The EHT Action field is defined in 9.6.x.1 (EHT Action field).</w:t>
      </w:r>
    </w:p>
    <w:p w14:paraId="7E2F6186" w14:textId="4E0A356A" w:rsidR="00260A6A" w:rsidRDefault="00260A6A" w:rsidP="00500D27">
      <w:pPr>
        <w:pStyle w:val="H4"/>
        <w:rPr>
          <w:w w:val="100"/>
        </w:rPr>
      </w:pPr>
    </w:p>
    <w:p w14:paraId="026E7C60" w14:textId="5A65D167" w:rsidR="00A926ED" w:rsidRDefault="00A926ED" w:rsidP="00A926ED">
      <w:pPr>
        <w:pStyle w:val="T"/>
        <w:rPr>
          <w:b/>
          <w:i/>
        </w:rPr>
      </w:pPr>
      <w:proofErr w:type="spellStart"/>
      <w:r w:rsidRPr="00D87052">
        <w:rPr>
          <w:b/>
          <w:i/>
          <w:highlight w:val="yellow"/>
        </w:rPr>
        <w:t>TGbe</w:t>
      </w:r>
      <w:proofErr w:type="spellEnd"/>
      <w:r w:rsidRPr="00D87052">
        <w:rPr>
          <w:b/>
          <w:i/>
          <w:highlight w:val="yellow"/>
        </w:rPr>
        <w:t xml:space="preserve"> editor: </w:t>
      </w:r>
      <w:r>
        <w:rPr>
          <w:b/>
          <w:i/>
          <w:highlight w:val="yellow"/>
        </w:rPr>
        <w:t>Add a new subclause 9.4.1.x</w:t>
      </w:r>
      <w:r w:rsidR="000C74AE">
        <w:rPr>
          <w:b/>
          <w:i/>
          <w:highlight w:val="yellow"/>
        </w:rPr>
        <w:t>x</w:t>
      </w:r>
      <w:r>
        <w:rPr>
          <w:b/>
          <w:i/>
          <w:highlight w:val="yellow"/>
        </w:rPr>
        <w:t xml:space="preserve">  </w:t>
      </w:r>
      <w:r w:rsidRPr="00D87052">
        <w:rPr>
          <w:b/>
          <w:i/>
          <w:highlight w:val="yellow"/>
        </w:rPr>
        <w:t>as follows:</w:t>
      </w:r>
    </w:p>
    <w:p w14:paraId="796929BA" w14:textId="0F1F45EC" w:rsidR="00A926ED" w:rsidRDefault="00A926ED" w:rsidP="00A926ED">
      <w:pPr>
        <w:pStyle w:val="H4"/>
        <w:rPr>
          <w:w w:val="100"/>
        </w:rPr>
      </w:pPr>
      <w:r w:rsidRPr="00500D27">
        <w:rPr>
          <w:w w:val="100"/>
        </w:rPr>
        <w:lastRenderedPageBreak/>
        <w:t>9.</w:t>
      </w:r>
      <w:r>
        <w:rPr>
          <w:w w:val="100"/>
        </w:rPr>
        <w:t>4.1.x</w:t>
      </w:r>
      <w:r w:rsidR="000C74AE">
        <w:rPr>
          <w:w w:val="100"/>
        </w:rPr>
        <w:t>x</w:t>
      </w:r>
      <w:r w:rsidRPr="00500D27">
        <w:rPr>
          <w:w w:val="100"/>
        </w:rPr>
        <w:t xml:space="preserve"> </w:t>
      </w:r>
      <w:r>
        <w:rPr>
          <w:w w:val="100"/>
        </w:rPr>
        <w:t>EML Control field</w:t>
      </w:r>
    </w:p>
    <w:p w14:paraId="105D1063" w14:textId="41005D74" w:rsidR="000C74AE" w:rsidRDefault="000C74AE" w:rsidP="000C74AE">
      <w:pPr>
        <w:pStyle w:val="T"/>
        <w:rPr>
          <w:lang w:eastAsia="en-US"/>
        </w:rPr>
      </w:pPr>
      <w:r>
        <w:rPr>
          <w:lang w:eastAsia="en-US"/>
        </w:rPr>
        <w:t>The Enhanced Multi-Link (EML) Control field is defined in Figure 9-xyz (EML Control field format).</w:t>
      </w:r>
    </w:p>
    <w:p w14:paraId="460DFA1D" w14:textId="77777777" w:rsidR="000C74AE" w:rsidRPr="000C74AE" w:rsidRDefault="000C74AE" w:rsidP="000C74AE">
      <w:pPr>
        <w:pStyle w:val="T"/>
        <w:rPr>
          <w:lang w:eastAsia="en-US"/>
        </w:rPr>
      </w:pPr>
    </w:p>
    <w:tbl>
      <w:tblPr>
        <w:tblStyle w:val="TableGrid"/>
        <w:tblW w:w="6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990"/>
        <w:gridCol w:w="990"/>
        <w:gridCol w:w="1710"/>
        <w:gridCol w:w="1710"/>
      </w:tblGrid>
      <w:tr w:rsidR="008304DB" w14:paraId="0739677A" w14:textId="77777777" w:rsidTr="002E0D1E">
        <w:trPr>
          <w:trHeight w:val="627"/>
          <w:jc w:val="center"/>
        </w:trPr>
        <w:tc>
          <w:tcPr>
            <w:tcW w:w="720" w:type="dxa"/>
          </w:tcPr>
          <w:p w14:paraId="410272F1" w14:textId="77777777" w:rsidR="008304DB" w:rsidRPr="003119E5" w:rsidRDefault="008304DB" w:rsidP="00722D39">
            <w:pPr>
              <w:pStyle w:val="T"/>
              <w:spacing w:before="0"/>
              <w:rPr>
                <w:rFonts w:ascii="Arial" w:hAnsi="Arial" w:cs="Arial"/>
                <w:lang w:eastAsia="en-US"/>
              </w:rPr>
            </w:pPr>
          </w:p>
        </w:tc>
        <w:tc>
          <w:tcPr>
            <w:tcW w:w="1980" w:type="dxa"/>
            <w:gridSpan w:val="2"/>
            <w:tcBorders>
              <w:bottom w:val="single" w:sz="12" w:space="0" w:color="auto"/>
            </w:tcBorders>
            <w:vAlign w:val="center"/>
          </w:tcPr>
          <w:p w14:paraId="16006E5B" w14:textId="44A97F00" w:rsidR="008304DB" w:rsidRPr="008D2592" w:rsidRDefault="008304DB" w:rsidP="008304DB">
            <w:pPr>
              <w:pStyle w:val="T"/>
              <w:spacing w:before="0"/>
              <w:jc w:val="center"/>
              <w:rPr>
                <w:rFonts w:ascii="Arial" w:hAnsi="Arial" w:cs="Arial"/>
                <w:sz w:val="16"/>
                <w:szCs w:val="16"/>
                <w:lang w:eastAsia="en-US"/>
              </w:rPr>
            </w:pPr>
            <w:r>
              <w:rPr>
                <w:rFonts w:ascii="Arial" w:hAnsi="Arial" w:cs="Arial"/>
                <w:sz w:val="16"/>
                <w:szCs w:val="16"/>
                <w:lang w:eastAsia="en-US"/>
              </w:rPr>
              <w:t>B0</w:t>
            </w:r>
          </w:p>
        </w:tc>
        <w:tc>
          <w:tcPr>
            <w:tcW w:w="1710" w:type="dxa"/>
            <w:tcBorders>
              <w:bottom w:val="single" w:sz="12" w:space="0" w:color="auto"/>
            </w:tcBorders>
            <w:vAlign w:val="center"/>
          </w:tcPr>
          <w:p w14:paraId="2867503C" w14:textId="1C920D52" w:rsidR="008304DB" w:rsidRPr="008D2592" w:rsidRDefault="008304DB" w:rsidP="008304DB">
            <w:pPr>
              <w:pStyle w:val="T"/>
              <w:spacing w:before="0"/>
              <w:jc w:val="center"/>
              <w:rPr>
                <w:rFonts w:ascii="Arial" w:hAnsi="Arial" w:cs="Arial"/>
                <w:sz w:val="16"/>
                <w:szCs w:val="16"/>
                <w:lang w:eastAsia="en-US"/>
              </w:rPr>
            </w:pPr>
            <w:r>
              <w:rPr>
                <w:rFonts w:ascii="Arial" w:hAnsi="Arial" w:cs="Arial"/>
                <w:sz w:val="16"/>
                <w:szCs w:val="16"/>
                <w:lang w:eastAsia="en-US"/>
              </w:rPr>
              <w:t>B1</w:t>
            </w:r>
          </w:p>
        </w:tc>
        <w:tc>
          <w:tcPr>
            <w:tcW w:w="1710" w:type="dxa"/>
            <w:tcBorders>
              <w:bottom w:val="single" w:sz="12" w:space="0" w:color="auto"/>
            </w:tcBorders>
            <w:vAlign w:val="center"/>
          </w:tcPr>
          <w:p w14:paraId="299654A1" w14:textId="3579F99E" w:rsidR="008304DB" w:rsidRPr="008D2592" w:rsidRDefault="008304DB" w:rsidP="00722D39">
            <w:pPr>
              <w:pStyle w:val="T"/>
              <w:spacing w:before="0"/>
              <w:jc w:val="center"/>
              <w:rPr>
                <w:rFonts w:ascii="Arial" w:hAnsi="Arial" w:cs="Arial"/>
                <w:sz w:val="16"/>
                <w:szCs w:val="16"/>
                <w:lang w:eastAsia="en-US"/>
              </w:rPr>
            </w:pPr>
            <w:r w:rsidRPr="008D2592">
              <w:rPr>
                <w:rFonts w:ascii="Arial" w:hAnsi="Arial" w:cs="Arial"/>
                <w:sz w:val="16"/>
                <w:szCs w:val="16"/>
                <w:lang w:eastAsia="en-US"/>
              </w:rPr>
              <w:t>B</w:t>
            </w:r>
            <w:r>
              <w:rPr>
                <w:rFonts w:ascii="Arial" w:hAnsi="Arial" w:cs="Arial"/>
                <w:sz w:val="16"/>
                <w:szCs w:val="16"/>
                <w:lang w:eastAsia="en-US"/>
              </w:rPr>
              <w:t>2</w:t>
            </w:r>
            <w:r w:rsidRPr="008D2592">
              <w:rPr>
                <w:rFonts w:ascii="Arial" w:hAnsi="Arial" w:cs="Arial"/>
                <w:sz w:val="16"/>
                <w:szCs w:val="16"/>
                <w:lang w:eastAsia="en-US"/>
              </w:rPr>
              <w:t xml:space="preserve"> </w:t>
            </w:r>
            <w:r w:rsidRPr="008D2592">
              <w:rPr>
                <w:rFonts w:ascii="Arial" w:hAnsi="Arial" w:cs="Arial"/>
                <w:sz w:val="16"/>
                <w:szCs w:val="16"/>
                <w:lang w:eastAsia="en-US"/>
              </w:rPr>
              <w:tab/>
              <w:t xml:space="preserve">           B7</w:t>
            </w:r>
          </w:p>
        </w:tc>
      </w:tr>
      <w:tr w:rsidR="008304DB" w14:paraId="16F7A5CF" w14:textId="77777777" w:rsidTr="002E0D1E">
        <w:trPr>
          <w:trHeight w:val="627"/>
          <w:jc w:val="center"/>
        </w:trPr>
        <w:tc>
          <w:tcPr>
            <w:tcW w:w="720" w:type="dxa"/>
            <w:tcBorders>
              <w:right w:val="single" w:sz="12" w:space="0" w:color="auto"/>
            </w:tcBorders>
          </w:tcPr>
          <w:p w14:paraId="404375A2" w14:textId="77777777" w:rsidR="008304DB" w:rsidRPr="003119E5" w:rsidRDefault="008304DB" w:rsidP="00722D39">
            <w:pPr>
              <w:pStyle w:val="T"/>
              <w:spacing w:before="0"/>
              <w:rPr>
                <w:rFonts w:ascii="Arial" w:hAnsi="Arial" w:cs="Arial"/>
                <w:lang w:eastAsia="en-US"/>
              </w:rPr>
            </w:pPr>
          </w:p>
        </w:tc>
        <w:tc>
          <w:tcPr>
            <w:tcW w:w="1980" w:type="dxa"/>
            <w:gridSpan w:val="2"/>
            <w:tcBorders>
              <w:top w:val="single" w:sz="12" w:space="0" w:color="auto"/>
              <w:left w:val="single" w:sz="12" w:space="0" w:color="auto"/>
              <w:bottom w:val="single" w:sz="12" w:space="0" w:color="auto"/>
              <w:right w:val="single" w:sz="12" w:space="0" w:color="auto"/>
            </w:tcBorders>
            <w:vAlign w:val="center"/>
          </w:tcPr>
          <w:p w14:paraId="7704982C" w14:textId="379C8BFF" w:rsidR="008304DB" w:rsidRPr="008D2592" w:rsidRDefault="008304DB" w:rsidP="00722D39">
            <w:pPr>
              <w:pStyle w:val="T"/>
              <w:spacing w:before="0"/>
              <w:jc w:val="center"/>
              <w:rPr>
                <w:rFonts w:ascii="Arial" w:hAnsi="Arial" w:cs="Arial"/>
                <w:sz w:val="16"/>
                <w:szCs w:val="16"/>
                <w:lang w:eastAsia="en-US"/>
              </w:rPr>
            </w:pPr>
            <w:r w:rsidRPr="008D2592">
              <w:rPr>
                <w:rFonts w:ascii="Arial" w:hAnsi="Arial" w:cs="Arial"/>
                <w:sz w:val="16"/>
                <w:szCs w:val="16"/>
                <w:lang w:eastAsia="en-US"/>
              </w:rPr>
              <w:t>EML</w:t>
            </w:r>
            <w:r>
              <w:rPr>
                <w:rFonts w:ascii="Arial" w:hAnsi="Arial" w:cs="Arial"/>
                <w:sz w:val="16"/>
                <w:szCs w:val="16"/>
                <w:lang w:eastAsia="en-US"/>
              </w:rPr>
              <w:t>SR</w:t>
            </w:r>
            <w:r w:rsidRPr="008D2592">
              <w:rPr>
                <w:rFonts w:ascii="Arial" w:hAnsi="Arial" w:cs="Arial"/>
                <w:sz w:val="16"/>
                <w:szCs w:val="16"/>
                <w:lang w:eastAsia="en-US"/>
              </w:rPr>
              <w:t xml:space="preserve"> </w:t>
            </w:r>
            <w:r>
              <w:rPr>
                <w:rFonts w:ascii="Arial" w:hAnsi="Arial" w:cs="Arial"/>
                <w:sz w:val="16"/>
                <w:szCs w:val="16"/>
                <w:lang w:eastAsia="en-US"/>
              </w:rPr>
              <w:t>Mode</w:t>
            </w:r>
          </w:p>
        </w:tc>
        <w:tc>
          <w:tcPr>
            <w:tcW w:w="1710" w:type="dxa"/>
            <w:tcBorders>
              <w:top w:val="single" w:sz="12" w:space="0" w:color="auto"/>
              <w:left w:val="single" w:sz="12" w:space="0" w:color="auto"/>
              <w:bottom w:val="single" w:sz="12" w:space="0" w:color="auto"/>
              <w:right w:val="single" w:sz="12" w:space="0" w:color="auto"/>
            </w:tcBorders>
            <w:vAlign w:val="center"/>
          </w:tcPr>
          <w:p w14:paraId="59BCE87B" w14:textId="01A892FE" w:rsidR="008304DB" w:rsidRPr="008D2592" w:rsidRDefault="008304DB" w:rsidP="008304DB">
            <w:pPr>
              <w:pStyle w:val="T"/>
              <w:spacing w:before="0"/>
              <w:jc w:val="center"/>
              <w:rPr>
                <w:rFonts w:ascii="Arial" w:hAnsi="Arial" w:cs="Arial"/>
                <w:sz w:val="16"/>
                <w:szCs w:val="16"/>
                <w:lang w:eastAsia="en-US"/>
              </w:rPr>
            </w:pPr>
            <w:r>
              <w:rPr>
                <w:rFonts w:ascii="Arial" w:hAnsi="Arial" w:cs="Arial"/>
                <w:sz w:val="16"/>
                <w:szCs w:val="16"/>
                <w:lang w:eastAsia="en-US"/>
              </w:rPr>
              <w:t>EMLMR Mode</w:t>
            </w:r>
          </w:p>
        </w:tc>
        <w:tc>
          <w:tcPr>
            <w:tcW w:w="1710" w:type="dxa"/>
            <w:tcBorders>
              <w:top w:val="single" w:sz="12" w:space="0" w:color="auto"/>
              <w:left w:val="single" w:sz="12" w:space="0" w:color="auto"/>
              <w:bottom w:val="single" w:sz="12" w:space="0" w:color="auto"/>
              <w:right w:val="single" w:sz="12" w:space="0" w:color="auto"/>
            </w:tcBorders>
            <w:vAlign w:val="center"/>
          </w:tcPr>
          <w:p w14:paraId="064EC567" w14:textId="1E7DC35F" w:rsidR="008304DB" w:rsidRPr="008D2592" w:rsidRDefault="008304DB" w:rsidP="00722D39">
            <w:pPr>
              <w:pStyle w:val="T"/>
              <w:spacing w:before="0"/>
              <w:jc w:val="center"/>
              <w:rPr>
                <w:rFonts w:ascii="Arial" w:hAnsi="Arial" w:cs="Arial"/>
                <w:sz w:val="16"/>
                <w:szCs w:val="16"/>
                <w:lang w:eastAsia="en-US"/>
              </w:rPr>
            </w:pPr>
            <w:r w:rsidRPr="008D2592">
              <w:rPr>
                <w:rFonts w:ascii="Arial" w:hAnsi="Arial" w:cs="Arial"/>
                <w:sz w:val="16"/>
                <w:szCs w:val="16"/>
                <w:lang w:eastAsia="en-US"/>
              </w:rPr>
              <w:t>Reserved</w:t>
            </w:r>
          </w:p>
        </w:tc>
      </w:tr>
      <w:tr w:rsidR="008304DB" w14:paraId="12F12649" w14:textId="77777777" w:rsidTr="002E0D1E">
        <w:trPr>
          <w:trHeight w:val="396"/>
          <w:jc w:val="center"/>
        </w:trPr>
        <w:tc>
          <w:tcPr>
            <w:tcW w:w="720" w:type="dxa"/>
          </w:tcPr>
          <w:p w14:paraId="35A0C22D" w14:textId="77777777" w:rsidR="008304DB" w:rsidRPr="00F0552F" w:rsidRDefault="008304DB" w:rsidP="00722D39">
            <w:pPr>
              <w:pStyle w:val="T"/>
              <w:spacing w:before="120"/>
              <w:jc w:val="right"/>
              <w:rPr>
                <w:rFonts w:ascii="Arial" w:hAnsi="Arial" w:cs="Arial"/>
                <w:sz w:val="16"/>
                <w:szCs w:val="16"/>
                <w:lang w:eastAsia="en-US"/>
              </w:rPr>
            </w:pPr>
            <w:r w:rsidRPr="00F0552F">
              <w:rPr>
                <w:rFonts w:ascii="Arial" w:hAnsi="Arial" w:cs="Arial"/>
                <w:sz w:val="16"/>
                <w:szCs w:val="16"/>
                <w:lang w:eastAsia="en-US"/>
              </w:rPr>
              <w:t>Bits:</w:t>
            </w:r>
          </w:p>
        </w:tc>
        <w:tc>
          <w:tcPr>
            <w:tcW w:w="1980" w:type="dxa"/>
            <w:gridSpan w:val="2"/>
            <w:tcBorders>
              <w:top w:val="single" w:sz="12" w:space="0" w:color="auto"/>
              <w:left w:val="nil"/>
            </w:tcBorders>
          </w:tcPr>
          <w:p w14:paraId="7346193A" w14:textId="2369FB57" w:rsidR="008304DB" w:rsidRPr="00F0552F" w:rsidRDefault="008304DB" w:rsidP="00722D39">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tcBorders>
            <w:vAlign w:val="center"/>
          </w:tcPr>
          <w:p w14:paraId="1EAB77A6" w14:textId="7677A56F" w:rsidR="008304DB" w:rsidRPr="00F0552F" w:rsidDel="00210B10" w:rsidRDefault="008304DB" w:rsidP="008304DB">
            <w:pPr>
              <w:pStyle w:val="T"/>
              <w:spacing w:before="120"/>
              <w:jc w:val="center"/>
              <w:rPr>
                <w:rFonts w:ascii="Arial" w:hAnsi="Arial" w:cs="Arial"/>
                <w:sz w:val="16"/>
                <w:szCs w:val="16"/>
                <w:lang w:eastAsia="en-US"/>
              </w:rPr>
            </w:pPr>
            <w:r>
              <w:rPr>
                <w:rFonts w:ascii="Arial" w:hAnsi="Arial" w:cs="Arial"/>
                <w:sz w:val="16"/>
                <w:szCs w:val="16"/>
                <w:lang w:eastAsia="en-US"/>
              </w:rPr>
              <w:t>1</w:t>
            </w:r>
          </w:p>
        </w:tc>
        <w:tc>
          <w:tcPr>
            <w:tcW w:w="1710" w:type="dxa"/>
            <w:tcBorders>
              <w:top w:val="single" w:sz="12" w:space="0" w:color="auto"/>
            </w:tcBorders>
          </w:tcPr>
          <w:p w14:paraId="6342C0F3" w14:textId="33DC0363" w:rsidR="008304DB" w:rsidRPr="00F0552F" w:rsidRDefault="008304DB" w:rsidP="00722D39">
            <w:pPr>
              <w:pStyle w:val="T"/>
              <w:spacing w:before="120"/>
              <w:jc w:val="center"/>
              <w:rPr>
                <w:rFonts w:ascii="Arial" w:hAnsi="Arial" w:cs="Arial"/>
                <w:sz w:val="16"/>
                <w:szCs w:val="16"/>
                <w:lang w:eastAsia="en-US"/>
              </w:rPr>
            </w:pPr>
            <w:r>
              <w:rPr>
                <w:rFonts w:ascii="Arial" w:hAnsi="Arial" w:cs="Arial"/>
                <w:sz w:val="16"/>
                <w:szCs w:val="16"/>
                <w:lang w:eastAsia="en-US"/>
              </w:rPr>
              <w:t>6</w:t>
            </w:r>
          </w:p>
        </w:tc>
      </w:tr>
      <w:tr w:rsidR="008304DB" w:rsidRPr="000C74AE" w14:paraId="2CC29CA6" w14:textId="77777777" w:rsidTr="002E0D1E">
        <w:trPr>
          <w:trHeight w:val="396"/>
          <w:jc w:val="center"/>
        </w:trPr>
        <w:tc>
          <w:tcPr>
            <w:tcW w:w="1710" w:type="dxa"/>
            <w:gridSpan w:val="2"/>
          </w:tcPr>
          <w:p w14:paraId="007A9C32" w14:textId="77777777" w:rsidR="008304DB" w:rsidRDefault="008304DB" w:rsidP="00722D39">
            <w:pPr>
              <w:pStyle w:val="T"/>
              <w:spacing w:before="0"/>
              <w:jc w:val="center"/>
              <w:rPr>
                <w:rFonts w:ascii="Arial" w:hAnsi="Arial" w:cs="Arial"/>
                <w:b/>
                <w:bCs/>
                <w:w w:val="100"/>
              </w:rPr>
            </w:pPr>
          </w:p>
        </w:tc>
        <w:tc>
          <w:tcPr>
            <w:tcW w:w="4410" w:type="dxa"/>
            <w:gridSpan w:val="3"/>
          </w:tcPr>
          <w:p w14:paraId="48568999" w14:textId="3319D12E" w:rsidR="008304DB" w:rsidRDefault="008304DB" w:rsidP="00722D39">
            <w:pPr>
              <w:pStyle w:val="T"/>
              <w:spacing w:before="0"/>
              <w:jc w:val="center"/>
              <w:rPr>
                <w:rFonts w:ascii="Arial" w:hAnsi="Arial" w:cs="Arial"/>
                <w:b/>
                <w:bCs/>
                <w:w w:val="100"/>
              </w:rPr>
            </w:pPr>
          </w:p>
          <w:p w14:paraId="3AE98C92" w14:textId="3356E842" w:rsidR="008304DB" w:rsidRPr="001E2753" w:rsidRDefault="008304DB" w:rsidP="00722D39">
            <w:pPr>
              <w:pStyle w:val="T"/>
              <w:spacing w:before="0"/>
              <w:jc w:val="center"/>
              <w:rPr>
                <w:rFonts w:ascii="Arial" w:hAnsi="Arial" w:cs="Arial"/>
                <w:b/>
                <w:bCs/>
                <w:w w:val="100"/>
              </w:rPr>
            </w:pPr>
            <w:r w:rsidRPr="001E2753">
              <w:rPr>
                <w:rFonts w:ascii="Arial" w:hAnsi="Arial" w:cs="Arial"/>
                <w:b/>
                <w:bCs/>
                <w:w w:val="100"/>
              </w:rPr>
              <w:t>Figure 9-xyz – EML Control field</w:t>
            </w:r>
          </w:p>
        </w:tc>
      </w:tr>
    </w:tbl>
    <w:p w14:paraId="24B48599" w14:textId="77777777" w:rsidR="000C74AE" w:rsidRDefault="000C74AE" w:rsidP="000C74AE">
      <w:pPr>
        <w:pStyle w:val="T"/>
        <w:rPr>
          <w:lang w:eastAsia="en-US"/>
        </w:rPr>
      </w:pPr>
    </w:p>
    <w:p w14:paraId="59532A1D" w14:textId="3D2958C7" w:rsidR="008304DB" w:rsidRPr="008304DB" w:rsidRDefault="008304DB" w:rsidP="000C74AE">
      <w:pPr>
        <w:pStyle w:val="T"/>
        <w:rPr>
          <w:lang w:val="en-GB" w:eastAsia="en-US"/>
        </w:rPr>
      </w:pPr>
      <w:r w:rsidRPr="008304DB">
        <w:rPr>
          <w:lang w:eastAsia="en-US"/>
        </w:rPr>
        <w:t>A non-AP MLD that</w:t>
      </w:r>
      <w:r>
        <w:rPr>
          <w:lang w:eastAsia="en-US"/>
        </w:rPr>
        <w:t xml:space="preserve"> supports Enhanced multi-link single-radio operation (see 35.3.13 (Enhanced multi-link single-radio operation)) sets the EMLSR Mode subfield to 1 to indicate that EMLSR mode is enabled and to 0 to indicate that EMLSR mode is disabled. The EMS</w:t>
      </w:r>
      <w:r w:rsidR="00B70214">
        <w:rPr>
          <w:lang w:eastAsia="en-US"/>
        </w:rPr>
        <w:t>R</w:t>
      </w:r>
      <w:r>
        <w:rPr>
          <w:lang w:eastAsia="en-US"/>
        </w:rPr>
        <w:t xml:space="preserve"> Mode subfield is set to 0 for all non-AP MLDs that don’t support Enhanced multi-link single-radio operation and for AP MLDs.  </w:t>
      </w:r>
    </w:p>
    <w:p w14:paraId="1D7153B3" w14:textId="57EA061E" w:rsidR="008304DB" w:rsidRPr="008304DB" w:rsidRDefault="008304DB" w:rsidP="008304DB">
      <w:pPr>
        <w:pStyle w:val="T"/>
        <w:rPr>
          <w:lang w:val="en-GB" w:eastAsia="en-US"/>
        </w:rPr>
      </w:pPr>
      <w:r w:rsidRPr="008304DB">
        <w:rPr>
          <w:lang w:eastAsia="en-US"/>
        </w:rPr>
        <w:t>A non-AP MLD that</w:t>
      </w:r>
      <w:r>
        <w:rPr>
          <w:lang w:eastAsia="en-US"/>
        </w:rPr>
        <w:t xml:space="preserve"> supports Enhanced multi-link multi-radio operation (see 35.3.14 (Enhanced multi-link multi-radio operation)) sets the EMLMR Mode subfield to 1 to indicate that EML</w:t>
      </w:r>
      <w:r w:rsidR="00B70214">
        <w:rPr>
          <w:lang w:eastAsia="en-US"/>
        </w:rPr>
        <w:t>M</w:t>
      </w:r>
      <w:r>
        <w:rPr>
          <w:lang w:eastAsia="en-US"/>
        </w:rPr>
        <w:t>R mode is enabled and to 0 to indicate that EML</w:t>
      </w:r>
      <w:r w:rsidR="00B70214">
        <w:rPr>
          <w:lang w:eastAsia="en-US"/>
        </w:rPr>
        <w:t>M</w:t>
      </w:r>
      <w:r>
        <w:rPr>
          <w:lang w:eastAsia="en-US"/>
        </w:rPr>
        <w:t>R mode is disabled. The EM</w:t>
      </w:r>
      <w:r w:rsidR="00B70214">
        <w:rPr>
          <w:lang w:eastAsia="en-US"/>
        </w:rPr>
        <w:t>MR</w:t>
      </w:r>
      <w:r>
        <w:rPr>
          <w:lang w:eastAsia="en-US"/>
        </w:rPr>
        <w:t xml:space="preserve"> Mode subfield is set to 0 for all non-AP MLDs that don’t support Enhanced multi-link </w:t>
      </w:r>
      <w:r w:rsidR="00B70214">
        <w:rPr>
          <w:lang w:eastAsia="en-US"/>
        </w:rPr>
        <w:t>multi</w:t>
      </w:r>
      <w:r>
        <w:rPr>
          <w:lang w:eastAsia="en-US"/>
        </w:rPr>
        <w:t xml:space="preserve">-radio operation and for AP MLDs.  </w:t>
      </w:r>
    </w:p>
    <w:p w14:paraId="28BDF6EF" w14:textId="77777777" w:rsidR="008304DB" w:rsidRPr="008304DB" w:rsidRDefault="008304DB" w:rsidP="000C74AE">
      <w:pPr>
        <w:pStyle w:val="T"/>
        <w:rPr>
          <w:lang w:val="en-GB" w:eastAsia="en-US"/>
        </w:rPr>
      </w:pPr>
    </w:p>
    <w:bookmarkEnd w:id="0"/>
    <w:p w14:paraId="42FBA86C" w14:textId="5BC35BE8" w:rsidR="0087709D" w:rsidRPr="009F530E" w:rsidRDefault="0034119C" w:rsidP="0087709D">
      <w:pPr>
        <w:pStyle w:val="T"/>
        <w:rPr>
          <w:rFonts w:eastAsia="Malgun Gothic"/>
          <w:b/>
          <w:i/>
          <w:iCs/>
          <w:color w:val="auto"/>
          <w:w w:val="100"/>
          <w:highlight w:val="yellow"/>
          <w:lang w:val="en-GB" w:eastAsia="en-US"/>
        </w:rPr>
      </w:pPr>
      <w:proofErr w:type="spellStart"/>
      <w:r w:rsidRPr="009F530E">
        <w:rPr>
          <w:rFonts w:eastAsia="Malgun Gothic"/>
          <w:b/>
          <w:i/>
          <w:iCs/>
          <w:color w:val="auto"/>
          <w:w w:val="100"/>
          <w:highlight w:val="yellow"/>
          <w:lang w:val="en-GB" w:eastAsia="en-US"/>
        </w:rPr>
        <w:t>TGbe</w:t>
      </w:r>
      <w:proofErr w:type="spellEnd"/>
      <w:r w:rsidRPr="009F530E">
        <w:rPr>
          <w:rFonts w:eastAsia="Malgun Gothic"/>
          <w:b/>
          <w:i/>
          <w:iCs/>
          <w:color w:val="auto"/>
          <w:w w:val="100"/>
          <w:highlight w:val="yellow"/>
          <w:lang w:val="en-GB" w:eastAsia="en-US"/>
        </w:rPr>
        <w:t xml:space="preserve"> editor: </w:t>
      </w:r>
      <w:r w:rsidR="0087709D" w:rsidRPr="009F530E">
        <w:rPr>
          <w:rFonts w:eastAsia="Malgun Gothic"/>
          <w:b/>
          <w:i/>
          <w:iCs/>
          <w:color w:val="auto"/>
          <w:w w:val="100"/>
          <w:highlight w:val="yellow"/>
          <w:lang w:val="en-GB" w:eastAsia="en-US"/>
        </w:rPr>
        <w:t>Please update subclause 35.3.14 as follows:</w:t>
      </w:r>
    </w:p>
    <w:p w14:paraId="595FB7F2" w14:textId="77777777" w:rsidR="0034119C" w:rsidRDefault="0034119C" w:rsidP="0034119C">
      <w:pPr>
        <w:jc w:val="both"/>
        <w:rPr>
          <w:sz w:val="20"/>
          <w:szCs w:val="24"/>
        </w:rPr>
      </w:pPr>
    </w:p>
    <w:p w14:paraId="30570FB1" w14:textId="4A6A60C5" w:rsidR="0087709D" w:rsidRDefault="0087709D" w:rsidP="00E35963">
      <w:pPr>
        <w:pStyle w:val="H3"/>
        <w:numPr>
          <w:ilvl w:val="2"/>
          <w:numId w:val="31"/>
        </w:numPr>
        <w:suppressAutoHyphens/>
        <w:rPr>
          <w:w w:val="100"/>
        </w:rPr>
      </w:pPr>
      <w:r>
        <w:rPr>
          <w:w w:val="100"/>
        </w:rPr>
        <w:t>Enhanced multi-link multi-radio operation</w:t>
      </w:r>
    </w:p>
    <w:p w14:paraId="1701D4DE" w14:textId="77777777" w:rsidR="0087709D" w:rsidRDefault="0087709D" w:rsidP="0087709D">
      <w:pPr>
        <w:pStyle w:val="T"/>
        <w:rPr>
          <w:w w:val="100"/>
        </w:rPr>
      </w:pPr>
      <w:r>
        <w:rPr>
          <w:w w:val="100"/>
        </w:rPr>
        <w:t>A non-AP MLD may operate in the enhanced multi-link multi-radio (EMLMR) mode on a specified set of the enabled links between the non-AP MLD and its associated AP MLD. The specified set of the enabled links in which the EMLMR mode is applied is called EMLMR links.</w:t>
      </w:r>
    </w:p>
    <w:p w14:paraId="3C4FFAC7" w14:textId="77777777" w:rsidR="0087709D" w:rsidRDefault="0087709D" w:rsidP="0087709D">
      <w:pPr>
        <w:pStyle w:val="EditorNote"/>
        <w:numPr>
          <w:ilvl w:val="0"/>
          <w:numId w:val="19"/>
        </w:numPr>
        <w:rPr>
          <w:w w:val="100"/>
        </w:rPr>
      </w:pPr>
      <w:r>
        <w:rPr>
          <w:w w:val="100"/>
        </w:rPr>
        <w:t>Per the authors of 20/1440r7, the name of the EMLMR mode is TBD.</w:t>
      </w:r>
    </w:p>
    <w:p w14:paraId="75323287" w14:textId="1E68C359" w:rsidR="00E35963" w:rsidRDefault="00E35963" w:rsidP="00E35963">
      <w:pPr>
        <w:pStyle w:val="T"/>
        <w:rPr>
          <w:w w:val="100"/>
        </w:rPr>
      </w:pPr>
      <w:r w:rsidRPr="00E35963">
        <w:rPr>
          <w:w w:val="100"/>
        </w:rPr>
        <w:t xml:space="preserve">An MLD with dot11EHTEMLMROptionImplemented equal to true shall set the EMLMR Support subfield of the </w:t>
      </w:r>
      <w:ins w:id="9" w:author="Young Hoon Kwon" w:date="2021-02-26T15:16:00Z">
        <w:r>
          <w:rPr>
            <w:color w:val="auto"/>
            <w:w w:val="100"/>
          </w:rPr>
          <w:t>Common Info field of the Basic variant ML element</w:t>
        </w:r>
        <w:r w:rsidRPr="00E35963" w:rsidDel="00E35963">
          <w:rPr>
            <w:w w:val="100"/>
          </w:rPr>
          <w:t xml:space="preserve"> </w:t>
        </w:r>
      </w:ins>
      <w:del w:id="10" w:author="Young Hoon Kwon" w:date="2021-02-26T15:16:00Z">
        <w:r w:rsidRPr="00E35963" w:rsidDel="00E35963">
          <w:rPr>
            <w:w w:val="100"/>
          </w:rPr>
          <w:delText>TBD Capabilities element</w:delText>
        </w:r>
      </w:del>
      <w:del w:id="11" w:author="Young Hoon Kwon" w:date="2021-02-26T15:17:00Z">
        <w:r w:rsidRPr="00E35963" w:rsidDel="00E35963">
          <w:rPr>
            <w:w w:val="100"/>
          </w:rPr>
          <w:delText xml:space="preserve">, which indicates MLD level capabilities, </w:delText>
        </w:r>
      </w:del>
      <w:r w:rsidRPr="00E35963">
        <w:rPr>
          <w:w w:val="100"/>
        </w:rPr>
        <w:t>to 1; otherwise, the MLD shall set the EMLMR Support subfield to 0.</w:t>
      </w:r>
    </w:p>
    <w:p w14:paraId="38B1AFF8" w14:textId="77777777" w:rsidR="0087709D" w:rsidRPr="0087709D" w:rsidRDefault="0087709D" w:rsidP="0087709D">
      <w:pPr>
        <w:pStyle w:val="T"/>
        <w:rPr>
          <w:color w:val="auto"/>
          <w:w w:val="100"/>
        </w:rPr>
      </w:pPr>
      <w:r w:rsidRPr="0087709D">
        <w:rPr>
          <w:color w:val="auto"/>
          <w:w w:val="100"/>
        </w:rPr>
        <w:t>A non-AP MLD with dot11EHTEMLMROptionImplemented equal to true shall set the EMLMR Rx NSS subfield of TBD element to dot11SupportedEMLMRRxNSS and the EMLMR Tx NSS subfield of TBD element to dot11SupportedEMLMRTxNSS, which indicate MLD level capabilities.</w:t>
      </w:r>
    </w:p>
    <w:p w14:paraId="7E34D536" w14:textId="5AE81DE8" w:rsidR="00D700A5" w:rsidRDefault="00E35963" w:rsidP="00E35963">
      <w:pPr>
        <w:pStyle w:val="T"/>
        <w:rPr>
          <w:color w:val="auto"/>
          <w:w w:val="100"/>
        </w:rPr>
      </w:pPr>
      <w:r w:rsidRPr="00E35963">
        <w:rPr>
          <w:color w:val="auto"/>
          <w:w w:val="100"/>
        </w:rPr>
        <w:t xml:space="preserve">A non-AP MLD with dot11EHTEMLMROptionImplemented equal to true </w:t>
      </w:r>
      <w:ins w:id="12" w:author="Young Hoon Kwon" w:date="2021-02-26T15:18:00Z">
        <w:r>
          <w:rPr>
            <w:color w:val="auto"/>
            <w:w w:val="100"/>
          </w:rPr>
          <w:t xml:space="preserve">shall transmit an </w:t>
        </w:r>
        <w:r w:rsidRPr="00A952C9">
          <w:rPr>
            <w:w w:val="100"/>
            <w:lang w:eastAsia="en-US"/>
          </w:rPr>
          <w:t>EML Operati</w:t>
        </w:r>
        <w:r w:rsidRPr="00A952C9">
          <w:rPr>
            <w:w w:val="100"/>
          </w:rPr>
          <w:t>ng</w:t>
        </w:r>
        <w:r w:rsidRPr="00A952C9">
          <w:rPr>
            <w:w w:val="100"/>
            <w:lang w:eastAsia="en-US"/>
          </w:rPr>
          <w:t xml:space="preserve"> </w:t>
        </w:r>
        <w:r w:rsidRPr="00A952C9">
          <w:rPr>
            <w:w w:val="100"/>
          </w:rPr>
          <w:t xml:space="preserve">Mode Notification </w:t>
        </w:r>
        <w:r w:rsidRPr="00A952C9">
          <w:rPr>
            <w:w w:val="100"/>
            <w:lang w:eastAsia="en-US"/>
          </w:rPr>
          <w:t>frame</w:t>
        </w:r>
        <w:r>
          <w:rPr>
            <w:color w:val="auto"/>
            <w:w w:val="100"/>
          </w:rPr>
          <w:t xml:space="preserve"> with EML Operation subfield set to 1 or 0 to enable or disable EMLMR mode, respectively</w:t>
        </w:r>
        <w:r w:rsidRPr="0087709D">
          <w:rPr>
            <w:color w:val="auto"/>
            <w:w w:val="100"/>
          </w:rPr>
          <w:t>.</w:t>
        </w:r>
        <w:r>
          <w:rPr>
            <w:color w:val="auto"/>
            <w:w w:val="100"/>
          </w:rPr>
          <w:t xml:space="preserve"> </w:t>
        </w:r>
        <w:r w:rsidRPr="00E35963">
          <w:rPr>
            <w:color w:val="auto"/>
            <w:w w:val="100"/>
          </w:rPr>
          <w:t>When a non-AP MLD transmits an EML Operating Mode Notification frame to enable or disable EMLMR mode, the non-AP MLD enables or disables EMLMR mode only after the TXOP in which it received the immediate acknowledgement from an AP MLD. When the non-AP MLD associates with an AP MLD, the initial state of EMLMR mode for the non-AP MLD immediately after the association is enabled state.</w:t>
        </w:r>
      </w:ins>
      <w:del w:id="13" w:author="Young Hoon Kwon" w:date="2021-02-26T15:18:00Z">
        <w:r w:rsidRPr="00E35963" w:rsidDel="00E35963">
          <w:rPr>
            <w:color w:val="auto"/>
            <w:w w:val="100"/>
          </w:rPr>
          <w:delText>operates in the EMLMR mode by TBD signaling</w:delText>
        </w:r>
      </w:del>
      <w:r w:rsidRPr="00E35963">
        <w:rPr>
          <w:color w:val="auto"/>
          <w:w w:val="100"/>
        </w:rPr>
        <w:t>.</w:t>
      </w:r>
    </w:p>
    <w:p w14:paraId="7284E478" w14:textId="15D03489" w:rsidR="00E35963" w:rsidRDefault="00E35963" w:rsidP="00E35963">
      <w:pPr>
        <w:pStyle w:val="T"/>
        <w:rPr>
          <w:color w:val="auto"/>
          <w:w w:val="100"/>
        </w:rPr>
      </w:pPr>
      <w:r w:rsidRPr="00E35963">
        <w:rPr>
          <w:color w:val="auto"/>
          <w:w w:val="100"/>
        </w:rPr>
        <w:lastRenderedPageBreak/>
        <w:t xml:space="preserve">A non-AP MLD with dot11EHTEMLMROptionImplemented equal to true </w:t>
      </w:r>
      <w:ins w:id="14" w:author="Young Hoon Kwon" w:date="2021-02-26T15:19:00Z">
        <w:r w:rsidRPr="00E35963">
          <w:rPr>
            <w:color w:val="auto"/>
            <w:w w:val="100"/>
            <w:lang w:val="en-GB"/>
          </w:rPr>
          <w:t xml:space="preserve">shall indicate the minimum padding duration required for the non-AP MLD for link switch when operating in the EMLMR mode in the EMLMR Delay field in the Common Info field of the Basic variant ML element. The value in the EMLMR Delay field is 3 bits and set to 0 for 0 </w:t>
        </w:r>
        <w:proofErr w:type="spellStart"/>
        <w:r w:rsidRPr="00E35963">
          <w:rPr>
            <w:color w:val="auto"/>
            <w:w w:val="100"/>
            <w:lang w:val="en-GB"/>
          </w:rPr>
          <w:t>usec</w:t>
        </w:r>
        <w:proofErr w:type="spellEnd"/>
        <w:r w:rsidRPr="00E35963">
          <w:rPr>
            <w:color w:val="auto"/>
            <w:w w:val="100"/>
            <w:lang w:val="en-GB"/>
          </w:rPr>
          <w:t xml:space="preserve">, set to 1 for 32 </w:t>
        </w:r>
        <w:proofErr w:type="spellStart"/>
        <w:r w:rsidRPr="00E35963">
          <w:rPr>
            <w:color w:val="auto"/>
            <w:w w:val="100"/>
            <w:lang w:val="en-GB"/>
          </w:rPr>
          <w:t>usec</w:t>
        </w:r>
        <w:proofErr w:type="spellEnd"/>
        <w:r w:rsidRPr="00E35963">
          <w:rPr>
            <w:color w:val="auto"/>
            <w:w w:val="100"/>
            <w:lang w:val="en-GB"/>
          </w:rPr>
          <w:t xml:space="preserve">, set to 2 for 64 </w:t>
        </w:r>
        <w:proofErr w:type="spellStart"/>
        <w:r w:rsidRPr="00E35963">
          <w:rPr>
            <w:color w:val="auto"/>
            <w:w w:val="100"/>
            <w:lang w:val="en-GB"/>
          </w:rPr>
          <w:t>usec</w:t>
        </w:r>
        <w:proofErr w:type="spellEnd"/>
        <w:r w:rsidRPr="00E35963">
          <w:rPr>
            <w:color w:val="auto"/>
            <w:w w:val="100"/>
            <w:lang w:val="en-GB"/>
          </w:rPr>
          <w:t xml:space="preserve">, set to 3 for 128 </w:t>
        </w:r>
        <w:proofErr w:type="spellStart"/>
        <w:r w:rsidRPr="00E35963">
          <w:rPr>
            <w:color w:val="auto"/>
            <w:w w:val="100"/>
            <w:lang w:val="en-GB"/>
          </w:rPr>
          <w:t>usec</w:t>
        </w:r>
        <w:proofErr w:type="spellEnd"/>
        <w:r w:rsidRPr="00E35963">
          <w:rPr>
            <w:color w:val="auto"/>
            <w:w w:val="100"/>
            <w:lang w:val="en-GB"/>
          </w:rPr>
          <w:t xml:space="preserve">, set to 4 for 256 </w:t>
        </w:r>
        <w:proofErr w:type="spellStart"/>
        <w:r w:rsidRPr="00E35963">
          <w:rPr>
            <w:color w:val="auto"/>
            <w:w w:val="100"/>
            <w:lang w:val="en-GB"/>
          </w:rPr>
          <w:t>usec</w:t>
        </w:r>
        <w:proofErr w:type="spellEnd"/>
        <w:r w:rsidRPr="00E35963">
          <w:rPr>
            <w:color w:val="auto"/>
            <w:w w:val="100"/>
            <w:lang w:val="en-GB"/>
          </w:rPr>
          <w:t>, and the values 5 to 7 are reserved</w:t>
        </w:r>
      </w:ins>
      <w:del w:id="15" w:author="Young Hoon Kwon" w:date="2021-02-26T15:19:00Z">
        <w:r w:rsidRPr="00E35963" w:rsidDel="00E35963">
          <w:rPr>
            <w:color w:val="auto"/>
            <w:w w:val="100"/>
          </w:rPr>
          <w:delText>may indicate its link switch delay in a TBD management frame</w:delText>
        </w:r>
      </w:del>
      <w:r w:rsidRPr="00E35963">
        <w:rPr>
          <w:color w:val="auto"/>
          <w:w w:val="100"/>
        </w:rPr>
        <w:t>.</w:t>
      </w:r>
    </w:p>
    <w:p w14:paraId="6F7C2AC8" w14:textId="3CF4B51D" w:rsidR="00D700A5" w:rsidRPr="00BD496D" w:rsidRDefault="00D700A5" w:rsidP="00E35963">
      <w:pPr>
        <w:pStyle w:val="T"/>
        <w:rPr>
          <w:ins w:id="16" w:author="Young Hoon Kwon" w:date="2021-02-26T15:20:00Z"/>
          <w:i/>
          <w:iCs/>
          <w:color w:val="FF0000"/>
          <w:w w:val="100"/>
        </w:rPr>
      </w:pPr>
      <w:r w:rsidRPr="00BD496D">
        <w:rPr>
          <w:i/>
          <w:iCs/>
          <w:color w:val="FF0000"/>
          <w:w w:val="100"/>
          <w:highlight w:val="yellow"/>
        </w:rPr>
        <w:t xml:space="preserve">[Editorial notes: Definition on the EMLMR Delay field </w:t>
      </w:r>
      <w:r w:rsidR="00BD496D">
        <w:rPr>
          <w:i/>
          <w:iCs/>
          <w:color w:val="FF0000"/>
          <w:w w:val="100"/>
          <w:highlight w:val="yellow"/>
        </w:rPr>
        <w:t xml:space="preserve">above </w:t>
      </w:r>
      <w:r w:rsidRPr="00BD496D">
        <w:rPr>
          <w:i/>
          <w:iCs/>
          <w:color w:val="FF0000"/>
          <w:w w:val="100"/>
          <w:highlight w:val="yellow"/>
        </w:rPr>
        <w:t xml:space="preserve">will be moved to subclause 9.4.2.295b.2 (Basic variant Multi-Link element) when </w:t>
      </w:r>
      <w:r w:rsidR="00BD496D" w:rsidRPr="00BD496D">
        <w:rPr>
          <w:i/>
          <w:iCs/>
          <w:color w:val="FF0000"/>
          <w:w w:val="100"/>
          <w:highlight w:val="yellow"/>
        </w:rPr>
        <w:t xml:space="preserve">discussion on the </w:t>
      </w:r>
      <w:proofErr w:type="spellStart"/>
      <w:r w:rsidR="00BD496D" w:rsidRPr="00BD496D">
        <w:rPr>
          <w:i/>
          <w:iCs/>
          <w:color w:val="FF0000"/>
          <w:w w:val="100"/>
          <w:highlight w:val="yellow"/>
        </w:rPr>
        <w:t>subslause</w:t>
      </w:r>
      <w:proofErr w:type="spellEnd"/>
      <w:r w:rsidR="00BD496D" w:rsidRPr="00BD496D">
        <w:rPr>
          <w:i/>
          <w:iCs/>
          <w:color w:val="FF0000"/>
          <w:w w:val="100"/>
          <w:highlight w:val="yellow"/>
        </w:rPr>
        <w:t xml:space="preserve"> is settled down.]</w:t>
      </w:r>
    </w:p>
    <w:p w14:paraId="325ECE03" w14:textId="77777777" w:rsidR="00E35963" w:rsidRDefault="00E35963" w:rsidP="00E35963">
      <w:pPr>
        <w:pStyle w:val="T"/>
        <w:rPr>
          <w:ins w:id="17" w:author="Young Hoon Kwon" w:date="2021-02-26T15:20:00Z"/>
          <w:color w:val="auto"/>
          <w:w w:val="100"/>
        </w:rPr>
      </w:pPr>
      <w:ins w:id="18" w:author="Young Hoon Kwon" w:date="2021-02-26T15:20:00Z">
        <w:r w:rsidRPr="00E35963">
          <w:rPr>
            <w:color w:val="auto"/>
            <w:w w:val="100"/>
            <w:lang w:val="en-GB"/>
          </w:rPr>
          <w:t>When an AP of an AP MLD transmits a PPDU that initiates a frame exchange with a non-AP MLD operating in EMLMR</w:t>
        </w:r>
        <w:r w:rsidRPr="00FB39C3">
          <w:rPr>
            <w:color w:val="auto"/>
            <w:w w:val="100"/>
            <w:lang w:val="en-GB"/>
          </w:rPr>
          <w:t xml:space="preserve"> </w:t>
        </w:r>
        <w:r>
          <w:rPr>
            <w:color w:val="auto"/>
            <w:w w:val="100"/>
            <w:lang w:val="en-GB"/>
          </w:rPr>
          <w:t>mode</w:t>
        </w:r>
        <w:r w:rsidRPr="00FB39C3">
          <w:rPr>
            <w:color w:val="auto"/>
            <w:w w:val="100"/>
            <w:lang w:val="en-GB"/>
          </w:rPr>
          <w:t xml:space="preserve">, the AP shall </w:t>
        </w:r>
        <w:r>
          <w:rPr>
            <w:color w:val="auto"/>
            <w:w w:val="100"/>
            <w:lang w:val="en-GB"/>
          </w:rPr>
          <w:t>e</w:t>
        </w:r>
        <w:r w:rsidRPr="00FB39C3">
          <w:rPr>
            <w:color w:val="auto"/>
            <w:w w:val="100"/>
            <w:lang w:val="en-GB"/>
          </w:rPr>
          <w:t xml:space="preserve">nsure that the padding duration is longer than </w:t>
        </w:r>
        <w:r>
          <w:rPr>
            <w:color w:val="auto"/>
            <w:w w:val="100"/>
            <w:lang w:val="en-GB"/>
          </w:rPr>
          <w:t xml:space="preserve">or equal to </w:t>
        </w:r>
        <w:r w:rsidRPr="00FB39C3">
          <w:rPr>
            <w:color w:val="auto"/>
            <w:w w:val="100"/>
            <w:lang w:val="en-GB"/>
          </w:rPr>
          <w:t xml:space="preserve">the </w:t>
        </w:r>
        <w:r>
          <w:rPr>
            <w:color w:val="auto"/>
            <w:w w:val="100"/>
            <w:lang w:val="en-GB"/>
          </w:rPr>
          <w:t>m</w:t>
        </w:r>
        <w:r w:rsidRPr="00FB39C3">
          <w:rPr>
            <w:color w:val="auto"/>
            <w:w w:val="100"/>
            <w:lang w:val="en-GB"/>
          </w:rPr>
          <w:t xml:space="preserve">inimum </w:t>
        </w:r>
        <w:r>
          <w:rPr>
            <w:color w:val="auto"/>
            <w:w w:val="100"/>
            <w:lang w:val="en-GB"/>
          </w:rPr>
          <w:t>p</w:t>
        </w:r>
        <w:r w:rsidRPr="00FB39C3">
          <w:rPr>
            <w:color w:val="auto"/>
            <w:w w:val="100"/>
            <w:lang w:val="en-GB"/>
          </w:rPr>
          <w:t xml:space="preserve">adding </w:t>
        </w:r>
        <w:r>
          <w:rPr>
            <w:color w:val="auto"/>
            <w:w w:val="100"/>
            <w:lang w:val="en-GB"/>
          </w:rPr>
          <w:t>d</w:t>
        </w:r>
        <w:r w:rsidRPr="00FB39C3">
          <w:rPr>
            <w:color w:val="auto"/>
            <w:w w:val="100"/>
            <w:lang w:val="en-GB"/>
          </w:rPr>
          <w:t xml:space="preserve">uration value indicated by the </w:t>
        </w:r>
        <w:r>
          <w:rPr>
            <w:color w:val="auto"/>
            <w:w w:val="100"/>
            <w:lang w:val="en-GB"/>
          </w:rPr>
          <w:t xml:space="preserve">EMLMR Delay </w:t>
        </w:r>
        <w:r w:rsidRPr="00FB39C3">
          <w:rPr>
            <w:color w:val="auto"/>
            <w:w w:val="100"/>
            <w:lang w:val="en-GB"/>
          </w:rPr>
          <w:t>field</w:t>
        </w:r>
        <w:r>
          <w:rPr>
            <w:color w:val="auto"/>
            <w:w w:val="100"/>
            <w:lang w:val="en-GB"/>
          </w:rPr>
          <w:t xml:space="preserve"> from the non-AP MLD.</w:t>
        </w:r>
      </w:ins>
    </w:p>
    <w:p w14:paraId="571F2A50" w14:textId="7BCCBB1F" w:rsidR="0087709D" w:rsidRPr="0087709D" w:rsidRDefault="0087709D" w:rsidP="0087709D">
      <w:pPr>
        <w:pStyle w:val="T"/>
        <w:rPr>
          <w:color w:val="auto"/>
          <w:w w:val="100"/>
        </w:rPr>
      </w:pPr>
      <w:r w:rsidRPr="0087709D">
        <w:rPr>
          <w:color w:val="auto"/>
          <w:w w:val="100"/>
        </w:rPr>
        <w:t>When a non-AP MLD operates in the EMLMR mode, after initial frame exchange subject to its per-link spatial stream capabilities and operating mode on one of the EMLMR links, the non-AP MLD shall be able to support the following until the end of the frame exchange sequence initiated by the initial frame exchange:</w:t>
      </w:r>
    </w:p>
    <w:p w14:paraId="61A72497" w14:textId="77777777" w:rsidR="0087709D" w:rsidRPr="0087709D" w:rsidRDefault="0087709D" w:rsidP="0087709D">
      <w:pPr>
        <w:pStyle w:val="DL"/>
        <w:numPr>
          <w:ilvl w:val="0"/>
          <w:numId w:val="20"/>
        </w:numPr>
        <w:tabs>
          <w:tab w:val="clear" w:pos="640"/>
          <w:tab w:val="left" w:pos="600"/>
        </w:tabs>
        <w:ind w:left="600" w:hanging="400"/>
        <w:rPr>
          <w:color w:val="auto"/>
          <w:w w:val="100"/>
        </w:rPr>
      </w:pPr>
      <w:r w:rsidRPr="0087709D">
        <w:rPr>
          <w:color w:val="auto"/>
          <w:w w:val="100"/>
        </w:rPr>
        <w:t>Receive PPDUs with the number of spatial streams up to the value as indicated in the EMLMR Rx NSS subfield of TBD element at a time on the link for which the initial frame exchange was made.</w:t>
      </w:r>
    </w:p>
    <w:p w14:paraId="6433936A" w14:textId="77777777" w:rsidR="0087709D" w:rsidRPr="0087709D" w:rsidRDefault="0087709D" w:rsidP="0087709D">
      <w:pPr>
        <w:pStyle w:val="DL"/>
        <w:numPr>
          <w:ilvl w:val="0"/>
          <w:numId w:val="20"/>
        </w:numPr>
        <w:tabs>
          <w:tab w:val="clear" w:pos="640"/>
          <w:tab w:val="left" w:pos="600"/>
        </w:tabs>
        <w:ind w:left="600" w:hanging="400"/>
        <w:rPr>
          <w:color w:val="auto"/>
          <w:w w:val="100"/>
          <w:lang w:val="en-GB"/>
        </w:rPr>
      </w:pPr>
      <w:r w:rsidRPr="0087709D">
        <w:rPr>
          <w:color w:val="auto"/>
          <w:w w:val="100"/>
        </w:rPr>
        <w:t xml:space="preserve">Transmit </w:t>
      </w:r>
      <w:r w:rsidRPr="0087709D">
        <w:rPr>
          <w:color w:val="auto"/>
          <w:w w:val="100"/>
          <w:lang w:val="en-GB"/>
        </w:rPr>
        <w:t xml:space="preserve">PPDUs with the number of space-time streams up to the value as indicated in the EMLMR Tx NSS subfield of TBD element </w:t>
      </w:r>
      <w:r w:rsidRPr="0087709D">
        <w:rPr>
          <w:color w:val="auto"/>
          <w:w w:val="100"/>
        </w:rPr>
        <w:t>at a time on the link for which the initial frame exchange was made.</w:t>
      </w:r>
    </w:p>
    <w:p w14:paraId="29AB2C31" w14:textId="77777777" w:rsidR="0087709D" w:rsidRDefault="0087709D" w:rsidP="0087709D">
      <w:pPr>
        <w:pStyle w:val="T"/>
        <w:rPr>
          <w:w w:val="100"/>
        </w:rPr>
      </w:pPr>
      <w:r w:rsidRPr="0087709D">
        <w:rPr>
          <w:color w:val="auto"/>
          <w:w w:val="100"/>
        </w:rPr>
        <w:t xml:space="preserve">After the end of the frame exchange sequence, each STA of the non-AP MLD in the EMLMR mode shall be able to transmit </w:t>
      </w:r>
      <w:r>
        <w:rPr>
          <w:w w:val="100"/>
        </w:rPr>
        <w:t>or receive PPDU, subject to its per-link spatial stream capabilities and operating mode and any switching delay indicated by the non-AP MLD.</w:t>
      </w:r>
    </w:p>
    <w:p w14:paraId="7A845923" w14:textId="5727D1DA" w:rsidR="00746972" w:rsidRPr="005416ED" w:rsidRDefault="00746972" w:rsidP="005416ED">
      <w:pPr>
        <w:jc w:val="both"/>
        <w:rPr>
          <w:sz w:val="20"/>
        </w:rPr>
      </w:pPr>
    </w:p>
    <w:sectPr w:rsidR="00746972" w:rsidRPr="005416ED"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E862F" w14:textId="77777777" w:rsidR="00E57213" w:rsidRDefault="00E57213">
      <w:r>
        <w:separator/>
      </w:r>
    </w:p>
  </w:endnote>
  <w:endnote w:type="continuationSeparator" w:id="0">
    <w:p w14:paraId="634C300A" w14:textId="77777777" w:rsidR="00E57213" w:rsidRDefault="00E5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45C7A69" w:rsidR="00376515" w:rsidRDefault="002D0ACB">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8F307D">
      <w:rPr>
        <w:lang w:eastAsia="ko-KR"/>
      </w:rPr>
      <w:t>Young Hoon Kwon</w:t>
    </w:r>
    <w:r w:rsidR="00376515">
      <w:t xml:space="preserve">, </w:t>
    </w:r>
    <w:r w:rsidR="008F307D">
      <w:t>NXP</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76274" w14:textId="77777777" w:rsidR="00E57213" w:rsidRDefault="00E57213">
      <w:r>
        <w:separator/>
      </w:r>
    </w:p>
  </w:footnote>
  <w:footnote w:type="continuationSeparator" w:id="0">
    <w:p w14:paraId="2C6BF2EC" w14:textId="77777777" w:rsidR="00E57213" w:rsidRDefault="00E57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01BF6E32" w:rsidR="00376515" w:rsidRDefault="005055E8">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562FDD">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9F18E1">
          <w:t>doc.: IEEE 802.11-2</w:t>
        </w:r>
        <w:r w:rsidR="00562FDD">
          <w:t>1</w:t>
        </w:r>
        <w:r w:rsidR="009F18E1">
          <w:t>/</w:t>
        </w:r>
        <w:r>
          <w:t>0335</w:t>
        </w:r>
        <w:r w:rsidR="009F18E1">
          <w:t>r0</w:t>
        </w:r>
        <w:r w:rsidR="00562FDD">
          <w:t>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030E582"/>
    <w:lvl w:ilvl="0">
      <w:numFmt w:val="bullet"/>
      <w:lvlText w:val="*"/>
      <w:lvlJc w:val="left"/>
    </w:lvl>
  </w:abstractNum>
  <w:abstractNum w:abstractNumId="1"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2BA3F91"/>
    <w:multiLevelType w:val="hybridMultilevel"/>
    <w:tmpl w:val="AD506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AE4216"/>
    <w:multiLevelType w:val="hybridMultilevel"/>
    <w:tmpl w:val="492A3D0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A6668"/>
    <w:multiLevelType w:val="hybridMultilevel"/>
    <w:tmpl w:val="A12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C5606"/>
    <w:multiLevelType w:val="hybridMultilevel"/>
    <w:tmpl w:val="11960DBA"/>
    <w:lvl w:ilvl="0" w:tplc="C784C4B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74265"/>
    <w:multiLevelType w:val="hybridMultilevel"/>
    <w:tmpl w:val="08BA09C0"/>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0242BF"/>
    <w:multiLevelType w:val="hybridMultilevel"/>
    <w:tmpl w:val="B09E1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0E5A97"/>
    <w:multiLevelType w:val="multilevel"/>
    <w:tmpl w:val="59906F12"/>
    <w:lvl w:ilvl="0">
      <w:start w:val="35"/>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D6C6DAF"/>
    <w:multiLevelType w:val="hybridMultilevel"/>
    <w:tmpl w:val="2C22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5"/>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0"/>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7"/>
  </w:num>
  <w:num w:numId="14">
    <w:abstractNumId w:val="12"/>
  </w:num>
  <w:num w:numId="15">
    <w:abstractNumId w:val="12"/>
  </w:num>
  <w:num w:numId="16">
    <w:abstractNumId w:val="4"/>
  </w:num>
  <w:num w:numId="17">
    <w:abstractNumId w:val="12"/>
  </w:num>
  <w:num w:numId="18">
    <w:abstractNumId w:val="6"/>
  </w:num>
  <w:num w:numId="19">
    <w:abstractNumId w:val="0"/>
    <w:lvlOverride w:ilvl="0">
      <w:lvl w:ilvl="0">
        <w:start w:val="1"/>
        <w:numFmt w:val="bullet"/>
        <w:lvlText w:val="Editor’s Note: "/>
        <w:legacy w:legacy="1" w:legacySpace="0" w:legacyIndent="0"/>
        <w:lvlJc w:val="left"/>
        <w:rPr>
          <w:rFonts w:ascii="Times New Roman" w:hAnsi="Times New Roman" w:hint="default"/>
          <w:b w:val="0"/>
          <w:i/>
        </w:rPr>
      </w:lvl>
    </w:lvlOverride>
  </w:num>
  <w:num w:numId="2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35.3.14 "/>
        <w:legacy w:legacy="1" w:legacySpace="0" w:legacyIndent="0"/>
        <w:lvlJc w:val="left"/>
        <w:rPr>
          <w:rFonts w:ascii="Arial" w:hAnsi="Arial" w:hint="default"/>
          <w:b/>
          <w:i w:val="0"/>
          <w:strike w:val="0"/>
          <w:color w:val="000000"/>
          <w:sz w:val="20"/>
          <w:u w:val="none"/>
          <w:lang w:val="en-GB"/>
        </w:rPr>
      </w:lvl>
    </w:lvlOverride>
  </w:num>
  <w:num w:numId="2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4.2.165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9-621—"/>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3"/>
  </w:num>
  <w:num w:numId="29">
    <w:abstractNumId w:val="2"/>
  </w:num>
  <w:num w:numId="30">
    <w:abstractNumId w:val="8"/>
  </w:num>
  <w:num w:numId="31">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ng Hoon Kwon">
    <w15:presenceInfo w15:providerId="AD" w15:userId="S::younghoon.kwon@nxp.com::b8521dcc-1f09-4a62-8487-68cf62fea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6454"/>
    <w:rsid w:val="000067AA"/>
    <w:rsid w:val="000068FC"/>
    <w:rsid w:val="00006DBB"/>
    <w:rsid w:val="0000743C"/>
    <w:rsid w:val="0001027F"/>
    <w:rsid w:val="00010A37"/>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319"/>
    <w:rsid w:val="00023CD8"/>
    <w:rsid w:val="00024344"/>
    <w:rsid w:val="00024487"/>
    <w:rsid w:val="00026E13"/>
    <w:rsid w:val="00026F6E"/>
    <w:rsid w:val="00027D05"/>
    <w:rsid w:val="0003016F"/>
    <w:rsid w:val="00030E7B"/>
    <w:rsid w:val="00031E68"/>
    <w:rsid w:val="000326D8"/>
    <w:rsid w:val="00033B0A"/>
    <w:rsid w:val="000341CB"/>
    <w:rsid w:val="00034E6F"/>
    <w:rsid w:val="0003542F"/>
    <w:rsid w:val="000355A3"/>
    <w:rsid w:val="000358B3"/>
    <w:rsid w:val="000405C4"/>
    <w:rsid w:val="00044432"/>
    <w:rsid w:val="00044DC0"/>
    <w:rsid w:val="00045E2A"/>
    <w:rsid w:val="0004631D"/>
    <w:rsid w:val="000478EE"/>
    <w:rsid w:val="000500BA"/>
    <w:rsid w:val="00050DDB"/>
    <w:rsid w:val="00051A01"/>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3EBE"/>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97652"/>
    <w:rsid w:val="000A1C31"/>
    <w:rsid w:val="000A1F25"/>
    <w:rsid w:val="000A3567"/>
    <w:rsid w:val="000A3C85"/>
    <w:rsid w:val="000A3CB1"/>
    <w:rsid w:val="000A671D"/>
    <w:rsid w:val="000A7680"/>
    <w:rsid w:val="000A78B3"/>
    <w:rsid w:val="000B041A"/>
    <w:rsid w:val="000B083E"/>
    <w:rsid w:val="000B0DAF"/>
    <w:rsid w:val="000B3D5D"/>
    <w:rsid w:val="000B59FE"/>
    <w:rsid w:val="000B5D19"/>
    <w:rsid w:val="000B5F39"/>
    <w:rsid w:val="000B6758"/>
    <w:rsid w:val="000B689A"/>
    <w:rsid w:val="000B68AF"/>
    <w:rsid w:val="000C01B0"/>
    <w:rsid w:val="000C0FBE"/>
    <w:rsid w:val="000C2263"/>
    <w:rsid w:val="000C27D0"/>
    <w:rsid w:val="000C345D"/>
    <w:rsid w:val="000C3C16"/>
    <w:rsid w:val="000C428E"/>
    <w:rsid w:val="000C451D"/>
    <w:rsid w:val="000C4755"/>
    <w:rsid w:val="000C496A"/>
    <w:rsid w:val="000C54F3"/>
    <w:rsid w:val="000C5C64"/>
    <w:rsid w:val="000C5DCC"/>
    <w:rsid w:val="000C6032"/>
    <w:rsid w:val="000C6367"/>
    <w:rsid w:val="000C6996"/>
    <w:rsid w:val="000C6A2F"/>
    <w:rsid w:val="000C74AE"/>
    <w:rsid w:val="000C7EEF"/>
    <w:rsid w:val="000D174A"/>
    <w:rsid w:val="000D1AD4"/>
    <w:rsid w:val="000D1B88"/>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5CF5"/>
    <w:rsid w:val="000E6539"/>
    <w:rsid w:val="000E69CC"/>
    <w:rsid w:val="000E720C"/>
    <w:rsid w:val="000E752D"/>
    <w:rsid w:val="000E7644"/>
    <w:rsid w:val="000F1775"/>
    <w:rsid w:val="000F238C"/>
    <w:rsid w:val="000F2C69"/>
    <w:rsid w:val="000F46D9"/>
    <w:rsid w:val="000F4937"/>
    <w:rsid w:val="000F4C11"/>
    <w:rsid w:val="000F5088"/>
    <w:rsid w:val="000F573A"/>
    <w:rsid w:val="000F60DB"/>
    <w:rsid w:val="000F685B"/>
    <w:rsid w:val="000F6BB9"/>
    <w:rsid w:val="000F76F6"/>
    <w:rsid w:val="000F79E9"/>
    <w:rsid w:val="000F7D6B"/>
    <w:rsid w:val="00100E3B"/>
    <w:rsid w:val="001015F8"/>
    <w:rsid w:val="001037A9"/>
    <w:rsid w:val="0010469F"/>
    <w:rsid w:val="00104C98"/>
    <w:rsid w:val="0010550E"/>
    <w:rsid w:val="00105918"/>
    <w:rsid w:val="001101C2"/>
    <w:rsid w:val="001109AA"/>
    <w:rsid w:val="00111F8A"/>
    <w:rsid w:val="00112C6A"/>
    <w:rsid w:val="0011302D"/>
    <w:rsid w:val="00113B5F"/>
    <w:rsid w:val="001143A0"/>
    <w:rsid w:val="00114FCA"/>
    <w:rsid w:val="00115A75"/>
    <w:rsid w:val="00115B7B"/>
    <w:rsid w:val="001165C6"/>
    <w:rsid w:val="00116ADB"/>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124"/>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3D9D"/>
    <w:rsid w:val="001448D8"/>
    <w:rsid w:val="001450BB"/>
    <w:rsid w:val="001459E7"/>
    <w:rsid w:val="00145C98"/>
    <w:rsid w:val="00146D19"/>
    <w:rsid w:val="001476C7"/>
    <w:rsid w:val="00147794"/>
    <w:rsid w:val="00150449"/>
    <w:rsid w:val="0015061C"/>
    <w:rsid w:val="00150F68"/>
    <w:rsid w:val="001513F1"/>
    <w:rsid w:val="00151BBE"/>
    <w:rsid w:val="00151EAE"/>
    <w:rsid w:val="00154791"/>
    <w:rsid w:val="00154B26"/>
    <w:rsid w:val="001557CB"/>
    <w:rsid w:val="001559BB"/>
    <w:rsid w:val="00155A93"/>
    <w:rsid w:val="00160D50"/>
    <w:rsid w:val="00162228"/>
    <w:rsid w:val="0016234C"/>
    <w:rsid w:val="0016352D"/>
    <w:rsid w:val="0016428D"/>
    <w:rsid w:val="00165343"/>
    <w:rsid w:val="00165BE6"/>
    <w:rsid w:val="00167666"/>
    <w:rsid w:val="001702F1"/>
    <w:rsid w:val="00172203"/>
    <w:rsid w:val="00172489"/>
    <w:rsid w:val="00172DD9"/>
    <w:rsid w:val="001738FD"/>
    <w:rsid w:val="00175B2C"/>
    <w:rsid w:val="00175CDF"/>
    <w:rsid w:val="0017659B"/>
    <w:rsid w:val="00177BCE"/>
    <w:rsid w:val="00181014"/>
    <w:rsid w:val="0018123E"/>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E1"/>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1F94"/>
    <w:rsid w:val="001B252D"/>
    <w:rsid w:val="001B27A9"/>
    <w:rsid w:val="001B2904"/>
    <w:rsid w:val="001B4387"/>
    <w:rsid w:val="001B5F15"/>
    <w:rsid w:val="001B63BC"/>
    <w:rsid w:val="001C20E9"/>
    <w:rsid w:val="001C3850"/>
    <w:rsid w:val="001C3FCE"/>
    <w:rsid w:val="001C4460"/>
    <w:rsid w:val="001C44E5"/>
    <w:rsid w:val="001C45FA"/>
    <w:rsid w:val="001C47A5"/>
    <w:rsid w:val="001C501D"/>
    <w:rsid w:val="001C7CCE"/>
    <w:rsid w:val="001D15ED"/>
    <w:rsid w:val="001D2A6C"/>
    <w:rsid w:val="001D328B"/>
    <w:rsid w:val="001D3964"/>
    <w:rsid w:val="001D3CA6"/>
    <w:rsid w:val="001D4A93"/>
    <w:rsid w:val="001D59DB"/>
    <w:rsid w:val="001D5F28"/>
    <w:rsid w:val="001D6ECE"/>
    <w:rsid w:val="001D7529"/>
    <w:rsid w:val="001D7948"/>
    <w:rsid w:val="001E0946"/>
    <w:rsid w:val="001E0DC2"/>
    <w:rsid w:val="001E1001"/>
    <w:rsid w:val="001E13D1"/>
    <w:rsid w:val="001E15F8"/>
    <w:rsid w:val="001E1837"/>
    <w:rsid w:val="001E2753"/>
    <w:rsid w:val="001E349E"/>
    <w:rsid w:val="001E5FF6"/>
    <w:rsid w:val="001E6267"/>
    <w:rsid w:val="001E63FA"/>
    <w:rsid w:val="001E649E"/>
    <w:rsid w:val="001E6EE9"/>
    <w:rsid w:val="001E7C32"/>
    <w:rsid w:val="001E7E53"/>
    <w:rsid w:val="001F0210"/>
    <w:rsid w:val="001F07C0"/>
    <w:rsid w:val="001F10F7"/>
    <w:rsid w:val="001F13CA"/>
    <w:rsid w:val="001F3638"/>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B10"/>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5211"/>
    <w:rsid w:val="00225508"/>
    <w:rsid w:val="00225570"/>
    <w:rsid w:val="00227978"/>
    <w:rsid w:val="002308A4"/>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473C3"/>
    <w:rsid w:val="00247A95"/>
    <w:rsid w:val="00250730"/>
    <w:rsid w:val="0025098F"/>
    <w:rsid w:val="002515C7"/>
    <w:rsid w:val="002516CB"/>
    <w:rsid w:val="00252291"/>
    <w:rsid w:val="00252AF6"/>
    <w:rsid w:val="00252D47"/>
    <w:rsid w:val="002539AB"/>
    <w:rsid w:val="002545F7"/>
    <w:rsid w:val="00255A50"/>
    <w:rsid w:val="00255A8B"/>
    <w:rsid w:val="00260A6A"/>
    <w:rsid w:val="00262D56"/>
    <w:rsid w:val="00263092"/>
    <w:rsid w:val="002662A5"/>
    <w:rsid w:val="00266D13"/>
    <w:rsid w:val="00266D63"/>
    <w:rsid w:val="002674D1"/>
    <w:rsid w:val="00270171"/>
    <w:rsid w:val="002702A5"/>
    <w:rsid w:val="00270F98"/>
    <w:rsid w:val="00272535"/>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6A1B"/>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75C"/>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0ACB"/>
    <w:rsid w:val="002D1D40"/>
    <w:rsid w:val="002D1EBA"/>
    <w:rsid w:val="002D3073"/>
    <w:rsid w:val="002D3B7D"/>
    <w:rsid w:val="002D3DEF"/>
    <w:rsid w:val="002D4FEE"/>
    <w:rsid w:val="002D518F"/>
    <w:rsid w:val="002D5D5C"/>
    <w:rsid w:val="002D6F6A"/>
    <w:rsid w:val="002D7ED5"/>
    <w:rsid w:val="002E0BB7"/>
    <w:rsid w:val="002E0D1E"/>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8E"/>
    <w:rsid w:val="0030319E"/>
    <w:rsid w:val="003034B5"/>
    <w:rsid w:val="003035CC"/>
    <w:rsid w:val="0030382C"/>
    <w:rsid w:val="00305D6E"/>
    <w:rsid w:val="00307343"/>
    <w:rsid w:val="0030782E"/>
    <w:rsid w:val="00307F5F"/>
    <w:rsid w:val="0031077C"/>
    <w:rsid w:val="00310DAB"/>
    <w:rsid w:val="00310DE8"/>
    <w:rsid w:val="003119E5"/>
    <w:rsid w:val="00312542"/>
    <w:rsid w:val="00312E87"/>
    <w:rsid w:val="003154C1"/>
    <w:rsid w:val="00315B52"/>
    <w:rsid w:val="00315DE7"/>
    <w:rsid w:val="00317A7D"/>
    <w:rsid w:val="00320124"/>
    <w:rsid w:val="00320ED2"/>
    <w:rsid w:val="003214E2"/>
    <w:rsid w:val="003218E7"/>
    <w:rsid w:val="00321D2E"/>
    <w:rsid w:val="003222DD"/>
    <w:rsid w:val="0032306C"/>
    <w:rsid w:val="00324598"/>
    <w:rsid w:val="00324BB2"/>
    <w:rsid w:val="00325857"/>
    <w:rsid w:val="00325AB6"/>
    <w:rsid w:val="00325EB3"/>
    <w:rsid w:val="00326126"/>
    <w:rsid w:val="003266E8"/>
    <w:rsid w:val="003267C0"/>
    <w:rsid w:val="0033057A"/>
    <w:rsid w:val="003308A8"/>
    <w:rsid w:val="00331749"/>
    <w:rsid w:val="00331890"/>
    <w:rsid w:val="00331B4E"/>
    <w:rsid w:val="003320A5"/>
    <w:rsid w:val="00332A81"/>
    <w:rsid w:val="00334DEA"/>
    <w:rsid w:val="00336C04"/>
    <w:rsid w:val="00336F5F"/>
    <w:rsid w:val="0034119C"/>
    <w:rsid w:val="00341BDD"/>
    <w:rsid w:val="00342C7D"/>
    <w:rsid w:val="00343554"/>
    <w:rsid w:val="003449F9"/>
    <w:rsid w:val="00344B2C"/>
    <w:rsid w:val="00344DA5"/>
    <w:rsid w:val="00344F77"/>
    <w:rsid w:val="0034581F"/>
    <w:rsid w:val="0034592B"/>
    <w:rsid w:val="003479E4"/>
    <w:rsid w:val="00347C43"/>
    <w:rsid w:val="0035062F"/>
    <w:rsid w:val="00350CA7"/>
    <w:rsid w:val="00351ED2"/>
    <w:rsid w:val="0035213C"/>
    <w:rsid w:val="00352464"/>
    <w:rsid w:val="00352DC1"/>
    <w:rsid w:val="00355189"/>
    <w:rsid w:val="00355254"/>
    <w:rsid w:val="00355802"/>
    <w:rsid w:val="0035591D"/>
    <w:rsid w:val="00355F1F"/>
    <w:rsid w:val="00356265"/>
    <w:rsid w:val="0035662A"/>
    <w:rsid w:val="0035684B"/>
    <w:rsid w:val="00357CB9"/>
    <w:rsid w:val="00357F36"/>
    <w:rsid w:val="00360777"/>
    <w:rsid w:val="00360C87"/>
    <w:rsid w:val="00361C21"/>
    <w:rsid w:val="003622C9"/>
    <w:rsid w:val="003622ED"/>
    <w:rsid w:val="00362C5B"/>
    <w:rsid w:val="003631B5"/>
    <w:rsid w:val="00363B6D"/>
    <w:rsid w:val="00363F49"/>
    <w:rsid w:val="003644FB"/>
    <w:rsid w:val="00366037"/>
    <w:rsid w:val="00366437"/>
    <w:rsid w:val="00366AF0"/>
    <w:rsid w:val="00366B5F"/>
    <w:rsid w:val="0036705A"/>
    <w:rsid w:val="003713CA"/>
    <w:rsid w:val="00371790"/>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1FA2"/>
    <w:rsid w:val="003924F8"/>
    <w:rsid w:val="003929D6"/>
    <w:rsid w:val="003945E3"/>
    <w:rsid w:val="00395A50"/>
    <w:rsid w:val="0039787F"/>
    <w:rsid w:val="00397892"/>
    <w:rsid w:val="003A07EA"/>
    <w:rsid w:val="003A15A2"/>
    <w:rsid w:val="003A161F"/>
    <w:rsid w:val="003A1693"/>
    <w:rsid w:val="003A1CC7"/>
    <w:rsid w:val="003A1CCA"/>
    <w:rsid w:val="003A22E2"/>
    <w:rsid w:val="003A29E6"/>
    <w:rsid w:val="003A2E15"/>
    <w:rsid w:val="003A3196"/>
    <w:rsid w:val="003A335B"/>
    <w:rsid w:val="003A36DB"/>
    <w:rsid w:val="003A478D"/>
    <w:rsid w:val="003A4F36"/>
    <w:rsid w:val="003A5BFF"/>
    <w:rsid w:val="003A6244"/>
    <w:rsid w:val="003A6AC1"/>
    <w:rsid w:val="003A74EB"/>
    <w:rsid w:val="003A7B64"/>
    <w:rsid w:val="003B03CE"/>
    <w:rsid w:val="003B2B08"/>
    <w:rsid w:val="003B35EC"/>
    <w:rsid w:val="003B3B5E"/>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7AF"/>
    <w:rsid w:val="003D69C3"/>
    <w:rsid w:val="003D7652"/>
    <w:rsid w:val="003D77A3"/>
    <w:rsid w:val="003D78F7"/>
    <w:rsid w:val="003D79C9"/>
    <w:rsid w:val="003E03AD"/>
    <w:rsid w:val="003E0589"/>
    <w:rsid w:val="003E1B11"/>
    <w:rsid w:val="003E3045"/>
    <w:rsid w:val="003E32DF"/>
    <w:rsid w:val="003E3FAD"/>
    <w:rsid w:val="003E416D"/>
    <w:rsid w:val="003E4403"/>
    <w:rsid w:val="003E5916"/>
    <w:rsid w:val="003E5C7F"/>
    <w:rsid w:val="003E5CD9"/>
    <w:rsid w:val="003E5DE7"/>
    <w:rsid w:val="003E667C"/>
    <w:rsid w:val="003E73DC"/>
    <w:rsid w:val="003E7414"/>
    <w:rsid w:val="003E75C2"/>
    <w:rsid w:val="003E7F99"/>
    <w:rsid w:val="003F0C10"/>
    <w:rsid w:val="003F1281"/>
    <w:rsid w:val="003F1B36"/>
    <w:rsid w:val="003F2080"/>
    <w:rsid w:val="003F2B96"/>
    <w:rsid w:val="003F2D6C"/>
    <w:rsid w:val="003F6137"/>
    <w:rsid w:val="003F6B76"/>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739"/>
    <w:rsid w:val="004174AF"/>
    <w:rsid w:val="0042002A"/>
    <w:rsid w:val="004205EB"/>
    <w:rsid w:val="004209D5"/>
    <w:rsid w:val="00421159"/>
    <w:rsid w:val="00421A46"/>
    <w:rsid w:val="00422546"/>
    <w:rsid w:val="00422D5C"/>
    <w:rsid w:val="00423116"/>
    <w:rsid w:val="004234F0"/>
    <w:rsid w:val="00423634"/>
    <w:rsid w:val="00424814"/>
    <w:rsid w:val="004266D5"/>
    <w:rsid w:val="0042720A"/>
    <w:rsid w:val="0042794A"/>
    <w:rsid w:val="004304A6"/>
    <w:rsid w:val="00430648"/>
    <w:rsid w:val="00430E74"/>
    <w:rsid w:val="00431EBF"/>
    <w:rsid w:val="00432069"/>
    <w:rsid w:val="004321CA"/>
    <w:rsid w:val="004339CB"/>
    <w:rsid w:val="004340D6"/>
    <w:rsid w:val="00434B69"/>
    <w:rsid w:val="00435208"/>
    <w:rsid w:val="004361DB"/>
    <w:rsid w:val="0043659B"/>
    <w:rsid w:val="0043677F"/>
    <w:rsid w:val="00437814"/>
    <w:rsid w:val="004402C9"/>
    <w:rsid w:val="00440576"/>
    <w:rsid w:val="00440FF1"/>
    <w:rsid w:val="004417F2"/>
    <w:rsid w:val="00441C39"/>
    <w:rsid w:val="00441EC5"/>
    <w:rsid w:val="00442799"/>
    <w:rsid w:val="00443F09"/>
    <w:rsid w:val="00443FBF"/>
    <w:rsid w:val="004452DF"/>
    <w:rsid w:val="00445573"/>
    <w:rsid w:val="004467E8"/>
    <w:rsid w:val="004507E7"/>
    <w:rsid w:val="00450CC0"/>
    <w:rsid w:val="0045123A"/>
    <w:rsid w:val="0045288D"/>
    <w:rsid w:val="00453A44"/>
    <w:rsid w:val="00453E8C"/>
    <w:rsid w:val="00457028"/>
    <w:rsid w:val="0045707B"/>
    <w:rsid w:val="0045795C"/>
    <w:rsid w:val="00457E3B"/>
    <w:rsid w:val="00457FA3"/>
    <w:rsid w:val="00461C2E"/>
    <w:rsid w:val="00462172"/>
    <w:rsid w:val="004626A7"/>
    <w:rsid w:val="00462989"/>
    <w:rsid w:val="0046316A"/>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391"/>
    <w:rsid w:val="0049468A"/>
    <w:rsid w:val="00494BE2"/>
    <w:rsid w:val="00495DAB"/>
    <w:rsid w:val="00497B57"/>
    <w:rsid w:val="00497C65"/>
    <w:rsid w:val="004A0597"/>
    <w:rsid w:val="004A0AF4"/>
    <w:rsid w:val="004A0FC9"/>
    <w:rsid w:val="004A176B"/>
    <w:rsid w:val="004A1D90"/>
    <w:rsid w:val="004A281F"/>
    <w:rsid w:val="004A3396"/>
    <w:rsid w:val="004A4C49"/>
    <w:rsid w:val="004A5537"/>
    <w:rsid w:val="004A6D81"/>
    <w:rsid w:val="004A7935"/>
    <w:rsid w:val="004B05C9"/>
    <w:rsid w:val="004B2117"/>
    <w:rsid w:val="004B2127"/>
    <w:rsid w:val="004B3448"/>
    <w:rsid w:val="004B48B7"/>
    <w:rsid w:val="004B493F"/>
    <w:rsid w:val="004B4C1C"/>
    <w:rsid w:val="004B50D6"/>
    <w:rsid w:val="004B542F"/>
    <w:rsid w:val="004B653C"/>
    <w:rsid w:val="004B6D8E"/>
    <w:rsid w:val="004B7350"/>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3AAC"/>
    <w:rsid w:val="004D5016"/>
    <w:rsid w:val="004D5F1F"/>
    <w:rsid w:val="004D628D"/>
    <w:rsid w:val="004D6AB7"/>
    <w:rsid w:val="004D6BE8"/>
    <w:rsid w:val="004D7188"/>
    <w:rsid w:val="004D7AC1"/>
    <w:rsid w:val="004E0097"/>
    <w:rsid w:val="004E0209"/>
    <w:rsid w:val="004E040B"/>
    <w:rsid w:val="004E19B8"/>
    <w:rsid w:val="004E209A"/>
    <w:rsid w:val="004E2461"/>
    <w:rsid w:val="004E2A0B"/>
    <w:rsid w:val="004E2EC4"/>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C3"/>
    <w:rsid w:val="004F74F8"/>
    <w:rsid w:val="004F7F96"/>
    <w:rsid w:val="005004EC"/>
    <w:rsid w:val="00500824"/>
    <w:rsid w:val="00500D27"/>
    <w:rsid w:val="0050128F"/>
    <w:rsid w:val="00501E52"/>
    <w:rsid w:val="005023E3"/>
    <w:rsid w:val="00502F0D"/>
    <w:rsid w:val="00503393"/>
    <w:rsid w:val="00503796"/>
    <w:rsid w:val="00503BF1"/>
    <w:rsid w:val="00504958"/>
    <w:rsid w:val="00504A4D"/>
    <w:rsid w:val="00504AA2"/>
    <w:rsid w:val="005055E8"/>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0E4C"/>
    <w:rsid w:val="0052151C"/>
    <w:rsid w:val="0052173C"/>
    <w:rsid w:val="00521B26"/>
    <w:rsid w:val="00522A49"/>
    <w:rsid w:val="005233DD"/>
    <w:rsid w:val="005235B6"/>
    <w:rsid w:val="005243B4"/>
    <w:rsid w:val="00524E10"/>
    <w:rsid w:val="00527489"/>
    <w:rsid w:val="00527B96"/>
    <w:rsid w:val="00527BB3"/>
    <w:rsid w:val="005302F3"/>
    <w:rsid w:val="00531734"/>
    <w:rsid w:val="0053254A"/>
    <w:rsid w:val="0053382C"/>
    <w:rsid w:val="00534352"/>
    <w:rsid w:val="0053566B"/>
    <w:rsid w:val="00535EBE"/>
    <w:rsid w:val="005405FB"/>
    <w:rsid w:val="00540605"/>
    <w:rsid w:val="00540657"/>
    <w:rsid w:val="00540A28"/>
    <w:rsid w:val="005416ED"/>
    <w:rsid w:val="00541C8F"/>
    <w:rsid w:val="0054235E"/>
    <w:rsid w:val="00543546"/>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5C76"/>
    <w:rsid w:val="0055632C"/>
    <w:rsid w:val="00556A7F"/>
    <w:rsid w:val="00557D96"/>
    <w:rsid w:val="0056081A"/>
    <w:rsid w:val="00562627"/>
    <w:rsid w:val="00562FDD"/>
    <w:rsid w:val="0056324C"/>
    <w:rsid w:val="0056327A"/>
    <w:rsid w:val="00563B85"/>
    <w:rsid w:val="0056490F"/>
    <w:rsid w:val="00565A19"/>
    <w:rsid w:val="00567675"/>
    <w:rsid w:val="0056785D"/>
    <w:rsid w:val="00567934"/>
    <w:rsid w:val="00567EF5"/>
    <w:rsid w:val="005702B6"/>
    <w:rsid w:val="005703A1"/>
    <w:rsid w:val="0057046A"/>
    <w:rsid w:val="00570B9C"/>
    <w:rsid w:val="00570C85"/>
    <w:rsid w:val="005712BF"/>
    <w:rsid w:val="00571574"/>
    <w:rsid w:val="00571583"/>
    <w:rsid w:val="00572BF3"/>
    <w:rsid w:val="00572E7A"/>
    <w:rsid w:val="00573E27"/>
    <w:rsid w:val="00574757"/>
    <w:rsid w:val="00575AD0"/>
    <w:rsid w:val="00575CF4"/>
    <w:rsid w:val="00577F18"/>
    <w:rsid w:val="00582823"/>
    <w:rsid w:val="00583212"/>
    <w:rsid w:val="00583522"/>
    <w:rsid w:val="00583FA4"/>
    <w:rsid w:val="00584707"/>
    <w:rsid w:val="005856C5"/>
    <w:rsid w:val="00585D8F"/>
    <w:rsid w:val="00586072"/>
    <w:rsid w:val="0058644C"/>
    <w:rsid w:val="005864C2"/>
    <w:rsid w:val="005868C2"/>
    <w:rsid w:val="00587D14"/>
    <w:rsid w:val="00587F10"/>
    <w:rsid w:val="00590E42"/>
    <w:rsid w:val="00591351"/>
    <w:rsid w:val="00591B84"/>
    <w:rsid w:val="00591D41"/>
    <w:rsid w:val="00596243"/>
    <w:rsid w:val="005962F3"/>
    <w:rsid w:val="00596413"/>
    <w:rsid w:val="00596B6A"/>
    <w:rsid w:val="005A16CF"/>
    <w:rsid w:val="005A19C4"/>
    <w:rsid w:val="005A1A3D"/>
    <w:rsid w:val="005A23DB"/>
    <w:rsid w:val="005A2ECA"/>
    <w:rsid w:val="005A3139"/>
    <w:rsid w:val="005A32F8"/>
    <w:rsid w:val="005A3320"/>
    <w:rsid w:val="005A3DA6"/>
    <w:rsid w:val="005A4407"/>
    <w:rsid w:val="005A4504"/>
    <w:rsid w:val="005A553E"/>
    <w:rsid w:val="005A5D46"/>
    <w:rsid w:val="005A62D5"/>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461C"/>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095F"/>
    <w:rsid w:val="005F19DD"/>
    <w:rsid w:val="005F23B2"/>
    <w:rsid w:val="005F426B"/>
    <w:rsid w:val="005F476B"/>
    <w:rsid w:val="005F4AD8"/>
    <w:rsid w:val="005F4D35"/>
    <w:rsid w:val="005F5607"/>
    <w:rsid w:val="005F5ADA"/>
    <w:rsid w:val="005F695C"/>
    <w:rsid w:val="005F71B8"/>
    <w:rsid w:val="005F7493"/>
    <w:rsid w:val="005F7C51"/>
    <w:rsid w:val="00600A10"/>
    <w:rsid w:val="00600C3B"/>
    <w:rsid w:val="00601ED3"/>
    <w:rsid w:val="006036D9"/>
    <w:rsid w:val="006036FE"/>
    <w:rsid w:val="0060497E"/>
    <w:rsid w:val="00605ADA"/>
    <w:rsid w:val="006069F8"/>
    <w:rsid w:val="00610293"/>
    <w:rsid w:val="006104BB"/>
    <w:rsid w:val="006111B6"/>
    <w:rsid w:val="006117D4"/>
    <w:rsid w:val="00611F1F"/>
    <w:rsid w:val="00612605"/>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1FB5"/>
    <w:rsid w:val="00633A8F"/>
    <w:rsid w:val="006346CB"/>
    <w:rsid w:val="00634D3A"/>
    <w:rsid w:val="00635200"/>
    <w:rsid w:val="00635E5B"/>
    <w:rsid w:val="006362D2"/>
    <w:rsid w:val="00636633"/>
    <w:rsid w:val="00637017"/>
    <w:rsid w:val="006372B9"/>
    <w:rsid w:val="006374C2"/>
    <w:rsid w:val="00637D47"/>
    <w:rsid w:val="006407AF"/>
    <w:rsid w:val="006415F7"/>
    <w:rsid w:val="006416FF"/>
    <w:rsid w:val="00643C1B"/>
    <w:rsid w:val="00644E29"/>
    <w:rsid w:val="006452BD"/>
    <w:rsid w:val="0064617E"/>
    <w:rsid w:val="00646871"/>
    <w:rsid w:val="00646DA5"/>
    <w:rsid w:val="00647186"/>
    <w:rsid w:val="00647293"/>
    <w:rsid w:val="0064755F"/>
    <w:rsid w:val="0065008D"/>
    <w:rsid w:val="006502DE"/>
    <w:rsid w:val="00650750"/>
    <w:rsid w:val="00650A0C"/>
    <w:rsid w:val="00651442"/>
    <w:rsid w:val="00651FCD"/>
    <w:rsid w:val="00652165"/>
    <w:rsid w:val="006545DA"/>
    <w:rsid w:val="006548B7"/>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4DF2"/>
    <w:rsid w:val="00665241"/>
    <w:rsid w:val="00665FC2"/>
    <w:rsid w:val="00667A90"/>
    <w:rsid w:val="0067069C"/>
    <w:rsid w:val="00671F29"/>
    <w:rsid w:val="0067205A"/>
    <w:rsid w:val="00672466"/>
    <w:rsid w:val="00672638"/>
    <w:rsid w:val="0067305F"/>
    <w:rsid w:val="00673E73"/>
    <w:rsid w:val="00675EF1"/>
    <w:rsid w:val="0067634E"/>
    <w:rsid w:val="0067737F"/>
    <w:rsid w:val="00677C00"/>
    <w:rsid w:val="00677D44"/>
    <w:rsid w:val="00680308"/>
    <w:rsid w:val="006813E4"/>
    <w:rsid w:val="00681924"/>
    <w:rsid w:val="0068195D"/>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9F6"/>
    <w:rsid w:val="006A6A83"/>
    <w:rsid w:val="006A6DB7"/>
    <w:rsid w:val="006A7A77"/>
    <w:rsid w:val="006A7F86"/>
    <w:rsid w:val="006B000F"/>
    <w:rsid w:val="006B06F0"/>
    <w:rsid w:val="006B410C"/>
    <w:rsid w:val="006B5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B80"/>
    <w:rsid w:val="006E4703"/>
    <w:rsid w:val="006E47CA"/>
    <w:rsid w:val="006E753D"/>
    <w:rsid w:val="006F1015"/>
    <w:rsid w:val="006F14CD"/>
    <w:rsid w:val="006F1CC9"/>
    <w:rsid w:val="006F36A8"/>
    <w:rsid w:val="006F3DD4"/>
    <w:rsid w:val="006F5E0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AFB"/>
    <w:rsid w:val="00711E05"/>
    <w:rsid w:val="007121E9"/>
    <w:rsid w:val="007122F0"/>
    <w:rsid w:val="0071245A"/>
    <w:rsid w:val="0071493D"/>
    <w:rsid w:val="00714DE0"/>
    <w:rsid w:val="00715148"/>
    <w:rsid w:val="007156CD"/>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11AB"/>
    <w:rsid w:val="00734913"/>
    <w:rsid w:val="00734AC1"/>
    <w:rsid w:val="00734C35"/>
    <w:rsid w:val="00734F1A"/>
    <w:rsid w:val="007358F9"/>
    <w:rsid w:val="00736065"/>
    <w:rsid w:val="00736C8F"/>
    <w:rsid w:val="0074006F"/>
    <w:rsid w:val="007419AE"/>
    <w:rsid w:val="00741D75"/>
    <w:rsid w:val="007421CA"/>
    <w:rsid w:val="00745DA8"/>
    <w:rsid w:val="0074621F"/>
    <w:rsid w:val="007463FB"/>
    <w:rsid w:val="00746972"/>
    <w:rsid w:val="007513CD"/>
    <w:rsid w:val="00751B3A"/>
    <w:rsid w:val="00751F14"/>
    <w:rsid w:val="00752D8F"/>
    <w:rsid w:val="00753B45"/>
    <w:rsid w:val="00753E61"/>
    <w:rsid w:val="007546E8"/>
    <w:rsid w:val="007555B8"/>
    <w:rsid w:val="00755D22"/>
    <w:rsid w:val="00756FDB"/>
    <w:rsid w:val="007571C4"/>
    <w:rsid w:val="00757E77"/>
    <w:rsid w:val="00760099"/>
    <w:rsid w:val="0076096A"/>
    <w:rsid w:val="00760E8D"/>
    <w:rsid w:val="00761266"/>
    <w:rsid w:val="0076196C"/>
    <w:rsid w:val="00762C0B"/>
    <w:rsid w:val="00763C7C"/>
    <w:rsid w:val="00763F94"/>
    <w:rsid w:val="007667EB"/>
    <w:rsid w:val="00766B1A"/>
    <w:rsid w:val="00766DFE"/>
    <w:rsid w:val="00767C65"/>
    <w:rsid w:val="00771B2A"/>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6F3D"/>
    <w:rsid w:val="007A77FC"/>
    <w:rsid w:val="007B00B9"/>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74A"/>
    <w:rsid w:val="007C29A6"/>
    <w:rsid w:val="007C2B78"/>
    <w:rsid w:val="007C2CDE"/>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CB2"/>
    <w:rsid w:val="007D7FFC"/>
    <w:rsid w:val="007E21DF"/>
    <w:rsid w:val="007E2920"/>
    <w:rsid w:val="007E3122"/>
    <w:rsid w:val="007E40C9"/>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4DB"/>
    <w:rsid w:val="00830ACB"/>
    <w:rsid w:val="0083127F"/>
    <w:rsid w:val="008312B9"/>
    <w:rsid w:val="00831EDC"/>
    <w:rsid w:val="00832700"/>
    <w:rsid w:val="00832898"/>
    <w:rsid w:val="00832A37"/>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193A"/>
    <w:rsid w:val="00852B3C"/>
    <w:rsid w:val="008532E6"/>
    <w:rsid w:val="008536D9"/>
    <w:rsid w:val="008537D8"/>
    <w:rsid w:val="00853FF2"/>
    <w:rsid w:val="008549DA"/>
    <w:rsid w:val="00854ECD"/>
    <w:rsid w:val="00855910"/>
    <w:rsid w:val="00855B3D"/>
    <w:rsid w:val="0085795D"/>
    <w:rsid w:val="0086032F"/>
    <w:rsid w:val="008606F2"/>
    <w:rsid w:val="00861540"/>
    <w:rsid w:val="00861DFF"/>
    <w:rsid w:val="0086233D"/>
    <w:rsid w:val="00862936"/>
    <w:rsid w:val="008629B3"/>
    <w:rsid w:val="00863B36"/>
    <w:rsid w:val="008648AF"/>
    <w:rsid w:val="0086745D"/>
    <w:rsid w:val="00867846"/>
    <w:rsid w:val="00870BF0"/>
    <w:rsid w:val="008716D8"/>
    <w:rsid w:val="008717CE"/>
    <w:rsid w:val="00872AF7"/>
    <w:rsid w:val="00872EAE"/>
    <w:rsid w:val="0087408A"/>
    <w:rsid w:val="00875ABA"/>
    <w:rsid w:val="0087709D"/>
    <w:rsid w:val="008771D6"/>
    <w:rsid w:val="008776B0"/>
    <w:rsid w:val="0088012D"/>
    <w:rsid w:val="00880858"/>
    <w:rsid w:val="00880D64"/>
    <w:rsid w:val="00880E39"/>
    <w:rsid w:val="00880FBB"/>
    <w:rsid w:val="00881C47"/>
    <w:rsid w:val="00882586"/>
    <w:rsid w:val="008829E3"/>
    <w:rsid w:val="008831D9"/>
    <w:rsid w:val="008835F5"/>
    <w:rsid w:val="00883E1F"/>
    <w:rsid w:val="00884237"/>
    <w:rsid w:val="008851AC"/>
    <w:rsid w:val="00885F02"/>
    <w:rsid w:val="00887583"/>
    <w:rsid w:val="00887708"/>
    <w:rsid w:val="00887BE4"/>
    <w:rsid w:val="008912E0"/>
    <w:rsid w:val="00891445"/>
    <w:rsid w:val="0089153D"/>
    <w:rsid w:val="00892781"/>
    <w:rsid w:val="00893604"/>
    <w:rsid w:val="008937C5"/>
    <w:rsid w:val="008939BF"/>
    <w:rsid w:val="00895A28"/>
    <w:rsid w:val="0089684D"/>
    <w:rsid w:val="00897183"/>
    <w:rsid w:val="008A1B17"/>
    <w:rsid w:val="008A2132"/>
    <w:rsid w:val="008A2528"/>
    <w:rsid w:val="008A2992"/>
    <w:rsid w:val="008A4CB5"/>
    <w:rsid w:val="008A5AFD"/>
    <w:rsid w:val="008A6645"/>
    <w:rsid w:val="008A6CD4"/>
    <w:rsid w:val="008A74CD"/>
    <w:rsid w:val="008A788A"/>
    <w:rsid w:val="008A7AE9"/>
    <w:rsid w:val="008B1164"/>
    <w:rsid w:val="008B47B4"/>
    <w:rsid w:val="008B5396"/>
    <w:rsid w:val="008B581F"/>
    <w:rsid w:val="008B5D0C"/>
    <w:rsid w:val="008B6663"/>
    <w:rsid w:val="008B6750"/>
    <w:rsid w:val="008B7949"/>
    <w:rsid w:val="008B7CA1"/>
    <w:rsid w:val="008C03C0"/>
    <w:rsid w:val="008C0FD0"/>
    <w:rsid w:val="008C1A82"/>
    <w:rsid w:val="008C3418"/>
    <w:rsid w:val="008C3BE6"/>
    <w:rsid w:val="008C4913"/>
    <w:rsid w:val="008C4AB5"/>
    <w:rsid w:val="008C4B46"/>
    <w:rsid w:val="008C5478"/>
    <w:rsid w:val="008C5623"/>
    <w:rsid w:val="008C568A"/>
    <w:rsid w:val="008C57E5"/>
    <w:rsid w:val="008C5AD6"/>
    <w:rsid w:val="008C5D4E"/>
    <w:rsid w:val="008C607E"/>
    <w:rsid w:val="008C7A4B"/>
    <w:rsid w:val="008D0C05"/>
    <w:rsid w:val="008D2592"/>
    <w:rsid w:val="008D26BF"/>
    <w:rsid w:val="008D4031"/>
    <w:rsid w:val="008D57AD"/>
    <w:rsid w:val="008D5ADC"/>
    <w:rsid w:val="008D668D"/>
    <w:rsid w:val="008D71CE"/>
    <w:rsid w:val="008E09B2"/>
    <w:rsid w:val="008E0E94"/>
    <w:rsid w:val="008E1234"/>
    <w:rsid w:val="008E197A"/>
    <w:rsid w:val="008E235C"/>
    <w:rsid w:val="008E415F"/>
    <w:rsid w:val="008E444B"/>
    <w:rsid w:val="008E4C45"/>
    <w:rsid w:val="008E5787"/>
    <w:rsid w:val="008E7204"/>
    <w:rsid w:val="008E75A3"/>
    <w:rsid w:val="008F039B"/>
    <w:rsid w:val="008F1C67"/>
    <w:rsid w:val="008F203F"/>
    <w:rsid w:val="008F238D"/>
    <w:rsid w:val="008F2611"/>
    <w:rsid w:val="008F2A63"/>
    <w:rsid w:val="008F307D"/>
    <w:rsid w:val="008F3544"/>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15BBC"/>
    <w:rsid w:val="00920173"/>
    <w:rsid w:val="00920677"/>
    <w:rsid w:val="00920771"/>
    <w:rsid w:val="00920C8A"/>
    <w:rsid w:val="009218C5"/>
    <w:rsid w:val="00921E02"/>
    <w:rsid w:val="009225A7"/>
    <w:rsid w:val="0092354F"/>
    <w:rsid w:val="009235F0"/>
    <w:rsid w:val="00924D61"/>
    <w:rsid w:val="00925262"/>
    <w:rsid w:val="00925CE9"/>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34CD"/>
    <w:rsid w:val="009441DB"/>
    <w:rsid w:val="00944591"/>
    <w:rsid w:val="00944CAA"/>
    <w:rsid w:val="00944EF3"/>
    <w:rsid w:val="009459D6"/>
    <w:rsid w:val="00945D55"/>
    <w:rsid w:val="009460BB"/>
    <w:rsid w:val="00946444"/>
    <w:rsid w:val="0094736E"/>
    <w:rsid w:val="00947FF8"/>
    <w:rsid w:val="00950AAA"/>
    <w:rsid w:val="0095165A"/>
    <w:rsid w:val="00951C96"/>
    <w:rsid w:val="00951CE8"/>
    <w:rsid w:val="00951DB4"/>
    <w:rsid w:val="00952D70"/>
    <w:rsid w:val="00953565"/>
    <w:rsid w:val="00953A8A"/>
    <w:rsid w:val="00953F50"/>
    <w:rsid w:val="00954C90"/>
    <w:rsid w:val="00955A8E"/>
    <w:rsid w:val="00955CB6"/>
    <w:rsid w:val="0095758E"/>
    <w:rsid w:val="00957831"/>
    <w:rsid w:val="00957E42"/>
    <w:rsid w:val="00961347"/>
    <w:rsid w:val="00961A79"/>
    <w:rsid w:val="00962377"/>
    <w:rsid w:val="00962886"/>
    <w:rsid w:val="00963062"/>
    <w:rsid w:val="00963507"/>
    <w:rsid w:val="00963936"/>
    <w:rsid w:val="00963B87"/>
    <w:rsid w:val="00964681"/>
    <w:rsid w:val="00965774"/>
    <w:rsid w:val="009666C0"/>
    <w:rsid w:val="00966A05"/>
    <w:rsid w:val="00967E86"/>
    <w:rsid w:val="00967FC7"/>
    <w:rsid w:val="009704BC"/>
    <w:rsid w:val="009723A1"/>
    <w:rsid w:val="00972E97"/>
    <w:rsid w:val="00973614"/>
    <w:rsid w:val="00973CC2"/>
    <w:rsid w:val="009742AB"/>
    <w:rsid w:val="009749B1"/>
    <w:rsid w:val="00975352"/>
    <w:rsid w:val="009754CC"/>
    <w:rsid w:val="00976260"/>
    <w:rsid w:val="00976C0B"/>
    <w:rsid w:val="0097724C"/>
    <w:rsid w:val="00977553"/>
    <w:rsid w:val="00980866"/>
    <w:rsid w:val="00980D24"/>
    <w:rsid w:val="00982037"/>
    <w:rsid w:val="009824DF"/>
    <w:rsid w:val="0098335A"/>
    <w:rsid w:val="0098358E"/>
    <w:rsid w:val="0098405A"/>
    <w:rsid w:val="0098426F"/>
    <w:rsid w:val="00985369"/>
    <w:rsid w:val="00986D5D"/>
    <w:rsid w:val="009877D2"/>
    <w:rsid w:val="00987845"/>
    <w:rsid w:val="00991A93"/>
    <w:rsid w:val="009928DD"/>
    <w:rsid w:val="009948C1"/>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A88"/>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20B2"/>
    <w:rsid w:val="009D3276"/>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18E1"/>
    <w:rsid w:val="009F29E6"/>
    <w:rsid w:val="009F39CB"/>
    <w:rsid w:val="009F3F07"/>
    <w:rsid w:val="009F530E"/>
    <w:rsid w:val="009F6F5A"/>
    <w:rsid w:val="00A00323"/>
    <w:rsid w:val="00A00EE5"/>
    <w:rsid w:val="00A0164E"/>
    <w:rsid w:val="00A02BB1"/>
    <w:rsid w:val="00A031AE"/>
    <w:rsid w:val="00A031BA"/>
    <w:rsid w:val="00A0357E"/>
    <w:rsid w:val="00A03E68"/>
    <w:rsid w:val="00A049E2"/>
    <w:rsid w:val="00A05AE8"/>
    <w:rsid w:val="00A05EB9"/>
    <w:rsid w:val="00A06AE1"/>
    <w:rsid w:val="00A070C0"/>
    <w:rsid w:val="00A077D4"/>
    <w:rsid w:val="00A11EE3"/>
    <w:rsid w:val="00A128A0"/>
    <w:rsid w:val="00A13337"/>
    <w:rsid w:val="00A1344B"/>
    <w:rsid w:val="00A13908"/>
    <w:rsid w:val="00A16A55"/>
    <w:rsid w:val="00A170C6"/>
    <w:rsid w:val="00A17B98"/>
    <w:rsid w:val="00A20076"/>
    <w:rsid w:val="00A20FEF"/>
    <w:rsid w:val="00A2131A"/>
    <w:rsid w:val="00A219A9"/>
    <w:rsid w:val="00A219E7"/>
    <w:rsid w:val="00A21FD2"/>
    <w:rsid w:val="00A2290B"/>
    <w:rsid w:val="00A229E4"/>
    <w:rsid w:val="00A22A63"/>
    <w:rsid w:val="00A23AC0"/>
    <w:rsid w:val="00A2417A"/>
    <w:rsid w:val="00A246C2"/>
    <w:rsid w:val="00A2539C"/>
    <w:rsid w:val="00A256BB"/>
    <w:rsid w:val="00A26D8D"/>
    <w:rsid w:val="00A27200"/>
    <w:rsid w:val="00A27692"/>
    <w:rsid w:val="00A277DA"/>
    <w:rsid w:val="00A304FC"/>
    <w:rsid w:val="00A315C2"/>
    <w:rsid w:val="00A33FD1"/>
    <w:rsid w:val="00A3560F"/>
    <w:rsid w:val="00A35D4E"/>
    <w:rsid w:val="00A35DD1"/>
    <w:rsid w:val="00A36DC1"/>
    <w:rsid w:val="00A40884"/>
    <w:rsid w:val="00A41249"/>
    <w:rsid w:val="00A429D8"/>
    <w:rsid w:val="00A42AC1"/>
    <w:rsid w:val="00A42AD3"/>
    <w:rsid w:val="00A42C28"/>
    <w:rsid w:val="00A434B9"/>
    <w:rsid w:val="00A43802"/>
    <w:rsid w:val="00A43B6B"/>
    <w:rsid w:val="00A45963"/>
    <w:rsid w:val="00A45C7E"/>
    <w:rsid w:val="00A4650A"/>
    <w:rsid w:val="00A46AF0"/>
    <w:rsid w:val="00A477E6"/>
    <w:rsid w:val="00A4790E"/>
    <w:rsid w:val="00A47C1B"/>
    <w:rsid w:val="00A51BD6"/>
    <w:rsid w:val="00A528F7"/>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2B5"/>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3D6"/>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093A"/>
    <w:rsid w:val="00A911C4"/>
    <w:rsid w:val="00A91EAA"/>
    <w:rsid w:val="00A91EC4"/>
    <w:rsid w:val="00A9264B"/>
    <w:rsid w:val="00A926ED"/>
    <w:rsid w:val="00A93FD4"/>
    <w:rsid w:val="00A952C9"/>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2EB"/>
    <w:rsid w:val="00AC439A"/>
    <w:rsid w:val="00AC4CE3"/>
    <w:rsid w:val="00AC60C2"/>
    <w:rsid w:val="00AC675D"/>
    <w:rsid w:val="00AC76C6"/>
    <w:rsid w:val="00AD268D"/>
    <w:rsid w:val="00AD3749"/>
    <w:rsid w:val="00AD3F85"/>
    <w:rsid w:val="00AD644E"/>
    <w:rsid w:val="00AD6723"/>
    <w:rsid w:val="00AD6AE6"/>
    <w:rsid w:val="00AD700C"/>
    <w:rsid w:val="00AD7FBD"/>
    <w:rsid w:val="00AE185F"/>
    <w:rsid w:val="00AE23BE"/>
    <w:rsid w:val="00AE43D8"/>
    <w:rsid w:val="00AE43E1"/>
    <w:rsid w:val="00AE4E8A"/>
    <w:rsid w:val="00AE54EB"/>
    <w:rsid w:val="00AE7BCF"/>
    <w:rsid w:val="00AE7D6D"/>
    <w:rsid w:val="00AF0AB1"/>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0A9A"/>
    <w:rsid w:val="00B22C00"/>
    <w:rsid w:val="00B22F18"/>
    <w:rsid w:val="00B2361F"/>
    <w:rsid w:val="00B23C2E"/>
    <w:rsid w:val="00B26572"/>
    <w:rsid w:val="00B2692B"/>
    <w:rsid w:val="00B2718B"/>
    <w:rsid w:val="00B3030F"/>
    <w:rsid w:val="00B3040A"/>
    <w:rsid w:val="00B348D8"/>
    <w:rsid w:val="00B350FD"/>
    <w:rsid w:val="00B35ECD"/>
    <w:rsid w:val="00B36EE9"/>
    <w:rsid w:val="00B400C2"/>
    <w:rsid w:val="00B40221"/>
    <w:rsid w:val="00B4031A"/>
    <w:rsid w:val="00B41ADF"/>
    <w:rsid w:val="00B41C74"/>
    <w:rsid w:val="00B41FC5"/>
    <w:rsid w:val="00B422A1"/>
    <w:rsid w:val="00B447D8"/>
    <w:rsid w:val="00B45A5E"/>
    <w:rsid w:val="00B46EB3"/>
    <w:rsid w:val="00B47CB0"/>
    <w:rsid w:val="00B51003"/>
    <w:rsid w:val="00B51194"/>
    <w:rsid w:val="00B5142C"/>
    <w:rsid w:val="00B52374"/>
    <w:rsid w:val="00B52592"/>
    <w:rsid w:val="00B5292B"/>
    <w:rsid w:val="00B54904"/>
    <w:rsid w:val="00B5499F"/>
    <w:rsid w:val="00B54B9B"/>
    <w:rsid w:val="00B54BCB"/>
    <w:rsid w:val="00B55329"/>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4F45"/>
    <w:rsid w:val="00B65F8D"/>
    <w:rsid w:val="00B661D7"/>
    <w:rsid w:val="00B67DB4"/>
    <w:rsid w:val="00B7006B"/>
    <w:rsid w:val="00B70214"/>
    <w:rsid w:val="00B70F13"/>
    <w:rsid w:val="00B712F4"/>
    <w:rsid w:val="00B714BA"/>
    <w:rsid w:val="00B71596"/>
    <w:rsid w:val="00B71CC1"/>
    <w:rsid w:val="00B73C63"/>
    <w:rsid w:val="00B73F19"/>
    <w:rsid w:val="00B74E3D"/>
    <w:rsid w:val="00B753D1"/>
    <w:rsid w:val="00B779E0"/>
    <w:rsid w:val="00B77BB8"/>
    <w:rsid w:val="00B80775"/>
    <w:rsid w:val="00B81146"/>
    <w:rsid w:val="00B8157E"/>
    <w:rsid w:val="00B823B9"/>
    <w:rsid w:val="00B8242B"/>
    <w:rsid w:val="00B82666"/>
    <w:rsid w:val="00B83455"/>
    <w:rsid w:val="00B844E8"/>
    <w:rsid w:val="00B853C6"/>
    <w:rsid w:val="00B8559C"/>
    <w:rsid w:val="00B86E78"/>
    <w:rsid w:val="00B8744F"/>
    <w:rsid w:val="00B8773A"/>
    <w:rsid w:val="00B905D1"/>
    <w:rsid w:val="00B90D92"/>
    <w:rsid w:val="00B90E43"/>
    <w:rsid w:val="00B92315"/>
    <w:rsid w:val="00B9272C"/>
    <w:rsid w:val="00B936F0"/>
    <w:rsid w:val="00B948DD"/>
    <w:rsid w:val="00B94B98"/>
    <w:rsid w:val="00B94CAC"/>
    <w:rsid w:val="00B94F88"/>
    <w:rsid w:val="00B957CB"/>
    <w:rsid w:val="00B96C04"/>
    <w:rsid w:val="00B96E4C"/>
    <w:rsid w:val="00BA06B3"/>
    <w:rsid w:val="00BA1493"/>
    <w:rsid w:val="00BA32BA"/>
    <w:rsid w:val="00BA32CA"/>
    <w:rsid w:val="00BA477A"/>
    <w:rsid w:val="00BA6027"/>
    <w:rsid w:val="00BA6C7C"/>
    <w:rsid w:val="00BA7016"/>
    <w:rsid w:val="00BA7736"/>
    <w:rsid w:val="00BA787B"/>
    <w:rsid w:val="00BA7CE3"/>
    <w:rsid w:val="00BB0732"/>
    <w:rsid w:val="00BB14F5"/>
    <w:rsid w:val="00BB20F2"/>
    <w:rsid w:val="00BB2108"/>
    <w:rsid w:val="00BB2903"/>
    <w:rsid w:val="00BB41E5"/>
    <w:rsid w:val="00BB4582"/>
    <w:rsid w:val="00BB5178"/>
    <w:rsid w:val="00BB67AE"/>
    <w:rsid w:val="00BB728B"/>
    <w:rsid w:val="00BB7702"/>
    <w:rsid w:val="00BB7718"/>
    <w:rsid w:val="00BC049F"/>
    <w:rsid w:val="00BC11E8"/>
    <w:rsid w:val="00BC1B54"/>
    <w:rsid w:val="00BC2BE7"/>
    <w:rsid w:val="00BC3609"/>
    <w:rsid w:val="00BC465F"/>
    <w:rsid w:val="00BC5869"/>
    <w:rsid w:val="00BC62F7"/>
    <w:rsid w:val="00BC6B01"/>
    <w:rsid w:val="00BC757F"/>
    <w:rsid w:val="00BD003A"/>
    <w:rsid w:val="00BD1D45"/>
    <w:rsid w:val="00BD3099"/>
    <w:rsid w:val="00BD3E62"/>
    <w:rsid w:val="00BD4185"/>
    <w:rsid w:val="00BD496D"/>
    <w:rsid w:val="00BD51A9"/>
    <w:rsid w:val="00BD6235"/>
    <w:rsid w:val="00BD686B"/>
    <w:rsid w:val="00BD73E6"/>
    <w:rsid w:val="00BD7B65"/>
    <w:rsid w:val="00BE02C5"/>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2C9"/>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4A61"/>
    <w:rsid w:val="00C151D0"/>
    <w:rsid w:val="00C16388"/>
    <w:rsid w:val="00C16421"/>
    <w:rsid w:val="00C17C1B"/>
    <w:rsid w:val="00C20366"/>
    <w:rsid w:val="00C235C1"/>
    <w:rsid w:val="00C237F5"/>
    <w:rsid w:val="00C23D48"/>
    <w:rsid w:val="00C23DC1"/>
    <w:rsid w:val="00C24128"/>
    <w:rsid w:val="00C24241"/>
    <w:rsid w:val="00C247D2"/>
    <w:rsid w:val="00C24A70"/>
    <w:rsid w:val="00C24AB5"/>
    <w:rsid w:val="00C26C88"/>
    <w:rsid w:val="00C317AA"/>
    <w:rsid w:val="00C31EF2"/>
    <w:rsid w:val="00C325C5"/>
    <w:rsid w:val="00C328F2"/>
    <w:rsid w:val="00C33D6D"/>
    <w:rsid w:val="00C34A7D"/>
    <w:rsid w:val="00C34B1A"/>
    <w:rsid w:val="00C35570"/>
    <w:rsid w:val="00C3581E"/>
    <w:rsid w:val="00C3596F"/>
    <w:rsid w:val="00C36247"/>
    <w:rsid w:val="00C3671A"/>
    <w:rsid w:val="00C373F2"/>
    <w:rsid w:val="00C40424"/>
    <w:rsid w:val="00C41413"/>
    <w:rsid w:val="00C4276C"/>
    <w:rsid w:val="00C4329D"/>
    <w:rsid w:val="00C43374"/>
    <w:rsid w:val="00C45A69"/>
    <w:rsid w:val="00C462B1"/>
    <w:rsid w:val="00C46538"/>
    <w:rsid w:val="00C46AA2"/>
    <w:rsid w:val="00C46C48"/>
    <w:rsid w:val="00C47885"/>
    <w:rsid w:val="00C50BCF"/>
    <w:rsid w:val="00C511DE"/>
    <w:rsid w:val="00C51A87"/>
    <w:rsid w:val="00C51D7B"/>
    <w:rsid w:val="00C51E3D"/>
    <w:rsid w:val="00C5217A"/>
    <w:rsid w:val="00C542F0"/>
    <w:rsid w:val="00C55F0E"/>
    <w:rsid w:val="00C5709A"/>
    <w:rsid w:val="00C57CDB"/>
    <w:rsid w:val="00C57F04"/>
    <w:rsid w:val="00C60A9B"/>
    <w:rsid w:val="00C60F8E"/>
    <w:rsid w:val="00C6108B"/>
    <w:rsid w:val="00C62F58"/>
    <w:rsid w:val="00C633AB"/>
    <w:rsid w:val="00C6522B"/>
    <w:rsid w:val="00C6573C"/>
    <w:rsid w:val="00C66B2F"/>
    <w:rsid w:val="00C70393"/>
    <w:rsid w:val="00C71C35"/>
    <w:rsid w:val="00C7233D"/>
    <w:rsid w:val="00C723BC"/>
    <w:rsid w:val="00C72C99"/>
    <w:rsid w:val="00C73810"/>
    <w:rsid w:val="00C73F85"/>
    <w:rsid w:val="00C7480A"/>
    <w:rsid w:val="00C76888"/>
    <w:rsid w:val="00C77876"/>
    <w:rsid w:val="00C80C9F"/>
    <w:rsid w:val="00C80D03"/>
    <w:rsid w:val="00C80D37"/>
    <w:rsid w:val="00C81304"/>
    <w:rsid w:val="00C8151A"/>
    <w:rsid w:val="00C81770"/>
    <w:rsid w:val="00C819FF"/>
    <w:rsid w:val="00C81C99"/>
    <w:rsid w:val="00C82355"/>
    <w:rsid w:val="00C824CE"/>
    <w:rsid w:val="00C82609"/>
    <w:rsid w:val="00C82804"/>
    <w:rsid w:val="00C82B4F"/>
    <w:rsid w:val="00C83F59"/>
    <w:rsid w:val="00C8487F"/>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5E5"/>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1566"/>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07DAF"/>
    <w:rsid w:val="00D10338"/>
    <w:rsid w:val="00D10F21"/>
    <w:rsid w:val="00D13972"/>
    <w:rsid w:val="00D140F8"/>
    <w:rsid w:val="00D152E1"/>
    <w:rsid w:val="00D15DEC"/>
    <w:rsid w:val="00D17833"/>
    <w:rsid w:val="00D202C0"/>
    <w:rsid w:val="00D205D6"/>
    <w:rsid w:val="00D21D43"/>
    <w:rsid w:val="00D22352"/>
    <w:rsid w:val="00D2648E"/>
    <w:rsid w:val="00D2694A"/>
    <w:rsid w:val="00D26B31"/>
    <w:rsid w:val="00D277CF"/>
    <w:rsid w:val="00D30183"/>
    <w:rsid w:val="00D30761"/>
    <w:rsid w:val="00D3079C"/>
    <w:rsid w:val="00D307A6"/>
    <w:rsid w:val="00D312F2"/>
    <w:rsid w:val="00D333EE"/>
    <w:rsid w:val="00D33692"/>
    <w:rsid w:val="00D33C85"/>
    <w:rsid w:val="00D35EFF"/>
    <w:rsid w:val="00D36C35"/>
    <w:rsid w:val="00D373CB"/>
    <w:rsid w:val="00D4015C"/>
    <w:rsid w:val="00D40251"/>
    <w:rsid w:val="00D41C47"/>
    <w:rsid w:val="00D42073"/>
    <w:rsid w:val="00D46C35"/>
    <w:rsid w:val="00D472B8"/>
    <w:rsid w:val="00D50618"/>
    <w:rsid w:val="00D50C35"/>
    <w:rsid w:val="00D5195A"/>
    <w:rsid w:val="00D528F4"/>
    <w:rsid w:val="00D52AAA"/>
    <w:rsid w:val="00D52E1D"/>
    <w:rsid w:val="00D53033"/>
    <w:rsid w:val="00D53054"/>
    <w:rsid w:val="00D53161"/>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00A5"/>
    <w:rsid w:val="00D72906"/>
    <w:rsid w:val="00D72BC8"/>
    <w:rsid w:val="00D72BCE"/>
    <w:rsid w:val="00D73E07"/>
    <w:rsid w:val="00D740A7"/>
    <w:rsid w:val="00D74A52"/>
    <w:rsid w:val="00D74DE9"/>
    <w:rsid w:val="00D755EE"/>
    <w:rsid w:val="00D7707D"/>
    <w:rsid w:val="00D77E65"/>
    <w:rsid w:val="00D77E77"/>
    <w:rsid w:val="00D80EF0"/>
    <w:rsid w:val="00D8147A"/>
    <w:rsid w:val="00D826B4"/>
    <w:rsid w:val="00D84566"/>
    <w:rsid w:val="00D853F4"/>
    <w:rsid w:val="00D86197"/>
    <w:rsid w:val="00D86499"/>
    <w:rsid w:val="00D8752F"/>
    <w:rsid w:val="00D87BD6"/>
    <w:rsid w:val="00D91239"/>
    <w:rsid w:val="00D91970"/>
    <w:rsid w:val="00D91FA4"/>
    <w:rsid w:val="00D92951"/>
    <w:rsid w:val="00D929ED"/>
    <w:rsid w:val="00D92C11"/>
    <w:rsid w:val="00D9485C"/>
    <w:rsid w:val="00D94B05"/>
    <w:rsid w:val="00D95BF4"/>
    <w:rsid w:val="00D964F1"/>
    <w:rsid w:val="00D9667F"/>
    <w:rsid w:val="00D97318"/>
    <w:rsid w:val="00D97DF1"/>
    <w:rsid w:val="00DA122F"/>
    <w:rsid w:val="00DA2CF0"/>
    <w:rsid w:val="00DA354F"/>
    <w:rsid w:val="00DA3576"/>
    <w:rsid w:val="00DA3D06"/>
    <w:rsid w:val="00DA3D0C"/>
    <w:rsid w:val="00DA3EDB"/>
    <w:rsid w:val="00DA63CC"/>
    <w:rsid w:val="00DA7177"/>
    <w:rsid w:val="00DA7631"/>
    <w:rsid w:val="00DA7A97"/>
    <w:rsid w:val="00DA7F0D"/>
    <w:rsid w:val="00DB222D"/>
    <w:rsid w:val="00DB2454"/>
    <w:rsid w:val="00DB37F9"/>
    <w:rsid w:val="00DB4DB4"/>
    <w:rsid w:val="00DB5542"/>
    <w:rsid w:val="00DB5AD9"/>
    <w:rsid w:val="00DB604F"/>
    <w:rsid w:val="00DB68BE"/>
    <w:rsid w:val="00DB6B0C"/>
    <w:rsid w:val="00DB7227"/>
    <w:rsid w:val="00DB78C9"/>
    <w:rsid w:val="00DB791F"/>
    <w:rsid w:val="00DB7D1B"/>
    <w:rsid w:val="00DC0CA2"/>
    <w:rsid w:val="00DC176F"/>
    <w:rsid w:val="00DC1C04"/>
    <w:rsid w:val="00DC1DF0"/>
    <w:rsid w:val="00DC2192"/>
    <w:rsid w:val="00DC21D3"/>
    <w:rsid w:val="00DC2B1D"/>
    <w:rsid w:val="00DC40E8"/>
    <w:rsid w:val="00DC674F"/>
    <w:rsid w:val="00DC7028"/>
    <w:rsid w:val="00DC77AA"/>
    <w:rsid w:val="00DD08F5"/>
    <w:rsid w:val="00DD0980"/>
    <w:rsid w:val="00DD143B"/>
    <w:rsid w:val="00DD32A6"/>
    <w:rsid w:val="00DD369B"/>
    <w:rsid w:val="00DD3BD5"/>
    <w:rsid w:val="00DD4081"/>
    <w:rsid w:val="00DD4535"/>
    <w:rsid w:val="00DD5907"/>
    <w:rsid w:val="00DD64AA"/>
    <w:rsid w:val="00DD6D84"/>
    <w:rsid w:val="00DD6EB7"/>
    <w:rsid w:val="00DD70FA"/>
    <w:rsid w:val="00DE0896"/>
    <w:rsid w:val="00DE0CFC"/>
    <w:rsid w:val="00DE2E19"/>
    <w:rsid w:val="00DE3143"/>
    <w:rsid w:val="00DE35F8"/>
    <w:rsid w:val="00DE385C"/>
    <w:rsid w:val="00DE3CEA"/>
    <w:rsid w:val="00DE4BAA"/>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3E18"/>
    <w:rsid w:val="00E14AFB"/>
    <w:rsid w:val="00E163C0"/>
    <w:rsid w:val="00E16539"/>
    <w:rsid w:val="00E16650"/>
    <w:rsid w:val="00E17492"/>
    <w:rsid w:val="00E20D41"/>
    <w:rsid w:val="00E23171"/>
    <w:rsid w:val="00E2376B"/>
    <w:rsid w:val="00E245D5"/>
    <w:rsid w:val="00E25068"/>
    <w:rsid w:val="00E253E9"/>
    <w:rsid w:val="00E26238"/>
    <w:rsid w:val="00E318FB"/>
    <w:rsid w:val="00E31C35"/>
    <w:rsid w:val="00E328D5"/>
    <w:rsid w:val="00E3319F"/>
    <w:rsid w:val="00E332E8"/>
    <w:rsid w:val="00E33B8F"/>
    <w:rsid w:val="00E34CFD"/>
    <w:rsid w:val="00E35963"/>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213"/>
    <w:rsid w:val="00E57F35"/>
    <w:rsid w:val="00E610D6"/>
    <w:rsid w:val="00E62A4F"/>
    <w:rsid w:val="00E63447"/>
    <w:rsid w:val="00E63B78"/>
    <w:rsid w:val="00E64650"/>
    <w:rsid w:val="00E65013"/>
    <w:rsid w:val="00E651DE"/>
    <w:rsid w:val="00E654B6"/>
    <w:rsid w:val="00E65B0E"/>
    <w:rsid w:val="00E663E1"/>
    <w:rsid w:val="00E70206"/>
    <w:rsid w:val="00E70E67"/>
    <w:rsid w:val="00E70F44"/>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2736"/>
    <w:rsid w:val="00E827FE"/>
    <w:rsid w:val="00E82AE4"/>
    <w:rsid w:val="00E83067"/>
    <w:rsid w:val="00E83DF3"/>
    <w:rsid w:val="00E840E7"/>
    <w:rsid w:val="00E844FD"/>
    <w:rsid w:val="00E85FDE"/>
    <w:rsid w:val="00E86767"/>
    <w:rsid w:val="00E86A19"/>
    <w:rsid w:val="00E86A5A"/>
    <w:rsid w:val="00E87058"/>
    <w:rsid w:val="00E870F6"/>
    <w:rsid w:val="00E873C2"/>
    <w:rsid w:val="00E87C54"/>
    <w:rsid w:val="00E87CE2"/>
    <w:rsid w:val="00E900EA"/>
    <w:rsid w:val="00E90617"/>
    <w:rsid w:val="00E90D00"/>
    <w:rsid w:val="00E9117B"/>
    <w:rsid w:val="00E920E1"/>
    <w:rsid w:val="00E93E6B"/>
    <w:rsid w:val="00E94720"/>
    <w:rsid w:val="00E94A6B"/>
    <w:rsid w:val="00E9535F"/>
    <w:rsid w:val="00E95B0F"/>
    <w:rsid w:val="00E95CC4"/>
    <w:rsid w:val="00E963FD"/>
    <w:rsid w:val="00E96E8E"/>
    <w:rsid w:val="00EA0A2D"/>
    <w:rsid w:val="00EA0AA7"/>
    <w:rsid w:val="00EA0BB5"/>
    <w:rsid w:val="00EA1F2A"/>
    <w:rsid w:val="00EA2CE4"/>
    <w:rsid w:val="00EA38BD"/>
    <w:rsid w:val="00EA48D0"/>
    <w:rsid w:val="00EA525E"/>
    <w:rsid w:val="00EA5444"/>
    <w:rsid w:val="00EA678C"/>
    <w:rsid w:val="00EA6A6E"/>
    <w:rsid w:val="00EA6DCB"/>
    <w:rsid w:val="00EA6F87"/>
    <w:rsid w:val="00EA775A"/>
    <w:rsid w:val="00EA7980"/>
    <w:rsid w:val="00EB0E84"/>
    <w:rsid w:val="00EB1224"/>
    <w:rsid w:val="00EB2E0D"/>
    <w:rsid w:val="00EB41AE"/>
    <w:rsid w:val="00EB4878"/>
    <w:rsid w:val="00EB50D7"/>
    <w:rsid w:val="00EB5ADB"/>
    <w:rsid w:val="00EB5D6D"/>
    <w:rsid w:val="00EB5F1E"/>
    <w:rsid w:val="00EB6218"/>
    <w:rsid w:val="00EB6834"/>
    <w:rsid w:val="00EB69EF"/>
    <w:rsid w:val="00EB6BDD"/>
    <w:rsid w:val="00EB7706"/>
    <w:rsid w:val="00EB780F"/>
    <w:rsid w:val="00EC07E2"/>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2F3E"/>
    <w:rsid w:val="00EE34B6"/>
    <w:rsid w:val="00EE55B2"/>
    <w:rsid w:val="00EE692A"/>
    <w:rsid w:val="00EE6B3C"/>
    <w:rsid w:val="00EE6DD2"/>
    <w:rsid w:val="00EE7DA9"/>
    <w:rsid w:val="00EF14AF"/>
    <w:rsid w:val="00EF214A"/>
    <w:rsid w:val="00EF34D3"/>
    <w:rsid w:val="00EF38CF"/>
    <w:rsid w:val="00EF3C89"/>
    <w:rsid w:val="00EF5335"/>
    <w:rsid w:val="00EF621C"/>
    <w:rsid w:val="00EF6813"/>
    <w:rsid w:val="00EF6B9E"/>
    <w:rsid w:val="00F02F18"/>
    <w:rsid w:val="00F0308F"/>
    <w:rsid w:val="00F03E6C"/>
    <w:rsid w:val="00F04632"/>
    <w:rsid w:val="00F047A1"/>
    <w:rsid w:val="00F04926"/>
    <w:rsid w:val="00F04FF6"/>
    <w:rsid w:val="00F0504C"/>
    <w:rsid w:val="00F0552F"/>
    <w:rsid w:val="00F05582"/>
    <w:rsid w:val="00F05E81"/>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1AC"/>
    <w:rsid w:val="00F205EB"/>
    <w:rsid w:val="00F233C0"/>
    <w:rsid w:val="00F2375B"/>
    <w:rsid w:val="00F24F93"/>
    <w:rsid w:val="00F2561F"/>
    <w:rsid w:val="00F25715"/>
    <w:rsid w:val="00F2637D"/>
    <w:rsid w:val="00F301F5"/>
    <w:rsid w:val="00F31334"/>
    <w:rsid w:val="00F31EFB"/>
    <w:rsid w:val="00F322F6"/>
    <w:rsid w:val="00F327A8"/>
    <w:rsid w:val="00F332E5"/>
    <w:rsid w:val="00F33998"/>
    <w:rsid w:val="00F342FD"/>
    <w:rsid w:val="00F3456B"/>
    <w:rsid w:val="00F34E9E"/>
    <w:rsid w:val="00F350D6"/>
    <w:rsid w:val="00F36D46"/>
    <w:rsid w:val="00F36DC0"/>
    <w:rsid w:val="00F36DEA"/>
    <w:rsid w:val="00F377F9"/>
    <w:rsid w:val="00F37ECD"/>
    <w:rsid w:val="00F400A1"/>
    <w:rsid w:val="00F40997"/>
    <w:rsid w:val="00F41684"/>
    <w:rsid w:val="00F418ED"/>
    <w:rsid w:val="00F41B1A"/>
    <w:rsid w:val="00F42EFD"/>
    <w:rsid w:val="00F44755"/>
    <w:rsid w:val="00F44A96"/>
    <w:rsid w:val="00F451CD"/>
    <w:rsid w:val="00F455E0"/>
    <w:rsid w:val="00F45822"/>
    <w:rsid w:val="00F45E7C"/>
    <w:rsid w:val="00F46847"/>
    <w:rsid w:val="00F520A7"/>
    <w:rsid w:val="00F52E16"/>
    <w:rsid w:val="00F541C1"/>
    <w:rsid w:val="00F5437C"/>
    <w:rsid w:val="00F5458D"/>
    <w:rsid w:val="00F54F3A"/>
    <w:rsid w:val="00F55028"/>
    <w:rsid w:val="00F5550B"/>
    <w:rsid w:val="00F55C25"/>
    <w:rsid w:val="00F5670E"/>
    <w:rsid w:val="00F572F6"/>
    <w:rsid w:val="00F606AC"/>
    <w:rsid w:val="00F60892"/>
    <w:rsid w:val="00F60FD0"/>
    <w:rsid w:val="00F61E6F"/>
    <w:rsid w:val="00F6431B"/>
    <w:rsid w:val="00F653A1"/>
    <w:rsid w:val="00F659E1"/>
    <w:rsid w:val="00F668FF"/>
    <w:rsid w:val="00F670F7"/>
    <w:rsid w:val="00F71BCF"/>
    <w:rsid w:val="00F71FAA"/>
    <w:rsid w:val="00F72A19"/>
    <w:rsid w:val="00F73385"/>
    <w:rsid w:val="00F738BC"/>
    <w:rsid w:val="00F745DE"/>
    <w:rsid w:val="00F75244"/>
    <w:rsid w:val="00F75FEE"/>
    <w:rsid w:val="00F76241"/>
    <w:rsid w:val="00F7677E"/>
    <w:rsid w:val="00F768C5"/>
    <w:rsid w:val="00F76F3C"/>
    <w:rsid w:val="00F8040B"/>
    <w:rsid w:val="00F808C5"/>
    <w:rsid w:val="00F81B36"/>
    <w:rsid w:val="00F81D0E"/>
    <w:rsid w:val="00F832E1"/>
    <w:rsid w:val="00F8369D"/>
    <w:rsid w:val="00F83A5F"/>
    <w:rsid w:val="00F842F9"/>
    <w:rsid w:val="00F84DD8"/>
    <w:rsid w:val="00F85369"/>
    <w:rsid w:val="00F858DD"/>
    <w:rsid w:val="00F916DE"/>
    <w:rsid w:val="00F91DE7"/>
    <w:rsid w:val="00F93DC9"/>
    <w:rsid w:val="00F94872"/>
    <w:rsid w:val="00F95323"/>
    <w:rsid w:val="00F9547F"/>
    <w:rsid w:val="00F967E0"/>
    <w:rsid w:val="00F96A6A"/>
    <w:rsid w:val="00F96EBF"/>
    <w:rsid w:val="00F97C20"/>
    <w:rsid w:val="00FA0362"/>
    <w:rsid w:val="00FA08AC"/>
    <w:rsid w:val="00FA10EC"/>
    <w:rsid w:val="00FA156D"/>
    <w:rsid w:val="00FA43B6"/>
    <w:rsid w:val="00FA4C14"/>
    <w:rsid w:val="00FA4DEE"/>
    <w:rsid w:val="00FA537D"/>
    <w:rsid w:val="00FA5D88"/>
    <w:rsid w:val="00FA6D0A"/>
    <w:rsid w:val="00FA751A"/>
    <w:rsid w:val="00FA7AEE"/>
    <w:rsid w:val="00FB0152"/>
    <w:rsid w:val="00FB1482"/>
    <w:rsid w:val="00FB1A63"/>
    <w:rsid w:val="00FB22B7"/>
    <w:rsid w:val="00FB29A4"/>
    <w:rsid w:val="00FB33E4"/>
    <w:rsid w:val="00FB3858"/>
    <w:rsid w:val="00FB39C3"/>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0219"/>
    <w:rsid w:val="00FD1C06"/>
    <w:rsid w:val="00FD31D4"/>
    <w:rsid w:val="00FD554D"/>
    <w:rsid w:val="00FD5B24"/>
    <w:rsid w:val="00FD5C69"/>
    <w:rsid w:val="00FD5FE4"/>
    <w:rsid w:val="00FD638B"/>
    <w:rsid w:val="00FE04C8"/>
    <w:rsid w:val="00FE05E8"/>
    <w:rsid w:val="00FE1231"/>
    <w:rsid w:val="00FE30C5"/>
    <w:rsid w:val="00FE31E9"/>
    <w:rsid w:val="00FE362B"/>
    <w:rsid w:val="00FE37EF"/>
    <w:rsid w:val="00FE38BD"/>
    <w:rsid w:val="00FE4237"/>
    <w:rsid w:val="00FE451F"/>
    <w:rsid w:val="00FE4B45"/>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FE451F"/>
    <w:rPr>
      <w:color w:val="605E5C"/>
      <w:shd w:val="clear" w:color="auto" w:fill="E1DFDD"/>
    </w:rPr>
  </w:style>
  <w:style w:type="paragraph" w:customStyle="1" w:styleId="EditorNote">
    <w:name w:val="Editor_Note"/>
    <w:uiPriority w:val="99"/>
    <w:rsid w:val="0087709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styleId="BodyText">
    <w:name w:val="Body Text"/>
    <w:basedOn w:val="Normal"/>
    <w:link w:val="BodyTextChar"/>
    <w:semiHidden/>
    <w:unhideWhenUsed/>
    <w:rsid w:val="00260A6A"/>
    <w:pPr>
      <w:spacing w:after="120"/>
    </w:pPr>
  </w:style>
  <w:style w:type="character" w:customStyle="1" w:styleId="BodyTextChar">
    <w:name w:val="Body Text Char"/>
    <w:basedOn w:val="DefaultParagraphFont"/>
    <w:link w:val="BodyText"/>
    <w:semiHidden/>
    <w:rsid w:val="00260A6A"/>
    <w:rPr>
      <w:sz w:val="18"/>
      <w:lang w:val="en-GB" w:eastAsia="en-US"/>
    </w:rPr>
  </w:style>
  <w:style w:type="paragraph" w:customStyle="1" w:styleId="TableParagraph">
    <w:name w:val="Table Paragraph"/>
    <w:basedOn w:val="Normal"/>
    <w:uiPriority w:val="1"/>
    <w:qFormat/>
    <w:rsid w:val="00260A6A"/>
    <w:pPr>
      <w:widowControl w:val="0"/>
      <w:autoSpaceDE w:val="0"/>
      <w:autoSpaceDN w:val="0"/>
      <w:adjustRightInd w:val="0"/>
    </w:pPr>
    <w:rPr>
      <w:rFonts w:eastAsiaTheme="minor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600080">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2930384">
      <w:bodyDiv w:val="1"/>
      <w:marLeft w:val="0"/>
      <w:marRight w:val="0"/>
      <w:marTop w:val="0"/>
      <w:marBottom w:val="0"/>
      <w:divBdr>
        <w:top w:val="none" w:sz="0" w:space="0" w:color="auto"/>
        <w:left w:val="none" w:sz="0" w:space="0" w:color="auto"/>
        <w:bottom w:val="none" w:sz="0" w:space="0" w:color="auto"/>
        <w:right w:val="none" w:sz="0" w:space="0" w:color="auto"/>
      </w:divBdr>
      <w:divsChild>
        <w:div w:id="1638997409">
          <w:marLeft w:val="547"/>
          <w:marRight w:val="0"/>
          <w:marTop w:val="106"/>
          <w:marBottom w:val="0"/>
          <w:divBdr>
            <w:top w:val="none" w:sz="0" w:space="0" w:color="auto"/>
            <w:left w:val="none" w:sz="0" w:space="0" w:color="auto"/>
            <w:bottom w:val="none" w:sz="0" w:space="0" w:color="auto"/>
            <w:right w:val="none" w:sz="0" w:space="0" w:color="auto"/>
          </w:divBdr>
        </w:div>
        <w:div w:id="1335721770">
          <w:marLeft w:val="1166"/>
          <w:marRight w:val="0"/>
          <w:marTop w:val="91"/>
          <w:marBottom w:val="0"/>
          <w:divBdr>
            <w:top w:val="none" w:sz="0" w:space="0" w:color="auto"/>
            <w:left w:val="none" w:sz="0" w:space="0" w:color="auto"/>
            <w:bottom w:val="none" w:sz="0" w:space="0" w:color="auto"/>
            <w:right w:val="none" w:sz="0" w:space="0" w:color="auto"/>
          </w:divBdr>
        </w:div>
        <w:div w:id="916206769">
          <w:marLeft w:val="1166"/>
          <w:marRight w:val="0"/>
          <w:marTop w:val="91"/>
          <w:marBottom w:val="0"/>
          <w:divBdr>
            <w:top w:val="none" w:sz="0" w:space="0" w:color="auto"/>
            <w:left w:val="none" w:sz="0" w:space="0" w:color="auto"/>
            <w:bottom w:val="none" w:sz="0" w:space="0" w:color="auto"/>
            <w:right w:val="none" w:sz="0" w:space="0" w:color="auto"/>
          </w:divBdr>
        </w:div>
        <w:div w:id="679704196">
          <w:marLeft w:val="1714"/>
          <w:marRight w:val="0"/>
          <w:marTop w:val="82"/>
          <w:marBottom w:val="0"/>
          <w:divBdr>
            <w:top w:val="none" w:sz="0" w:space="0" w:color="auto"/>
            <w:left w:val="none" w:sz="0" w:space="0" w:color="auto"/>
            <w:bottom w:val="none" w:sz="0" w:space="0" w:color="auto"/>
            <w:right w:val="none" w:sz="0" w:space="0" w:color="auto"/>
          </w:divBdr>
        </w:div>
        <w:div w:id="415636478">
          <w:marLeft w:val="1166"/>
          <w:marRight w:val="0"/>
          <w:marTop w:val="91"/>
          <w:marBottom w:val="0"/>
          <w:divBdr>
            <w:top w:val="none" w:sz="0" w:space="0" w:color="auto"/>
            <w:left w:val="none" w:sz="0" w:space="0" w:color="auto"/>
            <w:bottom w:val="none" w:sz="0" w:space="0" w:color="auto"/>
            <w:right w:val="none" w:sz="0" w:space="0" w:color="auto"/>
          </w:divBdr>
        </w:div>
        <w:div w:id="1636251387">
          <w:marLeft w:val="1714"/>
          <w:marRight w:val="0"/>
          <w:marTop w:val="82"/>
          <w:marBottom w:val="0"/>
          <w:divBdr>
            <w:top w:val="none" w:sz="0" w:space="0" w:color="auto"/>
            <w:left w:val="none" w:sz="0" w:space="0" w:color="auto"/>
            <w:bottom w:val="none" w:sz="0" w:space="0" w:color="auto"/>
            <w:right w:val="none" w:sz="0" w:space="0" w:color="auto"/>
          </w:divBdr>
        </w:div>
      </w:divsChild>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5785245">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4698261">
      <w:bodyDiv w:val="1"/>
      <w:marLeft w:val="0"/>
      <w:marRight w:val="0"/>
      <w:marTop w:val="0"/>
      <w:marBottom w:val="0"/>
      <w:divBdr>
        <w:top w:val="none" w:sz="0" w:space="0" w:color="auto"/>
        <w:left w:val="none" w:sz="0" w:space="0" w:color="auto"/>
        <w:bottom w:val="none" w:sz="0" w:space="0" w:color="auto"/>
        <w:right w:val="none" w:sz="0" w:space="0" w:color="auto"/>
      </w:divBdr>
      <w:divsChild>
        <w:div w:id="154418410">
          <w:marLeft w:val="547"/>
          <w:marRight w:val="0"/>
          <w:marTop w:val="106"/>
          <w:marBottom w:val="0"/>
          <w:divBdr>
            <w:top w:val="none" w:sz="0" w:space="0" w:color="auto"/>
            <w:left w:val="none" w:sz="0" w:space="0" w:color="auto"/>
            <w:bottom w:val="none" w:sz="0" w:space="0" w:color="auto"/>
            <w:right w:val="none" w:sz="0" w:space="0" w:color="auto"/>
          </w:divBdr>
        </w:div>
        <w:div w:id="162623156">
          <w:marLeft w:val="1166"/>
          <w:marRight w:val="0"/>
          <w:marTop w:val="91"/>
          <w:marBottom w:val="0"/>
          <w:divBdr>
            <w:top w:val="none" w:sz="0" w:space="0" w:color="auto"/>
            <w:left w:val="none" w:sz="0" w:space="0" w:color="auto"/>
            <w:bottom w:val="none" w:sz="0" w:space="0" w:color="auto"/>
            <w:right w:val="none" w:sz="0" w:space="0" w:color="auto"/>
          </w:divBdr>
        </w:div>
        <w:div w:id="67272244">
          <w:marLeft w:val="1166"/>
          <w:marRight w:val="0"/>
          <w:marTop w:val="91"/>
          <w:marBottom w:val="0"/>
          <w:divBdr>
            <w:top w:val="none" w:sz="0" w:space="0" w:color="auto"/>
            <w:left w:val="none" w:sz="0" w:space="0" w:color="auto"/>
            <w:bottom w:val="none" w:sz="0" w:space="0" w:color="auto"/>
            <w:right w:val="none" w:sz="0" w:space="0" w:color="auto"/>
          </w:divBdr>
        </w:div>
        <w:div w:id="550309925">
          <w:marLeft w:val="547"/>
          <w:marRight w:val="0"/>
          <w:marTop w:val="106"/>
          <w:marBottom w:val="0"/>
          <w:divBdr>
            <w:top w:val="none" w:sz="0" w:space="0" w:color="auto"/>
            <w:left w:val="none" w:sz="0" w:space="0" w:color="auto"/>
            <w:bottom w:val="none" w:sz="0" w:space="0" w:color="auto"/>
            <w:right w:val="none" w:sz="0" w:space="0" w:color="auto"/>
          </w:divBdr>
        </w:div>
        <w:div w:id="1452825357">
          <w:marLeft w:val="1166"/>
          <w:marRight w:val="0"/>
          <w:marTop w:val="91"/>
          <w:marBottom w:val="0"/>
          <w:divBdr>
            <w:top w:val="none" w:sz="0" w:space="0" w:color="auto"/>
            <w:left w:val="none" w:sz="0" w:space="0" w:color="auto"/>
            <w:bottom w:val="none" w:sz="0" w:space="0" w:color="auto"/>
            <w:right w:val="none" w:sz="0" w:space="0" w:color="auto"/>
          </w:divBdr>
        </w:div>
        <w:div w:id="1691057010">
          <w:marLeft w:val="1166"/>
          <w:marRight w:val="0"/>
          <w:marTop w:val="91"/>
          <w:marBottom w:val="0"/>
          <w:divBdr>
            <w:top w:val="none" w:sz="0" w:space="0" w:color="auto"/>
            <w:left w:val="none" w:sz="0" w:space="0" w:color="auto"/>
            <w:bottom w:val="none" w:sz="0" w:space="0" w:color="auto"/>
            <w:right w:val="none" w:sz="0" w:space="0" w:color="auto"/>
          </w:divBdr>
        </w:div>
        <w:div w:id="344670682">
          <w:marLeft w:val="1166"/>
          <w:marRight w:val="0"/>
          <w:marTop w:val="91"/>
          <w:marBottom w:val="0"/>
          <w:divBdr>
            <w:top w:val="none" w:sz="0" w:space="0" w:color="auto"/>
            <w:left w:val="none" w:sz="0" w:space="0" w:color="auto"/>
            <w:bottom w:val="none" w:sz="0" w:space="0" w:color="auto"/>
            <w:right w:val="none" w:sz="0" w:space="0" w:color="auto"/>
          </w:divBdr>
        </w:div>
        <w:div w:id="980113960">
          <w:marLeft w:val="1714"/>
          <w:marRight w:val="0"/>
          <w:marTop w:val="82"/>
          <w:marBottom w:val="0"/>
          <w:divBdr>
            <w:top w:val="none" w:sz="0" w:space="0" w:color="auto"/>
            <w:left w:val="none" w:sz="0" w:space="0" w:color="auto"/>
            <w:bottom w:val="none" w:sz="0" w:space="0" w:color="auto"/>
            <w:right w:val="none" w:sz="0" w:space="0" w:color="auto"/>
          </w:divBdr>
        </w:div>
      </w:divsChild>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15713"/>
    <w:rsid w:val="00033225"/>
    <w:rsid w:val="00034671"/>
    <w:rsid w:val="00035EE5"/>
    <w:rsid w:val="0006141F"/>
    <w:rsid w:val="00156E13"/>
    <w:rsid w:val="001A0139"/>
    <w:rsid w:val="002556EF"/>
    <w:rsid w:val="00272637"/>
    <w:rsid w:val="0028322A"/>
    <w:rsid w:val="00294ED5"/>
    <w:rsid w:val="002C29A1"/>
    <w:rsid w:val="0031150D"/>
    <w:rsid w:val="0039033B"/>
    <w:rsid w:val="003A3E94"/>
    <w:rsid w:val="003B480F"/>
    <w:rsid w:val="00454D97"/>
    <w:rsid w:val="00456D12"/>
    <w:rsid w:val="00481F5D"/>
    <w:rsid w:val="004A1E70"/>
    <w:rsid w:val="004B7583"/>
    <w:rsid w:val="004E211E"/>
    <w:rsid w:val="005B63FC"/>
    <w:rsid w:val="005D101C"/>
    <w:rsid w:val="006052A1"/>
    <w:rsid w:val="00643CE2"/>
    <w:rsid w:val="00676510"/>
    <w:rsid w:val="00690277"/>
    <w:rsid w:val="006E446D"/>
    <w:rsid w:val="006E7B96"/>
    <w:rsid w:val="00826367"/>
    <w:rsid w:val="008561A6"/>
    <w:rsid w:val="00862B13"/>
    <w:rsid w:val="00886314"/>
    <w:rsid w:val="008E3059"/>
    <w:rsid w:val="009203B1"/>
    <w:rsid w:val="00965608"/>
    <w:rsid w:val="009A57E8"/>
    <w:rsid w:val="009E4057"/>
    <w:rsid w:val="00A43775"/>
    <w:rsid w:val="00B3759C"/>
    <w:rsid w:val="00B4701F"/>
    <w:rsid w:val="00C21573"/>
    <w:rsid w:val="00C81BE1"/>
    <w:rsid w:val="00CD3A86"/>
    <w:rsid w:val="00D006FF"/>
    <w:rsid w:val="00D15B73"/>
    <w:rsid w:val="00D473C2"/>
    <w:rsid w:val="00DD23CB"/>
    <w:rsid w:val="00DE4343"/>
    <w:rsid w:val="00DF4D12"/>
    <w:rsid w:val="00E33C57"/>
    <w:rsid w:val="00E60AF1"/>
    <w:rsid w:val="00E619BE"/>
    <w:rsid w:val="00E74829"/>
    <w:rsid w:val="00F74200"/>
    <w:rsid w:val="00F94916"/>
    <w:rsid w:val="00FC5AB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189</b:RefOrder>
  </b:Source>
</b:Sources>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E2DD3582-B989-4CE1-90FB-F6D48A89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4BFB2F-FCCF-4E08-8CDC-FE9C66C02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doc.: IEEE 802.11-21/xxxxr00</vt:lpstr>
    </vt:vector>
  </TitlesOfParts>
  <Company>Intel Corporation</Company>
  <LinksUpToDate>false</LinksUpToDate>
  <CharactersWithSpaces>8522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802.11-21/0335r00</dc:title>
  <dc:subject>Submission</dc:subject>
  <dc:creator>minyoung.park@intel.com</dc:creator>
  <cp:keywords>CTPClassification=CTP_NT</cp:keywords>
  <cp:lastModifiedBy>Young Hoon Kwon</cp:lastModifiedBy>
  <cp:revision>5</cp:revision>
  <cp:lastPrinted>2010-05-04T02:47:00Z</cp:lastPrinted>
  <dcterms:created xsi:type="dcterms:W3CDTF">2021-02-26T23:12:00Z</dcterms:created>
  <dcterms:modified xsi:type="dcterms:W3CDTF">2021-02-26T23:28:00Z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0x0101004257954231A76C44B0D04C9AEE4292A8</vt:lpwstr>
  </property>
  <property fmtid="{D5CDD505-2E9C-101B-9397-08002B2CF9AE}" pid="9" name="CTPClassification">
    <vt:lpwstr>CTP_NT</vt:lpwstr>
  </property>
</Properties>
</file>