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AAEE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842"/>
        <w:gridCol w:w="1170"/>
        <w:gridCol w:w="2828"/>
      </w:tblGrid>
      <w:tr w:rsidR="00CA09B2" w:rsidRPr="00FA777D" w14:paraId="75362CFB" w14:textId="77777777" w:rsidTr="00794260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14:paraId="2F15DFC4" w14:textId="79F57780" w:rsidR="00CA09B2" w:rsidRPr="00FA777D" w:rsidRDefault="00264B58" w:rsidP="00A7237B">
            <w:pPr>
              <w:pStyle w:val="T2"/>
            </w:pPr>
            <w:r>
              <w:t>D</w:t>
            </w:r>
            <w:r w:rsidR="00435BB2">
              <w:t>0.</w:t>
            </w:r>
            <w:r>
              <w:t xml:space="preserve">3 </w:t>
            </w:r>
            <w:r w:rsidR="00ED0142">
              <w:t xml:space="preserve">CR for </w:t>
            </w:r>
            <w:r w:rsidR="00A7237B">
              <w:t>Section 10.6 and 10.23</w:t>
            </w:r>
          </w:p>
        </w:tc>
      </w:tr>
      <w:tr w:rsidR="00CA09B2" w:rsidRPr="00D61EDD" w14:paraId="55A9AC90" w14:textId="77777777" w:rsidTr="00794260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14:paraId="3A687DAA" w14:textId="0FE1165D" w:rsidR="00CA09B2" w:rsidRPr="00D61EDD" w:rsidRDefault="00CA09B2" w:rsidP="00571DF3">
            <w:pPr>
              <w:pStyle w:val="T2"/>
              <w:ind w:left="0"/>
              <w:rPr>
                <w:sz w:val="24"/>
              </w:rPr>
            </w:pPr>
            <w:r w:rsidRPr="00D61EDD">
              <w:rPr>
                <w:sz w:val="24"/>
              </w:rPr>
              <w:t>Date:</w:t>
            </w:r>
            <w:r w:rsidR="00B847FE" w:rsidRPr="00D61EDD">
              <w:rPr>
                <w:b w:val="0"/>
                <w:sz w:val="24"/>
              </w:rPr>
              <w:t xml:space="preserve">  20</w:t>
            </w:r>
            <w:r w:rsidR="00435BB2">
              <w:rPr>
                <w:b w:val="0"/>
                <w:sz w:val="24"/>
              </w:rPr>
              <w:t>21</w:t>
            </w:r>
            <w:r w:rsidR="009635A1" w:rsidRPr="00D61EDD">
              <w:rPr>
                <w:b w:val="0"/>
                <w:sz w:val="24"/>
              </w:rPr>
              <w:t>-</w:t>
            </w:r>
            <w:r w:rsidR="00435BB2">
              <w:rPr>
                <w:b w:val="0"/>
                <w:sz w:val="24"/>
              </w:rPr>
              <w:t>2</w:t>
            </w:r>
            <w:r w:rsidR="00421500" w:rsidRPr="00D61EDD">
              <w:rPr>
                <w:b w:val="0"/>
                <w:sz w:val="24"/>
              </w:rPr>
              <w:t>-</w:t>
            </w:r>
            <w:r w:rsidR="00571DF3">
              <w:rPr>
                <w:b w:val="0"/>
                <w:sz w:val="24"/>
              </w:rPr>
              <w:t>24</w:t>
            </w:r>
          </w:p>
        </w:tc>
      </w:tr>
      <w:tr w:rsidR="00CA09B2" w:rsidRPr="00D61EDD" w14:paraId="6CA11166" w14:textId="77777777" w:rsidTr="00794260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14:paraId="694DE6ED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Author(s):</w:t>
            </w:r>
          </w:p>
        </w:tc>
      </w:tr>
      <w:tr w:rsidR="00CA09B2" w:rsidRPr="00D61EDD" w14:paraId="50025EDA" w14:textId="77777777" w:rsidTr="00FC390A">
        <w:trPr>
          <w:jc w:val="center"/>
        </w:trPr>
        <w:tc>
          <w:tcPr>
            <w:tcW w:w="1711" w:type="dxa"/>
            <w:vAlign w:val="center"/>
          </w:tcPr>
          <w:p w14:paraId="7A256731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Name</w:t>
            </w:r>
          </w:p>
        </w:tc>
        <w:tc>
          <w:tcPr>
            <w:tcW w:w="1472" w:type="dxa"/>
            <w:vAlign w:val="center"/>
          </w:tcPr>
          <w:p w14:paraId="07F4CDCC" w14:textId="77777777" w:rsidR="00CA09B2" w:rsidRPr="00D61EDD" w:rsidRDefault="0062440B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Affiliation</w:t>
            </w:r>
          </w:p>
        </w:tc>
        <w:tc>
          <w:tcPr>
            <w:tcW w:w="2842" w:type="dxa"/>
            <w:vAlign w:val="center"/>
          </w:tcPr>
          <w:p w14:paraId="5587BC7C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Address</w:t>
            </w:r>
          </w:p>
        </w:tc>
        <w:tc>
          <w:tcPr>
            <w:tcW w:w="1170" w:type="dxa"/>
            <w:vAlign w:val="center"/>
          </w:tcPr>
          <w:p w14:paraId="5356D5C9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Phone</w:t>
            </w:r>
          </w:p>
        </w:tc>
        <w:tc>
          <w:tcPr>
            <w:tcW w:w="2828" w:type="dxa"/>
            <w:vAlign w:val="center"/>
          </w:tcPr>
          <w:p w14:paraId="455459B5" w14:textId="77777777" w:rsidR="00CA09B2" w:rsidRPr="00D61EDD" w:rsidRDefault="00925EDB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E</w:t>
            </w:r>
            <w:r w:rsidR="00CA09B2" w:rsidRPr="00D61EDD">
              <w:rPr>
                <w:sz w:val="24"/>
              </w:rPr>
              <w:t>mail</w:t>
            </w:r>
          </w:p>
        </w:tc>
      </w:tr>
      <w:tr w:rsidR="009B0EF0" w:rsidRPr="00D61EDD" w14:paraId="13BD8080" w14:textId="77777777" w:rsidTr="00FC390A">
        <w:trPr>
          <w:jc w:val="center"/>
        </w:trPr>
        <w:tc>
          <w:tcPr>
            <w:tcW w:w="1711" w:type="dxa"/>
            <w:vAlign w:val="center"/>
          </w:tcPr>
          <w:p w14:paraId="05FDB2D5" w14:textId="77777777" w:rsidR="009B0EF0" w:rsidRPr="00730D24" w:rsidRDefault="00C76B29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Wook Bong Lee</w:t>
            </w:r>
          </w:p>
        </w:tc>
        <w:tc>
          <w:tcPr>
            <w:tcW w:w="1472" w:type="dxa"/>
            <w:vAlign w:val="center"/>
          </w:tcPr>
          <w:p w14:paraId="70C23C7D" w14:textId="77777777" w:rsidR="009B0EF0" w:rsidRPr="00730D24" w:rsidRDefault="008C202A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Samsung</w:t>
            </w:r>
          </w:p>
        </w:tc>
        <w:tc>
          <w:tcPr>
            <w:tcW w:w="2842" w:type="dxa"/>
            <w:vAlign w:val="center"/>
          </w:tcPr>
          <w:p w14:paraId="66978091" w14:textId="77777777" w:rsidR="009B0EF0" w:rsidRPr="00730D24" w:rsidRDefault="009B0EF0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5D2C2FF0" w14:textId="77777777" w:rsidR="009B0EF0" w:rsidRPr="00730D24" w:rsidRDefault="009B0EF0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828" w:type="dxa"/>
            <w:vAlign w:val="center"/>
          </w:tcPr>
          <w:p w14:paraId="0337EE4C" w14:textId="77777777" w:rsidR="009B0EF0" w:rsidRPr="00730D24" w:rsidRDefault="00C76B29" w:rsidP="008C202A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wookbong.lee</w:t>
            </w:r>
            <w:r w:rsidR="008C202A" w:rsidRPr="00730D24">
              <w:rPr>
                <w:b w:val="0"/>
                <w:sz w:val="18"/>
                <w:szCs w:val="18"/>
              </w:rPr>
              <w:t>@samusng.com</w:t>
            </w:r>
          </w:p>
        </w:tc>
      </w:tr>
      <w:tr w:rsidR="00DF0D8D" w:rsidRPr="00D61EDD" w14:paraId="5F0D3512" w14:textId="77777777" w:rsidTr="00FC390A">
        <w:trPr>
          <w:jc w:val="center"/>
        </w:trPr>
        <w:tc>
          <w:tcPr>
            <w:tcW w:w="1711" w:type="dxa"/>
            <w:vAlign w:val="center"/>
          </w:tcPr>
          <w:p w14:paraId="2733C4D1" w14:textId="515750E4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472" w:type="dxa"/>
            <w:vAlign w:val="center"/>
          </w:tcPr>
          <w:p w14:paraId="08125E6B" w14:textId="73EFCB4D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2842" w:type="dxa"/>
            <w:vAlign w:val="center"/>
          </w:tcPr>
          <w:p w14:paraId="43BCF634" w14:textId="77777777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433DFFBC" w14:textId="77777777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2828" w:type="dxa"/>
            <w:vAlign w:val="center"/>
          </w:tcPr>
          <w:p w14:paraId="3C8896C7" w14:textId="68F757CA" w:rsidR="00DF0D8D" w:rsidRPr="00730D24" w:rsidRDefault="00DF0D8D" w:rsidP="008C202A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</w:tr>
    </w:tbl>
    <w:p w14:paraId="18B9D925" w14:textId="77777777" w:rsidR="00EA4F6A" w:rsidRPr="00D61EDD" w:rsidRDefault="00EA4F6A" w:rsidP="004066BE">
      <w:pPr>
        <w:pStyle w:val="Heading5"/>
        <w:rPr>
          <w:sz w:val="24"/>
          <w:szCs w:val="24"/>
        </w:rPr>
      </w:pPr>
    </w:p>
    <w:p w14:paraId="2CCC1F9C" w14:textId="77777777" w:rsidR="00CE2745" w:rsidRDefault="00CE2745" w:rsidP="00CE2745">
      <w:pPr>
        <w:pStyle w:val="T1"/>
        <w:spacing w:after="120"/>
      </w:pPr>
    </w:p>
    <w:p w14:paraId="2DE55BDF" w14:textId="77777777" w:rsidR="00CE2745" w:rsidRDefault="00CE2745" w:rsidP="00CE2745">
      <w:pPr>
        <w:pStyle w:val="T1"/>
        <w:spacing w:after="120"/>
      </w:pPr>
      <w:r>
        <w:t>Abstract</w:t>
      </w:r>
    </w:p>
    <w:p w14:paraId="53023654" w14:textId="7EAF823D" w:rsidR="00CE2745" w:rsidRDefault="00CE2745" w:rsidP="00CE2745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resolution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the following comments on</w:t>
      </w:r>
      <w:r w:rsidR="00435BB2">
        <w:rPr>
          <w:lang w:eastAsia="ko-KR"/>
        </w:rPr>
        <w:t xml:space="preserve"> </w:t>
      </w:r>
      <w:r w:rsidR="00A7237B">
        <w:rPr>
          <w:lang w:eastAsia="ko-KR"/>
        </w:rPr>
        <w:t>section 10.6 and 10.23</w:t>
      </w:r>
      <w:r w:rsidR="00435BB2">
        <w:rPr>
          <w:lang w:eastAsia="ko-KR"/>
        </w:rPr>
        <w:t xml:space="preserve"> </w:t>
      </w:r>
      <w:r>
        <w:rPr>
          <w:lang w:eastAsia="ko-KR"/>
        </w:rPr>
        <w:t>of TG</w:t>
      </w:r>
      <w:r w:rsidR="00435BB2">
        <w:rPr>
          <w:lang w:eastAsia="ko-KR"/>
        </w:rPr>
        <w:t>be</w:t>
      </w:r>
      <w:r>
        <w:rPr>
          <w:lang w:eastAsia="ko-KR"/>
        </w:rPr>
        <w:t xml:space="preserve"> D</w:t>
      </w:r>
      <w:r w:rsidR="00435BB2">
        <w:rPr>
          <w:lang w:eastAsia="ko-KR"/>
        </w:rPr>
        <w:t>0.</w:t>
      </w:r>
      <w:r w:rsidR="00264B58">
        <w:rPr>
          <w:lang w:eastAsia="ko-KR"/>
        </w:rPr>
        <w:t>3</w:t>
      </w:r>
      <w:r>
        <w:rPr>
          <w:lang w:eastAsia="ko-KR"/>
        </w:rPr>
        <w:t>:</w:t>
      </w:r>
    </w:p>
    <w:p w14:paraId="16EB16D3" w14:textId="1FAB1148" w:rsidR="00CE2745" w:rsidRDefault="00CE2745" w:rsidP="00C30F1C">
      <w:pPr>
        <w:pStyle w:val="ListParagraph"/>
        <w:numPr>
          <w:ilvl w:val="0"/>
          <w:numId w:val="2"/>
        </w:numPr>
      </w:pPr>
    </w:p>
    <w:p w14:paraId="64C52646" w14:textId="77777777" w:rsidR="00EF262A" w:rsidRDefault="00EF262A" w:rsidP="00EF262A"/>
    <w:p w14:paraId="293C0D54" w14:textId="1A5D1E3E" w:rsidR="00EF262A" w:rsidRDefault="00EF262A" w:rsidP="00EF262A">
      <w:r>
        <w:t>Baseline documents: TGbe D0.3, TGax D8.0</w:t>
      </w:r>
      <w:r w:rsidR="00780F63">
        <w:t>, and 11-21/0137r4</w:t>
      </w:r>
      <w:r>
        <w:t>.</w:t>
      </w:r>
    </w:p>
    <w:p w14:paraId="07F5BEF9" w14:textId="77777777" w:rsidR="001A3230" w:rsidRDefault="001A3230" w:rsidP="001A3230">
      <w:pPr>
        <w:pStyle w:val="ListParagraph"/>
        <w:ind w:left="360"/>
      </w:pPr>
    </w:p>
    <w:p w14:paraId="79AC0249" w14:textId="77777777" w:rsidR="00CE2745" w:rsidRDefault="00CE2745" w:rsidP="00CE2745">
      <w:pPr>
        <w:jc w:val="both"/>
      </w:pPr>
      <w:r>
        <w:t>Revisions:</w:t>
      </w:r>
    </w:p>
    <w:p w14:paraId="56E0B4B0" w14:textId="40BD3DCA" w:rsidR="00CE2745" w:rsidRDefault="00CE2745" w:rsidP="00E87DF1">
      <w:pPr>
        <w:pStyle w:val="ListParagraph"/>
        <w:numPr>
          <w:ilvl w:val="0"/>
          <w:numId w:val="1"/>
        </w:numPr>
        <w:contextualSpacing w:val="0"/>
        <w:jc w:val="both"/>
        <w:rPr>
          <w:sz w:val="22"/>
          <w:szCs w:val="20"/>
          <w:lang w:val="en-GB"/>
        </w:rPr>
      </w:pPr>
      <w:r w:rsidRPr="00856B2A">
        <w:rPr>
          <w:sz w:val="22"/>
          <w:szCs w:val="20"/>
          <w:lang w:val="en-GB"/>
        </w:rPr>
        <w:t xml:space="preserve">Rev 0: Initial version of the document. </w:t>
      </w:r>
      <w:r w:rsidR="0019062F">
        <w:rPr>
          <w:sz w:val="22"/>
          <w:szCs w:val="20"/>
          <w:lang w:val="en-GB"/>
        </w:rPr>
        <w:t>Use D</w:t>
      </w:r>
      <w:r w:rsidR="00435BB2">
        <w:rPr>
          <w:sz w:val="22"/>
          <w:szCs w:val="20"/>
          <w:lang w:val="en-GB"/>
        </w:rPr>
        <w:t>0</w:t>
      </w:r>
      <w:r w:rsidR="0019062F">
        <w:rPr>
          <w:sz w:val="22"/>
          <w:szCs w:val="20"/>
          <w:lang w:val="en-GB"/>
        </w:rPr>
        <w:t>.</w:t>
      </w:r>
      <w:r w:rsidR="00435BB2">
        <w:rPr>
          <w:sz w:val="22"/>
          <w:szCs w:val="20"/>
          <w:lang w:val="en-GB"/>
        </w:rPr>
        <w:t>3</w:t>
      </w:r>
      <w:r w:rsidR="0019062F">
        <w:rPr>
          <w:sz w:val="22"/>
          <w:szCs w:val="20"/>
          <w:lang w:val="en-GB"/>
        </w:rPr>
        <w:t xml:space="preserve"> as baseline spec text. </w:t>
      </w:r>
    </w:p>
    <w:p w14:paraId="31E13096" w14:textId="77777777" w:rsidR="00D61EDD" w:rsidRPr="00435BB2" w:rsidRDefault="00D61EDD" w:rsidP="00CF7849">
      <w:pPr>
        <w:rPr>
          <w:lang w:val="en-GB"/>
        </w:rPr>
      </w:pPr>
    </w:p>
    <w:p w14:paraId="2711C42F" w14:textId="77777777" w:rsidR="00D61EDD" w:rsidRDefault="00D61EDD" w:rsidP="00CF7849"/>
    <w:p w14:paraId="6FA002CF" w14:textId="77777777" w:rsidR="00D61EDD" w:rsidRDefault="00D61EDD" w:rsidP="00CF7849"/>
    <w:p w14:paraId="6898A0D4" w14:textId="77777777" w:rsidR="00D61EDD" w:rsidRDefault="00D61EDD" w:rsidP="00CF7849"/>
    <w:p w14:paraId="425ED8EE" w14:textId="77777777" w:rsidR="00D61EDD" w:rsidRDefault="00D61EDD" w:rsidP="00CF7849"/>
    <w:p w14:paraId="4BB4FC3A" w14:textId="77777777" w:rsidR="00D61EDD" w:rsidRDefault="00D61EDD" w:rsidP="00CF7849"/>
    <w:p w14:paraId="793D07C5" w14:textId="77777777" w:rsidR="00D61EDD" w:rsidRDefault="00D61EDD" w:rsidP="00CF7849"/>
    <w:p w14:paraId="35601471" w14:textId="77777777" w:rsidR="00D61EDD" w:rsidRDefault="00D61EDD" w:rsidP="00CF7849"/>
    <w:p w14:paraId="41FD00E7" w14:textId="77777777" w:rsidR="00D61EDD" w:rsidRDefault="00D61EDD" w:rsidP="00CF7849"/>
    <w:p w14:paraId="22186D32" w14:textId="77777777" w:rsidR="00D61EDD" w:rsidRDefault="00D61EDD" w:rsidP="00CF7849"/>
    <w:p w14:paraId="1E21D163" w14:textId="77777777" w:rsidR="00D61EDD" w:rsidRDefault="00D61EDD" w:rsidP="00CF7849"/>
    <w:p w14:paraId="126A7B9D" w14:textId="77777777" w:rsidR="00D61EDD" w:rsidRDefault="00D61EDD" w:rsidP="00CF7849"/>
    <w:p w14:paraId="1A14F5CD" w14:textId="77777777" w:rsidR="00D61EDD" w:rsidRDefault="00D61EDD" w:rsidP="00CF7849"/>
    <w:p w14:paraId="3126830E" w14:textId="77777777" w:rsidR="00D61EDD" w:rsidRDefault="00D61EDD" w:rsidP="00CF7849"/>
    <w:p w14:paraId="2D7E71CD" w14:textId="77777777" w:rsidR="00D61EDD" w:rsidRDefault="00D61EDD" w:rsidP="00CF7849"/>
    <w:p w14:paraId="66E08469" w14:textId="77777777" w:rsidR="003A3E90" w:rsidRDefault="003A3E90" w:rsidP="00CF7849"/>
    <w:p w14:paraId="4E44A029" w14:textId="77777777" w:rsidR="003A3E90" w:rsidRDefault="003A3E90" w:rsidP="00CF7849"/>
    <w:p w14:paraId="39C133F0" w14:textId="77777777" w:rsidR="00B33C98" w:rsidRPr="0087613D" w:rsidRDefault="00B33C98" w:rsidP="00B33C98">
      <w:pPr>
        <w:rPr>
          <w:sz w:val="18"/>
          <w:szCs w:val="18"/>
        </w:rPr>
      </w:pPr>
      <w:r w:rsidRPr="0087613D">
        <w:rPr>
          <w:sz w:val="18"/>
          <w:szCs w:val="18"/>
        </w:rPr>
        <w:t>Interpretation of a Motion to Adopt</w:t>
      </w:r>
    </w:p>
    <w:p w14:paraId="43F25F5F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4441898A" w14:textId="4DE29203" w:rsidR="00B33C98" w:rsidRPr="0087613D" w:rsidRDefault="00B33C98" w:rsidP="00B33C98">
      <w:pPr>
        <w:rPr>
          <w:sz w:val="18"/>
          <w:szCs w:val="18"/>
          <w:lang w:eastAsia="ko-KR"/>
        </w:rPr>
      </w:pPr>
      <w:r w:rsidRPr="0087613D">
        <w:rPr>
          <w:sz w:val="18"/>
          <w:szCs w:val="18"/>
          <w:lang w:eastAsia="ko-KR"/>
        </w:rPr>
        <w:t>A motion to approve this submission means that the editing instructions and any changed or added material are actioned in the TG</w:t>
      </w:r>
      <w:r w:rsidR="00435BB2">
        <w:rPr>
          <w:sz w:val="18"/>
          <w:szCs w:val="18"/>
          <w:lang w:eastAsia="ko-KR"/>
        </w:rPr>
        <w:t>be</w:t>
      </w:r>
      <w:r w:rsidRPr="0087613D">
        <w:rPr>
          <w:sz w:val="18"/>
          <w:szCs w:val="18"/>
          <w:lang w:eastAsia="ko-KR"/>
        </w:rPr>
        <w:t xml:space="preserve"> Draft.  This introduction is not part of the adopted material.</w:t>
      </w:r>
    </w:p>
    <w:p w14:paraId="21465EA8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23AA1F9C" w14:textId="4B12ADA9" w:rsidR="00B33C98" w:rsidRPr="0087613D" w:rsidRDefault="00B33C98" w:rsidP="00B33C98">
      <w:pPr>
        <w:rPr>
          <w:b/>
          <w:bCs/>
          <w:i/>
          <w:iCs/>
          <w:sz w:val="18"/>
          <w:szCs w:val="18"/>
          <w:lang w:eastAsia="ko-KR"/>
        </w:rPr>
      </w:pPr>
      <w:r w:rsidRPr="0087613D">
        <w:rPr>
          <w:b/>
          <w:bCs/>
          <w:i/>
          <w:iCs/>
          <w:sz w:val="18"/>
          <w:szCs w:val="18"/>
          <w:lang w:eastAsia="ko-KR"/>
        </w:rPr>
        <w:t>Editing instructions formatted like this are intended to be copied into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 (i.e. they are instructions to the 802.11 editor on how to merge the text with the baseline documents).</w:t>
      </w:r>
    </w:p>
    <w:p w14:paraId="508B6F93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10443452" w14:textId="0B94E715" w:rsidR="00B33C98" w:rsidRPr="0087613D" w:rsidRDefault="00B33C98" w:rsidP="00B33C98">
      <w:pPr>
        <w:rPr>
          <w:b/>
          <w:bCs/>
          <w:i/>
          <w:iCs/>
          <w:sz w:val="18"/>
          <w:szCs w:val="18"/>
          <w:lang w:eastAsia="ko-KR"/>
        </w:rPr>
      </w:pPr>
      <w:r w:rsidRPr="0087613D">
        <w:rPr>
          <w:b/>
          <w:bCs/>
          <w:i/>
          <w:iCs/>
          <w:sz w:val="18"/>
          <w:szCs w:val="18"/>
          <w:lang w:eastAsia="ko-KR"/>
        </w:rPr>
        <w:t>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Editor: Editing instructions preceded by “TG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Editor” are instructions 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 to modify existing material in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draft.  As a result of adopting the changes,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 will execute the instructions rather than copy them 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Draft.</w:t>
      </w:r>
    </w:p>
    <w:p w14:paraId="2397E011" w14:textId="77777777" w:rsidR="00FF0768" w:rsidRDefault="00FF0768" w:rsidP="00CF7849"/>
    <w:p w14:paraId="5E43FC94" w14:textId="77777777" w:rsidR="00443D50" w:rsidRDefault="00443D50" w:rsidP="00443D50"/>
    <w:tbl>
      <w:tblPr>
        <w:tblW w:w="10142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134"/>
        <w:gridCol w:w="845"/>
        <w:gridCol w:w="2071"/>
        <w:gridCol w:w="2924"/>
        <w:gridCol w:w="2430"/>
      </w:tblGrid>
      <w:tr w:rsidR="00443D50" w:rsidRPr="00FA777D" w14:paraId="58FEEB57" w14:textId="77777777" w:rsidTr="007926F3">
        <w:tc>
          <w:tcPr>
            <w:tcW w:w="738" w:type="dxa"/>
          </w:tcPr>
          <w:p w14:paraId="713D97F3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CID</w:t>
            </w:r>
          </w:p>
        </w:tc>
        <w:tc>
          <w:tcPr>
            <w:tcW w:w="1134" w:type="dxa"/>
          </w:tcPr>
          <w:p w14:paraId="62FB2B7A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Clause Number</w:t>
            </w:r>
          </w:p>
        </w:tc>
        <w:tc>
          <w:tcPr>
            <w:tcW w:w="845" w:type="dxa"/>
          </w:tcPr>
          <w:p w14:paraId="58BFDE3B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Page</w:t>
            </w:r>
          </w:p>
        </w:tc>
        <w:tc>
          <w:tcPr>
            <w:tcW w:w="2071" w:type="dxa"/>
          </w:tcPr>
          <w:p w14:paraId="53BD6163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Comment</w:t>
            </w:r>
          </w:p>
        </w:tc>
        <w:tc>
          <w:tcPr>
            <w:tcW w:w="2924" w:type="dxa"/>
          </w:tcPr>
          <w:p w14:paraId="234DF8A5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Proposed Change</w:t>
            </w:r>
          </w:p>
        </w:tc>
        <w:tc>
          <w:tcPr>
            <w:tcW w:w="2430" w:type="dxa"/>
          </w:tcPr>
          <w:p w14:paraId="01489814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Resolution</w:t>
            </w:r>
          </w:p>
        </w:tc>
      </w:tr>
      <w:tr w:rsidR="0089263A" w:rsidRPr="00FA777D" w14:paraId="21CE1EF5" w14:textId="77777777" w:rsidTr="007926F3">
        <w:trPr>
          <w:trHeight w:val="159"/>
        </w:trPr>
        <w:tc>
          <w:tcPr>
            <w:tcW w:w="738" w:type="dxa"/>
          </w:tcPr>
          <w:p w14:paraId="3DB4A592" w14:textId="737A395B" w:rsidR="0089263A" w:rsidRDefault="0089263A" w:rsidP="0089263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134" w:type="dxa"/>
          </w:tcPr>
          <w:p w14:paraId="5640A8F4" w14:textId="45AF7486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10.6.6.1</w:t>
            </w:r>
          </w:p>
        </w:tc>
        <w:tc>
          <w:tcPr>
            <w:tcW w:w="845" w:type="dxa"/>
          </w:tcPr>
          <w:p w14:paraId="099E8D75" w14:textId="1F40D893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071" w:type="dxa"/>
          </w:tcPr>
          <w:p w14:paraId="22A57BCD" w14:textId="76E5F60F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These statements are getting long and currently incorrect. Need to add the EHT MCS, NSS tuple to the sentence.</w:t>
            </w:r>
          </w:p>
        </w:tc>
        <w:tc>
          <w:tcPr>
            <w:tcW w:w="2924" w:type="dxa"/>
          </w:tcPr>
          <w:p w14:paraId="418B2716" w14:textId="6F1D98C7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comment.</w:t>
            </w:r>
          </w:p>
        </w:tc>
        <w:tc>
          <w:tcPr>
            <w:tcW w:w="2430" w:type="dxa"/>
          </w:tcPr>
          <w:p w14:paraId="553463ED" w14:textId="77777777" w:rsidR="00F66762" w:rsidRDefault="00F66762" w:rsidP="00F667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Revised.</w:t>
            </w:r>
          </w:p>
          <w:p w14:paraId="55EA7049" w14:textId="77777777" w:rsidR="00F66762" w:rsidRDefault="00F66762" w:rsidP="00F66762">
            <w:pPr>
              <w:rPr>
                <w:sz w:val="20"/>
                <w:szCs w:val="20"/>
              </w:rPr>
            </w:pPr>
          </w:p>
          <w:p w14:paraId="710D6A31" w14:textId="77777777" w:rsidR="00F66762" w:rsidRDefault="00F66762" w:rsidP="00F66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Added EHT STA sending trigger frame, multi-STA block ACK, NDP-A frame using HT/VHT/HE/EHT rate.</w:t>
            </w:r>
          </w:p>
          <w:p w14:paraId="0D1046FC" w14:textId="447FE15A" w:rsidR="00C758DC" w:rsidRDefault="00C758DC" w:rsidP="00F66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addition, DSSS, HR/DSSS, ERP-OFDM and OFDM rate are added for HE and EHT STA.</w:t>
            </w:r>
          </w:p>
          <w:p w14:paraId="14FB6768" w14:textId="77777777" w:rsidR="00F66762" w:rsidRDefault="00F66762" w:rsidP="00F66762">
            <w:pPr>
              <w:rPr>
                <w:sz w:val="20"/>
                <w:szCs w:val="20"/>
              </w:rPr>
            </w:pPr>
          </w:p>
          <w:p w14:paraId="12675900" w14:textId="4EBF3C54" w:rsidR="0089263A" w:rsidRDefault="00F66762" w:rsidP="00E24ACB">
            <w:pPr>
              <w:rPr>
                <w:b/>
                <w:sz w:val="20"/>
                <w:szCs w:val="20"/>
              </w:rPr>
            </w:pPr>
            <w:r w:rsidRPr="00C76B29">
              <w:rPr>
                <w:i/>
                <w:sz w:val="20"/>
                <w:szCs w:val="20"/>
              </w:rPr>
              <w:t>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Editor: 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 to make changes as shown in 11-</w:t>
            </w:r>
            <w:r>
              <w:rPr>
                <w:i/>
                <w:sz w:val="20"/>
                <w:szCs w:val="20"/>
              </w:rPr>
              <w:t>21</w:t>
            </w:r>
            <w:r w:rsidRPr="00C76B29">
              <w:rPr>
                <w:i/>
                <w:sz w:val="20"/>
                <w:szCs w:val="20"/>
              </w:rPr>
              <w:t>/</w:t>
            </w:r>
            <w:r>
              <w:rPr>
                <w:i/>
                <w:sz w:val="20"/>
                <w:szCs w:val="20"/>
              </w:rPr>
              <w:t>0</w:t>
            </w:r>
            <w:r w:rsidR="00EF5C65">
              <w:rPr>
                <w:i/>
                <w:sz w:val="20"/>
                <w:szCs w:val="20"/>
              </w:rPr>
              <w:t>330</w:t>
            </w:r>
            <w:r w:rsidRPr="00C76B29">
              <w:rPr>
                <w:i/>
                <w:sz w:val="20"/>
                <w:szCs w:val="20"/>
              </w:rPr>
              <w:t>r</w:t>
            </w:r>
            <w:r>
              <w:rPr>
                <w:i/>
                <w:sz w:val="20"/>
                <w:szCs w:val="20"/>
              </w:rPr>
              <w:t>0</w:t>
            </w:r>
            <w:r w:rsidR="0059362E">
              <w:rPr>
                <w:i/>
                <w:sz w:val="20"/>
                <w:szCs w:val="20"/>
              </w:rPr>
              <w:t xml:space="preserve"> tagged as </w:t>
            </w:r>
            <w:r w:rsidR="00E24ACB" w:rsidRPr="00E24ACB">
              <w:rPr>
                <w:i/>
                <w:sz w:val="20"/>
                <w:szCs w:val="20"/>
              </w:rPr>
              <w:t>#1102, #1740, #1846, #1916, #2572, #3363</w:t>
            </w:r>
            <w:r w:rsidR="007F7EEE">
              <w:rPr>
                <w:i/>
                <w:sz w:val="20"/>
                <w:szCs w:val="20"/>
              </w:rPr>
              <w:t xml:space="preserve">. </w:t>
            </w:r>
          </w:p>
        </w:tc>
      </w:tr>
      <w:tr w:rsidR="0089263A" w:rsidRPr="00FA777D" w14:paraId="70D80D29" w14:textId="77777777" w:rsidTr="007926F3">
        <w:trPr>
          <w:trHeight w:val="159"/>
        </w:trPr>
        <w:tc>
          <w:tcPr>
            <w:tcW w:w="738" w:type="dxa"/>
          </w:tcPr>
          <w:p w14:paraId="7BC051FD" w14:textId="32F75351" w:rsidR="0089263A" w:rsidRDefault="0089263A" w:rsidP="0089263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1740</w:t>
            </w:r>
          </w:p>
        </w:tc>
        <w:tc>
          <w:tcPr>
            <w:tcW w:w="1134" w:type="dxa"/>
          </w:tcPr>
          <w:p w14:paraId="1C164EA6" w14:textId="58B309C5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10.6.6.1</w:t>
            </w:r>
          </w:p>
        </w:tc>
        <w:tc>
          <w:tcPr>
            <w:tcW w:w="845" w:type="dxa"/>
          </w:tcPr>
          <w:p w14:paraId="1ED3F3F9" w14:textId="15C12FBC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071" w:type="dxa"/>
          </w:tcPr>
          <w:p w14:paraId="44435DBD" w14:textId="6498A4DF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&lt;EHT-MCS, Nss&gt; tuple</w:t>
            </w:r>
          </w:p>
        </w:tc>
        <w:tc>
          <w:tcPr>
            <w:tcW w:w="2924" w:type="dxa"/>
          </w:tcPr>
          <w:p w14:paraId="67700408" w14:textId="4EF9FE64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the comment</w:t>
            </w:r>
          </w:p>
        </w:tc>
        <w:tc>
          <w:tcPr>
            <w:tcW w:w="2430" w:type="dxa"/>
          </w:tcPr>
          <w:p w14:paraId="16234852" w14:textId="77777777" w:rsidR="00F66762" w:rsidRDefault="00F66762" w:rsidP="00F667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Revised.</w:t>
            </w:r>
          </w:p>
          <w:p w14:paraId="629A3C0B" w14:textId="77777777" w:rsidR="00F66762" w:rsidRDefault="00F66762" w:rsidP="00F66762">
            <w:pPr>
              <w:rPr>
                <w:sz w:val="20"/>
                <w:szCs w:val="20"/>
              </w:rPr>
            </w:pPr>
          </w:p>
          <w:p w14:paraId="51FE4C0F" w14:textId="2938CEE8" w:rsidR="00F66762" w:rsidRDefault="00F66762" w:rsidP="00F66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Added EHT STA sending trigger frame, multi-STA block ACK, NDP-A frame using HT/VHT/HE/EHT rate.</w:t>
            </w:r>
          </w:p>
          <w:p w14:paraId="01F00AC9" w14:textId="77777777" w:rsidR="00C758DC" w:rsidRDefault="00C758DC" w:rsidP="00C758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addition, DSSS, HR/DSSS, ERP-OFDM and OFDM rate are added for HE and EHT STA.</w:t>
            </w:r>
          </w:p>
          <w:p w14:paraId="23B8C207" w14:textId="77777777" w:rsidR="00F66762" w:rsidRDefault="00F66762" w:rsidP="00F66762">
            <w:pPr>
              <w:rPr>
                <w:sz w:val="20"/>
                <w:szCs w:val="20"/>
              </w:rPr>
            </w:pPr>
          </w:p>
          <w:p w14:paraId="4F57A815" w14:textId="767C8A5A" w:rsidR="0089263A" w:rsidRDefault="00EF5C65" w:rsidP="00F66762">
            <w:pPr>
              <w:rPr>
                <w:b/>
                <w:sz w:val="20"/>
                <w:szCs w:val="20"/>
              </w:rPr>
            </w:pPr>
            <w:r w:rsidRPr="00C76B29">
              <w:rPr>
                <w:i/>
                <w:sz w:val="20"/>
                <w:szCs w:val="20"/>
              </w:rPr>
              <w:t>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Editor: 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 to make changes as shown in 11-</w:t>
            </w:r>
            <w:r>
              <w:rPr>
                <w:i/>
                <w:sz w:val="20"/>
                <w:szCs w:val="20"/>
              </w:rPr>
              <w:t>21</w:t>
            </w:r>
            <w:r w:rsidRPr="00C76B29">
              <w:rPr>
                <w:i/>
                <w:sz w:val="20"/>
                <w:szCs w:val="20"/>
              </w:rPr>
              <w:t>/</w:t>
            </w:r>
            <w:r>
              <w:rPr>
                <w:i/>
                <w:sz w:val="20"/>
                <w:szCs w:val="20"/>
              </w:rPr>
              <w:t>0330</w:t>
            </w:r>
            <w:r w:rsidRPr="00C76B29">
              <w:rPr>
                <w:i/>
                <w:sz w:val="20"/>
                <w:szCs w:val="20"/>
              </w:rPr>
              <w:t>r</w:t>
            </w:r>
            <w:r>
              <w:rPr>
                <w:i/>
                <w:sz w:val="20"/>
                <w:szCs w:val="20"/>
              </w:rPr>
              <w:t>0</w:t>
            </w:r>
            <w:r w:rsidR="00E24ACB">
              <w:rPr>
                <w:i/>
                <w:sz w:val="20"/>
                <w:szCs w:val="20"/>
              </w:rPr>
              <w:t xml:space="preserve"> </w:t>
            </w:r>
            <w:r w:rsidR="00E24ACB">
              <w:rPr>
                <w:i/>
                <w:sz w:val="20"/>
                <w:szCs w:val="20"/>
              </w:rPr>
              <w:t xml:space="preserve">tagged as </w:t>
            </w:r>
            <w:r w:rsidR="00E24ACB" w:rsidRPr="00E24ACB">
              <w:rPr>
                <w:i/>
                <w:sz w:val="20"/>
                <w:szCs w:val="20"/>
              </w:rPr>
              <w:t>#1102, #1740, #1846, #1916, #2572, #3363</w:t>
            </w:r>
          </w:p>
        </w:tc>
      </w:tr>
      <w:tr w:rsidR="0089263A" w:rsidRPr="00FA777D" w14:paraId="3C8949D6" w14:textId="77777777" w:rsidTr="007926F3">
        <w:trPr>
          <w:trHeight w:val="159"/>
        </w:trPr>
        <w:tc>
          <w:tcPr>
            <w:tcW w:w="738" w:type="dxa"/>
          </w:tcPr>
          <w:p w14:paraId="136AAE39" w14:textId="55441C9F" w:rsidR="0089263A" w:rsidRDefault="0089263A" w:rsidP="0089263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1769</w:t>
            </w:r>
          </w:p>
        </w:tc>
        <w:tc>
          <w:tcPr>
            <w:tcW w:w="1134" w:type="dxa"/>
          </w:tcPr>
          <w:p w14:paraId="7EAA6FD5" w14:textId="28E51391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10.6.6.1</w:t>
            </w:r>
          </w:p>
        </w:tc>
        <w:tc>
          <w:tcPr>
            <w:tcW w:w="845" w:type="dxa"/>
          </w:tcPr>
          <w:p w14:paraId="6B91483F" w14:textId="2F50F8D8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071" w:type="dxa"/>
          </w:tcPr>
          <w:p w14:paraId="3F8D7B1E" w14:textId="78021969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"An HE STA that transmits a Trigger frame, Multi-STA BlockAck frame or VHT/HE/EHT NDP Announcement frame addressed to more than one STA shall use a rate, HT-MCS, &lt;VHT-MCS, NSS&gt; tuple or &lt;HE-MCS, NSS&gt; tuple that is supported by all recipient STAs." - can a HE STA transmit a EHT NDP Announcement frame?</w:t>
            </w:r>
          </w:p>
        </w:tc>
        <w:tc>
          <w:tcPr>
            <w:tcW w:w="2924" w:type="dxa"/>
          </w:tcPr>
          <w:p w14:paraId="31B90CD5" w14:textId="0395D060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Remove "/EHT" from the paragraph</w:t>
            </w:r>
          </w:p>
        </w:tc>
        <w:tc>
          <w:tcPr>
            <w:tcW w:w="2430" w:type="dxa"/>
          </w:tcPr>
          <w:p w14:paraId="232E268A" w14:textId="187D7EEB" w:rsidR="0089263A" w:rsidRDefault="00F66762" w:rsidP="00F667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Accepted.</w:t>
            </w:r>
          </w:p>
        </w:tc>
      </w:tr>
      <w:tr w:rsidR="0089263A" w:rsidRPr="00FA777D" w14:paraId="4E1E7414" w14:textId="77777777" w:rsidTr="007926F3">
        <w:trPr>
          <w:trHeight w:val="159"/>
        </w:trPr>
        <w:tc>
          <w:tcPr>
            <w:tcW w:w="738" w:type="dxa"/>
          </w:tcPr>
          <w:p w14:paraId="1A3DCBDD" w14:textId="310AE391" w:rsidR="0089263A" w:rsidRDefault="0089263A" w:rsidP="0089263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1846</w:t>
            </w:r>
          </w:p>
        </w:tc>
        <w:tc>
          <w:tcPr>
            <w:tcW w:w="1134" w:type="dxa"/>
          </w:tcPr>
          <w:p w14:paraId="4FC29D0C" w14:textId="410BAAE4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10.6.6.1</w:t>
            </w:r>
          </w:p>
        </w:tc>
        <w:tc>
          <w:tcPr>
            <w:tcW w:w="845" w:type="dxa"/>
          </w:tcPr>
          <w:p w14:paraId="780FC54D" w14:textId="50673D20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071" w:type="dxa"/>
          </w:tcPr>
          <w:p w14:paraId="1011030D" w14:textId="5BDD5503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Why &lt;EHT-MCS, NSS&gt; tupple cannot be used for Control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frame rate, if it is supported by all receivers. Such tuple may be needed for some BW/ puncturing configuration.</w:t>
            </w:r>
          </w:p>
        </w:tc>
        <w:tc>
          <w:tcPr>
            <w:tcW w:w="2924" w:type="dxa"/>
          </w:tcPr>
          <w:p w14:paraId="77AEC8BC" w14:textId="5513350C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Please add &lt;EHT-MCS, NSS&gt; tupple as one alternative for control frame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rate, if it is supported by all recievers.</w:t>
            </w:r>
          </w:p>
        </w:tc>
        <w:tc>
          <w:tcPr>
            <w:tcW w:w="2430" w:type="dxa"/>
          </w:tcPr>
          <w:p w14:paraId="60580D21" w14:textId="77777777" w:rsidR="00F66762" w:rsidRDefault="00F66762" w:rsidP="00F667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Revised.</w:t>
            </w:r>
          </w:p>
          <w:p w14:paraId="2CFC9324" w14:textId="77777777" w:rsidR="00F66762" w:rsidRDefault="00F66762" w:rsidP="00F66762">
            <w:pPr>
              <w:rPr>
                <w:sz w:val="20"/>
                <w:szCs w:val="20"/>
              </w:rPr>
            </w:pPr>
          </w:p>
          <w:p w14:paraId="70A591FC" w14:textId="77777777" w:rsidR="00F66762" w:rsidRDefault="00F66762" w:rsidP="00F66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Added EHT STA sending trigger frame, multi-STA block ACK, NDP-A frame using HT/VHT/HE/EHT rate.</w:t>
            </w:r>
          </w:p>
          <w:p w14:paraId="70DA7996" w14:textId="77777777" w:rsidR="00C758DC" w:rsidRDefault="00C758DC" w:rsidP="00C758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addition, DSSS, HR/DSSS, ERP-OFDM and OFDM rate are added for HE and EHT STA.</w:t>
            </w:r>
          </w:p>
          <w:p w14:paraId="1ADE5C72" w14:textId="77777777" w:rsidR="00F66762" w:rsidRDefault="00F66762" w:rsidP="00F66762">
            <w:pPr>
              <w:rPr>
                <w:sz w:val="20"/>
                <w:szCs w:val="20"/>
              </w:rPr>
            </w:pPr>
          </w:p>
          <w:p w14:paraId="0757CB49" w14:textId="50F4F9E8" w:rsidR="0089263A" w:rsidRDefault="00EF5C65" w:rsidP="00F66762">
            <w:pPr>
              <w:rPr>
                <w:b/>
                <w:sz w:val="20"/>
                <w:szCs w:val="20"/>
              </w:rPr>
            </w:pPr>
            <w:r w:rsidRPr="00C76B29">
              <w:rPr>
                <w:i/>
                <w:sz w:val="20"/>
                <w:szCs w:val="20"/>
              </w:rPr>
              <w:t>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Editor: 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 to make changes as shown in 11-</w:t>
            </w:r>
            <w:r>
              <w:rPr>
                <w:i/>
                <w:sz w:val="20"/>
                <w:szCs w:val="20"/>
              </w:rPr>
              <w:t>21</w:t>
            </w:r>
            <w:r w:rsidRPr="00C76B29">
              <w:rPr>
                <w:i/>
                <w:sz w:val="20"/>
                <w:szCs w:val="20"/>
              </w:rPr>
              <w:t>/</w:t>
            </w:r>
            <w:r>
              <w:rPr>
                <w:i/>
                <w:sz w:val="20"/>
                <w:szCs w:val="20"/>
              </w:rPr>
              <w:t>0330</w:t>
            </w:r>
            <w:r w:rsidRPr="00C76B29">
              <w:rPr>
                <w:i/>
                <w:sz w:val="20"/>
                <w:szCs w:val="20"/>
              </w:rPr>
              <w:t>r</w:t>
            </w:r>
            <w:r>
              <w:rPr>
                <w:i/>
                <w:sz w:val="20"/>
                <w:szCs w:val="20"/>
              </w:rPr>
              <w:t>0</w:t>
            </w:r>
            <w:r w:rsidR="00E24ACB">
              <w:rPr>
                <w:i/>
                <w:sz w:val="20"/>
                <w:szCs w:val="20"/>
              </w:rPr>
              <w:t xml:space="preserve"> </w:t>
            </w:r>
            <w:r w:rsidR="00E24ACB">
              <w:rPr>
                <w:i/>
                <w:sz w:val="20"/>
                <w:szCs w:val="20"/>
              </w:rPr>
              <w:t xml:space="preserve">tagged as </w:t>
            </w:r>
            <w:r w:rsidR="00E24ACB" w:rsidRPr="00E24ACB">
              <w:rPr>
                <w:i/>
                <w:sz w:val="20"/>
                <w:szCs w:val="20"/>
              </w:rPr>
              <w:t>#1102, #1740, #1846, #1916, #2572, #3363</w:t>
            </w:r>
          </w:p>
        </w:tc>
      </w:tr>
      <w:tr w:rsidR="0089263A" w:rsidRPr="00FA777D" w14:paraId="0712B36E" w14:textId="77777777" w:rsidTr="007926F3">
        <w:trPr>
          <w:trHeight w:val="159"/>
        </w:trPr>
        <w:tc>
          <w:tcPr>
            <w:tcW w:w="738" w:type="dxa"/>
          </w:tcPr>
          <w:p w14:paraId="0DB1A6FC" w14:textId="09C9096C" w:rsidR="0089263A" w:rsidRDefault="0089263A" w:rsidP="0089263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1916</w:t>
            </w:r>
          </w:p>
        </w:tc>
        <w:tc>
          <w:tcPr>
            <w:tcW w:w="1134" w:type="dxa"/>
          </w:tcPr>
          <w:p w14:paraId="735FC6E5" w14:textId="466796DD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10.6.6.1</w:t>
            </w:r>
          </w:p>
        </w:tc>
        <w:tc>
          <w:tcPr>
            <w:tcW w:w="845" w:type="dxa"/>
          </w:tcPr>
          <w:p w14:paraId="3C5E259E" w14:textId="23A0D97B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071" w:type="dxa"/>
          </w:tcPr>
          <w:p w14:paraId="02D603EE" w14:textId="5FA07915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D0.3, EHT MCS is defined.  &lt;EHT MCS, NSS&gt; tuple can be add into the text.</w:t>
            </w:r>
          </w:p>
        </w:tc>
        <w:tc>
          <w:tcPr>
            <w:tcW w:w="2924" w:type="dxa"/>
          </w:tcPr>
          <w:p w14:paraId="676179A8" w14:textId="2A51FB5D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the "&lt;EHT-MCS, NSS&gt; tuple" after "&lt;HE-MCS,NSS&gt; tuple".</w:t>
            </w:r>
          </w:p>
        </w:tc>
        <w:tc>
          <w:tcPr>
            <w:tcW w:w="2430" w:type="dxa"/>
          </w:tcPr>
          <w:p w14:paraId="6B8E1B2B" w14:textId="77777777" w:rsidR="00F66762" w:rsidRDefault="00F66762" w:rsidP="00F667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Revised.</w:t>
            </w:r>
          </w:p>
          <w:p w14:paraId="45B53E20" w14:textId="77777777" w:rsidR="00F66762" w:rsidRDefault="00F66762" w:rsidP="00F66762">
            <w:pPr>
              <w:rPr>
                <w:sz w:val="20"/>
                <w:szCs w:val="20"/>
              </w:rPr>
            </w:pPr>
          </w:p>
          <w:p w14:paraId="551D350E" w14:textId="77777777" w:rsidR="00F66762" w:rsidRDefault="00F66762" w:rsidP="00F66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Added EHT STA sending trigger frame, multi-STA block ACK, NDP-A frame using HT/VHT/HE/EHT rate.</w:t>
            </w:r>
          </w:p>
          <w:p w14:paraId="08777505" w14:textId="77777777" w:rsidR="00C758DC" w:rsidRDefault="00C758DC" w:rsidP="00C758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addition, DSSS, HR/DSSS, ERP-OFDM and OFDM rate are added for HE and EHT STA.</w:t>
            </w:r>
          </w:p>
          <w:p w14:paraId="5C893559" w14:textId="77777777" w:rsidR="00F66762" w:rsidRDefault="00F66762" w:rsidP="00F66762">
            <w:pPr>
              <w:rPr>
                <w:sz w:val="20"/>
                <w:szCs w:val="20"/>
              </w:rPr>
            </w:pPr>
          </w:p>
          <w:p w14:paraId="218504B7" w14:textId="3FDEBF5B" w:rsidR="0089263A" w:rsidRDefault="00EF5C65" w:rsidP="00F66762">
            <w:pPr>
              <w:rPr>
                <w:b/>
                <w:sz w:val="20"/>
                <w:szCs w:val="20"/>
              </w:rPr>
            </w:pPr>
            <w:r w:rsidRPr="00C76B29">
              <w:rPr>
                <w:i/>
                <w:sz w:val="20"/>
                <w:szCs w:val="20"/>
              </w:rPr>
              <w:t>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Editor: 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 to make changes as shown in 11-</w:t>
            </w:r>
            <w:r>
              <w:rPr>
                <w:i/>
                <w:sz w:val="20"/>
                <w:szCs w:val="20"/>
              </w:rPr>
              <w:t>21</w:t>
            </w:r>
            <w:r w:rsidRPr="00C76B29">
              <w:rPr>
                <w:i/>
                <w:sz w:val="20"/>
                <w:szCs w:val="20"/>
              </w:rPr>
              <w:t>/</w:t>
            </w:r>
            <w:r>
              <w:rPr>
                <w:i/>
                <w:sz w:val="20"/>
                <w:szCs w:val="20"/>
              </w:rPr>
              <w:t>0330</w:t>
            </w:r>
            <w:r w:rsidRPr="00C76B29">
              <w:rPr>
                <w:i/>
                <w:sz w:val="20"/>
                <w:szCs w:val="20"/>
              </w:rPr>
              <w:t>r</w:t>
            </w:r>
            <w:r>
              <w:rPr>
                <w:i/>
                <w:sz w:val="20"/>
                <w:szCs w:val="20"/>
              </w:rPr>
              <w:t>0</w:t>
            </w:r>
            <w:r w:rsidR="00E24ACB">
              <w:rPr>
                <w:i/>
                <w:sz w:val="20"/>
                <w:szCs w:val="20"/>
              </w:rPr>
              <w:t xml:space="preserve"> </w:t>
            </w:r>
            <w:r w:rsidR="00E24ACB">
              <w:rPr>
                <w:i/>
                <w:sz w:val="20"/>
                <w:szCs w:val="20"/>
              </w:rPr>
              <w:t xml:space="preserve">tagged as </w:t>
            </w:r>
            <w:r w:rsidR="00E24ACB" w:rsidRPr="00E24ACB">
              <w:rPr>
                <w:i/>
                <w:sz w:val="20"/>
                <w:szCs w:val="20"/>
              </w:rPr>
              <w:t>#1102, #1740, #1846, #1916, #2572, #3363</w:t>
            </w:r>
          </w:p>
        </w:tc>
      </w:tr>
      <w:tr w:rsidR="0089263A" w:rsidRPr="00FA777D" w14:paraId="21CA55A1" w14:textId="77777777" w:rsidTr="007926F3">
        <w:trPr>
          <w:trHeight w:val="159"/>
        </w:trPr>
        <w:tc>
          <w:tcPr>
            <w:tcW w:w="738" w:type="dxa"/>
          </w:tcPr>
          <w:p w14:paraId="53AA3D88" w14:textId="6A43D0D6" w:rsidR="0089263A" w:rsidRDefault="0089263A" w:rsidP="0089263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2572</w:t>
            </w:r>
          </w:p>
        </w:tc>
        <w:tc>
          <w:tcPr>
            <w:tcW w:w="1134" w:type="dxa"/>
          </w:tcPr>
          <w:p w14:paraId="45076B37" w14:textId="37467AF4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10.6.6.1</w:t>
            </w:r>
          </w:p>
        </w:tc>
        <w:tc>
          <w:tcPr>
            <w:tcW w:w="845" w:type="dxa"/>
          </w:tcPr>
          <w:p w14:paraId="48A8EA88" w14:textId="6CC409E4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071" w:type="dxa"/>
          </w:tcPr>
          <w:p w14:paraId="133A3D2C" w14:textId="2624E55F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Can an HE STA transmit an EHT NDP Announcement frame?</w:t>
            </w:r>
          </w:p>
        </w:tc>
        <w:tc>
          <w:tcPr>
            <w:tcW w:w="2924" w:type="dxa"/>
          </w:tcPr>
          <w:p w14:paraId="3C498BB0" w14:textId="70802508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Either change the HE STA to EHT STA or break this into two separate sentences: one for HE STA; one for EHT STA.</w:t>
            </w:r>
          </w:p>
        </w:tc>
        <w:tc>
          <w:tcPr>
            <w:tcW w:w="2430" w:type="dxa"/>
          </w:tcPr>
          <w:p w14:paraId="5AA366B6" w14:textId="77777777" w:rsidR="00F66762" w:rsidRDefault="00F66762" w:rsidP="00F667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Revised.</w:t>
            </w:r>
          </w:p>
          <w:p w14:paraId="49A83E37" w14:textId="77777777" w:rsidR="00F66762" w:rsidRDefault="00F66762" w:rsidP="00F66762">
            <w:pPr>
              <w:rPr>
                <w:sz w:val="20"/>
                <w:szCs w:val="20"/>
              </w:rPr>
            </w:pPr>
          </w:p>
          <w:p w14:paraId="5667A59C" w14:textId="4224F2A0" w:rsidR="00F66762" w:rsidRDefault="0059362E" w:rsidP="00F66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Break the sentence into two seprate sentences is accepted. </w:t>
            </w:r>
            <w:r w:rsidR="00F66762">
              <w:rPr>
                <w:sz w:val="20"/>
                <w:szCs w:val="20"/>
              </w:rPr>
              <w:t>EHT STA sending trigger frame, multi-STA block ACK, NDP-A frame using HT/VHT/HE/EHT rate</w:t>
            </w:r>
            <w:r>
              <w:rPr>
                <w:sz w:val="20"/>
                <w:szCs w:val="20"/>
              </w:rPr>
              <w:t xml:space="preserve"> is added</w:t>
            </w:r>
            <w:r w:rsidR="00F66762">
              <w:rPr>
                <w:sz w:val="20"/>
                <w:szCs w:val="20"/>
              </w:rPr>
              <w:t>.</w:t>
            </w:r>
          </w:p>
          <w:p w14:paraId="69D0FF3B" w14:textId="77777777" w:rsidR="00C758DC" w:rsidRDefault="00C758DC" w:rsidP="00C758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addition, DSSS, HR/DSSS, ERP-OFDM and OFDM rate are added for HE and EHT STA.</w:t>
            </w:r>
          </w:p>
          <w:p w14:paraId="61494582" w14:textId="77777777" w:rsidR="00F66762" w:rsidRDefault="00F66762" w:rsidP="00F66762">
            <w:pPr>
              <w:rPr>
                <w:sz w:val="20"/>
                <w:szCs w:val="20"/>
              </w:rPr>
            </w:pPr>
          </w:p>
          <w:p w14:paraId="6C80BC72" w14:textId="7D1760F9" w:rsidR="0089263A" w:rsidRDefault="00EF5C65" w:rsidP="00F66762">
            <w:pPr>
              <w:rPr>
                <w:b/>
                <w:sz w:val="20"/>
                <w:szCs w:val="20"/>
              </w:rPr>
            </w:pPr>
            <w:r w:rsidRPr="00C76B29">
              <w:rPr>
                <w:i/>
                <w:sz w:val="20"/>
                <w:szCs w:val="20"/>
              </w:rPr>
              <w:t>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Editor: 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 to make changes as shown in 11-</w:t>
            </w:r>
            <w:r>
              <w:rPr>
                <w:i/>
                <w:sz w:val="20"/>
                <w:szCs w:val="20"/>
              </w:rPr>
              <w:t>21</w:t>
            </w:r>
            <w:r w:rsidRPr="00C76B29">
              <w:rPr>
                <w:i/>
                <w:sz w:val="20"/>
                <w:szCs w:val="20"/>
              </w:rPr>
              <w:t>/</w:t>
            </w:r>
            <w:r>
              <w:rPr>
                <w:i/>
                <w:sz w:val="20"/>
                <w:szCs w:val="20"/>
              </w:rPr>
              <w:t>0330</w:t>
            </w:r>
            <w:r w:rsidRPr="00C76B29">
              <w:rPr>
                <w:i/>
                <w:sz w:val="20"/>
                <w:szCs w:val="20"/>
              </w:rPr>
              <w:t>r</w:t>
            </w:r>
            <w:r>
              <w:rPr>
                <w:i/>
                <w:sz w:val="20"/>
                <w:szCs w:val="20"/>
              </w:rPr>
              <w:t>0</w:t>
            </w:r>
            <w:r w:rsidR="00E24ACB">
              <w:rPr>
                <w:i/>
                <w:sz w:val="20"/>
                <w:szCs w:val="20"/>
              </w:rPr>
              <w:t xml:space="preserve"> </w:t>
            </w:r>
            <w:r w:rsidR="00E24ACB">
              <w:rPr>
                <w:i/>
                <w:sz w:val="20"/>
                <w:szCs w:val="20"/>
              </w:rPr>
              <w:t xml:space="preserve">tagged as </w:t>
            </w:r>
            <w:r w:rsidR="00E24ACB" w:rsidRPr="00E24ACB">
              <w:rPr>
                <w:i/>
                <w:sz w:val="20"/>
                <w:szCs w:val="20"/>
              </w:rPr>
              <w:t>#1102, #1740, #1846, #1916, #2572, #3363</w:t>
            </w:r>
          </w:p>
        </w:tc>
      </w:tr>
      <w:tr w:rsidR="0089263A" w:rsidRPr="00FA777D" w14:paraId="11D2D6FA" w14:textId="77777777" w:rsidTr="007926F3">
        <w:trPr>
          <w:trHeight w:val="159"/>
        </w:trPr>
        <w:tc>
          <w:tcPr>
            <w:tcW w:w="738" w:type="dxa"/>
          </w:tcPr>
          <w:p w14:paraId="139D8611" w14:textId="608DE333" w:rsidR="0089263A" w:rsidRDefault="0089263A" w:rsidP="0089263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3363</w:t>
            </w:r>
          </w:p>
        </w:tc>
        <w:tc>
          <w:tcPr>
            <w:tcW w:w="1134" w:type="dxa"/>
          </w:tcPr>
          <w:p w14:paraId="1D2CE88F" w14:textId="5B9E4170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10.6.6.1</w:t>
            </w:r>
          </w:p>
        </w:tc>
        <w:tc>
          <w:tcPr>
            <w:tcW w:w="845" w:type="dxa"/>
          </w:tcPr>
          <w:p w14:paraId="5EE27A22" w14:textId="37BC513C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071" w:type="dxa"/>
          </w:tcPr>
          <w:p w14:paraId="31744F6E" w14:textId="7F199498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 HE STA can transmit an EHT NDP Announcement frame? Maybe we need a new paragraph to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describe the EHT STA.</w:t>
            </w:r>
          </w:p>
        </w:tc>
        <w:tc>
          <w:tcPr>
            <w:tcW w:w="2924" w:type="dxa"/>
          </w:tcPr>
          <w:p w14:paraId="56180A13" w14:textId="1366929E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Add a new paragraph to desribe the EHT STA</w:t>
            </w:r>
          </w:p>
        </w:tc>
        <w:tc>
          <w:tcPr>
            <w:tcW w:w="2430" w:type="dxa"/>
          </w:tcPr>
          <w:p w14:paraId="18AF568D" w14:textId="77777777" w:rsidR="00F66762" w:rsidRDefault="00F66762" w:rsidP="00F667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Revised.</w:t>
            </w:r>
          </w:p>
          <w:p w14:paraId="19982B21" w14:textId="77777777" w:rsidR="00F66762" w:rsidRDefault="00F66762" w:rsidP="00F66762">
            <w:pPr>
              <w:rPr>
                <w:sz w:val="20"/>
                <w:szCs w:val="20"/>
              </w:rPr>
            </w:pPr>
          </w:p>
          <w:p w14:paraId="7DBB4489" w14:textId="77777777" w:rsidR="00F66762" w:rsidRDefault="00F66762" w:rsidP="00F66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Added EHT STA sending trigger frame, multi-STA block ACK, NDP-A frame </w:t>
            </w:r>
            <w:r>
              <w:rPr>
                <w:sz w:val="20"/>
                <w:szCs w:val="20"/>
              </w:rPr>
              <w:lastRenderedPageBreak/>
              <w:t>using HT/VHT/HE/EHT rate.</w:t>
            </w:r>
          </w:p>
          <w:p w14:paraId="11DC600A" w14:textId="77777777" w:rsidR="00C758DC" w:rsidRDefault="00C758DC" w:rsidP="00C758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addition, DSSS, HR/DSSS, ERP-OFDM and OFDM rate are added for HE and EHT STA.</w:t>
            </w:r>
          </w:p>
          <w:p w14:paraId="14413AC7" w14:textId="77777777" w:rsidR="00F66762" w:rsidRDefault="00F66762" w:rsidP="00F66762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14:paraId="73474FF1" w14:textId="0B798CBD" w:rsidR="0089263A" w:rsidRDefault="00EF5C65" w:rsidP="00F66762">
            <w:pPr>
              <w:rPr>
                <w:b/>
                <w:sz w:val="20"/>
                <w:szCs w:val="20"/>
              </w:rPr>
            </w:pPr>
            <w:r w:rsidRPr="00C76B29">
              <w:rPr>
                <w:i/>
                <w:sz w:val="20"/>
                <w:szCs w:val="20"/>
              </w:rPr>
              <w:t>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Editor: 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 to make changes as shown in 11-</w:t>
            </w:r>
            <w:r>
              <w:rPr>
                <w:i/>
                <w:sz w:val="20"/>
                <w:szCs w:val="20"/>
              </w:rPr>
              <w:t>21</w:t>
            </w:r>
            <w:r w:rsidRPr="00C76B29">
              <w:rPr>
                <w:i/>
                <w:sz w:val="20"/>
                <w:szCs w:val="20"/>
              </w:rPr>
              <w:t>/</w:t>
            </w:r>
            <w:r>
              <w:rPr>
                <w:i/>
                <w:sz w:val="20"/>
                <w:szCs w:val="20"/>
              </w:rPr>
              <w:t>0330</w:t>
            </w:r>
            <w:r w:rsidRPr="00C76B29">
              <w:rPr>
                <w:i/>
                <w:sz w:val="20"/>
                <w:szCs w:val="20"/>
              </w:rPr>
              <w:t>r</w:t>
            </w:r>
            <w:r>
              <w:rPr>
                <w:i/>
                <w:sz w:val="20"/>
                <w:szCs w:val="20"/>
              </w:rPr>
              <w:t>0</w:t>
            </w:r>
            <w:r w:rsidR="00E24ACB">
              <w:rPr>
                <w:i/>
                <w:sz w:val="20"/>
                <w:szCs w:val="20"/>
              </w:rPr>
              <w:t xml:space="preserve"> </w:t>
            </w:r>
            <w:r w:rsidR="00E24ACB">
              <w:rPr>
                <w:i/>
                <w:sz w:val="20"/>
                <w:szCs w:val="20"/>
              </w:rPr>
              <w:t xml:space="preserve">tagged as </w:t>
            </w:r>
            <w:r w:rsidR="00E24ACB" w:rsidRPr="00E24ACB">
              <w:rPr>
                <w:i/>
                <w:sz w:val="20"/>
                <w:szCs w:val="20"/>
              </w:rPr>
              <w:t>#1102, #1740, #1846, #1916, #2572, #3363</w:t>
            </w:r>
          </w:p>
        </w:tc>
      </w:tr>
      <w:tr w:rsidR="0089263A" w:rsidRPr="00FA777D" w14:paraId="6D4720D0" w14:textId="77777777" w:rsidTr="007926F3">
        <w:trPr>
          <w:trHeight w:val="159"/>
        </w:trPr>
        <w:tc>
          <w:tcPr>
            <w:tcW w:w="738" w:type="dxa"/>
          </w:tcPr>
          <w:p w14:paraId="441D21B5" w14:textId="5CC2B9DB" w:rsidR="0089263A" w:rsidRDefault="0089263A" w:rsidP="0089263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1141</w:t>
            </w:r>
          </w:p>
        </w:tc>
        <w:tc>
          <w:tcPr>
            <w:tcW w:w="1134" w:type="dxa"/>
          </w:tcPr>
          <w:p w14:paraId="2CA2F6D2" w14:textId="1FFF4683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10.6.6</w:t>
            </w:r>
          </w:p>
        </w:tc>
        <w:tc>
          <w:tcPr>
            <w:tcW w:w="845" w:type="dxa"/>
          </w:tcPr>
          <w:p w14:paraId="02E39682" w14:textId="3EBC417C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 w:rsidRPr="0089263A">
              <w:rPr>
                <w:rFonts w:ascii="Arial" w:hAnsi="Arial" w:cs="Arial"/>
                <w:sz w:val="20"/>
                <w:szCs w:val="20"/>
                <w:highlight w:val="yellow"/>
              </w:rPr>
              <w:t>84</w:t>
            </w:r>
            <w:r>
              <w:rPr>
                <w:rFonts w:ascii="Arial" w:hAnsi="Arial" w:cs="Arial"/>
                <w:sz w:val="20"/>
                <w:szCs w:val="20"/>
              </w:rPr>
              <w:t xml:space="preserve"> (268?)</w:t>
            </w:r>
          </w:p>
        </w:tc>
        <w:tc>
          <w:tcPr>
            <w:tcW w:w="2071" w:type="dxa"/>
          </w:tcPr>
          <w:p w14:paraId="70119FE3" w14:textId="27C8F8E0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EHT related PHY and EHT PPDUs throughout (references relative to TGax 8.0). Including EHT MCS, NSS tuples and BW selections (320 MHz).</w:t>
            </w:r>
          </w:p>
        </w:tc>
        <w:tc>
          <w:tcPr>
            <w:tcW w:w="2924" w:type="dxa"/>
          </w:tcPr>
          <w:p w14:paraId="6F2FBD2D" w14:textId="6400743A" w:rsidR="0089263A" w:rsidRDefault="0089263A" w:rsidP="008926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comment.</w:t>
            </w:r>
          </w:p>
        </w:tc>
        <w:tc>
          <w:tcPr>
            <w:tcW w:w="2430" w:type="dxa"/>
          </w:tcPr>
          <w:p w14:paraId="2D0BFDEE" w14:textId="77777777" w:rsidR="0070674F" w:rsidRDefault="0070674F" w:rsidP="0070674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Revised.</w:t>
            </w:r>
          </w:p>
          <w:p w14:paraId="16B1EC01" w14:textId="77777777" w:rsidR="00EF5C65" w:rsidRDefault="00EF5C65" w:rsidP="0070674F">
            <w:pPr>
              <w:rPr>
                <w:b/>
                <w:sz w:val="20"/>
                <w:szCs w:val="20"/>
              </w:rPr>
            </w:pPr>
          </w:p>
          <w:p w14:paraId="40196C67" w14:textId="4873656C" w:rsidR="0089263A" w:rsidRPr="00EF5C65" w:rsidRDefault="00EF5C65" w:rsidP="0089263A">
            <w:pPr>
              <w:rPr>
                <w:sz w:val="20"/>
                <w:szCs w:val="20"/>
              </w:rPr>
            </w:pPr>
            <w:r w:rsidRPr="00EF5C65">
              <w:rPr>
                <w:sz w:val="20"/>
                <w:szCs w:val="20"/>
              </w:rPr>
              <w:t>Add</w:t>
            </w:r>
            <w:r w:rsidR="00692F54">
              <w:rPr>
                <w:sz w:val="20"/>
                <w:szCs w:val="20"/>
              </w:rPr>
              <w:t>ed</w:t>
            </w:r>
            <w:r w:rsidRPr="00EF5C65">
              <w:rPr>
                <w:sz w:val="20"/>
                <w:szCs w:val="20"/>
              </w:rPr>
              <w:t xml:space="preserve"> EHT related PHY and EHT PPDUs throughout (references relative to TGax 8.0). Including EHT MCS, NSS tuples and BW selections</w:t>
            </w:r>
            <w:r w:rsidR="00692F54">
              <w:rPr>
                <w:sz w:val="20"/>
                <w:szCs w:val="20"/>
              </w:rPr>
              <w:t xml:space="preserve">. But couldn’t find any specific example to include </w:t>
            </w:r>
            <w:r w:rsidRPr="00EF5C65">
              <w:rPr>
                <w:sz w:val="20"/>
                <w:szCs w:val="20"/>
              </w:rPr>
              <w:t>320 MHz.</w:t>
            </w:r>
          </w:p>
          <w:p w14:paraId="6E5285F3" w14:textId="77777777" w:rsidR="00EF5C65" w:rsidRDefault="00EF5C65" w:rsidP="0089263A">
            <w:pPr>
              <w:rPr>
                <w:b/>
                <w:sz w:val="20"/>
                <w:szCs w:val="20"/>
              </w:rPr>
            </w:pPr>
          </w:p>
          <w:p w14:paraId="157965E8" w14:textId="46C8BC7C" w:rsidR="0070674F" w:rsidRDefault="00EF5C65" w:rsidP="00E24ACB">
            <w:pPr>
              <w:rPr>
                <w:b/>
                <w:sz w:val="20"/>
                <w:szCs w:val="20"/>
              </w:rPr>
            </w:pPr>
            <w:r w:rsidRPr="00C76B29">
              <w:rPr>
                <w:i/>
                <w:sz w:val="20"/>
                <w:szCs w:val="20"/>
              </w:rPr>
              <w:t>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Editor: TG</w:t>
            </w:r>
            <w:r>
              <w:rPr>
                <w:i/>
                <w:sz w:val="20"/>
                <w:szCs w:val="20"/>
              </w:rPr>
              <w:t>be</w:t>
            </w:r>
            <w:r w:rsidRPr="00C76B29">
              <w:rPr>
                <w:i/>
                <w:sz w:val="20"/>
                <w:szCs w:val="20"/>
              </w:rPr>
              <w:t xml:space="preserve"> editor to make changes as shown in 11-</w:t>
            </w:r>
            <w:r>
              <w:rPr>
                <w:i/>
                <w:sz w:val="20"/>
                <w:szCs w:val="20"/>
              </w:rPr>
              <w:t>21</w:t>
            </w:r>
            <w:r w:rsidRPr="00C76B29">
              <w:rPr>
                <w:i/>
                <w:sz w:val="20"/>
                <w:szCs w:val="20"/>
              </w:rPr>
              <w:t>/</w:t>
            </w:r>
            <w:r>
              <w:rPr>
                <w:i/>
                <w:sz w:val="20"/>
                <w:szCs w:val="20"/>
              </w:rPr>
              <w:t>0330</w:t>
            </w:r>
            <w:r w:rsidRPr="00C76B29">
              <w:rPr>
                <w:i/>
                <w:sz w:val="20"/>
                <w:szCs w:val="20"/>
              </w:rPr>
              <w:t>r</w:t>
            </w:r>
            <w:r>
              <w:rPr>
                <w:i/>
                <w:sz w:val="20"/>
                <w:szCs w:val="20"/>
              </w:rPr>
              <w:t>0</w:t>
            </w:r>
            <w:r w:rsidR="00E24ACB">
              <w:rPr>
                <w:i/>
                <w:sz w:val="20"/>
                <w:szCs w:val="20"/>
              </w:rPr>
              <w:t xml:space="preserve"> </w:t>
            </w:r>
            <w:r w:rsidR="00E24ACB">
              <w:rPr>
                <w:i/>
                <w:sz w:val="20"/>
                <w:szCs w:val="20"/>
              </w:rPr>
              <w:t xml:space="preserve">tagged as </w:t>
            </w:r>
            <w:r w:rsidR="00E24ACB" w:rsidRPr="00E24ACB">
              <w:rPr>
                <w:i/>
                <w:sz w:val="20"/>
                <w:szCs w:val="20"/>
              </w:rPr>
              <w:t>#11</w:t>
            </w:r>
            <w:r w:rsidR="00E24ACB">
              <w:rPr>
                <w:i/>
                <w:sz w:val="20"/>
                <w:szCs w:val="20"/>
              </w:rPr>
              <w:t>41</w:t>
            </w:r>
          </w:p>
        </w:tc>
      </w:tr>
    </w:tbl>
    <w:p w14:paraId="0C7FDF88" w14:textId="77777777" w:rsidR="00443D50" w:rsidRDefault="00443D50" w:rsidP="00443D50">
      <w:pPr>
        <w:autoSpaceDE w:val="0"/>
        <w:autoSpaceDN w:val="0"/>
        <w:adjustRightInd w:val="0"/>
        <w:rPr>
          <w:sz w:val="20"/>
          <w:szCs w:val="20"/>
        </w:rPr>
      </w:pPr>
    </w:p>
    <w:p w14:paraId="20AF2E36" w14:textId="77777777" w:rsidR="00443D50" w:rsidRDefault="00443D50" w:rsidP="00443D50">
      <w:pPr>
        <w:autoSpaceDE w:val="0"/>
        <w:autoSpaceDN w:val="0"/>
        <w:adjustRightInd w:val="0"/>
        <w:rPr>
          <w:sz w:val="20"/>
          <w:szCs w:val="20"/>
        </w:rPr>
      </w:pPr>
    </w:p>
    <w:p w14:paraId="7B8CA43B" w14:textId="77777777" w:rsidR="00443D50" w:rsidRPr="004A1A5F" w:rsidRDefault="00443D50" w:rsidP="00443D50">
      <w:pPr>
        <w:rPr>
          <w:b/>
          <w:sz w:val="44"/>
          <w:u w:val="single"/>
        </w:rPr>
      </w:pPr>
      <w:r>
        <w:rPr>
          <w:b/>
          <w:sz w:val="44"/>
          <w:u w:val="single"/>
        </w:rPr>
        <w:t>Discussion:</w:t>
      </w:r>
    </w:p>
    <w:p w14:paraId="5D856ABC" w14:textId="77777777" w:rsidR="00443D50" w:rsidRDefault="00443D50" w:rsidP="00443D50">
      <w:pPr>
        <w:autoSpaceDE w:val="0"/>
        <w:autoSpaceDN w:val="0"/>
        <w:adjustRightInd w:val="0"/>
        <w:rPr>
          <w:sz w:val="20"/>
          <w:szCs w:val="20"/>
        </w:rPr>
      </w:pPr>
    </w:p>
    <w:p w14:paraId="6FF1E565" w14:textId="49239F9D" w:rsidR="0029400E" w:rsidRDefault="0029400E">
      <w:pPr>
        <w:rPr>
          <w:b/>
          <w:sz w:val="44"/>
          <w:u w:val="single"/>
        </w:rPr>
      </w:pPr>
    </w:p>
    <w:p w14:paraId="19EB4F14" w14:textId="77777777" w:rsidR="007D4274" w:rsidRDefault="007D4274">
      <w:pPr>
        <w:rPr>
          <w:b/>
          <w:sz w:val="44"/>
          <w:u w:val="single"/>
        </w:rPr>
      </w:pPr>
    </w:p>
    <w:p w14:paraId="038B8AE3" w14:textId="77777777" w:rsidR="00780F63" w:rsidRPr="00E1179B" w:rsidRDefault="00780F63" w:rsidP="00780F63">
      <w:pPr>
        <w:pStyle w:val="H4"/>
        <w:tabs>
          <w:tab w:val="left" w:pos="0"/>
        </w:tabs>
        <w:rPr>
          <w:w w:val="100"/>
          <w:sz w:val="40"/>
          <w:szCs w:val="40"/>
          <w:u w:val="single"/>
        </w:rPr>
      </w:pPr>
      <w:r w:rsidRPr="008E7307">
        <w:rPr>
          <w:w w:val="100"/>
          <w:sz w:val="40"/>
          <w:szCs w:val="40"/>
          <w:highlight w:val="green"/>
          <w:u w:val="single"/>
        </w:rPr>
        <w:t>Proposed Changes:</w:t>
      </w:r>
    </w:p>
    <w:p w14:paraId="25838CB9" w14:textId="05EE99FB" w:rsidR="007725C6" w:rsidRPr="00880E41" w:rsidRDefault="007725C6" w:rsidP="007725C6">
      <w:pPr>
        <w:pStyle w:val="Heading2"/>
        <w:keepNext w:val="0"/>
        <w:keepLines w:val="0"/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before="0" w:line="223" w:lineRule="exact"/>
        <w:rPr>
          <w:rFonts w:ascii="TimesNewRomanPS-BoldItalicMT" w:hAnsi="TimesNewRomanPS-BoldItalicMT" w:cs="TimesNewRomanPS-BoldItalicMT"/>
          <w:bCs/>
          <w:i/>
          <w:iCs/>
          <w:sz w:val="20"/>
          <w:szCs w:val="20"/>
          <w:highlight w:val="green"/>
        </w:rPr>
      </w:pPr>
      <w:r w:rsidRPr="00925643">
        <w:rPr>
          <w:rFonts w:ascii="TimesNewRomanPS-BoldItalicMT" w:hAnsi="TimesNewRomanPS-BoldItalicMT" w:cs="TimesNewRomanPS-BoldItalicMT"/>
          <w:bCs/>
          <w:i/>
          <w:iCs/>
          <w:sz w:val="20"/>
          <w:szCs w:val="20"/>
          <w:highlight w:val="green"/>
        </w:rPr>
        <w:t>Instruction to 11be Editor:</w:t>
      </w:r>
      <w:r w:rsidRPr="00880E41">
        <w:rPr>
          <w:rFonts w:ascii="TimesNewRomanPS-BoldItalicMT" w:hAnsi="TimesNewRomanPS-BoldItalicMT" w:cs="TimesNewRomanPS-BoldItalicMT"/>
          <w:bCs/>
          <w:i/>
          <w:iCs/>
          <w:highlight w:val="green"/>
        </w:rPr>
        <w:t xml:space="preserve"> </w:t>
      </w:r>
      <w:r w:rsidRPr="00880E41">
        <w:rPr>
          <w:rFonts w:ascii="TimesNewRomanPS-BoldItalicMT" w:hAnsi="TimesNewRomanPS-BoldItalicMT" w:cs="TimesNewRomanPS-BoldItalicMT"/>
          <w:i/>
          <w:iCs/>
          <w:sz w:val="20"/>
          <w:szCs w:val="20"/>
          <w:highlight w:val="green"/>
        </w:rPr>
        <w:t xml:space="preserve">Modify texts </w:t>
      </w:r>
      <w:r w:rsidRPr="00880E41">
        <w:rPr>
          <w:rFonts w:ascii="TimesNewRomanPS-BoldItalicMT" w:hAnsi="TimesNewRomanPS-BoldItalicMT" w:cs="TimesNewRomanPS-BoldItalicMT"/>
          <w:bCs/>
          <w:i/>
          <w:iCs/>
          <w:sz w:val="20"/>
          <w:szCs w:val="20"/>
          <w:highlight w:val="green"/>
        </w:rPr>
        <w:t xml:space="preserve">in the subclause </w:t>
      </w:r>
      <w:r>
        <w:rPr>
          <w:rFonts w:ascii="TimesNewRomanPS-BoldItalicMT" w:hAnsi="TimesNewRomanPS-BoldItalicMT" w:cs="TimesNewRomanPS-BoldItalicMT"/>
          <w:bCs/>
          <w:i/>
          <w:iCs/>
          <w:sz w:val="20"/>
          <w:szCs w:val="20"/>
          <w:highlight w:val="green"/>
        </w:rPr>
        <w:t>10.6</w:t>
      </w:r>
      <w:r w:rsidRPr="00880E41">
        <w:rPr>
          <w:rFonts w:ascii="TimesNewRomanPS-BoldItalicMT" w:hAnsi="TimesNewRomanPS-BoldItalicMT" w:cs="TimesNewRomanPS-BoldItalicMT"/>
          <w:bCs/>
          <w:i/>
          <w:iCs/>
          <w:sz w:val="20"/>
          <w:szCs w:val="20"/>
          <w:highlight w:val="green"/>
        </w:rPr>
        <w:t xml:space="preserve"> </w:t>
      </w:r>
      <w:r w:rsidRPr="00880E41">
        <w:rPr>
          <w:rFonts w:ascii="TimesNewRomanPS-BoldItalicMT" w:hAnsi="TimesNewRomanPS-BoldItalicMT" w:cs="TimesNewRomanPS-BoldItalicMT"/>
          <w:i/>
          <w:iCs/>
          <w:sz w:val="20"/>
          <w:szCs w:val="20"/>
          <w:highlight w:val="green"/>
        </w:rPr>
        <w:t xml:space="preserve">as follows. </w:t>
      </w:r>
    </w:p>
    <w:p w14:paraId="42BA629C" w14:textId="77777777" w:rsidR="007725C6" w:rsidRPr="00880E41" w:rsidRDefault="007725C6" w:rsidP="007725C6">
      <w:pPr>
        <w:pStyle w:val="H4"/>
        <w:rPr>
          <w:rFonts w:ascii="TimesNewRomanPS-BoldItalicMT" w:hAnsi="TimesNewRomanPS-BoldItalicMT" w:cs="TimesNewRomanPS-BoldItalicMT"/>
          <w:bCs w:val="0"/>
          <w:i/>
          <w:iCs/>
          <w:u w:val="single"/>
        </w:rPr>
      </w:pPr>
      <w:r w:rsidRPr="00880E41">
        <w:rPr>
          <w:rFonts w:ascii="TimesNewRomanPS-BoldItalicMT" w:hAnsi="TimesNewRomanPS-BoldItalicMT" w:cs="TimesNewRomanPS-BoldItalicMT"/>
          <w:bCs w:val="0"/>
          <w:i/>
          <w:iCs/>
          <w:highlight w:val="green"/>
          <w:u w:val="single"/>
        </w:rPr>
        <w:t>Underline text is for addition, and strikeout text is for deletion.</w:t>
      </w:r>
    </w:p>
    <w:p w14:paraId="494E82C6" w14:textId="77777777" w:rsidR="00B06E92" w:rsidRDefault="00B06E92" w:rsidP="00B06E92">
      <w:pPr>
        <w:pStyle w:val="Heading3"/>
        <w:keepNext w:val="0"/>
        <w:keepLines w:val="0"/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before="0" w:after="120" w:line="340" w:lineRule="exact"/>
        <w:rPr>
          <w:sz w:val="20"/>
          <w:szCs w:val="20"/>
        </w:rPr>
      </w:pPr>
      <w:bookmarkStart w:id="1" w:name="RTF32373638353a2048322c312e"/>
      <w:r>
        <w:rPr>
          <w:sz w:val="20"/>
          <w:szCs w:val="20"/>
        </w:rPr>
        <w:t>10</w:t>
      </w:r>
      <w:r w:rsidRPr="004660B1">
        <w:rPr>
          <w:sz w:val="20"/>
          <w:szCs w:val="20"/>
        </w:rPr>
        <w:t>.</w:t>
      </w:r>
      <w:r>
        <w:rPr>
          <w:sz w:val="20"/>
          <w:szCs w:val="20"/>
        </w:rPr>
        <w:t>6</w:t>
      </w:r>
      <w:r w:rsidRPr="004660B1">
        <w:rPr>
          <w:sz w:val="20"/>
          <w:szCs w:val="20"/>
        </w:rPr>
        <w:t xml:space="preserve"> </w:t>
      </w:r>
      <w:r>
        <w:rPr>
          <w:sz w:val="20"/>
          <w:szCs w:val="20"/>
        </w:rPr>
        <w:t>Multirate support</w:t>
      </w:r>
    </w:p>
    <w:bookmarkEnd w:id="1"/>
    <w:p w14:paraId="3E6065B5" w14:textId="63FBBC52" w:rsidR="00B06E92" w:rsidRPr="00B06E92" w:rsidRDefault="00B06E92" w:rsidP="00B06E92">
      <w:pPr>
        <w:pStyle w:val="Heading3"/>
        <w:keepNext w:val="0"/>
        <w:keepLines w:val="0"/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before="0" w:after="120" w:line="340" w:lineRule="exact"/>
        <w:rPr>
          <w:sz w:val="20"/>
          <w:szCs w:val="20"/>
        </w:rPr>
      </w:pPr>
      <w:r w:rsidRPr="00B06E92">
        <w:rPr>
          <w:sz w:val="20"/>
          <w:szCs w:val="20"/>
        </w:rPr>
        <w:t>10.6.1 Overview</w:t>
      </w:r>
    </w:p>
    <w:p w14:paraId="132AB769" w14:textId="77777777" w:rsidR="00B06E92" w:rsidRDefault="00B06E92" w:rsidP="00B06E92">
      <w:pPr>
        <w:pStyle w:val="EditiingInstruction"/>
        <w:spacing w:before="0" w:after="120" w:line="340" w:lineRule="exact"/>
        <w:rPr>
          <w:w w:val="100"/>
        </w:rPr>
      </w:pPr>
      <w:r>
        <w:rPr>
          <w:w w:val="100"/>
        </w:rPr>
        <w:t>Change paragraphs 5-6 as follows:</w:t>
      </w:r>
    </w:p>
    <w:p w14:paraId="68CAE4C6" w14:textId="77777777" w:rsidR="00B06E92" w:rsidRDefault="00B06E92" w:rsidP="00B06E92">
      <w:pPr>
        <w:pStyle w:val="T"/>
        <w:spacing w:before="0" w:after="120" w:line="340" w:lineRule="exact"/>
        <w:rPr>
          <w:w w:val="100"/>
        </w:rPr>
      </w:pPr>
      <w:r>
        <w:rPr>
          <w:w w:val="100"/>
        </w:rPr>
        <w:t>For specific PHYs, the value of the Duration/ID field is determined using the PLME-TXTIME.request primitive and the PLME-TXTIME.confirm primitive. These specific PHYs are defined in:</w:t>
      </w:r>
    </w:p>
    <w:p w14:paraId="4AB77185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Clause 16 (High rate direct sequence spread spectrum (HR/DSSS) PHY specification) for HR/DSSS</w:t>
      </w:r>
    </w:p>
    <w:p w14:paraId="7A8AE33D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lastRenderedPageBreak/>
        <w:t>Clause 17 (Orthogonal frequency division multiplexing (OFDM) PHY specification) for OFDM</w:t>
      </w:r>
    </w:p>
    <w:p w14:paraId="3D3C98E4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Clause 18 (Extended Rate PHY (ERP) specification) for ERP</w:t>
      </w:r>
    </w:p>
    <w:p w14:paraId="58C234E0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Clause 19 (High Throughput (HT) PHY specification) for HT</w:t>
      </w:r>
    </w:p>
    <w:p w14:paraId="2D734B3F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Clause 20 (Directional multi-gigabit (DMG) PHY specification) for DMG</w:t>
      </w:r>
    </w:p>
    <w:p w14:paraId="3B1A6982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Clause 21 (Very High Throughput (VHT) PHY specification) for VHT</w:t>
      </w:r>
    </w:p>
    <w:p w14:paraId="7F4E6DD9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Clause 22 (Television Very High Throughput (TVHT) PHY specification) for TVHT</w:t>
      </w:r>
    </w:p>
    <w:p w14:paraId="7ED924ED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Clause 24 (China directional multi-gigabit (CDMG) PHY specification) for CDMG</w:t>
      </w:r>
    </w:p>
    <w:p w14:paraId="6B6A851E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Clause 25 (China millimeter-wave multi-gigabit (CMMG) PHY specification) for CMMG</w:t>
      </w:r>
    </w:p>
    <w:p w14:paraId="1CACFF54" w14:textId="6865EBD0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 w:rsidRPr="00B06E92">
        <w:rPr>
          <w:w w:val="100"/>
        </w:rPr>
        <w:t>Clause 27 (High Efficiency (HE) PHY specification) for HE</w:t>
      </w:r>
    </w:p>
    <w:p w14:paraId="292905C3" w14:textId="19DD0EBF" w:rsidR="00DD7E3F" w:rsidRPr="00DD7E3F" w:rsidRDefault="00DD7E3F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  <w:u w:val="single"/>
          <w:rPrChange w:id="2" w:author="Wook Bong Lee" w:date="2021-02-25T09:06:00Z">
            <w:rPr>
              <w:w w:val="100"/>
            </w:rPr>
          </w:rPrChange>
        </w:rPr>
      </w:pPr>
      <w:ins w:id="3" w:author="Wook Bong Lee" w:date="2021-02-25T09:05:00Z">
        <w:r w:rsidRPr="00DD7E3F">
          <w:rPr>
            <w:w w:val="100"/>
            <w:u w:val="single"/>
            <w:rPrChange w:id="4" w:author="Wook Bong Lee" w:date="2021-02-25T09:06:00Z">
              <w:rPr>
                <w:w w:val="100"/>
              </w:rPr>
            </w:rPrChange>
          </w:rPr>
          <w:t>Clause 36 (</w:t>
        </w:r>
      </w:ins>
      <w:ins w:id="5" w:author="Wook Bong Lee" w:date="2021-02-25T09:06:00Z">
        <w:r w:rsidRPr="00DD7E3F">
          <w:rPr>
            <w:w w:val="100"/>
            <w:u w:val="single"/>
            <w:rPrChange w:id="6" w:author="Wook Bong Lee" w:date="2021-02-25T09:06:00Z">
              <w:rPr>
                <w:w w:val="100"/>
              </w:rPr>
            </w:rPrChange>
          </w:rPr>
          <w:t>Extremely high throughput (</w:t>
        </w:r>
      </w:ins>
      <w:ins w:id="7" w:author="Wook Bong Lee" w:date="2021-02-25T09:05:00Z">
        <w:r w:rsidRPr="00DD7E3F">
          <w:rPr>
            <w:w w:val="100"/>
            <w:u w:val="single"/>
            <w:rPrChange w:id="8" w:author="Wook Bong Lee" w:date="2021-02-25T09:06:00Z">
              <w:rPr>
                <w:w w:val="100"/>
              </w:rPr>
            </w:rPrChange>
          </w:rPr>
          <w:t>EHT</w:t>
        </w:r>
      </w:ins>
      <w:ins w:id="9" w:author="Wook Bong Lee" w:date="2021-02-25T09:06:00Z">
        <w:r w:rsidRPr="00DD7E3F">
          <w:rPr>
            <w:w w:val="100"/>
            <w:u w:val="single"/>
            <w:rPrChange w:id="10" w:author="Wook Bong Lee" w:date="2021-02-25T09:06:00Z">
              <w:rPr>
                <w:w w:val="100"/>
              </w:rPr>
            </w:rPrChange>
          </w:rPr>
          <w:t>)</w:t>
        </w:r>
      </w:ins>
      <w:ins w:id="11" w:author="Wook Bong Lee" w:date="2021-02-25T09:05:00Z">
        <w:r w:rsidRPr="00DD7E3F">
          <w:rPr>
            <w:w w:val="100"/>
            <w:u w:val="single"/>
            <w:rPrChange w:id="12" w:author="Wook Bong Lee" w:date="2021-02-25T09:06:00Z">
              <w:rPr>
                <w:w w:val="100"/>
              </w:rPr>
            </w:rPrChange>
          </w:rPr>
          <w:t xml:space="preserve"> PHY</w:t>
        </w:r>
      </w:ins>
      <w:ins w:id="13" w:author="Wook Bong Lee" w:date="2021-02-25T09:06:00Z">
        <w:r w:rsidRPr="00DD7E3F">
          <w:rPr>
            <w:w w:val="100"/>
            <w:u w:val="single"/>
            <w:rPrChange w:id="14" w:author="Wook Bong Lee" w:date="2021-02-25T09:06:00Z">
              <w:rPr>
                <w:w w:val="100"/>
              </w:rPr>
            </w:rPrChange>
          </w:rPr>
          <w:t xml:space="preserve"> specification</w:t>
        </w:r>
      </w:ins>
      <w:ins w:id="15" w:author="Wook Bong Lee" w:date="2021-02-25T09:05:00Z">
        <w:r w:rsidRPr="00DD7E3F">
          <w:rPr>
            <w:w w:val="100"/>
            <w:u w:val="single"/>
            <w:rPrChange w:id="16" w:author="Wook Bong Lee" w:date="2021-02-25T09:06:00Z">
              <w:rPr>
                <w:w w:val="100"/>
              </w:rPr>
            </w:rPrChange>
          </w:rPr>
          <w:t>) for EHT</w:t>
        </w:r>
      </w:ins>
      <w:ins w:id="17" w:author="Wook Bong Lee" w:date="2021-02-26T14:18:00Z">
        <w:r w:rsidR="0059362E">
          <w:rPr>
            <w:w w:val="100"/>
            <w:u w:val="single"/>
          </w:rPr>
          <w:t xml:space="preserve"> </w:t>
        </w:r>
        <w:r w:rsidR="0059362E" w:rsidRPr="0059362E">
          <w:rPr>
            <w:i/>
            <w:w w:val="100"/>
            <w:u w:val="single"/>
            <w:rPrChange w:id="18" w:author="Wook Bong Lee" w:date="2021-02-26T14:18:00Z">
              <w:rPr>
                <w:w w:val="100"/>
                <w:u w:val="single"/>
              </w:rPr>
            </w:rPrChange>
          </w:rPr>
          <w:t>(#1141)</w:t>
        </w:r>
      </w:ins>
    </w:p>
    <w:p w14:paraId="3B02F644" w14:textId="77777777" w:rsidR="00B06E92" w:rsidRDefault="00B06E92" w:rsidP="00B06E92">
      <w:pPr>
        <w:pStyle w:val="T"/>
        <w:spacing w:before="0" w:after="120" w:line="340" w:lineRule="exact"/>
        <w:rPr>
          <w:w w:val="100"/>
        </w:rPr>
      </w:pPr>
      <w:r>
        <w:rPr>
          <w:w w:val="100"/>
        </w:rPr>
        <w:t>The two PLME-TXTIME primitives are defined in the respective PHY specifications:</w:t>
      </w:r>
    </w:p>
    <w:p w14:paraId="7BAE7307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16.3.4 (HR/DSSS TXTIME calculation) for HR TXTIME calculation</w:t>
      </w:r>
    </w:p>
    <w:p w14:paraId="6E7FDC0F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17.4.3 (OFDM TXTIME calculation) for OFDM TXTIME calculation</w:t>
      </w:r>
    </w:p>
    <w:p w14:paraId="3A2A29DB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18.5.3.2 (ERP-OFDM TXTIME calculations)</w:t>
      </w:r>
    </w:p>
    <w:p w14:paraId="7E947A84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19.4.3 (TXTIME calculation) for HT TXTIME calculation</w:t>
      </w:r>
    </w:p>
    <w:p w14:paraId="212D107E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20.11.3 (TXTIME calculation) for DMG PLME TXTIME calculation</w:t>
      </w:r>
    </w:p>
    <w:p w14:paraId="58DE7309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21.4.3 (TXTIME and PSDU_LENGTH calculation) for VHT PLME TXTIME calculation</w:t>
      </w:r>
    </w:p>
    <w:p w14:paraId="68F00220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22.4.3 (TXTIME and PSDU_LENGTH calculation) for TVHT PLME TXTIME calculation</w:t>
      </w:r>
    </w:p>
    <w:p w14:paraId="5A8E6801" w14:textId="77777777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>
        <w:rPr>
          <w:w w:val="100"/>
        </w:rPr>
        <w:t>25.14.3 (TXTIME calculation) for CMMG PLME TXTIME calculation</w:t>
      </w:r>
    </w:p>
    <w:p w14:paraId="6D1B5BFE" w14:textId="6C0526C3" w:rsidR="00B06E92" w:rsidRDefault="00B06E92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</w:rPr>
      </w:pPr>
      <w:r w:rsidRPr="00B06E92">
        <w:rPr>
          <w:w w:val="100"/>
        </w:rPr>
        <w:t>27.4.3 (TXTIME and PSDU_LENGTH calculation) for HE PLME TXTIME calculation</w:t>
      </w:r>
    </w:p>
    <w:p w14:paraId="4D114B81" w14:textId="0C9F2724" w:rsidR="00DD7E3F" w:rsidRPr="00DD7E3F" w:rsidRDefault="00DD7E3F" w:rsidP="00B06E92">
      <w:pPr>
        <w:pStyle w:val="DL"/>
        <w:numPr>
          <w:ilvl w:val="0"/>
          <w:numId w:val="197"/>
        </w:numPr>
        <w:spacing w:before="0" w:after="120" w:line="340" w:lineRule="exact"/>
        <w:ind w:left="640" w:hanging="440"/>
        <w:rPr>
          <w:w w:val="100"/>
          <w:u w:val="single"/>
          <w:rPrChange w:id="19" w:author="Wook Bong Lee" w:date="2021-02-25T09:07:00Z">
            <w:rPr>
              <w:w w:val="100"/>
            </w:rPr>
          </w:rPrChange>
        </w:rPr>
      </w:pPr>
      <w:ins w:id="20" w:author="Wook Bong Lee" w:date="2021-02-25T09:06:00Z">
        <w:r w:rsidRPr="00DD7E3F">
          <w:rPr>
            <w:w w:val="100"/>
            <w:u w:val="single"/>
            <w:rPrChange w:id="21" w:author="Wook Bong Lee" w:date="2021-02-25T09:07:00Z">
              <w:rPr>
                <w:w w:val="100"/>
              </w:rPr>
            </w:rPrChange>
          </w:rPr>
          <w:t>36.4.3 (TXTIME and PSDU_LENGTH calculaton) for EHT PLME TXTIME calculation</w:t>
        </w:r>
      </w:ins>
      <w:ins w:id="22" w:author="Wook Bong Lee" w:date="2021-02-26T14:18:00Z">
        <w:r w:rsidR="0059362E">
          <w:rPr>
            <w:w w:val="100"/>
            <w:u w:val="single"/>
          </w:rPr>
          <w:t xml:space="preserve"> </w:t>
        </w:r>
        <w:r w:rsidR="0059362E" w:rsidRPr="008A0E87">
          <w:rPr>
            <w:i/>
            <w:w w:val="100"/>
            <w:u w:val="single"/>
          </w:rPr>
          <w:t>(#1141)</w:t>
        </w:r>
      </w:ins>
    </w:p>
    <w:p w14:paraId="343C83D8" w14:textId="28C724B0" w:rsidR="00B06E92" w:rsidRPr="00B06E92" w:rsidRDefault="00B06E92" w:rsidP="00B06E92">
      <w:pPr>
        <w:pStyle w:val="Heading3"/>
        <w:keepNext w:val="0"/>
        <w:keepLines w:val="0"/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before="0" w:after="120" w:line="340" w:lineRule="exact"/>
        <w:rPr>
          <w:sz w:val="20"/>
          <w:szCs w:val="20"/>
        </w:rPr>
      </w:pPr>
      <w:r w:rsidRPr="00B06E92">
        <w:rPr>
          <w:sz w:val="20"/>
          <w:szCs w:val="20"/>
        </w:rPr>
        <w:t>10.6.5 Rate selection for Data and Management frames</w:t>
      </w:r>
    </w:p>
    <w:p w14:paraId="109AC80B" w14:textId="5EF84CC4" w:rsidR="00B06E92" w:rsidRPr="00B06E92" w:rsidRDefault="00B06E92" w:rsidP="00B06E92">
      <w:pPr>
        <w:pStyle w:val="Heading3"/>
        <w:keepNext w:val="0"/>
        <w:keepLines w:val="0"/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before="0" w:after="120" w:line="340" w:lineRule="exact"/>
        <w:rPr>
          <w:sz w:val="20"/>
          <w:szCs w:val="20"/>
        </w:rPr>
      </w:pPr>
      <w:r>
        <w:rPr>
          <w:sz w:val="20"/>
          <w:szCs w:val="20"/>
        </w:rPr>
        <w:t xml:space="preserve">10.6.5.1 </w:t>
      </w:r>
      <w:r w:rsidRPr="00B06E92">
        <w:rPr>
          <w:sz w:val="20"/>
          <w:szCs w:val="20"/>
        </w:rPr>
        <w:t>Rate selection for non-STBC Beacon and non-STBC PSMP frames</w:t>
      </w:r>
    </w:p>
    <w:p w14:paraId="1CF907EB" w14:textId="77777777" w:rsidR="00B06E92" w:rsidRDefault="00B06E92" w:rsidP="00B06E92">
      <w:pPr>
        <w:pStyle w:val="EditiingInstruction"/>
        <w:spacing w:before="0" w:after="120" w:line="340" w:lineRule="exact"/>
        <w:rPr>
          <w:w w:val="100"/>
        </w:rPr>
      </w:pPr>
      <w:r>
        <w:rPr>
          <w:w w:val="100"/>
        </w:rPr>
        <w:t>Change the 2nd paragraph as follows:</w:t>
      </w:r>
    </w:p>
    <w:p w14:paraId="18B18582" w14:textId="60B533B7" w:rsidR="00B06E92" w:rsidRDefault="00B06E92" w:rsidP="00B06E92">
      <w:pPr>
        <w:pStyle w:val="T"/>
        <w:spacing w:before="0" w:after="120" w:line="340" w:lineRule="exact"/>
        <w:rPr>
          <w:w w:val="100"/>
          <w:u w:val="thick"/>
        </w:rPr>
      </w:pPr>
      <w:r>
        <w:rPr>
          <w:w w:val="100"/>
        </w:rPr>
        <w:t>If the BSSBasicRateSet parameter is not empty, a non-STBC PSMP frame or a non-STBC Beacon fra</w:t>
      </w:r>
      <w:r w:rsidRPr="00B06E92">
        <w:rPr>
          <w:w w:val="100"/>
        </w:rPr>
        <w:t xml:space="preserve">me that is not an ER beacon </w:t>
      </w:r>
      <w:r w:rsidRPr="00DD7E3F">
        <w:rPr>
          <w:strike/>
          <w:w w:val="100"/>
          <w:rPrChange w:id="23" w:author="Wook Bong Lee" w:date="2021-02-25T09:08:00Z">
            <w:rPr>
              <w:w w:val="100"/>
            </w:rPr>
          </w:rPrChange>
        </w:rPr>
        <w:t>or</w:t>
      </w:r>
      <w:ins w:id="24" w:author="Wook Bong Lee" w:date="2021-02-25T09:08:00Z">
        <w:r w:rsidR="00DD7E3F" w:rsidRPr="00DD7E3F">
          <w:rPr>
            <w:w w:val="100"/>
            <w:u w:val="single"/>
            <w:rPrChange w:id="25" w:author="Wook Bong Lee" w:date="2021-02-25T09:09:00Z">
              <w:rPr>
                <w:w w:val="100"/>
              </w:rPr>
            </w:rPrChange>
          </w:rPr>
          <w:t>,</w:t>
        </w:r>
      </w:ins>
      <w:r w:rsidRPr="00B06E92">
        <w:rPr>
          <w:w w:val="100"/>
        </w:rPr>
        <w:t xml:space="preserve"> HE beacon</w:t>
      </w:r>
      <w:ins w:id="26" w:author="Wook Bong Lee" w:date="2021-02-25T09:09:00Z">
        <w:r w:rsidR="00DD7E3F" w:rsidRPr="00DD7E3F">
          <w:rPr>
            <w:w w:val="100"/>
            <w:u w:val="single"/>
            <w:rPrChange w:id="27" w:author="Wook Bong Lee" w:date="2021-02-25T09:09:00Z">
              <w:rPr>
                <w:w w:val="100"/>
              </w:rPr>
            </w:rPrChange>
          </w:rPr>
          <w:t xml:space="preserve"> or EHT beacon</w:t>
        </w:r>
      </w:ins>
      <w:r w:rsidRPr="00B06E92">
        <w:rPr>
          <w:w w:val="100"/>
        </w:rPr>
        <w:t xml:space="preserve"> </w:t>
      </w:r>
      <w:ins w:id="28" w:author="Wook Bong Lee" w:date="2021-02-26T14:18:00Z">
        <w:r w:rsidR="0059362E" w:rsidRPr="008A0E87">
          <w:rPr>
            <w:i/>
            <w:w w:val="100"/>
            <w:u w:val="single"/>
          </w:rPr>
          <w:t>(#1141)</w:t>
        </w:r>
        <w:r w:rsidR="0059362E">
          <w:rPr>
            <w:i/>
            <w:w w:val="100"/>
            <w:u w:val="single"/>
          </w:rPr>
          <w:t xml:space="preserve"> </w:t>
        </w:r>
      </w:ins>
      <w:r w:rsidRPr="00B06E92">
        <w:rPr>
          <w:w w:val="100"/>
        </w:rPr>
        <w:t>shall be transmitted in a non-HT PPDU using one of the rates included in the BSSBasicRateSet parameter. An ER beacon is transmitted as defined in</w:t>
      </w:r>
      <w:r w:rsidRPr="00B06E92">
        <w:rPr>
          <w:vanish/>
          <w:w w:val="100"/>
        </w:rPr>
        <w:t>(#24331)</w:t>
      </w:r>
      <w:r w:rsidRPr="00B06E92">
        <w:rPr>
          <w:w w:val="100"/>
        </w:rPr>
        <w:t xml:space="preserve"> 26.15.5 (Additional rules for ER beacons and group addressed frames)</w:t>
      </w:r>
      <w:r w:rsidRPr="00DD7E3F">
        <w:rPr>
          <w:strike/>
          <w:w w:val="100"/>
          <w:rPrChange w:id="29" w:author="Wook Bong Lee" w:date="2021-02-25T09:11:00Z">
            <w:rPr>
              <w:w w:val="100"/>
            </w:rPr>
          </w:rPrChange>
        </w:rPr>
        <w:t xml:space="preserve"> and</w:t>
      </w:r>
      <w:ins w:id="30" w:author="Wook Bong Lee" w:date="2021-02-25T09:09:00Z">
        <w:r w:rsidR="00DD7E3F" w:rsidRPr="00DD7E3F">
          <w:rPr>
            <w:w w:val="100"/>
            <w:u w:val="single"/>
            <w:rPrChange w:id="31" w:author="Wook Bong Lee" w:date="2021-02-25T09:09:00Z">
              <w:rPr>
                <w:w w:val="100"/>
              </w:rPr>
            </w:rPrChange>
          </w:rPr>
          <w:t>,</w:t>
        </w:r>
      </w:ins>
      <w:r w:rsidRPr="00B06E92">
        <w:rPr>
          <w:w w:val="100"/>
        </w:rPr>
        <w:t xml:space="preserve"> an HE beacon is transmitted as defined in 26.15.6 (Additional rules for HE beacons and group addressed frames)</w:t>
      </w:r>
      <w:ins w:id="32" w:author="Wook Bong Lee" w:date="2021-02-25T09:09:00Z">
        <w:r w:rsidR="00DD7E3F" w:rsidRPr="00DD7E3F">
          <w:rPr>
            <w:w w:val="100"/>
            <w:u w:val="single"/>
            <w:rPrChange w:id="33" w:author="Wook Bong Lee" w:date="2021-02-25T09:10:00Z">
              <w:rPr>
                <w:w w:val="100"/>
              </w:rPr>
            </w:rPrChange>
          </w:rPr>
          <w:t xml:space="preserve"> and an EHT beacon is transmitted as defined in 35.X.Y (Additional rules for EHT beacons and group addressed frames)</w:t>
        </w:r>
      </w:ins>
      <w:r w:rsidRPr="00B06E92">
        <w:rPr>
          <w:w w:val="100"/>
        </w:rPr>
        <w:t>.</w:t>
      </w:r>
      <w:ins w:id="34" w:author="Wook Bong Lee" w:date="2021-02-26T14:19:00Z">
        <w:r w:rsidR="0059362E">
          <w:rPr>
            <w:w w:val="100"/>
          </w:rPr>
          <w:t xml:space="preserve"> </w:t>
        </w:r>
        <w:r w:rsidR="0059362E" w:rsidRPr="008A0E87">
          <w:rPr>
            <w:i/>
            <w:w w:val="100"/>
            <w:u w:val="single"/>
          </w:rPr>
          <w:t>(#1141)</w:t>
        </w:r>
      </w:ins>
    </w:p>
    <w:p w14:paraId="6D5B9C79" w14:textId="11DF5DB6" w:rsidR="00B06E92" w:rsidRPr="00B06E92" w:rsidRDefault="00B06E92" w:rsidP="00B06E92">
      <w:pPr>
        <w:pStyle w:val="Heading3"/>
        <w:keepNext w:val="0"/>
        <w:keepLines w:val="0"/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before="0" w:after="120" w:line="340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10.6.5.3 </w:t>
      </w:r>
      <w:r w:rsidRPr="00B06E92">
        <w:rPr>
          <w:sz w:val="20"/>
          <w:szCs w:val="20"/>
        </w:rPr>
        <w:t>Rate selection for other group addressed Data and Management frames</w:t>
      </w:r>
    </w:p>
    <w:p w14:paraId="6E8EBC66" w14:textId="77777777" w:rsidR="00B06E92" w:rsidRDefault="00B06E92" w:rsidP="00B06E92">
      <w:pPr>
        <w:pStyle w:val="EditiingInstruction"/>
        <w:spacing w:before="0" w:after="120" w:line="340" w:lineRule="exact"/>
        <w:rPr>
          <w:w w:val="100"/>
        </w:rPr>
      </w:pPr>
      <w:r>
        <w:rPr>
          <w:w w:val="100"/>
        </w:rPr>
        <w:t>Change the 1st paragraph as follows:</w:t>
      </w:r>
    </w:p>
    <w:p w14:paraId="74DE8B5D" w14:textId="77777777" w:rsidR="00B06E92" w:rsidRDefault="00B06E92" w:rsidP="00B06E92">
      <w:pPr>
        <w:pStyle w:val="T"/>
        <w:spacing w:before="0" w:after="120" w:line="340" w:lineRule="exact"/>
        <w:rPr>
          <w:w w:val="100"/>
        </w:rPr>
      </w:pPr>
      <w:r>
        <w:rPr>
          <w:w w:val="100"/>
        </w:rPr>
        <w:t>This subclause describes the rate selection rules for group addressed Data and Management frames, excluding the following:</w:t>
      </w:r>
    </w:p>
    <w:p w14:paraId="189567CC" w14:textId="77777777" w:rsidR="00B06E92" w:rsidRDefault="00B06E92" w:rsidP="00B06E92">
      <w:pPr>
        <w:pStyle w:val="D"/>
        <w:numPr>
          <w:ilvl w:val="0"/>
          <w:numId w:val="197"/>
        </w:numPr>
        <w:spacing w:before="0" w:after="120" w:line="340" w:lineRule="exact"/>
        <w:ind w:left="600" w:hanging="400"/>
        <w:rPr>
          <w:w w:val="100"/>
        </w:rPr>
      </w:pPr>
      <w:r>
        <w:rPr>
          <w:w w:val="100"/>
        </w:rPr>
        <w:t>Non-STBC Beacon and non-STBC PSMP frames</w:t>
      </w:r>
    </w:p>
    <w:p w14:paraId="36BBBE13" w14:textId="37B3D5D0" w:rsidR="00B06E92" w:rsidRPr="00B06E92" w:rsidRDefault="00B06E92" w:rsidP="00B06E92">
      <w:pPr>
        <w:pStyle w:val="D"/>
        <w:numPr>
          <w:ilvl w:val="0"/>
          <w:numId w:val="197"/>
        </w:numPr>
        <w:spacing w:before="0" w:after="120" w:line="340" w:lineRule="exact"/>
        <w:ind w:left="600" w:hanging="400"/>
        <w:rPr>
          <w:w w:val="100"/>
        </w:rPr>
      </w:pPr>
      <w:r w:rsidRPr="00B06E92">
        <w:rPr>
          <w:w w:val="100"/>
        </w:rPr>
        <w:t>ER beacon</w:t>
      </w:r>
      <w:r w:rsidRPr="00DD7E3F">
        <w:rPr>
          <w:strike/>
          <w:w w:val="100"/>
          <w:rPrChange w:id="35" w:author="Wook Bong Lee" w:date="2021-02-25T09:11:00Z">
            <w:rPr>
              <w:w w:val="100"/>
            </w:rPr>
          </w:rPrChange>
        </w:rPr>
        <w:t xml:space="preserve"> and</w:t>
      </w:r>
      <w:ins w:id="36" w:author="Wook Bong Lee" w:date="2021-02-25T09:11:00Z">
        <w:r w:rsidR="00DD7E3F" w:rsidRPr="00DD7E3F">
          <w:rPr>
            <w:w w:val="100"/>
            <w:u w:val="single"/>
            <w:rPrChange w:id="37" w:author="Wook Bong Lee" w:date="2021-02-25T09:11:00Z">
              <w:rPr>
                <w:strike/>
                <w:w w:val="100"/>
              </w:rPr>
            </w:rPrChange>
          </w:rPr>
          <w:t>,</w:t>
        </w:r>
      </w:ins>
      <w:r w:rsidRPr="00B06E92">
        <w:rPr>
          <w:w w:val="100"/>
        </w:rPr>
        <w:t xml:space="preserve"> HE beacon</w:t>
      </w:r>
      <w:ins w:id="38" w:author="Wook Bong Lee" w:date="2021-02-25T09:11:00Z">
        <w:r w:rsidR="00DD7E3F" w:rsidRPr="00DD7E3F">
          <w:rPr>
            <w:w w:val="100"/>
            <w:u w:val="single"/>
            <w:rPrChange w:id="39" w:author="Wook Bong Lee" w:date="2021-02-25T09:11:00Z">
              <w:rPr>
                <w:w w:val="100"/>
              </w:rPr>
            </w:rPrChange>
          </w:rPr>
          <w:t xml:space="preserve"> and EHT beacon</w:t>
        </w:r>
      </w:ins>
      <w:ins w:id="40" w:author="Wook Bong Lee" w:date="2021-02-26T14:19:00Z">
        <w:r w:rsidR="0059362E">
          <w:rPr>
            <w:w w:val="100"/>
            <w:u w:val="single"/>
          </w:rPr>
          <w:t xml:space="preserve"> </w:t>
        </w:r>
        <w:r w:rsidR="0059362E" w:rsidRPr="008A0E87">
          <w:rPr>
            <w:i/>
            <w:w w:val="100"/>
            <w:u w:val="single"/>
          </w:rPr>
          <w:t>(#1141)</w:t>
        </w:r>
      </w:ins>
    </w:p>
    <w:p w14:paraId="5B77A4E2" w14:textId="77777777" w:rsidR="00B06E92" w:rsidRDefault="00B06E92" w:rsidP="00B06E92">
      <w:pPr>
        <w:pStyle w:val="D"/>
        <w:numPr>
          <w:ilvl w:val="0"/>
          <w:numId w:val="197"/>
        </w:numPr>
        <w:spacing w:before="0" w:after="120" w:line="340" w:lineRule="exact"/>
        <w:ind w:left="600" w:hanging="400"/>
        <w:rPr>
          <w:w w:val="100"/>
        </w:rPr>
      </w:pPr>
      <w:r>
        <w:rPr>
          <w:w w:val="100"/>
        </w:rPr>
        <w:t>STBC group addressed Data and Management frames</w:t>
      </w:r>
    </w:p>
    <w:p w14:paraId="17FD64F8" w14:textId="77777777" w:rsidR="00B06E92" w:rsidRDefault="00B06E92" w:rsidP="00B06E92">
      <w:pPr>
        <w:pStyle w:val="D"/>
        <w:numPr>
          <w:ilvl w:val="0"/>
          <w:numId w:val="197"/>
        </w:numPr>
        <w:spacing w:before="0" w:after="120" w:line="340" w:lineRule="exact"/>
        <w:ind w:left="600" w:hanging="400"/>
        <w:rPr>
          <w:w w:val="100"/>
        </w:rPr>
      </w:pPr>
      <w:r>
        <w:rPr>
          <w:w w:val="100"/>
        </w:rPr>
        <w:t>Data frames located in an FMS stream (see 11.22.8 (FMS multicast rate processing))</w:t>
      </w:r>
    </w:p>
    <w:p w14:paraId="6F174306" w14:textId="77777777" w:rsidR="00B06E92" w:rsidRDefault="00B06E92" w:rsidP="00B06E92">
      <w:pPr>
        <w:pStyle w:val="D"/>
        <w:numPr>
          <w:ilvl w:val="0"/>
          <w:numId w:val="197"/>
        </w:numPr>
        <w:spacing w:before="0" w:after="120" w:line="340" w:lineRule="exact"/>
        <w:ind w:left="600" w:hanging="400"/>
        <w:rPr>
          <w:w w:val="100"/>
        </w:rPr>
      </w:pPr>
      <w:r>
        <w:rPr>
          <w:w w:val="100"/>
        </w:rPr>
        <w:t>Group addressed frames transmitted to the GCR concealment address (see 11.22.16.3.5 (Concealment of GCR transmissions))</w:t>
      </w:r>
    </w:p>
    <w:p w14:paraId="491FF3C2" w14:textId="63CDF25F" w:rsidR="00B06E92" w:rsidRDefault="00B06E92" w:rsidP="00B06E92">
      <w:pPr>
        <w:pStyle w:val="D"/>
        <w:numPr>
          <w:ilvl w:val="0"/>
          <w:numId w:val="197"/>
        </w:numPr>
        <w:spacing w:before="0" w:after="120" w:line="340" w:lineRule="exact"/>
        <w:ind w:left="600" w:hanging="400"/>
        <w:rPr>
          <w:w w:val="100"/>
        </w:rPr>
      </w:pPr>
      <w:r w:rsidRPr="00B06E92">
        <w:rPr>
          <w:w w:val="100"/>
        </w:rPr>
        <w:t>Group addressed Data and Management frames transmitted in an HE ER SU PPDU (see 26.15.5 (Additional rules for ER beacons and group addressed frames))</w:t>
      </w:r>
    </w:p>
    <w:p w14:paraId="6ED8084B" w14:textId="5077734C" w:rsidR="00B06E92" w:rsidRDefault="00B06E92" w:rsidP="00B06E92">
      <w:pPr>
        <w:pStyle w:val="D"/>
        <w:numPr>
          <w:ilvl w:val="0"/>
          <w:numId w:val="197"/>
        </w:numPr>
        <w:spacing w:before="0" w:after="120" w:line="340" w:lineRule="exact"/>
        <w:ind w:left="600" w:hanging="400"/>
        <w:rPr>
          <w:w w:val="100"/>
        </w:rPr>
      </w:pPr>
      <w:r w:rsidRPr="00B06E92">
        <w:rPr>
          <w:w w:val="100"/>
        </w:rPr>
        <w:t>Group addressed Data and Management frames transmitted in an HE SU PPDU (see 26.15.6 (Additional rules for HE beacons and group addressed frames))</w:t>
      </w:r>
    </w:p>
    <w:p w14:paraId="54292291" w14:textId="6CEF9C4A" w:rsidR="00B06E92" w:rsidRDefault="00B06E92" w:rsidP="00B06E92">
      <w:pPr>
        <w:pStyle w:val="D"/>
        <w:numPr>
          <w:ilvl w:val="0"/>
          <w:numId w:val="197"/>
        </w:numPr>
        <w:spacing w:before="0" w:after="120" w:line="340" w:lineRule="exact"/>
        <w:ind w:left="605" w:hanging="403"/>
        <w:rPr>
          <w:ins w:id="41" w:author="Wook Bong Lee" w:date="2021-02-25T09:12:00Z"/>
          <w:w w:val="100"/>
        </w:rPr>
      </w:pPr>
      <w:r w:rsidRPr="00B06E92">
        <w:rPr>
          <w:w w:val="100"/>
        </w:rPr>
        <w:t>Group addressed Data and Management frames transmitted in an HE MU PPDU (see 26.15.7 (Additional rules for group addressed frames in an HE MU PPDU))</w:t>
      </w:r>
    </w:p>
    <w:p w14:paraId="5F150298" w14:textId="6B968E41" w:rsidR="00DD7E3F" w:rsidRPr="00DD7E3F" w:rsidRDefault="00DD7E3F" w:rsidP="00DD7E3F">
      <w:pPr>
        <w:pStyle w:val="D"/>
        <w:numPr>
          <w:ilvl w:val="0"/>
          <w:numId w:val="197"/>
        </w:numPr>
        <w:spacing w:before="0" w:after="120" w:line="340" w:lineRule="exact"/>
        <w:ind w:left="605" w:hanging="403"/>
        <w:rPr>
          <w:w w:val="100"/>
          <w:u w:val="single"/>
          <w:rPrChange w:id="42" w:author="Wook Bong Lee" w:date="2021-02-25T09:13:00Z">
            <w:rPr>
              <w:w w:val="100"/>
            </w:rPr>
          </w:rPrChange>
        </w:rPr>
      </w:pPr>
      <w:ins w:id="43" w:author="Wook Bong Lee" w:date="2021-02-25T09:13:00Z">
        <w:r w:rsidRPr="00DD7E3F">
          <w:rPr>
            <w:w w:val="100"/>
            <w:u w:val="single"/>
            <w:rPrChange w:id="44" w:author="Wook Bong Lee" w:date="2021-02-25T09:13:00Z">
              <w:rPr>
                <w:w w:val="100"/>
              </w:rPr>
            </w:rPrChange>
          </w:rPr>
          <w:t>Group addressed Data and Management frames transmitted in an EHT MU PPDU (see 35.X.Y (</w:t>
        </w:r>
      </w:ins>
      <w:ins w:id="45" w:author="Wook Bong Lee" w:date="2021-02-25T09:14:00Z">
        <w:r w:rsidRPr="00C202D0">
          <w:rPr>
            <w:w w:val="100"/>
            <w:u w:val="single"/>
          </w:rPr>
          <w:t>Additional rules for EHT beacons and group addressed frames</w:t>
        </w:r>
      </w:ins>
      <w:ins w:id="46" w:author="Wook Bong Lee" w:date="2021-02-25T09:13:00Z">
        <w:r w:rsidRPr="00DD7E3F">
          <w:rPr>
            <w:w w:val="100"/>
            <w:u w:val="single"/>
            <w:rPrChange w:id="47" w:author="Wook Bong Lee" w:date="2021-02-25T09:13:00Z">
              <w:rPr>
                <w:w w:val="100"/>
              </w:rPr>
            </w:rPrChange>
          </w:rPr>
          <w:t>))</w:t>
        </w:r>
      </w:ins>
      <w:ins w:id="48" w:author="Wook Bong Lee" w:date="2021-02-26T14:19:00Z">
        <w:r w:rsidR="0059362E">
          <w:rPr>
            <w:w w:val="100"/>
            <w:u w:val="single"/>
          </w:rPr>
          <w:t xml:space="preserve"> </w:t>
        </w:r>
        <w:r w:rsidR="0059362E" w:rsidRPr="008A0E87">
          <w:rPr>
            <w:i/>
            <w:w w:val="100"/>
            <w:u w:val="single"/>
          </w:rPr>
          <w:t>(#1141)</w:t>
        </w:r>
      </w:ins>
    </w:p>
    <w:p w14:paraId="003AA603" w14:textId="5724B9C8" w:rsidR="00BD7437" w:rsidRDefault="00BD7437" w:rsidP="00BD7437">
      <w:pPr>
        <w:pStyle w:val="Heading3"/>
        <w:keepNext w:val="0"/>
        <w:keepLines w:val="0"/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before="102" w:afterLines="120" w:after="288" w:line="340" w:lineRule="exact"/>
        <w:rPr>
          <w:sz w:val="20"/>
          <w:szCs w:val="20"/>
        </w:rPr>
      </w:pPr>
      <w:r>
        <w:rPr>
          <w:sz w:val="20"/>
          <w:szCs w:val="20"/>
        </w:rPr>
        <w:t>10</w:t>
      </w:r>
      <w:r w:rsidRPr="004660B1">
        <w:rPr>
          <w:sz w:val="20"/>
          <w:szCs w:val="20"/>
        </w:rPr>
        <w:t>.</w:t>
      </w:r>
      <w:r>
        <w:rPr>
          <w:sz w:val="20"/>
          <w:szCs w:val="20"/>
        </w:rPr>
        <w:t>6.6</w:t>
      </w:r>
      <w:r w:rsidRPr="004660B1">
        <w:rPr>
          <w:sz w:val="20"/>
          <w:szCs w:val="20"/>
        </w:rPr>
        <w:t xml:space="preserve"> </w:t>
      </w:r>
      <w:r>
        <w:rPr>
          <w:sz w:val="20"/>
          <w:szCs w:val="20"/>
        </w:rPr>
        <w:t>Rate selection for Control frames</w:t>
      </w:r>
    </w:p>
    <w:p w14:paraId="64FF8114" w14:textId="4D4148E1" w:rsidR="00BD7437" w:rsidRDefault="00BD7437" w:rsidP="00BD7437">
      <w:pPr>
        <w:pStyle w:val="Heading3"/>
        <w:keepNext w:val="0"/>
        <w:keepLines w:val="0"/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before="102" w:afterLines="120" w:after="288" w:line="340" w:lineRule="exact"/>
        <w:rPr>
          <w:sz w:val="20"/>
          <w:szCs w:val="20"/>
        </w:rPr>
      </w:pPr>
      <w:r>
        <w:rPr>
          <w:sz w:val="20"/>
          <w:szCs w:val="20"/>
        </w:rPr>
        <w:t>10</w:t>
      </w:r>
      <w:r w:rsidRPr="004660B1">
        <w:rPr>
          <w:sz w:val="20"/>
          <w:szCs w:val="20"/>
        </w:rPr>
        <w:t>.</w:t>
      </w:r>
      <w:r>
        <w:rPr>
          <w:sz w:val="20"/>
          <w:szCs w:val="20"/>
        </w:rPr>
        <w:t>6.6.1</w:t>
      </w:r>
      <w:r w:rsidRPr="004660B1">
        <w:rPr>
          <w:sz w:val="20"/>
          <w:szCs w:val="20"/>
        </w:rPr>
        <w:t xml:space="preserve"> </w:t>
      </w:r>
      <w:r>
        <w:rPr>
          <w:sz w:val="20"/>
          <w:szCs w:val="20"/>
        </w:rPr>
        <w:t>General rules for rate selection for Control frames</w:t>
      </w:r>
    </w:p>
    <w:p w14:paraId="7567E6AB" w14:textId="32094EE7" w:rsidR="00BD7437" w:rsidRPr="004660B1" w:rsidRDefault="00BD7437" w:rsidP="00BD7437">
      <w:pPr>
        <w:pStyle w:val="BodyText0"/>
        <w:kinsoku w:val="0"/>
        <w:overflowPunct w:val="0"/>
        <w:spacing w:afterLines="120" w:after="288" w:line="340" w:lineRule="exact"/>
        <w:rPr>
          <w:sz w:val="20"/>
          <w:szCs w:val="20"/>
        </w:rPr>
      </w:pPr>
      <w:r w:rsidRPr="004660B1">
        <w:rPr>
          <w:b/>
          <w:bCs/>
          <w:i/>
          <w:iCs/>
          <w:sz w:val="20"/>
          <w:szCs w:val="20"/>
        </w:rPr>
        <w:t>Change the last paragraph as</w:t>
      </w:r>
      <w:r w:rsidRPr="004660B1">
        <w:rPr>
          <w:b/>
          <w:bCs/>
          <w:i/>
          <w:iCs/>
          <w:spacing w:val="-6"/>
          <w:sz w:val="20"/>
          <w:szCs w:val="20"/>
        </w:rPr>
        <w:t xml:space="preserve"> </w:t>
      </w:r>
      <w:r w:rsidRPr="004660B1">
        <w:rPr>
          <w:b/>
          <w:bCs/>
          <w:i/>
          <w:iCs/>
          <w:sz w:val="20"/>
          <w:szCs w:val="20"/>
        </w:rPr>
        <w:t>follows:</w:t>
      </w:r>
    </w:p>
    <w:p w14:paraId="02F35827" w14:textId="68F7FF76" w:rsidR="00BD7437" w:rsidRDefault="00BD7437" w:rsidP="00BD7437">
      <w:pPr>
        <w:spacing w:after="120" w:line="340" w:lineRule="exact"/>
        <w:rPr>
          <w:rStyle w:val="SC11323600"/>
        </w:rPr>
      </w:pPr>
      <w:r>
        <w:rPr>
          <w:rStyle w:val="SC11323600"/>
        </w:rPr>
        <w:t xml:space="preserve">An HE STA that transmits a Trigger frame, Multi-STA BlockAck frame or </w:t>
      </w:r>
      <w:r>
        <w:rPr>
          <w:rStyle w:val="SC11323639"/>
        </w:rPr>
        <w:t>HE/</w:t>
      </w:r>
      <w:r>
        <w:rPr>
          <w:rStyle w:val="SC11323600"/>
        </w:rPr>
        <w:t>VHT</w:t>
      </w:r>
      <w:r>
        <w:rPr>
          <w:rStyle w:val="SC11323612"/>
        </w:rPr>
        <w:t>/HE</w:t>
      </w:r>
      <w:del w:id="49" w:author="Wook Bong Lee" w:date="2021-02-24T08:23:00Z">
        <w:r w:rsidRPr="00800454" w:rsidDel="00F66762">
          <w:rPr>
            <w:rStyle w:val="SC11323612"/>
            <w:u w:val="none"/>
          </w:rPr>
          <w:delText>/EHT</w:delText>
        </w:r>
      </w:del>
      <w:r w:rsidRPr="00800454">
        <w:rPr>
          <w:rStyle w:val="SC11323612"/>
          <w:u w:val="none"/>
        </w:rPr>
        <w:t xml:space="preserve"> </w:t>
      </w:r>
      <w:ins w:id="50" w:author="Wook Bong Lee" w:date="2021-02-24T08:26:00Z">
        <w:r w:rsidR="00F66762" w:rsidRPr="00800454">
          <w:rPr>
            <w:rStyle w:val="SC11323612"/>
            <w:i/>
            <w:u w:val="none"/>
            <w:rPrChange w:id="51" w:author="Wook Bong Lee" w:date="2021-02-24T14:58:00Z">
              <w:rPr>
                <w:rStyle w:val="SC11323612"/>
              </w:rPr>
            </w:rPrChange>
          </w:rPr>
          <w:t>(#1769)</w:t>
        </w:r>
        <w:r w:rsidR="00F66762" w:rsidRPr="00800454">
          <w:rPr>
            <w:rStyle w:val="SC11323612"/>
            <w:u w:val="none"/>
          </w:rPr>
          <w:t xml:space="preserve"> </w:t>
        </w:r>
      </w:ins>
      <w:r>
        <w:rPr>
          <w:rStyle w:val="SC11323600"/>
        </w:rPr>
        <w:t xml:space="preserve">NDP Announcement frame addressed to more than one STA shall use a </w:t>
      </w:r>
      <w:ins w:id="52" w:author="Wook Bong Lee" w:date="2021-03-01T13:11:00Z">
        <w:r w:rsidR="00C758DC">
          <w:rPr>
            <w:rStyle w:val="SC11323600"/>
            <w:u w:val="single"/>
          </w:rPr>
          <w:t>DSSS rate, HR/DSSS rate, ERP-OFDM rate, OFDM</w:t>
        </w:r>
        <w:r w:rsidR="00C758DC">
          <w:rPr>
            <w:rStyle w:val="SC11323600"/>
          </w:rPr>
          <w:t xml:space="preserve"> </w:t>
        </w:r>
      </w:ins>
      <w:ins w:id="53" w:author="Wook Bong Lee" w:date="2021-02-24T08:26:00Z">
        <w:r w:rsidR="00C758DC" w:rsidRPr="00800454">
          <w:rPr>
            <w:rStyle w:val="SC11323600"/>
            <w:u w:val="single"/>
            <w:rPrChange w:id="54" w:author="Wook Bong Lee" w:date="2021-02-24T14:57:00Z">
              <w:rPr>
                <w:rStyle w:val="SC11323600"/>
              </w:rPr>
            </w:rPrChange>
          </w:rPr>
          <w:t xml:space="preserve"> </w:t>
        </w:r>
        <w:r w:rsidR="00C758DC" w:rsidRPr="00800454">
          <w:rPr>
            <w:rStyle w:val="SC11323600"/>
            <w:i/>
            <w:rPrChange w:id="55" w:author="Wook Bong Lee" w:date="2021-02-24T14:57:00Z">
              <w:rPr>
                <w:rStyle w:val="SC11323600"/>
              </w:rPr>
            </w:rPrChange>
          </w:rPr>
          <w:t xml:space="preserve">(#1102, #1740, </w:t>
        </w:r>
      </w:ins>
      <w:ins w:id="56" w:author="Wook Bong Lee" w:date="2021-02-24T08:27:00Z">
        <w:r w:rsidR="00C758DC" w:rsidRPr="00800454">
          <w:rPr>
            <w:rStyle w:val="SC11323600"/>
            <w:i/>
            <w:rPrChange w:id="57" w:author="Wook Bong Lee" w:date="2021-02-24T14:57:00Z">
              <w:rPr>
                <w:rStyle w:val="SC11323600"/>
              </w:rPr>
            </w:rPrChange>
          </w:rPr>
          <w:t xml:space="preserve">#1846, #1916, </w:t>
        </w:r>
      </w:ins>
      <w:ins w:id="58" w:author="Wook Bong Lee" w:date="2021-02-24T08:28:00Z">
        <w:r w:rsidR="00C758DC" w:rsidRPr="00800454">
          <w:rPr>
            <w:rStyle w:val="SC11323600"/>
            <w:i/>
            <w:rPrChange w:id="59" w:author="Wook Bong Lee" w:date="2021-02-24T14:57:00Z">
              <w:rPr>
                <w:rStyle w:val="SC11323600"/>
              </w:rPr>
            </w:rPrChange>
          </w:rPr>
          <w:t>#2572, #3363</w:t>
        </w:r>
      </w:ins>
      <w:ins w:id="60" w:author="Wook Bong Lee" w:date="2021-02-24T14:57:00Z">
        <w:r w:rsidR="00C758DC" w:rsidRPr="00800454">
          <w:rPr>
            <w:rStyle w:val="SC11323600"/>
            <w:i/>
            <w:rPrChange w:id="61" w:author="Wook Bong Lee" w:date="2021-02-24T14:57:00Z">
              <w:rPr>
                <w:rStyle w:val="SC11323600"/>
              </w:rPr>
            </w:rPrChange>
          </w:rPr>
          <w:t>)</w:t>
        </w:r>
      </w:ins>
      <w:ins w:id="62" w:author="Wook Bong Lee" w:date="2021-02-24T08:28:00Z">
        <w:r w:rsidR="00C758DC" w:rsidRPr="00800454">
          <w:rPr>
            <w:rStyle w:val="SC11323600"/>
          </w:rPr>
          <w:t xml:space="preserve"> </w:t>
        </w:r>
      </w:ins>
      <w:r>
        <w:rPr>
          <w:rStyle w:val="SC11323600"/>
        </w:rPr>
        <w:t>rate, HT-MCS, &lt;VHT-MCS, NSS&gt; tuple or &lt;HE-MCS, NSS&gt; tuple that is supported by all recipient STAs.</w:t>
      </w:r>
    </w:p>
    <w:p w14:paraId="0A3432BF" w14:textId="15E62AC7" w:rsidR="00F66762" w:rsidRPr="00800454" w:rsidRDefault="00F66762" w:rsidP="00F66762">
      <w:pPr>
        <w:spacing w:after="120" w:line="340" w:lineRule="exact"/>
        <w:rPr>
          <w:ins w:id="63" w:author="Wook Bong Lee" w:date="2021-02-24T08:22:00Z"/>
        </w:rPr>
      </w:pPr>
      <w:ins w:id="64" w:author="Wook Bong Lee" w:date="2021-02-24T08:22:00Z">
        <w:r w:rsidRPr="00800454">
          <w:rPr>
            <w:rStyle w:val="SC11323600"/>
            <w:u w:val="single"/>
            <w:rPrChange w:id="65" w:author="Wook Bong Lee" w:date="2021-02-24T14:57:00Z">
              <w:rPr>
                <w:rStyle w:val="SC11323600"/>
              </w:rPr>
            </w:rPrChange>
          </w:rPr>
          <w:t>An EHT STA that transmits a Trigger frame, Multi-STA BlockAck frame or VHT</w:t>
        </w:r>
        <w:r w:rsidRPr="00800454">
          <w:rPr>
            <w:rStyle w:val="SC11323612"/>
          </w:rPr>
          <w:t xml:space="preserve">/HE/EHT </w:t>
        </w:r>
        <w:r w:rsidRPr="00800454">
          <w:rPr>
            <w:rStyle w:val="SC11323600"/>
            <w:u w:val="single"/>
            <w:rPrChange w:id="66" w:author="Wook Bong Lee" w:date="2021-02-24T14:57:00Z">
              <w:rPr>
                <w:rStyle w:val="SC11323600"/>
              </w:rPr>
            </w:rPrChange>
          </w:rPr>
          <w:t xml:space="preserve">NDP Announcement frame addressed to more than one STA shall use a </w:t>
        </w:r>
      </w:ins>
      <w:ins w:id="67" w:author="Wook Bong Lee" w:date="2021-03-01T13:10:00Z">
        <w:r w:rsidR="00C758DC">
          <w:rPr>
            <w:rStyle w:val="SC11323600"/>
            <w:u w:val="single"/>
          </w:rPr>
          <w:t>DSSS</w:t>
        </w:r>
      </w:ins>
      <w:ins w:id="68" w:author="Wook Bong Lee" w:date="2021-03-01T13:11:00Z">
        <w:r w:rsidR="00C758DC">
          <w:rPr>
            <w:rStyle w:val="SC11323600"/>
            <w:u w:val="single"/>
          </w:rPr>
          <w:t xml:space="preserve"> rate</w:t>
        </w:r>
      </w:ins>
      <w:ins w:id="69" w:author="Wook Bong Lee" w:date="2021-03-01T13:10:00Z">
        <w:r w:rsidR="00C758DC">
          <w:rPr>
            <w:rStyle w:val="SC11323600"/>
            <w:u w:val="single"/>
          </w:rPr>
          <w:t>, HR/DSSS</w:t>
        </w:r>
      </w:ins>
      <w:ins w:id="70" w:author="Wook Bong Lee" w:date="2021-03-01T13:11:00Z">
        <w:r w:rsidR="00C758DC">
          <w:rPr>
            <w:rStyle w:val="SC11323600"/>
            <w:u w:val="single"/>
          </w:rPr>
          <w:t xml:space="preserve"> rate</w:t>
        </w:r>
      </w:ins>
      <w:ins w:id="71" w:author="Wook Bong Lee" w:date="2021-03-01T13:10:00Z">
        <w:r w:rsidR="00C758DC">
          <w:rPr>
            <w:rStyle w:val="SC11323600"/>
            <w:u w:val="single"/>
          </w:rPr>
          <w:t>, ERP-OFDM</w:t>
        </w:r>
      </w:ins>
      <w:ins w:id="72" w:author="Wook Bong Lee" w:date="2021-03-01T13:11:00Z">
        <w:r w:rsidR="00C758DC">
          <w:rPr>
            <w:rStyle w:val="SC11323600"/>
            <w:u w:val="single"/>
          </w:rPr>
          <w:t xml:space="preserve"> rate</w:t>
        </w:r>
      </w:ins>
      <w:ins w:id="73" w:author="Wook Bong Lee" w:date="2021-03-01T13:10:00Z">
        <w:r w:rsidR="00C758DC">
          <w:rPr>
            <w:rStyle w:val="SC11323600"/>
            <w:u w:val="single"/>
          </w:rPr>
          <w:t xml:space="preserve">, OFDM </w:t>
        </w:r>
      </w:ins>
      <w:ins w:id="74" w:author="Wook Bong Lee" w:date="2021-02-24T08:22:00Z">
        <w:r w:rsidRPr="00800454">
          <w:rPr>
            <w:rStyle w:val="SC11323600"/>
            <w:u w:val="single"/>
            <w:rPrChange w:id="75" w:author="Wook Bong Lee" w:date="2021-02-24T14:57:00Z">
              <w:rPr>
                <w:rStyle w:val="SC11323600"/>
              </w:rPr>
            </w:rPrChange>
          </w:rPr>
          <w:t>rate, HT-MCS, &lt;VHT-MCS, NSS&gt;</w:t>
        </w:r>
      </w:ins>
      <w:ins w:id="76" w:author="Wook Bong Lee" w:date="2021-02-24T08:23:00Z">
        <w:r w:rsidRPr="00800454">
          <w:rPr>
            <w:rStyle w:val="SC11323600"/>
            <w:u w:val="single"/>
            <w:rPrChange w:id="77" w:author="Wook Bong Lee" w:date="2021-02-24T14:57:00Z">
              <w:rPr>
                <w:rStyle w:val="SC11323600"/>
              </w:rPr>
            </w:rPrChange>
          </w:rPr>
          <w:t>, &lt;HE-MCS, NSS&gt;</w:t>
        </w:r>
      </w:ins>
      <w:ins w:id="78" w:author="Wook Bong Lee" w:date="2021-02-24T08:22:00Z">
        <w:r w:rsidRPr="00800454">
          <w:rPr>
            <w:rStyle w:val="SC11323600"/>
            <w:u w:val="single"/>
            <w:rPrChange w:id="79" w:author="Wook Bong Lee" w:date="2021-02-24T14:57:00Z">
              <w:rPr>
                <w:rStyle w:val="SC11323600"/>
              </w:rPr>
            </w:rPrChange>
          </w:rPr>
          <w:t xml:space="preserve"> tuple or &lt;</w:t>
        </w:r>
      </w:ins>
      <w:ins w:id="80" w:author="Wook Bong Lee" w:date="2021-02-24T08:23:00Z">
        <w:r w:rsidRPr="00800454">
          <w:rPr>
            <w:rStyle w:val="SC11323600"/>
            <w:u w:val="single"/>
            <w:rPrChange w:id="81" w:author="Wook Bong Lee" w:date="2021-02-24T14:57:00Z">
              <w:rPr>
                <w:rStyle w:val="SC11323600"/>
              </w:rPr>
            </w:rPrChange>
          </w:rPr>
          <w:t>E</w:t>
        </w:r>
      </w:ins>
      <w:ins w:id="82" w:author="Wook Bong Lee" w:date="2021-02-24T08:22:00Z">
        <w:r w:rsidRPr="00800454">
          <w:rPr>
            <w:rStyle w:val="SC11323600"/>
            <w:u w:val="single"/>
            <w:rPrChange w:id="83" w:author="Wook Bong Lee" w:date="2021-02-24T14:57:00Z">
              <w:rPr>
                <w:rStyle w:val="SC11323600"/>
              </w:rPr>
            </w:rPrChange>
          </w:rPr>
          <w:t>H</w:t>
        </w:r>
      </w:ins>
      <w:ins w:id="84" w:author="Wook Bong Lee" w:date="2021-02-24T08:23:00Z">
        <w:r w:rsidRPr="00800454">
          <w:rPr>
            <w:rStyle w:val="SC11323600"/>
            <w:u w:val="single"/>
            <w:rPrChange w:id="85" w:author="Wook Bong Lee" w:date="2021-02-24T14:57:00Z">
              <w:rPr>
                <w:rStyle w:val="SC11323600"/>
              </w:rPr>
            </w:rPrChange>
          </w:rPr>
          <w:t>T</w:t>
        </w:r>
      </w:ins>
      <w:ins w:id="86" w:author="Wook Bong Lee" w:date="2021-02-24T08:22:00Z">
        <w:r w:rsidRPr="00800454">
          <w:rPr>
            <w:rStyle w:val="SC11323600"/>
            <w:u w:val="single"/>
            <w:rPrChange w:id="87" w:author="Wook Bong Lee" w:date="2021-02-24T14:57:00Z">
              <w:rPr>
                <w:rStyle w:val="SC11323600"/>
              </w:rPr>
            </w:rPrChange>
          </w:rPr>
          <w:t>-MCS, NSS&gt; tuple that is supported by all recipient STAs.</w:t>
        </w:r>
      </w:ins>
      <w:ins w:id="88" w:author="Wook Bong Lee" w:date="2021-02-24T08:26:00Z">
        <w:r w:rsidRPr="00800454">
          <w:rPr>
            <w:rStyle w:val="SC11323600"/>
            <w:u w:val="single"/>
            <w:rPrChange w:id="89" w:author="Wook Bong Lee" w:date="2021-02-24T14:57:00Z">
              <w:rPr>
                <w:rStyle w:val="SC11323600"/>
              </w:rPr>
            </w:rPrChange>
          </w:rPr>
          <w:t xml:space="preserve"> </w:t>
        </w:r>
        <w:r w:rsidRPr="00800454">
          <w:rPr>
            <w:rStyle w:val="SC11323600"/>
            <w:i/>
            <w:rPrChange w:id="90" w:author="Wook Bong Lee" w:date="2021-02-24T14:57:00Z">
              <w:rPr>
                <w:rStyle w:val="SC11323600"/>
              </w:rPr>
            </w:rPrChange>
          </w:rPr>
          <w:t xml:space="preserve">(#1102, #1740, </w:t>
        </w:r>
      </w:ins>
      <w:ins w:id="91" w:author="Wook Bong Lee" w:date="2021-02-24T08:27:00Z">
        <w:r w:rsidRPr="00800454">
          <w:rPr>
            <w:rStyle w:val="SC11323600"/>
            <w:i/>
            <w:rPrChange w:id="92" w:author="Wook Bong Lee" w:date="2021-02-24T14:57:00Z">
              <w:rPr>
                <w:rStyle w:val="SC11323600"/>
              </w:rPr>
            </w:rPrChange>
          </w:rPr>
          <w:t xml:space="preserve">#1846, #1916, </w:t>
        </w:r>
      </w:ins>
      <w:ins w:id="93" w:author="Wook Bong Lee" w:date="2021-02-24T08:28:00Z">
        <w:r w:rsidRPr="00800454">
          <w:rPr>
            <w:rStyle w:val="SC11323600"/>
            <w:i/>
            <w:rPrChange w:id="94" w:author="Wook Bong Lee" w:date="2021-02-24T14:57:00Z">
              <w:rPr>
                <w:rStyle w:val="SC11323600"/>
              </w:rPr>
            </w:rPrChange>
          </w:rPr>
          <w:t>#2572, #3363</w:t>
        </w:r>
      </w:ins>
      <w:ins w:id="95" w:author="Wook Bong Lee" w:date="2021-02-24T14:57:00Z">
        <w:r w:rsidR="00800454" w:rsidRPr="00800454">
          <w:rPr>
            <w:rStyle w:val="SC11323600"/>
            <w:i/>
            <w:rPrChange w:id="96" w:author="Wook Bong Lee" w:date="2021-02-24T14:57:00Z">
              <w:rPr>
                <w:rStyle w:val="SC11323600"/>
              </w:rPr>
            </w:rPrChange>
          </w:rPr>
          <w:t>)</w:t>
        </w:r>
      </w:ins>
      <w:ins w:id="97" w:author="Wook Bong Lee" w:date="2021-02-24T08:28:00Z">
        <w:r w:rsidRPr="00800454">
          <w:rPr>
            <w:rStyle w:val="SC11323600"/>
          </w:rPr>
          <w:t xml:space="preserve"> </w:t>
        </w:r>
      </w:ins>
    </w:p>
    <w:p w14:paraId="2B3DEB3D" w14:textId="77777777" w:rsidR="00800454" w:rsidRPr="00800454" w:rsidRDefault="00800454" w:rsidP="00800454"/>
    <w:p w14:paraId="7B414355" w14:textId="42088805" w:rsidR="00800454" w:rsidRPr="00800454" w:rsidRDefault="00800454" w:rsidP="00800454">
      <w:pPr>
        <w:pStyle w:val="Heading3"/>
        <w:keepNext w:val="0"/>
        <w:keepLines w:val="0"/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before="102" w:afterLines="120" w:after="288" w:line="340" w:lineRule="exact"/>
        <w:rPr>
          <w:sz w:val="20"/>
          <w:szCs w:val="20"/>
        </w:rPr>
      </w:pPr>
      <w:bookmarkStart w:id="98" w:name="RTF35373231373a2048342c312e"/>
      <w:r>
        <w:rPr>
          <w:sz w:val="20"/>
          <w:szCs w:val="20"/>
        </w:rPr>
        <w:t xml:space="preserve">10.6.6.6 </w:t>
      </w:r>
      <w:r w:rsidRPr="00800454">
        <w:rPr>
          <w:sz w:val="20"/>
          <w:szCs w:val="20"/>
        </w:rPr>
        <w:t>Channel Width selection for Control frames</w:t>
      </w:r>
      <w:bookmarkEnd w:id="98"/>
    </w:p>
    <w:p w14:paraId="11C104B9" w14:textId="77777777" w:rsidR="00800454" w:rsidRPr="00800454" w:rsidRDefault="00800454" w:rsidP="00800454">
      <w:pPr>
        <w:pStyle w:val="EditiingInstruction"/>
        <w:spacing w:before="0" w:afterLines="120" w:after="288" w:line="340" w:lineRule="exact"/>
        <w:rPr>
          <w:w w:val="100"/>
        </w:rPr>
      </w:pPr>
      <w:r w:rsidRPr="00800454">
        <w:rPr>
          <w:w w:val="100"/>
        </w:rPr>
        <w:t>Change the 2nd paragraph as follows:</w:t>
      </w:r>
    </w:p>
    <w:p w14:paraId="34DEF5F7" w14:textId="052A1E04" w:rsidR="00800454" w:rsidRPr="00800454" w:rsidRDefault="00800454" w:rsidP="00800454">
      <w:pPr>
        <w:pStyle w:val="T"/>
        <w:spacing w:before="0" w:afterLines="120" w:after="288" w:line="340" w:lineRule="exact"/>
        <w:rPr>
          <w:w w:val="100"/>
        </w:rPr>
      </w:pPr>
      <w:r w:rsidRPr="00800454">
        <w:rPr>
          <w:w w:val="100"/>
        </w:rPr>
        <w:lastRenderedPageBreak/>
        <w:t>If a VHT</w:t>
      </w:r>
      <w:r w:rsidRPr="00DD7E3F">
        <w:rPr>
          <w:strike/>
          <w:w w:val="100"/>
          <w:rPrChange w:id="99" w:author="Wook Bong Lee" w:date="2021-02-25T09:14:00Z">
            <w:rPr>
              <w:w w:val="100"/>
            </w:rPr>
          </w:rPrChange>
        </w:rPr>
        <w:t xml:space="preserve"> or</w:t>
      </w:r>
      <w:ins w:id="100" w:author="Wook Bong Lee" w:date="2021-02-25T09:15:00Z">
        <w:r w:rsidR="00DD7E3F" w:rsidRPr="00DD7E3F">
          <w:rPr>
            <w:w w:val="100"/>
            <w:u w:val="single"/>
            <w:rPrChange w:id="101" w:author="Wook Bong Lee" w:date="2021-02-25T09:15:00Z">
              <w:rPr>
                <w:strike/>
                <w:w w:val="100"/>
              </w:rPr>
            </w:rPrChange>
          </w:rPr>
          <w:t>,</w:t>
        </w:r>
      </w:ins>
      <w:r w:rsidRPr="00800454">
        <w:rPr>
          <w:w w:val="100"/>
        </w:rPr>
        <w:t xml:space="preserve"> HE</w:t>
      </w:r>
      <w:ins w:id="102" w:author="Wook Bong Lee" w:date="2021-02-25T09:15:00Z">
        <w:r w:rsidR="00DD7E3F" w:rsidRPr="00DD7E3F">
          <w:rPr>
            <w:w w:val="100"/>
            <w:u w:val="single"/>
            <w:rPrChange w:id="103" w:author="Wook Bong Lee" w:date="2021-02-25T09:15:00Z">
              <w:rPr>
                <w:w w:val="100"/>
              </w:rPr>
            </w:rPrChange>
          </w:rPr>
          <w:t xml:space="preserve"> or EHT</w:t>
        </w:r>
      </w:ins>
      <w:r w:rsidRPr="00800454">
        <w:rPr>
          <w:w w:val="100"/>
        </w:rPr>
        <w:t xml:space="preserve"> STA transmits to another VHT</w:t>
      </w:r>
      <w:r w:rsidRPr="00660926">
        <w:rPr>
          <w:strike/>
          <w:w w:val="100"/>
          <w:rPrChange w:id="104" w:author="Wook Bong Lee" w:date="2021-02-25T09:15:00Z">
            <w:rPr>
              <w:w w:val="100"/>
            </w:rPr>
          </w:rPrChange>
        </w:rPr>
        <w:t xml:space="preserve"> or</w:t>
      </w:r>
      <w:ins w:id="105" w:author="Wook Bong Lee" w:date="2021-02-25T09:15:00Z">
        <w:r w:rsidR="00660926" w:rsidRPr="00660926">
          <w:rPr>
            <w:w w:val="100"/>
            <w:u w:val="single"/>
            <w:rPrChange w:id="106" w:author="Wook Bong Lee" w:date="2021-02-25T09:15:00Z">
              <w:rPr>
                <w:w w:val="100"/>
              </w:rPr>
            </w:rPrChange>
          </w:rPr>
          <w:t>,</w:t>
        </w:r>
      </w:ins>
      <w:r w:rsidRPr="00800454">
        <w:rPr>
          <w:w w:val="100"/>
        </w:rPr>
        <w:t xml:space="preserve"> HE </w:t>
      </w:r>
      <w:ins w:id="107" w:author="Wook Bong Lee" w:date="2021-02-25T09:15:00Z">
        <w:r w:rsidR="00660926" w:rsidRPr="00660926">
          <w:rPr>
            <w:w w:val="100"/>
            <w:u w:val="single"/>
            <w:rPrChange w:id="108" w:author="Wook Bong Lee" w:date="2021-02-25T09:15:00Z">
              <w:rPr>
                <w:w w:val="100"/>
              </w:rPr>
            </w:rPrChange>
          </w:rPr>
          <w:t xml:space="preserve">or EHT </w:t>
        </w:r>
      </w:ins>
      <w:r w:rsidRPr="00800454">
        <w:rPr>
          <w:w w:val="100"/>
        </w:rPr>
        <w:t>STA a Control frame that is not an RTS frame or a CF-End frame, if that Control frame is an HE</w:t>
      </w:r>
      <w:ins w:id="109" w:author="Wook Bong Lee" w:date="2021-02-25T09:17:00Z">
        <w:r w:rsidR="00660926" w:rsidRPr="0070674F">
          <w:rPr>
            <w:w w:val="100"/>
            <w:u w:val="single"/>
          </w:rPr>
          <w:t>/EHT</w:t>
        </w:r>
      </w:ins>
      <w:r w:rsidRPr="00800454">
        <w:rPr>
          <w:w w:val="100"/>
        </w:rPr>
        <w:t xml:space="preserve"> NDP Announcement frame or elicits a control response frame, a VHT Compressed Beamforming frame, or an HE</w:t>
      </w:r>
      <w:ins w:id="110" w:author="Wook Bong Lee" w:date="2021-02-25T09:17:00Z">
        <w:r w:rsidR="00660926" w:rsidRPr="0070674F">
          <w:rPr>
            <w:w w:val="100"/>
            <w:u w:val="single"/>
          </w:rPr>
          <w:t>/EHT</w:t>
        </w:r>
      </w:ins>
      <w:r w:rsidRPr="00800454">
        <w:rPr>
          <w:w w:val="100"/>
        </w:rPr>
        <w:t xml:space="preserve"> Compressed Beamforming/CQI frame, and</w:t>
      </w:r>
    </w:p>
    <w:p w14:paraId="688EC684" w14:textId="725EF0CB" w:rsidR="00800454" w:rsidRPr="00800454" w:rsidRDefault="00800454" w:rsidP="00800454">
      <w:pPr>
        <w:pStyle w:val="D"/>
        <w:numPr>
          <w:ilvl w:val="0"/>
          <w:numId w:val="197"/>
        </w:numPr>
        <w:spacing w:before="0" w:afterLines="120" w:after="288" w:line="340" w:lineRule="exact"/>
        <w:ind w:left="600" w:hanging="400"/>
        <w:rPr>
          <w:w w:val="100"/>
        </w:rPr>
      </w:pPr>
      <w:r w:rsidRPr="00800454">
        <w:rPr>
          <w:w w:val="100"/>
        </w:rPr>
        <w:t>If the Control frame is transmitted in a non-HT duplicate PPDU (channel width 40 MHz or wider), the transmitting VHT</w:t>
      </w:r>
      <w:r w:rsidRPr="00660926">
        <w:rPr>
          <w:strike/>
          <w:w w:val="100"/>
          <w:rPrChange w:id="111" w:author="Wook Bong Lee" w:date="2021-02-25T09:17:00Z">
            <w:rPr>
              <w:w w:val="100"/>
            </w:rPr>
          </w:rPrChange>
        </w:rPr>
        <w:t xml:space="preserve"> or</w:t>
      </w:r>
      <w:ins w:id="112" w:author="Wook Bong Lee" w:date="2021-02-25T09:17:00Z">
        <w:r w:rsidR="00660926" w:rsidRPr="00660926">
          <w:rPr>
            <w:w w:val="100"/>
            <w:u w:val="single"/>
            <w:rPrChange w:id="113" w:author="Wook Bong Lee" w:date="2021-02-25T09:18:00Z">
              <w:rPr>
                <w:strike/>
                <w:w w:val="100"/>
              </w:rPr>
            </w:rPrChange>
          </w:rPr>
          <w:t>,</w:t>
        </w:r>
      </w:ins>
      <w:r w:rsidRPr="00800454">
        <w:rPr>
          <w:w w:val="100"/>
        </w:rPr>
        <w:t xml:space="preserve"> HE </w:t>
      </w:r>
      <w:ins w:id="114" w:author="Wook Bong Lee" w:date="2021-02-25T09:18:00Z">
        <w:r w:rsidR="00660926" w:rsidRPr="00660926">
          <w:rPr>
            <w:w w:val="100"/>
            <w:u w:val="single"/>
            <w:rPrChange w:id="115" w:author="Wook Bong Lee" w:date="2021-02-25T09:18:00Z">
              <w:rPr>
                <w:w w:val="100"/>
              </w:rPr>
            </w:rPrChange>
          </w:rPr>
          <w:t xml:space="preserve">or EHT </w:t>
        </w:r>
      </w:ins>
      <w:r w:rsidRPr="00800454">
        <w:rPr>
          <w:w w:val="100"/>
        </w:rPr>
        <w:t>STA shall set the TA field to a bandwidth signaling TA.</w:t>
      </w:r>
    </w:p>
    <w:p w14:paraId="4862A239" w14:textId="5B57DBDB" w:rsidR="00800454" w:rsidRPr="00800454" w:rsidRDefault="00800454" w:rsidP="00800454">
      <w:pPr>
        <w:pStyle w:val="D"/>
        <w:numPr>
          <w:ilvl w:val="0"/>
          <w:numId w:val="197"/>
        </w:numPr>
        <w:spacing w:before="0" w:afterLines="120" w:after="288" w:line="340" w:lineRule="exact"/>
        <w:ind w:left="600" w:hanging="400"/>
        <w:rPr>
          <w:w w:val="100"/>
        </w:rPr>
      </w:pPr>
      <w:r w:rsidRPr="00800454">
        <w:rPr>
          <w:w w:val="100"/>
        </w:rPr>
        <w:t>If the Control frame is transmitted in a non-HT PPDU (channel width 20 MHz), the transmitting VHT</w:t>
      </w:r>
      <w:r w:rsidRPr="00660926">
        <w:rPr>
          <w:strike/>
          <w:w w:val="100"/>
          <w:rPrChange w:id="116" w:author="Wook Bong Lee" w:date="2021-02-25T09:18:00Z">
            <w:rPr>
              <w:w w:val="100"/>
            </w:rPr>
          </w:rPrChange>
        </w:rPr>
        <w:t xml:space="preserve"> or</w:t>
      </w:r>
      <w:ins w:id="117" w:author="Wook Bong Lee" w:date="2021-02-25T09:18:00Z">
        <w:r w:rsidR="00660926" w:rsidRPr="00660926">
          <w:rPr>
            <w:w w:val="100"/>
            <w:u w:val="single"/>
            <w:rPrChange w:id="118" w:author="Wook Bong Lee" w:date="2021-02-25T09:18:00Z">
              <w:rPr>
                <w:w w:val="100"/>
              </w:rPr>
            </w:rPrChange>
          </w:rPr>
          <w:t>,</w:t>
        </w:r>
      </w:ins>
      <w:r w:rsidRPr="00800454">
        <w:rPr>
          <w:w w:val="100"/>
        </w:rPr>
        <w:t xml:space="preserve"> HE</w:t>
      </w:r>
      <w:r w:rsidRPr="0070674F">
        <w:rPr>
          <w:w w:val="100"/>
          <w:u w:val="single"/>
        </w:rPr>
        <w:t xml:space="preserve"> </w:t>
      </w:r>
      <w:ins w:id="119" w:author="Wook Bong Lee" w:date="2021-02-25T09:18:00Z">
        <w:r w:rsidR="00660926" w:rsidRPr="0070674F">
          <w:rPr>
            <w:w w:val="100"/>
            <w:u w:val="single"/>
          </w:rPr>
          <w:t>or EHT</w:t>
        </w:r>
        <w:r w:rsidR="00660926">
          <w:rPr>
            <w:w w:val="100"/>
          </w:rPr>
          <w:t xml:space="preserve"> </w:t>
        </w:r>
      </w:ins>
      <w:r w:rsidRPr="00800454">
        <w:rPr>
          <w:w w:val="100"/>
        </w:rPr>
        <w:t>STA may set the TA field to a bandwidth signaling TA.</w:t>
      </w:r>
    </w:p>
    <w:p w14:paraId="0AF6509B" w14:textId="40C34390" w:rsidR="00800454" w:rsidRPr="009E625B" w:rsidRDefault="009E625B" w:rsidP="009E625B">
      <w:pPr>
        <w:pStyle w:val="Heading3"/>
        <w:keepNext w:val="0"/>
        <w:keepLines w:val="0"/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before="102" w:afterLines="120" w:after="288" w:line="340" w:lineRule="exact"/>
        <w:rPr>
          <w:sz w:val="20"/>
          <w:szCs w:val="20"/>
        </w:rPr>
      </w:pPr>
      <w:bookmarkStart w:id="120" w:name="RTF31303933383a2048332c312e"/>
      <w:r>
        <w:rPr>
          <w:sz w:val="20"/>
          <w:szCs w:val="20"/>
        </w:rPr>
        <w:t xml:space="preserve">10.6.10 </w:t>
      </w:r>
      <w:r w:rsidR="00800454" w:rsidRPr="009E625B">
        <w:rPr>
          <w:sz w:val="20"/>
          <w:szCs w:val="20"/>
        </w:rPr>
        <w:t>Modulation classes</w:t>
      </w:r>
      <w:bookmarkEnd w:id="120"/>
    </w:p>
    <w:p w14:paraId="267F135E" w14:textId="2F5BB07C" w:rsidR="00800454" w:rsidRPr="00800454" w:rsidRDefault="00800454" w:rsidP="00800454">
      <w:pPr>
        <w:pStyle w:val="EditiingInstruction"/>
        <w:spacing w:before="0" w:afterLines="120" w:after="288" w:line="340" w:lineRule="exact"/>
        <w:rPr>
          <w:w w:val="100"/>
        </w:rPr>
      </w:pPr>
      <w:r w:rsidRPr="009E625B">
        <w:t xml:space="preserve">Change </w:t>
      </w:r>
      <w:r w:rsidR="0029617A">
        <w:fldChar w:fldCharType="begin"/>
      </w:r>
      <w:r w:rsidR="0029617A">
        <w:instrText xml:space="preserve"> REF  RTF39363235373a205461626c65 \h \* MERGEFORMAT </w:instrText>
      </w:r>
      <w:r w:rsidR="0029617A">
        <w:fldChar w:fldCharType="separate"/>
      </w:r>
      <w:r w:rsidRPr="009E625B">
        <w:t>Table 10-9 (Modulation classes)</w:t>
      </w:r>
      <w:r w:rsidR="0029617A">
        <w:fldChar w:fldCharType="end"/>
      </w:r>
      <w:r w:rsidRPr="009E625B">
        <w:t xml:space="preserve"> as fo</w:t>
      </w:r>
      <w:r w:rsidRPr="00800454">
        <w:rPr>
          <w:w w:val="100"/>
        </w:rPr>
        <w:t>llows:</w:t>
      </w:r>
    </w:p>
    <w:tbl>
      <w:tblPr>
        <w:tblW w:w="1094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440"/>
        <w:gridCol w:w="1900"/>
        <w:gridCol w:w="1900"/>
        <w:gridCol w:w="1900"/>
        <w:gridCol w:w="1900"/>
        <w:gridCol w:w="1900"/>
      </w:tblGrid>
      <w:tr w:rsidR="009520C5" w:rsidRPr="00800454" w14:paraId="26155534" w14:textId="282CDA4C" w:rsidTr="009520C5">
        <w:trPr>
          <w:jc w:val="center"/>
        </w:trPr>
        <w:tc>
          <w:tcPr>
            <w:tcW w:w="10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BBF5A51" w14:textId="09DC4F19" w:rsidR="009520C5" w:rsidRPr="00800454" w:rsidRDefault="00660926" w:rsidP="00660926">
            <w:pPr>
              <w:pStyle w:val="TableTitle"/>
              <w:widowControl w:val="0"/>
              <w:adjustRightInd w:val="0"/>
              <w:spacing w:afterLines="120" w:after="288" w:line="340" w:lineRule="exact"/>
            </w:pPr>
            <w:bookmarkStart w:id="121" w:name="RTF39363235373a205461626c65"/>
            <w:r>
              <w:t>Table 10-9</w:t>
            </w:r>
            <w:r>
              <w:sym w:font="Symbol" w:char="F02D"/>
            </w:r>
            <w:r w:rsidR="009520C5" w:rsidRPr="00800454">
              <w:t>Modulation classes</w:t>
            </w:r>
            <w:fldSimple w:instr=" FILENAME ">
              <w:r w:rsidR="009520C5" w:rsidRPr="00800454">
                <w:t> </w:t>
              </w:r>
            </w:fldSimple>
            <w:bookmarkEnd w:id="121"/>
            <w:ins w:id="122" w:author="Wook Bong Lee" w:date="2021-02-26T14:19:00Z">
              <w:r w:rsidR="0059362E" w:rsidRPr="008A0E87">
                <w:rPr>
                  <w:i/>
                  <w:u w:val="single"/>
                </w:rPr>
                <w:t>(#1141)</w:t>
              </w:r>
            </w:ins>
          </w:p>
        </w:tc>
      </w:tr>
      <w:tr w:rsidR="009520C5" w:rsidRPr="00800454" w14:paraId="796EA99F" w14:textId="56F8C4EB" w:rsidTr="00CD7EEB">
        <w:trPr>
          <w:trHeight w:val="2360"/>
          <w:jc w:val="center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6640CC90" w14:textId="756AC1AA" w:rsidR="009520C5" w:rsidRPr="00E54160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jc w:val="center"/>
              <w:rPr>
                <w:b/>
              </w:rPr>
            </w:pPr>
            <w:r w:rsidRPr="00E54160">
              <w:rPr>
                <w:b/>
              </w:rPr>
              <w:t>Description of modulation</w:t>
            </w:r>
          </w:p>
        </w:tc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20A75001" w14:textId="641B0FBC" w:rsidR="009520C5" w:rsidRPr="00E54160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jc w:val="center"/>
              <w:rPr>
                <w:rStyle w:val="Underline"/>
                <w:b/>
              </w:rPr>
            </w:pPr>
            <w:r w:rsidRPr="00E54160">
              <w:rPr>
                <w:rStyle w:val="Underline"/>
                <w:b/>
              </w:rPr>
              <w:t>Condition that selects this modulation class</w:t>
            </w:r>
          </w:p>
        </w:tc>
      </w:tr>
      <w:tr w:rsidR="009520C5" w:rsidRPr="00800454" w14:paraId="7CFE54FC" w14:textId="4DB4E7AA" w:rsidTr="009520C5">
        <w:trPr>
          <w:trHeight w:val="2360"/>
          <w:jc w:val="center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817C3BA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72BCB81E" w14:textId="5600C17E" w:rsidR="009520C5" w:rsidRPr="00E54160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b/>
              </w:rPr>
            </w:pPr>
            <w:r w:rsidRPr="00E54160">
              <w:rPr>
                <w:b/>
              </w:rPr>
              <w:t xml:space="preserve">Clause 15 (DSSS PHY specification for the 2.4 GHz band designated for ISM -applications) to Clause 18 (Extended Rate PHY (ERP) specification) PHYs or Clause 20 (Directional multi-gigabit (DMG) PHY specification) PHY or Clause 24 (China directional multi-gigabit (CDMG) </w:t>
            </w:r>
            <w:r w:rsidRPr="00E54160">
              <w:rPr>
                <w:b/>
              </w:rPr>
              <w:lastRenderedPageBreak/>
              <w:t>PHY specification) PHY, or Clause 25 (China millimeter-wave multigigabit (CMMG) PHY specification) PHY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4CF05946" w14:textId="760BEE57" w:rsidR="009520C5" w:rsidRPr="00E54160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b/>
              </w:rPr>
            </w:pPr>
            <w:r w:rsidRPr="00E54160">
              <w:rPr>
                <w:rStyle w:val="Underline"/>
                <w:b/>
              </w:rPr>
              <w:lastRenderedPageBreak/>
              <w:t>Clause 19 (High-throughput (HT) PHY specification) PHY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3B9DAE5E" w14:textId="42C36B34" w:rsidR="009520C5" w:rsidRPr="00E54160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b/>
              </w:rPr>
            </w:pPr>
            <w:r w:rsidRPr="00E54160">
              <w:rPr>
                <w:b/>
              </w:rPr>
              <w:t>Clause 21 (Very High Throughput (VHT) PHY specification) PHY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2B37211E" w14:textId="5DF47D6F" w:rsidR="009520C5" w:rsidRPr="00E54160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b/>
              </w:rPr>
            </w:pPr>
            <w:r w:rsidRPr="00E54160">
              <w:rPr>
                <w:b/>
              </w:rPr>
              <w:t>Clause 27 (High Efficiency (HE) PHY specification)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5287" w14:textId="3AE1D6AF" w:rsidR="009520C5" w:rsidRPr="00660926" w:rsidRDefault="00660926" w:rsidP="009520C5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jc w:val="center"/>
              <w:rPr>
                <w:b/>
                <w:u w:val="single"/>
                <w:rPrChange w:id="123" w:author="Wook Bong Lee" w:date="2021-02-25T09:23:00Z">
                  <w:rPr>
                    <w:b/>
                  </w:rPr>
                </w:rPrChange>
              </w:rPr>
            </w:pPr>
            <w:ins w:id="124" w:author="Wook Bong Lee" w:date="2021-02-25T09:18:00Z">
              <w:r w:rsidRPr="00660926">
                <w:rPr>
                  <w:b/>
                  <w:u w:val="single"/>
                  <w:rPrChange w:id="125" w:author="Wook Bong Lee" w:date="2021-02-25T09:23:00Z">
                    <w:rPr>
                      <w:b/>
                    </w:rPr>
                  </w:rPrChange>
                </w:rPr>
                <w:t xml:space="preserve">Clause </w:t>
              </w:r>
            </w:ins>
            <w:ins w:id="126" w:author="Wook Bong Lee" w:date="2021-02-25T09:19:00Z">
              <w:r w:rsidRPr="00660926">
                <w:rPr>
                  <w:b/>
                  <w:u w:val="single"/>
                  <w:rPrChange w:id="127" w:author="Wook Bong Lee" w:date="2021-02-25T09:23:00Z">
                    <w:rPr>
                      <w:b/>
                    </w:rPr>
                  </w:rPrChange>
                </w:rPr>
                <w:t>36 (Extremely high throughput (EHT) PHY specification) PHY</w:t>
              </w:r>
            </w:ins>
          </w:p>
        </w:tc>
      </w:tr>
      <w:tr w:rsidR="009520C5" w:rsidRPr="00800454" w14:paraId="6EA398F2" w14:textId="15F2E2DB" w:rsidTr="009520C5">
        <w:trPr>
          <w:trHeight w:val="236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3E13FA35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DSSS and HR/DSSS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1F7299E0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 xml:space="preserve">Clause 15 (DSSS PHY specification for the 2.4 GHz band designated for ISM -applications) or Clause 16 (High rate direct sequence spread spectrum (HR/DSSS) PHY -specification) transmission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0A85D8F5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FORMAT is NON_HT.</w:t>
            </w:r>
          </w:p>
          <w:p w14:paraId="4BE0D36B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NON_HT_MODULATION is ERP-DSSS or ERP-CCK.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0B1B945A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3C170A6D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FORMAT is NON_HT.</w:t>
            </w:r>
          </w:p>
          <w:p w14:paraId="5AF7C73F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NON_HT_MODULATION is ERP-DSSS or ERP-CCK.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ABA6" w14:textId="77777777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ins w:id="128" w:author="Wook Bong Lee" w:date="2021-02-25T09:20:00Z"/>
                <w:u w:val="single"/>
                <w:rPrChange w:id="129" w:author="Wook Bong Lee" w:date="2021-02-25T09:23:00Z">
                  <w:rPr>
                    <w:ins w:id="130" w:author="Wook Bong Lee" w:date="2021-02-25T09:20:00Z"/>
                  </w:rPr>
                </w:rPrChange>
              </w:rPr>
            </w:pPr>
            <w:ins w:id="131" w:author="Wook Bong Lee" w:date="2021-02-25T09:20:00Z">
              <w:r w:rsidRPr="00660926">
                <w:rPr>
                  <w:u w:val="single"/>
                  <w:rPrChange w:id="132" w:author="Wook Bong Lee" w:date="2021-02-25T09:23:00Z">
                    <w:rPr/>
                  </w:rPrChange>
                </w:rPr>
                <w:t>FORMAT is NON_HT.</w:t>
              </w:r>
            </w:ins>
          </w:p>
          <w:p w14:paraId="21F5AEEC" w14:textId="3B8AC07E" w:rsidR="009520C5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ins w:id="133" w:author="Wook Bong Lee" w:date="2021-02-25T09:20:00Z">
              <w:r w:rsidRPr="00660926">
                <w:rPr>
                  <w:u w:val="single"/>
                  <w:rPrChange w:id="134" w:author="Wook Bong Lee" w:date="2021-02-25T09:23:00Z">
                    <w:rPr/>
                  </w:rPrChange>
                </w:rPr>
                <w:t>NON_HT_MODULATION is ERP-DSSS or ERP-CCK.</w:t>
              </w:r>
            </w:ins>
          </w:p>
        </w:tc>
      </w:tr>
      <w:tr w:rsidR="009520C5" w:rsidRPr="00800454" w14:paraId="32E68811" w14:textId="69445286" w:rsidTr="009520C5">
        <w:trPr>
          <w:trHeight w:val="104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152F6CAF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ERP-OFDM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57693749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 xml:space="preserve">18.4 (ERP operating specifications (general)) transmission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7A7AD0D2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FORMAT is NON_HT.</w:t>
            </w:r>
          </w:p>
          <w:p w14:paraId="54A9F84E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NON_HT_MODULATION is ERP-OFDM.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17A7B775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1835C54B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FORMAT is NON_HT.</w:t>
            </w:r>
          </w:p>
          <w:p w14:paraId="61DE9427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NON_HT_MODULATION is ERP-OFDM.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9B1" w14:textId="77777777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ins w:id="135" w:author="Wook Bong Lee" w:date="2021-02-25T09:21:00Z"/>
                <w:u w:val="single"/>
                <w:rPrChange w:id="136" w:author="Wook Bong Lee" w:date="2021-02-25T09:23:00Z">
                  <w:rPr>
                    <w:ins w:id="137" w:author="Wook Bong Lee" w:date="2021-02-25T09:21:00Z"/>
                  </w:rPr>
                </w:rPrChange>
              </w:rPr>
            </w:pPr>
            <w:ins w:id="138" w:author="Wook Bong Lee" w:date="2021-02-25T09:21:00Z">
              <w:r w:rsidRPr="00660926">
                <w:rPr>
                  <w:u w:val="single"/>
                  <w:rPrChange w:id="139" w:author="Wook Bong Lee" w:date="2021-02-25T09:23:00Z">
                    <w:rPr/>
                  </w:rPrChange>
                </w:rPr>
                <w:t>FORMAT is NON_HT.</w:t>
              </w:r>
            </w:ins>
          </w:p>
          <w:p w14:paraId="7D1EC0C2" w14:textId="16FA1A05" w:rsidR="009520C5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ins w:id="140" w:author="Wook Bong Lee" w:date="2021-02-25T09:21:00Z">
              <w:r w:rsidRPr="00660926">
                <w:rPr>
                  <w:u w:val="single"/>
                  <w:rPrChange w:id="141" w:author="Wook Bong Lee" w:date="2021-02-25T09:23:00Z">
                    <w:rPr/>
                  </w:rPrChange>
                </w:rPr>
                <w:t>NON_HT_MODULATION is ERP-OFDM.</w:t>
              </w:r>
            </w:ins>
          </w:p>
        </w:tc>
      </w:tr>
      <w:tr w:rsidR="009520C5" w:rsidRPr="00800454" w14:paraId="5425B51A" w14:textId="1FD5C9C4" w:rsidTr="009520C5">
        <w:trPr>
          <w:trHeight w:val="170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50FEBD3B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OFDM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57AE5E18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 xml:space="preserve">Clause 17 (Orthogonal frequency division multiplexing (OFDM) PHY specification) transmission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575C9A81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FORMAT is NON_HT.</w:t>
            </w:r>
          </w:p>
          <w:p w14:paraId="16A03443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NON_HT_MODULATION is OFDM or NON_HT_DUP_OFDM.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1B01A950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FORMAT is NON_HT.</w:t>
            </w:r>
          </w:p>
          <w:p w14:paraId="29C913AB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NON_HT_MODULATION is OFDM</w:t>
            </w:r>
          </w:p>
          <w:p w14:paraId="2204440A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or NON_HT_DUP_OFDM.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18B300F6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FORMAT is NON_HT.</w:t>
            </w:r>
          </w:p>
          <w:p w14:paraId="2638A23A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NON_HT_MODULATION is OFDM</w:t>
            </w:r>
          </w:p>
          <w:p w14:paraId="65B46223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or NON_HT_DUP_OFDM.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FB34" w14:textId="77777777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ins w:id="142" w:author="Wook Bong Lee" w:date="2021-02-25T09:21:00Z"/>
                <w:u w:val="single"/>
                <w:rPrChange w:id="143" w:author="Wook Bong Lee" w:date="2021-02-25T09:23:00Z">
                  <w:rPr>
                    <w:ins w:id="144" w:author="Wook Bong Lee" w:date="2021-02-25T09:21:00Z"/>
                  </w:rPr>
                </w:rPrChange>
              </w:rPr>
            </w:pPr>
            <w:ins w:id="145" w:author="Wook Bong Lee" w:date="2021-02-25T09:21:00Z">
              <w:r w:rsidRPr="00660926">
                <w:rPr>
                  <w:u w:val="single"/>
                  <w:rPrChange w:id="146" w:author="Wook Bong Lee" w:date="2021-02-25T09:23:00Z">
                    <w:rPr/>
                  </w:rPrChange>
                </w:rPr>
                <w:t>FORMAT is NON_HT.</w:t>
              </w:r>
            </w:ins>
          </w:p>
          <w:p w14:paraId="75CBC0D8" w14:textId="77777777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ins w:id="147" w:author="Wook Bong Lee" w:date="2021-02-25T09:21:00Z"/>
                <w:u w:val="single"/>
                <w:rPrChange w:id="148" w:author="Wook Bong Lee" w:date="2021-02-25T09:23:00Z">
                  <w:rPr>
                    <w:ins w:id="149" w:author="Wook Bong Lee" w:date="2021-02-25T09:21:00Z"/>
                  </w:rPr>
                </w:rPrChange>
              </w:rPr>
            </w:pPr>
            <w:ins w:id="150" w:author="Wook Bong Lee" w:date="2021-02-25T09:21:00Z">
              <w:r w:rsidRPr="00660926">
                <w:rPr>
                  <w:u w:val="single"/>
                  <w:rPrChange w:id="151" w:author="Wook Bong Lee" w:date="2021-02-25T09:23:00Z">
                    <w:rPr/>
                  </w:rPrChange>
                </w:rPr>
                <w:t>NON_HT_MODULATION is OFDM</w:t>
              </w:r>
            </w:ins>
          </w:p>
          <w:p w14:paraId="67AA1E45" w14:textId="24B21F33" w:rsidR="009520C5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ins w:id="152" w:author="Wook Bong Lee" w:date="2021-02-25T09:21:00Z">
              <w:r w:rsidRPr="00660926">
                <w:rPr>
                  <w:u w:val="single"/>
                  <w:rPrChange w:id="153" w:author="Wook Bong Lee" w:date="2021-02-25T09:23:00Z">
                    <w:rPr/>
                  </w:rPrChange>
                </w:rPr>
                <w:t>or NON_HT_DUP_OFDM.</w:t>
              </w:r>
            </w:ins>
          </w:p>
        </w:tc>
      </w:tr>
      <w:tr w:rsidR="009520C5" w:rsidRPr="00800454" w14:paraId="491C5D5D" w14:textId="04583482" w:rsidTr="009520C5">
        <w:trPr>
          <w:trHeight w:val="60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45A17EDC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HT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5F8CA4A6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31954F45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FORMAT is HT_MF or HT_GF.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480ED12C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FORMAT is HT_MF or HT_GF.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7B7B6D48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FORMAT is HT_MF or HT_GF.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00DF" w14:textId="01053A2A" w:rsidR="009520C5" w:rsidRPr="00660926" w:rsidRDefault="00660926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154" w:author="Wook Bong Lee" w:date="2021-02-25T09:22:00Z">
                  <w:rPr/>
                </w:rPrChange>
              </w:rPr>
            </w:pPr>
            <w:ins w:id="155" w:author="Wook Bong Lee" w:date="2021-02-25T09:21:00Z">
              <w:r w:rsidRPr="00660926">
                <w:rPr>
                  <w:u w:val="single"/>
                  <w:rPrChange w:id="156" w:author="Wook Bong Lee" w:date="2021-02-25T09:22:00Z">
                    <w:rPr/>
                  </w:rPrChange>
                </w:rPr>
                <w:t>FORMAT is HT_MF or HT_GF.</w:t>
              </w:r>
            </w:ins>
          </w:p>
        </w:tc>
      </w:tr>
      <w:tr w:rsidR="009520C5" w:rsidRPr="00800454" w14:paraId="2109B2C8" w14:textId="0DA533D8" w:rsidTr="009520C5">
        <w:trPr>
          <w:trHeight w:val="116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369C83" w14:textId="77777777" w:rsidR="009520C5" w:rsidRPr="00800454" w:rsidRDefault="009520C5" w:rsidP="00E54160">
            <w:pPr>
              <w:pStyle w:val="CellBody"/>
              <w:spacing w:afterLines="120" w:after="288" w:line="340" w:lineRule="exact"/>
            </w:pPr>
            <w:r w:rsidRPr="00800454">
              <w:lastRenderedPageBreak/>
              <w:t>DMG Control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1F44BA" w14:textId="77777777" w:rsidR="009520C5" w:rsidRPr="00800454" w:rsidRDefault="009520C5" w:rsidP="00E54160">
            <w:pPr>
              <w:pStyle w:val="CellBody"/>
              <w:spacing w:afterLines="120" w:after="288" w:line="340" w:lineRule="exact"/>
            </w:pPr>
            <w:r w:rsidRPr="00800454">
              <w:t>Clause 20 (Directional multi-gigabit (DMG) PHY specification) transmission and MCS is 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9C6612" w14:textId="77777777" w:rsidR="009520C5" w:rsidRPr="00800454" w:rsidRDefault="009520C5" w:rsidP="00E54160">
            <w:pPr>
              <w:pStyle w:val="A1FigTitle"/>
              <w:suppressAutoHyphens/>
              <w:spacing w:before="0" w:afterLines="120" w:after="288" w:line="340" w:lineRule="exact"/>
              <w:jc w:val="lef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800454"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04737D" w14:textId="77777777" w:rsidR="009520C5" w:rsidRPr="00800454" w:rsidRDefault="009520C5" w:rsidP="00E54160">
            <w:pPr>
              <w:pStyle w:val="A1FigTitle"/>
              <w:suppressAutoHyphens/>
              <w:spacing w:before="0" w:afterLines="120" w:after="288" w:line="340" w:lineRule="exact"/>
              <w:jc w:val="lef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800454"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CF7008" w14:textId="77777777" w:rsidR="009520C5" w:rsidRPr="00800454" w:rsidRDefault="009520C5" w:rsidP="00E54160">
            <w:pPr>
              <w:pStyle w:val="A1FigTitle"/>
              <w:suppressAutoHyphens/>
              <w:spacing w:before="0" w:afterLines="120" w:after="288" w:line="340" w:lineRule="exact"/>
              <w:jc w:val="left"/>
              <w:rPr>
                <w:rFonts w:ascii="Times New Roman" w:hAnsi="Times New Roman" w:cs="Times New Roman"/>
                <w:b w:val="0"/>
                <w:bCs w:val="0"/>
                <w:strike/>
                <w:sz w:val="18"/>
                <w:szCs w:val="18"/>
              </w:rPr>
            </w:pPr>
            <w:r w:rsidRPr="00800454"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AE3A" w14:textId="67DD9966" w:rsidR="009520C5" w:rsidRPr="00660926" w:rsidRDefault="00660926" w:rsidP="00E54160">
            <w:pPr>
              <w:pStyle w:val="A1FigTitle"/>
              <w:suppressAutoHyphens/>
              <w:spacing w:before="0" w:afterLines="120" w:after="288" w:line="340" w:lineRule="exact"/>
              <w:jc w:val="left"/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  <w:u w:val="single"/>
                <w:rPrChange w:id="157" w:author="Wook Bong Lee" w:date="2021-02-25T09:22:00Z">
                  <w:rPr>
                    <w:rFonts w:ascii="Times New Roman" w:hAnsi="Times New Roman" w:cs="Times New Roman"/>
                    <w:b w:val="0"/>
                    <w:bCs w:val="0"/>
                    <w:w w:val="100"/>
                    <w:sz w:val="18"/>
                    <w:szCs w:val="18"/>
                  </w:rPr>
                </w:rPrChange>
              </w:rPr>
            </w:pPr>
            <w:ins w:id="158" w:author="Wook Bong Lee" w:date="2021-02-25T09:21:00Z">
              <w:r w:rsidRPr="00660926"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  <w:u w:val="single"/>
                  <w:rPrChange w:id="159" w:author="Wook Bong Lee" w:date="2021-02-25T09:22:00Z">
                    <w:rPr>
                      <w:rFonts w:ascii="Times New Roman" w:hAnsi="Times New Roman" w:cs="Times New Roman"/>
                      <w:b w:val="0"/>
                      <w:bCs w:val="0"/>
                      <w:w w:val="100"/>
                      <w:sz w:val="18"/>
                      <w:szCs w:val="18"/>
                    </w:rPr>
                  </w:rPrChange>
                </w:rPr>
                <w:t>N/A</w:t>
              </w:r>
            </w:ins>
          </w:p>
        </w:tc>
      </w:tr>
      <w:tr w:rsidR="009520C5" w:rsidRPr="00800454" w14:paraId="2094D26F" w14:textId="68A2A8DB" w:rsidTr="009520C5">
        <w:trPr>
          <w:trHeight w:val="116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1C6E43" w14:textId="77777777" w:rsidR="009520C5" w:rsidRPr="00800454" w:rsidRDefault="009520C5" w:rsidP="00E54160">
            <w:pPr>
              <w:pStyle w:val="CellBody"/>
              <w:spacing w:afterLines="120" w:after="288" w:line="340" w:lineRule="exact"/>
            </w:pPr>
            <w:r w:rsidRPr="00800454">
              <w:t>DMG SC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BEBE62" w14:textId="72E11B64" w:rsidR="009520C5" w:rsidRPr="00800454" w:rsidRDefault="009520C5" w:rsidP="00E54160">
            <w:pPr>
              <w:pStyle w:val="CellBody"/>
              <w:spacing w:afterLines="120" w:after="288" w:line="340" w:lineRule="exact"/>
            </w:pPr>
            <w:r w:rsidRPr="00800454">
              <w:t xml:space="preserve">Clause 20 (Directional multi-gigabit (DMG) PHY specification) transmission and </w:t>
            </w:r>
            <w:r w:rsidRPr="00800454">
              <w:rPr>
                <w:noProof/>
                <w:lang w:eastAsia="ko-KR"/>
              </w:rPr>
              <w:drawing>
                <wp:inline distT="0" distB="0" distL="0" distR="0" wp14:anchorId="7528D821" wp14:editId="5654161C">
                  <wp:extent cx="688975" cy="14224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59A785C" w14:textId="77777777" w:rsidR="009520C5" w:rsidRPr="00800454" w:rsidRDefault="009520C5" w:rsidP="00E54160">
            <w:pPr>
              <w:pStyle w:val="A1FigTitle"/>
              <w:suppressAutoHyphens/>
              <w:spacing w:before="0" w:afterLines="120" w:after="288" w:line="340" w:lineRule="exact"/>
              <w:jc w:val="lef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800454"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085B8D" w14:textId="77777777" w:rsidR="009520C5" w:rsidRPr="00800454" w:rsidRDefault="009520C5" w:rsidP="00E54160">
            <w:pPr>
              <w:pStyle w:val="A1FigTitle"/>
              <w:suppressAutoHyphens/>
              <w:spacing w:before="0" w:afterLines="120" w:after="288" w:line="340" w:lineRule="exact"/>
              <w:jc w:val="lef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800454"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AD3346" w14:textId="77777777" w:rsidR="009520C5" w:rsidRPr="00800454" w:rsidRDefault="009520C5" w:rsidP="00E54160">
            <w:pPr>
              <w:pStyle w:val="A1FigTitle"/>
              <w:suppressAutoHyphens/>
              <w:spacing w:before="0" w:afterLines="120" w:after="288" w:line="340" w:lineRule="exact"/>
              <w:jc w:val="left"/>
              <w:rPr>
                <w:rFonts w:ascii="Times New Roman" w:hAnsi="Times New Roman" w:cs="Times New Roman"/>
                <w:b w:val="0"/>
                <w:bCs w:val="0"/>
                <w:strike/>
                <w:sz w:val="18"/>
                <w:szCs w:val="18"/>
              </w:rPr>
            </w:pPr>
            <w:r w:rsidRPr="00800454"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C5D5" w14:textId="1E09C09C" w:rsidR="009520C5" w:rsidRPr="00660926" w:rsidRDefault="00660926" w:rsidP="00E54160">
            <w:pPr>
              <w:pStyle w:val="A1FigTitle"/>
              <w:suppressAutoHyphens/>
              <w:spacing w:before="0" w:afterLines="120" w:after="288" w:line="340" w:lineRule="exact"/>
              <w:jc w:val="left"/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  <w:u w:val="single"/>
                <w:rPrChange w:id="160" w:author="Wook Bong Lee" w:date="2021-02-25T09:22:00Z">
                  <w:rPr>
                    <w:rFonts w:ascii="Times New Roman" w:hAnsi="Times New Roman" w:cs="Times New Roman"/>
                    <w:b w:val="0"/>
                    <w:bCs w:val="0"/>
                    <w:w w:val="100"/>
                    <w:sz w:val="18"/>
                    <w:szCs w:val="18"/>
                  </w:rPr>
                </w:rPrChange>
              </w:rPr>
            </w:pPr>
            <w:ins w:id="161" w:author="Wook Bong Lee" w:date="2021-02-25T09:21:00Z">
              <w:r w:rsidRPr="00660926"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  <w:u w:val="single"/>
                  <w:rPrChange w:id="162" w:author="Wook Bong Lee" w:date="2021-02-25T09:22:00Z">
                    <w:rPr>
                      <w:rFonts w:ascii="Times New Roman" w:hAnsi="Times New Roman" w:cs="Times New Roman"/>
                      <w:b w:val="0"/>
                      <w:bCs w:val="0"/>
                      <w:w w:val="100"/>
                      <w:sz w:val="18"/>
                      <w:szCs w:val="18"/>
                    </w:rPr>
                  </w:rPrChange>
                </w:rPr>
                <w:t>N/A</w:t>
              </w:r>
            </w:ins>
          </w:p>
        </w:tc>
      </w:tr>
      <w:tr w:rsidR="009520C5" w:rsidRPr="00800454" w14:paraId="2A8C0883" w14:textId="5A9641E9" w:rsidTr="009520C5">
        <w:trPr>
          <w:trHeight w:val="116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59A32D" w14:textId="77777777" w:rsidR="009520C5" w:rsidRPr="00800454" w:rsidRDefault="009520C5" w:rsidP="00E54160">
            <w:pPr>
              <w:pStyle w:val="CellBody"/>
              <w:spacing w:afterLines="120" w:after="288" w:line="340" w:lineRule="exact"/>
            </w:pPr>
            <w:r w:rsidRPr="00800454">
              <w:t>DMG Low-power SC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1D5A752" w14:textId="7F56299A" w:rsidR="009520C5" w:rsidRPr="00800454" w:rsidRDefault="009520C5" w:rsidP="00E54160">
            <w:pPr>
              <w:pStyle w:val="CellBody"/>
              <w:spacing w:afterLines="120" w:after="288" w:line="340" w:lineRule="exact"/>
            </w:pPr>
            <w:r w:rsidRPr="00800454">
              <w:t xml:space="preserve">Clause 20 (Directional multi-gigabit (DMG) PHY specification) transmission and </w:t>
            </w:r>
            <w:r w:rsidRPr="00800454">
              <w:rPr>
                <w:noProof/>
                <w:lang w:eastAsia="ko-KR"/>
              </w:rPr>
              <w:drawing>
                <wp:inline distT="0" distB="0" distL="0" distR="0" wp14:anchorId="3AF86E03" wp14:editId="045300E6">
                  <wp:extent cx="659130" cy="142240"/>
                  <wp:effectExtent l="0" t="0" r="762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80FAEA" w14:textId="77777777" w:rsidR="009520C5" w:rsidRPr="00800454" w:rsidRDefault="009520C5" w:rsidP="00E54160">
            <w:pPr>
              <w:pStyle w:val="A1FigTitle"/>
              <w:suppressAutoHyphens/>
              <w:spacing w:before="0" w:afterLines="120" w:after="288" w:line="340" w:lineRule="exact"/>
              <w:jc w:val="lef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800454"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269BE0" w14:textId="77777777" w:rsidR="009520C5" w:rsidRPr="00800454" w:rsidRDefault="009520C5" w:rsidP="00E54160">
            <w:pPr>
              <w:pStyle w:val="A1FigTitle"/>
              <w:suppressAutoHyphens/>
              <w:spacing w:before="0" w:afterLines="120" w:after="288" w:line="340" w:lineRule="exact"/>
              <w:jc w:val="lef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800454"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36DB68" w14:textId="77777777" w:rsidR="009520C5" w:rsidRPr="00800454" w:rsidRDefault="009520C5" w:rsidP="00E54160">
            <w:pPr>
              <w:pStyle w:val="A1FigTitle"/>
              <w:suppressAutoHyphens/>
              <w:spacing w:before="0" w:afterLines="120" w:after="288" w:line="340" w:lineRule="exact"/>
              <w:jc w:val="left"/>
              <w:rPr>
                <w:rFonts w:ascii="Times New Roman" w:hAnsi="Times New Roman" w:cs="Times New Roman"/>
                <w:b w:val="0"/>
                <w:bCs w:val="0"/>
                <w:strike/>
                <w:sz w:val="18"/>
                <w:szCs w:val="18"/>
              </w:rPr>
            </w:pPr>
            <w:r w:rsidRPr="00800454"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7710" w14:textId="707C3F6D" w:rsidR="009520C5" w:rsidRPr="00660926" w:rsidRDefault="00660926" w:rsidP="00E54160">
            <w:pPr>
              <w:pStyle w:val="A1FigTitle"/>
              <w:suppressAutoHyphens/>
              <w:spacing w:before="0" w:afterLines="120" w:after="288" w:line="340" w:lineRule="exact"/>
              <w:jc w:val="left"/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  <w:u w:val="single"/>
                <w:rPrChange w:id="163" w:author="Wook Bong Lee" w:date="2021-02-25T09:22:00Z">
                  <w:rPr>
                    <w:rFonts w:ascii="Times New Roman" w:hAnsi="Times New Roman" w:cs="Times New Roman"/>
                    <w:b w:val="0"/>
                    <w:bCs w:val="0"/>
                    <w:w w:val="100"/>
                    <w:sz w:val="18"/>
                    <w:szCs w:val="18"/>
                  </w:rPr>
                </w:rPrChange>
              </w:rPr>
            </w:pPr>
            <w:ins w:id="164" w:author="Wook Bong Lee" w:date="2021-02-25T09:21:00Z">
              <w:r w:rsidRPr="00660926"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  <w:u w:val="single"/>
                  <w:rPrChange w:id="165" w:author="Wook Bong Lee" w:date="2021-02-25T09:22:00Z">
                    <w:rPr>
                      <w:rFonts w:ascii="Times New Roman" w:hAnsi="Times New Roman" w:cs="Times New Roman"/>
                      <w:b w:val="0"/>
                      <w:bCs w:val="0"/>
                      <w:w w:val="100"/>
                      <w:sz w:val="18"/>
                      <w:szCs w:val="18"/>
                    </w:rPr>
                  </w:rPrChange>
                </w:rPr>
                <w:t>N/A</w:t>
              </w:r>
            </w:ins>
          </w:p>
        </w:tc>
      </w:tr>
      <w:tr w:rsidR="009520C5" w:rsidRPr="00800454" w14:paraId="05AE2A2A" w14:textId="22C37E7A" w:rsidTr="009520C5">
        <w:trPr>
          <w:trHeight w:val="3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592F5A5D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VHT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08AA7449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0E3BC779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26603437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FORMAT is VHT.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53BFF1DA" w14:textId="77777777" w:rsidR="009520C5" w:rsidRPr="00800454" w:rsidRDefault="009520C5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FORMAT is VHT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C3BF" w14:textId="643FDDFE" w:rsidR="009520C5" w:rsidRPr="00660926" w:rsidRDefault="00660926" w:rsidP="00E54160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166" w:author="Wook Bong Lee" w:date="2021-02-25T09:22:00Z">
                  <w:rPr/>
                </w:rPrChange>
              </w:rPr>
            </w:pPr>
            <w:ins w:id="167" w:author="Wook Bong Lee" w:date="2021-02-25T09:21:00Z">
              <w:r w:rsidRPr="00660926">
                <w:rPr>
                  <w:u w:val="single"/>
                  <w:rPrChange w:id="168" w:author="Wook Bong Lee" w:date="2021-02-25T09:22:00Z">
                    <w:rPr/>
                  </w:rPrChange>
                </w:rPr>
                <w:t>FORMAT is VHT</w:t>
              </w:r>
            </w:ins>
          </w:p>
        </w:tc>
      </w:tr>
      <w:tr w:rsidR="00660926" w:rsidRPr="00800454" w14:paraId="0340CCDD" w14:textId="307D3D6C" w:rsidTr="009520C5">
        <w:trPr>
          <w:trHeight w:val="126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05944B4D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CDMG Control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25198BBC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Clause 24 (China directional multi-gigabit (CDMG) PHY specification) transmission and MCS is 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0127F11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40A18BDD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107F6B37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1334" w14:textId="12714F05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169" w:author="Wook Bong Lee" w:date="2021-02-25T09:22:00Z">
                  <w:rPr/>
                </w:rPrChange>
              </w:rPr>
            </w:pPr>
            <w:ins w:id="170" w:author="Wook Bong Lee" w:date="2021-02-25T09:21:00Z">
              <w:r w:rsidRPr="00660926">
                <w:rPr>
                  <w:u w:val="single"/>
                  <w:rPrChange w:id="171" w:author="Wook Bong Lee" w:date="2021-02-25T09:22:00Z">
                    <w:rPr/>
                  </w:rPrChange>
                </w:rPr>
                <w:t>N/A</w:t>
              </w:r>
            </w:ins>
          </w:p>
        </w:tc>
      </w:tr>
      <w:tr w:rsidR="00660926" w:rsidRPr="00800454" w14:paraId="0FEF9A83" w14:textId="4AAF89DB" w:rsidTr="009520C5">
        <w:trPr>
          <w:trHeight w:val="152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7FFF062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CDMG SC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0B5BEFC" w14:textId="5E0C00E4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 xml:space="preserve">Clause 24 (China directional multi-gigabit (CDMG) PHY specification) transmission and </w:t>
            </w:r>
            <w:r w:rsidRPr="00800454">
              <w:rPr>
                <w:noProof/>
                <w:lang w:eastAsia="ko-KR"/>
              </w:rPr>
              <w:drawing>
                <wp:inline distT="0" distB="0" distL="0" distR="0" wp14:anchorId="67A14506" wp14:editId="48B4E041">
                  <wp:extent cx="611505" cy="14224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376CC328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287A7CD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093D4E40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79D7" w14:textId="0C6D56B0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172" w:author="Wook Bong Lee" w:date="2021-02-25T09:22:00Z">
                  <w:rPr/>
                </w:rPrChange>
              </w:rPr>
            </w:pPr>
            <w:ins w:id="173" w:author="Wook Bong Lee" w:date="2021-02-25T09:21:00Z">
              <w:r w:rsidRPr="00660926">
                <w:rPr>
                  <w:u w:val="single"/>
                  <w:rPrChange w:id="174" w:author="Wook Bong Lee" w:date="2021-02-25T09:22:00Z">
                    <w:rPr/>
                  </w:rPrChange>
                </w:rPr>
                <w:t>N/A</w:t>
              </w:r>
            </w:ins>
          </w:p>
        </w:tc>
      </w:tr>
      <w:tr w:rsidR="00660926" w:rsidRPr="00800454" w14:paraId="4456EDBD" w14:textId="3676FA6F" w:rsidTr="009520C5">
        <w:trPr>
          <w:trHeight w:val="152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76073BF9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lastRenderedPageBreak/>
              <w:t>CDMG Low-power SC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0E94BBFE" w14:textId="546350F0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 xml:space="preserve">Clause 24 (China directional multi-gigabit (CDMG) PHY specification) transmission and </w:t>
            </w:r>
            <w:r w:rsidRPr="00800454">
              <w:rPr>
                <w:noProof/>
                <w:lang w:eastAsia="ko-KR"/>
              </w:rPr>
              <w:drawing>
                <wp:inline distT="0" distB="0" distL="0" distR="0" wp14:anchorId="30E1F283" wp14:editId="6DE3B9FF">
                  <wp:extent cx="659130" cy="142240"/>
                  <wp:effectExtent l="0" t="0" r="762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7AFCAE8D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4AC148AA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740D7BE5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3930" w14:textId="54A95E49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175" w:author="Wook Bong Lee" w:date="2021-02-25T09:22:00Z">
                  <w:rPr/>
                </w:rPrChange>
              </w:rPr>
            </w:pPr>
            <w:ins w:id="176" w:author="Wook Bong Lee" w:date="2021-02-25T09:21:00Z">
              <w:r w:rsidRPr="00660926">
                <w:rPr>
                  <w:u w:val="single"/>
                  <w:rPrChange w:id="177" w:author="Wook Bong Lee" w:date="2021-02-25T09:22:00Z">
                    <w:rPr/>
                  </w:rPrChange>
                </w:rPr>
                <w:t>N/A</w:t>
              </w:r>
            </w:ins>
          </w:p>
        </w:tc>
      </w:tr>
      <w:tr w:rsidR="00660926" w:rsidRPr="00800454" w14:paraId="12BAC177" w14:textId="72089723" w:rsidTr="009520C5">
        <w:trPr>
          <w:trHeight w:val="126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55EB34B7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CMMG Control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3B522E24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Clause 25 (China millimeter-wave multi-gigabit (CMMG) PHY specification) transmission and MCS is 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5AC0F6DD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37CB69AE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11A2198C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1C77" w14:textId="20B47168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178" w:author="Wook Bong Lee" w:date="2021-02-25T09:22:00Z">
                  <w:rPr/>
                </w:rPrChange>
              </w:rPr>
            </w:pPr>
            <w:ins w:id="179" w:author="Wook Bong Lee" w:date="2021-02-25T09:21:00Z">
              <w:r w:rsidRPr="00660926">
                <w:rPr>
                  <w:u w:val="single"/>
                  <w:rPrChange w:id="180" w:author="Wook Bong Lee" w:date="2021-02-25T09:22:00Z">
                    <w:rPr/>
                  </w:rPrChange>
                </w:rPr>
                <w:t>N/A</w:t>
              </w:r>
            </w:ins>
          </w:p>
        </w:tc>
      </w:tr>
      <w:tr w:rsidR="00660926" w:rsidRPr="00800454" w14:paraId="3D6D37C8" w14:textId="2F9FD9B9" w:rsidTr="009520C5">
        <w:trPr>
          <w:trHeight w:val="152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219CAF26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CMMG SC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12F81222" w14:textId="08F5C626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 xml:space="preserve">Clause 25 (China millimeter-wave multi-gigabit (CMMG) PHY specification) transmission and </w:t>
            </w:r>
            <w:r w:rsidRPr="00800454">
              <w:rPr>
                <w:noProof/>
                <w:lang w:eastAsia="ko-KR"/>
              </w:rPr>
              <w:drawing>
                <wp:inline distT="0" distB="0" distL="0" distR="0" wp14:anchorId="672164AD" wp14:editId="31A102D0">
                  <wp:extent cx="558165" cy="14224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6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51DC6736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0F7059B0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42D6AF5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558A" w14:textId="7939E006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181" w:author="Wook Bong Lee" w:date="2021-02-25T09:22:00Z">
                  <w:rPr/>
                </w:rPrChange>
              </w:rPr>
            </w:pPr>
            <w:ins w:id="182" w:author="Wook Bong Lee" w:date="2021-02-25T09:21:00Z">
              <w:r w:rsidRPr="00660926">
                <w:rPr>
                  <w:u w:val="single"/>
                  <w:rPrChange w:id="183" w:author="Wook Bong Lee" w:date="2021-02-25T09:22:00Z">
                    <w:rPr/>
                  </w:rPrChange>
                </w:rPr>
                <w:t>N/A</w:t>
              </w:r>
            </w:ins>
          </w:p>
        </w:tc>
      </w:tr>
      <w:tr w:rsidR="00660926" w:rsidRPr="00800454" w14:paraId="3BF76B90" w14:textId="4A8E65F9" w:rsidTr="009520C5">
        <w:trPr>
          <w:trHeight w:val="152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2201DA63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CMMG OFDM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3C23BC91" w14:textId="43AA6132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 xml:space="preserve">Clause 25 (China millimeter-wave multi-gigabit (CMMG) PHY specification) transmission and </w:t>
            </w:r>
            <w:r w:rsidRPr="00800454">
              <w:rPr>
                <w:noProof/>
                <w:lang w:eastAsia="ko-KR"/>
              </w:rPr>
              <w:drawing>
                <wp:inline distT="0" distB="0" distL="0" distR="0" wp14:anchorId="07203FEE" wp14:editId="43698F47">
                  <wp:extent cx="611505" cy="14224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4205CDC8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73B459F4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8EBDFD9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EF4D" w14:textId="49899B56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184" w:author="Wook Bong Lee" w:date="2021-02-25T09:22:00Z">
                  <w:rPr/>
                </w:rPrChange>
              </w:rPr>
            </w:pPr>
            <w:ins w:id="185" w:author="Wook Bong Lee" w:date="2021-02-25T09:21:00Z">
              <w:r w:rsidRPr="00660926">
                <w:rPr>
                  <w:u w:val="single"/>
                  <w:rPrChange w:id="186" w:author="Wook Bong Lee" w:date="2021-02-25T09:22:00Z">
                    <w:rPr/>
                  </w:rPrChange>
                </w:rPr>
                <w:t>N/A</w:t>
              </w:r>
            </w:ins>
          </w:p>
        </w:tc>
      </w:tr>
      <w:tr w:rsidR="00660926" w:rsidRPr="00800454" w14:paraId="4B66666E" w14:textId="76EB41C0" w:rsidTr="009520C5">
        <w:trPr>
          <w:trHeight w:val="82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1DE64416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HE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25CED27D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0A6DDEBA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34064CD4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N/A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70BE30E3" w14:textId="77777777" w:rsidR="00660926" w:rsidRPr="00800454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strike/>
              </w:rPr>
            </w:pPr>
            <w:r w:rsidRPr="00800454">
              <w:t>FORMAT is HE_SU, HE_ER_SU, HE_MU or HE_TB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485A" w14:textId="21AB0565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187" w:author="Wook Bong Lee" w:date="2021-02-25T09:22:00Z">
                  <w:rPr/>
                </w:rPrChange>
              </w:rPr>
            </w:pPr>
            <w:ins w:id="188" w:author="Wook Bong Lee" w:date="2021-02-25T09:22:00Z">
              <w:r w:rsidRPr="00660926">
                <w:rPr>
                  <w:u w:val="single"/>
                  <w:rPrChange w:id="189" w:author="Wook Bong Lee" w:date="2021-02-25T09:22:00Z">
                    <w:rPr/>
                  </w:rPrChange>
                </w:rPr>
                <w:t>FORMAT is HE_SU, HE_ER_SU, HE_MU or HE_TB</w:t>
              </w:r>
            </w:ins>
          </w:p>
        </w:tc>
      </w:tr>
      <w:tr w:rsidR="00660926" w:rsidRPr="00800454" w14:paraId="056D4F55" w14:textId="77777777" w:rsidTr="009520C5">
        <w:trPr>
          <w:trHeight w:val="82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32364E54" w14:textId="38FAC2F7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190" w:author="Wook Bong Lee" w:date="2021-02-25T09:22:00Z">
                  <w:rPr/>
                </w:rPrChange>
              </w:rPr>
            </w:pPr>
            <w:ins w:id="191" w:author="Wook Bong Lee" w:date="2021-02-25T09:22:00Z">
              <w:r w:rsidRPr="00660926">
                <w:rPr>
                  <w:u w:val="single"/>
                  <w:rPrChange w:id="192" w:author="Wook Bong Lee" w:date="2021-02-25T09:22:00Z">
                    <w:rPr/>
                  </w:rPrChange>
                </w:rPr>
                <w:lastRenderedPageBreak/>
                <w:t>EHT</w:t>
              </w:r>
            </w:ins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867C634" w14:textId="660757E5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193" w:author="Wook Bong Lee" w:date="2021-02-25T09:22:00Z">
                  <w:rPr/>
                </w:rPrChange>
              </w:rPr>
            </w:pPr>
            <w:ins w:id="194" w:author="Wook Bong Lee" w:date="2021-02-25T09:22:00Z">
              <w:r w:rsidRPr="00660926">
                <w:rPr>
                  <w:u w:val="single"/>
                  <w:rPrChange w:id="195" w:author="Wook Bong Lee" w:date="2021-02-25T09:22:00Z">
                    <w:rPr/>
                  </w:rPrChange>
                </w:rPr>
                <w:t>N/A</w:t>
              </w:r>
            </w:ins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702BA2FD" w14:textId="0EC3556D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196" w:author="Wook Bong Lee" w:date="2021-02-25T09:22:00Z">
                  <w:rPr/>
                </w:rPrChange>
              </w:rPr>
            </w:pPr>
            <w:ins w:id="197" w:author="Wook Bong Lee" w:date="2021-02-25T09:22:00Z">
              <w:r w:rsidRPr="00660926">
                <w:rPr>
                  <w:u w:val="single"/>
                  <w:rPrChange w:id="198" w:author="Wook Bong Lee" w:date="2021-02-25T09:22:00Z">
                    <w:rPr/>
                  </w:rPrChange>
                </w:rPr>
                <w:t>N/A</w:t>
              </w:r>
            </w:ins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5518A58A" w14:textId="7E4B736E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199" w:author="Wook Bong Lee" w:date="2021-02-25T09:22:00Z">
                  <w:rPr/>
                </w:rPrChange>
              </w:rPr>
            </w:pPr>
            <w:ins w:id="200" w:author="Wook Bong Lee" w:date="2021-02-25T09:22:00Z">
              <w:r w:rsidRPr="00660926">
                <w:rPr>
                  <w:u w:val="single"/>
                  <w:rPrChange w:id="201" w:author="Wook Bong Lee" w:date="2021-02-25T09:22:00Z">
                    <w:rPr/>
                  </w:rPrChange>
                </w:rPr>
                <w:t>N/A</w:t>
              </w:r>
            </w:ins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2D93930C" w14:textId="4298AFB0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202" w:author="Wook Bong Lee" w:date="2021-02-25T09:22:00Z">
                  <w:rPr/>
                </w:rPrChange>
              </w:rPr>
            </w:pPr>
            <w:ins w:id="203" w:author="Wook Bong Lee" w:date="2021-02-25T09:22:00Z">
              <w:r w:rsidRPr="00660926">
                <w:rPr>
                  <w:u w:val="single"/>
                  <w:rPrChange w:id="204" w:author="Wook Bong Lee" w:date="2021-02-25T09:22:00Z">
                    <w:rPr/>
                  </w:rPrChange>
                </w:rPr>
                <w:t>N/A</w:t>
              </w:r>
            </w:ins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0D20" w14:textId="73BBF99D" w:rsidR="00660926" w:rsidRPr="00660926" w:rsidRDefault="00660926" w:rsidP="00660926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Lines="120" w:after="288" w:line="340" w:lineRule="exact"/>
              <w:rPr>
                <w:u w:val="single"/>
                <w:rPrChange w:id="205" w:author="Wook Bong Lee" w:date="2021-02-25T09:22:00Z">
                  <w:rPr/>
                </w:rPrChange>
              </w:rPr>
            </w:pPr>
            <w:ins w:id="206" w:author="Wook Bong Lee" w:date="2021-02-25T09:22:00Z">
              <w:r w:rsidRPr="00660926">
                <w:rPr>
                  <w:u w:val="single"/>
                  <w:rPrChange w:id="207" w:author="Wook Bong Lee" w:date="2021-02-25T09:22:00Z">
                    <w:rPr/>
                  </w:rPrChange>
                </w:rPr>
                <w:t>FORMAT is EHT_MU or EHT_TB</w:t>
              </w:r>
            </w:ins>
          </w:p>
        </w:tc>
      </w:tr>
    </w:tbl>
    <w:p w14:paraId="32746E71" w14:textId="77777777" w:rsidR="00800454" w:rsidRPr="00800454" w:rsidRDefault="00800454" w:rsidP="00800454">
      <w:pPr>
        <w:pStyle w:val="EditiingInstruction"/>
        <w:spacing w:before="0" w:afterLines="120" w:after="288" w:line="340" w:lineRule="exact"/>
        <w:rPr>
          <w:w w:val="100"/>
        </w:rPr>
      </w:pPr>
    </w:p>
    <w:p w14:paraId="37BDAEC8" w14:textId="3EFA78DD" w:rsidR="00800454" w:rsidRPr="00E54160" w:rsidRDefault="00E54160" w:rsidP="00E54160">
      <w:pPr>
        <w:pStyle w:val="Heading3"/>
        <w:keepNext w:val="0"/>
        <w:keepLines w:val="0"/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before="102" w:afterLines="120" w:after="288" w:line="340" w:lineRule="exact"/>
        <w:rPr>
          <w:sz w:val="20"/>
          <w:szCs w:val="20"/>
        </w:rPr>
      </w:pPr>
      <w:r>
        <w:rPr>
          <w:sz w:val="20"/>
          <w:szCs w:val="20"/>
        </w:rPr>
        <w:t xml:space="preserve">10.6.11 </w:t>
      </w:r>
      <w:r w:rsidR="00800454" w:rsidRPr="00E54160">
        <w:rPr>
          <w:sz w:val="20"/>
          <w:szCs w:val="20"/>
        </w:rPr>
        <w:t>Non-HT basic rate calculation</w:t>
      </w:r>
    </w:p>
    <w:p w14:paraId="02E6FE4F" w14:textId="77777777" w:rsidR="00800454" w:rsidRPr="00800454" w:rsidRDefault="00800454" w:rsidP="00800454">
      <w:pPr>
        <w:pStyle w:val="EditiingInstruction"/>
        <w:spacing w:before="0" w:afterLines="120" w:after="288" w:line="340" w:lineRule="exact"/>
        <w:rPr>
          <w:w w:val="100"/>
        </w:rPr>
      </w:pPr>
      <w:r w:rsidRPr="00800454">
        <w:rPr>
          <w:w w:val="100"/>
        </w:rPr>
        <w:t>Change as follows:</w:t>
      </w:r>
    </w:p>
    <w:p w14:paraId="72B6D365" w14:textId="384E99DC" w:rsidR="00800454" w:rsidRPr="00800454" w:rsidRDefault="00800454" w:rsidP="00800454">
      <w:pPr>
        <w:pStyle w:val="T"/>
        <w:spacing w:before="0" w:afterLines="120" w:after="288" w:line="340" w:lineRule="exact"/>
        <w:rPr>
          <w:spacing w:val="-2"/>
          <w:w w:val="100"/>
        </w:rPr>
      </w:pPr>
      <w:r w:rsidRPr="00800454">
        <w:rPr>
          <w:spacing w:val="-2"/>
          <w:w w:val="100"/>
        </w:rPr>
        <w:t>This subclause defines how to convert an HT</w:t>
      </w:r>
      <w:r w:rsidRPr="00800454">
        <w:rPr>
          <w:spacing w:val="-2"/>
          <w:w w:val="100"/>
        </w:rPr>
        <w:noBreakHyphen/>
        <w:t>MCS</w:t>
      </w:r>
      <w:r w:rsidR="00660926">
        <w:rPr>
          <w:spacing w:val="-2"/>
          <w:w w:val="100"/>
        </w:rPr>
        <w:t>,</w:t>
      </w:r>
      <w:r w:rsidRPr="00800454">
        <w:rPr>
          <w:spacing w:val="-2"/>
          <w:w w:val="100"/>
        </w:rPr>
        <w:t xml:space="preserve"> a VHT-MCS</w:t>
      </w:r>
      <w:r w:rsidRPr="00660926">
        <w:rPr>
          <w:strike/>
          <w:spacing w:val="-2"/>
          <w:w w:val="100"/>
          <w:rPrChange w:id="208" w:author="Wook Bong Lee" w:date="2021-02-25T09:24:00Z">
            <w:rPr>
              <w:spacing w:val="-2"/>
              <w:w w:val="100"/>
            </w:rPr>
          </w:rPrChange>
        </w:rPr>
        <w:t xml:space="preserve"> or</w:t>
      </w:r>
      <w:ins w:id="209" w:author="Wook Bong Lee" w:date="2021-02-25T09:24:00Z">
        <w:r w:rsidR="00660926" w:rsidRPr="00660926">
          <w:rPr>
            <w:spacing w:val="-2"/>
            <w:w w:val="100"/>
            <w:u w:val="single"/>
            <w:rPrChange w:id="210" w:author="Wook Bong Lee" w:date="2021-02-25T09:24:00Z">
              <w:rPr>
                <w:spacing w:val="-2"/>
                <w:w w:val="100"/>
              </w:rPr>
            </w:rPrChange>
          </w:rPr>
          <w:t>,</w:t>
        </w:r>
      </w:ins>
      <w:r w:rsidRPr="00800454">
        <w:rPr>
          <w:spacing w:val="-2"/>
          <w:w w:val="100"/>
        </w:rPr>
        <w:t xml:space="preserve"> an HE-MCS </w:t>
      </w:r>
      <w:ins w:id="211" w:author="Wook Bong Lee" w:date="2021-02-25T09:24:00Z">
        <w:r w:rsidR="00660926" w:rsidRPr="00660926">
          <w:rPr>
            <w:spacing w:val="-2"/>
            <w:w w:val="100"/>
            <w:u w:val="single"/>
            <w:rPrChange w:id="212" w:author="Wook Bong Lee" w:date="2021-02-25T09:24:00Z">
              <w:rPr>
                <w:spacing w:val="-2"/>
                <w:w w:val="100"/>
              </w:rPr>
            </w:rPrChange>
          </w:rPr>
          <w:t xml:space="preserve">or an EHT-MCS </w:t>
        </w:r>
      </w:ins>
      <w:ins w:id="213" w:author="Wook Bong Lee" w:date="2021-02-26T14:19:00Z">
        <w:r w:rsidR="0059362E" w:rsidRPr="008A0E87">
          <w:rPr>
            <w:i/>
            <w:w w:val="100"/>
            <w:u w:val="single"/>
          </w:rPr>
          <w:t>(#1141)</w:t>
        </w:r>
        <w:r w:rsidR="0059362E">
          <w:rPr>
            <w:i/>
            <w:w w:val="100"/>
            <w:u w:val="single"/>
          </w:rPr>
          <w:t xml:space="preserve"> </w:t>
        </w:r>
      </w:ins>
      <w:r w:rsidRPr="00800454">
        <w:rPr>
          <w:spacing w:val="-2"/>
          <w:w w:val="100"/>
        </w:rPr>
        <w:t>to a non-HT basic rate for the purpose of determining the rate of the response frame. It consists of two steps as follows:</w:t>
      </w:r>
    </w:p>
    <w:p w14:paraId="6AD8BA75" w14:textId="2BF8D315" w:rsidR="00800454" w:rsidRPr="00800454" w:rsidRDefault="00800454" w:rsidP="00800454">
      <w:pPr>
        <w:pStyle w:val="L1"/>
        <w:numPr>
          <w:ilvl w:val="0"/>
          <w:numId w:val="207"/>
        </w:numPr>
        <w:spacing w:before="0" w:afterLines="120" w:after="288" w:line="340" w:lineRule="exact"/>
        <w:ind w:left="640" w:hanging="440"/>
        <w:rPr>
          <w:w w:val="100"/>
        </w:rPr>
      </w:pPr>
      <w:bookmarkStart w:id="214" w:name="RTF5f546f633133343932343137"/>
      <w:r w:rsidRPr="00800454">
        <w:rPr>
          <w:w w:val="100"/>
        </w:rPr>
        <w:t>Use the modulation and coding rate determined from the HT</w:t>
      </w:r>
      <w:bookmarkEnd w:id="214"/>
      <w:r w:rsidRPr="00800454">
        <w:rPr>
          <w:w w:val="100"/>
        </w:rPr>
        <w:t>-MCS (defined in 19.5 (Parameters for HT-MCSs))</w:t>
      </w:r>
      <w:r w:rsidRPr="00660926">
        <w:rPr>
          <w:strike/>
          <w:w w:val="100"/>
          <w:rPrChange w:id="215" w:author="Wook Bong Lee" w:date="2021-02-25T09:24:00Z">
            <w:rPr>
              <w:w w:val="100"/>
            </w:rPr>
          </w:rPrChange>
        </w:rPr>
        <w:t xml:space="preserve"> or</w:t>
      </w:r>
      <w:ins w:id="216" w:author="Wook Bong Lee" w:date="2021-02-25T09:24:00Z">
        <w:r w:rsidR="00660926" w:rsidRPr="00660926">
          <w:rPr>
            <w:w w:val="100"/>
            <w:u w:val="single"/>
            <w:rPrChange w:id="217" w:author="Wook Bong Lee" w:date="2021-02-25T09:24:00Z">
              <w:rPr>
                <w:w w:val="100"/>
              </w:rPr>
            </w:rPrChange>
          </w:rPr>
          <w:t>,</w:t>
        </w:r>
      </w:ins>
      <w:r w:rsidRPr="00800454">
        <w:rPr>
          <w:w w:val="100"/>
        </w:rPr>
        <w:t xml:space="preserve"> VHT-MCS (defined in 21.5 (Parameters for VHT-MCSs))</w:t>
      </w:r>
      <w:r w:rsidRPr="00660926">
        <w:rPr>
          <w:strike/>
          <w:w w:val="100"/>
          <w:rPrChange w:id="218" w:author="Wook Bong Lee" w:date="2021-02-25T09:24:00Z">
            <w:rPr>
              <w:w w:val="100"/>
            </w:rPr>
          </w:rPrChange>
        </w:rPr>
        <w:t xml:space="preserve"> or</w:t>
      </w:r>
      <w:ins w:id="219" w:author="Wook Bong Lee" w:date="2021-02-25T09:24:00Z">
        <w:r w:rsidR="00660926" w:rsidRPr="00660926">
          <w:rPr>
            <w:w w:val="100"/>
            <w:u w:val="single"/>
            <w:rPrChange w:id="220" w:author="Wook Bong Lee" w:date="2021-02-25T09:25:00Z">
              <w:rPr>
                <w:w w:val="100"/>
              </w:rPr>
            </w:rPrChange>
          </w:rPr>
          <w:t>,</w:t>
        </w:r>
      </w:ins>
      <w:r w:rsidRPr="00800454">
        <w:rPr>
          <w:w w:val="100"/>
        </w:rPr>
        <w:t xml:space="preserve"> HE-MCS (defined in 27.5 (Parameters for HE-MCSs))</w:t>
      </w:r>
      <w:ins w:id="221" w:author="Wook Bong Lee" w:date="2021-02-25T09:25:00Z">
        <w:r w:rsidR="00660926">
          <w:rPr>
            <w:w w:val="100"/>
          </w:rPr>
          <w:t xml:space="preserve"> </w:t>
        </w:r>
        <w:r w:rsidR="00660926" w:rsidRPr="00660926">
          <w:rPr>
            <w:w w:val="100"/>
            <w:u w:val="single"/>
            <w:rPrChange w:id="222" w:author="Wook Bong Lee" w:date="2021-02-25T09:25:00Z">
              <w:rPr>
                <w:w w:val="100"/>
              </w:rPr>
            </w:rPrChange>
          </w:rPr>
          <w:t xml:space="preserve">or </w:t>
        </w:r>
        <w:r w:rsidR="00660926">
          <w:rPr>
            <w:w w:val="100"/>
            <w:u w:val="single"/>
          </w:rPr>
          <w:t>E</w:t>
        </w:r>
        <w:r w:rsidR="00660926" w:rsidRPr="00660926">
          <w:rPr>
            <w:w w:val="100"/>
            <w:u w:val="single"/>
            <w:rPrChange w:id="223" w:author="Wook Bong Lee" w:date="2021-02-25T09:25:00Z">
              <w:rPr>
                <w:w w:val="100"/>
              </w:rPr>
            </w:rPrChange>
          </w:rPr>
          <w:t>H</w:t>
        </w:r>
        <w:r w:rsidR="00660926">
          <w:rPr>
            <w:w w:val="100"/>
            <w:u w:val="single"/>
          </w:rPr>
          <w:t>T</w:t>
        </w:r>
        <w:r w:rsidR="00660926" w:rsidRPr="00660926">
          <w:rPr>
            <w:w w:val="100"/>
            <w:u w:val="single"/>
            <w:rPrChange w:id="224" w:author="Wook Bong Lee" w:date="2021-02-25T09:25:00Z">
              <w:rPr>
                <w:w w:val="100"/>
              </w:rPr>
            </w:rPrChange>
          </w:rPr>
          <w:t xml:space="preserve">-MCS (defined in </w:t>
        </w:r>
        <w:r w:rsidR="00660926">
          <w:rPr>
            <w:w w:val="100"/>
            <w:u w:val="single"/>
          </w:rPr>
          <w:t>36</w:t>
        </w:r>
        <w:r w:rsidR="00660926" w:rsidRPr="00660926">
          <w:rPr>
            <w:w w:val="100"/>
            <w:u w:val="single"/>
            <w:rPrChange w:id="225" w:author="Wook Bong Lee" w:date="2021-02-25T09:25:00Z">
              <w:rPr>
                <w:w w:val="100"/>
              </w:rPr>
            </w:rPrChange>
          </w:rPr>
          <w:t xml:space="preserve">.5 (Parameters for </w:t>
        </w:r>
        <w:r w:rsidR="00660926">
          <w:rPr>
            <w:w w:val="100"/>
            <w:u w:val="single"/>
          </w:rPr>
          <w:t>E</w:t>
        </w:r>
        <w:r w:rsidR="00660926" w:rsidRPr="00660926">
          <w:rPr>
            <w:w w:val="100"/>
            <w:u w:val="single"/>
            <w:rPrChange w:id="226" w:author="Wook Bong Lee" w:date="2021-02-25T09:25:00Z">
              <w:rPr>
                <w:w w:val="100"/>
              </w:rPr>
            </w:rPrChange>
          </w:rPr>
          <w:t>H</w:t>
        </w:r>
        <w:r w:rsidR="00660926">
          <w:rPr>
            <w:w w:val="100"/>
            <w:u w:val="single"/>
          </w:rPr>
          <w:t>T</w:t>
        </w:r>
        <w:r w:rsidR="00660926" w:rsidRPr="00660926">
          <w:rPr>
            <w:w w:val="100"/>
            <w:u w:val="single"/>
            <w:rPrChange w:id="227" w:author="Wook Bong Lee" w:date="2021-02-25T09:25:00Z">
              <w:rPr>
                <w:w w:val="100"/>
              </w:rPr>
            </w:rPrChange>
          </w:rPr>
          <w:t>-MCSs))</w:t>
        </w:r>
      </w:ins>
      <w:r w:rsidRPr="00800454">
        <w:rPr>
          <w:w w:val="100"/>
        </w:rPr>
        <w:t xml:space="preserve"> </w:t>
      </w:r>
      <w:ins w:id="228" w:author="Wook Bong Lee" w:date="2021-02-26T14:19:00Z">
        <w:r w:rsidR="0059362E" w:rsidRPr="008A0E87">
          <w:rPr>
            <w:i/>
            <w:w w:val="100"/>
            <w:u w:val="single"/>
          </w:rPr>
          <w:t>(#1141)</w:t>
        </w:r>
        <w:r w:rsidR="0059362E">
          <w:rPr>
            <w:i/>
            <w:w w:val="100"/>
            <w:u w:val="single"/>
          </w:rPr>
          <w:t xml:space="preserve"> </w:t>
        </w:r>
      </w:ins>
      <w:r w:rsidRPr="00800454">
        <w:rPr>
          <w:w w:val="100"/>
        </w:rPr>
        <w:t xml:space="preserve">to locate a non-HT reference rate by lookup into </w:t>
      </w:r>
      <w:r w:rsidRPr="00800454">
        <w:rPr>
          <w:w w:val="100"/>
        </w:rPr>
        <w:fldChar w:fldCharType="begin"/>
      </w:r>
      <w:r w:rsidRPr="00800454">
        <w:rPr>
          <w:w w:val="100"/>
        </w:rPr>
        <w:instrText xml:space="preserve"> REF RTF5f546f633133383133323832 \h \* MERGEFORMAT </w:instrText>
      </w:r>
      <w:r w:rsidRPr="00800454">
        <w:rPr>
          <w:w w:val="100"/>
        </w:rPr>
      </w:r>
      <w:r w:rsidRPr="00800454">
        <w:rPr>
          <w:w w:val="100"/>
        </w:rPr>
        <w:fldChar w:fldCharType="separate"/>
      </w:r>
      <w:r w:rsidRPr="00800454">
        <w:rPr>
          <w:w w:val="100"/>
        </w:rPr>
        <w:t>Table 10-10 (Non-HT reference rate)</w:t>
      </w:r>
      <w:r w:rsidRPr="00800454">
        <w:rPr>
          <w:w w:val="100"/>
        </w:rPr>
        <w:fldChar w:fldCharType="end"/>
      </w:r>
      <w:r w:rsidRPr="00800454">
        <w:rPr>
          <w:w w:val="100"/>
        </w:rPr>
        <w:t>.</w:t>
      </w:r>
      <w:r w:rsidRPr="00800454">
        <w:rPr>
          <w:w w:val="100"/>
          <w:vertAlign w:val="superscript"/>
        </w:rPr>
        <w:footnoteReference w:id="1"/>
      </w:r>
      <w:r w:rsidRPr="00800454">
        <w:rPr>
          <w:w w:val="100"/>
        </w:rPr>
        <w:t xml:space="preserve"> In the case of an MCS with </w:t>
      </w:r>
      <w:r w:rsidRPr="00800454">
        <w:rPr>
          <w:w w:val="100"/>
          <w:sz w:val="18"/>
          <w:szCs w:val="18"/>
        </w:rPr>
        <w:t>UEQM</w:t>
      </w:r>
      <w:r w:rsidRPr="00800454">
        <w:rPr>
          <w:w w:val="100"/>
        </w:rPr>
        <w:t>, the modulation of stream 1 is used.</w:t>
      </w:r>
    </w:p>
    <w:p w14:paraId="17761983" w14:textId="77777777" w:rsidR="00800454" w:rsidRPr="00800454" w:rsidRDefault="00800454" w:rsidP="00800454">
      <w:pPr>
        <w:pStyle w:val="L"/>
        <w:numPr>
          <w:ilvl w:val="0"/>
          <w:numId w:val="208"/>
        </w:numPr>
        <w:spacing w:before="0" w:afterLines="120" w:after="288" w:line="340" w:lineRule="exact"/>
        <w:ind w:left="640" w:hanging="440"/>
        <w:rPr>
          <w:w w:val="100"/>
        </w:rPr>
      </w:pPr>
      <w:bookmarkStart w:id="229" w:name="RTF5f546f633133343932343138"/>
      <w:r w:rsidRPr="00800454">
        <w:rPr>
          <w:w w:val="100"/>
        </w:rPr>
        <w:t xml:space="preserve">The </w:t>
      </w:r>
      <w:bookmarkEnd w:id="229"/>
      <w:r w:rsidRPr="00800454">
        <w:rPr>
          <w:w w:val="100"/>
        </w:rPr>
        <w:t>non-HT basic rate is the highest rate in the BSSBasicRateSet that is less than or equal to this non-HT reference rate.</w:t>
      </w:r>
    </w:p>
    <w:p w14:paraId="28BD6592" w14:textId="73EABDEC" w:rsidR="00800454" w:rsidRPr="00800454" w:rsidRDefault="00800454" w:rsidP="00800454">
      <w:pPr>
        <w:pStyle w:val="Note"/>
        <w:spacing w:before="0" w:afterLines="120" w:after="288" w:line="340" w:lineRule="exact"/>
        <w:rPr>
          <w:w w:val="100"/>
        </w:rPr>
      </w:pPr>
      <w:r w:rsidRPr="00800454">
        <w:rPr>
          <w:w w:val="100"/>
        </w:rPr>
        <w:t>NOTE 1—The selection of a non-HT basic rate for the frame sent in response to an HE</w:t>
      </w:r>
      <w:ins w:id="230" w:author="Wook Bong Lee" w:date="2021-02-25T09:26:00Z">
        <w:r w:rsidR="0070674F" w:rsidRPr="0070674F">
          <w:rPr>
            <w:w w:val="100"/>
            <w:u w:val="single"/>
            <w:rPrChange w:id="231" w:author="Wook Bong Lee" w:date="2021-02-25T09:26:00Z">
              <w:rPr>
                <w:w w:val="100"/>
              </w:rPr>
            </w:rPrChange>
          </w:rPr>
          <w:t>/EHT</w:t>
        </w:r>
      </w:ins>
      <w:r w:rsidRPr="00800454">
        <w:rPr>
          <w:w w:val="100"/>
        </w:rPr>
        <w:t xml:space="preserve"> PPDU is not influenced by DCM encoding in the HE</w:t>
      </w:r>
      <w:ins w:id="232" w:author="Wook Bong Lee" w:date="2021-02-25T09:26:00Z">
        <w:r w:rsidR="0070674F" w:rsidRPr="0070674F">
          <w:rPr>
            <w:w w:val="100"/>
            <w:u w:val="single"/>
            <w:rPrChange w:id="233" w:author="Wook Bong Lee" w:date="2021-02-25T09:26:00Z">
              <w:rPr>
                <w:w w:val="100"/>
              </w:rPr>
            </w:rPrChange>
          </w:rPr>
          <w:t>/EHT</w:t>
        </w:r>
      </w:ins>
      <w:r w:rsidRPr="00800454">
        <w:rPr>
          <w:w w:val="100"/>
        </w:rPr>
        <w:t xml:space="preserve"> PPDU.</w:t>
      </w:r>
      <w:ins w:id="234" w:author="Wook Bong Lee" w:date="2021-02-26T14:19:00Z">
        <w:r w:rsidR="0059362E">
          <w:rPr>
            <w:w w:val="100"/>
          </w:rPr>
          <w:t xml:space="preserve"> </w:t>
        </w:r>
        <w:r w:rsidR="0059362E" w:rsidRPr="008A0E87">
          <w:rPr>
            <w:i/>
            <w:w w:val="100"/>
            <w:u w:val="single"/>
          </w:rPr>
          <w:t>(#1141)</w:t>
        </w:r>
      </w:ins>
    </w:p>
    <w:p w14:paraId="04EE679C" w14:textId="77777777" w:rsidR="00800454" w:rsidRPr="00800454" w:rsidRDefault="00800454" w:rsidP="00800454">
      <w:pPr>
        <w:pStyle w:val="Note"/>
        <w:spacing w:before="0" w:afterLines="120" w:after="288" w:line="340" w:lineRule="exact"/>
        <w:rPr>
          <w:w w:val="100"/>
        </w:rPr>
      </w:pPr>
      <w:r w:rsidRPr="00800454">
        <w:rPr>
          <w:w w:val="100"/>
        </w:rPr>
        <w:t>NOTE 2—In a TVWS band, the non-HT reference rate is scaled as described in 22.2.4.</w:t>
      </w:r>
    </w:p>
    <w:p w14:paraId="49098FC8" w14:textId="4BFE28A0" w:rsidR="00800454" w:rsidRPr="00800454" w:rsidRDefault="00800454" w:rsidP="00800454">
      <w:pPr>
        <w:pStyle w:val="EditiingInstruction"/>
        <w:spacing w:before="0" w:afterLines="120" w:after="288" w:line="340" w:lineRule="exact"/>
        <w:rPr>
          <w:w w:val="100"/>
        </w:rPr>
      </w:pPr>
      <w:r w:rsidRPr="00800454">
        <w:rPr>
          <w:w w:val="100"/>
        </w:rPr>
        <w:t xml:space="preserve">Change </w:t>
      </w:r>
      <w:r w:rsidRPr="00800454">
        <w:rPr>
          <w:w w:val="100"/>
        </w:rPr>
        <w:fldChar w:fldCharType="begin"/>
      </w:r>
      <w:r w:rsidRPr="00800454">
        <w:rPr>
          <w:w w:val="100"/>
        </w:rPr>
        <w:instrText xml:space="preserve"> REF  RTF5f546f633133383133323832 \h \* MERGEFORMAT </w:instrText>
      </w:r>
      <w:r w:rsidRPr="00800454">
        <w:rPr>
          <w:w w:val="100"/>
        </w:rPr>
      </w:r>
      <w:r w:rsidRPr="00800454">
        <w:rPr>
          <w:w w:val="100"/>
        </w:rPr>
        <w:fldChar w:fldCharType="separate"/>
      </w:r>
      <w:r w:rsidRPr="00800454">
        <w:rPr>
          <w:w w:val="100"/>
        </w:rPr>
        <w:t>Table 10-10 (Non-HT reference rate)</w:t>
      </w:r>
      <w:r w:rsidRPr="00800454">
        <w:rPr>
          <w:w w:val="100"/>
        </w:rPr>
        <w:fldChar w:fldCharType="end"/>
      </w:r>
      <w:r w:rsidRPr="00800454">
        <w:rPr>
          <w:w w:val="100"/>
        </w:rPr>
        <w:t xml:space="preserve"> as follows:   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540"/>
        <w:gridCol w:w="1500"/>
        <w:gridCol w:w="2600"/>
      </w:tblGrid>
      <w:tr w:rsidR="00800454" w:rsidRPr="00800454" w14:paraId="6D92436F" w14:textId="77777777" w:rsidTr="0070674F">
        <w:trPr>
          <w:jc w:val="center"/>
        </w:trPr>
        <w:tc>
          <w:tcPr>
            <w:tcW w:w="56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EDDC9C5" w14:textId="0F84FE66" w:rsidR="00800454" w:rsidRPr="00800454" w:rsidRDefault="00800454" w:rsidP="00800454">
            <w:pPr>
              <w:pStyle w:val="TableTitle"/>
              <w:widowControl w:val="0"/>
              <w:numPr>
                <w:ilvl w:val="0"/>
                <w:numId w:val="209"/>
              </w:numPr>
              <w:adjustRightInd w:val="0"/>
              <w:spacing w:afterLines="120" w:after="288" w:line="340" w:lineRule="exact"/>
            </w:pPr>
            <w:bookmarkStart w:id="235" w:name="RTF5f546f633133383133323832"/>
            <w:r w:rsidRPr="00800454">
              <w:t>Non-HT r</w:t>
            </w:r>
            <w:bookmarkEnd w:id="235"/>
            <w:r w:rsidRPr="00800454">
              <w:t>eference rate</w:t>
            </w:r>
            <w:fldSimple w:instr=" FILENAME ">
              <w:r w:rsidRPr="00800454">
                <w:t> </w:t>
              </w:r>
            </w:fldSimple>
            <w:ins w:id="236" w:author="Wook Bong Lee" w:date="2021-02-26T14:20:00Z">
              <w:r w:rsidR="0059362E" w:rsidRPr="008A0E87">
                <w:rPr>
                  <w:i/>
                  <w:u w:val="single"/>
                </w:rPr>
                <w:t>(#1141)</w:t>
              </w:r>
            </w:ins>
          </w:p>
        </w:tc>
      </w:tr>
      <w:tr w:rsidR="00800454" w:rsidRPr="00800454" w14:paraId="7458C906" w14:textId="77777777" w:rsidTr="0070674F">
        <w:trPr>
          <w:trHeight w:val="64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F31F45C" w14:textId="77777777" w:rsidR="00800454" w:rsidRPr="00800454" w:rsidRDefault="00800454" w:rsidP="00800454">
            <w:pPr>
              <w:pStyle w:val="CellHeading"/>
              <w:spacing w:afterLines="120" w:after="288" w:line="340" w:lineRule="exact"/>
            </w:pPr>
            <w:r w:rsidRPr="00800454">
              <w:t>Modulation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A782AC9" w14:textId="77777777" w:rsidR="00800454" w:rsidRPr="00800454" w:rsidRDefault="00800454" w:rsidP="00800454">
            <w:pPr>
              <w:pStyle w:val="CellHeading"/>
              <w:spacing w:afterLines="120" w:after="288" w:line="340" w:lineRule="exact"/>
            </w:pPr>
            <w:r w:rsidRPr="00800454">
              <w:t xml:space="preserve">Coding rate </w:t>
            </w:r>
            <w:r w:rsidRPr="00800454">
              <w:br/>
              <w:t>(R)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F0E5828" w14:textId="77777777" w:rsidR="00800454" w:rsidRPr="00800454" w:rsidRDefault="00800454" w:rsidP="00800454">
            <w:pPr>
              <w:pStyle w:val="CellHeading"/>
              <w:spacing w:afterLines="120" w:after="288" w:line="340" w:lineRule="exact"/>
            </w:pPr>
            <w:r w:rsidRPr="00800454">
              <w:t xml:space="preserve">Non-HT reference rate </w:t>
            </w:r>
            <w:r w:rsidRPr="00800454">
              <w:br/>
              <w:t>(Mb/s)</w:t>
            </w:r>
          </w:p>
        </w:tc>
      </w:tr>
      <w:tr w:rsidR="00800454" w:rsidRPr="00800454" w14:paraId="727A3318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24EADC" w14:textId="77777777" w:rsidR="00800454" w:rsidRPr="00800454" w:rsidRDefault="00800454" w:rsidP="00800454">
            <w:pPr>
              <w:pStyle w:val="CellBody"/>
              <w:spacing w:afterLines="120" w:after="288" w:line="340" w:lineRule="exact"/>
            </w:pPr>
            <w:r w:rsidRPr="00800454">
              <w:t>BPSK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52C12D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1/2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C9D195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6</w:t>
            </w:r>
          </w:p>
        </w:tc>
      </w:tr>
      <w:tr w:rsidR="00800454" w:rsidRPr="00800454" w14:paraId="19BFBA14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070432" w14:textId="77777777" w:rsidR="00800454" w:rsidRPr="00800454" w:rsidRDefault="00800454" w:rsidP="00800454">
            <w:pPr>
              <w:pStyle w:val="CellBody"/>
              <w:spacing w:afterLines="120" w:after="288" w:line="340" w:lineRule="exact"/>
            </w:pPr>
            <w:r w:rsidRPr="00800454">
              <w:t>BPSK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38E256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3/4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4FAD7E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9</w:t>
            </w:r>
          </w:p>
        </w:tc>
      </w:tr>
      <w:tr w:rsidR="00800454" w:rsidRPr="00800454" w14:paraId="46CF523E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525C0B" w14:textId="77777777" w:rsidR="00800454" w:rsidRPr="00800454" w:rsidRDefault="00800454" w:rsidP="00800454">
            <w:pPr>
              <w:pStyle w:val="CellBody"/>
              <w:spacing w:afterLines="120" w:after="288" w:line="340" w:lineRule="exact"/>
            </w:pPr>
            <w:r w:rsidRPr="00800454">
              <w:lastRenderedPageBreak/>
              <w:t>QPSK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A1F679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1/2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797020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12</w:t>
            </w:r>
          </w:p>
        </w:tc>
      </w:tr>
      <w:tr w:rsidR="00800454" w:rsidRPr="00800454" w14:paraId="5057C8FC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A92ED77" w14:textId="77777777" w:rsidR="00800454" w:rsidRPr="00800454" w:rsidRDefault="00800454" w:rsidP="00800454">
            <w:pPr>
              <w:pStyle w:val="CellBody"/>
              <w:spacing w:afterLines="120" w:after="288" w:line="340" w:lineRule="exact"/>
            </w:pPr>
            <w:r w:rsidRPr="00800454">
              <w:t>QPSK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ACB903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3/4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426635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18</w:t>
            </w:r>
          </w:p>
        </w:tc>
      </w:tr>
      <w:tr w:rsidR="00800454" w:rsidRPr="00800454" w14:paraId="6E5052F4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C63B32" w14:textId="77777777" w:rsidR="00800454" w:rsidRPr="00800454" w:rsidRDefault="00800454" w:rsidP="00800454">
            <w:pPr>
              <w:pStyle w:val="CellBody"/>
              <w:spacing w:afterLines="120" w:after="288" w:line="340" w:lineRule="exact"/>
            </w:pPr>
            <w:r w:rsidRPr="00800454">
              <w:t>16-QAM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9D9CA3A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1/2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2FDD79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24</w:t>
            </w:r>
          </w:p>
        </w:tc>
      </w:tr>
      <w:tr w:rsidR="00800454" w:rsidRPr="00800454" w14:paraId="6E0FF806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A8B5F57" w14:textId="77777777" w:rsidR="00800454" w:rsidRPr="00800454" w:rsidRDefault="00800454" w:rsidP="00800454">
            <w:pPr>
              <w:pStyle w:val="CellBody"/>
              <w:spacing w:afterLines="120" w:after="288" w:line="340" w:lineRule="exact"/>
            </w:pPr>
            <w:r w:rsidRPr="00800454">
              <w:t>16-QAM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D55A74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3/4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FC09C7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36</w:t>
            </w:r>
          </w:p>
        </w:tc>
      </w:tr>
      <w:tr w:rsidR="00800454" w:rsidRPr="00800454" w14:paraId="08F9F30F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AAEB1F" w14:textId="77777777" w:rsidR="00800454" w:rsidRPr="00800454" w:rsidRDefault="00800454" w:rsidP="00800454">
            <w:pPr>
              <w:pStyle w:val="CellBody"/>
              <w:spacing w:afterLines="120" w:after="288" w:line="340" w:lineRule="exact"/>
            </w:pPr>
            <w:r w:rsidRPr="00800454">
              <w:t>64-QAM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0B08A9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1/2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5813BB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48</w:t>
            </w:r>
          </w:p>
        </w:tc>
      </w:tr>
      <w:tr w:rsidR="00800454" w:rsidRPr="00800454" w14:paraId="12E8D393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EE3F51" w14:textId="77777777" w:rsidR="00800454" w:rsidRPr="00800454" w:rsidRDefault="00800454" w:rsidP="00800454">
            <w:pPr>
              <w:pStyle w:val="CellBody"/>
              <w:spacing w:afterLines="120" w:after="288" w:line="340" w:lineRule="exact"/>
            </w:pPr>
            <w:r w:rsidRPr="00800454">
              <w:t>64-QAM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A000176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2/3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44C93C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48</w:t>
            </w:r>
          </w:p>
        </w:tc>
      </w:tr>
      <w:tr w:rsidR="00800454" w:rsidRPr="00800454" w14:paraId="4D103920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095A8A" w14:textId="77777777" w:rsidR="00800454" w:rsidRPr="00800454" w:rsidRDefault="00800454" w:rsidP="00800454">
            <w:pPr>
              <w:pStyle w:val="CellBody"/>
              <w:spacing w:afterLines="120" w:after="288" w:line="340" w:lineRule="exact"/>
            </w:pPr>
            <w:r w:rsidRPr="00800454">
              <w:t>64-QAM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6E31315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3/4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5FFA41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54</w:t>
            </w:r>
          </w:p>
        </w:tc>
      </w:tr>
      <w:tr w:rsidR="00800454" w:rsidRPr="00800454" w14:paraId="3A698867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6C4C3B" w14:textId="77777777" w:rsidR="00800454" w:rsidRPr="00800454" w:rsidRDefault="00800454" w:rsidP="00800454">
            <w:pPr>
              <w:pStyle w:val="CellBody"/>
              <w:spacing w:afterLines="120" w:after="288" w:line="340" w:lineRule="exact"/>
            </w:pPr>
            <w:r w:rsidRPr="00800454">
              <w:t>64-QAM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B5317A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5/6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37D816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54</w:t>
            </w:r>
          </w:p>
        </w:tc>
      </w:tr>
      <w:tr w:rsidR="00800454" w:rsidRPr="00800454" w14:paraId="048120EF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A2AB09" w14:textId="77777777" w:rsidR="00800454" w:rsidRPr="00800454" w:rsidRDefault="00800454" w:rsidP="00800454">
            <w:pPr>
              <w:pStyle w:val="CellBody"/>
              <w:spacing w:afterLines="120" w:after="288" w:line="340" w:lineRule="exact"/>
            </w:pPr>
            <w:r w:rsidRPr="00800454">
              <w:t>256-QAM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886D61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3/4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D91ED8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54</w:t>
            </w:r>
          </w:p>
        </w:tc>
      </w:tr>
      <w:tr w:rsidR="00800454" w:rsidRPr="00800454" w14:paraId="024D4830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D929D8" w14:textId="77777777" w:rsidR="00800454" w:rsidRPr="00800454" w:rsidRDefault="00800454" w:rsidP="00800454">
            <w:pPr>
              <w:pStyle w:val="CellBody"/>
              <w:spacing w:afterLines="120" w:after="288" w:line="340" w:lineRule="exact"/>
            </w:pPr>
            <w:r w:rsidRPr="00800454">
              <w:t>256-QAM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272612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5/6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EC823D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</w:pPr>
            <w:r w:rsidRPr="00800454">
              <w:t>54</w:t>
            </w:r>
          </w:p>
        </w:tc>
      </w:tr>
      <w:tr w:rsidR="00800454" w:rsidRPr="00800454" w14:paraId="315B86E7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D70DCF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rPr>
                <w:strike/>
              </w:rPr>
            </w:pPr>
            <w:r w:rsidRPr="00800454">
              <w:t>1024-QAM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39BD20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  <w:rPr>
                <w:strike/>
              </w:rPr>
            </w:pPr>
            <w:r w:rsidRPr="00800454">
              <w:t>3/4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19804B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  <w:rPr>
                <w:strike/>
              </w:rPr>
            </w:pPr>
            <w:r w:rsidRPr="00800454">
              <w:t>54</w:t>
            </w:r>
          </w:p>
        </w:tc>
      </w:tr>
      <w:tr w:rsidR="00800454" w:rsidRPr="00800454" w14:paraId="2BEEC9F5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53149A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rPr>
                <w:strike/>
              </w:rPr>
            </w:pPr>
            <w:r w:rsidRPr="00800454">
              <w:t>1024-QAM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4A12C3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  <w:rPr>
                <w:strike/>
              </w:rPr>
            </w:pPr>
            <w:r w:rsidRPr="00800454">
              <w:t>5/6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BEB33C" w14:textId="77777777" w:rsidR="00800454" w:rsidRPr="00800454" w:rsidRDefault="00800454" w:rsidP="00800454">
            <w:pPr>
              <w:pStyle w:val="CellBody"/>
              <w:spacing w:afterLines="120" w:after="288" w:line="340" w:lineRule="exact"/>
              <w:jc w:val="center"/>
              <w:rPr>
                <w:strike/>
              </w:rPr>
            </w:pPr>
            <w:r w:rsidRPr="00800454">
              <w:t>54</w:t>
            </w:r>
          </w:p>
        </w:tc>
      </w:tr>
      <w:tr w:rsidR="0070674F" w:rsidRPr="00800454" w14:paraId="7A62088F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FA386A" w14:textId="201173FE" w:rsidR="0070674F" w:rsidRPr="0070674F" w:rsidRDefault="0070674F" w:rsidP="00800454">
            <w:pPr>
              <w:pStyle w:val="CellBody"/>
              <w:spacing w:afterLines="120" w:after="288" w:line="340" w:lineRule="exact"/>
              <w:rPr>
                <w:u w:val="single"/>
                <w:rPrChange w:id="237" w:author="Wook Bong Lee" w:date="2021-02-25T09:28:00Z">
                  <w:rPr/>
                </w:rPrChange>
              </w:rPr>
            </w:pPr>
            <w:ins w:id="238" w:author="Wook Bong Lee" w:date="2021-02-25T09:27:00Z">
              <w:r w:rsidRPr="0070674F">
                <w:rPr>
                  <w:u w:val="single"/>
                  <w:rPrChange w:id="239" w:author="Wook Bong Lee" w:date="2021-02-25T09:28:00Z">
                    <w:rPr/>
                  </w:rPrChange>
                </w:rPr>
                <w:t>4096-QAM</w:t>
              </w:r>
            </w:ins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53110C" w14:textId="589B97A3" w:rsidR="0070674F" w:rsidRPr="0070674F" w:rsidRDefault="0070674F" w:rsidP="00800454">
            <w:pPr>
              <w:pStyle w:val="CellBody"/>
              <w:spacing w:afterLines="120" w:after="288" w:line="340" w:lineRule="exact"/>
              <w:jc w:val="center"/>
              <w:rPr>
                <w:u w:val="single"/>
                <w:rPrChange w:id="240" w:author="Wook Bong Lee" w:date="2021-02-25T09:28:00Z">
                  <w:rPr/>
                </w:rPrChange>
              </w:rPr>
            </w:pPr>
            <w:ins w:id="241" w:author="Wook Bong Lee" w:date="2021-02-25T09:27:00Z">
              <w:r w:rsidRPr="0070674F">
                <w:rPr>
                  <w:u w:val="single"/>
                  <w:rPrChange w:id="242" w:author="Wook Bong Lee" w:date="2021-02-25T09:28:00Z">
                    <w:rPr/>
                  </w:rPrChange>
                </w:rPr>
                <w:t>3/4</w:t>
              </w:r>
            </w:ins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C1F1B2" w14:textId="6415232D" w:rsidR="0070674F" w:rsidRPr="0070674F" w:rsidRDefault="0070674F" w:rsidP="00800454">
            <w:pPr>
              <w:pStyle w:val="CellBody"/>
              <w:spacing w:afterLines="120" w:after="288" w:line="340" w:lineRule="exact"/>
              <w:jc w:val="center"/>
              <w:rPr>
                <w:u w:val="single"/>
                <w:rPrChange w:id="243" w:author="Wook Bong Lee" w:date="2021-02-25T09:28:00Z">
                  <w:rPr/>
                </w:rPrChange>
              </w:rPr>
            </w:pPr>
            <w:ins w:id="244" w:author="Wook Bong Lee" w:date="2021-02-25T09:27:00Z">
              <w:r w:rsidRPr="0070674F">
                <w:rPr>
                  <w:u w:val="single"/>
                  <w:rPrChange w:id="245" w:author="Wook Bong Lee" w:date="2021-02-25T09:28:00Z">
                    <w:rPr/>
                  </w:rPrChange>
                </w:rPr>
                <w:t>54</w:t>
              </w:r>
            </w:ins>
          </w:p>
        </w:tc>
      </w:tr>
      <w:tr w:rsidR="0070674F" w:rsidRPr="00800454" w14:paraId="0100FF1E" w14:textId="77777777" w:rsidTr="0070674F">
        <w:trPr>
          <w:trHeight w:val="36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244E26" w14:textId="19F362D2" w:rsidR="0070674F" w:rsidRPr="0070674F" w:rsidRDefault="0070674F" w:rsidP="00800454">
            <w:pPr>
              <w:pStyle w:val="CellBody"/>
              <w:spacing w:afterLines="120" w:after="288" w:line="340" w:lineRule="exact"/>
              <w:rPr>
                <w:u w:val="single"/>
                <w:rPrChange w:id="246" w:author="Wook Bong Lee" w:date="2021-02-25T09:28:00Z">
                  <w:rPr/>
                </w:rPrChange>
              </w:rPr>
            </w:pPr>
            <w:ins w:id="247" w:author="Wook Bong Lee" w:date="2021-02-25T09:28:00Z">
              <w:r w:rsidRPr="0070674F">
                <w:rPr>
                  <w:u w:val="single"/>
                  <w:rPrChange w:id="248" w:author="Wook Bong Lee" w:date="2021-02-25T09:28:00Z">
                    <w:rPr/>
                  </w:rPrChange>
                </w:rPr>
                <w:t>4096-QAM</w:t>
              </w:r>
            </w:ins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D6AE17" w14:textId="2922D43A" w:rsidR="0070674F" w:rsidRPr="0070674F" w:rsidRDefault="0070674F" w:rsidP="00800454">
            <w:pPr>
              <w:pStyle w:val="CellBody"/>
              <w:spacing w:afterLines="120" w:after="288" w:line="340" w:lineRule="exact"/>
              <w:jc w:val="center"/>
              <w:rPr>
                <w:u w:val="single"/>
                <w:rPrChange w:id="249" w:author="Wook Bong Lee" w:date="2021-02-25T09:28:00Z">
                  <w:rPr/>
                </w:rPrChange>
              </w:rPr>
            </w:pPr>
            <w:ins w:id="250" w:author="Wook Bong Lee" w:date="2021-02-25T09:28:00Z">
              <w:r w:rsidRPr="0070674F">
                <w:rPr>
                  <w:u w:val="single"/>
                  <w:rPrChange w:id="251" w:author="Wook Bong Lee" w:date="2021-02-25T09:28:00Z">
                    <w:rPr/>
                  </w:rPrChange>
                </w:rPr>
                <w:t>5/6</w:t>
              </w:r>
            </w:ins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E1A198" w14:textId="383488EA" w:rsidR="0070674F" w:rsidRPr="0070674F" w:rsidRDefault="0070674F" w:rsidP="00800454">
            <w:pPr>
              <w:pStyle w:val="CellBody"/>
              <w:spacing w:afterLines="120" w:after="288" w:line="340" w:lineRule="exact"/>
              <w:jc w:val="center"/>
              <w:rPr>
                <w:u w:val="single"/>
                <w:rPrChange w:id="252" w:author="Wook Bong Lee" w:date="2021-02-25T09:28:00Z">
                  <w:rPr/>
                </w:rPrChange>
              </w:rPr>
            </w:pPr>
            <w:ins w:id="253" w:author="Wook Bong Lee" w:date="2021-02-25T09:28:00Z">
              <w:r w:rsidRPr="0070674F">
                <w:rPr>
                  <w:u w:val="single"/>
                  <w:rPrChange w:id="254" w:author="Wook Bong Lee" w:date="2021-02-25T09:28:00Z">
                    <w:rPr/>
                  </w:rPrChange>
                </w:rPr>
                <w:t>54</w:t>
              </w:r>
            </w:ins>
          </w:p>
        </w:tc>
      </w:tr>
    </w:tbl>
    <w:p w14:paraId="02C68896" w14:textId="77777777" w:rsidR="00800454" w:rsidRPr="00800454" w:rsidRDefault="00800454" w:rsidP="00800454">
      <w:pPr>
        <w:pStyle w:val="EditiingInstruction"/>
        <w:spacing w:before="0" w:afterLines="120" w:after="288" w:line="340" w:lineRule="exact"/>
        <w:rPr>
          <w:w w:val="100"/>
        </w:rPr>
      </w:pPr>
      <w:r w:rsidRPr="00800454">
        <w:rPr>
          <w:w w:val="100"/>
        </w:rPr>
        <w:t>    </w:t>
      </w:r>
    </w:p>
    <w:p w14:paraId="15728809" w14:textId="77777777" w:rsidR="00800454" w:rsidRPr="00800454" w:rsidRDefault="00800454" w:rsidP="00800454">
      <w:pPr>
        <w:pStyle w:val="Note"/>
        <w:spacing w:before="0" w:afterLines="120" w:after="288" w:line="340" w:lineRule="exact"/>
        <w:rPr>
          <w:w w:val="100"/>
        </w:rPr>
      </w:pPr>
      <w:r w:rsidRPr="00800454">
        <w:rPr>
          <w:w w:val="100"/>
        </w:rPr>
        <w:t>NOTE—In a TVWS band, the non-HT reference rate is scaled as described in 22.2.4 (Support for NON_HT and HT formats).</w:t>
      </w:r>
    </w:p>
    <w:p w14:paraId="273FCEE2" w14:textId="77777777" w:rsidR="00700A2A" w:rsidRDefault="00700A2A" w:rsidP="00700A2A">
      <w:pPr>
        <w:pStyle w:val="H4"/>
        <w:rPr>
          <w:rFonts w:eastAsia="Malgun Gothic"/>
          <w:b w:val="0"/>
        </w:rPr>
      </w:pPr>
      <w:r w:rsidRPr="006F795A">
        <w:rPr>
          <w:rFonts w:eastAsia="Malgun Gothic"/>
          <w:b w:val="0"/>
        </w:rPr>
        <w:t>---- End of text proposal ----</w:t>
      </w:r>
    </w:p>
    <w:p w14:paraId="5D6238E3" w14:textId="751F1AB4" w:rsidR="00780F63" w:rsidRPr="007D72D1" w:rsidRDefault="00780F63" w:rsidP="00700A2A">
      <w:pPr>
        <w:pStyle w:val="T"/>
      </w:pPr>
    </w:p>
    <w:p w14:paraId="1D767741" w14:textId="77777777" w:rsidR="00417D2F" w:rsidRDefault="00417D2F" w:rsidP="00417D2F"/>
    <w:p w14:paraId="35CF4DDD" w14:textId="77777777" w:rsidR="00C76B29" w:rsidRDefault="00C76B29" w:rsidP="00417D2F">
      <w:pPr>
        <w:pStyle w:val="ListParagraph"/>
        <w:keepNext/>
        <w:autoSpaceDE w:val="0"/>
        <w:autoSpaceDN w:val="0"/>
        <w:spacing w:after="240" w:line="240" w:lineRule="atLeast"/>
        <w:ind w:left="0"/>
        <w:rPr>
          <w:sz w:val="20"/>
          <w:szCs w:val="20"/>
        </w:rPr>
      </w:pPr>
    </w:p>
    <w:sectPr w:rsidR="00C76B29" w:rsidSect="00D630ED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4EB29A" w16cid:durableId="1FE313E0"/>
  <w16cid:commentId w16cid:paraId="70EC2251" w16cid:durableId="1FE313E1"/>
  <w16cid:commentId w16cid:paraId="5C59FFC1" w16cid:durableId="1FE313E2"/>
  <w16cid:commentId w16cid:paraId="24507810" w16cid:durableId="1FE3152E"/>
  <w16cid:commentId w16cid:paraId="02599CC7" w16cid:durableId="1FE3167C"/>
  <w16cid:commentId w16cid:paraId="0EDF4CDE" w16cid:durableId="1FE3169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A427C" w14:textId="77777777" w:rsidR="00847AE7" w:rsidRDefault="00847AE7">
      <w:r>
        <w:separator/>
      </w:r>
    </w:p>
  </w:endnote>
  <w:endnote w:type="continuationSeparator" w:id="0">
    <w:p w14:paraId="72FE8A5D" w14:textId="77777777" w:rsidR="00847AE7" w:rsidRDefault="00847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CC0B4" w14:textId="57F87E3B" w:rsidR="00880E41" w:rsidRPr="00EF1A28" w:rsidRDefault="00880E4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rPr>
        <w:lang w:val="fr-FR"/>
      </w:rPr>
      <w:fldChar w:fldCharType="begin"/>
    </w:r>
    <w:r>
      <w:rPr>
        <w:lang w:val="fr-FR"/>
      </w:rPr>
      <w:instrText xml:space="preserve"> SUBJECT  \* MERGEFORMAT </w:instrText>
    </w:r>
    <w:r>
      <w:rPr>
        <w:lang w:val="fr-FR"/>
      </w:rPr>
      <w:fldChar w:fldCharType="separate"/>
    </w:r>
    <w:r w:rsidRPr="00CB32B9">
      <w:rPr>
        <w:lang w:val="fr-FR"/>
      </w:rPr>
      <w:t>Submission</w:t>
    </w:r>
    <w:r>
      <w:rPr>
        <w:lang w:val="fr-FR"/>
      </w:rPr>
      <w:fldChar w:fldCharType="end"/>
    </w:r>
    <w:r w:rsidRPr="00EF1A28">
      <w:rPr>
        <w:lang w:val="fr-FR"/>
      </w:rPr>
      <w:tab/>
      <w:t xml:space="preserve">page </w:t>
    </w:r>
    <w:r>
      <w:fldChar w:fldCharType="begin"/>
    </w:r>
    <w:r w:rsidRPr="00EF1A28">
      <w:rPr>
        <w:lang w:val="fr-FR"/>
      </w:rPr>
      <w:instrText xml:space="preserve">page </w:instrText>
    </w:r>
    <w:r>
      <w:fldChar w:fldCharType="separate"/>
    </w:r>
    <w:r w:rsidR="00C758DC">
      <w:rPr>
        <w:noProof/>
        <w:lang w:val="fr-FR"/>
      </w:rPr>
      <w:t>13</w:t>
    </w:r>
    <w:r>
      <w:fldChar w:fldCharType="end"/>
    </w:r>
    <w:r>
      <w:rPr>
        <w:lang w:val="fr-FR"/>
      </w:rPr>
      <w:tab/>
      <w:t xml:space="preserve">  Wookbong Lee(Samsung)</w:t>
    </w:r>
  </w:p>
  <w:p w14:paraId="72996FF0" w14:textId="77777777" w:rsidR="00880E41" w:rsidRPr="00EF1A28" w:rsidRDefault="00880E41">
    <w:pPr>
      <w:rPr>
        <w:lang w:val="fr-FR"/>
      </w:rPr>
    </w:pPr>
  </w:p>
  <w:p w14:paraId="6B3DA9AE" w14:textId="77777777" w:rsidR="00880E41" w:rsidRDefault="00880E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1BE14" w14:textId="77777777" w:rsidR="00847AE7" w:rsidRDefault="00847AE7">
      <w:r>
        <w:separator/>
      </w:r>
    </w:p>
  </w:footnote>
  <w:footnote w:type="continuationSeparator" w:id="0">
    <w:p w14:paraId="200E515E" w14:textId="77777777" w:rsidR="00847AE7" w:rsidRDefault="00847AE7">
      <w:r>
        <w:continuationSeparator/>
      </w:r>
    </w:p>
  </w:footnote>
  <w:footnote w:id="1">
    <w:p w14:paraId="49E17DAE" w14:textId="77777777" w:rsidR="00800454" w:rsidRDefault="00800454" w:rsidP="00800454">
      <w:pPr>
        <w:pStyle w:val="Footnote"/>
        <w:suppressAutoHyphens/>
        <w:jc w:val="both"/>
      </w:pPr>
      <w:r>
        <w:rPr>
          <w:vertAlign w:val="superscript"/>
        </w:rPr>
        <w:footnoteRef/>
      </w:r>
      <w:r>
        <w:rPr>
          <w:w w:val="100"/>
        </w:rPr>
        <w:t xml:space="preserve"> For example, if an HT PPDU transmission uses 64-QAM and coding rate of 3/4, the related non-HT reference rate is 54 Mb/s.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D5141" w14:textId="461F48AD" w:rsidR="00880E41" w:rsidRDefault="00880E41">
    <w:pPr>
      <w:pStyle w:val="Header"/>
      <w:tabs>
        <w:tab w:val="clear" w:pos="6480"/>
        <w:tab w:val="center" w:pos="4680"/>
        <w:tab w:val="right" w:pos="9360"/>
      </w:tabs>
    </w:pPr>
    <w:r>
      <w:t>Feb. 2021</w:t>
    </w:r>
    <w:r>
      <w:tab/>
    </w:r>
    <w:r>
      <w:tab/>
    </w:r>
    <w:r w:rsidR="00847AE7">
      <w:fldChar w:fldCharType="begin"/>
    </w:r>
    <w:r w:rsidR="00847AE7">
      <w:instrText xml:space="preserve"> TITLE  \* MERGEFORMAT </w:instrText>
    </w:r>
    <w:r w:rsidR="00847AE7">
      <w:fldChar w:fldCharType="separate"/>
    </w:r>
    <w:r>
      <w:t>doc.: IEEE 802.11-21/</w:t>
    </w:r>
    <w:r w:rsidR="00847AE7">
      <w:fldChar w:fldCharType="end"/>
    </w:r>
    <w:r w:rsidR="0070674F">
      <w:t>0330</w:t>
    </w:r>
    <w:r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3ACBB22"/>
    <w:lvl w:ilvl="0">
      <w:numFmt w:val="bullet"/>
      <w:lvlText w:val="*"/>
      <w:lvlJc w:val="left"/>
    </w:lvl>
  </w:abstractNum>
  <w:abstractNum w:abstractNumId="1" w15:restartNumberingAfterBreak="0">
    <w:nsid w:val="00000402"/>
    <w:multiLevelType w:val="multilevel"/>
    <w:tmpl w:val="00000885"/>
    <w:lvl w:ilvl="0">
      <w:start w:val="9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" w15:restartNumberingAfterBreak="0">
    <w:nsid w:val="00000403"/>
    <w:multiLevelType w:val="multilevel"/>
    <w:tmpl w:val="00000886"/>
    <w:lvl w:ilvl="0">
      <w:start w:val="1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" w15:restartNumberingAfterBreak="0">
    <w:nsid w:val="00000404"/>
    <w:multiLevelType w:val="multilevel"/>
    <w:tmpl w:val="00000887"/>
    <w:lvl w:ilvl="0">
      <w:start w:val="21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" w15:restartNumberingAfterBreak="0">
    <w:nsid w:val="00000405"/>
    <w:multiLevelType w:val="multilevel"/>
    <w:tmpl w:val="00000888"/>
    <w:lvl w:ilvl="0">
      <w:start w:val="25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5" w15:restartNumberingAfterBreak="0">
    <w:nsid w:val="00000406"/>
    <w:multiLevelType w:val="multilevel"/>
    <w:tmpl w:val="00000889"/>
    <w:lvl w:ilvl="0">
      <w:start w:val="4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" w15:restartNumberingAfterBreak="0">
    <w:nsid w:val="00000407"/>
    <w:multiLevelType w:val="multilevel"/>
    <w:tmpl w:val="0000088A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" w15:restartNumberingAfterBreak="0">
    <w:nsid w:val="00000408"/>
    <w:multiLevelType w:val="multilevel"/>
    <w:tmpl w:val="0000088B"/>
    <w:lvl w:ilvl="0">
      <w:start w:val="6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" w15:restartNumberingAfterBreak="0">
    <w:nsid w:val="00000409"/>
    <w:multiLevelType w:val="multilevel"/>
    <w:tmpl w:val="0000088C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9" w15:restartNumberingAfterBreak="0">
    <w:nsid w:val="0000040A"/>
    <w:multiLevelType w:val="multilevel"/>
    <w:tmpl w:val="0000088D"/>
    <w:lvl w:ilvl="0">
      <w:start w:val="8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" w15:restartNumberingAfterBreak="0">
    <w:nsid w:val="0000040B"/>
    <w:multiLevelType w:val="multilevel"/>
    <w:tmpl w:val="0000088E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11" w15:restartNumberingAfterBreak="0">
    <w:nsid w:val="0000040C"/>
    <w:multiLevelType w:val="multilevel"/>
    <w:tmpl w:val="0000088F"/>
    <w:lvl w:ilvl="0">
      <w:start w:val="16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" w15:restartNumberingAfterBreak="0">
    <w:nsid w:val="0000040D"/>
    <w:multiLevelType w:val="multilevel"/>
    <w:tmpl w:val="00000890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0E"/>
    <w:multiLevelType w:val="multilevel"/>
    <w:tmpl w:val="00000891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0F"/>
    <w:multiLevelType w:val="multilevel"/>
    <w:tmpl w:val="00000892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10"/>
    <w:multiLevelType w:val="multilevel"/>
    <w:tmpl w:val="00000893"/>
    <w:lvl w:ilvl="0">
      <w:start w:val="6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000411"/>
    <w:multiLevelType w:val="multilevel"/>
    <w:tmpl w:val="00000894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7" w15:restartNumberingAfterBreak="0">
    <w:nsid w:val="00000412"/>
    <w:multiLevelType w:val="multilevel"/>
    <w:tmpl w:val="00000895"/>
    <w:lvl w:ilvl="0">
      <w:start w:val="3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8" w15:restartNumberingAfterBreak="0">
    <w:nsid w:val="00000413"/>
    <w:multiLevelType w:val="multilevel"/>
    <w:tmpl w:val="00000896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9" w15:restartNumberingAfterBreak="0">
    <w:nsid w:val="00000414"/>
    <w:multiLevelType w:val="multilevel"/>
    <w:tmpl w:val="00000897"/>
    <w:lvl w:ilvl="0">
      <w:start w:val="6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0" w15:restartNumberingAfterBreak="0">
    <w:nsid w:val="00000415"/>
    <w:multiLevelType w:val="multilevel"/>
    <w:tmpl w:val="00000898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1" w15:restartNumberingAfterBreak="0">
    <w:nsid w:val="00000416"/>
    <w:multiLevelType w:val="multilevel"/>
    <w:tmpl w:val="00000899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2" w15:restartNumberingAfterBreak="0">
    <w:nsid w:val="00000417"/>
    <w:multiLevelType w:val="multilevel"/>
    <w:tmpl w:val="0000089A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3" w15:restartNumberingAfterBreak="0">
    <w:nsid w:val="00000418"/>
    <w:multiLevelType w:val="multilevel"/>
    <w:tmpl w:val="0000089B"/>
    <w:lvl w:ilvl="0">
      <w:start w:val="1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4" w15:restartNumberingAfterBreak="0">
    <w:nsid w:val="00000419"/>
    <w:multiLevelType w:val="multilevel"/>
    <w:tmpl w:val="0000089C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5" w15:restartNumberingAfterBreak="0">
    <w:nsid w:val="0000041A"/>
    <w:multiLevelType w:val="multilevel"/>
    <w:tmpl w:val="0000089D"/>
    <w:lvl w:ilvl="0">
      <w:start w:val="7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6" w15:restartNumberingAfterBreak="0">
    <w:nsid w:val="0000041B"/>
    <w:multiLevelType w:val="multilevel"/>
    <w:tmpl w:val="0000089E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27" w15:restartNumberingAfterBreak="0">
    <w:nsid w:val="0000041C"/>
    <w:multiLevelType w:val="multilevel"/>
    <w:tmpl w:val="0000089F"/>
    <w:lvl w:ilvl="0">
      <w:start w:val="1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8" w15:restartNumberingAfterBreak="0">
    <w:nsid w:val="0000041D"/>
    <w:multiLevelType w:val="multilevel"/>
    <w:tmpl w:val="0AB64FA2"/>
    <w:lvl w:ilvl="0">
      <w:start w:val="1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color w:val="auto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9" w15:restartNumberingAfterBreak="0">
    <w:nsid w:val="0000041E"/>
    <w:multiLevelType w:val="multilevel"/>
    <w:tmpl w:val="000008A1"/>
    <w:lvl w:ilvl="0">
      <w:start w:val="2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0" w15:restartNumberingAfterBreak="0">
    <w:nsid w:val="0000041F"/>
    <w:multiLevelType w:val="multilevel"/>
    <w:tmpl w:val="000008A2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1" w15:restartNumberingAfterBreak="0">
    <w:nsid w:val="00000420"/>
    <w:multiLevelType w:val="multilevel"/>
    <w:tmpl w:val="000008A3"/>
    <w:lvl w:ilvl="0">
      <w:start w:val="3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2" w15:restartNumberingAfterBreak="0">
    <w:nsid w:val="00000421"/>
    <w:multiLevelType w:val="multilevel"/>
    <w:tmpl w:val="000008A4"/>
    <w:lvl w:ilvl="0">
      <w:start w:val="4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3" w15:restartNumberingAfterBreak="0">
    <w:nsid w:val="00000422"/>
    <w:multiLevelType w:val="multilevel"/>
    <w:tmpl w:val="000008A5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4" w15:restartNumberingAfterBreak="0">
    <w:nsid w:val="00000423"/>
    <w:multiLevelType w:val="multilevel"/>
    <w:tmpl w:val="000008A6"/>
    <w:lvl w:ilvl="0">
      <w:start w:val="52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35" w15:restartNumberingAfterBreak="0">
    <w:nsid w:val="00000424"/>
    <w:multiLevelType w:val="multilevel"/>
    <w:tmpl w:val="F5A20C90"/>
    <w:lvl w:ilvl="0">
      <w:start w:val="4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36" w15:restartNumberingAfterBreak="0">
    <w:nsid w:val="00000425"/>
    <w:multiLevelType w:val="multilevel"/>
    <w:tmpl w:val="6A3AA42C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7" w15:restartNumberingAfterBreak="0">
    <w:nsid w:val="00000426"/>
    <w:multiLevelType w:val="multilevel"/>
    <w:tmpl w:val="000008A9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8" w15:restartNumberingAfterBreak="0">
    <w:nsid w:val="00000427"/>
    <w:multiLevelType w:val="multilevel"/>
    <w:tmpl w:val="000008AA"/>
    <w:lvl w:ilvl="0">
      <w:start w:val="3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9" w15:restartNumberingAfterBreak="0">
    <w:nsid w:val="00000428"/>
    <w:multiLevelType w:val="multilevel"/>
    <w:tmpl w:val="000008AB"/>
    <w:lvl w:ilvl="0">
      <w:start w:val="3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0" w15:restartNumberingAfterBreak="0">
    <w:nsid w:val="00000429"/>
    <w:multiLevelType w:val="multilevel"/>
    <w:tmpl w:val="000008AC"/>
    <w:lvl w:ilvl="0">
      <w:start w:val="4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1" w15:restartNumberingAfterBreak="0">
    <w:nsid w:val="0000042A"/>
    <w:multiLevelType w:val="multilevel"/>
    <w:tmpl w:val="000008AD"/>
    <w:lvl w:ilvl="0">
      <w:start w:val="5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2" w15:restartNumberingAfterBreak="0">
    <w:nsid w:val="0000042B"/>
    <w:multiLevelType w:val="multilevel"/>
    <w:tmpl w:val="000008AE"/>
    <w:lvl w:ilvl="0">
      <w:start w:val="53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3" w15:restartNumberingAfterBreak="0">
    <w:nsid w:val="0000042C"/>
    <w:multiLevelType w:val="multilevel"/>
    <w:tmpl w:val="000008AF"/>
    <w:lvl w:ilvl="0">
      <w:start w:val="57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4" w15:restartNumberingAfterBreak="0">
    <w:nsid w:val="0000042D"/>
    <w:multiLevelType w:val="multilevel"/>
    <w:tmpl w:val="000008B0"/>
    <w:lvl w:ilvl="0">
      <w:start w:val="6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5" w15:restartNumberingAfterBreak="0">
    <w:nsid w:val="0000042E"/>
    <w:multiLevelType w:val="multilevel"/>
    <w:tmpl w:val="5F080FA4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46" w15:restartNumberingAfterBreak="0">
    <w:nsid w:val="0000042F"/>
    <w:multiLevelType w:val="multilevel"/>
    <w:tmpl w:val="000008B2"/>
    <w:lvl w:ilvl="0">
      <w:start w:val="2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7" w15:restartNumberingAfterBreak="0">
    <w:nsid w:val="00000430"/>
    <w:multiLevelType w:val="multilevel"/>
    <w:tmpl w:val="000008B3"/>
    <w:lvl w:ilvl="0">
      <w:start w:val="29"/>
      <w:numFmt w:val="decimal"/>
      <w:lvlText w:val="%1"/>
      <w:lvlJc w:val="left"/>
      <w:pPr>
        <w:ind w:left="1299" w:hanging="1193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2114" w:hanging="1193"/>
      </w:pPr>
    </w:lvl>
    <w:lvl w:ilvl="2">
      <w:numFmt w:val="bullet"/>
      <w:lvlText w:val="•"/>
      <w:lvlJc w:val="left"/>
      <w:pPr>
        <w:ind w:left="2928" w:hanging="1193"/>
      </w:pPr>
    </w:lvl>
    <w:lvl w:ilvl="3">
      <w:numFmt w:val="bullet"/>
      <w:lvlText w:val="•"/>
      <w:lvlJc w:val="left"/>
      <w:pPr>
        <w:ind w:left="3742" w:hanging="1193"/>
      </w:pPr>
    </w:lvl>
    <w:lvl w:ilvl="4">
      <w:numFmt w:val="bullet"/>
      <w:lvlText w:val="•"/>
      <w:lvlJc w:val="left"/>
      <w:pPr>
        <w:ind w:left="4556" w:hanging="1193"/>
      </w:pPr>
    </w:lvl>
    <w:lvl w:ilvl="5">
      <w:numFmt w:val="bullet"/>
      <w:lvlText w:val="•"/>
      <w:lvlJc w:val="left"/>
      <w:pPr>
        <w:ind w:left="5370" w:hanging="1193"/>
      </w:pPr>
    </w:lvl>
    <w:lvl w:ilvl="6">
      <w:numFmt w:val="bullet"/>
      <w:lvlText w:val="•"/>
      <w:lvlJc w:val="left"/>
      <w:pPr>
        <w:ind w:left="6184" w:hanging="1193"/>
      </w:pPr>
    </w:lvl>
    <w:lvl w:ilvl="7">
      <w:numFmt w:val="bullet"/>
      <w:lvlText w:val="•"/>
      <w:lvlJc w:val="left"/>
      <w:pPr>
        <w:ind w:left="6998" w:hanging="1193"/>
      </w:pPr>
    </w:lvl>
    <w:lvl w:ilvl="8">
      <w:numFmt w:val="bullet"/>
      <w:lvlText w:val="•"/>
      <w:lvlJc w:val="left"/>
      <w:pPr>
        <w:ind w:left="7812" w:hanging="1193"/>
      </w:pPr>
    </w:lvl>
  </w:abstractNum>
  <w:abstractNum w:abstractNumId="48" w15:restartNumberingAfterBreak="0">
    <w:nsid w:val="00000431"/>
    <w:multiLevelType w:val="multilevel"/>
    <w:tmpl w:val="000008B4"/>
    <w:lvl w:ilvl="0">
      <w:start w:val="5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9" w15:restartNumberingAfterBreak="0">
    <w:nsid w:val="00000432"/>
    <w:multiLevelType w:val="multilevel"/>
    <w:tmpl w:val="000008B5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0" w15:restartNumberingAfterBreak="0">
    <w:nsid w:val="00000433"/>
    <w:multiLevelType w:val="multilevel"/>
    <w:tmpl w:val="000008B6"/>
    <w:lvl w:ilvl="0">
      <w:start w:val="6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1" w15:restartNumberingAfterBreak="0">
    <w:nsid w:val="00000434"/>
    <w:multiLevelType w:val="multilevel"/>
    <w:tmpl w:val="000008B7"/>
    <w:lvl w:ilvl="0">
      <w:start w:val="8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52" w15:restartNumberingAfterBreak="0">
    <w:nsid w:val="00000435"/>
    <w:multiLevelType w:val="multilevel"/>
    <w:tmpl w:val="000008B8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3" w15:restartNumberingAfterBreak="0">
    <w:nsid w:val="00000436"/>
    <w:multiLevelType w:val="multilevel"/>
    <w:tmpl w:val="2884DE96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4" w15:restartNumberingAfterBreak="0">
    <w:nsid w:val="00000437"/>
    <w:multiLevelType w:val="multilevel"/>
    <w:tmpl w:val="000008BA"/>
    <w:lvl w:ilvl="0">
      <w:start w:val="3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5" w15:restartNumberingAfterBreak="0">
    <w:nsid w:val="00000438"/>
    <w:multiLevelType w:val="multilevel"/>
    <w:tmpl w:val="000008BB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56" w15:restartNumberingAfterBreak="0">
    <w:nsid w:val="00000439"/>
    <w:multiLevelType w:val="multilevel"/>
    <w:tmpl w:val="000008BC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57" w15:restartNumberingAfterBreak="0">
    <w:nsid w:val="0000043A"/>
    <w:multiLevelType w:val="multilevel"/>
    <w:tmpl w:val="000008BD"/>
    <w:lvl w:ilvl="0">
      <w:start w:val="2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8" w15:restartNumberingAfterBreak="0">
    <w:nsid w:val="0000043B"/>
    <w:multiLevelType w:val="multilevel"/>
    <w:tmpl w:val="000008BE"/>
    <w:lvl w:ilvl="0">
      <w:start w:val="2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9" w15:restartNumberingAfterBreak="0">
    <w:nsid w:val="0000043C"/>
    <w:multiLevelType w:val="multilevel"/>
    <w:tmpl w:val="000008BF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0" w15:restartNumberingAfterBreak="0">
    <w:nsid w:val="0000043D"/>
    <w:multiLevelType w:val="multilevel"/>
    <w:tmpl w:val="000008C0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1" w15:restartNumberingAfterBreak="0">
    <w:nsid w:val="0000043E"/>
    <w:multiLevelType w:val="multilevel"/>
    <w:tmpl w:val="000008C1"/>
    <w:lvl w:ilvl="0">
      <w:start w:val="40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2" w15:restartNumberingAfterBreak="0">
    <w:nsid w:val="0000043F"/>
    <w:multiLevelType w:val="multilevel"/>
    <w:tmpl w:val="000008C2"/>
    <w:lvl w:ilvl="0">
      <w:start w:val="4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3" w15:restartNumberingAfterBreak="0">
    <w:nsid w:val="00000440"/>
    <w:multiLevelType w:val="multilevel"/>
    <w:tmpl w:val="000008C3"/>
    <w:lvl w:ilvl="0">
      <w:start w:val="54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64" w15:restartNumberingAfterBreak="0">
    <w:nsid w:val="00000441"/>
    <w:multiLevelType w:val="multilevel"/>
    <w:tmpl w:val="000008C4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5" w15:restartNumberingAfterBreak="0">
    <w:nsid w:val="00000442"/>
    <w:multiLevelType w:val="multilevel"/>
    <w:tmpl w:val="D438FACA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66" w15:restartNumberingAfterBreak="0">
    <w:nsid w:val="00000443"/>
    <w:multiLevelType w:val="multilevel"/>
    <w:tmpl w:val="000008C6"/>
    <w:lvl w:ilvl="0">
      <w:start w:val="20"/>
      <w:numFmt w:val="decimal"/>
      <w:lvlText w:val="%1"/>
      <w:lvlJc w:val="left"/>
      <w:pPr>
        <w:ind w:left="777" w:hanging="671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646" w:hanging="671"/>
      </w:pPr>
    </w:lvl>
    <w:lvl w:ilvl="2">
      <w:numFmt w:val="bullet"/>
      <w:lvlText w:val="•"/>
      <w:lvlJc w:val="left"/>
      <w:pPr>
        <w:ind w:left="2512" w:hanging="671"/>
      </w:pPr>
    </w:lvl>
    <w:lvl w:ilvl="3">
      <w:numFmt w:val="bullet"/>
      <w:lvlText w:val="•"/>
      <w:lvlJc w:val="left"/>
      <w:pPr>
        <w:ind w:left="3378" w:hanging="671"/>
      </w:pPr>
    </w:lvl>
    <w:lvl w:ilvl="4">
      <w:numFmt w:val="bullet"/>
      <w:lvlText w:val="•"/>
      <w:lvlJc w:val="left"/>
      <w:pPr>
        <w:ind w:left="4244" w:hanging="671"/>
      </w:pPr>
    </w:lvl>
    <w:lvl w:ilvl="5">
      <w:numFmt w:val="bullet"/>
      <w:lvlText w:val="•"/>
      <w:lvlJc w:val="left"/>
      <w:pPr>
        <w:ind w:left="5110" w:hanging="671"/>
      </w:pPr>
    </w:lvl>
    <w:lvl w:ilvl="6">
      <w:numFmt w:val="bullet"/>
      <w:lvlText w:val="•"/>
      <w:lvlJc w:val="left"/>
      <w:pPr>
        <w:ind w:left="5976" w:hanging="671"/>
      </w:pPr>
    </w:lvl>
    <w:lvl w:ilvl="7">
      <w:numFmt w:val="bullet"/>
      <w:lvlText w:val="•"/>
      <w:lvlJc w:val="left"/>
      <w:pPr>
        <w:ind w:left="6842" w:hanging="671"/>
      </w:pPr>
    </w:lvl>
    <w:lvl w:ilvl="8">
      <w:numFmt w:val="bullet"/>
      <w:lvlText w:val="•"/>
      <w:lvlJc w:val="left"/>
      <w:pPr>
        <w:ind w:left="7708" w:hanging="671"/>
      </w:pPr>
    </w:lvl>
  </w:abstractNum>
  <w:abstractNum w:abstractNumId="67" w15:restartNumberingAfterBreak="0">
    <w:nsid w:val="00000444"/>
    <w:multiLevelType w:val="multilevel"/>
    <w:tmpl w:val="44164DF2"/>
    <w:lvl w:ilvl="0">
      <w:start w:val="5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8" w15:restartNumberingAfterBreak="0">
    <w:nsid w:val="00000445"/>
    <w:multiLevelType w:val="multilevel"/>
    <w:tmpl w:val="C304047E"/>
    <w:lvl w:ilvl="0">
      <w:start w:val="57"/>
      <w:numFmt w:val="decimal"/>
      <w:lvlText w:val="%1"/>
      <w:lvlJc w:val="left"/>
      <w:pPr>
        <w:ind w:left="680" w:hanging="574"/>
      </w:pPr>
      <w:rPr>
        <w:rFonts w:ascii="Times New Roman" w:hAnsi="Times New Roman" w:cs="Times New Roman"/>
        <w:b w:val="0"/>
        <w:bCs w:val="0"/>
        <w:color w:val="auto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56" w:hanging="574"/>
      </w:pPr>
    </w:lvl>
    <w:lvl w:ilvl="2">
      <w:numFmt w:val="bullet"/>
      <w:lvlText w:val="•"/>
      <w:lvlJc w:val="left"/>
      <w:pPr>
        <w:ind w:left="2432" w:hanging="574"/>
      </w:pPr>
    </w:lvl>
    <w:lvl w:ilvl="3">
      <w:numFmt w:val="bullet"/>
      <w:lvlText w:val="•"/>
      <w:lvlJc w:val="left"/>
      <w:pPr>
        <w:ind w:left="3308" w:hanging="574"/>
      </w:pPr>
    </w:lvl>
    <w:lvl w:ilvl="4">
      <w:numFmt w:val="bullet"/>
      <w:lvlText w:val="•"/>
      <w:lvlJc w:val="left"/>
      <w:pPr>
        <w:ind w:left="4184" w:hanging="574"/>
      </w:pPr>
    </w:lvl>
    <w:lvl w:ilvl="5">
      <w:numFmt w:val="bullet"/>
      <w:lvlText w:val="•"/>
      <w:lvlJc w:val="left"/>
      <w:pPr>
        <w:ind w:left="5060" w:hanging="574"/>
      </w:pPr>
    </w:lvl>
    <w:lvl w:ilvl="6">
      <w:numFmt w:val="bullet"/>
      <w:lvlText w:val="•"/>
      <w:lvlJc w:val="left"/>
      <w:pPr>
        <w:ind w:left="5936" w:hanging="574"/>
      </w:pPr>
    </w:lvl>
    <w:lvl w:ilvl="7">
      <w:numFmt w:val="bullet"/>
      <w:lvlText w:val="•"/>
      <w:lvlJc w:val="left"/>
      <w:pPr>
        <w:ind w:left="6812" w:hanging="574"/>
      </w:pPr>
    </w:lvl>
    <w:lvl w:ilvl="8">
      <w:numFmt w:val="bullet"/>
      <w:lvlText w:val="•"/>
      <w:lvlJc w:val="left"/>
      <w:pPr>
        <w:ind w:left="7688" w:hanging="574"/>
      </w:pPr>
    </w:lvl>
  </w:abstractNum>
  <w:abstractNum w:abstractNumId="69" w15:restartNumberingAfterBreak="0">
    <w:nsid w:val="00000446"/>
    <w:multiLevelType w:val="multilevel"/>
    <w:tmpl w:val="000008C9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70" w15:restartNumberingAfterBreak="0">
    <w:nsid w:val="00000447"/>
    <w:multiLevelType w:val="multilevel"/>
    <w:tmpl w:val="000008CA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71" w15:restartNumberingAfterBreak="0">
    <w:nsid w:val="00000448"/>
    <w:multiLevelType w:val="multilevel"/>
    <w:tmpl w:val="000008CB"/>
    <w:lvl w:ilvl="0">
      <w:start w:val="1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2" w15:restartNumberingAfterBreak="0">
    <w:nsid w:val="00000449"/>
    <w:multiLevelType w:val="multilevel"/>
    <w:tmpl w:val="000008CC"/>
    <w:lvl w:ilvl="0">
      <w:start w:val="1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3" w15:restartNumberingAfterBreak="0">
    <w:nsid w:val="0000044A"/>
    <w:multiLevelType w:val="multilevel"/>
    <w:tmpl w:val="000008CD"/>
    <w:lvl w:ilvl="0">
      <w:start w:val="2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4" w15:restartNumberingAfterBreak="0">
    <w:nsid w:val="0000044B"/>
    <w:multiLevelType w:val="multilevel"/>
    <w:tmpl w:val="000008CE"/>
    <w:lvl w:ilvl="0">
      <w:start w:val="31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5" w15:restartNumberingAfterBreak="0">
    <w:nsid w:val="0000044C"/>
    <w:multiLevelType w:val="multilevel"/>
    <w:tmpl w:val="000008CF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6" w15:restartNumberingAfterBreak="0">
    <w:nsid w:val="0000044D"/>
    <w:multiLevelType w:val="multilevel"/>
    <w:tmpl w:val="000008D0"/>
    <w:lvl w:ilvl="0">
      <w:start w:val="41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77" w15:restartNumberingAfterBreak="0">
    <w:nsid w:val="0000044E"/>
    <w:multiLevelType w:val="multilevel"/>
    <w:tmpl w:val="000008D1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8" w15:restartNumberingAfterBreak="0">
    <w:nsid w:val="0000044F"/>
    <w:multiLevelType w:val="multilevel"/>
    <w:tmpl w:val="000008D2"/>
    <w:lvl w:ilvl="0">
      <w:start w:val="5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9" w15:restartNumberingAfterBreak="0">
    <w:nsid w:val="00000450"/>
    <w:multiLevelType w:val="multilevel"/>
    <w:tmpl w:val="000008D3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0" w15:restartNumberingAfterBreak="0">
    <w:nsid w:val="00000451"/>
    <w:multiLevelType w:val="multilevel"/>
    <w:tmpl w:val="000008D4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81" w15:restartNumberingAfterBreak="0">
    <w:nsid w:val="00000452"/>
    <w:multiLevelType w:val="multilevel"/>
    <w:tmpl w:val="000008D5"/>
    <w:lvl w:ilvl="0">
      <w:start w:val="7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82" w15:restartNumberingAfterBreak="0">
    <w:nsid w:val="00000453"/>
    <w:multiLevelType w:val="multilevel"/>
    <w:tmpl w:val="38BA81AC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color w:val="auto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3" w15:restartNumberingAfterBreak="0">
    <w:nsid w:val="00000454"/>
    <w:multiLevelType w:val="multilevel"/>
    <w:tmpl w:val="000008D7"/>
    <w:lvl w:ilvl="0">
      <w:start w:val="1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4" w15:restartNumberingAfterBreak="0">
    <w:nsid w:val="00000455"/>
    <w:multiLevelType w:val="multilevel"/>
    <w:tmpl w:val="20FEF65E"/>
    <w:lvl w:ilvl="0">
      <w:start w:val="24"/>
      <w:numFmt w:val="decimal"/>
      <w:lvlText w:val="%1"/>
      <w:lvlJc w:val="left"/>
      <w:pPr>
        <w:ind w:left="680" w:hanging="574"/>
      </w:pPr>
      <w:rPr>
        <w:rFonts w:ascii="Times New Roman" w:hAnsi="Times New Roman" w:cs="Times New Roman"/>
        <w:b w:val="0"/>
        <w:bCs w:val="0"/>
        <w:color w:val="auto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56" w:hanging="574"/>
      </w:pPr>
    </w:lvl>
    <w:lvl w:ilvl="2">
      <w:numFmt w:val="bullet"/>
      <w:lvlText w:val="•"/>
      <w:lvlJc w:val="left"/>
      <w:pPr>
        <w:ind w:left="2432" w:hanging="574"/>
      </w:pPr>
    </w:lvl>
    <w:lvl w:ilvl="3">
      <w:numFmt w:val="bullet"/>
      <w:lvlText w:val="•"/>
      <w:lvlJc w:val="left"/>
      <w:pPr>
        <w:ind w:left="3308" w:hanging="574"/>
      </w:pPr>
    </w:lvl>
    <w:lvl w:ilvl="4">
      <w:numFmt w:val="bullet"/>
      <w:lvlText w:val="•"/>
      <w:lvlJc w:val="left"/>
      <w:pPr>
        <w:ind w:left="4184" w:hanging="574"/>
      </w:pPr>
    </w:lvl>
    <w:lvl w:ilvl="5">
      <w:numFmt w:val="bullet"/>
      <w:lvlText w:val="•"/>
      <w:lvlJc w:val="left"/>
      <w:pPr>
        <w:ind w:left="5060" w:hanging="574"/>
      </w:pPr>
    </w:lvl>
    <w:lvl w:ilvl="6">
      <w:numFmt w:val="bullet"/>
      <w:lvlText w:val="•"/>
      <w:lvlJc w:val="left"/>
      <w:pPr>
        <w:ind w:left="5936" w:hanging="574"/>
      </w:pPr>
    </w:lvl>
    <w:lvl w:ilvl="7">
      <w:numFmt w:val="bullet"/>
      <w:lvlText w:val="•"/>
      <w:lvlJc w:val="left"/>
      <w:pPr>
        <w:ind w:left="6812" w:hanging="574"/>
      </w:pPr>
    </w:lvl>
    <w:lvl w:ilvl="8">
      <w:numFmt w:val="bullet"/>
      <w:lvlText w:val="•"/>
      <w:lvlJc w:val="left"/>
      <w:pPr>
        <w:ind w:left="7688" w:hanging="574"/>
      </w:pPr>
    </w:lvl>
  </w:abstractNum>
  <w:abstractNum w:abstractNumId="85" w15:restartNumberingAfterBreak="0">
    <w:nsid w:val="00000456"/>
    <w:multiLevelType w:val="multilevel"/>
    <w:tmpl w:val="000008D9"/>
    <w:lvl w:ilvl="0">
      <w:start w:val="2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6" w15:restartNumberingAfterBreak="0">
    <w:nsid w:val="00000457"/>
    <w:multiLevelType w:val="multilevel"/>
    <w:tmpl w:val="000008DA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7" w15:restartNumberingAfterBreak="0">
    <w:nsid w:val="00000458"/>
    <w:multiLevelType w:val="multilevel"/>
    <w:tmpl w:val="000008DB"/>
    <w:lvl w:ilvl="0">
      <w:start w:val="40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8" w15:restartNumberingAfterBreak="0">
    <w:nsid w:val="00000459"/>
    <w:multiLevelType w:val="multilevel"/>
    <w:tmpl w:val="000008DC"/>
    <w:lvl w:ilvl="0">
      <w:start w:val="4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9" w15:restartNumberingAfterBreak="0">
    <w:nsid w:val="0000045A"/>
    <w:multiLevelType w:val="multilevel"/>
    <w:tmpl w:val="000008DD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90" w15:restartNumberingAfterBreak="0">
    <w:nsid w:val="0000045B"/>
    <w:multiLevelType w:val="multilevel"/>
    <w:tmpl w:val="000008DE"/>
    <w:lvl w:ilvl="0">
      <w:start w:val="1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1" w15:restartNumberingAfterBreak="0">
    <w:nsid w:val="0000045C"/>
    <w:multiLevelType w:val="multilevel"/>
    <w:tmpl w:val="000008DF"/>
    <w:lvl w:ilvl="0">
      <w:start w:val="2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2" w15:restartNumberingAfterBreak="0">
    <w:nsid w:val="0000045D"/>
    <w:multiLevelType w:val="multilevel"/>
    <w:tmpl w:val="000008E0"/>
    <w:lvl w:ilvl="0">
      <w:start w:val="2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3" w15:restartNumberingAfterBreak="0">
    <w:nsid w:val="0000045E"/>
    <w:multiLevelType w:val="multilevel"/>
    <w:tmpl w:val="000008E1"/>
    <w:lvl w:ilvl="0">
      <w:start w:val="30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4" w15:restartNumberingAfterBreak="0">
    <w:nsid w:val="0000045F"/>
    <w:multiLevelType w:val="multilevel"/>
    <w:tmpl w:val="000008E2"/>
    <w:lvl w:ilvl="0">
      <w:start w:val="34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5" w15:restartNumberingAfterBreak="0">
    <w:nsid w:val="00000460"/>
    <w:multiLevelType w:val="multilevel"/>
    <w:tmpl w:val="000008E3"/>
    <w:lvl w:ilvl="0">
      <w:start w:val="38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6" w15:restartNumberingAfterBreak="0">
    <w:nsid w:val="00000461"/>
    <w:multiLevelType w:val="multilevel"/>
    <w:tmpl w:val="000008E4"/>
    <w:lvl w:ilvl="0">
      <w:start w:val="5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7" w15:restartNumberingAfterBreak="0">
    <w:nsid w:val="00000462"/>
    <w:multiLevelType w:val="multilevel"/>
    <w:tmpl w:val="000008E5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8" w15:restartNumberingAfterBreak="0">
    <w:nsid w:val="00000463"/>
    <w:multiLevelType w:val="multilevel"/>
    <w:tmpl w:val="000008E6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9" w15:restartNumberingAfterBreak="0">
    <w:nsid w:val="00000464"/>
    <w:multiLevelType w:val="multilevel"/>
    <w:tmpl w:val="000008E7"/>
    <w:lvl w:ilvl="0">
      <w:start w:val="38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00" w15:restartNumberingAfterBreak="0">
    <w:nsid w:val="00000465"/>
    <w:multiLevelType w:val="multilevel"/>
    <w:tmpl w:val="000008E8"/>
    <w:lvl w:ilvl="0">
      <w:start w:val="61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01" w15:restartNumberingAfterBreak="0">
    <w:nsid w:val="00000466"/>
    <w:multiLevelType w:val="multilevel"/>
    <w:tmpl w:val="000008E9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2" w15:restartNumberingAfterBreak="0">
    <w:nsid w:val="00000467"/>
    <w:multiLevelType w:val="multilevel"/>
    <w:tmpl w:val="000008EA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3" w15:restartNumberingAfterBreak="0">
    <w:nsid w:val="00000468"/>
    <w:multiLevelType w:val="multilevel"/>
    <w:tmpl w:val="000008EB"/>
    <w:lvl w:ilvl="0">
      <w:start w:val="1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4" w15:restartNumberingAfterBreak="0">
    <w:nsid w:val="00000469"/>
    <w:multiLevelType w:val="multilevel"/>
    <w:tmpl w:val="000008EC"/>
    <w:lvl w:ilvl="0">
      <w:start w:val="1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5" w15:restartNumberingAfterBreak="0">
    <w:nsid w:val="0000046A"/>
    <w:multiLevelType w:val="multilevel"/>
    <w:tmpl w:val="000008ED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6" w15:restartNumberingAfterBreak="0">
    <w:nsid w:val="0000046B"/>
    <w:multiLevelType w:val="multilevel"/>
    <w:tmpl w:val="000008EE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7" w15:restartNumberingAfterBreak="0">
    <w:nsid w:val="0000046C"/>
    <w:multiLevelType w:val="multilevel"/>
    <w:tmpl w:val="000008EF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8" w15:restartNumberingAfterBreak="0">
    <w:nsid w:val="0000046D"/>
    <w:multiLevelType w:val="multilevel"/>
    <w:tmpl w:val="000008F0"/>
    <w:lvl w:ilvl="0">
      <w:start w:val="49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09" w15:restartNumberingAfterBreak="0">
    <w:nsid w:val="0000046E"/>
    <w:multiLevelType w:val="multilevel"/>
    <w:tmpl w:val="000008F1"/>
    <w:lvl w:ilvl="0">
      <w:start w:val="52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10" w15:restartNumberingAfterBreak="0">
    <w:nsid w:val="0000046F"/>
    <w:multiLevelType w:val="multilevel"/>
    <w:tmpl w:val="000008F2"/>
    <w:lvl w:ilvl="0">
      <w:start w:val="3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11" w15:restartNumberingAfterBreak="0">
    <w:nsid w:val="00000470"/>
    <w:multiLevelType w:val="multilevel"/>
    <w:tmpl w:val="000008F3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2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113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4" w15:restartNumberingAfterBreak="0">
    <w:nsid w:val="00000473"/>
    <w:multiLevelType w:val="multilevel"/>
    <w:tmpl w:val="000008F6"/>
    <w:lvl w:ilvl="0">
      <w:start w:val="2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5" w15:restartNumberingAfterBreak="0">
    <w:nsid w:val="00000474"/>
    <w:multiLevelType w:val="multilevel"/>
    <w:tmpl w:val="000008F7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6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7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8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9" w15:restartNumberingAfterBreak="0">
    <w:nsid w:val="00000478"/>
    <w:multiLevelType w:val="multilevel"/>
    <w:tmpl w:val="000008FB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20" w15:restartNumberingAfterBreak="0">
    <w:nsid w:val="00000479"/>
    <w:multiLevelType w:val="multilevel"/>
    <w:tmpl w:val="000008FC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1" w15:restartNumberingAfterBreak="0">
    <w:nsid w:val="0000047A"/>
    <w:multiLevelType w:val="multilevel"/>
    <w:tmpl w:val="000008FD"/>
    <w:lvl w:ilvl="0">
      <w:start w:val="1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2" w15:restartNumberingAfterBreak="0">
    <w:nsid w:val="0000047B"/>
    <w:multiLevelType w:val="multilevel"/>
    <w:tmpl w:val="000008FE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3" w15:restartNumberingAfterBreak="0">
    <w:nsid w:val="0000047C"/>
    <w:multiLevelType w:val="multilevel"/>
    <w:tmpl w:val="000008FF"/>
    <w:lvl w:ilvl="0">
      <w:start w:val="5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4" w15:restartNumberingAfterBreak="0">
    <w:nsid w:val="0000047D"/>
    <w:multiLevelType w:val="multilevel"/>
    <w:tmpl w:val="00000900"/>
    <w:lvl w:ilvl="0">
      <w:start w:val="5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5" w15:restartNumberingAfterBreak="0">
    <w:nsid w:val="0000047E"/>
    <w:multiLevelType w:val="multilevel"/>
    <w:tmpl w:val="00000901"/>
    <w:lvl w:ilvl="0">
      <w:start w:val="6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6" w15:restartNumberingAfterBreak="0">
    <w:nsid w:val="0000047F"/>
    <w:multiLevelType w:val="multilevel"/>
    <w:tmpl w:val="00000902"/>
    <w:lvl w:ilvl="0">
      <w:start w:val="5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27" w15:restartNumberingAfterBreak="0">
    <w:nsid w:val="00000480"/>
    <w:multiLevelType w:val="multilevel"/>
    <w:tmpl w:val="00000903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8" w15:restartNumberingAfterBreak="0">
    <w:nsid w:val="00000481"/>
    <w:multiLevelType w:val="multilevel"/>
    <w:tmpl w:val="00000904"/>
    <w:lvl w:ilvl="0">
      <w:start w:val="16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29" w15:restartNumberingAfterBreak="0">
    <w:nsid w:val="00000482"/>
    <w:multiLevelType w:val="multilevel"/>
    <w:tmpl w:val="00000905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0" w15:restartNumberingAfterBreak="0">
    <w:nsid w:val="00000483"/>
    <w:multiLevelType w:val="multilevel"/>
    <w:tmpl w:val="00000906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1" w15:restartNumberingAfterBreak="0">
    <w:nsid w:val="00000484"/>
    <w:multiLevelType w:val="multilevel"/>
    <w:tmpl w:val="00000907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132" w15:restartNumberingAfterBreak="0">
    <w:nsid w:val="00000485"/>
    <w:multiLevelType w:val="multilevel"/>
    <w:tmpl w:val="00000908"/>
    <w:lvl w:ilvl="0">
      <w:start w:val="38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3" w15:restartNumberingAfterBreak="0">
    <w:nsid w:val="00000486"/>
    <w:multiLevelType w:val="multilevel"/>
    <w:tmpl w:val="00000909"/>
    <w:lvl w:ilvl="0">
      <w:start w:val="4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34" w15:restartNumberingAfterBreak="0">
    <w:nsid w:val="00000487"/>
    <w:multiLevelType w:val="multilevel"/>
    <w:tmpl w:val="0000090A"/>
    <w:lvl w:ilvl="0">
      <w:start w:val="4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5" w15:restartNumberingAfterBreak="0">
    <w:nsid w:val="00000488"/>
    <w:multiLevelType w:val="multilevel"/>
    <w:tmpl w:val="0000090B"/>
    <w:lvl w:ilvl="0">
      <w:start w:val="3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36" w15:restartNumberingAfterBreak="0">
    <w:nsid w:val="00000489"/>
    <w:multiLevelType w:val="multilevel"/>
    <w:tmpl w:val="0000090C"/>
    <w:lvl w:ilvl="0">
      <w:start w:val="33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37" w15:restartNumberingAfterBreak="0">
    <w:nsid w:val="0000048A"/>
    <w:multiLevelType w:val="multilevel"/>
    <w:tmpl w:val="0000090D"/>
    <w:lvl w:ilvl="0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8" w:hanging="554"/>
      </w:pPr>
    </w:lvl>
    <w:lvl w:ilvl="2">
      <w:numFmt w:val="bullet"/>
      <w:lvlText w:val="•"/>
      <w:lvlJc w:val="left"/>
      <w:pPr>
        <w:ind w:left="2496" w:hanging="554"/>
      </w:pPr>
    </w:lvl>
    <w:lvl w:ilvl="3">
      <w:numFmt w:val="bullet"/>
      <w:lvlText w:val="•"/>
      <w:lvlJc w:val="left"/>
      <w:pPr>
        <w:ind w:left="3364" w:hanging="554"/>
      </w:pPr>
    </w:lvl>
    <w:lvl w:ilvl="4">
      <w:numFmt w:val="bullet"/>
      <w:lvlText w:val="•"/>
      <w:lvlJc w:val="left"/>
      <w:pPr>
        <w:ind w:left="4232" w:hanging="554"/>
      </w:pPr>
    </w:lvl>
    <w:lvl w:ilvl="5">
      <w:numFmt w:val="bullet"/>
      <w:lvlText w:val="•"/>
      <w:lvlJc w:val="left"/>
      <w:pPr>
        <w:ind w:left="5100" w:hanging="554"/>
      </w:pPr>
    </w:lvl>
    <w:lvl w:ilvl="6">
      <w:numFmt w:val="bullet"/>
      <w:lvlText w:val="•"/>
      <w:lvlJc w:val="left"/>
      <w:pPr>
        <w:ind w:left="5968" w:hanging="554"/>
      </w:pPr>
    </w:lvl>
    <w:lvl w:ilvl="7">
      <w:numFmt w:val="bullet"/>
      <w:lvlText w:val="•"/>
      <w:lvlJc w:val="left"/>
      <w:pPr>
        <w:ind w:left="6836" w:hanging="554"/>
      </w:pPr>
    </w:lvl>
    <w:lvl w:ilvl="8">
      <w:numFmt w:val="bullet"/>
      <w:lvlText w:val="•"/>
      <w:lvlJc w:val="left"/>
      <w:pPr>
        <w:ind w:left="7704" w:hanging="554"/>
      </w:pPr>
    </w:lvl>
  </w:abstractNum>
  <w:abstractNum w:abstractNumId="138" w15:restartNumberingAfterBreak="0">
    <w:nsid w:val="0CD90176"/>
    <w:multiLevelType w:val="hybridMultilevel"/>
    <w:tmpl w:val="58E26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0DC8754C"/>
    <w:multiLevelType w:val="hybridMultilevel"/>
    <w:tmpl w:val="6226A8E0"/>
    <w:lvl w:ilvl="0" w:tplc="38D4894A">
      <w:start w:val="9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1A5E4EB2"/>
    <w:multiLevelType w:val="hybridMultilevel"/>
    <w:tmpl w:val="0346F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1ACB2239"/>
    <w:multiLevelType w:val="hybridMultilevel"/>
    <w:tmpl w:val="6CE2BCD6"/>
    <w:lvl w:ilvl="0" w:tplc="A7C84B3A">
      <w:start w:val="2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CEA6CF9"/>
    <w:multiLevelType w:val="multilevel"/>
    <w:tmpl w:val="D8BE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4" w15:restartNumberingAfterBreak="0">
    <w:nsid w:val="1D0B53D9"/>
    <w:multiLevelType w:val="hybridMultilevel"/>
    <w:tmpl w:val="FAB4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246B4485"/>
    <w:multiLevelType w:val="hybridMultilevel"/>
    <w:tmpl w:val="A21698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95A17AC"/>
    <w:multiLevelType w:val="hybridMultilevel"/>
    <w:tmpl w:val="913A0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2AF40C77"/>
    <w:multiLevelType w:val="hybridMultilevel"/>
    <w:tmpl w:val="7C0A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9604B7C"/>
    <w:multiLevelType w:val="hybridMultilevel"/>
    <w:tmpl w:val="24FC1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3D650376"/>
    <w:multiLevelType w:val="hybridMultilevel"/>
    <w:tmpl w:val="FC3C2236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50" w15:restartNumberingAfterBreak="0">
    <w:nsid w:val="3F0F6EA0"/>
    <w:multiLevelType w:val="hybridMultilevel"/>
    <w:tmpl w:val="78CA5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28B1B0E"/>
    <w:multiLevelType w:val="hybridMultilevel"/>
    <w:tmpl w:val="A5A2DA52"/>
    <w:lvl w:ilvl="0" w:tplc="B27E2B6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46EE625D"/>
    <w:multiLevelType w:val="hybridMultilevel"/>
    <w:tmpl w:val="06DA20A4"/>
    <w:lvl w:ilvl="0" w:tplc="0FB02454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4D06164C"/>
    <w:multiLevelType w:val="hybridMultilevel"/>
    <w:tmpl w:val="2A08B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3DE295A"/>
    <w:multiLevelType w:val="hybridMultilevel"/>
    <w:tmpl w:val="F50C8F8A"/>
    <w:lvl w:ilvl="0" w:tplc="521EC18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7B32724"/>
    <w:multiLevelType w:val="hybridMultilevel"/>
    <w:tmpl w:val="8A9029E2"/>
    <w:lvl w:ilvl="0" w:tplc="1B10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5ECC4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0626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42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50E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E24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F05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220B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304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6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B5E7D1F"/>
    <w:multiLevelType w:val="hybridMultilevel"/>
    <w:tmpl w:val="D90E9E38"/>
    <w:lvl w:ilvl="0" w:tplc="83ACBB22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90A0426"/>
    <w:multiLevelType w:val="hybridMultilevel"/>
    <w:tmpl w:val="2B2A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92328D0"/>
    <w:multiLevelType w:val="hybridMultilevel"/>
    <w:tmpl w:val="DDAE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0C053BF"/>
    <w:multiLevelType w:val="hybridMultilevel"/>
    <w:tmpl w:val="F54C2A40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61" w15:restartNumberingAfterBreak="0">
    <w:nsid w:val="77DF7E0C"/>
    <w:multiLevelType w:val="hybridMultilevel"/>
    <w:tmpl w:val="731A10B8"/>
    <w:lvl w:ilvl="0" w:tplc="A796BB14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ADC2FA0"/>
    <w:multiLevelType w:val="hybridMultilevel"/>
    <w:tmpl w:val="7324A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6"/>
  </w:num>
  <w:num w:numId="2">
    <w:abstractNumId w:val="151"/>
  </w:num>
  <w:num w:numId="3">
    <w:abstractNumId w:val="154"/>
  </w:num>
  <w:num w:numId="4">
    <w:abstractNumId w:val="0"/>
    <w:lvlOverride w:ilvl="0">
      <w:lvl w:ilvl="0">
        <w:start w:val="1"/>
        <w:numFmt w:val="bullet"/>
        <w:lvlText w:val="Figure 9-768i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55"/>
  </w:num>
  <w:num w:numId="6">
    <w:abstractNumId w:val="143"/>
  </w:num>
  <w:num w:numId="7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2"/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ind w:left="450" w:hanging="360"/>
        </w:pPr>
      </w:lvl>
    </w:lvlOverride>
  </w:num>
  <w:num w:numId="13">
    <w:abstractNumId w:val="140"/>
  </w:num>
  <w:num w:numId="1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9.3.1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Figure 9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42"/>
  </w:num>
  <w:num w:numId="18">
    <w:abstractNumId w:val="147"/>
  </w:num>
  <w:num w:numId="19">
    <w:abstractNumId w:val="141"/>
  </w:num>
  <w:num w:numId="20">
    <w:abstractNumId w:val="146"/>
  </w:num>
  <w:num w:numId="21">
    <w:abstractNumId w:val="158"/>
  </w:num>
  <w:num w:numId="22">
    <w:abstractNumId w:val="138"/>
  </w:num>
  <w:num w:numId="23">
    <w:abstractNumId w:val="153"/>
  </w:num>
  <w:num w:numId="24">
    <w:abstractNumId w:val="159"/>
  </w:num>
  <w:num w:numId="25">
    <w:abstractNumId w:val="0"/>
    <w:lvlOverride w:ilvl="0">
      <w:lvl w:ilvl="0">
        <w:start w:val="1"/>
        <w:numFmt w:val="bullet"/>
        <w:lvlText w:val="9.3.3.1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9.4.1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Table 9-5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10.6.6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2">
    <w:abstractNumId w:val="0"/>
    <w:lvlOverride w:ilvl="0">
      <w:lvl w:ilvl="0">
        <w:start w:val="1"/>
        <w:numFmt w:val="bullet"/>
        <w:lvlText w:val="10.23.2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5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9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10.23.2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3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4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5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49">
    <w:abstractNumId w:val="0"/>
    <w:lvlOverride w:ilvl="0">
      <w:lvl w:ilvl="0">
        <w:start w:val="1"/>
        <w:numFmt w:val="bullet"/>
        <w:lvlText w:val="6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50">
    <w:abstractNumId w:val="150"/>
  </w:num>
  <w:num w:numId="51">
    <w:abstractNumId w:val="149"/>
  </w:num>
  <w:num w:numId="52">
    <w:abstractNumId w:val="160"/>
  </w:num>
  <w:num w:numId="53">
    <w:abstractNumId w:val="144"/>
  </w:num>
  <w:num w:numId="54">
    <w:abstractNumId w:val="162"/>
  </w:num>
  <w:num w:numId="55">
    <w:abstractNumId w:val="45"/>
  </w:num>
  <w:num w:numId="56">
    <w:abstractNumId w:val="44"/>
  </w:num>
  <w:num w:numId="57">
    <w:abstractNumId w:val="43"/>
  </w:num>
  <w:num w:numId="58">
    <w:abstractNumId w:val="42"/>
  </w:num>
  <w:num w:numId="59">
    <w:abstractNumId w:val="41"/>
  </w:num>
  <w:num w:numId="60">
    <w:abstractNumId w:val="40"/>
  </w:num>
  <w:num w:numId="61">
    <w:abstractNumId w:val="39"/>
  </w:num>
  <w:num w:numId="62">
    <w:abstractNumId w:val="38"/>
  </w:num>
  <w:num w:numId="63">
    <w:abstractNumId w:val="37"/>
  </w:num>
  <w:num w:numId="64">
    <w:abstractNumId w:val="36"/>
  </w:num>
  <w:num w:numId="65">
    <w:abstractNumId w:val="35"/>
  </w:num>
  <w:num w:numId="66">
    <w:abstractNumId w:val="34"/>
  </w:num>
  <w:num w:numId="67">
    <w:abstractNumId w:val="33"/>
  </w:num>
  <w:num w:numId="68">
    <w:abstractNumId w:val="32"/>
  </w:num>
  <w:num w:numId="69">
    <w:abstractNumId w:val="31"/>
  </w:num>
  <w:num w:numId="70">
    <w:abstractNumId w:val="30"/>
  </w:num>
  <w:num w:numId="71">
    <w:abstractNumId w:val="29"/>
  </w:num>
  <w:num w:numId="72">
    <w:abstractNumId w:val="28"/>
  </w:num>
  <w:num w:numId="73">
    <w:abstractNumId w:val="27"/>
  </w:num>
  <w:num w:numId="74">
    <w:abstractNumId w:val="26"/>
  </w:num>
  <w:num w:numId="75">
    <w:abstractNumId w:val="25"/>
  </w:num>
  <w:num w:numId="76">
    <w:abstractNumId w:val="24"/>
  </w:num>
  <w:num w:numId="77">
    <w:abstractNumId w:val="137"/>
  </w:num>
  <w:num w:numId="78">
    <w:abstractNumId w:val="136"/>
  </w:num>
  <w:num w:numId="79">
    <w:abstractNumId w:val="135"/>
  </w:num>
  <w:num w:numId="80">
    <w:abstractNumId w:val="134"/>
  </w:num>
  <w:num w:numId="81">
    <w:abstractNumId w:val="133"/>
  </w:num>
  <w:num w:numId="82">
    <w:abstractNumId w:val="132"/>
  </w:num>
  <w:num w:numId="83">
    <w:abstractNumId w:val="131"/>
  </w:num>
  <w:num w:numId="84">
    <w:abstractNumId w:val="130"/>
  </w:num>
  <w:num w:numId="85">
    <w:abstractNumId w:val="129"/>
  </w:num>
  <w:num w:numId="86">
    <w:abstractNumId w:val="128"/>
  </w:num>
  <w:num w:numId="87">
    <w:abstractNumId w:val="127"/>
  </w:num>
  <w:num w:numId="88">
    <w:abstractNumId w:val="126"/>
  </w:num>
  <w:num w:numId="89">
    <w:abstractNumId w:val="125"/>
  </w:num>
  <w:num w:numId="90">
    <w:abstractNumId w:val="124"/>
  </w:num>
  <w:num w:numId="91">
    <w:abstractNumId w:val="123"/>
  </w:num>
  <w:num w:numId="92">
    <w:abstractNumId w:val="122"/>
  </w:num>
  <w:num w:numId="93">
    <w:abstractNumId w:val="121"/>
  </w:num>
  <w:num w:numId="94">
    <w:abstractNumId w:val="120"/>
  </w:num>
  <w:num w:numId="95">
    <w:abstractNumId w:val="119"/>
  </w:num>
  <w:num w:numId="96">
    <w:abstractNumId w:val="118"/>
  </w:num>
  <w:num w:numId="97">
    <w:abstractNumId w:val="117"/>
  </w:num>
  <w:num w:numId="98">
    <w:abstractNumId w:val="116"/>
  </w:num>
  <w:num w:numId="99">
    <w:abstractNumId w:val="115"/>
  </w:num>
  <w:num w:numId="100">
    <w:abstractNumId w:val="114"/>
  </w:num>
  <w:num w:numId="101">
    <w:abstractNumId w:val="113"/>
  </w:num>
  <w:num w:numId="102">
    <w:abstractNumId w:val="112"/>
  </w:num>
  <w:num w:numId="103">
    <w:abstractNumId w:val="111"/>
  </w:num>
  <w:num w:numId="104">
    <w:abstractNumId w:val="110"/>
  </w:num>
  <w:num w:numId="105">
    <w:abstractNumId w:val="109"/>
  </w:num>
  <w:num w:numId="106">
    <w:abstractNumId w:val="108"/>
  </w:num>
  <w:num w:numId="107">
    <w:abstractNumId w:val="107"/>
  </w:num>
  <w:num w:numId="108">
    <w:abstractNumId w:val="106"/>
  </w:num>
  <w:num w:numId="109">
    <w:abstractNumId w:val="105"/>
  </w:num>
  <w:num w:numId="110">
    <w:abstractNumId w:val="104"/>
  </w:num>
  <w:num w:numId="111">
    <w:abstractNumId w:val="103"/>
  </w:num>
  <w:num w:numId="112">
    <w:abstractNumId w:val="102"/>
  </w:num>
  <w:num w:numId="113">
    <w:abstractNumId w:val="101"/>
  </w:num>
  <w:num w:numId="114">
    <w:abstractNumId w:val="100"/>
  </w:num>
  <w:num w:numId="115">
    <w:abstractNumId w:val="99"/>
  </w:num>
  <w:num w:numId="116">
    <w:abstractNumId w:val="98"/>
  </w:num>
  <w:num w:numId="117">
    <w:abstractNumId w:val="97"/>
  </w:num>
  <w:num w:numId="118">
    <w:abstractNumId w:val="96"/>
  </w:num>
  <w:num w:numId="119">
    <w:abstractNumId w:val="95"/>
  </w:num>
  <w:num w:numId="120">
    <w:abstractNumId w:val="94"/>
  </w:num>
  <w:num w:numId="121">
    <w:abstractNumId w:val="93"/>
  </w:num>
  <w:num w:numId="122">
    <w:abstractNumId w:val="92"/>
  </w:num>
  <w:num w:numId="123">
    <w:abstractNumId w:val="91"/>
  </w:num>
  <w:num w:numId="124">
    <w:abstractNumId w:val="90"/>
  </w:num>
  <w:num w:numId="125">
    <w:abstractNumId w:val="89"/>
  </w:num>
  <w:num w:numId="126">
    <w:abstractNumId w:val="88"/>
  </w:num>
  <w:num w:numId="127">
    <w:abstractNumId w:val="87"/>
  </w:num>
  <w:num w:numId="128">
    <w:abstractNumId w:val="86"/>
  </w:num>
  <w:num w:numId="129">
    <w:abstractNumId w:val="85"/>
  </w:num>
  <w:num w:numId="130">
    <w:abstractNumId w:val="84"/>
  </w:num>
  <w:num w:numId="131">
    <w:abstractNumId w:val="83"/>
  </w:num>
  <w:num w:numId="132">
    <w:abstractNumId w:val="82"/>
  </w:num>
  <w:num w:numId="133">
    <w:abstractNumId w:val="81"/>
  </w:num>
  <w:num w:numId="134">
    <w:abstractNumId w:val="80"/>
  </w:num>
  <w:num w:numId="135">
    <w:abstractNumId w:val="79"/>
  </w:num>
  <w:num w:numId="136">
    <w:abstractNumId w:val="78"/>
  </w:num>
  <w:num w:numId="137">
    <w:abstractNumId w:val="77"/>
  </w:num>
  <w:num w:numId="138">
    <w:abstractNumId w:val="76"/>
  </w:num>
  <w:num w:numId="139">
    <w:abstractNumId w:val="75"/>
  </w:num>
  <w:num w:numId="140">
    <w:abstractNumId w:val="74"/>
  </w:num>
  <w:num w:numId="141">
    <w:abstractNumId w:val="73"/>
  </w:num>
  <w:num w:numId="142">
    <w:abstractNumId w:val="72"/>
  </w:num>
  <w:num w:numId="143">
    <w:abstractNumId w:val="71"/>
  </w:num>
  <w:num w:numId="144">
    <w:abstractNumId w:val="70"/>
  </w:num>
  <w:num w:numId="145">
    <w:abstractNumId w:val="69"/>
  </w:num>
  <w:num w:numId="146">
    <w:abstractNumId w:val="68"/>
  </w:num>
  <w:num w:numId="147">
    <w:abstractNumId w:val="67"/>
  </w:num>
  <w:num w:numId="148">
    <w:abstractNumId w:val="66"/>
  </w:num>
  <w:num w:numId="149">
    <w:abstractNumId w:val="65"/>
  </w:num>
  <w:num w:numId="150">
    <w:abstractNumId w:val="64"/>
  </w:num>
  <w:num w:numId="151">
    <w:abstractNumId w:val="63"/>
  </w:num>
  <w:num w:numId="152">
    <w:abstractNumId w:val="62"/>
  </w:num>
  <w:num w:numId="153">
    <w:abstractNumId w:val="61"/>
  </w:num>
  <w:num w:numId="154">
    <w:abstractNumId w:val="60"/>
  </w:num>
  <w:num w:numId="155">
    <w:abstractNumId w:val="59"/>
  </w:num>
  <w:num w:numId="156">
    <w:abstractNumId w:val="58"/>
  </w:num>
  <w:num w:numId="157">
    <w:abstractNumId w:val="57"/>
  </w:num>
  <w:num w:numId="158">
    <w:abstractNumId w:val="56"/>
  </w:num>
  <w:num w:numId="159">
    <w:abstractNumId w:val="55"/>
  </w:num>
  <w:num w:numId="160">
    <w:abstractNumId w:val="54"/>
  </w:num>
  <w:num w:numId="161">
    <w:abstractNumId w:val="53"/>
  </w:num>
  <w:num w:numId="162">
    <w:abstractNumId w:val="52"/>
  </w:num>
  <w:num w:numId="163">
    <w:abstractNumId w:val="51"/>
  </w:num>
  <w:num w:numId="164">
    <w:abstractNumId w:val="50"/>
  </w:num>
  <w:num w:numId="165">
    <w:abstractNumId w:val="49"/>
  </w:num>
  <w:num w:numId="166">
    <w:abstractNumId w:val="48"/>
  </w:num>
  <w:num w:numId="167">
    <w:abstractNumId w:val="47"/>
  </w:num>
  <w:num w:numId="168">
    <w:abstractNumId w:val="46"/>
  </w:num>
  <w:num w:numId="169">
    <w:abstractNumId w:val="23"/>
  </w:num>
  <w:num w:numId="170">
    <w:abstractNumId w:val="22"/>
  </w:num>
  <w:num w:numId="171">
    <w:abstractNumId w:val="21"/>
  </w:num>
  <w:num w:numId="172">
    <w:abstractNumId w:val="20"/>
  </w:num>
  <w:num w:numId="173">
    <w:abstractNumId w:val="19"/>
  </w:num>
  <w:num w:numId="174">
    <w:abstractNumId w:val="18"/>
  </w:num>
  <w:num w:numId="175">
    <w:abstractNumId w:val="17"/>
  </w:num>
  <w:num w:numId="176">
    <w:abstractNumId w:val="16"/>
  </w:num>
  <w:num w:numId="177">
    <w:abstractNumId w:val="15"/>
  </w:num>
  <w:num w:numId="178">
    <w:abstractNumId w:val="14"/>
  </w:num>
  <w:num w:numId="179">
    <w:abstractNumId w:val="13"/>
  </w:num>
  <w:num w:numId="180">
    <w:abstractNumId w:val="12"/>
  </w:num>
  <w:num w:numId="181">
    <w:abstractNumId w:val="11"/>
  </w:num>
  <w:num w:numId="182">
    <w:abstractNumId w:val="10"/>
  </w:num>
  <w:num w:numId="183">
    <w:abstractNumId w:val="9"/>
  </w:num>
  <w:num w:numId="184">
    <w:abstractNumId w:val="8"/>
  </w:num>
  <w:num w:numId="185">
    <w:abstractNumId w:val="7"/>
  </w:num>
  <w:num w:numId="186">
    <w:abstractNumId w:val="6"/>
  </w:num>
  <w:num w:numId="187">
    <w:abstractNumId w:val="5"/>
  </w:num>
  <w:num w:numId="188">
    <w:abstractNumId w:val="4"/>
  </w:num>
  <w:num w:numId="189">
    <w:abstractNumId w:val="3"/>
  </w:num>
  <w:num w:numId="190">
    <w:abstractNumId w:val="2"/>
  </w:num>
  <w:num w:numId="191">
    <w:abstractNumId w:val="1"/>
  </w:num>
  <w:num w:numId="192">
    <w:abstractNumId w:val="139"/>
  </w:num>
  <w:num w:numId="193">
    <w:abstractNumId w:val="161"/>
  </w:num>
  <w:num w:numId="194">
    <w:abstractNumId w:val="145"/>
  </w:num>
  <w:num w:numId="195">
    <w:abstractNumId w:val="157"/>
  </w:num>
  <w:num w:numId="196">
    <w:abstractNumId w:val="148"/>
  </w:num>
  <w:num w:numId="197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8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99">
    <w:abstractNumId w:val="0"/>
    <w:lvlOverride w:ilvl="0">
      <w:lvl w:ilvl="0">
        <w:start w:val="1"/>
        <w:numFmt w:val="bullet"/>
        <w:lvlText w:val="10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00">
    <w:abstractNumId w:val="0"/>
    <w:lvlOverride w:ilvl="0">
      <w:lvl w:ilvl="0">
        <w:start w:val="1"/>
        <w:numFmt w:val="bullet"/>
        <w:lvlText w:val="10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1">
    <w:abstractNumId w:val="0"/>
    <w:lvlOverride w:ilvl="0">
      <w:lvl w:ilvl="0">
        <w:start w:val="1"/>
        <w:numFmt w:val="bullet"/>
        <w:lvlText w:val="10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2">
    <w:abstractNumId w:val="0"/>
    <w:lvlOverride w:ilvl="0">
      <w:lvl w:ilvl="0">
        <w:start w:val="1"/>
        <w:numFmt w:val="bullet"/>
        <w:lvlText w:val="10.6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3">
    <w:abstractNumId w:val="0"/>
    <w:lvlOverride w:ilvl="0">
      <w:lvl w:ilvl="0">
        <w:start w:val="1"/>
        <w:numFmt w:val="bullet"/>
        <w:lvlText w:val="10.6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4">
    <w:abstractNumId w:val="0"/>
    <w:lvlOverride w:ilvl="0">
      <w:lvl w:ilvl="0">
        <w:start w:val="1"/>
        <w:numFmt w:val="bullet"/>
        <w:lvlText w:val="10.6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5">
    <w:abstractNumId w:val="0"/>
    <w:lvlOverride w:ilvl="0">
      <w:lvl w:ilvl="0">
        <w:start w:val="1"/>
        <w:numFmt w:val="bullet"/>
        <w:lvlText w:val="Table 10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6">
    <w:abstractNumId w:val="0"/>
    <w:lvlOverride w:ilvl="0">
      <w:lvl w:ilvl="0">
        <w:start w:val="1"/>
        <w:numFmt w:val="bullet"/>
        <w:lvlText w:val="10.6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7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8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9">
    <w:abstractNumId w:val="0"/>
    <w:lvlOverride w:ilvl="0">
      <w:lvl w:ilvl="0">
        <w:start w:val="1"/>
        <w:numFmt w:val="bullet"/>
        <w:lvlText w:val="Table 10-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0">
    <w:abstractNumId w:val="0"/>
    <w:lvlOverride w:ilvl="0">
      <w:lvl w:ilvl="0">
        <w:start w:val="1"/>
        <w:numFmt w:val="bullet"/>
        <w:lvlText w:val="10.6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1">
    <w:abstractNumId w:val="0"/>
    <w:lvlOverride w:ilvl="0">
      <w:lvl w:ilvl="0">
        <w:start w:val="1"/>
        <w:numFmt w:val="bullet"/>
        <w:lvlText w:val="10.6.1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2">
    <w:abstractNumId w:val="0"/>
    <w:lvlOverride w:ilvl="0">
      <w:lvl w:ilvl="0">
        <w:start w:val="1"/>
        <w:numFmt w:val="bullet"/>
        <w:lvlText w:val="10.6.1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2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ok Bong Lee">
    <w15:presenceInfo w15:providerId="AD" w15:userId="S-1-5-21-191130273-305881739-1540833222-63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4E7"/>
    <w:rsid w:val="000009C6"/>
    <w:rsid w:val="00000B3B"/>
    <w:rsid w:val="00000FF5"/>
    <w:rsid w:val="00001615"/>
    <w:rsid w:val="000023B7"/>
    <w:rsid w:val="00002C85"/>
    <w:rsid w:val="00002CBF"/>
    <w:rsid w:val="000037DE"/>
    <w:rsid w:val="00003A11"/>
    <w:rsid w:val="000043AC"/>
    <w:rsid w:val="00004661"/>
    <w:rsid w:val="00005029"/>
    <w:rsid w:val="00005CEE"/>
    <w:rsid w:val="000063DB"/>
    <w:rsid w:val="00006837"/>
    <w:rsid w:val="00010B1F"/>
    <w:rsid w:val="0001176B"/>
    <w:rsid w:val="0001194F"/>
    <w:rsid w:val="00011F7A"/>
    <w:rsid w:val="00013824"/>
    <w:rsid w:val="00013966"/>
    <w:rsid w:val="00013A24"/>
    <w:rsid w:val="00013CA2"/>
    <w:rsid w:val="0001410C"/>
    <w:rsid w:val="000141B9"/>
    <w:rsid w:val="0001457C"/>
    <w:rsid w:val="0001483D"/>
    <w:rsid w:val="00014AA7"/>
    <w:rsid w:val="00015B27"/>
    <w:rsid w:val="000166EB"/>
    <w:rsid w:val="0001670C"/>
    <w:rsid w:val="000168FC"/>
    <w:rsid w:val="00016930"/>
    <w:rsid w:val="00016A23"/>
    <w:rsid w:val="00016B1A"/>
    <w:rsid w:val="00016E62"/>
    <w:rsid w:val="0001737E"/>
    <w:rsid w:val="000173AD"/>
    <w:rsid w:val="00017659"/>
    <w:rsid w:val="00020396"/>
    <w:rsid w:val="0002065E"/>
    <w:rsid w:val="00020742"/>
    <w:rsid w:val="00021867"/>
    <w:rsid w:val="00021DE9"/>
    <w:rsid w:val="00021ECB"/>
    <w:rsid w:val="000227C8"/>
    <w:rsid w:val="00022C02"/>
    <w:rsid w:val="0002331F"/>
    <w:rsid w:val="00023D4A"/>
    <w:rsid w:val="000240C0"/>
    <w:rsid w:val="00024117"/>
    <w:rsid w:val="000244B0"/>
    <w:rsid w:val="000251A0"/>
    <w:rsid w:val="0002595B"/>
    <w:rsid w:val="00025D37"/>
    <w:rsid w:val="00025F2A"/>
    <w:rsid w:val="00026180"/>
    <w:rsid w:val="000261D3"/>
    <w:rsid w:val="0002647E"/>
    <w:rsid w:val="00026651"/>
    <w:rsid w:val="00026965"/>
    <w:rsid w:val="000271A3"/>
    <w:rsid w:val="0002791A"/>
    <w:rsid w:val="00030C01"/>
    <w:rsid w:val="00030EE7"/>
    <w:rsid w:val="0003105E"/>
    <w:rsid w:val="000314CE"/>
    <w:rsid w:val="0003164A"/>
    <w:rsid w:val="00031AE3"/>
    <w:rsid w:val="00032144"/>
    <w:rsid w:val="0003258C"/>
    <w:rsid w:val="00032E42"/>
    <w:rsid w:val="00032F51"/>
    <w:rsid w:val="000330E6"/>
    <w:rsid w:val="00034B07"/>
    <w:rsid w:val="00034E78"/>
    <w:rsid w:val="00035C1D"/>
    <w:rsid w:val="00036C1B"/>
    <w:rsid w:val="00036D02"/>
    <w:rsid w:val="00037A06"/>
    <w:rsid w:val="00037DA1"/>
    <w:rsid w:val="00037EB9"/>
    <w:rsid w:val="00040826"/>
    <w:rsid w:val="00042149"/>
    <w:rsid w:val="00042C66"/>
    <w:rsid w:val="00042DDD"/>
    <w:rsid w:val="0004312D"/>
    <w:rsid w:val="00043979"/>
    <w:rsid w:val="00044502"/>
    <w:rsid w:val="00044710"/>
    <w:rsid w:val="000448BD"/>
    <w:rsid w:val="00044E54"/>
    <w:rsid w:val="00044F09"/>
    <w:rsid w:val="00044F11"/>
    <w:rsid w:val="0004513C"/>
    <w:rsid w:val="00045247"/>
    <w:rsid w:val="00045B3A"/>
    <w:rsid w:val="00045B9F"/>
    <w:rsid w:val="00045BB6"/>
    <w:rsid w:val="00046082"/>
    <w:rsid w:val="000466A7"/>
    <w:rsid w:val="000469F3"/>
    <w:rsid w:val="00046BC5"/>
    <w:rsid w:val="0004757A"/>
    <w:rsid w:val="000502A8"/>
    <w:rsid w:val="0005071B"/>
    <w:rsid w:val="00050965"/>
    <w:rsid w:val="00050FE7"/>
    <w:rsid w:val="00051257"/>
    <w:rsid w:val="00051747"/>
    <w:rsid w:val="0005177E"/>
    <w:rsid w:val="00051BC7"/>
    <w:rsid w:val="00051C70"/>
    <w:rsid w:val="000521F9"/>
    <w:rsid w:val="00052212"/>
    <w:rsid w:val="0005301D"/>
    <w:rsid w:val="000537E1"/>
    <w:rsid w:val="000538E0"/>
    <w:rsid w:val="00054085"/>
    <w:rsid w:val="0005457D"/>
    <w:rsid w:val="000545E3"/>
    <w:rsid w:val="00054780"/>
    <w:rsid w:val="00054C7B"/>
    <w:rsid w:val="00054FAB"/>
    <w:rsid w:val="00055038"/>
    <w:rsid w:val="00055490"/>
    <w:rsid w:val="000557D8"/>
    <w:rsid w:val="00057017"/>
    <w:rsid w:val="0005748E"/>
    <w:rsid w:val="00057784"/>
    <w:rsid w:val="000603ED"/>
    <w:rsid w:val="0006095A"/>
    <w:rsid w:val="000610C2"/>
    <w:rsid w:val="00061731"/>
    <w:rsid w:val="00061BBA"/>
    <w:rsid w:val="00061D4F"/>
    <w:rsid w:val="000626F6"/>
    <w:rsid w:val="0006282F"/>
    <w:rsid w:val="00062AC0"/>
    <w:rsid w:val="00062BF6"/>
    <w:rsid w:val="00063811"/>
    <w:rsid w:val="000638A4"/>
    <w:rsid w:val="00063929"/>
    <w:rsid w:val="00063B27"/>
    <w:rsid w:val="0006466A"/>
    <w:rsid w:val="00064682"/>
    <w:rsid w:val="000650C6"/>
    <w:rsid w:val="00066598"/>
    <w:rsid w:val="000667DF"/>
    <w:rsid w:val="00067341"/>
    <w:rsid w:val="0006771A"/>
    <w:rsid w:val="000679C8"/>
    <w:rsid w:val="00067AC7"/>
    <w:rsid w:val="00067E33"/>
    <w:rsid w:val="000703A2"/>
    <w:rsid w:val="000707F9"/>
    <w:rsid w:val="00070E85"/>
    <w:rsid w:val="000713ED"/>
    <w:rsid w:val="000730D1"/>
    <w:rsid w:val="000730E5"/>
    <w:rsid w:val="00073B86"/>
    <w:rsid w:val="00073E3C"/>
    <w:rsid w:val="00074624"/>
    <w:rsid w:val="0007492D"/>
    <w:rsid w:val="00074F80"/>
    <w:rsid w:val="00075291"/>
    <w:rsid w:val="000755B3"/>
    <w:rsid w:val="00075764"/>
    <w:rsid w:val="00075DF1"/>
    <w:rsid w:val="00076E9E"/>
    <w:rsid w:val="00077390"/>
    <w:rsid w:val="0007770C"/>
    <w:rsid w:val="0007794A"/>
    <w:rsid w:val="00080027"/>
    <w:rsid w:val="00080061"/>
    <w:rsid w:val="000805EE"/>
    <w:rsid w:val="000805FC"/>
    <w:rsid w:val="00080EC7"/>
    <w:rsid w:val="00081495"/>
    <w:rsid w:val="00081B5A"/>
    <w:rsid w:val="00082EE7"/>
    <w:rsid w:val="00083244"/>
    <w:rsid w:val="00083C10"/>
    <w:rsid w:val="000847ED"/>
    <w:rsid w:val="00084AD8"/>
    <w:rsid w:val="00084B9F"/>
    <w:rsid w:val="00084D4C"/>
    <w:rsid w:val="00084F00"/>
    <w:rsid w:val="0008516D"/>
    <w:rsid w:val="00085FCC"/>
    <w:rsid w:val="00086664"/>
    <w:rsid w:val="000874A1"/>
    <w:rsid w:val="00087BAE"/>
    <w:rsid w:val="00091025"/>
    <w:rsid w:val="00091A5E"/>
    <w:rsid w:val="00091BF2"/>
    <w:rsid w:val="0009331E"/>
    <w:rsid w:val="00093F6C"/>
    <w:rsid w:val="0009431B"/>
    <w:rsid w:val="0009457F"/>
    <w:rsid w:val="0009501A"/>
    <w:rsid w:val="00095C29"/>
    <w:rsid w:val="00096255"/>
    <w:rsid w:val="0009642C"/>
    <w:rsid w:val="00096B4E"/>
    <w:rsid w:val="00096F4D"/>
    <w:rsid w:val="0009734E"/>
    <w:rsid w:val="0009755E"/>
    <w:rsid w:val="000A066C"/>
    <w:rsid w:val="000A095A"/>
    <w:rsid w:val="000A0BAA"/>
    <w:rsid w:val="000A0DA9"/>
    <w:rsid w:val="000A1F51"/>
    <w:rsid w:val="000A1F7E"/>
    <w:rsid w:val="000A316A"/>
    <w:rsid w:val="000A345B"/>
    <w:rsid w:val="000A36D4"/>
    <w:rsid w:val="000A3DCC"/>
    <w:rsid w:val="000A42A2"/>
    <w:rsid w:val="000A43F7"/>
    <w:rsid w:val="000A4572"/>
    <w:rsid w:val="000A49B5"/>
    <w:rsid w:val="000A533C"/>
    <w:rsid w:val="000A626D"/>
    <w:rsid w:val="000A67CD"/>
    <w:rsid w:val="000A6AAA"/>
    <w:rsid w:val="000A6AB3"/>
    <w:rsid w:val="000A6DEC"/>
    <w:rsid w:val="000B0960"/>
    <w:rsid w:val="000B0D1B"/>
    <w:rsid w:val="000B10C5"/>
    <w:rsid w:val="000B10E4"/>
    <w:rsid w:val="000B1A73"/>
    <w:rsid w:val="000B1A8F"/>
    <w:rsid w:val="000B1B3A"/>
    <w:rsid w:val="000B1FB9"/>
    <w:rsid w:val="000B20D7"/>
    <w:rsid w:val="000B220E"/>
    <w:rsid w:val="000B2272"/>
    <w:rsid w:val="000B2962"/>
    <w:rsid w:val="000B2DD6"/>
    <w:rsid w:val="000B2F1B"/>
    <w:rsid w:val="000B3A54"/>
    <w:rsid w:val="000B3BC7"/>
    <w:rsid w:val="000B473A"/>
    <w:rsid w:val="000B60F5"/>
    <w:rsid w:val="000B624C"/>
    <w:rsid w:val="000B6D2D"/>
    <w:rsid w:val="000B6DEA"/>
    <w:rsid w:val="000B7E13"/>
    <w:rsid w:val="000C06FB"/>
    <w:rsid w:val="000C0CFA"/>
    <w:rsid w:val="000C0F52"/>
    <w:rsid w:val="000C13EC"/>
    <w:rsid w:val="000C1C0D"/>
    <w:rsid w:val="000C1C3E"/>
    <w:rsid w:val="000C281C"/>
    <w:rsid w:val="000C2A01"/>
    <w:rsid w:val="000C3676"/>
    <w:rsid w:val="000C39F0"/>
    <w:rsid w:val="000C4400"/>
    <w:rsid w:val="000C49BC"/>
    <w:rsid w:val="000C4B52"/>
    <w:rsid w:val="000C53B1"/>
    <w:rsid w:val="000C5701"/>
    <w:rsid w:val="000C5AFE"/>
    <w:rsid w:val="000C6743"/>
    <w:rsid w:val="000C6E48"/>
    <w:rsid w:val="000C6FAC"/>
    <w:rsid w:val="000C767D"/>
    <w:rsid w:val="000C77A7"/>
    <w:rsid w:val="000C7CA4"/>
    <w:rsid w:val="000D0134"/>
    <w:rsid w:val="000D02A7"/>
    <w:rsid w:val="000D04E4"/>
    <w:rsid w:val="000D11E9"/>
    <w:rsid w:val="000D1FB4"/>
    <w:rsid w:val="000D30C3"/>
    <w:rsid w:val="000D3C98"/>
    <w:rsid w:val="000D472D"/>
    <w:rsid w:val="000D5298"/>
    <w:rsid w:val="000D600C"/>
    <w:rsid w:val="000D6088"/>
    <w:rsid w:val="000D6387"/>
    <w:rsid w:val="000D6419"/>
    <w:rsid w:val="000D6468"/>
    <w:rsid w:val="000D6FFA"/>
    <w:rsid w:val="000D7186"/>
    <w:rsid w:val="000D7285"/>
    <w:rsid w:val="000D788F"/>
    <w:rsid w:val="000D7CA7"/>
    <w:rsid w:val="000E0049"/>
    <w:rsid w:val="000E0208"/>
    <w:rsid w:val="000E024C"/>
    <w:rsid w:val="000E0353"/>
    <w:rsid w:val="000E0690"/>
    <w:rsid w:val="000E133F"/>
    <w:rsid w:val="000E222A"/>
    <w:rsid w:val="000E2D26"/>
    <w:rsid w:val="000E333F"/>
    <w:rsid w:val="000E3488"/>
    <w:rsid w:val="000E3714"/>
    <w:rsid w:val="000E4ADE"/>
    <w:rsid w:val="000E576C"/>
    <w:rsid w:val="000E5E9C"/>
    <w:rsid w:val="000E70D9"/>
    <w:rsid w:val="000E76CC"/>
    <w:rsid w:val="000F0143"/>
    <w:rsid w:val="000F03D1"/>
    <w:rsid w:val="000F0756"/>
    <w:rsid w:val="000F098D"/>
    <w:rsid w:val="000F199A"/>
    <w:rsid w:val="000F1A2A"/>
    <w:rsid w:val="000F2099"/>
    <w:rsid w:val="000F2563"/>
    <w:rsid w:val="000F27E3"/>
    <w:rsid w:val="000F28D9"/>
    <w:rsid w:val="000F2F2F"/>
    <w:rsid w:val="000F2FAD"/>
    <w:rsid w:val="000F31E1"/>
    <w:rsid w:val="000F36DB"/>
    <w:rsid w:val="000F3842"/>
    <w:rsid w:val="000F3F9A"/>
    <w:rsid w:val="000F43DC"/>
    <w:rsid w:val="000F452F"/>
    <w:rsid w:val="000F565C"/>
    <w:rsid w:val="000F7210"/>
    <w:rsid w:val="000F7549"/>
    <w:rsid w:val="000F798A"/>
    <w:rsid w:val="000F79B0"/>
    <w:rsid w:val="000F7AE5"/>
    <w:rsid w:val="000F7C75"/>
    <w:rsid w:val="000F7E0F"/>
    <w:rsid w:val="000F7E24"/>
    <w:rsid w:val="001006D8"/>
    <w:rsid w:val="001008EA"/>
    <w:rsid w:val="00100C23"/>
    <w:rsid w:val="00102153"/>
    <w:rsid w:val="00102907"/>
    <w:rsid w:val="00103B57"/>
    <w:rsid w:val="001047FD"/>
    <w:rsid w:val="00104914"/>
    <w:rsid w:val="00104A6F"/>
    <w:rsid w:val="00104B9F"/>
    <w:rsid w:val="00104FEB"/>
    <w:rsid w:val="0010550A"/>
    <w:rsid w:val="00105C92"/>
    <w:rsid w:val="00105CA0"/>
    <w:rsid w:val="00106115"/>
    <w:rsid w:val="001064DC"/>
    <w:rsid w:val="001068DD"/>
    <w:rsid w:val="00106C0D"/>
    <w:rsid w:val="00106DB5"/>
    <w:rsid w:val="00106EBC"/>
    <w:rsid w:val="00107055"/>
    <w:rsid w:val="0010774E"/>
    <w:rsid w:val="00107FC5"/>
    <w:rsid w:val="001106A5"/>
    <w:rsid w:val="00110BC2"/>
    <w:rsid w:val="00110C33"/>
    <w:rsid w:val="001110A4"/>
    <w:rsid w:val="001113D7"/>
    <w:rsid w:val="00113139"/>
    <w:rsid w:val="00113906"/>
    <w:rsid w:val="00113BDF"/>
    <w:rsid w:val="001140CC"/>
    <w:rsid w:val="001147BE"/>
    <w:rsid w:val="00114B46"/>
    <w:rsid w:val="00114C6D"/>
    <w:rsid w:val="00114CE5"/>
    <w:rsid w:val="00115342"/>
    <w:rsid w:val="00115D90"/>
    <w:rsid w:val="001167E5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1F43"/>
    <w:rsid w:val="001226B7"/>
    <w:rsid w:val="001226F7"/>
    <w:rsid w:val="00122764"/>
    <w:rsid w:val="00122ACB"/>
    <w:rsid w:val="00122C15"/>
    <w:rsid w:val="00122C2E"/>
    <w:rsid w:val="001231D7"/>
    <w:rsid w:val="001235B2"/>
    <w:rsid w:val="00123970"/>
    <w:rsid w:val="00123978"/>
    <w:rsid w:val="001247AD"/>
    <w:rsid w:val="00124860"/>
    <w:rsid w:val="00124E95"/>
    <w:rsid w:val="001263B1"/>
    <w:rsid w:val="0012661D"/>
    <w:rsid w:val="00126FD9"/>
    <w:rsid w:val="00127151"/>
    <w:rsid w:val="00130330"/>
    <w:rsid w:val="00130756"/>
    <w:rsid w:val="00130AA1"/>
    <w:rsid w:val="00130AB7"/>
    <w:rsid w:val="0013115C"/>
    <w:rsid w:val="001313E7"/>
    <w:rsid w:val="001323C2"/>
    <w:rsid w:val="001328AA"/>
    <w:rsid w:val="00132A6D"/>
    <w:rsid w:val="00132E51"/>
    <w:rsid w:val="00133401"/>
    <w:rsid w:val="001338FA"/>
    <w:rsid w:val="00133905"/>
    <w:rsid w:val="001346AC"/>
    <w:rsid w:val="001346E3"/>
    <w:rsid w:val="001348B1"/>
    <w:rsid w:val="00134A04"/>
    <w:rsid w:val="00134B74"/>
    <w:rsid w:val="00134BDF"/>
    <w:rsid w:val="001351AF"/>
    <w:rsid w:val="00135452"/>
    <w:rsid w:val="00135810"/>
    <w:rsid w:val="00136A39"/>
    <w:rsid w:val="00136BC9"/>
    <w:rsid w:val="00137314"/>
    <w:rsid w:val="00137DF5"/>
    <w:rsid w:val="001402E0"/>
    <w:rsid w:val="0014120E"/>
    <w:rsid w:val="00141DB7"/>
    <w:rsid w:val="001429DA"/>
    <w:rsid w:val="00142CD0"/>
    <w:rsid w:val="0014349D"/>
    <w:rsid w:val="00143AC3"/>
    <w:rsid w:val="001441E0"/>
    <w:rsid w:val="001442B2"/>
    <w:rsid w:val="00144D97"/>
    <w:rsid w:val="001451C7"/>
    <w:rsid w:val="00145317"/>
    <w:rsid w:val="00145B54"/>
    <w:rsid w:val="0014669B"/>
    <w:rsid w:val="00146C74"/>
    <w:rsid w:val="00146D88"/>
    <w:rsid w:val="00146F44"/>
    <w:rsid w:val="00146FFF"/>
    <w:rsid w:val="00147178"/>
    <w:rsid w:val="001475CE"/>
    <w:rsid w:val="00147728"/>
    <w:rsid w:val="00147B60"/>
    <w:rsid w:val="00147BE1"/>
    <w:rsid w:val="00150419"/>
    <w:rsid w:val="00150477"/>
    <w:rsid w:val="0015048B"/>
    <w:rsid w:val="001505B7"/>
    <w:rsid w:val="0015095F"/>
    <w:rsid w:val="00150A8A"/>
    <w:rsid w:val="001511C5"/>
    <w:rsid w:val="0015137E"/>
    <w:rsid w:val="00151381"/>
    <w:rsid w:val="00151979"/>
    <w:rsid w:val="00152770"/>
    <w:rsid w:val="00152AF8"/>
    <w:rsid w:val="0015329F"/>
    <w:rsid w:val="0015428D"/>
    <w:rsid w:val="00154492"/>
    <w:rsid w:val="001544B0"/>
    <w:rsid w:val="00154A52"/>
    <w:rsid w:val="00154CC3"/>
    <w:rsid w:val="00154EEA"/>
    <w:rsid w:val="0015538B"/>
    <w:rsid w:val="00155878"/>
    <w:rsid w:val="00155F8C"/>
    <w:rsid w:val="0015642C"/>
    <w:rsid w:val="0015674F"/>
    <w:rsid w:val="00156BAA"/>
    <w:rsid w:val="001572F7"/>
    <w:rsid w:val="001576D0"/>
    <w:rsid w:val="001606F2"/>
    <w:rsid w:val="00160AF5"/>
    <w:rsid w:val="00161A57"/>
    <w:rsid w:val="00162566"/>
    <w:rsid w:val="00162E4F"/>
    <w:rsid w:val="00162EA7"/>
    <w:rsid w:val="00162F6C"/>
    <w:rsid w:val="001631E7"/>
    <w:rsid w:val="001634F5"/>
    <w:rsid w:val="00163ABC"/>
    <w:rsid w:val="00163DFB"/>
    <w:rsid w:val="001644D9"/>
    <w:rsid w:val="001646CD"/>
    <w:rsid w:val="001649A6"/>
    <w:rsid w:val="00164A25"/>
    <w:rsid w:val="00164B43"/>
    <w:rsid w:val="00165412"/>
    <w:rsid w:val="00166361"/>
    <w:rsid w:val="001667D9"/>
    <w:rsid w:val="00167594"/>
    <w:rsid w:val="001678E1"/>
    <w:rsid w:val="00167EDF"/>
    <w:rsid w:val="00170221"/>
    <w:rsid w:val="00170604"/>
    <w:rsid w:val="00170C4C"/>
    <w:rsid w:val="00170DDF"/>
    <w:rsid w:val="001710FC"/>
    <w:rsid w:val="0017117A"/>
    <w:rsid w:val="001711B9"/>
    <w:rsid w:val="001717E1"/>
    <w:rsid w:val="00171AB6"/>
    <w:rsid w:val="00171B5E"/>
    <w:rsid w:val="00171FA4"/>
    <w:rsid w:val="00172DB8"/>
    <w:rsid w:val="001734BB"/>
    <w:rsid w:val="00173E54"/>
    <w:rsid w:val="0017506E"/>
    <w:rsid w:val="00175249"/>
    <w:rsid w:val="001754B3"/>
    <w:rsid w:val="00175E35"/>
    <w:rsid w:val="00175F8A"/>
    <w:rsid w:val="001770DC"/>
    <w:rsid w:val="0017724D"/>
    <w:rsid w:val="00177326"/>
    <w:rsid w:val="00177A45"/>
    <w:rsid w:val="00177E8A"/>
    <w:rsid w:val="0018052F"/>
    <w:rsid w:val="001808A0"/>
    <w:rsid w:val="00180ECE"/>
    <w:rsid w:val="00180FB3"/>
    <w:rsid w:val="001818E1"/>
    <w:rsid w:val="001818E9"/>
    <w:rsid w:val="00181CDD"/>
    <w:rsid w:val="001821D9"/>
    <w:rsid w:val="0018245A"/>
    <w:rsid w:val="00182F79"/>
    <w:rsid w:val="00182FF1"/>
    <w:rsid w:val="00183ABF"/>
    <w:rsid w:val="00183D61"/>
    <w:rsid w:val="001853C3"/>
    <w:rsid w:val="001864A4"/>
    <w:rsid w:val="00187424"/>
    <w:rsid w:val="0018780C"/>
    <w:rsid w:val="001903D9"/>
    <w:rsid w:val="001905BE"/>
    <w:rsid w:val="0019062F"/>
    <w:rsid w:val="00190D49"/>
    <w:rsid w:val="00190E09"/>
    <w:rsid w:val="00191082"/>
    <w:rsid w:val="0019117B"/>
    <w:rsid w:val="00191B53"/>
    <w:rsid w:val="00192709"/>
    <w:rsid w:val="001932E2"/>
    <w:rsid w:val="00193DAB"/>
    <w:rsid w:val="001944F8"/>
    <w:rsid w:val="00194C1B"/>
    <w:rsid w:val="00194D27"/>
    <w:rsid w:val="00194DBE"/>
    <w:rsid w:val="00195281"/>
    <w:rsid w:val="00195AD5"/>
    <w:rsid w:val="00195EA1"/>
    <w:rsid w:val="0019608A"/>
    <w:rsid w:val="00196541"/>
    <w:rsid w:val="0019663D"/>
    <w:rsid w:val="00196996"/>
    <w:rsid w:val="00196ACA"/>
    <w:rsid w:val="00196D98"/>
    <w:rsid w:val="001973ED"/>
    <w:rsid w:val="00197508"/>
    <w:rsid w:val="001975F6"/>
    <w:rsid w:val="00197E2F"/>
    <w:rsid w:val="001A0028"/>
    <w:rsid w:val="001A028A"/>
    <w:rsid w:val="001A05C3"/>
    <w:rsid w:val="001A0624"/>
    <w:rsid w:val="001A157B"/>
    <w:rsid w:val="001A1D83"/>
    <w:rsid w:val="001A21AA"/>
    <w:rsid w:val="001A226A"/>
    <w:rsid w:val="001A2404"/>
    <w:rsid w:val="001A2438"/>
    <w:rsid w:val="001A2681"/>
    <w:rsid w:val="001A2931"/>
    <w:rsid w:val="001A3230"/>
    <w:rsid w:val="001A32CC"/>
    <w:rsid w:val="001A3576"/>
    <w:rsid w:val="001A40E7"/>
    <w:rsid w:val="001A52CE"/>
    <w:rsid w:val="001A57D0"/>
    <w:rsid w:val="001A6677"/>
    <w:rsid w:val="001A7983"/>
    <w:rsid w:val="001A7FC2"/>
    <w:rsid w:val="001B0052"/>
    <w:rsid w:val="001B09CC"/>
    <w:rsid w:val="001B0B4E"/>
    <w:rsid w:val="001B0CD1"/>
    <w:rsid w:val="001B1EAB"/>
    <w:rsid w:val="001B2C4B"/>
    <w:rsid w:val="001B3F88"/>
    <w:rsid w:val="001B425E"/>
    <w:rsid w:val="001B45B8"/>
    <w:rsid w:val="001B45F6"/>
    <w:rsid w:val="001B4779"/>
    <w:rsid w:val="001B4DAE"/>
    <w:rsid w:val="001B4F65"/>
    <w:rsid w:val="001B53CE"/>
    <w:rsid w:val="001B554C"/>
    <w:rsid w:val="001B57A4"/>
    <w:rsid w:val="001B5995"/>
    <w:rsid w:val="001B5B10"/>
    <w:rsid w:val="001B60A1"/>
    <w:rsid w:val="001B66BF"/>
    <w:rsid w:val="001B6B12"/>
    <w:rsid w:val="001B6CFD"/>
    <w:rsid w:val="001B710A"/>
    <w:rsid w:val="001B7142"/>
    <w:rsid w:val="001B7375"/>
    <w:rsid w:val="001B740B"/>
    <w:rsid w:val="001B7E3D"/>
    <w:rsid w:val="001C0DC0"/>
    <w:rsid w:val="001C1347"/>
    <w:rsid w:val="001C1769"/>
    <w:rsid w:val="001C1E25"/>
    <w:rsid w:val="001C27CE"/>
    <w:rsid w:val="001C2916"/>
    <w:rsid w:val="001C309E"/>
    <w:rsid w:val="001C31F9"/>
    <w:rsid w:val="001C3AA0"/>
    <w:rsid w:val="001C3F2F"/>
    <w:rsid w:val="001C44FC"/>
    <w:rsid w:val="001C4982"/>
    <w:rsid w:val="001C4AFE"/>
    <w:rsid w:val="001C5F57"/>
    <w:rsid w:val="001C61D7"/>
    <w:rsid w:val="001C691D"/>
    <w:rsid w:val="001C7798"/>
    <w:rsid w:val="001C7A76"/>
    <w:rsid w:val="001C7D73"/>
    <w:rsid w:val="001C7E11"/>
    <w:rsid w:val="001C7F0C"/>
    <w:rsid w:val="001C7F97"/>
    <w:rsid w:val="001D0120"/>
    <w:rsid w:val="001D0193"/>
    <w:rsid w:val="001D0390"/>
    <w:rsid w:val="001D10D7"/>
    <w:rsid w:val="001D23D7"/>
    <w:rsid w:val="001D2AF7"/>
    <w:rsid w:val="001D2C44"/>
    <w:rsid w:val="001D2D5C"/>
    <w:rsid w:val="001D2E10"/>
    <w:rsid w:val="001D35A0"/>
    <w:rsid w:val="001D3631"/>
    <w:rsid w:val="001D376A"/>
    <w:rsid w:val="001D3D0C"/>
    <w:rsid w:val="001D3D8D"/>
    <w:rsid w:val="001D3DC9"/>
    <w:rsid w:val="001D3FE6"/>
    <w:rsid w:val="001D42FE"/>
    <w:rsid w:val="001D4AAC"/>
    <w:rsid w:val="001D4FB0"/>
    <w:rsid w:val="001D5048"/>
    <w:rsid w:val="001D63C7"/>
    <w:rsid w:val="001D64BF"/>
    <w:rsid w:val="001D6552"/>
    <w:rsid w:val="001D6C0F"/>
    <w:rsid w:val="001D6E27"/>
    <w:rsid w:val="001D714C"/>
    <w:rsid w:val="001D723B"/>
    <w:rsid w:val="001D72B4"/>
    <w:rsid w:val="001D790D"/>
    <w:rsid w:val="001D7CBA"/>
    <w:rsid w:val="001E0411"/>
    <w:rsid w:val="001E0504"/>
    <w:rsid w:val="001E0844"/>
    <w:rsid w:val="001E0D4A"/>
    <w:rsid w:val="001E0E29"/>
    <w:rsid w:val="001E10A8"/>
    <w:rsid w:val="001E18F8"/>
    <w:rsid w:val="001E1B0E"/>
    <w:rsid w:val="001E1E69"/>
    <w:rsid w:val="001E329E"/>
    <w:rsid w:val="001E3580"/>
    <w:rsid w:val="001E35ED"/>
    <w:rsid w:val="001E3C86"/>
    <w:rsid w:val="001E42D5"/>
    <w:rsid w:val="001E4824"/>
    <w:rsid w:val="001E4A42"/>
    <w:rsid w:val="001E4B2B"/>
    <w:rsid w:val="001E55B8"/>
    <w:rsid w:val="001E6288"/>
    <w:rsid w:val="001E6627"/>
    <w:rsid w:val="001E7477"/>
    <w:rsid w:val="001E7739"/>
    <w:rsid w:val="001F02F8"/>
    <w:rsid w:val="001F041F"/>
    <w:rsid w:val="001F0B2F"/>
    <w:rsid w:val="001F1887"/>
    <w:rsid w:val="001F222A"/>
    <w:rsid w:val="001F263E"/>
    <w:rsid w:val="001F286D"/>
    <w:rsid w:val="001F29B6"/>
    <w:rsid w:val="001F2C2B"/>
    <w:rsid w:val="001F2C96"/>
    <w:rsid w:val="001F3370"/>
    <w:rsid w:val="001F352D"/>
    <w:rsid w:val="001F504F"/>
    <w:rsid w:val="001F510A"/>
    <w:rsid w:val="001F6AA7"/>
    <w:rsid w:val="001F705A"/>
    <w:rsid w:val="00200327"/>
    <w:rsid w:val="002006C3"/>
    <w:rsid w:val="00200994"/>
    <w:rsid w:val="00200CC8"/>
    <w:rsid w:val="00201928"/>
    <w:rsid w:val="00201C12"/>
    <w:rsid w:val="00201E6B"/>
    <w:rsid w:val="00201F2E"/>
    <w:rsid w:val="0020204C"/>
    <w:rsid w:val="0020213C"/>
    <w:rsid w:val="00202A7F"/>
    <w:rsid w:val="00202BCB"/>
    <w:rsid w:val="00202BDB"/>
    <w:rsid w:val="002032C4"/>
    <w:rsid w:val="00203522"/>
    <w:rsid w:val="002037A9"/>
    <w:rsid w:val="00203859"/>
    <w:rsid w:val="00203BF3"/>
    <w:rsid w:val="00205239"/>
    <w:rsid w:val="00205825"/>
    <w:rsid w:val="00205D96"/>
    <w:rsid w:val="002064A2"/>
    <w:rsid w:val="00206C18"/>
    <w:rsid w:val="00206FE9"/>
    <w:rsid w:val="00207453"/>
    <w:rsid w:val="00207786"/>
    <w:rsid w:val="00207937"/>
    <w:rsid w:val="002079B3"/>
    <w:rsid w:val="00207CC0"/>
    <w:rsid w:val="00207D5A"/>
    <w:rsid w:val="00207DDB"/>
    <w:rsid w:val="00207E9B"/>
    <w:rsid w:val="00210203"/>
    <w:rsid w:val="00210BBC"/>
    <w:rsid w:val="00210BE8"/>
    <w:rsid w:val="00210CA6"/>
    <w:rsid w:val="00210EEE"/>
    <w:rsid w:val="002116DE"/>
    <w:rsid w:val="00211916"/>
    <w:rsid w:val="00211D7B"/>
    <w:rsid w:val="00211F1D"/>
    <w:rsid w:val="00212B47"/>
    <w:rsid w:val="00212BF5"/>
    <w:rsid w:val="00213123"/>
    <w:rsid w:val="00215D2B"/>
    <w:rsid w:val="00216AD0"/>
    <w:rsid w:val="00216FC5"/>
    <w:rsid w:val="0021773E"/>
    <w:rsid w:val="00217D1E"/>
    <w:rsid w:val="00217E41"/>
    <w:rsid w:val="00217E49"/>
    <w:rsid w:val="00220A4F"/>
    <w:rsid w:val="00220C61"/>
    <w:rsid w:val="00220F43"/>
    <w:rsid w:val="002210D4"/>
    <w:rsid w:val="00221531"/>
    <w:rsid w:val="00221D9D"/>
    <w:rsid w:val="0022226B"/>
    <w:rsid w:val="0022260B"/>
    <w:rsid w:val="0022274B"/>
    <w:rsid w:val="002227C6"/>
    <w:rsid w:val="00222A1E"/>
    <w:rsid w:val="00222E97"/>
    <w:rsid w:val="00223161"/>
    <w:rsid w:val="00223CA0"/>
    <w:rsid w:val="00223E1F"/>
    <w:rsid w:val="00223E34"/>
    <w:rsid w:val="0022405D"/>
    <w:rsid w:val="00224320"/>
    <w:rsid w:val="002243FC"/>
    <w:rsid w:val="00224A55"/>
    <w:rsid w:val="00224BB2"/>
    <w:rsid w:val="00224FCE"/>
    <w:rsid w:val="00225812"/>
    <w:rsid w:val="002258C2"/>
    <w:rsid w:val="00225E58"/>
    <w:rsid w:val="002262D9"/>
    <w:rsid w:val="00226A4D"/>
    <w:rsid w:val="00226A93"/>
    <w:rsid w:val="0022714A"/>
    <w:rsid w:val="002273AF"/>
    <w:rsid w:val="00227F77"/>
    <w:rsid w:val="00230CAB"/>
    <w:rsid w:val="00232537"/>
    <w:rsid w:val="002327FD"/>
    <w:rsid w:val="00233784"/>
    <w:rsid w:val="002338D2"/>
    <w:rsid w:val="002338DC"/>
    <w:rsid w:val="00233943"/>
    <w:rsid w:val="00233A1D"/>
    <w:rsid w:val="00233D86"/>
    <w:rsid w:val="00233DD5"/>
    <w:rsid w:val="00234D13"/>
    <w:rsid w:val="00234D45"/>
    <w:rsid w:val="0023534D"/>
    <w:rsid w:val="00235C7D"/>
    <w:rsid w:val="00236355"/>
    <w:rsid w:val="00236C2C"/>
    <w:rsid w:val="002372B1"/>
    <w:rsid w:val="002373C4"/>
    <w:rsid w:val="0023765C"/>
    <w:rsid w:val="00237948"/>
    <w:rsid w:val="00237ADA"/>
    <w:rsid w:val="00240245"/>
    <w:rsid w:val="002403F4"/>
    <w:rsid w:val="00240CAB"/>
    <w:rsid w:val="002410DA"/>
    <w:rsid w:val="002418BF"/>
    <w:rsid w:val="00241F30"/>
    <w:rsid w:val="002426D2"/>
    <w:rsid w:val="00242AF5"/>
    <w:rsid w:val="00243D52"/>
    <w:rsid w:val="002446AA"/>
    <w:rsid w:val="0024480F"/>
    <w:rsid w:val="002448B3"/>
    <w:rsid w:val="00244B95"/>
    <w:rsid w:val="00244DC0"/>
    <w:rsid w:val="0024576B"/>
    <w:rsid w:val="00246134"/>
    <w:rsid w:val="00246A3F"/>
    <w:rsid w:val="00250191"/>
    <w:rsid w:val="002501EF"/>
    <w:rsid w:val="00250C08"/>
    <w:rsid w:val="0025123E"/>
    <w:rsid w:val="00251431"/>
    <w:rsid w:val="00251610"/>
    <w:rsid w:val="00251806"/>
    <w:rsid w:val="0025182D"/>
    <w:rsid w:val="002519CE"/>
    <w:rsid w:val="00251AC7"/>
    <w:rsid w:val="00251DA1"/>
    <w:rsid w:val="00252F78"/>
    <w:rsid w:val="00253413"/>
    <w:rsid w:val="00254EB7"/>
    <w:rsid w:val="002556A4"/>
    <w:rsid w:val="0025592B"/>
    <w:rsid w:val="00256582"/>
    <w:rsid w:val="0025673A"/>
    <w:rsid w:val="00256E5D"/>
    <w:rsid w:val="00257038"/>
    <w:rsid w:val="00257A54"/>
    <w:rsid w:val="00257DB9"/>
    <w:rsid w:val="00260214"/>
    <w:rsid w:val="002602CE"/>
    <w:rsid w:val="00260FB5"/>
    <w:rsid w:val="002614CB"/>
    <w:rsid w:val="00261743"/>
    <w:rsid w:val="0026199E"/>
    <w:rsid w:val="00261BFB"/>
    <w:rsid w:val="00261DEA"/>
    <w:rsid w:val="002620CD"/>
    <w:rsid w:val="0026242C"/>
    <w:rsid w:val="0026271A"/>
    <w:rsid w:val="0026291C"/>
    <w:rsid w:val="002629F4"/>
    <w:rsid w:val="00263034"/>
    <w:rsid w:val="00263064"/>
    <w:rsid w:val="00263216"/>
    <w:rsid w:val="00263251"/>
    <w:rsid w:val="00263340"/>
    <w:rsid w:val="00263788"/>
    <w:rsid w:val="00263B8F"/>
    <w:rsid w:val="0026401E"/>
    <w:rsid w:val="00264347"/>
    <w:rsid w:val="00264B58"/>
    <w:rsid w:val="00264DA5"/>
    <w:rsid w:val="002654CB"/>
    <w:rsid w:val="0026569F"/>
    <w:rsid w:val="002665F7"/>
    <w:rsid w:val="002669B7"/>
    <w:rsid w:val="00266CFE"/>
    <w:rsid w:val="00267C51"/>
    <w:rsid w:val="00267E6D"/>
    <w:rsid w:val="00267E6F"/>
    <w:rsid w:val="002709F7"/>
    <w:rsid w:val="00271A88"/>
    <w:rsid w:val="00271A96"/>
    <w:rsid w:val="002724F7"/>
    <w:rsid w:val="00272530"/>
    <w:rsid w:val="00272861"/>
    <w:rsid w:val="00273789"/>
    <w:rsid w:val="00274384"/>
    <w:rsid w:val="002743D7"/>
    <w:rsid w:val="00274827"/>
    <w:rsid w:val="0027539B"/>
    <w:rsid w:val="002761C9"/>
    <w:rsid w:val="002761CB"/>
    <w:rsid w:val="002766A3"/>
    <w:rsid w:val="002768E6"/>
    <w:rsid w:val="00276F6B"/>
    <w:rsid w:val="002813C5"/>
    <w:rsid w:val="00283EDF"/>
    <w:rsid w:val="002845B4"/>
    <w:rsid w:val="00284649"/>
    <w:rsid w:val="00284ADC"/>
    <w:rsid w:val="00284B27"/>
    <w:rsid w:val="002868EE"/>
    <w:rsid w:val="0028692C"/>
    <w:rsid w:val="00286DCA"/>
    <w:rsid w:val="00287942"/>
    <w:rsid w:val="00287B1E"/>
    <w:rsid w:val="0029020B"/>
    <w:rsid w:val="00291266"/>
    <w:rsid w:val="0029134C"/>
    <w:rsid w:val="00291428"/>
    <w:rsid w:val="00291FBB"/>
    <w:rsid w:val="002922B3"/>
    <w:rsid w:val="0029273E"/>
    <w:rsid w:val="00292B73"/>
    <w:rsid w:val="00292B75"/>
    <w:rsid w:val="002931B4"/>
    <w:rsid w:val="0029332A"/>
    <w:rsid w:val="00293AE3"/>
    <w:rsid w:val="0029400E"/>
    <w:rsid w:val="002943D3"/>
    <w:rsid w:val="002944F3"/>
    <w:rsid w:val="00294C7B"/>
    <w:rsid w:val="002952A8"/>
    <w:rsid w:val="0029543E"/>
    <w:rsid w:val="00295B6D"/>
    <w:rsid w:val="00295FFA"/>
    <w:rsid w:val="0029617A"/>
    <w:rsid w:val="00296246"/>
    <w:rsid w:val="0029638F"/>
    <w:rsid w:val="002963FA"/>
    <w:rsid w:val="002968E8"/>
    <w:rsid w:val="00297ECE"/>
    <w:rsid w:val="002A0D5F"/>
    <w:rsid w:val="002A0E33"/>
    <w:rsid w:val="002A1201"/>
    <w:rsid w:val="002A1689"/>
    <w:rsid w:val="002A1DA1"/>
    <w:rsid w:val="002A27B1"/>
    <w:rsid w:val="002A2994"/>
    <w:rsid w:val="002A33F4"/>
    <w:rsid w:val="002A34FF"/>
    <w:rsid w:val="002A4000"/>
    <w:rsid w:val="002A4BF5"/>
    <w:rsid w:val="002A4CA5"/>
    <w:rsid w:val="002A5714"/>
    <w:rsid w:val="002A59C3"/>
    <w:rsid w:val="002A64E2"/>
    <w:rsid w:val="002A6914"/>
    <w:rsid w:val="002A7115"/>
    <w:rsid w:val="002A756C"/>
    <w:rsid w:val="002A778E"/>
    <w:rsid w:val="002A7B75"/>
    <w:rsid w:val="002B024D"/>
    <w:rsid w:val="002B0825"/>
    <w:rsid w:val="002B0D01"/>
    <w:rsid w:val="002B1326"/>
    <w:rsid w:val="002B14D3"/>
    <w:rsid w:val="002B1CFD"/>
    <w:rsid w:val="002B1DC8"/>
    <w:rsid w:val="002B2288"/>
    <w:rsid w:val="002B229E"/>
    <w:rsid w:val="002B22B7"/>
    <w:rsid w:val="002B2823"/>
    <w:rsid w:val="002B28C1"/>
    <w:rsid w:val="002B29A5"/>
    <w:rsid w:val="002B2D45"/>
    <w:rsid w:val="002B2D90"/>
    <w:rsid w:val="002B2E91"/>
    <w:rsid w:val="002B30A0"/>
    <w:rsid w:val="002B3587"/>
    <w:rsid w:val="002B3715"/>
    <w:rsid w:val="002B3F0C"/>
    <w:rsid w:val="002B4233"/>
    <w:rsid w:val="002B42C4"/>
    <w:rsid w:val="002B54DD"/>
    <w:rsid w:val="002B55E6"/>
    <w:rsid w:val="002B5679"/>
    <w:rsid w:val="002B58E9"/>
    <w:rsid w:val="002B5BFC"/>
    <w:rsid w:val="002B5FAC"/>
    <w:rsid w:val="002B6840"/>
    <w:rsid w:val="002B7798"/>
    <w:rsid w:val="002B7C7D"/>
    <w:rsid w:val="002B7CA4"/>
    <w:rsid w:val="002C024D"/>
    <w:rsid w:val="002C0A8C"/>
    <w:rsid w:val="002C101F"/>
    <w:rsid w:val="002C1038"/>
    <w:rsid w:val="002C18A1"/>
    <w:rsid w:val="002C190E"/>
    <w:rsid w:val="002C2835"/>
    <w:rsid w:val="002C2B38"/>
    <w:rsid w:val="002C2BB5"/>
    <w:rsid w:val="002C2C1C"/>
    <w:rsid w:val="002C2DB8"/>
    <w:rsid w:val="002C318D"/>
    <w:rsid w:val="002C3B1D"/>
    <w:rsid w:val="002C5B14"/>
    <w:rsid w:val="002C61E7"/>
    <w:rsid w:val="002C65B0"/>
    <w:rsid w:val="002C7537"/>
    <w:rsid w:val="002D0395"/>
    <w:rsid w:val="002D0C67"/>
    <w:rsid w:val="002D10AB"/>
    <w:rsid w:val="002D1B35"/>
    <w:rsid w:val="002D1B46"/>
    <w:rsid w:val="002D2888"/>
    <w:rsid w:val="002D36C8"/>
    <w:rsid w:val="002D39A0"/>
    <w:rsid w:val="002D3A6A"/>
    <w:rsid w:val="002D44BE"/>
    <w:rsid w:val="002D4B7C"/>
    <w:rsid w:val="002D4D25"/>
    <w:rsid w:val="002D568A"/>
    <w:rsid w:val="002D58C0"/>
    <w:rsid w:val="002D5DB3"/>
    <w:rsid w:val="002D6063"/>
    <w:rsid w:val="002D6076"/>
    <w:rsid w:val="002D6343"/>
    <w:rsid w:val="002D6CA8"/>
    <w:rsid w:val="002D709A"/>
    <w:rsid w:val="002D72F5"/>
    <w:rsid w:val="002D7EE7"/>
    <w:rsid w:val="002E02A6"/>
    <w:rsid w:val="002E098C"/>
    <w:rsid w:val="002E0C59"/>
    <w:rsid w:val="002E1004"/>
    <w:rsid w:val="002E18A4"/>
    <w:rsid w:val="002E1D12"/>
    <w:rsid w:val="002E1E55"/>
    <w:rsid w:val="002E230E"/>
    <w:rsid w:val="002E2DF7"/>
    <w:rsid w:val="002E2FBB"/>
    <w:rsid w:val="002E38D1"/>
    <w:rsid w:val="002E3B0B"/>
    <w:rsid w:val="002E4046"/>
    <w:rsid w:val="002E4A24"/>
    <w:rsid w:val="002E4E25"/>
    <w:rsid w:val="002E4EF9"/>
    <w:rsid w:val="002E55F9"/>
    <w:rsid w:val="002E570A"/>
    <w:rsid w:val="002E5A73"/>
    <w:rsid w:val="002E63B2"/>
    <w:rsid w:val="002E6C0C"/>
    <w:rsid w:val="002E6DD5"/>
    <w:rsid w:val="002E6F17"/>
    <w:rsid w:val="002F0B54"/>
    <w:rsid w:val="002F0E2B"/>
    <w:rsid w:val="002F185B"/>
    <w:rsid w:val="002F1B55"/>
    <w:rsid w:val="002F1C0D"/>
    <w:rsid w:val="002F2092"/>
    <w:rsid w:val="002F2B74"/>
    <w:rsid w:val="002F2BBD"/>
    <w:rsid w:val="002F2D4D"/>
    <w:rsid w:val="002F2D78"/>
    <w:rsid w:val="002F2DA6"/>
    <w:rsid w:val="002F3254"/>
    <w:rsid w:val="002F3955"/>
    <w:rsid w:val="002F3F88"/>
    <w:rsid w:val="002F4952"/>
    <w:rsid w:val="002F4DDE"/>
    <w:rsid w:val="002F5D4F"/>
    <w:rsid w:val="002F622D"/>
    <w:rsid w:val="002F7170"/>
    <w:rsid w:val="002F720A"/>
    <w:rsid w:val="002F72DC"/>
    <w:rsid w:val="002F7A56"/>
    <w:rsid w:val="00300178"/>
    <w:rsid w:val="0030041E"/>
    <w:rsid w:val="00300FB4"/>
    <w:rsid w:val="00301CA5"/>
    <w:rsid w:val="00301FB1"/>
    <w:rsid w:val="00302719"/>
    <w:rsid w:val="003029D4"/>
    <w:rsid w:val="00302F52"/>
    <w:rsid w:val="003030A7"/>
    <w:rsid w:val="00303261"/>
    <w:rsid w:val="003033BE"/>
    <w:rsid w:val="003039D3"/>
    <w:rsid w:val="00304B9F"/>
    <w:rsid w:val="003051C9"/>
    <w:rsid w:val="0030548A"/>
    <w:rsid w:val="00305792"/>
    <w:rsid w:val="003057E7"/>
    <w:rsid w:val="003066E1"/>
    <w:rsid w:val="003071A4"/>
    <w:rsid w:val="0030733C"/>
    <w:rsid w:val="00307B6F"/>
    <w:rsid w:val="0031026E"/>
    <w:rsid w:val="003104C9"/>
    <w:rsid w:val="003105CB"/>
    <w:rsid w:val="00311333"/>
    <w:rsid w:val="00311544"/>
    <w:rsid w:val="0031173C"/>
    <w:rsid w:val="00311A38"/>
    <w:rsid w:val="00311ABA"/>
    <w:rsid w:val="00311D25"/>
    <w:rsid w:val="003125EB"/>
    <w:rsid w:val="00312873"/>
    <w:rsid w:val="00312A49"/>
    <w:rsid w:val="00312B8D"/>
    <w:rsid w:val="003135A2"/>
    <w:rsid w:val="00313607"/>
    <w:rsid w:val="0031368B"/>
    <w:rsid w:val="0031425A"/>
    <w:rsid w:val="0031466A"/>
    <w:rsid w:val="00314939"/>
    <w:rsid w:val="0031617B"/>
    <w:rsid w:val="00316995"/>
    <w:rsid w:val="00316A88"/>
    <w:rsid w:val="00316B18"/>
    <w:rsid w:val="00316CED"/>
    <w:rsid w:val="003170F2"/>
    <w:rsid w:val="003172FA"/>
    <w:rsid w:val="00317B08"/>
    <w:rsid w:val="003200F4"/>
    <w:rsid w:val="00320808"/>
    <w:rsid w:val="0032082C"/>
    <w:rsid w:val="00320A08"/>
    <w:rsid w:val="00320A6E"/>
    <w:rsid w:val="0032152F"/>
    <w:rsid w:val="003217F6"/>
    <w:rsid w:val="00321C48"/>
    <w:rsid w:val="00322765"/>
    <w:rsid w:val="00322BC2"/>
    <w:rsid w:val="00322EC8"/>
    <w:rsid w:val="0032346B"/>
    <w:rsid w:val="003236D1"/>
    <w:rsid w:val="00323EEA"/>
    <w:rsid w:val="0032537E"/>
    <w:rsid w:val="00325502"/>
    <w:rsid w:val="003257C0"/>
    <w:rsid w:val="00325853"/>
    <w:rsid w:val="00325D3E"/>
    <w:rsid w:val="0032687E"/>
    <w:rsid w:val="003269D0"/>
    <w:rsid w:val="00326BCB"/>
    <w:rsid w:val="0032768C"/>
    <w:rsid w:val="003276C4"/>
    <w:rsid w:val="0032792D"/>
    <w:rsid w:val="003279DE"/>
    <w:rsid w:val="00327FB8"/>
    <w:rsid w:val="00327FD8"/>
    <w:rsid w:val="00330A31"/>
    <w:rsid w:val="0033103B"/>
    <w:rsid w:val="0033121C"/>
    <w:rsid w:val="00332135"/>
    <w:rsid w:val="003325D1"/>
    <w:rsid w:val="00332AB2"/>
    <w:rsid w:val="003334DC"/>
    <w:rsid w:val="00333668"/>
    <w:rsid w:val="00333B84"/>
    <w:rsid w:val="003342AB"/>
    <w:rsid w:val="0033502A"/>
    <w:rsid w:val="00335543"/>
    <w:rsid w:val="0033597C"/>
    <w:rsid w:val="00336796"/>
    <w:rsid w:val="00336B4E"/>
    <w:rsid w:val="0033726E"/>
    <w:rsid w:val="00337831"/>
    <w:rsid w:val="00337FE0"/>
    <w:rsid w:val="00340CFA"/>
    <w:rsid w:val="00341594"/>
    <w:rsid w:val="00341F38"/>
    <w:rsid w:val="00342395"/>
    <w:rsid w:val="003428D6"/>
    <w:rsid w:val="00342CE8"/>
    <w:rsid w:val="003431FB"/>
    <w:rsid w:val="003433CC"/>
    <w:rsid w:val="00343EF2"/>
    <w:rsid w:val="003443D9"/>
    <w:rsid w:val="003450DD"/>
    <w:rsid w:val="003456E3"/>
    <w:rsid w:val="003464AA"/>
    <w:rsid w:val="00346C50"/>
    <w:rsid w:val="00346CCA"/>
    <w:rsid w:val="0034722F"/>
    <w:rsid w:val="00350084"/>
    <w:rsid w:val="003501D8"/>
    <w:rsid w:val="0035028C"/>
    <w:rsid w:val="0035046E"/>
    <w:rsid w:val="00350AD9"/>
    <w:rsid w:val="00352591"/>
    <w:rsid w:val="00352BB7"/>
    <w:rsid w:val="00353229"/>
    <w:rsid w:val="0035330E"/>
    <w:rsid w:val="003539B4"/>
    <w:rsid w:val="003547DE"/>
    <w:rsid w:val="00354C70"/>
    <w:rsid w:val="00354D0D"/>
    <w:rsid w:val="0035513F"/>
    <w:rsid w:val="003558A5"/>
    <w:rsid w:val="003572AA"/>
    <w:rsid w:val="0035780A"/>
    <w:rsid w:val="00360063"/>
    <w:rsid w:val="003600EE"/>
    <w:rsid w:val="0036024A"/>
    <w:rsid w:val="0036047D"/>
    <w:rsid w:val="00360CE1"/>
    <w:rsid w:val="00361291"/>
    <w:rsid w:val="00362511"/>
    <w:rsid w:val="0036364C"/>
    <w:rsid w:val="003636BD"/>
    <w:rsid w:val="00364722"/>
    <w:rsid w:val="003649BD"/>
    <w:rsid w:val="00364A35"/>
    <w:rsid w:val="00365024"/>
    <w:rsid w:val="003653B9"/>
    <w:rsid w:val="00365895"/>
    <w:rsid w:val="00365924"/>
    <w:rsid w:val="00365A3B"/>
    <w:rsid w:val="00365D08"/>
    <w:rsid w:val="00366B72"/>
    <w:rsid w:val="00367027"/>
    <w:rsid w:val="0036726A"/>
    <w:rsid w:val="00370E0C"/>
    <w:rsid w:val="003732EA"/>
    <w:rsid w:val="00373378"/>
    <w:rsid w:val="00373482"/>
    <w:rsid w:val="00373952"/>
    <w:rsid w:val="003747C9"/>
    <w:rsid w:val="00374A39"/>
    <w:rsid w:val="00375C39"/>
    <w:rsid w:val="00375C50"/>
    <w:rsid w:val="0037677B"/>
    <w:rsid w:val="003767C1"/>
    <w:rsid w:val="00376891"/>
    <w:rsid w:val="00376940"/>
    <w:rsid w:val="00376AC5"/>
    <w:rsid w:val="00376B1D"/>
    <w:rsid w:val="00376EE3"/>
    <w:rsid w:val="00376FAD"/>
    <w:rsid w:val="0037706D"/>
    <w:rsid w:val="003778A0"/>
    <w:rsid w:val="00377B46"/>
    <w:rsid w:val="00380414"/>
    <w:rsid w:val="003804B0"/>
    <w:rsid w:val="00380811"/>
    <w:rsid w:val="00383EE7"/>
    <w:rsid w:val="00384E93"/>
    <w:rsid w:val="0038564C"/>
    <w:rsid w:val="0038567F"/>
    <w:rsid w:val="00385AF4"/>
    <w:rsid w:val="0038651C"/>
    <w:rsid w:val="00386D2D"/>
    <w:rsid w:val="00386DA0"/>
    <w:rsid w:val="00387A9B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E5D"/>
    <w:rsid w:val="00393135"/>
    <w:rsid w:val="00393455"/>
    <w:rsid w:val="00393541"/>
    <w:rsid w:val="0039360E"/>
    <w:rsid w:val="003945A2"/>
    <w:rsid w:val="00394992"/>
    <w:rsid w:val="00395E04"/>
    <w:rsid w:val="003961F5"/>
    <w:rsid w:val="00396634"/>
    <w:rsid w:val="0039669D"/>
    <w:rsid w:val="00396B1F"/>
    <w:rsid w:val="00396C98"/>
    <w:rsid w:val="00396FB6"/>
    <w:rsid w:val="003A02FD"/>
    <w:rsid w:val="003A0A19"/>
    <w:rsid w:val="003A0B38"/>
    <w:rsid w:val="003A1046"/>
    <w:rsid w:val="003A20B2"/>
    <w:rsid w:val="003A2233"/>
    <w:rsid w:val="003A28E2"/>
    <w:rsid w:val="003A29FF"/>
    <w:rsid w:val="003A36F3"/>
    <w:rsid w:val="003A399F"/>
    <w:rsid w:val="003A3D26"/>
    <w:rsid w:val="003A3E90"/>
    <w:rsid w:val="003A4357"/>
    <w:rsid w:val="003A43B1"/>
    <w:rsid w:val="003A441C"/>
    <w:rsid w:val="003A4F7F"/>
    <w:rsid w:val="003A58CB"/>
    <w:rsid w:val="003A5B11"/>
    <w:rsid w:val="003A6C75"/>
    <w:rsid w:val="003A706E"/>
    <w:rsid w:val="003A7FBA"/>
    <w:rsid w:val="003B04F3"/>
    <w:rsid w:val="003B0C1B"/>
    <w:rsid w:val="003B0D58"/>
    <w:rsid w:val="003B13FF"/>
    <w:rsid w:val="003B1E7F"/>
    <w:rsid w:val="003B233E"/>
    <w:rsid w:val="003B2563"/>
    <w:rsid w:val="003B25A0"/>
    <w:rsid w:val="003B2ADD"/>
    <w:rsid w:val="003B376C"/>
    <w:rsid w:val="003B39BA"/>
    <w:rsid w:val="003B3E75"/>
    <w:rsid w:val="003B4A90"/>
    <w:rsid w:val="003B4E94"/>
    <w:rsid w:val="003B51F5"/>
    <w:rsid w:val="003B52F4"/>
    <w:rsid w:val="003B588B"/>
    <w:rsid w:val="003B5D5B"/>
    <w:rsid w:val="003B61DB"/>
    <w:rsid w:val="003B64F0"/>
    <w:rsid w:val="003B6A9F"/>
    <w:rsid w:val="003B6CE1"/>
    <w:rsid w:val="003B6DC6"/>
    <w:rsid w:val="003C00FF"/>
    <w:rsid w:val="003C044F"/>
    <w:rsid w:val="003C13DF"/>
    <w:rsid w:val="003C13F4"/>
    <w:rsid w:val="003C153D"/>
    <w:rsid w:val="003C1827"/>
    <w:rsid w:val="003C2127"/>
    <w:rsid w:val="003C2494"/>
    <w:rsid w:val="003C257C"/>
    <w:rsid w:val="003C4047"/>
    <w:rsid w:val="003C4180"/>
    <w:rsid w:val="003C6686"/>
    <w:rsid w:val="003C6BF0"/>
    <w:rsid w:val="003C6D8D"/>
    <w:rsid w:val="003C7601"/>
    <w:rsid w:val="003D0C68"/>
    <w:rsid w:val="003D0CC9"/>
    <w:rsid w:val="003D0D47"/>
    <w:rsid w:val="003D1E1C"/>
    <w:rsid w:val="003D3385"/>
    <w:rsid w:val="003D3573"/>
    <w:rsid w:val="003D3D83"/>
    <w:rsid w:val="003D41CF"/>
    <w:rsid w:val="003D43B5"/>
    <w:rsid w:val="003D4E4B"/>
    <w:rsid w:val="003D4E8B"/>
    <w:rsid w:val="003D5208"/>
    <w:rsid w:val="003D543E"/>
    <w:rsid w:val="003D57D6"/>
    <w:rsid w:val="003D6A9F"/>
    <w:rsid w:val="003D6E8A"/>
    <w:rsid w:val="003D722E"/>
    <w:rsid w:val="003D7363"/>
    <w:rsid w:val="003D7A4C"/>
    <w:rsid w:val="003D7E9F"/>
    <w:rsid w:val="003E0899"/>
    <w:rsid w:val="003E1053"/>
    <w:rsid w:val="003E12C2"/>
    <w:rsid w:val="003E1B51"/>
    <w:rsid w:val="003E1F88"/>
    <w:rsid w:val="003E2624"/>
    <w:rsid w:val="003E3ACB"/>
    <w:rsid w:val="003E427C"/>
    <w:rsid w:val="003E4B8C"/>
    <w:rsid w:val="003E5467"/>
    <w:rsid w:val="003E65B0"/>
    <w:rsid w:val="003E6BF3"/>
    <w:rsid w:val="003E6C13"/>
    <w:rsid w:val="003F0CB1"/>
    <w:rsid w:val="003F0FBE"/>
    <w:rsid w:val="003F1809"/>
    <w:rsid w:val="003F1B2E"/>
    <w:rsid w:val="003F1F19"/>
    <w:rsid w:val="003F286F"/>
    <w:rsid w:val="003F2F97"/>
    <w:rsid w:val="003F3196"/>
    <w:rsid w:val="003F3556"/>
    <w:rsid w:val="003F3DC0"/>
    <w:rsid w:val="003F602E"/>
    <w:rsid w:val="003F6F9E"/>
    <w:rsid w:val="003F7FD8"/>
    <w:rsid w:val="004001BD"/>
    <w:rsid w:val="0040030A"/>
    <w:rsid w:val="0040044E"/>
    <w:rsid w:val="00400DF3"/>
    <w:rsid w:val="00401AD6"/>
    <w:rsid w:val="00401C4C"/>
    <w:rsid w:val="0040226F"/>
    <w:rsid w:val="00403177"/>
    <w:rsid w:val="00403498"/>
    <w:rsid w:val="00403738"/>
    <w:rsid w:val="00403B93"/>
    <w:rsid w:val="00403F18"/>
    <w:rsid w:val="004053EB"/>
    <w:rsid w:val="004056FF"/>
    <w:rsid w:val="00405F25"/>
    <w:rsid w:val="00406286"/>
    <w:rsid w:val="004066BE"/>
    <w:rsid w:val="004070F5"/>
    <w:rsid w:val="004076C0"/>
    <w:rsid w:val="00407FBD"/>
    <w:rsid w:val="004101BB"/>
    <w:rsid w:val="004106C2"/>
    <w:rsid w:val="00410DE3"/>
    <w:rsid w:val="00410E49"/>
    <w:rsid w:val="00410E6A"/>
    <w:rsid w:val="004115E5"/>
    <w:rsid w:val="00411C6E"/>
    <w:rsid w:val="0041207D"/>
    <w:rsid w:val="004121AA"/>
    <w:rsid w:val="00413C7C"/>
    <w:rsid w:val="00413FC0"/>
    <w:rsid w:val="0041471F"/>
    <w:rsid w:val="00415FDB"/>
    <w:rsid w:val="0041641F"/>
    <w:rsid w:val="004167B2"/>
    <w:rsid w:val="0041687A"/>
    <w:rsid w:val="00417BB6"/>
    <w:rsid w:val="00417C41"/>
    <w:rsid w:val="00417C49"/>
    <w:rsid w:val="00417D2F"/>
    <w:rsid w:val="00417ED0"/>
    <w:rsid w:val="0042053E"/>
    <w:rsid w:val="00420A22"/>
    <w:rsid w:val="00420F76"/>
    <w:rsid w:val="00421500"/>
    <w:rsid w:val="0042179C"/>
    <w:rsid w:val="004224D5"/>
    <w:rsid w:val="004228B2"/>
    <w:rsid w:val="00423085"/>
    <w:rsid w:val="00423376"/>
    <w:rsid w:val="00423492"/>
    <w:rsid w:val="0042357D"/>
    <w:rsid w:val="004236CC"/>
    <w:rsid w:val="00423B47"/>
    <w:rsid w:val="00424600"/>
    <w:rsid w:val="004248FD"/>
    <w:rsid w:val="00424E49"/>
    <w:rsid w:val="004256CC"/>
    <w:rsid w:val="00425D94"/>
    <w:rsid w:val="0042615E"/>
    <w:rsid w:val="0042652A"/>
    <w:rsid w:val="00426537"/>
    <w:rsid w:val="004265C5"/>
    <w:rsid w:val="00426663"/>
    <w:rsid w:val="00426DF5"/>
    <w:rsid w:val="00426E3A"/>
    <w:rsid w:val="004271CD"/>
    <w:rsid w:val="00427325"/>
    <w:rsid w:val="004275E2"/>
    <w:rsid w:val="004279B6"/>
    <w:rsid w:val="0043071F"/>
    <w:rsid w:val="004319E4"/>
    <w:rsid w:val="00431D61"/>
    <w:rsid w:val="00431DFD"/>
    <w:rsid w:val="004320E2"/>
    <w:rsid w:val="00432B92"/>
    <w:rsid w:val="00432BCD"/>
    <w:rsid w:val="00433012"/>
    <w:rsid w:val="004338E6"/>
    <w:rsid w:val="00433F7D"/>
    <w:rsid w:val="00434072"/>
    <w:rsid w:val="00434403"/>
    <w:rsid w:val="004348FE"/>
    <w:rsid w:val="0043491A"/>
    <w:rsid w:val="00434C20"/>
    <w:rsid w:val="00434EBF"/>
    <w:rsid w:val="00435071"/>
    <w:rsid w:val="00435252"/>
    <w:rsid w:val="0043541F"/>
    <w:rsid w:val="00435BB2"/>
    <w:rsid w:val="00435C51"/>
    <w:rsid w:val="004370BF"/>
    <w:rsid w:val="004403A7"/>
    <w:rsid w:val="0044043A"/>
    <w:rsid w:val="00440917"/>
    <w:rsid w:val="004412BB"/>
    <w:rsid w:val="0044196C"/>
    <w:rsid w:val="00441AE9"/>
    <w:rsid w:val="00442037"/>
    <w:rsid w:val="00442084"/>
    <w:rsid w:val="00442473"/>
    <w:rsid w:val="004430D8"/>
    <w:rsid w:val="0044358F"/>
    <w:rsid w:val="004437DB"/>
    <w:rsid w:val="00443D50"/>
    <w:rsid w:val="00443DE7"/>
    <w:rsid w:val="004442E3"/>
    <w:rsid w:val="004446AB"/>
    <w:rsid w:val="00444793"/>
    <w:rsid w:val="00444DEF"/>
    <w:rsid w:val="0044552A"/>
    <w:rsid w:val="004457CA"/>
    <w:rsid w:val="004459B9"/>
    <w:rsid w:val="0044654D"/>
    <w:rsid w:val="0044680C"/>
    <w:rsid w:val="00446D9C"/>
    <w:rsid w:val="00447264"/>
    <w:rsid w:val="00447284"/>
    <w:rsid w:val="0044789A"/>
    <w:rsid w:val="00450B89"/>
    <w:rsid w:val="00451174"/>
    <w:rsid w:val="00452498"/>
    <w:rsid w:val="00452739"/>
    <w:rsid w:val="0045313E"/>
    <w:rsid w:val="00454556"/>
    <w:rsid w:val="004549F7"/>
    <w:rsid w:val="004550A4"/>
    <w:rsid w:val="00455A19"/>
    <w:rsid w:val="00455B63"/>
    <w:rsid w:val="00455DDA"/>
    <w:rsid w:val="0045660B"/>
    <w:rsid w:val="00456797"/>
    <w:rsid w:val="004579B2"/>
    <w:rsid w:val="00457C35"/>
    <w:rsid w:val="00457D3E"/>
    <w:rsid w:val="00457DAB"/>
    <w:rsid w:val="00457FE3"/>
    <w:rsid w:val="004603D2"/>
    <w:rsid w:val="004607D2"/>
    <w:rsid w:val="00460CB6"/>
    <w:rsid w:val="00461779"/>
    <w:rsid w:val="0046184E"/>
    <w:rsid w:val="00462231"/>
    <w:rsid w:val="00462A03"/>
    <w:rsid w:val="00463EFE"/>
    <w:rsid w:val="00464BEE"/>
    <w:rsid w:val="00465CDD"/>
    <w:rsid w:val="00465F30"/>
    <w:rsid w:val="004660B1"/>
    <w:rsid w:val="004662E6"/>
    <w:rsid w:val="0046644B"/>
    <w:rsid w:val="00466D2F"/>
    <w:rsid w:val="0046747E"/>
    <w:rsid w:val="0047042E"/>
    <w:rsid w:val="0047067C"/>
    <w:rsid w:val="00471380"/>
    <w:rsid w:val="0047225D"/>
    <w:rsid w:val="0047228A"/>
    <w:rsid w:val="004725A2"/>
    <w:rsid w:val="00472A54"/>
    <w:rsid w:val="0047371E"/>
    <w:rsid w:val="004737C7"/>
    <w:rsid w:val="00474713"/>
    <w:rsid w:val="004748D3"/>
    <w:rsid w:val="004749C2"/>
    <w:rsid w:val="00474B47"/>
    <w:rsid w:val="004755BD"/>
    <w:rsid w:val="004756FF"/>
    <w:rsid w:val="00475B41"/>
    <w:rsid w:val="004765CA"/>
    <w:rsid w:val="004765FC"/>
    <w:rsid w:val="00476675"/>
    <w:rsid w:val="004808D1"/>
    <w:rsid w:val="00480A8B"/>
    <w:rsid w:val="0048117F"/>
    <w:rsid w:val="0048189F"/>
    <w:rsid w:val="004819D2"/>
    <w:rsid w:val="00482C1E"/>
    <w:rsid w:val="004832ED"/>
    <w:rsid w:val="00483501"/>
    <w:rsid w:val="00483A0C"/>
    <w:rsid w:val="004844C4"/>
    <w:rsid w:val="0048468E"/>
    <w:rsid w:val="004851C6"/>
    <w:rsid w:val="004857FD"/>
    <w:rsid w:val="00485B5E"/>
    <w:rsid w:val="00486676"/>
    <w:rsid w:val="00486AAE"/>
    <w:rsid w:val="004870C8"/>
    <w:rsid w:val="0048758F"/>
    <w:rsid w:val="00487B1C"/>
    <w:rsid w:val="0049053F"/>
    <w:rsid w:val="00490C9D"/>
    <w:rsid w:val="00490E78"/>
    <w:rsid w:val="0049107F"/>
    <w:rsid w:val="004910E2"/>
    <w:rsid w:val="00491A8F"/>
    <w:rsid w:val="004920CD"/>
    <w:rsid w:val="00492195"/>
    <w:rsid w:val="00492923"/>
    <w:rsid w:val="00493129"/>
    <w:rsid w:val="00493720"/>
    <w:rsid w:val="00493961"/>
    <w:rsid w:val="00493BE6"/>
    <w:rsid w:val="00493E63"/>
    <w:rsid w:val="00494037"/>
    <w:rsid w:val="00494327"/>
    <w:rsid w:val="004943F3"/>
    <w:rsid w:val="00494658"/>
    <w:rsid w:val="0049495D"/>
    <w:rsid w:val="00495217"/>
    <w:rsid w:val="0049539C"/>
    <w:rsid w:val="0049601B"/>
    <w:rsid w:val="0049691B"/>
    <w:rsid w:val="00496FF1"/>
    <w:rsid w:val="004972B2"/>
    <w:rsid w:val="004974E4"/>
    <w:rsid w:val="00497A07"/>
    <w:rsid w:val="004A0062"/>
    <w:rsid w:val="004A03C1"/>
    <w:rsid w:val="004A050D"/>
    <w:rsid w:val="004A0821"/>
    <w:rsid w:val="004A1ABF"/>
    <w:rsid w:val="004A1BD0"/>
    <w:rsid w:val="004A1FE4"/>
    <w:rsid w:val="004A26F9"/>
    <w:rsid w:val="004A2E0A"/>
    <w:rsid w:val="004A36EA"/>
    <w:rsid w:val="004A37E1"/>
    <w:rsid w:val="004A392B"/>
    <w:rsid w:val="004A4AC7"/>
    <w:rsid w:val="004A579E"/>
    <w:rsid w:val="004A5F28"/>
    <w:rsid w:val="004A6F16"/>
    <w:rsid w:val="004B0089"/>
    <w:rsid w:val="004B0B7C"/>
    <w:rsid w:val="004B1065"/>
    <w:rsid w:val="004B13F5"/>
    <w:rsid w:val="004B1480"/>
    <w:rsid w:val="004B18D5"/>
    <w:rsid w:val="004B2F07"/>
    <w:rsid w:val="004B379B"/>
    <w:rsid w:val="004B37F6"/>
    <w:rsid w:val="004B3CE0"/>
    <w:rsid w:val="004B4E21"/>
    <w:rsid w:val="004B5247"/>
    <w:rsid w:val="004B5297"/>
    <w:rsid w:val="004B541E"/>
    <w:rsid w:val="004B5503"/>
    <w:rsid w:val="004B5FEC"/>
    <w:rsid w:val="004B6357"/>
    <w:rsid w:val="004B666F"/>
    <w:rsid w:val="004B69BE"/>
    <w:rsid w:val="004B69EE"/>
    <w:rsid w:val="004B6C67"/>
    <w:rsid w:val="004B6F2E"/>
    <w:rsid w:val="004B72C1"/>
    <w:rsid w:val="004B744D"/>
    <w:rsid w:val="004B7870"/>
    <w:rsid w:val="004B7BC9"/>
    <w:rsid w:val="004B7BD0"/>
    <w:rsid w:val="004B7DAF"/>
    <w:rsid w:val="004C00EA"/>
    <w:rsid w:val="004C048D"/>
    <w:rsid w:val="004C04C6"/>
    <w:rsid w:val="004C0EA3"/>
    <w:rsid w:val="004C1E88"/>
    <w:rsid w:val="004C20F4"/>
    <w:rsid w:val="004C23EF"/>
    <w:rsid w:val="004C25D8"/>
    <w:rsid w:val="004C3186"/>
    <w:rsid w:val="004C345E"/>
    <w:rsid w:val="004C4629"/>
    <w:rsid w:val="004C47C2"/>
    <w:rsid w:val="004C4974"/>
    <w:rsid w:val="004C5059"/>
    <w:rsid w:val="004C5179"/>
    <w:rsid w:val="004C518B"/>
    <w:rsid w:val="004C53FC"/>
    <w:rsid w:val="004C5580"/>
    <w:rsid w:val="004C573E"/>
    <w:rsid w:val="004C5A52"/>
    <w:rsid w:val="004C5D8B"/>
    <w:rsid w:val="004C6600"/>
    <w:rsid w:val="004C6627"/>
    <w:rsid w:val="004C6B10"/>
    <w:rsid w:val="004C7D22"/>
    <w:rsid w:val="004D0AA2"/>
    <w:rsid w:val="004D0B12"/>
    <w:rsid w:val="004D0FDD"/>
    <w:rsid w:val="004D1F33"/>
    <w:rsid w:val="004D2E98"/>
    <w:rsid w:val="004D32F6"/>
    <w:rsid w:val="004D34F1"/>
    <w:rsid w:val="004D3A23"/>
    <w:rsid w:val="004D4301"/>
    <w:rsid w:val="004D4352"/>
    <w:rsid w:val="004D444C"/>
    <w:rsid w:val="004D4AD3"/>
    <w:rsid w:val="004D4D01"/>
    <w:rsid w:val="004D517B"/>
    <w:rsid w:val="004D5D2E"/>
    <w:rsid w:val="004D6CB6"/>
    <w:rsid w:val="004D7D89"/>
    <w:rsid w:val="004D7F23"/>
    <w:rsid w:val="004E0188"/>
    <w:rsid w:val="004E04C4"/>
    <w:rsid w:val="004E1AEF"/>
    <w:rsid w:val="004E2030"/>
    <w:rsid w:val="004E21F3"/>
    <w:rsid w:val="004E23F9"/>
    <w:rsid w:val="004E2AD4"/>
    <w:rsid w:val="004E3601"/>
    <w:rsid w:val="004E3608"/>
    <w:rsid w:val="004E39E4"/>
    <w:rsid w:val="004E42B3"/>
    <w:rsid w:val="004E4A27"/>
    <w:rsid w:val="004E4C29"/>
    <w:rsid w:val="004E4C58"/>
    <w:rsid w:val="004E5000"/>
    <w:rsid w:val="004E5093"/>
    <w:rsid w:val="004E6579"/>
    <w:rsid w:val="004E68D3"/>
    <w:rsid w:val="004E6E72"/>
    <w:rsid w:val="004E70B8"/>
    <w:rsid w:val="004E7C1F"/>
    <w:rsid w:val="004F00BA"/>
    <w:rsid w:val="004F042C"/>
    <w:rsid w:val="004F0639"/>
    <w:rsid w:val="004F0CC8"/>
    <w:rsid w:val="004F178C"/>
    <w:rsid w:val="004F21D3"/>
    <w:rsid w:val="004F281E"/>
    <w:rsid w:val="004F2C3A"/>
    <w:rsid w:val="004F33D0"/>
    <w:rsid w:val="004F39F5"/>
    <w:rsid w:val="004F3AC0"/>
    <w:rsid w:val="004F3BB7"/>
    <w:rsid w:val="004F3DBB"/>
    <w:rsid w:val="004F4169"/>
    <w:rsid w:val="004F4AA5"/>
    <w:rsid w:val="004F4ED9"/>
    <w:rsid w:val="004F5023"/>
    <w:rsid w:val="004F6C5E"/>
    <w:rsid w:val="004F6D6E"/>
    <w:rsid w:val="004F7248"/>
    <w:rsid w:val="004F7985"/>
    <w:rsid w:val="004F7A58"/>
    <w:rsid w:val="00500B69"/>
    <w:rsid w:val="00500E0D"/>
    <w:rsid w:val="0050155B"/>
    <w:rsid w:val="00502386"/>
    <w:rsid w:val="00502958"/>
    <w:rsid w:val="00502F7D"/>
    <w:rsid w:val="00503401"/>
    <w:rsid w:val="00503E21"/>
    <w:rsid w:val="005041B6"/>
    <w:rsid w:val="0050495E"/>
    <w:rsid w:val="00504BCE"/>
    <w:rsid w:val="00504DB7"/>
    <w:rsid w:val="00504F1D"/>
    <w:rsid w:val="005050C2"/>
    <w:rsid w:val="00505342"/>
    <w:rsid w:val="00507268"/>
    <w:rsid w:val="00507A83"/>
    <w:rsid w:val="00507B85"/>
    <w:rsid w:val="00507B90"/>
    <w:rsid w:val="00507C3F"/>
    <w:rsid w:val="00507E00"/>
    <w:rsid w:val="00510076"/>
    <w:rsid w:val="005104FA"/>
    <w:rsid w:val="00510C23"/>
    <w:rsid w:val="005113C1"/>
    <w:rsid w:val="0051159B"/>
    <w:rsid w:val="00511774"/>
    <w:rsid w:val="00511F07"/>
    <w:rsid w:val="005124FC"/>
    <w:rsid w:val="00512774"/>
    <w:rsid w:val="005127A4"/>
    <w:rsid w:val="00512A84"/>
    <w:rsid w:val="005132DC"/>
    <w:rsid w:val="00513EA4"/>
    <w:rsid w:val="0051469F"/>
    <w:rsid w:val="00514A6E"/>
    <w:rsid w:val="00514C60"/>
    <w:rsid w:val="00515666"/>
    <w:rsid w:val="005162AF"/>
    <w:rsid w:val="00516648"/>
    <w:rsid w:val="00516F49"/>
    <w:rsid w:val="00517CD1"/>
    <w:rsid w:val="00517D9A"/>
    <w:rsid w:val="00517EA9"/>
    <w:rsid w:val="005206ED"/>
    <w:rsid w:val="00520B2B"/>
    <w:rsid w:val="00520D31"/>
    <w:rsid w:val="0052147D"/>
    <w:rsid w:val="00522009"/>
    <w:rsid w:val="005223E8"/>
    <w:rsid w:val="005225C7"/>
    <w:rsid w:val="0052273B"/>
    <w:rsid w:val="00522847"/>
    <w:rsid w:val="00522A2A"/>
    <w:rsid w:val="00522A73"/>
    <w:rsid w:val="00522C4E"/>
    <w:rsid w:val="0052306D"/>
    <w:rsid w:val="00523280"/>
    <w:rsid w:val="00523A14"/>
    <w:rsid w:val="00523F27"/>
    <w:rsid w:val="005242B9"/>
    <w:rsid w:val="005245E0"/>
    <w:rsid w:val="00524614"/>
    <w:rsid w:val="0052461F"/>
    <w:rsid w:val="00524A7D"/>
    <w:rsid w:val="00524D08"/>
    <w:rsid w:val="00524E69"/>
    <w:rsid w:val="00524F3A"/>
    <w:rsid w:val="0052556E"/>
    <w:rsid w:val="00525B76"/>
    <w:rsid w:val="00525D0C"/>
    <w:rsid w:val="005264C2"/>
    <w:rsid w:val="00526AA8"/>
    <w:rsid w:val="00527101"/>
    <w:rsid w:val="005272B4"/>
    <w:rsid w:val="00527628"/>
    <w:rsid w:val="00527A38"/>
    <w:rsid w:val="005306EA"/>
    <w:rsid w:val="0053173A"/>
    <w:rsid w:val="0053186C"/>
    <w:rsid w:val="00532130"/>
    <w:rsid w:val="00532A69"/>
    <w:rsid w:val="0053360C"/>
    <w:rsid w:val="00533864"/>
    <w:rsid w:val="005347B0"/>
    <w:rsid w:val="005349FD"/>
    <w:rsid w:val="00534CB6"/>
    <w:rsid w:val="00535059"/>
    <w:rsid w:val="00535511"/>
    <w:rsid w:val="00535C0C"/>
    <w:rsid w:val="00536787"/>
    <w:rsid w:val="005367D9"/>
    <w:rsid w:val="00537505"/>
    <w:rsid w:val="00537DFF"/>
    <w:rsid w:val="005406A6"/>
    <w:rsid w:val="00540D5E"/>
    <w:rsid w:val="00540E2D"/>
    <w:rsid w:val="005417A2"/>
    <w:rsid w:val="005417DE"/>
    <w:rsid w:val="00541823"/>
    <w:rsid w:val="005433BD"/>
    <w:rsid w:val="005454BA"/>
    <w:rsid w:val="00545BED"/>
    <w:rsid w:val="00545FA6"/>
    <w:rsid w:val="0054636F"/>
    <w:rsid w:val="005463C6"/>
    <w:rsid w:val="005463E1"/>
    <w:rsid w:val="005466AB"/>
    <w:rsid w:val="00546A0F"/>
    <w:rsid w:val="00546DE2"/>
    <w:rsid w:val="00547698"/>
    <w:rsid w:val="00550099"/>
    <w:rsid w:val="005500AC"/>
    <w:rsid w:val="0055039D"/>
    <w:rsid w:val="005510E1"/>
    <w:rsid w:val="0055134A"/>
    <w:rsid w:val="0055139F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6388"/>
    <w:rsid w:val="00557AB5"/>
    <w:rsid w:val="00557F10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CEA"/>
    <w:rsid w:val="00562D8E"/>
    <w:rsid w:val="005630CE"/>
    <w:rsid w:val="00564AFE"/>
    <w:rsid w:val="00564C37"/>
    <w:rsid w:val="00565A8D"/>
    <w:rsid w:val="00567DF3"/>
    <w:rsid w:val="00567E8B"/>
    <w:rsid w:val="005708B4"/>
    <w:rsid w:val="00570A0A"/>
    <w:rsid w:val="00571A3F"/>
    <w:rsid w:val="00571DF3"/>
    <w:rsid w:val="00572555"/>
    <w:rsid w:val="00572718"/>
    <w:rsid w:val="0057302F"/>
    <w:rsid w:val="005730D6"/>
    <w:rsid w:val="0057364A"/>
    <w:rsid w:val="0057388B"/>
    <w:rsid w:val="005739DB"/>
    <w:rsid w:val="00574000"/>
    <w:rsid w:val="00574629"/>
    <w:rsid w:val="00574A5A"/>
    <w:rsid w:val="00574C1C"/>
    <w:rsid w:val="00574D48"/>
    <w:rsid w:val="00574D9D"/>
    <w:rsid w:val="00575511"/>
    <w:rsid w:val="00575912"/>
    <w:rsid w:val="00575CD4"/>
    <w:rsid w:val="00575FC8"/>
    <w:rsid w:val="00576C74"/>
    <w:rsid w:val="00576CEE"/>
    <w:rsid w:val="00576DF1"/>
    <w:rsid w:val="00577361"/>
    <w:rsid w:val="00577744"/>
    <w:rsid w:val="005800A6"/>
    <w:rsid w:val="00580A0E"/>
    <w:rsid w:val="00580B0E"/>
    <w:rsid w:val="00580F03"/>
    <w:rsid w:val="00581AD4"/>
    <w:rsid w:val="00581AD8"/>
    <w:rsid w:val="00581D4B"/>
    <w:rsid w:val="005823FE"/>
    <w:rsid w:val="00583264"/>
    <w:rsid w:val="00583B9B"/>
    <w:rsid w:val="00583F2D"/>
    <w:rsid w:val="0058403E"/>
    <w:rsid w:val="00584466"/>
    <w:rsid w:val="005845FF"/>
    <w:rsid w:val="005849DE"/>
    <w:rsid w:val="005852A9"/>
    <w:rsid w:val="00585577"/>
    <w:rsid w:val="00586B15"/>
    <w:rsid w:val="005871B9"/>
    <w:rsid w:val="00587622"/>
    <w:rsid w:val="00587BF1"/>
    <w:rsid w:val="00587FC0"/>
    <w:rsid w:val="00590D53"/>
    <w:rsid w:val="0059199A"/>
    <w:rsid w:val="00591B2D"/>
    <w:rsid w:val="00591CE2"/>
    <w:rsid w:val="00592BD9"/>
    <w:rsid w:val="00592F7A"/>
    <w:rsid w:val="00592FF2"/>
    <w:rsid w:val="0059321D"/>
    <w:rsid w:val="0059362E"/>
    <w:rsid w:val="005944B2"/>
    <w:rsid w:val="00594880"/>
    <w:rsid w:val="00594F6E"/>
    <w:rsid w:val="00595391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966"/>
    <w:rsid w:val="00597C3B"/>
    <w:rsid w:val="00597F46"/>
    <w:rsid w:val="005A015E"/>
    <w:rsid w:val="005A23E2"/>
    <w:rsid w:val="005A2A88"/>
    <w:rsid w:val="005A35BC"/>
    <w:rsid w:val="005A497F"/>
    <w:rsid w:val="005A5297"/>
    <w:rsid w:val="005A5B37"/>
    <w:rsid w:val="005A6950"/>
    <w:rsid w:val="005A6D49"/>
    <w:rsid w:val="005A7AFE"/>
    <w:rsid w:val="005A7C7C"/>
    <w:rsid w:val="005B00FD"/>
    <w:rsid w:val="005B0DC7"/>
    <w:rsid w:val="005B2A62"/>
    <w:rsid w:val="005B2C1A"/>
    <w:rsid w:val="005B2DBC"/>
    <w:rsid w:val="005B2F64"/>
    <w:rsid w:val="005B3311"/>
    <w:rsid w:val="005B3590"/>
    <w:rsid w:val="005B3662"/>
    <w:rsid w:val="005B3E8D"/>
    <w:rsid w:val="005B3F4B"/>
    <w:rsid w:val="005B5027"/>
    <w:rsid w:val="005B5BDD"/>
    <w:rsid w:val="005B62FB"/>
    <w:rsid w:val="005B65AE"/>
    <w:rsid w:val="005B6DD5"/>
    <w:rsid w:val="005B6FD9"/>
    <w:rsid w:val="005B7831"/>
    <w:rsid w:val="005B7851"/>
    <w:rsid w:val="005B7909"/>
    <w:rsid w:val="005B7C10"/>
    <w:rsid w:val="005C07D6"/>
    <w:rsid w:val="005C0EFF"/>
    <w:rsid w:val="005C1616"/>
    <w:rsid w:val="005C2226"/>
    <w:rsid w:val="005C26AA"/>
    <w:rsid w:val="005C2CA8"/>
    <w:rsid w:val="005C2DBD"/>
    <w:rsid w:val="005C37F7"/>
    <w:rsid w:val="005C3EF5"/>
    <w:rsid w:val="005C3F17"/>
    <w:rsid w:val="005C4028"/>
    <w:rsid w:val="005C423F"/>
    <w:rsid w:val="005C432E"/>
    <w:rsid w:val="005C4380"/>
    <w:rsid w:val="005C4CDE"/>
    <w:rsid w:val="005C56E6"/>
    <w:rsid w:val="005C5BB8"/>
    <w:rsid w:val="005C60AA"/>
    <w:rsid w:val="005C6178"/>
    <w:rsid w:val="005C6257"/>
    <w:rsid w:val="005C67F0"/>
    <w:rsid w:val="005C76F3"/>
    <w:rsid w:val="005C7AD7"/>
    <w:rsid w:val="005C7C45"/>
    <w:rsid w:val="005C7F17"/>
    <w:rsid w:val="005D0635"/>
    <w:rsid w:val="005D0C32"/>
    <w:rsid w:val="005D1337"/>
    <w:rsid w:val="005D158E"/>
    <w:rsid w:val="005D181D"/>
    <w:rsid w:val="005D1853"/>
    <w:rsid w:val="005D1AAE"/>
    <w:rsid w:val="005D1B1D"/>
    <w:rsid w:val="005D1CAF"/>
    <w:rsid w:val="005D2157"/>
    <w:rsid w:val="005D35C0"/>
    <w:rsid w:val="005D37C8"/>
    <w:rsid w:val="005D42B0"/>
    <w:rsid w:val="005D450E"/>
    <w:rsid w:val="005D4562"/>
    <w:rsid w:val="005D46C0"/>
    <w:rsid w:val="005D47ED"/>
    <w:rsid w:val="005D49D8"/>
    <w:rsid w:val="005D51EB"/>
    <w:rsid w:val="005D5712"/>
    <w:rsid w:val="005D5CCA"/>
    <w:rsid w:val="005D623D"/>
    <w:rsid w:val="005D65B5"/>
    <w:rsid w:val="005D7433"/>
    <w:rsid w:val="005E0653"/>
    <w:rsid w:val="005E0935"/>
    <w:rsid w:val="005E0969"/>
    <w:rsid w:val="005E0DF7"/>
    <w:rsid w:val="005E0FF2"/>
    <w:rsid w:val="005E12AF"/>
    <w:rsid w:val="005E25C0"/>
    <w:rsid w:val="005E277C"/>
    <w:rsid w:val="005E2A52"/>
    <w:rsid w:val="005E2C9A"/>
    <w:rsid w:val="005E3246"/>
    <w:rsid w:val="005E3292"/>
    <w:rsid w:val="005E3FEB"/>
    <w:rsid w:val="005E41AA"/>
    <w:rsid w:val="005E4830"/>
    <w:rsid w:val="005E4D2C"/>
    <w:rsid w:val="005E5496"/>
    <w:rsid w:val="005E59AD"/>
    <w:rsid w:val="005E5DBC"/>
    <w:rsid w:val="005E6124"/>
    <w:rsid w:val="005E615E"/>
    <w:rsid w:val="005E6217"/>
    <w:rsid w:val="005E626C"/>
    <w:rsid w:val="005E7985"/>
    <w:rsid w:val="005E7AAA"/>
    <w:rsid w:val="005F07F1"/>
    <w:rsid w:val="005F08EA"/>
    <w:rsid w:val="005F0B08"/>
    <w:rsid w:val="005F0B64"/>
    <w:rsid w:val="005F136B"/>
    <w:rsid w:val="005F1A31"/>
    <w:rsid w:val="005F21B1"/>
    <w:rsid w:val="005F2395"/>
    <w:rsid w:val="005F2787"/>
    <w:rsid w:val="005F28E7"/>
    <w:rsid w:val="005F2A7B"/>
    <w:rsid w:val="005F345B"/>
    <w:rsid w:val="005F3FCD"/>
    <w:rsid w:val="005F41E2"/>
    <w:rsid w:val="005F4539"/>
    <w:rsid w:val="005F499A"/>
    <w:rsid w:val="005F4DCE"/>
    <w:rsid w:val="005F50DA"/>
    <w:rsid w:val="005F5100"/>
    <w:rsid w:val="005F5AC6"/>
    <w:rsid w:val="005F5BD5"/>
    <w:rsid w:val="005F5C13"/>
    <w:rsid w:val="005F614B"/>
    <w:rsid w:val="005F62AF"/>
    <w:rsid w:val="005F682C"/>
    <w:rsid w:val="005F6A70"/>
    <w:rsid w:val="005F6BD2"/>
    <w:rsid w:val="005F7597"/>
    <w:rsid w:val="005F7C72"/>
    <w:rsid w:val="006007FE"/>
    <w:rsid w:val="0060087F"/>
    <w:rsid w:val="00600C5A"/>
    <w:rsid w:val="00601143"/>
    <w:rsid w:val="00601306"/>
    <w:rsid w:val="00601395"/>
    <w:rsid w:val="00601C99"/>
    <w:rsid w:val="006029E3"/>
    <w:rsid w:val="006030C5"/>
    <w:rsid w:val="006031D9"/>
    <w:rsid w:val="00603BE3"/>
    <w:rsid w:val="00603D41"/>
    <w:rsid w:val="00603DED"/>
    <w:rsid w:val="00603E4D"/>
    <w:rsid w:val="006044B5"/>
    <w:rsid w:val="006056FB"/>
    <w:rsid w:val="006067AD"/>
    <w:rsid w:val="006071AA"/>
    <w:rsid w:val="0060725A"/>
    <w:rsid w:val="0060785E"/>
    <w:rsid w:val="00610FE2"/>
    <w:rsid w:val="00611032"/>
    <w:rsid w:val="00611376"/>
    <w:rsid w:val="00611863"/>
    <w:rsid w:val="00611AB6"/>
    <w:rsid w:val="0061216A"/>
    <w:rsid w:val="006122CD"/>
    <w:rsid w:val="0061253C"/>
    <w:rsid w:val="006125B7"/>
    <w:rsid w:val="00612F0B"/>
    <w:rsid w:val="006132A2"/>
    <w:rsid w:val="006132C0"/>
    <w:rsid w:val="006132D7"/>
    <w:rsid w:val="00613346"/>
    <w:rsid w:val="00613CF7"/>
    <w:rsid w:val="006144D2"/>
    <w:rsid w:val="00614654"/>
    <w:rsid w:val="006148F9"/>
    <w:rsid w:val="00615354"/>
    <w:rsid w:val="0061556C"/>
    <w:rsid w:val="006155E7"/>
    <w:rsid w:val="006157B2"/>
    <w:rsid w:val="0061669B"/>
    <w:rsid w:val="00616FD6"/>
    <w:rsid w:val="0061736A"/>
    <w:rsid w:val="00617C9C"/>
    <w:rsid w:val="0062063D"/>
    <w:rsid w:val="00620781"/>
    <w:rsid w:val="00620BC3"/>
    <w:rsid w:val="006216F8"/>
    <w:rsid w:val="00621818"/>
    <w:rsid w:val="006220C9"/>
    <w:rsid w:val="0062215D"/>
    <w:rsid w:val="0062262D"/>
    <w:rsid w:val="00622B4D"/>
    <w:rsid w:val="00622B57"/>
    <w:rsid w:val="00622CA6"/>
    <w:rsid w:val="00623146"/>
    <w:rsid w:val="006237A8"/>
    <w:rsid w:val="0062440B"/>
    <w:rsid w:val="00624B69"/>
    <w:rsid w:val="00624BA2"/>
    <w:rsid w:val="0062648B"/>
    <w:rsid w:val="006264E3"/>
    <w:rsid w:val="006275E1"/>
    <w:rsid w:val="00627902"/>
    <w:rsid w:val="00627BFC"/>
    <w:rsid w:val="00627CEC"/>
    <w:rsid w:val="00627D4B"/>
    <w:rsid w:val="00627FFA"/>
    <w:rsid w:val="0063015D"/>
    <w:rsid w:val="006303C7"/>
    <w:rsid w:val="00631979"/>
    <w:rsid w:val="00631D5A"/>
    <w:rsid w:val="00632406"/>
    <w:rsid w:val="00632B7A"/>
    <w:rsid w:val="006331AB"/>
    <w:rsid w:val="0063324F"/>
    <w:rsid w:val="0063349B"/>
    <w:rsid w:val="006335B4"/>
    <w:rsid w:val="00634318"/>
    <w:rsid w:val="0063490A"/>
    <w:rsid w:val="00635664"/>
    <w:rsid w:val="006359DB"/>
    <w:rsid w:val="006365FB"/>
    <w:rsid w:val="00636B31"/>
    <w:rsid w:val="00637981"/>
    <w:rsid w:val="00637E11"/>
    <w:rsid w:val="00640254"/>
    <w:rsid w:val="006406C0"/>
    <w:rsid w:val="006407BE"/>
    <w:rsid w:val="006415D7"/>
    <w:rsid w:val="00641D0E"/>
    <w:rsid w:val="00641D2E"/>
    <w:rsid w:val="00642104"/>
    <w:rsid w:val="006421EA"/>
    <w:rsid w:val="00642443"/>
    <w:rsid w:val="006424AD"/>
    <w:rsid w:val="0064262C"/>
    <w:rsid w:val="00642821"/>
    <w:rsid w:val="00642ADD"/>
    <w:rsid w:val="00643235"/>
    <w:rsid w:val="0064333C"/>
    <w:rsid w:val="00643414"/>
    <w:rsid w:val="00643724"/>
    <w:rsid w:val="0064387A"/>
    <w:rsid w:val="006439BC"/>
    <w:rsid w:val="00643C98"/>
    <w:rsid w:val="006441A1"/>
    <w:rsid w:val="00645233"/>
    <w:rsid w:val="0064554D"/>
    <w:rsid w:val="00645958"/>
    <w:rsid w:val="00645CBA"/>
    <w:rsid w:val="00645ED1"/>
    <w:rsid w:val="006461F9"/>
    <w:rsid w:val="0064696F"/>
    <w:rsid w:val="00646E3C"/>
    <w:rsid w:val="006474A1"/>
    <w:rsid w:val="00647592"/>
    <w:rsid w:val="006476A3"/>
    <w:rsid w:val="00647747"/>
    <w:rsid w:val="006479EB"/>
    <w:rsid w:val="00650746"/>
    <w:rsid w:val="00650B17"/>
    <w:rsid w:val="00650C0D"/>
    <w:rsid w:val="00650F99"/>
    <w:rsid w:val="00651FAA"/>
    <w:rsid w:val="00652A17"/>
    <w:rsid w:val="00652E29"/>
    <w:rsid w:val="00652E64"/>
    <w:rsid w:val="006530B6"/>
    <w:rsid w:val="0065351A"/>
    <w:rsid w:val="0065358A"/>
    <w:rsid w:val="00655240"/>
    <w:rsid w:val="006553C1"/>
    <w:rsid w:val="00655B6F"/>
    <w:rsid w:val="00656166"/>
    <w:rsid w:val="006561AC"/>
    <w:rsid w:val="00656FBE"/>
    <w:rsid w:val="006573C0"/>
    <w:rsid w:val="006575B1"/>
    <w:rsid w:val="0065784F"/>
    <w:rsid w:val="00657A53"/>
    <w:rsid w:val="0066002C"/>
    <w:rsid w:val="00660056"/>
    <w:rsid w:val="00660926"/>
    <w:rsid w:val="00660CF4"/>
    <w:rsid w:val="00660E86"/>
    <w:rsid w:val="00661074"/>
    <w:rsid w:val="0066145C"/>
    <w:rsid w:val="00661F3C"/>
    <w:rsid w:val="0066227B"/>
    <w:rsid w:val="0066299C"/>
    <w:rsid w:val="0066326D"/>
    <w:rsid w:val="00663284"/>
    <w:rsid w:val="0066331E"/>
    <w:rsid w:val="00664357"/>
    <w:rsid w:val="006647F1"/>
    <w:rsid w:val="00664A03"/>
    <w:rsid w:val="00664DB9"/>
    <w:rsid w:val="00664EDE"/>
    <w:rsid w:val="0066571B"/>
    <w:rsid w:val="00665770"/>
    <w:rsid w:val="0066594F"/>
    <w:rsid w:val="00666609"/>
    <w:rsid w:val="00670061"/>
    <w:rsid w:val="00670C28"/>
    <w:rsid w:val="00671018"/>
    <w:rsid w:val="00671E51"/>
    <w:rsid w:val="0067300A"/>
    <w:rsid w:val="00673DDB"/>
    <w:rsid w:val="0067407D"/>
    <w:rsid w:val="00674104"/>
    <w:rsid w:val="00674415"/>
    <w:rsid w:val="00674661"/>
    <w:rsid w:val="00674E4D"/>
    <w:rsid w:val="0067502E"/>
    <w:rsid w:val="0067535A"/>
    <w:rsid w:val="00677061"/>
    <w:rsid w:val="0067719E"/>
    <w:rsid w:val="0067748D"/>
    <w:rsid w:val="00680BCD"/>
    <w:rsid w:val="00680BD3"/>
    <w:rsid w:val="006812BE"/>
    <w:rsid w:val="00681A85"/>
    <w:rsid w:val="00681C1A"/>
    <w:rsid w:val="0068298F"/>
    <w:rsid w:val="006829D2"/>
    <w:rsid w:val="0068394D"/>
    <w:rsid w:val="00683BD6"/>
    <w:rsid w:val="00683BF6"/>
    <w:rsid w:val="00683C95"/>
    <w:rsid w:val="006843DA"/>
    <w:rsid w:val="006844A7"/>
    <w:rsid w:val="006853F5"/>
    <w:rsid w:val="00685695"/>
    <w:rsid w:val="00685739"/>
    <w:rsid w:val="0068573D"/>
    <w:rsid w:val="00686372"/>
    <w:rsid w:val="00686E5E"/>
    <w:rsid w:val="00687C94"/>
    <w:rsid w:val="0069022F"/>
    <w:rsid w:val="006905B9"/>
    <w:rsid w:val="00691154"/>
    <w:rsid w:val="0069166E"/>
    <w:rsid w:val="00691BF2"/>
    <w:rsid w:val="0069210F"/>
    <w:rsid w:val="0069242F"/>
    <w:rsid w:val="00692815"/>
    <w:rsid w:val="00692927"/>
    <w:rsid w:val="00692BF8"/>
    <w:rsid w:val="00692ECA"/>
    <w:rsid w:val="00692F54"/>
    <w:rsid w:val="00693001"/>
    <w:rsid w:val="006933CA"/>
    <w:rsid w:val="006938E4"/>
    <w:rsid w:val="00693D0A"/>
    <w:rsid w:val="00693FD3"/>
    <w:rsid w:val="00694A88"/>
    <w:rsid w:val="00695A77"/>
    <w:rsid w:val="00695D0E"/>
    <w:rsid w:val="00696140"/>
    <w:rsid w:val="0069634A"/>
    <w:rsid w:val="006964C2"/>
    <w:rsid w:val="00696A33"/>
    <w:rsid w:val="006975A2"/>
    <w:rsid w:val="00697975"/>
    <w:rsid w:val="006A07F1"/>
    <w:rsid w:val="006A09D7"/>
    <w:rsid w:val="006A0B43"/>
    <w:rsid w:val="006A0E82"/>
    <w:rsid w:val="006A0F20"/>
    <w:rsid w:val="006A12F8"/>
    <w:rsid w:val="006A14A4"/>
    <w:rsid w:val="006A16D6"/>
    <w:rsid w:val="006A22A6"/>
    <w:rsid w:val="006A31A1"/>
    <w:rsid w:val="006A32BB"/>
    <w:rsid w:val="006A35AF"/>
    <w:rsid w:val="006A3B99"/>
    <w:rsid w:val="006A3BEC"/>
    <w:rsid w:val="006A3F65"/>
    <w:rsid w:val="006A4266"/>
    <w:rsid w:val="006A5275"/>
    <w:rsid w:val="006A5277"/>
    <w:rsid w:val="006A5713"/>
    <w:rsid w:val="006A63C7"/>
    <w:rsid w:val="006A6520"/>
    <w:rsid w:val="006A6569"/>
    <w:rsid w:val="006A77B4"/>
    <w:rsid w:val="006A7879"/>
    <w:rsid w:val="006A789D"/>
    <w:rsid w:val="006B10C1"/>
    <w:rsid w:val="006B2079"/>
    <w:rsid w:val="006B270D"/>
    <w:rsid w:val="006B2FB0"/>
    <w:rsid w:val="006B3406"/>
    <w:rsid w:val="006B3590"/>
    <w:rsid w:val="006B3C0B"/>
    <w:rsid w:val="006B5ADD"/>
    <w:rsid w:val="006B687E"/>
    <w:rsid w:val="006B69D8"/>
    <w:rsid w:val="006B6BCE"/>
    <w:rsid w:val="006B7161"/>
    <w:rsid w:val="006B7D79"/>
    <w:rsid w:val="006C0385"/>
    <w:rsid w:val="006C04CC"/>
    <w:rsid w:val="006C04E6"/>
    <w:rsid w:val="006C067D"/>
    <w:rsid w:val="006C0727"/>
    <w:rsid w:val="006C08FF"/>
    <w:rsid w:val="006C0A5F"/>
    <w:rsid w:val="006C11BE"/>
    <w:rsid w:val="006C1255"/>
    <w:rsid w:val="006C1AC8"/>
    <w:rsid w:val="006C1B89"/>
    <w:rsid w:val="006C1F1F"/>
    <w:rsid w:val="006C20A3"/>
    <w:rsid w:val="006C2719"/>
    <w:rsid w:val="006C388D"/>
    <w:rsid w:val="006C3964"/>
    <w:rsid w:val="006C3B55"/>
    <w:rsid w:val="006C3D27"/>
    <w:rsid w:val="006C3DBD"/>
    <w:rsid w:val="006C50B1"/>
    <w:rsid w:val="006C58A7"/>
    <w:rsid w:val="006C5B5D"/>
    <w:rsid w:val="006C5F1F"/>
    <w:rsid w:val="006C607A"/>
    <w:rsid w:val="006C64B1"/>
    <w:rsid w:val="006C6EB8"/>
    <w:rsid w:val="006C73C3"/>
    <w:rsid w:val="006C7D42"/>
    <w:rsid w:val="006C7DBA"/>
    <w:rsid w:val="006D0147"/>
    <w:rsid w:val="006D014E"/>
    <w:rsid w:val="006D060F"/>
    <w:rsid w:val="006D10D1"/>
    <w:rsid w:val="006D2234"/>
    <w:rsid w:val="006D2B45"/>
    <w:rsid w:val="006D33B5"/>
    <w:rsid w:val="006D3AB7"/>
    <w:rsid w:val="006D3EA5"/>
    <w:rsid w:val="006D4282"/>
    <w:rsid w:val="006D4FE7"/>
    <w:rsid w:val="006D5783"/>
    <w:rsid w:val="006D5893"/>
    <w:rsid w:val="006D5F4A"/>
    <w:rsid w:val="006D666C"/>
    <w:rsid w:val="006D6F59"/>
    <w:rsid w:val="006D7077"/>
    <w:rsid w:val="006E000A"/>
    <w:rsid w:val="006E0DC3"/>
    <w:rsid w:val="006E145F"/>
    <w:rsid w:val="006E1A7D"/>
    <w:rsid w:val="006E2A80"/>
    <w:rsid w:val="006E3B9E"/>
    <w:rsid w:val="006E3F25"/>
    <w:rsid w:val="006E49EB"/>
    <w:rsid w:val="006E4DD0"/>
    <w:rsid w:val="006E52BE"/>
    <w:rsid w:val="006E579B"/>
    <w:rsid w:val="006E59A4"/>
    <w:rsid w:val="006E5FA2"/>
    <w:rsid w:val="006E6758"/>
    <w:rsid w:val="006E79CB"/>
    <w:rsid w:val="006F0A53"/>
    <w:rsid w:val="006F0BD4"/>
    <w:rsid w:val="006F1AD6"/>
    <w:rsid w:val="006F1D1F"/>
    <w:rsid w:val="006F2899"/>
    <w:rsid w:val="006F2F0D"/>
    <w:rsid w:val="006F315D"/>
    <w:rsid w:val="006F3E94"/>
    <w:rsid w:val="006F3F75"/>
    <w:rsid w:val="006F430D"/>
    <w:rsid w:val="006F4B4D"/>
    <w:rsid w:val="006F4E3F"/>
    <w:rsid w:val="006F56DA"/>
    <w:rsid w:val="006F5C47"/>
    <w:rsid w:val="006F5CC1"/>
    <w:rsid w:val="006F5D7E"/>
    <w:rsid w:val="006F5EA5"/>
    <w:rsid w:val="006F6003"/>
    <w:rsid w:val="006F6B90"/>
    <w:rsid w:val="006F759E"/>
    <w:rsid w:val="006F784B"/>
    <w:rsid w:val="006F787D"/>
    <w:rsid w:val="006F7B02"/>
    <w:rsid w:val="0070022C"/>
    <w:rsid w:val="007005A0"/>
    <w:rsid w:val="00700A2A"/>
    <w:rsid w:val="00700B29"/>
    <w:rsid w:val="00700F22"/>
    <w:rsid w:val="007011ED"/>
    <w:rsid w:val="007014B2"/>
    <w:rsid w:val="00701D37"/>
    <w:rsid w:val="007022BE"/>
    <w:rsid w:val="00702681"/>
    <w:rsid w:val="00702726"/>
    <w:rsid w:val="00702DE4"/>
    <w:rsid w:val="0070385F"/>
    <w:rsid w:val="0070406F"/>
    <w:rsid w:val="0070416A"/>
    <w:rsid w:val="0070484D"/>
    <w:rsid w:val="0070493A"/>
    <w:rsid w:val="007049C1"/>
    <w:rsid w:val="0070594E"/>
    <w:rsid w:val="00705C15"/>
    <w:rsid w:val="00705D60"/>
    <w:rsid w:val="0070674F"/>
    <w:rsid w:val="0070728A"/>
    <w:rsid w:val="007072CB"/>
    <w:rsid w:val="007074B5"/>
    <w:rsid w:val="0071000F"/>
    <w:rsid w:val="00710131"/>
    <w:rsid w:val="00710246"/>
    <w:rsid w:val="00710994"/>
    <w:rsid w:val="00710BAA"/>
    <w:rsid w:val="00710CCC"/>
    <w:rsid w:val="00710E78"/>
    <w:rsid w:val="007116AD"/>
    <w:rsid w:val="007124FB"/>
    <w:rsid w:val="00712697"/>
    <w:rsid w:val="0071269F"/>
    <w:rsid w:val="00712987"/>
    <w:rsid w:val="00712DAE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4E"/>
    <w:rsid w:val="0071533E"/>
    <w:rsid w:val="007158BD"/>
    <w:rsid w:val="00715F85"/>
    <w:rsid w:val="007160AB"/>
    <w:rsid w:val="00716605"/>
    <w:rsid w:val="00716912"/>
    <w:rsid w:val="00717858"/>
    <w:rsid w:val="00717872"/>
    <w:rsid w:val="00717A02"/>
    <w:rsid w:val="00717B93"/>
    <w:rsid w:val="00720368"/>
    <w:rsid w:val="007205C5"/>
    <w:rsid w:val="00720967"/>
    <w:rsid w:val="007211B6"/>
    <w:rsid w:val="00721B38"/>
    <w:rsid w:val="00721B9A"/>
    <w:rsid w:val="0072301B"/>
    <w:rsid w:val="00723157"/>
    <w:rsid w:val="00723D35"/>
    <w:rsid w:val="00723DEF"/>
    <w:rsid w:val="00723F0F"/>
    <w:rsid w:val="0072420E"/>
    <w:rsid w:val="007242B0"/>
    <w:rsid w:val="007248F3"/>
    <w:rsid w:val="00724950"/>
    <w:rsid w:val="00725532"/>
    <w:rsid w:val="00725B4B"/>
    <w:rsid w:val="00726A2D"/>
    <w:rsid w:val="007274E1"/>
    <w:rsid w:val="00727B6D"/>
    <w:rsid w:val="00730027"/>
    <w:rsid w:val="007305B7"/>
    <w:rsid w:val="00730695"/>
    <w:rsid w:val="00730950"/>
    <w:rsid w:val="00730B15"/>
    <w:rsid w:val="00730D24"/>
    <w:rsid w:val="00731BC0"/>
    <w:rsid w:val="00732A70"/>
    <w:rsid w:val="00733596"/>
    <w:rsid w:val="00733DAA"/>
    <w:rsid w:val="007345FF"/>
    <w:rsid w:val="00734997"/>
    <w:rsid w:val="00735514"/>
    <w:rsid w:val="0073558A"/>
    <w:rsid w:val="00735623"/>
    <w:rsid w:val="007358BC"/>
    <w:rsid w:val="00735D75"/>
    <w:rsid w:val="00735EB0"/>
    <w:rsid w:val="007360AF"/>
    <w:rsid w:val="007361A9"/>
    <w:rsid w:val="007376C3"/>
    <w:rsid w:val="0073774D"/>
    <w:rsid w:val="00737777"/>
    <w:rsid w:val="00737A81"/>
    <w:rsid w:val="00737D0D"/>
    <w:rsid w:val="00737F06"/>
    <w:rsid w:val="00740117"/>
    <w:rsid w:val="00740DFB"/>
    <w:rsid w:val="007411C5"/>
    <w:rsid w:val="00741CA4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99A"/>
    <w:rsid w:val="00745EBA"/>
    <w:rsid w:val="0074627D"/>
    <w:rsid w:val="007463F8"/>
    <w:rsid w:val="007466B4"/>
    <w:rsid w:val="00746A9B"/>
    <w:rsid w:val="00746AC9"/>
    <w:rsid w:val="00746BEC"/>
    <w:rsid w:val="00746CFC"/>
    <w:rsid w:val="0074783F"/>
    <w:rsid w:val="00747EF0"/>
    <w:rsid w:val="00747F27"/>
    <w:rsid w:val="007505C0"/>
    <w:rsid w:val="007507C3"/>
    <w:rsid w:val="00750824"/>
    <w:rsid w:val="00750E17"/>
    <w:rsid w:val="00750F78"/>
    <w:rsid w:val="00751054"/>
    <w:rsid w:val="0075110E"/>
    <w:rsid w:val="0075125F"/>
    <w:rsid w:val="00751998"/>
    <w:rsid w:val="007522DA"/>
    <w:rsid w:val="0075271B"/>
    <w:rsid w:val="00752C21"/>
    <w:rsid w:val="0075393C"/>
    <w:rsid w:val="00753CE5"/>
    <w:rsid w:val="00755206"/>
    <w:rsid w:val="00755336"/>
    <w:rsid w:val="0075599C"/>
    <w:rsid w:val="00755D41"/>
    <w:rsid w:val="00756029"/>
    <w:rsid w:val="00756A99"/>
    <w:rsid w:val="00756CC7"/>
    <w:rsid w:val="00757069"/>
    <w:rsid w:val="00757596"/>
    <w:rsid w:val="00757C93"/>
    <w:rsid w:val="0076093F"/>
    <w:rsid w:val="00761553"/>
    <w:rsid w:val="00761EA5"/>
    <w:rsid w:val="00761F5C"/>
    <w:rsid w:val="00762128"/>
    <w:rsid w:val="00762C25"/>
    <w:rsid w:val="00762E4E"/>
    <w:rsid w:val="007631EE"/>
    <w:rsid w:val="00763375"/>
    <w:rsid w:val="00763469"/>
    <w:rsid w:val="00764DA4"/>
    <w:rsid w:val="00764FD9"/>
    <w:rsid w:val="00765AB7"/>
    <w:rsid w:val="00765E02"/>
    <w:rsid w:val="00765F84"/>
    <w:rsid w:val="00765FD2"/>
    <w:rsid w:val="0076647B"/>
    <w:rsid w:val="00766C58"/>
    <w:rsid w:val="007674DA"/>
    <w:rsid w:val="00767576"/>
    <w:rsid w:val="00767E0D"/>
    <w:rsid w:val="00767E31"/>
    <w:rsid w:val="00767F67"/>
    <w:rsid w:val="007703A0"/>
    <w:rsid w:val="007704BB"/>
    <w:rsid w:val="00770572"/>
    <w:rsid w:val="00770CD6"/>
    <w:rsid w:val="00771400"/>
    <w:rsid w:val="00771C90"/>
    <w:rsid w:val="00771E92"/>
    <w:rsid w:val="007720C1"/>
    <w:rsid w:val="007725C6"/>
    <w:rsid w:val="00772D4E"/>
    <w:rsid w:val="00772E4E"/>
    <w:rsid w:val="00773681"/>
    <w:rsid w:val="00773761"/>
    <w:rsid w:val="00774445"/>
    <w:rsid w:val="00774736"/>
    <w:rsid w:val="00775B06"/>
    <w:rsid w:val="007766BB"/>
    <w:rsid w:val="00777064"/>
    <w:rsid w:val="00777276"/>
    <w:rsid w:val="007772DB"/>
    <w:rsid w:val="00777ABE"/>
    <w:rsid w:val="0078058B"/>
    <w:rsid w:val="007809D5"/>
    <w:rsid w:val="00780BE0"/>
    <w:rsid w:val="00780EBF"/>
    <w:rsid w:val="00780F63"/>
    <w:rsid w:val="00781946"/>
    <w:rsid w:val="00781BF7"/>
    <w:rsid w:val="00782936"/>
    <w:rsid w:val="007829CF"/>
    <w:rsid w:val="007836B3"/>
    <w:rsid w:val="00783C17"/>
    <w:rsid w:val="007847CE"/>
    <w:rsid w:val="00785469"/>
    <w:rsid w:val="007861DA"/>
    <w:rsid w:val="007865ED"/>
    <w:rsid w:val="00786896"/>
    <w:rsid w:val="0078747A"/>
    <w:rsid w:val="007903E7"/>
    <w:rsid w:val="00790706"/>
    <w:rsid w:val="00790F74"/>
    <w:rsid w:val="00791161"/>
    <w:rsid w:val="00791995"/>
    <w:rsid w:val="00791FDA"/>
    <w:rsid w:val="00791FE4"/>
    <w:rsid w:val="007926F3"/>
    <w:rsid w:val="00792B61"/>
    <w:rsid w:val="0079308A"/>
    <w:rsid w:val="00793403"/>
    <w:rsid w:val="00793534"/>
    <w:rsid w:val="00794260"/>
    <w:rsid w:val="007950DE"/>
    <w:rsid w:val="00795E6B"/>
    <w:rsid w:val="0079696D"/>
    <w:rsid w:val="00797135"/>
    <w:rsid w:val="007973DC"/>
    <w:rsid w:val="00797FDC"/>
    <w:rsid w:val="007A09B0"/>
    <w:rsid w:val="007A1569"/>
    <w:rsid w:val="007A1CF7"/>
    <w:rsid w:val="007A24FF"/>
    <w:rsid w:val="007A2A65"/>
    <w:rsid w:val="007A2ED6"/>
    <w:rsid w:val="007A360C"/>
    <w:rsid w:val="007A39D6"/>
    <w:rsid w:val="007A3CA9"/>
    <w:rsid w:val="007A414F"/>
    <w:rsid w:val="007A461D"/>
    <w:rsid w:val="007A4782"/>
    <w:rsid w:val="007A4853"/>
    <w:rsid w:val="007A50D8"/>
    <w:rsid w:val="007A5F5F"/>
    <w:rsid w:val="007A6D88"/>
    <w:rsid w:val="007A75D1"/>
    <w:rsid w:val="007A7696"/>
    <w:rsid w:val="007B0678"/>
    <w:rsid w:val="007B0BC1"/>
    <w:rsid w:val="007B0DEF"/>
    <w:rsid w:val="007B13ED"/>
    <w:rsid w:val="007B18AE"/>
    <w:rsid w:val="007B1E1A"/>
    <w:rsid w:val="007B25BD"/>
    <w:rsid w:val="007B261E"/>
    <w:rsid w:val="007B32E5"/>
    <w:rsid w:val="007B3E47"/>
    <w:rsid w:val="007B528B"/>
    <w:rsid w:val="007B52AC"/>
    <w:rsid w:val="007B57AC"/>
    <w:rsid w:val="007B7338"/>
    <w:rsid w:val="007B7630"/>
    <w:rsid w:val="007B7C0C"/>
    <w:rsid w:val="007C1081"/>
    <w:rsid w:val="007C13C7"/>
    <w:rsid w:val="007C1425"/>
    <w:rsid w:val="007C1CBD"/>
    <w:rsid w:val="007C22F3"/>
    <w:rsid w:val="007C23C9"/>
    <w:rsid w:val="007C27E5"/>
    <w:rsid w:val="007C2BEE"/>
    <w:rsid w:val="007C2E1D"/>
    <w:rsid w:val="007C31F5"/>
    <w:rsid w:val="007C3395"/>
    <w:rsid w:val="007C391F"/>
    <w:rsid w:val="007C3C2A"/>
    <w:rsid w:val="007C41B7"/>
    <w:rsid w:val="007C44C9"/>
    <w:rsid w:val="007C467E"/>
    <w:rsid w:val="007C4E37"/>
    <w:rsid w:val="007C510F"/>
    <w:rsid w:val="007C6D23"/>
    <w:rsid w:val="007C729C"/>
    <w:rsid w:val="007C7995"/>
    <w:rsid w:val="007D1B76"/>
    <w:rsid w:val="007D2825"/>
    <w:rsid w:val="007D2C97"/>
    <w:rsid w:val="007D2FCC"/>
    <w:rsid w:val="007D316A"/>
    <w:rsid w:val="007D3B35"/>
    <w:rsid w:val="007D3C88"/>
    <w:rsid w:val="007D4274"/>
    <w:rsid w:val="007D5722"/>
    <w:rsid w:val="007D5A52"/>
    <w:rsid w:val="007D5EB4"/>
    <w:rsid w:val="007D61CC"/>
    <w:rsid w:val="007D64C5"/>
    <w:rsid w:val="007D65B5"/>
    <w:rsid w:val="007D7156"/>
    <w:rsid w:val="007D7779"/>
    <w:rsid w:val="007D7F45"/>
    <w:rsid w:val="007E09D4"/>
    <w:rsid w:val="007E0ACF"/>
    <w:rsid w:val="007E2017"/>
    <w:rsid w:val="007E2495"/>
    <w:rsid w:val="007E293C"/>
    <w:rsid w:val="007E3186"/>
    <w:rsid w:val="007E42DD"/>
    <w:rsid w:val="007E4446"/>
    <w:rsid w:val="007E49E3"/>
    <w:rsid w:val="007E49F5"/>
    <w:rsid w:val="007E4EFA"/>
    <w:rsid w:val="007E5BFC"/>
    <w:rsid w:val="007E6656"/>
    <w:rsid w:val="007E744B"/>
    <w:rsid w:val="007E79C1"/>
    <w:rsid w:val="007F00C8"/>
    <w:rsid w:val="007F0252"/>
    <w:rsid w:val="007F0DC4"/>
    <w:rsid w:val="007F11D0"/>
    <w:rsid w:val="007F1BCA"/>
    <w:rsid w:val="007F1CFB"/>
    <w:rsid w:val="007F2AF6"/>
    <w:rsid w:val="007F2B41"/>
    <w:rsid w:val="007F318C"/>
    <w:rsid w:val="007F34BA"/>
    <w:rsid w:val="007F37E3"/>
    <w:rsid w:val="007F41F4"/>
    <w:rsid w:val="007F4CBA"/>
    <w:rsid w:val="007F4D8A"/>
    <w:rsid w:val="007F5748"/>
    <w:rsid w:val="007F58D7"/>
    <w:rsid w:val="007F5C71"/>
    <w:rsid w:val="007F6397"/>
    <w:rsid w:val="007F6405"/>
    <w:rsid w:val="007F7C37"/>
    <w:rsid w:val="007F7EEE"/>
    <w:rsid w:val="008000C3"/>
    <w:rsid w:val="00800454"/>
    <w:rsid w:val="008004E3"/>
    <w:rsid w:val="00800EBA"/>
    <w:rsid w:val="00801A90"/>
    <w:rsid w:val="00801F4D"/>
    <w:rsid w:val="008020C5"/>
    <w:rsid w:val="00802F30"/>
    <w:rsid w:val="00802F76"/>
    <w:rsid w:val="008033D7"/>
    <w:rsid w:val="0080344B"/>
    <w:rsid w:val="00803AC7"/>
    <w:rsid w:val="008042E2"/>
    <w:rsid w:val="0080469D"/>
    <w:rsid w:val="008047FB"/>
    <w:rsid w:val="00804E48"/>
    <w:rsid w:val="00804EA1"/>
    <w:rsid w:val="00804FB6"/>
    <w:rsid w:val="00805193"/>
    <w:rsid w:val="00805A08"/>
    <w:rsid w:val="00805BF0"/>
    <w:rsid w:val="008062CB"/>
    <w:rsid w:val="00806D22"/>
    <w:rsid w:val="008073B3"/>
    <w:rsid w:val="00807A34"/>
    <w:rsid w:val="00807BBA"/>
    <w:rsid w:val="00807E05"/>
    <w:rsid w:val="00810064"/>
    <w:rsid w:val="008101FB"/>
    <w:rsid w:val="00810F87"/>
    <w:rsid w:val="00811759"/>
    <w:rsid w:val="008121EC"/>
    <w:rsid w:val="008122BB"/>
    <w:rsid w:val="0081232B"/>
    <w:rsid w:val="00812753"/>
    <w:rsid w:val="00812870"/>
    <w:rsid w:val="008130EC"/>
    <w:rsid w:val="00813468"/>
    <w:rsid w:val="00813F3F"/>
    <w:rsid w:val="00814C7E"/>
    <w:rsid w:val="00814EA1"/>
    <w:rsid w:val="0081507F"/>
    <w:rsid w:val="00815A86"/>
    <w:rsid w:val="00815C9E"/>
    <w:rsid w:val="00815F65"/>
    <w:rsid w:val="00816428"/>
    <w:rsid w:val="0081658E"/>
    <w:rsid w:val="00816A16"/>
    <w:rsid w:val="00816CC4"/>
    <w:rsid w:val="0081728C"/>
    <w:rsid w:val="00817548"/>
    <w:rsid w:val="00817AC1"/>
    <w:rsid w:val="00817D25"/>
    <w:rsid w:val="0082085A"/>
    <w:rsid w:val="00820DD5"/>
    <w:rsid w:val="00820F8F"/>
    <w:rsid w:val="00821034"/>
    <w:rsid w:val="00822D20"/>
    <w:rsid w:val="008239E9"/>
    <w:rsid w:val="00824079"/>
    <w:rsid w:val="0082419F"/>
    <w:rsid w:val="00824694"/>
    <w:rsid w:val="008261DE"/>
    <w:rsid w:val="00826C91"/>
    <w:rsid w:val="00827110"/>
    <w:rsid w:val="0082747A"/>
    <w:rsid w:val="0082779E"/>
    <w:rsid w:val="00827923"/>
    <w:rsid w:val="0082794D"/>
    <w:rsid w:val="00830523"/>
    <w:rsid w:val="008306B7"/>
    <w:rsid w:val="0083089E"/>
    <w:rsid w:val="008312A9"/>
    <w:rsid w:val="00831981"/>
    <w:rsid w:val="008322B2"/>
    <w:rsid w:val="00832F93"/>
    <w:rsid w:val="008336BA"/>
    <w:rsid w:val="00833B6F"/>
    <w:rsid w:val="00833E75"/>
    <w:rsid w:val="008345E9"/>
    <w:rsid w:val="008346E0"/>
    <w:rsid w:val="0083492D"/>
    <w:rsid w:val="0083541E"/>
    <w:rsid w:val="00835C8E"/>
    <w:rsid w:val="00835CB4"/>
    <w:rsid w:val="00835E81"/>
    <w:rsid w:val="00836621"/>
    <w:rsid w:val="00836C57"/>
    <w:rsid w:val="008371D2"/>
    <w:rsid w:val="008374B4"/>
    <w:rsid w:val="00837636"/>
    <w:rsid w:val="00837C72"/>
    <w:rsid w:val="00840515"/>
    <w:rsid w:val="008405A9"/>
    <w:rsid w:val="00840C93"/>
    <w:rsid w:val="00840E44"/>
    <w:rsid w:val="008411BF"/>
    <w:rsid w:val="008411EC"/>
    <w:rsid w:val="008413FB"/>
    <w:rsid w:val="008414F6"/>
    <w:rsid w:val="00841B64"/>
    <w:rsid w:val="00841FF2"/>
    <w:rsid w:val="008422E2"/>
    <w:rsid w:val="00842329"/>
    <w:rsid w:val="00843B05"/>
    <w:rsid w:val="00843EA2"/>
    <w:rsid w:val="008445EF"/>
    <w:rsid w:val="00845B22"/>
    <w:rsid w:val="0084604F"/>
    <w:rsid w:val="00846315"/>
    <w:rsid w:val="00846800"/>
    <w:rsid w:val="00846A7E"/>
    <w:rsid w:val="00846AFD"/>
    <w:rsid w:val="00846D26"/>
    <w:rsid w:val="0084702F"/>
    <w:rsid w:val="00847156"/>
    <w:rsid w:val="00847970"/>
    <w:rsid w:val="00847AE7"/>
    <w:rsid w:val="00847AFA"/>
    <w:rsid w:val="00847B01"/>
    <w:rsid w:val="00850558"/>
    <w:rsid w:val="008507BA"/>
    <w:rsid w:val="008508C9"/>
    <w:rsid w:val="00850F2A"/>
    <w:rsid w:val="008510BE"/>
    <w:rsid w:val="00851139"/>
    <w:rsid w:val="00851263"/>
    <w:rsid w:val="0085141F"/>
    <w:rsid w:val="00851428"/>
    <w:rsid w:val="00852A48"/>
    <w:rsid w:val="0085554E"/>
    <w:rsid w:val="00855B73"/>
    <w:rsid w:val="00855FF5"/>
    <w:rsid w:val="00856084"/>
    <w:rsid w:val="0085680C"/>
    <w:rsid w:val="008574DE"/>
    <w:rsid w:val="00857925"/>
    <w:rsid w:val="00857FFD"/>
    <w:rsid w:val="00860DA5"/>
    <w:rsid w:val="00861211"/>
    <w:rsid w:val="0086238C"/>
    <w:rsid w:val="00862D95"/>
    <w:rsid w:val="00863005"/>
    <w:rsid w:val="008630E7"/>
    <w:rsid w:val="00863CE8"/>
    <w:rsid w:val="00864609"/>
    <w:rsid w:val="008649E7"/>
    <w:rsid w:val="00864EA7"/>
    <w:rsid w:val="00865743"/>
    <w:rsid w:val="0086589C"/>
    <w:rsid w:val="00865ED3"/>
    <w:rsid w:val="00866241"/>
    <w:rsid w:val="008662DF"/>
    <w:rsid w:val="00866590"/>
    <w:rsid w:val="00866A91"/>
    <w:rsid w:val="00866F9B"/>
    <w:rsid w:val="00867361"/>
    <w:rsid w:val="00867DCE"/>
    <w:rsid w:val="00870421"/>
    <w:rsid w:val="008726A6"/>
    <w:rsid w:val="00872C03"/>
    <w:rsid w:val="00872D61"/>
    <w:rsid w:val="0087327A"/>
    <w:rsid w:val="0087374F"/>
    <w:rsid w:val="00873C97"/>
    <w:rsid w:val="00874050"/>
    <w:rsid w:val="00874073"/>
    <w:rsid w:val="00874468"/>
    <w:rsid w:val="0087600F"/>
    <w:rsid w:val="008760DE"/>
    <w:rsid w:val="00876372"/>
    <w:rsid w:val="00876443"/>
    <w:rsid w:val="00876444"/>
    <w:rsid w:val="008764BC"/>
    <w:rsid w:val="00880006"/>
    <w:rsid w:val="008800D6"/>
    <w:rsid w:val="00880C04"/>
    <w:rsid w:val="00880E41"/>
    <w:rsid w:val="00880E50"/>
    <w:rsid w:val="00880FCD"/>
    <w:rsid w:val="008811D5"/>
    <w:rsid w:val="00881262"/>
    <w:rsid w:val="008815C6"/>
    <w:rsid w:val="008815D9"/>
    <w:rsid w:val="00881A4B"/>
    <w:rsid w:val="00882666"/>
    <w:rsid w:val="00883414"/>
    <w:rsid w:val="00883E3F"/>
    <w:rsid w:val="008845EC"/>
    <w:rsid w:val="00885182"/>
    <w:rsid w:val="00885256"/>
    <w:rsid w:val="00885638"/>
    <w:rsid w:val="00887124"/>
    <w:rsid w:val="00887149"/>
    <w:rsid w:val="00887283"/>
    <w:rsid w:val="0088774B"/>
    <w:rsid w:val="00890555"/>
    <w:rsid w:val="0089080E"/>
    <w:rsid w:val="00890A54"/>
    <w:rsid w:val="00890EE6"/>
    <w:rsid w:val="00891733"/>
    <w:rsid w:val="008918D1"/>
    <w:rsid w:val="0089195C"/>
    <w:rsid w:val="00891D46"/>
    <w:rsid w:val="00892614"/>
    <w:rsid w:val="0089263A"/>
    <w:rsid w:val="008927AF"/>
    <w:rsid w:val="008928D3"/>
    <w:rsid w:val="00892AA6"/>
    <w:rsid w:val="00892E14"/>
    <w:rsid w:val="0089318D"/>
    <w:rsid w:val="008943D1"/>
    <w:rsid w:val="00894466"/>
    <w:rsid w:val="00894543"/>
    <w:rsid w:val="00894A82"/>
    <w:rsid w:val="00895F9C"/>
    <w:rsid w:val="00896FF7"/>
    <w:rsid w:val="00897066"/>
    <w:rsid w:val="008A0ABD"/>
    <w:rsid w:val="008A0AF1"/>
    <w:rsid w:val="008A0FE3"/>
    <w:rsid w:val="008A10D0"/>
    <w:rsid w:val="008A15C3"/>
    <w:rsid w:val="008A16E1"/>
    <w:rsid w:val="008A1B24"/>
    <w:rsid w:val="008A1F2E"/>
    <w:rsid w:val="008A1FBB"/>
    <w:rsid w:val="008A2116"/>
    <w:rsid w:val="008A23C8"/>
    <w:rsid w:val="008A2DC0"/>
    <w:rsid w:val="008A2F6F"/>
    <w:rsid w:val="008A37C8"/>
    <w:rsid w:val="008A4365"/>
    <w:rsid w:val="008A4939"/>
    <w:rsid w:val="008A4D7C"/>
    <w:rsid w:val="008A59A9"/>
    <w:rsid w:val="008A5D64"/>
    <w:rsid w:val="008A6124"/>
    <w:rsid w:val="008A6167"/>
    <w:rsid w:val="008A648E"/>
    <w:rsid w:val="008A7A55"/>
    <w:rsid w:val="008A7C5D"/>
    <w:rsid w:val="008B01B1"/>
    <w:rsid w:val="008B05EA"/>
    <w:rsid w:val="008B118F"/>
    <w:rsid w:val="008B1D39"/>
    <w:rsid w:val="008B2B76"/>
    <w:rsid w:val="008B2FAC"/>
    <w:rsid w:val="008B3292"/>
    <w:rsid w:val="008B3331"/>
    <w:rsid w:val="008B387B"/>
    <w:rsid w:val="008B5588"/>
    <w:rsid w:val="008B5C56"/>
    <w:rsid w:val="008B6098"/>
    <w:rsid w:val="008B62C9"/>
    <w:rsid w:val="008B6493"/>
    <w:rsid w:val="008B6BDD"/>
    <w:rsid w:val="008B6E01"/>
    <w:rsid w:val="008B706D"/>
    <w:rsid w:val="008B716F"/>
    <w:rsid w:val="008B735D"/>
    <w:rsid w:val="008B7BFF"/>
    <w:rsid w:val="008B7C84"/>
    <w:rsid w:val="008B7E92"/>
    <w:rsid w:val="008C08CE"/>
    <w:rsid w:val="008C0B11"/>
    <w:rsid w:val="008C0FBF"/>
    <w:rsid w:val="008C1663"/>
    <w:rsid w:val="008C1A89"/>
    <w:rsid w:val="008C202A"/>
    <w:rsid w:val="008C3327"/>
    <w:rsid w:val="008C36F3"/>
    <w:rsid w:val="008C3AD9"/>
    <w:rsid w:val="008C3F20"/>
    <w:rsid w:val="008C4978"/>
    <w:rsid w:val="008C53FF"/>
    <w:rsid w:val="008C5459"/>
    <w:rsid w:val="008C54BE"/>
    <w:rsid w:val="008C55F5"/>
    <w:rsid w:val="008C5A59"/>
    <w:rsid w:val="008C5AB3"/>
    <w:rsid w:val="008C5D00"/>
    <w:rsid w:val="008C5F02"/>
    <w:rsid w:val="008C6268"/>
    <w:rsid w:val="008C6558"/>
    <w:rsid w:val="008C6947"/>
    <w:rsid w:val="008C6CD5"/>
    <w:rsid w:val="008C6D70"/>
    <w:rsid w:val="008C6F9B"/>
    <w:rsid w:val="008C72B6"/>
    <w:rsid w:val="008C7FCA"/>
    <w:rsid w:val="008D0B6B"/>
    <w:rsid w:val="008D1B22"/>
    <w:rsid w:val="008D1BF8"/>
    <w:rsid w:val="008D2384"/>
    <w:rsid w:val="008D2DF2"/>
    <w:rsid w:val="008D3047"/>
    <w:rsid w:val="008D3873"/>
    <w:rsid w:val="008D46E3"/>
    <w:rsid w:val="008D4B70"/>
    <w:rsid w:val="008D4D8F"/>
    <w:rsid w:val="008D5649"/>
    <w:rsid w:val="008D592D"/>
    <w:rsid w:val="008D7260"/>
    <w:rsid w:val="008D72A8"/>
    <w:rsid w:val="008D7783"/>
    <w:rsid w:val="008E016F"/>
    <w:rsid w:val="008E0C2D"/>
    <w:rsid w:val="008E0F8C"/>
    <w:rsid w:val="008E104C"/>
    <w:rsid w:val="008E10E0"/>
    <w:rsid w:val="008E14F1"/>
    <w:rsid w:val="008E17A5"/>
    <w:rsid w:val="008E1C4F"/>
    <w:rsid w:val="008E2467"/>
    <w:rsid w:val="008E2686"/>
    <w:rsid w:val="008E3083"/>
    <w:rsid w:val="008E360A"/>
    <w:rsid w:val="008E3C83"/>
    <w:rsid w:val="008E4ACA"/>
    <w:rsid w:val="008E4FCB"/>
    <w:rsid w:val="008E5213"/>
    <w:rsid w:val="008E5496"/>
    <w:rsid w:val="008E63C6"/>
    <w:rsid w:val="008E6861"/>
    <w:rsid w:val="008E6BFA"/>
    <w:rsid w:val="008E72B7"/>
    <w:rsid w:val="008E76D1"/>
    <w:rsid w:val="008E76DA"/>
    <w:rsid w:val="008E7AC0"/>
    <w:rsid w:val="008F0170"/>
    <w:rsid w:val="008F02B4"/>
    <w:rsid w:val="008F041C"/>
    <w:rsid w:val="008F188A"/>
    <w:rsid w:val="008F2DA7"/>
    <w:rsid w:val="008F302B"/>
    <w:rsid w:val="008F3506"/>
    <w:rsid w:val="008F36DF"/>
    <w:rsid w:val="008F3AB8"/>
    <w:rsid w:val="008F4067"/>
    <w:rsid w:val="008F4248"/>
    <w:rsid w:val="008F4346"/>
    <w:rsid w:val="008F4AE5"/>
    <w:rsid w:val="008F51CB"/>
    <w:rsid w:val="008F59C8"/>
    <w:rsid w:val="008F5B4D"/>
    <w:rsid w:val="008F6808"/>
    <w:rsid w:val="008F70F8"/>
    <w:rsid w:val="008F75B6"/>
    <w:rsid w:val="008F7881"/>
    <w:rsid w:val="00900BD9"/>
    <w:rsid w:val="00900C4B"/>
    <w:rsid w:val="00901468"/>
    <w:rsid w:val="0090255E"/>
    <w:rsid w:val="00903645"/>
    <w:rsid w:val="0090451B"/>
    <w:rsid w:val="00904808"/>
    <w:rsid w:val="00904CA7"/>
    <w:rsid w:val="00904ED7"/>
    <w:rsid w:val="009050C6"/>
    <w:rsid w:val="0090557F"/>
    <w:rsid w:val="0090560D"/>
    <w:rsid w:val="009066F6"/>
    <w:rsid w:val="00906AAC"/>
    <w:rsid w:val="009073DF"/>
    <w:rsid w:val="00907ACC"/>
    <w:rsid w:val="00907D13"/>
    <w:rsid w:val="00907ED1"/>
    <w:rsid w:val="00910B07"/>
    <w:rsid w:val="00911562"/>
    <w:rsid w:val="00911B04"/>
    <w:rsid w:val="00911EC9"/>
    <w:rsid w:val="009121A5"/>
    <w:rsid w:val="009129D1"/>
    <w:rsid w:val="00912DC5"/>
    <w:rsid w:val="00913508"/>
    <w:rsid w:val="00913516"/>
    <w:rsid w:val="009138EA"/>
    <w:rsid w:val="00913C12"/>
    <w:rsid w:val="00913FA8"/>
    <w:rsid w:val="00914E42"/>
    <w:rsid w:val="00914EE6"/>
    <w:rsid w:val="00914FFD"/>
    <w:rsid w:val="009154A0"/>
    <w:rsid w:val="009157D8"/>
    <w:rsid w:val="00915B71"/>
    <w:rsid w:val="009161C8"/>
    <w:rsid w:val="00916219"/>
    <w:rsid w:val="0091655A"/>
    <w:rsid w:val="009169C9"/>
    <w:rsid w:val="009170B8"/>
    <w:rsid w:val="0091745E"/>
    <w:rsid w:val="009209AF"/>
    <w:rsid w:val="00920A31"/>
    <w:rsid w:val="00920B8A"/>
    <w:rsid w:val="00921216"/>
    <w:rsid w:val="00921994"/>
    <w:rsid w:val="00921F88"/>
    <w:rsid w:val="0092316A"/>
    <w:rsid w:val="00923311"/>
    <w:rsid w:val="00923450"/>
    <w:rsid w:val="009238BA"/>
    <w:rsid w:val="00923941"/>
    <w:rsid w:val="009243A7"/>
    <w:rsid w:val="0092448C"/>
    <w:rsid w:val="00924A98"/>
    <w:rsid w:val="009253F3"/>
    <w:rsid w:val="00925546"/>
    <w:rsid w:val="00925643"/>
    <w:rsid w:val="00925D14"/>
    <w:rsid w:val="00925EDB"/>
    <w:rsid w:val="00926002"/>
    <w:rsid w:val="0092607C"/>
    <w:rsid w:val="009260D3"/>
    <w:rsid w:val="00926B4F"/>
    <w:rsid w:val="00926BA2"/>
    <w:rsid w:val="00926FEA"/>
    <w:rsid w:val="009301D5"/>
    <w:rsid w:val="009302E0"/>
    <w:rsid w:val="009306A6"/>
    <w:rsid w:val="00931986"/>
    <w:rsid w:val="0093256C"/>
    <w:rsid w:val="00932E93"/>
    <w:rsid w:val="009330DF"/>
    <w:rsid w:val="00933331"/>
    <w:rsid w:val="00933433"/>
    <w:rsid w:val="009334DA"/>
    <w:rsid w:val="009336FD"/>
    <w:rsid w:val="009338EB"/>
    <w:rsid w:val="00933B96"/>
    <w:rsid w:val="00933FF3"/>
    <w:rsid w:val="00934571"/>
    <w:rsid w:val="009345C8"/>
    <w:rsid w:val="00934BE0"/>
    <w:rsid w:val="00934E22"/>
    <w:rsid w:val="009357CA"/>
    <w:rsid w:val="00935A38"/>
    <w:rsid w:val="00935EA9"/>
    <w:rsid w:val="00935F6C"/>
    <w:rsid w:val="00935F74"/>
    <w:rsid w:val="00936649"/>
    <w:rsid w:val="00937B8A"/>
    <w:rsid w:val="00937C7F"/>
    <w:rsid w:val="00940374"/>
    <w:rsid w:val="00940556"/>
    <w:rsid w:val="00940721"/>
    <w:rsid w:val="00940788"/>
    <w:rsid w:val="0094090C"/>
    <w:rsid w:val="00940AF5"/>
    <w:rsid w:val="009411F6"/>
    <w:rsid w:val="009417BB"/>
    <w:rsid w:val="00941BA7"/>
    <w:rsid w:val="00942F15"/>
    <w:rsid w:val="00943027"/>
    <w:rsid w:val="0094361F"/>
    <w:rsid w:val="00944E49"/>
    <w:rsid w:val="009454B4"/>
    <w:rsid w:val="00945ACC"/>
    <w:rsid w:val="00945F38"/>
    <w:rsid w:val="00946002"/>
    <w:rsid w:val="0094714D"/>
    <w:rsid w:val="00947446"/>
    <w:rsid w:val="00947834"/>
    <w:rsid w:val="00947CFF"/>
    <w:rsid w:val="00947EC6"/>
    <w:rsid w:val="009509FE"/>
    <w:rsid w:val="009518E4"/>
    <w:rsid w:val="009520C5"/>
    <w:rsid w:val="00952286"/>
    <w:rsid w:val="00952832"/>
    <w:rsid w:val="00952D1B"/>
    <w:rsid w:val="00952F78"/>
    <w:rsid w:val="009536BA"/>
    <w:rsid w:val="009539C8"/>
    <w:rsid w:val="0095446F"/>
    <w:rsid w:val="0095544D"/>
    <w:rsid w:val="009556CF"/>
    <w:rsid w:val="00956524"/>
    <w:rsid w:val="00956A94"/>
    <w:rsid w:val="009609D0"/>
    <w:rsid w:val="00960CBD"/>
    <w:rsid w:val="00960DB7"/>
    <w:rsid w:val="00961149"/>
    <w:rsid w:val="009612AD"/>
    <w:rsid w:val="00961442"/>
    <w:rsid w:val="009614C9"/>
    <w:rsid w:val="00961971"/>
    <w:rsid w:val="00961E83"/>
    <w:rsid w:val="00962C95"/>
    <w:rsid w:val="00963086"/>
    <w:rsid w:val="009635A1"/>
    <w:rsid w:val="0096376B"/>
    <w:rsid w:val="00963A4E"/>
    <w:rsid w:val="009640ED"/>
    <w:rsid w:val="009641E0"/>
    <w:rsid w:val="0096453B"/>
    <w:rsid w:val="009647FA"/>
    <w:rsid w:val="00964AC7"/>
    <w:rsid w:val="00964E1B"/>
    <w:rsid w:val="0096566E"/>
    <w:rsid w:val="00965999"/>
    <w:rsid w:val="00966C8C"/>
    <w:rsid w:val="00966F23"/>
    <w:rsid w:val="00967741"/>
    <w:rsid w:val="009706C7"/>
    <w:rsid w:val="00970CFC"/>
    <w:rsid w:val="00971135"/>
    <w:rsid w:val="00971300"/>
    <w:rsid w:val="009715D6"/>
    <w:rsid w:val="00971817"/>
    <w:rsid w:val="00971FD6"/>
    <w:rsid w:val="009723E9"/>
    <w:rsid w:val="00972AB1"/>
    <w:rsid w:val="00972AB6"/>
    <w:rsid w:val="009749BC"/>
    <w:rsid w:val="009750A4"/>
    <w:rsid w:val="009750B2"/>
    <w:rsid w:val="009752F1"/>
    <w:rsid w:val="00975A7E"/>
    <w:rsid w:val="00976466"/>
    <w:rsid w:val="0097651B"/>
    <w:rsid w:val="009765D6"/>
    <w:rsid w:val="0097673A"/>
    <w:rsid w:val="0097699D"/>
    <w:rsid w:val="00976AE3"/>
    <w:rsid w:val="00976B79"/>
    <w:rsid w:val="00976C2D"/>
    <w:rsid w:val="00976D21"/>
    <w:rsid w:val="0097713F"/>
    <w:rsid w:val="009779F7"/>
    <w:rsid w:val="00977A50"/>
    <w:rsid w:val="00977B3D"/>
    <w:rsid w:val="00980D48"/>
    <w:rsid w:val="009811D7"/>
    <w:rsid w:val="00982295"/>
    <w:rsid w:val="00982ABF"/>
    <w:rsid w:val="00983453"/>
    <w:rsid w:val="0098383D"/>
    <w:rsid w:val="0098400E"/>
    <w:rsid w:val="0098410A"/>
    <w:rsid w:val="00984247"/>
    <w:rsid w:val="00984EAE"/>
    <w:rsid w:val="00985288"/>
    <w:rsid w:val="00985623"/>
    <w:rsid w:val="00985732"/>
    <w:rsid w:val="0098576E"/>
    <w:rsid w:val="009859FA"/>
    <w:rsid w:val="00985A9F"/>
    <w:rsid w:val="00985F7E"/>
    <w:rsid w:val="009873FD"/>
    <w:rsid w:val="00987981"/>
    <w:rsid w:val="00987E41"/>
    <w:rsid w:val="00987E8C"/>
    <w:rsid w:val="00987EBE"/>
    <w:rsid w:val="009917FB"/>
    <w:rsid w:val="009925E7"/>
    <w:rsid w:val="009927D7"/>
    <w:rsid w:val="00992C6D"/>
    <w:rsid w:val="00993FE1"/>
    <w:rsid w:val="0099415B"/>
    <w:rsid w:val="009943AF"/>
    <w:rsid w:val="00994B33"/>
    <w:rsid w:val="00994D35"/>
    <w:rsid w:val="00994EEF"/>
    <w:rsid w:val="00995781"/>
    <w:rsid w:val="009958A1"/>
    <w:rsid w:val="00995CD7"/>
    <w:rsid w:val="00996D24"/>
    <w:rsid w:val="00996F80"/>
    <w:rsid w:val="00996FA9"/>
    <w:rsid w:val="00997297"/>
    <w:rsid w:val="00997D90"/>
    <w:rsid w:val="009A0459"/>
    <w:rsid w:val="009A0475"/>
    <w:rsid w:val="009A14DD"/>
    <w:rsid w:val="009A1A47"/>
    <w:rsid w:val="009A2519"/>
    <w:rsid w:val="009A29A2"/>
    <w:rsid w:val="009A2C66"/>
    <w:rsid w:val="009A3109"/>
    <w:rsid w:val="009A4613"/>
    <w:rsid w:val="009A4B65"/>
    <w:rsid w:val="009A4CBC"/>
    <w:rsid w:val="009A567C"/>
    <w:rsid w:val="009A57DF"/>
    <w:rsid w:val="009A6406"/>
    <w:rsid w:val="009A6504"/>
    <w:rsid w:val="009A6D98"/>
    <w:rsid w:val="009B0080"/>
    <w:rsid w:val="009B01DD"/>
    <w:rsid w:val="009B0E0B"/>
    <w:rsid w:val="009B0EF0"/>
    <w:rsid w:val="009B22B2"/>
    <w:rsid w:val="009B2389"/>
    <w:rsid w:val="009B3613"/>
    <w:rsid w:val="009B448E"/>
    <w:rsid w:val="009B45D1"/>
    <w:rsid w:val="009B4CBF"/>
    <w:rsid w:val="009B4D42"/>
    <w:rsid w:val="009B515C"/>
    <w:rsid w:val="009B586D"/>
    <w:rsid w:val="009B5990"/>
    <w:rsid w:val="009B5FD3"/>
    <w:rsid w:val="009B7362"/>
    <w:rsid w:val="009B76E9"/>
    <w:rsid w:val="009B7C91"/>
    <w:rsid w:val="009B7DDB"/>
    <w:rsid w:val="009B7E37"/>
    <w:rsid w:val="009C050A"/>
    <w:rsid w:val="009C081C"/>
    <w:rsid w:val="009C0FDF"/>
    <w:rsid w:val="009C1345"/>
    <w:rsid w:val="009C19B5"/>
    <w:rsid w:val="009C1CC7"/>
    <w:rsid w:val="009C1EC9"/>
    <w:rsid w:val="009C2207"/>
    <w:rsid w:val="009C24F8"/>
    <w:rsid w:val="009C2664"/>
    <w:rsid w:val="009C27D9"/>
    <w:rsid w:val="009C3BE5"/>
    <w:rsid w:val="009C4603"/>
    <w:rsid w:val="009C532F"/>
    <w:rsid w:val="009C56C5"/>
    <w:rsid w:val="009C619F"/>
    <w:rsid w:val="009C6E20"/>
    <w:rsid w:val="009C72C4"/>
    <w:rsid w:val="009C7381"/>
    <w:rsid w:val="009C7D28"/>
    <w:rsid w:val="009C7FAA"/>
    <w:rsid w:val="009D00DD"/>
    <w:rsid w:val="009D0110"/>
    <w:rsid w:val="009D0991"/>
    <w:rsid w:val="009D17A0"/>
    <w:rsid w:val="009D1AAA"/>
    <w:rsid w:val="009D27B6"/>
    <w:rsid w:val="009D3C72"/>
    <w:rsid w:val="009D42D9"/>
    <w:rsid w:val="009D44B2"/>
    <w:rsid w:val="009D4577"/>
    <w:rsid w:val="009D4605"/>
    <w:rsid w:val="009D475B"/>
    <w:rsid w:val="009D4D08"/>
    <w:rsid w:val="009D4FD3"/>
    <w:rsid w:val="009D55C6"/>
    <w:rsid w:val="009D6A2F"/>
    <w:rsid w:val="009D6A73"/>
    <w:rsid w:val="009D7A0A"/>
    <w:rsid w:val="009E0064"/>
    <w:rsid w:val="009E01D1"/>
    <w:rsid w:val="009E0570"/>
    <w:rsid w:val="009E1A2C"/>
    <w:rsid w:val="009E1AB0"/>
    <w:rsid w:val="009E1D05"/>
    <w:rsid w:val="009E276D"/>
    <w:rsid w:val="009E2A8A"/>
    <w:rsid w:val="009E3A3C"/>
    <w:rsid w:val="009E4408"/>
    <w:rsid w:val="009E4873"/>
    <w:rsid w:val="009E49FB"/>
    <w:rsid w:val="009E4A00"/>
    <w:rsid w:val="009E4BC9"/>
    <w:rsid w:val="009E4D43"/>
    <w:rsid w:val="009E54B1"/>
    <w:rsid w:val="009E54BD"/>
    <w:rsid w:val="009E57E3"/>
    <w:rsid w:val="009E625B"/>
    <w:rsid w:val="009E6269"/>
    <w:rsid w:val="009E72A0"/>
    <w:rsid w:val="009E7AF3"/>
    <w:rsid w:val="009F02FF"/>
    <w:rsid w:val="009F0F48"/>
    <w:rsid w:val="009F11DD"/>
    <w:rsid w:val="009F1718"/>
    <w:rsid w:val="009F2BC9"/>
    <w:rsid w:val="009F3831"/>
    <w:rsid w:val="009F413C"/>
    <w:rsid w:val="009F4346"/>
    <w:rsid w:val="009F4FC4"/>
    <w:rsid w:val="009F5FC8"/>
    <w:rsid w:val="009F6C01"/>
    <w:rsid w:val="009F772A"/>
    <w:rsid w:val="009F7A43"/>
    <w:rsid w:val="009F7B2C"/>
    <w:rsid w:val="009F7CD1"/>
    <w:rsid w:val="009F7EE4"/>
    <w:rsid w:val="00A00D7F"/>
    <w:rsid w:val="00A00FF6"/>
    <w:rsid w:val="00A01E8F"/>
    <w:rsid w:val="00A0210B"/>
    <w:rsid w:val="00A022DC"/>
    <w:rsid w:val="00A02835"/>
    <w:rsid w:val="00A02B37"/>
    <w:rsid w:val="00A02BE7"/>
    <w:rsid w:val="00A02C7A"/>
    <w:rsid w:val="00A03103"/>
    <w:rsid w:val="00A03AF8"/>
    <w:rsid w:val="00A03ECC"/>
    <w:rsid w:val="00A03F92"/>
    <w:rsid w:val="00A0451D"/>
    <w:rsid w:val="00A04595"/>
    <w:rsid w:val="00A05292"/>
    <w:rsid w:val="00A05933"/>
    <w:rsid w:val="00A05D2C"/>
    <w:rsid w:val="00A05F13"/>
    <w:rsid w:val="00A067B5"/>
    <w:rsid w:val="00A07206"/>
    <w:rsid w:val="00A0730C"/>
    <w:rsid w:val="00A07A24"/>
    <w:rsid w:val="00A07BC4"/>
    <w:rsid w:val="00A07EDB"/>
    <w:rsid w:val="00A1003E"/>
    <w:rsid w:val="00A102F6"/>
    <w:rsid w:val="00A109E6"/>
    <w:rsid w:val="00A10DB1"/>
    <w:rsid w:val="00A11934"/>
    <w:rsid w:val="00A11D89"/>
    <w:rsid w:val="00A11F53"/>
    <w:rsid w:val="00A12034"/>
    <w:rsid w:val="00A1271B"/>
    <w:rsid w:val="00A129AD"/>
    <w:rsid w:val="00A13A90"/>
    <w:rsid w:val="00A13B6E"/>
    <w:rsid w:val="00A13F92"/>
    <w:rsid w:val="00A14138"/>
    <w:rsid w:val="00A146F2"/>
    <w:rsid w:val="00A149C3"/>
    <w:rsid w:val="00A15025"/>
    <w:rsid w:val="00A15093"/>
    <w:rsid w:val="00A15CB2"/>
    <w:rsid w:val="00A15D79"/>
    <w:rsid w:val="00A16A0D"/>
    <w:rsid w:val="00A16E86"/>
    <w:rsid w:val="00A175CA"/>
    <w:rsid w:val="00A17B7A"/>
    <w:rsid w:val="00A205B8"/>
    <w:rsid w:val="00A2082C"/>
    <w:rsid w:val="00A218CE"/>
    <w:rsid w:val="00A21997"/>
    <w:rsid w:val="00A21B81"/>
    <w:rsid w:val="00A21C22"/>
    <w:rsid w:val="00A22994"/>
    <w:rsid w:val="00A22DC8"/>
    <w:rsid w:val="00A23552"/>
    <w:rsid w:val="00A23B1F"/>
    <w:rsid w:val="00A24491"/>
    <w:rsid w:val="00A259C3"/>
    <w:rsid w:val="00A25D7E"/>
    <w:rsid w:val="00A25E49"/>
    <w:rsid w:val="00A261FC"/>
    <w:rsid w:val="00A262A8"/>
    <w:rsid w:val="00A26AAE"/>
    <w:rsid w:val="00A26E9C"/>
    <w:rsid w:val="00A2702A"/>
    <w:rsid w:val="00A27F91"/>
    <w:rsid w:val="00A30727"/>
    <w:rsid w:val="00A3083E"/>
    <w:rsid w:val="00A308D9"/>
    <w:rsid w:val="00A30E87"/>
    <w:rsid w:val="00A30EAA"/>
    <w:rsid w:val="00A30F9B"/>
    <w:rsid w:val="00A31AA3"/>
    <w:rsid w:val="00A322BF"/>
    <w:rsid w:val="00A326E0"/>
    <w:rsid w:val="00A330E5"/>
    <w:rsid w:val="00A33150"/>
    <w:rsid w:val="00A331BA"/>
    <w:rsid w:val="00A33B62"/>
    <w:rsid w:val="00A33EC0"/>
    <w:rsid w:val="00A341D9"/>
    <w:rsid w:val="00A34C3C"/>
    <w:rsid w:val="00A3544B"/>
    <w:rsid w:val="00A355D3"/>
    <w:rsid w:val="00A35D41"/>
    <w:rsid w:val="00A3612B"/>
    <w:rsid w:val="00A361F2"/>
    <w:rsid w:val="00A366AB"/>
    <w:rsid w:val="00A36EFA"/>
    <w:rsid w:val="00A371F8"/>
    <w:rsid w:val="00A37243"/>
    <w:rsid w:val="00A3770D"/>
    <w:rsid w:val="00A37FF1"/>
    <w:rsid w:val="00A40052"/>
    <w:rsid w:val="00A4011A"/>
    <w:rsid w:val="00A40189"/>
    <w:rsid w:val="00A404A1"/>
    <w:rsid w:val="00A40921"/>
    <w:rsid w:val="00A40A39"/>
    <w:rsid w:val="00A4100C"/>
    <w:rsid w:val="00A41196"/>
    <w:rsid w:val="00A41631"/>
    <w:rsid w:val="00A4221C"/>
    <w:rsid w:val="00A42232"/>
    <w:rsid w:val="00A426B2"/>
    <w:rsid w:val="00A427B1"/>
    <w:rsid w:val="00A427B3"/>
    <w:rsid w:val="00A427D2"/>
    <w:rsid w:val="00A42861"/>
    <w:rsid w:val="00A43A84"/>
    <w:rsid w:val="00A43CFC"/>
    <w:rsid w:val="00A44140"/>
    <w:rsid w:val="00A4425F"/>
    <w:rsid w:val="00A443FF"/>
    <w:rsid w:val="00A4490B"/>
    <w:rsid w:val="00A469DA"/>
    <w:rsid w:val="00A46B6A"/>
    <w:rsid w:val="00A471CD"/>
    <w:rsid w:val="00A50903"/>
    <w:rsid w:val="00A50E26"/>
    <w:rsid w:val="00A50EC6"/>
    <w:rsid w:val="00A50F60"/>
    <w:rsid w:val="00A5149B"/>
    <w:rsid w:val="00A52007"/>
    <w:rsid w:val="00A525E7"/>
    <w:rsid w:val="00A526A1"/>
    <w:rsid w:val="00A529E8"/>
    <w:rsid w:val="00A52AB3"/>
    <w:rsid w:val="00A52B84"/>
    <w:rsid w:val="00A52DB5"/>
    <w:rsid w:val="00A541FA"/>
    <w:rsid w:val="00A54501"/>
    <w:rsid w:val="00A546A0"/>
    <w:rsid w:val="00A549F9"/>
    <w:rsid w:val="00A5509E"/>
    <w:rsid w:val="00A5529D"/>
    <w:rsid w:val="00A5536B"/>
    <w:rsid w:val="00A55C65"/>
    <w:rsid w:val="00A56070"/>
    <w:rsid w:val="00A56AE9"/>
    <w:rsid w:val="00A56C81"/>
    <w:rsid w:val="00A577CE"/>
    <w:rsid w:val="00A577EF"/>
    <w:rsid w:val="00A60605"/>
    <w:rsid w:val="00A607DF"/>
    <w:rsid w:val="00A60899"/>
    <w:rsid w:val="00A61211"/>
    <w:rsid w:val="00A623B3"/>
    <w:rsid w:val="00A6272B"/>
    <w:rsid w:val="00A63312"/>
    <w:rsid w:val="00A63764"/>
    <w:rsid w:val="00A647B2"/>
    <w:rsid w:val="00A648AB"/>
    <w:rsid w:val="00A653ED"/>
    <w:rsid w:val="00A66D20"/>
    <w:rsid w:val="00A67269"/>
    <w:rsid w:val="00A6735B"/>
    <w:rsid w:val="00A67AA5"/>
    <w:rsid w:val="00A67B0C"/>
    <w:rsid w:val="00A70FD4"/>
    <w:rsid w:val="00A71231"/>
    <w:rsid w:val="00A7237B"/>
    <w:rsid w:val="00A72A4F"/>
    <w:rsid w:val="00A72C2E"/>
    <w:rsid w:val="00A7302B"/>
    <w:rsid w:val="00A732AD"/>
    <w:rsid w:val="00A732FA"/>
    <w:rsid w:val="00A73B95"/>
    <w:rsid w:val="00A74028"/>
    <w:rsid w:val="00A7577C"/>
    <w:rsid w:val="00A7593B"/>
    <w:rsid w:val="00A762F7"/>
    <w:rsid w:val="00A76584"/>
    <w:rsid w:val="00A76949"/>
    <w:rsid w:val="00A770AC"/>
    <w:rsid w:val="00A771EF"/>
    <w:rsid w:val="00A7747A"/>
    <w:rsid w:val="00A77670"/>
    <w:rsid w:val="00A77DEF"/>
    <w:rsid w:val="00A829B0"/>
    <w:rsid w:val="00A82F2E"/>
    <w:rsid w:val="00A831CA"/>
    <w:rsid w:val="00A83297"/>
    <w:rsid w:val="00A8335B"/>
    <w:rsid w:val="00A8366A"/>
    <w:rsid w:val="00A83AEB"/>
    <w:rsid w:val="00A83C80"/>
    <w:rsid w:val="00A849D6"/>
    <w:rsid w:val="00A85431"/>
    <w:rsid w:val="00A867D1"/>
    <w:rsid w:val="00A873FE"/>
    <w:rsid w:val="00A903AC"/>
    <w:rsid w:val="00A9079B"/>
    <w:rsid w:val="00A90E5C"/>
    <w:rsid w:val="00A910EF"/>
    <w:rsid w:val="00A91972"/>
    <w:rsid w:val="00A91C0F"/>
    <w:rsid w:val="00A926E8"/>
    <w:rsid w:val="00A929BA"/>
    <w:rsid w:val="00A92CB0"/>
    <w:rsid w:val="00A92E78"/>
    <w:rsid w:val="00A936AA"/>
    <w:rsid w:val="00A93F3F"/>
    <w:rsid w:val="00A9413A"/>
    <w:rsid w:val="00A94688"/>
    <w:rsid w:val="00A94F9A"/>
    <w:rsid w:val="00A95090"/>
    <w:rsid w:val="00A952C4"/>
    <w:rsid w:val="00A95926"/>
    <w:rsid w:val="00A96589"/>
    <w:rsid w:val="00A96E4A"/>
    <w:rsid w:val="00A970A1"/>
    <w:rsid w:val="00A97548"/>
    <w:rsid w:val="00A97F54"/>
    <w:rsid w:val="00AA00B5"/>
    <w:rsid w:val="00AA05E5"/>
    <w:rsid w:val="00AA0AE5"/>
    <w:rsid w:val="00AA0BD7"/>
    <w:rsid w:val="00AA1560"/>
    <w:rsid w:val="00AA1907"/>
    <w:rsid w:val="00AA1A15"/>
    <w:rsid w:val="00AA2194"/>
    <w:rsid w:val="00AA2318"/>
    <w:rsid w:val="00AA2440"/>
    <w:rsid w:val="00AA2B4B"/>
    <w:rsid w:val="00AA2C2D"/>
    <w:rsid w:val="00AA31A0"/>
    <w:rsid w:val="00AA41DE"/>
    <w:rsid w:val="00AA427C"/>
    <w:rsid w:val="00AA46FE"/>
    <w:rsid w:val="00AA534F"/>
    <w:rsid w:val="00AA5386"/>
    <w:rsid w:val="00AA5566"/>
    <w:rsid w:val="00AA5B47"/>
    <w:rsid w:val="00AA685C"/>
    <w:rsid w:val="00AA6A4F"/>
    <w:rsid w:val="00AA6E35"/>
    <w:rsid w:val="00AA7A31"/>
    <w:rsid w:val="00AB00B7"/>
    <w:rsid w:val="00AB12A1"/>
    <w:rsid w:val="00AB1A26"/>
    <w:rsid w:val="00AB1DEB"/>
    <w:rsid w:val="00AB1EEF"/>
    <w:rsid w:val="00AB2951"/>
    <w:rsid w:val="00AB302A"/>
    <w:rsid w:val="00AB3D73"/>
    <w:rsid w:val="00AB462F"/>
    <w:rsid w:val="00AB49F4"/>
    <w:rsid w:val="00AB4BF8"/>
    <w:rsid w:val="00AB51D6"/>
    <w:rsid w:val="00AB5FEE"/>
    <w:rsid w:val="00AB6C5A"/>
    <w:rsid w:val="00AB779B"/>
    <w:rsid w:val="00AB7805"/>
    <w:rsid w:val="00AB7B44"/>
    <w:rsid w:val="00AC0043"/>
    <w:rsid w:val="00AC0EEE"/>
    <w:rsid w:val="00AC0FC3"/>
    <w:rsid w:val="00AC11FE"/>
    <w:rsid w:val="00AC1256"/>
    <w:rsid w:val="00AC3267"/>
    <w:rsid w:val="00AC3681"/>
    <w:rsid w:val="00AC3AFF"/>
    <w:rsid w:val="00AC4A34"/>
    <w:rsid w:val="00AC5792"/>
    <w:rsid w:val="00AC59C4"/>
    <w:rsid w:val="00AC5DAE"/>
    <w:rsid w:val="00AC602C"/>
    <w:rsid w:val="00AC6415"/>
    <w:rsid w:val="00AC77CA"/>
    <w:rsid w:val="00AC7A9D"/>
    <w:rsid w:val="00AC7AD0"/>
    <w:rsid w:val="00AD02E4"/>
    <w:rsid w:val="00AD03B2"/>
    <w:rsid w:val="00AD0934"/>
    <w:rsid w:val="00AD1037"/>
    <w:rsid w:val="00AD15DB"/>
    <w:rsid w:val="00AD1AA2"/>
    <w:rsid w:val="00AD1FE5"/>
    <w:rsid w:val="00AD252B"/>
    <w:rsid w:val="00AD274E"/>
    <w:rsid w:val="00AD2D66"/>
    <w:rsid w:val="00AD3655"/>
    <w:rsid w:val="00AD36F7"/>
    <w:rsid w:val="00AD3C24"/>
    <w:rsid w:val="00AD3EB9"/>
    <w:rsid w:val="00AD4551"/>
    <w:rsid w:val="00AD4ADC"/>
    <w:rsid w:val="00AD4BFB"/>
    <w:rsid w:val="00AD4CE5"/>
    <w:rsid w:val="00AD54BF"/>
    <w:rsid w:val="00AD56BD"/>
    <w:rsid w:val="00AD6288"/>
    <w:rsid w:val="00AD6B7A"/>
    <w:rsid w:val="00AD7066"/>
    <w:rsid w:val="00AD7A59"/>
    <w:rsid w:val="00AD7A62"/>
    <w:rsid w:val="00AD7D72"/>
    <w:rsid w:val="00AE038B"/>
    <w:rsid w:val="00AE048C"/>
    <w:rsid w:val="00AE1188"/>
    <w:rsid w:val="00AE123C"/>
    <w:rsid w:val="00AE18DB"/>
    <w:rsid w:val="00AE1D57"/>
    <w:rsid w:val="00AE24A0"/>
    <w:rsid w:val="00AE273E"/>
    <w:rsid w:val="00AE2BDB"/>
    <w:rsid w:val="00AE2DAA"/>
    <w:rsid w:val="00AE308B"/>
    <w:rsid w:val="00AE3A4C"/>
    <w:rsid w:val="00AE3C10"/>
    <w:rsid w:val="00AE410E"/>
    <w:rsid w:val="00AE43C7"/>
    <w:rsid w:val="00AE5AE3"/>
    <w:rsid w:val="00AE6499"/>
    <w:rsid w:val="00AE64B1"/>
    <w:rsid w:val="00AE67C1"/>
    <w:rsid w:val="00AE73E5"/>
    <w:rsid w:val="00AE7F42"/>
    <w:rsid w:val="00AF11FA"/>
    <w:rsid w:val="00AF1694"/>
    <w:rsid w:val="00AF16ED"/>
    <w:rsid w:val="00AF1B62"/>
    <w:rsid w:val="00AF2179"/>
    <w:rsid w:val="00AF2A60"/>
    <w:rsid w:val="00AF2F55"/>
    <w:rsid w:val="00AF3277"/>
    <w:rsid w:val="00AF3395"/>
    <w:rsid w:val="00AF42AF"/>
    <w:rsid w:val="00AF4845"/>
    <w:rsid w:val="00AF488E"/>
    <w:rsid w:val="00AF571F"/>
    <w:rsid w:val="00AF597F"/>
    <w:rsid w:val="00AF62EF"/>
    <w:rsid w:val="00AF651D"/>
    <w:rsid w:val="00AF6F11"/>
    <w:rsid w:val="00AF723F"/>
    <w:rsid w:val="00AF7DED"/>
    <w:rsid w:val="00B000B0"/>
    <w:rsid w:val="00B0087D"/>
    <w:rsid w:val="00B008C7"/>
    <w:rsid w:val="00B00BEE"/>
    <w:rsid w:val="00B010F0"/>
    <w:rsid w:val="00B01EF3"/>
    <w:rsid w:val="00B02B2E"/>
    <w:rsid w:val="00B02F55"/>
    <w:rsid w:val="00B03224"/>
    <w:rsid w:val="00B03370"/>
    <w:rsid w:val="00B0387D"/>
    <w:rsid w:val="00B042DB"/>
    <w:rsid w:val="00B046A7"/>
    <w:rsid w:val="00B04A54"/>
    <w:rsid w:val="00B05CB0"/>
    <w:rsid w:val="00B0611D"/>
    <w:rsid w:val="00B061F0"/>
    <w:rsid w:val="00B069D6"/>
    <w:rsid w:val="00B06D3C"/>
    <w:rsid w:val="00B06E2A"/>
    <w:rsid w:val="00B06E92"/>
    <w:rsid w:val="00B07764"/>
    <w:rsid w:val="00B077C5"/>
    <w:rsid w:val="00B10135"/>
    <w:rsid w:val="00B1050F"/>
    <w:rsid w:val="00B10BFC"/>
    <w:rsid w:val="00B11AAB"/>
    <w:rsid w:val="00B11B19"/>
    <w:rsid w:val="00B1257E"/>
    <w:rsid w:val="00B12C3E"/>
    <w:rsid w:val="00B13897"/>
    <w:rsid w:val="00B14291"/>
    <w:rsid w:val="00B1430D"/>
    <w:rsid w:val="00B1444F"/>
    <w:rsid w:val="00B151AE"/>
    <w:rsid w:val="00B154C6"/>
    <w:rsid w:val="00B156B7"/>
    <w:rsid w:val="00B15A70"/>
    <w:rsid w:val="00B1625A"/>
    <w:rsid w:val="00B1776D"/>
    <w:rsid w:val="00B20557"/>
    <w:rsid w:val="00B20BBC"/>
    <w:rsid w:val="00B21058"/>
    <w:rsid w:val="00B212B1"/>
    <w:rsid w:val="00B21552"/>
    <w:rsid w:val="00B2159B"/>
    <w:rsid w:val="00B21CEF"/>
    <w:rsid w:val="00B21FEC"/>
    <w:rsid w:val="00B22373"/>
    <w:rsid w:val="00B22537"/>
    <w:rsid w:val="00B22D13"/>
    <w:rsid w:val="00B23C0E"/>
    <w:rsid w:val="00B23CB8"/>
    <w:rsid w:val="00B23DFC"/>
    <w:rsid w:val="00B24530"/>
    <w:rsid w:val="00B249A1"/>
    <w:rsid w:val="00B24B65"/>
    <w:rsid w:val="00B25915"/>
    <w:rsid w:val="00B25CB1"/>
    <w:rsid w:val="00B3005A"/>
    <w:rsid w:val="00B30295"/>
    <w:rsid w:val="00B304E8"/>
    <w:rsid w:val="00B30F44"/>
    <w:rsid w:val="00B31281"/>
    <w:rsid w:val="00B31509"/>
    <w:rsid w:val="00B317A7"/>
    <w:rsid w:val="00B31B9B"/>
    <w:rsid w:val="00B31BC1"/>
    <w:rsid w:val="00B32310"/>
    <w:rsid w:val="00B327AD"/>
    <w:rsid w:val="00B32F52"/>
    <w:rsid w:val="00B33182"/>
    <w:rsid w:val="00B336FD"/>
    <w:rsid w:val="00B33B30"/>
    <w:rsid w:val="00B33C98"/>
    <w:rsid w:val="00B33CFE"/>
    <w:rsid w:val="00B34434"/>
    <w:rsid w:val="00B34A26"/>
    <w:rsid w:val="00B34B6F"/>
    <w:rsid w:val="00B3576E"/>
    <w:rsid w:val="00B35912"/>
    <w:rsid w:val="00B36154"/>
    <w:rsid w:val="00B37025"/>
    <w:rsid w:val="00B37139"/>
    <w:rsid w:val="00B37594"/>
    <w:rsid w:val="00B37D50"/>
    <w:rsid w:val="00B40167"/>
    <w:rsid w:val="00B40244"/>
    <w:rsid w:val="00B40E67"/>
    <w:rsid w:val="00B40F70"/>
    <w:rsid w:val="00B41DD7"/>
    <w:rsid w:val="00B424E0"/>
    <w:rsid w:val="00B42FD9"/>
    <w:rsid w:val="00B4305B"/>
    <w:rsid w:val="00B431C5"/>
    <w:rsid w:val="00B435F9"/>
    <w:rsid w:val="00B43B0E"/>
    <w:rsid w:val="00B455AB"/>
    <w:rsid w:val="00B46402"/>
    <w:rsid w:val="00B46E88"/>
    <w:rsid w:val="00B4717F"/>
    <w:rsid w:val="00B473DE"/>
    <w:rsid w:val="00B47855"/>
    <w:rsid w:val="00B47C1A"/>
    <w:rsid w:val="00B500E3"/>
    <w:rsid w:val="00B5040D"/>
    <w:rsid w:val="00B50475"/>
    <w:rsid w:val="00B50821"/>
    <w:rsid w:val="00B50AA9"/>
    <w:rsid w:val="00B50BF0"/>
    <w:rsid w:val="00B510DE"/>
    <w:rsid w:val="00B514A2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8F7"/>
    <w:rsid w:val="00B5492B"/>
    <w:rsid w:val="00B54BC0"/>
    <w:rsid w:val="00B54BD6"/>
    <w:rsid w:val="00B54D94"/>
    <w:rsid w:val="00B5578E"/>
    <w:rsid w:val="00B55BD1"/>
    <w:rsid w:val="00B568D3"/>
    <w:rsid w:val="00B56900"/>
    <w:rsid w:val="00B572F2"/>
    <w:rsid w:val="00B576F2"/>
    <w:rsid w:val="00B613A0"/>
    <w:rsid w:val="00B61B6A"/>
    <w:rsid w:val="00B620D2"/>
    <w:rsid w:val="00B62C40"/>
    <w:rsid w:val="00B62EAD"/>
    <w:rsid w:val="00B62F75"/>
    <w:rsid w:val="00B63322"/>
    <w:rsid w:val="00B656D8"/>
    <w:rsid w:val="00B65830"/>
    <w:rsid w:val="00B65894"/>
    <w:rsid w:val="00B65F35"/>
    <w:rsid w:val="00B662E2"/>
    <w:rsid w:val="00B66874"/>
    <w:rsid w:val="00B66B86"/>
    <w:rsid w:val="00B66FE8"/>
    <w:rsid w:val="00B670F3"/>
    <w:rsid w:val="00B67157"/>
    <w:rsid w:val="00B67B97"/>
    <w:rsid w:val="00B706FC"/>
    <w:rsid w:val="00B71C58"/>
    <w:rsid w:val="00B72168"/>
    <w:rsid w:val="00B7271E"/>
    <w:rsid w:val="00B737F8"/>
    <w:rsid w:val="00B7482D"/>
    <w:rsid w:val="00B74D16"/>
    <w:rsid w:val="00B74E88"/>
    <w:rsid w:val="00B750D0"/>
    <w:rsid w:val="00B75422"/>
    <w:rsid w:val="00B7547D"/>
    <w:rsid w:val="00B756DC"/>
    <w:rsid w:val="00B75CBD"/>
    <w:rsid w:val="00B75E80"/>
    <w:rsid w:val="00B760A5"/>
    <w:rsid w:val="00B76373"/>
    <w:rsid w:val="00B76E11"/>
    <w:rsid w:val="00B772B1"/>
    <w:rsid w:val="00B77780"/>
    <w:rsid w:val="00B77B3E"/>
    <w:rsid w:val="00B77C1B"/>
    <w:rsid w:val="00B8053C"/>
    <w:rsid w:val="00B80674"/>
    <w:rsid w:val="00B8090B"/>
    <w:rsid w:val="00B80916"/>
    <w:rsid w:val="00B81018"/>
    <w:rsid w:val="00B81040"/>
    <w:rsid w:val="00B82CED"/>
    <w:rsid w:val="00B82E42"/>
    <w:rsid w:val="00B82FA0"/>
    <w:rsid w:val="00B847FE"/>
    <w:rsid w:val="00B848CE"/>
    <w:rsid w:val="00B8519A"/>
    <w:rsid w:val="00B851B4"/>
    <w:rsid w:val="00B852FC"/>
    <w:rsid w:val="00B859AA"/>
    <w:rsid w:val="00B863F3"/>
    <w:rsid w:val="00B8651E"/>
    <w:rsid w:val="00B86D8E"/>
    <w:rsid w:val="00B87224"/>
    <w:rsid w:val="00B8769D"/>
    <w:rsid w:val="00B878C5"/>
    <w:rsid w:val="00B87F65"/>
    <w:rsid w:val="00B9009C"/>
    <w:rsid w:val="00B90313"/>
    <w:rsid w:val="00B90401"/>
    <w:rsid w:val="00B91AD3"/>
    <w:rsid w:val="00B91E43"/>
    <w:rsid w:val="00B93056"/>
    <w:rsid w:val="00B930D6"/>
    <w:rsid w:val="00B93185"/>
    <w:rsid w:val="00B94BB4"/>
    <w:rsid w:val="00B94F7A"/>
    <w:rsid w:val="00B94FFD"/>
    <w:rsid w:val="00B955EE"/>
    <w:rsid w:val="00B957EA"/>
    <w:rsid w:val="00B95B48"/>
    <w:rsid w:val="00B95C74"/>
    <w:rsid w:val="00B95F1B"/>
    <w:rsid w:val="00B96123"/>
    <w:rsid w:val="00B964D9"/>
    <w:rsid w:val="00B96962"/>
    <w:rsid w:val="00B9769B"/>
    <w:rsid w:val="00BA1098"/>
    <w:rsid w:val="00BA1D88"/>
    <w:rsid w:val="00BA20F5"/>
    <w:rsid w:val="00BA24C8"/>
    <w:rsid w:val="00BA2878"/>
    <w:rsid w:val="00BA2912"/>
    <w:rsid w:val="00BA2A8F"/>
    <w:rsid w:val="00BA2FFB"/>
    <w:rsid w:val="00BA3119"/>
    <w:rsid w:val="00BA3167"/>
    <w:rsid w:val="00BA3350"/>
    <w:rsid w:val="00BA3676"/>
    <w:rsid w:val="00BA3766"/>
    <w:rsid w:val="00BA440A"/>
    <w:rsid w:val="00BA4912"/>
    <w:rsid w:val="00BA5F2D"/>
    <w:rsid w:val="00BA6904"/>
    <w:rsid w:val="00BA6D05"/>
    <w:rsid w:val="00BA6DF3"/>
    <w:rsid w:val="00BA76E2"/>
    <w:rsid w:val="00BB017C"/>
    <w:rsid w:val="00BB0BDA"/>
    <w:rsid w:val="00BB0BF5"/>
    <w:rsid w:val="00BB1C44"/>
    <w:rsid w:val="00BB3DDE"/>
    <w:rsid w:val="00BB4166"/>
    <w:rsid w:val="00BB471C"/>
    <w:rsid w:val="00BB54FC"/>
    <w:rsid w:val="00BB5FCA"/>
    <w:rsid w:val="00BB7132"/>
    <w:rsid w:val="00BB7152"/>
    <w:rsid w:val="00BB7858"/>
    <w:rsid w:val="00BB7DAA"/>
    <w:rsid w:val="00BC0009"/>
    <w:rsid w:val="00BC0A12"/>
    <w:rsid w:val="00BC1132"/>
    <w:rsid w:val="00BC144B"/>
    <w:rsid w:val="00BC2039"/>
    <w:rsid w:val="00BC27F2"/>
    <w:rsid w:val="00BC351B"/>
    <w:rsid w:val="00BC3C79"/>
    <w:rsid w:val="00BC3E85"/>
    <w:rsid w:val="00BC4764"/>
    <w:rsid w:val="00BC4BA6"/>
    <w:rsid w:val="00BC52F3"/>
    <w:rsid w:val="00BC5578"/>
    <w:rsid w:val="00BC5D4C"/>
    <w:rsid w:val="00BC651D"/>
    <w:rsid w:val="00BC687B"/>
    <w:rsid w:val="00BC6BB6"/>
    <w:rsid w:val="00BC6D01"/>
    <w:rsid w:val="00BC7209"/>
    <w:rsid w:val="00BD0189"/>
    <w:rsid w:val="00BD04C9"/>
    <w:rsid w:val="00BD201E"/>
    <w:rsid w:val="00BD266A"/>
    <w:rsid w:val="00BD2BDF"/>
    <w:rsid w:val="00BD2F3C"/>
    <w:rsid w:val="00BD2F86"/>
    <w:rsid w:val="00BD32A7"/>
    <w:rsid w:val="00BD3DF7"/>
    <w:rsid w:val="00BD3FC5"/>
    <w:rsid w:val="00BD4530"/>
    <w:rsid w:val="00BD4DF0"/>
    <w:rsid w:val="00BD5AD3"/>
    <w:rsid w:val="00BD63A1"/>
    <w:rsid w:val="00BD63A8"/>
    <w:rsid w:val="00BD648D"/>
    <w:rsid w:val="00BD6B22"/>
    <w:rsid w:val="00BD6CDA"/>
    <w:rsid w:val="00BD7100"/>
    <w:rsid w:val="00BD7437"/>
    <w:rsid w:val="00BD754B"/>
    <w:rsid w:val="00BD7868"/>
    <w:rsid w:val="00BD7E56"/>
    <w:rsid w:val="00BE0D82"/>
    <w:rsid w:val="00BE169C"/>
    <w:rsid w:val="00BE1760"/>
    <w:rsid w:val="00BE1AA2"/>
    <w:rsid w:val="00BE21B3"/>
    <w:rsid w:val="00BE224D"/>
    <w:rsid w:val="00BE2257"/>
    <w:rsid w:val="00BE2434"/>
    <w:rsid w:val="00BE2504"/>
    <w:rsid w:val="00BE2C02"/>
    <w:rsid w:val="00BE37DC"/>
    <w:rsid w:val="00BE38DF"/>
    <w:rsid w:val="00BE417C"/>
    <w:rsid w:val="00BE4191"/>
    <w:rsid w:val="00BE48B1"/>
    <w:rsid w:val="00BE5168"/>
    <w:rsid w:val="00BE5C4B"/>
    <w:rsid w:val="00BE6041"/>
    <w:rsid w:val="00BE670C"/>
    <w:rsid w:val="00BE679C"/>
    <w:rsid w:val="00BE68C2"/>
    <w:rsid w:val="00BE697A"/>
    <w:rsid w:val="00BE6A0C"/>
    <w:rsid w:val="00BE6BC6"/>
    <w:rsid w:val="00BE71AB"/>
    <w:rsid w:val="00BE723C"/>
    <w:rsid w:val="00BE74A2"/>
    <w:rsid w:val="00BE759C"/>
    <w:rsid w:val="00BE7994"/>
    <w:rsid w:val="00BF0586"/>
    <w:rsid w:val="00BF0CB5"/>
    <w:rsid w:val="00BF2539"/>
    <w:rsid w:val="00BF25C0"/>
    <w:rsid w:val="00BF2B8B"/>
    <w:rsid w:val="00BF2BFC"/>
    <w:rsid w:val="00BF333F"/>
    <w:rsid w:val="00BF44C3"/>
    <w:rsid w:val="00BF4BC0"/>
    <w:rsid w:val="00BF53DB"/>
    <w:rsid w:val="00BF580E"/>
    <w:rsid w:val="00BF599C"/>
    <w:rsid w:val="00BF7502"/>
    <w:rsid w:val="00BF76F4"/>
    <w:rsid w:val="00BF7C9A"/>
    <w:rsid w:val="00C001B0"/>
    <w:rsid w:val="00C005B3"/>
    <w:rsid w:val="00C007ED"/>
    <w:rsid w:val="00C011A8"/>
    <w:rsid w:val="00C017B5"/>
    <w:rsid w:val="00C017E8"/>
    <w:rsid w:val="00C01DB6"/>
    <w:rsid w:val="00C031DE"/>
    <w:rsid w:val="00C03D6C"/>
    <w:rsid w:val="00C04224"/>
    <w:rsid w:val="00C04689"/>
    <w:rsid w:val="00C046FC"/>
    <w:rsid w:val="00C04AC1"/>
    <w:rsid w:val="00C04C94"/>
    <w:rsid w:val="00C04ECC"/>
    <w:rsid w:val="00C0533A"/>
    <w:rsid w:val="00C054BE"/>
    <w:rsid w:val="00C05856"/>
    <w:rsid w:val="00C05A64"/>
    <w:rsid w:val="00C05B7E"/>
    <w:rsid w:val="00C06721"/>
    <w:rsid w:val="00C06E5A"/>
    <w:rsid w:val="00C10680"/>
    <w:rsid w:val="00C1130A"/>
    <w:rsid w:val="00C11C37"/>
    <w:rsid w:val="00C11E7A"/>
    <w:rsid w:val="00C1291D"/>
    <w:rsid w:val="00C12D3B"/>
    <w:rsid w:val="00C1380B"/>
    <w:rsid w:val="00C13BEF"/>
    <w:rsid w:val="00C142B9"/>
    <w:rsid w:val="00C146F0"/>
    <w:rsid w:val="00C149CA"/>
    <w:rsid w:val="00C14F2D"/>
    <w:rsid w:val="00C153D0"/>
    <w:rsid w:val="00C1558B"/>
    <w:rsid w:val="00C16496"/>
    <w:rsid w:val="00C16BF5"/>
    <w:rsid w:val="00C16F66"/>
    <w:rsid w:val="00C17266"/>
    <w:rsid w:val="00C17454"/>
    <w:rsid w:val="00C204E5"/>
    <w:rsid w:val="00C20D44"/>
    <w:rsid w:val="00C2134F"/>
    <w:rsid w:val="00C233D5"/>
    <w:rsid w:val="00C23C8E"/>
    <w:rsid w:val="00C23D66"/>
    <w:rsid w:val="00C23FD0"/>
    <w:rsid w:val="00C244FC"/>
    <w:rsid w:val="00C246EA"/>
    <w:rsid w:val="00C25263"/>
    <w:rsid w:val="00C25D1F"/>
    <w:rsid w:val="00C25FAE"/>
    <w:rsid w:val="00C264BC"/>
    <w:rsid w:val="00C26CF4"/>
    <w:rsid w:val="00C27E13"/>
    <w:rsid w:val="00C30012"/>
    <w:rsid w:val="00C303DF"/>
    <w:rsid w:val="00C30B62"/>
    <w:rsid w:val="00C30F1C"/>
    <w:rsid w:val="00C31921"/>
    <w:rsid w:val="00C3215A"/>
    <w:rsid w:val="00C32291"/>
    <w:rsid w:val="00C32DE1"/>
    <w:rsid w:val="00C32FC8"/>
    <w:rsid w:val="00C33191"/>
    <w:rsid w:val="00C33234"/>
    <w:rsid w:val="00C33342"/>
    <w:rsid w:val="00C334F9"/>
    <w:rsid w:val="00C339C5"/>
    <w:rsid w:val="00C33A57"/>
    <w:rsid w:val="00C33E14"/>
    <w:rsid w:val="00C3486A"/>
    <w:rsid w:val="00C34DBE"/>
    <w:rsid w:val="00C35176"/>
    <w:rsid w:val="00C35857"/>
    <w:rsid w:val="00C35AA7"/>
    <w:rsid w:val="00C35C0C"/>
    <w:rsid w:val="00C362BA"/>
    <w:rsid w:val="00C3728E"/>
    <w:rsid w:val="00C40204"/>
    <w:rsid w:val="00C40CA8"/>
    <w:rsid w:val="00C40F1C"/>
    <w:rsid w:val="00C4107A"/>
    <w:rsid w:val="00C4142B"/>
    <w:rsid w:val="00C415EE"/>
    <w:rsid w:val="00C419AE"/>
    <w:rsid w:val="00C41C09"/>
    <w:rsid w:val="00C42477"/>
    <w:rsid w:val="00C42B72"/>
    <w:rsid w:val="00C42B76"/>
    <w:rsid w:val="00C4347B"/>
    <w:rsid w:val="00C43549"/>
    <w:rsid w:val="00C438E1"/>
    <w:rsid w:val="00C43B35"/>
    <w:rsid w:val="00C44A8F"/>
    <w:rsid w:val="00C44E4B"/>
    <w:rsid w:val="00C458C6"/>
    <w:rsid w:val="00C45AD0"/>
    <w:rsid w:val="00C46027"/>
    <w:rsid w:val="00C467D8"/>
    <w:rsid w:val="00C46DC4"/>
    <w:rsid w:val="00C46DEA"/>
    <w:rsid w:val="00C46E65"/>
    <w:rsid w:val="00C476AE"/>
    <w:rsid w:val="00C50215"/>
    <w:rsid w:val="00C50545"/>
    <w:rsid w:val="00C50B54"/>
    <w:rsid w:val="00C50E7F"/>
    <w:rsid w:val="00C50F9B"/>
    <w:rsid w:val="00C518BC"/>
    <w:rsid w:val="00C51E39"/>
    <w:rsid w:val="00C5238D"/>
    <w:rsid w:val="00C5283D"/>
    <w:rsid w:val="00C52CA3"/>
    <w:rsid w:val="00C52E50"/>
    <w:rsid w:val="00C536AF"/>
    <w:rsid w:val="00C53A5C"/>
    <w:rsid w:val="00C5403B"/>
    <w:rsid w:val="00C54875"/>
    <w:rsid w:val="00C55FA7"/>
    <w:rsid w:val="00C56A15"/>
    <w:rsid w:val="00C57EF7"/>
    <w:rsid w:val="00C6065B"/>
    <w:rsid w:val="00C60D7C"/>
    <w:rsid w:val="00C61ABF"/>
    <w:rsid w:val="00C61AE6"/>
    <w:rsid w:val="00C61BCF"/>
    <w:rsid w:val="00C61FFF"/>
    <w:rsid w:val="00C6209D"/>
    <w:rsid w:val="00C63806"/>
    <w:rsid w:val="00C638AB"/>
    <w:rsid w:val="00C63FEC"/>
    <w:rsid w:val="00C64CD8"/>
    <w:rsid w:val="00C64E20"/>
    <w:rsid w:val="00C65614"/>
    <w:rsid w:val="00C664A6"/>
    <w:rsid w:val="00C667D3"/>
    <w:rsid w:val="00C66CA9"/>
    <w:rsid w:val="00C67028"/>
    <w:rsid w:val="00C67985"/>
    <w:rsid w:val="00C70307"/>
    <w:rsid w:val="00C70BA0"/>
    <w:rsid w:val="00C70DB9"/>
    <w:rsid w:val="00C71C8F"/>
    <w:rsid w:val="00C71E3C"/>
    <w:rsid w:val="00C71E3E"/>
    <w:rsid w:val="00C72115"/>
    <w:rsid w:val="00C7263A"/>
    <w:rsid w:val="00C72DD5"/>
    <w:rsid w:val="00C72E2C"/>
    <w:rsid w:val="00C73948"/>
    <w:rsid w:val="00C73C0A"/>
    <w:rsid w:val="00C740C6"/>
    <w:rsid w:val="00C74A31"/>
    <w:rsid w:val="00C74DDD"/>
    <w:rsid w:val="00C74FA1"/>
    <w:rsid w:val="00C750CC"/>
    <w:rsid w:val="00C75209"/>
    <w:rsid w:val="00C752F3"/>
    <w:rsid w:val="00C75326"/>
    <w:rsid w:val="00C758DC"/>
    <w:rsid w:val="00C75C09"/>
    <w:rsid w:val="00C75C46"/>
    <w:rsid w:val="00C7613D"/>
    <w:rsid w:val="00C761E9"/>
    <w:rsid w:val="00C76B29"/>
    <w:rsid w:val="00C76C10"/>
    <w:rsid w:val="00C76CB2"/>
    <w:rsid w:val="00C76EDC"/>
    <w:rsid w:val="00C77359"/>
    <w:rsid w:val="00C776BC"/>
    <w:rsid w:val="00C776BD"/>
    <w:rsid w:val="00C77C28"/>
    <w:rsid w:val="00C77EEA"/>
    <w:rsid w:val="00C800E5"/>
    <w:rsid w:val="00C811C3"/>
    <w:rsid w:val="00C81810"/>
    <w:rsid w:val="00C8183F"/>
    <w:rsid w:val="00C81E8D"/>
    <w:rsid w:val="00C822EC"/>
    <w:rsid w:val="00C829DB"/>
    <w:rsid w:val="00C829F0"/>
    <w:rsid w:val="00C82A6E"/>
    <w:rsid w:val="00C8312E"/>
    <w:rsid w:val="00C83131"/>
    <w:rsid w:val="00C83392"/>
    <w:rsid w:val="00C838C2"/>
    <w:rsid w:val="00C8393A"/>
    <w:rsid w:val="00C83C74"/>
    <w:rsid w:val="00C84512"/>
    <w:rsid w:val="00C851B7"/>
    <w:rsid w:val="00C854F2"/>
    <w:rsid w:val="00C855BB"/>
    <w:rsid w:val="00C8566E"/>
    <w:rsid w:val="00C86D92"/>
    <w:rsid w:val="00C870DC"/>
    <w:rsid w:val="00C873A2"/>
    <w:rsid w:val="00C878C0"/>
    <w:rsid w:val="00C87A3E"/>
    <w:rsid w:val="00C90848"/>
    <w:rsid w:val="00C909D5"/>
    <w:rsid w:val="00C91CB9"/>
    <w:rsid w:val="00C929CA"/>
    <w:rsid w:val="00C92BBC"/>
    <w:rsid w:val="00C92E6F"/>
    <w:rsid w:val="00C92F3D"/>
    <w:rsid w:val="00C92F7D"/>
    <w:rsid w:val="00C954B9"/>
    <w:rsid w:val="00C95C6C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1AF0"/>
    <w:rsid w:val="00CA2207"/>
    <w:rsid w:val="00CA2C83"/>
    <w:rsid w:val="00CA2CE5"/>
    <w:rsid w:val="00CA2DDE"/>
    <w:rsid w:val="00CA2EFD"/>
    <w:rsid w:val="00CA3343"/>
    <w:rsid w:val="00CA4ABA"/>
    <w:rsid w:val="00CA51FF"/>
    <w:rsid w:val="00CA52C6"/>
    <w:rsid w:val="00CA53ED"/>
    <w:rsid w:val="00CA5B44"/>
    <w:rsid w:val="00CA632D"/>
    <w:rsid w:val="00CA6819"/>
    <w:rsid w:val="00CA6BA5"/>
    <w:rsid w:val="00CB057E"/>
    <w:rsid w:val="00CB0961"/>
    <w:rsid w:val="00CB0AA0"/>
    <w:rsid w:val="00CB0F30"/>
    <w:rsid w:val="00CB1010"/>
    <w:rsid w:val="00CB1055"/>
    <w:rsid w:val="00CB18AC"/>
    <w:rsid w:val="00CB2315"/>
    <w:rsid w:val="00CB2930"/>
    <w:rsid w:val="00CB32B9"/>
    <w:rsid w:val="00CB33F5"/>
    <w:rsid w:val="00CB3F62"/>
    <w:rsid w:val="00CB484C"/>
    <w:rsid w:val="00CB4C79"/>
    <w:rsid w:val="00CB4D6C"/>
    <w:rsid w:val="00CB53F1"/>
    <w:rsid w:val="00CB5C1E"/>
    <w:rsid w:val="00CB5F31"/>
    <w:rsid w:val="00CB6423"/>
    <w:rsid w:val="00CB657A"/>
    <w:rsid w:val="00CB67F0"/>
    <w:rsid w:val="00CB6E24"/>
    <w:rsid w:val="00CB6E72"/>
    <w:rsid w:val="00CB6E7F"/>
    <w:rsid w:val="00CB6EA9"/>
    <w:rsid w:val="00CB6FAE"/>
    <w:rsid w:val="00CB7E23"/>
    <w:rsid w:val="00CC038F"/>
    <w:rsid w:val="00CC03A9"/>
    <w:rsid w:val="00CC07B0"/>
    <w:rsid w:val="00CC1052"/>
    <w:rsid w:val="00CC16DA"/>
    <w:rsid w:val="00CC1730"/>
    <w:rsid w:val="00CC28E4"/>
    <w:rsid w:val="00CC29DF"/>
    <w:rsid w:val="00CC2E1F"/>
    <w:rsid w:val="00CC30F5"/>
    <w:rsid w:val="00CC32AA"/>
    <w:rsid w:val="00CC3C5A"/>
    <w:rsid w:val="00CC3DEE"/>
    <w:rsid w:val="00CC436C"/>
    <w:rsid w:val="00CC45C4"/>
    <w:rsid w:val="00CC4909"/>
    <w:rsid w:val="00CC4CD4"/>
    <w:rsid w:val="00CC5189"/>
    <w:rsid w:val="00CC52E4"/>
    <w:rsid w:val="00CC5648"/>
    <w:rsid w:val="00CC59BC"/>
    <w:rsid w:val="00CC5FCF"/>
    <w:rsid w:val="00CC667D"/>
    <w:rsid w:val="00CC6740"/>
    <w:rsid w:val="00CC697E"/>
    <w:rsid w:val="00CC6C4C"/>
    <w:rsid w:val="00CC6E3F"/>
    <w:rsid w:val="00CC7DBB"/>
    <w:rsid w:val="00CD1E13"/>
    <w:rsid w:val="00CD228D"/>
    <w:rsid w:val="00CD2C4A"/>
    <w:rsid w:val="00CD2CEF"/>
    <w:rsid w:val="00CD2F24"/>
    <w:rsid w:val="00CD2FE8"/>
    <w:rsid w:val="00CD3496"/>
    <w:rsid w:val="00CD3B2F"/>
    <w:rsid w:val="00CD44A7"/>
    <w:rsid w:val="00CD4948"/>
    <w:rsid w:val="00CD5426"/>
    <w:rsid w:val="00CD55AC"/>
    <w:rsid w:val="00CD589F"/>
    <w:rsid w:val="00CD590F"/>
    <w:rsid w:val="00CD6580"/>
    <w:rsid w:val="00CD6CFE"/>
    <w:rsid w:val="00CD79DF"/>
    <w:rsid w:val="00CE0CD8"/>
    <w:rsid w:val="00CE105A"/>
    <w:rsid w:val="00CE1341"/>
    <w:rsid w:val="00CE15A3"/>
    <w:rsid w:val="00CE2745"/>
    <w:rsid w:val="00CE2C25"/>
    <w:rsid w:val="00CE3081"/>
    <w:rsid w:val="00CE3152"/>
    <w:rsid w:val="00CE34D8"/>
    <w:rsid w:val="00CE3A72"/>
    <w:rsid w:val="00CE3EFA"/>
    <w:rsid w:val="00CE3F95"/>
    <w:rsid w:val="00CE505E"/>
    <w:rsid w:val="00CE5292"/>
    <w:rsid w:val="00CE5B6E"/>
    <w:rsid w:val="00CE5CB0"/>
    <w:rsid w:val="00CE5F0C"/>
    <w:rsid w:val="00CE6342"/>
    <w:rsid w:val="00CE6FC6"/>
    <w:rsid w:val="00CE70E8"/>
    <w:rsid w:val="00CE7A99"/>
    <w:rsid w:val="00CF0137"/>
    <w:rsid w:val="00CF06C8"/>
    <w:rsid w:val="00CF0FAC"/>
    <w:rsid w:val="00CF1FC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4C87"/>
    <w:rsid w:val="00CF61FB"/>
    <w:rsid w:val="00CF704A"/>
    <w:rsid w:val="00CF70C4"/>
    <w:rsid w:val="00CF7849"/>
    <w:rsid w:val="00D003B2"/>
    <w:rsid w:val="00D00683"/>
    <w:rsid w:val="00D006B8"/>
    <w:rsid w:val="00D0100D"/>
    <w:rsid w:val="00D024DE"/>
    <w:rsid w:val="00D03CC3"/>
    <w:rsid w:val="00D04564"/>
    <w:rsid w:val="00D04974"/>
    <w:rsid w:val="00D0509B"/>
    <w:rsid w:val="00D052BE"/>
    <w:rsid w:val="00D0539D"/>
    <w:rsid w:val="00D058C8"/>
    <w:rsid w:val="00D059D3"/>
    <w:rsid w:val="00D05A8D"/>
    <w:rsid w:val="00D06220"/>
    <w:rsid w:val="00D0630E"/>
    <w:rsid w:val="00D06424"/>
    <w:rsid w:val="00D06ABB"/>
    <w:rsid w:val="00D079C7"/>
    <w:rsid w:val="00D10227"/>
    <w:rsid w:val="00D109A3"/>
    <w:rsid w:val="00D11EEC"/>
    <w:rsid w:val="00D12757"/>
    <w:rsid w:val="00D13156"/>
    <w:rsid w:val="00D13276"/>
    <w:rsid w:val="00D149C6"/>
    <w:rsid w:val="00D14C20"/>
    <w:rsid w:val="00D1563E"/>
    <w:rsid w:val="00D15769"/>
    <w:rsid w:val="00D1642B"/>
    <w:rsid w:val="00D1674F"/>
    <w:rsid w:val="00D16B7C"/>
    <w:rsid w:val="00D204F4"/>
    <w:rsid w:val="00D2084D"/>
    <w:rsid w:val="00D210CC"/>
    <w:rsid w:val="00D21548"/>
    <w:rsid w:val="00D21786"/>
    <w:rsid w:val="00D21E0B"/>
    <w:rsid w:val="00D222BC"/>
    <w:rsid w:val="00D2242A"/>
    <w:rsid w:val="00D224A6"/>
    <w:rsid w:val="00D224FD"/>
    <w:rsid w:val="00D226E7"/>
    <w:rsid w:val="00D226F2"/>
    <w:rsid w:val="00D22DF0"/>
    <w:rsid w:val="00D23139"/>
    <w:rsid w:val="00D23E17"/>
    <w:rsid w:val="00D23E46"/>
    <w:rsid w:val="00D23EA0"/>
    <w:rsid w:val="00D242B5"/>
    <w:rsid w:val="00D249F4"/>
    <w:rsid w:val="00D24D67"/>
    <w:rsid w:val="00D25D2A"/>
    <w:rsid w:val="00D260F4"/>
    <w:rsid w:val="00D2625D"/>
    <w:rsid w:val="00D26787"/>
    <w:rsid w:val="00D269C5"/>
    <w:rsid w:val="00D27575"/>
    <w:rsid w:val="00D27B8E"/>
    <w:rsid w:val="00D27E27"/>
    <w:rsid w:val="00D301E1"/>
    <w:rsid w:val="00D30D4A"/>
    <w:rsid w:val="00D319A0"/>
    <w:rsid w:val="00D324DF"/>
    <w:rsid w:val="00D32700"/>
    <w:rsid w:val="00D32736"/>
    <w:rsid w:val="00D32BC0"/>
    <w:rsid w:val="00D32BC7"/>
    <w:rsid w:val="00D33155"/>
    <w:rsid w:val="00D338D9"/>
    <w:rsid w:val="00D33A7C"/>
    <w:rsid w:val="00D34001"/>
    <w:rsid w:val="00D34024"/>
    <w:rsid w:val="00D34911"/>
    <w:rsid w:val="00D34E0E"/>
    <w:rsid w:val="00D3530E"/>
    <w:rsid w:val="00D35440"/>
    <w:rsid w:val="00D355FA"/>
    <w:rsid w:val="00D358EE"/>
    <w:rsid w:val="00D35CDC"/>
    <w:rsid w:val="00D37286"/>
    <w:rsid w:val="00D3731F"/>
    <w:rsid w:val="00D37D13"/>
    <w:rsid w:val="00D4112B"/>
    <w:rsid w:val="00D41760"/>
    <w:rsid w:val="00D41DC1"/>
    <w:rsid w:val="00D4215E"/>
    <w:rsid w:val="00D42A0E"/>
    <w:rsid w:val="00D43408"/>
    <w:rsid w:val="00D43787"/>
    <w:rsid w:val="00D43B24"/>
    <w:rsid w:val="00D43F27"/>
    <w:rsid w:val="00D4410B"/>
    <w:rsid w:val="00D44354"/>
    <w:rsid w:val="00D446F7"/>
    <w:rsid w:val="00D448FA"/>
    <w:rsid w:val="00D44DED"/>
    <w:rsid w:val="00D44E7D"/>
    <w:rsid w:val="00D45CB3"/>
    <w:rsid w:val="00D462BD"/>
    <w:rsid w:val="00D463A6"/>
    <w:rsid w:val="00D46905"/>
    <w:rsid w:val="00D46935"/>
    <w:rsid w:val="00D4695D"/>
    <w:rsid w:val="00D47628"/>
    <w:rsid w:val="00D47758"/>
    <w:rsid w:val="00D47CBB"/>
    <w:rsid w:val="00D50D14"/>
    <w:rsid w:val="00D51E03"/>
    <w:rsid w:val="00D51F31"/>
    <w:rsid w:val="00D526ED"/>
    <w:rsid w:val="00D5297A"/>
    <w:rsid w:val="00D539D0"/>
    <w:rsid w:val="00D54843"/>
    <w:rsid w:val="00D552B6"/>
    <w:rsid w:val="00D559FE"/>
    <w:rsid w:val="00D55DE8"/>
    <w:rsid w:val="00D55EBE"/>
    <w:rsid w:val="00D55FA3"/>
    <w:rsid w:val="00D568C7"/>
    <w:rsid w:val="00D56BA0"/>
    <w:rsid w:val="00D56C6D"/>
    <w:rsid w:val="00D56ECE"/>
    <w:rsid w:val="00D575AC"/>
    <w:rsid w:val="00D57D88"/>
    <w:rsid w:val="00D57E31"/>
    <w:rsid w:val="00D60B5E"/>
    <w:rsid w:val="00D61025"/>
    <w:rsid w:val="00D613EF"/>
    <w:rsid w:val="00D617BB"/>
    <w:rsid w:val="00D61831"/>
    <w:rsid w:val="00D61912"/>
    <w:rsid w:val="00D61EDD"/>
    <w:rsid w:val="00D620A8"/>
    <w:rsid w:val="00D62EC4"/>
    <w:rsid w:val="00D630ED"/>
    <w:rsid w:val="00D63138"/>
    <w:rsid w:val="00D6332E"/>
    <w:rsid w:val="00D63CE3"/>
    <w:rsid w:val="00D65C2C"/>
    <w:rsid w:val="00D65CB0"/>
    <w:rsid w:val="00D663A1"/>
    <w:rsid w:val="00D70211"/>
    <w:rsid w:val="00D70734"/>
    <w:rsid w:val="00D709AA"/>
    <w:rsid w:val="00D70B47"/>
    <w:rsid w:val="00D71156"/>
    <w:rsid w:val="00D71F82"/>
    <w:rsid w:val="00D7276F"/>
    <w:rsid w:val="00D72DB1"/>
    <w:rsid w:val="00D72DF2"/>
    <w:rsid w:val="00D7343C"/>
    <w:rsid w:val="00D7359A"/>
    <w:rsid w:val="00D73AB5"/>
    <w:rsid w:val="00D73BD3"/>
    <w:rsid w:val="00D73C27"/>
    <w:rsid w:val="00D740A0"/>
    <w:rsid w:val="00D74DB9"/>
    <w:rsid w:val="00D7524F"/>
    <w:rsid w:val="00D7528B"/>
    <w:rsid w:val="00D75474"/>
    <w:rsid w:val="00D756A3"/>
    <w:rsid w:val="00D75FB9"/>
    <w:rsid w:val="00D76384"/>
    <w:rsid w:val="00D7643B"/>
    <w:rsid w:val="00D76DCF"/>
    <w:rsid w:val="00D76FE0"/>
    <w:rsid w:val="00D771F6"/>
    <w:rsid w:val="00D80A63"/>
    <w:rsid w:val="00D80E46"/>
    <w:rsid w:val="00D80EF2"/>
    <w:rsid w:val="00D8116C"/>
    <w:rsid w:val="00D81766"/>
    <w:rsid w:val="00D81B7F"/>
    <w:rsid w:val="00D81ED9"/>
    <w:rsid w:val="00D8334A"/>
    <w:rsid w:val="00D83369"/>
    <w:rsid w:val="00D8383D"/>
    <w:rsid w:val="00D840D9"/>
    <w:rsid w:val="00D84254"/>
    <w:rsid w:val="00D84DDC"/>
    <w:rsid w:val="00D85338"/>
    <w:rsid w:val="00D86A90"/>
    <w:rsid w:val="00D86B7E"/>
    <w:rsid w:val="00D86BCA"/>
    <w:rsid w:val="00D871FE"/>
    <w:rsid w:val="00D87E81"/>
    <w:rsid w:val="00D90298"/>
    <w:rsid w:val="00D90369"/>
    <w:rsid w:val="00D9075D"/>
    <w:rsid w:val="00D908B8"/>
    <w:rsid w:val="00D909CC"/>
    <w:rsid w:val="00D90B7D"/>
    <w:rsid w:val="00D9132B"/>
    <w:rsid w:val="00D916EA"/>
    <w:rsid w:val="00D91BBC"/>
    <w:rsid w:val="00D927F8"/>
    <w:rsid w:val="00D92A44"/>
    <w:rsid w:val="00D934E5"/>
    <w:rsid w:val="00D93ADA"/>
    <w:rsid w:val="00D9421C"/>
    <w:rsid w:val="00D94D28"/>
    <w:rsid w:val="00D953D1"/>
    <w:rsid w:val="00D9556C"/>
    <w:rsid w:val="00D95C2F"/>
    <w:rsid w:val="00D95D73"/>
    <w:rsid w:val="00D96CFA"/>
    <w:rsid w:val="00D96D6E"/>
    <w:rsid w:val="00D970CD"/>
    <w:rsid w:val="00D9748F"/>
    <w:rsid w:val="00D9776B"/>
    <w:rsid w:val="00D978DE"/>
    <w:rsid w:val="00DA04A3"/>
    <w:rsid w:val="00DA0A17"/>
    <w:rsid w:val="00DA12C7"/>
    <w:rsid w:val="00DA1420"/>
    <w:rsid w:val="00DA1A2F"/>
    <w:rsid w:val="00DA1D02"/>
    <w:rsid w:val="00DA1E49"/>
    <w:rsid w:val="00DA20EB"/>
    <w:rsid w:val="00DA2327"/>
    <w:rsid w:val="00DA258C"/>
    <w:rsid w:val="00DA2EA0"/>
    <w:rsid w:val="00DA3645"/>
    <w:rsid w:val="00DA37CC"/>
    <w:rsid w:val="00DA3C1E"/>
    <w:rsid w:val="00DA406A"/>
    <w:rsid w:val="00DA42EF"/>
    <w:rsid w:val="00DA5319"/>
    <w:rsid w:val="00DA5D22"/>
    <w:rsid w:val="00DA5FEF"/>
    <w:rsid w:val="00DA636C"/>
    <w:rsid w:val="00DA647E"/>
    <w:rsid w:val="00DA67E2"/>
    <w:rsid w:val="00DA6E23"/>
    <w:rsid w:val="00DA6FF3"/>
    <w:rsid w:val="00DA737E"/>
    <w:rsid w:val="00DA73DA"/>
    <w:rsid w:val="00DA7603"/>
    <w:rsid w:val="00DA7CDA"/>
    <w:rsid w:val="00DB0094"/>
    <w:rsid w:val="00DB044E"/>
    <w:rsid w:val="00DB06BB"/>
    <w:rsid w:val="00DB0A19"/>
    <w:rsid w:val="00DB0A9F"/>
    <w:rsid w:val="00DB104D"/>
    <w:rsid w:val="00DB1615"/>
    <w:rsid w:val="00DB1C17"/>
    <w:rsid w:val="00DB29EA"/>
    <w:rsid w:val="00DB33FE"/>
    <w:rsid w:val="00DB36B6"/>
    <w:rsid w:val="00DB3A80"/>
    <w:rsid w:val="00DB40AD"/>
    <w:rsid w:val="00DB4AF0"/>
    <w:rsid w:val="00DB5181"/>
    <w:rsid w:val="00DB5527"/>
    <w:rsid w:val="00DB58DA"/>
    <w:rsid w:val="00DB61C4"/>
    <w:rsid w:val="00DB641C"/>
    <w:rsid w:val="00DB6518"/>
    <w:rsid w:val="00DB67C4"/>
    <w:rsid w:val="00DB6B27"/>
    <w:rsid w:val="00DB78D5"/>
    <w:rsid w:val="00DC02ED"/>
    <w:rsid w:val="00DC0ECA"/>
    <w:rsid w:val="00DC1F31"/>
    <w:rsid w:val="00DC211C"/>
    <w:rsid w:val="00DC293C"/>
    <w:rsid w:val="00DC2941"/>
    <w:rsid w:val="00DC2D7A"/>
    <w:rsid w:val="00DC3666"/>
    <w:rsid w:val="00DC3A8E"/>
    <w:rsid w:val="00DC3B98"/>
    <w:rsid w:val="00DC3EF2"/>
    <w:rsid w:val="00DC4267"/>
    <w:rsid w:val="00DC456A"/>
    <w:rsid w:val="00DC46F5"/>
    <w:rsid w:val="00DC4CAA"/>
    <w:rsid w:val="00DC4E21"/>
    <w:rsid w:val="00DC4F96"/>
    <w:rsid w:val="00DC4FE5"/>
    <w:rsid w:val="00DC512E"/>
    <w:rsid w:val="00DC5355"/>
    <w:rsid w:val="00DC5854"/>
    <w:rsid w:val="00DC5892"/>
    <w:rsid w:val="00DC58EF"/>
    <w:rsid w:val="00DC59C0"/>
    <w:rsid w:val="00DC5A7B"/>
    <w:rsid w:val="00DC6FB2"/>
    <w:rsid w:val="00DC6FB3"/>
    <w:rsid w:val="00DC7F4A"/>
    <w:rsid w:val="00DD0635"/>
    <w:rsid w:val="00DD16C8"/>
    <w:rsid w:val="00DD18AB"/>
    <w:rsid w:val="00DD1B20"/>
    <w:rsid w:val="00DD1FA0"/>
    <w:rsid w:val="00DD2426"/>
    <w:rsid w:val="00DD25EC"/>
    <w:rsid w:val="00DD273E"/>
    <w:rsid w:val="00DD291E"/>
    <w:rsid w:val="00DD2E72"/>
    <w:rsid w:val="00DD31C0"/>
    <w:rsid w:val="00DD39EE"/>
    <w:rsid w:val="00DD3AC0"/>
    <w:rsid w:val="00DD3B49"/>
    <w:rsid w:val="00DD3E1E"/>
    <w:rsid w:val="00DD43DF"/>
    <w:rsid w:val="00DD46EF"/>
    <w:rsid w:val="00DD4B41"/>
    <w:rsid w:val="00DD4EAE"/>
    <w:rsid w:val="00DD6235"/>
    <w:rsid w:val="00DD738A"/>
    <w:rsid w:val="00DD7498"/>
    <w:rsid w:val="00DD7A68"/>
    <w:rsid w:val="00DD7E3F"/>
    <w:rsid w:val="00DE003D"/>
    <w:rsid w:val="00DE0293"/>
    <w:rsid w:val="00DE044E"/>
    <w:rsid w:val="00DE141C"/>
    <w:rsid w:val="00DE1782"/>
    <w:rsid w:val="00DE182B"/>
    <w:rsid w:val="00DE24EA"/>
    <w:rsid w:val="00DE26CF"/>
    <w:rsid w:val="00DE28EB"/>
    <w:rsid w:val="00DE2A1B"/>
    <w:rsid w:val="00DE2B4F"/>
    <w:rsid w:val="00DE2BED"/>
    <w:rsid w:val="00DE2E5D"/>
    <w:rsid w:val="00DE3196"/>
    <w:rsid w:val="00DE3EA5"/>
    <w:rsid w:val="00DE4291"/>
    <w:rsid w:val="00DE43B1"/>
    <w:rsid w:val="00DE4AC6"/>
    <w:rsid w:val="00DE5C79"/>
    <w:rsid w:val="00DE5F9C"/>
    <w:rsid w:val="00DE6173"/>
    <w:rsid w:val="00DE6392"/>
    <w:rsid w:val="00DE6E0F"/>
    <w:rsid w:val="00DE6E28"/>
    <w:rsid w:val="00DE70A6"/>
    <w:rsid w:val="00DE75BF"/>
    <w:rsid w:val="00DF02C7"/>
    <w:rsid w:val="00DF0818"/>
    <w:rsid w:val="00DF09C3"/>
    <w:rsid w:val="00DF0D8D"/>
    <w:rsid w:val="00DF129E"/>
    <w:rsid w:val="00DF15D6"/>
    <w:rsid w:val="00DF2BD8"/>
    <w:rsid w:val="00DF36D5"/>
    <w:rsid w:val="00DF3B1A"/>
    <w:rsid w:val="00DF3CA1"/>
    <w:rsid w:val="00DF4C37"/>
    <w:rsid w:val="00DF4FF8"/>
    <w:rsid w:val="00DF50D0"/>
    <w:rsid w:val="00DF5603"/>
    <w:rsid w:val="00DF5622"/>
    <w:rsid w:val="00DF579E"/>
    <w:rsid w:val="00DF5FE2"/>
    <w:rsid w:val="00DF6186"/>
    <w:rsid w:val="00DF65D7"/>
    <w:rsid w:val="00DF74B9"/>
    <w:rsid w:val="00DF75D1"/>
    <w:rsid w:val="00DF787A"/>
    <w:rsid w:val="00DF7D80"/>
    <w:rsid w:val="00E0004A"/>
    <w:rsid w:val="00E006F5"/>
    <w:rsid w:val="00E029FE"/>
    <w:rsid w:val="00E02D94"/>
    <w:rsid w:val="00E02E4E"/>
    <w:rsid w:val="00E0329C"/>
    <w:rsid w:val="00E0347F"/>
    <w:rsid w:val="00E03B3C"/>
    <w:rsid w:val="00E046BF"/>
    <w:rsid w:val="00E04D3F"/>
    <w:rsid w:val="00E04EA8"/>
    <w:rsid w:val="00E04F44"/>
    <w:rsid w:val="00E050D8"/>
    <w:rsid w:val="00E0555E"/>
    <w:rsid w:val="00E05FEA"/>
    <w:rsid w:val="00E0613E"/>
    <w:rsid w:val="00E062C6"/>
    <w:rsid w:val="00E06E0B"/>
    <w:rsid w:val="00E07728"/>
    <w:rsid w:val="00E07CB0"/>
    <w:rsid w:val="00E10031"/>
    <w:rsid w:val="00E109CC"/>
    <w:rsid w:val="00E10D40"/>
    <w:rsid w:val="00E10EDA"/>
    <w:rsid w:val="00E10F78"/>
    <w:rsid w:val="00E12404"/>
    <w:rsid w:val="00E12AA7"/>
    <w:rsid w:val="00E12C4B"/>
    <w:rsid w:val="00E12D69"/>
    <w:rsid w:val="00E12E56"/>
    <w:rsid w:val="00E1358A"/>
    <w:rsid w:val="00E13675"/>
    <w:rsid w:val="00E13789"/>
    <w:rsid w:val="00E139BE"/>
    <w:rsid w:val="00E13F66"/>
    <w:rsid w:val="00E14230"/>
    <w:rsid w:val="00E14A60"/>
    <w:rsid w:val="00E14AC0"/>
    <w:rsid w:val="00E156CF"/>
    <w:rsid w:val="00E157FF"/>
    <w:rsid w:val="00E16551"/>
    <w:rsid w:val="00E17AA7"/>
    <w:rsid w:val="00E17CD3"/>
    <w:rsid w:val="00E2027B"/>
    <w:rsid w:val="00E204E4"/>
    <w:rsid w:val="00E209D4"/>
    <w:rsid w:val="00E21277"/>
    <w:rsid w:val="00E21EA2"/>
    <w:rsid w:val="00E22839"/>
    <w:rsid w:val="00E234D3"/>
    <w:rsid w:val="00E23CA1"/>
    <w:rsid w:val="00E24024"/>
    <w:rsid w:val="00E24ACB"/>
    <w:rsid w:val="00E25110"/>
    <w:rsid w:val="00E25613"/>
    <w:rsid w:val="00E26145"/>
    <w:rsid w:val="00E26B97"/>
    <w:rsid w:val="00E26D77"/>
    <w:rsid w:val="00E27145"/>
    <w:rsid w:val="00E2748B"/>
    <w:rsid w:val="00E276DE"/>
    <w:rsid w:val="00E276DF"/>
    <w:rsid w:val="00E30235"/>
    <w:rsid w:val="00E30587"/>
    <w:rsid w:val="00E305E7"/>
    <w:rsid w:val="00E31914"/>
    <w:rsid w:val="00E319D8"/>
    <w:rsid w:val="00E32109"/>
    <w:rsid w:val="00E33015"/>
    <w:rsid w:val="00E331AC"/>
    <w:rsid w:val="00E3344A"/>
    <w:rsid w:val="00E33535"/>
    <w:rsid w:val="00E33646"/>
    <w:rsid w:val="00E33ED1"/>
    <w:rsid w:val="00E33FCD"/>
    <w:rsid w:val="00E34070"/>
    <w:rsid w:val="00E341F4"/>
    <w:rsid w:val="00E34A2F"/>
    <w:rsid w:val="00E34BFE"/>
    <w:rsid w:val="00E34C36"/>
    <w:rsid w:val="00E357BA"/>
    <w:rsid w:val="00E3640F"/>
    <w:rsid w:val="00E36B13"/>
    <w:rsid w:val="00E37254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2D70"/>
    <w:rsid w:val="00E432FE"/>
    <w:rsid w:val="00E436A1"/>
    <w:rsid w:val="00E43827"/>
    <w:rsid w:val="00E43BF9"/>
    <w:rsid w:val="00E4401A"/>
    <w:rsid w:val="00E440ED"/>
    <w:rsid w:val="00E44227"/>
    <w:rsid w:val="00E44B86"/>
    <w:rsid w:val="00E4509B"/>
    <w:rsid w:val="00E451E7"/>
    <w:rsid w:val="00E454BC"/>
    <w:rsid w:val="00E458EB"/>
    <w:rsid w:val="00E45D8B"/>
    <w:rsid w:val="00E45FF9"/>
    <w:rsid w:val="00E46A3B"/>
    <w:rsid w:val="00E46F03"/>
    <w:rsid w:val="00E47193"/>
    <w:rsid w:val="00E4738F"/>
    <w:rsid w:val="00E473AE"/>
    <w:rsid w:val="00E47967"/>
    <w:rsid w:val="00E50069"/>
    <w:rsid w:val="00E5047A"/>
    <w:rsid w:val="00E5164D"/>
    <w:rsid w:val="00E51D68"/>
    <w:rsid w:val="00E5291E"/>
    <w:rsid w:val="00E52D6E"/>
    <w:rsid w:val="00E53099"/>
    <w:rsid w:val="00E53AC8"/>
    <w:rsid w:val="00E53B54"/>
    <w:rsid w:val="00E54160"/>
    <w:rsid w:val="00E54407"/>
    <w:rsid w:val="00E54B38"/>
    <w:rsid w:val="00E56175"/>
    <w:rsid w:val="00E564B8"/>
    <w:rsid w:val="00E57669"/>
    <w:rsid w:val="00E57E55"/>
    <w:rsid w:val="00E60033"/>
    <w:rsid w:val="00E60BDC"/>
    <w:rsid w:val="00E613EA"/>
    <w:rsid w:val="00E618DD"/>
    <w:rsid w:val="00E61C73"/>
    <w:rsid w:val="00E61E53"/>
    <w:rsid w:val="00E62154"/>
    <w:rsid w:val="00E62760"/>
    <w:rsid w:val="00E6353C"/>
    <w:rsid w:val="00E63847"/>
    <w:rsid w:val="00E639E5"/>
    <w:rsid w:val="00E63B18"/>
    <w:rsid w:val="00E647FA"/>
    <w:rsid w:val="00E64B3F"/>
    <w:rsid w:val="00E64D24"/>
    <w:rsid w:val="00E64DDF"/>
    <w:rsid w:val="00E64EA9"/>
    <w:rsid w:val="00E65731"/>
    <w:rsid w:val="00E65B03"/>
    <w:rsid w:val="00E66B2A"/>
    <w:rsid w:val="00E66D80"/>
    <w:rsid w:val="00E66D96"/>
    <w:rsid w:val="00E6755B"/>
    <w:rsid w:val="00E67665"/>
    <w:rsid w:val="00E678FA"/>
    <w:rsid w:val="00E67C2F"/>
    <w:rsid w:val="00E707E4"/>
    <w:rsid w:val="00E70FD1"/>
    <w:rsid w:val="00E7158B"/>
    <w:rsid w:val="00E71807"/>
    <w:rsid w:val="00E71B38"/>
    <w:rsid w:val="00E72A8F"/>
    <w:rsid w:val="00E730F2"/>
    <w:rsid w:val="00E73744"/>
    <w:rsid w:val="00E73CBF"/>
    <w:rsid w:val="00E74206"/>
    <w:rsid w:val="00E7475B"/>
    <w:rsid w:val="00E75442"/>
    <w:rsid w:val="00E755B9"/>
    <w:rsid w:val="00E76535"/>
    <w:rsid w:val="00E76878"/>
    <w:rsid w:val="00E76D54"/>
    <w:rsid w:val="00E77875"/>
    <w:rsid w:val="00E80093"/>
    <w:rsid w:val="00E8068E"/>
    <w:rsid w:val="00E807BD"/>
    <w:rsid w:val="00E80996"/>
    <w:rsid w:val="00E80CA5"/>
    <w:rsid w:val="00E8104F"/>
    <w:rsid w:val="00E8223B"/>
    <w:rsid w:val="00E8232A"/>
    <w:rsid w:val="00E8283B"/>
    <w:rsid w:val="00E83D8B"/>
    <w:rsid w:val="00E849C4"/>
    <w:rsid w:val="00E850F0"/>
    <w:rsid w:val="00E8608B"/>
    <w:rsid w:val="00E86434"/>
    <w:rsid w:val="00E8669E"/>
    <w:rsid w:val="00E86B45"/>
    <w:rsid w:val="00E86D64"/>
    <w:rsid w:val="00E87397"/>
    <w:rsid w:val="00E87CDC"/>
    <w:rsid w:val="00E87DF1"/>
    <w:rsid w:val="00E902F0"/>
    <w:rsid w:val="00E907B4"/>
    <w:rsid w:val="00E91040"/>
    <w:rsid w:val="00E91073"/>
    <w:rsid w:val="00E91572"/>
    <w:rsid w:val="00E91690"/>
    <w:rsid w:val="00E91CD8"/>
    <w:rsid w:val="00E926AB"/>
    <w:rsid w:val="00E93C21"/>
    <w:rsid w:val="00E9472B"/>
    <w:rsid w:val="00E94816"/>
    <w:rsid w:val="00E94881"/>
    <w:rsid w:val="00E949AC"/>
    <w:rsid w:val="00E94AD1"/>
    <w:rsid w:val="00E9568F"/>
    <w:rsid w:val="00E9584E"/>
    <w:rsid w:val="00E958FD"/>
    <w:rsid w:val="00E95CD7"/>
    <w:rsid w:val="00E960E2"/>
    <w:rsid w:val="00E96134"/>
    <w:rsid w:val="00E963BF"/>
    <w:rsid w:val="00E9680B"/>
    <w:rsid w:val="00E96BA1"/>
    <w:rsid w:val="00E96BFD"/>
    <w:rsid w:val="00E96D31"/>
    <w:rsid w:val="00E96FDB"/>
    <w:rsid w:val="00E970B1"/>
    <w:rsid w:val="00E974BE"/>
    <w:rsid w:val="00E97781"/>
    <w:rsid w:val="00EA020F"/>
    <w:rsid w:val="00EA0611"/>
    <w:rsid w:val="00EA073B"/>
    <w:rsid w:val="00EA0D3E"/>
    <w:rsid w:val="00EA102F"/>
    <w:rsid w:val="00EA16CF"/>
    <w:rsid w:val="00EA1707"/>
    <w:rsid w:val="00EA1AFA"/>
    <w:rsid w:val="00EA1CB7"/>
    <w:rsid w:val="00EA1EF4"/>
    <w:rsid w:val="00EA205A"/>
    <w:rsid w:val="00EA33FB"/>
    <w:rsid w:val="00EA37E6"/>
    <w:rsid w:val="00EA3816"/>
    <w:rsid w:val="00EA3861"/>
    <w:rsid w:val="00EA4804"/>
    <w:rsid w:val="00EA4883"/>
    <w:rsid w:val="00EA4F6A"/>
    <w:rsid w:val="00EA535C"/>
    <w:rsid w:val="00EA5DA6"/>
    <w:rsid w:val="00EA66DF"/>
    <w:rsid w:val="00EA6C57"/>
    <w:rsid w:val="00EA6D12"/>
    <w:rsid w:val="00EA73A1"/>
    <w:rsid w:val="00EA73FC"/>
    <w:rsid w:val="00EA75AA"/>
    <w:rsid w:val="00EA798A"/>
    <w:rsid w:val="00EA7B34"/>
    <w:rsid w:val="00EA7D53"/>
    <w:rsid w:val="00EB0AF2"/>
    <w:rsid w:val="00EB1229"/>
    <w:rsid w:val="00EB14A9"/>
    <w:rsid w:val="00EB160D"/>
    <w:rsid w:val="00EB2091"/>
    <w:rsid w:val="00EB2371"/>
    <w:rsid w:val="00EB2A44"/>
    <w:rsid w:val="00EB2CFB"/>
    <w:rsid w:val="00EB3D75"/>
    <w:rsid w:val="00EB4269"/>
    <w:rsid w:val="00EB4599"/>
    <w:rsid w:val="00EB45C7"/>
    <w:rsid w:val="00EB48C7"/>
    <w:rsid w:val="00EB4D0E"/>
    <w:rsid w:val="00EB5527"/>
    <w:rsid w:val="00EB6A9E"/>
    <w:rsid w:val="00EB6D2C"/>
    <w:rsid w:val="00EB71FF"/>
    <w:rsid w:val="00EB74B2"/>
    <w:rsid w:val="00EC080B"/>
    <w:rsid w:val="00EC1402"/>
    <w:rsid w:val="00EC144F"/>
    <w:rsid w:val="00EC2090"/>
    <w:rsid w:val="00EC2E21"/>
    <w:rsid w:val="00EC31CE"/>
    <w:rsid w:val="00EC3F20"/>
    <w:rsid w:val="00EC4690"/>
    <w:rsid w:val="00EC501A"/>
    <w:rsid w:val="00EC55D8"/>
    <w:rsid w:val="00EC5F88"/>
    <w:rsid w:val="00EC60A0"/>
    <w:rsid w:val="00EC61DA"/>
    <w:rsid w:val="00EC64CA"/>
    <w:rsid w:val="00EC658F"/>
    <w:rsid w:val="00EC6BF3"/>
    <w:rsid w:val="00EC6C88"/>
    <w:rsid w:val="00EC7789"/>
    <w:rsid w:val="00EC7A6D"/>
    <w:rsid w:val="00EC7CD1"/>
    <w:rsid w:val="00EC7EC5"/>
    <w:rsid w:val="00ED0142"/>
    <w:rsid w:val="00ED0A72"/>
    <w:rsid w:val="00ED0D78"/>
    <w:rsid w:val="00ED14B9"/>
    <w:rsid w:val="00ED200C"/>
    <w:rsid w:val="00ED2083"/>
    <w:rsid w:val="00ED20D2"/>
    <w:rsid w:val="00ED20D3"/>
    <w:rsid w:val="00ED212C"/>
    <w:rsid w:val="00ED263F"/>
    <w:rsid w:val="00ED283C"/>
    <w:rsid w:val="00ED2ADC"/>
    <w:rsid w:val="00ED2DF2"/>
    <w:rsid w:val="00ED3DFF"/>
    <w:rsid w:val="00ED3EBB"/>
    <w:rsid w:val="00ED3F2D"/>
    <w:rsid w:val="00ED46D3"/>
    <w:rsid w:val="00ED48AD"/>
    <w:rsid w:val="00ED4C65"/>
    <w:rsid w:val="00ED4EA6"/>
    <w:rsid w:val="00ED4EC1"/>
    <w:rsid w:val="00ED507A"/>
    <w:rsid w:val="00ED5818"/>
    <w:rsid w:val="00ED5BFA"/>
    <w:rsid w:val="00ED6997"/>
    <w:rsid w:val="00ED6E5F"/>
    <w:rsid w:val="00ED6EF4"/>
    <w:rsid w:val="00ED736D"/>
    <w:rsid w:val="00ED7488"/>
    <w:rsid w:val="00ED7606"/>
    <w:rsid w:val="00ED78FD"/>
    <w:rsid w:val="00ED7EAD"/>
    <w:rsid w:val="00EE023E"/>
    <w:rsid w:val="00EE030D"/>
    <w:rsid w:val="00EE05AD"/>
    <w:rsid w:val="00EE0678"/>
    <w:rsid w:val="00EE0EA2"/>
    <w:rsid w:val="00EE10B2"/>
    <w:rsid w:val="00EE1601"/>
    <w:rsid w:val="00EE1710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5F44"/>
    <w:rsid w:val="00EE60CA"/>
    <w:rsid w:val="00EE628F"/>
    <w:rsid w:val="00EE7496"/>
    <w:rsid w:val="00EE7B43"/>
    <w:rsid w:val="00EE7BC9"/>
    <w:rsid w:val="00EF0921"/>
    <w:rsid w:val="00EF0B8C"/>
    <w:rsid w:val="00EF0C3F"/>
    <w:rsid w:val="00EF0D13"/>
    <w:rsid w:val="00EF0DB1"/>
    <w:rsid w:val="00EF0FA7"/>
    <w:rsid w:val="00EF1A28"/>
    <w:rsid w:val="00EF1D1C"/>
    <w:rsid w:val="00EF2295"/>
    <w:rsid w:val="00EF262A"/>
    <w:rsid w:val="00EF2B37"/>
    <w:rsid w:val="00EF2F87"/>
    <w:rsid w:val="00EF322D"/>
    <w:rsid w:val="00EF3A74"/>
    <w:rsid w:val="00EF492D"/>
    <w:rsid w:val="00EF52D1"/>
    <w:rsid w:val="00EF5384"/>
    <w:rsid w:val="00EF58FB"/>
    <w:rsid w:val="00EF5C65"/>
    <w:rsid w:val="00EF5E41"/>
    <w:rsid w:val="00EF61D7"/>
    <w:rsid w:val="00F000FC"/>
    <w:rsid w:val="00F00750"/>
    <w:rsid w:val="00F011A2"/>
    <w:rsid w:val="00F02968"/>
    <w:rsid w:val="00F035AD"/>
    <w:rsid w:val="00F03F63"/>
    <w:rsid w:val="00F044C6"/>
    <w:rsid w:val="00F045A4"/>
    <w:rsid w:val="00F04D85"/>
    <w:rsid w:val="00F05025"/>
    <w:rsid w:val="00F05124"/>
    <w:rsid w:val="00F05181"/>
    <w:rsid w:val="00F055C1"/>
    <w:rsid w:val="00F05D30"/>
    <w:rsid w:val="00F062F3"/>
    <w:rsid w:val="00F0652A"/>
    <w:rsid w:val="00F067AB"/>
    <w:rsid w:val="00F0685D"/>
    <w:rsid w:val="00F06A39"/>
    <w:rsid w:val="00F06E86"/>
    <w:rsid w:val="00F06FE5"/>
    <w:rsid w:val="00F07BA7"/>
    <w:rsid w:val="00F07E27"/>
    <w:rsid w:val="00F10A34"/>
    <w:rsid w:val="00F10C08"/>
    <w:rsid w:val="00F1122E"/>
    <w:rsid w:val="00F117CE"/>
    <w:rsid w:val="00F12D48"/>
    <w:rsid w:val="00F12F1C"/>
    <w:rsid w:val="00F1303C"/>
    <w:rsid w:val="00F13487"/>
    <w:rsid w:val="00F13492"/>
    <w:rsid w:val="00F134BD"/>
    <w:rsid w:val="00F13624"/>
    <w:rsid w:val="00F13E7A"/>
    <w:rsid w:val="00F1455A"/>
    <w:rsid w:val="00F1474D"/>
    <w:rsid w:val="00F14D30"/>
    <w:rsid w:val="00F14DEA"/>
    <w:rsid w:val="00F15C35"/>
    <w:rsid w:val="00F165CA"/>
    <w:rsid w:val="00F16713"/>
    <w:rsid w:val="00F169C3"/>
    <w:rsid w:val="00F16A2D"/>
    <w:rsid w:val="00F16D0F"/>
    <w:rsid w:val="00F16D16"/>
    <w:rsid w:val="00F1724E"/>
    <w:rsid w:val="00F17449"/>
    <w:rsid w:val="00F1765E"/>
    <w:rsid w:val="00F202C0"/>
    <w:rsid w:val="00F203C6"/>
    <w:rsid w:val="00F20C47"/>
    <w:rsid w:val="00F2115E"/>
    <w:rsid w:val="00F226A1"/>
    <w:rsid w:val="00F22738"/>
    <w:rsid w:val="00F22957"/>
    <w:rsid w:val="00F2346F"/>
    <w:rsid w:val="00F2347B"/>
    <w:rsid w:val="00F238A6"/>
    <w:rsid w:val="00F23F3D"/>
    <w:rsid w:val="00F24338"/>
    <w:rsid w:val="00F24A8E"/>
    <w:rsid w:val="00F24B5B"/>
    <w:rsid w:val="00F25BCE"/>
    <w:rsid w:val="00F25DE6"/>
    <w:rsid w:val="00F261AB"/>
    <w:rsid w:val="00F27306"/>
    <w:rsid w:val="00F2751D"/>
    <w:rsid w:val="00F3059E"/>
    <w:rsid w:val="00F3097C"/>
    <w:rsid w:val="00F30A56"/>
    <w:rsid w:val="00F31329"/>
    <w:rsid w:val="00F316CA"/>
    <w:rsid w:val="00F31A79"/>
    <w:rsid w:val="00F323ED"/>
    <w:rsid w:val="00F328DE"/>
    <w:rsid w:val="00F32995"/>
    <w:rsid w:val="00F32B82"/>
    <w:rsid w:val="00F33559"/>
    <w:rsid w:val="00F341FA"/>
    <w:rsid w:val="00F34E11"/>
    <w:rsid w:val="00F35515"/>
    <w:rsid w:val="00F3551A"/>
    <w:rsid w:val="00F358EF"/>
    <w:rsid w:val="00F35E80"/>
    <w:rsid w:val="00F360CE"/>
    <w:rsid w:val="00F36205"/>
    <w:rsid w:val="00F36AF7"/>
    <w:rsid w:val="00F37ACD"/>
    <w:rsid w:val="00F37C2D"/>
    <w:rsid w:val="00F37DEF"/>
    <w:rsid w:val="00F37E0D"/>
    <w:rsid w:val="00F37F11"/>
    <w:rsid w:val="00F40890"/>
    <w:rsid w:val="00F40AEC"/>
    <w:rsid w:val="00F4118A"/>
    <w:rsid w:val="00F42CA7"/>
    <w:rsid w:val="00F43344"/>
    <w:rsid w:val="00F43A97"/>
    <w:rsid w:val="00F43B7B"/>
    <w:rsid w:val="00F44261"/>
    <w:rsid w:val="00F4479A"/>
    <w:rsid w:val="00F4495D"/>
    <w:rsid w:val="00F4504F"/>
    <w:rsid w:val="00F458A0"/>
    <w:rsid w:val="00F4640E"/>
    <w:rsid w:val="00F46482"/>
    <w:rsid w:val="00F46EBC"/>
    <w:rsid w:val="00F47441"/>
    <w:rsid w:val="00F476E0"/>
    <w:rsid w:val="00F4788F"/>
    <w:rsid w:val="00F47C00"/>
    <w:rsid w:val="00F50409"/>
    <w:rsid w:val="00F507F4"/>
    <w:rsid w:val="00F508A9"/>
    <w:rsid w:val="00F50901"/>
    <w:rsid w:val="00F50C8A"/>
    <w:rsid w:val="00F50E71"/>
    <w:rsid w:val="00F51731"/>
    <w:rsid w:val="00F51FA4"/>
    <w:rsid w:val="00F522D5"/>
    <w:rsid w:val="00F52523"/>
    <w:rsid w:val="00F52C71"/>
    <w:rsid w:val="00F52E57"/>
    <w:rsid w:val="00F532E8"/>
    <w:rsid w:val="00F53974"/>
    <w:rsid w:val="00F53A3F"/>
    <w:rsid w:val="00F53A7E"/>
    <w:rsid w:val="00F53CD4"/>
    <w:rsid w:val="00F54C26"/>
    <w:rsid w:val="00F54E9E"/>
    <w:rsid w:val="00F557B0"/>
    <w:rsid w:val="00F55BA2"/>
    <w:rsid w:val="00F5673C"/>
    <w:rsid w:val="00F56923"/>
    <w:rsid w:val="00F56F95"/>
    <w:rsid w:val="00F57335"/>
    <w:rsid w:val="00F578EF"/>
    <w:rsid w:val="00F6028D"/>
    <w:rsid w:val="00F60E39"/>
    <w:rsid w:val="00F614DC"/>
    <w:rsid w:val="00F61775"/>
    <w:rsid w:val="00F61C96"/>
    <w:rsid w:val="00F61D88"/>
    <w:rsid w:val="00F61E33"/>
    <w:rsid w:val="00F622F6"/>
    <w:rsid w:val="00F63091"/>
    <w:rsid w:val="00F636AA"/>
    <w:rsid w:val="00F63B32"/>
    <w:rsid w:val="00F64471"/>
    <w:rsid w:val="00F649B0"/>
    <w:rsid w:val="00F64CCF"/>
    <w:rsid w:val="00F64DA2"/>
    <w:rsid w:val="00F64E34"/>
    <w:rsid w:val="00F65279"/>
    <w:rsid w:val="00F66020"/>
    <w:rsid w:val="00F66762"/>
    <w:rsid w:val="00F668AE"/>
    <w:rsid w:val="00F66AF3"/>
    <w:rsid w:val="00F67763"/>
    <w:rsid w:val="00F67EE6"/>
    <w:rsid w:val="00F70034"/>
    <w:rsid w:val="00F703EE"/>
    <w:rsid w:val="00F7080D"/>
    <w:rsid w:val="00F708EC"/>
    <w:rsid w:val="00F71132"/>
    <w:rsid w:val="00F7129E"/>
    <w:rsid w:val="00F720EB"/>
    <w:rsid w:val="00F72EC5"/>
    <w:rsid w:val="00F72F12"/>
    <w:rsid w:val="00F734CA"/>
    <w:rsid w:val="00F73CFE"/>
    <w:rsid w:val="00F74831"/>
    <w:rsid w:val="00F7576D"/>
    <w:rsid w:val="00F76807"/>
    <w:rsid w:val="00F77A98"/>
    <w:rsid w:val="00F802B4"/>
    <w:rsid w:val="00F805C5"/>
    <w:rsid w:val="00F808FC"/>
    <w:rsid w:val="00F80C8B"/>
    <w:rsid w:val="00F81EB5"/>
    <w:rsid w:val="00F82179"/>
    <w:rsid w:val="00F82694"/>
    <w:rsid w:val="00F82D30"/>
    <w:rsid w:val="00F8344E"/>
    <w:rsid w:val="00F8418C"/>
    <w:rsid w:val="00F85216"/>
    <w:rsid w:val="00F8545A"/>
    <w:rsid w:val="00F85A27"/>
    <w:rsid w:val="00F85E87"/>
    <w:rsid w:val="00F85EC6"/>
    <w:rsid w:val="00F86605"/>
    <w:rsid w:val="00F8694C"/>
    <w:rsid w:val="00F86DF1"/>
    <w:rsid w:val="00F877BB"/>
    <w:rsid w:val="00F90F90"/>
    <w:rsid w:val="00F91039"/>
    <w:rsid w:val="00F915B9"/>
    <w:rsid w:val="00F915F5"/>
    <w:rsid w:val="00F91610"/>
    <w:rsid w:val="00F92284"/>
    <w:rsid w:val="00F92C90"/>
    <w:rsid w:val="00F9347C"/>
    <w:rsid w:val="00F935E9"/>
    <w:rsid w:val="00F937B9"/>
    <w:rsid w:val="00F93AF0"/>
    <w:rsid w:val="00F93C7B"/>
    <w:rsid w:val="00F940BA"/>
    <w:rsid w:val="00F9410A"/>
    <w:rsid w:val="00F9457D"/>
    <w:rsid w:val="00F946E2"/>
    <w:rsid w:val="00F9549E"/>
    <w:rsid w:val="00F95D62"/>
    <w:rsid w:val="00F96405"/>
    <w:rsid w:val="00F96ABC"/>
    <w:rsid w:val="00F96BE3"/>
    <w:rsid w:val="00F96F63"/>
    <w:rsid w:val="00F97224"/>
    <w:rsid w:val="00FA1AB2"/>
    <w:rsid w:val="00FA2061"/>
    <w:rsid w:val="00FA20FA"/>
    <w:rsid w:val="00FA26E1"/>
    <w:rsid w:val="00FA2AA3"/>
    <w:rsid w:val="00FA3406"/>
    <w:rsid w:val="00FA38BF"/>
    <w:rsid w:val="00FA3A76"/>
    <w:rsid w:val="00FA3CF8"/>
    <w:rsid w:val="00FA44C5"/>
    <w:rsid w:val="00FA44E7"/>
    <w:rsid w:val="00FA4E30"/>
    <w:rsid w:val="00FA4F4D"/>
    <w:rsid w:val="00FA5201"/>
    <w:rsid w:val="00FA52AA"/>
    <w:rsid w:val="00FA5302"/>
    <w:rsid w:val="00FA5FF9"/>
    <w:rsid w:val="00FA601E"/>
    <w:rsid w:val="00FA6A63"/>
    <w:rsid w:val="00FA6E47"/>
    <w:rsid w:val="00FA70BD"/>
    <w:rsid w:val="00FA7515"/>
    <w:rsid w:val="00FA777D"/>
    <w:rsid w:val="00FB1642"/>
    <w:rsid w:val="00FB2B66"/>
    <w:rsid w:val="00FB2CA5"/>
    <w:rsid w:val="00FB2FFF"/>
    <w:rsid w:val="00FB3459"/>
    <w:rsid w:val="00FB37B5"/>
    <w:rsid w:val="00FB3921"/>
    <w:rsid w:val="00FB3B36"/>
    <w:rsid w:val="00FB40ED"/>
    <w:rsid w:val="00FB48D0"/>
    <w:rsid w:val="00FB4951"/>
    <w:rsid w:val="00FB637A"/>
    <w:rsid w:val="00FB650F"/>
    <w:rsid w:val="00FB67AC"/>
    <w:rsid w:val="00FB787C"/>
    <w:rsid w:val="00FB794E"/>
    <w:rsid w:val="00FB7978"/>
    <w:rsid w:val="00FB7EE2"/>
    <w:rsid w:val="00FC0536"/>
    <w:rsid w:val="00FC066D"/>
    <w:rsid w:val="00FC0966"/>
    <w:rsid w:val="00FC1389"/>
    <w:rsid w:val="00FC1640"/>
    <w:rsid w:val="00FC1B1C"/>
    <w:rsid w:val="00FC1BB5"/>
    <w:rsid w:val="00FC1C39"/>
    <w:rsid w:val="00FC2461"/>
    <w:rsid w:val="00FC2974"/>
    <w:rsid w:val="00FC2DCE"/>
    <w:rsid w:val="00FC329C"/>
    <w:rsid w:val="00FC33B6"/>
    <w:rsid w:val="00FC390A"/>
    <w:rsid w:val="00FC4011"/>
    <w:rsid w:val="00FC4718"/>
    <w:rsid w:val="00FC4A21"/>
    <w:rsid w:val="00FC5A63"/>
    <w:rsid w:val="00FC68F6"/>
    <w:rsid w:val="00FC705C"/>
    <w:rsid w:val="00FC7357"/>
    <w:rsid w:val="00FD01C0"/>
    <w:rsid w:val="00FD0789"/>
    <w:rsid w:val="00FD0AD1"/>
    <w:rsid w:val="00FD0FE0"/>
    <w:rsid w:val="00FD114D"/>
    <w:rsid w:val="00FD1BEC"/>
    <w:rsid w:val="00FD1D01"/>
    <w:rsid w:val="00FD1EDC"/>
    <w:rsid w:val="00FD23AF"/>
    <w:rsid w:val="00FD23D5"/>
    <w:rsid w:val="00FD26A2"/>
    <w:rsid w:val="00FD2C6E"/>
    <w:rsid w:val="00FD3CDB"/>
    <w:rsid w:val="00FD42B0"/>
    <w:rsid w:val="00FD4511"/>
    <w:rsid w:val="00FD4539"/>
    <w:rsid w:val="00FD4569"/>
    <w:rsid w:val="00FD4D08"/>
    <w:rsid w:val="00FD508B"/>
    <w:rsid w:val="00FD5F83"/>
    <w:rsid w:val="00FD630F"/>
    <w:rsid w:val="00FD662B"/>
    <w:rsid w:val="00FD6C77"/>
    <w:rsid w:val="00FD7557"/>
    <w:rsid w:val="00FE0693"/>
    <w:rsid w:val="00FE06C8"/>
    <w:rsid w:val="00FE12AB"/>
    <w:rsid w:val="00FE12D5"/>
    <w:rsid w:val="00FE1B26"/>
    <w:rsid w:val="00FE215D"/>
    <w:rsid w:val="00FE28CD"/>
    <w:rsid w:val="00FE31AA"/>
    <w:rsid w:val="00FE31FD"/>
    <w:rsid w:val="00FE326E"/>
    <w:rsid w:val="00FE3E46"/>
    <w:rsid w:val="00FE4C6F"/>
    <w:rsid w:val="00FE5825"/>
    <w:rsid w:val="00FE5964"/>
    <w:rsid w:val="00FE5C15"/>
    <w:rsid w:val="00FE5E58"/>
    <w:rsid w:val="00FE5FAA"/>
    <w:rsid w:val="00FE63D8"/>
    <w:rsid w:val="00FE64FA"/>
    <w:rsid w:val="00FE6A77"/>
    <w:rsid w:val="00FE75FC"/>
    <w:rsid w:val="00FE76CD"/>
    <w:rsid w:val="00FF007C"/>
    <w:rsid w:val="00FF03A7"/>
    <w:rsid w:val="00FF073D"/>
    <w:rsid w:val="00FF0768"/>
    <w:rsid w:val="00FF11A4"/>
    <w:rsid w:val="00FF1476"/>
    <w:rsid w:val="00FF152A"/>
    <w:rsid w:val="00FF25C9"/>
    <w:rsid w:val="00FF28E0"/>
    <w:rsid w:val="00FF2C73"/>
    <w:rsid w:val="00FF2DE7"/>
    <w:rsid w:val="00FF3A24"/>
    <w:rsid w:val="00FF3CED"/>
    <w:rsid w:val="00FF4A25"/>
    <w:rsid w:val="00FF607B"/>
    <w:rsid w:val="00FF6970"/>
    <w:rsid w:val="00FF7712"/>
    <w:rsid w:val="00FF786C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885F7D"/>
  <w15:chartTrackingRefBased/>
  <w15:docId w15:val="{1ED951ED-E515-4676-B56F-C73BE512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Title" w:uiPriority="1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557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5F5100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5F5100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5F5100"/>
    <w:pPr>
      <w:keepNext/>
      <w:keepLines/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780F63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link w:val="HeaderChar"/>
    <w:uiPriority w:val="99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5F5100"/>
    <w:pPr>
      <w:jc w:val="center"/>
    </w:pPr>
    <w:rPr>
      <w:b/>
      <w:sz w:val="28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</w:style>
  <w:style w:type="character" w:styleId="Hyperlink">
    <w:name w:val="Hyperlink"/>
    <w:uiPriority w:val="99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qFormat/>
    <w:rsid w:val="009635A1"/>
    <w:rPr>
      <w:b/>
      <w:bCs/>
      <w:sz w:val="20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1"/>
    <w:qFormat/>
    <w:rsid w:val="009635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uiPriority w:val="99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sz w:val="20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5255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sz w:val="20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lBody">
    <w:name w:val="CellBody"/>
    <w:basedOn w:val="Normal"/>
    <w:uiPriority w:val="99"/>
    <w:rsid w:val="00D61EDD"/>
    <w:pPr>
      <w:autoSpaceDE w:val="0"/>
      <w:autoSpaceDN w:val="0"/>
      <w:spacing w:line="200" w:lineRule="atLeast"/>
    </w:pPr>
    <w:rPr>
      <w:rFonts w:eastAsiaTheme="minorEastAsia"/>
      <w:color w:val="000000"/>
      <w:sz w:val="18"/>
      <w:szCs w:val="18"/>
    </w:rPr>
  </w:style>
  <w:style w:type="paragraph" w:customStyle="1" w:styleId="CellHeading">
    <w:name w:val="CellHeading"/>
    <w:basedOn w:val="Normal"/>
    <w:uiPriority w:val="99"/>
    <w:rsid w:val="00D61EDD"/>
    <w:pPr>
      <w:autoSpaceDE w:val="0"/>
      <w:autoSpaceDN w:val="0"/>
      <w:spacing w:line="200" w:lineRule="atLeast"/>
      <w:jc w:val="center"/>
    </w:pPr>
    <w:rPr>
      <w:rFonts w:eastAsiaTheme="minorEastAsia"/>
      <w:b/>
      <w:bCs/>
      <w:color w:val="000000"/>
      <w:sz w:val="18"/>
      <w:szCs w:val="18"/>
    </w:rPr>
  </w:style>
  <w:style w:type="paragraph" w:customStyle="1" w:styleId="TableText">
    <w:name w:val="TableText"/>
    <w:basedOn w:val="Normal"/>
    <w:uiPriority w:val="99"/>
    <w:rsid w:val="00D61EDD"/>
    <w:pPr>
      <w:autoSpaceDE w:val="0"/>
      <w:autoSpaceDN w:val="0"/>
      <w:spacing w:line="200" w:lineRule="atLeast"/>
    </w:pPr>
    <w:rPr>
      <w:rFonts w:eastAsiaTheme="minorEastAsia"/>
      <w:color w:val="000000"/>
      <w:sz w:val="18"/>
      <w:szCs w:val="18"/>
    </w:rPr>
  </w:style>
  <w:style w:type="paragraph" w:customStyle="1" w:styleId="TableTitle">
    <w:name w:val="TableTitle"/>
    <w:basedOn w:val="Normal"/>
    <w:uiPriority w:val="99"/>
    <w:rsid w:val="00D61EDD"/>
    <w:pPr>
      <w:autoSpaceDE w:val="0"/>
      <w:autoSpaceDN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sz w:val="20"/>
    </w:rPr>
  </w:style>
  <w:style w:type="character" w:customStyle="1" w:styleId="gmaildefault">
    <w:name w:val="gmail_default"/>
    <w:basedOn w:val="DefaultParagraphFont"/>
    <w:rsid w:val="00C76B29"/>
  </w:style>
  <w:style w:type="paragraph" w:customStyle="1" w:styleId="FigTitle">
    <w:name w:val="FigTitle"/>
    <w:uiPriority w:val="99"/>
    <w:rsid w:val="00010B1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T">
    <w:name w:val="T"/>
    <w:aliases w:val="Text"/>
    <w:link w:val="TChar"/>
    <w:uiPriority w:val="99"/>
    <w:rsid w:val="00010B1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styleId="BodyText0">
    <w:name w:val="Body Text"/>
    <w:basedOn w:val="Normal"/>
    <w:link w:val="BodyTextChar"/>
    <w:uiPriority w:val="1"/>
    <w:qFormat/>
    <w:rsid w:val="00780F63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780F63"/>
    <w:rPr>
      <w:rFonts w:eastAsia="Times New Roman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1"/>
    <w:rsid w:val="00780F6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zh-CN"/>
    </w:rPr>
  </w:style>
  <w:style w:type="paragraph" w:customStyle="1" w:styleId="A1FigTitle">
    <w:name w:val="A1FigTitle"/>
    <w:next w:val="T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3">
    <w:name w:val="H3"/>
    <w:aliases w:val="1.1.1"/>
    <w:next w:val="T"/>
    <w:link w:val="H3Char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VariableList">
    <w:name w:val="VariableList"/>
    <w:uiPriority w:val="99"/>
    <w:rsid w:val="00780F6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quationVariables">
    <w:name w:val="EquationVariables"/>
    <w:uiPriority w:val="99"/>
    <w:rsid w:val="00780F63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0F63"/>
    <w:rPr>
      <w:color w:val="605E5C"/>
      <w:shd w:val="clear" w:color="auto" w:fill="E1DFDD"/>
    </w:rPr>
  </w:style>
  <w:style w:type="paragraph" w:customStyle="1" w:styleId="heading30">
    <w:name w:val="heading3"/>
    <w:basedOn w:val="H3"/>
    <w:link w:val="heading3Char0"/>
    <w:qFormat/>
    <w:rsid w:val="00780F63"/>
    <w:pPr>
      <w:ind w:left="450" w:hanging="360"/>
    </w:pPr>
  </w:style>
  <w:style w:type="paragraph" w:customStyle="1" w:styleId="Style1">
    <w:name w:val="Style1"/>
    <w:basedOn w:val="heading30"/>
    <w:next w:val="Heading3"/>
    <w:autoRedefine/>
    <w:qFormat/>
    <w:rsid w:val="00780F63"/>
    <w:pPr>
      <w:numPr>
        <w:numId w:val="13"/>
      </w:numPr>
      <w:ind w:left="360"/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780F63"/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heading3Char0">
    <w:name w:val="heading3 Char"/>
    <w:basedOn w:val="H3Char"/>
    <w:link w:val="heading30"/>
    <w:rsid w:val="00780F63"/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Heading3Char">
    <w:name w:val="Heading 3 Char"/>
    <w:basedOn w:val="DefaultParagraphFont"/>
    <w:link w:val="Heading3"/>
    <w:uiPriority w:val="1"/>
    <w:rsid w:val="00780F63"/>
    <w:rPr>
      <w:rFonts w:ascii="Arial" w:eastAsia="Times New Roman" w:hAnsi="Arial"/>
      <w:b/>
      <w:sz w:val="24"/>
      <w:szCs w:val="24"/>
      <w:lang w:eastAsia="zh-CN"/>
    </w:rPr>
  </w:style>
  <w:style w:type="paragraph" w:styleId="NoSpacing">
    <w:name w:val="No Spacing"/>
    <w:uiPriority w:val="1"/>
    <w:qFormat/>
    <w:rsid w:val="00780F6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F63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80F63"/>
    <w:rPr>
      <w:rFonts w:eastAsia="Times New Roman"/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780F63"/>
    <w:rPr>
      <w:rFonts w:eastAsia="Times New Roman"/>
      <w:sz w:val="24"/>
      <w:szCs w:val="24"/>
      <w:lang w:eastAsia="zh-CN"/>
    </w:rPr>
  </w:style>
  <w:style w:type="character" w:customStyle="1" w:styleId="TChar">
    <w:name w:val="T Char"/>
    <w:aliases w:val="Text Char"/>
    <w:basedOn w:val="DefaultParagraphFont"/>
    <w:link w:val="T"/>
    <w:uiPriority w:val="99"/>
    <w:rsid w:val="00780F63"/>
    <w:rPr>
      <w:rFonts w:eastAsiaTheme="minorEastAsia"/>
      <w:color w:val="000000"/>
      <w:w w:val="0"/>
      <w:lang w:eastAsia="ko-KR"/>
    </w:rPr>
  </w:style>
  <w:style w:type="paragraph" w:customStyle="1" w:styleId="H4">
    <w:name w:val="H4"/>
    <w:aliases w:val="1.1.1.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H5">
    <w:name w:val="H5"/>
    <w:aliases w:val="1.1.1.1.1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1TableTitle">
    <w:name w:val="A1TableTitle"/>
    <w:next w:val="T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b">
    <w:name w:val="Ab"/>
    <w:aliases w:val="Abstract"/>
    <w:uiPriority w:val="99"/>
    <w:rsid w:val="00780F6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ko-KR"/>
    </w:rPr>
  </w:style>
  <w:style w:type="paragraph" w:customStyle="1" w:styleId="AFigTitle">
    <w:name w:val="AFigTitle"/>
    <w:uiPriority w:val="99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1">
    <w:name w:val="AH1"/>
    <w:aliases w:val="A.1"/>
    <w:next w:val="T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AH2">
    <w:name w:val="AH2"/>
    <w:aliases w:val="A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AH3">
    <w:name w:val="AH3"/>
    <w:aliases w:val="A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4">
    <w:name w:val="AH4"/>
    <w:aliases w:val="A.1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5">
    <w:name w:val="AH5"/>
    <w:aliases w:val="A.1.1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I">
    <w:name w:val="AI"/>
    <w:aliases w:val="Annex"/>
    <w:next w:val="I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N">
    <w:name w:val="AN"/>
    <w:aliases w:val="Annex1"/>
    <w:next w:val="Nor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nnexes">
    <w:name w:val="Annexes"/>
    <w:next w:val="T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P5">
    <w:name w:val="AP5"/>
    <w:aliases w:val="1.1.1.1.1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ko-KR"/>
    </w:rPr>
  </w:style>
  <w:style w:type="paragraph" w:customStyle="1" w:styleId="AT">
    <w:name w:val="AT"/>
    <w:aliases w:val="AnnexTitle"/>
    <w:next w:val="T"/>
    <w:uiPriority w:val="99"/>
    <w:rsid w:val="00780F6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TableTitle">
    <w:name w:val="ATableTitle"/>
    <w:next w:val="T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U">
    <w:name w:val="AU"/>
    <w:aliases w:val="UnnumbAnnex"/>
    <w:uiPriority w:val="99"/>
    <w:rsid w:val="00780F6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styleId="Bibliography">
    <w:name w:val="Bibliography"/>
    <w:basedOn w:val="Normal"/>
    <w:next w:val="Normal"/>
    <w:uiPriority w:val="99"/>
    <w:rsid w:val="00780F6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szCs w:val="20"/>
      <w:lang w:eastAsia="ko-KR"/>
    </w:rPr>
  </w:style>
  <w:style w:type="paragraph" w:customStyle="1" w:styleId="Bulleted">
    <w:name w:val="Bullet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CellBodyCentred">
    <w:name w:val="CellBodyCentred"/>
    <w:uiPriority w:val="99"/>
    <w:rsid w:val="00780F6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Ch">
    <w:name w:val="Ch"/>
    <w:aliases w:val="Chair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ko-KR"/>
    </w:rPr>
  </w:style>
  <w:style w:type="paragraph" w:customStyle="1" w:styleId="Committee">
    <w:name w:val="Committee"/>
    <w:uiPriority w:val="99"/>
    <w:rsid w:val="00780F6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CommitteeList">
    <w:name w:val="CommitteeList"/>
    <w:uiPriority w:val="99"/>
    <w:rsid w:val="00780F6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Contents">
    <w:name w:val="Contents"/>
    <w:uiPriority w:val="99"/>
    <w:rsid w:val="00780F6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contheader">
    <w:name w:val="contheader"/>
    <w:uiPriority w:val="99"/>
    <w:rsid w:val="00780F6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CT">
    <w:name w:val="CT"/>
    <w:aliases w:val="ChapterTitle"/>
    <w:uiPriority w:val="99"/>
    <w:rsid w:val="00780F6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D">
    <w:name w:val="D"/>
    <w:aliases w:val="DashedList"/>
    <w:uiPriority w:val="99"/>
    <w:rsid w:val="00780F6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2">
    <w:name w:val="D2"/>
    <w:aliases w:val="Definitions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3">
    <w:name w:val="D3"/>
    <w:aliases w:val="Definitions4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4">
    <w:name w:val="D4"/>
    <w:aliases w:val="Definitions3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5">
    <w:name w:val="D5"/>
    <w:aliases w:val="Definitions2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efinitions1">
    <w:name w:val="Definitions1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esignation">
    <w:name w:val="Designation"/>
    <w:next w:val="Body"/>
    <w:uiPriority w:val="99"/>
    <w:rsid w:val="00780F6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DL">
    <w:name w:val="DL"/>
    <w:aliases w:val="DashedList3"/>
    <w:uiPriority w:val="99"/>
    <w:rsid w:val="00780F6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L1">
    <w:name w:val="DL1"/>
    <w:aliases w:val="DashedList2"/>
    <w:uiPriority w:val="99"/>
    <w:rsid w:val="00780F6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L2">
    <w:name w:val="DL2"/>
    <w:aliases w:val="DashedList1"/>
    <w:uiPriority w:val="99"/>
    <w:rsid w:val="00780F6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EditiingInstruction">
    <w:name w:val="Editiing Instruction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ko-KR"/>
    </w:rPr>
  </w:style>
  <w:style w:type="paragraph" w:customStyle="1" w:styleId="EditorNote">
    <w:name w:val="Editor_Note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ko-KR"/>
    </w:rPr>
  </w:style>
  <w:style w:type="paragraph" w:customStyle="1" w:styleId="Equation">
    <w:name w:val="Equation"/>
    <w:uiPriority w:val="99"/>
    <w:rsid w:val="00780F63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ko-KR"/>
    </w:rPr>
  </w:style>
  <w:style w:type="paragraph" w:customStyle="1" w:styleId="EU">
    <w:name w:val="EU"/>
    <w:aliases w:val="EquationUnnumbered"/>
    <w:uiPriority w:val="99"/>
    <w:rsid w:val="00780F6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ko-KR"/>
    </w:rPr>
  </w:style>
  <w:style w:type="paragraph" w:customStyle="1" w:styleId="FigCaption">
    <w:name w:val="FigCaption"/>
    <w:uiPriority w:val="99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FL">
    <w:name w:val="FL"/>
    <w:aliases w:val="FlushLef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ko-KR"/>
    </w:rPr>
  </w:style>
  <w:style w:type="paragraph" w:customStyle="1" w:styleId="Footnote">
    <w:name w:val="Footnote"/>
    <w:uiPriority w:val="99"/>
    <w:rsid w:val="00780F6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ko-KR"/>
    </w:rPr>
  </w:style>
  <w:style w:type="paragraph" w:customStyle="1" w:styleId="Foreword">
    <w:name w:val="Foreword"/>
    <w:next w:val="ForewordDisclaimer"/>
    <w:uiPriority w:val="99"/>
    <w:rsid w:val="00780F6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ForewordDisclaimer">
    <w:name w:val="ForewordDisclaim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Glossary">
    <w:name w:val="Glossary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">
    <w:name w:val="H"/>
    <w:aliases w:val="HangingIndent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1">
    <w:name w:val="H1"/>
    <w:aliases w:val="1stLevelHead"/>
    <w:next w:val="T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H2">
    <w:name w:val="H2"/>
    <w:aliases w:val="1.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Heading10">
    <w:name w:val="Heading1"/>
    <w:next w:val="Body"/>
    <w:uiPriority w:val="99"/>
    <w:rsid w:val="00780F6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ko-KR"/>
    </w:rPr>
  </w:style>
  <w:style w:type="paragraph" w:customStyle="1" w:styleId="Heading20">
    <w:name w:val="Heading2"/>
    <w:next w:val="Body"/>
    <w:uiPriority w:val="99"/>
    <w:rsid w:val="00780F6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ko-KR"/>
    </w:rPr>
  </w:style>
  <w:style w:type="paragraph" w:customStyle="1" w:styleId="HeadingRunIn">
    <w:name w:val="HeadingRunIn"/>
    <w:next w:val="Body"/>
    <w:uiPriority w:val="99"/>
    <w:rsid w:val="00780F6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ko-KR"/>
    </w:rPr>
  </w:style>
  <w:style w:type="paragraph" w:customStyle="1" w:styleId="Hh">
    <w:name w:val="Hh"/>
    <w:aliases w:val="HangingIndent2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last">
    <w:name w:val="Hlast"/>
    <w:aliases w:val="HangingIndentLast"/>
    <w:next w:val="H"/>
    <w:uiPriority w:val="99"/>
    <w:rsid w:val="00780F6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I">
    <w:name w:val="I"/>
    <w:aliases w:val="Informative"/>
    <w:next w:val="AT"/>
    <w:uiPriority w:val="99"/>
    <w:rsid w:val="00780F6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ko-KR"/>
    </w:rPr>
  </w:style>
  <w:style w:type="paragraph" w:customStyle="1" w:styleId="Indented">
    <w:name w:val="Indent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INT">
    <w:name w:val="INT"/>
    <w:aliases w:val="Introduction"/>
    <w:uiPriority w:val="99"/>
    <w:rsid w:val="00780F6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Int2">
    <w:name w:val="Int2"/>
    <w:aliases w:val="Intro2nd"/>
    <w:uiPriority w:val="99"/>
    <w:rsid w:val="00780F6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IntDisclaimer">
    <w:name w:val="IntDisclaim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Introduction1">
    <w:name w:val="Introduction1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L">
    <w:name w:val="L"/>
    <w:aliases w:val="LetteredList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2">
    <w:name w:val="L2"/>
    <w:aliases w:val="NumberedList"/>
    <w:uiPriority w:val="99"/>
    <w:rsid w:val="00780F6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1">
    <w:name w:val="L1"/>
    <w:aliases w:val="LetteredList1"/>
    <w:next w:val="L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11">
    <w:name w:val="L11"/>
    <w:aliases w:val="NumberedList1"/>
    <w:next w:val="L2"/>
    <w:uiPriority w:val="99"/>
    <w:rsid w:val="00780F6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ast">
    <w:name w:val="Last"/>
    <w:aliases w:val="LetteredListLast"/>
    <w:next w:val="L"/>
    <w:uiPriority w:val="99"/>
    <w:rsid w:val="00780F6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etter">
    <w:name w:val="Lett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">
    <w:name w:val="Ll"/>
    <w:aliases w:val="NumberedList2"/>
    <w:uiPriority w:val="99"/>
    <w:rsid w:val="00780F6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">
    <w:name w:val="Lll"/>
    <w:aliases w:val="NumberedList3"/>
    <w:uiPriority w:val="99"/>
    <w:rsid w:val="00780F6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1">
    <w:name w:val="Lll1"/>
    <w:aliases w:val="NumberedList31"/>
    <w:uiPriority w:val="99"/>
    <w:rsid w:val="00780F6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l">
    <w:name w:val="Llll"/>
    <w:aliases w:val="NumberedList4"/>
    <w:uiPriority w:val="99"/>
    <w:rsid w:val="00780F6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">
    <w:name w:val="LP"/>
    <w:aliases w:val="ListParagraph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2">
    <w:name w:val="LP2"/>
    <w:aliases w:val="ListParagraph2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3">
    <w:name w:val="LP3"/>
    <w:aliases w:val="ListParagraph3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ageNumber">
    <w:name w:val="LPageNumber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ko-KR"/>
    </w:rPr>
  </w:style>
  <w:style w:type="paragraph" w:customStyle="1" w:styleId="MappingTableCell">
    <w:name w:val="Mapping Table Cell"/>
    <w:uiPriority w:val="99"/>
    <w:rsid w:val="00780F6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MappingTableTitle">
    <w:name w:val="Mapping Table Title"/>
    <w:uiPriority w:val="99"/>
    <w:rsid w:val="00780F6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780F6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ko-KR"/>
    </w:rPr>
  </w:style>
  <w:style w:type="paragraph" w:customStyle="1" w:styleId="NoteNum">
    <w:name w:val="NoteNum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Numbered">
    <w:name w:val="Number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Numbered1">
    <w:name w:val="Numbered1"/>
    <w:next w:val="Number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Prim">
    <w:name w:val="Prim"/>
    <w:aliases w:val="PrimTag"/>
    <w:next w:val="H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2">
    <w:name w:val="Prim2"/>
    <w:aliases w:val="PrimTag3"/>
    <w:uiPriority w:val="99"/>
    <w:rsid w:val="00780F6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3">
    <w:name w:val="Prim3"/>
    <w:aliases w:val="PrimTag2"/>
    <w:next w:val="H"/>
    <w:uiPriority w:val="99"/>
    <w:rsid w:val="00780F6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4">
    <w:name w:val="Prim4"/>
    <w:aliases w:val="PrimTag1"/>
    <w:next w:val="H"/>
    <w:uiPriority w:val="99"/>
    <w:rsid w:val="00780F6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References">
    <w:name w:val="References"/>
    <w:uiPriority w:val="99"/>
    <w:rsid w:val="00780F6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Revisionline">
    <w:name w:val="Revisionline"/>
    <w:uiPriority w:val="99"/>
    <w:rsid w:val="00780F6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RPageNumber">
    <w:name w:val="RPageNumber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TableCaption">
    <w:name w:val="TableCaption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ko-KR"/>
    </w:rPr>
  </w:style>
  <w:style w:type="paragraph" w:customStyle="1" w:styleId="TableFootnote">
    <w:name w:val="TableFootnote"/>
    <w:uiPriority w:val="99"/>
    <w:rsid w:val="00780F6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styleId="Title">
    <w:name w:val="Title"/>
    <w:basedOn w:val="Normal"/>
    <w:next w:val="Body"/>
    <w:link w:val="TitleChar"/>
    <w:uiPriority w:val="1"/>
    <w:qFormat/>
    <w:rsid w:val="00780F6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eastAsia="ko-KR"/>
    </w:rPr>
  </w:style>
  <w:style w:type="character" w:customStyle="1" w:styleId="TitleChar">
    <w:name w:val="Title Char"/>
    <w:basedOn w:val="DefaultParagraphFont"/>
    <w:link w:val="Title"/>
    <w:uiPriority w:val="1"/>
    <w:rsid w:val="00780F63"/>
    <w:rPr>
      <w:rFonts w:ascii="Arial" w:eastAsiaTheme="minorEastAsia" w:hAnsi="Arial" w:cs="Arial"/>
      <w:b/>
      <w:bCs/>
      <w:color w:val="000000"/>
      <w:w w:val="0"/>
      <w:sz w:val="48"/>
      <w:szCs w:val="48"/>
      <w:lang w:eastAsia="ko-KR"/>
    </w:rPr>
  </w:style>
  <w:style w:type="paragraph" w:customStyle="1" w:styleId="TOCline">
    <w:name w:val="TOCline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definition">
    <w:name w:val="definition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780F63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780F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780F63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780F63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780F63"/>
  </w:style>
  <w:style w:type="character" w:customStyle="1" w:styleId="IEEEStdsRegularTableCaptionChar">
    <w:name w:val="IEEEStds Regular Table Caption Char"/>
    <w:uiPriority w:val="99"/>
    <w:rsid w:val="00780F63"/>
  </w:style>
  <w:style w:type="character" w:customStyle="1" w:styleId="P2">
    <w:name w:val="P2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780F63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780F63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780F63"/>
    <w:rPr>
      <w:vertAlign w:val="subscript"/>
    </w:rPr>
  </w:style>
  <w:style w:type="character" w:customStyle="1" w:styleId="Superscript">
    <w:name w:val="Superscript"/>
    <w:uiPriority w:val="99"/>
    <w:rsid w:val="00780F63"/>
    <w:rPr>
      <w:vertAlign w:val="superscript"/>
    </w:rPr>
  </w:style>
  <w:style w:type="character" w:customStyle="1" w:styleId="Symbol">
    <w:name w:val="Symbol"/>
    <w:uiPriority w:val="99"/>
    <w:rsid w:val="00780F63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780F63"/>
  </w:style>
  <w:style w:type="paragraph" w:styleId="Revision">
    <w:name w:val="Revision"/>
    <w:hidden/>
    <w:uiPriority w:val="99"/>
    <w:semiHidden/>
    <w:rsid w:val="00780F6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Heading2Char">
    <w:name w:val="Heading 2 Char"/>
    <w:basedOn w:val="DefaultParagraphFont"/>
    <w:link w:val="Heading2"/>
    <w:uiPriority w:val="1"/>
    <w:rsid w:val="00780F63"/>
    <w:rPr>
      <w:rFonts w:ascii="Arial" w:eastAsia="Times New Roman" w:hAnsi="Arial"/>
      <w:b/>
      <w:sz w:val="28"/>
      <w:szCs w:val="24"/>
      <w:u w:val="single"/>
      <w:lang w:eastAsia="zh-CN"/>
    </w:rPr>
  </w:style>
  <w:style w:type="paragraph" w:customStyle="1" w:styleId="TableParagraph">
    <w:name w:val="Table Paragraph"/>
    <w:basedOn w:val="Normal"/>
    <w:uiPriority w:val="1"/>
    <w:qFormat/>
    <w:rsid w:val="00780F63"/>
    <w:pPr>
      <w:widowControl w:val="0"/>
      <w:autoSpaceDE w:val="0"/>
      <w:autoSpaceDN w:val="0"/>
      <w:adjustRightInd w:val="0"/>
    </w:pPr>
    <w:rPr>
      <w:rFonts w:eastAsiaTheme="minorEastAsia"/>
      <w:lang w:eastAsia="ko-KR"/>
    </w:rPr>
  </w:style>
  <w:style w:type="character" w:customStyle="1" w:styleId="Heading1Char">
    <w:name w:val="Heading 1 Char"/>
    <w:basedOn w:val="DefaultParagraphFont"/>
    <w:link w:val="Heading1"/>
    <w:uiPriority w:val="1"/>
    <w:rsid w:val="00780F63"/>
    <w:rPr>
      <w:rFonts w:ascii="Arial" w:eastAsia="Times New Roman" w:hAnsi="Arial"/>
      <w:b/>
      <w:sz w:val="32"/>
      <w:szCs w:val="24"/>
      <w:u w:val="single"/>
      <w:lang w:eastAsia="zh-CN"/>
    </w:rPr>
  </w:style>
  <w:style w:type="character" w:styleId="FollowedHyperlink">
    <w:name w:val="FollowedHyperlink"/>
    <w:basedOn w:val="DefaultParagraphFont"/>
    <w:rsid w:val="00C30F1C"/>
    <w:rPr>
      <w:color w:val="954F72" w:themeColor="followedHyperlink"/>
      <w:u w:val="single"/>
    </w:rPr>
  </w:style>
  <w:style w:type="paragraph" w:customStyle="1" w:styleId="SP10290946">
    <w:name w:val="SP.10.290946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1115">
    <w:name w:val="SP.10.291115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1093">
    <w:name w:val="SP.10.291093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0954">
    <w:name w:val="SP.10.290954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0319501">
    <w:name w:val="SC.10.319501"/>
    <w:uiPriority w:val="99"/>
    <w:rsid w:val="00AC1256"/>
    <w:rPr>
      <w:color w:val="000000"/>
      <w:sz w:val="20"/>
      <w:szCs w:val="20"/>
    </w:rPr>
  </w:style>
  <w:style w:type="paragraph" w:customStyle="1" w:styleId="SP11270381">
    <w:name w:val="SP.11.270381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270423">
    <w:name w:val="SP.11.270423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270401">
    <w:name w:val="SP.11.270401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1323600">
    <w:name w:val="SC.11.323600"/>
    <w:uiPriority w:val="99"/>
    <w:rsid w:val="00BD7437"/>
    <w:rPr>
      <w:color w:val="000000"/>
      <w:sz w:val="20"/>
      <w:szCs w:val="20"/>
    </w:rPr>
  </w:style>
  <w:style w:type="character" w:customStyle="1" w:styleId="SC11323639">
    <w:name w:val="SC.11.323639"/>
    <w:uiPriority w:val="99"/>
    <w:rsid w:val="00BD7437"/>
    <w:rPr>
      <w:strike/>
      <w:color w:val="000000"/>
      <w:sz w:val="20"/>
      <w:szCs w:val="20"/>
    </w:rPr>
  </w:style>
  <w:style w:type="character" w:customStyle="1" w:styleId="SC11323612">
    <w:name w:val="SC.11.323612"/>
    <w:uiPriority w:val="99"/>
    <w:rsid w:val="00BD7437"/>
    <w:rPr>
      <w:color w:val="000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9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78061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6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677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07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49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01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552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52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0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89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79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57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172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99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2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5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80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340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62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4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48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Relationship Id="rId30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</b:Sources>
</file>

<file path=customXml/itemProps1.xml><?xml version="1.0" encoding="utf-8"?>
<ds:datastoreItem xmlns:ds="http://schemas.openxmlformats.org/officeDocument/2006/customXml" ds:itemID="{C52201E6-3742-4631-893C-1DF72EEE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3942</TotalTime>
  <Pages>13</Pages>
  <Words>2301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802.11-11/xxxxr0</vt:lpstr>
    </vt:vector>
  </TitlesOfParts>
  <Company>Nokia Corporation</Company>
  <LinksUpToDate>false</LinksUpToDate>
  <CharactersWithSpaces>15388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802.11-11/xxxxr0</dc:title>
  <dc:subject>Submission</dc:subject>
  <dc:creator>Mingguang Xu</dc:creator>
  <cp:keywords>Jan. 2014</cp:keywords>
  <dc:description>Mingguang Xu, Marvell Semiconductor</dc:description>
  <cp:lastModifiedBy>Wook Bong Lee</cp:lastModifiedBy>
  <cp:revision>5</cp:revision>
  <cp:lastPrinted>2013-12-02T17:26:00Z</cp:lastPrinted>
  <dcterms:created xsi:type="dcterms:W3CDTF">2021-02-25T19:01:00Z</dcterms:created>
  <dcterms:modified xsi:type="dcterms:W3CDTF">2021-03-01T21:14:00Z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NSCPROP_SA">
    <vt:lpwstr>C:\Work_TianyuWu\IEEE standards and SIGs\11ax\Comments\11-17-1731-03-00ax-phy-cid-11895-resolution.docx</vt:lpwstr>
  </property>
</Properties>
</file>