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5C08A" w14:textId="2483DB10" w:rsidR="00CA09B2" w:rsidRPr="009710F0" w:rsidRDefault="0016250B" w:rsidP="00A77DCA">
      <w:pPr>
        <w:pStyle w:val="T1"/>
        <w:pBdr>
          <w:bottom w:val="single" w:sz="6" w:space="0" w:color="auto"/>
        </w:pBdr>
        <w:spacing w:after="240"/>
        <w:jc w:val="both"/>
        <w:rPr>
          <w:sz w:val="24"/>
          <w:szCs w:val="24"/>
        </w:rPr>
      </w:pPr>
      <w:r w:rsidRPr="009710F0">
        <w:rPr>
          <w:sz w:val="24"/>
          <w:szCs w:val="24"/>
        </w:rPr>
        <w:t>I</w:t>
      </w:r>
      <w:r w:rsidR="00CA09B2" w:rsidRPr="009710F0">
        <w:rPr>
          <w:sz w:val="24"/>
          <w:szCs w:val="24"/>
        </w:rPr>
        <w:t>EEE P802.11</w:t>
      </w:r>
      <w:r w:rsidR="00CA09B2" w:rsidRPr="009710F0">
        <w:rPr>
          <w:sz w:val="24"/>
          <w:szCs w:val="24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440"/>
        <w:gridCol w:w="2160"/>
        <w:gridCol w:w="1080"/>
        <w:gridCol w:w="3011"/>
      </w:tblGrid>
      <w:tr w:rsidR="00CA09B2" w:rsidRPr="009710F0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26EAFA49" w:rsidR="00CA09B2" w:rsidRPr="009710F0" w:rsidRDefault="00AD3450" w:rsidP="00A77DCA">
            <w:pPr>
              <w:pStyle w:val="T2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 xml:space="preserve">CRs on </w:t>
            </w:r>
            <w:r w:rsidR="00167887" w:rsidRPr="009710F0">
              <w:rPr>
                <w:sz w:val="24"/>
                <w:szCs w:val="24"/>
              </w:rPr>
              <w:t>Timing-Related Parameters</w:t>
            </w:r>
          </w:p>
        </w:tc>
      </w:tr>
      <w:tr w:rsidR="00CA09B2" w:rsidRPr="009710F0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62665B5B" w:rsidR="00CA09B2" w:rsidRPr="009710F0" w:rsidRDefault="00CA09B2" w:rsidP="00A77DCA">
            <w:pPr>
              <w:pStyle w:val="T2"/>
              <w:ind w:lef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Date:</w:t>
            </w:r>
            <w:r w:rsidRPr="009710F0">
              <w:rPr>
                <w:b w:val="0"/>
                <w:sz w:val="24"/>
                <w:szCs w:val="24"/>
              </w:rPr>
              <w:t xml:space="preserve">  </w:t>
            </w:r>
            <w:r w:rsidR="00FD7C52" w:rsidRPr="009710F0">
              <w:rPr>
                <w:b w:val="0"/>
                <w:sz w:val="24"/>
                <w:szCs w:val="24"/>
              </w:rPr>
              <w:t>20</w:t>
            </w:r>
            <w:r w:rsidR="00DA0DED" w:rsidRPr="009710F0">
              <w:rPr>
                <w:b w:val="0"/>
                <w:sz w:val="24"/>
                <w:szCs w:val="24"/>
              </w:rPr>
              <w:t>2</w:t>
            </w:r>
            <w:r w:rsidR="00167887" w:rsidRPr="009710F0">
              <w:rPr>
                <w:b w:val="0"/>
                <w:sz w:val="24"/>
                <w:szCs w:val="24"/>
              </w:rPr>
              <w:t>1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DA0DED" w:rsidRPr="009710F0">
              <w:rPr>
                <w:b w:val="0"/>
                <w:sz w:val="24"/>
                <w:szCs w:val="24"/>
              </w:rPr>
              <w:t>0</w:t>
            </w:r>
            <w:r w:rsidR="00167887" w:rsidRPr="009710F0">
              <w:rPr>
                <w:b w:val="0"/>
                <w:sz w:val="24"/>
                <w:szCs w:val="24"/>
              </w:rPr>
              <w:t>2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DA0DED" w:rsidRPr="009710F0">
              <w:rPr>
                <w:b w:val="0"/>
                <w:sz w:val="24"/>
                <w:szCs w:val="24"/>
              </w:rPr>
              <w:t>2</w:t>
            </w:r>
            <w:r w:rsidR="00EA72E7" w:rsidRPr="009710F0">
              <w:rPr>
                <w:b w:val="0"/>
                <w:sz w:val="24"/>
                <w:szCs w:val="24"/>
              </w:rPr>
              <w:t>3</w:t>
            </w:r>
          </w:p>
        </w:tc>
      </w:tr>
      <w:tr w:rsidR="00CA09B2" w:rsidRPr="009710F0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77777777" w:rsidR="00CA09B2" w:rsidRPr="009710F0" w:rsidRDefault="00CA09B2" w:rsidP="00A77DCA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Author(s):</w:t>
            </w:r>
          </w:p>
        </w:tc>
      </w:tr>
      <w:tr w:rsidR="00CA09B2" w:rsidRPr="009710F0" w14:paraId="1BC70B21" w14:textId="77777777" w:rsidTr="00EA72E7">
        <w:trPr>
          <w:jc w:val="center"/>
        </w:trPr>
        <w:tc>
          <w:tcPr>
            <w:tcW w:w="1885" w:type="dxa"/>
            <w:vAlign w:val="center"/>
          </w:tcPr>
          <w:p w14:paraId="0826BDA1" w14:textId="77777777" w:rsidR="00CA09B2" w:rsidRPr="009710F0" w:rsidRDefault="00CA09B2" w:rsidP="00A77DCA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Name</w:t>
            </w:r>
          </w:p>
        </w:tc>
        <w:tc>
          <w:tcPr>
            <w:tcW w:w="1440" w:type="dxa"/>
            <w:vAlign w:val="center"/>
          </w:tcPr>
          <w:p w14:paraId="51457E2A" w14:textId="77777777" w:rsidR="00CA09B2" w:rsidRPr="009710F0" w:rsidRDefault="0062440B" w:rsidP="00A77DCA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Affiliation</w:t>
            </w:r>
          </w:p>
        </w:tc>
        <w:tc>
          <w:tcPr>
            <w:tcW w:w="2160" w:type="dxa"/>
            <w:vAlign w:val="center"/>
          </w:tcPr>
          <w:p w14:paraId="7205DF55" w14:textId="77777777" w:rsidR="00CA09B2" w:rsidRPr="009710F0" w:rsidRDefault="00CA09B2" w:rsidP="00A77DCA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Address</w:t>
            </w:r>
          </w:p>
        </w:tc>
        <w:tc>
          <w:tcPr>
            <w:tcW w:w="1080" w:type="dxa"/>
            <w:vAlign w:val="center"/>
          </w:tcPr>
          <w:p w14:paraId="6655A40E" w14:textId="77777777" w:rsidR="00CA09B2" w:rsidRPr="009710F0" w:rsidRDefault="00CA09B2" w:rsidP="00A77DCA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Phone</w:t>
            </w:r>
          </w:p>
        </w:tc>
        <w:tc>
          <w:tcPr>
            <w:tcW w:w="3011" w:type="dxa"/>
            <w:vAlign w:val="center"/>
          </w:tcPr>
          <w:p w14:paraId="7E83A7BD" w14:textId="77777777" w:rsidR="00CA09B2" w:rsidRPr="009710F0" w:rsidRDefault="00CA09B2" w:rsidP="00A77DCA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email</w:t>
            </w:r>
          </w:p>
        </w:tc>
      </w:tr>
      <w:tr w:rsidR="0074761F" w:rsidRPr="009710F0" w14:paraId="42F0C313" w14:textId="77777777" w:rsidTr="00EA72E7">
        <w:trPr>
          <w:jc w:val="center"/>
        </w:trPr>
        <w:tc>
          <w:tcPr>
            <w:tcW w:w="1885" w:type="dxa"/>
            <w:vAlign w:val="center"/>
          </w:tcPr>
          <w:p w14:paraId="3E02A211" w14:textId="27B52E58" w:rsidR="0074761F" w:rsidRPr="009710F0" w:rsidRDefault="00EA72E7" w:rsidP="00A77DCA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 w:rsidRPr="009710F0">
              <w:rPr>
                <w:kern w:val="24"/>
              </w:rPr>
              <w:t>Lin Yang</w:t>
            </w:r>
          </w:p>
        </w:tc>
        <w:tc>
          <w:tcPr>
            <w:tcW w:w="1440" w:type="dxa"/>
            <w:vAlign w:val="center"/>
          </w:tcPr>
          <w:p w14:paraId="06103F0B" w14:textId="6BDCA167" w:rsidR="0074761F" w:rsidRPr="009710F0" w:rsidRDefault="00F92CFD" w:rsidP="00A77DCA">
            <w:pPr>
              <w:pStyle w:val="NormalWeb"/>
              <w:spacing w:before="0" w:beforeAutospacing="0" w:after="0" w:afterAutospacing="0"/>
              <w:jc w:val="both"/>
            </w:pPr>
            <w:r w:rsidRPr="009710F0">
              <w:t>Qualcomm</w:t>
            </w:r>
          </w:p>
        </w:tc>
        <w:tc>
          <w:tcPr>
            <w:tcW w:w="2160" w:type="dxa"/>
            <w:vAlign w:val="center"/>
          </w:tcPr>
          <w:p w14:paraId="5542636F" w14:textId="0C5E315F" w:rsidR="0074761F" w:rsidRPr="009710F0" w:rsidRDefault="0074761F" w:rsidP="00A77DCA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6EED890A" w14:textId="77777777" w:rsidR="0074761F" w:rsidRPr="009710F0" w:rsidRDefault="0074761F" w:rsidP="00A77D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29AF3E2B" w14:textId="1CE96EA7" w:rsidR="0074761F" w:rsidRPr="009710F0" w:rsidRDefault="00EA72E7" w:rsidP="00A77DCA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 w:rsidRPr="009710F0">
              <w:rPr>
                <w:kern w:val="24"/>
              </w:rPr>
              <w:t>linyang</w:t>
            </w:r>
            <w:r w:rsidR="00F92CFD" w:rsidRPr="009710F0">
              <w:rPr>
                <w:kern w:val="24"/>
              </w:rPr>
              <w:t>@qti.qualcomm.com</w:t>
            </w:r>
          </w:p>
        </w:tc>
      </w:tr>
      <w:tr w:rsidR="00506839" w:rsidRPr="009710F0" w14:paraId="528A4B33" w14:textId="77777777" w:rsidTr="00EA72E7">
        <w:trPr>
          <w:jc w:val="center"/>
        </w:trPr>
        <w:tc>
          <w:tcPr>
            <w:tcW w:w="1885" w:type="dxa"/>
            <w:vAlign w:val="center"/>
          </w:tcPr>
          <w:p w14:paraId="3C69877A" w14:textId="3AF40B8D" w:rsidR="00506839" w:rsidRPr="009710F0" w:rsidRDefault="00506839" w:rsidP="00A77DCA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 w:rsidRPr="009710F0">
              <w:rPr>
                <w:kern w:val="24"/>
              </w:rPr>
              <w:t>Bin Tian</w:t>
            </w:r>
          </w:p>
        </w:tc>
        <w:tc>
          <w:tcPr>
            <w:tcW w:w="1440" w:type="dxa"/>
            <w:vAlign w:val="center"/>
          </w:tcPr>
          <w:p w14:paraId="377F37BA" w14:textId="0C4D2ED7" w:rsidR="00506839" w:rsidRPr="009710F0" w:rsidRDefault="00506839" w:rsidP="00A77DCA">
            <w:pPr>
              <w:pStyle w:val="NormalWeb"/>
              <w:spacing w:before="0" w:beforeAutospacing="0" w:after="0" w:afterAutospacing="0"/>
              <w:jc w:val="both"/>
            </w:pPr>
            <w:r w:rsidRPr="009710F0">
              <w:t>Qualcomm</w:t>
            </w:r>
          </w:p>
        </w:tc>
        <w:tc>
          <w:tcPr>
            <w:tcW w:w="2160" w:type="dxa"/>
            <w:vAlign w:val="center"/>
          </w:tcPr>
          <w:p w14:paraId="26899D55" w14:textId="77777777" w:rsidR="00506839" w:rsidRPr="009710F0" w:rsidRDefault="00506839" w:rsidP="00A77DCA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086599A7" w14:textId="77777777" w:rsidR="00506839" w:rsidRPr="009710F0" w:rsidRDefault="00506839" w:rsidP="00A77D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3CC451FE" w14:textId="77777777" w:rsidR="00506839" w:rsidRPr="009710F0" w:rsidRDefault="00506839" w:rsidP="00A77DCA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</w:p>
        </w:tc>
      </w:tr>
    </w:tbl>
    <w:p w14:paraId="29A0C31A" w14:textId="77777777" w:rsidR="00CA09B2" w:rsidRPr="009710F0" w:rsidRDefault="008927F6" w:rsidP="00A77DCA">
      <w:pPr>
        <w:pStyle w:val="T1"/>
        <w:spacing w:after="120"/>
        <w:jc w:val="both"/>
        <w:rPr>
          <w:sz w:val="24"/>
          <w:szCs w:val="24"/>
        </w:rPr>
      </w:pPr>
      <w:r w:rsidRPr="009710F0">
        <w:rPr>
          <w:noProof/>
          <w:sz w:val="24"/>
          <w:szCs w:val="24"/>
          <w:lang w:val="en-US" w:eastAsia="ko-KR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66EC6A9" wp14:editId="1B46C849">
                <wp:simplePos x="0" y="0"/>
                <wp:positionH relativeFrom="column">
                  <wp:posOffset>-66675</wp:posOffset>
                </wp:positionH>
                <wp:positionV relativeFrom="paragraph">
                  <wp:posOffset>204469</wp:posOffset>
                </wp:positionV>
                <wp:extent cx="5943600" cy="401002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FC61" w14:textId="77777777" w:rsidR="00D37C99" w:rsidRDefault="00D37C99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558F20D" w14:textId="2637931F" w:rsidR="00D37C99" w:rsidRDefault="00D37C99" w:rsidP="005149CB">
                            <w:r>
                              <w:t xml:space="preserve">This submission shows </w:t>
                            </w:r>
                          </w:p>
                          <w:p w14:paraId="504AB403" w14:textId="012D5E6D" w:rsidR="00D37C99" w:rsidRDefault="00D37C99" w:rsidP="005149C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Resolution </w:t>
                            </w:r>
                            <w:r>
                              <w:rPr>
                                <w:rFonts w:hint="eastAsia"/>
                              </w:rPr>
                              <w:t xml:space="preserve">for </w:t>
                            </w:r>
                            <w:r w:rsidR="00C32884">
                              <w:t>a</w:t>
                            </w:r>
                            <w:r w:rsidR="000C5C9E"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comment received from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TG</w:t>
                            </w:r>
                            <w:r w:rsidR="00AA0B5E">
                              <w:t>be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comment collection (</w:t>
                            </w:r>
                            <w:proofErr w:type="spellStart"/>
                            <w:r>
                              <w:t>TG</w:t>
                            </w:r>
                            <w:r w:rsidR="00AA0B5E">
                              <w:t>be</w:t>
                            </w:r>
                            <w:proofErr w:type="spellEnd"/>
                            <w:r>
                              <w:t xml:space="preserve"> Draft D</w:t>
                            </w:r>
                            <w:r w:rsidR="00AA0B5E">
                              <w:t>0.3</w:t>
                            </w:r>
                            <w:r>
                              <w:t>)</w:t>
                            </w:r>
                          </w:p>
                          <w:p w14:paraId="5CE8C861" w14:textId="448C1A18" w:rsidR="00D37C99" w:rsidRDefault="00D37C99" w:rsidP="005149C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The proposed changes are based on </w:t>
                            </w:r>
                            <w:r w:rsidRPr="002A22E4">
                              <w:t>11</w:t>
                            </w:r>
                            <w:r w:rsidR="0065029D">
                              <w:t>be</w:t>
                            </w:r>
                            <w:r w:rsidRPr="002A22E4">
                              <w:t xml:space="preserve"> D</w:t>
                            </w:r>
                            <w:r w:rsidR="00AA0B5E">
                              <w:t>0.3</w:t>
                            </w:r>
                            <w:r w:rsidRPr="002A22E4">
                              <w:t>.</w:t>
                            </w:r>
                          </w:p>
                          <w:p w14:paraId="12795FB2" w14:textId="77777777" w:rsidR="00D37C99" w:rsidRPr="003727F1" w:rsidRDefault="00D37C99" w:rsidP="009A08AB">
                            <w:pPr>
                              <w:ind w:left="360"/>
                            </w:pPr>
                          </w:p>
                          <w:p w14:paraId="18E3D580" w14:textId="55D6C0F0" w:rsidR="00D37C99" w:rsidRPr="00B505BE" w:rsidRDefault="00D37C99" w:rsidP="005149CB">
                            <w:pPr>
                              <w:jc w:val="both"/>
                            </w:pPr>
                            <w:r w:rsidRPr="00B505BE">
                              <w:t xml:space="preserve">The submission provides resolutions to </w:t>
                            </w:r>
                            <w:r w:rsidR="00F92CFD">
                              <w:t xml:space="preserve">following </w:t>
                            </w:r>
                          </w:p>
                          <w:p w14:paraId="7F1271D1" w14:textId="22C6A0BB" w:rsidR="00DA6AAA" w:rsidRPr="00DA6AAA" w:rsidRDefault="009710F0" w:rsidP="003B618C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</w:pPr>
                            <w:r w:rsidRPr="003207F1">
                              <w:rPr>
                                <w:rFonts w:eastAsia="Times New Roman"/>
                                <w:szCs w:val="22"/>
                                <w:lang w:val="en-US"/>
                              </w:rPr>
                              <w:t>1256</w:t>
                            </w:r>
                            <w:r>
                              <w:rPr>
                                <w:rFonts w:eastAsia="Times New Roman"/>
                                <w:szCs w:val="22"/>
                                <w:lang w:val="en-US"/>
                              </w:rPr>
                              <w:t xml:space="preserve">, </w:t>
                            </w:r>
                            <w:r w:rsidRPr="003207F1">
                              <w:rPr>
                                <w:rFonts w:eastAsia="Times New Roman"/>
                                <w:szCs w:val="22"/>
                                <w:lang w:val="en-US"/>
                              </w:rPr>
                              <w:t>2609</w:t>
                            </w:r>
                            <w:r>
                              <w:rPr>
                                <w:rFonts w:eastAsia="Times New Roman"/>
                                <w:szCs w:val="22"/>
                                <w:lang w:val="en-US"/>
                              </w:rPr>
                              <w:t xml:space="preserve">, </w:t>
                            </w:r>
                            <w:r w:rsidRPr="003207F1">
                              <w:rPr>
                                <w:rFonts w:eastAsia="Times New Roman"/>
                                <w:szCs w:val="22"/>
                              </w:rPr>
                              <w:t>1257</w:t>
                            </w:r>
                            <w:r>
                              <w:rPr>
                                <w:rFonts w:eastAsia="Times New Roman"/>
                                <w:szCs w:val="22"/>
                              </w:rPr>
                              <w:t xml:space="preserve">, </w:t>
                            </w:r>
                            <w:r w:rsidRPr="003207F1">
                              <w:rPr>
                                <w:rFonts w:eastAsia="Times New Roman"/>
                                <w:szCs w:val="22"/>
                              </w:rPr>
                              <w:t>1325</w:t>
                            </w:r>
                            <w:r>
                              <w:rPr>
                                <w:rFonts w:eastAsia="Times New Roman"/>
                                <w:szCs w:val="22"/>
                              </w:rPr>
                              <w:t xml:space="preserve">, </w:t>
                            </w:r>
                            <w:r w:rsidRPr="003207F1">
                              <w:rPr>
                                <w:rFonts w:eastAsia="Times New Roman"/>
                                <w:szCs w:val="22"/>
                              </w:rPr>
                              <w:t>1327</w:t>
                            </w:r>
                            <w:r>
                              <w:rPr>
                                <w:rFonts w:eastAsia="Times New Roman"/>
                                <w:szCs w:val="22"/>
                              </w:rPr>
                              <w:t xml:space="preserve">, </w:t>
                            </w:r>
                            <w:r w:rsidRPr="009710F0">
                              <w:rPr>
                                <w:rFonts w:eastAsia="Times New Roman"/>
                                <w:szCs w:val="22"/>
                              </w:rPr>
                              <w:t>1326, 1258, 1558,</w:t>
                            </w:r>
                            <w:r>
                              <w:rPr>
                                <w:rFonts w:ascii="Arial" w:eastAsia="Times New Roman" w:hAnsi="Arial" w:cs="Arial"/>
                                <w:sz w:val="20"/>
                              </w:rPr>
                              <w:t xml:space="preserve"> </w:t>
                            </w:r>
                            <w:r w:rsidR="006B5D24" w:rsidRPr="00210F7E">
                              <w:rPr>
                                <w:rFonts w:eastAsia="Times New Roman"/>
                                <w:szCs w:val="22"/>
                              </w:rPr>
                              <w:t>1317</w:t>
                            </w:r>
                            <w:r w:rsidR="006B5D24">
                              <w:rPr>
                                <w:rFonts w:eastAsia="Times New Roman"/>
                                <w:szCs w:val="22"/>
                              </w:rPr>
                              <w:t xml:space="preserve">, 2608, </w:t>
                            </w:r>
                            <w:r w:rsidR="00DA6AAA" w:rsidRPr="006B5D24">
                              <w:rPr>
                                <w:rFonts w:eastAsia="Times New Roman"/>
                                <w:szCs w:val="22"/>
                              </w:rPr>
                              <w:t>1320</w:t>
                            </w:r>
                            <w:r w:rsidR="00DA6AAA">
                              <w:rPr>
                                <w:rFonts w:eastAsia="Times New Roman"/>
                                <w:szCs w:val="22"/>
                              </w:rPr>
                              <w:t xml:space="preserve">, </w:t>
                            </w:r>
                            <w:r w:rsidR="00DA6AAA" w:rsidRPr="006B5D24">
                              <w:rPr>
                                <w:rFonts w:eastAsia="Times New Roman"/>
                                <w:szCs w:val="22"/>
                              </w:rPr>
                              <w:t>132</w:t>
                            </w:r>
                            <w:r w:rsidR="00DA6AAA">
                              <w:rPr>
                                <w:rFonts w:eastAsia="Times New Roman"/>
                                <w:szCs w:val="22"/>
                              </w:rPr>
                              <w:t xml:space="preserve">2, </w:t>
                            </w:r>
                            <w:r w:rsidR="00DA6AAA" w:rsidRPr="006B5D24">
                              <w:rPr>
                                <w:rFonts w:eastAsia="Times New Roman"/>
                                <w:szCs w:val="22"/>
                              </w:rPr>
                              <w:t>132</w:t>
                            </w:r>
                            <w:r w:rsidR="00DA6AAA">
                              <w:rPr>
                                <w:rFonts w:eastAsia="Times New Roman"/>
                                <w:szCs w:val="22"/>
                              </w:rPr>
                              <w:t xml:space="preserve">3, </w:t>
                            </w:r>
                            <w:r w:rsidR="00DA6AAA" w:rsidRPr="006B5D24">
                              <w:rPr>
                                <w:rFonts w:eastAsia="Times New Roman"/>
                                <w:szCs w:val="22"/>
                              </w:rPr>
                              <w:t>132</w:t>
                            </w:r>
                            <w:r w:rsidR="00DA6AAA">
                              <w:rPr>
                                <w:rFonts w:eastAsia="Times New Roman"/>
                                <w:szCs w:val="22"/>
                              </w:rPr>
                              <w:t>4,</w:t>
                            </w:r>
                            <w:r w:rsidR="00DA6AAA" w:rsidRPr="00DA6AAA">
                              <w:rPr>
                                <w:rFonts w:eastAsia="Times New Roman"/>
                                <w:szCs w:val="22"/>
                              </w:rPr>
                              <w:t xml:space="preserve"> </w:t>
                            </w:r>
                            <w:r w:rsidR="00DA6AAA" w:rsidRPr="006B5D24">
                              <w:rPr>
                                <w:rFonts w:eastAsia="Times New Roman"/>
                                <w:szCs w:val="22"/>
                              </w:rPr>
                              <w:t>132</w:t>
                            </w:r>
                            <w:r w:rsidR="00DA6AAA">
                              <w:rPr>
                                <w:rFonts w:eastAsia="Times New Roman"/>
                                <w:szCs w:val="22"/>
                              </w:rPr>
                              <w:t xml:space="preserve">8, </w:t>
                            </w:r>
                            <w:r w:rsidR="00341F8D" w:rsidRPr="006B5D24">
                              <w:rPr>
                                <w:rFonts w:eastAsia="Times New Roman"/>
                                <w:szCs w:val="22"/>
                              </w:rPr>
                              <w:t>3285</w:t>
                            </w:r>
                            <w:r w:rsidR="00341F8D">
                              <w:rPr>
                                <w:rFonts w:eastAsia="Times New Roman"/>
                                <w:szCs w:val="22"/>
                              </w:rPr>
                              <w:t>, 1611</w:t>
                            </w:r>
                          </w:p>
                          <w:p w14:paraId="7955DEE7" w14:textId="6EA30562" w:rsidR="00F92CFD" w:rsidRDefault="00DA6AAA" w:rsidP="00341F8D">
                            <w:pPr>
                              <w:pStyle w:val="ListParagraph"/>
                            </w:pPr>
                            <w:r>
                              <w:rPr>
                                <w:rFonts w:eastAsia="Times New Roman"/>
                                <w:szCs w:val="22"/>
                              </w:rPr>
                              <w:t xml:space="preserve"> </w:t>
                            </w:r>
                          </w:p>
                          <w:p w14:paraId="49472D22" w14:textId="77777777" w:rsidR="00D37C99" w:rsidRDefault="00D37C99" w:rsidP="00D87430"/>
                          <w:p w14:paraId="5A82A590" w14:textId="7375CDD4" w:rsidR="00D37C99" w:rsidRDefault="00D37C99" w:rsidP="00D87430">
                            <w:r>
                              <w:t>Revisions:</w:t>
                            </w:r>
                          </w:p>
                          <w:p w14:paraId="2D56AFC4" w14:textId="6E138628" w:rsidR="00D37C99" w:rsidRDefault="00D37C99" w:rsidP="0099595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Rev 0: Initial version of </w:t>
                            </w:r>
                            <w:r>
                              <w:rPr>
                                <w:lang w:eastAsia="ko-KR"/>
                              </w:rPr>
                              <w:t>the document.</w:t>
                            </w:r>
                          </w:p>
                          <w:p w14:paraId="52CC84CD" w14:textId="77777777" w:rsidR="00D37C99" w:rsidRDefault="00D37C99" w:rsidP="00861EF6"/>
                          <w:p w14:paraId="0B0F92C1" w14:textId="77777777" w:rsidR="00D37C99" w:rsidRDefault="00D37C99" w:rsidP="00861EF6"/>
                          <w:p w14:paraId="6F7DA744" w14:textId="77777777" w:rsidR="00D37C99" w:rsidRDefault="00D37C99" w:rsidP="00861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68pt;height:3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" o:allowincell="f" stroked="f">
                <v:textbox>
                  <w:txbxContent>
                    <w:p w14:paraId="4C30FC61" w14:textId="77777777" w:rsidR="00D37C99" w:rsidRDefault="00D37C99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558F20D" w14:textId="2637931F" w:rsidR="00D37C99" w:rsidRDefault="00D37C99" w:rsidP="005149CB">
                      <w:r>
                        <w:t xml:space="preserve">This submission shows </w:t>
                      </w:r>
                    </w:p>
                    <w:p w14:paraId="504AB403" w14:textId="012D5E6D" w:rsidR="00D37C99" w:rsidRDefault="00D37C99" w:rsidP="005149C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Resolution </w:t>
                      </w:r>
                      <w:r>
                        <w:rPr>
                          <w:rFonts w:hint="eastAsia"/>
                        </w:rPr>
                        <w:t xml:space="preserve">for </w:t>
                      </w:r>
                      <w:r w:rsidR="00C32884">
                        <w:t>a</w:t>
                      </w:r>
                      <w:r w:rsidR="000C5C9E"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comment received from </w:t>
                      </w:r>
                      <w:proofErr w:type="spellStart"/>
                      <w:r>
                        <w:rPr>
                          <w:rFonts w:hint="eastAsia"/>
                        </w:rPr>
                        <w:t>TG</w:t>
                      </w:r>
                      <w:r w:rsidR="00AA0B5E">
                        <w:t>be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comment collection (</w:t>
                      </w:r>
                      <w:proofErr w:type="spellStart"/>
                      <w:r>
                        <w:t>TG</w:t>
                      </w:r>
                      <w:r w:rsidR="00AA0B5E">
                        <w:t>be</w:t>
                      </w:r>
                      <w:proofErr w:type="spellEnd"/>
                      <w:r>
                        <w:t xml:space="preserve"> Draft D</w:t>
                      </w:r>
                      <w:r w:rsidR="00AA0B5E">
                        <w:t>0.3</w:t>
                      </w:r>
                      <w:r>
                        <w:t>)</w:t>
                      </w:r>
                    </w:p>
                    <w:p w14:paraId="5CE8C861" w14:textId="448C1A18" w:rsidR="00D37C99" w:rsidRDefault="00D37C99" w:rsidP="005149C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The proposed changes are based on </w:t>
                      </w:r>
                      <w:r w:rsidRPr="002A22E4">
                        <w:t>11</w:t>
                      </w:r>
                      <w:r w:rsidR="0065029D">
                        <w:t>be</w:t>
                      </w:r>
                      <w:r w:rsidRPr="002A22E4">
                        <w:t xml:space="preserve"> D</w:t>
                      </w:r>
                      <w:r w:rsidR="00AA0B5E">
                        <w:t>0.3</w:t>
                      </w:r>
                      <w:r w:rsidRPr="002A22E4">
                        <w:t>.</w:t>
                      </w:r>
                    </w:p>
                    <w:p w14:paraId="12795FB2" w14:textId="77777777" w:rsidR="00D37C99" w:rsidRPr="003727F1" w:rsidRDefault="00D37C99" w:rsidP="009A08AB">
                      <w:pPr>
                        <w:ind w:left="360"/>
                      </w:pPr>
                    </w:p>
                    <w:p w14:paraId="18E3D580" w14:textId="55D6C0F0" w:rsidR="00D37C99" w:rsidRPr="00B505BE" w:rsidRDefault="00D37C99" w:rsidP="005149CB">
                      <w:pPr>
                        <w:jc w:val="both"/>
                      </w:pPr>
                      <w:r w:rsidRPr="00B505BE">
                        <w:t xml:space="preserve">The submission provides resolutions to </w:t>
                      </w:r>
                      <w:r w:rsidR="00F92CFD">
                        <w:t xml:space="preserve">following </w:t>
                      </w:r>
                    </w:p>
                    <w:p w14:paraId="7F1271D1" w14:textId="22C6A0BB" w:rsidR="00DA6AAA" w:rsidRPr="00DA6AAA" w:rsidRDefault="009710F0" w:rsidP="003B618C">
                      <w:pPr>
                        <w:pStyle w:val="ListParagraph"/>
                        <w:numPr>
                          <w:ilvl w:val="0"/>
                          <w:numId w:val="23"/>
                        </w:numPr>
                      </w:pPr>
                      <w:r w:rsidRPr="003207F1">
                        <w:rPr>
                          <w:rFonts w:eastAsia="Times New Roman"/>
                          <w:szCs w:val="22"/>
                          <w:lang w:val="en-US"/>
                        </w:rPr>
                        <w:t>1256</w:t>
                      </w:r>
                      <w:r>
                        <w:rPr>
                          <w:rFonts w:eastAsia="Times New Roman"/>
                          <w:szCs w:val="22"/>
                          <w:lang w:val="en-US"/>
                        </w:rPr>
                        <w:t xml:space="preserve">, </w:t>
                      </w:r>
                      <w:r w:rsidRPr="003207F1">
                        <w:rPr>
                          <w:rFonts w:eastAsia="Times New Roman"/>
                          <w:szCs w:val="22"/>
                          <w:lang w:val="en-US"/>
                        </w:rPr>
                        <w:t>2609</w:t>
                      </w:r>
                      <w:r>
                        <w:rPr>
                          <w:rFonts w:eastAsia="Times New Roman"/>
                          <w:szCs w:val="22"/>
                          <w:lang w:val="en-US"/>
                        </w:rPr>
                        <w:t xml:space="preserve">, </w:t>
                      </w:r>
                      <w:r w:rsidRPr="003207F1">
                        <w:rPr>
                          <w:rFonts w:eastAsia="Times New Roman"/>
                          <w:szCs w:val="22"/>
                        </w:rPr>
                        <w:t>1257</w:t>
                      </w:r>
                      <w:r>
                        <w:rPr>
                          <w:rFonts w:eastAsia="Times New Roman"/>
                          <w:szCs w:val="22"/>
                        </w:rPr>
                        <w:t xml:space="preserve">, </w:t>
                      </w:r>
                      <w:r w:rsidRPr="003207F1">
                        <w:rPr>
                          <w:rFonts w:eastAsia="Times New Roman"/>
                          <w:szCs w:val="22"/>
                        </w:rPr>
                        <w:t>1325</w:t>
                      </w:r>
                      <w:r>
                        <w:rPr>
                          <w:rFonts w:eastAsia="Times New Roman"/>
                          <w:szCs w:val="22"/>
                        </w:rPr>
                        <w:t xml:space="preserve">, </w:t>
                      </w:r>
                      <w:r w:rsidRPr="003207F1">
                        <w:rPr>
                          <w:rFonts w:eastAsia="Times New Roman"/>
                          <w:szCs w:val="22"/>
                        </w:rPr>
                        <w:t>1327</w:t>
                      </w:r>
                      <w:r>
                        <w:rPr>
                          <w:rFonts w:eastAsia="Times New Roman"/>
                          <w:szCs w:val="22"/>
                        </w:rPr>
                        <w:t xml:space="preserve">, </w:t>
                      </w:r>
                      <w:r w:rsidRPr="009710F0">
                        <w:rPr>
                          <w:rFonts w:eastAsia="Times New Roman"/>
                          <w:szCs w:val="22"/>
                        </w:rPr>
                        <w:t>1326, 1258, 1558,</w:t>
                      </w:r>
                      <w:r>
                        <w:rPr>
                          <w:rFonts w:ascii="Arial" w:eastAsia="Times New Roman" w:hAnsi="Arial" w:cs="Arial"/>
                          <w:sz w:val="20"/>
                        </w:rPr>
                        <w:t xml:space="preserve"> </w:t>
                      </w:r>
                      <w:r w:rsidR="006B5D24" w:rsidRPr="00210F7E">
                        <w:rPr>
                          <w:rFonts w:eastAsia="Times New Roman"/>
                          <w:szCs w:val="22"/>
                        </w:rPr>
                        <w:t>1317</w:t>
                      </w:r>
                      <w:r w:rsidR="006B5D24">
                        <w:rPr>
                          <w:rFonts w:eastAsia="Times New Roman"/>
                          <w:szCs w:val="22"/>
                        </w:rPr>
                        <w:t xml:space="preserve">, 2608, </w:t>
                      </w:r>
                      <w:r w:rsidR="00DA6AAA" w:rsidRPr="006B5D24">
                        <w:rPr>
                          <w:rFonts w:eastAsia="Times New Roman"/>
                          <w:szCs w:val="22"/>
                        </w:rPr>
                        <w:t>1320</w:t>
                      </w:r>
                      <w:r w:rsidR="00DA6AAA">
                        <w:rPr>
                          <w:rFonts w:eastAsia="Times New Roman"/>
                          <w:szCs w:val="22"/>
                        </w:rPr>
                        <w:t xml:space="preserve">, </w:t>
                      </w:r>
                      <w:r w:rsidR="00DA6AAA" w:rsidRPr="006B5D24">
                        <w:rPr>
                          <w:rFonts w:eastAsia="Times New Roman"/>
                          <w:szCs w:val="22"/>
                        </w:rPr>
                        <w:t>132</w:t>
                      </w:r>
                      <w:r w:rsidR="00DA6AAA">
                        <w:rPr>
                          <w:rFonts w:eastAsia="Times New Roman"/>
                          <w:szCs w:val="22"/>
                        </w:rPr>
                        <w:t xml:space="preserve">2, </w:t>
                      </w:r>
                      <w:r w:rsidR="00DA6AAA" w:rsidRPr="006B5D24">
                        <w:rPr>
                          <w:rFonts w:eastAsia="Times New Roman"/>
                          <w:szCs w:val="22"/>
                        </w:rPr>
                        <w:t>132</w:t>
                      </w:r>
                      <w:r w:rsidR="00DA6AAA">
                        <w:rPr>
                          <w:rFonts w:eastAsia="Times New Roman"/>
                          <w:szCs w:val="22"/>
                        </w:rPr>
                        <w:t xml:space="preserve">3, </w:t>
                      </w:r>
                      <w:r w:rsidR="00DA6AAA" w:rsidRPr="006B5D24">
                        <w:rPr>
                          <w:rFonts w:eastAsia="Times New Roman"/>
                          <w:szCs w:val="22"/>
                        </w:rPr>
                        <w:t>132</w:t>
                      </w:r>
                      <w:r w:rsidR="00DA6AAA">
                        <w:rPr>
                          <w:rFonts w:eastAsia="Times New Roman"/>
                          <w:szCs w:val="22"/>
                        </w:rPr>
                        <w:t>4,</w:t>
                      </w:r>
                      <w:r w:rsidR="00DA6AAA" w:rsidRPr="00DA6AAA">
                        <w:rPr>
                          <w:rFonts w:eastAsia="Times New Roman"/>
                          <w:szCs w:val="22"/>
                        </w:rPr>
                        <w:t xml:space="preserve"> </w:t>
                      </w:r>
                      <w:r w:rsidR="00DA6AAA" w:rsidRPr="006B5D24">
                        <w:rPr>
                          <w:rFonts w:eastAsia="Times New Roman"/>
                          <w:szCs w:val="22"/>
                        </w:rPr>
                        <w:t>132</w:t>
                      </w:r>
                      <w:r w:rsidR="00DA6AAA">
                        <w:rPr>
                          <w:rFonts w:eastAsia="Times New Roman"/>
                          <w:szCs w:val="22"/>
                        </w:rPr>
                        <w:t xml:space="preserve">8, </w:t>
                      </w:r>
                      <w:r w:rsidR="00341F8D" w:rsidRPr="006B5D24">
                        <w:rPr>
                          <w:rFonts w:eastAsia="Times New Roman"/>
                          <w:szCs w:val="22"/>
                        </w:rPr>
                        <w:t>3285</w:t>
                      </w:r>
                      <w:r w:rsidR="00341F8D">
                        <w:rPr>
                          <w:rFonts w:eastAsia="Times New Roman"/>
                          <w:szCs w:val="22"/>
                        </w:rPr>
                        <w:t>, 1611</w:t>
                      </w:r>
                    </w:p>
                    <w:p w14:paraId="7955DEE7" w14:textId="6EA30562" w:rsidR="00F92CFD" w:rsidRDefault="00DA6AAA" w:rsidP="00341F8D">
                      <w:pPr>
                        <w:pStyle w:val="ListParagraph"/>
                      </w:pPr>
                      <w:r>
                        <w:rPr>
                          <w:rFonts w:eastAsia="Times New Roman"/>
                          <w:szCs w:val="22"/>
                        </w:rPr>
                        <w:t xml:space="preserve"> </w:t>
                      </w:r>
                    </w:p>
                    <w:p w14:paraId="49472D22" w14:textId="77777777" w:rsidR="00D37C99" w:rsidRDefault="00D37C99" w:rsidP="00D87430"/>
                    <w:p w14:paraId="5A82A590" w14:textId="7375CDD4" w:rsidR="00D37C99" w:rsidRDefault="00D37C99" w:rsidP="00D87430">
                      <w:r>
                        <w:t>Revisions:</w:t>
                      </w:r>
                    </w:p>
                    <w:p w14:paraId="2D56AFC4" w14:textId="6E138628" w:rsidR="00D37C99" w:rsidRDefault="00D37C99" w:rsidP="00995955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Rev 0: Initial version of </w:t>
                      </w:r>
                      <w:r>
                        <w:rPr>
                          <w:lang w:eastAsia="ko-KR"/>
                        </w:rPr>
                        <w:t>the document.</w:t>
                      </w:r>
                    </w:p>
                    <w:p w14:paraId="52CC84CD" w14:textId="77777777" w:rsidR="00D37C99" w:rsidRDefault="00D37C99" w:rsidP="00861EF6"/>
                    <w:p w14:paraId="0B0F92C1" w14:textId="77777777" w:rsidR="00D37C99" w:rsidRDefault="00D37C99" w:rsidP="00861EF6"/>
                    <w:p w14:paraId="6F7DA744" w14:textId="77777777" w:rsidR="00D37C99" w:rsidRDefault="00D37C99" w:rsidP="00861EF6"/>
                  </w:txbxContent>
                </v:textbox>
              </v:shape>
            </w:pict>
          </mc:Fallback>
        </mc:AlternateContent>
      </w:r>
    </w:p>
    <w:p w14:paraId="3F99BC79" w14:textId="7F7F18A5" w:rsidR="00A809CB" w:rsidRPr="009710F0" w:rsidRDefault="00CA09B2" w:rsidP="00A77DCA">
      <w:pPr>
        <w:jc w:val="both"/>
        <w:rPr>
          <w:b/>
          <w:sz w:val="24"/>
          <w:szCs w:val="24"/>
          <w:u w:val="single"/>
        </w:rPr>
      </w:pPr>
      <w:r w:rsidRPr="009710F0">
        <w:rPr>
          <w:sz w:val="24"/>
          <w:szCs w:val="24"/>
        </w:rPr>
        <w:br w:type="page"/>
      </w:r>
    </w:p>
    <w:tbl>
      <w:tblPr>
        <w:tblW w:w="99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900"/>
        <w:gridCol w:w="900"/>
        <w:gridCol w:w="2238"/>
        <w:gridCol w:w="2424"/>
        <w:gridCol w:w="2628"/>
      </w:tblGrid>
      <w:tr w:rsidR="00FF3E4F" w:rsidRPr="009710F0" w14:paraId="057E32C7" w14:textId="77777777" w:rsidTr="00610616">
        <w:trPr>
          <w:trHeight w:val="79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D4A31" w14:textId="77777777" w:rsidR="00FF3E4F" w:rsidRPr="0010372A" w:rsidRDefault="00FF3E4F" w:rsidP="00FF3E4F">
            <w:pPr>
              <w:rPr>
                <w:rFonts w:eastAsia="Times New Roman"/>
                <w:b/>
                <w:bCs/>
                <w:sz w:val="20"/>
                <w:lang w:val="en-US"/>
                <w:rPrChange w:id="0" w:author="Lin Yang" w:date="2021-02-24T22:16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10372A">
              <w:rPr>
                <w:rFonts w:eastAsia="Times New Roman"/>
                <w:b/>
                <w:bCs/>
                <w:sz w:val="20"/>
                <w:lang w:val="en-US"/>
                <w:rPrChange w:id="1" w:author="Lin Yang" w:date="2021-02-24T22:16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lastRenderedPageBreak/>
              <w:t>CID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3E8C8" w14:textId="77777777" w:rsidR="00FF3E4F" w:rsidRPr="0010372A" w:rsidRDefault="00FF3E4F" w:rsidP="00FF3E4F">
            <w:pPr>
              <w:rPr>
                <w:rFonts w:eastAsia="Times New Roman"/>
                <w:b/>
                <w:bCs/>
                <w:sz w:val="20"/>
                <w:lang w:val="en-US"/>
                <w:rPrChange w:id="2" w:author="Lin Yang" w:date="2021-02-24T22:16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10372A">
              <w:rPr>
                <w:rFonts w:eastAsia="Times New Roman"/>
                <w:b/>
                <w:bCs/>
                <w:sz w:val="20"/>
                <w:lang w:val="en-US"/>
                <w:rPrChange w:id="3" w:author="Lin Yang" w:date="2021-02-24T22:16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Page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F7EA5" w14:textId="77777777" w:rsidR="00FF3E4F" w:rsidRPr="0010372A" w:rsidRDefault="00FF3E4F" w:rsidP="00FF3E4F">
            <w:pPr>
              <w:rPr>
                <w:rFonts w:eastAsia="Times New Roman"/>
                <w:b/>
                <w:bCs/>
                <w:sz w:val="20"/>
                <w:lang w:val="en-US"/>
                <w:rPrChange w:id="4" w:author="Lin Yang" w:date="2021-02-24T22:16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10372A">
              <w:rPr>
                <w:rFonts w:eastAsia="Times New Roman"/>
                <w:b/>
                <w:bCs/>
                <w:sz w:val="20"/>
                <w:lang w:val="en-US"/>
                <w:rPrChange w:id="5" w:author="Lin Yang" w:date="2021-02-24T22:16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Clause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A562F" w14:textId="77777777" w:rsidR="00FF3E4F" w:rsidRPr="0010372A" w:rsidRDefault="00FF3E4F" w:rsidP="00FF3E4F">
            <w:pPr>
              <w:rPr>
                <w:rFonts w:eastAsia="Times New Roman"/>
                <w:b/>
                <w:bCs/>
                <w:sz w:val="20"/>
                <w:lang w:val="en-US"/>
                <w:rPrChange w:id="6" w:author="Lin Yang" w:date="2021-02-24T22:16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10372A">
              <w:rPr>
                <w:rFonts w:eastAsia="Times New Roman"/>
                <w:b/>
                <w:bCs/>
                <w:sz w:val="20"/>
                <w:lang w:val="en-US"/>
                <w:rPrChange w:id="7" w:author="Lin Yang" w:date="2021-02-24T22:16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Comment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92589" w14:textId="77777777" w:rsidR="00FF3E4F" w:rsidRPr="0010372A" w:rsidRDefault="00FF3E4F" w:rsidP="00FF3E4F">
            <w:pPr>
              <w:rPr>
                <w:rFonts w:eastAsia="Times New Roman"/>
                <w:b/>
                <w:bCs/>
                <w:sz w:val="20"/>
                <w:lang w:val="en-US"/>
                <w:rPrChange w:id="8" w:author="Lin Yang" w:date="2021-02-24T22:16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10372A">
              <w:rPr>
                <w:rFonts w:eastAsia="Times New Roman"/>
                <w:b/>
                <w:bCs/>
                <w:sz w:val="20"/>
                <w:lang w:val="en-US"/>
                <w:rPrChange w:id="9" w:author="Lin Yang" w:date="2021-02-24T22:16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Proposed Change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1D828" w14:textId="77777777" w:rsidR="00FF3E4F" w:rsidRPr="0010372A" w:rsidRDefault="00FF3E4F" w:rsidP="00FF3E4F">
            <w:pPr>
              <w:rPr>
                <w:rFonts w:eastAsia="Times New Roman"/>
                <w:b/>
                <w:bCs/>
                <w:sz w:val="20"/>
                <w:lang w:val="en-US"/>
                <w:rPrChange w:id="10" w:author="Lin Yang" w:date="2021-02-24T22:16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10372A">
              <w:rPr>
                <w:rFonts w:eastAsia="Times New Roman"/>
                <w:b/>
                <w:bCs/>
                <w:sz w:val="20"/>
                <w:lang w:val="en-US"/>
                <w:rPrChange w:id="11" w:author="Lin Yang" w:date="2021-02-24T22:16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Resolution</w:t>
            </w:r>
          </w:p>
        </w:tc>
      </w:tr>
      <w:tr w:rsidR="00FF3E4F" w:rsidRPr="009710F0" w14:paraId="50FBE607" w14:textId="77777777" w:rsidTr="00D413D2">
        <w:trPr>
          <w:trHeight w:val="188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EB144" w14:textId="1B96BA39" w:rsidR="00FF3E4F" w:rsidRPr="0010372A" w:rsidRDefault="006E6652" w:rsidP="00FF3E4F">
            <w:pPr>
              <w:jc w:val="right"/>
              <w:rPr>
                <w:rFonts w:eastAsia="Times New Roman"/>
                <w:sz w:val="20"/>
                <w:lang w:val="en-US"/>
                <w:rPrChange w:id="12" w:author="Lin Yang" w:date="2021-02-24T22:16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10372A">
              <w:rPr>
                <w:rFonts w:eastAsia="Times New Roman"/>
                <w:sz w:val="20"/>
                <w:lang w:val="en-US"/>
                <w:rPrChange w:id="13" w:author="Lin Yang" w:date="2021-02-24T22:16:00Z">
                  <w:rPr>
                    <w:rFonts w:eastAsia="Times New Roman"/>
                    <w:szCs w:val="22"/>
                    <w:lang w:val="en-US"/>
                  </w:rPr>
                </w:rPrChange>
              </w:rPr>
              <w:t>1256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367A8" w14:textId="16CF6A38" w:rsidR="00FF3E4F" w:rsidRPr="0010372A" w:rsidRDefault="007330E9" w:rsidP="00FF3E4F">
            <w:pPr>
              <w:jc w:val="right"/>
              <w:rPr>
                <w:rFonts w:eastAsia="Times New Roman"/>
                <w:sz w:val="20"/>
                <w:lang w:val="en-US"/>
                <w:rPrChange w:id="14" w:author="Lin Yang" w:date="2021-02-24T22:16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10372A">
              <w:rPr>
                <w:rFonts w:eastAsia="Times New Roman"/>
                <w:sz w:val="20"/>
                <w:lang w:val="en-US"/>
                <w:rPrChange w:id="15" w:author="Lin Yang" w:date="2021-02-24T22:16:00Z">
                  <w:rPr>
                    <w:rFonts w:eastAsia="Times New Roman"/>
                    <w:szCs w:val="22"/>
                    <w:lang w:val="en-US"/>
                  </w:rPr>
                </w:rPrChange>
              </w:rPr>
              <w:t>211.43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DD681" w14:textId="7026EE2E" w:rsidR="00FF3E4F" w:rsidRPr="0010372A" w:rsidRDefault="007330E9" w:rsidP="00FF3E4F">
            <w:pPr>
              <w:rPr>
                <w:rFonts w:eastAsia="Times New Roman"/>
                <w:sz w:val="20"/>
                <w:lang w:val="en-US"/>
                <w:rPrChange w:id="16" w:author="Lin Yang" w:date="2021-02-24T22:16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10372A">
              <w:rPr>
                <w:rFonts w:eastAsia="Times New Roman"/>
                <w:sz w:val="20"/>
                <w:lang w:val="en-US"/>
                <w:rPrChange w:id="17" w:author="Lin Yang" w:date="2021-02-24T22:16:00Z">
                  <w:rPr>
                    <w:rFonts w:eastAsia="Times New Roman"/>
                    <w:szCs w:val="22"/>
                    <w:lang w:val="en-US"/>
                  </w:rPr>
                </w:rPrChange>
              </w:rPr>
              <w:t>36.3.9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AE4E9" w14:textId="1C2D3E11" w:rsidR="00FF3E4F" w:rsidRPr="0010372A" w:rsidRDefault="006A631D" w:rsidP="00FF3E4F">
            <w:pPr>
              <w:rPr>
                <w:rFonts w:eastAsia="Times New Roman"/>
                <w:sz w:val="20"/>
                <w:lang w:val="en-US"/>
                <w:rPrChange w:id="18" w:author="Lin Yang" w:date="2021-02-24T22:16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10372A">
              <w:rPr>
                <w:rFonts w:eastAsia="Times New Roman"/>
                <w:sz w:val="20"/>
                <w:lang w:val="en-US"/>
                <w:rPrChange w:id="19" w:author="Lin Yang" w:date="2021-02-24T22:16:00Z">
                  <w:rPr>
                    <w:rFonts w:eastAsia="Times New Roman"/>
                    <w:szCs w:val="22"/>
                    <w:lang w:val="en-US"/>
                  </w:rPr>
                </w:rPrChange>
              </w:rPr>
              <w:t>Add T_U-SIG=16us for Extended range preamble U-SIG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C9483" w14:textId="6AD7BDC2" w:rsidR="00FF3E4F" w:rsidRPr="0010372A" w:rsidRDefault="00FF3E4F" w:rsidP="00FF3E4F">
            <w:pPr>
              <w:rPr>
                <w:rFonts w:eastAsia="Times New Roman"/>
                <w:sz w:val="20"/>
                <w:lang w:val="en-US"/>
                <w:rPrChange w:id="20" w:author="Lin Yang" w:date="2021-02-24T22:16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44538" w14:textId="77777777" w:rsidR="002F223D" w:rsidRPr="0010372A" w:rsidRDefault="002F223D" w:rsidP="002F223D">
            <w:pPr>
              <w:rPr>
                <w:sz w:val="20"/>
                <w:rPrChange w:id="21" w:author="Lin Yang" w:date="2021-02-24T22:16:00Z">
                  <w:rPr>
                    <w:szCs w:val="22"/>
                  </w:rPr>
                </w:rPrChange>
              </w:rPr>
            </w:pPr>
            <w:r w:rsidRPr="0010372A">
              <w:rPr>
                <w:sz w:val="20"/>
                <w:rPrChange w:id="22" w:author="Lin Yang" w:date="2021-02-24T22:16:00Z">
                  <w:rPr>
                    <w:szCs w:val="22"/>
                  </w:rPr>
                </w:rPrChange>
              </w:rPr>
              <w:t>REVISED</w:t>
            </w:r>
          </w:p>
          <w:p w14:paraId="6EB04D28" w14:textId="77777777" w:rsidR="002F223D" w:rsidRPr="0010372A" w:rsidRDefault="002F223D" w:rsidP="002F223D">
            <w:pPr>
              <w:rPr>
                <w:sz w:val="20"/>
                <w:rPrChange w:id="23" w:author="Lin Yang" w:date="2021-02-24T22:16:00Z">
                  <w:rPr>
                    <w:szCs w:val="22"/>
                  </w:rPr>
                </w:rPrChange>
              </w:rPr>
            </w:pPr>
          </w:p>
          <w:p w14:paraId="7C8CF33C" w14:textId="77777777" w:rsidR="002F223D" w:rsidRPr="0010372A" w:rsidRDefault="002F223D" w:rsidP="002F223D">
            <w:pPr>
              <w:rPr>
                <w:sz w:val="20"/>
                <w:lang w:eastAsia="zh-CN"/>
                <w:rPrChange w:id="24" w:author="Lin Yang" w:date="2021-02-24T22:16:00Z">
                  <w:rPr>
                    <w:szCs w:val="22"/>
                    <w:lang w:eastAsia="zh-CN"/>
                  </w:rPr>
                </w:rPrChange>
              </w:rPr>
            </w:pPr>
            <w:r w:rsidRPr="0010372A">
              <w:rPr>
                <w:sz w:val="20"/>
                <w:lang w:eastAsia="zh-CN"/>
                <w:rPrChange w:id="25" w:author="Lin Yang" w:date="2021-02-24T22:16:00Z">
                  <w:rPr>
                    <w:szCs w:val="22"/>
                    <w:lang w:eastAsia="zh-CN"/>
                  </w:rPr>
                </w:rPrChange>
              </w:rPr>
              <w:t>Agreed in principle</w:t>
            </w:r>
          </w:p>
          <w:p w14:paraId="465C40CE" w14:textId="77777777" w:rsidR="002F223D" w:rsidRPr="0010372A" w:rsidRDefault="002F223D" w:rsidP="002F223D">
            <w:pPr>
              <w:rPr>
                <w:sz w:val="20"/>
                <w:rPrChange w:id="26" w:author="Lin Yang" w:date="2021-02-24T22:16:00Z">
                  <w:rPr>
                    <w:szCs w:val="22"/>
                  </w:rPr>
                </w:rPrChange>
              </w:rPr>
            </w:pPr>
          </w:p>
          <w:p w14:paraId="5C2EE9FD" w14:textId="59B54DAF" w:rsidR="002F223D" w:rsidRPr="0010372A" w:rsidRDefault="002F223D" w:rsidP="002F223D">
            <w:pPr>
              <w:rPr>
                <w:b/>
                <w:sz w:val="20"/>
                <w:highlight w:val="yellow"/>
                <w:lang w:eastAsia="zh-CN"/>
                <w:rPrChange w:id="27" w:author="Lin Yang" w:date="2021-02-24T22:16:00Z">
                  <w:rPr>
                    <w:b/>
                    <w:szCs w:val="22"/>
                    <w:highlight w:val="yellow"/>
                    <w:lang w:eastAsia="zh-CN"/>
                  </w:rPr>
                </w:rPrChange>
              </w:rPr>
            </w:pPr>
            <w:r w:rsidRPr="0010372A">
              <w:rPr>
                <w:b/>
                <w:sz w:val="20"/>
                <w:highlight w:val="yellow"/>
                <w:lang w:eastAsia="zh-CN"/>
                <w:rPrChange w:id="28" w:author="Lin Yang" w:date="2021-02-24T22:16:00Z">
                  <w:rPr>
                    <w:b/>
                    <w:szCs w:val="22"/>
                    <w:highlight w:val="yellow"/>
                    <w:lang w:eastAsia="zh-CN"/>
                  </w:rPr>
                </w:rPrChange>
              </w:rPr>
              <w:t>Instructions to the editor</w:t>
            </w:r>
            <w:r w:rsidR="00C07608" w:rsidRPr="0010372A">
              <w:rPr>
                <w:b/>
                <w:sz w:val="20"/>
                <w:highlight w:val="yellow"/>
                <w:lang w:eastAsia="zh-CN"/>
                <w:rPrChange w:id="29" w:author="Lin Yang" w:date="2021-02-24T22:16:00Z">
                  <w:rPr>
                    <w:b/>
                    <w:szCs w:val="22"/>
                    <w:highlight w:val="yellow"/>
                    <w:lang w:eastAsia="zh-CN"/>
                  </w:rPr>
                </w:rPrChange>
              </w:rPr>
              <w:t>:</w:t>
            </w:r>
          </w:p>
          <w:p w14:paraId="5D6A4592" w14:textId="53ED5916" w:rsidR="00800684" w:rsidRPr="0010372A" w:rsidRDefault="002F223D" w:rsidP="002F223D">
            <w:pPr>
              <w:rPr>
                <w:rFonts w:eastAsia="Times New Roman"/>
                <w:bCs/>
                <w:sz w:val="20"/>
                <w:lang w:val="en-US"/>
                <w:rPrChange w:id="30" w:author="Lin Yang" w:date="2021-02-24T22:16:00Z">
                  <w:rPr>
                    <w:rFonts w:eastAsia="Times New Roman"/>
                    <w:bCs/>
                    <w:szCs w:val="22"/>
                    <w:lang w:val="en-US"/>
                  </w:rPr>
                </w:rPrChange>
              </w:rPr>
            </w:pPr>
            <w:r w:rsidRPr="0010372A">
              <w:rPr>
                <w:bCs/>
                <w:sz w:val="20"/>
                <w:highlight w:val="yellow"/>
                <w:lang w:eastAsia="zh-CN"/>
                <w:rPrChange w:id="31" w:author="Lin Yang" w:date="2021-02-24T22:16:00Z">
                  <w:rPr>
                    <w:bCs/>
                    <w:szCs w:val="22"/>
                    <w:highlight w:val="yellow"/>
                    <w:lang w:eastAsia="zh-CN"/>
                  </w:rPr>
                </w:rPrChange>
              </w:rPr>
              <w:t>Please make the changes as shown in 11/21-</w:t>
            </w:r>
            <w:ins w:id="32" w:author="Lin Yang" w:date="2021-02-24T21:11:00Z">
              <w:r w:rsidR="00AA3887" w:rsidRPr="0010372A">
                <w:rPr>
                  <w:sz w:val="20"/>
                  <w:highlight w:val="yellow"/>
                  <w:rPrChange w:id="33" w:author="Lin Yang" w:date="2021-02-24T22:16:00Z">
                    <w:rPr/>
                  </w:rPrChange>
                </w:rPr>
                <w:t>0328</w:t>
              </w:r>
              <w:r w:rsidR="00AA3887" w:rsidRPr="0010372A">
                <w:rPr>
                  <w:sz w:val="20"/>
                  <w:highlight w:val="yellow"/>
                  <w:rPrChange w:id="34" w:author="Lin Yang" w:date="2021-02-24T22:16:00Z">
                    <w:rPr/>
                  </w:rPrChange>
                </w:rPr>
                <w:t>r0</w:t>
              </w:r>
            </w:ins>
            <w:del w:id="35" w:author="Lin Yang" w:date="2021-02-24T21:11:00Z">
              <w:r w:rsidR="00C07608" w:rsidRPr="0010372A" w:rsidDel="00AA3887">
                <w:rPr>
                  <w:bCs/>
                  <w:sz w:val="20"/>
                  <w:highlight w:val="yellow"/>
                  <w:lang w:eastAsia="zh-CN"/>
                  <w:rPrChange w:id="36" w:author="Lin Yang" w:date="2021-02-24T22:16:00Z">
                    <w:rPr>
                      <w:bCs/>
                      <w:szCs w:val="22"/>
                      <w:highlight w:val="yellow"/>
                      <w:lang w:eastAsia="zh-CN"/>
                    </w:rPr>
                  </w:rPrChange>
                </w:rPr>
                <w:delText>xxxx</w:delText>
              </w:r>
              <w:r w:rsidRPr="0010372A" w:rsidDel="00AA3887">
                <w:rPr>
                  <w:bCs/>
                  <w:sz w:val="20"/>
                  <w:highlight w:val="yellow"/>
                  <w:lang w:eastAsia="zh-CN"/>
                  <w:rPrChange w:id="37" w:author="Lin Yang" w:date="2021-02-24T22:16:00Z">
                    <w:rPr>
                      <w:bCs/>
                      <w:szCs w:val="22"/>
                      <w:highlight w:val="yellow"/>
                      <w:lang w:eastAsia="zh-CN"/>
                    </w:rPr>
                  </w:rPrChange>
                </w:rPr>
                <w:delText>r</w:delText>
              </w:r>
              <w:r w:rsidRPr="0010372A" w:rsidDel="00AA3887">
                <w:rPr>
                  <w:bCs/>
                  <w:sz w:val="20"/>
                  <w:lang w:eastAsia="zh-CN"/>
                  <w:rPrChange w:id="38" w:author="Lin Yang" w:date="2021-02-24T22:16:00Z">
                    <w:rPr>
                      <w:bCs/>
                      <w:szCs w:val="22"/>
                      <w:lang w:eastAsia="zh-CN"/>
                    </w:rPr>
                  </w:rPrChange>
                </w:rPr>
                <w:delText>1</w:delText>
              </w:r>
            </w:del>
          </w:p>
        </w:tc>
      </w:tr>
      <w:tr w:rsidR="00A5112F" w:rsidRPr="009710F0" w14:paraId="187FF211" w14:textId="77777777" w:rsidTr="00D413D2">
        <w:trPr>
          <w:trHeight w:val="17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7C495" w14:textId="7EDB7035" w:rsidR="00A5112F" w:rsidRPr="0010372A" w:rsidRDefault="00A5112F" w:rsidP="00A5112F">
            <w:pPr>
              <w:jc w:val="right"/>
              <w:rPr>
                <w:rFonts w:eastAsia="Times New Roman"/>
                <w:sz w:val="20"/>
                <w:lang w:val="en-US"/>
                <w:rPrChange w:id="39" w:author="Lin Yang" w:date="2021-02-24T22:16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10372A">
              <w:rPr>
                <w:rFonts w:eastAsia="Times New Roman"/>
                <w:sz w:val="20"/>
                <w:lang w:val="en-US"/>
                <w:rPrChange w:id="40" w:author="Lin Yang" w:date="2021-02-24T22:16:00Z">
                  <w:rPr>
                    <w:rFonts w:eastAsia="Times New Roman"/>
                    <w:szCs w:val="22"/>
                    <w:lang w:val="en-US"/>
                  </w:rPr>
                </w:rPrChange>
              </w:rPr>
              <w:t>2609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D4DD1" w14:textId="29CB7424" w:rsidR="00A5112F" w:rsidRPr="0010372A" w:rsidRDefault="00A5112F" w:rsidP="00A5112F">
            <w:pPr>
              <w:jc w:val="right"/>
              <w:rPr>
                <w:rFonts w:eastAsia="Times New Roman"/>
                <w:sz w:val="20"/>
                <w:lang w:val="en-US"/>
                <w:rPrChange w:id="41" w:author="Lin Yang" w:date="2021-02-24T22:16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10372A">
              <w:rPr>
                <w:rFonts w:eastAsia="Times New Roman"/>
                <w:sz w:val="20"/>
                <w:lang w:val="en-US"/>
                <w:rPrChange w:id="42" w:author="Lin Yang" w:date="2021-02-24T22:16:00Z">
                  <w:rPr>
                    <w:rFonts w:eastAsia="Times New Roman"/>
                    <w:szCs w:val="22"/>
                    <w:lang w:val="en-US"/>
                  </w:rPr>
                </w:rPrChange>
              </w:rPr>
              <w:t>211.44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EFB8F" w14:textId="7BDC6F36" w:rsidR="00A5112F" w:rsidRPr="0010372A" w:rsidRDefault="00A5112F" w:rsidP="00A5112F">
            <w:pPr>
              <w:rPr>
                <w:rFonts w:eastAsia="Times New Roman"/>
                <w:sz w:val="20"/>
                <w:lang w:val="en-US"/>
                <w:rPrChange w:id="43" w:author="Lin Yang" w:date="2021-02-24T22:16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10372A">
              <w:rPr>
                <w:rFonts w:eastAsia="Times New Roman"/>
                <w:sz w:val="20"/>
                <w:lang w:val="en-US"/>
                <w:rPrChange w:id="44" w:author="Lin Yang" w:date="2021-02-24T22:16:00Z">
                  <w:rPr>
                    <w:rFonts w:eastAsia="Times New Roman"/>
                    <w:szCs w:val="22"/>
                    <w:lang w:val="en-US"/>
                  </w:rPr>
                </w:rPrChange>
              </w:rPr>
              <w:t>36.3.9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54C01" w14:textId="62B7A8FA" w:rsidR="00A5112F" w:rsidRPr="0010372A" w:rsidRDefault="00A5112F" w:rsidP="00A5112F">
            <w:pPr>
              <w:rPr>
                <w:rFonts w:eastAsia="Times New Roman"/>
                <w:sz w:val="20"/>
                <w:lang w:val="en-US"/>
                <w:rPrChange w:id="45" w:author="Lin Yang" w:date="2021-02-24T22:16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10372A">
              <w:rPr>
                <w:sz w:val="20"/>
                <w:rPrChange w:id="46" w:author="Lin Yang" w:date="2021-02-24T22:16:00Z">
                  <w:rPr>
                    <w:szCs w:val="22"/>
                  </w:rPr>
                </w:rPrChange>
              </w:rPr>
              <w:t>Missing timing-related constant definition for ER preamble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19EE7" w14:textId="3ADA7236" w:rsidR="00A5112F" w:rsidRPr="0010372A" w:rsidRDefault="00A5112F" w:rsidP="00A5112F">
            <w:pPr>
              <w:rPr>
                <w:rFonts w:eastAsia="Times New Roman"/>
                <w:sz w:val="20"/>
                <w:lang w:val="en-US"/>
                <w:rPrChange w:id="47" w:author="Lin Yang" w:date="2021-02-24T22:16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10372A">
              <w:rPr>
                <w:sz w:val="20"/>
                <w:rPrChange w:id="48" w:author="Lin Yang" w:date="2021-02-24T22:16:00Z">
                  <w:rPr>
                    <w:szCs w:val="22"/>
                  </w:rPr>
                </w:rPrChange>
              </w:rPr>
              <w:t>Define T_U-SIG-R for repeated U-SIG in ER preamble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91A4A" w14:textId="77777777" w:rsidR="000B08CA" w:rsidRPr="0010372A" w:rsidRDefault="000B08CA" w:rsidP="000B08CA">
            <w:pPr>
              <w:rPr>
                <w:sz w:val="20"/>
                <w:rPrChange w:id="49" w:author="Lin Yang" w:date="2021-02-24T22:16:00Z">
                  <w:rPr>
                    <w:szCs w:val="22"/>
                  </w:rPr>
                </w:rPrChange>
              </w:rPr>
            </w:pPr>
            <w:r w:rsidRPr="0010372A">
              <w:rPr>
                <w:sz w:val="20"/>
                <w:rPrChange w:id="50" w:author="Lin Yang" w:date="2021-02-24T22:16:00Z">
                  <w:rPr>
                    <w:szCs w:val="22"/>
                  </w:rPr>
                </w:rPrChange>
              </w:rPr>
              <w:t>REVISED</w:t>
            </w:r>
          </w:p>
          <w:p w14:paraId="637241C0" w14:textId="77777777" w:rsidR="000B08CA" w:rsidRPr="0010372A" w:rsidRDefault="000B08CA" w:rsidP="000B08CA">
            <w:pPr>
              <w:rPr>
                <w:sz w:val="20"/>
                <w:rPrChange w:id="51" w:author="Lin Yang" w:date="2021-02-24T22:16:00Z">
                  <w:rPr>
                    <w:szCs w:val="22"/>
                  </w:rPr>
                </w:rPrChange>
              </w:rPr>
            </w:pPr>
          </w:p>
          <w:p w14:paraId="31515DC9" w14:textId="77777777" w:rsidR="000B08CA" w:rsidRPr="0010372A" w:rsidRDefault="000B08CA" w:rsidP="000B08CA">
            <w:pPr>
              <w:rPr>
                <w:sz w:val="20"/>
                <w:lang w:eastAsia="zh-CN"/>
                <w:rPrChange w:id="52" w:author="Lin Yang" w:date="2021-02-24T22:16:00Z">
                  <w:rPr>
                    <w:szCs w:val="22"/>
                    <w:lang w:eastAsia="zh-CN"/>
                  </w:rPr>
                </w:rPrChange>
              </w:rPr>
            </w:pPr>
            <w:r w:rsidRPr="0010372A">
              <w:rPr>
                <w:sz w:val="20"/>
                <w:lang w:eastAsia="zh-CN"/>
                <w:rPrChange w:id="53" w:author="Lin Yang" w:date="2021-02-24T22:16:00Z">
                  <w:rPr>
                    <w:szCs w:val="22"/>
                    <w:lang w:eastAsia="zh-CN"/>
                  </w:rPr>
                </w:rPrChange>
              </w:rPr>
              <w:t>Agreed in principle</w:t>
            </w:r>
          </w:p>
          <w:p w14:paraId="1987A53D" w14:textId="77777777" w:rsidR="000B08CA" w:rsidRPr="0010372A" w:rsidRDefault="000B08CA" w:rsidP="000B08CA">
            <w:pPr>
              <w:rPr>
                <w:sz w:val="20"/>
                <w:rPrChange w:id="54" w:author="Lin Yang" w:date="2021-02-24T22:16:00Z">
                  <w:rPr>
                    <w:szCs w:val="22"/>
                  </w:rPr>
                </w:rPrChange>
              </w:rPr>
            </w:pPr>
          </w:p>
          <w:p w14:paraId="03DAD800" w14:textId="77777777" w:rsidR="000B08CA" w:rsidRPr="0010372A" w:rsidRDefault="000B08CA" w:rsidP="000B08CA">
            <w:pPr>
              <w:rPr>
                <w:b/>
                <w:sz w:val="20"/>
                <w:highlight w:val="yellow"/>
                <w:lang w:eastAsia="zh-CN"/>
                <w:rPrChange w:id="55" w:author="Lin Yang" w:date="2021-02-24T22:16:00Z">
                  <w:rPr>
                    <w:b/>
                    <w:szCs w:val="22"/>
                    <w:highlight w:val="yellow"/>
                    <w:lang w:eastAsia="zh-CN"/>
                  </w:rPr>
                </w:rPrChange>
              </w:rPr>
            </w:pPr>
            <w:r w:rsidRPr="0010372A">
              <w:rPr>
                <w:b/>
                <w:sz w:val="20"/>
                <w:highlight w:val="yellow"/>
                <w:lang w:eastAsia="zh-CN"/>
                <w:rPrChange w:id="56" w:author="Lin Yang" w:date="2021-02-24T22:16:00Z">
                  <w:rPr>
                    <w:b/>
                    <w:szCs w:val="22"/>
                    <w:highlight w:val="yellow"/>
                    <w:lang w:eastAsia="zh-CN"/>
                  </w:rPr>
                </w:rPrChange>
              </w:rPr>
              <w:t>Instructions to the editor:</w:t>
            </w:r>
          </w:p>
          <w:p w14:paraId="1AE9DAEA" w14:textId="23142A26" w:rsidR="00A5112F" w:rsidRPr="0010372A" w:rsidRDefault="000B08CA" w:rsidP="000B08CA">
            <w:pPr>
              <w:rPr>
                <w:rFonts w:eastAsia="Times New Roman"/>
                <w:bCs/>
                <w:sz w:val="20"/>
                <w:lang w:val="en-US"/>
                <w:rPrChange w:id="57" w:author="Lin Yang" w:date="2021-02-24T22:16:00Z">
                  <w:rPr>
                    <w:rFonts w:eastAsia="Times New Roman"/>
                    <w:bCs/>
                    <w:szCs w:val="22"/>
                    <w:lang w:val="en-US"/>
                  </w:rPr>
                </w:rPrChange>
              </w:rPr>
            </w:pPr>
            <w:r w:rsidRPr="0010372A">
              <w:rPr>
                <w:bCs/>
                <w:sz w:val="20"/>
                <w:highlight w:val="yellow"/>
                <w:lang w:eastAsia="zh-CN"/>
                <w:rPrChange w:id="58" w:author="Lin Yang" w:date="2021-02-24T22:16:00Z">
                  <w:rPr>
                    <w:bCs/>
                    <w:szCs w:val="22"/>
                    <w:highlight w:val="yellow"/>
                    <w:lang w:eastAsia="zh-CN"/>
                  </w:rPr>
                </w:rPrChange>
              </w:rPr>
              <w:t>Please make the changes as shown in 11/21-</w:t>
            </w:r>
            <w:ins w:id="59" w:author="Lin Yang" w:date="2021-02-24T21:11:00Z">
              <w:r w:rsidR="00AA3887" w:rsidRPr="0010372A">
                <w:rPr>
                  <w:sz w:val="20"/>
                  <w:highlight w:val="yellow"/>
                  <w:rPrChange w:id="60" w:author="Lin Yang" w:date="2021-02-24T22:16:00Z">
                    <w:rPr/>
                  </w:rPrChange>
                </w:rPr>
                <w:t>0328</w:t>
              </w:r>
              <w:r w:rsidR="00AA3887" w:rsidRPr="0010372A">
                <w:rPr>
                  <w:sz w:val="20"/>
                  <w:highlight w:val="yellow"/>
                  <w:rPrChange w:id="61" w:author="Lin Yang" w:date="2021-02-24T22:16:00Z">
                    <w:rPr/>
                  </w:rPrChange>
                </w:rPr>
                <w:t>r0</w:t>
              </w:r>
            </w:ins>
            <w:del w:id="62" w:author="Lin Yang" w:date="2021-02-24T21:11:00Z">
              <w:r w:rsidRPr="0010372A" w:rsidDel="00AA3887">
                <w:rPr>
                  <w:bCs/>
                  <w:sz w:val="20"/>
                  <w:highlight w:val="yellow"/>
                  <w:lang w:eastAsia="zh-CN"/>
                  <w:rPrChange w:id="63" w:author="Lin Yang" w:date="2021-02-24T22:16:00Z">
                    <w:rPr>
                      <w:bCs/>
                      <w:szCs w:val="22"/>
                      <w:highlight w:val="yellow"/>
                      <w:lang w:eastAsia="zh-CN"/>
                    </w:rPr>
                  </w:rPrChange>
                </w:rPr>
                <w:delText>xxxxr</w:delText>
              </w:r>
              <w:r w:rsidRPr="0010372A" w:rsidDel="00AA3887">
                <w:rPr>
                  <w:bCs/>
                  <w:sz w:val="20"/>
                  <w:lang w:eastAsia="zh-CN"/>
                  <w:rPrChange w:id="64" w:author="Lin Yang" w:date="2021-02-24T22:16:00Z">
                    <w:rPr>
                      <w:bCs/>
                      <w:szCs w:val="22"/>
                      <w:lang w:eastAsia="zh-CN"/>
                    </w:rPr>
                  </w:rPrChange>
                </w:rPr>
                <w:delText>1</w:delText>
              </w:r>
            </w:del>
          </w:p>
        </w:tc>
      </w:tr>
    </w:tbl>
    <w:p w14:paraId="24966C79" w14:textId="6707AB8D" w:rsidR="009F7C54" w:rsidRPr="009710F0" w:rsidRDefault="009F7C54" w:rsidP="00A77DCA">
      <w:pPr>
        <w:jc w:val="both"/>
        <w:rPr>
          <w:b/>
          <w:i/>
          <w:szCs w:val="22"/>
        </w:rPr>
      </w:pPr>
    </w:p>
    <w:p w14:paraId="52AD6D13" w14:textId="3D622525" w:rsidR="005747B1" w:rsidRPr="0010372A" w:rsidRDefault="00A66E68" w:rsidP="005747B1">
      <w:pPr>
        <w:pStyle w:val="T"/>
        <w:jc w:val="left"/>
        <w:rPr>
          <w:b/>
          <w:w w:val="100"/>
          <w:rPrChange w:id="65" w:author="Lin Yang" w:date="2021-02-24T22:16:00Z">
            <w:rPr>
              <w:b/>
              <w:w w:val="100"/>
              <w:sz w:val="22"/>
              <w:szCs w:val="22"/>
            </w:rPr>
          </w:rPrChange>
        </w:rPr>
      </w:pPr>
      <w:r w:rsidRPr="0010372A">
        <w:rPr>
          <w:b/>
          <w:i/>
          <w:highlight w:val="yellow"/>
          <w:rPrChange w:id="66" w:author="Lin Yang" w:date="2021-02-24T22:16:00Z">
            <w:rPr>
              <w:b/>
              <w:i/>
              <w:sz w:val="22"/>
              <w:szCs w:val="22"/>
              <w:highlight w:val="yellow"/>
            </w:rPr>
          </w:rPrChange>
        </w:rPr>
        <w:t>Instructions to the</w:t>
      </w:r>
      <w:r w:rsidR="005747B1" w:rsidRPr="0010372A">
        <w:rPr>
          <w:b/>
          <w:i/>
          <w:highlight w:val="yellow"/>
          <w:rPrChange w:id="67" w:author="Lin Yang" w:date="2021-02-24T22:16:00Z">
            <w:rPr>
              <w:b/>
              <w:i/>
              <w:sz w:val="22"/>
              <w:szCs w:val="22"/>
              <w:highlight w:val="yellow"/>
            </w:rPr>
          </w:rPrChange>
        </w:rPr>
        <w:t xml:space="preserve"> editor: </w:t>
      </w:r>
      <w:r w:rsidR="00EC3CB1" w:rsidRPr="0010372A">
        <w:rPr>
          <w:b/>
          <w:i/>
          <w:highlight w:val="yellow"/>
          <w:rPrChange w:id="68" w:author="Lin Yang" w:date="2021-02-24T22:16:00Z">
            <w:rPr>
              <w:b/>
              <w:i/>
              <w:sz w:val="22"/>
              <w:szCs w:val="22"/>
              <w:highlight w:val="yellow"/>
            </w:rPr>
          </w:rPrChange>
        </w:rPr>
        <w:t>P</w:t>
      </w:r>
      <w:r w:rsidR="005747B1" w:rsidRPr="0010372A">
        <w:rPr>
          <w:b/>
          <w:i/>
          <w:highlight w:val="yellow"/>
          <w:rPrChange w:id="69" w:author="Lin Yang" w:date="2021-02-24T22:16:00Z">
            <w:rPr>
              <w:b/>
              <w:i/>
              <w:sz w:val="22"/>
              <w:szCs w:val="22"/>
              <w:highlight w:val="yellow"/>
            </w:rPr>
          </w:rPrChange>
        </w:rPr>
        <w:t xml:space="preserve">lease make the following changes to </w:t>
      </w:r>
      <w:r w:rsidR="00EC3CB1" w:rsidRPr="0010372A">
        <w:rPr>
          <w:b/>
          <w:i/>
          <w:highlight w:val="yellow"/>
          <w:rPrChange w:id="70" w:author="Lin Yang" w:date="2021-02-24T22:16:00Z">
            <w:rPr>
              <w:b/>
              <w:i/>
              <w:sz w:val="22"/>
              <w:szCs w:val="22"/>
              <w:highlight w:val="yellow"/>
            </w:rPr>
          </w:rPrChange>
        </w:rPr>
        <w:t>36</w:t>
      </w:r>
      <w:r w:rsidR="005747B1" w:rsidRPr="0010372A">
        <w:rPr>
          <w:b/>
          <w:i/>
          <w:highlight w:val="yellow"/>
          <w:rPrChange w:id="71" w:author="Lin Yang" w:date="2021-02-24T22:16:00Z">
            <w:rPr>
              <w:b/>
              <w:i/>
              <w:sz w:val="22"/>
              <w:szCs w:val="22"/>
              <w:highlight w:val="yellow"/>
            </w:rPr>
          </w:rPrChange>
        </w:rPr>
        <w:t>.3.</w:t>
      </w:r>
      <w:r w:rsidR="00EC3CB1" w:rsidRPr="0010372A">
        <w:rPr>
          <w:b/>
          <w:i/>
          <w:highlight w:val="yellow"/>
          <w:rPrChange w:id="72" w:author="Lin Yang" w:date="2021-02-24T22:16:00Z">
            <w:rPr>
              <w:b/>
              <w:i/>
              <w:sz w:val="22"/>
              <w:szCs w:val="22"/>
              <w:highlight w:val="yellow"/>
            </w:rPr>
          </w:rPrChange>
        </w:rPr>
        <w:t>9</w:t>
      </w:r>
      <w:r w:rsidR="005747B1" w:rsidRPr="0010372A">
        <w:rPr>
          <w:b/>
          <w:i/>
          <w:highlight w:val="yellow"/>
          <w:rPrChange w:id="73" w:author="Lin Yang" w:date="2021-02-24T22:16:00Z">
            <w:rPr>
              <w:b/>
              <w:i/>
              <w:sz w:val="22"/>
              <w:szCs w:val="22"/>
              <w:highlight w:val="yellow"/>
            </w:rPr>
          </w:rPrChange>
        </w:rPr>
        <w:t xml:space="preserve"> highlighted in </w:t>
      </w:r>
      <w:r w:rsidR="005747B1" w:rsidRPr="0010372A">
        <w:rPr>
          <w:b/>
          <w:i/>
          <w:color w:val="FF0000"/>
          <w:highlight w:val="yellow"/>
          <w:rPrChange w:id="74" w:author="Lin Yang" w:date="2021-02-24T22:16:00Z">
            <w:rPr>
              <w:b/>
              <w:i/>
              <w:color w:val="FF0000"/>
              <w:sz w:val="22"/>
              <w:szCs w:val="22"/>
              <w:highlight w:val="yellow"/>
            </w:rPr>
          </w:rPrChange>
        </w:rPr>
        <w:t xml:space="preserve">red </w:t>
      </w:r>
      <w:ins w:id="75" w:author="Lin Yang" w:date="2021-02-24T22:13:00Z">
        <w:r w:rsidR="003B70D7" w:rsidRPr="0010372A">
          <w:rPr>
            <w:bCs/>
            <w:iCs/>
            <w:color w:val="auto"/>
            <w:rPrChange w:id="76" w:author="Lin Yang" w:date="2021-02-24T22:16:00Z">
              <w:rPr>
                <w:b/>
                <w:i/>
                <w:color w:val="FF0000"/>
                <w:sz w:val="22"/>
                <w:szCs w:val="22"/>
              </w:rPr>
            </w:rPrChange>
          </w:rPr>
          <w:t>(</w:t>
        </w:r>
        <w:r w:rsidR="00093AD8" w:rsidRPr="0010372A">
          <w:rPr>
            <w:bCs/>
            <w:iCs/>
            <w:color w:val="auto"/>
            <w:rPrChange w:id="77" w:author="Lin Yang" w:date="2021-02-24T22:16:00Z">
              <w:rPr>
                <w:b/>
                <w:i/>
                <w:color w:val="FF0000"/>
                <w:sz w:val="22"/>
                <w:szCs w:val="22"/>
              </w:rPr>
            </w:rPrChange>
          </w:rPr>
          <w:t>P</w:t>
        </w:r>
      </w:ins>
      <w:ins w:id="78" w:author="Lin Yang" w:date="2021-02-24T22:12:00Z">
        <w:r w:rsidR="00093AD8" w:rsidRPr="0010372A">
          <w:rPr>
            <w:rFonts w:eastAsia="Times New Roman"/>
            <w:bCs/>
            <w:iCs/>
            <w:color w:val="auto"/>
            <w:rPrChange w:id="79" w:author="Lin Yang" w:date="2021-02-24T22:16:00Z">
              <w:rPr>
                <w:rFonts w:eastAsia="Times New Roman"/>
                <w:iCs/>
                <w:szCs w:val="22"/>
              </w:rPr>
            </w:rPrChange>
          </w:rPr>
          <w:t>211</w:t>
        </w:r>
        <w:r w:rsidR="00093AD8" w:rsidRPr="0010372A">
          <w:rPr>
            <w:rFonts w:eastAsia="Times New Roman"/>
            <w:bCs/>
            <w:iCs/>
            <w:color w:val="auto"/>
            <w:rPrChange w:id="80" w:author="Lin Yang" w:date="2021-02-24T22:16:00Z">
              <w:rPr>
                <w:rFonts w:eastAsia="Times New Roman"/>
                <w:iCs/>
                <w:szCs w:val="22"/>
              </w:rPr>
            </w:rPrChange>
          </w:rPr>
          <w:t>L</w:t>
        </w:r>
        <w:r w:rsidR="00093AD8" w:rsidRPr="0010372A">
          <w:rPr>
            <w:rFonts w:eastAsia="Times New Roman"/>
            <w:bCs/>
            <w:iCs/>
            <w:color w:val="auto"/>
            <w:rPrChange w:id="81" w:author="Lin Yang" w:date="2021-02-24T22:16:00Z">
              <w:rPr>
                <w:rFonts w:eastAsia="Times New Roman"/>
                <w:iCs/>
                <w:szCs w:val="22"/>
              </w:rPr>
            </w:rPrChange>
          </w:rPr>
          <w:t>43</w:t>
        </w:r>
        <w:r w:rsidR="00093AD8" w:rsidRPr="0010372A">
          <w:rPr>
            <w:rFonts w:eastAsia="Times New Roman"/>
            <w:bCs/>
            <w:iCs/>
            <w:color w:val="auto"/>
            <w:rPrChange w:id="82" w:author="Lin Yang" w:date="2021-02-24T22:16:00Z">
              <w:rPr>
                <w:rFonts w:eastAsia="Times New Roman"/>
                <w:iCs/>
                <w:szCs w:val="22"/>
              </w:rPr>
            </w:rPrChange>
          </w:rPr>
          <w:t>)</w:t>
        </w:r>
      </w:ins>
    </w:p>
    <w:p w14:paraId="2C4D1C63" w14:textId="77777777" w:rsidR="009C25C1" w:rsidRPr="0010372A" w:rsidRDefault="009C25C1" w:rsidP="00A77DCA">
      <w:pPr>
        <w:jc w:val="both"/>
        <w:rPr>
          <w:b/>
          <w:i/>
          <w:sz w:val="20"/>
          <w:lang w:val="en-US"/>
          <w:rPrChange w:id="83" w:author="Lin Yang" w:date="2021-02-24T22:16:00Z">
            <w:rPr>
              <w:b/>
              <w:i/>
              <w:szCs w:val="22"/>
              <w:lang w:val="en-US"/>
            </w:rPr>
          </w:rPrChange>
        </w:rPr>
      </w:pPr>
    </w:p>
    <w:p w14:paraId="4CB52C45" w14:textId="30F2FFF0" w:rsidR="00CB1FB9" w:rsidRPr="0010372A" w:rsidRDefault="00065F38" w:rsidP="00A77DCA">
      <w:pPr>
        <w:jc w:val="both"/>
        <w:rPr>
          <w:b/>
          <w:i/>
          <w:sz w:val="20"/>
          <w:rPrChange w:id="84" w:author="Lin Yang" w:date="2021-02-24T22:16:00Z">
            <w:rPr>
              <w:b/>
              <w:i/>
              <w:szCs w:val="22"/>
            </w:rPr>
          </w:rPrChange>
        </w:rPr>
      </w:pPr>
      <w:r w:rsidRPr="0010372A">
        <w:rPr>
          <w:b/>
          <w:bCs/>
          <w:sz w:val="20"/>
          <w:rPrChange w:id="85" w:author="Lin Yang" w:date="2021-02-24T22:16:00Z">
            <w:rPr>
              <w:b/>
              <w:bCs/>
            </w:rPr>
          </w:rPrChange>
        </w:rPr>
        <w:t>Table 36-9—Timing-related constants</w:t>
      </w:r>
      <w:r w:rsidRPr="0010372A">
        <w:rPr>
          <w:b/>
          <w:bCs/>
          <w:spacing w:val="51"/>
          <w:sz w:val="20"/>
          <w:rPrChange w:id="86" w:author="Lin Yang" w:date="2021-02-24T22:16:00Z">
            <w:rPr>
              <w:b/>
              <w:bCs/>
              <w:spacing w:val="51"/>
            </w:rPr>
          </w:rPrChange>
        </w:rPr>
        <w:t xml:space="preserve"> </w:t>
      </w:r>
      <w:r w:rsidRPr="0010372A">
        <w:rPr>
          <w:b/>
          <w:bCs/>
          <w:i/>
          <w:iCs/>
          <w:sz w:val="20"/>
          <w:rPrChange w:id="87" w:author="Lin Yang" w:date="2021-02-24T22:16:00Z">
            <w:rPr>
              <w:b/>
              <w:bCs/>
              <w:i/>
              <w:iCs/>
            </w:rPr>
          </w:rPrChange>
        </w:rPr>
        <w:t>(continued)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343"/>
        <w:gridCol w:w="3880"/>
        <w:gridCol w:w="3520"/>
      </w:tblGrid>
      <w:tr w:rsidR="003E5AA3" w:rsidRPr="0010372A" w14:paraId="16239195" w14:textId="77777777" w:rsidTr="00541FB8">
        <w:trPr>
          <w:trHeight w:val="360"/>
          <w:jc w:val="center"/>
        </w:trPr>
        <w:tc>
          <w:tcPr>
            <w:tcW w:w="1343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D64F5FE" w14:textId="77777777" w:rsidR="003E5AA3" w:rsidRPr="0010372A" w:rsidRDefault="003E5AA3" w:rsidP="003E5AA3">
            <w:pPr>
              <w:pStyle w:val="CellBody"/>
              <w:rPr>
                <w:b/>
                <w:bCs/>
                <w:w w:val="100"/>
                <w:sz w:val="20"/>
                <w:szCs w:val="20"/>
                <w:rPrChange w:id="88" w:author="Lin Yang" w:date="2021-02-24T22:16:00Z">
                  <w:rPr>
                    <w:b/>
                    <w:bCs/>
                    <w:w w:val="100"/>
                    <w:sz w:val="22"/>
                    <w:szCs w:val="22"/>
                  </w:rPr>
                </w:rPrChange>
              </w:rPr>
            </w:pPr>
            <w:r w:rsidRPr="0010372A">
              <w:rPr>
                <w:b/>
                <w:bCs/>
                <w:w w:val="100"/>
                <w:sz w:val="20"/>
                <w:szCs w:val="20"/>
                <w:rPrChange w:id="89" w:author="Lin Yang" w:date="2021-02-24T22:16:00Z">
                  <w:rPr>
                    <w:b/>
                    <w:bCs/>
                    <w:w w:val="100"/>
                    <w:sz w:val="22"/>
                    <w:szCs w:val="22"/>
                  </w:rPr>
                </w:rPrChange>
              </w:rPr>
              <w:t>Parameter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53E1419" w14:textId="77777777" w:rsidR="003E5AA3" w:rsidRPr="0010372A" w:rsidRDefault="003E5AA3" w:rsidP="003E5AA3">
            <w:pPr>
              <w:pStyle w:val="CellBody"/>
              <w:rPr>
                <w:b/>
                <w:bCs/>
                <w:w w:val="100"/>
                <w:sz w:val="20"/>
                <w:szCs w:val="20"/>
                <w:rPrChange w:id="90" w:author="Lin Yang" w:date="2021-02-24T22:16:00Z">
                  <w:rPr>
                    <w:b/>
                    <w:bCs/>
                    <w:w w:val="100"/>
                    <w:sz w:val="22"/>
                    <w:szCs w:val="22"/>
                  </w:rPr>
                </w:rPrChange>
              </w:rPr>
            </w:pPr>
            <w:r w:rsidRPr="0010372A">
              <w:rPr>
                <w:b/>
                <w:bCs/>
                <w:w w:val="100"/>
                <w:sz w:val="20"/>
                <w:szCs w:val="20"/>
                <w:rPrChange w:id="91" w:author="Lin Yang" w:date="2021-02-24T22:16:00Z">
                  <w:rPr>
                    <w:b/>
                    <w:bCs/>
                    <w:w w:val="100"/>
                    <w:sz w:val="22"/>
                    <w:szCs w:val="22"/>
                  </w:rPr>
                </w:rPrChange>
              </w:rPr>
              <w:t>Values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995E29E" w14:textId="77777777" w:rsidR="003E5AA3" w:rsidRPr="0010372A" w:rsidRDefault="003E5AA3" w:rsidP="003E5AA3">
            <w:pPr>
              <w:pStyle w:val="CellBody"/>
              <w:rPr>
                <w:b/>
                <w:bCs/>
                <w:w w:val="100"/>
                <w:sz w:val="20"/>
                <w:szCs w:val="20"/>
                <w:rPrChange w:id="92" w:author="Lin Yang" w:date="2021-02-24T22:16:00Z">
                  <w:rPr>
                    <w:b/>
                    <w:bCs/>
                    <w:w w:val="100"/>
                    <w:sz w:val="22"/>
                    <w:szCs w:val="22"/>
                  </w:rPr>
                </w:rPrChange>
              </w:rPr>
            </w:pPr>
            <w:r w:rsidRPr="0010372A">
              <w:rPr>
                <w:b/>
                <w:bCs/>
                <w:w w:val="100"/>
                <w:sz w:val="20"/>
                <w:szCs w:val="20"/>
                <w:rPrChange w:id="93" w:author="Lin Yang" w:date="2021-02-24T22:16:00Z">
                  <w:rPr>
                    <w:b/>
                    <w:bCs/>
                    <w:w w:val="100"/>
                    <w:sz w:val="22"/>
                    <w:szCs w:val="22"/>
                  </w:rPr>
                </w:rPrChange>
              </w:rPr>
              <w:t>Description</w:t>
            </w:r>
          </w:p>
        </w:tc>
      </w:tr>
      <w:tr w:rsidR="007C400F" w:rsidRPr="0010372A" w14:paraId="6F579820" w14:textId="77777777" w:rsidTr="00541FB8">
        <w:trPr>
          <w:trHeight w:val="360"/>
          <w:jc w:val="center"/>
        </w:trPr>
        <w:tc>
          <w:tcPr>
            <w:tcW w:w="1343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F01CBE5" w14:textId="77777777" w:rsidR="007C400F" w:rsidRPr="0010372A" w:rsidRDefault="007C400F" w:rsidP="00C828CB">
            <w:pPr>
              <w:pStyle w:val="CellBody"/>
              <w:rPr>
                <w:i/>
                <w:iCs/>
                <w:sz w:val="20"/>
                <w:szCs w:val="20"/>
                <w:rPrChange w:id="94" w:author="Lin Yang" w:date="2021-02-24T22:16:00Z">
                  <w:rPr>
                    <w:i/>
                    <w:iCs/>
                    <w:sz w:val="22"/>
                    <w:szCs w:val="22"/>
                  </w:rPr>
                </w:rPrChange>
              </w:rPr>
            </w:pPr>
            <w:r w:rsidRPr="0010372A">
              <w:rPr>
                <w:i/>
                <w:iCs/>
                <w:w w:val="100"/>
                <w:sz w:val="20"/>
                <w:szCs w:val="20"/>
                <w:rPrChange w:id="95" w:author="Lin Yang" w:date="2021-02-24T22:16:00Z">
                  <w:rPr>
                    <w:i/>
                    <w:iCs/>
                    <w:w w:val="100"/>
                    <w:sz w:val="22"/>
                    <w:szCs w:val="22"/>
                  </w:rPr>
                </w:rPrChange>
              </w:rPr>
              <w:t>T</w:t>
            </w:r>
            <w:r w:rsidRPr="0010372A">
              <w:rPr>
                <w:w w:val="100"/>
                <w:sz w:val="20"/>
                <w:szCs w:val="20"/>
                <w:vertAlign w:val="subscript"/>
                <w:rPrChange w:id="96" w:author="Lin Yang" w:date="2021-02-24T22:16:00Z">
                  <w:rPr>
                    <w:w w:val="100"/>
                    <w:sz w:val="22"/>
                    <w:szCs w:val="22"/>
                    <w:vertAlign w:val="subscript"/>
                  </w:rPr>
                </w:rPrChange>
              </w:rPr>
              <w:t>RL-SIG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F7D62D" w14:textId="77777777" w:rsidR="007C400F" w:rsidRPr="0010372A" w:rsidRDefault="007C400F" w:rsidP="00C828CB">
            <w:pPr>
              <w:pStyle w:val="CellBody"/>
              <w:rPr>
                <w:sz w:val="20"/>
                <w:szCs w:val="20"/>
                <w:rPrChange w:id="97" w:author="Lin Yang" w:date="2021-02-24T22:16:00Z">
                  <w:rPr>
                    <w:sz w:val="22"/>
                    <w:szCs w:val="22"/>
                  </w:rPr>
                </w:rPrChange>
              </w:rPr>
            </w:pPr>
            <w:r w:rsidRPr="0010372A">
              <w:rPr>
                <w:w w:val="100"/>
                <w:sz w:val="20"/>
                <w:szCs w:val="20"/>
                <w:rPrChange w:id="98" w:author="Lin Yang" w:date="2021-02-24T22:16:00Z">
                  <w:rPr>
                    <w:w w:val="100"/>
                    <w:sz w:val="22"/>
                    <w:szCs w:val="22"/>
                  </w:rPr>
                </w:rPrChange>
              </w:rPr>
              <w:t>4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E048DA" w14:textId="77777777" w:rsidR="007C400F" w:rsidRPr="0010372A" w:rsidRDefault="007C400F" w:rsidP="00C828CB">
            <w:pPr>
              <w:pStyle w:val="CellBody"/>
              <w:rPr>
                <w:sz w:val="20"/>
                <w:szCs w:val="20"/>
                <w:rPrChange w:id="99" w:author="Lin Yang" w:date="2021-02-24T22:16:00Z">
                  <w:rPr>
                    <w:sz w:val="22"/>
                    <w:szCs w:val="22"/>
                  </w:rPr>
                </w:rPrChange>
              </w:rPr>
            </w:pPr>
            <w:r w:rsidRPr="0010372A">
              <w:rPr>
                <w:w w:val="100"/>
                <w:sz w:val="20"/>
                <w:szCs w:val="20"/>
                <w:rPrChange w:id="100" w:author="Lin Yang" w:date="2021-02-24T22:16:00Z">
                  <w:rPr>
                    <w:w w:val="100"/>
                    <w:sz w:val="22"/>
                    <w:szCs w:val="22"/>
                  </w:rPr>
                </w:rPrChange>
              </w:rPr>
              <w:t>Repeated non-HT SIGNAL field duration</w:t>
            </w:r>
          </w:p>
        </w:tc>
      </w:tr>
      <w:tr w:rsidR="007C400F" w:rsidRPr="0010372A" w14:paraId="0022E3FE" w14:textId="77777777" w:rsidTr="00541FB8">
        <w:trPr>
          <w:trHeight w:val="560"/>
          <w:jc w:val="center"/>
        </w:trPr>
        <w:tc>
          <w:tcPr>
            <w:tcW w:w="1343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740807" w14:textId="77777777" w:rsidR="007C400F" w:rsidRPr="0010372A" w:rsidRDefault="007C400F" w:rsidP="00C828CB">
            <w:pPr>
              <w:pStyle w:val="CellBody"/>
              <w:rPr>
                <w:i/>
                <w:iCs/>
                <w:sz w:val="20"/>
                <w:szCs w:val="20"/>
                <w:rPrChange w:id="101" w:author="Lin Yang" w:date="2021-02-24T22:16:00Z">
                  <w:rPr>
                    <w:i/>
                    <w:iCs/>
                    <w:sz w:val="22"/>
                    <w:szCs w:val="22"/>
                  </w:rPr>
                </w:rPrChange>
              </w:rPr>
            </w:pPr>
            <w:r w:rsidRPr="0010372A">
              <w:rPr>
                <w:i/>
                <w:iCs/>
                <w:w w:val="100"/>
                <w:sz w:val="20"/>
                <w:szCs w:val="20"/>
                <w:rPrChange w:id="102" w:author="Lin Yang" w:date="2021-02-24T22:16:00Z">
                  <w:rPr>
                    <w:i/>
                    <w:iCs/>
                    <w:w w:val="100"/>
                    <w:sz w:val="22"/>
                    <w:szCs w:val="22"/>
                  </w:rPr>
                </w:rPrChange>
              </w:rPr>
              <w:t>T</w:t>
            </w:r>
            <w:r w:rsidRPr="0010372A">
              <w:rPr>
                <w:w w:val="100"/>
                <w:sz w:val="20"/>
                <w:szCs w:val="20"/>
                <w:vertAlign w:val="subscript"/>
                <w:rPrChange w:id="103" w:author="Lin Yang" w:date="2021-02-24T22:16:00Z">
                  <w:rPr>
                    <w:w w:val="100"/>
                    <w:sz w:val="22"/>
                    <w:szCs w:val="22"/>
                    <w:vertAlign w:val="subscript"/>
                  </w:rPr>
                </w:rPrChange>
              </w:rPr>
              <w:t>U-SIG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464A686" w14:textId="77777777" w:rsidR="007C400F" w:rsidRPr="0010372A" w:rsidRDefault="007C400F" w:rsidP="00C828CB">
            <w:pPr>
              <w:pStyle w:val="CellBody"/>
              <w:rPr>
                <w:sz w:val="20"/>
                <w:szCs w:val="20"/>
                <w:rPrChange w:id="104" w:author="Lin Yang" w:date="2021-02-24T22:16:00Z">
                  <w:rPr>
                    <w:sz w:val="22"/>
                    <w:szCs w:val="22"/>
                  </w:rPr>
                </w:rPrChange>
              </w:rPr>
            </w:pPr>
            <w:r w:rsidRPr="0010372A">
              <w:rPr>
                <w:w w:val="100"/>
                <w:sz w:val="20"/>
                <w:szCs w:val="20"/>
                <w:rPrChange w:id="105" w:author="Lin Yang" w:date="2021-02-24T22:16:00Z">
                  <w:rPr>
                    <w:w w:val="100"/>
                    <w:sz w:val="22"/>
                    <w:szCs w:val="22"/>
                  </w:rPr>
                </w:rPrChange>
              </w:rPr>
              <w:t>8 µs = 2 × 4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4551C12" w14:textId="77777777" w:rsidR="007C400F" w:rsidRPr="0010372A" w:rsidRDefault="007C400F" w:rsidP="00C828CB">
            <w:pPr>
              <w:pStyle w:val="CellBody"/>
              <w:rPr>
                <w:sz w:val="20"/>
                <w:szCs w:val="20"/>
                <w:rPrChange w:id="106" w:author="Lin Yang" w:date="2021-02-24T22:16:00Z">
                  <w:rPr>
                    <w:sz w:val="22"/>
                    <w:szCs w:val="22"/>
                  </w:rPr>
                </w:rPrChange>
              </w:rPr>
            </w:pPr>
            <w:r w:rsidRPr="0010372A">
              <w:rPr>
                <w:w w:val="100"/>
                <w:sz w:val="20"/>
                <w:szCs w:val="20"/>
                <w:rPrChange w:id="107" w:author="Lin Yang" w:date="2021-02-24T22:16:00Z">
                  <w:rPr>
                    <w:w w:val="100"/>
                    <w:sz w:val="22"/>
                    <w:szCs w:val="22"/>
                  </w:rPr>
                </w:rPrChange>
              </w:rPr>
              <w:t>U-SIG field duration in an EHT PPDU</w:t>
            </w:r>
          </w:p>
        </w:tc>
      </w:tr>
      <w:tr w:rsidR="003E5AA3" w:rsidRPr="0010372A" w14:paraId="0CA4F669" w14:textId="77777777" w:rsidTr="00541FB8">
        <w:trPr>
          <w:trHeight w:val="560"/>
          <w:jc w:val="center"/>
        </w:trPr>
        <w:tc>
          <w:tcPr>
            <w:tcW w:w="1343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42C0D0F" w14:textId="4CAE65BF" w:rsidR="003E5AA3" w:rsidRPr="0010372A" w:rsidRDefault="003E5AA3" w:rsidP="003E5AA3">
            <w:pPr>
              <w:pStyle w:val="CellBody"/>
              <w:rPr>
                <w:i/>
                <w:iCs/>
                <w:color w:val="FF0000"/>
                <w:w w:val="100"/>
                <w:sz w:val="20"/>
                <w:szCs w:val="20"/>
                <w:rPrChange w:id="108" w:author="Lin Yang" w:date="2021-02-24T22:16:00Z">
                  <w:rPr>
                    <w:i/>
                    <w:iCs/>
                    <w:color w:val="FF0000"/>
                    <w:w w:val="100"/>
                    <w:sz w:val="22"/>
                    <w:szCs w:val="22"/>
                  </w:rPr>
                </w:rPrChange>
              </w:rPr>
            </w:pPr>
            <w:r w:rsidRPr="0010372A">
              <w:rPr>
                <w:i/>
                <w:iCs/>
                <w:color w:val="FF0000"/>
                <w:w w:val="100"/>
                <w:sz w:val="20"/>
                <w:szCs w:val="20"/>
                <w:rPrChange w:id="109" w:author="Lin Yang" w:date="2021-02-24T22:16:00Z">
                  <w:rPr>
                    <w:i/>
                    <w:iCs/>
                    <w:color w:val="FF0000"/>
                    <w:w w:val="100"/>
                    <w:sz w:val="22"/>
                    <w:szCs w:val="22"/>
                  </w:rPr>
                </w:rPrChange>
              </w:rPr>
              <w:t>T</w:t>
            </w:r>
            <w:r w:rsidRPr="0010372A">
              <w:rPr>
                <w:color w:val="FF0000"/>
                <w:w w:val="100"/>
                <w:sz w:val="20"/>
                <w:szCs w:val="20"/>
                <w:vertAlign w:val="subscript"/>
                <w:rPrChange w:id="110" w:author="Lin Yang" w:date="2021-02-24T22:16:00Z">
                  <w:rPr>
                    <w:color w:val="FF0000"/>
                    <w:w w:val="100"/>
                    <w:sz w:val="22"/>
                    <w:szCs w:val="22"/>
                    <w:vertAlign w:val="subscript"/>
                  </w:rPr>
                </w:rPrChange>
              </w:rPr>
              <w:t>U-SIG</w:t>
            </w:r>
            <w:r w:rsidR="00ED2FC3" w:rsidRPr="0010372A">
              <w:rPr>
                <w:color w:val="FF0000"/>
                <w:w w:val="100"/>
                <w:sz w:val="20"/>
                <w:szCs w:val="20"/>
                <w:vertAlign w:val="subscript"/>
                <w:rPrChange w:id="111" w:author="Lin Yang" w:date="2021-02-24T22:16:00Z">
                  <w:rPr>
                    <w:color w:val="FF0000"/>
                    <w:w w:val="100"/>
                    <w:sz w:val="22"/>
                    <w:szCs w:val="22"/>
                    <w:vertAlign w:val="subscript"/>
                  </w:rPr>
                </w:rPrChange>
              </w:rPr>
              <w:t>-R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8FDE613" w14:textId="2F07519B" w:rsidR="003E5AA3" w:rsidRPr="0010372A" w:rsidRDefault="001B6598" w:rsidP="003E5AA3">
            <w:pPr>
              <w:pStyle w:val="CellBody"/>
              <w:rPr>
                <w:color w:val="FF0000"/>
                <w:w w:val="100"/>
                <w:sz w:val="20"/>
                <w:szCs w:val="20"/>
                <w:rPrChange w:id="112" w:author="Lin Yang" w:date="2021-02-24T22:16:00Z">
                  <w:rPr>
                    <w:color w:val="FF0000"/>
                    <w:w w:val="100"/>
                    <w:sz w:val="22"/>
                    <w:szCs w:val="22"/>
                  </w:rPr>
                </w:rPrChange>
              </w:rPr>
            </w:pPr>
            <w:r w:rsidRPr="0010372A">
              <w:rPr>
                <w:color w:val="FF0000"/>
                <w:w w:val="100"/>
                <w:sz w:val="20"/>
                <w:szCs w:val="20"/>
                <w:rPrChange w:id="113" w:author="Lin Yang" w:date="2021-02-24T22:16:00Z">
                  <w:rPr>
                    <w:color w:val="FF0000"/>
                    <w:w w:val="100"/>
                    <w:sz w:val="22"/>
                    <w:szCs w:val="22"/>
                  </w:rPr>
                </w:rPrChange>
              </w:rPr>
              <w:t>16</w:t>
            </w:r>
            <w:r w:rsidR="003E5AA3" w:rsidRPr="0010372A">
              <w:rPr>
                <w:color w:val="FF0000"/>
                <w:w w:val="100"/>
                <w:sz w:val="20"/>
                <w:szCs w:val="20"/>
                <w:rPrChange w:id="114" w:author="Lin Yang" w:date="2021-02-24T22:16:00Z">
                  <w:rPr>
                    <w:color w:val="FF0000"/>
                    <w:w w:val="100"/>
                    <w:sz w:val="22"/>
                    <w:szCs w:val="22"/>
                  </w:rPr>
                </w:rPrChange>
              </w:rPr>
              <w:t xml:space="preserve"> µs = </w:t>
            </w:r>
            <w:r w:rsidRPr="0010372A">
              <w:rPr>
                <w:color w:val="FF0000"/>
                <w:w w:val="100"/>
                <w:sz w:val="20"/>
                <w:szCs w:val="20"/>
                <w:rPrChange w:id="115" w:author="Lin Yang" w:date="2021-02-24T22:16:00Z">
                  <w:rPr>
                    <w:color w:val="FF0000"/>
                    <w:w w:val="100"/>
                    <w:sz w:val="22"/>
                    <w:szCs w:val="22"/>
                  </w:rPr>
                </w:rPrChange>
              </w:rPr>
              <w:t>4</w:t>
            </w:r>
            <w:r w:rsidR="003E5AA3" w:rsidRPr="0010372A">
              <w:rPr>
                <w:color w:val="FF0000"/>
                <w:w w:val="100"/>
                <w:sz w:val="20"/>
                <w:szCs w:val="20"/>
                <w:rPrChange w:id="116" w:author="Lin Yang" w:date="2021-02-24T22:16:00Z">
                  <w:rPr>
                    <w:color w:val="FF0000"/>
                    <w:w w:val="100"/>
                    <w:sz w:val="22"/>
                    <w:szCs w:val="22"/>
                  </w:rPr>
                </w:rPrChange>
              </w:rPr>
              <w:t xml:space="preserve"> × 4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702769" w14:textId="4A44BAAC" w:rsidR="003E5AA3" w:rsidRPr="0010372A" w:rsidRDefault="003E5AA3" w:rsidP="00CF47F7">
            <w:pPr>
              <w:pStyle w:val="CellBody"/>
              <w:rPr>
                <w:color w:val="FF0000"/>
                <w:w w:val="100"/>
                <w:sz w:val="20"/>
                <w:szCs w:val="20"/>
                <w:rPrChange w:id="117" w:author="Lin Yang" w:date="2021-02-24T22:16:00Z">
                  <w:rPr>
                    <w:color w:val="FF0000"/>
                    <w:w w:val="100"/>
                    <w:sz w:val="22"/>
                    <w:szCs w:val="22"/>
                  </w:rPr>
                </w:rPrChange>
              </w:rPr>
            </w:pPr>
            <w:r w:rsidRPr="0010372A">
              <w:rPr>
                <w:color w:val="FF0000"/>
                <w:w w:val="100"/>
                <w:sz w:val="20"/>
                <w:szCs w:val="20"/>
                <w:rPrChange w:id="118" w:author="Lin Yang" w:date="2021-02-24T22:16:00Z">
                  <w:rPr>
                    <w:color w:val="FF0000"/>
                    <w:w w:val="100"/>
                    <w:sz w:val="22"/>
                    <w:szCs w:val="22"/>
                  </w:rPr>
                </w:rPrChange>
              </w:rPr>
              <w:t xml:space="preserve">U-SIG field duration in </w:t>
            </w:r>
            <w:r w:rsidR="000F58CD" w:rsidRPr="0010372A">
              <w:rPr>
                <w:color w:val="FF0000"/>
                <w:w w:val="100"/>
                <w:sz w:val="20"/>
                <w:szCs w:val="20"/>
                <w:rPrChange w:id="119" w:author="Lin Yang" w:date="2021-02-24T22:16:00Z">
                  <w:rPr>
                    <w:color w:val="FF0000"/>
                    <w:w w:val="100"/>
                    <w:sz w:val="22"/>
                    <w:szCs w:val="22"/>
                  </w:rPr>
                </w:rPrChange>
              </w:rPr>
              <w:t xml:space="preserve">an </w:t>
            </w:r>
            <w:ins w:id="120" w:author="Bin Tian" w:date="2021-02-24T17:39:00Z">
              <w:r w:rsidR="00E07D61" w:rsidRPr="0010372A">
                <w:rPr>
                  <w:color w:val="FF0000"/>
                  <w:w w:val="100"/>
                  <w:sz w:val="20"/>
                  <w:szCs w:val="20"/>
                  <w:rPrChange w:id="121" w:author="Lin Yang" w:date="2021-02-24T22:16:00Z">
                    <w:rPr>
                      <w:color w:val="FF0000"/>
                      <w:w w:val="100"/>
                      <w:sz w:val="22"/>
                      <w:szCs w:val="22"/>
                    </w:rPr>
                  </w:rPrChange>
                </w:rPr>
                <w:t>E</w:t>
              </w:r>
            </w:ins>
            <w:ins w:id="122" w:author="Bin Tian" w:date="2021-02-24T17:40:00Z">
              <w:r w:rsidR="00E07D61" w:rsidRPr="0010372A">
                <w:rPr>
                  <w:color w:val="FF0000"/>
                  <w:w w:val="100"/>
                  <w:sz w:val="20"/>
                  <w:szCs w:val="20"/>
                  <w:rPrChange w:id="123" w:author="Lin Yang" w:date="2021-02-24T22:16:00Z">
                    <w:rPr>
                      <w:color w:val="FF0000"/>
                      <w:w w:val="100"/>
                      <w:sz w:val="22"/>
                      <w:szCs w:val="22"/>
                    </w:rPr>
                  </w:rPrChange>
                </w:rPr>
                <w:t xml:space="preserve">HT </w:t>
              </w:r>
            </w:ins>
            <w:r w:rsidR="000F58CD" w:rsidRPr="0010372A">
              <w:rPr>
                <w:color w:val="FF0000"/>
                <w:w w:val="100"/>
                <w:sz w:val="20"/>
                <w:szCs w:val="20"/>
                <w:rPrChange w:id="124" w:author="Lin Yang" w:date="2021-02-24T22:16:00Z">
                  <w:rPr>
                    <w:color w:val="FF0000"/>
                    <w:w w:val="100"/>
                    <w:sz w:val="22"/>
                    <w:szCs w:val="22"/>
                  </w:rPr>
                </w:rPrChange>
              </w:rPr>
              <w:t xml:space="preserve">ER </w:t>
            </w:r>
            <w:r w:rsidR="00CF47F7" w:rsidRPr="0010372A">
              <w:rPr>
                <w:color w:val="FF0000"/>
                <w:w w:val="100"/>
                <w:sz w:val="20"/>
                <w:szCs w:val="20"/>
                <w:rPrChange w:id="125" w:author="Lin Yang" w:date="2021-02-24T22:16:00Z">
                  <w:rPr>
                    <w:color w:val="FF0000"/>
                    <w:w w:val="100"/>
                    <w:sz w:val="22"/>
                    <w:szCs w:val="22"/>
                  </w:rPr>
                </w:rPrChange>
              </w:rPr>
              <w:t>preamble</w:t>
            </w:r>
          </w:p>
        </w:tc>
      </w:tr>
      <w:tr w:rsidR="007C400F" w:rsidRPr="0010372A" w14:paraId="2099B505" w14:textId="77777777" w:rsidTr="00541FB8">
        <w:trPr>
          <w:trHeight w:val="560"/>
          <w:jc w:val="center"/>
        </w:trPr>
        <w:tc>
          <w:tcPr>
            <w:tcW w:w="1343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59127B7" w14:textId="77777777" w:rsidR="007C400F" w:rsidRPr="0010372A" w:rsidRDefault="007C400F" w:rsidP="00C828CB">
            <w:pPr>
              <w:pStyle w:val="CellBody"/>
              <w:rPr>
                <w:i/>
                <w:iCs/>
                <w:sz w:val="20"/>
                <w:szCs w:val="20"/>
                <w:rPrChange w:id="126" w:author="Lin Yang" w:date="2021-02-24T22:16:00Z">
                  <w:rPr>
                    <w:i/>
                    <w:iCs/>
                    <w:sz w:val="22"/>
                    <w:szCs w:val="22"/>
                  </w:rPr>
                </w:rPrChange>
              </w:rPr>
            </w:pPr>
            <w:r w:rsidRPr="0010372A">
              <w:rPr>
                <w:i/>
                <w:iCs/>
                <w:w w:val="100"/>
                <w:sz w:val="20"/>
                <w:szCs w:val="20"/>
                <w:rPrChange w:id="127" w:author="Lin Yang" w:date="2021-02-24T22:16:00Z">
                  <w:rPr>
                    <w:i/>
                    <w:iCs/>
                    <w:w w:val="100"/>
                    <w:sz w:val="22"/>
                    <w:szCs w:val="22"/>
                  </w:rPr>
                </w:rPrChange>
              </w:rPr>
              <w:t>T</w:t>
            </w:r>
            <w:r w:rsidRPr="0010372A">
              <w:rPr>
                <w:w w:val="100"/>
                <w:sz w:val="20"/>
                <w:szCs w:val="20"/>
                <w:vertAlign w:val="subscript"/>
                <w:rPrChange w:id="128" w:author="Lin Yang" w:date="2021-02-24T22:16:00Z">
                  <w:rPr>
                    <w:w w:val="100"/>
                    <w:sz w:val="22"/>
                    <w:szCs w:val="22"/>
                    <w:vertAlign w:val="subscript"/>
                  </w:rPr>
                </w:rPrChange>
              </w:rPr>
              <w:t>EHT-SIG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AD8A46" w14:textId="77777777" w:rsidR="007C400F" w:rsidRPr="0010372A" w:rsidRDefault="007C400F" w:rsidP="00C828CB">
            <w:pPr>
              <w:pStyle w:val="CellBody"/>
              <w:rPr>
                <w:sz w:val="20"/>
                <w:szCs w:val="20"/>
                <w:rPrChange w:id="129" w:author="Lin Yang" w:date="2021-02-24T22:16:00Z">
                  <w:rPr>
                    <w:sz w:val="22"/>
                    <w:szCs w:val="22"/>
                  </w:rPr>
                </w:rPrChange>
              </w:rPr>
            </w:pPr>
            <w:r w:rsidRPr="0010372A">
              <w:rPr>
                <w:w w:val="100"/>
                <w:sz w:val="20"/>
                <w:szCs w:val="20"/>
                <w:rPrChange w:id="130" w:author="Lin Yang" w:date="2021-02-24T22:16:00Z">
                  <w:rPr>
                    <w:w w:val="100"/>
                    <w:sz w:val="22"/>
                    <w:szCs w:val="22"/>
                  </w:rPr>
                </w:rPrChange>
              </w:rPr>
              <w:t xml:space="preserve">4 µs = </w:t>
            </w:r>
            <w:proofErr w:type="spellStart"/>
            <w:proofErr w:type="gramStart"/>
            <w:r w:rsidRPr="0010372A">
              <w:rPr>
                <w:i/>
                <w:iCs/>
                <w:w w:val="100"/>
                <w:sz w:val="20"/>
                <w:szCs w:val="20"/>
                <w:rPrChange w:id="131" w:author="Lin Yang" w:date="2021-02-24T22:16:00Z">
                  <w:rPr>
                    <w:i/>
                    <w:iCs/>
                    <w:w w:val="100"/>
                    <w:sz w:val="22"/>
                    <w:szCs w:val="22"/>
                  </w:rPr>
                </w:rPrChange>
              </w:rPr>
              <w:t>T</w:t>
            </w:r>
            <w:r w:rsidRPr="0010372A">
              <w:rPr>
                <w:i/>
                <w:iCs/>
                <w:w w:val="100"/>
                <w:sz w:val="20"/>
                <w:szCs w:val="20"/>
                <w:vertAlign w:val="subscript"/>
                <w:rPrChange w:id="132" w:author="Lin Yang" w:date="2021-02-24T22:16:00Z">
                  <w:rPr>
                    <w:i/>
                    <w:iCs/>
                    <w:w w:val="100"/>
                    <w:sz w:val="22"/>
                    <w:szCs w:val="22"/>
                    <w:vertAlign w:val="subscript"/>
                  </w:rPr>
                </w:rPrChange>
              </w:rPr>
              <w:t>DFT,</w:t>
            </w:r>
            <w:r w:rsidRPr="0010372A">
              <w:rPr>
                <w:w w:val="100"/>
                <w:sz w:val="20"/>
                <w:szCs w:val="20"/>
                <w:vertAlign w:val="subscript"/>
                <w:rPrChange w:id="133" w:author="Lin Yang" w:date="2021-02-24T22:16:00Z">
                  <w:rPr>
                    <w:w w:val="100"/>
                    <w:sz w:val="22"/>
                    <w:szCs w:val="22"/>
                    <w:vertAlign w:val="subscript"/>
                  </w:rPr>
                </w:rPrChange>
              </w:rPr>
              <w:t>Pre</w:t>
            </w:r>
            <w:proofErr w:type="spellEnd"/>
            <w:proofErr w:type="gramEnd"/>
            <w:r w:rsidRPr="0010372A">
              <w:rPr>
                <w:w w:val="100"/>
                <w:sz w:val="20"/>
                <w:szCs w:val="20"/>
                <w:vertAlign w:val="subscript"/>
                <w:rPrChange w:id="134" w:author="Lin Yang" w:date="2021-02-24T22:16:00Z">
                  <w:rPr>
                    <w:w w:val="100"/>
                    <w:sz w:val="22"/>
                    <w:szCs w:val="22"/>
                    <w:vertAlign w:val="subscript"/>
                  </w:rPr>
                </w:rPrChange>
              </w:rPr>
              <w:t>-EHT</w:t>
            </w:r>
            <w:r w:rsidRPr="0010372A">
              <w:rPr>
                <w:w w:val="100"/>
                <w:sz w:val="20"/>
                <w:szCs w:val="20"/>
                <w:rPrChange w:id="135" w:author="Lin Yang" w:date="2021-02-24T22:16:00Z">
                  <w:rPr>
                    <w:w w:val="100"/>
                    <w:sz w:val="22"/>
                    <w:szCs w:val="22"/>
                  </w:rPr>
                </w:rPrChange>
              </w:rPr>
              <w:t xml:space="preserve"> + </w:t>
            </w:r>
            <w:proofErr w:type="spellStart"/>
            <w:r w:rsidRPr="0010372A">
              <w:rPr>
                <w:i/>
                <w:iCs/>
                <w:w w:val="100"/>
                <w:sz w:val="20"/>
                <w:szCs w:val="20"/>
                <w:rPrChange w:id="136" w:author="Lin Yang" w:date="2021-02-24T22:16:00Z">
                  <w:rPr>
                    <w:i/>
                    <w:iCs/>
                    <w:w w:val="100"/>
                    <w:sz w:val="22"/>
                    <w:szCs w:val="22"/>
                  </w:rPr>
                </w:rPrChange>
              </w:rPr>
              <w:t>T</w:t>
            </w:r>
            <w:r w:rsidRPr="0010372A">
              <w:rPr>
                <w:i/>
                <w:iCs/>
                <w:w w:val="100"/>
                <w:sz w:val="20"/>
                <w:szCs w:val="20"/>
                <w:vertAlign w:val="subscript"/>
                <w:rPrChange w:id="137" w:author="Lin Yang" w:date="2021-02-24T22:16:00Z">
                  <w:rPr>
                    <w:i/>
                    <w:iCs/>
                    <w:w w:val="100"/>
                    <w:sz w:val="22"/>
                    <w:szCs w:val="22"/>
                    <w:vertAlign w:val="subscript"/>
                  </w:rPr>
                </w:rPrChange>
              </w:rPr>
              <w:t>GI,</w:t>
            </w:r>
            <w:r w:rsidRPr="0010372A">
              <w:rPr>
                <w:w w:val="100"/>
                <w:sz w:val="20"/>
                <w:szCs w:val="20"/>
                <w:vertAlign w:val="subscript"/>
                <w:rPrChange w:id="138" w:author="Lin Yang" w:date="2021-02-24T22:16:00Z">
                  <w:rPr>
                    <w:w w:val="100"/>
                    <w:sz w:val="22"/>
                    <w:szCs w:val="22"/>
                    <w:vertAlign w:val="subscript"/>
                  </w:rPr>
                </w:rPrChange>
              </w:rPr>
              <w:t>Pre</w:t>
            </w:r>
            <w:proofErr w:type="spellEnd"/>
            <w:r w:rsidRPr="0010372A">
              <w:rPr>
                <w:w w:val="100"/>
                <w:sz w:val="20"/>
                <w:szCs w:val="20"/>
                <w:vertAlign w:val="subscript"/>
                <w:rPrChange w:id="139" w:author="Lin Yang" w:date="2021-02-24T22:16:00Z">
                  <w:rPr>
                    <w:w w:val="100"/>
                    <w:sz w:val="22"/>
                    <w:szCs w:val="22"/>
                    <w:vertAlign w:val="subscript"/>
                  </w:rPr>
                </w:rPrChange>
              </w:rPr>
              <w:t>-EHT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9E6BC8" w14:textId="77777777" w:rsidR="007C400F" w:rsidRPr="0010372A" w:rsidRDefault="007C400F" w:rsidP="00C828CB">
            <w:pPr>
              <w:pStyle w:val="CellBody"/>
              <w:rPr>
                <w:sz w:val="20"/>
                <w:szCs w:val="20"/>
                <w:rPrChange w:id="140" w:author="Lin Yang" w:date="2021-02-24T22:16:00Z">
                  <w:rPr>
                    <w:sz w:val="22"/>
                    <w:szCs w:val="22"/>
                  </w:rPr>
                </w:rPrChange>
              </w:rPr>
            </w:pPr>
            <w:r w:rsidRPr="0010372A">
              <w:rPr>
                <w:w w:val="100"/>
                <w:sz w:val="20"/>
                <w:szCs w:val="20"/>
                <w:rPrChange w:id="141" w:author="Lin Yang" w:date="2021-02-24T22:16:00Z">
                  <w:rPr>
                    <w:w w:val="100"/>
                    <w:sz w:val="22"/>
                    <w:szCs w:val="22"/>
                  </w:rPr>
                </w:rPrChange>
              </w:rPr>
              <w:t>Duration of each OFDM symbol in the EHT-SIG field</w:t>
            </w:r>
          </w:p>
        </w:tc>
      </w:tr>
    </w:tbl>
    <w:p w14:paraId="779A08AE" w14:textId="44408A72" w:rsidR="00CB1FB9" w:rsidRPr="009710F0" w:rsidRDefault="00CB1FB9" w:rsidP="00A77DCA">
      <w:pPr>
        <w:jc w:val="both"/>
        <w:rPr>
          <w:b/>
          <w:i/>
          <w:sz w:val="24"/>
          <w:szCs w:val="24"/>
        </w:rPr>
      </w:pPr>
    </w:p>
    <w:p w14:paraId="7B0C12AC" w14:textId="193559D5" w:rsidR="00AA0321" w:rsidRPr="009710F0" w:rsidRDefault="00AA0321" w:rsidP="00A77DCA">
      <w:pPr>
        <w:jc w:val="both"/>
        <w:rPr>
          <w:b/>
          <w:i/>
          <w:sz w:val="24"/>
          <w:szCs w:val="24"/>
        </w:rPr>
      </w:pPr>
    </w:p>
    <w:p w14:paraId="2EC3F1E8" w14:textId="2E242D98" w:rsidR="00AA0321" w:rsidRPr="009710F0" w:rsidRDefault="00AA0321" w:rsidP="00A77DCA">
      <w:pPr>
        <w:jc w:val="both"/>
        <w:rPr>
          <w:b/>
          <w:i/>
          <w:sz w:val="24"/>
          <w:szCs w:val="24"/>
        </w:rPr>
      </w:pPr>
    </w:p>
    <w:p w14:paraId="3CF5F1AB" w14:textId="4244F19B" w:rsidR="00AA0321" w:rsidRPr="009710F0" w:rsidRDefault="00AA0321" w:rsidP="00A77DCA">
      <w:pPr>
        <w:jc w:val="both"/>
        <w:rPr>
          <w:b/>
          <w:i/>
          <w:sz w:val="24"/>
          <w:szCs w:val="24"/>
        </w:rPr>
      </w:pPr>
    </w:p>
    <w:p w14:paraId="69F5A1E5" w14:textId="0F50BF30" w:rsidR="00AA0321" w:rsidRPr="009710F0" w:rsidRDefault="00AA0321" w:rsidP="00A77DCA">
      <w:pPr>
        <w:jc w:val="both"/>
        <w:rPr>
          <w:b/>
          <w:i/>
          <w:sz w:val="24"/>
          <w:szCs w:val="24"/>
        </w:rPr>
      </w:pPr>
    </w:p>
    <w:p w14:paraId="27C3449E" w14:textId="092C3360" w:rsidR="00AA0321" w:rsidRPr="009710F0" w:rsidRDefault="00AA0321" w:rsidP="00A77DCA">
      <w:pPr>
        <w:jc w:val="both"/>
        <w:rPr>
          <w:b/>
          <w:i/>
          <w:sz w:val="24"/>
          <w:szCs w:val="24"/>
        </w:rPr>
      </w:pPr>
    </w:p>
    <w:p w14:paraId="7FBB9268" w14:textId="59ECAA3F" w:rsidR="00AA0321" w:rsidRPr="009710F0" w:rsidRDefault="00AA0321" w:rsidP="00A77DCA">
      <w:pPr>
        <w:jc w:val="both"/>
        <w:rPr>
          <w:b/>
          <w:i/>
          <w:sz w:val="24"/>
          <w:szCs w:val="24"/>
        </w:rPr>
      </w:pPr>
    </w:p>
    <w:p w14:paraId="674C2680" w14:textId="6F6DE0C0" w:rsidR="00AA0321" w:rsidRPr="009710F0" w:rsidRDefault="00AA0321" w:rsidP="00A77DCA">
      <w:pPr>
        <w:jc w:val="both"/>
        <w:rPr>
          <w:b/>
          <w:i/>
          <w:sz w:val="24"/>
          <w:szCs w:val="24"/>
        </w:rPr>
      </w:pPr>
    </w:p>
    <w:p w14:paraId="6554274D" w14:textId="6874910F" w:rsidR="00AA0321" w:rsidRPr="009710F0" w:rsidRDefault="00AA0321" w:rsidP="00A77DCA">
      <w:pPr>
        <w:jc w:val="both"/>
        <w:rPr>
          <w:b/>
          <w:i/>
          <w:sz w:val="24"/>
          <w:szCs w:val="24"/>
        </w:rPr>
      </w:pPr>
    </w:p>
    <w:p w14:paraId="5AEDCF5A" w14:textId="7038A6E7" w:rsidR="00AA0321" w:rsidRPr="009710F0" w:rsidRDefault="00AA0321" w:rsidP="00A77DCA">
      <w:pPr>
        <w:jc w:val="both"/>
        <w:rPr>
          <w:b/>
          <w:i/>
          <w:sz w:val="24"/>
          <w:szCs w:val="24"/>
        </w:rPr>
      </w:pPr>
    </w:p>
    <w:p w14:paraId="4867EBBF" w14:textId="55CBD3BB" w:rsidR="00AA0321" w:rsidRPr="009710F0" w:rsidRDefault="00AA0321" w:rsidP="00A77DCA">
      <w:pPr>
        <w:jc w:val="both"/>
        <w:rPr>
          <w:b/>
          <w:i/>
          <w:sz w:val="24"/>
          <w:szCs w:val="24"/>
        </w:rPr>
      </w:pPr>
    </w:p>
    <w:p w14:paraId="07868281" w14:textId="4E4952F9" w:rsidR="00AA0321" w:rsidRPr="009710F0" w:rsidRDefault="00AA0321" w:rsidP="00A77DCA">
      <w:pPr>
        <w:jc w:val="both"/>
        <w:rPr>
          <w:b/>
          <w:i/>
          <w:sz w:val="24"/>
          <w:szCs w:val="24"/>
        </w:rPr>
      </w:pPr>
    </w:p>
    <w:p w14:paraId="6E00F891" w14:textId="77777777" w:rsidR="00AA0321" w:rsidRPr="009710F0" w:rsidRDefault="00AA0321" w:rsidP="00A77DCA">
      <w:pPr>
        <w:jc w:val="both"/>
        <w:rPr>
          <w:b/>
          <w:i/>
          <w:sz w:val="24"/>
          <w:szCs w:val="24"/>
        </w:rPr>
      </w:pPr>
    </w:p>
    <w:p w14:paraId="5E157686" w14:textId="7870E817" w:rsidR="00CB1FB9" w:rsidRPr="009710F0" w:rsidRDefault="00CB1FB9" w:rsidP="00A77DCA">
      <w:pPr>
        <w:jc w:val="both"/>
        <w:rPr>
          <w:b/>
          <w:i/>
          <w:sz w:val="24"/>
          <w:szCs w:val="24"/>
        </w:rPr>
      </w:pPr>
    </w:p>
    <w:tbl>
      <w:tblPr>
        <w:tblW w:w="99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900"/>
        <w:gridCol w:w="900"/>
        <w:gridCol w:w="2238"/>
        <w:gridCol w:w="2424"/>
        <w:gridCol w:w="2628"/>
        <w:tblGridChange w:id="142">
          <w:tblGrid>
            <w:gridCol w:w="810"/>
            <w:gridCol w:w="900"/>
            <w:gridCol w:w="900"/>
            <w:gridCol w:w="2238"/>
            <w:gridCol w:w="2424"/>
            <w:gridCol w:w="2628"/>
          </w:tblGrid>
        </w:tblGridChange>
      </w:tblGrid>
      <w:tr w:rsidR="00CB1FB9" w:rsidRPr="00586D02" w14:paraId="67A82B8B" w14:textId="77777777" w:rsidTr="00D413D2">
        <w:trPr>
          <w:trHeight w:val="79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C71FB" w14:textId="77777777" w:rsidR="00CB1FB9" w:rsidRPr="00586D02" w:rsidRDefault="00CB1FB9" w:rsidP="00C828CB">
            <w:pPr>
              <w:rPr>
                <w:rFonts w:eastAsia="Times New Roman"/>
                <w:b/>
                <w:bCs/>
                <w:sz w:val="20"/>
                <w:lang w:val="en-US"/>
                <w:rPrChange w:id="143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144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CID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D726A" w14:textId="77777777" w:rsidR="00CB1FB9" w:rsidRPr="00586D02" w:rsidRDefault="00CB1FB9" w:rsidP="00C828CB">
            <w:pPr>
              <w:rPr>
                <w:rFonts w:eastAsia="Times New Roman"/>
                <w:b/>
                <w:bCs/>
                <w:sz w:val="20"/>
                <w:lang w:val="en-US"/>
                <w:rPrChange w:id="145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146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Page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B2A3E" w14:textId="77777777" w:rsidR="00CB1FB9" w:rsidRPr="00586D02" w:rsidRDefault="00CB1FB9" w:rsidP="00C828CB">
            <w:pPr>
              <w:rPr>
                <w:rFonts w:eastAsia="Times New Roman"/>
                <w:b/>
                <w:bCs/>
                <w:sz w:val="20"/>
                <w:lang w:val="en-US"/>
                <w:rPrChange w:id="147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148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Clause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06F48" w14:textId="77777777" w:rsidR="00CB1FB9" w:rsidRPr="00586D02" w:rsidRDefault="00CB1FB9" w:rsidP="00C828CB">
            <w:pPr>
              <w:rPr>
                <w:rFonts w:eastAsia="Times New Roman"/>
                <w:b/>
                <w:bCs/>
                <w:sz w:val="20"/>
                <w:lang w:val="en-US"/>
                <w:rPrChange w:id="149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150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Comment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9E011" w14:textId="77777777" w:rsidR="00CB1FB9" w:rsidRPr="00586D02" w:rsidRDefault="00CB1FB9" w:rsidP="00C828CB">
            <w:pPr>
              <w:rPr>
                <w:rFonts w:eastAsia="Times New Roman"/>
                <w:b/>
                <w:bCs/>
                <w:sz w:val="20"/>
                <w:lang w:val="en-US"/>
                <w:rPrChange w:id="151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152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Proposed Change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5CDE1" w14:textId="77777777" w:rsidR="00CB1FB9" w:rsidRPr="00586D02" w:rsidRDefault="00CB1FB9" w:rsidP="00C828CB">
            <w:pPr>
              <w:rPr>
                <w:rFonts w:eastAsia="Times New Roman"/>
                <w:b/>
                <w:bCs/>
                <w:sz w:val="20"/>
                <w:lang w:val="en-US"/>
                <w:rPrChange w:id="153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154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Resolution</w:t>
            </w:r>
          </w:p>
        </w:tc>
      </w:tr>
      <w:tr w:rsidR="00CB1FB9" w:rsidRPr="00586D02" w14:paraId="0AEFECC5" w14:textId="77777777" w:rsidTr="00AA0321">
        <w:trPr>
          <w:trHeight w:val="152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1E332" w14:textId="77777777" w:rsidR="00CB1FB9" w:rsidRPr="00586D02" w:rsidRDefault="00CB1FB9" w:rsidP="00C828CB">
            <w:pPr>
              <w:jc w:val="right"/>
              <w:rPr>
                <w:rFonts w:eastAsia="Times New Roman"/>
                <w:sz w:val="20"/>
                <w:rPrChange w:id="155" w:author="Lin Yang" w:date="2021-02-24T22:18:00Z">
                  <w:rPr>
                    <w:rFonts w:eastAsia="Times New Roman"/>
                    <w:szCs w:val="22"/>
                  </w:rPr>
                </w:rPrChange>
              </w:rPr>
            </w:pPr>
            <w:r w:rsidRPr="00586D02">
              <w:rPr>
                <w:rFonts w:eastAsia="Times New Roman"/>
                <w:sz w:val="20"/>
                <w:rPrChange w:id="156" w:author="Lin Yang" w:date="2021-02-24T22:18:00Z">
                  <w:rPr>
                    <w:rFonts w:eastAsia="Times New Roman"/>
                    <w:szCs w:val="22"/>
                  </w:rPr>
                </w:rPrChange>
              </w:rPr>
              <w:t>1257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5BF1F" w14:textId="77777777" w:rsidR="00CB1FB9" w:rsidRPr="00586D02" w:rsidRDefault="00CB1FB9" w:rsidP="00C828CB">
            <w:pPr>
              <w:jc w:val="right"/>
              <w:rPr>
                <w:rFonts w:eastAsia="Times New Roman"/>
                <w:sz w:val="20"/>
                <w:lang w:val="en-US"/>
                <w:rPrChange w:id="157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158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212.31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1C675" w14:textId="77777777" w:rsidR="00CB1FB9" w:rsidRPr="00586D02" w:rsidRDefault="00CB1FB9" w:rsidP="00C828CB">
            <w:pPr>
              <w:rPr>
                <w:rFonts w:eastAsia="Times New Roman"/>
                <w:sz w:val="20"/>
                <w:lang w:val="en-US"/>
                <w:rPrChange w:id="159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160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36.3.9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720D7" w14:textId="77777777" w:rsidR="00CB1FB9" w:rsidRPr="00586D02" w:rsidRDefault="00CB1FB9" w:rsidP="00C828CB">
            <w:pPr>
              <w:rPr>
                <w:rFonts w:eastAsia="Times New Roman"/>
                <w:sz w:val="20"/>
                <w:lang w:val="en-US"/>
                <w:rPrChange w:id="161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162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In table 36-10 and 11, remove the text "per frequency segment</w:t>
            </w:r>
            <w:proofErr w:type="gramStart"/>
            <w:r w:rsidRPr="00586D02">
              <w:rPr>
                <w:rFonts w:eastAsia="Times New Roman"/>
                <w:sz w:val="20"/>
                <w:lang w:val="en-US"/>
                <w:rPrChange w:id="163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"  since</w:t>
            </w:r>
            <w:proofErr w:type="gramEnd"/>
            <w:r w:rsidRPr="00586D02">
              <w:rPr>
                <w:rFonts w:eastAsia="Times New Roman"/>
                <w:sz w:val="20"/>
                <w:lang w:val="en-US"/>
                <w:rPrChange w:id="164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 xml:space="preserve"> 11be PPDU only has one frequency segment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3A3A2" w14:textId="77777777" w:rsidR="00CB1FB9" w:rsidRPr="00586D02" w:rsidRDefault="00CB1FB9" w:rsidP="00C828CB">
            <w:pPr>
              <w:rPr>
                <w:rFonts w:eastAsia="Times New Roman"/>
                <w:sz w:val="20"/>
                <w:lang w:val="en-US"/>
                <w:rPrChange w:id="165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741D8" w14:textId="77777777" w:rsidR="00CB1FB9" w:rsidRPr="00586D02" w:rsidRDefault="00995A8F" w:rsidP="00C828CB">
            <w:pPr>
              <w:rPr>
                <w:sz w:val="20"/>
                <w:rPrChange w:id="166" w:author="Lin Yang" w:date="2021-02-24T22:18:00Z">
                  <w:rPr>
                    <w:szCs w:val="22"/>
                  </w:rPr>
                </w:rPrChange>
              </w:rPr>
            </w:pPr>
            <w:r w:rsidRPr="00586D02">
              <w:rPr>
                <w:sz w:val="20"/>
                <w:rPrChange w:id="167" w:author="Lin Yang" w:date="2021-02-24T22:18:00Z">
                  <w:rPr>
                    <w:szCs w:val="22"/>
                  </w:rPr>
                </w:rPrChange>
              </w:rPr>
              <w:t>REVIS</w:t>
            </w:r>
            <w:r w:rsidR="0014315E" w:rsidRPr="00586D02">
              <w:rPr>
                <w:sz w:val="20"/>
                <w:rPrChange w:id="168" w:author="Lin Yang" w:date="2021-02-24T22:18:00Z">
                  <w:rPr>
                    <w:szCs w:val="22"/>
                  </w:rPr>
                </w:rPrChange>
              </w:rPr>
              <w:t>ED</w:t>
            </w:r>
          </w:p>
          <w:p w14:paraId="07EC1D25" w14:textId="51730D29" w:rsidR="00995A8F" w:rsidRPr="00586D02" w:rsidRDefault="00214AD1" w:rsidP="00C828CB">
            <w:pPr>
              <w:rPr>
                <w:ins w:id="169" w:author="Bin Tian" w:date="2021-02-24T17:46:00Z"/>
                <w:sz w:val="20"/>
                <w:rPrChange w:id="170" w:author="Lin Yang" w:date="2021-02-24T22:18:00Z">
                  <w:rPr>
                    <w:ins w:id="171" w:author="Bin Tian" w:date="2021-02-24T17:46:00Z"/>
                    <w:szCs w:val="22"/>
                  </w:rPr>
                </w:rPrChange>
              </w:rPr>
            </w:pPr>
            <w:ins w:id="172" w:author="Bin Tian" w:date="2021-02-24T17:46:00Z">
              <w:r w:rsidRPr="00586D02">
                <w:rPr>
                  <w:sz w:val="20"/>
                  <w:rPrChange w:id="173" w:author="Lin Yang" w:date="2021-02-24T22:18:00Z">
                    <w:rPr>
                      <w:szCs w:val="22"/>
                    </w:rPr>
                  </w:rPrChange>
                </w:rPr>
                <w:t>Agree that 11be only defines one frequency segment and doesn’t support 80+80 etc. There is no need to d</w:t>
              </w:r>
            </w:ins>
            <w:ins w:id="174" w:author="Bin Tian" w:date="2021-02-24T17:47:00Z">
              <w:r w:rsidRPr="00586D02">
                <w:rPr>
                  <w:sz w:val="20"/>
                  <w:rPrChange w:id="175" w:author="Lin Yang" w:date="2021-02-24T22:18:00Z">
                    <w:rPr>
                      <w:szCs w:val="22"/>
                    </w:rPr>
                  </w:rPrChange>
                </w:rPr>
                <w:t>efine segment.</w:t>
              </w:r>
            </w:ins>
          </w:p>
          <w:p w14:paraId="629F1AB9" w14:textId="77777777" w:rsidR="00214AD1" w:rsidRPr="00586D02" w:rsidRDefault="00214AD1" w:rsidP="00C828CB">
            <w:pPr>
              <w:rPr>
                <w:sz w:val="20"/>
                <w:rPrChange w:id="176" w:author="Lin Yang" w:date="2021-02-24T22:18:00Z">
                  <w:rPr>
                    <w:szCs w:val="22"/>
                  </w:rPr>
                </w:rPrChange>
              </w:rPr>
            </w:pPr>
          </w:p>
          <w:p w14:paraId="4069F564" w14:textId="77777777" w:rsidR="00995A8F" w:rsidRPr="00586D02" w:rsidRDefault="00995A8F" w:rsidP="00995A8F">
            <w:pPr>
              <w:rPr>
                <w:b/>
                <w:sz w:val="20"/>
                <w:highlight w:val="yellow"/>
                <w:lang w:eastAsia="zh-CN"/>
                <w:rPrChange w:id="177" w:author="Lin Yang" w:date="2021-02-24T22:18:00Z">
                  <w:rPr>
                    <w:b/>
                    <w:szCs w:val="22"/>
                    <w:highlight w:val="yellow"/>
                    <w:lang w:eastAsia="zh-CN"/>
                  </w:rPr>
                </w:rPrChange>
              </w:rPr>
            </w:pPr>
            <w:r w:rsidRPr="00586D02">
              <w:rPr>
                <w:b/>
                <w:sz w:val="20"/>
                <w:highlight w:val="yellow"/>
                <w:lang w:eastAsia="zh-CN"/>
                <w:rPrChange w:id="178" w:author="Lin Yang" w:date="2021-02-24T22:18:00Z">
                  <w:rPr>
                    <w:b/>
                    <w:szCs w:val="22"/>
                    <w:highlight w:val="yellow"/>
                    <w:lang w:eastAsia="zh-CN"/>
                  </w:rPr>
                </w:rPrChange>
              </w:rPr>
              <w:t xml:space="preserve">Instructions to the editor: </w:t>
            </w:r>
          </w:p>
          <w:p w14:paraId="45777387" w14:textId="77777777" w:rsidR="00214AD1" w:rsidRPr="00586D02" w:rsidRDefault="00995A8F" w:rsidP="00995A8F">
            <w:pPr>
              <w:rPr>
                <w:ins w:id="179" w:author="Bin Tian" w:date="2021-02-24T17:47:00Z"/>
                <w:sz w:val="20"/>
                <w:highlight w:val="yellow"/>
                <w:rPrChange w:id="180" w:author="Lin Yang" w:date="2021-02-24T22:18:00Z">
                  <w:rPr>
                    <w:ins w:id="181" w:author="Bin Tian" w:date="2021-02-24T17:47:00Z"/>
                    <w:szCs w:val="22"/>
                  </w:rPr>
                </w:rPrChange>
              </w:rPr>
            </w:pPr>
            <w:r w:rsidRPr="00586D02">
              <w:rPr>
                <w:bCs/>
                <w:sz w:val="20"/>
                <w:highlight w:val="yellow"/>
                <w:lang w:eastAsia="zh-CN"/>
                <w:rPrChange w:id="182" w:author="Lin Yang" w:date="2021-02-24T22:18:00Z">
                  <w:rPr>
                    <w:bCs/>
                    <w:szCs w:val="22"/>
                    <w:highlight w:val="yellow"/>
                    <w:lang w:eastAsia="zh-CN"/>
                  </w:rPr>
                </w:rPrChange>
              </w:rPr>
              <w:t>P</w:t>
            </w:r>
            <w:r w:rsidRPr="00586D02">
              <w:rPr>
                <w:sz w:val="20"/>
                <w:highlight w:val="yellow"/>
                <w:rPrChange w:id="183" w:author="Lin Yang" w:date="2021-02-24T22:18:00Z">
                  <w:rPr>
                    <w:szCs w:val="22"/>
                    <w:highlight w:val="yellow"/>
                  </w:rPr>
                </w:rPrChange>
              </w:rPr>
              <w:t xml:space="preserve">lease </w:t>
            </w:r>
          </w:p>
          <w:p w14:paraId="2F84CF4B" w14:textId="77777777" w:rsidR="00995A8F" w:rsidRPr="00586D02" w:rsidRDefault="00995A8F" w:rsidP="00214AD1">
            <w:pPr>
              <w:pStyle w:val="ListParagraph"/>
              <w:numPr>
                <w:ilvl w:val="0"/>
                <w:numId w:val="48"/>
              </w:numPr>
              <w:rPr>
                <w:ins w:id="184" w:author="Bin Tian" w:date="2021-02-24T17:47:00Z"/>
                <w:rFonts w:eastAsia="Times New Roman"/>
                <w:sz w:val="20"/>
                <w:highlight w:val="yellow"/>
                <w:lang w:val="en-US"/>
                <w:rPrChange w:id="185" w:author="Lin Yang" w:date="2021-02-24T22:18:00Z">
                  <w:rPr>
                    <w:ins w:id="186" w:author="Bin Tian" w:date="2021-02-24T17:47:00Z"/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sz w:val="20"/>
                <w:highlight w:val="yellow"/>
                <w:rPrChange w:id="187" w:author="Lin Yang" w:date="2021-02-24T22:18:00Z">
                  <w:rPr>
                    <w:szCs w:val="22"/>
                    <w:highlight w:val="yellow"/>
                  </w:rPr>
                </w:rPrChange>
              </w:rPr>
              <w:t xml:space="preserve">remove </w:t>
            </w:r>
            <w:r w:rsidRPr="00586D02">
              <w:rPr>
                <w:rFonts w:eastAsia="Times New Roman"/>
                <w:sz w:val="20"/>
                <w:highlight w:val="yellow"/>
                <w:lang w:val="en-US"/>
                <w:rPrChange w:id="188" w:author="Lin Yang" w:date="2021-02-24T22:18:00Z">
                  <w:rPr>
                    <w:highlight w:val="yellow"/>
                    <w:lang w:val="en-US"/>
                  </w:rPr>
                </w:rPrChange>
              </w:rPr>
              <w:t xml:space="preserve">the text </w:t>
            </w:r>
            <w:r w:rsidR="00205920" w:rsidRPr="00586D02">
              <w:rPr>
                <w:rFonts w:eastAsia="Times New Roman"/>
                <w:sz w:val="20"/>
                <w:highlight w:val="yellow"/>
                <w:lang w:val="en-US"/>
                <w:rPrChange w:id="189" w:author="Lin Yang" w:date="2021-02-24T22:18:00Z">
                  <w:rPr>
                    <w:highlight w:val="yellow"/>
                    <w:lang w:val="en-US"/>
                  </w:rPr>
                </w:rPrChange>
              </w:rPr>
              <w:t>“</w:t>
            </w:r>
            <w:r w:rsidRPr="00586D02">
              <w:rPr>
                <w:rFonts w:eastAsia="Times New Roman"/>
                <w:sz w:val="20"/>
                <w:highlight w:val="yellow"/>
                <w:lang w:val="en-US"/>
                <w:rPrChange w:id="190" w:author="Lin Yang" w:date="2021-02-24T22:18:00Z">
                  <w:rPr>
                    <w:highlight w:val="yellow"/>
                    <w:lang w:val="en-US"/>
                  </w:rPr>
                </w:rPrChange>
              </w:rPr>
              <w:t>per frequency segment</w:t>
            </w:r>
            <w:r w:rsidR="00205920" w:rsidRPr="00586D02">
              <w:rPr>
                <w:rFonts w:eastAsia="Times New Roman"/>
                <w:sz w:val="20"/>
                <w:highlight w:val="yellow"/>
                <w:lang w:val="en-US"/>
                <w:rPrChange w:id="191" w:author="Lin Yang" w:date="2021-02-24T22:18:00Z">
                  <w:rPr>
                    <w:highlight w:val="yellow"/>
                    <w:lang w:val="en-US"/>
                  </w:rPr>
                </w:rPrChange>
              </w:rPr>
              <w:t>” and the text “</w:t>
            </w:r>
            <w:r w:rsidR="002F4C6F" w:rsidRPr="00586D02">
              <w:rPr>
                <w:rFonts w:eastAsia="Times New Roman"/>
                <w:sz w:val="20"/>
                <w:highlight w:val="yellow"/>
                <w:lang w:val="en-US"/>
                <w:rPrChange w:id="192" w:author="Lin Yang" w:date="2021-02-24T22:18:00Z">
                  <w:rPr>
                    <w:highlight w:val="yellow"/>
                    <w:lang w:val="en-US"/>
                  </w:rPr>
                </w:rPrChange>
              </w:rPr>
              <w:t>per segment</w:t>
            </w:r>
            <w:r w:rsidR="00205920" w:rsidRPr="00586D02">
              <w:rPr>
                <w:rFonts w:eastAsia="Times New Roman"/>
                <w:sz w:val="20"/>
                <w:highlight w:val="yellow"/>
                <w:lang w:val="en-US"/>
                <w:rPrChange w:id="193" w:author="Lin Yang" w:date="2021-02-24T22:18:00Z">
                  <w:rPr>
                    <w:highlight w:val="yellow"/>
                    <w:lang w:val="en-US"/>
                  </w:rPr>
                </w:rPrChange>
              </w:rPr>
              <w:t>” i</w:t>
            </w:r>
            <w:r w:rsidRPr="00586D02">
              <w:rPr>
                <w:rFonts w:eastAsia="Times New Roman"/>
                <w:sz w:val="20"/>
                <w:highlight w:val="yellow"/>
                <w:lang w:val="en-US"/>
                <w:rPrChange w:id="194" w:author="Lin Yang" w:date="2021-02-24T22:18:00Z">
                  <w:rPr>
                    <w:highlight w:val="yellow"/>
                    <w:lang w:val="en-US"/>
                  </w:rPr>
                </w:rPrChange>
              </w:rPr>
              <w:t>n table 36-10 and 11</w:t>
            </w:r>
            <w:r w:rsidRPr="00586D02">
              <w:rPr>
                <w:rFonts w:eastAsia="Times New Roman"/>
                <w:sz w:val="20"/>
                <w:highlight w:val="yellow"/>
                <w:lang w:val="en-US"/>
                <w:rPrChange w:id="195" w:author="Lin Yang" w:date="2021-02-24T22:18:00Z">
                  <w:rPr>
                    <w:lang w:val="en-US"/>
                  </w:rPr>
                </w:rPrChange>
              </w:rPr>
              <w:t xml:space="preserve"> </w:t>
            </w:r>
          </w:p>
          <w:p w14:paraId="3DB95B4A" w14:textId="301B7291" w:rsidR="00214AD1" w:rsidRPr="00586D02" w:rsidRDefault="00214AD1">
            <w:pPr>
              <w:pStyle w:val="ListParagraph"/>
              <w:numPr>
                <w:ilvl w:val="0"/>
                <w:numId w:val="48"/>
              </w:numPr>
              <w:rPr>
                <w:rFonts w:eastAsia="Times New Roman"/>
                <w:sz w:val="20"/>
                <w:lang w:val="en-US"/>
                <w:rPrChange w:id="196" w:author="Lin Yang" w:date="2021-02-24T22:18:00Z">
                  <w:rPr>
                    <w:lang w:val="en-US"/>
                  </w:rPr>
                </w:rPrChange>
              </w:rPr>
              <w:pPrChange w:id="197" w:author="Bin Tian" w:date="2021-02-24T17:47:00Z">
                <w:pPr/>
              </w:pPrChange>
            </w:pPr>
            <w:ins w:id="198" w:author="Bin Tian" w:date="2021-02-24T17:47:00Z">
              <w:r w:rsidRPr="00586D02">
                <w:rPr>
                  <w:sz w:val="20"/>
                  <w:highlight w:val="yellow"/>
                  <w:rPrChange w:id="199" w:author="Lin Yang" w:date="2021-02-24T22:18:00Z">
                    <w:rPr>
                      <w:szCs w:val="22"/>
                    </w:rPr>
                  </w:rPrChange>
                </w:rPr>
                <w:t xml:space="preserve">Remove the row of </w:t>
              </w:r>
              <w:proofErr w:type="spellStart"/>
              <w:r w:rsidRPr="00586D02">
                <w:rPr>
                  <w:sz w:val="20"/>
                  <w:highlight w:val="yellow"/>
                  <w:rPrChange w:id="200" w:author="Lin Yang" w:date="2021-02-24T22:18:00Z">
                    <w:rPr>
                      <w:szCs w:val="22"/>
                    </w:rPr>
                  </w:rPrChange>
                </w:rPr>
                <w:t>Nseg</w:t>
              </w:r>
              <w:proofErr w:type="spellEnd"/>
              <w:r w:rsidRPr="00586D02">
                <w:rPr>
                  <w:sz w:val="20"/>
                  <w:highlight w:val="yellow"/>
                  <w:rPrChange w:id="201" w:author="Lin Yang" w:date="2021-02-24T22:18:00Z">
                    <w:rPr>
                      <w:szCs w:val="22"/>
                    </w:rPr>
                  </w:rPrChange>
                </w:rPr>
                <w:t xml:space="preserve"> in table </w:t>
              </w:r>
            </w:ins>
            <w:ins w:id="202" w:author="Bin Tian" w:date="2021-02-24T17:48:00Z">
              <w:r w:rsidRPr="00586D02">
                <w:rPr>
                  <w:sz w:val="20"/>
                  <w:highlight w:val="yellow"/>
                  <w:rPrChange w:id="203" w:author="Lin Yang" w:date="2021-02-24T22:18:00Z">
                    <w:rPr>
                      <w:szCs w:val="22"/>
                    </w:rPr>
                  </w:rPrChange>
                </w:rPr>
                <w:t>36-10 and 36-11</w:t>
              </w:r>
            </w:ins>
          </w:p>
        </w:tc>
      </w:tr>
      <w:tr w:rsidR="009D76D8" w:rsidRPr="00586D02" w14:paraId="1E8C590A" w14:textId="77777777" w:rsidTr="00C52392">
        <w:trPr>
          <w:trHeight w:val="206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AEE99" w14:textId="39A4D5FA" w:rsidR="009D76D8" w:rsidRPr="00586D02" w:rsidRDefault="009D76D8" w:rsidP="009D76D8">
            <w:pPr>
              <w:jc w:val="right"/>
              <w:rPr>
                <w:rFonts w:eastAsia="Times New Roman"/>
                <w:sz w:val="20"/>
                <w:rPrChange w:id="204" w:author="Lin Yang" w:date="2021-02-24T22:18:00Z">
                  <w:rPr>
                    <w:rFonts w:eastAsia="Times New Roman"/>
                    <w:szCs w:val="22"/>
                  </w:rPr>
                </w:rPrChange>
              </w:rPr>
            </w:pPr>
            <w:r w:rsidRPr="00586D02">
              <w:rPr>
                <w:rFonts w:eastAsia="Times New Roman"/>
                <w:sz w:val="20"/>
                <w:rPrChange w:id="205" w:author="Lin Yang" w:date="2021-02-24T22:18:00Z">
                  <w:rPr>
                    <w:rFonts w:eastAsia="Times New Roman"/>
                    <w:szCs w:val="22"/>
                  </w:rPr>
                </w:rPrChange>
              </w:rPr>
              <w:t>1325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043CB" w14:textId="68756A3B" w:rsidR="009D76D8" w:rsidRPr="00586D02" w:rsidRDefault="009D76D8" w:rsidP="009D76D8">
            <w:pPr>
              <w:jc w:val="right"/>
              <w:rPr>
                <w:rFonts w:eastAsia="Times New Roman"/>
                <w:sz w:val="20"/>
                <w:lang w:val="en-US"/>
                <w:rPrChange w:id="206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207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212.49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57EEA" w14:textId="041567B6" w:rsidR="009D76D8" w:rsidRPr="00586D02" w:rsidRDefault="009D76D8" w:rsidP="009D76D8">
            <w:pPr>
              <w:rPr>
                <w:rFonts w:eastAsia="Times New Roman"/>
                <w:sz w:val="20"/>
                <w:lang w:val="en-US"/>
                <w:rPrChange w:id="208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209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36.3.9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2AB61" w14:textId="2153F9F1" w:rsidR="009D76D8" w:rsidRPr="00586D02" w:rsidRDefault="009D76D8" w:rsidP="009D76D8">
            <w:pPr>
              <w:rPr>
                <w:rFonts w:eastAsia="Times New Roman"/>
                <w:sz w:val="20"/>
                <w:lang w:val="en-US"/>
                <w:rPrChange w:id="210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sz w:val="20"/>
                <w:rPrChange w:id="211" w:author="Lin Yang" w:date="2021-02-24T22:18:00Z">
                  <w:rPr>
                    <w:szCs w:val="22"/>
                  </w:rPr>
                </w:rPrChange>
              </w:rPr>
              <w:t xml:space="preserve">"Number of 80MHz frequency subblocks" is likely to be a useful term, and will help prevent confusion with the </w:t>
            </w:r>
            <w:proofErr w:type="gramStart"/>
            <w:r w:rsidRPr="00586D02">
              <w:rPr>
                <w:sz w:val="20"/>
                <w:rPrChange w:id="212" w:author="Lin Yang" w:date="2021-02-24T22:18:00Z">
                  <w:rPr>
                    <w:szCs w:val="22"/>
                  </w:rPr>
                </w:rPrChange>
              </w:rPr>
              <w:t>mal-named</w:t>
            </w:r>
            <w:proofErr w:type="gramEnd"/>
            <w:r w:rsidRPr="00586D02">
              <w:rPr>
                <w:sz w:val="20"/>
                <w:rPrChange w:id="213" w:author="Lin Yang" w:date="2021-02-24T22:18:00Z">
                  <w:rPr>
                    <w:szCs w:val="22"/>
                  </w:rPr>
                </w:rPrChange>
              </w:rPr>
              <w:t xml:space="preserve"> "80MHz frequency segments"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56FF1" w14:textId="2DA84D4C" w:rsidR="009D76D8" w:rsidRPr="00586D02" w:rsidRDefault="009D76D8" w:rsidP="009D76D8">
            <w:pPr>
              <w:rPr>
                <w:rFonts w:eastAsia="Times New Roman"/>
                <w:sz w:val="20"/>
                <w:lang w:val="en-US"/>
                <w:rPrChange w:id="214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sz w:val="20"/>
                <w:rPrChange w:id="215" w:author="Lin Yang" w:date="2021-02-24T22:18:00Z">
                  <w:rPr>
                    <w:szCs w:val="22"/>
                  </w:rPr>
                </w:rPrChange>
              </w:rPr>
              <w:t>Define as 1,1,1,2,4 for 20,40,80,150,320M respectively.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6DB5E" w14:textId="7D5E3E97" w:rsidR="00303A69" w:rsidRPr="00586D02" w:rsidRDefault="00303A69" w:rsidP="00303A69">
            <w:pPr>
              <w:rPr>
                <w:sz w:val="20"/>
                <w:rPrChange w:id="216" w:author="Lin Yang" w:date="2021-02-24T22:18:00Z">
                  <w:rPr>
                    <w:szCs w:val="22"/>
                  </w:rPr>
                </w:rPrChange>
              </w:rPr>
            </w:pPr>
            <w:del w:id="217" w:author="Bin Tian" w:date="2021-02-24T17:56:00Z">
              <w:r w:rsidRPr="00586D02" w:rsidDel="001F19F9">
                <w:rPr>
                  <w:sz w:val="20"/>
                  <w:rPrChange w:id="218" w:author="Lin Yang" w:date="2021-02-24T22:18:00Z">
                    <w:rPr>
                      <w:szCs w:val="22"/>
                    </w:rPr>
                  </w:rPrChange>
                </w:rPr>
                <w:delText>REJECTED</w:delText>
              </w:r>
              <w:r w:rsidR="00E32971" w:rsidRPr="00586D02" w:rsidDel="001F19F9">
                <w:rPr>
                  <w:sz w:val="20"/>
                  <w:rPrChange w:id="219" w:author="Lin Yang" w:date="2021-02-24T22:18:00Z">
                    <w:rPr>
                      <w:szCs w:val="22"/>
                    </w:rPr>
                  </w:rPrChange>
                </w:rPr>
                <w:delText>/</w:delText>
              </w:r>
            </w:del>
            <w:r w:rsidR="00E32971" w:rsidRPr="00586D02">
              <w:rPr>
                <w:sz w:val="20"/>
                <w:rPrChange w:id="220" w:author="Lin Yang" w:date="2021-02-24T22:18:00Z">
                  <w:rPr>
                    <w:szCs w:val="22"/>
                  </w:rPr>
                </w:rPrChange>
              </w:rPr>
              <w:t>REVISED</w:t>
            </w:r>
          </w:p>
          <w:p w14:paraId="294751AB" w14:textId="53D58CFC" w:rsidR="004178C7" w:rsidRPr="00586D02" w:rsidRDefault="004178C7" w:rsidP="009D76D8">
            <w:pPr>
              <w:rPr>
                <w:color w:val="FF0000"/>
                <w:sz w:val="20"/>
                <w:rPrChange w:id="221" w:author="Lin Yang" w:date="2021-02-24T22:18:00Z">
                  <w:rPr>
                    <w:color w:val="FF0000"/>
                    <w:szCs w:val="22"/>
                  </w:rPr>
                </w:rPrChange>
              </w:rPr>
            </w:pPr>
          </w:p>
          <w:p w14:paraId="20E1BD76" w14:textId="77777777" w:rsidR="00497AAA" w:rsidRPr="00586D02" w:rsidRDefault="00497AAA" w:rsidP="009D76D8">
            <w:pPr>
              <w:rPr>
                <w:sz w:val="20"/>
                <w:rPrChange w:id="222" w:author="Lin Yang" w:date="2021-02-24T22:18:00Z">
                  <w:rPr>
                    <w:szCs w:val="22"/>
                  </w:rPr>
                </w:rPrChange>
              </w:rPr>
            </w:pPr>
            <w:r w:rsidRPr="00586D02">
              <w:rPr>
                <w:sz w:val="20"/>
                <w:rPrChange w:id="223" w:author="Lin Yang" w:date="2021-02-24T22:18:00Z">
                  <w:rPr>
                    <w:szCs w:val="22"/>
                  </w:rPr>
                </w:rPrChange>
              </w:rPr>
              <w:t>Number of 80MHz frequency subblocks is already defined in P296 (36.3.12.5 Segment parser)</w:t>
            </w:r>
          </w:p>
          <w:p w14:paraId="77336115" w14:textId="77777777" w:rsidR="00497AAA" w:rsidRPr="00586D02" w:rsidRDefault="00497AAA" w:rsidP="009D76D8">
            <w:pPr>
              <w:rPr>
                <w:sz w:val="20"/>
                <w:rPrChange w:id="224" w:author="Lin Yang" w:date="2021-02-24T22:18:00Z">
                  <w:rPr>
                    <w:szCs w:val="22"/>
                  </w:rPr>
                </w:rPrChange>
              </w:rPr>
            </w:pPr>
          </w:p>
          <w:p w14:paraId="428E7D5B" w14:textId="796DC457" w:rsidR="004178C7" w:rsidRPr="00586D02" w:rsidRDefault="004178C7" w:rsidP="009D76D8">
            <w:pPr>
              <w:rPr>
                <w:rFonts w:eastAsia="Times New Roman"/>
                <w:sz w:val="20"/>
                <w:lang w:val="en-US"/>
                <w:rPrChange w:id="225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proofErr w:type="spellStart"/>
            <w:r w:rsidRPr="00586D02">
              <w:rPr>
                <w:i/>
                <w:iCs/>
                <w:sz w:val="20"/>
                <w:lang w:val="en-US" w:eastAsia="ko-KR"/>
                <w:rPrChange w:id="226" w:author="Lin Yang" w:date="2021-02-24T22:18:00Z">
                  <w:rPr>
                    <w:i/>
                    <w:iCs/>
                    <w:szCs w:val="22"/>
                    <w:lang w:val="en-US" w:eastAsia="ko-KR"/>
                  </w:rPr>
                </w:rPrChange>
              </w:rPr>
              <w:t>N</w:t>
            </w:r>
            <w:r w:rsidRPr="000E1842">
              <w:rPr>
                <w:i/>
                <w:iCs/>
                <w:sz w:val="16"/>
                <w:szCs w:val="16"/>
                <w:lang w:val="en-US" w:eastAsia="ko-KR"/>
                <w:rPrChange w:id="227" w:author="Lin Yang" w:date="2021-02-24T22:18:00Z">
                  <w:rPr>
                    <w:i/>
                    <w:iCs/>
                    <w:sz w:val="18"/>
                    <w:szCs w:val="18"/>
                    <w:lang w:val="en-US" w:eastAsia="ko-KR"/>
                  </w:rPr>
                </w:rPrChange>
              </w:rPr>
              <w:t>Seg</w:t>
            </w:r>
            <w:proofErr w:type="spellEnd"/>
            <w:r w:rsidRPr="00586D02">
              <w:rPr>
                <w:i/>
                <w:iCs/>
                <w:sz w:val="20"/>
                <w:lang w:val="en-US" w:eastAsia="ko-KR"/>
                <w:rPrChange w:id="228" w:author="Lin Yang" w:date="2021-02-24T22:18:00Z">
                  <w:rPr>
                    <w:i/>
                    <w:iCs/>
                    <w:szCs w:val="22"/>
                    <w:lang w:val="en-US" w:eastAsia="ko-KR"/>
                  </w:rPr>
                </w:rPrChange>
              </w:rPr>
              <w:t xml:space="preserve"> </w:t>
            </w:r>
            <w:r w:rsidR="003738FC" w:rsidRPr="00586D02">
              <w:rPr>
                <w:sz w:val="20"/>
                <w:lang w:val="en-US" w:eastAsia="ko-KR"/>
                <w:rPrChange w:id="229" w:author="Lin Yang" w:date="2021-02-24T22:18:00Z">
                  <w:rPr>
                    <w:szCs w:val="22"/>
                    <w:lang w:val="en-US" w:eastAsia="ko-KR"/>
                  </w:rPr>
                </w:rPrChange>
              </w:rPr>
              <w:t xml:space="preserve">here is defined as </w:t>
            </w:r>
            <w:r w:rsidR="003207F1" w:rsidRPr="00586D02">
              <w:rPr>
                <w:sz w:val="20"/>
                <w:lang w:val="en-US" w:eastAsia="ko-KR"/>
                <w:rPrChange w:id="230" w:author="Lin Yang" w:date="2021-02-24T22:18:00Z">
                  <w:rPr>
                    <w:szCs w:val="22"/>
                    <w:lang w:val="en-US" w:eastAsia="ko-KR"/>
                  </w:rPr>
                </w:rPrChange>
              </w:rPr>
              <w:t xml:space="preserve">number of </w:t>
            </w:r>
            <w:r w:rsidR="003207F1" w:rsidRPr="00586D02">
              <w:rPr>
                <w:sz w:val="20"/>
                <w:rPrChange w:id="231" w:author="Lin Yang" w:date="2021-02-24T22:18:00Z">
                  <w:rPr>
                    <w:szCs w:val="22"/>
                  </w:rPr>
                </w:rPrChange>
              </w:rPr>
              <w:t xml:space="preserve">non-contiguous frequency segment </w:t>
            </w:r>
            <w:proofErr w:type="spellStart"/>
            <w:r w:rsidR="003207F1" w:rsidRPr="00586D02">
              <w:rPr>
                <w:sz w:val="20"/>
                <w:rPrChange w:id="232" w:author="Lin Yang" w:date="2021-02-24T22:18:00Z">
                  <w:rPr>
                    <w:szCs w:val="22"/>
                  </w:rPr>
                </w:rPrChange>
              </w:rPr>
              <w:t>segment</w:t>
            </w:r>
            <w:proofErr w:type="spellEnd"/>
            <w:r w:rsidR="00F511B4" w:rsidRPr="00586D02">
              <w:rPr>
                <w:sz w:val="20"/>
                <w:rPrChange w:id="233" w:author="Lin Yang" w:date="2021-02-24T22:18:00Z">
                  <w:rPr>
                    <w:szCs w:val="22"/>
                  </w:rPr>
                </w:rPrChange>
              </w:rPr>
              <w:t>, same as</w:t>
            </w:r>
            <w:ins w:id="234" w:author="Bin Tian" w:date="2021-02-24T17:56:00Z">
              <w:r w:rsidR="001F19F9" w:rsidRPr="00586D02">
                <w:rPr>
                  <w:sz w:val="20"/>
                  <w:rPrChange w:id="235" w:author="Lin Yang" w:date="2021-02-24T22:18:00Z">
                    <w:rPr>
                      <w:szCs w:val="22"/>
                    </w:rPr>
                  </w:rPrChange>
                </w:rPr>
                <w:t xml:space="preserve"> in HE and VHT</w:t>
              </w:r>
            </w:ins>
            <w:del w:id="236" w:author="Bin Tian" w:date="2021-02-24T17:56:00Z">
              <w:r w:rsidR="00F511B4" w:rsidRPr="00586D02" w:rsidDel="001F19F9">
                <w:rPr>
                  <w:sz w:val="20"/>
                  <w:rPrChange w:id="237" w:author="Lin Yang" w:date="2021-02-24T22:18:00Z">
                    <w:rPr>
                      <w:szCs w:val="22"/>
                    </w:rPr>
                  </w:rPrChange>
                </w:rPr>
                <w:delText xml:space="preserve"> 11ax</w:delText>
              </w:r>
            </w:del>
            <w:r w:rsidR="00F511B4" w:rsidRPr="00586D02">
              <w:rPr>
                <w:sz w:val="20"/>
                <w:rPrChange w:id="238" w:author="Lin Yang" w:date="2021-02-24T22:18:00Z">
                  <w:rPr>
                    <w:szCs w:val="22"/>
                  </w:rPr>
                </w:rPrChange>
              </w:rPr>
              <w:t xml:space="preserve">. </w:t>
            </w:r>
            <w:r w:rsidR="00C30F1E" w:rsidRPr="00586D02">
              <w:rPr>
                <w:rFonts w:eastAsia="Times New Roman"/>
                <w:sz w:val="20"/>
                <w:lang w:val="en-US"/>
                <w:rPrChange w:id="239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 xml:space="preserve">Since </w:t>
            </w:r>
            <w:ins w:id="240" w:author="Bin Tian" w:date="2021-02-24T17:56:00Z">
              <w:r w:rsidR="001F19F9" w:rsidRPr="00586D02">
                <w:rPr>
                  <w:rFonts w:eastAsia="Times New Roman"/>
                  <w:sz w:val="20"/>
                  <w:lang w:val="en-US"/>
                  <w:rPrChange w:id="241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 xml:space="preserve">EHT </w:t>
              </w:r>
            </w:ins>
            <w:del w:id="242" w:author="Bin Tian" w:date="2021-02-24T17:56:00Z">
              <w:r w:rsidR="00C30F1E" w:rsidRPr="00586D02" w:rsidDel="001F19F9">
                <w:rPr>
                  <w:rFonts w:eastAsia="Times New Roman"/>
                  <w:sz w:val="20"/>
                  <w:lang w:val="en-US"/>
                  <w:rPrChange w:id="243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delText>11be</w:delText>
              </w:r>
            </w:del>
            <w:r w:rsidR="00C30F1E" w:rsidRPr="00586D02">
              <w:rPr>
                <w:rFonts w:eastAsia="Times New Roman"/>
                <w:sz w:val="20"/>
                <w:lang w:val="en-US"/>
                <w:rPrChange w:id="244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 xml:space="preserve"> PPDU only has one frequency segment, </w:t>
            </w:r>
            <w:r w:rsidR="00A62DE6" w:rsidRPr="00586D02">
              <w:rPr>
                <w:rFonts w:eastAsia="Times New Roman"/>
                <w:sz w:val="20"/>
                <w:lang w:val="en-US"/>
                <w:rPrChange w:id="245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 xml:space="preserve">propose to remove </w:t>
            </w:r>
            <w:r w:rsidR="00252B51" w:rsidRPr="00586D02">
              <w:rPr>
                <w:rFonts w:eastAsia="Times New Roman"/>
                <w:sz w:val="20"/>
                <w:lang w:val="en-US"/>
                <w:rPrChange w:id="246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 xml:space="preserve">this </w:t>
            </w:r>
            <w:r w:rsidR="000E4450" w:rsidRPr="00586D02">
              <w:rPr>
                <w:rFonts w:eastAsia="Times New Roman"/>
                <w:sz w:val="20"/>
                <w:lang w:val="en-US"/>
                <w:rPrChange w:id="247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parameter</w:t>
            </w:r>
            <w:ins w:id="248" w:author="Bin Tian" w:date="2021-02-24T17:50:00Z">
              <w:r w:rsidR="00214AD1" w:rsidRPr="00586D02">
                <w:rPr>
                  <w:rFonts w:eastAsia="Times New Roman"/>
                  <w:sz w:val="20"/>
                  <w:lang w:val="en-US"/>
                  <w:rPrChange w:id="249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 xml:space="preserve"> to be consistent with other amendments</w:t>
              </w:r>
            </w:ins>
            <w:ins w:id="250" w:author="Bin Tian" w:date="2021-02-24T17:57:00Z">
              <w:r w:rsidR="001F19F9" w:rsidRPr="00586D02">
                <w:rPr>
                  <w:rFonts w:eastAsia="Times New Roman"/>
                  <w:sz w:val="20"/>
                  <w:lang w:val="en-US"/>
                  <w:rPrChange w:id="251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>, instead of changing its definition</w:t>
              </w:r>
            </w:ins>
            <w:ins w:id="252" w:author="Bin Tian" w:date="2021-02-24T17:50:00Z">
              <w:r w:rsidR="00214AD1" w:rsidRPr="00586D02">
                <w:rPr>
                  <w:rFonts w:eastAsia="Times New Roman"/>
                  <w:sz w:val="20"/>
                  <w:lang w:val="en-US"/>
                  <w:rPrChange w:id="253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>.</w:t>
              </w:r>
            </w:ins>
          </w:p>
          <w:p w14:paraId="01CB3BD3" w14:textId="6CC2B79C" w:rsidR="000E4450" w:rsidRPr="00586D02" w:rsidRDefault="000E4450" w:rsidP="009D76D8">
            <w:pPr>
              <w:rPr>
                <w:rFonts w:eastAsia="Times New Roman"/>
                <w:sz w:val="20"/>
                <w:lang w:val="en-US"/>
                <w:rPrChange w:id="254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</w:p>
          <w:p w14:paraId="1995F7A4" w14:textId="0312345F" w:rsidR="00994DE0" w:rsidRPr="00586D02" w:rsidRDefault="000E4450" w:rsidP="009D76D8">
            <w:pPr>
              <w:rPr>
                <w:ins w:id="255" w:author="Bin Tian" w:date="2021-02-24T17:57:00Z"/>
                <w:b/>
                <w:sz w:val="20"/>
                <w:highlight w:val="yellow"/>
                <w:lang w:eastAsia="zh-CN"/>
                <w:rPrChange w:id="256" w:author="Lin Yang" w:date="2021-02-24T22:18:00Z">
                  <w:rPr>
                    <w:ins w:id="257" w:author="Bin Tian" w:date="2021-02-24T17:57:00Z"/>
                    <w:b/>
                    <w:szCs w:val="22"/>
                    <w:highlight w:val="yellow"/>
                    <w:lang w:eastAsia="zh-CN"/>
                  </w:rPr>
                </w:rPrChange>
              </w:rPr>
            </w:pPr>
            <w:r w:rsidRPr="00586D02">
              <w:rPr>
                <w:b/>
                <w:sz w:val="20"/>
                <w:highlight w:val="yellow"/>
                <w:lang w:eastAsia="zh-CN"/>
                <w:rPrChange w:id="258" w:author="Lin Yang" w:date="2021-02-24T22:18:00Z">
                  <w:rPr>
                    <w:b/>
                    <w:szCs w:val="22"/>
                    <w:highlight w:val="yellow"/>
                    <w:lang w:eastAsia="zh-CN"/>
                  </w:rPr>
                </w:rPrChange>
              </w:rPr>
              <w:t xml:space="preserve">Instructions to the editor: </w:t>
            </w:r>
          </w:p>
          <w:p w14:paraId="6C6FD03D" w14:textId="114164CE" w:rsidR="001F19F9" w:rsidRPr="00586D02" w:rsidRDefault="001F19F9" w:rsidP="009D76D8">
            <w:pPr>
              <w:rPr>
                <w:b/>
                <w:sz w:val="20"/>
                <w:highlight w:val="yellow"/>
                <w:lang w:eastAsia="zh-CN"/>
                <w:rPrChange w:id="259" w:author="Lin Yang" w:date="2021-02-24T22:18:00Z">
                  <w:rPr>
                    <w:b/>
                    <w:szCs w:val="22"/>
                    <w:highlight w:val="yellow"/>
                    <w:lang w:eastAsia="zh-CN"/>
                  </w:rPr>
                </w:rPrChange>
              </w:rPr>
            </w:pPr>
            <w:ins w:id="260" w:author="Bin Tian" w:date="2021-02-24T17:57:00Z">
              <w:r w:rsidRPr="00586D02">
                <w:rPr>
                  <w:b/>
                  <w:sz w:val="20"/>
                  <w:highlight w:val="yellow"/>
                  <w:lang w:eastAsia="zh-CN"/>
                  <w:rPrChange w:id="261" w:author="Lin Yang" w:date="2021-02-24T22:18:00Z">
                    <w:rPr>
                      <w:b/>
                      <w:szCs w:val="22"/>
                      <w:highlight w:val="yellow"/>
                      <w:lang w:eastAsia="zh-CN"/>
                    </w:rPr>
                  </w:rPrChange>
                </w:rPr>
                <w:t>The change require</w:t>
              </w:r>
            </w:ins>
            <w:ins w:id="262" w:author="Bin Tian" w:date="2021-02-24T17:58:00Z">
              <w:r w:rsidRPr="00586D02">
                <w:rPr>
                  <w:b/>
                  <w:sz w:val="20"/>
                  <w:highlight w:val="yellow"/>
                  <w:lang w:eastAsia="zh-CN"/>
                  <w:rPrChange w:id="263" w:author="Lin Yang" w:date="2021-02-24T22:18:00Z">
                    <w:rPr>
                      <w:b/>
                      <w:szCs w:val="22"/>
                      <w:highlight w:val="yellow"/>
                      <w:lang w:eastAsia="zh-CN"/>
                    </w:rPr>
                  </w:rPrChange>
                </w:rPr>
                <w:t>d</w:t>
              </w:r>
            </w:ins>
            <w:ins w:id="264" w:author="Bin Tian" w:date="2021-02-24T17:57:00Z">
              <w:r w:rsidRPr="00586D02">
                <w:rPr>
                  <w:b/>
                  <w:sz w:val="20"/>
                  <w:highlight w:val="yellow"/>
                  <w:lang w:eastAsia="zh-CN"/>
                  <w:rPrChange w:id="265" w:author="Lin Yang" w:date="2021-02-24T22:18:00Z">
                    <w:rPr>
                      <w:b/>
                      <w:szCs w:val="22"/>
                      <w:highlight w:val="yellow"/>
                      <w:lang w:eastAsia="zh-CN"/>
                    </w:rPr>
                  </w:rPrChange>
                </w:rPr>
                <w:t xml:space="preserve"> for CID 1325 is the same as </w:t>
              </w:r>
              <w:del w:id="266" w:author="Lin Yang" w:date="2021-02-24T21:24:00Z">
                <w:r w:rsidRPr="00586D02" w:rsidDel="00E64C60">
                  <w:rPr>
                    <w:b/>
                    <w:sz w:val="20"/>
                    <w:highlight w:val="yellow"/>
                    <w:lang w:eastAsia="zh-CN"/>
                    <w:rPrChange w:id="267" w:author="Lin Yang" w:date="2021-02-24T22:18:00Z">
                      <w:rPr>
                        <w:b/>
                        <w:szCs w:val="22"/>
                        <w:highlight w:val="yellow"/>
                        <w:lang w:eastAsia="zh-CN"/>
                      </w:rPr>
                    </w:rPrChange>
                  </w:rPr>
                  <w:delText>in</w:delText>
                </w:r>
              </w:del>
            </w:ins>
            <w:ins w:id="268" w:author="Lin Yang" w:date="2021-02-24T21:24:00Z">
              <w:r w:rsidR="00E64C60" w:rsidRPr="00586D02">
                <w:rPr>
                  <w:b/>
                  <w:sz w:val="20"/>
                  <w:highlight w:val="yellow"/>
                  <w:lang w:eastAsia="zh-CN"/>
                  <w:rPrChange w:id="269" w:author="Lin Yang" w:date="2021-02-24T22:18:00Z">
                    <w:rPr>
                      <w:b/>
                      <w:szCs w:val="22"/>
                      <w:highlight w:val="yellow"/>
                      <w:lang w:eastAsia="zh-CN"/>
                    </w:rPr>
                  </w:rPrChange>
                </w:rPr>
                <w:t>for</w:t>
              </w:r>
            </w:ins>
            <w:ins w:id="270" w:author="Bin Tian" w:date="2021-02-24T17:57:00Z">
              <w:r w:rsidRPr="00586D02">
                <w:rPr>
                  <w:b/>
                  <w:sz w:val="20"/>
                  <w:highlight w:val="yellow"/>
                  <w:lang w:eastAsia="zh-CN"/>
                  <w:rPrChange w:id="271" w:author="Lin Yang" w:date="2021-02-24T22:18:00Z">
                    <w:rPr>
                      <w:b/>
                      <w:szCs w:val="22"/>
                      <w:highlight w:val="yellow"/>
                      <w:lang w:eastAsia="zh-CN"/>
                    </w:rPr>
                  </w:rPrChange>
                </w:rPr>
                <w:t xml:space="preserve"> </w:t>
              </w:r>
            </w:ins>
            <w:ins w:id="272" w:author="Bin Tian" w:date="2021-02-24T17:58:00Z">
              <w:r w:rsidRPr="00586D02">
                <w:rPr>
                  <w:b/>
                  <w:sz w:val="20"/>
                  <w:highlight w:val="yellow"/>
                  <w:lang w:eastAsia="zh-CN"/>
                  <w:rPrChange w:id="273" w:author="Lin Yang" w:date="2021-02-24T22:18:00Z">
                    <w:rPr>
                      <w:b/>
                      <w:szCs w:val="22"/>
                      <w:highlight w:val="yellow"/>
                      <w:lang w:eastAsia="zh-CN"/>
                    </w:rPr>
                  </w:rPrChange>
                </w:rPr>
                <w:t>CID 1257</w:t>
              </w:r>
            </w:ins>
          </w:p>
          <w:p w14:paraId="60A46A3C" w14:textId="7B8D3C25" w:rsidR="009D76D8" w:rsidRPr="00586D02" w:rsidRDefault="000E4450" w:rsidP="00032776">
            <w:pPr>
              <w:rPr>
                <w:rFonts w:eastAsia="Times New Roman"/>
                <w:sz w:val="20"/>
                <w:lang w:val="en-US"/>
                <w:rPrChange w:id="274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del w:id="275" w:author="Bin Tian" w:date="2021-02-24T17:58:00Z">
              <w:r w:rsidRPr="00586D02" w:rsidDel="001F19F9">
                <w:rPr>
                  <w:bCs/>
                  <w:sz w:val="20"/>
                  <w:highlight w:val="yellow"/>
                  <w:lang w:eastAsia="zh-CN"/>
                  <w:rPrChange w:id="276" w:author="Lin Yang" w:date="2021-02-24T22:18:00Z">
                    <w:rPr>
                      <w:bCs/>
                      <w:szCs w:val="22"/>
                      <w:highlight w:val="yellow"/>
                      <w:lang w:eastAsia="zh-CN"/>
                    </w:rPr>
                  </w:rPrChange>
                </w:rPr>
                <w:delText>P</w:delText>
              </w:r>
              <w:r w:rsidRPr="00586D02" w:rsidDel="001F19F9">
                <w:rPr>
                  <w:sz w:val="20"/>
                  <w:highlight w:val="yellow"/>
                  <w:rPrChange w:id="277" w:author="Lin Yang" w:date="2021-02-24T22:18:00Z">
                    <w:rPr>
                      <w:szCs w:val="22"/>
                      <w:highlight w:val="yellow"/>
                    </w:rPr>
                  </w:rPrChange>
                </w:rPr>
                <w:delText xml:space="preserve">lease remove the defintion of parameter </w:delText>
              </w:r>
              <w:r w:rsidRPr="00586D02" w:rsidDel="001F19F9">
                <w:rPr>
                  <w:i/>
                  <w:iCs/>
                  <w:sz w:val="20"/>
                  <w:highlight w:val="yellow"/>
                  <w:lang w:val="en-US" w:eastAsia="ko-KR"/>
                  <w:rPrChange w:id="278" w:author="Lin Yang" w:date="2021-02-24T22:18:00Z">
                    <w:rPr>
                      <w:i/>
                      <w:iCs/>
                      <w:szCs w:val="22"/>
                      <w:highlight w:val="yellow"/>
                      <w:lang w:val="en-US" w:eastAsia="ko-KR"/>
                    </w:rPr>
                  </w:rPrChange>
                </w:rPr>
                <w:lastRenderedPageBreak/>
                <w:delText>N</w:delText>
              </w:r>
              <w:r w:rsidRPr="00586D02" w:rsidDel="001F19F9">
                <w:rPr>
                  <w:i/>
                  <w:iCs/>
                  <w:sz w:val="20"/>
                  <w:highlight w:val="yellow"/>
                  <w:lang w:val="en-US" w:eastAsia="ko-KR"/>
                  <w:rPrChange w:id="279" w:author="Lin Yang" w:date="2021-02-24T22:18:00Z">
                    <w:rPr>
                      <w:i/>
                      <w:iCs/>
                      <w:sz w:val="18"/>
                      <w:szCs w:val="18"/>
                      <w:highlight w:val="yellow"/>
                      <w:lang w:val="en-US" w:eastAsia="ko-KR"/>
                    </w:rPr>
                  </w:rPrChange>
                </w:rPr>
                <w:delText>Seg</w:delText>
              </w:r>
              <w:r w:rsidRPr="00586D02" w:rsidDel="001F19F9">
                <w:rPr>
                  <w:sz w:val="20"/>
                  <w:highlight w:val="yellow"/>
                  <w:rPrChange w:id="280" w:author="Lin Yang" w:date="2021-02-24T22:18:00Z">
                    <w:rPr>
                      <w:szCs w:val="22"/>
                      <w:highlight w:val="yellow"/>
                    </w:rPr>
                  </w:rPrChange>
                </w:rPr>
                <w:delText xml:space="preserve"> in D0.3 P2</w:delText>
              </w:r>
              <w:r w:rsidR="00190018" w:rsidRPr="00586D02" w:rsidDel="001F19F9">
                <w:rPr>
                  <w:sz w:val="20"/>
                  <w:highlight w:val="yellow"/>
                  <w:rPrChange w:id="281" w:author="Lin Yang" w:date="2021-02-24T22:18:00Z">
                    <w:rPr>
                      <w:szCs w:val="22"/>
                      <w:highlight w:val="yellow"/>
                    </w:rPr>
                  </w:rPrChange>
                </w:rPr>
                <w:delText>12</w:delText>
              </w:r>
              <w:r w:rsidRPr="00586D02" w:rsidDel="001F19F9">
                <w:rPr>
                  <w:sz w:val="20"/>
                  <w:highlight w:val="yellow"/>
                  <w:rPrChange w:id="282" w:author="Lin Yang" w:date="2021-02-24T22:18:00Z">
                    <w:rPr>
                      <w:szCs w:val="22"/>
                      <w:highlight w:val="yellow"/>
                    </w:rPr>
                  </w:rPrChange>
                </w:rPr>
                <w:delText>L</w:delText>
              </w:r>
              <w:r w:rsidR="00190018" w:rsidRPr="00586D02" w:rsidDel="001F19F9">
                <w:rPr>
                  <w:sz w:val="20"/>
                  <w:highlight w:val="yellow"/>
                  <w:rPrChange w:id="283" w:author="Lin Yang" w:date="2021-02-24T22:18:00Z">
                    <w:rPr>
                      <w:szCs w:val="22"/>
                      <w:highlight w:val="yellow"/>
                    </w:rPr>
                  </w:rPrChange>
                </w:rPr>
                <w:delText>49</w:delText>
              </w:r>
              <w:r w:rsidRPr="00586D02" w:rsidDel="001F19F9">
                <w:rPr>
                  <w:sz w:val="20"/>
                  <w:highlight w:val="yellow"/>
                  <w:rPrChange w:id="284" w:author="Lin Yang" w:date="2021-02-24T22:18:00Z">
                    <w:rPr>
                      <w:szCs w:val="22"/>
                      <w:highlight w:val="yellow"/>
                    </w:rPr>
                  </w:rPrChange>
                </w:rPr>
                <w:delText xml:space="preserve"> Table </w:delText>
              </w:r>
              <w:r w:rsidR="00440F9C" w:rsidRPr="00586D02" w:rsidDel="001F19F9">
                <w:rPr>
                  <w:sz w:val="20"/>
                  <w:highlight w:val="yellow"/>
                  <w:rPrChange w:id="285" w:author="Lin Yang" w:date="2021-02-24T22:18:00Z">
                    <w:rPr>
                      <w:szCs w:val="22"/>
                      <w:highlight w:val="yellow"/>
                    </w:rPr>
                  </w:rPrChange>
                </w:rPr>
                <w:delText>36-10</w:delText>
              </w:r>
            </w:del>
          </w:p>
        </w:tc>
      </w:tr>
      <w:tr w:rsidR="000476F1" w:rsidRPr="00586D02" w14:paraId="606C2A9D" w14:textId="77777777" w:rsidTr="00C52392">
        <w:trPr>
          <w:trHeight w:val="89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D6D4B" w14:textId="3B4F50CD" w:rsidR="000476F1" w:rsidRPr="00586D02" w:rsidRDefault="000476F1" w:rsidP="000476F1">
            <w:pPr>
              <w:jc w:val="right"/>
              <w:rPr>
                <w:rFonts w:eastAsia="Times New Roman"/>
                <w:sz w:val="20"/>
                <w:rPrChange w:id="286" w:author="Lin Yang" w:date="2021-02-24T22:18:00Z">
                  <w:rPr>
                    <w:rFonts w:eastAsia="Times New Roman"/>
                    <w:szCs w:val="22"/>
                  </w:rPr>
                </w:rPrChange>
              </w:rPr>
            </w:pPr>
            <w:r w:rsidRPr="00586D02">
              <w:rPr>
                <w:rFonts w:eastAsia="Times New Roman"/>
                <w:sz w:val="20"/>
                <w:rPrChange w:id="287" w:author="Lin Yang" w:date="2021-02-24T22:18:00Z">
                  <w:rPr>
                    <w:rFonts w:eastAsia="Times New Roman"/>
                    <w:szCs w:val="22"/>
                  </w:rPr>
                </w:rPrChange>
              </w:rPr>
              <w:lastRenderedPageBreak/>
              <w:t>1327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6A17A" w14:textId="466DC0EC" w:rsidR="000476F1" w:rsidRPr="00586D02" w:rsidRDefault="0037098E" w:rsidP="000476F1">
            <w:pPr>
              <w:jc w:val="right"/>
              <w:rPr>
                <w:rFonts w:eastAsia="Times New Roman"/>
                <w:sz w:val="20"/>
                <w:lang w:val="en-US"/>
                <w:rPrChange w:id="288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289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213.40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D86E1" w14:textId="417002EA" w:rsidR="000476F1" w:rsidRPr="00586D02" w:rsidRDefault="000476F1" w:rsidP="000476F1">
            <w:pPr>
              <w:rPr>
                <w:rFonts w:eastAsia="Times New Roman"/>
                <w:sz w:val="20"/>
                <w:lang w:val="en-US"/>
                <w:rPrChange w:id="290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291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36.3.9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C6377" w14:textId="39A57378" w:rsidR="000476F1" w:rsidRPr="00586D02" w:rsidRDefault="000476F1" w:rsidP="000476F1">
            <w:pPr>
              <w:rPr>
                <w:sz w:val="20"/>
                <w:rPrChange w:id="292" w:author="Lin Yang" w:date="2021-02-24T22:18:00Z">
                  <w:rPr>
                    <w:szCs w:val="22"/>
                  </w:rPr>
                </w:rPrChange>
              </w:rPr>
            </w:pPr>
            <w:r w:rsidRPr="00586D02">
              <w:rPr>
                <w:sz w:val="20"/>
                <w:rPrChange w:id="293" w:author="Lin Yang" w:date="2021-02-24T22:18:00Z">
                  <w:rPr>
                    <w:szCs w:val="22"/>
                  </w:rPr>
                </w:rPrChange>
              </w:rPr>
              <w:t xml:space="preserve">"Number of 80MHz frequency subblocks" is likely to be a useful term, and will help prevent confusion with the </w:t>
            </w:r>
            <w:proofErr w:type="gramStart"/>
            <w:r w:rsidRPr="00586D02">
              <w:rPr>
                <w:sz w:val="20"/>
                <w:rPrChange w:id="294" w:author="Lin Yang" w:date="2021-02-24T22:18:00Z">
                  <w:rPr>
                    <w:szCs w:val="22"/>
                  </w:rPr>
                </w:rPrChange>
              </w:rPr>
              <w:t>mal-named</w:t>
            </w:r>
            <w:proofErr w:type="gramEnd"/>
            <w:r w:rsidRPr="00586D02">
              <w:rPr>
                <w:sz w:val="20"/>
                <w:rPrChange w:id="295" w:author="Lin Yang" w:date="2021-02-24T22:18:00Z">
                  <w:rPr>
                    <w:szCs w:val="22"/>
                  </w:rPr>
                </w:rPrChange>
              </w:rPr>
              <w:t xml:space="preserve"> "80MHz frequency segments"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C47E" w14:textId="1B4B8D3A" w:rsidR="000476F1" w:rsidRPr="00586D02" w:rsidRDefault="000476F1" w:rsidP="000476F1">
            <w:pPr>
              <w:rPr>
                <w:sz w:val="20"/>
                <w:rPrChange w:id="296" w:author="Lin Yang" w:date="2021-02-24T22:18:00Z">
                  <w:rPr>
                    <w:szCs w:val="22"/>
                  </w:rPr>
                </w:rPrChange>
              </w:rPr>
            </w:pPr>
            <w:r w:rsidRPr="00586D02">
              <w:rPr>
                <w:sz w:val="20"/>
                <w:rPrChange w:id="297" w:author="Lin Yang" w:date="2021-02-24T22:18:00Z">
                  <w:rPr>
                    <w:szCs w:val="22"/>
                  </w:rPr>
                </w:rPrChange>
              </w:rPr>
              <w:t xml:space="preserve">Define as </w:t>
            </w:r>
            <w:proofErr w:type="gramStart"/>
            <w:r w:rsidRPr="00586D02">
              <w:rPr>
                <w:sz w:val="20"/>
                <w:rPrChange w:id="298" w:author="Lin Yang" w:date="2021-02-24T22:18:00Z">
                  <w:rPr>
                    <w:szCs w:val="22"/>
                  </w:rPr>
                </w:rPrChange>
              </w:rPr>
              <w:t>1?,</w:t>
            </w:r>
            <w:proofErr w:type="gramEnd"/>
            <w:r w:rsidRPr="00586D02">
              <w:rPr>
                <w:sz w:val="20"/>
                <w:rPrChange w:id="299" w:author="Lin Yang" w:date="2021-02-24T22:18:00Z">
                  <w:rPr>
                    <w:szCs w:val="22"/>
                  </w:rPr>
                </w:rPrChange>
              </w:rPr>
              <w:t>2?,2?,3?,3,4? for each MRU column in Table 36-11 respectively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07E4C" w14:textId="77777777" w:rsidR="00E64C60" w:rsidRPr="00586D02" w:rsidRDefault="00E64C60" w:rsidP="00E64C60">
            <w:pPr>
              <w:rPr>
                <w:ins w:id="300" w:author="Lin Yang" w:date="2021-02-24T21:26:00Z"/>
                <w:sz w:val="20"/>
                <w:rPrChange w:id="301" w:author="Lin Yang" w:date="2021-02-24T22:18:00Z">
                  <w:rPr>
                    <w:ins w:id="302" w:author="Lin Yang" w:date="2021-02-24T21:26:00Z"/>
                    <w:szCs w:val="22"/>
                  </w:rPr>
                </w:rPrChange>
              </w:rPr>
            </w:pPr>
            <w:ins w:id="303" w:author="Lin Yang" w:date="2021-02-24T21:26:00Z">
              <w:r w:rsidRPr="00586D02">
                <w:rPr>
                  <w:sz w:val="20"/>
                  <w:rPrChange w:id="304" w:author="Lin Yang" w:date="2021-02-24T22:18:00Z">
                    <w:rPr>
                      <w:szCs w:val="22"/>
                    </w:rPr>
                  </w:rPrChange>
                </w:rPr>
                <w:t>REVISED</w:t>
              </w:r>
            </w:ins>
          </w:p>
          <w:p w14:paraId="5B4A0A57" w14:textId="77777777" w:rsidR="00E64C60" w:rsidRPr="00586D02" w:rsidRDefault="00E64C60" w:rsidP="00E64C60">
            <w:pPr>
              <w:rPr>
                <w:ins w:id="305" w:author="Lin Yang" w:date="2021-02-24T21:26:00Z"/>
                <w:color w:val="FF0000"/>
                <w:sz w:val="20"/>
                <w:rPrChange w:id="306" w:author="Lin Yang" w:date="2021-02-24T22:18:00Z">
                  <w:rPr>
                    <w:ins w:id="307" w:author="Lin Yang" w:date="2021-02-24T21:26:00Z"/>
                    <w:color w:val="FF0000"/>
                    <w:szCs w:val="22"/>
                  </w:rPr>
                </w:rPrChange>
              </w:rPr>
            </w:pPr>
          </w:p>
          <w:p w14:paraId="427B98A0" w14:textId="77777777" w:rsidR="00E64C60" w:rsidRPr="00586D02" w:rsidRDefault="00E64C60" w:rsidP="00E64C60">
            <w:pPr>
              <w:rPr>
                <w:ins w:id="308" w:author="Lin Yang" w:date="2021-02-24T21:26:00Z"/>
                <w:sz w:val="20"/>
                <w:rPrChange w:id="309" w:author="Lin Yang" w:date="2021-02-24T22:18:00Z">
                  <w:rPr>
                    <w:ins w:id="310" w:author="Lin Yang" w:date="2021-02-24T21:26:00Z"/>
                    <w:szCs w:val="22"/>
                  </w:rPr>
                </w:rPrChange>
              </w:rPr>
            </w:pPr>
            <w:ins w:id="311" w:author="Lin Yang" w:date="2021-02-24T21:26:00Z">
              <w:r w:rsidRPr="00586D02">
                <w:rPr>
                  <w:sz w:val="20"/>
                  <w:rPrChange w:id="312" w:author="Lin Yang" w:date="2021-02-24T22:18:00Z">
                    <w:rPr>
                      <w:szCs w:val="22"/>
                    </w:rPr>
                  </w:rPrChange>
                </w:rPr>
                <w:t>Number of 80MHz frequency subblocks is already defined in P296 (36.3.12.5 Segment parser)</w:t>
              </w:r>
            </w:ins>
          </w:p>
          <w:p w14:paraId="1A9B16FB" w14:textId="77777777" w:rsidR="00E64C60" w:rsidRPr="00586D02" w:rsidRDefault="00E64C60" w:rsidP="00E64C60">
            <w:pPr>
              <w:rPr>
                <w:ins w:id="313" w:author="Lin Yang" w:date="2021-02-24T21:26:00Z"/>
                <w:sz w:val="20"/>
                <w:rPrChange w:id="314" w:author="Lin Yang" w:date="2021-02-24T22:18:00Z">
                  <w:rPr>
                    <w:ins w:id="315" w:author="Lin Yang" w:date="2021-02-24T21:26:00Z"/>
                    <w:szCs w:val="22"/>
                  </w:rPr>
                </w:rPrChange>
              </w:rPr>
            </w:pPr>
          </w:p>
          <w:p w14:paraId="4ACD6164" w14:textId="77777777" w:rsidR="00E64C60" w:rsidRPr="00586D02" w:rsidRDefault="00E64C60" w:rsidP="00E64C60">
            <w:pPr>
              <w:rPr>
                <w:ins w:id="316" w:author="Lin Yang" w:date="2021-02-24T21:26:00Z"/>
                <w:rFonts w:eastAsia="Times New Roman"/>
                <w:sz w:val="20"/>
                <w:lang w:val="en-US"/>
                <w:rPrChange w:id="317" w:author="Lin Yang" w:date="2021-02-24T22:18:00Z">
                  <w:rPr>
                    <w:ins w:id="318" w:author="Lin Yang" w:date="2021-02-24T21:26:00Z"/>
                    <w:rFonts w:eastAsia="Times New Roman"/>
                    <w:szCs w:val="22"/>
                    <w:lang w:val="en-US"/>
                  </w:rPr>
                </w:rPrChange>
              </w:rPr>
            </w:pPr>
            <w:proofErr w:type="spellStart"/>
            <w:ins w:id="319" w:author="Lin Yang" w:date="2021-02-24T21:26:00Z">
              <w:r w:rsidRPr="00586D02">
                <w:rPr>
                  <w:i/>
                  <w:iCs/>
                  <w:sz w:val="20"/>
                  <w:lang w:val="en-US" w:eastAsia="ko-KR"/>
                  <w:rPrChange w:id="320" w:author="Lin Yang" w:date="2021-02-24T22:18:00Z">
                    <w:rPr>
                      <w:i/>
                      <w:iCs/>
                      <w:szCs w:val="22"/>
                      <w:lang w:val="en-US" w:eastAsia="ko-KR"/>
                    </w:rPr>
                  </w:rPrChange>
                </w:rPr>
                <w:t>N</w:t>
              </w:r>
              <w:r w:rsidRPr="009F7C17">
                <w:rPr>
                  <w:i/>
                  <w:iCs/>
                  <w:sz w:val="16"/>
                  <w:szCs w:val="16"/>
                  <w:lang w:val="en-US" w:eastAsia="ko-KR"/>
                  <w:rPrChange w:id="321" w:author="Lin Yang" w:date="2021-02-24T22:25:00Z">
                    <w:rPr>
                      <w:i/>
                      <w:iCs/>
                      <w:sz w:val="18"/>
                      <w:szCs w:val="18"/>
                      <w:lang w:val="en-US" w:eastAsia="ko-KR"/>
                    </w:rPr>
                  </w:rPrChange>
                </w:rPr>
                <w:t>Seg</w:t>
              </w:r>
              <w:proofErr w:type="spellEnd"/>
              <w:r w:rsidRPr="00586D02">
                <w:rPr>
                  <w:i/>
                  <w:iCs/>
                  <w:sz w:val="20"/>
                  <w:lang w:val="en-US" w:eastAsia="ko-KR"/>
                  <w:rPrChange w:id="322" w:author="Lin Yang" w:date="2021-02-24T22:18:00Z">
                    <w:rPr>
                      <w:i/>
                      <w:iCs/>
                      <w:szCs w:val="22"/>
                      <w:lang w:val="en-US" w:eastAsia="ko-KR"/>
                    </w:rPr>
                  </w:rPrChange>
                </w:rPr>
                <w:t xml:space="preserve"> </w:t>
              </w:r>
              <w:r w:rsidRPr="00586D02">
                <w:rPr>
                  <w:sz w:val="20"/>
                  <w:lang w:val="en-US" w:eastAsia="ko-KR"/>
                  <w:rPrChange w:id="323" w:author="Lin Yang" w:date="2021-02-24T22:18:00Z">
                    <w:rPr>
                      <w:szCs w:val="22"/>
                      <w:lang w:val="en-US" w:eastAsia="ko-KR"/>
                    </w:rPr>
                  </w:rPrChange>
                </w:rPr>
                <w:t xml:space="preserve">here is defined as number of </w:t>
              </w:r>
              <w:r w:rsidRPr="00586D02">
                <w:rPr>
                  <w:sz w:val="20"/>
                  <w:rPrChange w:id="324" w:author="Lin Yang" w:date="2021-02-24T22:18:00Z">
                    <w:rPr>
                      <w:szCs w:val="22"/>
                    </w:rPr>
                  </w:rPrChange>
                </w:rPr>
                <w:t xml:space="preserve">non-contiguous frequency segment </w:t>
              </w:r>
              <w:proofErr w:type="spellStart"/>
              <w:r w:rsidRPr="00586D02">
                <w:rPr>
                  <w:sz w:val="20"/>
                  <w:rPrChange w:id="325" w:author="Lin Yang" w:date="2021-02-24T22:18:00Z">
                    <w:rPr>
                      <w:szCs w:val="22"/>
                    </w:rPr>
                  </w:rPrChange>
                </w:rPr>
                <w:t>segment</w:t>
              </w:r>
              <w:proofErr w:type="spellEnd"/>
              <w:r w:rsidRPr="00586D02">
                <w:rPr>
                  <w:sz w:val="20"/>
                  <w:rPrChange w:id="326" w:author="Lin Yang" w:date="2021-02-24T22:18:00Z">
                    <w:rPr>
                      <w:szCs w:val="22"/>
                    </w:rPr>
                  </w:rPrChange>
                </w:rPr>
                <w:t xml:space="preserve">, same as in HE and VHT. </w:t>
              </w:r>
              <w:r w:rsidRPr="00586D02">
                <w:rPr>
                  <w:rFonts w:eastAsia="Times New Roman"/>
                  <w:sz w:val="20"/>
                  <w:lang w:val="en-US"/>
                  <w:rPrChange w:id="327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 xml:space="preserve">Since </w:t>
              </w:r>
              <w:proofErr w:type="gramStart"/>
              <w:r w:rsidRPr="00586D02">
                <w:rPr>
                  <w:rFonts w:eastAsia="Times New Roman"/>
                  <w:sz w:val="20"/>
                  <w:lang w:val="en-US"/>
                  <w:rPrChange w:id="328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>EHT  PPDU</w:t>
              </w:r>
              <w:proofErr w:type="gramEnd"/>
              <w:r w:rsidRPr="00586D02">
                <w:rPr>
                  <w:rFonts w:eastAsia="Times New Roman"/>
                  <w:sz w:val="20"/>
                  <w:lang w:val="en-US"/>
                  <w:rPrChange w:id="329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 xml:space="preserve"> only has one frequency segment, propose to remove this parameter to be consistent with other amendments, instead of changing its definition.</w:t>
              </w:r>
            </w:ins>
          </w:p>
          <w:p w14:paraId="441E1ABC" w14:textId="77777777" w:rsidR="00E64C60" w:rsidRPr="00586D02" w:rsidRDefault="00E64C60" w:rsidP="00E64C60">
            <w:pPr>
              <w:rPr>
                <w:ins w:id="330" w:author="Lin Yang" w:date="2021-02-24T21:26:00Z"/>
                <w:rFonts w:eastAsia="Times New Roman"/>
                <w:sz w:val="20"/>
                <w:lang w:val="en-US"/>
                <w:rPrChange w:id="331" w:author="Lin Yang" w:date="2021-02-24T22:18:00Z">
                  <w:rPr>
                    <w:ins w:id="332" w:author="Lin Yang" w:date="2021-02-24T21:26:00Z"/>
                    <w:rFonts w:eastAsia="Times New Roman"/>
                    <w:szCs w:val="22"/>
                    <w:lang w:val="en-US"/>
                  </w:rPr>
                </w:rPrChange>
              </w:rPr>
            </w:pPr>
          </w:p>
          <w:p w14:paraId="51F47D3B" w14:textId="77777777" w:rsidR="00E64C60" w:rsidRPr="00586D02" w:rsidRDefault="00E64C60" w:rsidP="00E64C60">
            <w:pPr>
              <w:rPr>
                <w:ins w:id="333" w:author="Lin Yang" w:date="2021-02-24T21:26:00Z"/>
                <w:b/>
                <w:sz w:val="20"/>
                <w:highlight w:val="yellow"/>
                <w:lang w:eastAsia="zh-CN"/>
                <w:rPrChange w:id="334" w:author="Lin Yang" w:date="2021-02-24T22:18:00Z">
                  <w:rPr>
                    <w:ins w:id="335" w:author="Lin Yang" w:date="2021-02-24T21:26:00Z"/>
                    <w:b/>
                    <w:szCs w:val="22"/>
                    <w:highlight w:val="yellow"/>
                    <w:lang w:eastAsia="zh-CN"/>
                  </w:rPr>
                </w:rPrChange>
              </w:rPr>
            </w:pPr>
            <w:ins w:id="336" w:author="Lin Yang" w:date="2021-02-24T21:26:00Z">
              <w:r w:rsidRPr="00586D02">
                <w:rPr>
                  <w:b/>
                  <w:sz w:val="20"/>
                  <w:highlight w:val="yellow"/>
                  <w:lang w:eastAsia="zh-CN"/>
                  <w:rPrChange w:id="337" w:author="Lin Yang" w:date="2021-02-24T22:18:00Z">
                    <w:rPr>
                      <w:b/>
                      <w:szCs w:val="22"/>
                      <w:highlight w:val="yellow"/>
                      <w:lang w:eastAsia="zh-CN"/>
                    </w:rPr>
                  </w:rPrChange>
                </w:rPr>
                <w:t xml:space="preserve">Instructions to the editor: </w:t>
              </w:r>
            </w:ins>
          </w:p>
          <w:p w14:paraId="2B751F98" w14:textId="528EA895" w:rsidR="00E64C60" w:rsidRPr="00586D02" w:rsidRDefault="00E64C60" w:rsidP="00E64C60">
            <w:pPr>
              <w:rPr>
                <w:ins w:id="338" w:author="Lin Yang" w:date="2021-02-24T21:26:00Z"/>
                <w:b/>
                <w:sz w:val="20"/>
                <w:highlight w:val="yellow"/>
                <w:lang w:eastAsia="zh-CN"/>
                <w:rPrChange w:id="339" w:author="Lin Yang" w:date="2021-02-24T22:18:00Z">
                  <w:rPr>
                    <w:ins w:id="340" w:author="Lin Yang" w:date="2021-02-24T21:26:00Z"/>
                    <w:b/>
                    <w:szCs w:val="22"/>
                    <w:highlight w:val="yellow"/>
                    <w:lang w:eastAsia="zh-CN"/>
                  </w:rPr>
                </w:rPrChange>
              </w:rPr>
            </w:pPr>
            <w:ins w:id="341" w:author="Lin Yang" w:date="2021-02-24T21:26:00Z">
              <w:r w:rsidRPr="00586D02">
                <w:rPr>
                  <w:b/>
                  <w:sz w:val="20"/>
                  <w:highlight w:val="yellow"/>
                  <w:lang w:eastAsia="zh-CN"/>
                  <w:rPrChange w:id="342" w:author="Lin Yang" w:date="2021-02-24T22:18:00Z">
                    <w:rPr>
                      <w:b/>
                      <w:szCs w:val="22"/>
                      <w:highlight w:val="yellow"/>
                      <w:lang w:eastAsia="zh-CN"/>
                    </w:rPr>
                  </w:rPrChange>
                </w:rPr>
                <w:t>The change required for CID 132</w:t>
              </w:r>
            </w:ins>
            <w:ins w:id="343" w:author="Lin Yang" w:date="2021-02-24T22:26:00Z">
              <w:r w:rsidR="00E37C0C">
                <w:rPr>
                  <w:b/>
                  <w:sz w:val="20"/>
                  <w:highlight w:val="yellow"/>
                  <w:lang w:eastAsia="zh-CN"/>
                </w:rPr>
                <w:t>7</w:t>
              </w:r>
            </w:ins>
            <w:ins w:id="344" w:author="Lin Yang" w:date="2021-02-24T21:26:00Z">
              <w:r w:rsidRPr="00586D02">
                <w:rPr>
                  <w:b/>
                  <w:sz w:val="20"/>
                  <w:highlight w:val="yellow"/>
                  <w:lang w:eastAsia="zh-CN"/>
                  <w:rPrChange w:id="345" w:author="Lin Yang" w:date="2021-02-24T22:18:00Z">
                    <w:rPr>
                      <w:b/>
                      <w:szCs w:val="22"/>
                      <w:highlight w:val="yellow"/>
                      <w:lang w:eastAsia="zh-CN"/>
                    </w:rPr>
                  </w:rPrChange>
                </w:rPr>
                <w:t xml:space="preserve"> is the same as for CID 1257</w:t>
              </w:r>
            </w:ins>
          </w:p>
          <w:p w14:paraId="18BB4037" w14:textId="35758FC6" w:rsidR="00263211" w:rsidRPr="00586D02" w:rsidDel="00E64C60" w:rsidRDefault="00263211" w:rsidP="00FE7CB3">
            <w:pPr>
              <w:rPr>
                <w:del w:id="346" w:author="Lin Yang" w:date="2021-02-24T21:26:00Z"/>
                <w:sz w:val="20"/>
                <w:rPrChange w:id="347" w:author="Lin Yang" w:date="2021-02-24T22:18:00Z">
                  <w:rPr>
                    <w:del w:id="348" w:author="Lin Yang" w:date="2021-02-24T21:26:00Z"/>
                  </w:rPr>
                </w:rPrChange>
              </w:rPr>
            </w:pPr>
            <w:del w:id="349" w:author="Lin Yang" w:date="2021-02-24T21:26:00Z">
              <w:r w:rsidRPr="00586D02" w:rsidDel="00E64C60">
                <w:rPr>
                  <w:sz w:val="20"/>
                  <w:rPrChange w:id="350" w:author="Lin Yang" w:date="2021-02-24T22:18:00Z">
                    <w:rPr/>
                  </w:rPrChange>
                </w:rPr>
                <w:delText>REJECTED/REVISED</w:delText>
              </w:r>
            </w:del>
          </w:p>
          <w:p w14:paraId="1D56FC8F" w14:textId="7A1979F7" w:rsidR="00FE7CB3" w:rsidRPr="00586D02" w:rsidDel="00E64C60" w:rsidRDefault="00FE7CB3" w:rsidP="00FE7CB3">
            <w:pPr>
              <w:rPr>
                <w:del w:id="351" w:author="Lin Yang" w:date="2021-02-24T21:26:00Z"/>
                <w:sz w:val="20"/>
                <w:rPrChange w:id="352" w:author="Lin Yang" w:date="2021-02-24T22:18:00Z">
                  <w:rPr>
                    <w:del w:id="353" w:author="Lin Yang" w:date="2021-02-24T21:26:00Z"/>
                  </w:rPr>
                </w:rPrChange>
              </w:rPr>
            </w:pPr>
          </w:p>
          <w:p w14:paraId="500B3A60" w14:textId="1A304270" w:rsidR="00FE7CB3" w:rsidRPr="00586D02" w:rsidDel="00E64C60" w:rsidRDefault="00926640" w:rsidP="00FE7CB3">
            <w:pPr>
              <w:rPr>
                <w:del w:id="354" w:author="Lin Yang" w:date="2021-02-24T21:26:00Z"/>
                <w:sz w:val="20"/>
                <w:rPrChange w:id="355" w:author="Lin Yang" w:date="2021-02-24T22:18:00Z">
                  <w:rPr>
                    <w:del w:id="356" w:author="Lin Yang" w:date="2021-02-24T21:26:00Z"/>
                  </w:rPr>
                </w:rPrChange>
              </w:rPr>
            </w:pPr>
            <w:del w:id="357" w:author="Lin Yang" w:date="2021-02-24T21:26:00Z">
              <w:r w:rsidRPr="00586D02" w:rsidDel="00E64C60">
                <w:rPr>
                  <w:sz w:val="20"/>
                  <w:rPrChange w:id="358" w:author="Lin Yang" w:date="2021-02-24T22:18:00Z">
                    <w:rPr/>
                  </w:rPrChange>
                </w:rPr>
                <w:delText xml:space="preserve">Same as </w:delText>
              </w:r>
              <w:r w:rsidR="001731C3" w:rsidRPr="00586D02" w:rsidDel="00E64C60">
                <w:rPr>
                  <w:sz w:val="20"/>
                  <w:rPrChange w:id="359" w:author="Lin Yang" w:date="2021-02-24T22:18:00Z">
                    <w:rPr/>
                  </w:rPrChange>
                </w:rPr>
                <w:delText>CID1325</w:delText>
              </w:r>
            </w:del>
          </w:p>
          <w:p w14:paraId="6A8B9223" w14:textId="48717437" w:rsidR="00FE7CB3" w:rsidRPr="00586D02" w:rsidDel="00E64C60" w:rsidRDefault="00FE7CB3" w:rsidP="00FE7CB3">
            <w:pPr>
              <w:rPr>
                <w:del w:id="360" w:author="Lin Yang" w:date="2021-02-24T21:26:00Z"/>
                <w:sz w:val="20"/>
                <w:rPrChange w:id="361" w:author="Lin Yang" w:date="2021-02-24T22:18:00Z">
                  <w:rPr>
                    <w:del w:id="362" w:author="Lin Yang" w:date="2021-02-24T21:26:00Z"/>
                  </w:rPr>
                </w:rPrChange>
              </w:rPr>
            </w:pPr>
          </w:p>
          <w:p w14:paraId="38D57555" w14:textId="435694B1" w:rsidR="003D324B" w:rsidRPr="00586D02" w:rsidDel="00E64C60" w:rsidRDefault="003D324B" w:rsidP="003D324B">
            <w:pPr>
              <w:rPr>
                <w:del w:id="363" w:author="Lin Yang" w:date="2021-02-24T21:26:00Z"/>
                <w:b/>
                <w:sz w:val="20"/>
                <w:highlight w:val="yellow"/>
                <w:lang w:eastAsia="zh-CN"/>
                <w:rPrChange w:id="364" w:author="Lin Yang" w:date="2021-02-24T22:18:00Z">
                  <w:rPr>
                    <w:del w:id="365" w:author="Lin Yang" w:date="2021-02-24T21:26:00Z"/>
                    <w:b/>
                    <w:szCs w:val="22"/>
                    <w:highlight w:val="yellow"/>
                    <w:lang w:eastAsia="zh-CN"/>
                  </w:rPr>
                </w:rPrChange>
              </w:rPr>
            </w:pPr>
            <w:del w:id="366" w:author="Lin Yang" w:date="2021-02-24T21:26:00Z">
              <w:r w:rsidRPr="00586D02" w:rsidDel="00E64C60">
                <w:rPr>
                  <w:b/>
                  <w:sz w:val="20"/>
                  <w:highlight w:val="yellow"/>
                  <w:lang w:eastAsia="zh-CN"/>
                  <w:rPrChange w:id="367" w:author="Lin Yang" w:date="2021-02-24T22:18:00Z">
                    <w:rPr>
                      <w:b/>
                      <w:szCs w:val="22"/>
                      <w:highlight w:val="yellow"/>
                      <w:lang w:eastAsia="zh-CN"/>
                    </w:rPr>
                  </w:rPrChange>
                </w:rPr>
                <w:delText xml:space="preserve">Instructions to the editor: </w:delText>
              </w:r>
            </w:del>
          </w:p>
          <w:p w14:paraId="665EDDB4" w14:textId="6C64AEBD" w:rsidR="000476F1" w:rsidRPr="00586D02" w:rsidRDefault="003D324B" w:rsidP="003D324B">
            <w:pPr>
              <w:rPr>
                <w:rFonts w:eastAsia="Times New Roman"/>
                <w:sz w:val="20"/>
                <w:lang w:val="en-US"/>
                <w:rPrChange w:id="368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del w:id="369" w:author="Lin Yang" w:date="2021-02-24T21:26:00Z">
              <w:r w:rsidRPr="00586D02" w:rsidDel="00E64C60">
                <w:rPr>
                  <w:bCs/>
                  <w:sz w:val="20"/>
                  <w:highlight w:val="yellow"/>
                  <w:lang w:eastAsia="zh-CN"/>
                  <w:rPrChange w:id="370" w:author="Lin Yang" w:date="2021-02-24T22:18:00Z">
                    <w:rPr>
                      <w:bCs/>
                      <w:szCs w:val="22"/>
                      <w:highlight w:val="yellow"/>
                      <w:lang w:eastAsia="zh-CN"/>
                    </w:rPr>
                  </w:rPrChange>
                </w:rPr>
                <w:delText>P</w:delText>
              </w:r>
              <w:r w:rsidRPr="00586D02" w:rsidDel="00E64C60">
                <w:rPr>
                  <w:sz w:val="20"/>
                  <w:highlight w:val="yellow"/>
                  <w:rPrChange w:id="371" w:author="Lin Yang" w:date="2021-02-24T22:18:00Z">
                    <w:rPr>
                      <w:szCs w:val="22"/>
                      <w:highlight w:val="yellow"/>
                    </w:rPr>
                  </w:rPrChange>
                </w:rPr>
                <w:delText xml:space="preserve">lease remove the defintion of parameter </w:delText>
              </w:r>
              <w:r w:rsidRPr="00586D02" w:rsidDel="00E64C60">
                <w:rPr>
                  <w:i/>
                  <w:iCs/>
                  <w:sz w:val="20"/>
                  <w:highlight w:val="yellow"/>
                  <w:lang w:val="en-US" w:eastAsia="ko-KR"/>
                  <w:rPrChange w:id="372" w:author="Lin Yang" w:date="2021-02-24T22:18:00Z">
                    <w:rPr>
                      <w:i/>
                      <w:iCs/>
                      <w:szCs w:val="22"/>
                      <w:highlight w:val="yellow"/>
                      <w:lang w:val="en-US" w:eastAsia="ko-KR"/>
                    </w:rPr>
                  </w:rPrChange>
                </w:rPr>
                <w:delText>N</w:delText>
              </w:r>
              <w:r w:rsidRPr="00586D02" w:rsidDel="00E64C60">
                <w:rPr>
                  <w:i/>
                  <w:iCs/>
                  <w:sz w:val="20"/>
                  <w:highlight w:val="yellow"/>
                  <w:lang w:val="en-US" w:eastAsia="ko-KR"/>
                  <w:rPrChange w:id="373" w:author="Lin Yang" w:date="2021-02-24T22:18:00Z">
                    <w:rPr>
                      <w:i/>
                      <w:iCs/>
                      <w:sz w:val="18"/>
                      <w:szCs w:val="18"/>
                      <w:highlight w:val="yellow"/>
                      <w:lang w:val="en-US" w:eastAsia="ko-KR"/>
                    </w:rPr>
                  </w:rPrChange>
                </w:rPr>
                <w:delText>Seg</w:delText>
              </w:r>
              <w:r w:rsidRPr="00586D02" w:rsidDel="00E64C60">
                <w:rPr>
                  <w:sz w:val="20"/>
                  <w:highlight w:val="yellow"/>
                  <w:rPrChange w:id="374" w:author="Lin Yang" w:date="2021-02-24T22:18:00Z">
                    <w:rPr>
                      <w:szCs w:val="22"/>
                      <w:highlight w:val="yellow"/>
                    </w:rPr>
                  </w:rPrChange>
                </w:rPr>
                <w:delText xml:space="preserve"> in D0.3 P213L39 Table 36-11</w:delText>
              </w:r>
            </w:del>
          </w:p>
        </w:tc>
      </w:tr>
      <w:tr w:rsidR="003437AA" w:rsidRPr="00586D02" w14:paraId="32BF1C35" w14:textId="77777777" w:rsidTr="00FF5853">
        <w:tblPrEx>
          <w:tblW w:w="9900" w:type="dxa"/>
          <w:tblInd w:w="-5" w:type="dxa"/>
          <w:tblLayout w:type="fixed"/>
          <w:tblPrExChange w:id="375" w:author="Lin Yang" w:date="2021-02-24T22:28:00Z">
            <w:tblPrEx>
              <w:tblW w:w="9900" w:type="dxa"/>
              <w:tblInd w:w="-5" w:type="dxa"/>
              <w:tblLayout w:type="fixed"/>
            </w:tblPrEx>
          </w:tblPrExChange>
        </w:tblPrEx>
        <w:trPr>
          <w:trHeight w:val="1772"/>
          <w:trPrChange w:id="376" w:author="Lin Yang" w:date="2021-02-24T22:28:00Z">
            <w:trPr>
              <w:trHeight w:val="2087"/>
            </w:trPr>
          </w:trPrChange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77" w:author="Lin Yang" w:date="2021-02-24T22:28:00Z"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784676F" w14:textId="4C797E28" w:rsidR="003437AA" w:rsidRPr="00586D02" w:rsidRDefault="003437AA" w:rsidP="003437AA">
            <w:pPr>
              <w:jc w:val="right"/>
              <w:rPr>
                <w:rFonts w:eastAsia="Times New Roman"/>
                <w:sz w:val="20"/>
                <w:rPrChange w:id="378" w:author="Lin Yang" w:date="2021-02-24T22:18:00Z">
                  <w:rPr>
                    <w:rFonts w:eastAsia="Times New Roman"/>
                    <w:szCs w:val="22"/>
                  </w:rPr>
                </w:rPrChange>
              </w:rPr>
            </w:pPr>
            <w:r w:rsidRPr="00586D02">
              <w:rPr>
                <w:rFonts w:eastAsia="Times New Roman"/>
                <w:sz w:val="20"/>
                <w:rPrChange w:id="379" w:author="Lin Yang" w:date="2021-02-24T22:18:00Z">
                  <w:rPr>
                    <w:rFonts w:eastAsia="Times New Roman"/>
                    <w:szCs w:val="22"/>
                  </w:rPr>
                </w:rPrChange>
              </w:rPr>
              <w:t>1326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80" w:author="Lin Yang" w:date="2021-02-24T22:28:00Z">
              <w:tcPr>
                <w:tcW w:w="9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D80B7A8" w14:textId="6BE9A5A3" w:rsidR="003437AA" w:rsidRPr="00586D02" w:rsidRDefault="003437AA" w:rsidP="003437AA">
            <w:pPr>
              <w:jc w:val="right"/>
              <w:rPr>
                <w:rFonts w:eastAsia="Times New Roman"/>
                <w:sz w:val="20"/>
                <w:lang w:val="en-US"/>
                <w:rPrChange w:id="381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382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212.53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83" w:author="Lin Yang" w:date="2021-02-24T22:28:00Z">
              <w:tcPr>
                <w:tcW w:w="90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E1299EC" w14:textId="7D8447A3" w:rsidR="003437AA" w:rsidRPr="00586D02" w:rsidRDefault="003437AA" w:rsidP="003437AA">
            <w:pPr>
              <w:rPr>
                <w:rFonts w:eastAsia="Times New Roman"/>
                <w:sz w:val="20"/>
                <w:lang w:val="en-US"/>
                <w:rPrChange w:id="384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385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36.3.9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86" w:author="Lin Yang" w:date="2021-02-24T22:28:00Z">
              <w:tcPr>
                <w:tcW w:w="22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AA7D02C" w14:textId="56BD27EF" w:rsidR="003437AA" w:rsidRPr="00586D02" w:rsidRDefault="003437AA" w:rsidP="003437AA">
            <w:pPr>
              <w:rPr>
                <w:sz w:val="20"/>
                <w:rPrChange w:id="387" w:author="Lin Yang" w:date="2021-02-24T22:18:00Z">
                  <w:rPr>
                    <w:szCs w:val="22"/>
                  </w:rPr>
                </w:rPrChange>
              </w:rPr>
            </w:pPr>
            <w:r w:rsidRPr="00586D02">
              <w:rPr>
                <w:sz w:val="20"/>
                <w:rPrChange w:id="388" w:author="Lin Yang" w:date="2021-02-24T22:18:00Z">
                  <w:rPr>
                    <w:szCs w:val="22"/>
                  </w:rPr>
                </w:rPrChange>
              </w:rPr>
              <w:t>"per segment" is improper terminology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89" w:author="Lin Yang" w:date="2021-02-24T22:28:00Z">
              <w:tcPr>
                <w:tcW w:w="242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2E9EEDE" w14:textId="31B1CF12" w:rsidR="003437AA" w:rsidRPr="00586D02" w:rsidRDefault="003437AA" w:rsidP="003437AA">
            <w:pPr>
              <w:rPr>
                <w:sz w:val="20"/>
                <w:rPrChange w:id="390" w:author="Lin Yang" w:date="2021-02-24T22:18:00Z">
                  <w:rPr>
                    <w:szCs w:val="22"/>
                  </w:rPr>
                </w:rPrChange>
              </w:rPr>
            </w:pPr>
            <w:r w:rsidRPr="00586D02">
              <w:rPr>
                <w:sz w:val="20"/>
                <w:rPrChange w:id="391" w:author="Lin Yang" w:date="2021-02-24T22:18:00Z">
                  <w:rPr>
                    <w:szCs w:val="22"/>
                  </w:rPr>
                </w:rPrChange>
              </w:rPr>
              <w:t>Change to "per 80MHz frequency subblock". Ditto P213L43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392" w:author="Lin Yang" w:date="2021-02-24T22:28:00Z">
              <w:tcPr>
                <w:tcW w:w="262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669991B7" w14:textId="38E8FAF1" w:rsidR="007F7D14" w:rsidRPr="00586D02" w:rsidRDefault="007F7D14" w:rsidP="003437AA">
            <w:pPr>
              <w:rPr>
                <w:sz w:val="20"/>
                <w:rPrChange w:id="393" w:author="Lin Yang" w:date="2021-02-24T22:18:00Z">
                  <w:rPr>
                    <w:szCs w:val="22"/>
                  </w:rPr>
                </w:rPrChange>
              </w:rPr>
            </w:pPr>
            <w:r w:rsidRPr="00586D02">
              <w:rPr>
                <w:sz w:val="20"/>
                <w:rPrChange w:id="394" w:author="Lin Yang" w:date="2021-02-24T22:18:00Z">
                  <w:rPr>
                    <w:szCs w:val="22"/>
                  </w:rPr>
                </w:rPrChange>
              </w:rPr>
              <w:t>REJECTED</w:t>
            </w:r>
          </w:p>
          <w:p w14:paraId="15AC49B1" w14:textId="77777777" w:rsidR="007F7D14" w:rsidRPr="00586D02" w:rsidRDefault="007F7D14" w:rsidP="003437AA">
            <w:pPr>
              <w:rPr>
                <w:sz w:val="20"/>
                <w:rPrChange w:id="395" w:author="Lin Yang" w:date="2021-02-24T22:18:00Z">
                  <w:rPr>
                    <w:szCs w:val="22"/>
                  </w:rPr>
                </w:rPrChange>
              </w:rPr>
            </w:pPr>
          </w:p>
          <w:p w14:paraId="661EB5DF" w14:textId="34F61C83" w:rsidR="003437AA" w:rsidRPr="00586D02" w:rsidDel="00FF5853" w:rsidRDefault="003437AA" w:rsidP="003437AA">
            <w:pPr>
              <w:rPr>
                <w:del w:id="396" w:author="Lin Yang" w:date="2021-02-24T22:28:00Z"/>
                <w:sz w:val="20"/>
                <w:rPrChange w:id="397" w:author="Lin Yang" w:date="2021-02-24T22:18:00Z">
                  <w:rPr>
                    <w:del w:id="398" w:author="Lin Yang" w:date="2021-02-24T22:28:00Z"/>
                    <w:szCs w:val="22"/>
                  </w:rPr>
                </w:rPrChange>
              </w:rPr>
            </w:pPr>
            <w:r w:rsidRPr="00586D02">
              <w:rPr>
                <w:sz w:val="20"/>
                <w:rPrChange w:id="399" w:author="Lin Yang" w:date="2021-02-24T22:18:00Z">
                  <w:rPr>
                    <w:szCs w:val="22"/>
                  </w:rPr>
                </w:rPrChange>
              </w:rPr>
              <w:t xml:space="preserve">"per segment" here is per non-contiguous frequency segment, </w:t>
            </w:r>
            <w:ins w:id="400" w:author="Lin Yang" w:date="2021-02-24T22:27:00Z">
              <w:r w:rsidR="00307A9D" w:rsidRPr="001F2A09">
                <w:rPr>
                  <w:sz w:val="20"/>
                </w:rPr>
                <w:t>not per 80MHz segment</w:t>
              </w:r>
              <w:r w:rsidR="00307A9D">
                <w:rPr>
                  <w:sz w:val="20"/>
                </w:rPr>
                <w:t>,</w:t>
              </w:r>
              <w:r w:rsidR="00307A9D" w:rsidRPr="00307A9D">
                <w:rPr>
                  <w:sz w:val="20"/>
                </w:rPr>
                <w:t xml:space="preserve"> </w:t>
              </w:r>
            </w:ins>
            <w:r w:rsidRPr="00586D02">
              <w:rPr>
                <w:sz w:val="20"/>
                <w:rPrChange w:id="401" w:author="Lin Yang" w:date="2021-02-24T22:18:00Z">
                  <w:rPr>
                    <w:szCs w:val="22"/>
                  </w:rPr>
                </w:rPrChange>
              </w:rPr>
              <w:t>same defin</w:t>
            </w:r>
            <w:ins w:id="402" w:author="Lin Yang" w:date="2021-02-24T22:28:00Z">
              <w:r w:rsidR="00FF5853">
                <w:rPr>
                  <w:sz w:val="20"/>
                </w:rPr>
                <w:t>i</w:t>
              </w:r>
            </w:ins>
            <w:r w:rsidRPr="00586D02">
              <w:rPr>
                <w:sz w:val="20"/>
                <w:rPrChange w:id="403" w:author="Lin Yang" w:date="2021-02-24T22:18:00Z">
                  <w:rPr>
                    <w:szCs w:val="22"/>
                  </w:rPr>
                </w:rPrChange>
              </w:rPr>
              <w:t xml:space="preserve">tion as </w:t>
            </w:r>
            <w:ins w:id="404" w:author="Lin Yang" w:date="2021-02-24T21:27:00Z">
              <w:r w:rsidR="00E64C60" w:rsidRPr="00586D02">
                <w:rPr>
                  <w:sz w:val="20"/>
                  <w:rPrChange w:id="405" w:author="Lin Yang" w:date="2021-02-24T22:18:00Z">
                    <w:rPr>
                      <w:szCs w:val="22"/>
                    </w:rPr>
                  </w:rPrChange>
                </w:rPr>
                <w:t>in HE and VHT</w:t>
              </w:r>
            </w:ins>
            <w:del w:id="406" w:author="Lin Yang" w:date="2021-02-24T21:27:00Z">
              <w:r w:rsidRPr="00586D02" w:rsidDel="00E64C60">
                <w:rPr>
                  <w:sz w:val="20"/>
                  <w:rPrChange w:id="407" w:author="Lin Yang" w:date="2021-02-24T22:18:00Z">
                    <w:rPr>
                      <w:szCs w:val="22"/>
                    </w:rPr>
                  </w:rPrChange>
                </w:rPr>
                <w:delText>11ax</w:delText>
              </w:r>
            </w:del>
            <w:del w:id="408" w:author="Lin Yang" w:date="2021-02-24T22:27:00Z">
              <w:r w:rsidRPr="00586D02" w:rsidDel="00307A9D">
                <w:rPr>
                  <w:sz w:val="20"/>
                  <w:rPrChange w:id="409" w:author="Lin Yang" w:date="2021-02-24T22:18:00Z">
                    <w:rPr>
                      <w:szCs w:val="22"/>
                    </w:rPr>
                  </w:rPrChange>
                </w:rPr>
                <w:delText>, not per 80MHz segment</w:delText>
              </w:r>
            </w:del>
          </w:p>
          <w:p w14:paraId="026A30E0" w14:textId="77777777" w:rsidR="00D32F11" w:rsidRDefault="00D32F11" w:rsidP="003437AA">
            <w:pPr>
              <w:rPr>
                <w:ins w:id="410" w:author="Lin Yang" w:date="2021-02-24T22:28:00Z"/>
                <w:sz w:val="20"/>
              </w:rPr>
            </w:pPr>
          </w:p>
          <w:p w14:paraId="737D8E0A" w14:textId="057F5EF3" w:rsidR="00FF5853" w:rsidRPr="00586D02" w:rsidRDefault="00FF5853" w:rsidP="003437AA">
            <w:pPr>
              <w:rPr>
                <w:sz w:val="20"/>
                <w:rPrChange w:id="411" w:author="Lin Yang" w:date="2021-02-24T22:18:00Z">
                  <w:rPr/>
                </w:rPrChange>
              </w:rPr>
            </w:pPr>
          </w:p>
        </w:tc>
      </w:tr>
    </w:tbl>
    <w:p w14:paraId="36E45F8B" w14:textId="6666D8D0" w:rsidR="00CB1FB9" w:rsidRDefault="00CB1FB9" w:rsidP="00A77DCA">
      <w:pPr>
        <w:jc w:val="both"/>
        <w:rPr>
          <w:ins w:id="412" w:author="Lin Yang" w:date="2021-02-24T22:19:00Z"/>
          <w:b/>
          <w:i/>
          <w:sz w:val="20"/>
          <w:lang w:val="en-US"/>
        </w:rPr>
      </w:pPr>
    </w:p>
    <w:p w14:paraId="129892E9" w14:textId="0230968A" w:rsidR="006906F7" w:rsidRDefault="006906F7" w:rsidP="00A77DCA">
      <w:pPr>
        <w:jc w:val="both"/>
        <w:rPr>
          <w:ins w:id="413" w:author="Lin Yang" w:date="2021-02-24T22:30:00Z"/>
          <w:b/>
          <w:i/>
          <w:sz w:val="20"/>
          <w:lang w:val="en-US"/>
        </w:rPr>
      </w:pPr>
    </w:p>
    <w:p w14:paraId="1D0BD545" w14:textId="77777777" w:rsidR="00CA7EA0" w:rsidRDefault="00CA7EA0" w:rsidP="00A77DCA">
      <w:pPr>
        <w:jc w:val="both"/>
        <w:rPr>
          <w:ins w:id="414" w:author="Lin Yang" w:date="2021-02-24T22:19:00Z"/>
          <w:b/>
          <w:i/>
          <w:sz w:val="20"/>
          <w:lang w:val="en-US"/>
        </w:rPr>
      </w:pPr>
    </w:p>
    <w:p w14:paraId="5861D086" w14:textId="77777777" w:rsidR="006906F7" w:rsidRPr="00586D02" w:rsidRDefault="006906F7" w:rsidP="00A77DCA">
      <w:pPr>
        <w:jc w:val="both"/>
        <w:rPr>
          <w:b/>
          <w:i/>
          <w:sz w:val="20"/>
          <w:lang w:val="en-US"/>
          <w:rPrChange w:id="415" w:author="Lin Yang" w:date="2021-02-24T22:18:00Z">
            <w:rPr>
              <w:b/>
              <w:i/>
              <w:sz w:val="24"/>
              <w:szCs w:val="24"/>
              <w:lang w:val="en-US"/>
            </w:rPr>
          </w:rPrChange>
        </w:rPr>
      </w:pPr>
    </w:p>
    <w:tbl>
      <w:tblPr>
        <w:tblW w:w="99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900"/>
        <w:gridCol w:w="900"/>
        <w:gridCol w:w="2238"/>
        <w:gridCol w:w="2424"/>
        <w:gridCol w:w="2628"/>
      </w:tblGrid>
      <w:tr w:rsidR="00CB1FB9" w:rsidRPr="00586D02" w14:paraId="64F39125" w14:textId="77777777" w:rsidTr="00C828CB">
        <w:trPr>
          <w:trHeight w:val="79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59B85" w14:textId="77777777" w:rsidR="00CB1FB9" w:rsidRPr="00586D02" w:rsidRDefault="00CB1FB9" w:rsidP="00C828CB">
            <w:pPr>
              <w:rPr>
                <w:rFonts w:eastAsia="Times New Roman"/>
                <w:b/>
                <w:bCs/>
                <w:sz w:val="20"/>
                <w:lang w:val="en-US"/>
                <w:rPrChange w:id="416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417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CID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C0BEC" w14:textId="77777777" w:rsidR="00CB1FB9" w:rsidRPr="00586D02" w:rsidRDefault="00CB1FB9" w:rsidP="00C828CB">
            <w:pPr>
              <w:rPr>
                <w:rFonts w:eastAsia="Times New Roman"/>
                <w:b/>
                <w:bCs/>
                <w:sz w:val="20"/>
                <w:lang w:val="en-US"/>
                <w:rPrChange w:id="418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419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Page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1FE9B" w14:textId="77777777" w:rsidR="00CB1FB9" w:rsidRPr="00586D02" w:rsidRDefault="00CB1FB9" w:rsidP="00C828CB">
            <w:pPr>
              <w:rPr>
                <w:rFonts w:eastAsia="Times New Roman"/>
                <w:b/>
                <w:bCs/>
                <w:sz w:val="20"/>
                <w:lang w:val="en-US"/>
                <w:rPrChange w:id="420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421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Clause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137AF" w14:textId="77777777" w:rsidR="00CB1FB9" w:rsidRPr="00586D02" w:rsidRDefault="00CB1FB9" w:rsidP="00C828CB">
            <w:pPr>
              <w:rPr>
                <w:rFonts w:eastAsia="Times New Roman"/>
                <w:b/>
                <w:bCs/>
                <w:sz w:val="20"/>
                <w:lang w:val="en-US"/>
                <w:rPrChange w:id="422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423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Comment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1F0F7" w14:textId="77777777" w:rsidR="00CB1FB9" w:rsidRPr="00586D02" w:rsidRDefault="00CB1FB9" w:rsidP="00C828CB">
            <w:pPr>
              <w:rPr>
                <w:rFonts w:eastAsia="Times New Roman"/>
                <w:b/>
                <w:bCs/>
                <w:sz w:val="20"/>
                <w:lang w:val="en-US"/>
                <w:rPrChange w:id="424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425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Proposed Change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61D02" w14:textId="77777777" w:rsidR="00CB1FB9" w:rsidRPr="00586D02" w:rsidRDefault="00CB1FB9" w:rsidP="00C828CB">
            <w:pPr>
              <w:rPr>
                <w:rFonts w:eastAsia="Times New Roman"/>
                <w:b/>
                <w:bCs/>
                <w:sz w:val="20"/>
                <w:lang w:val="en-US"/>
                <w:rPrChange w:id="426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427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Resolution</w:t>
            </w:r>
          </w:p>
        </w:tc>
      </w:tr>
      <w:tr w:rsidR="00CB1FB9" w:rsidRPr="00586D02" w14:paraId="7672008E" w14:textId="77777777" w:rsidTr="00B11C21">
        <w:trPr>
          <w:trHeight w:val="143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67F2D" w14:textId="77777777" w:rsidR="00CB1FB9" w:rsidRPr="00586D02" w:rsidRDefault="00CB1FB9" w:rsidP="00C828CB">
            <w:pPr>
              <w:jc w:val="right"/>
              <w:rPr>
                <w:rFonts w:eastAsia="Times New Roman"/>
                <w:sz w:val="20"/>
                <w:rPrChange w:id="428" w:author="Lin Yang" w:date="2021-02-24T22:18:00Z">
                  <w:rPr>
                    <w:rFonts w:eastAsia="Times New Roman"/>
                    <w:szCs w:val="22"/>
                  </w:rPr>
                </w:rPrChange>
              </w:rPr>
            </w:pPr>
            <w:r w:rsidRPr="00586D02">
              <w:rPr>
                <w:rFonts w:eastAsia="Times New Roman"/>
                <w:sz w:val="20"/>
                <w:rPrChange w:id="429" w:author="Lin Yang" w:date="2021-02-24T22:18:00Z">
                  <w:rPr>
                    <w:rFonts w:eastAsia="Times New Roman"/>
                    <w:szCs w:val="22"/>
                  </w:rPr>
                </w:rPrChange>
              </w:rPr>
              <w:t>1258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9B7E5" w14:textId="77777777" w:rsidR="00CB1FB9" w:rsidRPr="00586D02" w:rsidRDefault="00CB1FB9" w:rsidP="00C828CB">
            <w:pPr>
              <w:jc w:val="right"/>
              <w:rPr>
                <w:rFonts w:eastAsia="Times New Roman"/>
                <w:sz w:val="20"/>
                <w:lang w:val="en-US"/>
                <w:rPrChange w:id="430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431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214.11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077CC" w14:textId="77777777" w:rsidR="00CB1FB9" w:rsidRPr="00586D02" w:rsidRDefault="00CB1FB9" w:rsidP="00C828CB">
            <w:pPr>
              <w:rPr>
                <w:rFonts w:eastAsia="Times New Roman"/>
                <w:sz w:val="20"/>
                <w:lang w:val="en-US"/>
                <w:rPrChange w:id="432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433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36.3.9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0C25F" w14:textId="77777777" w:rsidR="00CB1FB9" w:rsidRPr="00586D02" w:rsidRDefault="00CB1FB9" w:rsidP="00C828CB">
            <w:pPr>
              <w:rPr>
                <w:rFonts w:eastAsia="Times New Roman"/>
                <w:sz w:val="20"/>
                <w:lang w:val="en-US"/>
                <w:rPrChange w:id="434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435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In Table 36-12, remove "3x996" column since it is an MRU and covered in 36-13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D9A9D" w14:textId="77777777" w:rsidR="00CB1FB9" w:rsidRPr="00586D02" w:rsidRDefault="00CB1FB9" w:rsidP="00C828CB">
            <w:pPr>
              <w:rPr>
                <w:rFonts w:eastAsia="Times New Roman"/>
                <w:sz w:val="20"/>
                <w:lang w:val="en-US"/>
                <w:rPrChange w:id="436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6CA6" w14:textId="00130BB5" w:rsidR="00CB1FB9" w:rsidRPr="00586D02" w:rsidRDefault="0058750B" w:rsidP="00C828CB">
            <w:pPr>
              <w:rPr>
                <w:rFonts w:eastAsia="Times New Roman"/>
                <w:sz w:val="20"/>
                <w:lang w:val="en-US"/>
                <w:rPrChange w:id="437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438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ACCEPTED</w:t>
            </w:r>
          </w:p>
        </w:tc>
      </w:tr>
      <w:tr w:rsidR="0058750B" w:rsidRPr="00586D02" w14:paraId="5174CD9D" w14:textId="77777777" w:rsidTr="00B11C21">
        <w:trPr>
          <w:trHeight w:val="143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D2C13" w14:textId="2F876382" w:rsidR="0058750B" w:rsidRPr="00586D02" w:rsidRDefault="0058750B" w:rsidP="0058750B">
            <w:pPr>
              <w:jc w:val="right"/>
              <w:rPr>
                <w:rFonts w:eastAsia="Times New Roman"/>
                <w:sz w:val="20"/>
                <w:rPrChange w:id="439" w:author="Lin Yang" w:date="2021-02-24T22:18:00Z">
                  <w:rPr>
                    <w:rFonts w:eastAsia="Times New Roman"/>
                    <w:szCs w:val="22"/>
                  </w:rPr>
                </w:rPrChange>
              </w:rPr>
            </w:pPr>
            <w:r w:rsidRPr="00586D02">
              <w:rPr>
                <w:rFonts w:eastAsia="Times New Roman"/>
                <w:sz w:val="20"/>
                <w:rPrChange w:id="440" w:author="Lin Yang" w:date="2021-02-24T22:18:00Z">
                  <w:rPr>
                    <w:rFonts w:eastAsia="Times New Roman"/>
                    <w:szCs w:val="22"/>
                  </w:rPr>
                </w:rPrChange>
              </w:rPr>
              <w:t>1558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0C54B" w14:textId="02D3E8C7" w:rsidR="0058750B" w:rsidRPr="00586D02" w:rsidRDefault="0058750B" w:rsidP="0058750B">
            <w:pPr>
              <w:jc w:val="right"/>
              <w:rPr>
                <w:rFonts w:eastAsia="Times New Roman"/>
                <w:sz w:val="20"/>
                <w:lang w:val="en-US"/>
                <w:rPrChange w:id="441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442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214.40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DB9C5" w14:textId="3AF5D8F8" w:rsidR="0058750B" w:rsidRPr="00586D02" w:rsidRDefault="0058750B" w:rsidP="0058750B">
            <w:pPr>
              <w:rPr>
                <w:rFonts w:eastAsia="Times New Roman"/>
                <w:sz w:val="20"/>
                <w:lang w:val="en-US"/>
                <w:rPrChange w:id="443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444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36.3.9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C8724" w14:textId="59440BDC" w:rsidR="0058750B" w:rsidRPr="00586D02" w:rsidRDefault="0058750B" w:rsidP="0058750B">
            <w:pPr>
              <w:rPr>
                <w:rFonts w:eastAsia="Times New Roman"/>
                <w:sz w:val="20"/>
                <w:lang w:val="en-US"/>
                <w:rPrChange w:id="445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sz w:val="20"/>
                <w:rPrChange w:id="446" w:author="Lin Yang" w:date="2021-02-24T22:18:00Z">
                  <w:rPr>
                    <w:szCs w:val="22"/>
                  </w:rPr>
                </w:rPrChange>
              </w:rPr>
              <w:t>the 240MHz is not defined as BW in 11be. And, since 3x996 is MRU, the 7th column "3x996' should be deleted in table 36-13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6258" w14:textId="2287E1D9" w:rsidR="0058750B" w:rsidRPr="00586D02" w:rsidRDefault="0058750B" w:rsidP="0058750B">
            <w:pPr>
              <w:rPr>
                <w:rFonts w:eastAsia="Times New Roman"/>
                <w:sz w:val="20"/>
                <w:lang w:val="en-US"/>
                <w:rPrChange w:id="447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sz w:val="20"/>
                <w:rPrChange w:id="448" w:author="Lin Yang" w:date="2021-02-24T22:18:00Z">
                  <w:rPr>
                    <w:szCs w:val="22"/>
                  </w:rPr>
                </w:rPrChange>
              </w:rPr>
              <w:t>as in comment.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07261" w14:textId="7FE95BD7" w:rsidR="0058750B" w:rsidRPr="00586D02" w:rsidRDefault="000B74FE" w:rsidP="0058750B">
            <w:pPr>
              <w:rPr>
                <w:rFonts w:eastAsia="Times New Roman"/>
                <w:sz w:val="20"/>
                <w:lang w:val="en-US"/>
                <w:rPrChange w:id="449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del w:id="450" w:author="Lin Yang" w:date="2021-02-24T21:28:00Z">
              <w:r w:rsidRPr="00586D02" w:rsidDel="00E64C60">
                <w:rPr>
                  <w:rFonts w:eastAsia="Times New Roman"/>
                  <w:sz w:val="20"/>
                  <w:lang w:val="en-US"/>
                  <w:rPrChange w:id="451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delText>REJECTED</w:delText>
              </w:r>
            </w:del>
            <w:ins w:id="452" w:author="Lin Yang" w:date="2021-02-24T21:28:00Z">
              <w:r w:rsidR="00E64C60" w:rsidRPr="00586D02">
                <w:rPr>
                  <w:rFonts w:eastAsia="Times New Roman"/>
                  <w:sz w:val="20"/>
                  <w:lang w:val="en-US"/>
                  <w:rPrChange w:id="453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>REVISED</w:t>
              </w:r>
            </w:ins>
          </w:p>
          <w:p w14:paraId="5A8B7046" w14:textId="77777777" w:rsidR="000B74FE" w:rsidRPr="00586D02" w:rsidRDefault="000B74FE" w:rsidP="0058750B">
            <w:pPr>
              <w:rPr>
                <w:rFonts w:eastAsia="Times New Roman"/>
                <w:sz w:val="20"/>
                <w:lang w:val="en-US"/>
                <w:rPrChange w:id="454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</w:p>
          <w:p w14:paraId="4C79D0A8" w14:textId="77777777" w:rsidR="000B74FE" w:rsidRPr="00586D02" w:rsidRDefault="000B74FE" w:rsidP="0058750B">
            <w:pPr>
              <w:rPr>
                <w:ins w:id="455" w:author="Lin Yang" w:date="2021-02-24T21:28:00Z"/>
                <w:rFonts w:eastAsia="Times New Roman"/>
                <w:sz w:val="20"/>
                <w:lang w:val="en-US"/>
                <w:rPrChange w:id="456" w:author="Lin Yang" w:date="2021-02-24T22:18:00Z">
                  <w:rPr>
                    <w:ins w:id="457" w:author="Lin Yang" w:date="2021-02-24T21:28:00Z"/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458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 xml:space="preserve">Agreed that </w:t>
            </w:r>
            <w:r w:rsidRPr="00586D02">
              <w:rPr>
                <w:sz w:val="20"/>
                <w:rPrChange w:id="459" w:author="Lin Yang" w:date="2021-02-24T22:18:00Z">
                  <w:rPr>
                    <w:szCs w:val="22"/>
                  </w:rPr>
                </w:rPrChange>
              </w:rPr>
              <w:t>the 240MHz is not defined as BW in 11be</w:t>
            </w:r>
            <w:r w:rsidR="00A83FC7" w:rsidRPr="00586D02">
              <w:rPr>
                <w:sz w:val="20"/>
                <w:rPrChange w:id="460" w:author="Lin Yang" w:date="2021-02-24T22:18:00Z">
                  <w:rPr>
                    <w:szCs w:val="22"/>
                  </w:rPr>
                </w:rPrChange>
              </w:rPr>
              <w:t xml:space="preserve">. </w:t>
            </w:r>
            <w:proofErr w:type="gramStart"/>
            <w:r w:rsidR="00A83FC7" w:rsidRPr="00586D02">
              <w:rPr>
                <w:sz w:val="20"/>
                <w:rPrChange w:id="461" w:author="Lin Yang" w:date="2021-02-24T22:18:00Z">
                  <w:rPr>
                    <w:szCs w:val="22"/>
                  </w:rPr>
                </w:rPrChange>
              </w:rPr>
              <w:t>So</w:t>
            </w:r>
            <w:proofErr w:type="gramEnd"/>
            <w:r w:rsidR="00A83FC7" w:rsidRPr="00586D02">
              <w:rPr>
                <w:sz w:val="20"/>
                <w:rPrChange w:id="462" w:author="Lin Yang" w:date="2021-02-24T22:18:00Z">
                  <w:rPr>
                    <w:szCs w:val="22"/>
                  </w:rPr>
                </w:rPrChange>
              </w:rPr>
              <w:t xml:space="preserve"> we should remove </w:t>
            </w:r>
            <w:r w:rsidR="00A83FC7" w:rsidRPr="00586D02">
              <w:rPr>
                <w:rFonts w:eastAsia="Times New Roman"/>
                <w:sz w:val="20"/>
                <w:lang w:val="en-US"/>
                <w:rPrChange w:id="463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 xml:space="preserve">"3x996" </w:t>
            </w:r>
            <w:r w:rsidR="00C40960" w:rsidRPr="00586D02">
              <w:rPr>
                <w:rFonts w:eastAsia="Times New Roman"/>
                <w:sz w:val="20"/>
                <w:lang w:val="en-US"/>
                <w:rPrChange w:id="464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 xml:space="preserve">column in </w:t>
            </w:r>
            <w:r w:rsidR="00BB4046" w:rsidRPr="00586D02">
              <w:rPr>
                <w:rFonts w:eastAsia="Times New Roman"/>
                <w:sz w:val="20"/>
                <w:lang w:val="en-US"/>
                <w:rPrChange w:id="465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T</w:t>
            </w:r>
            <w:r w:rsidR="00C40960" w:rsidRPr="00586D02">
              <w:rPr>
                <w:rFonts w:eastAsia="Times New Roman"/>
                <w:sz w:val="20"/>
                <w:lang w:val="en-US"/>
                <w:rPrChange w:id="466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 xml:space="preserve">able </w:t>
            </w:r>
            <w:r w:rsidR="00BB4046" w:rsidRPr="00586D02">
              <w:rPr>
                <w:rFonts w:eastAsia="Times New Roman"/>
                <w:sz w:val="20"/>
                <w:lang w:val="en-US"/>
                <w:rPrChange w:id="467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36-12 rath</w:t>
            </w:r>
            <w:r w:rsidR="00CE36CA" w:rsidRPr="00586D02">
              <w:rPr>
                <w:rFonts w:eastAsia="Times New Roman"/>
                <w:sz w:val="20"/>
                <w:lang w:val="en-US"/>
                <w:rPrChange w:id="468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er than in 36-13</w:t>
            </w:r>
          </w:p>
          <w:p w14:paraId="458CEC67" w14:textId="77777777" w:rsidR="00E64C60" w:rsidRPr="00586D02" w:rsidRDefault="00E64C60" w:rsidP="0058750B">
            <w:pPr>
              <w:rPr>
                <w:ins w:id="469" w:author="Lin Yang" w:date="2021-02-24T21:28:00Z"/>
                <w:rFonts w:eastAsia="Times New Roman"/>
                <w:sz w:val="20"/>
                <w:lang w:val="en-US"/>
                <w:rPrChange w:id="470" w:author="Lin Yang" w:date="2021-02-24T22:18:00Z">
                  <w:rPr>
                    <w:ins w:id="471" w:author="Lin Yang" w:date="2021-02-24T21:28:00Z"/>
                    <w:rFonts w:eastAsia="Times New Roman"/>
                    <w:szCs w:val="22"/>
                    <w:lang w:val="en-US"/>
                  </w:rPr>
                </w:rPrChange>
              </w:rPr>
            </w:pPr>
          </w:p>
          <w:p w14:paraId="7CA5E779" w14:textId="77777777" w:rsidR="00E64C60" w:rsidRPr="00586D02" w:rsidRDefault="00E64C60" w:rsidP="00E64C60">
            <w:pPr>
              <w:rPr>
                <w:ins w:id="472" w:author="Lin Yang" w:date="2021-02-24T21:28:00Z"/>
                <w:b/>
                <w:sz w:val="20"/>
                <w:highlight w:val="yellow"/>
                <w:lang w:eastAsia="zh-CN"/>
                <w:rPrChange w:id="473" w:author="Lin Yang" w:date="2021-02-24T22:18:00Z">
                  <w:rPr>
                    <w:ins w:id="474" w:author="Lin Yang" w:date="2021-02-24T21:28:00Z"/>
                    <w:b/>
                    <w:szCs w:val="22"/>
                    <w:highlight w:val="yellow"/>
                    <w:lang w:eastAsia="zh-CN"/>
                  </w:rPr>
                </w:rPrChange>
              </w:rPr>
            </w:pPr>
            <w:ins w:id="475" w:author="Lin Yang" w:date="2021-02-24T21:28:00Z">
              <w:r w:rsidRPr="00586D02">
                <w:rPr>
                  <w:b/>
                  <w:sz w:val="20"/>
                  <w:highlight w:val="yellow"/>
                  <w:lang w:eastAsia="zh-CN"/>
                  <w:rPrChange w:id="476" w:author="Lin Yang" w:date="2021-02-24T22:18:00Z">
                    <w:rPr>
                      <w:b/>
                      <w:szCs w:val="22"/>
                      <w:highlight w:val="yellow"/>
                      <w:lang w:eastAsia="zh-CN"/>
                    </w:rPr>
                  </w:rPrChange>
                </w:rPr>
                <w:t xml:space="preserve">Instructions to the editor: </w:t>
              </w:r>
            </w:ins>
          </w:p>
          <w:p w14:paraId="03ADF63C" w14:textId="451EF674" w:rsidR="00E64C60" w:rsidRPr="00586D02" w:rsidRDefault="00E64C60" w:rsidP="00E64C60">
            <w:pPr>
              <w:rPr>
                <w:ins w:id="477" w:author="Lin Yang" w:date="2021-02-24T21:28:00Z"/>
                <w:b/>
                <w:sz w:val="20"/>
                <w:highlight w:val="yellow"/>
                <w:lang w:eastAsia="zh-CN"/>
                <w:rPrChange w:id="478" w:author="Lin Yang" w:date="2021-02-24T22:18:00Z">
                  <w:rPr>
                    <w:ins w:id="479" w:author="Lin Yang" w:date="2021-02-24T21:28:00Z"/>
                    <w:b/>
                    <w:szCs w:val="22"/>
                    <w:highlight w:val="yellow"/>
                    <w:lang w:eastAsia="zh-CN"/>
                  </w:rPr>
                </w:rPrChange>
              </w:rPr>
            </w:pPr>
            <w:ins w:id="480" w:author="Lin Yang" w:date="2021-02-24T21:28:00Z">
              <w:r w:rsidRPr="00586D02">
                <w:rPr>
                  <w:b/>
                  <w:sz w:val="20"/>
                  <w:highlight w:val="yellow"/>
                  <w:lang w:eastAsia="zh-CN"/>
                  <w:rPrChange w:id="481" w:author="Lin Yang" w:date="2021-02-24T22:18:00Z">
                    <w:rPr>
                      <w:b/>
                      <w:szCs w:val="22"/>
                      <w:highlight w:val="yellow"/>
                      <w:lang w:eastAsia="zh-CN"/>
                    </w:rPr>
                  </w:rPrChange>
                </w:rPr>
                <w:t xml:space="preserve">The change required for CID </w:t>
              </w:r>
            </w:ins>
            <w:ins w:id="482" w:author="Lin Yang" w:date="2021-02-24T21:29:00Z">
              <w:r w:rsidRPr="00586D02">
                <w:rPr>
                  <w:b/>
                  <w:sz w:val="20"/>
                  <w:highlight w:val="yellow"/>
                  <w:lang w:eastAsia="zh-CN"/>
                  <w:rPrChange w:id="483" w:author="Lin Yang" w:date="2021-02-24T22:18:00Z">
                    <w:rPr>
                      <w:b/>
                      <w:szCs w:val="22"/>
                      <w:highlight w:val="yellow"/>
                      <w:lang w:eastAsia="zh-CN"/>
                    </w:rPr>
                  </w:rPrChange>
                </w:rPr>
                <w:t>1558</w:t>
              </w:r>
            </w:ins>
            <w:ins w:id="484" w:author="Lin Yang" w:date="2021-02-24T21:28:00Z">
              <w:r w:rsidRPr="00586D02">
                <w:rPr>
                  <w:b/>
                  <w:sz w:val="20"/>
                  <w:highlight w:val="yellow"/>
                  <w:lang w:eastAsia="zh-CN"/>
                  <w:rPrChange w:id="485" w:author="Lin Yang" w:date="2021-02-24T22:18:00Z">
                    <w:rPr>
                      <w:b/>
                      <w:szCs w:val="22"/>
                      <w:highlight w:val="yellow"/>
                      <w:lang w:eastAsia="zh-CN"/>
                    </w:rPr>
                  </w:rPrChange>
                </w:rPr>
                <w:t xml:space="preserve"> is the same as for CID 125</w:t>
              </w:r>
            </w:ins>
            <w:ins w:id="486" w:author="Lin Yang" w:date="2021-02-24T21:29:00Z">
              <w:r w:rsidRPr="00586D02">
                <w:rPr>
                  <w:b/>
                  <w:sz w:val="20"/>
                  <w:highlight w:val="yellow"/>
                  <w:lang w:eastAsia="zh-CN"/>
                  <w:rPrChange w:id="487" w:author="Lin Yang" w:date="2021-02-24T22:18:00Z">
                    <w:rPr>
                      <w:b/>
                      <w:szCs w:val="22"/>
                      <w:highlight w:val="yellow"/>
                      <w:lang w:eastAsia="zh-CN"/>
                    </w:rPr>
                  </w:rPrChange>
                </w:rPr>
                <w:t>8</w:t>
              </w:r>
            </w:ins>
          </w:p>
          <w:p w14:paraId="4BCEA3F5" w14:textId="78468C9A" w:rsidR="00E64C60" w:rsidRPr="00586D02" w:rsidRDefault="00E64C60" w:rsidP="0058750B">
            <w:pPr>
              <w:rPr>
                <w:rFonts w:eastAsia="Times New Roman"/>
                <w:sz w:val="20"/>
                <w:rPrChange w:id="488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</w:p>
        </w:tc>
      </w:tr>
    </w:tbl>
    <w:p w14:paraId="16673DAE" w14:textId="42960512" w:rsidR="002B6E40" w:rsidRDefault="002B6E40" w:rsidP="00A77DCA">
      <w:pPr>
        <w:jc w:val="both"/>
        <w:rPr>
          <w:ins w:id="489" w:author="Lin Yang" w:date="2021-02-24T22:30:00Z"/>
          <w:b/>
          <w:i/>
          <w:sz w:val="20"/>
          <w:lang w:val="en-US"/>
        </w:rPr>
      </w:pPr>
    </w:p>
    <w:p w14:paraId="104D63AD" w14:textId="3AFD18B5" w:rsidR="00CA7EA0" w:rsidRDefault="00CA7EA0" w:rsidP="00A77DCA">
      <w:pPr>
        <w:jc w:val="both"/>
        <w:rPr>
          <w:ins w:id="490" w:author="Lin Yang" w:date="2021-02-24T22:30:00Z"/>
          <w:b/>
          <w:i/>
          <w:sz w:val="20"/>
          <w:lang w:val="en-US"/>
        </w:rPr>
      </w:pPr>
    </w:p>
    <w:p w14:paraId="1AA99A85" w14:textId="23B6F119" w:rsidR="00CA7EA0" w:rsidRDefault="00CA7EA0" w:rsidP="00A77DCA">
      <w:pPr>
        <w:jc w:val="both"/>
        <w:rPr>
          <w:ins w:id="491" w:author="Lin Yang" w:date="2021-02-24T22:30:00Z"/>
          <w:b/>
          <w:i/>
          <w:sz w:val="20"/>
          <w:lang w:val="en-US"/>
        </w:rPr>
      </w:pPr>
    </w:p>
    <w:p w14:paraId="3C4C046E" w14:textId="43B2E780" w:rsidR="00CA7EA0" w:rsidRDefault="00CA7EA0" w:rsidP="00A77DCA">
      <w:pPr>
        <w:jc w:val="both"/>
        <w:rPr>
          <w:ins w:id="492" w:author="Lin Yang" w:date="2021-02-24T22:30:00Z"/>
          <w:b/>
          <w:i/>
          <w:sz w:val="20"/>
          <w:lang w:val="en-US"/>
        </w:rPr>
      </w:pPr>
    </w:p>
    <w:p w14:paraId="4167E0D5" w14:textId="7C1EFEFD" w:rsidR="00CA7EA0" w:rsidRDefault="00CA7EA0" w:rsidP="00A77DCA">
      <w:pPr>
        <w:jc w:val="both"/>
        <w:rPr>
          <w:ins w:id="493" w:author="Lin Yang" w:date="2021-02-24T22:30:00Z"/>
          <w:b/>
          <w:i/>
          <w:sz w:val="20"/>
          <w:lang w:val="en-US"/>
        </w:rPr>
      </w:pPr>
    </w:p>
    <w:p w14:paraId="4C293C40" w14:textId="3BB70091" w:rsidR="00CA7EA0" w:rsidRDefault="00CA7EA0" w:rsidP="00A77DCA">
      <w:pPr>
        <w:jc w:val="both"/>
        <w:rPr>
          <w:ins w:id="494" w:author="Lin Yang" w:date="2021-02-24T22:30:00Z"/>
          <w:b/>
          <w:i/>
          <w:sz w:val="20"/>
          <w:lang w:val="en-US"/>
        </w:rPr>
      </w:pPr>
    </w:p>
    <w:p w14:paraId="769D9C87" w14:textId="6B6401F4" w:rsidR="00CA7EA0" w:rsidRDefault="00CA7EA0" w:rsidP="00A77DCA">
      <w:pPr>
        <w:jc w:val="both"/>
        <w:rPr>
          <w:ins w:id="495" w:author="Lin Yang" w:date="2021-02-24T22:30:00Z"/>
          <w:b/>
          <w:i/>
          <w:sz w:val="20"/>
          <w:lang w:val="en-US"/>
        </w:rPr>
      </w:pPr>
    </w:p>
    <w:p w14:paraId="76ABD81C" w14:textId="670EC02D" w:rsidR="00CA7EA0" w:rsidRDefault="00CA7EA0" w:rsidP="00A77DCA">
      <w:pPr>
        <w:jc w:val="both"/>
        <w:rPr>
          <w:ins w:id="496" w:author="Lin Yang" w:date="2021-02-24T22:30:00Z"/>
          <w:b/>
          <w:i/>
          <w:sz w:val="20"/>
          <w:lang w:val="en-US"/>
        </w:rPr>
      </w:pPr>
    </w:p>
    <w:p w14:paraId="3BEF5FC1" w14:textId="77777777" w:rsidR="00CA7EA0" w:rsidRPr="00586D02" w:rsidRDefault="00CA7EA0" w:rsidP="00A77DCA">
      <w:pPr>
        <w:jc w:val="both"/>
        <w:rPr>
          <w:b/>
          <w:i/>
          <w:sz w:val="20"/>
          <w:lang w:val="en-US"/>
          <w:rPrChange w:id="497" w:author="Lin Yang" w:date="2021-02-24T22:18:00Z">
            <w:rPr>
              <w:b/>
              <w:i/>
              <w:sz w:val="24"/>
              <w:szCs w:val="24"/>
              <w:lang w:val="en-US"/>
            </w:rPr>
          </w:rPrChange>
        </w:rPr>
      </w:pPr>
    </w:p>
    <w:p w14:paraId="0F621A74" w14:textId="419D866B" w:rsidR="002B6E40" w:rsidRPr="00586D02" w:rsidRDefault="002B6E40" w:rsidP="00A77DCA">
      <w:pPr>
        <w:jc w:val="both"/>
        <w:rPr>
          <w:b/>
          <w:i/>
          <w:sz w:val="20"/>
          <w:lang w:val="en-US"/>
          <w:rPrChange w:id="498" w:author="Lin Yang" w:date="2021-02-24T22:18:00Z">
            <w:rPr>
              <w:b/>
              <w:i/>
              <w:sz w:val="24"/>
              <w:szCs w:val="24"/>
              <w:lang w:val="en-US"/>
            </w:rPr>
          </w:rPrChange>
        </w:rPr>
      </w:pPr>
    </w:p>
    <w:tbl>
      <w:tblPr>
        <w:tblW w:w="99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900"/>
        <w:gridCol w:w="900"/>
        <w:gridCol w:w="2238"/>
        <w:gridCol w:w="2424"/>
        <w:gridCol w:w="2628"/>
      </w:tblGrid>
      <w:tr w:rsidR="00CE36CA" w:rsidRPr="00586D02" w14:paraId="1FD4EFE8" w14:textId="77777777" w:rsidTr="00C828CB">
        <w:trPr>
          <w:trHeight w:val="79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742F1" w14:textId="77777777" w:rsidR="00CE36CA" w:rsidRPr="00586D02" w:rsidRDefault="00CE36CA" w:rsidP="00C828CB">
            <w:pPr>
              <w:rPr>
                <w:rFonts w:eastAsia="Times New Roman"/>
                <w:b/>
                <w:bCs/>
                <w:sz w:val="20"/>
                <w:lang w:val="en-US"/>
                <w:rPrChange w:id="499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500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CID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FF522" w14:textId="77777777" w:rsidR="00CE36CA" w:rsidRPr="00586D02" w:rsidRDefault="00CE36CA" w:rsidP="00C828CB">
            <w:pPr>
              <w:rPr>
                <w:rFonts w:eastAsia="Times New Roman"/>
                <w:b/>
                <w:bCs/>
                <w:sz w:val="20"/>
                <w:lang w:val="en-US"/>
                <w:rPrChange w:id="501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502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Page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C1489" w14:textId="77777777" w:rsidR="00CE36CA" w:rsidRPr="00586D02" w:rsidRDefault="00CE36CA" w:rsidP="00C828CB">
            <w:pPr>
              <w:rPr>
                <w:rFonts w:eastAsia="Times New Roman"/>
                <w:b/>
                <w:bCs/>
                <w:sz w:val="20"/>
                <w:lang w:val="en-US"/>
                <w:rPrChange w:id="503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504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Clause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C96EC" w14:textId="77777777" w:rsidR="00CE36CA" w:rsidRPr="00586D02" w:rsidRDefault="00CE36CA" w:rsidP="00C828CB">
            <w:pPr>
              <w:rPr>
                <w:rFonts w:eastAsia="Times New Roman"/>
                <w:b/>
                <w:bCs/>
                <w:sz w:val="20"/>
                <w:lang w:val="en-US"/>
                <w:rPrChange w:id="505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506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Comment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6BCB2" w14:textId="77777777" w:rsidR="00CE36CA" w:rsidRPr="00586D02" w:rsidRDefault="00CE36CA" w:rsidP="00C828CB">
            <w:pPr>
              <w:rPr>
                <w:rFonts w:eastAsia="Times New Roman"/>
                <w:b/>
                <w:bCs/>
                <w:sz w:val="20"/>
                <w:lang w:val="en-US"/>
                <w:rPrChange w:id="507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508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Proposed Change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1ADCA" w14:textId="77777777" w:rsidR="00CE36CA" w:rsidRPr="00586D02" w:rsidRDefault="00CE36CA" w:rsidP="00C828CB">
            <w:pPr>
              <w:rPr>
                <w:rFonts w:eastAsia="Times New Roman"/>
                <w:b/>
                <w:bCs/>
                <w:sz w:val="20"/>
                <w:lang w:val="en-US"/>
                <w:rPrChange w:id="509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510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Resolution</w:t>
            </w:r>
          </w:p>
        </w:tc>
      </w:tr>
      <w:tr w:rsidR="00020622" w:rsidRPr="00586D02" w14:paraId="60B6269E" w14:textId="77777777" w:rsidTr="00C828CB">
        <w:trPr>
          <w:trHeight w:val="143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462BC" w14:textId="3A8443B4" w:rsidR="00020622" w:rsidRPr="00586D02" w:rsidRDefault="00020622" w:rsidP="00020622">
            <w:pPr>
              <w:jc w:val="right"/>
              <w:rPr>
                <w:rFonts w:eastAsia="Times New Roman"/>
                <w:sz w:val="20"/>
                <w:rPrChange w:id="511" w:author="Lin Yang" w:date="2021-02-24T22:18:00Z">
                  <w:rPr>
                    <w:rFonts w:eastAsia="Times New Roman"/>
                    <w:szCs w:val="22"/>
                  </w:rPr>
                </w:rPrChange>
              </w:rPr>
            </w:pPr>
            <w:r w:rsidRPr="00586D02">
              <w:rPr>
                <w:rFonts w:eastAsia="Times New Roman"/>
                <w:sz w:val="20"/>
                <w:rPrChange w:id="512" w:author="Lin Yang" w:date="2021-02-24T22:18:00Z">
                  <w:rPr>
                    <w:rFonts w:eastAsia="Times New Roman"/>
                    <w:szCs w:val="22"/>
                  </w:rPr>
                </w:rPrChange>
              </w:rPr>
              <w:t>1317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C9CC4" w14:textId="7BCA8776" w:rsidR="00020622" w:rsidRPr="00586D02" w:rsidRDefault="00020622" w:rsidP="00020622">
            <w:pPr>
              <w:jc w:val="right"/>
              <w:rPr>
                <w:rFonts w:eastAsia="Times New Roman"/>
                <w:sz w:val="20"/>
                <w:lang w:val="en-US"/>
                <w:rPrChange w:id="513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514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210.60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6D635" w14:textId="2FBE7B12" w:rsidR="00020622" w:rsidRPr="00586D02" w:rsidRDefault="00020622" w:rsidP="00020622">
            <w:pPr>
              <w:rPr>
                <w:rFonts w:eastAsia="Times New Roman"/>
                <w:sz w:val="20"/>
                <w:lang w:val="en-US"/>
                <w:rPrChange w:id="515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516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36.3.9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48246" w14:textId="1E0C48D1" w:rsidR="00020622" w:rsidRPr="00586D02" w:rsidRDefault="00020622" w:rsidP="00020622">
            <w:pPr>
              <w:rPr>
                <w:rFonts w:eastAsia="Times New Roman"/>
                <w:sz w:val="20"/>
                <w:lang w:val="en-US"/>
                <w:rPrChange w:id="517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sz w:val="20"/>
                <w:rPrChange w:id="518" w:author="Lin Yang" w:date="2021-02-24T22:18:00Z">
                  <w:rPr>
                    <w:szCs w:val="22"/>
                  </w:rPr>
                </w:rPrChange>
              </w:rPr>
              <w:t>Typo "T GI L-EHT"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69B2A" w14:textId="58524D78" w:rsidR="00020622" w:rsidRPr="00586D02" w:rsidRDefault="00020622" w:rsidP="00020622">
            <w:pPr>
              <w:rPr>
                <w:rFonts w:eastAsia="Times New Roman"/>
                <w:sz w:val="20"/>
                <w:lang w:val="en-US"/>
                <w:rPrChange w:id="519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sz w:val="20"/>
                <w:rPrChange w:id="520" w:author="Lin Yang" w:date="2021-02-24T22:18:00Z">
                  <w:rPr>
                    <w:szCs w:val="22"/>
                  </w:rPr>
                </w:rPrChange>
              </w:rPr>
              <w:t>"T GI L-EHT" should be "T GI L-LTF" (</w:t>
            </w:r>
            <w:proofErr w:type="spellStart"/>
            <w:proofErr w:type="gramStart"/>
            <w:r w:rsidRPr="00586D02">
              <w:rPr>
                <w:sz w:val="20"/>
                <w:rPrChange w:id="521" w:author="Lin Yang" w:date="2021-02-24T22:18:00Z">
                  <w:rPr>
                    <w:szCs w:val="22"/>
                  </w:rPr>
                </w:rPrChange>
              </w:rPr>
              <w:t>e.g</w:t>
            </w:r>
            <w:proofErr w:type="spellEnd"/>
            <w:proofErr w:type="gramEnd"/>
            <w:r w:rsidRPr="00586D02">
              <w:rPr>
                <w:sz w:val="20"/>
                <w:rPrChange w:id="522" w:author="Lin Yang" w:date="2021-02-24T22:18:00Z">
                  <w:rPr>
                    <w:szCs w:val="22"/>
                  </w:rPr>
                </w:rPrChange>
              </w:rPr>
              <w:t xml:space="preserve"> .se (36-14)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B44AB" w14:textId="7F6D657D" w:rsidR="00020622" w:rsidRPr="00586D02" w:rsidRDefault="003644DC" w:rsidP="00020622">
            <w:pPr>
              <w:rPr>
                <w:rFonts w:eastAsia="Times New Roman"/>
                <w:sz w:val="20"/>
                <w:lang w:val="en-US"/>
                <w:rPrChange w:id="523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524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ACCEPTED</w:t>
            </w:r>
          </w:p>
        </w:tc>
      </w:tr>
      <w:tr w:rsidR="00D70A53" w:rsidRPr="00586D02" w14:paraId="10504EF3" w14:textId="77777777" w:rsidTr="00C828CB">
        <w:trPr>
          <w:trHeight w:val="143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454B6" w14:textId="5290B414" w:rsidR="00D70A53" w:rsidRPr="00586D02" w:rsidRDefault="00D70A53" w:rsidP="00D70A53">
            <w:pPr>
              <w:jc w:val="right"/>
              <w:rPr>
                <w:rFonts w:eastAsia="Times New Roman"/>
                <w:sz w:val="20"/>
                <w:rPrChange w:id="525" w:author="Lin Yang" w:date="2021-02-24T22:18:00Z">
                  <w:rPr>
                    <w:rFonts w:eastAsia="Times New Roman"/>
                    <w:szCs w:val="22"/>
                  </w:rPr>
                </w:rPrChange>
              </w:rPr>
            </w:pPr>
            <w:r w:rsidRPr="00586D02">
              <w:rPr>
                <w:rFonts w:eastAsia="Times New Roman"/>
                <w:sz w:val="20"/>
                <w:rPrChange w:id="526" w:author="Lin Yang" w:date="2021-02-24T22:18:00Z">
                  <w:rPr>
                    <w:rFonts w:eastAsia="Times New Roman"/>
                    <w:szCs w:val="22"/>
                  </w:rPr>
                </w:rPrChange>
              </w:rPr>
              <w:t>2608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2B7BD" w14:textId="4FAB01A5" w:rsidR="00D70A53" w:rsidRPr="00586D02" w:rsidRDefault="00D70A53" w:rsidP="00D70A53">
            <w:pPr>
              <w:jc w:val="right"/>
              <w:rPr>
                <w:rFonts w:eastAsia="Times New Roman"/>
                <w:sz w:val="20"/>
                <w:lang w:val="en-US"/>
                <w:rPrChange w:id="527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528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210.59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F9D89" w14:textId="280F4EC1" w:rsidR="00D70A53" w:rsidRPr="00586D02" w:rsidRDefault="00D70A53" w:rsidP="00D70A53">
            <w:pPr>
              <w:rPr>
                <w:rFonts w:eastAsia="Times New Roman"/>
                <w:sz w:val="20"/>
                <w:lang w:val="en-US"/>
                <w:rPrChange w:id="529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530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36.3.9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B5C60" w14:textId="5821545F" w:rsidR="00D70A53" w:rsidRPr="00586D02" w:rsidRDefault="00D70A53" w:rsidP="00D70A53">
            <w:pPr>
              <w:rPr>
                <w:rFonts w:eastAsia="Times New Roman"/>
                <w:sz w:val="20"/>
                <w:lang w:val="en-US"/>
                <w:rPrChange w:id="531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sz w:val="20"/>
                <w:rPrChange w:id="532" w:author="Lin Yang" w:date="2021-02-24T22:18:00Z">
                  <w:rPr>
                    <w:szCs w:val="22"/>
                  </w:rPr>
                </w:rPrChange>
              </w:rPr>
              <w:t>Incorrect Parameter name for L-LTF guard interval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38CEB" w14:textId="11AEA72B" w:rsidR="00D70A53" w:rsidRPr="00586D02" w:rsidRDefault="00D70A53" w:rsidP="00D70A53">
            <w:pPr>
              <w:rPr>
                <w:rFonts w:eastAsia="Times New Roman"/>
                <w:sz w:val="20"/>
                <w:lang w:val="en-US"/>
                <w:rPrChange w:id="533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sz w:val="20"/>
                <w:rPrChange w:id="534" w:author="Lin Yang" w:date="2021-02-24T22:18:00Z">
                  <w:rPr>
                    <w:szCs w:val="22"/>
                  </w:rPr>
                </w:rPrChange>
              </w:rPr>
              <w:t>Change parameter name for L-LTF guard interval from "T_</w:t>
            </w:r>
            <w:proofErr w:type="gramStart"/>
            <w:r w:rsidRPr="00586D02">
              <w:rPr>
                <w:sz w:val="20"/>
                <w:rPrChange w:id="535" w:author="Lin Yang" w:date="2021-02-24T22:18:00Z">
                  <w:rPr>
                    <w:szCs w:val="22"/>
                  </w:rPr>
                </w:rPrChange>
              </w:rPr>
              <w:t>GI,L</w:t>
            </w:r>
            <w:proofErr w:type="gramEnd"/>
            <w:r w:rsidRPr="00586D02">
              <w:rPr>
                <w:sz w:val="20"/>
                <w:rPrChange w:id="536" w:author="Lin Yang" w:date="2021-02-24T22:18:00Z">
                  <w:rPr>
                    <w:szCs w:val="22"/>
                  </w:rPr>
                </w:rPrChange>
              </w:rPr>
              <w:t>-EHT" to "T_GI,L-LTF"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C6CB3" w14:textId="77777777" w:rsidR="00D70A53" w:rsidRPr="00586D02" w:rsidRDefault="003644DC" w:rsidP="00D70A53">
            <w:pPr>
              <w:rPr>
                <w:rFonts w:eastAsia="Times New Roman"/>
                <w:sz w:val="20"/>
                <w:lang w:val="en-US"/>
                <w:rPrChange w:id="537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538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ACCEPTED</w:t>
            </w:r>
          </w:p>
          <w:p w14:paraId="6A10CA08" w14:textId="77777777" w:rsidR="003644DC" w:rsidRPr="00586D02" w:rsidRDefault="003644DC" w:rsidP="00D70A53">
            <w:pPr>
              <w:rPr>
                <w:rFonts w:eastAsia="Times New Roman"/>
                <w:sz w:val="20"/>
                <w:lang w:val="en-US"/>
                <w:rPrChange w:id="539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</w:p>
          <w:p w14:paraId="685B4419" w14:textId="2DA7BD53" w:rsidR="003644DC" w:rsidRPr="00586D02" w:rsidRDefault="003644DC" w:rsidP="00D70A53">
            <w:pPr>
              <w:rPr>
                <w:rFonts w:eastAsia="Times New Roman"/>
                <w:sz w:val="20"/>
                <w:lang w:val="en-US"/>
                <w:rPrChange w:id="540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541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Same as CID1317</w:t>
            </w:r>
          </w:p>
        </w:tc>
      </w:tr>
    </w:tbl>
    <w:p w14:paraId="533A8C23" w14:textId="1A5556FB" w:rsidR="002B6E40" w:rsidRDefault="002B6E40" w:rsidP="00A77DCA">
      <w:pPr>
        <w:jc w:val="both"/>
        <w:rPr>
          <w:ins w:id="542" w:author="Lin Yang" w:date="2021-02-24T22:31:00Z"/>
          <w:b/>
          <w:i/>
          <w:sz w:val="20"/>
          <w:lang w:val="en-US"/>
        </w:rPr>
      </w:pPr>
    </w:p>
    <w:p w14:paraId="56F68F08" w14:textId="26BDF6F4" w:rsidR="00D061D6" w:rsidRDefault="00D061D6" w:rsidP="00A77DCA">
      <w:pPr>
        <w:jc w:val="both"/>
        <w:rPr>
          <w:ins w:id="543" w:author="Lin Yang" w:date="2021-02-24T22:32:00Z"/>
          <w:b/>
          <w:i/>
          <w:sz w:val="20"/>
          <w:lang w:val="en-US"/>
        </w:rPr>
      </w:pPr>
    </w:p>
    <w:p w14:paraId="60B7B931" w14:textId="77777777" w:rsidR="000952B0" w:rsidRPr="00586D02" w:rsidRDefault="000952B0" w:rsidP="00A77DCA">
      <w:pPr>
        <w:jc w:val="both"/>
        <w:rPr>
          <w:b/>
          <w:i/>
          <w:sz w:val="20"/>
          <w:lang w:val="en-US"/>
          <w:rPrChange w:id="544" w:author="Lin Yang" w:date="2021-02-24T22:18:00Z">
            <w:rPr>
              <w:b/>
              <w:i/>
              <w:sz w:val="24"/>
              <w:szCs w:val="24"/>
              <w:lang w:val="en-US"/>
            </w:rPr>
          </w:rPrChange>
        </w:rPr>
      </w:pPr>
    </w:p>
    <w:p w14:paraId="2AA94E72" w14:textId="3C3322C9" w:rsidR="002B6E40" w:rsidRPr="00586D02" w:rsidRDefault="002B6E40" w:rsidP="00A77DCA">
      <w:pPr>
        <w:jc w:val="both"/>
        <w:rPr>
          <w:b/>
          <w:i/>
          <w:sz w:val="20"/>
          <w:lang w:val="en-US"/>
          <w:rPrChange w:id="545" w:author="Lin Yang" w:date="2021-02-24T22:18:00Z">
            <w:rPr>
              <w:b/>
              <w:i/>
              <w:sz w:val="24"/>
              <w:szCs w:val="24"/>
              <w:lang w:val="en-US"/>
            </w:rPr>
          </w:rPrChange>
        </w:rPr>
      </w:pPr>
    </w:p>
    <w:tbl>
      <w:tblPr>
        <w:tblW w:w="99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900"/>
        <w:gridCol w:w="900"/>
        <w:gridCol w:w="2238"/>
        <w:gridCol w:w="2424"/>
        <w:gridCol w:w="2628"/>
      </w:tblGrid>
      <w:tr w:rsidR="0059556A" w:rsidRPr="00586D02" w14:paraId="1FDBE36D" w14:textId="77777777" w:rsidTr="00C828CB">
        <w:trPr>
          <w:trHeight w:val="79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1F5FB" w14:textId="77777777" w:rsidR="0059556A" w:rsidRPr="00586D02" w:rsidRDefault="0059556A" w:rsidP="00C828CB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67421" w14:textId="77777777" w:rsidR="0059556A" w:rsidRPr="00586D02" w:rsidRDefault="0059556A" w:rsidP="00C828CB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1D694" w14:textId="77777777" w:rsidR="0059556A" w:rsidRPr="00586D02" w:rsidRDefault="0059556A" w:rsidP="00C828CB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1B546" w14:textId="77777777" w:rsidR="0059556A" w:rsidRPr="00586D02" w:rsidRDefault="0059556A" w:rsidP="00C828CB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3F92D" w14:textId="77777777" w:rsidR="0059556A" w:rsidRPr="00586D02" w:rsidRDefault="0059556A" w:rsidP="00C828CB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AF668" w14:textId="77777777" w:rsidR="0059556A" w:rsidRPr="00586D02" w:rsidRDefault="0059556A" w:rsidP="00C828CB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4D7972" w:rsidRPr="00586D02" w14:paraId="6809FD46" w14:textId="77777777" w:rsidTr="00C60320">
        <w:trPr>
          <w:trHeight w:val="3383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098CD" w14:textId="1D722316" w:rsidR="004D7972" w:rsidRPr="00586D02" w:rsidRDefault="004D7972" w:rsidP="004D7972">
            <w:pPr>
              <w:jc w:val="right"/>
              <w:rPr>
                <w:rFonts w:eastAsia="Times New Roman"/>
                <w:sz w:val="20"/>
                <w:rPrChange w:id="546" w:author="Lin Yang" w:date="2021-02-24T22:18:00Z">
                  <w:rPr>
                    <w:rFonts w:eastAsia="Times New Roman"/>
                    <w:szCs w:val="22"/>
                  </w:rPr>
                </w:rPrChange>
              </w:rPr>
            </w:pPr>
            <w:r w:rsidRPr="00586D02">
              <w:rPr>
                <w:rFonts w:eastAsia="Times New Roman"/>
                <w:sz w:val="20"/>
                <w:rPrChange w:id="547" w:author="Lin Yang" w:date="2021-02-24T22:18:00Z">
                  <w:rPr>
                    <w:rFonts w:eastAsia="Times New Roman"/>
                    <w:szCs w:val="22"/>
                  </w:rPr>
                </w:rPrChange>
              </w:rPr>
              <w:lastRenderedPageBreak/>
              <w:t>1320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2BFE5" w14:textId="5B6EB5C9" w:rsidR="004D7972" w:rsidRPr="00586D02" w:rsidRDefault="004D7972" w:rsidP="004D7972">
            <w:pPr>
              <w:jc w:val="right"/>
              <w:rPr>
                <w:rFonts w:eastAsia="Times New Roman"/>
                <w:sz w:val="20"/>
                <w:lang w:val="en-US"/>
                <w:rPrChange w:id="548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549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211.11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8A2B6" w14:textId="24F11987" w:rsidR="004D7972" w:rsidRPr="00586D02" w:rsidRDefault="00611D23" w:rsidP="004D7972">
            <w:pPr>
              <w:rPr>
                <w:rFonts w:eastAsia="Times New Roman"/>
                <w:sz w:val="20"/>
                <w:lang w:val="en-US"/>
                <w:rPrChange w:id="550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551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36.3.9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6F6F7" w14:textId="27BF317A" w:rsidR="004D7972" w:rsidRPr="00586D02" w:rsidRDefault="004D7972" w:rsidP="004D7972">
            <w:pPr>
              <w:rPr>
                <w:rFonts w:eastAsia="Times New Roman"/>
                <w:sz w:val="20"/>
                <w:lang w:val="en-US"/>
                <w:rPrChange w:id="552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sz w:val="20"/>
                <w:rPrChange w:id="553" w:author="Lin Yang" w:date="2021-02-24T22:18:00Z">
                  <w:rPr>
                    <w:szCs w:val="22"/>
                  </w:rPr>
                </w:rPrChange>
              </w:rPr>
              <w:t>"EHT PPDU fields." is an undefined term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D02DA" w14:textId="6CD9F018" w:rsidR="004D7972" w:rsidRPr="00586D02" w:rsidRDefault="004D7972" w:rsidP="004D7972">
            <w:pPr>
              <w:rPr>
                <w:rFonts w:eastAsia="Times New Roman"/>
                <w:sz w:val="20"/>
                <w:lang w:val="en-US"/>
                <w:rPrChange w:id="554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sz w:val="20"/>
                <w:rPrChange w:id="555" w:author="Lin Yang" w:date="2021-02-24T22:18:00Z">
                  <w:rPr>
                    <w:szCs w:val="22"/>
                  </w:rPr>
                </w:rPrChange>
              </w:rPr>
              <w:t>Change to "EHT modulated fields</w:t>
            </w:r>
            <w:proofErr w:type="gramStart"/>
            <w:r w:rsidRPr="00586D02">
              <w:rPr>
                <w:sz w:val="20"/>
                <w:rPrChange w:id="556" w:author="Lin Yang" w:date="2021-02-24T22:18:00Z">
                  <w:rPr>
                    <w:szCs w:val="22"/>
                  </w:rPr>
                </w:rPrChange>
              </w:rPr>
              <w:t>"  -</w:t>
            </w:r>
            <w:proofErr w:type="gramEnd"/>
            <w:r w:rsidRPr="00586D02">
              <w:rPr>
                <w:sz w:val="20"/>
                <w:rPrChange w:id="557" w:author="Lin Yang" w:date="2021-02-24T22:18:00Z">
                  <w:rPr>
                    <w:szCs w:val="22"/>
                  </w:rPr>
                </w:rPrChange>
              </w:rPr>
              <w:t xml:space="preserve"> you can check this at fig 36-32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AA078" w14:textId="77777777" w:rsidR="0091309A" w:rsidRPr="00586D02" w:rsidRDefault="0091309A" w:rsidP="0091309A">
            <w:pPr>
              <w:rPr>
                <w:sz w:val="20"/>
                <w:rPrChange w:id="558" w:author="Lin Yang" w:date="2021-02-24T22:18:00Z">
                  <w:rPr>
                    <w:szCs w:val="22"/>
                  </w:rPr>
                </w:rPrChange>
              </w:rPr>
            </w:pPr>
            <w:r w:rsidRPr="00586D02">
              <w:rPr>
                <w:sz w:val="20"/>
                <w:rPrChange w:id="559" w:author="Lin Yang" w:date="2021-02-24T22:18:00Z">
                  <w:rPr>
                    <w:szCs w:val="22"/>
                  </w:rPr>
                </w:rPrChange>
              </w:rPr>
              <w:t>REVISED</w:t>
            </w:r>
          </w:p>
          <w:p w14:paraId="69C301D4" w14:textId="0B67E1B1" w:rsidR="0091309A" w:rsidDel="00D1736E" w:rsidRDefault="0091309A" w:rsidP="002034E6">
            <w:pPr>
              <w:rPr>
                <w:del w:id="560" w:author="Bin Tian" w:date="2021-02-24T18:19:00Z"/>
                <w:sz w:val="20"/>
              </w:rPr>
            </w:pPr>
          </w:p>
          <w:p w14:paraId="2B49EA31" w14:textId="77777777" w:rsidR="00D1736E" w:rsidRPr="00586D02" w:rsidRDefault="00D1736E" w:rsidP="0091309A">
            <w:pPr>
              <w:rPr>
                <w:ins w:id="561" w:author="Lin Yang" w:date="2021-02-24T22:31:00Z"/>
                <w:sz w:val="20"/>
                <w:rPrChange w:id="562" w:author="Lin Yang" w:date="2021-02-24T22:18:00Z">
                  <w:rPr>
                    <w:ins w:id="563" w:author="Lin Yang" w:date="2021-02-24T22:31:00Z"/>
                    <w:szCs w:val="22"/>
                  </w:rPr>
                </w:rPrChange>
              </w:rPr>
            </w:pPr>
          </w:p>
          <w:p w14:paraId="09EC6C50" w14:textId="77777777" w:rsidR="002034E6" w:rsidRPr="00586D02" w:rsidRDefault="0091309A" w:rsidP="002034E6">
            <w:pPr>
              <w:rPr>
                <w:ins w:id="564" w:author="Bin Tian" w:date="2021-02-24T18:19:00Z"/>
                <w:sz w:val="20"/>
                <w:rPrChange w:id="565" w:author="Lin Yang" w:date="2021-02-24T22:18:00Z">
                  <w:rPr>
                    <w:ins w:id="566" w:author="Bin Tian" w:date="2021-02-24T18:19:00Z"/>
                    <w:szCs w:val="22"/>
                  </w:rPr>
                </w:rPrChange>
              </w:rPr>
            </w:pPr>
            <w:r w:rsidRPr="00586D02">
              <w:rPr>
                <w:sz w:val="20"/>
                <w:rPrChange w:id="567" w:author="Lin Yang" w:date="2021-02-24T22:18:00Z">
                  <w:rPr>
                    <w:szCs w:val="22"/>
                  </w:rPr>
                </w:rPrChange>
              </w:rPr>
              <w:t>Agreed in principle</w:t>
            </w:r>
            <w:r w:rsidR="00C937EF" w:rsidRPr="00586D02">
              <w:rPr>
                <w:sz w:val="20"/>
                <w:rPrChange w:id="568" w:author="Lin Yang" w:date="2021-02-24T22:18:00Z">
                  <w:rPr>
                    <w:szCs w:val="22"/>
                  </w:rPr>
                </w:rPrChange>
              </w:rPr>
              <w:t xml:space="preserve">. </w:t>
            </w:r>
            <w:ins w:id="569" w:author="Bin Tian" w:date="2021-02-24T18:19:00Z">
              <w:r w:rsidR="002034E6" w:rsidRPr="00586D02">
                <w:rPr>
                  <w:sz w:val="20"/>
                  <w:rPrChange w:id="570" w:author="Lin Yang" w:date="2021-02-24T22:18:00Z">
                    <w:rPr>
                      <w:szCs w:val="22"/>
                    </w:rPr>
                  </w:rPrChange>
                </w:rPr>
                <w:t xml:space="preserve">EHT data field is the more accurate term for this description. </w:t>
              </w:r>
            </w:ins>
          </w:p>
          <w:p w14:paraId="51EAF0F0" w14:textId="4E03F4A1" w:rsidR="0091309A" w:rsidRPr="00586D02" w:rsidRDefault="0091309A" w:rsidP="0091309A">
            <w:pPr>
              <w:rPr>
                <w:sz w:val="20"/>
                <w:rPrChange w:id="571" w:author="Lin Yang" w:date="2021-02-24T22:18:00Z">
                  <w:rPr>
                    <w:szCs w:val="22"/>
                  </w:rPr>
                </w:rPrChange>
              </w:rPr>
            </w:pPr>
          </w:p>
          <w:p w14:paraId="76029825" w14:textId="77777777" w:rsidR="0091309A" w:rsidRPr="00586D02" w:rsidRDefault="0091309A" w:rsidP="0091309A">
            <w:pPr>
              <w:rPr>
                <w:sz w:val="20"/>
                <w:rPrChange w:id="572" w:author="Lin Yang" w:date="2021-02-24T22:18:00Z">
                  <w:rPr>
                    <w:szCs w:val="22"/>
                  </w:rPr>
                </w:rPrChange>
              </w:rPr>
            </w:pPr>
          </w:p>
          <w:p w14:paraId="2147C712" w14:textId="77777777" w:rsidR="004727B1" w:rsidRPr="00586D02" w:rsidRDefault="0091309A" w:rsidP="0091309A">
            <w:pPr>
              <w:rPr>
                <w:b/>
                <w:sz w:val="20"/>
                <w:lang w:eastAsia="zh-CN"/>
                <w:rPrChange w:id="573" w:author="Lin Yang" w:date="2021-02-24T22:18:00Z">
                  <w:rPr>
                    <w:b/>
                    <w:szCs w:val="22"/>
                    <w:lang w:eastAsia="zh-CN"/>
                  </w:rPr>
                </w:rPrChange>
              </w:rPr>
            </w:pPr>
            <w:r w:rsidRPr="00586D02">
              <w:rPr>
                <w:b/>
                <w:sz w:val="20"/>
                <w:highlight w:val="yellow"/>
                <w:lang w:eastAsia="zh-CN"/>
                <w:rPrChange w:id="574" w:author="Lin Yang" w:date="2021-02-24T22:18:00Z">
                  <w:rPr>
                    <w:b/>
                    <w:szCs w:val="22"/>
                    <w:highlight w:val="yellow"/>
                    <w:lang w:eastAsia="zh-CN"/>
                  </w:rPr>
                </w:rPrChange>
              </w:rPr>
              <w:t xml:space="preserve">Instructions to the editor: </w:t>
            </w:r>
          </w:p>
          <w:p w14:paraId="3D29FCC2" w14:textId="191F62AF" w:rsidR="0091309A" w:rsidRPr="00586D02" w:rsidRDefault="002034E6" w:rsidP="0091309A">
            <w:pPr>
              <w:rPr>
                <w:b/>
                <w:sz w:val="20"/>
                <w:highlight w:val="yellow"/>
                <w:lang w:eastAsia="zh-CN"/>
                <w:rPrChange w:id="575" w:author="Lin Yang" w:date="2021-02-24T22:18:00Z">
                  <w:rPr>
                    <w:b/>
                    <w:szCs w:val="22"/>
                    <w:highlight w:val="yellow"/>
                    <w:lang w:eastAsia="zh-CN"/>
                  </w:rPr>
                </w:rPrChange>
              </w:rPr>
            </w:pPr>
            <w:ins w:id="576" w:author="Bin Tian" w:date="2021-02-24T18:17:00Z">
              <w:r w:rsidRPr="00586D02">
                <w:rPr>
                  <w:sz w:val="20"/>
                  <w:highlight w:val="yellow"/>
                  <w:rPrChange w:id="577" w:author="Lin Yang" w:date="2021-02-24T22:18:00Z">
                    <w:rPr>
                      <w:szCs w:val="22"/>
                      <w:highlight w:val="yellow"/>
                    </w:rPr>
                  </w:rPrChange>
                </w:rPr>
                <w:t xml:space="preserve">Please make changes </w:t>
              </w:r>
              <w:del w:id="578" w:author="Lin Yang" w:date="2021-02-24T22:31:00Z">
                <w:r w:rsidRPr="00586D02" w:rsidDel="00D061D6">
                  <w:rPr>
                    <w:sz w:val="20"/>
                    <w:highlight w:val="yellow"/>
                    <w:rPrChange w:id="579" w:author="Lin Yang" w:date="2021-02-24T22:18:00Z">
                      <w:rPr>
                        <w:szCs w:val="22"/>
                        <w:highlight w:val="yellow"/>
                      </w:rPr>
                    </w:rPrChange>
                  </w:rPr>
                  <w:delText xml:space="preserve">in  </w:delText>
                </w:r>
              </w:del>
            </w:ins>
            <w:del w:id="580" w:author="Lin Yang" w:date="2021-02-24T22:31:00Z">
              <w:r w:rsidR="004727B1" w:rsidRPr="00586D02" w:rsidDel="00D061D6">
                <w:rPr>
                  <w:sz w:val="20"/>
                  <w:highlight w:val="yellow"/>
                  <w:rPrChange w:id="581" w:author="Lin Yang" w:date="2021-02-24T22:18:00Z">
                    <w:rPr>
                      <w:szCs w:val="22"/>
                      <w:highlight w:val="yellow"/>
                    </w:rPr>
                  </w:rPrChange>
                </w:rPr>
                <w:delText xml:space="preserve">Should be </w:delText>
              </w:r>
            </w:del>
            <w:r w:rsidR="004727B1" w:rsidRPr="00586D02">
              <w:rPr>
                <w:sz w:val="20"/>
                <w:highlight w:val="yellow"/>
                <w:rPrChange w:id="582" w:author="Lin Yang" w:date="2021-02-24T22:18:00Z">
                  <w:rPr>
                    <w:szCs w:val="22"/>
                    <w:highlight w:val="yellow"/>
                  </w:rPr>
                </w:rPrChange>
              </w:rPr>
              <w:t xml:space="preserve">in </w:t>
            </w:r>
            <w:proofErr w:type="gramStart"/>
            <w:r w:rsidR="004727B1" w:rsidRPr="00586D02">
              <w:rPr>
                <w:sz w:val="20"/>
                <w:highlight w:val="yellow"/>
                <w:rPrChange w:id="583" w:author="Lin Yang" w:date="2021-02-24T22:18:00Z">
                  <w:rPr>
                    <w:szCs w:val="22"/>
                    <w:highlight w:val="yellow"/>
                  </w:rPr>
                </w:rPrChange>
              </w:rPr>
              <w:t>P211L31;</w:t>
            </w:r>
            <w:proofErr w:type="gramEnd"/>
          </w:p>
          <w:p w14:paraId="5004D183" w14:textId="77777777" w:rsidR="004D7972" w:rsidRDefault="0091309A" w:rsidP="0091309A">
            <w:pPr>
              <w:rPr>
                <w:ins w:id="584" w:author="Lin Yang" w:date="2021-02-24T22:32:00Z"/>
                <w:rFonts w:eastAsia="Times New Roman"/>
                <w:sz w:val="20"/>
                <w:lang w:val="en-US"/>
              </w:rPr>
            </w:pPr>
            <w:del w:id="585" w:author="Bin Tian" w:date="2021-02-24T18:17:00Z">
              <w:r w:rsidRPr="00586D02" w:rsidDel="002034E6">
                <w:rPr>
                  <w:bCs/>
                  <w:sz w:val="20"/>
                  <w:highlight w:val="yellow"/>
                  <w:lang w:eastAsia="zh-CN"/>
                  <w:rPrChange w:id="586" w:author="Lin Yang" w:date="2021-02-24T22:18:00Z">
                    <w:rPr>
                      <w:bCs/>
                      <w:szCs w:val="22"/>
                      <w:highlight w:val="yellow"/>
                      <w:lang w:eastAsia="zh-CN"/>
                    </w:rPr>
                  </w:rPrChange>
                </w:rPr>
                <w:delText>P</w:delText>
              </w:r>
              <w:r w:rsidRPr="00586D02" w:rsidDel="002034E6">
                <w:rPr>
                  <w:sz w:val="20"/>
                  <w:highlight w:val="yellow"/>
                  <w:rPrChange w:id="587" w:author="Lin Yang" w:date="2021-02-24T22:18:00Z">
                    <w:rPr>
                      <w:szCs w:val="22"/>
                      <w:highlight w:val="yellow"/>
                    </w:rPr>
                  </w:rPrChange>
                </w:rPr>
                <w:delText xml:space="preserve">lease </w:delText>
              </w:r>
              <w:r w:rsidR="00D0758A" w:rsidRPr="00586D02" w:rsidDel="002034E6">
                <w:rPr>
                  <w:sz w:val="20"/>
                  <w:highlight w:val="yellow"/>
                  <w:rPrChange w:id="588" w:author="Lin Yang" w:date="2021-02-24T22:18:00Z">
                    <w:rPr>
                      <w:szCs w:val="22"/>
                      <w:highlight w:val="yellow"/>
                    </w:rPr>
                  </w:rPrChange>
                </w:rPr>
                <w:delText>change</w:delText>
              </w:r>
            </w:del>
            <w:del w:id="589" w:author="Lin Yang" w:date="2021-02-24T22:31:00Z">
              <w:r w:rsidR="00D0758A" w:rsidRPr="00586D02" w:rsidDel="00D1736E">
                <w:rPr>
                  <w:sz w:val="20"/>
                  <w:highlight w:val="yellow"/>
                  <w:rPrChange w:id="590" w:author="Lin Yang" w:date="2021-02-24T22:18:00Z">
                    <w:rPr>
                      <w:szCs w:val="22"/>
                      <w:highlight w:val="yellow"/>
                    </w:rPr>
                  </w:rPrChange>
                </w:rPr>
                <w:delText xml:space="preserve"> </w:delText>
              </w:r>
            </w:del>
            <w:ins w:id="591" w:author="Bin Tian" w:date="2021-02-24T18:17:00Z">
              <w:r w:rsidR="002034E6" w:rsidRPr="00586D02">
                <w:rPr>
                  <w:sz w:val="20"/>
                  <w:highlight w:val="yellow"/>
                  <w:rPrChange w:id="592" w:author="Lin Yang" w:date="2021-02-24T22:18:00Z">
                    <w:rPr>
                      <w:szCs w:val="22"/>
                      <w:highlight w:val="yellow"/>
                    </w:rPr>
                  </w:rPrChange>
                </w:rPr>
                <w:t xml:space="preserve">Replace </w:t>
              </w:r>
            </w:ins>
            <w:r w:rsidR="00FE5142" w:rsidRPr="00586D02">
              <w:rPr>
                <w:sz w:val="20"/>
                <w:highlight w:val="yellow"/>
                <w:rPrChange w:id="593" w:author="Lin Yang" w:date="2021-02-24T22:18:00Z">
                  <w:rPr>
                    <w:szCs w:val="22"/>
                    <w:highlight w:val="yellow"/>
                  </w:rPr>
                </w:rPrChange>
              </w:rPr>
              <w:t xml:space="preserve">"EHT PPDU fields." to "EHT data fields." </w:t>
            </w:r>
            <w:r w:rsidR="004C10C2" w:rsidRPr="00586D02">
              <w:rPr>
                <w:sz w:val="20"/>
                <w:highlight w:val="yellow"/>
                <w:rPrChange w:id="594" w:author="Lin Yang" w:date="2021-02-24T22:18:00Z">
                  <w:rPr>
                    <w:szCs w:val="22"/>
                    <w:highlight w:val="yellow"/>
                  </w:rPr>
                </w:rPrChange>
              </w:rPr>
              <w:t xml:space="preserve">and </w:t>
            </w:r>
            <w:r w:rsidRPr="00586D02">
              <w:rPr>
                <w:sz w:val="20"/>
                <w:highlight w:val="yellow"/>
                <w:rPrChange w:id="595" w:author="Lin Yang" w:date="2021-02-24T22:18:00Z">
                  <w:rPr>
                    <w:szCs w:val="22"/>
                    <w:highlight w:val="yellow"/>
                  </w:rPr>
                </w:rPrChange>
              </w:rPr>
              <w:t xml:space="preserve">remove </w:t>
            </w:r>
            <w:r w:rsidRPr="00586D02">
              <w:rPr>
                <w:rFonts w:eastAsia="Times New Roman"/>
                <w:sz w:val="20"/>
                <w:highlight w:val="yellow"/>
                <w:lang w:val="en-US"/>
                <w:rPrChange w:id="596" w:author="Lin Yang" w:date="2021-02-24T22:18:00Z">
                  <w:rPr>
                    <w:rFonts w:eastAsia="Times New Roman"/>
                    <w:szCs w:val="22"/>
                    <w:highlight w:val="yellow"/>
                    <w:lang w:val="en-US"/>
                  </w:rPr>
                </w:rPrChange>
              </w:rPr>
              <w:t>the text</w:t>
            </w:r>
            <w:r w:rsidR="00A06934" w:rsidRPr="00586D02">
              <w:rPr>
                <w:rFonts w:eastAsia="Times New Roman"/>
                <w:sz w:val="20"/>
                <w:highlight w:val="yellow"/>
                <w:lang w:val="en-US"/>
                <w:rPrChange w:id="597" w:author="Lin Yang" w:date="2021-02-24T22:18:00Z">
                  <w:rPr>
                    <w:rFonts w:eastAsia="Times New Roman"/>
                    <w:szCs w:val="22"/>
                    <w:highlight w:val="yellow"/>
                    <w:lang w:val="en-US"/>
                  </w:rPr>
                </w:rPrChange>
              </w:rPr>
              <w:t xml:space="preserve"> afterwards </w:t>
            </w:r>
            <w:r w:rsidRPr="00586D02">
              <w:rPr>
                <w:rFonts w:eastAsia="Times New Roman"/>
                <w:sz w:val="20"/>
                <w:highlight w:val="yellow"/>
                <w:lang w:val="en-US"/>
                <w:rPrChange w:id="598" w:author="Lin Yang" w:date="2021-02-24T22:18:00Z">
                  <w:rPr>
                    <w:rFonts w:eastAsia="Times New Roman"/>
                    <w:szCs w:val="22"/>
                    <w:highlight w:val="yellow"/>
                    <w:lang w:val="en-US"/>
                  </w:rPr>
                </w:rPrChange>
              </w:rPr>
              <w:t>“</w:t>
            </w:r>
            <w:r w:rsidR="00F57392" w:rsidRPr="00586D02">
              <w:rPr>
                <w:rFonts w:eastAsia="TimesNewRomanPSMT"/>
                <w:sz w:val="20"/>
                <w:highlight w:val="yellow"/>
                <w:lang w:val="en-US" w:eastAsia="ko-KR"/>
                <w:rPrChange w:id="599" w:author="Lin Yang" w:date="2021-02-24T22:18:00Z">
                  <w:rPr>
                    <w:rFonts w:eastAsia="TimesNewRomanPSMT"/>
                    <w:szCs w:val="22"/>
                    <w:highlight w:val="yellow"/>
                    <w:lang w:val="en-US" w:eastAsia="ko-KR"/>
                  </w:rPr>
                </w:rPrChange>
              </w:rPr>
              <w:t>See Table 36-17….</w:t>
            </w:r>
            <w:r w:rsidRPr="00586D02">
              <w:rPr>
                <w:rFonts w:eastAsia="Times New Roman"/>
                <w:sz w:val="20"/>
                <w:highlight w:val="yellow"/>
                <w:lang w:val="en-US"/>
                <w:rPrChange w:id="600" w:author="Lin Yang" w:date="2021-02-24T22:18:00Z">
                  <w:rPr>
                    <w:rFonts w:eastAsia="Times New Roman"/>
                    <w:szCs w:val="22"/>
                    <w:highlight w:val="yellow"/>
                    <w:lang w:val="en-US"/>
                  </w:rPr>
                </w:rPrChange>
              </w:rPr>
              <w:t xml:space="preserve">” </w:t>
            </w:r>
            <w:ins w:id="601" w:author="Lin Yang" w:date="2021-02-24T21:30:00Z">
              <w:r w:rsidR="00E64C60" w:rsidRPr="00586D02">
                <w:rPr>
                  <w:rFonts w:eastAsia="Times New Roman"/>
                  <w:sz w:val="20"/>
                  <w:highlight w:val="yellow"/>
                  <w:lang w:val="en-US"/>
                  <w:rPrChange w:id="602" w:author="Lin Yang" w:date="2021-02-24T22:18:00Z">
                    <w:rPr>
                      <w:rFonts w:eastAsia="Times New Roman"/>
                      <w:szCs w:val="22"/>
                      <w:highlight w:val="yellow"/>
                      <w:lang w:val="en-US"/>
                    </w:rPr>
                  </w:rPrChange>
                </w:rPr>
                <w:t>w</w:t>
              </w:r>
            </w:ins>
            <w:del w:id="603" w:author="Lin Yang" w:date="2021-02-24T21:30:00Z">
              <w:r w:rsidR="00F57392" w:rsidRPr="00586D02" w:rsidDel="00E64C60">
                <w:rPr>
                  <w:rFonts w:eastAsia="Times New Roman"/>
                  <w:sz w:val="20"/>
                  <w:highlight w:val="yellow"/>
                  <w:lang w:val="en-US"/>
                  <w:rPrChange w:id="604" w:author="Lin Yang" w:date="2021-02-24T22:18:00Z">
                    <w:rPr>
                      <w:rFonts w:eastAsia="Times New Roman"/>
                      <w:szCs w:val="22"/>
                      <w:highlight w:val="yellow"/>
                      <w:lang w:val="en-US"/>
                    </w:rPr>
                  </w:rPrChange>
                </w:rPr>
                <w:delText>W</w:delText>
              </w:r>
            </w:del>
            <w:r w:rsidR="00F57392" w:rsidRPr="00586D02">
              <w:rPr>
                <w:rFonts w:eastAsia="Times New Roman"/>
                <w:sz w:val="20"/>
                <w:highlight w:val="yellow"/>
                <w:lang w:val="en-US"/>
                <w:rPrChange w:id="605" w:author="Lin Yang" w:date="2021-02-24T22:18:00Z">
                  <w:rPr>
                    <w:rFonts w:eastAsia="Times New Roman"/>
                    <w:szCs w:val="22"/>
                    <w:highlight w:val="yellow"/>
                    <w:lang w:val="en-US"/>
                  </w:rPr>
                </w:rPrChange>
              </w:rPr>
              <w:t xml:space="preserve">hich is </w:t>
            </w:r>
            <w:r w:rsidR="00673EF4" w:rsidRPr="00586D02">
              <w:rPr>
                <w:rFonts w:eastAsia="Times New Roman"/>
                <w:sz w:val="20"/>
                <w:highlight w:val="yellow"/>
                <w:lang w:val="en-US"/>
                <w:rPrChange w:id="606" w:author="Lin Yang" w:date="2021-02-24T22:18:00Z">
                  <w:rPr>
                    <w:rFonts w:eastAsia="Times New Roman"/>
                    <w:szCs w:val="22"/>
                    <w:highlight w:val="yellow"/>
                    <w:lang w:val="en-US"/>
                  </w:rPr>
                </w:rPrChange>
              </w:rPr>
              <w:t xml:space="preserve">irrelevant to this </w:t>
            </w:r>
            <w:proofErr w:type="spellStart"/>
            <w:r w:rsidR="00673EF4" w:rsidRPr="00586D02">
              <w:rPr>
                <w:rFonts w:eastAsia="Times New Roman"/>
                <w:sz w:val="20"/>
                <w:highlight w:val="yellow"/>
                <w:lang w:val="en-US"/>
                <w:rPrChange w:id="607" w:author="Lin Yang" w:date="2021-02-24T22:18:00Z">
                  <w:rPr>
                    <w:rFonts w:eastAsia="Times New Roman"/>
                    <w:szCs w:val="22"/>
                    <w:highlight w:val="yellow"/>
                    <w:lang w:val="en-US"/>
                  </w:rPr>
                </w:rPrChange>
              </w:rPr>
              <w:t>paramter</w:t>
            </w:r>
            <w:proofErr w:type="spellEnd"/>
            <w:r w:rsidRPr="00586D02">
              <w:rPr>
                <w:rFonts w:eastAsia="Times New Roman"/>
                <w:sz w:val="20"/>
                <w:lang w:val="en-US"/>
                <w:rPrChange w:id="608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 xml:space="preserve"> </w:t>
            </w:r>
          </w:p>
          <w:p w14:paraId="3DD3239C" w14:textId="02AA0815" w:rsidR="000952B0" w:rsidRPr="00586D02" w:rsidRDefault="000952B0" w:rsidP="0091309A">
            <w:pPr>
              <w:rPr>
                <w:rFonts w:eastAsia="Times New Roman"/>
                <w:sz w:val="20"/>
                <w:lang w:val="en-US"/>
                <w:rPrChange w:id="609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</w:p>
        </w:tc>
      </w:tr>
    </w:tbl>
    <w:p w14:paraId="45D9321C" w14:textId="054AC719" w:rsidR="002B6E40" w:rsidRDefault="002B6E40" w:rsidP="00A77DCA">
      <w:pPr>
        <w:jc w:val="both"/>
        <w:rPr>
          <w:ins w:id="610" w:author="Lin Yang" w:date="2021-02-24T22:32:00Z"/>
          <w:b/>
          <w:i/>
          <w:sz w:val="20"/>
          <w:lang w:val="en-US"/>
        </w:rPr>
      </w:pPr>
    </w:p>
    <w:p w14:paraId="20C4B28C" w14:textId="5E429A8A" w:rsidR="000952B0" w:rsidRDefault="000952B0" w:rsidP="00A77DCA">
      <w:pPr>
        <w:jc w:val="both"/>
        <w:rPr>
          <w:ins w:id="611" w:author="Lin Yang" w:date="2021-02-24T22:32:00Z"/>
          <w:b/>
          <w:i/>
          <w:sz w:val="20"/>
          <w:lang w:val="en-US"/>
        </w:rPr>
      </w:pPr>
    </w:p>
    <w:p w14:paraId="3C2F8B22" w14:textId="0C722B74" w:rsidR="000952B0" w:rsidRDefault="000952B0" w:rsidP="00A77DCA">
      <w:pPr>
        <w:jc w:val="both"/>
        <w:rPr>
          <w:ins w:id="612" w:author="Lin Yang" w:date="2021-02-24T22:32:00Z"/>
          <w:b/>
          <w:i/>
          <w:sz w:val="20"/>
          <w:lang w:val="en-US"/>
        </w:rPr>
      </w:pPr>
    </w:p>
    <w:p w14:paraId="12F9B718" w14:textId="5F5CD63C" w:rsidR="000952B0" w:rsidRDefault="000952B0" w:rsidP="00A77DCA">
      <w:pPr>
        <w:jc w:val="both"/>
        <w:rPr>
          <w:ins w:id="613" w:author="Lin Yang" w:date="2021-02-24T22:32:00Z"/>
          <w:b/>
          <w:i/>
          <w:sz w:val="20"/>
          <w:lang w:val="en-US"/>
        </w:rPr>
      </w:pPr>
    </w:p>
    <w:p w14:paraId="0793AA3F" w14:textId="104A54BB" w:rsidR="000952B0" w:rsidRDefault="000952B0" w:rsidP="00A77DCA">
      <w:pPr>
        <w:jc w:val="both"/>
        <w:rPr>
          <w:ins w:id="614" w:author="Lin Yang" w:date="2021-02-24T22:32:00Z"/>
          <w:b/>
          <w:i/>
          <w:sz w:val="20"/>
          <w:lang w:val="en-US"/>
        </w:rPr>
      </w:pPr>
    </w:p>
    <w:p w14:paraId="0EA1419C" w14:textId="0DC84623" w:rsidR="000952B0" w:rsidRDefault="000952B0" w:rsidP="00A77DCA">
      <w:pPr>
        <w:jc w:val="both"/>
        <w:rPr>
          <w:ins w:id="615" w:author="Lin Yang" w:date="2021-02-24T22:32:00Z"/>
          <w:b/>
          <w:i/>
          <w:sz w:val="20"/>
          <w:lang w:val="en-US"/>
        </w:rPr>
      </w:pPr>
    </w:p>
    <w:p w14:paraId="57375E64" w14:textId="2F120434" w:rsidR="000952B0" w:rsidRDefault="000952B0" w:rsidP="00A77DCA">
      <w:pPr>
        <w:jc w:val="both"/>
        <w:rPr>
          <w:ins w:id="616" w:author="Lin Yang" w:date="2021-02-24T22:32:00Z"/>
          <w:b/>
          <w:i/>
          <w:sz w:val="20"/>
          <w:lang w:val="en-US"/>
        </w:rPr>
      </w:pPr>
    </w:p>
    <w:p w14:paraId="61381BE0" w14:textId="3CB883F8" w:rsidR="000952B0" w:rsidRDefault="000952B0" w:rsidP="00A77DCA">
      <w:pPr>
        <w:jc w:val="both"/>
        <w:rPr>
          <w:ins w:id="617" w:author="Lin Yang" w:date="2021-02-24T22:32:00Z"/>
          <w:b/>
          <w:i/>
          <w:sz w:val="20"/>
          <w:lang w:val="en-US"/>
        </w:rPr>
      </w:pPr>
    </w:p>
    <w:p w14:paraId="0DABA74D" w14:textId="0D35B80D" w:rsidR="000952B0" w:rsidRDefault="000952B0" w:rsidP="00A77DCA">
      <w:pPr>
        <w:jc w:val="both"/>
        <w:rPr>
          <w:ins w:id="618" w:author="Lin Yang" w:date="2021-02-24T22:32:00Z"/>
          <w:b/>
          <w:i/>
          <w:sz w:val="20"/>
          <w:lang w:val="en-US"/>
        </w:rPr>
      </w:pPr>
    </w:p>
    <w:p w14:paraId="60E28371" w14:textId="1B4F6873" w:rsidR="000952B0" w:rsidRDefault="000952B0" w:rsidP="00A77DCA">
      <w:pPr>
        <w:jc w:val="both"/>
        <w:rPr>
          <w:ins w:id="619" w:author="Lin Yang" w:date="2021-02-24T22:32:00Z"/>
          <w:b/>
          <w:i/>
          <w:sz w:val="20"/>
          <w:lang w:val="en-US"/>
        </w:rPr>
      </w:pPr>
    </w:p>
    <w:p w14:paraId="5066BB99" w14:textId="0CD0AD81" w:rsidR="000952B0" w:rsidRDefault="000952B0" w:rsidP="00A77DCA">
      <w:pPr>
        <w:jc w:val="both"/>
        <w:rPr>
          <w:ins w:id="620" w:author="Lin Yang" w:date="2021-02-24T22:32:00Z"/>
          <w:b/>
          <w:i/>
          <w:sz w:val="20"/>
          <w:lang w:val="en-US"/>
        </w:rPr>
      </w:pPr>
    </w:p>
    <w:p w14:paraId="3C9CD5CD" w14:textId="1E3D3A35" w:rsidR="000952B0" w:rsidRDefault="000952B0" w:rsidP="00A77DCA">
      <w:pPr>
        <w:jc w:val="both"/>
        <w:rPr>
          <w:ins w:id="621" w:author="Lin Yang" w:date="2021-02-24T22:32:00Z"/>
          <w:b/>
          <w:i/>
          <w:sz w:val="20"/>
          <w:lang w:val="en-US"/>
        </w:rPr>
      </w:pPr>
    </w:p>
    <w:p w14:paraId="2DEECB7C" w14:textId="70AAD1F7" w:rsidR="000952B0" w:rsidRDefault="000952B0" w:rsidP="00A77DCA">
      <w:pPr>
        <w:jc w:val="both"/>
        <w:rPr>
          <w:ins w:id="622" w:author="Lin Yang" w:date="2021-02-24T22:32:00Z"/>
          <w:b/>
          <w:i/>
          <w:sz w:val="20"/>
          <w:lang w:val="en-US"/>
        </w:rPr>
      </w:pPr>
    </w:p>
    <w:p w14:paraId="6445D98E" w14:textId="001B3476" w:rsidR="000952B0" w:rsidRDefault="000952B0" w:rsidP="00A77DCA">
      <w:pPr>
        <w:jc w:val="both"/>
        <w:rPr>
          <w:ins w:id="623" w:author="Lin Yang" w:date="2021-02-24T22:32:00Z"/>
          <w:b/>
          <w:i/>
          <w:sz w:val="20"/>
          <w:lang w:val="en-US"/>
        </w:rPr>
      </w:pPr>
    </w:p>
    <w:p w14:paraId="2EB83AF5" w14:textId="098BA8E8" w:rsidR="000952B0" w:rsidRDefault="000952B0" w:rsidP="00A77DCA">
      <w:pPr>
        <w:jc w:val="both"/>
        <w:rPr>
          <w:ins w:id="624" w:author="Lin Yang" w:date="2021-02-24T22:33:00Z"/>
          <w:b/>
          <w:i/>
          <w:sz w:val="20"/>
          <w:lang w:val="en-US"/>
        </w:rPr>
      </w:pPr>
    </w:p>
    <w:p w14:paraId="4DDB7FAE" w14:textId="77777777" w:rsidR="000952B0" w:rsidRPr="00586D02" w:rsidRDefault="000952B0" w:rsidP="00A77DCA">
      <w:pPr>
        <w:jc w:val="both"/>
        <w:rPr>
          <w:b/>
          <w:i/>
          <w:sz w:val="20"/>
          <w:lang w:val="en-US"/>
          <w:rPrChange w:id="625" w:author="Lin Yang" w:date="2021-02-24T22:18:00Z">
            <w:rPr>
              <w:b/>
              <w:i/>
              <w:szCs w:val="22"/>
              <w:lang w:val="en-US"/>
            </w:rPr>
          </w:rPrChange>
        </w:rPr>
      </w:pPr>
    </w:p>
    <w:tbl>
      <w:tblPr>
        <w:tblW w:w="99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900"/>
        <w:gridCol w:w="900"/>
        <w:gridCol w:w="2238"/>
        <w:gridCol w:w="2424"/>
        <w:gridCol w:w="2628"/>
      </w:tblGrid>
      <w:tr w:rsidR="00ED5B3A" w:rsidRPr="00586D02" w14:paraId="5B1A22CD" w14:textId="77777777" w:rsidTr="00C828CB">
        <w:trPr>
          <w:trHeight w:val="79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8D556" w14:textId="77777777" w:rsidR="00ED5B3A" w:rsidRPr="00586D02" w:rsidRDefault="00ED5B3A" w:rsidP="00C828CB">
            <w:pPr>
              <w:rPr>
                <w:rFonts w:eastAsia="Times New Roman"/>
                <w:b/>
                <w:bCs/>
                <w:sz w:val="20"/>
                <w:lang w:val="en-US"/>
                <w:rPrChange w:id="626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627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CID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D2AAC" w14:textId="77777777" w:rsidR="00ED5B3A" w:rsidRPr="00586D02" w:rsidRDefault="00ED5B3A" w:rsidP="00C828CB">
            <w:pPr>
              <w:rPr>
                <w:rFonts w:eastAsia="Times New Roman"/>
                <w:b/>
                <w:bCs/>
                <w:sz w:val="20"/>
                <w:lang w:val="en-US"/>
                <w:rPrChange w:id="628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629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Page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AC793" w14:textId="77777777" w:rsidR="00ED5B3A" w:rsidRPr="00586D02" w:rsidRDefault="00ED5B3A" w:rsidP="00C828CB">
            <w:pPr>
              <w:rPr>
                <w:rFonts w:eastAsia="Times New Roman"/>
                <w:b/>
                <w:bCs/>
                <w:sz w:val="20"/>
                <w:lang w:val="en-US"/>
                <w:rPrChange w:id="630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631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Clause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729FE" w14:textId="77777777" w:rsidR="00ED5B3A" w:rsidRPr="00586D02" w:rsidRDefault="00ED5B3A" w:rsidP="00C828CB">
            <w:pPr>
              <w:rPr>
                <w:rFonts w:eastAsia="Times New Roman"/>
                <w:b/>
                <w:bCs/>
                <w:sz w:val="20"/>
                <w:lang w:val="en-US"/>
                <w:rPrChange w:id="632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633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Comment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2DC12" w14:textId="77777777" w:rsidR="00ED5B3A" w:rsidRPr="00586D02" w:rsidRDefault="00ED5B3A" w:rsidP="00C828CB">
            <w:pPr>
              <w:rPr>
                <w:rFonts w:eastAsia="Times New Roman"/>
                <w:b/>
                <w:bCs/>
                <w:sz w:val="20"/>
                <w:lang w:val="en-US"/>
                <w:rPrChange w:id="634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635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Proposed Change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1A6D6" w14:textId="77777777" w:rsidR="00ED5B3A" w:rsidRPr="00586D02" w:rsidRDefault="00ED5B3A" w:rsidP="00C828CB">
            <w:pPr>
              <w:rPr>
                <w:rFonts w:eastAsia="Times New Roman"/>
                <w:b/>
                <w:bCs/>
                <w:sz w:val="20"/>
                <w:lang w:val="en-US"/>
                <w:rPrChange w:id="636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637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Resolution</w:t>
            </w:r>
          </w:p>
        </w:tc>
      </w:tr>
      <w:tr w:rsidR="00611D23" w:rsidRPr="00586D02" w14:paraId="6FBE8914" w14:textId="77777777" w:rsidTr="00EC1654">
        <w:trPr>
          <w:trHeight w:val="295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6021E" w14:textId="2088B08B" w:rsidR="00611D23" w:rsidRPr="00586D02" w:rsidRDefault="00611D23" w:rsidP="00611D23">
            <w:pPr>
              <w:jc w:val="right"/>
              <w:rPr>
                <w:rFonts w:eastAsia="Times New Roman"/>
                <w:sz w:val="20"/>
                <w:rPrChange w:id="638" w:author="Lin Yang" w:date="2021-02-24T22:18:00Z">
                  <w:rPr>
                    <w:rFonts w:eastAsia="Times New Roman"/>
                    <w:szCs w:val="22"/>
                  </w:rPr>
                </w:rPrChange>
              </w:rPr>
            </w:pPr>
            <w:r w:rsidRPr="00586D02">
              <w:rPr>
                <w:rFonts w:eastAsia="Times New Roman"/>
                <w:sz w:val="20"/>
                <w:rPrChange w:id="639" w:author="Lin Yang" w:date="2021-02-24T22:18:00Z">
                  <w:rPr>
                    <w:rFonts w:eastAsia="Times New Roman"/>
                    <w:szCs w:val="22"/>
                  </w:rPr>
                </w:rPrChange>
              </w:rPr>
              <w:t>1322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051A" w14:textId="5B956CC9" w:rsidR="00611D23" w:rsidRPr="00586D02" w:rsidRDefault="00611D23" w:rsidP="00611D23">
            <w:pPr>
              <w:jc w:val="right"/>
              <w:rPr>
                <w:rFonts w:eastAsia="Times New Roman"/>
                <w:sz w:val="20"/>
                <w:lang w:val="en-US"/>
                <w:rPrChange w:id="640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641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211.51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C85DF" w14:textId="506D0996" w:rsidR="00611D23" w:rsidRPr="00586D02" w:rsidRDefault="00611D23" w:rsidP="00611D23">
            <w:pPr>
              <w:rPr>
                <w:rFonts w:eastAsia="Times New Roman"/>
                <w:sz w:val="20"/>
                <w:lang w:val="en-US"/>
                <w:rPrChange w:id="642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643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36.3.9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8842B" w14:textId="36D0CE27" w:rsidR="00611D23" w:rsidRPr="00586D02" w:rsidRDefault="00611D23" w:rsidP="00611D23">
            <w:pPr>
              <w:rPr>
                <w:rFonts w:eastAsia="Times New Roman"/>
                <w:sz w:val="20"/>
                <w:lang w:val="en-US"/>
                <w:rPrChange w:id="644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sz w:val="20"/>
                <w:rPrChange w:id="645" w:author="Lin Yang" w:date="2021-02-24T22:18:00Z">
                  <w:rPr>
                    <w:szCs w:val="22"/>
                  </w:rPr>
                </w:rPrChange>
              </w:rPr>
              <w:t>"non-TB" is historical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33C63" w14:textId="03818ADC" w:rsidR="00611D23" w:rsidRPr="00586D02" w:rsidRDefault="00611D23" w:rsidP="00611D23">
            <w:pPr>
              <w:rPr>
                <w:rFonts w:eastAsia="Times New Roman"/>
                <w:sz w:val="20"/>
                <w:lang w:val="en-US"/>
                <w:rPrChange w:id="646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sz w:val="20"/>
                <w:rPrChange w:id="647" w:author="Lin Yang" w:date="2021-02-24T22:18:00Z">
                  <w:rPr>
                    <w:szCs w:val="22"/>
                  </w:rPr>
                </w:rPrChange>
              </w:rPr>
              <w:t>For EHT, use "MU" instead of "non-TB". Rename T_EHT-STF-NT to T_EHT-STF-M. Also check out P56L37 which refers to "EHT non-TB sounding" and the non-existent Table 9-29b!?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683C1" w14:textId="08CCADD7" w:rsidR="004D58A9" w:rsidRPr="00586D02" w:rsidRDefault="00BB02FE" w:rsidP="00611D23">
            <w:pPr>
              <w:rPr>
                <w:rFonts w:eastAsia="Times New Roman"/>
                <w:sz w:val="20"/>
                <w:lang w:val="en-US"/>
                <w:rPrChange w:id="648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649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REJECTED</w:t>
            </w:r>
            <w:del w:id="650" w:author="Bin Tian" w:date="2021-02-24T18:19:00Z">
              <w:r w:rsidR="004D58A9" w:rsidRPr="00586D02" w:rsidDel="002034E6">
                <w:rPr>
                  <w:rFonts w:eastAsia="Times New Roman"/>
                  <w:sz w:val="20"/>
                  <w:lang w:val="en-US"/>
                  <w:rPrChange w:id="651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delText>/ACCEPTED</w:delText>
              </w:r>
            </w:del>
          </w:p>
          <w:p w14:paraId="5CB89F96" w14:textId="77777777" w:rsidR="004D58A9" w:rsidRPr="00586D02" w:rsidRDefault="004D58A9" w:rsidP="00611D23">
            <w:pPr>
              <w:rPr>
                <w:rFonts w:eastAsia="Times New Roman"/>
                <w:sz w:val="20"/>
                <w:lang w:val="en-US"/>
                <w:rPrChange w:id="652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</w:p>
          <w:p w14:paraId="7DC6E765" w14:textId="0005A9AC" w:rsidR="007D1431" w:rsidRPr="00586D02" w:rsidRDefault="002034E6" w:rsidP="00611D23">
            <w:pPr>
              <w:rPr>
                <w:ins w:id="653" w:author="Bin Tian" w:date="2021-02-24T18:25:00Z"/>
                <w:rFonts w:eastAsia="Times New Roman"/>
                <w:sz w:val="20"/>
                <w:lang w:val="en-US"/>
                <w:rPrChange w:id="654" w:author="Lin Yang" w:date="2021-02-24T22:18:00Z">
                  <w:rPr>
                    <w:ins w:id="655" w:author="Bin Tian" w:date="2021-02-24T18:25:00Z"/>
                    <w:rFonts w:eastAsia="Times New Roman"/>
                    <w:szCs w:val="22"/>
                    <w:lang w:val="en-US"/>
                  </w:rPr>
                </w:rPrChange>
              </w:rPr>
            </w:pPr>
            <w:ins w:id="656" w:author="Bin Tian" w:date="2021-02-24T18:19:00Z">
              <w:r w:rsidRPr="00586D02">
                <w:rPr>
                  <w:rFonts w:eastAsia="Times New Roman"/>
                  <w:sz w:val="20"/>
                  <w:lang w:val="en-US"/>
                  <w:rPrChange w:id="657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 xml:space="preserve">In case there is other PPDU format </w:t>
              </w:r>
            </w:ins>
            <w:ins w:id="658" w:author="Bin Tian" w:date="2021-02-24T18:21:00Z">
              <w:r w:rsidRPr="00586D02">
                <w:rPr>
                  <w:rFonts w:eastAsia="Times New Roman"/>
                  <w:sz w:val="20"/>
                  <w:lang w:val="en-US"/>
                  <w:rPrChange w:id="659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>defined</w:t>
              </w:r>
            </w:ins>
            <w:ins w:id="660" w:author="Bin Tian" w:date="2021-02-24T18:20:00Z">
              <w:r w:rsidRPr="00586D02">
                <w:rPr>
                  <w:rFonts w:eastAsia="Times New Roman"/>
                  <w:sz w:val="20"/>
                  <w:lang w:val="en-US"/>
                  <w:rPrChange w:id="661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 xml:space="preserve"> in R2 in which case may require to change </w:t>
              </w:r>
            </w:ins>
            <w:ins w:id="662" w:author="Bin Tian" w:date="2021-02-24T18:21:00Z">
              <w:r w:rsidRPr="00586D02">
                <w:rPr>
                  <w:rFonts w:eastAsia="Times New Roman"/>
                  <w:sz w:val="20"/>
                  <w:lang w:val="en-US"/>
                  <w:rPrChange w:id="663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>all the</w:t>
              </w:r>
            </w:ins>
            <w:ins w:id="664" w:author="Bin Tian" w:date="2021-02-24T18:23:00Z">
              <w:r w:rsidR="007D1431" w:rsidRPr="00586D02">
                <w:rPr>
                  <w:rFonts w:eastAsia="Times New Roman"/>
                  <w:sz w:val="20"/>
                  <w:lang w:val="en-US"/>
                  <w:rPrChange w:id="665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 xml:space="preserve"> variable</w:t>
              </w:r>
            </w:ins>
            <w:ins w:id="666" w:author="Lin Yang" w:date="2021-02-24T22:33:00Z">
              <w:r w:rsidR="00936F89">
                <w:rPr>
                  <w:rFonts w:eastAsia="Times New Roman"/>
                  <w:sz w:val="20"/>
                  <w:lang w:val="en-US"/>
                </w:rPr>
                <w:t>s</w:t>
              </w:r>
            </w:ins>
            <w:ins w:id="667" w:author="Bin Tian" w:date="2021-02-24T18:23:00Z">
              <w:r w:rsidR="007D1431" w:rsidRPr="00586D02">
                <w:rPr>
                  <w:rFonts w:eastAsia="Times New Roman"/>
                  <w:sz w:val="20"/>
                  <w:lang w:val="en-US"/>
                  <w:rPrChange w:id="668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 xml:space="preserve"> and equations that using these variables. </w:t>
              </w:r>
            </w:ins>
            <w:ins w:id="669" w:author="Bin Tian" w:date="2021-02-24T18:21:00Z">
              <w:r w:rsidRPr="00586D02">
                <w:rPr>
                  <w:rFonts w:eastAsia="Times New Roman"/>
                  <w:sz w:val="20"/>
                  <w:lang w:val="en-US"/>
                  <w:rPrChange w:id="670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 xml:space="preserve"> </w:t>
              </w:r>
            </w:ins>
            <w:ins w:id="671" w:author="Bin Tian" w:date="2021-02-24T18:23:00Z">
              <w:r w:rsidR="007D1431" w:rsidRPr="00586D02">
                <w:rPr>
                  <w:rFonts w:eastAsia="Times New Roman"/>
                  <w:sz w:val="20"/>
                  <w:lang w:val="en-US"/>
                  <w:rPrChange w:id="672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>I</w:t>
              </w:r>
            </w:ins>
            <w:ins w:id="673" w:author="Bin Tian" w:date="2021-02-24T18:21:00Z">
              <w:r w:rsidRPr="00586D02">
                <w:rPr>
                  <w:rFonts w:eastAsia="Times New Roman"/>
                  <w:sz w:val="20"/>
                  <w:lang w:val="en-US"/>
                  <w:rPrChange w:id="674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 xml:space="preserve">t may be future proof to use the non-TB term. </w:t>
              </w:r>
            </w:ins>
            <w:ins w:id="675" w:author="Bin Tian" w:date="2021-02-24T18:20:00Z">
              <w:del w:id="676" w:author="Lin Yang" w:date="2021-02-24T22:33:00Z">
                <w:r w:rsidRPr="00586D02" w:rsidDel="00936F89">
                  <w:rPr>
                    <w:rFonts w:eastAsia="Times New Roman"/>
                    <w:sz w:val="20"/>
                    <w:lang w:val="en-US"/>
                    <w:rPrChange w:id="677" w:author="Lin Yang" w:date="2021-02-24T22:18:00Z">
                      <w:rPr>
                        <w:rFonts w:eastAsia="Times New Roman"/>
                        <w:szCs w:val="22"/>
                        <w:lang w:val="en-US"/>
                      </w:rPr>
                    </w:rPrChange>
                  </w:rPr>
                  <w:delText>,</w:delText>
                </w:r>
              </w:del>
            </w:ins>
          </w:p>
          <w:p w14:paraId="6DFAB868" w14:textId="77777777" w:rsidR="00BE7D3C" w:rsidRPr="00586D02" w:rsidRDefault="00BE7D3C" w:rsidP="00611D23">
            <w:pPr>
              <w:rPr>
                <w:ins w:id="678" w:author="Lin Yang" w:date="2021-02-24T21:51:00Z"/>
                <w:rFonts w:eastAsia="Times New Roman"/>
                <w:sz w:val="20"/>
                <w:lang w:val="en-US"/>
                <w:rPrChange w:id="679" w:author="Lin Yang" w:date="2021-02-24T22:18:00Z">
                  <w:rPr>
                    <w:ins w:id="680" w:author="Lin Yang" w:date="2021-02-24T21:51:00Z"/>
                    <w:rFonts w:eastAsia="Times New Roman"/>
                    <w:szCs w:val="22"/>
                    <w:lang w:val="en-US"/>
                  </w:rPr>
                </w:rPrChange>
              </w:rPr>
            </w:pPr>
          </w:p>
          <w:p w14:paraId="405DDDAE" w14:textId="0F978149" w:rsidR="007D1431" w:rsidRPr="00586D02" w:rsidRDefault="007D1431" w:rsidP="00611D23">
            <w:pPr>
              <w:rPr>
                <w:ins w:id="681" w:author="Bin Tian" w:date="2021-02-24T18:26:00Z"/>
                <w:rFonts w:eastAsia="Times New Roman"/>
                <w:sz w:val="20"/>
                <w:lang w:val="en-US"/>
                <w:rPrChange w:id="682" w:author="Lin Yang" w:date="2021-02-24T22:18:00Z">
                  <w:rPr>
                    <w:ins w:id="683" w:author="Bin Tian" w:date="2021-02-24T18:26:00Z"/>
                    <w:rFonts w:eastAsia="Times New Roman"/>
                    <w:szCs w:val="22"/>
                    <w:lang w:val="en-US"/>
                  </w:rPr>
                </w:rPrChange>
              </w:rPr>
            </w:pPr>
            <w:ins w:id="684" w:author="Bin Tian" w:date="2021-02-24T18:25:00Z">
              <w:r w:rsidRPr="00586D02">
                <w:rPr>
                  <w:rFonts w:eastAsia="Times New Roman"/>
                  <w:sz w:val="20"/>
                  <w:lang w:val="en-US"/>
                  <w:rPrChange w:id="685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 xml:space="preserve">EHT non-TB sounding is a </w:t>
              </w:r>
              <w:del w:id="686" w:author="Lin Yang" w:date="2021-02-24T22:34:00Z">
                <w:r w:rsidRPr="00586D02" w:rsidDel="002045F5">
                  <w:rPr>
                    <w:rFonts w:eastAsia="Times New Roman"/>
                    <w:sz w:val="20"/>
                    <w:lang w:val="en-US"/>
                    <w:rPrChange w:id="687" w:author="Lin Yang" w:date="2021-02-24T22:18:00Z">
                      <w:rPr>
                        <w:rFonts w:eastAsia="Times New Roman"/>
                        <w:szCs w:val="22"/>
                        <w:lang w:val="en-US"/>
                      </w:rPr>
                    </w:rPrChange>
                  </w:rPr>
                  <w:delText>well defined</w:delText>
                </w:r>
              </w:del>
            </w:ins>
            <w:ins w:id="688" w:author="Lin Yang" w:date="2021-02-24T22:34:00Z">
              <w:r w:rsidR="002045F5" w:rsidRPr="002045F5">
                <w:rPr>
                  <w:rFonts w:eastAsia="Times New Roman"/>
                  <w:sz w:val="20"/>
                  <w:lang w:val="en-US"/>
                </w:rPr>
                <w:t>well-defined</w:t>
              </w:r>
            </w:ins>
            <w:ins w:id="689" w:author="Bin Tian" w:date="2021-02-24T18:25:00Z">
              <w:r w:rsidRPr="00586D02">
                <w:rPr>
                  <w:rFonts w:eastAsia="Times New Roman"/>
                  <w:sz w:val="20"/>
                  <w:lang w:val="en-US"/>
                  <w:rPrChange w:id="690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 xml:space="preserve"> term</w:t>
              </w:r>
            </w:ins>
            <w:ins w:id="691" w:author="Bin Tian" w:date="2021-02-24T18:26:00Z">
              <w:r w:rsidRPr="00586D02">
                <w:rPr>
                  <w:rFonts w:eastAsia="Times New Roman"/>
                  <w:sz w:val="20"/>
                  <w:lang w:val="en-US"/>
                  <w:rPrChange w:id="692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 xml:space="preserve"> to describe a sound sequence different from the TB based sounding. </w:t>
              </w:r>
            </w:ins>
          </w:p>
          <w:p w14:paraId="76E371E9" w14:textId="77777777" w:rsidR="007D1431" w:rsidRPr="00586D02" w:rsidRDefault="007D1431" w:rsidP="00611D23">
            <w:pPr>
              <w:rPr>
                <w:ins w:id="693" w:author="Bin Tian" w:date="2021-02-24T18:26:00Z"/>
                <w:rFonts w:eastAsia="Times New Roman"/>
                <w:sz w:val="20"/>
                <w:lang w:val="en-US"/>
                <w:rPrChange w:id="694" w:author="Lin Yang" w:date="2021-02-24T22:18:00Z">
                  <w:rPr>
                    <w:ins w:id="695" w:author="Bin Tian" w:date="2021-02-24T18:26:00Z"/>
                    <w:rFonts w:eastAsia="Times New Roman"/>
                    <w:szCs w:val="22"/>
                    <w:lang w:val="en-US"/>
                  </w:rPr>
                </w:rPrChange>
              </w:rPr>
            </w:pPr>
          </w:p>
          <w:p w14:paraId="249CE58B" w14:textId="2313DD9C" w:rsidR="007D1431" w:rsidRPr="00586D02" w:rsidDel="00BE7D3C" w:rsidRDefault="00BE7D3C" w:rsidP="00611D23">
            <w:pPr>
              <w:rPr>
                <w:ins w:id="696" w:author="Bin Tian" w:date="2021-02-24T18:26:00Z"/>
                <w:del w:id="697" w:author="Lin Yang" w:date="2021-02-24T21:51:00Z"/>
                <w:rFonts w:eastAsia="Times New Roman"/>
                <w:sz w:val="20"/>
                <w:lang w:val="en-US"/>
                <w:rPrChange w:id="698" w:author="Lin Yang" w:date="2021-02-24T22:18:00Z">
                  <w:rPr>
                    <w:ins w:id="699" w:author="Bin Tian" w:date="2021-02-24T18:26:00Z"/>
                    <w:del w:id="700" w:author="Lin Yang" w:date="2021-02-24T21:51:00Z"/>
                    <w:rFonts w:eastAsia="Times New Roman"/>
                    <w:szCs w:val="22"/>
                    <w:lang w:val="en-US"/>
                  </w:rPr>
                </w:rPrChange>
              </w:rPr>
            </w:pPr>
            <w:ins w:id="701" w:author="Lin Yang" w:date="2021-02-24T21:51:00Z">
              <w:r w:rsidRPr="00586D02">
                <w:rPr>
                  <w:sz w:val="20"/>
                  <w:rPrChange w:id="702" w:author="Lin Yang" w:date="2021-02-24T22:18:00Z">
                    <w:rPr>
                      <w:szCs w:val="22"/>
                    </w:rPr>
                  </w:rPrChange>
                </w:rPr>
                <w:t>Table 9-29b</w:t>
              </w:r>
            </w:ins>
            <w:ins w:id="703" w:author="Bin Tian" w:date="2021-02-24T18:26:00Z">
              <w:del w:id="704" w:author="Lin Yang" w:date="2021-02-24T21:51:00Z">
                <w:r w:rsidR="007D1431" w:rsidRPr="00586D02" w:rsidDel="00BE7D3C">
                  <w:rPr>
                    <w:rFonts w:eastAsia="Times New Roman"/>
                    <w:sz w:val="20"/>
                    <w:lang w:val="en-US"/>
                    <w:rPrChange w:id="705" w:author="Lin Yang" w:date="2021-02-24T22:18:00Z">
                      <w:rPr>
                        <w:rFonts w:eastAsia="Times New Roman"/>
                        <w:szCs w:val="22"/>
                        <w:lang w:val="en-US"/>
                      </w:rPr>
                    </w:rPrChange>
                  </w:rPr>
                  <w:delText>Fixed the table reference</w:delText>
                </w:r>
              </w:del>
            </w:ins>
            <w:ins w:id="706" w:author="Lin Yang" w:date="2021-02-24T21:51:00Z">
              <w:r w:rsidRPr="00586D02">
                <w:rPr>
                  <w:rFonts w:eastAsia="Times New Roman"/>
                  <w:sz w:val="20"/>
                  <w:lang w:val="en-US"/>
                  <w:rPrChange w:id="707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 xml:space="preserve"> can be found in </w:t>
              </w:r>
            </w:ins>
            <w:ins w:id="708" w:author="Lin Yang" w:date="2021-02-24T21:52:00Z">
              <w:r w:rsidRPr="00586D02">
                <w:rPr>
                  <w:rFonts w:eastAsia="Times New Roman"/>
                  <w:sz w:val="20"/>
                  <w:lang w:val="en-US"/>
                  <w:rPrChange w:id="709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 xml:space="preserve">P119L45 in </w:t>
              </w:r>
            </w:ins>
            <w:ins w:id="710" w:author="Lin Yang" w:date="2021-02-24T21:51:00Z">
              <w:r w:rsidRPr="00586D02">
                <w:rPr>
                  <w:rFonts w:eastAsia="Times New Roman"/>
                  <w:sz w:val="20"/>
                  <w:lang w:val="en-US"/>
                  <w:rPrChange w:id="711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>P802.11ax D8.0</w:t>
              </w:r>
            </w:ins>
          </w:p>
          <w:p w14:paraId="12CE0BAA" w14:textId="0756B651" w:rsidR="007D1431" w:rsidRPr="00586D02" w:rsidRDefault="007D1431" w:rsidP="00611D23">
            <w:pPr>
              <w:rPr>
                <w:ins w:id="712" w:author="Bin Tian" w:date="2021-02-24T18:25:00Z"/>
                <w:rFonts w:eastAsia="Times New Roman"/>
                <w:sz w:val="20"/>
                <w:lang w:val="en-US"/>
                <w:rPrChange w:id="713" w:author="Lin Yang" w:date="2021-02-24T22:18:00Z">
                  <w:rPr>
                    <w:ins w:id="714" w:author="Bin Tian" w:date="2021-02-24T18:25:00Z"/>
                    <w:rFonts w:eastAsia="Times New Roman"/>
                    <w:szCs w:val="22"/>
                    <w:lang w:val="en-US"/>
                  </w:rPr>
                </w:rPrChange>
              </w:rPr>
            </w:pPr>
            <w:ins w:id="715" w:author="Bin Tian" w:date="2021-02-24T18:26:00Z">
              <w:r w:rsidRPr="00586D02">
                <w:rPr>
                  <w:rFonts w:eastAsia="Times New Roman"/>
                  <w:sz w:val="20"/>
                  <w:lang w:val="en-US"/>
                  <w:rPrChange w:id="716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 xml:space="preserve"> </w:t>
              </w:r>
            </w:ins>
          </w:p>
          <w:p w14:paraId="04B72CD8" w14:textId="166A870E" w:rsidR="001C37AB" w:rsidRPr="00586D02" w:rsidDel="00D81078" w:rsidRDefault="002034E6" w:rsidP="00D81078">
            <w:pPr>
              <w:rPr>
                <w:del w:id="717" w:author="Lin Yang" w:date="2021-02-24T21:32:00Z"/>
                <w:rFonts w:eastAsia="Times New Roman"/>
                <w:sz w:val="20"/>
                <w:lang w:val="en-US"/>
                <w:rPrChange w:id="718" w:author="Lin Yang" w:date="2021-02-24T22:18:00Z">
                  <w:rPr>
                    <w:del w:id="719" w:author="Lin Yang" w:date="2021-02-24T21:32:00Z"/>
                    <w:rFonts w:eastAsia="Times New Roman"/>
                    <w:szCs w:val="22"/>
                    <w:lang w:val="en-US"/>
                  </w:rPr>
                </w:rPrChange>
              </w:rPr>
            </w:pPr>
            <w:ins w:id="720" w:author="Bin Tian" w:date="2021-02-24T18:20:00Z">
              <w:r w:rsidRPr="00586D02">
                <w:rPr>
                  <w:rFonts w:eastAsia="Times New Roman"/>
                  <w:sz w:val="20"/>
                  <w:lang w:val="en-US"/>
                  <w:rPrChange w:id="721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 xml:space="preserve"> </w:t>
              </w:r>
            </w:ins>
            <w:del w:id="722" w:author="Lin Yang" w:date="2021-02-24T21:32:00Z">
              <w:r w:rsidR="0005035C" w:rsidRPr="00586D02" w:rsidDel="00D81078">
                <w:rPr>
                  <w:rFonts w:eastAsia="Times New Roman"/>
                  <w:sz w:val="20"/>
                  <w:lang w:val="en-US"/>
                  <w:rPrChange w:id="723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delText>T</w:delText>
              </w:r>
              <w:r w:rsidR="002A3762" w:rsidRPr="00586D02" w:rsidDel="00D81078">
                <w:rPr>
                  <w:rFonts w:eastAsia="Times New Roman"/>
                  <w:sz w:val="20"/>
                  <w:lang w:val="en-US"/>
                  <w:rPrChange w:id="724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delText xml:space="preserve">here </w:delText>
              </w:r>
              <w:r w:rsidR="00B66994" w:rsidRPr="00586D02" w:rsidDel="00D81078">
                <w:rPr>
                  <w:rFonts w:eastAsia="Times New Roman"/>
                  <w:sz w:val="20"/>
                  <w:lang w:val="en-US"/>
                  <w:rPrChange w:id="725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delText>maybe</w:delText>
              </w:r>
              <w:r w:rsidR="002A3762" w:rsidRPr="00586D02" w:rsidDel="00D81078">
                <w:rPr>
                  <w:rFonts w:eastAsia="Times New Roman"/>
                  <w:sz w:val="20"/>
                  <w:lang w:val="en-US"/>
                  <w:rPrChange w:id="726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delText xml:space="preserve"> other mode</w:delText>
              </w:r>
              <w:r w:rsidR="00B66994" w:rsidRPr="00586D02" w:rsidDel="00D81078">
                <w:rPr>
                  <w:rFonts w:eastAsia="Times New Roman"/>
                  <w:sz w:val="20"/>
                  <w:lang w:val="en-US"/>
                  <w:rPrChange w:id="727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delText>s</w:delText>
              </w:r>
              <w:r w:rsidR="002A3762" w:rsidRPr="00586D02" w:rsidDel="00D81078">
                <w:rPr>
                  <w:rFonts w:eastAsia="Times New Roman"/>
                  <w:sz w:val="20"/>
                  <w:lang w:val="en-US"/>
                  <w:rPrChange w:id="728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delText xml:space="preserve"> in the R2 or fututre -</w:delText>
              </w:r>
              <w:r w:rsidR="00CC22BF" w:rsidRPr="00586D02" w:rsidDel="00D81078">
                <w:rPr>
                  <w:rFonts w:eastAsia="Times New Roman"/>
                  <w:sz w:val="20"/>
                  <w:lang w:val="en-US"/>
                  <w:rPrChange w:id="729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delText xml:space="preserve"> if </w:delText>
              </w:r>
              <w:r w:rsidR="002A3762" w:rsidRPr="00586D02" w:rsidDel="00D81078">
                <w:rPr>
                  <w:rFonts w:eastAsia="Times New Roman"/>
                  <w:sz w:val="20"/>
                  <w:lang w:val="en-US"/>
                  <w:rPrChange w:id="730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delText xml:space="preserve">rejected for now, </w:delText>
              </w:r>
              <w:r w:rsidR="0005035C" w:rsidRPr="00586D02" w:rsidDel="00D81078">
                <w:rPr>
                  <w:rFonts w:eastAsia="Times New Roman"/>
                  <w:sz w:val="20"/>
                  <w:lang w:val="en-US"/>
                  <w:rPrChange w:id="731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delText xml:space="preserve">we can get </w:delText>
              </w:r>
              <w:r w:rsidR="002A3762" w:rsidRPr="00586D02" w:rsidDel="00D81078">
                <w:rPr>
                  <w:rFonts w:eastAsia="Times New Roman"/>
                  <w:sz w:val="20"/>
                  <w:lang w:val="en-US"/>
                  <w:rPrChange w:id="732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delText xml:space="preserve">forward proof. </w:delText>
              </w:r>
              <w:r w:rsidR="00683EE3" w:rsidRPr="00586D02" w:rsidDel="00D81078">
                <w:rPr>
                  <w:rFonts w:eastAsia="Times New Roman"/>
                  <w:sz w:val="20"/>
                  <w:lang w:val="en-US"/>
                  <w:rPrChange w:id="733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delText xml:space="preserve">If accepted for now, </w:delText>
              </w:r>
              <w:r w:rsidR="00353B16" w:rsidRPr="00586D02" w:rsidDel="00D81078">
                <w:rPr>
                  <w:rFonts w:eastAsia="Times New Roman"/>
                  <w:sz w:val="20"/>
                  <w:lang w:val="en-US"/>
                  <w:rPrChange w:id="734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delText xml:space="preserve">we have to change back later when new PPDU modes </w:delText>
              </w:r>
              <w:r w:rsidR="001C37AB" w:rsidRPr="00586D02" w:rsidDel="00D81078">
                <w:rPr>
                  <w:rFonts w:eastAsia="Times New Roman"/>
                  <w:sz w:val="20"/>
                  <w:lang w:val="en-US"/>
                  <w:rPrChange w:id="735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delText>get in</w:delText>
              </w:r>
            </w:del>
          </w:p>
          <w:p w14:paraId="6E4CCF9E" w14:textId="0FCBD3BE" w:rsidR="001C37AB" w:rsidRPr="00586D02" w:rsidDel="00D81078" w:rsidRDefault="001C37AB" w:rsidP="00BE7D3C">
            <w:pPr>
              <w:rPr>
                <w:del w:id="736" w:author="Lin Yang" w:date="2021-02-24T21:32:00Z"/>
                <w:rFonts w:eastAsia="Times New Roman"/>
                <w:sz w:val="20"/>
                <w:lang w:val="en-US"/>
                <w:rPrChange w:id="737" w:author="Lin Yang" w:date="2021-02-24T22:18:00Z">
                  <w:rPr>
                    <w:del w:id="738" w:author="Lin Yang" w:date="2021-02-24T21:32:00Z"/>
                    <w:rFonts w:eastAsia="Times New Roman"/>
                    <w:szCs w:val="22"/>
                    <w:lang w:val="en-US"/>
                  </w:rPr>
                </w:rPrChange>
              </w:rPr>
            </w:pPr>
          </w:p>
          <w:p w14:paraId="5DF088D7" w14:textId="1986E795" w:rsidR="00611D23" w:rsidRPr="00586D02" w:rsidRDefault="002A3762" w:rsidP="00BE7D3C">
            <w:pPr>
              <w:rPr>
                <w:rFonts w:eastAsia="Times New Roman"/>
                <w:sz w:val="20"/>
                <w:lang w:val="en-US"/>
                <w:rPrChange w:id="739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del w:id="740" w:author="Lin Yang" w:date="2021-02-24T21:32:00Z">
              <w:r w:rsidRPr="00586D02" w:rsidDel="00D81078">
                <w:rPr>
                  <w:rFonts w:eastAsia="Times New Roman"/>
                  <w:sz w:val="20"/>
                  <w:lang w:val="en-US"/>
                  <w:rPrChange w:id="741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delText>Open to change</w:delText>
              </w:r>
            </w:del>
          </w:p>
        </w:tc>
      </w:tr>
      <w:tr w:rsidR="002F49AC" w:rsidRPr="00586D02" w14:paraId="7A57EAEE" w14:textId="77777777" w:rsidTr="00C828CB">
        <w:trPr>
          <w:trHeight w:val="143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DB075" w14:textId="249002EB" w:rsidR="002F49AC" w:rsidRPr="00586D02" w:rsidRDefault="002F49AC" w:rsidP="002F49AC">
            <w:pPr>
              <w:jc w:val="right"/>
              <w:rPr>
                <w:rFonts w:eastAsia="Times New Roman"/>
                <w:sz w:val="20"/>
                <w:rPrChange w:id="742" w:author="Lin Yang" w:date="2021-02-24T22:18:00Z">
                  <w:rPr>
                    <w:rFonts w:eastAsia="Times New Roman"/>
                    <w:szCs w:val="22"/>
                  </w:rPr>
                </w:rPrChange>
              </w:rPr>
            </w:pPr>
            <w:r w:rsidRPr="00586D02">
              <w:rPr>
                <w:rFonts w:eastAsia="Times New Roman"/>
                <w:sz w:val="20"/>
                <w:rPrChange w:id="743" w:author="Lin Yang" w:date="2021-02-24T22:18:00Z">
                  <w:rPr>
                    <w:rFonts w:eastAsia="Times New Roman"/>
                    <w:szCs w:val="22"/>
                  </w:rPr>
                </w:rPrChange>
              </w:rPr>
              <w:t>1323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783CB" w14:textId="3B2A11EB" w:rsidR="002F49AC" w:rsidRPr="00586D02" w:rsidRDefault="002F49AC" w:rsidP="002F49AC">
            <w:pPr>
              <w:jc w:val="right"/>
              <w:rPr>
                <w:rFonts w:eastAsia="Times New Roman"/>
                <w:sz w:val="20"/>
                <w:lang w:val="en-US"/>
                <w:rPrChange w:id="744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745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212.13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7F65C" w14:textId="73AE8A4F" w:rsidR="002F49AC" w:rsidRPr="00586D02" w:rsidRDefault="002F49AC" w:rsidP="002F49AC">
            <w:pPr>
              <w:rPr>
                <w:rFonts w:eastAsia="Times New Roman"/>
                <w:sz w:val="20"/>
                <w:lang w:val="en-US"/>
                <w:rPrChange w:id="746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747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36.3.9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30BC1" w14:textId="0E696CF8" w:rsidR="002F49AC" w:rsidRPr="00586D02" w:rsidRDefault="002F49AC" w:rsidP="002F49AC">
            <w:pPr>
              <w:rPr>
                <w:rFonts w:eastAsia="Times New Roman"/>
                <w:sz w:val="20"/>
                <w:lang w:val="en-US"/>
                <w:rPrChange w:id="748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sz w:val="20"/>
                <w:rPrChange w:id="749" w:author="Lin Yang" w:date="2021-02-24T22:18:00Z">
                  <w:rPr>
                    <w:szCs w:val="22"/>
                  </w:rPr>
                </w:rPrChange>
              </w:rPr>
              <w:t xml:space="preserve">There is a better </w:t>
            </w:r>
            <w:proofErr w:type="spellStart"/>
            <w:r w:rsidRPr="00586D02">
              <w:rPr>
                <w:sz w:val="20"/>
                <w:rPrChange w:id="750" w:author="Lin Yang" w:date="2021-02-24T22:18:00Z">
                  <w:rPr>
                    <w:szCs w:val="22"/>
                  </w:rPr>
                </w:rPrChange>
              </w:rPr>
              <w:t>term</w:t>
            </w:r>
            <w:proofErr w:type="spellEnd"/>
            <w:r w:rsidRPr="00586D02">
              <w:rPr>
                <w:sz w:val="20"/>
                <w:rPrChange w:id="751" w:author="Lin Yang" w:date="2021-02-24T22:18:00Z">
                  <w:rPr>
                    <w:szCs w:val="22"/>
                  </w:rPr>
                </w:rPrChange>
              </w:rPr>
              <w:t xml:space="preserve"> than "prior to the EHT-STF field"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6A6E9" w14:textId="7D8610CD" w:rsidR="002F49AC" w:rsidRPr="00586D02" w:rsidRDefault="002F49AC" w:rsidP="002F49AC">
            <w:pPr>
              <w:rPr>
                <w:rFonts w:eastAsia="Times New Roman"/>
                <w:sz w:val="20"/>
                <w:lang w:val="en-US"/>
                <w:rPrChange w:id="752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sz w:val="20"/>
                <w:rPrChange w:id="753" w:author="Lin Yang" w:date="2021-02-24T22:18:00Z">
                  <w:rPr>
                    <w:szCs w:val="22"/>
                  </w:rPr>
                </w:rPrChange>
              </w:rPr>
              <w:t>Change to "during the pre-EHT modulated fields</w:t>
            </w:r>
            <w:proofErr w:type="gramStart"/>
            <w:r w:rsidRPr="00586D02">
              <w:rPr>
                <w:sz w:val="20"/>
                <w:rPrChange w:id="754" w:author="Lin Yang" w:date="2021-02-24T22:18:00Z">
                  <w:rPr>
                    <w:szCs w:val="22"/>
                  </w:rPr>
                </w:rPrChange>
              </w:rPr>
              <w:t>"  -</w:t>
            </w:r>
            <w:proofErr w:type="gramEnd"/>
            <w:r w:rsidRPr="00586D02">
              <w:rPr>
                <w:sz w:val="20"/>
                <w:rPrChange w:id="755" w:author="Lin Yang" w:date="2021-02-24T22:18:00Z">
                  <w:rPr>
                    <w:szCs w:val="22"/>
                  </w:rPr>
                </w:rPrChange>
              </w:rPr>
              <w:t xml:space="preserve"> you can check this at fig 36-32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0130F" w14:textId="7E80B85F" w:rsidR="002F49AC" w:rsidRPr="00586D02" w:rsidRDefault="002F49AC" w:rsidP="002F49AC">
            <w:pPr>
              <w:rPr>
                <w:rFonts w:eastAsia="Times New Roman"/>
                <w:sz w:val="20"/>
                <w:lang w:val="en-US"/>
                <w:rPrChange w:id="756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757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ACCEPTED</w:t>
            </w:r>
          </w:p>
        </w:tc>
      </w:tr>
      <w:tr w:rsidR="00077BD4" w:rsidRPr="00586D02" w14:paraId="7577C290" w14:textId="77777777" w:rsidTr="00EC1654">
        <w:trPr>
          <w:trHeight w:val="1133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B6863" w14:textId="44C24A20" w:rsidR="00077BD4" w:rsidRPr="00586D02" w:rsidRDefault="00077BD4" w:rsidP="00077BD4">
            <w:pPr>
              <w:jc w:val="right"/>
              <w:rPr>
                <w:rFonts w:eastAsia="Times New Roman"/>
                <w:sz w:val="20"/>
                <w:rPrChange w:id="758" w:author="Lin Yang" w:date="2021-02-24T22:18:00Z">
                  <w:rPr>
                    <w:rFonts w:eastAsia="Times New Roman"/>
                    <w:szCs w:val="22"/>
                  </w:rPr>
                </w:rPrChange>
              </w:rPr>
            </w:pPr>
            <w:r w:rsidRPr="00586D02">
              <w:rPr>
                <w:rFonts w:eastAsia="Times New Roman"/>
                <w:sz w:val="20"/>
                <w:rPrChange w:id="759" w:author="Lin Yang" w:date="2021-02-24T22:18:00Z">
                  <w:rPr>
                    <w:rFonts w:eastAsia="Times New Roman"/>
                    <w:szCs w:val="22"/>
                  </w:rPr>
                </w:rPrChange>
              </w:rPr>
              <w:t>1324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048AD" w14:textId="22ACFEA8" w:rsidR="00077BD4" w:rsidRPr="00586D02" w:rsidRDefault="00A81F65" w:rsidP="00077BD4">
            <w:pPr>
              <w:jc w:val="right"/>
              <w:rPr>
                <w:rFonts w:eastAsia="Times New Roman"/>
                <w:sz w:val="20"/>
                <w:lang w:val="en-US"/>
                <w:rPrChange w:id="760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761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212.17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0DCDA" w14:textId="7E23882A" w:rsidR="00077BD4" w:rsidRPr="00586D02" w:rsidRDefault="00911EE2" w:rsidP="00077BD4">
            <w:pPr>
              <w:rPr>
                <w:rFonts w:eastAsia="Times New Roman"/>
                <w:sz w:val="20"/>
                <w:lang w:val="en-US"/>
                <w:rPrChange w:id="762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763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36.3.9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58663" w14:textId="2CEADD94" w:rsidR="00077BD4" w:rsidRPr="00586D02" w:rsidRDefault="00077BD4" w:rsidP="00077BD4">
            <w:pPr>
              <w:rPr>
                <w:sz w:val="20"/>
                <w:rPrChange w:id="764" w:author="Lin Yang" w:date="2021-02-24T22:18:00Z">
                  <w:rPr>
                    <w:szCs w:val="22"/>
                  </w:rPr>
                </w:rPrChange>
              </w:rPr>
            </w:pPr>
            <w:r w:rsidRPr="00586D02">
              <w:rPr>
                <w:sz w:val="20"/>
                <w:rPrChange w:id="765" w:author="Lin Yang" w:date="2021-02-24T22:18:00Z">
                  <w:rPr>
                    <w:szCs w:val="22"/>
                  </w:rPr>
                </w:rPrChange>
              </w:rPr>
              <w:t>Term is incomplete in "actual extension duration"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17315" w14:textId="49433721" w:rsidR="00077BD4" w:rsidRPr="00586D02" w:rsidRDefault="00077BD4" w:rsidP="00077BD4">
            <w:pPr>
              <w:rPr>
                <w:sz w:val="20"/>
                <w:rPrChange w:id="766" w:author="Lin Yang" w:date="2021-02-24T22:18:00Z">
                  <w:rPr>
                    <w:szCs w:val="22"/>
                  </w:rPr>
                </w:rPrChange>
              </w:rPr>
            </w:pPr>
            <w:r w:rsidRPr="00586D02">
              <w:rPr>
                <w:sz w:val="20"/>
                <w:rPrChange w:id="767" w:author="Lin Yang" w:date="2021-02-24T22:18:00Z">
                  <w:rPr>
                    <w:szCs w:val="22"/>
                  </w:rPr>
                </w:rPrChange>
              </w:rPr>
              <w:t>Change to "actual packet extension duration"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8D4C7" w14:textId="4F21B472" w:rsidR="00077BD4" w:rsidRPr="00586D02" w:rsidRDefault="00077BD4" w:rsidP="00077BD4">
            <w:pPr>
              <w:rPr>
                <w:rFonts w:eastAsia="Times New Roman"/>
                <w:sz w:val="20"/>
                <w:lang w:val="en-US"/>
                <w:rPrChange w:id="768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769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ACCEPTED</w:t>
            </w:r>
          </w:p>
        </w:tc>
      </w:tr>
      <w:tr w:rsidR="001B43B9" w:rsidRPr="00586D02" w14:paraId="01996C6E" w14:textId="77777777" w:rsidTr="00EC1654">
        <w:trPr>
          <w:trHeight w:val="12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1F287" w14:textId="232DE985" w:rsidR="001B43B9" w:rsidRPr="00586D02" w:rsidRDefault="001B43B9" w:rsidP="001B43B9">
            <w:pPr>
              <w:jc w:val="right"/>
              <w:rPr>
                <w:rFonts w:eastAsia="Times New Roman"/>
                <w:sz w:val="20"/>
                <w:rPrChange w:id="770" w:author="Lin Yang" w:date="2021-02-24T22:18:00Z">
                  <w:rPr>
                    <w:rFonts w:eastAsia="Times New Roman"/>
                    <w:szCs w:val="22"/>
                  </w:rPr>
                </w:rPrChange>
              </w:rPr>
            </w:pPr>
            <w:r w:rsidRPr="00586D02">
              <w:rPr>
                <w:rFonts w:eastAsia="Times New Roman"/>
                <w:sz w:val="20"/>
                <w:rPrChange w:id="771" w:author="Lin Yang" w:date="2021-02-24T22:18:00Z">
                  <w:rPr>
                    <w:rFonts w:eastAsia="Times New Roman"/>
                    <w:szCs w:val="22"/>
                  </w:rPr>
                </w:rPrChange>
              </w:rPr>
              <w:t>1328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20DF1" w14:textId="68883777" w:rsidR="001B43B9" w:rsidRPr="00586D02" w:rsidRDefault="001B43B9" w:rsidP="001B43B9">
            <w:pPr>
              <w:jc w:val="right"/>
              <w:rPr>
                <w:rFonts w:eastAsia="Times New Roman"/>
                <w:sz w:val="20"/>
                <w:lang w:val="en-US"/>
                <w:rPrChange w:id="772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773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213.40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DBBC8" w14:textId="4969E283" w:rsidR="001B43B9" w:rsidRPr="00586D02" w:rsidRDefault="001B43B9" w:rsidP="001B43B9">
            <w:pPr>
              <w:rPr>
                <w:rFonts w:eastAsia="Times New Roman"/>
                <w:sz w:val="20"/>
                <w:lang w:val="en-US"/>
                <w:rPrChange w:id="774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775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36.3.9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9AA57" w14:textId="3665FF64" w:rsidR="001B43B9" w:rsidRPr="00586D02" w:rsidRDefault="001B43B9" w:rsidP="001B43B9">
            <w:pPr>
              <w:rPr>
                <w:sz w:val="20"/>
                <w:rPrChange w:id="776" w:author="Lin Yang" w:date="2021-02-24T22:18:00Z">
                  <w:rPr>
                    <w:szCs w:val="22"/>
                  </w:rPr>
                </w:rPrChange>
              </w:rPr>
            </w:pPr>
            <w:r w:rsidRPr="00586D02">
              <w:rPr>
                <w:sz w:val="20"/>
                <w:rPrChange w:id="777" w:author="Lin Yang" w:date="2021-02-24T22:18:00Z">
                  <w:rPr>
                    <w:szCs w:val="22"/>
                  </w:rPr>
                </w:rPrChange>
              </w:rPr>
              <w:t xml:space="preserve">For LDPC, </w:t>
            </w:r>
            <w:proofErr w:type="spellStart"/>
            <w:proofErr w:type="gramStart"/>
            <w:r w:rsidRPr="00586D02">
              <w:rPr>
                <w:sz w:val="20"/>
                <w:rPrChange w:id="778" w:author="Lin Yang" w:date="2021-02-24T22:18:00Z">
                  <w:rPr>
                    <w:szCs w:val="22"/>
                  </w:rPr>
                </w:rPrChange>
              </w:rPr>
              <w:t>NDBPS,u</w:t>
            </w:r>
            <w:proofErr w:type="spellEnd"/>
            <w:proofErr w:type="gramEnd"/>
            <w:r w:rsidRPr="00586D02">
              <w:rPr>
                <w:sz w:val="20"/>
                <w:rPrChange w:id="779" w:author="Lin Yang" w:date="2021-02-24T22:18:00Z">
                  <w:rPr>
                    <w:szCs w:val="22"/>
                  </w:rPr>
                </w:rPrChange>
              </w:rPr>
              <w:t xml:space="preserve"> is not well defined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8BEC6" w14:textId="02037892" w:rsidR="001B43B9" w:rsidRPr="00586D02" w:rsidRDefault="001B43B9" w:rsidP="001B43B9">
            <w:pPr>
              <w:rPr>
                <w:sz w:val="20"/>
                <w:rPrChange w:id="780" w:author="Lin Yang" w:date="2021-02-24T22:18:00Z">
                  <w:rPr>
                    <w:szCs w:val="22"/>
                  </w:rPr>
                </w:rPrChange>
              </w:rPr>
            </w:pPr>
            <w:r w:rsidRPr="00586D02">
              <w:rPr>
                <w:sz w:val="20"/>
                <w:rPrChange w:id="781" w:author="Lin Yang" w:date="2021-02-24T22:18:00Z">
                  <w:rPr>
                    <w:szCs w:val="22"/>
                  </w:rPr>
                </w:rPrChange>
              </w:rPr>
              <w:t>Insert "NOTE - For LDPC coding, this is the nominal number of data bits per OFDM symbol"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C1B96" w14:textId="3281C3CC" w:rsidR="001B43B9" w:rsidRPr="00586D02" w:rsidRDefault="001B43B9" w:rsidP="001B43B9">
            <w:pPr>
              <w:rPr>
                <w:rFonts w:eastAsia="Times New Roman"/>
                <w:sz w:val="20"/>
                <w:lang w:val="en-US"/>
                <w:rPrChange w:id="782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del w:id="783" w:author="Bin Tian" w:date="2021-02-24T18:28:00Z">
              <w:r w:rsidRPr="00586D02" w:rsidDel="007D1431">
                <w:rPr>
                  <w:rFonts w:eastAsia="Times New Roman"/>
                  <w:sz w:val="20"/>
                  <w:lang w:val="en-US"/>
                  <w:rPrChange w:id="784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delText>ACCEPTED</w:delText>
              </w:r>
            </w:del>
            <w:ins w:id="785" w:author="Bin Tian" w:date="2021-02-24T18:28:00Z">
              <w:r w:rsidR="007D1431" w:rsidRPr="00586D02">
                <w:rPr>
                  <w:rFonts w:eastAsia="Times New Roman"/>
                  <w:sz w:val="20"/>
                  <w:lang w:val="en-US"/>
                  <w:rPrChange w:id="786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 xml:space="preserve"> Revised</w:t>
              </w:r>
            </w:ins>
          </w:p>
          <w:p w14:paraId="1DF19BCA" w14:textId="77777777" w:rsidR="00AA1E06" w:rsidRDefault="00AA1E06" w:rsidP="001B43B9">
            <w:pPr>
              <w:rPr>
                <w:ins w:id="787" w:author="Lin Yang" w:date="2021-02-24T22:34:00Z"/>
                <w:rFonts w:eastAsia="Times New Roman"/>
                <w:sz w:val="20"/>
                <w:lang w:val="en-US"/>
              </w:rPr>
            </w:pPr>
          </w:p>
          <w:p w14:paraId="3683BDCB" w14:textId="10EE3846" w:rsidR="001B43B9" w:rsidRPr="00586D02" w:rsidRDefault="007D1431" w:rsidP="001B43B9">
            <w:pPr>
              <w:rPr>
                <w:rFonts w:eastAsia="Times New Roman"/>
                <w:sz w:val="20"/>
                <w:lang w:val="en-US"/>
                <w:rPrChange w:id="788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ins w:id="789" w:author="Bin Tian" w:date="2021-02-24T18:28:00Z">
              <w:r w:rsidRPr="00586D02">
                <w:rPr>
                  <w:rFonts w:eastAsia="Times New Roman"/>
                  <w:sz w:val="20"/>
                  <w:lang w:val="en-US"/>
                  <w:rPrChange w:id="790" w:author="Lin Yang" w:date="2021-02-24T22:18:00Z">
                    <w:rPr>
                      <w:rFonts w:eastAsia="Times New Roman"/>
                      <w:szCs w:val="22"/>
                      <w:lang w:val="en-US"/>
                    </w:rPr>
                  </w:rPrChange>
                </w:rPr>
                <w:t xml:space="preserve">Agree with the commentor but the page number is wrong. </w:t>
              </w:r>
            </w:ins>
          </w:p>
          <w:p w14:paraId="4ECC2EE5" w14:textId="77777777" w:rsidR="00AA1E06" w:rsidRDefault="00AA1E06" w:rsidP="001B43B9">
            <w:pPr>
              <w:rPr>
                <w:ins w:id="791" w:author="Lin Yang" w:date="2021-02-24T22:34:00Z"/>
                <w:rFonts w:eastAsia="Times New Roman"/>
                <w:b/>
                <w:bCs/>
                <w:sz w:val="20"/>
                <w:highlight w:val="yellow"/>
                <w:lang w:val="en-US"/>
              </w:rPr>
            </w:pPr>
          </w:p>
          <w:p w14:paraId="61344423" w14:textId="5D34D495" w:rsidR="001B43B9" w:rsidRPr="00586D02" w:rsidRDefault="00CE79AF" w:rsidP="001B43B9">
            <w:pPr>
              <w:rPr>
                <w:ins w:id="792" w:author="Bin Tian" w:date="2021-02-24T18:29:00Z"/>
                <w:rFonts w:eastAsia="Times New Roman"/>
                <w:b/>
                <w:bCs/>
                <w:sz w:val="20"/>
                <w:highlight w:val="yellow"/>
                <w:lang w:val="en-US"/>
                <w:rPrChange w:id="793" w:author="Lin Yang" w:date="2021-02-24T22:18:00Z">
                  <w:rPr>
                    <w:ins w:id="794" w:author="Bin Tian" w:date="2021-02-24T18:29:00Z"/>
                    <w:rFonts w:eastAsia="Times New Roman"/>
                    <w:b/>
                    <w:bCs/>
                    <w:szCs w:val="22"/>
                    <w:highlight w:val="yellow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highlight w:val="yellow"/>
                <w:lang w:val="en-US"/>
                <w:rPrChange w:id="795" w:author="Lin Yang" w:date="2021-02-24T22:18:00Z">
                  <w:rPr>
                    <w:rFonts w:eastAsia="Times New Roman"/>
                    <w:b/>
                    <w:bCs/>
                    <w:szCs w:val="22"/>
                    <w:highlight w:val="yellow"/>
                    <w:lang w:val="en-US"/>
                  </w:rPr>
                </w:rPrChange>
              </w:rPr>
              <w:t>Note to the editor:</w:t>
            </w:r>
          </w:p>
          <w:p w14:paraId="5CFA3E39" w14:textId="7FC84270" w:rsidR="007D1431" w:rsidRPr="00586D02" w:rsidDel="002045F5" w:rsidRDefault="007D1431" w:rsidP="001B43B9">
            <w:pPr>
              <w:rPr>
                <w:ins w:id="796" w:author="Bin Tian" w:date="2021-02-24T18:33:00Z"/>
                <w:del w:id="797" w:author="Lin Yang" w:date="2021-02-24T22:34:00Z"/>
                <w:rFonts w:eastAsia="Times New Roman"/>
                <w:b/>
                <w:bCs/>
                <w:sz w:val="20"/>
                <w:highlight w:val="yellow"/>
                <w:lang w:val="en-US"/>
                <w:rPrChange w:id="798" w:author="Lin Yang" w:date="2021-02-24T22:18:00Z">
                  <w:rPr>
                    <w:ins w:id="799" w:author="Bin Tian" w:date="2021-02-24T18:33:00Z"/>
                    <w:del w:id="800" w:author="Lin Yang" w:date="2021-02-24T22:34:00Z"/>
                    <w:rFonts w:eastAsia="Times New Roman"/>
                    <w:b/>
                    <w:bCs/>
                    <w:szCs w:val="22"/>
                    <w:highlight w:val="yellow"/>
                    <w:lang w:val="en-US"/>
                  </w:rPr>
                </w:rPrChange>
              </w:rPr>
            </w:pPr>
            <w:ins w:id="801" w:author="Bin Tian" w:date="2021-02-24T18:29:00Z">
              <w:r w:rsidRPr="00586D02">
                <w:rPr>
                  <w:rFonts w:eastAsia="Times New Roman"/>
                  <w:b/>
                  <w:bCs/>
                  <w:sz w:val="20"/>
                  <w:highlight w:val="yellow"/>
                  <w:lang w:val="en-US"/>
                  <w:rPrChange w:id="802" w:author="Lin Yang" w:date="2021-02-24T22:18:00Z">
                    <w:rPr>
                      <w:rFonts w:eastAsia="Times New Roman"/>
                      <w:b/>
                      <w:bCs/>
                      <w:szCs w:val="22"/>
                      <w:highlight w:val="yellow"/>
                      <w:lang w:val="en-US"/>
                    </w:rPr>
                  </w:rPrChange>
                </w:rPr>
                <w:t xml:space="preserve">Please make change </w:t>
              </w:r>
            </w:ins>
            <w:ins w:id="803" w:author="Bin Tian" w:date="2021-02-24T18:33:00Z">
              <w:r w:rsidR="00952704" w:rsidRPr="00586D02">
                <w:rPr>
                  <w:rFonts w:eastAsia="Times New Roman"/>
                  <w:b/>
                  <w:bCs/>
                  <w:sz w:val="20"/>
                  <w:highlight w:val="yellow"/>
                  <w:lang w:val="en-US"/>
                  <w:rPrChange w:id="804" w:author="Lin Yang" w:date="2021-02-24T22:18:00Z">
                    <w:rPr>
                      <w:rFonts w:eastAsia="Times New Roman"/>
                      <w:b/>
                      <w:bCs/>
                      <w:szCs w:val="22"/>
                      <w:highlight w:val="yellow"/>
                      <w:lang w:val="en-US"/>
                    </w:rPr>
                  </w:rPrChange>
                </w:rPr>
                <w:t xml:space="preserve">in P215L31 </w:t>
              </w:r>
            </w:ins>
          </w:p>
          <w:p w14:paraId="3AC2241D" w14:textId="77777777" w:rsidR="00952704" w:rsidRPr="00586D02" w:rsidRDefault="00952704" w:rsidP="001B43B9">
            <w:pPr>
              <w:rPr>
                <w:rFonts w:eastAsia="Times New Roman"/>
                <w:b/>
                <w:bCs/>
                <w:sz w:val="20"/>
                <w:highlight w:val="yellow"/>
                <w:lang w:val="en-US"/>
                <w:rPrChange w:id="805" w:author="Lin Yang" w:date="2021-02-24T22:18:00Z">
                  <w:rPr>
                    <w:rFonts w:eastAsia="Times New Roman"/>
                    <w:b/>
                    <w:bCs/>
                    <w:szCs w:val="22"/>
                    <w:highlight w:val="yellow"/>
                    <w:lang w:val="en-US"/>
                  </w:rPr>
                </w:rPrChange>
              </w:rPr>
            </w:pPr>
          </w:p>
          <w:p w14:paraId="4C9B6C60" w14:textId="4E0B421A" w:rsidR="00CE79AF" w:rsidRPr="00586D02" w:rsidRDefault="0009087D" w:rsidP="001B43B9">
            <w:pPr>
              <w:rPr>
                <w:rFonts w:eastAsia="Times New Roman"/>
                <w:sz w:val="20"/>
                <w:lang w:val="en-US"/>
                <w:rPrChange w:id="806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del w:id="807" w:author="Bin Tian" w:date="2021-02-24T18:33:00Z">
              <w:r w:rsidRPr="00586D02" w:rsidDel="00952704">
                <w:rPr>
                  <w:rFonts w:eastAsia="Times New Roman"/>
                  <w:sz w:val="20"/>
                  <w:highlight w:val="yellow"/>
                  <w:lang w:val="en-US"/>
                  <w:rPrChange w:id="808" w:author="Lin Yang" w:date="2021-02-24T22:18:00Z">
                    <w:rPr>
                      <w:rFonts w:eastAsia="Times New Roman"/>
                      <w:szCs w:val="22"/>
                      <w:highlight w:val="yellow"/>
                      <w:lang w:val="en-US"/>
                    </w:rPr>
                  </w:rPrChange>
                </w:rPr>
                <w:delText>S</w:delText>
              </w:r>
              <w:r w:rsidR="004727B1" w:rsidRPr="00586D02" w:rsidDel="00952704">
                <w:rPr>
                  <w:rFonts w:eastAsia="Times New Roman"/>
                  <w:sz w:val="20"/>
                  <w:highlight w:val="yellow"/>
                  <w:lang w:val="en-US"/>
                  <w:rPrChange w:id="809" w:author="Lin Yang" w:date="2021-02-24T22:18:00Z">
                    <w:rPr>
                      <w:rFonts w:eastAsia="Times New Roman"/>
                      <w:szCs w:val="22"/>
                      <w:highlight w:val="yellow"/>
                      <w:lang w:val="en-US"/>
                    </w:rPr>
                  </w:rPrChange>
                </w:rPr>
                <w:delText>hould be P215L31</w:delText>
              </w:r>
            </w:del>
          </w:p>
        </w:tc>
      </w:tr>
      <w:tr w:rsidR="00AF73F3" w:rsidRPr="00586D02" w14:paraId="4C7B1C4A" w14:textId="77777777" w:rsidTr="00EC1654">
        <w:trPr>
          <w:trHeight w:val="12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2F594" w14:textId="4CFDFED8" w:rsidR="00AF73F3" w:rsidRPr="00586D02" w:rsidRDefault="00AF73F3" w:rsidP="00AF73F3">
            <w:pPr>
              <w:jc w:val="right"/>
              <w:rPr>
                <w:rFonts w:eastAsia="Times New Roman"/>
                <w:sz w:val="20"/>
                <w:rPrChange w:id="810" w:author="Lin Yang" w:date="2021-02-24T22:18:00Z">
                  <w:rPr>
                    <w:rFonts w:eastAsia="Times New Roman"/>
                    <w:szCs w:val="22"/>
                  </w:rPr>
                </w:rPrChange>
              </w:rPr>
            </w:pPr>
            <w:r w:rsidRPr="00586D02">
              <w:rPr>
                <w:rFonts w:eastAsia="Times New Roman"/>
                <w:sz w:val="20"/>
                <w:rPrChange w:id="811" w:author="Lin Yang" w:date="2021-02-24T22:18:00Z">
                  <w:rPr>
                    <w:rFonts w:eastAsia="Times New Roman"/>
                    <w:szCs w:val="22"/>
                  </w:rPr>
                </w:rPrChange>
              </w:rPr>
              <w:t>3285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3DB1F" w14:textId="666E18EA" w:rsidR="00AF73F3" w:rsidRPr="00586D02" w:rsidRDefault="00AF73F3" w:rsidP="00AF73F3">
            <w:pPr>
              <w:jc w:val="right"/>
              <w:rPr>
                <w:rFonts w:eastAsia="Times New Roman"/>
                <w:sz w:val="20"/>
                <w:lang w:val="en-US"/>
                <w:rPrChange w:id="812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813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213.15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A227B" w14:textId="4DA2C262" w:rsidR="00AF73F3" w:rsidRPr="00586D02" w:rsidRDefault="00AF73F3" w:rsidP="00AF73F3">
            <w:pPr>
              <w:rPr>
                <w:rFonts w:eastAsia="Times New Roman"/>
                <w:sz w:val="20"/>
                <w:lang w:val="en-US"/>
                <w:rPrChange w:id="814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815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36.3.9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9A9F0" w14:textId="7C21591C" w:rsidR="00AF73F3" w:rsidRPr="00586D02" w:rsidRDefault="00AF73F3" w:rsidP="00AF73F3">
            <w:pPr>
              <w:rPr>
                <w:sz w:val="20"/>
                <w:rPrChange w:id="816" w:author="Lin Yang" w:date="2021-02-24T22:18:00Z">
                  <w:rPr>
                    <w:szCs w:val="22"/>
                  </w:rPr>
                </w:rPrChange>
              </w:rPr>
            </w:pPr>
            <w:r w:rsidRPr="00586D02">
              <w:rPr>
                <w:sz w:val="20"/>
                <w:rPrChange w:id="817" w:author="Lin Yang" w:date="2021-02-24T22:18:00Z">
                  <w:rPr>
                    <w:szCs w:val="22"/>
                  </w:rPr>
                </w:rPrChange>
              </w:rPr>
              <w:t>In Table 36-11, clarify (484+242) to (3x996+ 484)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9538C" w14:textId="7A0BFB39" w:rsidR="00AF73F3" w:rsidRPr="00586D02" w:rsidRDefault="00AF73F3" w:rsidP="00AF73F3">
            <w:pPr>
              <w:rPr>
                <w:sz w:val="20"/>
                <w:rPrChange w:id="818" w:author="Lin Yang" w:date="2021-02-24T22:18:00Z">
                  <w:rPr>
                    <w:szCs w:val="22"/>
                  </w:rPr>
                </w:rPrChange>
              </w:rPr>
            </w:pPr>
            <w:r w:rsidRPr="00586D02">
              <w:rPr>
                <w:sz w:val="20"/>
                <w:rPrChange w:id="819" w:author="Lin Yang" w:date="2021-02-24T22:18:00Z">
                  <w:rPr>
                    <w:szCs w:val="22"/>
                  </w:rPr>
                </w:rPrChange>
              </w:rPr>
              <w:t>(484+242) to (3x996+484) should be 484+242-tone MRU to 3x996+484-tone MRU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70942" w14:textId="7A97A210" w:rsidR="00AF73F3" w:rsidRPr="00586D02" w:rsidRDefault="00AF73F3" w:rsidP="00AF73F3">
            <w:pPr>
              <w:rPr>
                <w:rFonts w:eastAsia="Times New Roman"/>
                <w:bCs/>
                <w:sz w:val="20"/>
                <w:lang w:val="en-US"/>
                <w:rPrChange w:id="820" w:author="Lin Yang" w:date="2021-02-24T22:18:00Z">
                  <w:rPr>
                    <w:rFonts w:eastAsia="Times New Roman"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Cs/>
                <w:sz w:val="20"/>
                <w:lang w:val="en-US"/>
                <w:rPrChange w:id="821" w:author="Lin Yang" w:date="2021-02-24T22:18:00Z">
                  <w:rPr>
                    <w:rFonts w:eastAsia="Times New Roman"/>
                    <w:bCs/>
                    <w:szCs w:val="22"/>
                    <w:lang w:val="en-US"/>
                  </w:rPr>
                </w:rPrChange>
              </w:rPr>
              <w:t>ACCEPTED</w:t>
            </w:r>
          </w:p>
        </w:tc>
      </w:tr>
    </w:tbl>
    <w:p w14:paraId="78DD52B9" w14:textId="5DBB76AC" w:rsidR="002B6E40" w:rsidRPr="00586D02" w:rsidRDefault="002B6E40" w:rsidP="00A77DCA">
      <w:pPr>
        <w:jc w:val="both"/>
        <w:rPr>
          <w:b/>
          <w:i/>
          <w:sz w:val="20"/>
          <w:lang w:val="en-US"/>
          <w:rPrChange w:id="822" w:author="Lin Yang" w:date="2021-02-24T22:18:00Z">
            <w:rPr>
              <w:b/>
              <w:i/>
              <w:sz w:val="24"/>
              <w:szCs w:val="24"/>
              <w:lang w:val="en-US"/>
            </w:rPr>
          </w:rPrChange>
        </w:rPr>
      </w:pPr>
    </w:p>
    <w:p w14:paraId="09142B6A" w14:textId="77777777" w:rsidR="00BD4F2F" w:rsidRPr="00586D02" w:rsidRDefault="00BD4F2F" w:rsidP="00FC21BB">
      <w:pPr>
        <w:pStyle w:val="T"/>
        <w:jc w:val="left"/>
        <w:rPr>
          <w:b/>
          <w:i/>
          <w:highlight w:val="yellow"/>
          <w:rPrChange w:id="823" w:author="Lin Yang" w:date="2021-02-24T22:18:00Z">
            <w:rPr>
              <w:b/>
              <w:i/>
              <w:sz w:val="22"/>
              <w:szCs w:val="22"/>
              <w:highlight w:val="yellow"/>
            </w:rPr>
          </w:rPrChange>
        </w:rPr>
      </w:pPr>
    </w:p>
    <w:p w14:paraId="245FAFE2" w14:textId="77777777" w:rsidR="00BD4F2F" w:rsidRPr="00586D02" w:rsidRDefault="00BD4F2F" w:rsidP="00FC21BB">
      <w:pPr>
        <w:pStyle w:val="T"/>
        <w:jc w:val="left"/>
        <w:rPr>
          <w:b/>
          <w:i/>
          <w:highlight w:val="yellow"/>
          <w:rPrChange w:id="824" w:author="Lin Yang" w:date="2021-02-24T22:18:00Z">
            <w:rPr>
              <w:b/>
              <w:i/>
              <w:sz w:val="22"/>
              <w:szCs w:val="22"/>
              <w:highlight w:val="yellow"/>
            </w:rPr>
          </w:rPrChange>
        </w:rPr>
      </w:pPr>
    </w:p>
    <w:p w14:paraId="2A9936EA" w14:textId="7264F591" w:rsidR="00BD4F2F" w:rsidRPr="00586D02" w:rsidRDefault="00BD4F2F" w:rsidP="00FC21BB">
      <w:pPr>
        <w:pStyle w:val="T"/>
        <w:jc w:val="left"/>
        <w:rPr>
          <w:b/>
          <w:i/>
          <w:highlight w:val="yellow"/>
          <w:rPrChange w:id="825" w:author="Lin Yang" w:date="2021-02-24T22:18:00Z">
            <w:rPr>
              <w:b/>
              <w:i/>
              <w:sz w:val="22"/>
              <w:szCs w:val="22"/>
              <w:highlight w:val="yellow"/>
            </w:rPr>
          </w:rPrChange>
        </w:rPr>
      </w:pPr>
    </w:p>
    <w:p w14:paraId="262DAC12" w14:textId="412EF3B3" w:rsidR="001224E7" w:rsidRPr="00586D02" w:rsidRDefault="001224E7" w:rsidP="00FC21BB">
      <w:pPr>
        <w:pStyle w:val="T"/>
        <w:jc w:val="left"/>
        <w:rPr>
          <w:b/>
          <w:i/>
          <w:highlight w:val="yellow"/>
          <w:rPrChange w:id="826" w:author="Lin Yang" w:date="2021-02-24T22:18:00Z">
            <w:rPr>
              <w:b/>
              <w:i/>
              <w:sz w:val="22"/>
              <w:szCs w:val="22"/>
              <w:highlight w:val="yellow"/>
            </w:rPr>
          </w:rPrChange>
        </w:rPr>
      </w:pPr>
    </w:p>
    <w:p w14:paraId="4147E69B" w14:textId="666F508A" w:rsidR="001224E7" w:rsidRPr="00586D02" w:rsidDel="00787320" w:rsidRDefault="001224E7" w:rsidP="00FC21BB">
      <w:pPr>
        <w:pStyle w:val="T"/>
        <w:jc w:val="left"/>
        <w:rPr>
          <w:del w:id="827" w:author="Lin Yang" w:date="2021-02-24T22:40:00Z"/>
          <w:b/>
          <w:i/>
          <w:highlight w:val="yellow"/>
          <w:rPrChange w:id="828" w:author="Lin Yang" w:date="2021-02-24T22:18:00Z">
            <w:rPr>
              <w:del w:id="829" w:author="Lin Yang" w:date="2021-02-24T22:40:00Z"/>
              <w:b/>
              <w:i/>
              <w:sz w:val="22"/>
              <w:szCs w:val="22"/>
              <w:highlight w:val="yellow"/>
            </w:rPr>
          </w:rPrChange>
        </w:rPr>
      </w:pPr>
    </w:p>
    <w:p w14:paraId="4050B588" w14:textId="06626C33" w:rsidR="001224E7" w:rsidRPr="00586D02" w:rsidDel="00787320" w:rsidRDefault="001224E7" w:rsidP="00FC21BB">
      <w:pPr>
        <w:pStyle w:val="T"/>
        <w:jc w:val="left"/>
        <w:rPr>
          <w:del w:id="830" w:author="Lin Yang" w:date="2021-02-24T22:40:00Z"/>
          <w:b/>
          <w:i/>
          <w:highlight w:val="yellow"/>
          <w:rPrChange w:id="831" w:author="Lin Yang" w:date="2021-02-24T22:18:00Z">
            <w:rPr>
              <w:del w:id="832" w:author="Lin Yang" w:date="2021-02-24T22:40:00Z"/>
              <w:b/>
              <w:i/>
              <w:sz w:val="22"/>
              <w:szCs w:val="22"/>
              <w:highlight w:val="yellow"/>
            </w:rPr>
          </w:rPrChange>
        </w:rPr>
      </w:pPr>
    </w:p>
    <w:p w14:paraId="04BBD0A2" w14:textId="146A8E99" w:rsidR="001224E7" w:rsidRPr="00586D02" w:rsidDel="00787320" w:rsidRDefault="001224E7" w:rsidP="00FC21BB">
      <w:pPr>
        <w:pStyle w:val="T"/>
        <w:jc w:val="left"/>
        <w:rPr>
          <w:del w:id="833" w:author="Lin Yang" w:date="2021-02-24T22:40:00Z"/>
          <w:b/>
          <w:i/>
          <w:highlight w:val="yellow"/>
          <w:rPrChange w:id="834" w:author="Lin Yang" w:date="2021-02-24T22:18:00Z">
            <w:rPr>
              <w:del w:id="835" w:author="Lin Yang" w:date="2021-02-24T22:40:00Z"/>
              <w:b/>
              <w:i/>
              <w:sz w:val="22"/>
              <w:szCs w:val="22"/>
              <w:highlight w:val="yellow"/>
            </w:rPr>
          </w:rPrChange>
        </w:rPr>
      </w:pPr>
    </w:p>
    <w:p w14:paraId="6EC8DD8A" w14:textId="5F7E7287" w:rsidR="00BD4F2F" w:rsidRPr="00586D02" w:rsidDel="00787320" w:rsidRDefault="00BD4F2F" w:rsidP="00FC21BB">
      <w:pPr>
        <w:pStyle w:val="T"/>
        <w:jc w:val="left"/>
        <w:rPr>
          <w:del w:id="836" w:author="Lin Yang" w:date="2021-02-24T22:40:00Z"/>
          <w:b/>
          <w:i/>
          <w:highlight w:val="yellow"/>
          <w:rPrChange w:id="837" w:author="Lin Yang" w:date="2021-02-24T22:18:00Z">
            <w:rPr>
              <w:del w:id="838" w:author="Lin Yang" w:date="2021-02-24T22:40:00Z"/>
              <w:b/>
              <w:i/>
              <w:sz w:val="22"/>
              <w:szCs w:val="22"/>
              <w:highlight w:val="yellow"/>
            </w:rPr>
          </w:rPrChange>
        </w:rPr>
      </w:pPr>
    </w:p>
    <w:p w14:paraId="1EB53F40" w14:textId="3A96DF93" w:rsidR="00BD4F2F" w:rsidRPr="00586D02" w:rsidDel="00787320" w:rsidRDefault="00BD4F2F" w:rsidP="00FC21BB">
      <w:pPr>
        <w:pStyle w:val="T"/>
        <w:jc w:val="left"/>
        <w:rPr>
          <w:del w:id="839" w:author="Lin Yang" w:date="2021-02-24T22:40:00Z"/>
          <w:b/>
          <w:i/>
          <w:highlight w:val="yellow"/>
          <w:rPrChange w:id="840" w:author="Lin Yang" w:date="2021-02-24T22:18:00Z">
            <w:rPr>
              <w:del w:id="841" w:author="Lin Yang" w:date="2021-02-24T22:40:00Z"/>
              <w:b/>
              <w:i/>
              <w:sz w:val="22"/>
              <w:szCs w:val="22"/>
              <w:highlight w:val="yellow"/>
            </w:rPr>
          </w:rPrChange>
        </w:rPr>
      </w:pPr>
    </w:p>
    <w:tbl>
      <w:tblPr>
        <w:tblW w:w="99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900"/>
        <w:gridCol w:w="900"/>
        <w:gridCol w:w="2238"/>
        <w:gridCol w:w="2424"/>
        <w:gridCol w:w="2628"/>
      </w:tblGrid>
      <w:tr w:rsidR="00BD4F2F" w:rsidRPr="00586D02" w14:paraId="19C1A24B" w14:textId="77777777" w:rsidTr="00C828CB">
        <w:trPr>
          <w:trHeight w:val="79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84E2C" w14:textId="77777777" w:rsidR="00BD4F2F" w:rsidRPr="00586D02" w:rsidRDefault="00BD4F2F" w:rsidP="00C828CB">
            <w:pPr>
              <w:rPr>
                <w:rFonts w:eastAsia="Times New Roman"/>
                <w:b/>
                <w:bCs/>
                <w:sz w:val="20"/>
                <w:lang w:val="en-US"/>
                <w:rPrChange w:id="842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843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CID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BB23F" w14:textId="77777777" w:rsidR="00BD4F2F" w:rsidRPr="00586D02" w:rsidRDefault="00BD4F2F" w:rsidP="00C828CB">
            <w:pPr>
              <w:rPr>
                <w:rFonts w:eastAsia="Times New Roman"/>
                <w:b/>
                <w:bCs/>
                <w:sz w:val="20"/>
                <w:lang w:val="en-US"/>
                <w:rPrChange w:id="844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845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Page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1E093" w14:textId="77777777" w:rsidR="00BD4F2F" w:rsidRPr="00586D02" w:rsidRDefault="00BD4F2F" w:rsidP="00C828CB">
            <w:pPr>
              <w:rPr>
                <w:rFonts w:eastAsia="Times New Roman"/>
                <w:b/>
                <w:bCs/>
                <w:sz w:val="20"/>
                <w:lang w:val="en-US"/>
                <w:rPrChange w:id="846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847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Clause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11809" w14:textId="77777777" w:rsidR="00BD4F2F" w:rsidRPr="00586D02" w:rsidRDefault="00BD4F2F" w:rsidP="00C828CB">
            <w:pPr>
              <w:rPr>
                <w:rFonts w:eastAsia="Times New Roman"/>
                <w:b/>
                <w:bCs/>
                <w:sz w:val="20"/>
                <w:lang w:val="en-US"/>
                <w:rPrChange w:id="848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849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Comment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3C053" w14:textId="77777777" w:rsidR="00BD4F2F" w:rsidRPr="00586D02" w:rsidRDefault="00BD4F2F" w:rsidP="00C828CB">
            <w:pPr>
              <w:rPr>
                <w:rFonts w:eastAsia="Times New Roman"/>
                <w:b/>
                <w:bCs/>
                <w:sz w:val="20"/>
                <w:lang w:val="en-US"/>
                <w:rPrChange w:id="850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851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Proposed Change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60CB0" w14:textId="77777777" w:rsidR="00BD4F2F" w:rsidRPr="00586D02" w:rsidRDefault="00BD4F2F" w:rsidP="00C828CB">
            <w:pPr>
              <w:rPr>
                <w:rFonts w:eastAsia="Times New Roman"/>
                <w:b/>
                <w:bCs/>
                <w:sz w:val="20"/>
                <w:lang w:val="en-US"/>
                <w:rPrChange w:id="852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b/>
                <w:bCs/>
                <w:sz w:val="20"/>
                <w:lang w:val="en-US"/>
                <w:rPrChange w:id="853" w:author="Lin Yang" w:date="2021-02-24T22:18:00Z">
                  <w:rPr>
                    <w:rFonts w:eastAsia="Times New Roman"/>
                    <w:b/>
                    <w:bCs/>
                    <w:szCs w:val="22"/>
                    <w:lang w:val="en-US"/>
                  </w:rPr>
                </w:rPrChange>
              </w:rPr>
              <w:t>Resolution</w:t>
            </w:r>
          </w:p>
        </w:tc>
      </w:tr>
      <w:tr w:rsidR="00BD4F2F" w:rsidRPr="00586D02" w14:paraId="35EE8186" w14:textId="77777777" w:rsidTr="00C828CB">
        <w:trPr>
          <w:trHeight w:val="143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BCF5E" w14:textId="28DAC159" w:rsidR="00BD4F2F" w:rsidRPr="00586D02" w:rsidRDefault="00BD4F2F" w:rsidP="00BD4F2F">
            <w:pPr>
              <w:jc w:val="right"/>
              <w:rPr>
                <w:rFonts w:eastAsia="Times New Roman"/>
                <w:sz w:val="20"/>
                <w:rPrChange w:id="854" w:author="Lin Yang" w:date="2021-02-24T22:18:00Z">
                  <w:rPr>
                    <w:rFonts w:eastAsia="Times New Roman"/>
                    <w:szCs w:val="22"/>
                  </w:rPr>
                </w:rPrChange>
              </w:rPr>
            </w:pPr>
            <w:r w:rsidRPr="00586D02">
              <w:rPr>
                <w:rFonts w:eastAsia="Times New Roman"/>
                <w:sz w:val="20"/>
                <w:rPrChange w:id="855" w:author="Lin Yang" w:date="2021-02-24T22:18:00Z">
                  <w:rPr>
                    <w:rFonts w:eastAsia="Times New Roman"/>
                    <w:szCs w:val="22"/>
                  </w:rPr>
                </w:rPrChange>
              </w:rPr>
              <w:t>1611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F24DD" w14:textId="65AB540F" w:rsidR="00BD4F2F" w:rsidRPr="00586D02" w:rsidRDefault="00BD4F2F" w:rsidP="00BD4F2F">
            <w:pPr>
              <w:jc w:val="right"/>
              <w:rPr>
                <w:rFonts w:eastAsia="Times New Roman"/>
                <w:sz w:val="20"/>
                <w:lang w:val="en-US"/>
                <w:rPrChange w:id="856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857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212.28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5F25A" w14:textId="29F57001" w:rsidR="00BD4F2F" w:rsidRPr="00586D02" w:rsidRDefault="00BD4F2F" w:rsidP="00BD4F2F">
            <w:pPr>
              <w:rPr>
                <w:rFonts w:eastAsia="Times New Roman"/>
                <w:sz w:val="20"/>
                <w:lang w:val="en-US"/>
                <w:rPrChange w:id="858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859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36.3.9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F25C9" w14:textId="107DA039" w:rsidR="00BD4F2F" w:rsidRPr="00586D02" w:rsidRDefault="00BD4F2F" w:rsidP="00BD4F2F">
            <w:pPr>
              <w:rPr>
                <w:rFonts w:eastAsia="Times New Roman"/>
                <w:sz w:val="20"/>
                <w:lang w:val="en-US"/>
                <w:rPrChange w:id="860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sz w:val="20"/>
                <w:rPrChange w:id="861" w:author="Lin Yang" w:date="2021-02-24T22:18:00Z">
                  <w:rPr>
                    <w:szCs w:val="22"/>
                  </w:rPr>
                </w:rPrChange>
              </w:rPr>
              <w:t>In 80MHz EHT Dup mode two 484 RUs are used which is different from the normal 80MHz non-OFDMA case. Since a full bandwidth non-OFDMA EHT PPDU includes EHT Dup mode, Table 36-10 needs to specify this case.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9679C" w14:textId="2C93ADCC" w:rsidR="00BD4F2F" w:rsidRPr="00586D02" w:rsidRDefault="00BD4F2F" w:rsidP="00BD4F2F">
            <w:pPr>
              <w:rPr>
                <w:rFonts w:eastAsia="Times New Roman"/>
                <w:sz w:val="20"/>
                <w:lang w:val="en-US"/>
                <w:rPrChange w:id="862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sz w:val="20"/>
                <w:rPrChange w:id="863" w:author="Lin Yang" w:date="2021-02-24T22:18:00Z">
                  <w:rPr>
                    <w:szCs w:val="22"/>
                  </w:rPr>
                </w:rPrChange>
              </w:rPr>
              <w:t>In Table 36-10, add column for 80MHz EHT Dup mode and define each value.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38B5F" w14:textId="77777777" w:rsidR="00BD4F2F" w:rsidRPr="00586D02" w:rsidRDefault="00BD4F2F" w:rsidP="00BD4F2F">
            <w:pPr>
              <w:rPr>
                <w:rFonts w:eastAsia="Times New Roman"/>
                <w:sz w:val="20"/>
                <w:lang w:val="en-US"/>
                <w:rPrChange w:id="864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rFonts w:eastAsia="Times New Roman"/>
                <w:sz w:val="20"/>
                <w:lang w:val="en-US"/>
                <w:rPrChange w:id="865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  <w:t>REVISED</w:t>
            </w:r>
          </w:p>
          <w:p w14:paraId="05A665DA" w14:textId="77777777" w:rsidR="00BD4F2F" w:rsidRPr="00586D02" w:rsidRDefault="00BD4F2F" w:rsidP="00BD4F2F">
            <w:pPr>
              <w:rPr>
                <w:rFonts w:eastAsia="Times New Roman"/>
                <w:sz w:val="20"/>
                <w:lang w:val="en-US"/>
                <w:rPrChange w:id="866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</w:p>
          <w:p w14:paraId="5B9E015C" w14:textId="3CF2C246" w:rsidR="00BD4F2F" w:rsidRPr="00586D02" w:rsidRDefault="005A676C" w:rsidP="00FF7A63">
            <w:pPr>
              <w:rPr>
                <w:rFonts w:eastAsia="Times New Roman"/>
                <w:sz w:val="20"/>
                <w:lang w:val="en-US"/>
                <w:rPrChange w:id="867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  <w:r w:rsidRPr="00586D02">
              <w:rPr>
                <w:sz w:val="20"/>
                <w:lang w:eastAsia="zh-CN"/>
                <w:rPrChange w:id="868" w:author="Lin Yang" w:date="2021-02-24T22:18:00Z">
                  <w:rPr>
                    <w:szCs w:val="22"/>
                    <w:lang w:eastAsia="zh-CN"/>
                  </w:rPr>
                </w:rPrChange>
              </w:rPr>
              <w:t>Agreed in principle</w:t>
            </w:r>
            <w:r w:rsidR="0082091D" w:rsidRPr="00586D02">
              <w:rPr>
                <w:sz w:val="20"/>
                <w:lang w:eastAsia="zh-CN"/>
                <w:rPrChange w:id="869" w:author="Lin Yang" w:date="2021-02-24T22:18:00Z">
                  <w:rPr>
                    <w:szCs w:val="22"/>
                    <w:lang w:eastAsia="zh-CN"/>
                  </w:rPr>
                </w:rPrChange>
              </w:rPr>
              <w:t xml:space="preserve">. </w:t>
            </w:r>
            <w:del w:id="870" w:author="Lin Yang" w:date="2021-02-24T22:42:00Z">
              <w:r w:rsidR="0082091D" w:rsidRPr="00586D02" w:rsidDel="001A4D55">
                <w:rPr>
                  <w:sz w:val="20"/>
                  <w:lang w:eastAsia="zh-CN"/>
                  <w:rPrChange w:id="871" w:author="Lin Yang" w:date="2021-02-24T22:18:00Z">
                    <w:rPr>
                      <w:szCs w:val="22"/>
                      <w:lang w:eastAsia="zh-CN"/>
                    </w:rPr>
                  </w:rPrChange>
                </w:rPr>
                <w:delText xml:space="preserve">But adding a column for 80MHz DUP mode </w:delText>
              </w:r>
              <w:r w:rsidR="00397419" w:rsidRPr="00586D02" w:rsidDel="001A4D55">
                <w:rPr>
                  <w:sz w:val="20"/>
                  <w:lang w:eastAsia="zh-CN"/>
                  <w:rPrChange w:id="872" w:author="Lin Yang" w:date="2021-02-24T22:18:00Z">
                    <w:rPr>
                      <w:szCs w:val="22"/>
                      <w:lang w:eastAsia="zh-CN"/>
                    </w:rPr>
                  </w:rPrChange>
                </w:rPr>
                <w:delText xml:space="preserve">using OFDMA tone plan </w:delText>
              </w:r>
              <w:r w:rsidR="009E3DA2" w:rsidRPr="00586D02" w:rsidDel="001A4D55">
                <w:rPr>
                  <w:sz w:val="20"/>
                  <w:lang w:eastAsia="zh-CN"/>
                  <w:rPrChange w:id="873" w:author="Lin Yang" w:date="2021-02-24T22:18:00Z">
                    <w:rPr>
                      <w:szCs w:val="22"/>
                      <w:lang w:eastAsia="zh-CN"/>
                    </w:rPr>
                  </w:rPrChange>
                </w:rPr>
                <w:delText xml:space="preserve">looks messy, considering </w:delText>
              </w:r>
              <w:r w:rsidR="006E1FCD" w:rsidRPr="00586D02" w:rsidDel="001A4D55">
                <w:rPr>
                  <w:sz w:val="20"/>
                  <w:lang w:eastAsia="zh-CN"/>
                  <w:rPrChange w:id="874" w:author="Lin Yang" w:date="2021-02-24T22:18:00Z">
                    <w:rPr>
                      <w:szCs w:val="22"/>
                      <w:lang w:eastAsia="zh-CN"/>
                    </w:rPr>
                  </w:rPrChange>
                </w:rPr>
                <w:delText xml:space="preserve">all the BW modes in this table use non-OFDMA tone </w:delText>
              </w:r>
              <w:r w:rsidR="00997788" w:rsidRPr="00586D02" w:rsidDel="001A4D55">
                <w:rPr>
                  <w:sz w:val="20"/>
                  <w:lang w:eastAsia="zh-CN"/>
                  <w:rPrChange w:id="875" w:author="Lin Yang" w:date="2021-02-24T22:18:00Z">
                    <w:rPr>
                      <w:szCs w:val="22"/>
                      <w:lang w:eastAsia="zh-CN"/>
                    </w:rPr>
                  </w:rPrChange>
                </w:rPr>
                <w:delText>plan</w:delText>
              </w:r>
              <w:r w:rsidR="00480F77" w:rsidRPr="00586D02" w:rsidDel="001A4D55">
                <w:rPr>
                  <w:sz w:val="20"/>
                  <w:lang w:eastAsia="zh-CN"/>
                  <w:rPrChange w:id="876" w:author="Lin Yang" w:date="2021-02-24T22:18:00Z">
                    <w:rPr>
                      <w:szCs w:val="22"/>
                      <w:lang w:eastAsia="zh-CN"/>
                    </w:rPr>
                  </w:rPrChange>
                </w:rPr>
                <w:delText xml:space="preserve">. </w:delText>
              </w:r>
              <w:r w:rsidR="00997788" w:rsidRPr="00586D02" w:rsidDel="001A4D55">
                <w:rPr>
                  <w:sz w:val="20"/>
                  <w:lang w:eastAsia="zh-CN"/>
                  <w:rPrChange w:id="877" w:author="Lin Yang" w:date="2021-02-24T22:18:00Z">
                    <w:rPr>
                      <w:szCs w:val="22"/>
                      <w:lang w:eastAsia="zh-CN"/>
                    </w:rPr>
                  </w:rPrChange>
                </w:rPr>
                <w:delText xml:space="preserve"> </w:delText>
              </w:r>
              <w:r w:rsidR="00FF7A63" w:rsidRPr="00586D02" w:rsidDel="001A4D55">
                <w:rPr>
                  <w:sz w:val="20"/>
                  <w:lang w:eastAsia="zh-CN"/>
                  <w:rPrChange w:id="878" w:author="Lin Yang" w:date="2021-02-24T22:18:00Z">
                    <w:rPr>
                      <w:szCs w:val="22"/>
                      <w:lang w:eastAsia="zh-CN"/>
                    </w:rPr>
                  </w:rPrChange>
                </w:rPr>
                <w:delText xml:space="preserve">Propose to add a note </w:delText>
              </w:r>
              <w:r w:rsidR="00CD4EB6" w:rsidRPr="00586D02" w:rsidDel="001A4D55">
                <w:rPr>
                  <w:sz w:val="20"/>
                  <w:lang w:eastAsia="zh-CN"/>
                  <w:rPrChange w:id="879" w:author="Lin Yang" w:date="2021-02-24T22:18:00Z">
                    <w:rPr>
                      <w:szCs w:val="22"/>
                      <w:lang w:eastAsia="zh-CN"/>
                    </w:rPr>
                  </w:rPrChange>
                </w:rPr>
                <w:delText>to exclude DUP mode from this table</w:delText>
              </w:r>
            </w:del>
          </w:p>
          <w:p w14:paraId="2B17BF41" w14:textId="4910F715" w:rsidR="00100816" w:rsidRPr="00586D02" w:rsidRDefault="00100816" w:rsidP="00BD4F2F">
            <w:pPr>
              <w:rPr>
                <w:rFonts w:eastAsia="Times New Roman"/>
                <w:sz w:val="20"/>
                <w:lang w:val="en-US"/>
                <w:rPrChange w:id="880" w:author="Lin Yang" w:date="2021-02-24T22:18:00Z">
                  <w:rPr>
                    <w:rFonts w:eastAsia="Times New Roman"/>
                    <w:szCs w:val="22"/>
                    <w:lang w:val="en-US"/>
                  </w:rPr>
                </w:rPrChange>
              </w:rPr>
            </w:pPr>
          </w:p>
          <w:p w14:paraId="71F815D7" w14:textId="77777777" w:rsidR="00BD4F2F" w:rsidRPr="00586D02" w:rsidRDefault="00BD4F2F" w:rsidP="00BD4F2F">
            <w:pPr>
              <w:rPr>
                <w:b/>
                <w:sz w:val="20"/>
                <w:highlight w:val="yellow"/>
                <w:lang w:eastAsia="zh-CN"/>
                <w:rPrChange w:id="881" w:author="Lin Yang" w:date="2021-02-24T22:18:00Z">
                  <w:rPr>
                    <w:b/>
                    <w:szCs w:val="22"/>
                    <w:highlight w:val="yellow"/>
                    <w:lang w:eastAsia="zh-CN"/>
                  </w:rPr>
                </w:rPrChange>
              </w:rPr>
            </w:pPr>
            <w:r w:rsidRPr="00586D02">
              <w:rPr>
                <w:b/>
                <w:sz w:val="20"/>
                <w:highlight w:val="yellow"/>
                <w:lang w:eastAsia="zh-CN"/>
                <w:rPrChange w:id="882" w:author="Lin Yang" w:date="2021-02-24T22:18:00Z">
                  <w:rPr>
                    <w:b/>
                    <w:szCs w:val="22"/>
                    <w:highlight w:val="yellow"/>
                    <w:lang w:eastAsia="zh-CN"/>
                  </w:rPr>
                </w:rPrChange>
              </w:rPr>
              <w:t>Instructions to the editor:</w:t>
            </w:r>
          </w:p>
          <w:p w14:paraId="661104B5" w14:textId="0D790A51" w:rsidR="00BD4F2F" w:rsidRPr="00586D02" w:rsidRDefault="00BD4F2F" w:rsidP="00BD4F2F">
            <w:pPr>
              <w:rPr>
                <w:rFonts w:eastAsia="Times New Roman"/>
                <w:bCs/>
                <w:sz w:val="20"/>
                <w:lang w:val="en-US"/>
                <w:rPrChange w:id="883" w:author="Lin Yang" w:date="2021-02-24T22:18:00Z">
                  <w:rPr>
                    <w:rFonts w:eastAsia="Times New Roman"/>
                    <w:bCs/>
                    <w:szCs w:val="22"/>
                    <w:lang w:val="en-US"/>
                  </w:rPr>
                </w:rPrChange>
              </w:rPr>
            </w:pPr>
            <w:r w:rsidRPr="00586D02">
              <w:rPr>
                <w:bCs/>
                <w:sz w:val="20"/>
                <w:highlight w:val="yellow"/>
                <w:lang w:eastAsia="zh-CN"/>
                <w:rPrChange w:id="884" w:author="Lin Yang" w:date="2021-02-24T22:18:00Z">
                  <w:rPr>
                    <w:bCs/>
                    <w:szCs w:val="22"/>
                    <w:highlight w:val="yellow"/>
                    <w:lang w:eastAsia="zh-CN"/>
                  </w:rPr>
                </w:rPrChange>
              </w:rPr>
              <w:t>Please make the changes as shown in 11/21-</w:t>
            </w:r>
            <w:del w:id="885" w:author="Lin Yang" w:date="2021-02-24T21:53:00Z">
              <w:r w:rsidRPr="00787320" w:rsidDel="00BE7D3C">
                <w:rPr>
                  <w:bCs/>
                  <w:sz w:val="20"/>
                  <w:highlight w:val="yellow"/>
                  <w:lang w:eastAsia="zh-CN"/>
                  <w:rPrChange w:id="886" w:author="Lin Yang" w:date="2021-02-24T22:40:00Z">
                    <w:rPr>
                      <w:bCs/>
                      <w:szCs w:val="22"/>
                      <w:highlight w:val="yellow"/>
                      <w:lang w:eastAsia="zh-CN"/>
                    </w:rPr>
                  </w:rPrChange>
                </w:rPr>
                <w:delText>xxxxr</w:delText>
              </w:r>
              <w:r w:rsidRPr="00787320" w:rsidDel="00BE7D3C">
                <w:rPr>
                  <w:bCs/>
                  <w:sz w:val="20"/>
                  <w:highlight w:val="yellow"/>
                  <w:lang w:eastAsia="zh-CN"/>
                  <w:rPrChange w:id="887" w:author="Lin Yang" w:date="2021-02-24T22:40:00Z">
                    <w:rPr>
                      <w:bCs/>
                      <w:szCs w:val="22"/>
                      <w:lang w:eastAsia="zh-CN"/>
                    </w:rPr>
                  </w:rPrChange>
                </w:rPr>
                <w:delText>1</w:delText>
              </w:r>
            </w:del>
            <w:ins w:id="888" w:author="Lin Yang" w:date="2021-02-24T21:53:00Z">
              <w:r w:rsidR="00BE7D3C" w:rsidRPr="00787320">
                <w:rPr>
                  <w:bCs/>
                  <w:sz w:val="20"/>
                  <w:highlight w:val="yellow"/>
                  <w:lang w:eastAsia="zh-CN"/>
                  <w:rPrChange w:id="889" w:author="Lin Yang" w:date="2021-02-24T22:40:00Z">
                    <w:rPr>
                      <w:bCs/>
                      <w:szCs w:val="22"/>
                      <w:lang w:eastAsia="zh-CN"/>
                    </w:rPr>
                  </w:rPrChange>
                </w:rPr>
                <w:t>0328</w:t>
              </w:r>
            </w:ins>
            <w:ins w:id="890" w:author="Lin Yang" w:date="2021-02-24T21:54:00Z">
              <w:r w:rsidR="00BE7D3C" w:rsidRPr="00787320">
                <w:rPr>
                  <w:bCs/>
                  <w:sz w:val="20"/>
                  <w:highlight w:val="yellow"/>
                  <w:lang w:eastAsia="zh-CN"/>
                  <w:rPrChange w:id="891" w:author="Lin Yang" w:date="2021-02-24T22:40:00Z">
                    <w:rPr>
                      <w:bCs/>
                      <w:szCs w:val="22"/>
                      <w:lang w:eastAsia="zh-CN"/>
                    </w:rPr>
                  </w:rPrChange>
                </w:rPr>
                <w:t>r0</w:t>
              </w:r>
            </w:ins>
          </w:p>
        </w:tc>
      </w:tr>
    </w:tbl>
    <w:p w14:paraId="1D543DB0" w14:textId="6F118BC5" w:rsidR="00FC21BB" w:rsidRPr="00586D02" w:rsidDel="00843CC8" w:rsidRDefault="00FC21BB" w:rsidP="00FC21BB">
      <w:pPr>
        <w:pStyle w:val="T"/>
        <w:jc w:val="left"/>
        <w:rPr>
          <w:del w:id="892" w:author="Lin Yang" w:date="2021-02-24T23:04:00Z"/>
          <w:b/>
          <w:w w:val="100"/>
          <w:rPrChange w:id="893" w:author="Lin Yang" w:date="2021-02-24T22:18:00Z">
            <w:rPr>
              <w:del w:id="894" w:author="Lin Yang" w:date="2021-02-24T23:04:00Z"/>
              <w:b/>
              <w:w w:val="100"/>
              <w:sz w:val="22"/>
              <w:szCs w:val="22"/>
            </w:rPr>
          </w:rPrChange>
        </w:rPr>
      </w:pPr>
      <w:r w:rsidRPr="00843CC8">
        <w:rPr>
          <w:b/>
          <w:i/>
          <w:highlight w:val="yellow"/>
        </w:rPr>
        <w:t xml:space="preserve">Instructions to the editor: Please make the following changes to 36.3.9 </w:t>
      </w:r>
      <w:r w:rsidR="00717A4A" w:rsidRPr="00843CC8">
        <w:rPr>
          <w:b/>
          <w:i/>
          <w:highlight w:val="yellow"/>
        </w:rPr>
        <w:t>(</w:t>
      </w:r>
      <w:del w:id="895" w:author="Lin Yang" w:date="2021-02-24T22:42:00Z">
        <w:r w:rsidR="00717A4A" w:rsidRPr="00843CC8" w:rsidDel="005729A1">
          <w:rPr>
            <w:b/>
            <w:i/>
            <w:highlight w:val="yellow"/>
          </w:rPr>
          <w:delText>P212L24</w:delText>
        </w:r>
      </w:del>
      <w:ins w:id="896" w:author="Lin Yang" w:date="2021-02-24T22:42:00Z">
        <w:r w:rsidR="005729A1" w:rsidRPr="00843CC8">
          <w:rPr>
            <w:b/>
            <w:i/>
            <w:highlight w:val="yellow"/>
          </w:rPr>
          <w:t>P212L2</w:t>
        </w:r>
        <w:r w:rsidR="005729A1">
          <w:rPr>
            <w:b/>
            <w:i/>
            <w:highlight w:val="yellow"/>
          </w:rPr>
          <w:t>8</w:t>
        </w:r>
      </w:ins>
      <w:r w:rsidR="00193036" w:rsidRPr="00843CC8">
        <w:rPr>
          <w:b/>
          <w:i/>
          <w:highlight w:val="yellow"/>
        </w:rPr>
        <w:t xml:space="preserve">) </w:t>
      </w:r>
      <w:r w:rsidRPr="00843CC8">
        <w:rPr>
          <w:b/>
          <w:i/>
          <w:highlight w:val="yellow"/>
        </w:rPr>
        <w:t xml:space="preserve">highlighted in </w:t>
      </w:r>
      <w:r w:rsidRPr="00843CC8">
        <w:rPr>
          <w:b/>
          <w:i/>
          <w:color w:val="FF0000"/>
          <w:highlight w:val="yellow"/>
        </w:rPr>
        <w:t xml:space="preserve">red </w:t>
      </w:r>
    </w:p>
    <w:p w14:paraId="22A4FC13" w14:textId="2E6721E5" w:rsidR="002B6E40" w:rsidRPr="00843CC8" w:rsidRDefault="002B6E40" w:rsidP="00843CC8">
      <w:pPr>
        <w:pStyle w:val="T"/>
        <w:jc w:val="left"/>
        <w:rPr>
          <w:b/>
          <w:i/>
        </w:rPr>
        <w:pPrChange w:id="897" w:author="Lin Yang" w:date="2021-02-24T23:04:00Z">
          <w:pPr>
            <w:jc w:val="both"/>
          </w:pPr>
        </w:pPrChange>
      </w:pPr>
    </w:p>
    <w:p w14:paraId="3DC2F876" w14:textId="7BB4BA53" w:rsidR="002B6E40" w:rsidRPr="00586D02" w:rsidDel="00CE6F44" w:rsidRDefault="00843CC8" w:rsidP="00142D1A">
      <w:pPr>
        <w:pStyle w:val="BodyText0"/>
        <w:tabs>
          <w:tab w:val="left" w:pos="719"/>
        </w:tabs>
        <w:kinsoku w:val="0"/>
        <w:overflowPunct w:val="0"/>
        <w:spacing w:line="318" w:lineRule="exact"/>
        <w:ind w:left="166"/>
        <w:rPr>
          <w:del w:id="898" w:author="Lin Yang" w:date="2021-02-24T22:45:00Z"/>
          <w:b/>
          <w:i/>
          <w:sz w:val="20"/>
          <w:lang w:val="en-US"/>
          <w:rPrChange w:id="899" w:author="Lin Yang" w:date="2021-02-24T22:18:00Z">
            <w:rPr>
              <w:del w:id="900" w:author="Lin Yang" w:date="2021-02-24T22:45:00Z"/>
              <w:b/>
              <w:i/>
              <w:sz w:val="24"/>
              <w:szCs w:val="24"/>
              <w:lang w:val="en-US"/>
            </w:rPr>
          </w:rPrChange>
        </w:rPr>
      </w:pPr>
      <w:del w:id="901" w:author="Lin Yang" w:date="2021-02-24T22:45:00Z">
        <w:r w:rsidRPr="00586D02" w:rsidDel="00CE6F44">
          <w:rPr>
            <w:sz w:val="20"/>
            <w:rPrChange w:id="902" w:author="Lin Yang" w:date="2021-02-24T22:18:00Z">
              <w:rPr/>
            </w:rPrChange>
          </w:rPr>
          <w:fldChar w:fldCharType="begin"/>
        </w:r>
        <w:r w:rsidRPr="00586D02" w:rsidDel="00CE6F44">
          <w:rPr>
            <w:sz w:val="20"/>
            <w:rPrChange w:id="903" w:author="Lin Yang" w:date="2021-02-24T22:18:00Z">
              <w:rPr/>
            </w:rPrChange>
          </w:rPr>
          <w:delInstrText xml:space="preserve"> HYPERLINK "file:///C:\\Users\\linyang\\AppData\\Local\\Temp\\Temp1_Draft%20P802.11be_D0.3%20-%20MsWord.zip\\TGbe_Cl_36.doc" \l "bookmark55" </w:delInstrText>
        </w:r>
        <w:r w:rsidRPr="00586D02" w:rsidDel="00CE6F44">
          <w:rPr>
            <w:sz w:val="20"/>
            <w:rPrChange w:id="904" w:author="Lin Yang" w:date="2021-02-24T22:18:00Z">
              <w:rPr/>
            </w:rPrChange>
          </w:rPr>
          <w:fldChar w:fldCharType="separate"/>
        </w:r>
        <w:r w:rsidR="0071707E" w:rsidRPr="00586D02" w:rsidDel="00CE6F44">
          <w:rPr>
            <w:rStyle w:val="Hyperlink"/>
            <w:color w:val="auto"/>
            <w:sz w:val="20"/>
            <w:u w:val="none"/>
            <w:rPrChange w:id="905" w:author="Lin Yang" w:date="2021-02-24T22:18:00Z">
              <w:rPr>
                <w:rStyle w:val="Hyperlink"/>
                <w:color w:val="auto"/>
                <w:szCs w:val="22"/>
                <w:u w:val="none"/>
              </w:rPr>
            </w:rPrChange>
          </w:rPr>
          <w:delText>Table</w:delText>
        </w:r>
        <w:r w:rsidR="0071707E" w:rsidRPr="00586D02" w:rsidDel="00CE6F44">
          <w:rPr>
            <w:rStyle w:val="Hyperlink"/>
            <w:color w:val="auto"/>
            <w:spacing w:val="21"/>
            <w:sz w:val="20"/>
            <w:u w:val="none"/>
            <w:rPrChange w:id="906" w:author="Lin Yang" w:date="2021-02-24T22:18:00Z">
              <w:rPr>
                <w:rStyle w:val="Hyperlink"/>
                <w:color w:val="auto"/>
                <w:spacing w:val="21"/>
                <w:szCs w:val="22"/>
                <w:u w:val="none"/>
              </w:rPr>
            </w:rPrChange>
          </w:rPr>
          <w:delText xml:space="preserve"> </w:delText>
        </w:r>
        <w:r w:rsidR="0071707E" w:rsidRPr="00586D02" w:rsidDel="00CE6F44">
          <w:rPr>
            <w:rStyle w:val="Hyperlink"/>
            <w:color w:val="auto"/>
            <w:sz w:val="20"/>
            <w:u w:val="none"/>
            <w:rPrChange w:id="907" w:author="Lin Yang" w:date="2021-02-24T22:18:00Z">
              <w:rPr>
                <w:rStyle w:val="Hyperlink"/>
                <w:color w:val="auto"/>
                <w:szCs w:val="22"/>
                <w:u w:val="none"/>
              </w:rPr>
            </w:rPrChange>
          </w:rPr>
          <w:delText>36-10 (Subcarrier allocation related constants for the EHT-modulated fields in a full bandwidth non-</w:delText>
        </w:r>
        <w:r w:rsidRPr="00586D02" w:rsidDel="00CE6F44">
          <w:rPr>
            <w:rStyle w:val="Hyperlink"/>
            <w:color w:val="auto"/>
            <w:sz w:val="20"/>
            <w:u w:val="none"/>
            <w:rPrChange w:id="908" w:author="Lin Yang" w:date="2021-02-24T22:18:00Z">
              <w:rPr>
                <w:rStyle w:val="Hyperlink"/>
                <w:color w:val="auto"/>
                <w:szCs w:val="22"/>
                <w:u w:val="none"/>
              </w:rPr>
            </w:rPrChange>
          </w:rPr>
          <w:fldChar w:fldCharType="end"/>
        </w:r>
        <w:r w:rsidRPr="00586D02" w:rsidDel="00CE6F44">
          <w:rPr>
            <w:sz w:val="20"/>
            <w:rPrChange w:id="909" w:author="Lin Yang" w:date="2021-02-24T22:18:00Z">
              <w:rPr/>
            </w:rPrChange>
          </w:rPr>
          <w:fldChar w:fldCharType="begin"/>
        </w:r>
        <w:r w:rsidRPr="00586D02" w:rsidDel="00CE6F44">
          <w:rPr>
            <w:sz w:val="20"/>
            <w:rPrChange w:id="910" w:author="Lin Yang" w:date="2021-02-24T22:18:00Z">
              <w:rPr/>
            </w:rPrChange>
          </w:rPr>
          <w:delInstrText xml:space="preserve"> HYPER</w:delInstrText>
        </w:r>
        <w:r w:rsidRPr="00586D02" w:rsidDel="00CE6F44">
          <w:rPr>
            <w:sz w:val="20"/>
            <w:rPrChange w:id="911" w:author="Lin Yang" w:date="2021-02-24T22:18:00Z">
              <w:rPr/>
            </w:rPrChange>
          </w:rPr>
          <w:delInstrText xml:space="preserve">LINK "file:///C:\\Users\\linyang\\AppData\\Local\\Temp\\Temp1_Draft%20P802.11be_D0.3%20-%20MsWord.zip\\TGbe_Cl_36.doc" \l "bookmark55" </w:delInstrText>
        </w:r>
        <w:r w:rsidRPr="00586D02" w:rsidDel="00CE6F44">
          <w:rPr>
            <w:sz w:val="20"/>
            <w:rPrChange w:id="912" w:author="Lin Yang" w:date="2021-02-24T22:18:00Z">
              <w:rPr/>
            </w:rPrChange>
          </w:rPr>
          <w:fldChar w:fldCharType="separate"/>
        </w:r>
        <w:r w:rsidR="0071707E" w:rsidRPr="00586D02" w:rsidDel="00CE6F44">
          <w:rPr>
            <w:rStyle w:val="Hyperlink"/>
            <w:color w:val="auto"/>
            <w:sz w:val="20"/>
            <w:u w:val="none"/>
            <w:rPrChange w:id="913" w:author="Lin Yang" w:date="2021-02-24T22:18:00Z">
              <w:rPr>
                <w:rStyle w:val="Hyperlink"/>
                <w:color w:val="auto"/>
                <w:szCs w:val="22"/>
                <w:u w:val="none"/>
              </w:rPr>
            </w:rPrChange>
          </w:rPr>
          <w:delText>OFDMA</w:delText>
        </w:r>
        <w:r w:rsidR="0071707E" w:rsidRPr="00586D02" w:rsidDel="00CE6F44">
          <w:rPr>
            <w:rStyle w:val="Hyperlink"/>
            <w:color w:val="auto"/>
            <w:spacing w:val="17"/>
            <w:sz w:val="20"/>
            <w:u w:val="none"/>
            <w:rPrChange w:id="914" w:author="Lin Yang" w:date="2021-02-24T22:18:00Z">
              <w:rPr>
                <w:rStyle w:val="Hyperlink"/>
                <w:color w:val="auto"/>
                <w:spacing w:val="17"/>
                <w:szCs w:val="22"/>
                <w:u w:val="none"/>
              </w:rPr>
            </w:rPrChange>
          </w:rPr>
          <w:delText xml:space="preserve"> </w:delText>
        </w:r>
        <w:r w:rsidR="0071707E" w:rsidRPr="00586D02" w:rsidDel="00CE6F44">
          <w:rPr>
            <w:rStyle w:val="Hyperlink"/>
            <w:color w:val="auto"/>
            <w:sz w:val="20"/>
            <w:u w:val="none"/>
            <w:rPrChange w:id="915" w:author="Lin Yang" w:date="2021-02-24T22:18:00Z">
              <w:rPr>
                <w:rStyle w:val="Hyperlink"/>
                <w:color w:val="auto"/>
                <w:szCs w:val="22"/>
                <w:u w:val="none"/>
              </w:rPr>
            </w:rPrChange>
          </w:rPr>
          <w:delText>EHT</w:delText>
        </w:r>
        <w:r w:rsidR="0071707E" w:rsidRPr="00586D02" w:rsidDel="00CE6F44">
          <w:rPr>
            <w:rStyle w:val="Hyperlink"/>
            <w:color w:val="auto"/>
            <w:spacing w:val="19"/>
            <w:sz w:val="20"/>
            <w:u w:val="none"/>
            <w:rPrChange w:id="916" w:author="Lin Yang" w:date="2021-02-24T22:18:00Z">
              <w:rPr>
                <w:rStyle w:val="Hyperlink"/>
                <w:color w:val="auto"/>
                <w:spacing w:val="19"/>
                <w:szCs w:val="22"/>
                <w:u w:val="none"/>
              </w:rPr>
            </w:rPrChange>
          </w:rPr>
          <w:delText xml:space="preserve"> </w:delText>
        </w:r>
        <w:r w:rsidR="0071707E" w:rsidRPr="00586D02" w:rsidDel="00CE6F44">
          <w:rPr>
            <w:rStyle w:val="Hyperlink"/>
            <w:color w:val="auto"/>
            <w:sz w:val="20"/>
            <w:u w:val="none"/>
            <w:rPrChange w:id="917" w:author="Lin Yang" w:date="2021-02-24T22:18:00Z">
              <w:rPr>
                <w:rStyle w:val="Hyperlink"/>
                <w:color w:val="auto"/>
                <w:szCs w:val="22"/>
                <w:u w:val="none"/>
              </w:rPr>
            </w:rPrChange>
          </w:rPr>
          <w:delText>PPDU)</w:delText>
        </w:r>
        <w:r w:rsidR="0071707E" w:rsidRPr="00586D02" w:rsidDel="00CE6F44">
          <w:rPr>
            <w:rStyle w:val="Hyperlink"/>
            <w:color w:val="auto"/>
            <w:spacing w:val="18"/>
            <w:sz w:val="20"/>
            <w:u w:val="none"/>
            <w:rPrChange w:id="918" w:author="Lin Yang" w:date="2021-02-24T22:18:00Z">
              <w:rPr>
                <w:rStyle w:val="Hyperlink"/>
                <w:color w:val="auto"/>
                <w:spacing w:val="18"/>
                <w:szCs w:val="22"/>
                <w:u w:val="none"/>
              </w:rPr>
            </w:rPrChange>
          </w:rPr>
          <w:delText xml:space="preserve"> </w:delText>
        </w:r>
        <w:r w:rsidRPr="00586D02" w:rsidDel="00CE6F44">
          <w:rPr>
            <w:rStyle w:val="Hyperlink"/>
            <w:color w:val="auto"/>
            <w:spacing w:val="18"/>
            <w:sz w:val="20"/>
            <w:u w:val="none"/>
            <w:rPrChange w:id="919" w:author="Lin Yang" w:date="2021-02-24T22:18:00Z">
              <w:rPr>
                <w:rStyle w:val="Hyperlink"/>
                <w:color w:val="auto"/>
                <w:spacing w:val="18"/>
                <w:szCs w:val="22"/>
                <w:u w:val="none"/>
              </w:rPr>
            </w:rPrChange>
          </w:rPr>
          <w:fldChar w:fldCharType="end"/>
        </w:r>
        <w:r w:rsidR="0071707E" w:rsidRPr="00586D02" w:rsidDel="00CE6F44">
          <w:rPr>
            <w:sz w:val="20"/>
            <w:rPrChange w:id="920" w:author="Lin Yang" w:date="2021-02-24T22:18:00Z">
              <w:rPr>
                <w:szCs w:val="22"/>
              </w:rPr>
            </w:rPrChange>
          </w:rPr>
          <w:delText>defines</w:delText>
        </w:r>
        <w:r w:rsidR="0071707E" w:rsidRPr="00586D02" w:rsidDel="00CE6F44">
          <w:rPr>
            <w:spacing w:val="18"/>
            <w:sz w:val="20"/>
            <w:rPrChange w:id="921" w:author="Lin Yang" w:date="2021-02-24T22:18:00Z">
              <w:rPr>
                <w:spacing w:val="18"/>
                <w:szCs w:val="22"/>
              </w:rPr>
            </w:rPrChange>
          </w:rPr>
          <w:delText xml:space="preserve"> </w:delText>
        </w:r>
        <w:r w:rsidR="0071707E" w:rsidRPr="00586D02" w:rsidDel="00CE6F44">
          <w:rPr>
            <w:sz w:val="20"/>
            <w:rPrChange w:id="922" w:author="Lin Yang" w:date="2021-02-24T22:18:00Z">
              <w:rPr>
                <w:szCs w:val="22"/>
              </w:rPr>
            </w:rPrChange>
          </w:rPr>
          <w:delText>tone</w:delText>
        </w:r>
        <w:r w:rsidR="0071707E" w:rsidRPr="00586D02" w:rsidDel="00CE6F44">
          <w:rPr>
            <w:spacing w:val="17"/>
            <w:sz w:val="20"/>
            <w:rPrChange w:id="923" w:author="Lin Yang" w:date="2021-02-24T22:18:00Z">
              <w:rPr>
                <w:spacing w:val="17"/>
                <w:szCs w:val="22"/>
              </w:rPr>
            </w:rPrChange>
          </w:rPr>
          <w:delText xml:space="preserve"> </w:delText>
        </w:r>
        <w:r w:rsidR="0071707E" w:rsidRPr="00586D02" w:rsidDel="00CE6F44">
          <w:rPr>
            <w:sz w:val="20"/>
            <w:rPrChange w:id="924" w:author="Lin Yang" w:date="2021-02-24T22:18:00Z">
              <w:rPr>
                <w:szCs w:val="22"/>
              </w:rPr>
            </w:rPrChange>
          </w:rPr>
          <w:delText>allocation</w:delText>
        </w:r>
        <w:r w:rsidR="0071707E" w:rsidRPr="00586D02" w:rsidDel="00CE6F44">
          <w:rPr>
            <w:spacing w:val="17"/>
            <w:sz w:val="20"/>
            <w:rPrChange w:id="925" w:author="Lin Yang" w:date="2021-02-24T22:18:00Z">
              <w:rPr>
                <w:spacing w:val="17"/>
                <w:szCs w:val="22"/>
              </w:rPr>
            </w:rPrChange>
          </w:rPr>
          <w:delText xml:space="preserve"> </w:delText>
        </w:r>
        <w:r w:rsidR="0071707E" w:rsidRPr="00586D02" w:rsidDel="00CE6F44">
          <w:rPr>
            <w:sz w:val="20"/>
            <w:rPrChange w:id="926" w:author="Lin Yang" w:date="2021-02-24T22:18:00Z">
              <w:rPr>
                <w:szCs w:val="22"/>
              </w:rPr>
            </w:rPrChange>
          </w:rPr>
          <w:delText>related</w:delText>
        </w:r>
        <w:r w:rsidR="0071707E" w:rsidRPr="00586D02" w:rsidDel="00CE6F44">
          <w:rPr>
            <w:spacing w:val="18"/>
            <w:sz w:val="20"/>
            <w:rPrChange w:id="927" w:author="Lin Yang" w:date="2021-02-24T22:18:00Z">
              <w:rPr>
                <w:spacing w:val="18"/>
                <w:szCs w:val="22"/>
              </w:rPr>
            </w:rPrChange>
          </w:rPr>
          <w:delText xml:space="preserve"> </w:delText>
        </w:r>
        <w:r w:rsidR="0071707E" w:rsidRPr="00586D02" w:rsidDel="00CE6F44">
          <w:rPr>
            <w:sz w:val="20"/>
            <w:rPrChange w:id="928" w:author="Lin Yang" w:date="2021-02-24T22:18:00Z">
              <w:rPr>
                <w:szCs w:val="22"/>
              </w:rPr>
            </w:rPrChange>
          </w:rPr>
          <w:delText>parameters</w:delText>
        </w:r>
        <w:r w:rsidR="0071707E" w:rsidRPr="00586D02" w:rsidDel="00CE6F44">
          <w:rPr>
            <w:spacing w:val="18"/>
            <w:sz w:val="20"/>
            <w:rPrChange w:id="929" w:author="Lin Yang" w:date="2021-02-24T22:18:00Z">
              <w:rPr>
                <w:spacing w:val="18"/>
                <w:szCs w:val="22"/>
              </w:rPr>
            </w:rPrChange>
          </w:rPr>
          <w:delText xml:space="preserve"> </w:delText>
        </w:r>
        <w:r w:rsidR="0071707E" w:rsidRPr="00586D02" w:rsidDel="00CE6F44">
          <w:rPr>
            <w:sz w:val="20"/>
            <w:rPrChange w:id="930" w:author="Lin Yang" w:date="2021-02-24T22:18:00Z">
              <w:rPr>
                <w:szCs w:val="22"/>
              </w:rPr>
            </w:rPrChange>
          </w:rPr>
          <w:delText>for</w:delText>
        </w:r>
        <w:r w:rsidR="0071707E" w:rsidRPr="00586D02" w:rsidDel="00CE6F44">
          <w:rPr>
            <w:spacing w:val="18"/>
            <w:sz w:val="20"/>
            <w:rPrChange w:id="931" w:author="Lin Yang" w:date="2021-02-24T22:18:00Z">
              <w:rPr>
                <w:spacing w:val="18"/>
                <w:szCs w:val="22"/>
              </w:rPr>
            </w:rPrChange>
          </w:rPr>
          <w:delText xml:space="preserve"> </w:delText>
        </w:r>
        <w:r w:rsidR="0071707E" w:rsidRPr="00586D02" w:rsidDel="00CE6F44">
          <w:rPr>
            <w:sz w:val="20"/>
            <w:rPrChange w:id="932" w:author="Lin Yang" w:date="2021-02-24T22:18:00Z">
              <w:rPr>
                <w:szCs w:val="22"/>
              </w:rPr>
            </w:rPrChange>
          </w:rPr>
          <w:delText>a</w:delText>
        </w:r>
        <w:r w:rsidR="0071707E" w:rsidRPr="00586D02" w:rsidDel="00CE6F44">
          <w:rPr>
            <w:spacing w:val="17"/>
            <w:sz w:val="20"/>
            <w:rPrChange w:id="933" w:author="Lin Yang" w:date="2021-02-24T22:18:00Z">
              <w:rPr>
                <w:spacing w:val="17"/>
                <w:szCs w:val="22"/>
              </w:rPr>
            </w:rPrChange>
          </w:rPr>
          <w:delText xml:space="preserve"> </w:delText>
        </w:r>
        <w:r w:rsidR="0071707E" w:rsidRPr="00586D02" w:rsidDel="00CE6F44">
          <w:rPr>
            <w:sz w:val="20"/>
            <w:rPrChange w:id="934" w:author="Lin Yang" w:date="2021-02-24T22:18:00Z">
              <w:rPr>
                <w:szCs w:val="22"/>
              </w:rPr>
            </w:rPrChange>
          </w:rPr>
          <w:delText>full</w:delText>
        </w:r>
        <w:r w:rsidR="0071707E" w:rsidRPr="00586D02" w:rsidDel="00CE6F44">
          <w:rPr>
            <w:spacing w:val="18"/>
            <w:sz w:val="20"/>
            <w:rPrChange w:id="935" w:author="Lin Yang" w:date="2021-02-24T22:18:00Z">
              <w:rPr>
                <w:spacing w:val="18"/>
                <w:szCs w:val="22"/>
              </w:rPr>
            </w:rPrChange>
          </w:rPr>
          <w:delText xml:space="preserve"> </w:delText>
        </w:r>
        <w:r w:rsidR="0071707E" w:rsidRPr="00586D02" w:rsidDel="00CE6F44">
          <w:rPr>
            <w:sz w:val="20"/>
            <w:rPrChange w:id="936" w:author="Lin Yang" w:date="2021-02-24T22:18:00Z">
              <w:rPr>
                <w:szCs w:val="22"/>
              </w:rPr>
            </w:rPrChange>
          </w:rPr>
          <w:delText>bandwidth</w:delText>
        </w:r>
        <w:r w:rsidR="0071707E" w:rsidRPr="00586D02" w:rsidDel="00CE6F44">
          <w:rPr>
            <w:spacing w:val="18"/>
            <w:sz w:val="20"/>
            <w:rPrChange w:id="937" w:author="Lin Yang" w:date="2021-02-24T22:18:00Z">
              <w:rPr>
                <w:spacing w:val="18"/>
                <w:szCs w:val="22"/>
              </w:rPr>
            </w:rPrChange>
          </w:rPr>
          <w:delText xml:space="preserve"> </w:delText>
        </w:r>
        <w:r w:rsidR="0071707E" w:rsidRPr="00586D02" w:rsidDel="00CE6F44">
          <w:rPr>
            <w:sz w:val="20"/>
            <w:rPrChange w:id="938" w:author="Lin Yang" w:date="2021-02-24T22:18:00Z">
              <w:rPr>
                <w:szCs w:val="22"/>
              </w:rPr>
            </w:rPrChange>
          </w:rPr>
          <w:delText>non-OFDMA</w:delText>
        </w:r>
        <w:r w:rsidR="0071707E" w:rsidRPr="00586D02" w:rsidDel="00CE6F44">
          <w:rPr>
            <w:spacing w:val="18"/>
            <w:sz w:val="20"/>
            <w:rPrChange w:id="939" w:author="Lin Yang" w:date="2021-02-24T22:18:00Z">
              <w:rPr>
                <w:spacing w:val="18"/>
                <w:szCs w:val="22"/>
              </w:rPr>
            </w:rPrChange>
          </w:rPr>
          <w:delText xml:space="preserve"> </w:delText>
        </w:r>
        <w:r w:rsidR="0071707E" w:rsidRPr="00586D02" w:rsidDel="00CE6F44">
          <w:rPr>
            <w:sz w:val="20"/>
            <w:rPrChange w:id="940" w:author="Lin Yang" w:date="2021-02-24T22:18:00Z">
              <w:rPr>
                <w:szCs w:val="22"/>
              </w:rPr>
            </w:rPrChange>
          </w:rPr>
          <w:delText>EHT</w:delText>
        </w:r>
        <w:r w:rsidR="004A4896" w:rsidRPr="00586D02" w:rsidDel="00CE6F44">
          <w:rPr>
            <w:sz w:val="20"/>
            <w:rPrChange w:id="941" w:author="Lin Yang" w:date="2021-02-24T22:18:00Z">
              <w:rPr>
                <w:szCs w:val="22"/>
              </w:rPr>
            </w:rPrChange>
          </w:rPr>
          <w:delText xml:space="preserve"> </w:delText>
        </w:r>
        <w:r w:rsidR="0071707E" w:rsidRPr="00586D02" w:rsidDel="00CE6F44">
          <w:rPr>
            <w:position w:val="1"/>
            <w:sz w:val="20"/>
            <w:rPrChange w:id="942" w:author="Lin Yang" w:date="2021-02-24T22:18:00Z">
              <w:rPr>
                <w:position w:val="1"/>
                <w:szCs w:val="22"/>
              </w:rPr>
            </w:rPrChange>
          </w:rPr>
          <w:delText>PPDU</w:delText>
        </w:r>
        <w:r w:rsidR="00193036" w:rsidRPr="00586D02" w:rsidDel="00CE6F44">
          <w:rPr>
            <w:color w:val="FF0000"/>
            <w:position w:val="1"/>
            <w:sz w:val="20"/>
            <w:rPrChange w:id="943" w:author="Lin Yang" w:date="2021-02-24T22:18:00Z">
              <w:rPr>
                <w:color w:val="FF0000"/>
                <w:position w:val="1"/>
                <w:szCs w:val="22"/>
              </w:rPr>
            </w:rPrChange>
          </w:rPr>
          <w:delText>, except MCS14</w:delText>
        </w:r>
        <w:r w:rsidR="00193036" w:rsidRPr="00586D02" w:rsidDel="00CE6F44">
          <w:rPr>
            <w:position w:val="1"/>
            <w:sz w:val="20"/>
            <w:rPrChange w:id="944" w:author="Lin Yang" w:date="2021-02-24T22:18:00Z">
              <w:rPr>
                <w:position w:val="1"/>
                <w:szCs w:val="22"/>
              </w:rPr>
            </w:rPrChange>
          </w:rPr>
          <w:delText>.</w:delText>
        </w:r>
      </w:del>
    </w:p>
    <w:p w14:paraId="234F144A" w14:textId="26EDC0A2" w:rsidR="00BE7D3C" w:rsidRPr="009710F0" w:rsidDel="00CE6F44" w:rsidRDefault="00BE7D3C" w:rsidP="00A77DCA">
      <w:pPr>
        <w:jc w:val="both"/>
        <w:rPr>
          <w:del w:id="945" w:author="Lin Yang" w:date="2021-02-24T22:45:00Z"/>
          <w:b/>
          <w:i/>
          <w:sz w:val="24"/>
          <w:szCs w:val="24"/>
          <w:lang w:val="en-US"/>
        </w:rPr>
      </w:pPr>
    </w:p>
    <w:p w14:paraId="0F8C863A" w14:textId="77777777" w:rsidR="00BE7D3C" w:rsidRDefault="00BE7D3C" w:rsidP="00BE7D3C">
      <w:pPr>
        <w:pStyle w:val="BodyText0"/>
        <w:kinsoku w:val="0"/>
        <w:overflowPunct w:val="0"/>
        <w:spacing w:line="200" w:lineRule="exact"/>
        <w:ind w:left="166"/>
        <w:rPr>
          <w:ins w:id="946" w:author="Lin Yang" w:date="2021-02-24T21:55:00Z"/>
          <w:sz w:val="18"/>
          <w:szCs w:val="18"/>
          <w:lang w:val="en-US" w:eastAsia="zh-CN"/>
        </w:rPr>
      </w:pPr>
    </w:p>
    <w:p w14:paraId="0F32DD51" w14:textId="3EE13DB5" w:rsidR="00BE7D3C" w:rsidRPr="00843CC8" w:rsidRDefault="00BE7D3C" w:rsidP="00CE6F44">
      <w:pPr>
        <w:pStyle w:val="Heading3"/>
        <w:keepNext w:val="0"/>
        <w:keepLines w:val="0"/>
        <w:widowControl w:val="0"/>
        <w:tabs>
          <w:tab w:val="left" w:pos="774"/>
          <w:tab w:val="left" w:pos="3369"/>
        </w:tabs>
        <w:kinsoku w:val="0"/>
        <w:overflowPunct w:val="0"/>
        <w:autoSpaceDE w:val="0"/>
        <w:autoSpaceDN w:val="0"/>
        <w:adjustRightInd w:val="0"/>
        <w:spacing w:before="0" w:after="0" w:line="280" w:lineRule="exact"/>
        <w:rPr>
          <w:ins w:id="947" w:author="Lin Yang" w:date="2021-02-24T21:55:00Z"/>
          <w:rFonts w:ascii="Times New Roman" w:eastAsiaTheme="minorEastAsia" w:hAnsi="Times New Roman"/>
          <w:bCs/>
          <w:sz w:val="20"/>
          <w:rPrChange w:id="948" w:author="Lin Yang" w:date="2021-02-24T23:04:00Z">
            <w:rPr>
              <w:ins w:id="949" w:author="Lin Yang" w:date="2021-02-24T21:55:00Z"/>
              <w:rFonts w:ascii="Arial" w:eastAsiaTheme="minorEastAsia" w:hAnsi="Arial" w:cs="Arial"/>
              <w:b/>
              <w:bCs/>
              <w:sz w:val="20"/>
            </w:rPr>
          </w:rPrChange>
        </w:rPr>
        <w:pPrChange w:id="950" w:author="Lin Yang" w:date="2021-02-24T22:45:00Z">
          <w:pPr>
            <w:pStyle w:val="ListParagraph"/>
            <w:widowControl w:val="0"/>
            <w:numPr>
              <w:numId w:val="49"/>
            </w:numPr>
            <w:tabs>
              <w:tab w:val="left" w:pos="3369"/>
            </w:tabs>
            <w:kinsoku w:val="0"/>
            <w:overflowPunct w:val="0"/>
            <w:autoSpaceDE w:val="0"/>
            <w:autoSpaceDN w:val="0"/>
            <w:adjustRightInd w:val="0"/>
            <w:spacing w:line="280" w:lineRule="exact"/>
            <w:ind w:left="3368" w:hanging="3203"/>
            <w:contextualSpacing w:val="0"/>
          </w:pPr>
        </w:pPrChange>
      </w:pPr>
      <w:bookmarkStart w:id="951" w:name="_bookmark55"/>
      <w:bookmarkEnd w:id="951"/>
      <w:ins w:id="952" w:author="Lin Yang" w:date="2021-02-24T21:55:00Z">
        <w:r w:rsidRPr="00843CC8">
          <w:rPr>
            <w:rFonts w:ascii="Times New Roman" w:eastAsiaTheme="minorEastAsia" w:hAnsi="Times New Roman"/>
            <w:sz w:val="20"/>
            <w:rPrChange w:id="953" w:author="Lin Yang" w:date="2021-02-24T23:04:00Z">
              <w:rPr>
                <w:rFonts w:eastAsiaTheme="minorEastAsia"/>
              </w:rPr>
            </w:rPrChange>
          </w:rPr>
          <w:lastRenderedPageBreak/>
          <w:t>Table 36-10—Subcarrier allocation related constants for the EHT-modulated fields in a</w:t>
        </w:r>
        <w:r w:rsidRPr="00843CC8">
          <w:rPr>
            <w:rFonts w:ascii="Times New Roman" w:eastAsiaTheme="minorEastAsia" w:hAnsi="Times New Roman"/>
            <w:spacing w:val="-28"/>
            <w:sz w:val="20"/>
            <w:rPrChange w:id="954" w:author="Lin Yang" w:date="2021-02-24T23:04:00Z">
              <w:rPr>
                <w:rFonts w:eastAsiaTheme="minorEastAsia"/>
                <w:spacing w:val="-28"/>
              </w:rPr>
            </w:rPrChange>
          </w:rPr>
          <w:t xml:space="preserve"> </w:t>
        </w:r>
        <w:r w:rsidRPr="00843CC8">
          <w:rPr>
            <w:rFonts w:ascii="Times New Roman" w:eastAsiaTheme="minorEastAsia" w:hAnsi="Times New Roman"/>
            <w:sz w:val="20"/>
            <w:rPrChange w:id="955" w:author="Lin Yang" w:date="2021-02-24T23:04:00Z">
              <w:rPr>
                <w:rFonts w:eastAsiaTheme="minorEastAsia"/>
              </w:rPr>
            </w:rPrChange>
          </w:rPr>
          <w:t>full</w:t>
        </w:r>
      </w:ins>
      <w:ins w:id="956" w:author="Lin Yang" w:date="2021-02-24T22:44:00Z">
        <w:r w:rsidR="00CE6F44" w:rsidRPr="00843CC8">
          <w:rPr>
            <w:rFonts w:ascii="Times New Roman" w:eastAsiaTheme="minorEastAsia" w:hAnsi="Times New Roman"/>
            <w:sz w:val="20"/>
            <w:rPrChange w:id="957" w:author="Lin Yang" w:date="2021-02-24T23:04:00Z">
              <w:rPr>
                <w:rFonts w:eastAsiaTheme="minorEastAsia"/>
              </w:rPr>
            </w:rPrChange>
          </w:rPr>
          <w:t xml:space="preserve"> </w:t>
        </w:r>
      </w:ins>
      <w:ins w:id="958" w:author="Lin Yang" w:date="2021-02-24T21:55:00Z">
        <w:r w:rsidRPr="00843CC8">
          <w:rPr>
            <w:rFonts w:ascii="Times New Roman" w:hAnsi="Times New Roman"/>
            <w:bCs/>
            <w:sz w:val="20"/>
            <w:rPrChange w:id="959" w:author="Lin Yang" w:date="2021-02-24T23:04:00Z">
              <w:rPr>
                <w:rFonts w:ascii="Arial" w:hAnsi="Arial" w:cs="Arial"/>
                <w:b/>
                <w:bCs/>
                <w:sz w:val="20"/>
              </w:rPr>
            </w:rPrChange>
          </w:rPr>
          <w:t>bandwidth non-OFDMA EHT</w:t>
        </w:r>
        <w:r w:rsidRPr="00843CC8">
          <w:rPr>
            <w:rFonts w:ascii="Times New Roman" w:hAnsi="Times New Roman"/>
            <w:bCs/>
            <w:spacing w:val="-1"/>
            <w:sz w:val="20"/>
            <w:rPrChange w:id="960" w:author="Lin Yang" w:date="2021-02-24T23:04:00Z">
              <w:rPr>
                <w:rFonts w:ascii="Arial" w:hAnsi="Arial" w:cs="Arial"/>
                <w:b/>
                <w:bCs/>
                <w:spacing w:val="-1"/>
                <w:sz w:val="20"/>
              </w:rPr>
            </w:rPrChange>
          </w:rPr>
          <w:t xml:space="preserve"> </w:t>
        </w:r>
        <w:r w:rsidRPr="00843CC8">
          <w:rPr>
            <w:rFonts w:ascii="Times New Roman" w:hAnsi="Times New Roman"/>
            <w:bCs/>
            <w:sz w:val="20"/>
            <w:rPrChange w:id="961" w:author="Lin Yang" w:date="2021-02-24T23:04:00Z">
              <w:rPr>
                <w:rFonts w:ascii="Arial" w:hAnsi="Arial" w:cs="Arial"/>
                <w:b/>
                <w:bCs/>
                <w:sz w:val="20"/>
              </w:rPr>
            </w:rPrChange>
          </w:rPr>
          <w:t>PPDU</w:t>
        </w:r>
      </w:ins>
    </w:p>
    <w:p w14:paraId="58B36018" w14:textId="55849000" w:rsidR="002B6E40" w:rsidRPr="009710F0" w:rsidRDefault="005729A1" w:rsidP="00A77DCA">
      <w:pPr>
        <w:jc w:val="both"/>
        <w:rPr>
          <w:b/>
          <w:i/>
          <w:sz w:val="24"/>
          <w:szCs w:val="24"/>
          <w:lang w:val="en-US"/>
        </w:rPr>
      </w:pPr>
      <w:ins w:id="962" w:author="Lin Yang" w:date="2021-02-24T21:55:00Z"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6FEC2AB" wp14:editId="41E3477F">
                  <wp:simplePos x="0" y="0"/>
                  <wp:positionH relativeFrom="margin">
                    <wp:align>left</wp:align>
                  </wp:positionH>
                  <wp:positionV relativeFrom="paragraph">
                    <wp:posOffset>32197</wp:posOffset>
                  </wp:positionV>
                  <wp:extent cx="6302125" cy="4029710"/>
                  <wp:effectExtent l="0" t="0" r="3810" b="8890"/>
                  <wp:wrapNone/>
                  <wp:docPr id="2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302125" cy="4029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15" w:type="dxa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  <w:tblPrChange w:id="963" w:author="Lin Yang" w:date="2021-02-24T22:43:00Z">
                                  <w:tblPr>
                                    <w:tblW w:w="0" w:type="auto"/>
                                    <w:tblInd w:w="15" w:type="dxa"/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</w:tblPrChange>
                              </w:tblPr>
                              <w:tblGrid>
                                <w:gridCol w:w="1083"/>
                                <w:gridCol w:w="1100"/>
                                <w:gridCol w:w="1099"/>
                                <w:gridCol w:w="1100"/>
                                <w:gridCol w:w="1160"/>
                                <w:gridCol w:w="1160"/>
                                <w:gridCol w:w="1160"/>
                                <w:gridCol w:w="1914"/>
                                <w:tblGridChange w:id="964">
                                  <w:tblGrid>
                                    <w:gridCol w:w="1083"/>
                                    <w:gridCol w:w="1100"/>
                                    <w:gridCol w:w="1099"/>
                                    <w:gridCol w:w="1100"/>
                                    <w:gridCol w:w="1160"/>
                                    <w:gridCol w:w="1160"/>
                                    <w:gridCol w:w="1160"/>
                                    <w:gridCol w:w="1914"/>
                                  </w:tblGrid>
                                </w:tblGridChange>
                              </w:tblGrid>
                              <w:tr w:rsidR="005729A1" w14:paraId="51348C5D" w14:textId="77777777" w:rsidTr="005729A1">
                                <w:trPr>
                                  <w:trHeight w:val="409"/>
                                  <w:trPrChange w:id="965" w:author="Lin Yang" w:date="2021-02-24T22:43:00Z">
                                    <w:trPr>
                                      <w:trHeight w:val="409"/>
                                    </w:trPr>
                                  </w:trPrChange>
                                </w:trPr>
                                <w:tc>
                                  <w:tcPr>
                                    <w:tcW w:w="1083" w:type="dxa"/>
                                    <w:tcBorders>
                                      <w:top w:val="single" w:sz="12" w:space="0" w:color="000000"/>
                                      <w:left w:val="single" w:sz="12" w:space="0" w:color="000000"/>
                                      <w:bottom w:val="single" w:sz="12" w:space="0" w:color="000000"/>
                                      <w:right w:val="single" w:sz="2" w:space="0" w:color="000000"/>
                                    </w:tcBorders>
                                    <w:hideMark/>
                                    <w:tcPrChange w:id="966" w:author="Lin Yang" w:date="2021-02-24T22:43:00Z">
                                      <w:tcPr>
                                        <w:tcW w:w="1083" w:type="dxa"/>
                                        <w:tcBorders>
                                          <w:top w:val="single" w:sz="12" w:space="0" w:color="000000"/>
                                          <w:left w:val="single" w:sz="12" w:space="0" w:color="000000"/>
                                          <w:bottom w:val="single" w:sz="12" w:space="0" w:color="000000"/>
                                          <w:right w:val="single" w:sz="2" w:space="0" w:color="000000"/>
                                        </w:tcBorders>
                                        <w:hideMark/>
                                      </w:tcPr>
                                    </w:tcPrChange>
                                  </w:tcPr>
                                  <w:p w14:paraId="761C2A55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96" w:line="256" w:lineRule="auto"/>
                                      <w:ind w:left="86" w:right="74"/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Parameter</w:t>
                                    </w:r>
                                  </w:p>
                                </w:tc>
                                <w:tc>
                                  <w:tcPr>
                                    <w:tcW w:w="1100" w:type="dxa"/>
                                    <w:tcBorders>
                                      <w:top w:val="single" w:sz="12" w:space="0" w:color="000000"/>
                                      <w:left w:val="single" w:sz="2" w:space="0" w:color="000000"/>
                                      <w:bottom w:val="single" w:sz="12" w:space="0" w:color="000000"/>
                                      <w:right w:val="single" w:sz="2" w:space="0" w:color="000000"/>
                                    </w:tcBorders>
                                    <w:hideMark/>
                                    <w:tcPrChange w:id="967" w:author="Lin Yang" w:date="2021-02-24T22:43:00Z">
                                      <w:tcPr>
                                        <w:tcW w:w="1100" w:type="dxa"/>
                                        <w:tcBorders>
                                          <w:top w:val="single" w:sz="12" w:space="0" w:color="000000"/>
                                          <w:left w:val="single" w:sz="2" w:space="0" w:color="000000"/>
                                          <w:bottom w:val="single" w:sz="12" w:space="0" w:color="000000"/>
                                          <w:right w:val="single" w:sz="2" w:space="0" w:color="000000"/>
                                        </w:tcBorders>
                                        <w:hideMark/>
                                      </w:tcPr>
                                    </w:tcPrChange>
                                  </w:tcPr>
                                  <w:p w14:paraId="3190E3F5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96" w:line="256" w:lineRule="auto"/>
                                      <w:ind w:left="171" w:right="146"/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CBW20</w:t>
                                    </w:r>
                                  </w:p>
                                </w:tc>
                                <w:tc>
                                  <w:tcPr>
                                    <w:tcW w:w="1099" w:type="dxa"/>
                                    <w:tcBorders>
                                      <w:top w:val="single" w:sz="12" w:space="0" w:color="000000"/>
                                      <w:left w:val="single" w:sz="2" w:space="0" w:color="000000"/>
                                      <w:bottom w:val="single" w:sz="12" w:space="0" w:color="000000"/>
                                      <w:right w:val="single" w:sz="2" w:space="0" w:color="000000"/>
                                    </w:tcBorders>
                                    <w:hideMark/>
                                    <w:tcPrChange w:id="968" w:author="Lin Yang" w:date="2021-02-24T22:43:00Z">
                                      <w:tcPr>
                                        <w:tcW w:w="1099" w:type="dxa"/>
                                        <w:tcBorders>
                                          <w:top w:val="single" w:sz="12" w:space="0" w:color="000000"/>
                                          <w:left w:val="single" w:sz="2" w:space="0" w:color="000000"/>
                                          <w:bottom w:val="single" w:sz="12" w:space="0" w:color="000000"/>
                                          <w:right w:val="single" w:sz="2" w:space="0" w:color="000000"/>
                                        </w:tcBorders>
                                        <w:hideMark/>
                                      </w:tcPr>
                                    </w:tcPrChange>
                                  </w:tcPr>
                                  <w:p w14:paraId="1E860932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96" w:line="256" w:lineRule="auto"/>
                                      <w:ind w:left="234" w:right="208"/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CBW40</w:t>
                                    </w:r>
                                  </w:p>
                                </w:tc>
                                <w:tc>
                                  <w:tcPr>
                                    <w:tcW w:w="1100" w:type="dxa"/>
                                    <w:tcBorders>
                                      <w:top w:val="single" w:sz="12" w:space="0" w:color="000000"/>
                                      <w:left w:val="single" w:sz="2" w:space="0" w:color="000000"/>
                                      <w:bottom w:val="single" w:sz="12" w:space="0" w:color="000000"/>
                                      <w:right w:val="single" w:sz="2" w:space="0" w:color="000000"/>
                                    </w:tcBorders>
                                    <w:hideMark/>
                                    <w:tcPrChange w:id="969" w:author="Lin Yang" w:date="2021-02-24T22:43:00Z">
                                      <w:tcPr>
                                        <w:tcW w:w="1100" w:type="dxa"/>
                                        <w:tcBorders>
                                          <w:top w:val="single" w:sz="12" w:space="0" w:color="000000"/>
                                          <w:left w:val="single" w:sz="2" w:space="0" w:color="000000"/>
                                          <w:bottom w:val="single" w:sz="12" w:space="0" w:color="000000"/>
                                          <w:right w:val="single" w:sz="2" w:space="0" w:color="000000"/>
                                        </w:tcBorders>
                                        <w:hideMark/>
                                      </w:tcPr>
                                    </w:tcPrChange>
                                  </w:tcPr>
                                  <w:p w14:paraId="15EDECEC" w14:textId="77777777" w:rsidR="005729A1" w:rsidRPr="00EE71D3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96" w:line="256" w:lineRule="auto"/>
                                      <w:ind w:left="173" w:right="146"/>
                                      <w:jc w:val="center"/>
                                      <w:rPr>
                                        <w:ins w:id="970" w:author="Lin Yang" w:date="2021-02-24T22:47:00Z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  <w:rPrChange w:id="971" w:author="Lin Yang" w:date="2021-02-24T22:56:00Z">
                                          <w:rPr>
                                            <w:ins w:id="972" w:author="Lin Yang" w:date="2021-02-24T22:47:00Z"/>
                                            <w:b/>
                                            <w:bCs/>
                                            <w:sz w:val="18"/>
                                            <w:szCs w:val="18"/>
                                          </w:rPr>
                                        </w:rPrChange>
                                      </w:rPr>
                                    </w:pPr>
                                    <w:r w:rsidRPr="00EE71D3">
                                      <w:rPr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  <w:rPrChange w:id="973" w:author="Lin Yang" w:date="2021-02-24T22:56:00Z">
                                          <w:rPr>
                                            <w:b/>
                                            <w:bCs/>
                                            <w:sz w:val="18"/>
                                            <w:szCs w:val="18"/>
                                          </w:rPr>
                                        </w:rPrChange>
                                      </w:rPr>
                                      <w:t>CBW80</w:t>
                                    </w:r>
                                  </w:p>
                                  <w:p w14:paraId="171B78D1" w14:textId="4D049683" w:rsidR="000F17B4" w:rsidRDefault="000F17B4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96" w:line="256" w:lineRule="auto"/>
                                      <w:ind w:left="173" w:right="146"/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ins w:id="974" w:author="Lin Yang" w:date="2021-02-24T22:47:00Z">
                                      <w:r w:rsidRPr="00EE71D3">
                                        <w:rPr>
                                          <w:b/>
                                          <w:bCs/>
                                          <w:color w:val="FF0000"/>
                                          <w:sz w:val="18"/>
                                          <w:szCs w:val="18"/>
                                          <w:rPrChange w:id="975" w:author="Lin Yang" w:date="2021-02-24T22:56:00Z"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</w:rPrChange>
                                        </w:rPr>
                                        <w:t>(non-MCS14)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12" w:space="0" w:color="000000"/>
                                      <w:left w:val="single" w:sz="2" w:space="0" w:color="000000"/>
                                      <w:bottom w:val="single" w:sz="12" w:space="0" w:color="000000"/>
                                      <w:right w:val="single" w:sz="2" w:space="0" w:color="000000"/>
                                    </w:tcBorders>
                                    <w:tcPrChange w:id="976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12" w:space="0" w:color="000000"/>
                                          <w:left w:val="single" w:sz="2" w:space="0" w:color="000000"/>
                                          <w:bottom w:val="single" w:sz="1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50CCF174" w14:textId="77777777" w:rsidR="000F17B4" w:rsidRPr="00EE71D3" w:rsidRDefault="000F17B4" w:rsidP="000F17B4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96" w:line="256" w:lineRule="auto"/>
                                      <w:ind w:left="173" w:right="146"/>
                                      <w:jc w:val="center"/>
                                      <w:rPr>
                                        <w:ins w:id="977" w:author="Lin Yang" w:date="2021-02-24T22:48:00Z"/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  <w:rPrChange w:id="978" w:author="Lin Yang" w:date="2021-02-24T22:56:00Z">
                                          <w:rPr>
                                            <w:ins w:id="979" w:author="Lin Yang" w:date="2021-02-24T22:48:00Z"/>
                                            <w:b/>
                                            <w:bCs/>
                                            <w:sz w:val="18"/>
                                            <w:szCs w:val="18"/>
                                          </w:rPr>
                                        </w:rPrChange>
                                      </w:rPr>
                                    </w:pPr>
                                    <w:ins w:id="980" w:author="Lin Yang" w:date="2021-02-24T22:48:00Z">
                                      <w:r w:rsidRPr="00EE71D3">
                                        <w:rPr>
                                          <w:b/>
                                          <w:bCs/>
                                          <w:color w:val="FF0000"/>
                                          <w:sz w:val="18"/>
                                          <w:szCs w:val="18"/>
                                          <w:rPrChange w:id="981" w:author="Lin Yang" w:date="2021-02-24T22:56:00Z"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</w:rPrChange>
                                        </w:rPr>
                                        <w:t>CBW80</w:t>
                                      </w:r>
                                    </w:ins>
                                  </w:p>
                                  <w:p w14:paraId="1443DB7B" w14:textId="52704059" w:rsidR="005729A1" w:rsidRPr="00EE71D3" w:rsidRDefault="000F17B4" w:rsidP="000F17B4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96" w:line="256" w:lineRule="auto"/>
                                      <w:ind w:left="220" w:right="193"/>
                                      <w:jc w:val="center"/>
                                      <w:rPr>
                                        <w:b/>
                                        <w:bCs/>
                                        <w:color w:val="FF0000"/>
                                        <w:sz w:val="18"/>
                                        <w:szCs w:val="18"/>
                                        <w:rPrChange w:id="982" w:author="Lin Yang" w:date="2021-02-24T22:56:00Z">
                                          <w:rPr>
                                            <w:b/>
                                            <w:bCs/>
                                            <w:sz w:val="18"/>
                                            <w:szCs w:val="18"/>
                                          </w:rPr>
                                        </w:rPrChange>
                                      </w:rPr>
                                    </w:pPr>
                                    <w:ins w:id="983" w:author="Lin Yang" w:date="2021-02-24T22:48:00Z">
                                      <w:r w:rsidRPr="00EE71D3">
                                        <w:rPr>
                                          <w:b/>
                                          <w:bCs/>
                                          <w:color w:val="FF0000"/>
                                          <w:sz w:val="18"/>
                                          <w:szCs w:val="18"/>
                                          <w:rPrChange w:id="984" w:author="Lin Yang" w:date="2021-02-24T22:56:00Z"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</w:rPrChange>
                                        </w:rPr>
                                        <w:t>(MCS14)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12" w:space="0" w:color="000000"/>
                                      <w:left w:val="single" w:sz="2" w:space="0" w:color="000000"/>
                                      <w:bottom w:val="single" w:sz="12" w:space="0" w:color="000000"/>
                                      <w:right w:val="single" w:sz="2" w:space="0" w:color="000000"/>
                                    </w:tcBorders>
                                    <w:hideMark/>
                                    <w:tcPrChange w:id="985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12" w:space="0" w:color="000000"/>
                                          <w:left w:val="single" w:sz="2" w:space="0" w:color="000000"/>
                                          <w:bottom w:val="single" w:sz="12" w:space="0" w:color="000000"/>
                                          <w:right w:val="single" w:sz="2" w:space="0" w:color="000000"/>
                                        </w:tcBorders>
                                        <w:hideMark/>
                                      </w:tcPr>
                                    </w:tcPrChange>
                                  </w:tcPr>
                                  <w:p w14:paraId="13F69F81" w14:textId="3937299A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96" w:line="256" w:lineRule="auto"/>
                                      <w:ind w:left="220" w:right="193"/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CBW160</w:t>
                                    </w:r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12" w:space="0" w:color="000000"/>
                                      <w:left w:val="single" w:sz="2" w:space="0" w:color="000000"/>
                                      <w:bottom w:val="single" w:sz="12" w:space="0" w:color="000000"/>
                                      <w:right w:val="single" w:sz="2" w:space="0" w:color="000000"/>
                                    </w:tcBorders>
                                    <w:hideMark/>
                                    <w:tcPrChange w:id="986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12" w:space="0" w:color="000000"/>
                                          <w:left w:val="single" w:sz="2" w:space="0" w:color="000000"/>
                                          <w:bottom w:val="single" w:sz="12" w:space="0" w:color="000000"/>
                                          <w:right w:val="single" w:sz="2" w:space="0" w:color="000000"/>
                                        </w:tcBorders>
                                        <w:hideMark/>
                                      </w:tcPr>
                                    </w:tcPrChange>
                                  </w:tcPr>
                                  <w:p w14:paraId="7751C677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96" w:line="256" w:lineRule="auto"/>
                                      <w:ind w:left="220" w:right="192"/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CBW320</w:t>
                                    </w:r>
                                  </w:p>
                                </w:tc>
                                <w:tc>
                                  <w:tcPr>
                                    <w:tcW w:w="1914" w:type="dxa"/>
                                    <w:tcBorders>
                                      <w:top w:val="single" w:sz="12" w:space="0" w:color="000000"/>
                                      <w:left w:val="single" w:sz="2" w:space="0" w:color="000000"/>
                                      <w:bottom w:val="single" w:sz="12" w:space="0" w:color="000000"/>
                                      <w:right w:val="single" w:sz="12" w:space="0" w:color="000000"/>
                                    </w:tcBorders>
                                    <w:hideMark/>
                                    <w:tcPrChange w:id="987" w:author="Lin Yang" w:date="2021-02-24T22:43:00Z">
                                      <w:tcPr>
                                        <w:tcW w:w="1914" w:type="dxa"/>
                                        <w:tcBorders>
                                          <w:top w:val="single" w:sz="12" w:space="0" w:color="000000"/>
                                          <w:left w:val="single" w:sz="2" w:space="0" w:color="000000"/>
                                          <w:bottom w:val="single" w:sz="12" w:space="0" w:color="000000"/>
                                          <w:right w:val="single" w:sz="12" w:space="0" w:color="000000"/>
                                        </w:tcBorders>
                                        <w:hideMark/>
                                      </w:tcPr>
                                    </w:tcPrChange>
                                  </w:tcPr>
                                  <w:p w14:paraId="1737C2B0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96" w:line="256" w:lineRule="auto"/>
                                      <w:ind w:left="524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Description</w:t>
                                    </w:r>
                                  </w:p>
                                </w:tc>
                              </w:tr>
                              <w:tr w:rsidR="005729A1" w14:paraId="0421C56F" w14:textId="77777777" w:rsidTr="005729A1">
                                <w:trPr>
                                  <w:trHeight w:val="742"/>
                                  <w:trPrChange w:id="988" w:author="Lin Yang" w:date="2021-02-24T22:43:00Z">
                                    <w:trPr>
                                      <w:trHeight w:val="742"/>
                                    </w:trPr>
                                  </w:trPrChange>
                                </w:trPr>
                                <w:tc>
                                  <w:tcPr>
                                    <w:tcW w:w="1083" w:type="dxa"/>
                                    <w:tcBorders>
                                      <w:top w:val="single" w:sz="12" w:space="0" w:color="000000"/>
                                      <w:left w:val="single" w:sz="1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989" w:author="Lin Yang" w:date="2021-02-24T22:43:00Z">
                                      <w:tcPr>
                                        <w:tcW w:w="1083" w:type="dxa"/>
                                        <w:tcBorders>
                                          <w:top w:val="single" w:sz="12" w:space="0" w:color="000000"/>
                                          <w:left w:val="single" w:sz="1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67F9AEFD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10" w:line="256" w:lineRule="auto"/>
                                      <w:rPr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  <w:p w14:paraId="70BB0CA1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1" w:line="256" w:lineRule="auto"/>
                                      <w:ind w:left="85" w:right="74"/>
                                      <w:jc w:val="center"/>
                                      <w:rPr>
                                        <w:i/>
                                        <w:iCs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position w:val="5"/>
                                        <w:sz w:val="18"/>
                                        <w:szCs w:val="18"/>
                                      </w:rPr>
                                      <w:t>N</w:t>
                                    </w:r>
                                    <w:r>
                                      <w:rPr>
                                        <w:i/>
                                        <w:iCs/>
                                        <w:sz w:val="14"/>
                                        <w:szCs w:val="14"/>
                                      </w:rPr>
                                      <w:t>SD</w:t>
                                    </w:r>
                                  </w:p>
                                </w:tc>
                                <w:tc>
                                  <w:tcPr>
                                    <w:tcW w:w="1100" w:type="dxa"/>
                                    <w:tcBorders>
                                      <w:top w:val="single" w:sz="1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990" w:author="Lin Yang" w:date="2021-02-24T22:43:00Z">
                                      <w:tcPr>
                                        <w:tcW w:w="1100" w:type="dxa"/>
                                        <w:tcBorders>
                                          <w:top w:val="single" w:sz="1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52E06BD5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3" w:line="256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  <w:p w14:paraId="0695A13A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171" w:right="146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234</w:t>
                                    </w:r>
                                  </w:p>
                                </w:tc>
                                <w:tc>
                                  <w:tcPr>
                                    <w:tcW w:w="1099" w:type="dxa"/>
                                    <w:tcBorders>
                                      <w:top w:val="single" w:sz="1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991" w:author="Lin Yang" w:date="2021-02-24T22:43:00Z">
                                      <w:tcPr>
                                        <w:tcW w:w="1099" w:type="dxa"/>
                                        <w:tcBorders>
                                          <w:top w:val="single" w:sz="1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3556CF31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3" w:line="256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  <w:p w14:paraId="5E574937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34" w:right="207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468</w:t>
                                    </w:r>
                                  </w:p>
                                </w:tc>
                                <w:tc>
                                  <w:tcPr>
                                    <w:tcW w:w="1100" w:type="dxa"/>
                                    <w:tcBorders>
                                      <w:top w:val="single" w:sz="1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992" w:author="Lin Yang" w:date="2021-02-24T22:43:00Z">
                                      <w:tcPr>
                                        <w:tcW w:w="1100" w:type="dxa"/>
                                        <w:tcBorders>
                                          <w:top w:val="single" w:sz="1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55A0A895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3" w:line="256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  <w:p w14:paraId="0F7041A9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172" w:right="146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980</w:t>
                                    </w:r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1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993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1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2AB9DC89" w14:textId="77777777" w:rsidR="005729A1" w:rsidRPr="00EE71D3" w:rsidRDefault="005729A1" w:rsidP="000F17B4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3" w:line="256" w:lineRule="auto"/>
                                      <w:jc w:val="center"/>
                                      <w:rPr>
                                        <w:ins w:id="994" w:author="Lin Yang" w:date="2021-02-24T22:49:00Z"/>
                                        <w:color w:val="FF0000"/>
                                        <w:sz w:val="18"/>
                                        <w:szCs w:val="18"/>
                                        <w:rPrChange w:id="995" w:author="Lin Yang" w:date="2021-02-24T22:56:00Z">
                                          <w:rPr>
                                            <w:ins w:id="996" w:author="Lin Yang" w:date="2021-02-24T22:49:00Z"/>
                                            <w:sz w:val="22"/>
                                            <w:szCs w:val="22"/>
                                          </w:rPr>
                                        </w:rPrChange>
                                      </w:rPr>
                                    </w:pPr>
                                  </w:p>
                                  <w:p w14:paraId="0C03DA9A" w14:textId="1EA43030" w:rsidR="00E56B52" w:rsidRPr="00EE71D3" w:rsidRDefault="00E56B52" w:rsidP="000F17B4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3" w:line="256" w:lineRule="auto"/>
                                      <w:jc w:val="center"/>
                                      <w:rPr>
                                        <w:color w:val="FF0000"/>
                                        <w:sz w:val="18"/>
                                        <w:szCs w:val="18"/>
                                        <w:rPrChange w:id="997" w:author="Lin Yang" w:date="2021-02-24T22:56:00Z">
                                          <w:rPr>
                                            <w:sz w:val="22"/>
                                            <w:szCs w:val="22"/>
                                          </w:rPr>
                                        </w:rPrChange>
                                      </w:rPr>
                                      <w:pPrChange w:id="998" w:author="Lin Yang" w:date="2021-02-24T22:48:00Z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3" w:line="256" w:lineRule="auto"/>
                                        </w:pPr>
                                      </w:pPrChange>
                                    </w:pPr>
                                    <w:ins w:id="999" w:author="Lin Yang" w:date="2021-02-24T22:49:00Z">
                                      <w:r w:rsidRPr="00EE71D3">
                                        <w:rPr>
                                          <w:color w:val="FF0000"/>
                                          <w:sz w:val="18"/>
                                          <w:szCs w:val="18"/>
                                          <w:rPrChange w:id="1000" w:author="Lin Yang" w:date="2021-02-24T22:56:00Z">
                                            <w:rPr>
                                              <w:sz w:val="22"/>
                                              <w:szCs w:val="22"/>
                                            </w:rPr>
                                          </w:rPrChange>
                                        </w:rPr>
                                        <w:t>9</w:t>
                                      </w:r>
                                    </w:ins>
                                    <w:ins w:id="1001" w:author="Lin Yang" w:date="2021-02-24T22:50:00Z">
                                      <w:r w:rsidR="00EF3807" w:rsidRPr="00EE71D3">
                                        <w:rPr>
                                          <w:color w:val="FF0000"/>
                                          <w:sz w:val="18"/>
                                          <w:szCs w:val="18"/>
                                          <w:rPrChange w:id="1002" w:author="Lin Yang" w:date="2021-02-24T22:56:00Z">
                                            <w:rPr>
                                              <w:sz w:val="22"/>
                                              <w:szCs w:val="22"/>
                                            </w:rPr>
                                          </w:rPrChange>
                                        </w:rPr>
                                        <w:t>36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1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03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1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6093A897" w14:textId="5E6CB90C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3" w:line="256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  <w:p w14:paraId="1BB78B8A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20" w:right="193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1 960</w:t>
                                    </w:r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1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04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1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6B70E913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3" w:line="256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  <w:p w14:paraId="65AA63BA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20" w:right="192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3 920</w:t>
                                    </w:r>
                                  </w:p>
                                </w:tc>
                                <w:tc>
                                  <w:tcPr>
                                    <w:tcW w:w="1914" w:type="dxa"/>
                                    <w:tcBorders>
                                      <w:top w:val="single" w:sz="1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12" w:space="0" w:color="000000"/>
                                    </w:tcBorders>
                                    <w:hideMark/>
                                    <w:tcPrChange w:id="1005" w:author="Lin Yang" w:date="2021-02-24T22:43:00Z">
                                      <w:tcPr>
                                        <w:tcW w:w="1914" w:type="dxa"/>
                                        <w:tcBorders>
                                          <w:top w:val="single" w:sz="1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12" w:space="0" w:color="000000"/>
                                        </w:tcBorders>
                                        <w:hideMark/>
                                      </w:tcPr>
                                    </w:tcPrChange>
                                  </w:tcPr>
                                  <w:p w14:paraId="54C0D114" w14:textId="48C72015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61" w:line="230" w:lineRule="auto"/>
                                      <w:ind w:left="131" w:right="381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Number of data subcarriers </w:t>
                                    </w:r>
                                    <w:del w:id="1006" w:author="Lin Yang" w:date="2021-02-24T22:46:00Z">
                                      <w:r w:rsidDel="00686F44">
                                        <w:rPr>
                                          <w:sz w:val="18"/>
                                          <w:szCs w:val="18"/>
                                        </w:rPr>
                                        <w:delText>per frequency segment</w:delText>
                                      </w:r>
                                    </w:del>
                                  </w:p>
                                </w:tc>
                              </w:tr>
                              <w:tr w:rsidR="005729A1" w14:paraId="7CF74585" w14:textId="77777777" w:rsidTr="005729A1">
                                <w:trPr>
                                  <w:trHeight w:val="754"/>
                                  <w:trPrChange w:id="1007" w:author="Lin Yang" w:date="2021-02-24T22:43:00Z">
                                    <w:trPr>
                                      <w:trHeight w:val="754"/>
                                    </w:trPr>
                                  </w:trPrChange>
                                </w:trPr>
                                <w:tc>
                                  <w:tcPr>
                                    <w:tcW w:w="1083" w:type="dxa"/>
                                    <w:tcBorders>
                                      <w:top w:val="single" w:sz="2" w:space="0" w:color="000000"/>
                                      <w:left w:val="single" w:sz="1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08" w:author="Lin Yang" w:date="2021-02-24T22:43:00Z">
                                      <w:tcPr>
                                        <w:tcW w:w="1083" w:type="dxa"/>
                                        <w:tcBorders>
                                          <w:top w:val="single" w:sz="2" w:space="0" w:color="000000"/>
                                          <w:left w:val="single" w:sz="1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1E9FECA6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11" w:line="256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  <w:p w14:paraId="78464E0E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86" w:right="74"/>
                                      <w:jc w:val="center"/>
                                      <w:rPr>
                                        <w:i/>
                                        <w:iCs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position w:val="5"/>
                                        <w:sz w:val="18"/>
                                        <w:szCs w:val="18"/>
                                      </w:rPr>
                                      <w:t>N</w:t>
                                    </w:r>
                                    <w:r>
                                      <w:rPr>
                                        <w:i/>
                                        <w:iCs/>
                                        <w:sz w:val="14"/>
                                        <w:szCs w:val="14"/>
                                      </w:rPr>
                                      <w:t>SP</w:t>
                                    </w:r>
                                  </w:p>
                                </w:tc>
                                <w:tc>
                                  <w:tcPr>
                                    <w:tcW w:w="110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09" w:author="Lin Yang" w:date="2021-02-24T22:43:00Z">
                                      <w:tcPr>
                                        <w:tcW w:w="110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3C2D604E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4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33D4557F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5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1099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10" w:author="Lin Yang" w:date="2021-02-24T22:43:00Z">
                                      <w:tcPr>
                                        <w:tcW w:w="1099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73E0B5B6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4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0EA7F963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34" w:right="208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110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11" w:author="Lin Yang" w:date="2021-02-24T22:43:00Z">
                                      <w:tcPr>
                                        <w:tcW w:w="110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5D16FE97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4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5631C677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174" w:right="146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12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39EAB7B5" w14:textId="77777777" w:rsidR="005729A1" w:rsidRPr="00EE71D3" w:rsidRDefault="005729A1" w:rsidP="000F17B4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4" w:line="256" w:lineRule="auto"/>
                                      <w:jc w:val="center"/>
                                      <w:rPr>
                                        <w:ins w:id="1013" w:author="Lin Yang" w:date="2021-02-24T22:49:00Z"/>
                                        <w:color w:val="FF0000"/>
                                        <w:sz w:val="18"/>
                                        <w:szCs w:val="18"/>
                                        <w:rPrChange w:id="1014" w:author="Lin Yang" w:date="2021-02-24T22:56:00Z">
                                          <w:rPr>
                                            <w:ins w:id="1015" w:author="Lin Yang" w:date="2021-02-24T22:49:00Z"/>
                                            <w:sz w:val="23"/>
                                            <w:szCs w:val="23"/>
                                          </w:rPr>
                                        </w:rPrChange>
                                      </w:rPr>
                                    </w:pPr>
                                  </w:p>
                                  <w:p w14:paraId="0F850D63" w14:textId="0F21BAE4" w:rsidR="00E56B52" w:rsidRPr="00EE71D3" w:rsidRDefault="00BF6BAF" w:rsidP="000F17B4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4" w:line="256" w:lineRule="auto"/>
                                      <w:jc w:val="center"/>
                                      <w:rPr>
                                        <w:color w:val="FF0000"/>
                                        <w:sz w:val="18"/>
                                        <w:szCs w:val="18"/>
                                        <w:rPrChange w:id="1016" w:author="Lin Yang" w:date="2021-02-24T22:56:00Z">
                                          <w:rPr>
                                            <w:sz w:val="23"/>
                                            <w:szCs w:val="23"/>
                                          </w:rPr>
                                        </w:rPrChange>
                                      </w:rPr>
                                      <w:pPrChange w:id="1017" w:author="Lin Yang" w:date="2021-02-24T22:48:00Z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4" w:line="256" w:lineRule="auto"/>
                                        </w:pPr>
                                      </w:pPrChange>
                                    </w:pPr>
                                    <w:ins w:id="1018" w:author="Lin Yang" w:date="2021-02-24T22:49:00Z">
                                      <w:r w:rsidRPr="00EE71D3">
                                        <w:rPr>
                                          <w:color w:val="FF0000"/>
                                          <w:sz w:val="18"/>
                                          <w:szCs w:val="18"/>
                                          <w:rPrChange w:id="1019" w:author="Lin Yang" w:date="2021-02-24T22:56:00Z">
                                            <w:rPr>
                                              <w:sz w:val="23"/>
                                              <w:szCs w:val="23"/>
                                            </w:rPr>
                                          </w:rPrChange>
                                        </w:rPr>
                                        <w:t>32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20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4E979461" w14:textId="0A26D9FA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4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28241C37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20" w:right="192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32</w:t>
                                    </w:r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21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0C5B2EB1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4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211B056F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20" w:right="193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64</w:t>
                                    </w:r>
                                  </w:p>
                                </w:tc>
                                <w:tc>
                                  <w:tcPr>
                                    <w:tcW w:w="1914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12" w:space="0" w:color="000000"/>
                                    </w:tcBorders>
                                    <w:hideMark/>
                                    <w:tcPrChange w:id="1022" w:author="Lin Yang" w:date="2021-02-24T22:43:00Z">
                                      <w:tcPr>
                                        <w:tcW w:w="1914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12" w:space="0" w:color="000000"/>
                                        </w:tcBorders>
                                        <w:hideMark/>
                                      </w:tcPr>
                                    </w:tcPrChange>
                                  </w:tcPr>
                                  <w:p w14:paraId="24AC3197" w14:textId="1ABBC6D4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74" w:line="230" w:lineRule="auto"/>
                                      <w:ind w:left="131" w:right="381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Number of pilot subcarriers </w:t>
                                    </w:r>
                                    <w:del w:id="1023" w:author="Lin Yang" w:date="2021-02-24T22:46:00Z">
                                      <w:r w:rsidDel="00686F44">
                                        <w:rPr>
                                          <w:sz w:val="18"/>
                                          <w:szCs w:val="18"/>
                                        </w:rPr>
                                        <w:delText>per frequency segment</w:delText>
                                      </w:r>
                                    </w:del>
                                  </w:p>
                                </w:tc>
                              </w:tr>
                              <w:tr w:rsidR="005729A1" w14:paraId="3D693B11" w14:textId="77777777" w:rsidTr="005729A1">
                                <w:trPr>
                                  <w:trHeight w:val="754"/>
                                  <w:trPrChange w:id="1024" w:author="Lin Yang" w:date="2021-02-24T22:43:00Z">
                                    <w:trPr>
                                      <w:trHeight w:val="754"/>
                                    </w:trPr>
                                  </w:trPrChange>
                                </w:trPr>
                                <w:tc>
                                  <w:tcPr>
                                    <w:tcW w:w="1083" w:type="dxa"/>
                                    <w:tcBorders>
                                      <w:top w:val="single" w:sz="2" w:space="0" w:color="000000"/>
                                      <w:left w:val="single" w:sz="1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25" w:author="Lin Yang" w:date="2021-02-24T22:43:00Z">
                                      <w:tcPr>
                                        <w:tcW w:w="1083" w:type="dxa"/>
                                        <w:tcBorders>
                                          <w:top w:val="single" w:sz="2" w:space="0" w:color="000000"/>
                                          <w:left w:val="single" w:sz="1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3532ED16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9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7DBE42E0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85" w:right="74"/>
                                      <w:jc w:val="center"/>
                                      <w:rPr>
                                        <w:i/>
                                        <w:iCs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position w:val="4"/>
                                        <w:sz w:val="18"/>
                                        <w:szCs w:val="18"/>
                                      </w:rPr>
                                      <w:t>N</w:t>
                                    </w:r>
                                    <w:r>
                                      <w:rPr>
                                        <w:i/>
                                        <w:iCs/>
                                        <w:sz w:val="14"/>
                                        <w:szCs w:val="14"/>
                                      </w:rPr>
                                      <w:t>ST</w:t>
                                    </w:r>
                                  </w:p>
                                </w:tc>
                                <w:tc>
                                  <w:tcPr>
                                    <w:tcW w:w="110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26" w:author="Lin Yang" w:date="2021-02-24T22:43:00Z">
                                      <w:tcPr>
                                        <w:tcW w:w="110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07187C12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515C7935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171" w:right="146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242</w:t>
                                    </w:r>
                                  </w:p>
                                </w:tc>
                                <w:tc>
                                  <w:tcPr>
                                    <w:tcW w:w="1099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27" w:author="Lin Yang" w:date="2021-02-24T22:43:00Z">
                                      <w:tcPr>
                                        <w:tcW w:w="1099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63A2C8B5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76FABB84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34" w:right="207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484</w:t>
                                    </w:r>
                                  </w:p>
                                </w:tc>
                                <w:tc>
                                  <w:tcPr>
                                    <w:tcW w:w="110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28" w:author="Lin Yang" w:date="2021-02-24T22:43:00Z">
                                      <w:tcPr>
                                        <w:tcW w:w="110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0BF8A926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5D7DC363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172" w:right="146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996</w:t>
                                    </w:r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29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43FC9755" w14:textId="77777777" w:rsidR="005729A1" w:rsidRPr="00EE71D3" w:rsidRDefault="005729A1" w:rsidP="000F17B4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jc w:val="center"/>
                                      <w:rPr>
                                        <w:ins w:id="1030" w:author="Lin Yang" w:date="2021-02-24T22:50:00Z"/>
                                        <w:color w:val="FF0000"/>
                                        <w:sz w:val="18"/>
                                        <w:szCs w:val="18"/>
                                        <w:rPrChange w:id="1031" w:author="Lin Yang" w:date="2021-02-24T22:56:00Z">
                                          <w:rPr>
                                            <w:ins w:id="1032" w:author="Lin Yang" w:date="2021-02-24T22:50:00Z"/>
                                            <w:sz w:val="23"/>
                                            <w:szCs w:val="23"/>
                                          </w:rPr>
                                        </w:rPrChange>
                                      </w:rPr>
                                    </w:pPr>
                                  </w:p>
                                  <w:p w14:paraId="5C4158FC" w14:textId="5460D255" w:rsidR="003A7EF2" w:rsidRPr="00EE71D3" w:rsidRDefault="00EF3807" w:rsidP="000F17B4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jc w:val="center"/>
                                      <w:rPr>
                                        <w:color w:val="FF0000"/>
                                        <w:sz w:val="18"/>
                                        <w:szCs w:val="18"/>
                                        <w:rPrChange w:id="1033" w:author="Lin Yang" w:date="2021-02-24T22:56:00Z">
                                          <w:rPr>
                                            <w:sz w:val="23"/>
                                            <w:szCs w:val="23"/>
                                          </w:rPr>
                                        </w:rPrChange>
                                      </w:rPr>
                                      <w:pPrChange w:id="1034" w:author="Lin Yang" w:date="2021-02-24T22:48:00Z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5" w:line="256" w:lineRule="auto"/>
                                        </w:pPr>
                                      </w:pPrChange>
                                    </w:pPr>
                                    <w:ins w:id="1035" w:author="Lin Yang" w:date="2021-02-24T22:50:00Z">
                                      <w:r w:rsidRPr="00EE71D3">
                                        <w:rPr>
                                          <w:color w:val="FF0000"/>
                                          <w:sz w:val="18"/>
                                          <w:szCs w:val="18"/>
                                          <w:rPrChange w:id="1036" w:author="Lin Yang" w:date="2021-02-24T22:56:00Z">
                                            <w:rPr>
                                              <w:sz w:val="23"/>
                                              <w:szCs w:val="23"/>
                                            </w:rPr>
                                          </w:rPrChange>
                                        </w:rPr>
                                        <w:t>968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37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3CBD89BA" w14:textId="72E87E4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4E597977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20" w:right="193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1 992</w:t>
                                    </w:r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38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59959C5A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5B9C0588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20" w:right="192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3 984</w:t>
                                    </w:r>
                                  </w:p>
                                </w:tc>
                                <w:tc>
                                  <w:tcPr>
                                    <w:tcW w:w="1914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12" w:space="0" w:color="000000"/>
                                    </w:tcBorders>
                                    <w:hideMark/>
                                    <w:tcPrChange w:id="1039" w:author="Lin Yang" w:date="2021-02-24T22:43:00Z">
                                      <w:tcPr>
                                        <w:tcW w:w="1914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12" w:space="0" w:color="000000"/>
                                        </w:tcBorders>
                                        <w:hideMark/>
                                      </w:tcPr>
                                    </w:tcPrChange>
                                  </w:tcPr>
                                  <w:p w14:paraId="0B8D0E46" w14:textId="7CB40310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74" w:line="230" w:lineRule="auto"/>
                                      <w:ind w:left="131" w:right="381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Total number of subcarriers </w:t>
                                    </w:r>
                                    <w:del w:id="1040" w:author="Lin Yang" w:date="2021-02-24T22:46:00Z">
                                      <w:r w:rsidDel="00686F44">
                                        <w:rPr>
                                          <w:sz w:val="18"/>
                                          <w:szCs w:val="18"/>
                                        </w:rPr>
                                        <w:delText>per frequency segment</w:delText>
                                      </w:r>
                                    </w:del>
                                  </w:p>
                                </w:tc>
                              </w:tr>
                              <w:tr w:rsidR="005729A1" w14:paraId="54F95DFF" w14:textId="77777777" w:rsidTr="005729A1">
                                <w:trPr>
                                  <w:trHeight w:val="755"/>
                                  <w:trPrChange w:id="1041" w:author="Lin Yang" w:date="2021-02-24T22:43:00Z">
                                    <w:trPr>
                                      <w:trHeight w:val="755"/>
                                    </w:trPr>
                                  </w:trPrChange>
                                </w:trPr>
                                <w:tc>
                                  <w:tcPr>
                                    <w:tcW w:w="1083" w:type="dxa"/>
                                    <w:tcBorders>
                                      <w:top w:val="single" w:sz="2" w:space="0" w:color="000000"/>
                                      <w:left w:val="single" w:sz="1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42" w:author="Lin Yang" w:date="2021-02-24T22:43:00Z">
                                      <w:tcPr>
                                        <w:tcW w:w="1083" w:type="dxa"/>
                                        <w:tcBorders>
                                          <w:top w:val="single" w:sz="2" w:space="0" w:color="000000"/>
                                          <w:left w:val="single" w:sz="1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090BD864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2679264F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1" w:line="256" w:lineRule="auto"/>
                                      <w:ind w:left="86" w:right="74"/>
                                      <w:jc w:val="center"/>
                                      <w:rPr>
                                        <w:i/>
                                        <w:iCs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position w:val="5"/>
                                        <w:sz w:val="18"/>
                                        <w:szCs w:val="18"/>
                                      </w:rPr>
                                      <w:t>N</w:t>
                                    </w:r>
                                    <w:r>
                                      <w:rPr>
                                        <w:i/>
                                        <w:iCs/>
                                        <w:sz w:val="14"/>
                                        <w:szCs w:val="14"/>
                                      </w:rPr>
                                      <w:t>SR</w:t>
                                    </w:r>
                                  </w:p>
                                </w:tc>
                                <w:tc>
                                  <w:tcPr>
                                    <w:tcW w:w="110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43" w:author="Lin Yang" w:date="2021-02-24T22:43:00Z">
                                      <w:tcPr>
                                        <w:tcW w:w="110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10BF5E19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18899DCE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171" w:right="146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122</w:t>
                                    </w:r>
                                  </w:p>
                                </w:tc>
                                <w:tc>
                                  <w:tcPr>
                                    <w:tcW w:w="1099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44" w:author="Lin Yang" w:date="2021-02-24T22:43:00Z">
                                      <w:tcPr>
                                        <w:tcW w:w="1099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7277AE91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7470DC7F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34" w:right="207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244</w:t>
                                    </w:r>
                                  </w:p>
                                </w:tc>
                                <w:tc>
                                  <w:tcPr>
                                    <w:tcW w:w="110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45" w:author="Lin Yang" w:date="2021-02-24T22:43:00Z">
                                      <w:tcPr>
                                        <w:tcW w:w="110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28C7DCAA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16692839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172" w:right="146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500</w:t>
                                    </w:r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46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64DE3670" w14:textId="77777777" w:rsidR="005729A1" w:rsidRPr="00EE71D3" w:rsidRDefault="005729A1" w:rsidP="000F17B4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jc w:val="center"/>
                                      <w:rPr>
                                        <w:ins w:id="1047" w:author="Lin Yang" w:date="2021-02-24T22:51:00Z"/>
                                        <w:color w:val="FF0000"/>
                                        <w:sz w:val="18"/>
                                        <w:szCs w:val="18"/>
                                        <w:rPrChange w:id="1048" w:author="Lin Yang" w:date="2021-02-24T22:56:00Z">
                                          <w:rPr>
                                            <w:ins w:id="1049" w:author="Lin Yang" w:date="2021-02-24T22:51:00Z"/>
                                            <w:sz w:val="23"/>
                                            <w:szCs w:val="23"/>
                                          </w:rPr>
                                        </w:rPrChange>
                                      </w:rPr>
                                    </w:pPr>
                                  </w:p>
                                  <w:p w14:paraId="0A22781F" w14:textId="0681BC74" w:rsidR="00F567FF" w:rsidRPr="00EE71D3" w:rsidRDefault="003D3DDF" w:rsidP="000F17B4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jc w:val="center"/>
                                      <w:rPr>
                                        <w:color w:val="FF0000"/>
                                        <w:sz w:val="18"/>
                                        <w:szCs w:val="18"/>
                                        <w:rPrChange w:id="1050" w:author="Lin Yang" w:date="2021-02-24T22:56:00Z">
                                          <w:rPr>
                                            <w:sz w:val="23"/>
                                            <w:szCs w:val="23"/>
                                          </w:rPr>
                                        </w:rPrChange>
                                      </w:rPr>
                                      <w:pPrChange w:id="1051" w:author="Lin Yang" w:date="2021-02-24T22:48:00Z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5" w:line="256" w:lineRule="auto"/>
                                        </w:pPr>
                                      </w:pPrChange>
                                    </w:pPr>
                                    <w:ins w:id="1052" w:author="Lin Yang" w:date="2021-02-24T22:55:00Z">
                                      <w:r w:rsidRPr="00EE71D3">
                                        <w:rPr>
                                          <w:color w:val="FF0000"/>
                                          <w:sz w:val="18"/>
                                          <w:szCs w:val="18"/>
                                          <w:rPrChange w:id="1053" w:author="Lin Yang" w:date="2021-02-24T22:56:00Z">
                                            <w:rPr>
                                              <w:sz w:val="23"/>
                                              <w:szCs w:val="23"/>
                                            </w:rPr>
                                          </w:rPrChange>
                                        </w:rPr>
                                        <w:t>500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54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5B38CA9A" w14:textId="22C5678E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2CC1631E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20" w:right="193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1 012</w:t>
                                    </w:r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55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12044254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48714E7B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20" w:right="192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2 036</w:t>
                                    </w:r>
                                  </w:p>
                                </w:tc>
                                <w:tc>
                                  <w:tcPr>
                                    <w:tcW w:w="1914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12" w:space="0" w:color="000000"/>
                                    </w:tcBorders>
                                    <w:hideMark/>
                                    <w:tcPrChange w:id="1056" w:author="Lin Yang" w:date="2021-02-24T22:43:00Z">
                                      <w:tcPr>
                                        <w:tcW w:w="1914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12" w:space="0" w:color="000000"/>
                                        </w:tcBorders>
                                        <w:hideMark/>
                                      </w:tcPr>
                                    </w:tcPrChange>
                                  </w:tcPr>
                                  <w:p w14:paraId="3DDCA6D7" w14:textId="1D0FCB2B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74" w:line="230" w:lineRule="auto"/>
                                      <w:ind w:left="131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Highest data subcarrier index </w:t>
                                    </w:r>
                                    <w:del w:id="1057" w:author="Lin Yang" w:date="2021-02-24T22:46:00Z">
                                      <w:r w:rsidDel="00686F44">
                                        <w:rPr>
                                          <w:sz w:val="18"/>
                                          <w:szCs w:val="18"/>
                                        </w:rPr>
                                        <w:delText>per frequency segment</w:delText>
                                      </w:r>
                                    </w:del>
                                  </w:p>
                                </w:tc>
                              </w:tr>
                              <w:tr w:rsidR="005729A1" w:rsidDel="00686F44" w14:paraId="3FED37C8" w14:textId="3D2B9611" w:rsidTr="005729A1">
                                <w:trPr>
                                  <w:trHeight w:val="554"/>
                                  <w:del w:id="1058" w:author="Lin Yang" w:date="2021-02-24T22:47:00Z"/>
                                  <w:trPrChange w:id="1059" w:author="Lin Yang" w:date="2021-02-24T22:43:00Z">
                                    <w:trPr>
                                      <w:trHeight w:val="554"/>
                                    </w:trPr>
                                  </w:trPrChange>
                                </w:trPr>
                                <w:tc>
                                  <w:tcPr>
                                    <w:tcW w:w="1083" w:type="dxa"/>
                                    <w:tcBorders>
                                      <w:top w:val="single" w:sz="2" w:space="0" w:color="000000"/>
                                      <w:left w:val="single" w:sz="1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hideMark/>
                                    <w:tcPrChange w:id="1060" w:author="Lin Yang" w:date="2021-02-24T22:43:00Z">
                                      <w:tcPr>
                                        <w:tcW w:w="1083" w:type="dxa"/>
                                        <w:tcBorders>
                                          <w:top w:val="single" w:sz="2" w:space="0" w:color="000000"/>
                                          <w:left w:val="single" w:sz="1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  <w:hideMark/>
                                      </w:tcPr>
                                    </w:tcPrChange>
                                  </w:tcPr>
                                  <w:p w14:paraId="7D97DBF2" w14:textId="264A6974" w:rsidR="005729A1" w:rsidDel="00686F44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164" w:line="256" w:lineRule="auto"/>
                                      <w:ind w:left="85" w:right="74"/>
                                      <w:jc w:val="center"/>
                                      <w:rPr>
                                        <w:del w:id="1061" w:author="Lin Yang" w:date="2021-02-24T22:47:00Z"/>
                                        <w:i/>
                                        <w:iCs/>
                                        <w:sz w:val="14"/>
                                        <w:szCs w:val="14"/>
                                      </w:rPr>
                                    </w:pPr>
                                    <w:del w:id="1062" w:author="Lin Yang" w:date="2021-02-24T22:47:00Z">
                                      <w:r w:rsidDel="00686F44">
                                        <w:rPr>
                                          <w:i/>
                                          <w:iCs/>
                                          <w:position w:val="5"/>
                                          <w:sz w:val="18"/>
                                          <w:szCs w:val="18"/>
                                        </w:rPr>
                                        <w:delText>N</w:delText>
                                      </w:r>
                                      <w:r w:rsidDel="00686F44"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  <w:delText>Seg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110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hideMark/>
                                    <w:tcPrChange w:id="1063" w:author="Lin Yang" w:date="2021-02-24T22:43:00Z">
                                      <w:tcPr>
                                        <w:tcW w:w="110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  <w:hideMark/>
                                      </w:tcPr>
                                    </w:tcPrChange>
                                  </w:tcPr>
                                  <w:p w14:paraId="45DDCAB9" w14:textId="46E1A5E0" w:rsidR="005729A1" w:rsidDel="00686F44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169" w:line="256" w:lineRule="auto"/>
                                      <w:ind w:left="25"/>
                                      <w:jc w:val="center"/>
                                      <w:rPr>
                                        <w:del w:id="1064" w:author="Lin Yang" w:date="2021-02-24T22:47:00Z"/>
                                        <w:sz w:val="18"/>
                                        <w:szCs w:val="18"/>
                                      </w:rPr>
                                    </w:pPr>
                                    <w:del w:id="1065" w:author="Lin Yang" w:date="2021-02-24T22:47:00Z">
                                      <w:r w:rsidDel="00686F44">
                                        <w:rPr>
                                          <w:sz w:val="18"/>
                                          <w:szCs w:val="18"/>
                                        </w:rPr>
                                        <w:delText>1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1099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hideMark/>
                                    <w:tcPrChange w:id="1066" w:author="Lin Yang" w:date="2021-02-24T22:43:00Z">
                                      <w:tcPr>
                                        <w:tcW w:w="1099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  <w:hideMark/>
                                      </w:tcPr>
                                    </w:tcPrChange>
                                  </w:tcPr>
                                  <w:p w14:paraId="68B70621" w14:textId="38707469" w:rsidR="005729A1" w:rsidDel="00686F44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169" w:line="256" w:lineRule="auto"/>
                                      <w:ind w:left="27"/>
                                      <w:jc w:val="center"/>
                                      <w:rPr>
                                        <w:del w:id="1067" w:author="Lin Yang" w:date="2021-02-24T22:47:00Z"/>
                                        <w:sz w:val="18"/>
                                        <w:szCs w:val="18"/>
                                      </w:rPr>
                                    </w:pPr>
                                    <w:del w:id="1068" w:author="Lin Yang" w:date="2021-02-24T22:47:00Z">
                                      <w:r w:rsidDel="00686F44">
                                        <w:rPr>
                                          <w:sz w:val="18"/>
                                          <w:szCs w:val="18"/>
                                        </w:rPr>
                                        <w:delText>1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110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hideMark/>
                                    <w:tcPrChange w:id="1069" w:author="Lin Yang" w:date="2021-02-24T22:43:00Z">
                                      <w:tcPr>
                                        <w:tcW w:w="110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  <w:hideMark/>
                                      </w:tcPr>
                                    </w:tcPrChange>
                                  </w:tcPr>
                                  <w:p w14:paraId="5073018B" w14:textId="14798C08" w:rsidR="005729A1" w:rsidDel="00686F44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169" w:line="256" w:lineRule="auto"/>
                                      <w:ind w:left="26"/>
                                      <w:jc w:val="center"/>
                                      <w:rPr>
                                        <w:del w:id="1070" w:author="Lin Yang" w:date="2021-02-24T22:47:00Z"/>
                                        <w:sz w:val="18"/>
                                        <w:szCs w:val="18"/>
                                      </w:rPr>
                                    </w:pPr>
                                    <w:del w:id="1071" w:author="Lin Yang" w:date="2021-02-24T22:47:00Z">
                                      <w:r w:rsidDel="00686F44">
                                        <w:rPr>
                                          <w:sz w:val="18"/>
                                          <w:szCs w:val="18"/>
                                        </w:rPr>
                                        <w:delText>1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72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44E4D1C3" w14:textId="15FDD544" w:rsidR="005729A1" w:rsidRPr="00EE71D3" w:rsidDel="00686F44" w:rsidRDefault="005729A1" w:rsidP="000F17B4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169" w:line="256" w:lineRule="auto"/>
                                      <w:ind w:left="27"/>
                                      <w:jc w:val="center"/>
                                      <w:rPr>
                                        <w:del w:id="1073" w:author="Lin Yang" w:date="2021-02-24T22:47:00Z"/>
                                        <w:color w:val="FF0000"/>
                                        <w:sz w:val="18"/>
                                        <w:szCs w:val="18"/>
                                        <w:rPrChange w:id="1074" w:author="Lin Yang" w:date="2021-02-24T22:56:00Z">
                                          <w:rPr>
                                            <w:del w:id="1075" w:author="Lin Yang" w:date="2021-02-24T22:47:00Z"/>
                                            <w:sz w:val="18"/>
                                            <w:szCs w:val="18"/>
                                          </w:rPr>
                                        </w:rPrChange>
                                      </w:rPr>
                                      <w:pPrChange w:id="1076" w:author="Lin Yang" w:date="2021-02-24T22:48:00Z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169" w:line="256" w:lineRule="auto"/>
                                          <w:ind w:left="27"/>
                                          <w:jc w:val="center"/>
                                        </w:pPr>
                                      </w:pPrChange>
                                    </w:pPr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hideMark/>
                                    <w:tcPrChange w:id="1077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  <w:hideMark/>
                                      </w:tcPr>
                                    </w:tcPrChange>
                                  </w:tcPr>
                                  <w:p w14:paraId="670F1E5D" w14:textId="7102C243" w:rsidR="005729A1" w:rsidDel="00686F44" w:rsidRDefault="005729A1" w:rsidP="000F17B4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169" w:line="256" w:lineRule="auto"/>
                                      <w:ind w:left="27"/>
                                      <w:jc w:val="center"/>
                                      <w:rPr>
                                        <w:del w:id="1078" w:author="Lin Yang" w:date="2021-02-24T22:47:00Z"/>
                                        <w:sz w:val="18"/>
                                        <w:szCs w:val="18"/>
                                      </w:rPr>
                                      <w:pPrChange w:id="1079" w:author="Lin Yang" w:date="2021-02-24T22:48:00Z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169" w:line="256" w:lineRule="auto"/>
                                          <w:ind w:left="27"/>
                                          <w:jc w:val="center"/>
                                        </w:pPr>
                                      </w:pPrChange>
                                    </w:pPr>
                                    <w:del w:id="1080" w:author="Lin Yang" w:date="2021-02-24T22:47:00Z">
                                      <w:r w:rsidDel="00686F44">
                                        <w:rPr>
                                          <w:sz w:val="18"/>
                                          <w:szCs w:val="18"/>
                                        </w:rPr>
                                        <w:delText>1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hideMark/>
                                    <w:tcPrChange w:id="1081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  <w:hideMark/>
                                      </w:tcPr>
                                    </w:tcPrChange>
                                  </w:tcPr>
                                  <w:p w14:paraId="4A0CD311" w14:textId="61496FB1" w:rsidR="005729A1" w:rsidDel="00686F44" w:rsidRDefault="005729A1" w:rsidP="000F17B4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169" w:line="256" w:lineRule="auto"/>
                                      <w:ind w:left="28"/>
                                      <w:jc w:val="center"/>
                                      <w:rPr>
                                        <w:del w:id="1082" w:author="Lin Yang" w:date="2021-02-24T22:47:00Z"/>
                                        <w:sz w:val="18"/>
                                        <w:szCs w:val="18"/>
                                      </w:rPr>
                                      <w:pPrChange w:id="1083" w:author="Lin Yang" w:date="2021-02-24T22:48:00Z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169" w:line="256" w:lineRule="auto"/>
                                          <w:ind w:left="28"/>
                                          <w:jc w:val="center"/>
                                        </w:pPr>
                                      </w:pPrChange>
                                    </w:pPr>
                                    <w:del w:id="1084" w:author="Lin Yang" w:date="2021-02-24T22:47:00Z">
                                      <w:r w:rsidDel="00686F44">
                                        <w:rPr>
                                          <w:sz w:val="18"/>
                                          <w:szCs w:val="18"/>
                                        </w:rPr>
                                        <w:delText>1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1914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12" w:space="0" w:color="000000"/>
                                    </w:tcBorders>
                                    <w:hideMark/>
                                    <w:tcPrChange w:id="1085" w:author="Lin Yang" w:date="2021-02-24T22:43:00Z">
                                      <w:tcPr>
                                        <w:tcW w:w="1914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12" w:space="0" w:color="000000"/>
                                        </w:tcBorders>
                                        <w:hideMark/>
                                      </w:tcPr>
                                    </w:tcPrChange>
                                  </w:tcPr>
                                  <w:p w14:paraId="690A01A0" w14:textId="3CE1CABD" w:rsidR="005729A1" w:rsidDel="00686F44" w:rsidRDefault="005729A1" w:rsidP="000F17B4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76" w:line="228" w:lineRule="auto"/>
                                      <w:ind w:left="131" w:right="196"/>
                                      <w:jc w:val="center"/>
                                      <w:rPr>
                                        <w:del w:id="1086" w:author="Lin Yang" w:date="2021-02-24T22:47:00Z"/>
                                        <w:sz w:val="18"/>
                                        <w:szCs w:val="18"/>
                                      </w:rPr>
                                      <w:pPrChange w:id="1087" w:author="Lin Yang" w:date="2021-02-24T22:48:00Z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76" w:line="228" w:lineRule="auto"/>
                                          <w:ind w:left="131" w:right="196"/>
                                        </w:pPr>
                                      </w:pPrChange>
                                    </w:pPr>
                                    <w:del w:id="1088" w:author="Lin Yang" w:date="2021-02-24T22:47:00Z">
                                      <w:r w:rsidDel="00686F44">
                                        <w:rPr>
                                          <w:sz w:val="18"/>
                                          <w:szCs w:val="18"/>
                                        </w:rPr>
                                        <w:delText>Number of frequency segments</w:delText>
                                      </w:r>
                                    </w:del>
                                  </w:p>
                                </w:tc>
                              </w:tr>
                              <w:tr w:rsidR="005729A1" w14:paraId="4C2FC488" w14:textId="77777777" w:rsidTr="005729A1">
                                <w:trPr>
                                  <w:trHeight w:val="755"/>
                                  <w:trPrChange w:id="1089" w:author="Lin Yang" w:date="2021-02-24T22:43:00Z">
                                    <w:trPr>
                                      <w:trHeight w:val="755"/>
                                    </w:trPr>
                                  </w:trPrChange>
                                </w:trPr>
                                <w:tc>
                                  <w:tcPr>
                                    <w:tcW w:w="1083" w:type="dxa"/>
                                    <w:tcBorders>
                                      <w:top w:val="single" w:sz="2" w:space="0" w:color="000000"/>
                                      <w:left w:val="single" w:sz="1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90" w:author="Lin Yang" w:date="2021-02-24T22:43:00Z">
                                      <w:tcPr>
                                        <w:tcW w:w="1083" w:type="dxa"/>
                                        <w:tcBorders>
                                          <w:top w:val="single" w:sz="2" w:space="0" w:color="000000"/>
                                          <w:left w:val="single" w:sz="1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0A81D9A3" w14:textId="77777777" w:rsidR="005729A1" w:rsidRDefault="005729A1" w:rsidP="000F17B4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jc w:val="center"/>
                                      <w:rPr>
                                        <w:sz w:val="23"/>
                                        <w:szCs w:val="23"/>
                                      </w:rPr>
                                      <w:pPrChange w:id="1091" w:author="Lin Yang" w:date="2021-02-24T22:48:00Z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line="256" w:lineRule="auto"/>
                                        </w:pPr>
                                      </w:pPrChange>
                                    </w:pPr>
                                  </w:p>
                                  <w:p w14:paraId="3286FDDC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1" w:line="256" w:lineRule="auto"/>
                                      <w:ind w:left="86" w:right="74"/>
                                      <w:jc w:val="center"/>
                                      <w:rPr>
                                        <w:i/>
                                        <w:iCs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position w:val="5"/>
                                        <w:sz w:val="18"/>
                                        <w:szCs w:val="18"/>
                                      </w:rPr>
                                      <w:t>N</w:t>
                                    </w:r>
                                    <w:r>
                                      <w:rPr>
                                        <w:i/>
                                        <w:iCs/>
                                        <w:sz w:val="14"/>
                                        <w:szCs w:val="14"/>
                                      </w:rPr>
                                      <w:t>DC</w:t>
                                    </w:r>
                                  </w:p>
                                </w:tc>
                                <w:tc>
                                  <w:tcPr>
                                    <w:tcW w:w="110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92" w:author="Lin Yang" w:date="2021-02-24T22:43:00Z">
                                      <w:tcPr>
                                        <w:tcW w:w="110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7FC5AADF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5D3937ED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5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099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93" w:author="Lin Yang" w:date="2021-02-24T22:43:00Z">
                                      <w:tcPr>
                                        <w:tcW w:w="1099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7723764E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267E8E2A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7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110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94" w:author="Lin Yang" w:date="2021-02-24T22:43:00Z">
                                      <w:tcPr>
                                        <w:tcW w:w="110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6020B699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620A0783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6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095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4CE37F14" w14:textId="77777777" w:rsidR="0061287A" w:rsidRPr="00EE71D3" w:rsidRDefault="0061287A" w:rsidP="000F17B4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jc w:val="center"/>
                                      <w:rPr>
                                        <w:ins w:id="1096" w:author="Lin Yang" w:date="2021-02-24T22:55:00Z"/>
                                        <w:color w:val="FF0000"/>
                                        <w:sz w:val="18"/>
                                        <w:szCs w:val="18"/>
                                        <w:rPrChange w:id="1097" w:author="Lin Yang" w:date="2021-02-24T22:56:00Z">
                                          <w:rPr>
                                            <w:ins w:id="1098" w:author="Lin Yang" w:date="2021-02-24T22:55:00Z"/>
                                            <w:sz w:val="23"/>
                                            <w:szCs w:val="23"/>
                                          </w:rPr>
                                        </w:rPrChange>
                                      </w:rPr>
                                    </w:pPr>
                                  </w:p>
                                  <w:p w14:paraId="356FA122" w14:textId="43EF42D3" w:rsidR="005729A1" w:rsidRPr="00EE71D3" w:rsidRDefault="0061287A" w:rsidP="000F17B4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jc w:val="center"/>
                                      <w:rPr>
                                        <w:color w:val="FF0000"/>
                                        <w:sz w:val="18"/>
                                        <w:szCs w:val="18"/>
                                        <w:rPrChange w:id="1099" w:author="Lin Yang" w:date="2021-02-24T22:56:00Z">
                                          <w:rPr>
                                            <w:sz w:val="23"/>
                                            <w:szCs w:val="23"/>
                                          </w:rPr>
                                        </w:rPrChange>
                                      </w:rPr>
                                      <w:pPrChange w:id="1100" w:author="Lin Yang" w:date="2021-02-24T22:48:00Z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5" w:line="256" w:lineRule="auto"/>
                                        </w:pPr>
                                      </w:pPrChange>
                                    </w:pPr>
                                    <w:ins w:id="1101" w:author="Lin Yang" w:date="2021-02-24T22:55:00Z">
                                      <w:r w:rsidRPr="00EE71D3">
                                        <w:rPr>
                                          <w:color w:val="FF0000"/>
                                          <w:sz w:val="18"/>
                                          <w:szCs w:val="18"/>
                                          <w:rPrChange w:id="1102" w:author="Lin Yang" w:date="2021-02-24T22:56:00Z">
                                            <w:rPr>
                                              <w:sz w:val="23"/>
                                              <w:szCs w:val="23"/>
                                            </w:rPr>
                                          </w:rPrChange>
                                        </w:rPr>
                                        <w:t>23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103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35CF1710" w14:textId="114F9764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64B49EEC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20" w:right="192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23</w:t>
                                    </w:r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104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0041A2F9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7115D8C3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20" w:right="193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23</w:t>
                                    </w:r>
                                  </w:p>
                                </w:tc>
                                <w:tc>
                                  <w:tcPr>
                                    <w:tcW w:w="1914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12" w:space="0" w:color="000000"/>
                                    </w:tcBorders>
                                    <w:hideMark/>
                                    <w:tcPrChange w:id="1105" w:author="Lin Yang" w:date="2021-02-24T22:43:00Z">
                                      <w:tcPr>
                                        <w:tcW w:w="1914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12" w:space="0" w:color="000000"/>
                                        </w:tcBorders>
                                        <w:hideMark/>
                                      </w:tcPr>
                                    </w:tcPrChange>
                                  </w:tcPr>
                                  <w:p w14:paraId="6E29946B" w14:textId="5751F0B9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74" w:line="230" w:lineRule="auto"/>
                                      <w:ind w:left="131" w:right="211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Number of null subcarriers at DC </w:t>
                                    </w:r>
                                    <w:del w:id="1106" w:author="Lin Yang" w:date="2021-02-24T22:46:00Z">
                                      <w:r w:rsidDel="00686F44">
                                        <w:rPr>
                                          <w:sz w:val="18"/>
                                          <w:szCs w:val="18"/>
                                        </w:rPr>
                                        <w:delText>per segment</w:delText>
                                      </w:r>
                                    </w:del>
                                  </w:p>
                                </w:tc>
                              </w:tr>
                              <w:tr w:rsidR="005729A1" w14:paraId="47FEF213" w14:textId="77777777" w:rsidTr="005729A1">
                                <w:trPr>
                                  <w:trHeight w:val="754"/>
                                  <w:trPrChange w:id="1107" w:author="Lin Yang" w:date="2021-02-24T22:43:00Z">
                                    <w:trPr>
                                      <w:trHeight w:val="754"/>
                                    </w:trPr>
                                  </w:trPrChange>
                                </w:trPr>
                                <w:tc>
                                  <w:tcPr>
                                    <w:tcW w:w="1083" w:type="dxa"/>
                                    <w:tcBorders>
                                      <w:top w:val="single" w:sz="2" w:space="0" w:color="000000"/>
                                      <w:left w:val="single" w:sz="1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108" w:author="Lin Yang" w:date="2021-02-24T22:43:00Z">
                                      <w:tcPr>
                                        <w:tcW w:w="1083" w:type="dxa"/>
                                        <w:tcBorders>
                                          <w:top w:val="single" w:sz="2" w:space="0" w:color="000000"/>
                                          <w:left w:val="single" w:sz="1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5F937264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11" w:line="256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  <w:p w14:paraId="36985021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86" w:right="74"/>
                                      <w:jc w:val="center"/>
                                      <w:rPr>
                                        <w:i/>
                                        <w:iCs/>
                                        <w:w w:val="105"/>
                                        <w:sz w:val="14"/>
                                        <w:szCs w:val="14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i/>
                                        <w:iCs/>
                                        <w:w w:val="105"/>
                                        <w:position w:val="5"/>
                                        <w:sz w:val="18"/>
                                        <w:szCs w:val="18"/>
                                      </w:rPr>
                                      <w:t>N</w:t>
                                    </w:r>
                                    <w:proofErr w:type="spellStart"/>
                                    <w:r>
                                      <w:rPr>
                                        <w:i/>
                                        <w:iCs/>
                                        <w:w w:val="105"/>
                                        <w:sz w:val="14"/>
                                        <w:szCs w:val="14"/>
                                      </w:rPr>
                                      <w:t>Guard,Left</w:t>
                                    </w:r>
                                    <w:proofErr w:type="spellEnd"/>
                                    <w:proofErr w:type="gramEnd"/>
                                  </w:p>
                                </w:tc>
                                <w:tc>
                                  <w:tcPr>
                                    <w:tcW w:w="110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109" w:author="Lin Yang" w:date="2021-02-24T22:43:00Z">
                                      <w:tcPr>
                                        <w:tcW w:w="110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0C46C7C0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4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1269C85A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5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1099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110" w:author="Lin Yang" w:date="2021-02-24T22:43:00Z">
                                      <w:tcPr>
                                        <w:tcW w:w="1099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7F37CFA0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4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1B253067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34" w:right="208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110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111" w:author="Lin Yang" w:date="2021-02-24T22:43:00Z">
                                      <w:tcPr>
                                        <w:tcW w:w="110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7CBE9BE2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4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376F1D58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174" w:right="146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112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486762B8" w14:textId="77777777" w:rsidR="005729A1" w:rsidRPr="00EE71D3" w:rsidRDefault="005729A1" w:rsidP="000F17B4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4" w:line="256" w:lineRule="auto"/>
                                      <w:jc w:val="center"/>
                                      <w:rPr>
                                        <w:ins w:id="1113" w:author="Lin Yang" w:date="2021-02-24T22:55:00Z"/>
                                        <w:color w:val="FF0000"/>
                                        <w:sz w:val="18"/>
                                        <w:szCs w:val="18"/>
                                        <w:rPrChange w:id="1114" w:author="Lin Yang" w:date="2021-02-24T22:56:00Z">
                                          <w:rPr>
                                            <w:ins w:id="1115" w:author="Lin Yang" w:date="2021-02-24T22:55:00Z"/>
                                            <w:sz w:val="23"/>
                                            <w:szCs w:val="23"/>
                                          </w:rPr>
                                        </w:rPrChange>
                                      </w:rPr>
                                    </w:pPr>
                                  </w:p>
                                  <w:p w14:paraId="693836D6" w14:textId="31594817" w:rsidR="0061287A" w:rsidRPr="00EE71D3" w:rsidRDefault="0061287A" w:rsidP="000F17B4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4" w:line="256" w:lineRule="auto"/>
                                      <w:jc w:val="center"/>
                                      <w:rPr>
                                        <w:color w:val="FF0000"/>
                                        <w:sz w:val="18"/>
                                        <w:szCs w:val="18"/>
                                        <w:rPrChange w:id="1116" w:author="Lin Yang" w:date="2021-02-24T22:56:00Z">
                                          <w:rPr>
                                            <w:sz w:val="23"/>
                                            <w:szCs w:val="23"/>
                                          </w:rPr>
                                        </w:rPrChange>
                                      </w:rPr>
                                      <w:pPrChange w:id="1117" w:author="Lin Yang" w:date="2021-02-24T22:48:00Z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4" w:line="256" w:lineRule="auto"/>
                                        </w:pPr>
                                      </w:pPrChange>
                                    </w:pPr>
                                    <w:ins w:id="1118" w:author="Lin Yang" w:date="2021-02-24T22:55:00Z">
                                      <w:r w:rsidRPr="00EE71D3">
                                        <w:rPr>
                                          <w:color w:val="FF0000"/>
                                          <w:sz w:val="18"/>
                                          <w:szCs w:val="18"/>
                                          <w:rPrChange w:id="1119" w:author="Lin Yang" w:date="2021-02-24T22:56:00Z">
                                            <w:rPr>
                                              <w:sz w:val="23"/>
                                              <w:szCs w:val="23"/>
                                            </w:rPr>
                                          </w:rPrChange>
                                        </w:rPr>
                                        <w:t>12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120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3CC596B4" w14:textId="6C6B3E0C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4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03335A26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20" w:right="192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2" w:space="0" w:color="000000"/>
                                    </w:tcBorders>
                                    <w:tcPrChange w:id="1121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641626B7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4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40D81C31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20" w:right="193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1914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2" w:space="0" w:color="000000"/>
                                      <w:right w:val="single" w:sz="12" w:space="0" w:color="000000"/>
                                    </w:tcBorders>
                                    <w:hideMark/>
                                    <w:tcPrChange w:id="1122" w:author="Lin Yang" w:date="2021-02-24T22:43:00Z">
                                      <w:tcPr>
                                        <w:tcW w:w="1914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2" w:space="0" w:color="000000"/>
                                          <w:right w:val="single" w:sz="12" w:space="0" w:color="000000"/>
                                        </w:tcBorders>
                                        <w:hideMark/>
                                      </w:tcPr>
                                    </w:tcPrChange>
                                  </w:tcPr>
                                  <w:p w14:paraId="3DBE48E3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74" w:line="230" w:lineRule="auto"/>
                                      <w:ind w:left="131" w:right="571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Number of low frequency guard subcarriers</w:t>
                                    </w:r>
                                  </w:p>
                                </w:tc>
                              </w:tr>
                              <w:tr w:rsidR="005729A1" w14:paraId="334B951E" w14:textId="77777777" w:rsidTr="005729A1">
                                <w:trPr>
                                  <w:trHeight w:val="743"/>
                                  <w:trPrChange w:id="1123" w:author="Lin Yang" w:date="2021-02-24T22:43:00Z">
                                    <w:trPr>
                                      <w:trHeight w:val="743"/>
                                    </w:trPr>
                                  </w:trPrChange>
                                </w:trPr>
                                <w:tc>
                                  <w:tcPr>
                                    <w:tcW w:w="1083" w:type="dxa"/>
                                    <w:tcBorders>
                                      <w:top w:val="single" w:sz="2" w:space="0" w:color="000000"/>
                                      <w:left w:val="single" w:sz="12" w:space="0" w:color="000000"/>
                                      <w:bottom w:val="single" w:sz="12" w:space="0" w:color="000000"/>
                                      <w:right w:val="single" w:sz="2" w:space="0" w:color="000000"/>
                                    </w:tcBorders>
                                    <w:tcPrChange w:id="1124" w:author="Lin Yang" w:date="2021-02-24T22:43:00Z">
                                      <w:tcPr>
                                        <w:tcW w:w="1083" w:type="dxa"/>
                                        <w:tcBorders>
                                          <w:top w:val="single" w:sz="2" w:space="0" w:color="000000"/>
                                          <w:left w:val="single" w:sz="12" w:space="0" w:color="000000"/>
                                          <w:bottom w:val="single" w:sz="1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1A9992EE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9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10A667A4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86" w:right="74"/>
                                      <w:jc w:val="center"/>
                                      <w:rPr>
                                        <w:i/>
                                        <w:iCs/>
                                        <w:w w:val="105"/>
                                        <w:sz w:val="14"/>
                                        <w:szCs w:val="14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i/>
                                        <w:iCs/>
                                        <w:w w:val="105"/>
                                        <w:position w:val="4"/>
                                        <w:sz w:val="18"/>
                                        <w:szCs w:val="18"/>
                                      </w:rPr>
                                      <w:t>N</w:t>
                                    </w:r>
                                    <w:proofErr w:type="spellStart"/>
                                    <w:r>
                                      <w:rPr>
                                        <w:i/>
                                        <w:iCs/>
                                        <w:w w:val="105"/>
                                        <w:sz w:val="14"/>
                                        <w:szCs w:val="14"/>
                                      </w:rPr>
                                      <w:t>Guard,Right</w:t>
                                    </w:r>
                                    <w:proofErr w:type="spellEnd"/>
                                    <w:proofErr w:type="gramEnd"/>
                                  </w:p>
                                </w:tc>
                                <w:tc>
                                  <w:tcPr>
                                    <w:tcW w:w="110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12" w:space="0" w:color="000000"/>
                                      <w:right w:val="single" w:sz="2" w:space="0" w:color="000000"/>
                                    </w:tcBorders>
                                    <w:tcPrChange w:id="1125" w:author="Lin Yang" w:date="2021-02-24T22:43:00Z">
                                      <w:tcPr>
                                        <w:tcW w:w="110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1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5AE2B460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462EB0C0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5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1099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12" w:space="0" w:color="000000"/>
                                      <w:right w:val="single" w:sz="2" w:space="0" w:color="000000"/>
                                    </w:tcBorders>
                                    <w:tcPrChange w:id="1126" w:author="Lin Yang" w:date="2021-02-24T22:43:00Z">
                                      <w:tcPr>
                                        <w:tcW w:w="1099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1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083F827B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077D5C2A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27" w:right="208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110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12" w:space="0" w:color="000000"/>
                                      <w:right w:val="single" w:sz="2" w:space="0" w:color="000000"/>
                                    </w:tcBorders>
                                    <w:tcPrChange w:id="1127" w:author="Lin Yang" w:date="2021-02-24T22:43:00Z">
                                      <w:tcPr>
                                        <w:tcW w:w="110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1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6F456290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53E32E10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166" w:right="146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12" w:space="0" w:color="000000"/>
                                      <w:right w:val="single" w:sz="2" w:space="0" w:color="000000"/>
                                    </w:tcBorders>
                                    <w:tcPrChange w:id="1128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1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60070844" w14:textId="77777777" w:rsidR="005729A1" w:rsidRPr="00EE71D3" w:rsidRDefault="005729A1" w:rsidP="000F17B4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jc w:val="center"/>
                                      <w:rPr>
                                        <w:ins w:id="1129" w:author="Lin Yang" w:date="2021-02-24T22:55:00Z"/>
                                        <w:color w:val="FF0000"/>
                                        <w:sz w:val="18"/>
                                        <w:szCs w:val="18"/>
                                        <w:rPrChange w:id="1130" w:author="Lin Yang" w:date="2021-02-24T22:56:00Z">
                                          <w:rPr>
                                            <w:ins w:id="1131" w:author="Lin Yang" w:date="2021-02-24T22:55:00Z"/>
                                            <w:sz w:val="23"/>
                                            <w:szCs w:val="23"/>
                                          </w:rPr>
                                        </w:rPrChange>
                                      </w:rPr>
                                    </w:pPr>
                                  </w:p>
                                  <w:p w14:paraId="395CAFEF" w14:textId="2B82DF08" w:rsidR="0061287A" w:rsidRPr="00EE71D3" w:rsidRDefault="0061287A" w:rsidP="000F17B4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jc w:val="center"/>
                                      <w:rPr>
                                        <w:color w:val="FF0000"/>
                                        <w:sz w:val="18"/>
                                        <w:szCs w:val="18"/>
                                        <w:rPrChange w:id="1132" w:author="Lin Yang" w:date="2021-02-24T22:56:00Z">
                                          <w:rPr>
                                            <w:sz w:val="23"/>
                                            <w:szCs w:val="23"/>
                                          </w:rPr>
                                        </w:rPrChange>
                                      </w:rPr>
                                      <w:pPrChange w:id="1133" w:author="Lin Yang" w:date="2021-02-24T22:48:00Z">
                                        <w:pPr>
                                          <w:pStyle w:val="TableParagraph"/>
                                          <w:kinsoku w:val="0"/>
                                          <w:overflowPunct w:val="0"/>
                                          <w:spacing w:before="5" w:line="256" w:lineRule="auto"/>
                                        </w:pPr>
                                      </w:pPrChange>
                                    </w:pPr>
                                    <w:ins w:id="1134" w:author="Lin Yang" w:date="2021-02-24T22:55:00Z">
                                      <w:r w:rsidRPr="00EE71D3">
                                        <w:rPr>
                                          <w:color w:val="FF0000"/>
                                          <w:sz w:val="18"/>
                                          <w:szCs w:val="18"/>
                                          <w:rPrChange w:id="1135" w:author="Lin Yang" w:date="2021-02-24T22:56:00Z">
                                            <w:rPr>
                                              <w:sz w:val="23"/>
                                              <w:szCs w:val="23"/>
                                            </w:rPr>
                                          </w:rPrChange>
                                        </w:rPr>
                                        <w:t>11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12" w:space="0" w:color="000000"/>
                                      <w:right w:val="single" w:sz="2" w:space="0" w:color="000000"/>
                                    </w:tcBorders>
                                    <w:tcPrChange w:id="1136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1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4D6B107A" w14:textId="5B71D74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1F63EB0B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14" w:right="193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1160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12" w:space="0" w:color="000000"/>
                                      <w:right w:val="single" w:sz="2" w:space="0" w:color="000000"/>
                                    </w:tcBorders>
                                    <w:tcPrChange w:id="1137" w:author="Lin Yang" w:date="2021-02-24T22:43:00Z">
                                      <w:tcPr>
                                        <w:tcW w:w="1160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12" w:space="0" w:color="000000"/>
                                          <w:right w:val="single" w:sz="2" w:space="0" w:color="000000"/>
                                        </w:tcBorders>
                                      </w:tcPr>
                                    </w:tcPrChange>
                                  </w:tcPr>
                                  <w:p w14:paraId="573CCCDA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5" w:line="256" w:lineRule="auto"/>
                                      <w:rPr>
                                        <w:sz w:val="23"/>
                                        <w:szCs w:val="23"/>
                                      </w:rPr>
                                    </w:pPr>
                                  </w:p>
                                  <w:p w14:paraId="528BA874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line="256" w:lineRule="auto"/>
                                      <w:ind w:left="213" w:right="193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1914" w:type="dxa"/>
                                    <w:tcBorders>
                                      <w:top w:val="single" w:sz="2" w:space="0" w:color="000000"/>
                                      <w:left w:val="single" w:sz="2" w:space="0" w:color="000000"/>
                                      <w:bottom w:val="single" w:sz="12" w:space="0" w:color="000000"/>
                                      <w:right w:val="single" w:sz="12" w:space="0" w:color="000000"/>
                                    </w:tcBorders>
                                    <w:hideMark/>
                                    <w:tcPrChange w:id="1138" w:author="Lin Yang" w:date="2021-02-24T22:43:00Z">
                                      <w:tcPr>
                                        <w:tcW w:w="1914" w:type="dxa"/>
                                        <w:tcBorders>
                                          <w:top w:val="single" w:sz="2" w:space="0" w:color="000000"/>
                                          <w:left w:val="single" w:sz="2" w:space="0" w:color="000000"/>
                                          <w:bottom w:val="single" w:sz="12" w:space="0" w:color="000000"/>
                                          <w:right w:val="single" w:sz="12" w:space="0" w:color="000000"/>
                                        </w:tcBorders>
                                        <w:hideMark/>
                                      </w:tcPr>
                                    </w:tcPrChange>
                                  </w:tcPr>
                                  <w:p w14:paraId="52CA3B23" w14:textId="77777777" w:rsidR="005729A1" w:rsidRDefault="005729A1">
                                    <w:pPr>
                                      <w:pStyle w:val="TableParagraph"/>
                                      <w:kinsoku w:val="0"/>
                                      <w:overflowPunct w:val="0"/>
                                      <w:spacing w:before="74" w:line="230" w:lineRule="auto"/>
                                      <w:ind w:left="131" w:right="590"/>
                                      <w:jc w:val="both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Number of high frequency guard subcarriers</w:t>
                                    </w:r>
                                  </w:p>
                                </w:tc>
                              </w:tr>
                            </w:tbl>
                            <w:p w14:paraId="75A46CD9" w14:textId="77777777" w:rsidR="00BE7D3C" w:rsidRDefault="00BE7D3C" w:rsidP="00BE7D3C">
                              <w:pPr>
                                <w:pStyle w:val="BodyText0"/>
                                <w:kinsoku w:val="0"/>
                                <w:overflowPunct w:val="0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16FEC2AB" id="Text Box 2" o:spid="_x0000_s1027" type="#_x0000_t202" style="position:absolute;left:0;text-align:left;margin-left:0;margin-top:2.55pt;width:496.25pt;height:317.3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" o:allowincell="f" filled="f" stroked="f">
                  <v:textbox inset="0,0,0,0">
                    <w:txbxContent>
                      <w:tbl>
                        <w:tblPr>
                          <w:tblW w:w="0" w:type="auto"/>
                          <w:tblInd w:w="15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  <w:tblPrChange w:id="1139" w:author="Lin Yang" w:date="2021-02-24T22:43:00Z">
                            <w:tblPr>
                              <w:tblW w:w="0" w:type="auto"/>
                              <w:tblInd w:w="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</w:tblPrChange>
                        </w:tblPr>
                        <w:tblGrid>
                          <w:gridCol w:w="1083"/>
                          <w:gridCol w:w="1100"/>
                          <w:gridCol w:w="1099"/>
                          <w:gridCol w:w="1100"/>
                          <w:gridCol w:w="1160"/>
                          <w:gridCol w:w="1160"/>
                          <w:gridCol w:w="1160"/>
                          <w:gridCol w:w="1914"/>
                          <w:tblGridChange w:id="1140">
                            <w:tblGrid>
                              <w:gridCol w:w="1083"/>
                              <w:gridCol w:w="1100"/>
                              <w:gridCol w:w="1099"/>
                              <w:gridCol w:w="1100"/>
                              <w:gridCol w:w="1160"/>
                              <w:gridCol w:w="1160"/>
                              <w:gridCol w:w="1160"/>
                              <w:gridCol w:w="1914"/>
                            </w:tblGrid>
                          </w:tblGridChange>
                        </w:tblGrid>
                        <w:tr w:rsidR="005729A1" w14:paraId="51348C5D" w14:textId="77777777" w:rsidTr="005729A1">
                          <w:trPr>
                            <w:trHeight w:val="409"/>
                            <w:trPrChange w:id="1141" w:author="Lin Yang" w:date="2021-02-24T22:43:00Z">
                              <w:trPr>
                                <w:trHeight w:val="409"/>
                              </w:trPr>
                            </w:trPrChange>
                          </w:trPr>
                          <w:tc>
                            <w:tcPr>
                              <w:tcW w:w="1083" w:type="dxa"/>
                              <w:tc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2" w:space="0" w:color="000000"/>
                              </w:tcBorders>
                              <w:hideMark/>
                              <w:tcPrChange w:id="1142" w:author="Lin Yang" w:date="2021-02-24T22:43:00Z">
                                <w:tcPr>
                                  <w:tcW w:w="1083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  <w:hideMark/>
                                </w:tcPr>
                              </w:tcPrChange>
                            </w:tcPr>
                            <w:p w14:paraId="761C2A55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96" w:line="256" w:lineRule="auto"/>
                                <w:ind w:left="86" w:right="74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Parameter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12" w:space="0" w:color="000000"/>
                                <w:left w:val="single" w:sz="2" w:space="0" w:color="000000"/>
                                <w:bottom w:val="single" w:sz="12" w:space="0" w:color="000000"/>
                                <w:right w:val="single" w:sz="2" w:space="0" w:color="000000"/>
                              </w:tcBorders>
                              <w:hideMark/>
                              <w:tcPrChange w:id="1143" w:author="Lin Yang" w:date="2021-02-24T22:43:00Z">
                                <w:tcPr>
                                  <w:tcW w:w="11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  <w:hideMark/>
                                </w:tcPr>
                              </w:tcPrChange>
                            </w:tcPr>
                            <w:p w14:paraId="3190E3F5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96" w:line="256" w:lineRule="auto"/>
                                <w:ind w:left="171" w:right="146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CBW20</w:t>
                              </w:r>
                            </w:p>
                          </w:tc>
                          <w:tc>
                            <w:tcPr>
                              <w:tcW w:w="1099" w:type="dxa"/>
                              <w:tcBorders>
                                <w:top w:val="single" w:sz="12" w:space="0" w:color="000000"/>
                                <w:left w:val="single" w:sz="2" w:space="0" w:color="000000"/>
                                <w:bottom w:val="single" w:sz="12" w:space="0" w:color="000000"/>
                                <w:right w:val="single" w:sz="2" w:space="0" w:color="000000"/>
                              </w:tcBorders>
                              <w:hideMark/>
                              <w:tcPrChange w:id="1144" w:author="Lin Yang" w:date="2021-02-24T22:43:00Z">
                                <w:tcPr>
                                  <w:tcW w:w="1099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  <w:hideMark/>
                                </w:tcPr>
                              </w:tcPrChange>
                            </w:tcPr>
                            <w:p w14:paraId="1E860932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96" w:line="256" w:lineRule="auto"/>
                                <w:ind w:left="234" w:right="208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CBW40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12" w:space="0" w:color="000000"/>
                                <w:left w:val="single" w:sz="2" w:space="0" w:color="000000"/>
                                <w:bottom w:val="single" w:sz="12" w:space="0" w:color="000000"/>
                                <w:right w:val="single" w:sz="2" w:space="0" w:color="000000"/>
                              </w:tcBorders>
                              <w:hideMark/>
                              <w:tcPrChange w:id="1145" w:author="Lin Yang" w:date="2021-02-24T22:43:00Z">
                                <w:tcPr>
                                  <w:tcW w:w="11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  <w:hideMark/>
                                </w:tcPr>
                              </w:tcPrChange>
                            </w:tcPr>
                            <w:p w14:paraId="15EDECEC" w14:textId="77777777" w:rsidR="005729A1" w:rsidRPr="00EE71D3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96" w:line="256" w:lineRule="auto"/>
                                <w:ind w:left="173" w:right="146"/>
                                <w:jc w:val="center"/>
                                <w:rPr>
                                  <w:ins w:id="1146" w:author="Lin Yang" w:date="2021-02-24T22:47:00Z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rPrChange w:id="1147" w:author="Lin Yang" w:date="2021-02-24T22:56:00Z">
                                    <w:rPr>
                                      <w:ins w:id="1148" w:author="Lin Yang" w:date="2021-02-24T22:47:00Z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rPrChange>
                                </w:rPr>
                              </w:pPr>
                              <w:r w:rsidRPr="00EE71D3"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rPrChange w:id="1149" w:author="Lin Yang" w:date="2021-02-24T22:56:00Z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rPrChange>
                                </w:rPr>
                                <w:t>CBW80</w:t>
                              </w:r>
                            </w:p>
                            <w:p w14:paraId="171B78D1" w14:textId="4D049683" w:rsidR="000F17B4" w:rsidRDefault="000F17B4">
                              <w:pPr>
                                <w:pStyle w:val="TableParagraph"/>
                                <w:kinsoku w:val="0"/>
                                <w:overflowPunct w:val="0"/>
                                <w:spacing w:before="96" w:line="256" w:lineRule="auto"/>
                                <w:ind w:left="173" w:right="146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ins w:id="1150" w:author="Lin Yang" w:date="2021-02-24T22:47:00Z">
                                <w:r w:rsidRPr="00EE71D3">
                                  <w:rPr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  <w:rPrChange w:id="1151" w:author="Lin Yang" w:date="2021-02-24T22:56:00Z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rPrChange>
                                  </w:rPr>
                                  <w:t>(non-MCS14)</w:t>
                                </w:r>
                              </w:ins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12" w:space="0" w:color="000000"/>
                                <w:left w:val="single" w:sz="2" w:space="0" w:color="000000"/>
                                <w:bottom w:val="single" w:sz="12" w:space="0" w:color="000000"/>
                                <w:right w:val="single" w:sz="2" w:space="0" w:color="000000"/>
                              </w:tcBorders>
                              <w:tcPrChange w:id="1152" w:author="Lin Yang" w:date="2021-02-24T22:43:00Z">
                                <w:tcPr>
                                  <w:tcW w:w="116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50CCF174" w14:textId="77777777" w:rsidR="000F17B4" w:rsidRPr="00EE71D3" w:rsidRDefault="000F17B4" w:rsidP="000F17B4">
                              <w:pPr>
                                <w:pStyle w:val="TableParagraph"/>
                                <w:kinsoku w:val="0"/>
                                <w:overflowPunct w:val="0"/>
                                <w:spacing w:before="96" w:line="256" w:lineRule="auto"/>
                                <w:ind w:left="173" w:right="146"/>
                                <w:jc w:val="center"/>
                                <w:rPr>
                                  <w:ins w:id="1153" w:author="Lin Yang" w:date="2021-02-24T22:48:00Z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rPrChange w:id="1154" w:author="Lin Yang" w:date="2021-02-24T22:56:00Z">
                                    <w:rPr>
                                      <w:ins w:id="1155" w:author="Lin Yang" w:date="2021-02-24T22:48:00Z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rPrChange>
                                </w:rPr>
                              </w:pPr>
                              <w:ins w:id="1156" w:author="Lin Yang" w:date="2021-02-24T22:48:00Z">
                                <w:r w:rsidRPr="00EE71D3">
                                  <w:rPr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  <w:rPrChange w:id="1157" w:author="Lin Yang" w:date="2021-02-24T22:56:00Z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rPrChange>
                                  </w:rPr>
                                  <w:t>CBW80</w:t>
                                </w:r>
                              </w:ins>
                            </w:p>
                            <w:p w14:paraId="1443DB7B" w14:textId="52704059" w:rsidR="005729A1" w:rsidRPr="00EE71D3" w:rsidRDefault="000F17B4" w:rsidP="000F17B4">
                              <w:pPr>
                                <w:pStyle w:val="TableParagraph"/>
                                <w:kinsoku w:val="0"/>
                                <w:overflowPunct w:val="0"/>
                                <w:spacing w:before="96" w:line="256" w:lineRule="auto"/>
                                <w:ind w:left="220" w:right="193"/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  <w:rPrChange w:id="1158" w:author="Lin Yang" w:date="2021-02-24T22:56:00Z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rPrChange>
                                </w:rPr>
                              </w:pPr>
                              <w:ins w:id="1159" w:author="Lin Yang" w:date="2021-02-24T22:48:00Z">
                                <w:r w:rsidRPr="00EE71D3">
                                  <w:rPr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  <w:rPrChange w:id="1160" w:author="Lin Yang" w:date="2021-02-24T22:56:00Z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rPrChange>
                                  </w:rPr>
                                  <w:t>(MCS14)</w:t>
                                </w:r>
                              </w:ins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12" w:space="0" w:color="000000"/>
                                <w:left w:val="single" w:sz="2" w:space="0" w:color="000000"/>
                                <w:bottom w:val="single" w:sz="12" w:space="0" w:color="000000"/>
                                <w:right w:val="single" w:sz="2" w:space="0" w:color="000000"/>
                              </w:tcBorders>
                              <w:hideMark/>
                              <w:tcPrChange w:id="1161" w:author="Lin Yang" w:date="2021-02-24T22:43:00Z">
                                <w:tcPr>
                                  <w:tcW w:w="116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  <w:hideMark/>
                                </w:tcPr>
                              </w:tcPrChange>
                            </w:tcPr>
                            <w:p w14:paraId="13F69F81" w14:textId="3937299A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96" w:line="256" w:lineRule="auto"/>
                                <w:ind w:left="220" w:right="193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CBW160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12" w:space="0" w:color="000000"/>
                                <w:left w:val="single" w:sz="2" w:space="0" w:color="000000"/>
                                <w:bottom w:val="single" w:sz="12" w:space="0" w:color="000000"/>
                                <w:right w:val="single" w:sz="2" w:space="0" w:color="000000"/>
                              </w:tcBorders>
                              <w:hideMark/>
                              <w:tcPrChange w:id="1162" w:author="Lin Yang" w:date="2021-02-24T22:43:00Z">
                                <w:tcPr>
                                  <w:tcW w:w="116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  <w:hideMark/>
                                </w:tcPr>
                              </w:tcPrChange>
                            </w:tcPr>
                            <w:p w14:paraId="7751C677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96" w:line="256" w:lineRule="auto"/>
                                <w:ind w:left="220" w:right="192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CBW320</w:t>
                              </w:r>
                            </w:p>
                          </w:tc>
                          <w:tc>
                            <w:tcPr>
                              <w:tcW w:w="1914" w:type="dxa"/>
                              <w:tcBorders>
                                <w:top w:val="single" w:sz="12" w:space="0" w:color="000000"/>
                                <w:left w:val="single" w:sz="2" w:space="0" w:color="000000"/>
                                <w:bottom w:val="single" w:sz="12" w:space="0" w:color="000000"/>
                                <w:right w:val="single" w:sz="12" w:space="0" w:color="000000"/>
                              </w:tcBorders>
                              <w:hideMark/>
                              <w:tcPrChange w:id="1163" w:author="Lin Yang" w:date="2021-02-24T22:43:00Z">
                                <w:tcPr>
                                  <w:tcW w:w="1914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hideMark/>
                                </w:tcPr>
                              </w:tcPrChange>
                            </w:tcPr>
                            <w:p w14:paraId="1737C2B0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96" w:line="256" w:lineRule="auto"/>
                                <w:ind w:left="524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Description</w:t>
                              </w:r>
                            </w:p>
                          </w:tc>
                        </w:tr>
                        <w:tr w:rsidR="005729A1" w14:paraId="0421C56F" w14:textId="77777777" w:rsidTr="005729A1">
                          <w:trPr>
                            <w:trHeight w:val="742"/>
                            <w:trPrChange w:id="1164" w:author="Lin Yang" w:date="2021-02-24T22:43:00Z">
                              <w:trPr>
                                <w:trHeight w:val="742"/>
                              </w:trPr>
                            </w:trPrChange>
                          </w:trPr>
                          <w:tc>
                            <w:tcPr>
                              <w:tcW w:w="1083" w:type="dxa"/>
                              <w:tcBorders>
                                <w:top w:val="single" w:sz="12" w:space="0" w:color="000000"/>
                                <w:left w:val="single" w:sz="1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165" w:author="Lin Yang" w:date="2021-02-24T22:43:00Z">
                                <w:tcPr>
                                  <w:tcW w:w="1083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67F9AEFD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10" w:line="256" w:lineRule="auto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  <w:p w14:paraId="70BB0CA1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1" w:line="256" w:lineRule="auto"/>
                                <w:ind w:left="85" w:right="74"/>
                                <w:jc w:val="center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position w:val="5"/>
                                  <w:sz w:val="18"/>
                                  <w:szCs w:val="18"/>
                                </w:rPr>
                                <w:t>N</w:t>
                              </w:r>
                              <w:r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SD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1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166" w:author="Lin Yang" w:date="2021-02-24T22:43:00Z">
                                <w:tcPr>
                                  <w:tcW w:w="11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52E06BD5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3" w:line="256" w:lineRule="auto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14:paraId="0695A13A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171" w:right="146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234</w:t>
                              </w:r>
                            </w:p>
                          </w:tc>
                          <w:tc>
                            <w:tcPr>
                              <w:tcW w:w="1099" w:type="dxa"/>
                              <w:tcBorders>
                                <w:top w:val="single" w:sz="1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167" w:author="Lin Yang" w:date="2021-02-24T22:43:00Z">
                                <w:tcPr>
                                  <w:tcW w:w="1099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3556CF31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3" w:line="256" w:lineRule="auto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14:paraId="5E574937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34" w:right="207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468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1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168" w:author="Lin Yang" w:date="2021-02-24T22:43:00Z">
                                <w:tcPr>
                                  <w:tcW w:w="11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55A0A895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3" w:line="256" w:lineRule="auto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14:paraId="0F7041A9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172" w:right="146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980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1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169" w:author="Lin Yang" w:date="2021-02-24T22:43:00Z">
                                <w:tcPr>
                                  <w:tcW w:w="116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2AB9DC89" w14:textId="77777777" w:rsidR="005729A1" w:rsidRPr="00EE71D3" w:rsidRDefault="005729A1" w:rsidP="000F17B4">
                              <w:pPr>
                                <w:pStyle w:val="TableParagraph"/>
                                <w:kinsoku w:val="0"/>
                                <w:overflowPunct w:val="0"/>
                                <w:spacing w:before="3" w:line="256" w:lineRule="auto"/>
                                <w:jc w:val="center"/>
                                <w:rPr>
                                  <w:ins w:id="1170" w:author="Lin Yang" w:date="2021-02-24T22:49:00Z"/>
                                  <w:color w:val="FF0000"/>
                                  <w:sz w:val="18"/>
                                  <w:szCs w:val="18"/>
                                  <w:rPrChange w:id="1171" w:author="Lin Yang" w:date="2021-02-24T22:56:00Z">
                                    <w:rPr>
                                      <w:ins w:id="1172" w:author="Lin Yang" w:date="2021-02-24T22:49:00Z"/>
                                      <w:sz w:val="22"/>
                                      <w:szCs w:val="22"/>
                                    </w:rPr>
                                  </w:rPrChange>
                                </w:rPr>
                              </w:pPr>
                            </w:p>
                            <w:p w14:paraId="0C03DA9A" w14:textId="1EA43030" w:rsidR="00E56B52" w:rsidRPr="00EE71D3" w:rsidRDefault="00E56B52" w:rsidP="000F17B4">
                              <w:pPr>
                                <w:pStyle w:val="TableParagraph"/>
                                <w:kinsoku w:val="0"/>
                                <w:overflowPunct w:val="0"/>
                                <w:spacing w:before="3" w:line="256" w:lineRule="auto"/>
                                <w:jc w:val="center"/>
                                <w:rPr>
                                  <w:color w:val="FF0000"/>
                                  <w:sz w:val="18"/>
                                  <w:szCs w:val="18"/>
                                  <w:rPrChange w:id="1173" w:author="Lin Yang" w:date="2021-02-24T22:56:00Z">
                                    <w:rPr>
                                      <w:sz w:val="22"/>
                                      <w:szCs w:val="22"/>
                                    </w:rPr>
                                  </w:rPrChange>
                                </w:rPr>
                                <w:pPrChange w:id="1174" w:author="Lin Yang" w:date="2021-02-24T22:48:00Z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" w:line="256" w:lineRule="auto"/>
                                  </w:pPr>
                                </w:pPrChange>
                              </w:pPr>
                              <w:ins w:id="1175" w:author="Lin Yang" w:date="2021-02-24T22:49:00Z">
                                <w:r w:rsidRPr="00EE71D3">
                                  <w:rPr>
                                    <w:color w:val="FF0000"/>
                                    <w:sz w:val="18"/>
                                    <w:szCs w:val="18"/>
                                    <w:rPrChange w:id="1176" w:author="Lin Yang" w:date="2021-02-24T22:56:00Z">
                                      <w:rPr>
                                        <w:sz w:val="22"/>
                                        <w:szCs w:val="22"/>
                                      </w:rPr>
                                    </w:rPrChange>
                                  </w:rPr>
                                  <w:t>9</w:t>
                                </w:r>
                              </w:ins>
                              <w:ins w:id="1177" w:author="Lin Yang" w:date="2021-02-24T22:50:00Z">
                                <w:r w:rsidR="00EF3807" w:rsidRPr="00EE71D3">
                                  <w:rPr>
                                    <w:color w:val="FF0000"/>
                                    <w:sz w:val="18"/>
                                    <w:szCs w:val="18"/>
                                    <w:rPrChange w:id="1178" w:author="Lin Yang" w:date="2021-02-24T22:56:00Z">
                                      <w:rPr>
                                        <w:sz w:val="22"/>
                                        <w:szCs w:val="22"/>
                                      </w:rPr>
                                    </w:rPrChange>
                                  </w:rPr>
                                  <w:t>36</w:t>
                                </w:r>
                              </w:ins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1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179" w:author="Lin Yang" w:date="2021-02-24T22:43:00Z">
                                <w:tcPr>
                                  <w:tcW w:w="116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6093A897" w14:textId="5E6CB90C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3" w:line="256" w:lineRule="auto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14:paraId="1BB78B8A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20" w:right="193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1 960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1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180" w:author="Lin Yang" w:date="2021-02-24T22:43:00Z">
                                <w:tcPr>
                                  <w:tcW w:w="116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6B70E913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3" w:line="256" w:lineRule="auto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14:paraId="65AA63BA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20" w:right="192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3 920</w:t>
                              </w:r>
                            </w:p>
                          </w:tc>
                          <w:tc>
                            <w:tcPr>
                              <w:tcW w:w="1914" w:type="dxa"/>
                              <w:tcBorders>
                                <w:top w:val="single" w:sz="1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12" w:space="0" w:color="000000"/>
                              </w:tcBorders>
                              <w:hideMark/>
                              <w:tcPrChange w:id="1181" w:author="Lin Yang" w:date="2021-02-24T22:43:00Z">
                                <w:tcPr>
                                  <w:tcW w:w="1914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  <w:hideMark/>
                                </w:tcPr>
                              </w:tcPrChange>
                            </w:tcPr>
                            <w:p w14:paraId="54C0D114" w14:textId="48C72015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61" w:line="230" w:lineRule="auto"/>
                                <w:ind w:left="131" w:right="381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Number of data subcarriers </w:t>
                              </w:r>
                              <w:del w:id="1182" w:author="Lin Yang" w:date="2021-02-24T22:46:00Z">
                                <w:r w:rsidDel="00686F44">
                                  <w:rPr>
                                    <w:sz w:val="18"/>
                                    <w:szCs w:val="18"/>
                                  </w:rPr>
                                  <w:delText>per frequency segment</w:delText>
                                </w:r>
                              </w:del>
                            </w:p>
                          </w:tc>
                        </w:tr>
                        <w:tr w:rsidR="005729A1" w14:paraId="7CF74585" w14:textId="77777777" w:rsidTr="005729A1">
                          <w:trPr>
                            <w:trHeight w:val="754"/>
                            <w:trPrChange w:id="1183" w:author="Lin Yang" w:date="2021-02-24T22:43:00Z">
                              <w:trPr>
                                <w:trHeight w:val="754"/>
                              </w:trPr>
                            </w:trPrChange>
                          </w:trPr>
                          <w:tc>
                            <w:tcPr>
                              <w:tcW w:w="1083" w:type="dxa"/>
                              <w:tcBorders>
                                <w:top w:val="single" w:sz="2" w:space="0" w:color="000000"/>
                                <w:left w:val="single" w:sz="1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184" w:author="Lin Yang" w:date="2021-02-24T22:43:00Z">
                                <w:tcPr>
                                  <w:tcW w:w="108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1E9FECA6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11" w:line="256" w:lineRule="auto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14:paraId="78464E0E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86" w:right="74"/>
                                <w:jc w:val="center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position w:val="5"/>
                                  <w:sz w:val="18"/>
                                  <w:szCs w:val="18"/>
                                </w:rPr>
                                <w:t>N</w:t>
                              </w:r>
                              <w:r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SP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185" w:author="Lin Yang" w:date="2021-02-24T22:43:00Z">
                                <w:tcPr>
                                  <w:tcW w:w="11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3C2D604E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4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33D4557F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5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099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186" w:author="Lin Yang" w:date="2021-02-24T22:43:00Z">
                                <w:tcPr>
                                  <w:tcW w:w="10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73E0B5B6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4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0EA7F963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34" w:right="208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187" w:author="Lin Yang" w:date="2021-02-24T22:43:00Z">
                                <w:tcPr>
                                  <w:tcW w:w="11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5D16FE97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4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5631C677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174" w:right="146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188" w:author="Lin Yang" w:date="2021-02-24T22:43:00Z">
                                <w:tcPr>
                                  <w:tcW w:w="11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39EAB7B5" w14:textId="77777777" w:rsidR="005729A1" w:rsidRPr="00EE71D3" w:rsidRDefault="005729A1" w:rsidP="000F17B4">
                              <w:pPr>
                                <w:pStyle w:val="TableParagraph"/>
                                <w:kinsoku w:val="0"/>
                                <w:overflowPunct w:val="0"/>
                                <w:spacing w:before="4" w:line="256" w:lineRule="auto"/>
                                <w:jc w:val="center"/>
                                <w:rPr>
                                  <w:ins w:id="1189" w:author="Lin Yang" w:date="2021-02-24T22:49:00Z"/>
                                  <w:color w:val="FF0000"/>
                                  <w:sz w:val="18"/>
                                  <w:szCs w:val="18"/>
                                  <w:rPrChange w:id="1190" w:author="Lin Yang" w:date="2021-02-24T22:56:00Z">
                                    <w:rPr>
                                      <w:ins w:id="1191" w:author="Lin Yang" w:date="2021-02-24T22:49:00Z"/>
                                      <w:sz w:val="23"/>
                                      <w:szCs w:val="23"/>
                                    </w:rPr>
                                  </w:rPrChange>
                                </w:rPr>
                              </w:pPr>
                            </w:p>
                            <w:p w14:paraId="0F850D63" w14:textId="0F21BAE4" w:rsidR="00E56B52" w:rsidRPr="00EE71D3" w:rsidRDefault="00BF6BAF" w:rsidP="000F17B4">
                              <w:pPr>
                                <w:pStyle w:val="TableParagraph"/>
                                <w:kinsoku w:val="0"/>
                                <w:overflowPunct w:val="0"/>
                                <w:spacing w:before="4" w:line="256" w:lineRule="auto"/>
                                <w:jc w:val="center"/>
                                <w:rPr>
                                  <w:color w:val="FF0000"/>
                                  <w:sz w:val="18"/>
                                  <w:szCs w:val="18"/>
                                  <w:rPrChange w:id="1192" w:author="Lin Yang" w:date="2021-02-24T22:56:00Z">
                                    <w:rPr>
                                      <w:sz w:val="23"/>
                                      <w:szCs w:val="23"/>
                                    </w:rPr>
                                  </w:rPrChange>
                                </w:rPr>
                                <w:pPrChange w:id="1193" w:author="Lin Yang" w:date="2021-02-24T22:48:00Z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" w:line="256" w:lineRule="auto"/>
                                  </w:pPr>
                                </w:pPrChange>
                              </w:pPr>
                              <w:ins w:id="1194" w:author="Lin Yang" w:date="2021-02-24T22:49:00Z">
                                <w:r w:rsidRPr="00EE71D3">
                                  <w:rPr>
                                    <w:color w:val="FF0000"/>
                                    <w:sz w:val="18"/>
                                    <w:szCs w:val="18"/>
                                    <w:rPrChange w:id="1195" w:author="Lin Yang" w:date="2021-02-24T22:56:00Z">
                                      <w:rPr>
                                        <w:sz w:val="23"/>
                                        <w:szCs w:val="23"/>
                                      </w:rPr>
                                    </w:rPrChange>
                                  </w:rPr>
                                  <w:t>32</w:t>
                                </w:r>
                              </w:ins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196" w:author="Lin Yang" w:date="2021-02-24T22:43:00Z">
                                <w:tcPr>
                                  <w:tcW w:w="11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4E979461" w14:textId="0A26D9FA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4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28241C37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20" w:right="192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32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197" w:author="Lin Yang" w:date="2021-02-24T22:43:00Z">
                                <w:tcPr>
                                  <w:tcW w:w="11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0C5B2EB1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4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211B056F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20" w:right="193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1914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12" w:space="0" w:color="000000"/>
                              </w:tcBorders>
                              <w:hideMark/>
                              <w:tcPrChange w:id="1198" w:author="Lin Yang" w:date="2021-02-24T22:43:00Z">
                                <w:tcPr>
                                  <w:tcW w:w="191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  <w:hideMark/>
                                </w:tcPr>
                              </w:tcPrChange>
                            </w:tcPr>
                            <w:p w14:paraId="24AC3197" w14:textId="1ABBC6D4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74" w:line="230" w:lineRule="auto"/>
                                <w:ind w:left="131" w:right="381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Number of pilot subcarriers </w:t>
                              </w:r>
                              <w:del w:id="1199" w:author="Lin Yang" w:date="2021-02-24T22:46:00Z">
                                <w:r w:rsidDel="00686F44">
                                  <w:rPr>
                                    <w:sz w:val="18"/>
                                    <w:szCs w:val="18"/>
                                  </w:rPr>
                                  <w:delText>per frequency segment</w:delText>
                                </w:r>
                              </w:del>
                            </w:p>
                          </w:tc>
                        </w:tr>
                        <w:tr w:rsidR="005729A1" w14:paraId="3D693B11" w14:textId="77777777" w:rsidTr="005729A1">
                          <w:trPr>
                            <w:trHeight w:val="754"/>
                            <w:trPrChange w:id="1200" w:author="Lin Yang" w:date="2021-02-24T22:43:00Z">
                              <w:trPr>
                                <w:trHeight w:val="754"/>
                              </w:trPr>
                            </w:trPrChange>
                          </w:trPr>
                          <w:tc>
                            <w:tcPr>
                              <w:tcW w:w="1083" w:type="dxa"/>
                              <w:tcBorders>
                                <w:top w:val="single" w:sz="2" w:space="0" w:color="000000"/>
                                <w:left w:val="single" w:sz="1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01" w:author="Lin Yang" w:date="2021-02-24T22:43:00Z">
                                <w:tcPr>
                                  <w:tcW w:w="108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3532ED16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9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7DBE42E0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85" w:right="74"/>
                                <w:jc w:val="center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position w:val="4"/>
                                  <w:sz w:val="18"/>
                                  <w:szCs w:val="18"/>
                                </w:rPr>
                                <w:t>N</w:t>
                              </w:r>
                              <w:r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ST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02" w:author="Lin Yang" w:date="2021-02-24T22:43:00Z">
                                <w:tcPr>
                                  <w:tcW w:w="11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07187C12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515C7935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171" w:right="146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242</w:t>
                              </w:r>
                            </w:p>
                          </w:tc>
                          <w:tc>
                            <w:tcPr>
                              <w:tcW w:w="1099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03" w:author="Lin Yang" w:date="2021-02-24T22:43:00Z">
                                <w:tcPr>
                                  <w:tcW w:w="10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63A2C8B5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76FABB84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34" w:right="207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484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04" w:author="Lin Yang" w:date="2021-02-24T22:43:00Z">
                                <w:tcPr>
                                  <w:tcW w:w="11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0BF8A926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5D7DC363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172" w:right="146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996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05" w:author="Lin Yang" w:date="2021-02-24T22:43:00Z">
                                <w:tcPr>
                                  <w:tcW w:w="11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43FC9755" w14:textId="77777777" w:rsidR="005729A1" w:rsidRPr="00EE71D3" w:rsidRDefault="005729A1" w:rsidP="000F17B4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jc w:val="center"/>
                                <w:rPr>
                                  <w:ins w:id="1206" w:author="Lin Yang" w:date="2021-02-24T22:50:00Z"/>
                                  <w:color w:val="FF0000"/>
                                  <w:sz w:val="18"/>
                                  <w:szCs w:val="18"/>
                                  <w:rPrChange w:id="1207" w:author="Lin Yang" w:date="2021-02-24T22:56:00Z">
                                    <w:rPr>
                                      <w:ins w:id="1208" w:author="Lin Yang" w:date="2021-02-24T22:50:00Z"/>
                                      <w:sz w:val="23"/>
                                      <w:szCs w:val="23"/>
                                    </w:rPr>
                                  </w:rPrChange>
                                </w:rPr>
                              </w:pPr>
                            </w:p>
                            <w:p w14:paraId="5C4158FC" w14:textId="5460D255" w:rsidR="003A7EF2" w:rsidRPr="00EE71D3" w:rsidRDefault="00EF3807" w:rsidP="000F17B4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jc w:val="center"/>
                                <w:rPr>
                                  <w:color w:val="FF0000"/>
                                  <w:sz w:val="18"/>
                                  <w:szCs w:val="18"/>
                                  <w:rPrChange w:id="1209" w:author="Lin Yang" w:date="2021-02-24T22:56:00Z">
                                    <w:rPr>
                                      <w:sz w:val="23"/>
                                      <w:szCs w:val="23"/>
                                    </w:rPr>
                                  </w:rPrChange>
                                </w:rPr>
                                <w:pPrChange w:id="1210" w:author="Lin Yang" w:date="2021-02-24T22:48:00Z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256" w:lineRule="auto"/>
                                  </w:pPr>
                                </w:pPrChange>
                              </w:pPr>
                              <w:ins w:id="1211" w:author="Lin Yang" w:date="2021-02-24T22:50:00Z">
                                <w:r w:rsidRPr="00EE71D3">
                                  <w:rPr>
                                    <w:color w:val="FF0000"/>
                                    <w:sz w:val="18"/>
                                    <w:szCs w:val="18"/>
                                    <w:rPrChange w:id="1212" w:author="Lin Yang" w:date="2021-02-24T22:56:00Z">
                                      <w:rPr>
                                        <w:sz w:val="23"/>
                                        <w:szCs w:val="23"/>
                                      </w:rPr>
                                    </w:rPrChange>
                                  </w:rPr>
                                  <w:t>968</w:t>
                                </w:r>
                              </w:ins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13" w:author="Lin Yang" w:date="2021-02-24T22:43:00Z">
                                <w:tcPr>
                                  <w:tcW w:w="11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3CBD89BA" w14:textId="72E87E4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4E597977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20" w:right="193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1 992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14" w:author="Lin Yang" w:date="2021-02-24T22:43:00Z">
                                <w:tcPr>
                                  <w:tcW w:w="11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59959C5A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5B9C0588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20" w:right="192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3 984</w:t>
                              </w:r>
                            </w:p>
                          </w:tc>
                          <w:tc>
                            <w:tcPr>
                              <w:tcW w:w="1914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12" w:space="0" w:color="000000"/>
                              </w:tcBorders>
                              <w:hideMark/>
                              <w:tcPrChange w:id="1215" w:author="Lin Yang" w:date="2021-02-24T22:43:00Z">
                                <w:tcPr>
                                  <w:tcW w:w="191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  <w:hideMark/>
                                </w:tcPr>
                              </w:tcPrChange>
                            </w:tcPr>
                            <w:p w14:paraId="0B8D0E46" w14:textId="7CB40310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74" w:line="230" w:lineRule="auto"/>
                                <w:ind w:left="131" w:right="381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Total number of subcarriers </w:t>
                              </w:r>
                              <w:del w:id="1216" w:author="Lin Yang" w:date="2021-02-24T22:46:00Z">
                                <w:r w:rsidDel="00686F44">
                                  <w:rPr>
                                    <w:sz w:val="18"/>
                                    <w:szCs w:val="18"/>
                                  </w:rPr>
                                  <w:delText>per frequency segment</w:delText>
                                </w:r>
                              </w:del>
                            </w:p>
                          </w:tc>
                        </w:tr>
                        <w:tr w:rsidR="005729A1" w14:paraId="54F95DFF" w14:textId="77777777" w:rsidTr="005729A1">
                          <w:trPr>
                            <w:trHeight w:val="755"/>
                            <w:trPrChange w:id="1217" w:author="Lin Yang" w:date="2021-02-24T22:43:00Z">
                              <w:trPr>
                                <w:trHeight w:val="755"/>
                              </w:trPr>
                            </w:trPrChange>
                          </w:trPr>
                          <w:tc>
                            <w:tcPr>
                              <w:tcW w:w="1083" w:type="dxa"/>
                              <w:tcBorders>
                                <w:top w:val="single" w:sz="2" w:space="0" w:color="000000"/>
                                <w:left w:val="single" w:sz="1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18" w:author="Lin Yang" w:date="2021-02-24T22:43:00Z">
                                <w:tcPr>
                                  <w:tcW w:w="108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090BD864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2679264F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1" w:line="256" w:lineRule="auto"/>
                                <w:ind w:left="86" w:right="74"/>
                                <w:jc w:val="center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position w:val="5"/>
                                  <w:sz w:val="18"/>
                                  <w:szCs w:val="18"/>
                                </w:rPr>
                                <w:t>N</w:t>
                              </w:r>
                              <w:r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SR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19" w:author="Lin Yang" w:date="2021-02-24T22:43:00Z">
                                <w:tcPr>
                                  <w:tcW w:w="11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10BF5E19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18899DCE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171" w:right="146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W w:w="1099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20" w:author="Lin Yang" w:date="2021-02-24T22:43:00Z">
                                <w:tcPr>
                                  <w:tcW w:w="10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7277AE91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7470DC7F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34" w:right="207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244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21" w:author="Lin Yang" w:date="2021-02-24T22:43:00Z">
                                <w:tcPr>
                                  <w:tcW w:w="11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28C7DCAA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16692839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172" w:right="146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22" w:author="Lin Yang" w:date="2021-02-24T22:43:00Z">
                                <w:tcPr>
                                  <w:tcW w:w="11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64DE3670" w14:textId="77777777" w:rsidR="005729A1" w:rsidRPr="00EE71D3" w:rsidRDefault="005729A1" w:rsidP="000F17B4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jc w:val="center"/>
                                <w:rPr>
                                  <w:ins w:id="1223" w:author="Lin Yang" w:date="2021-02-24T22:51:00Z"/>
                                  <w:color w:val="FF0000"/>
                                  <w:sz w:val="18"/>
                                  <w:szCs w:val="18"/>
                                  <w:rPrChange w:id="1224" w:author="Lin Yang" w:date="2021-02-24T22:56:00Z">
                                    <w:rPr>
                                      <w:ins w:id="1225" w:author="Lin Yang" w:date="2021-02-24T22:51:00Z"/>
                                      <w:sz w:val="23"/>
                                      <w:szCs w:val="23"/>
                                    </w:rPr>
                                  </w:rPrChange>
                                </w:rPr>
                              </w:pPr>
                            </w:p>
                            <w:p w14:paraId="0A22781F" w14:textId="0681BC74" w:rsidR="00F567FF" w:rsidRPr="00EE71D3" w:rsidRDefault="003D3DDF" w:rsidP="000F17B4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jc w:val="center"/>
                                <w:rPr>
                                  <w:color w:val="FF0000"/>
                                  <w:sz w:val="18"/>
                                  <w:szCs w:val="18"/>
                                  <w:rPrChange w:id="1226" w:author="Lin Yang" w:date="2021-02-24T22:56:00Z">
                                    <w:rPr>
                                      <w:sz w:val="23"/>
                                      <w:szCs w:val="23"/>
                                    </w:rPr>
                                  </w:rPrChange>
                                </w:rPr>
                                <w:pPrChange w:id="1227" w:author="Lin Yang" w:date="2021-02-24T22:48:00Z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256" w:lineRule="auto"/>
                                  </w:pPr>
                                </w:pPrChange>
                              </w:pPr>
                              <w:ins w:id="1228" w:author="Lin Yang" w:date="2021-02-24T22:55:00Z">
                                <w:r w:rsidRPr="00EE71D3">
                                  <w:rPr>
                                    <w:color w:val="FF0000"/>
                                    <w:sz w:val="18"/>
                                    <w:szCs w:val="18"/>
                                    <w:rPrChange w:id="1229" w:author="Lin Yang" w:date="2021-02-24T22:56:00Z">
                                      <w:rPr>
                                        <w:sz w:val="23"/>
                                        <w:szCs w:val="23"/>
                                      </w:rPr>
                                    </w:rPrChange>
                                  </w:rPr>
                                  <w:t>500</w:t>
                                </w:r>
                              </w:ins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30" w:author="Lin Yang" w:date="2021-02-24T22:43:00Z">
                                <w:tcPr>
                                  <w:tcW w:w="11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5B38CA9A" w14:textId="22C5678E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2CC1631E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20" w:right="193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1 012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31" w:author="Lin Yang" w:date="2021-02-24T22:43:00Z">
                                <w:tcPr>
                                  <w:tcW w:w="11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12044254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48714E7B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20" w:right="192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2 036</w:t>
                              </w:r>
                            </w:p>
                          </w:tc>
                          <w:tc>
                            <w:tcPr>
                              <w:tcW w:w="1914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12" w:space="0" w:color="000000"/>
                              </w:tcBorders>
                              <w:hideMark/>
                              <w:tcPrChange w:id="1232" w:author="Lin Yang" w:date="2021-02-24T22:43:00Z">
                                <w:tcPr>
                                  <w:tcW w:w="191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  <w:hideMark/>
                                </w:tcPr>
                              </w:tcPrChange>
                            </w:tcPr>
                            <w:p w14:paraId="3DDCA6D7" w14:textId="1D0FCB2B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74" w:line="230" w:lineRule="auto"/>
                                <w:ind w:left="131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Highest data subcarrier index </w:t>
                              </w:r>
                              <w:del w:id="1233" w:author="Lin Yang" w:date="2021-02-24T22:46:00Z">
                                <w:r w:rsidDel="00686F44">
                                  <w:rPr>
                                    <w:sz w:val="18"/>
                                    <w:szCs w:val="18"/>
                                  </w:rPr>
                                  <w:delText>per frequency segment</w:delText>
                                </w:r>
                              </w:del>
                            </w:p>
                          </w:tc>
                        </w:tr>
                        <w:tr w:rsidR="005729A1" w:rsidDel="00686F44" w14:paraId="3FED37C8" w14:textId="3D2B9611" w:rsidTr="005729A1">
                          <w:trPr>
                            <w:trHeight w:val="554"/>
                            <w:del w:id="1234" w:author="Lin Yang" w:date="2021-02-24T22:47:00Z"/>
                            <w:trPrChange w:id="1235" w:author="Lin Yang" w:date="2021-02-24T22:43:00Z">
                              <w:trPr>
                                <w:trHeight w:val="554"/>
                              </w:trPr>
                            </w:trPrChange>
                          </w:trPr>
                          <w:tc>
                            <w:tcPr>
                              <w:tcW w:w="1083" w:type="dxa"/>
                              <w:tcBorders>
                                <w:top w:val="single" w:sz="2" w:space="0" w:color="000000"/>
                                <w:left w:val="single" w:sz="1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hideMark/>
                              <w:tcPrChange w:id="1236" w:author="Lin Yang" w:date="2021-02-24T22:43:00Z">
                                <w:tcPr>
                                  <w:tcW w:w="108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hideMark/>
                                </w:tcPr>
                              </w:tcPrChange>
                            </w:tcPr>
                            <w:p w14:paraId="7D97DBF2" w14:textId="264A6974" w:rsidR="005729A1" w:rsidDel="00686F44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164" w:line="256" w:lineRule="auto"/>
                                <w:ind w:left="85" w:right="74"/>
                                <w:jc w:val="center"/>
                                <w:rPr>
                                  <w:del w:id="1237" w:author="Lin Yang" w:date="2021-02-24T22:47:00Z"/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del w:id="1238" w:author="Lin Yang" w:date="2021-02-24T22:47:00Z">
                                <w:r w:rsidDel="00686F44">
                                  <w:rPr>
                                    <w:i/>
                                    <w:iCs/>
                                    <w:position w:val="5"/>
                                    <w:sz w:val="18"/>
                                    <w:szCs w:val="18"/>
                                  </w:rPr>
                                  <w:delText>N</w:delText>
                                </w:r>
                                <w:r w:rsidDel="00686F44"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  <w:delText>Seg</w:delText>
                                </w:r>
                              </w:del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hideMark/>
                              <w:tcPrChange w:id="1239" w:author="Lin Yang" w:date="2021-02-24T22:43:00Z">
                                <w:tcPr>
                                  <w:tcW w:w="11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hideMark/>
                                </w:tcPr>
                              </w:tcPrChange>
                            </w:tcPr>
                            <w:p w14:paraId="45DDCAB9" w14:textId="46E1A5E0" w:rsidR="005729A1" w:rsidDel="00686F44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169" w:line="256" w:lineRule="auto"/>
                                <w:ind w:left="25"/>
                                <w:jc w:val="center"/>
                                <w:rPr>
                                  <w:del w:id="1240" w:author="Lin Yang" w:date="2021-02-24T22:47:00Z"/>
                                  <w:sz w:val="18"/>
                                  <w:szCs w:val="18"/>
                                </w:rPr>
                              </w:pPr>
                              <w:del w:id="1241" w:author="Lin Yang" w:date="2021-02-24T22:47:00Z">
                                <w:r w:rsidDel="00686F44">
                                  <w:rPr>
                                    <w:sz w:val="18"/>
                                    <w:szCs w:val="18"/>
                                  </w:rPr>
                                  <w:delText>1</w:delText>
                                </w:r>
                              </w:del>
                            </w:p>
                          </w:tc>
                          <w:tc>
                            <w:tcPr>
                              <w:tcW w:w="1099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hideMark/>
                              <w:tcPrChange w:id="1242" w:author="Lin Yang" w:date="2021-02-24T22:43:00Z">
                                <w:tcPr>
                                  <w:tcW w:w="10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hideMark/>
                                </w:tcPr>
                              </w:tcPrChange>
                            </w:tcPr>
                            <w:p w14:paraId="68B70621" w14:textId="38707469" w:rsidR="005729A1" w:rsidDel="00686F44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169" w:line="256" w:lineRule="auto"/>
                                <w:ind w:left="27"/>
                                <w:jc w:val="center"/>
                                <w:rPr>
                                  <w:del w:id="1243" w:author="Lin Yang" w:date="2021-02-24T22:47:00Z"/>
                                  <w:sz w:val="18"/>
                                  <w:szCs w:val="18"/>
                                </w:rPr>
                              </w:pPr>
                              <w:del w:id="1244" w:author="Lin Yang" w:date="2021-02-24T22:47:00Z">
                                <w:r w:rsidDel="00686F44">
                                  <w:rPr>
                                    <w:sz w:val="18"/>
                                    <w:szCs w:val="18"/>
                                  </w:rPr>
                                  <w:delText>1</w:delText>
                                </w:r>
                              </w:del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hideMark/>
                              <w:tcPrChange w:id="1245" w:author="Lin Yang" w:date="2021-02-24T22:43:00Z">
                                <w:tcPr>
                                  <w:tcW w:w="11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hideMark/>
                                </w:tcPr>
                              </w:tcPrChange>
                            </w:tcPr>
                            <w:p w14:paraId="5073018B" w14:textId="14798C08" w:rsidR="005729A1" w:rsidDel="00686F44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169" w:line="256" w:lineRule="auto"/>
                                <w:ind w:left="26"/>
                                <w:jc w:val="center"/>
                                <w:rPr>
                                  <w:del w:id="1246" w:author="Lin Yang" w:date="2021-02-24T22:47:00Z"/>
                                  <w:sz w:val="18"/>
                                  <w:szCs w:val="18"/>
                                </w:rPr>
                              </w:pPr>
                              <w:del w:id="1247" w:author="Lin Yang" w:date="2021-02-24T22:47:00Z">
                                <w:r w:rsidDel="00686F44">
                                  <w:rPr>
                                    <w:sz w:val="18"/>
                                    <w:szCs w:val="18"/>
                                  </w:rPr>
                                  <w:delText>1</w:delText>
                                </w:r>
                              </w:del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48" w:author="Lin Yang" w:date="2021-02-24T22:43:00Z">
                                <w:tcPr>
                                  <w:tcW w:w="11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44E4D1C3" w14:textId="15FDD544" w:rsidR="005729A1" w:rsidRPr="00EE71D3" w:rsidDel="00686F44" w:rsidRDefault="005729A1" w:rsidP="000F17B4">
                              <w:pPr>
                                <w:pStyle w:val="TableParagraph"/>
                                <w:kinsoku w:val="0"/>
                                <w:overflowPunct w:val="0"/>
                                <w:spacing w:before="169" w:line="256" w:lineRule="auto"/>
                                <w:ind w:left="27"/>
                                <w:jc w:val="center"/>
                                <w:rPr>
                                  <w:del w:id="1249" w:author="Lin Yang" w:date="2021-02-24T22:47:00Z"/>
                                  <w:color w:val="FF0000"/>
                                  <w:sz w:val="18"/>
                                  <w:szCs w:val="18"/>
                                  <w:rPrChange w:id="1250" w:author="Lin Yang" w:date="2021-02-24T22:56:00Z">
                                    <w:rPr>
                                      <w:del w:id="1251" w:author="Lin Yang" w:date="2021-02-24T22:47:00Z"/>
                                      <w:sz w:val="18"/>
                                      <w:szCs w:val="18"/>
                                    </w:rPr>
                                  </w:rPrChange>
                                </w:rPr>
                                <w:pPrChange w:id="1252" w:author="Lin Yang" w:date="2021-02-24T22:48:00Z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9" w:line="256" w:lineRule="auto"/>
                                    <w:ind w:left="27"/>
                                    <w:jc w:val="center"/>
                                  </w:pPr>
                                </w:pPrChange>
                              </w:pP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hideMark/>
                              <w:tcPrChange w:id="1253" w:author="Lin Yang" w:date="2021-02-24T22:43:00Z">
                                <w:tcPr>
                                  <w:tcW w:w="11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hideMark/>
                                </w:tcPr>
                              </w:tcPrChange>
                            </w:tcPr>
                            <w:p w14:paraId="670F1E5D" w14:textId="7102C243" w:rsidR="005729A1" w:rsidDel="00686F44" w:rsidRDefault="005729A1" w:rsidP="000F17B4">
                              <w:pPr>
                                <w:pStyle w:val="TableParagraph"/>
                                <w:kinsoku w:val="0"/>
                                <w:overflowPunct w:val="0"/>
                                <w:spacing w:before="169" w:line="256" w:lineRule="auto"/>
                                <w:ind w:left="27"/>
                                <w:jc w:val="center"/>
                                <w:rPr>
                                  <w:del w:id="1254" w:author="Lin Yang" w:date="2021-02-24T22:47:00Z"/>
                                  <w:sz w:val="18"/>
                                  <w:szCs w:val="18"/>
                                </w:rPr>
                                <w:pPrChange w:id="1255" w:author="Lin Yang" w:date="2021-02-24T22:48:00Z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9" w:line="256" w:lineRule="auto"/>
                                    <w:ind w:left="27"/>
                                    <w:jc w:val="center"/>
                                  </w:pPr>
                                </w:pPrChange>
                              </w:pPr>
                              <w:del w:id="1256" w:author="Lin Yang" w:date="2021-02-24T22:47:00Z">
                                <w:r w:rsidDel="00686F44">
                                  <w:rPr>
                                    <w:sz w:val="18"/>
                                    <w:szCs w:val="18"/>
                                  </w:rPr>
                                  <w:delText>1</w:delText>
                                </w:r>
                              </w:del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hideMark/>
                              <w:tcPrChange w:id="1257" w:author="Lin Yang" w:date="2021-02-24T22:43:00Z">
                                <w:tcPr>
                                  <w:tcW w:w="11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hideMark/>
                                </w:tcPr>
                              </w:tcPrChange>
                            </w:tcPr>
                            <w:p w14:paraId="4A0CD311" w14:textId="61496FB1" w:rsidR="005729A1" w:rsidDel="00686F44" w:rsidRDefault="005729A1" w:rsidP="000F17B4">
                              <w:pPr>
                                <w:pStyle w:val="TableParagraph"/>
                                <w:kinsoku w:val="0"/>
                                <w:overflowPunct w:val="0"/>
                                <w:spacing w:before="169" w:line="256" w:lineRule="auto"/>
                                <w:ind w:left="28"/>
                                <w:jc w:val="center"/>
                                <w:rPr>
                                  <w:del w:id="1258" w:author="Lin Yang" w:date="2021-02-24T22:47:00Z"/>
                                  <w:sz w:val="18"/>
                                  <w:szCs w:val="18"/>
                                </w:rPr>
                                <w:pPrChange w:id="1259" w:author="Lin Yang" w:date="2021-02-24T22:48:00Z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9" w:line="256" w:lineRule="auto"/>
                                    <w:ind w:left="28"/>
                                    <w:jc w:val="center"/>
                                  </w:pPr>
                                </w:pPrChange>
                              </w:pPr>
                              <w:del w:id="1260" w:author="Lin Yang" w:date="2021-02-24T22:47:00Z">
                                <w:r w:rsidDel="00686F44">
                                  <w:rPr>
                                    <w:sz w:val="18"/>
                                    <w:szCs w:val="18"/>
                                  </w:rPr>
                                  <w:delText>1</w:delText>
                                </w:r>
                              </w:del>
                            </w:p>
                          </w:tc>
                          <w:tc>
                            <w:tcPr>
                              <w:tcW w:w="1914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12" w:space="0" w:color="000000"/>
                              </w:tcBorders>
                              <w:hideMark/>
                              <w:tcPrChange w:id="1261" w:author="Lin Yang" w:date="2021-02-24T22:43:00Z">
                                <w:tcPr>
                                  <w:tcW w:w="191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  <w:hideMark/>
                                </w:tcPr>
                              </w:tcPrChange>
                            </w:tcPr>
                            <w:p w14:paraId="690A01A0" w14:textId="3CE1CABD" w:rsidR="005729A1" w:rsidDel="00686F44" w:rsidRDefault="005729A1" w:rsidP="000F17B4">
                              <w:pPr>
                                <w:pStyle w:val="TableParagraph"/>
                                <w:kinsoku w:val="0"/>
                                <w:overflowPunct w:val="0"/>
                                <w:spacing w:before="76" w:line="228" w:lineRule="auto"/>
                                <w:ind w:left="131" w:right="196"/>
                                <w:jc w:val="center"/>
                                <w:rPr>
                                  <w:del w:id="1262" w:author="Lin Yang" w:date="2021-02-24T22:47:00Z"/>
                                  <w:sz w:val="18"/>
                                  <w:szCs w:val="18"/>
                                </w:rPr>
                                <w:pPrChange w:id="1263" w:author="Lin Yang" w:date="2021-02-24T22:48:00Z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6" w:line="228" w:lineRule="auto"/>
                                    <w:ind w:left="131" w:right="196"/>
                                  </w:pPr>
                                </w:pPrChange>
                              </w:pPr>
                              <w:del w:id="1264" w:author="Lin Yang" w:date="2021-02-24T22:47:00Z">
                                <w:r w:rsidDel="00686F44">
                                  <w:rPr>
                                    <w:sz w:val="18"/>
                                    <w:szCs w:val="18"/>
                                  </w:rPr>
                                  <w:delText>Number of frequency segments</w:delText>
                                </w:r>
                              </w:del>
                            </w:p>
                          </w:tc>
                        </w:tr>
                        <w:tr w:rsidR="005729A1" w14:paraId="4C2FC488" w14:textId="77777777" w:rsidTr="005729A1">
                          <w:trPr>
                            <w:trHeight w:val="755"/>
                            <w:trPrChange w:id="1265" w:author="Lin Yang" w:date="2021-02-24T22:43:00Z">
                              <w:trPr>
                                <w:trHeight w:val="755"/>
                              </w:trPr>
                            </w:trPrChange>
                          </w:trPr>
                          <w:tc>
                            <w:tcPr>
                              <w:tcW w:w="1083" w:type="dxa"/>
                              <w:tcBorders>
                                <w:top w:val="single" w:sz="2" w:space="0" w:color="000000"/>
                                <w:left w:val="single" w:sz="1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66" w:author="Lin Yang" w:date="2021-02-24T22:43:00Z">
                                <w:tcPr>
                                  <w:tcW w:w="108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0A81D9A3" w14:textId="77777777" w:rsidR="005729A1" w:rsidRDefault="005729A1" w:rsidP="000F17B4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jc w:val="center"/>
                                <w:rPr>
                                  <w:sz w:val="23"/>
                                  <w:szCs w:val="23"/>
                                </w:rPr>
                                <w:pPrChange w:id="1267" w:author="Lin Yang" w:date="2021-02-24T22:48:00Z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56" w:lineRule="auto"/>
                                  </w:pPr>
                                </w:pPrChange>
                              </w:pPr>
                            </w:p>
                            <w:p w14:paraId="3286FDDC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1" w:line="256" w:lineRule="auto"/>
                                <w:ind w:left="86" w:right="74"/>
                                <w:jc w:val="center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position w:val="5"/>
                                  <w:sz w:val="18"/>
                                  <w:szCs w:val="18"/>
                                </w:rPr>
                                <w:t>N</w:t>
                              </w:r>
                              <w:r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DC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68" w:author="Lin Yang" w:date="2021-02-24T22:43:00Z">
                                <w:tcPr>
                                  <w:tcW w:w="11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7FC5AADF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5D3937ED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5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099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69" w:author="Lin Yang" w:date="2021-02-24T22:43:00Z">
                                <w:tcPr>
                                  <w:tcW w:w="10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7723764E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267E8E2A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7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70" w:author="Lin Yang" w:date="2021-02-24T22:43:00Z">
                                <w:tcPr>
                                  <w:tcW w:w="11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6020B699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620A0783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6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71" w:author="Lin Yang" w:date="2021-02-24T22:43:00Z">
                                <w:tcPr>
                                  <w:tcW w:w="11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4CE37F14" w14:textId="77777777" w:rsidR="0061287A" w:rsidRPr="00EE71D3" w:rsidRDefault="0061287A" w:rsidP="000F17B4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jc w:val="center"/>
                                <w:rPr>
                                  <w:ins w:id="1272" w:author="Lin Yang" w:date="2021-02-24T22:55:00Z"/>
                                  <w:color w:val="FF0000"/>
                                  <w:sz w:val="18"/>
                                  <w:szCs w:val="18"/>
                                  <w:rPrChange w:id="1273" w:author="Lin Yang" w:date="2021-02-24T22:56:00Z">
                                    <w:rPr>
                                      <w:ins w:id="1274" w:author="Lin Yang" w:date="2021-02-24T22:55:00Z"/>
                                      <w:sz w:val="23"/>
                                      <w:szCs w:val="23"/>
                                    </w:rPr>
                                  </w:rPrChange>
                                </w:rPr>
                              </w:pPr>
                            </w:p>
                            <w:p w14:paraId="356FA122" w14:textId="43EF42D3" w:rsidR="005729A1" w:rsidRPr="00EE71D3" w:rsidRDefault="0061287A" w:rsidP="000F17B4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jc w:val="center"/>
                                <w:rPr>
                                  <w:color w:val="FF0000"/>
                                  <w:sz w:val="18"/>
                                  <w:szCs w:val="18"/>
                                  <w:rPrChange w:id="1275" w:author="Lin Yang" w:date="2021-02-24T22:56:00Z">
                                    <w:rPr>
                                      <w:sz w:val="23"/>
                                      <w:szCs w:val="23"/>
                                    </w:rPr>
                                  </w:rPrChange>
                                </w:rPr>
                                <w:pPrChange w:id="1276" w:author="Lin Yang" w:date="2021-02-24T22:48:00Z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256" w:lineRule="auto"/>
                                  </w:pPr>
                                </w:pPrChange>
                              </w:pPr>
                              <w:ins w:id="1277" w:author="Lin Yang" w:date="2021-02-24T22:55:00Z">
                                <w:r w:rsidRPr="00EE71D3">
                                  <w:rPr>
                                    <w:color w:val="FF0000"/>
                                    <w:sz w:val="18"/>
                                    <w:szCs w:val="18"/>
                                    <w:rPrChange w:id="1278" w:author="Lin Yang" w:date="2021-02-24T22:56:00Z">
                                      <w:rPr>
                                        <w:sz w:val="23"/>
                                        <w:szCs w:val="23"/>
                                      </w:rPr>
                                    </w:rPrChange>
                                  </w:rPr>
                                  <w:t>23</w:t>
                                </w:r>
                              </w:ins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79" w:author="Lin Yang" w:date="2021-02-24T22:43:00Z">
                                <w:tcPr>
                                  <w:tcW w:w="11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35CF1710" w14:textId="114F9764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64B49EEC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20" w:right="192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80" w:author="Lin Yang" w:date="2021-02-24T22:43:00Z">
                                <w:tcPr>
                                  <w:tcW w:w="11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0041A2F9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7115D8C3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20" w:right="193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1914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12" w:space="0" w:color="000000"/>
                              </w:tcBorders>
                              <w:hideMark/>
                              <w:tcPrChange w:id="1281" w:author="Lin Yang" w:date="2021-02-24T22:43:00Z">
                                <w:tcPr>
                                  <w:tcW w:w="191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  <w:hideMark/>
                                </w:tcPr>
                              </w:tcPrChange>
                            </w:tcPr>
                            <w:p w14:paraId="6E29946B" w14:textId="5751F0B9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74" w:line="230" w:lineRule="auto"/>
                                <w:ind w:left="131" w:right="211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Number of null subcarriers at DC </w:t>
                              </w:r>
                              <w:del w:id="1282" w:author="Lin Yang" w:date="2021-02-24T22:46:00Z">
                                <w:r w:rsidDel="00686F44">
                                  <w:rPr>
                                    <w:sz w:val="18"/>
                                    <w:szCs w:val="18"/>
                                  </w:rPr>
                                  <w:delText>per segment</w:delText>
                                </w:r>
                              </w:del>
                            </w:p>
                          </w:tc>
                        </w:tr>
                        <w:tr w:rsidR="005729A1" w14:paraId="47FEF213" w14:textId="77777777" w:rsidTr="005729A1">
                          <w:trPr>
                            <w:trHeight w:val="754"/>
                            <w:trPrChange w:id="1283" w:author="Lin Yang" w:date="2021-02-24T22:43:00Z">
                              <w:trPr>
                                <w:trHeight w:val="754"/>
                              </w:trPr>
                            </w:trPrChange>
                          </w:trPr>
                          <w:tc>
                            <w:tcPr>
                              <w:tcW w:w="1083" w:type="dxa"/>
                              <w:tcBorders>
                                <w:top w:val="single" w:sz="2" w:space="0" w:color="000000"/>
                                <w:left w:val="single" w:sz="1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84" w:author="Lin Yang" w:date="2021-02-24T22:43:00Z">
                                <w:tcPr>
                                  <w:tcW w:w="108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5F937264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11" w:line="256" w:lineRule="auto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14:paraId="36985021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86" w:right="74"/>
                                <w:jc w:val="center"/>
                                <w:rPr>
                                  <w:i/>
                                  <w:iCs/>
                                  <w:w w:val="105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iCs/>
                                  <w:w w:val="105"/>
                                  <w:position w:val="5"/>
                                  <w:sz w:val="18"/>
                                  <w:szCs w:val="18"/>
                                </w:rPr>
                                <w:t>N</w:t>
                              </w:r>
                              <w:proofErr w:type="spellStart"/>
                              <w:r>
                                <w:rPr>
                                  <w:i/>
                                  <w:iCs/>
                                  <w:w w:val="105"/>
                                  <w:sz w:val="14"/>
                                  <w:szCs w:val="14"/>
                                </w:rPr>
                                <w:t>Guard,Left</w:t>
                              </w:r>
                              <w:proofErr w:type="spellEnd"/>
                              <w:proofErr w:type="gramEnd"/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85" w:author="Lin Yang" w:date="2021-02-24T22:43:00Z">
                                <w:tcPr>
                                  <w:tcW w:w="11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0C46C7C0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4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1269C85A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5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099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86" w:author="Lin Yang" w:date="2021-02-24T22:43:00Z">
                                <w:tcPr>
                                  <w:tcW w:w="10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7F37CFA0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4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1B253067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34" w:right="208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87" w:author="Lin Yang" w:date="2021-02-24T22:43:00Z">
                                <w:tcPr>
                                  <w:tcW w:w="11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7CBE9BE2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4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376F1D58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174" w:right="146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88" w:author="Lin Yang" w:date="2021-02-24T22:43:00Z">
                                <w:tcPr>
                                  <w:tcW w:w="11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486762B8" w14:textId="77777777" w:rsidR="005729A1" w:rsidRPr="00EE71D3" w:rsidRDefault="005729A1" w:rsidP="000F17B4">
                              <w:pPr>
                                <w:pStyle w:val="TableParagraph"/>
                                <w:kinsoku w:val="0"/>
                                <w:overflowPunct w:val="0"/>
                                <w:spacing w:before="4" w:line="256" w:lineRule="auto"/>
                                <w:jc w:val="center"/>
                                <w:rPr>
                                  <w:ins w:id="1289" w:author="Lin Yang" w:date="2021-02-24T22:55:00Z"/>
                                  <w:color w:val="FF0000"/>
                                  <w:sz w:val="18"/>
                                  <w:szCs w:val="18"/>
                                  <w:rPrChange w:id="1290" w:author="Lin Yang" w:date="2021-02-24T22:56:00Z">
                                    <w:rPr>
                                      <w:ins w:id="1291" w:author="Lin Yang" w:date="2021-02-24T22:55:00Z"/>
                                      <w:sz w:val="23"/>
                                      <w:szCs w:val="23"/>
                                    </w:rPr>
                                  </w:rPrChange>
                                </w:rPr>
                              </w:pPr>
                            </w:p>
                            <w:p w14:paraId="693836D6" w14:textId="31594817" w:rsidR="0061287A" w:rsidRPr="00EE71D3" w:rsidRDefault="0061287A" w:rsidP="000F17B4">
                              <w:pPr>
                                <w:pStyle w:val="TableParagraph"/>
                                <w:kinsoku w:val="0"/>
                                <w:overflowPunct w:val="0"/>
                                <w:spacing w:before="4" w:line="256" w:lineRule="auto"/>
                                <w:jc w:val="center"/>
                                <w:rPr>
                                  <w:color w:val="FF0000"/>
                                  <w:sz w:val="18"/>
                                  <w:szCs w:val="18"/>
                                  <w:rPrChange w:id="1292" w:author="Lin Yang" w:date="2021-02-24T22:56:00Z">
                                    <w:rPr>
                                      <w:sz w:val="23"/>
                                      <w:szCs w:val="23"/>
                                    </w:rPr>
                                  </w:rPrChange>
                                </w:rPr>
                                <w:pPrChange w:id="1293" w:author="Lin Yang" w:date="2021-02-24T22:48:00Z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" w:line="256" w:lineRule="auto"/>
                                  </w:pPr>
                                </w:pPrChange>
                              </w:pPr>
                              <w:ins w:id="1294" w:author="Lin Yang" w:date="2021-02-24T22:55:00Z">
                                <w:r w:rsidRPr="00EE71D3">
                                  <w:rPr>
                                    <w:color w:val="FF0000"/>
                                    <w:sz w:val="18"/>
                                    <w:szCs w:val="18"/>
                                    <w:rPrChange w:id="1295" w:author="Lin Yang" w:date="2021-02-24T22:56:00Z">
                                      <w:rPr>
                                        <w:sz w:val="23"/>
                                        <w:szCs w:val="23"/>
                                      </w:rPr>
                                    </w:rPrChange>
                                  </w:rPr>
                                  <w:t>12</w:t>
                                </w:r>
                              </w:ins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96" w:author="Lin Yang" w:date="2021-02-24T22:43:00Z">
                                <w:tcPr>
                                  <w:tcW w:w="11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3CC596B4" w14:textId="6C6B3E0C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4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03335A26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20" w:right="192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tcBorders>
                              <w:tcPrChange w:id="1297" w:author="Lin Yang" w:date="2021-02-24T22:43:00Z">
                                <w:tcPr>
                                  <w:tcW w:w="11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641626B7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4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40D81C31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20" w:right="193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914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12" w:space="0" w:color="000000"/>
                              </w:tcBorders>
                              <w:hideMark/>
                              <w:tcPrChange w:id="1298" w:author="Lin Yang" w:date="2021-02-24T22:43:00Z">
                                <w:tcPr>
                                  <w:tcW w:w="191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  <w:hideMark/>
                                </w:tcPr>
                              </w:tcPrChange>
                            </w:tcPr>
                            <w:p w14:paraId="3DBE48E3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74" w:line="230" w:lineRule="auto"/>
                                <w:ind w:left="131" w:right="571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Number of low frequency guard subcarriers</w:t>
                              </w:r>
                            </w:p>
                          </w:tc>
                        </w:tr>
                        <w:tr w:rsidR="005729A1" w14:paraId="334B951E" w14:textId="77777777" w:rsidTr="005729A1">
                          <w:trPr>
                            <w:trHeight w:val="743"/>
                            <w:trPrChange w:id="1299" w:author="Lin Yang" w:date="2021-02-24T22:43:00Z">
                              <w:trPr>
                                <w:trHeight w:val="743"/>
                              </w:trPr>
                            </w:trPrChange>
                          </w:trPr>
                          <w:tc>
                            <w:tcPr>
                              <w:tcW w:w="1083" w:type="dxa"/>
                              <w:tcBorders>
                                <w:top w:val="single" w:sz="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2" w:space="0" w:color="000000"/>
                              </w:tcBorders>
                              <w:tcPrChange w:id="1300" w:author="Lin Yang" w:date="2021-02-24T22:43:00Z">
                                <w:tcPr>
                                  <w:tcW w:w="108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1A9992EE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9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10A667A4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86" w:right="74"/>
                                <w:jc w:val="center"/>
                                <w:rPr>
                                  <w:i/>
                                  <w:iCs/>
                                  <w:w w:val="105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iCs/>
                                  <w:w w:val="105"/>
                                  <w:position w:val="4"/>
                                  <w:sz w:val="18"/>
                                  <w:szCs w:val="18"/>
                                </w:rPr>
                                <w:t>N</w:t>
                              </w:r>
                              <w:proofErr w:type="spellStart"/>
                              <w:r>
                                <w:rPr>
                                  <w:i/>
                                  <w:iCs/>
                                  <w:w w:val="105"/>
                                  <w:sz w:val="14"/>
                                  <w:szCs w:val="14"/>
                                </w:rPr>
                                <w:t>Guard,Right</w:t>
                              </w:r>
                              <w:proofErr w:type="spellEnd"/>
                              <w:proofErr w:type="gramEnd"/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12" w:space="0" w:color="000000"/>
                                <w:right w:val="single" w:sz="2" w:space="0" w:color="000000"/>
                              </w:tcBorders>
                              <w:tcPrChange w:id="1301" w:author="Lin Yang" w:date="2021-02-24T22:43:00Z">
                                <w:tcPr>
                                  <w:tcW w:w="11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5AE2B460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462EB0C0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5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099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12" w:space="0" w:color="000000"/>
                                <w:right w:val="single" w:sz="2" w:space="0" w:color="000000"/>
                              </w:tcBorders>
                              <w:tcPrChange w:id="1302" w:author="Lin Yang" w:date="2021-02-24T22:43:00Z">
                                <w:tcPr>
                                  <w:tcW w:w="10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083F827B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077D5C2A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27" w:right="208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12" w:space="0" w:color="000000"/>
                                <w:right w:val="single" w:sz="2" w:space="0" w:color="000000"/>
                              </w:tcBorders>
                              <w:tcPrChange w:id="1303" w:author="Lin Yang" w:date="2021-02-24T22:43:00Z">
                                <w:tcPr>
                                  <w:tcW w:w="11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6F456290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53E32E10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166" w:right="146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12" w:space="0" w:color="000000"/>
                                <w:right w:val="single" w:sz="2" w:space="0" w:color="000000"/>
                              </w:tcBorders>
                              <w:tcPrChange w:id="1304" w:author="Lin Yang" w:date="2021-02-24T22:43:00Z">
                                <w:tcPr>
                                  <w:tcW w:w="11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60070844" w14:textId="77777777" w:rsidR="005729A1" w:rsidRPr="00EE71D3" w:rsidRDefault="005729A1" w:rsidP="000F17B4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jc w:val="center"/>
                                <w:rPr>
                                  <w:ins w:id="1305" w:author="Lin Yang" w:date="2021-02-24T22:55:00Z"/>
                                  <w:color w:val="FF0000"/>
                                  <w:sz w:val="18"/>
                                  <w:szCs w:val="18"/>
                                  <w:rPrChange w:id="1306" w:author="Lin Yang" w:date="2021-02-24T22:56:00Z">
                                    <w:rPr>
                                      <w:ins w:id="1307" w:author="Lin Yang" w:date="2021-02-24T22:55:00Z"/>
                                      <w:sz w:val="23"/>
                                      <w:szCs w:val="23"/>
                                    </w:rPr>
                                  </w:rPrChange>
                                </w:rPr>
                              </w:pPr>
                            </w:p>
                            <w:p w14:paraId="395CAFEF" w14:textId="2B82DF08" w:rsidR="0061287A" w:rsidRPr="00EE71D3" w:rsidRDefault="0061287A" w:rsidP="000F17B4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jc w:val="center"/>
                                <w:rPr>
                                  <w:color w:val="FF0000"/>
                                  <w:sz w:val="18"/>
                                  <w:szCs w:val="18"/>
                                  <w:rPrChange w:id="1308" w:author="Lin Yang" w:date="2021-02-24T22:56:00Z">
                                    <w:rPr>
                                      <w:sz w:val="23"/>
                                      <w:szCs w:val="23"/>
                                    </w:rPr>
                                  </w:rPrChange>
                                </w:rPr>
                                <w:pPrChange w:id="1309" w:author="Lin Yang" w:date="2021-02-24T22:48:00Z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256" w:lineRule="auto"/>
                                  </w:pPr>
                                </w:pPrChange>
                              </w:pPr>
                              <w:ins w:id="1310" w:author="Lin Yang" w:date="2021-02-24T22:55:00Z">
                                <w:r w:rsidRPr="00EE71D3">
                                  <w:rPr>
                                    <w:color w:val="FF0000"/>
                                    <w:sz w:val="18"/>
                                    <w:szCs w:val="18"/>
                                    <w:rPrChange w:id="1311" w:author="Lin Yang" w:date="2021-02-24T22:56:00Z">
                                      <w:rPr>
                                        <w:sz w:val="23"/>
                                        <w:szCs w:val="23"/>
                                      </w:rPr>
                                    </w:rPrChange>
                                  </w:rPr>
                                  <w:t>11</w:t>
                                </w:r>
                              </w:ins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12" w:space="0" w:color="000000"/>
                                <w:right w:val="single" w:sz="2" w:space="0" w:color="000000"/>
                              </w:tcBorders>
                              <w:tcPrChange w:id="1312" w:author="Lin Yang" w:date="2021-02-24T22:43:00Z">
                                <w:tcPr>
                                  <w:tcW w:w="11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4D6B107A" w14:textId="5B71D74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1F63EB0B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14" w:right="193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12" w:space="0" w:color="000000"/>
                                <w:right w:val="single" w:sz="2" w:space="0" w:color="000000"/>
                              </w:tcBorders>
                              <w:tcPrChange w:id="1313" w:author="Lin Yang" w:date="2021-02-24T22:43:00Z">
                                <w:tcPr>
                                  <w:tcW w:w="11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</w:tcPrChange>
                            </w:tcPr>
                            <w:p w14:paraId="573CCCDA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5" w:line="256" w:lineRule="auto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14:paraId="528BA874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line="256" w:lineRule="auto"/>
                                <w:ind w:left="213" w:right="193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914" w:type="dxa"/>
                              <w:tcBorders>
                                <w:top w:val="single" w:sz="2" w:space="0" w:color="000000"/>
                                <w:left w:val="single" w:sz="2" w:space="0" w:color="000000"/>
                                <w:bottom w:val="single" w:sz="12" w:space="0" w:color="000000"/>
                                <w:right w:val="single" w:sz="12" w:space="0" w:color="000000"/>
                              </w:tcBorders>
                              <w:hideMark/>
                              <w:tcPrChange w:id="1314" w:author="Lin Yang" w:date="2021-02-24T22:43:00Z">
                                <w:tcPr>
                                  <w:tcW w:w="191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hideMark/>
                                </w:tcPr>
                              </w:tcPrChange>
                            </w:tcPr>
                            <w:p w14:paraId="52CA3B23" w14:textId="77777777" w:rsidR="005729A1" w:rsidRDefault="005729A1">
                              <w:pPr>
                                <w:pStyle w:val="TableParagraph"/>
                                <w:kinsoku w:val="0"/>
                                <w:overflowPunct w:val="0"/>
                                <w:spacing w:before="74" w:line="230" w:lineRule="auto"/>
                                <w:ind w:left="131" w:right="590"/>
                                <w:jc w:val="both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Number of high frequency guard subcarriers</w:t>
                              </w:r>
                            </w:p>
                          </w:tc>
                        </w:tr>
                      </w:tbl>
                      <w:p w14:paraId="75A46CD9" w14:textId="77777777" w:rsidR="00BE7D3C" w:rsidRDefault="00BE7D3C" w:rsidP="00BE7D3C">
                        <w:pPr>
                          <w:pStyle w:val="BodyText0"/>
                          <w:kinsoku w:val="0"/>
                          <w:overflowPunct w:val="0"/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mc:Fallback>
          </mc:AlternateContent>
        </w:r>
      </w:ins>
    </w:p>
    <w:p w14:paraId="14FD1B45" w14:textId="4D0BDC17" w:rsidR="002B6E40" w:rsidRPr="009710F0" w:rsidRDefault="002B6E40" w:rsidP="00A77DCA">
      <w:pPr>
        <w:jc w:val="both"/>
        <w:rPr>
          <w:b/>
          <w:i/>
          <w:sz w:val="24"/>
          <w:szCs w:val="24"/>
          <w:lang w:val="en-US"/>
        </w:rPr>
      </w:pPr>
    </w:p>
    <w:p w14:paraId="5B0736C5" w14:textId="3ECD0A4B" w:rsidR="002B6E40" w:rsidRPr="009710F0" w:rsidRDefault="002B6E40" w:rsidP="00A77DCA">
      <w:pPr>
        <w:jc w:val="both"/>
        <w:rPr>
          <w:b/>
          <w:i/>
          <w:sz w:val="24"/>
          <w:szCs w:val="24"/>
          <w:lang w:val="en-US"/>
        </w:rPr>
      </w:pPr>
    </w:p>
    <w:p w14:paraId="5B10BA35" w14:textId="2BC470BA" w:rsidR="002B6E40" w:rsidRPr="009710F0" w:rsidRDefault="002B6E40" w:rsidP="00A77DCA">
      <w:pPr>
        <w:jc w:val="both"/>
        <w:rPr>
          <w:b/>
          <w:i/>
          <w:sz w:val="24"/>
          <w:szCs w:val="24"/>
          <w:lang w:val="en-US"/>
        </w:rPr>
      </w:pPr>
    </w:p>
    <w:p w14:paraId="2A255182" w14:textId="74B4BC12" w:rsidR="002B6E40" w:rsidRPr="009710F0" w:rsidRDefault="002B6E40" w:rsidP="00A77DCA">
      <w:pPr>
        <w:jc w:val="both"/>
        <w:rPr>
          <w:b/>
          <w:i/>
          <w:sz w:val="24"/>
          <w:szCs w:val="24"/>
          <w:lang w:val="en-US"/>
        </w:rPr>
      </w:pPr>
    </w:p>
    <w:p w14:paraId="549FE231" w14:textId="14B5621F" w:rsidR="002B6E40" w:rsidRPr="009710F0" w:rsidRDefault="002B6E40" w:rsidP="00A77DCA">
      <w:pPr>
        <w:jc w:val="both"/>
        <w:rPr>
          <w:b/>
          <w:i/>
          <w:sz w:val="24"/>
          <w:szCs w:val="24"/>
          <w:lang w:val="en-US"/>
        </w:rPr>
      </w:pPr>
    </w:p>
    <w:p w14:paraId="0D81FD75" w14:textId="4EE51BD6" w:rsidR="002B6E40" w:rsidRPr="009710F0" w:rsidRDefault="002B6E40" w:rsidP="00A77DCA">
      <w:pPr>
        <w:jc w:val="both"/>
        <w:rPr>
          <w:b/>
          <w:i/>
          <w:sz w:val="24"/>
          <w:szCs w:val="24"/>
          <w:lang w:val="en-US"/>
        </w:rPr>
      </w:pPr>
    </w:p>
    <w:p w14:paraId="4669D2A2" w14:textId="64C26E49" w:rsidR="002B6E40" w:rsidRPr="009710F0" w:rsidRDefault="002B6E40" w:rsidP="00A77DCA">
      <w:pPr>
        <w:jc w:val="both"/>
        <w:rPr>
          <w:b/>
          <w:i/>
          <w:sz w:val="24"/>
          <w:szCs w:val="24"/>
          <w:lang w:val="en-US"/>
        </w:rPr>
      </w:pPr>
    </w:p>
    <w:p w14:paraId="120DD3C5" w14:textId="3781D999" w:rsidR="002B6E40" w:rsidRPr="009710F0" w:rsidRDefault="002B6E40" w:rsidP="00A77DCA">
      <w:pPr>
        <w:jc w:val="both"/>
        <w:rPr>
          <w:b/>
          <w:i/>
          <w:sz w:val="24"/>
          <w:szCs w:val="24"/>
          <w:lang w:val="en-US"/>
        </w:rPr>
      </w:pPr>
    </w:p>
    <w:p w14:paraId="0B85A2CB" w14:textId="20C301EA" w:rsidR="002B6E40" w:rsidRPr="009710F0" w:rsidRDefault="002B6E40" w:rsidP="00A77DCA">
      <w:pPr>
        <w:jc w:val="both"/>
        <w:rPr>
          <w:b/>
          <w:i/>
          <w:sz w:val="24"/>
          <w:szCs w:val="24"/>
          <w:lang w:val="en-US"/>
        </w:rPr>
      </w:pPr>
    </w:p>
    <w:p w14:paraId="742D4260" w14:textId="07584AF3" w:rsidR="002B6E40" w:rsidRPr="009710F0" w:rsidRDefault="002B6E40" w:rsidP="00A77DCA">
      <w:pPr>
        <w:jc w:val="both"/>
        <w:rPr>
          <w:b/>
          <w:i/>
          <w:sz w:val="24"/>
          <w:szCs w:val="24"/>
          <w:lang w:val="en-US"/>
        </w:rPr>
      </w:pPr>
    </w:p>
    <w:p w14:paraId="613FF94F" w14:textId="6E4C2BE8" w:rsidR="002B6E40" w:rsidRPr="009710F0" w:rsidRDefault="002B6E40" w:rsidP="00A77DCA">
      <w:pPr>
        <w:jc w:val="both"/>
        <w:rPr>
          <w:b/>
          <w:i/>
          <w:sz w:val="24"/>
          <w:szCs w:val="24"/>
          <w:lang w:val="en-US"/>
        </w:rPr>
      </w:pPr>
    </w:p>
    <w:p w14:paraId="7B3D45CF" w14:textId="78AC1101" w:rsidR="002B6E40" w:rsidRPr="009710F0" w:rsidRDefault="002B6E40" w:rsidP="00A77DCA">
      <w:pPr>
        <w:jc w:val="both"/>
        <w:rPr>
          <w:b/>
          <w:i/>
          <w:sz w:val="24"/>
          <w:szCs w:val="24"/>
          <w:lang w:val="en-US"/>
        </w:rPr>
      </w:pPr>
    </w:p>
    <w:p w14:paraId="7C154879" w14:textId="578A4690" w:rsidR="002B6E40" w:rsidRPr="009710F0" w:rsidRDefault="002B6E40" w:rsidP="00A77DCA">
      <w:pPr>
        <w:jc w:val="both"/>
        <w:rPr>
          <w:b/>
          <w:i/>
          <w:sz w:val="24"/>
          <w:szCs w:val="24"/>
          <w:lang w:val="en-US"/>
        </w:rPr>
      </w:pPr>
    </w:p>
    <w:p w14:paraId="6EC1DED9" w14:textId="1E8F1130" w:rsidR="002B6E40" w:rsidRPr="009710F0" w:rsidRDefault="002B6E40" w:rsidP="00A77DCA">
      <w:pPr>
        <w:jc w:val="both"/>
        <w:rPr>
          <w:b/>
          <w:i/>
          <w:sz w:val="24"/>
          <w:szCs w:val="24"/>
          <w:lang w:val="en-US"/>
        </w:rPr>
      </w:pPr>
    </w:p>
    <w:p w14:paraId="719316B5" w14:textId="77777777" w:rsidR="002B6E40" w:rsidRPr="009710F0" w:rsidRDefault="002B6E40" w:rsidP="00A77DCA">
      <w:pPr>
        <w:jc w:val="both"/>
        <w:rPr>
          <w:b/>
          <w:i/>
          <w:sz w:val="24"/>
          <w:szCs w:val="24"/>
          <w:lang w:val="en-US"/>
        </w:rPr>
      </w:pPr>
    </w:p>
    <w:sectPr w:rsidR="002B6E40" w:rsidRPr="009710F0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C96802" w14:textId="77777777" w:rsidR="006A2FD0" w:rsidRDefault="006A2FD0">
      <w:r>
        <w:separator/>
      </w:r>
    </w:p>
  </w:endnote>
  <w:endnote w:type="continuationSeparator" w:id="0">
    <w:p w14:paraId="770A44BB" w14:textId="77777777" w:rsidR="006A2FD0" w:rsidRDefault="006A2FD0">
      <w:r>
        <w:continuationSeparator/>
      </w:r>
    </w:p>
  </w:endnote>
  <w:endnote w:type="continuationNotice" w:id="1">
    <w:p w14:paraId="539FCACF" w14:textId="77777777" w:rsidR="006A2FD0" w:rsidRDefault="006A2F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D311D" w14:textId="07DBCDED" w:rsidR="00D37C99" w:rsidRDefault="00843CC8" w:rsidP="00B77760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D37C99">
      <w:t>Submission</w:t>
    </w:r>
    <w:r>
      <w:fldChar w:fldCharType="end"/>
    </w:r>
    <w:r w:rsidR="00D37C99">
      <w:tab/>
      <w:t xml:space="preserve">page </w:t>
    </w:r>
    <w:r w:rsidR="00D37C99">
      <w:fldChar w:fldCharType="begin"/>
    </w:r>
    <w:r w:rsidR="00D37C99">
      <w:instrText xml:space="preserve">page </w:instrText>
    </w:r>
    <w:r w:rsidR="00D37C99">
      <w:fldChar w:fldCharType="separate"/>
    </w:r>
    <w:r w:rsidR="00D37C99">
      <w:rPr>
        <w:noProof/>
      </w:rPr>
      <w:t>2</w:t>
    </w:r>
    <w:r w:rsidR="00D37C99">
      <w:fldChar w:fldCharType="end"/>
    </w:r>
    <w:r w:rsidR="00D37C99">
      <w:tab/>
    </w:r>
    <w:r w:rsidR="001426EB">
      <w:rPr>
        <w:lang w:eastAsia="ko-KR"/>
      </w:rPr>
      <w:t>Lin Yang</w:t>
    </w:r>
    <w:r w:rsidR="00D37C99">
      <w:t>, Qualcomm Inc.</w:t>
    </w:r>
  </w:p>
  <w:p w14:paraId="4DFEA8E5" w14:textId="71282F58" w:rsidR="00D37C99" w:rsidRDefault="00D37C99" w:rsidP="00B77760">
    <w:pPr>
      <w:pStyle w:val="Footer"/>
      <w:tabs>
        <w:tab w:val="clear" w:pos="6480"/>
        <w:tab w:val="center" w:pos="4680"/>
        <w:tab w:val="left" w:pos="7508"/>
        <w:tab w:val="right" w:pos="9360"/>
      </w:tabs>
    </w:pPr>
    <w:r>
      <w:tab/>
    </w:r>
    <w:r>
      <w:fldChar w:fldCharType="begin"/>
    </w:r>
    <w:r>
      <w:instrText xml:space="preserve"> COMMENTS  \* MERGEFORMAT </w:instrText>
    </w:r>
    <w:r>
      <w:fldChar w:fldCharType="end"/>
    </w:r>
  </w:p>
  <w:p w14:paraId="3DA233A1" w14:textId="77777777" w:rsidR="00D37C99" w:rsidRDefault="00D37C9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E4E45C" w14:textId="77777777" w:rsidR="006A2FD0" w:rsidRDefault="006A2FD0">
      <w:r>
        <w:separator/>
      </w:r>
    </w:p>
  </w:footnote>
  <w:footnote w:type="continuationSeparator" w:id="0">
    <w:p w14:paraId="502A85C5" w14:textId="77777777" w:rsidR="006A2FD0" w:rsidRDefault="006A2FD0">
      <w:r>
        <w:continuationSeparator/>
      </w:r>
    </w:p>
  </w:footnote>
  <w:footnote w:type="continuationNotice" w:id="1">
    <w:p w14:paraId="56871C6C" w14:textId="77777777" w:rsidR="006A2FD0" w:rsidRDefault="006A2F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0ECA5" w14:textId="01672DA3" w:rsidR="00D37C99" w:rsidRDefault="00963F98" w:rsidP="00C74CB3">
    <w:pPr>
      <w:pStyle w:val="Header"/>
      <w:pBdr>
        <w:bottom w:val="single" w:sz="6" w:space="3" w:color="auto"/>
      </w:pBdr>
      <w:tabs>
        <w:tab w:val="clear" w:pos="6480"/>
        <w:tab w:val="center" w:pos="4680"/>
        <w:tab w:val="right" w:pos="9360"/>
      </w:tabs>
    </w:pPr>
    <w:r>
      <w:rPr>
        <w:lang w:eastAsia="ko-KR"/>
      </w:rPr>
      <w:t>February</w:t>
    </w:r>
    <w:r w:rsidR="006A45B3">
      <w:rPr>
        <w:lang w:eastAsia="ko-KR"/>
      </w:rPr>
      <w:t xml:space="preserve"> </w:t>
    </w:r>
    <w:r w:rsidR="00D37C99">
      <w:t>20</w:t>
    </w:r>
    <w:r w:rsidR="006A45B3">
      <w:t>2</w:t>
    </w:r>
    <w:r w:rsidR="00F907ED">
      <w:t>1</w:t>
    </w:r>
    <w:r w:rsidR="00D37C99">
      <w:tab/>
    </w:r>
    <w:r w:rsidR="00D37C99">
      <w:tab/>
      <w:t>doc.: IEEE 802.11-</w:t>
    </w:r>
    <w:r w:rsidR="00736165">
      <w:t>2</w:t>
    </w:r>
    <w:r w:rsidR="00F907ED">
      <w:t>1</w:t>
    </w:r>
    <w:r w:rsidR="00D37C99">
      <w:t>/</w:t>
    </w:r>
    <w:del w:id="1315" w:author="Lin Yang" w:date="2021-02-24T20:40:00Z">
      <w:r w:rsidR="00F907ED" w:rsidDel="008E4E89">
        <w:delText>xxxx</w:delText>
      </w:r>
      <w:r w:rsidR="00D37C99" w:rsidDel="008E4E89">
        <w:delText>r</w:delText>
      </w:r>
      <w:r w:rsidR="00F907ED" w:rsidDel="008E4E89">
        <w:delText>0</w:delText>
      </w:r>
    </w:del>
    <w:ins w:id="1316" w:author="Lin Yang" w:date="2021-02-24T20:40:00Z">
      <w:r w:rsidR="008E4E89">
        <w:t>0328</w:t>
      </w:r>
      <w:r w:rsidR="008E4E89">
        <w:t>r0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1" w15:restartNumberingAfterBreak="0">
    <w:nsid w:val="00000559"/>
    <w:multiLevelType w:val="multilevel"/>
    <w:tmpl w:val="000009DC"/>
    <w:lvl w:ilvl="0">
      <w:start w:val="2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" w15:restartNumberingAfterBreak="0">
    <w:nsid w:val="0000055A"/>
    <w:multiLevelType w:val="multilevel"/>
    <w:tmpl w:val="000009DD"/>
    <w:lvl w:ilvl="0">
      <w:start w:val="27"/>
      <w:numFmt w:val="decimal"/>
      <w:lvlText w:val="%1"/>
      <w:lvlJc w:val="left"/>
      <w:pPr>
        <w:ind w:left="774" w:hanging="608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start w:val="1"/>
      <w:numFmt w:val="decimal"/>
      <w:lvlText w:val="%2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2">
      <w:numFmt w:val="bullet"/>
      <w:lvlText w:val="•"/>
      <w:lvlJc w:val="left"/>
      <w:pPr>
        <w:ind w:left="1773" w:hanging="464"/>
      </w:pPr>
    </w:lvl>
    <w:lvl w:ilvl="3">
      <w:numFmt w:val="bullet"/>
      <w:lvlText w:val="•"/>
      <w:lvlJc w:val="left"/>
      <w:pPr>
        <w:ind w:left="2766" w:hanging="464"/>
      </w:pPr>
    </w:lvl>
    <w:lvl w:ilvl="4">
      <w:numFmt w:val="bullet"/>
      <w:lvlText w:val="•"/>
      <w:lvlJc w:val="left"/>
      <w:pPr>
        <w:ind w:left="3760" w:hanging="464"/>
      </w:pPr>
    </w:lvl>
    <w:lvl w:ilvl="5">
      <w:numFmt w:val="bullet"/>
      <w:lvlText w:val="•"/>
      <w:lvlJc w:val="left"/>
      <w:pPr>
        <w:ind w:left="4753" w:hanging="464"/>
      </w:pPr>
    </w:lvl>
    <w:lvl w:ilvl="6">
      <w:numFmt w:val="bullet"/>
      <w:lvlText w:val="•"/>
      <w:lvlJc w:val="left"/>
      <w:pPr>
        <w:ind w:left="5746" w:hanging="464"/>
      </w:pPr>
    </w:lvl>
    <w:lvl w:ilvl="7">
      <w:numFmt w:val="bullet"/>
      <w:lvlText w:val="•"/>
      <w:lvlJc w:val="left"/>
      <w:pPr>
        <w:ind w:left="6740" w:hanging="464"/>
      </w:pPr>
    </w:lvl>
    <w:lvl w:ilvl="8">
      <w:numFmt w:val="bullet"/>
      <w:lvlText w:val="•"/>
      <w:lvlJc w:val="left"/>
      <w:pPr>
        <w:ind w:left="7733" w:hanging="464"/>
      </w:pPr>
    </w:lvl>
  </w:abstractNum>
  <w:abstractNum w:abstractNumId="3" w15:restartNumberingAfterBreak="0">
    <w:nsid w:val="11D718A9"/>
    <w:multiLevelType w:val="hybridMultilevel"/>
    <w:tmpl w:val="E7FA2184"/>
    <w:lvl w:ilvl="0" w:tplc="7F3C9328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F2F7F"/>
    <w:multiLevelType w:val="hybridMultilevel"/>
    <w:tmpl w:val="A8183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81320"/>
    <w:multiLevelType w:val="hybridMultilevel"/>
    <w:tmpl w:val="EFCE7582"/>
    <w:lvl w:ilvl="0" w:tplc="A2CE555A">
      <w:start w:val="420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4532A"/>
    <w:multiLevelType w:val="hybridMultilevel"/>
    <w:tmpl w:val="AC86F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455F6"/>
    <w:multiLevelType w:val="hybridMultilevel"/>
    <w:tmpl w:val="6BF28BF6"/>
    <w:lvl w:ilvl="0" w:tplc="9EB6403A">
      <w:start w:val="16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9762E2"/>
    <w:multiLevelType w:val="hybridMultilevel"/>
    <w:tmpl w:val="8604B2F6"/>
    <w:lvl w:ilvl="0" w:tplc="2B885612">
      <w:start w:val="380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AD7991"/>
    <w:multiLevelType w:val="hybridMultilevel"/>
    <w:tmpl w:val="512C8D32"/>
    <w:lvl w:ilvl="0" w:tplc="D6F62DE0">
      <w:start w:val="380"/>
      <w:numFmt w:val="bullet"/>
      <w:lvlText w:val="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CA000D"/>
    <w:multiLevelType w:val="hybridMultilevel"/>
    <w:tmpl w:val="6FFC94AA"/>
    <w:lvl w:ilvl="0" w:tplc="F2B6C6C8">
      <w:start w:val="379"/>
      <w:numFmt w:val="bullet"/>
      <w:lvlText w:val="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A7F13"/>
    <w:multiLevelType w:val="hybridMultilevel"/>
    <w:tmpl w:val="144046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6B005D"/>
    <w:multiLevelType w:val="hybridMultilevel"/>
    <w:tmpl w:val="3C420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FF602D0"/>
    <w:multiLevelType w:val="hybridMultilevel"/>
    <w:tmpl w:val="3B8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EA7992"/>
    <w:multiLevelType w:val="hybridMultilevel"/>
    <w:tmpl w:val="764C9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4244C"/>
    <w:multiLevelType w:val="hybridMultilevel"/>
    <w:tmpl w:val="6B8E91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5"/>
  </w:num>
  <w:num w:numId="4">
    <w:abstractNumId w:val="4"/>
  </w:num>
  <w:num w:numId="5">
    <w:abstractNumId w:val="0"/>
    <w:lvlOverride w:ilvl="0">
      <w:lvl w:ilvl="0">
        <w:start w:val="1"/>
        <w:numFmt w:val="bullet"/>
        <w:lvlText w:val="28.3.10.8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Figure 28-2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28.3.10.8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28-2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Figure 28-2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Figure 28-2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Figure 28-2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28.3.10.8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28.3.3.8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28.3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28.3.3.8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28.3.3.8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3"/>
  </w:num>
  <w:num w:numId="18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18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Table 9-42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18"/>
          <w:u w:val="single"/>
        </w:rPr>
      </w:lvl>
    </w:lvlOverride>
  </w:num>
  <w:num w:numId="21">
    <w:abstractNumId w:val="0"/>
    <w:lvlOverride w:ilvl="0">
      <w:lvl w:ilvl="0">
        <w:start w:val="1"/>
        <w:numFmt w:val="bullet"/>
        <w:lvlText w:val="Table 9-42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17"/>
  </w:num>
  <w:num w:numId="23">
    <w:abstractNumId w:val="12"/>
  </w:num>
  <w:num w:numId="24">
    <w:abstractNumId w:val="0"/>
    <w:lvlOverride w:ilvl="0">
      <w:lvl w:ilvl="0">
        <w:start w:val="1"/>
        <w:numFmt w:val="bullet"/>
        <w:lvlText w:val="Figure 28-2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Figure 28-2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Figure 28-2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lvlText w:val="Figure 28-2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lvlText w:val="Table 28-2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Table 28-2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(28-114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2">
    <w:abstractNumId w:val="0"/>
    <w:lvlOverride w:ilvl="0">
      <w:lvl w:ilvl="0">
        <w:start w:val="1"/>
        <w:numFmt w:val="bullet"/>
        <w:lvlText w:val="(28-115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3">
    <w:abstractNumId w:val="0"/>
    <w:lvlOverride w:ilvl="0">
      <w:lvl w:ilvl="0">
        <w:start w:val="1"/>
        <w:numFmt w:val="bullet"/>
        <w:lvlText w:val="(28-120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4">
    <w:abstractNumId w:val="0"/>
    <w:lvlOverride w:ilvl="0">
      <w:lvl w:ilvl="0">
        <w:start w:val="1"/>
        <w:numFmt w:val="bullet"/>
        <w:lvlText w:val="(28-121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5">
    <w:abstractNumId w:val="0"/>
    <w:lvlOverride w:ilvl="0">
      <w:lvl w:ilvl="0">
        <w:start w:val="1"/>
        <w:numFmt w:val="bullet"/>
        <w:lvlText w:val="(28-122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6">
    <w:abstractNumId w:val="0"/>
    <w:lvlOverride w:ilvl="0">
      <w:lvl w:ilvl="0">
        <w:start w:val="1"/>
        <w:numFmt w:val="bullet"/>
        <w:lvlText w:val="(28-123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7">
    <w:abstractNumId w:val="0"/>
    <w:lvlOverride w:ilvl="0">
      <w:lvl w:ilvl="0">
        <w:start w:val="1"/>
        <w:numFmt w:val="bullet"/>
        <w:lvlText w:val="(28-117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8">
    <w:abstractNumId w:val="0"/>
    <w:lvlOverride w:ilvl="0">
      <w:lvl w:ilvl="0">
        <w:start w:val="1"/>
        <w:numFmt w:val="bullet"/>
        <w:lvlText w:val="(28-118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9">
    <w:abstractNumId w:val="0"/>
    <w:lvlOverride w:ilvl="0">
      <w:lvl w:ilvl="0">
        <w:start w:val="1"/>
        <w:numFmt w:val="bullet"/>
        <w:lvlText w:val="(28-116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0">
    <w:abstractNumId w:val="5"/>
  </w:num>
  <w:num w:numId="41">
    <w:abstractNumId w:val="7"/>
  </w:num>
  <w:num w:numId="42">
    <w:abstractNumId w:val="9"/>
  </w:num>
  <w:num w:numId="43">
    <w:abstractNumId w:val="8"/>
  </w:num>
  <w:num w:numId="44">
    <w:abstractNumId w:val="10"/>
  </w:num>
  <w:num w:numId="45">
    <w:abstractNumId w:val="6"/>
  </w:num>
  <w:num w:numId="46">
    <w:abstractNumId w:val="16"/>
  </w:num>
  <w:num w:numId="47">
    <w:abstractNumId w:val="1"/>
    <w:lvlOverride w:ilvl="0">
      <w:startOverride w:val="2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3"/>
  </w:num>
  <w:num w:numId="49">
    <w:abstractNumId w:val="2"/>
    <w:lvlOverride w:ilvl="0">
      <w:startOverride w:val="2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Lin Yang">
    <w15:presenceInfo w15:providerId="AD" w15:userId="S::linyang@qti.qualcomm.com::22c9f923-3b96-4280-92a1-bec5296842d7"/>
  </w15:person>
  <w15:person w15:author="Bin Tian">
    <w15:presenceInfo w15:providerId="AD" w15:userId="S::btian@qti.qualcomm.com::e397d4e6-4b2d-47c1-b080-befae643805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7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7F6"/>
    <w:rsid w:val="000016C9"/>
    <w:rsid w:val="000026FD"/>
    <w:rsid w:val="000076F4"/>
    <w:rsid w:val="00011033"/>
    <w:rsid w:val="00011D02"/>
    <w:rsid w:val="00012E25"/>
    <w:rsid w:val="000143A2"/>
    <w:rsid w:val="000144A7"/>
    <w:rsid w:val="00014E36"/>
    <w:rsid w:val="00015958"/>
    <w:rsid w:val="000166D3"/>
    <w:rsid w:val="00017E51"/>
    <w:rsid w:val="00020622"/>
    <w:rsid w:val="00020A50"/>
    <w:rsid w:val="0002143B"/>
    <w:rsid w:val="00022F0C"/>
    <w:rsid w:val="00023A14"/>
    <w:rsid w:val="00025604"/>
    <w:rsid w:val="00025686"/>
    <w:rsid w:val="00025A64"/>
    <w:rsid w:val="000273A1"/>
    <w:rsid w:val="00027CD6"/>
    <w:rsid w:val="0003062E"/>
    <w:rsid w:val="00031E7B"/>
    <w:rsid w:val="00032776"/>
    <w:rsid w:val="00034158"/>
    <w:rsid w:val="00035366"/>
    <w:rsid w:val="00036B49"/>
    <w:rsid w:val="00037947"/>
    <w:rsid w:val="00037BE2"/>
    <w:rsid w:val="0004049B"/>
    <w:rsid w:val="00040B6D"/>
    <w:rsid w:val="0004431E"/>
    <w:rsid w:val="00044D12"/>
    <w:rsid w:val="0004596D"/>
    <w:rsid w:val="000460FA"/>
    <w:rsid w:val="00046EF8"/>
    <w:rsid w:val="000476F1"/>
    <w:rsid w:val="0005035C"/>
    <w:rsid w:val="0005358F"/>
    <w:rsid w:val="00060EDC"/>
    <w:rsid w:val="000627C8"/>
    <w:rsid w:val="00065F38"/>
    <w:rsid w:val="00066195"/>
    <w:rsid w:val="00070343"/>
    <w:rsid w:val="000717BE"/>
    <w:rsid w:val="00074294"/>
    <w:rsid w:val="00076465"/>
    <w:rsid w:val="00076749"/>
    <w:rsid w:val="00077BD4"/>
    <w:rsid w:val="00077C7A"/>
    <w:rsid w:val="000813F5"/>
    <w:rsid w:val="00081BF2"/>
    <w:rsid w:val="00084D3D"/>
    <w:rsid w:val="0009087D"/>
    <w:rsid w:val="00090F5E"/>
    <w:rsid w:val="00092ACE"/>
    <w:rsid w:val="00092F6B"/>
    <w:rsid w:val="0009356B"/>
    <w:rsid w:val="00093AD8"/>
    <w:rsid w:val="000952B0"/>
    <w:rsid w:val="00097C3B"/>
    <w:rsid w:val="000A09CF"/>
    <w:rsid w:val="000A0C05"/>
    <w:rsid w:val="000A1F52"/>
    <w:rsid w:val="000A3105"/>
    <w:rsid w:val="000A33DD"/>
    <w:rsid w:val="000A37F6"/>
    <w:rsid w:val="000A73AB"/>
    <w:rsid w:val="000B08CA"/>
    <w:rsid w:val="000B2180"/>
    <w:rsid w:val="000B2CDB"/>
    <w:rsid w:val="000B5292"/>
    <w:rsid w:val="000B72A0"/>
    <w:rsid w:val="000B74FE"/>
    <w:rsid w:val="000C0E69"/>
    <w:rsid w:val="000C13F5"/>
    <w:rsid w:val="000C1637"/>
    <w:rsid w:val="000C5543"/>
    <w:rsid w:val="000C5C9E"/>
    <w:rsid w:val="000C5D9A"/>
    <w:rsid w:val="000C6CCB"/>
    <w:rsid w:val="000D0015"/>
    <w:rsid w:val="000D1813"/>
    <w:rsid w:val="000D206F"/>
    <w:rsid w:val="000D322B"/>
    <w:rsid w:val="000D43F8"/>
    <w:rsid w:val="000E152B"/>
    <w:rsid w:val="000E1842"/>
    <w:rsid w:val="000E226E"/>
    <w:rsid w:val="000E4005"/>
    <w:rsid w:val="000E4450"/>
    <w:rsid w:val="000E6555"/>
    <w:rsid w:val="000E6874"/>
    <w:rsid w:val="000E74A7"/>
    <w:rsid w:val="000E7883"/>
    <w:rsid w:val="000F11CE"/>
    <w:rsid w:val="000F17B4"/>
    <w:rsid w:val="000F1E72"/>
    <w:rsid w:val="000F564E"/>
    <w:rsid w:val="000F58CD"/>
    <w:rsid w:val="000F72A7"/>
    <w:rsid w:val="000F7B9A"/>
    <w:rsid w:val="000F7BF7"/>
    <w:rsid w:val="001000D3"/>
    <w:rsid w:val="00100816"/>
    <w:rsid w:val="00101230"/>
    <w:rsid w:val="0010131E"/>
    <w:rsid w:val="00102497"/>
    <w:rsid w:val="0010372A"/>
    <w:rsid w:val="00103876"/>
    <w:rsid w:val="0010409F"/>
    <w:rsid w:val="0010418E"/>
    <w:rsid w:val="00104BEB"/>
    <w:rsid w:val="0010501E"/>
    <w:rsid w:val="00107591"/>
    <w:rsid w:val="00107E56"/>
    <w:rsid w:val="00113E8E"/>
    <w:rsid w:val="00116D61"/>
    <w:rsid w:val="00120F51"/>
    <w:rsid w:val="001224E7"/>
    <w:rsid w:val="001245B3"/>
    <w:rsid w:val="00125962"/>
    <w:rsid w:val="00131526"/>
    <w:rsid w:val="001327FA"/>
    <w:rsid w:val="00133106"/>
    <w:rsid w:val="00133E7A"/>
    <w:rsid w:val="00133FB8"/>
    <w:rsid w:val="001347EE"/>
    <w:rsid w:val="00134F75"/>
    <w:rsid w:val="00135C70"/>
    <w:rsid w:val="00136081"/>
    <w:rsid w:val="00136DDD"/>
    <w:rsid w:val="001376E0"/>
    <w:rsid w:val="00137FE4"/>
    <w:rsid w:val="001426EB"/>
    <w:rsid w:val="00142D1A"/>
    <w:rsid w:val="0014315E"/>
    <w:rsid w:val="00143692"/>
    <w:rsid w:val="00144196"/>
    <w:rsid w:val="0014633C"/>
    <w:rsid w:val="00147562"/>
    <w:rsid w:val="00147788"/>
    <w:rsid w:val="00151F5F"/>
    <w:rsid w:val="00152933"/>
    <w:rsid w:val="00154EF9"/>
    <w:rsid w:val="001607E0"/>
    <w:rsid w:val="00160F61"/>
    <w:rsid w:val="00161C61"/>
    <w:rsid w:val="00161F24"/>
    <w:rsid w:val="0016250B"/>
    <w:rsid w:val="00165640"/>
    <w:rsid w:val="00165A35"/>
    <w:rsid w:val="00167887"/>
    <w:rsid w:val="0017065E"/>
    <w:rsid w:val="00170BC1"/>
    <w:rsid w:val="00172178"/>
    <w:rsid w:val="00172233"/>
    <w:rsid w:val="001731C3"/>
    <w:rsid w:val="00175171"/>
    <w:rsid w:val="00175224"/>
    <w:rsid w:val="00180453"/>
    <w:rsid w:val="00180B09"/>
    <w:rsid w:val="00180EE6"/>
    <w:rsid w:val="00181582"/>
    <w:rsid w:val="001832C4"/>
    <w:rsid w:val="0018773D"/>
    <w:rsid w:val="00187A66"/>
    <w:rsid w:val="00190018"/>
    <w:rsid w:val="00192BD6"/>
    <w:rsid w:val="00193036"/>
    <w:rsid w:val="00194F71"/>
    <w:rsid w:val="0019545C"/>
    <w:rsid w:val="0019612D"/>
    <w:rsid w:val="00196678"/>
    <w:rsid w:val="00196F58"/>
    <w:rsid w:val="001974B0"/>
    <w:rsid w:val="001A0EF1"/>
    <w:rsid w:val="001A1433"/>
    <w:rsid w:val="001A488A"/>
    <w:rsid w:val="001A4D55"/>
    <w:rsid w:val="001A550E"/>
    <w:rsid w:val="001A6541"/>
    <w:rsid w:val="001B0484"/>
    <w:rsid w:val="001B0983"/>
    <w:rsid w:val="001B1ECA"/>
    <w:rsid w:val="001B3210"/>
    <w:rsid w:val="001B43B9"/>
    <w:rsid w:val="001B6067"/>
    <w:rsid w:val="001B6598"/>
    <w:rsid w:val="001B748C"/>
    <w:rsid w:val="001C112D"/>
    <w:rsid w:val="001C3320"/>
    <w:rsid w:val="001C37AB"/>
    <w:rsid w:val="001C3BAE"/>
    <w:rsid w:val="001C61AB"/>
    <w:rsid w:val="001C6661"/>
    <w:rsid w:val="001C732F"/>
    <w:rsid w:val="001D0514"/>
    <w:rsid w:val="001D186E"/>
    <w:rsid w:val="001D494A"/>
    <w:rsid w:val="001D5ACE"/>
    <w:rsid w:val="001D5BBA"/>
    <w:rsid w:val="001D65DF"/>
    <w:rsid w:val="001D723B"/>
    <w:rsid w:val="001D7443"/>
    <w:rsid w:val="001E01B3"/>
    <w:rsid w:val="001E1DFC"/>
    <w:rsid w:val="001E2180"/>
    <w:rsid w:val="001E2E9F"/>
    <w:rsid w:val="001E634B"/>
    <w:rsid w:val="001E63B3"/>
    <w:rsid w:val="001E79AB"/>
    <w:rsid w:val="001F12B2"/>
    <w:rsid w:val="001F15F1"/>
    <w:rsid w:val="001F19F9"/>
    <w:rsid w:val="001F1A6C"/>
    <w:rsid w:val="001F20B9"/>
    <w:rsid w:val="001F3B28"/>
    <w:rsid w:val="001F4D4C"/>
    <w:rsid w:val="001F7749"/>
    <w:rsid w:val="00203446"/>
    <w:rsid w:val="002034E6"/>
    <w:rsid w:val="002045F5"/>
    <w:rsid w:val="00204C4E"/>
    <w:rsid w:val="002054D2"/>
    <w:rsid w:val="00205920"/>
    <w:rsid w:val="00206AED"/>
    <w:rsid w:val="002077AD"/>
    <w:rsid w:val="0021066D"/>
    <w:rsid w:val="00210DB0"/>
    <w:rsid w:val="00210F7E"/>
    <w:rsid w:val="002114A1"/>
    <w:rsid w:val="00211809"/>
    <w:rsid w:val="00211D6F"/>
    <w:rsid w:val="00213203"/>
    <w:rsid w:val="00214AD1"/>
    <w:rsid w:val="0021565B"/>
    <w:rsid w:val="00216F91"/>
    <w:rsid w:val="00220653"/>
    <w:rsid w:val="00221103"/>
    <w:rsid w:val="0022119E"/>
    <w:rsid w:val="00222FEA"/>
    <w:rsid w:val="00224973"/>
    <w:rsid w:val="0022520C"/>
    <w:rsid w:val="002257DB"/>
    <w:rsid w:val="0022637F"/>
    <w:rsid w:val="00226B1A"/>
    <w:rsid w:val="0022746B"/>
    <w:rsid w:val="00227C79"/>
    <w:rsid w:val="00232500"/>
    <w:rsid w:val="002333E8"/>
    <w:rsid w:val="00234AA9"/>
    <w:rsid w:val="00234D48"/>
    <w:rsid w:val="00235619"/>
    <w:rsid w:val="00236426"/>
    <w:rsid w:val="002445DF"/>
    <w:rsid w:val="00244A96"/>
    <w:rsid w:val="002502A4"/>
    <w:rsid w:val="00252B51"/>
    <w:rsid w:val="00253244"/>
    <w:rsid w:val="00253479"/>
    <w:rsid w:val="002539F0"/>
    <w:rsid w:val="00253AD6"/>
    <w:rsid w:val="00254FFD"/>
    <w:rsid w:val="0025619A"/>
    <w:rsid w:val="00263211"/>
    <w:rsid w:val="00264906"/>
    <w:rsid w:val="002707C7"/>
    <w:rsid w:val="00271C8D"/>
    <w:rsid w:val="0027230C"/>
    <w:rsid w:val="00272938"/>
    <w:rsid w:val="00273039"/>
    <w:rsid w:val="002742BE"/>
    <w:rsid w:val="002744EF"/>
    <w:rsid w:val="00277766"/>
    <w:rsid w:val="00281197"/>
    <w:rsid w:val="00281378"/>
    <w:rsid w:val="00281500"/>
    <w:rsid w:val="00281E99"/>
    <w:rsid w:val="00281F7A"/>
    <w:rsid w:val="00282D64"/>
    <w:rsid w:val="00283B2A"/>
    <w:rsid w:val="002849E4"/>
    <w:rsid w:val="00286EE9"/>
    <w:rsid w:val="0029020B"/>
    <w:rsid w:val="00290BD3"/>
    <w:rsid w:val="00292966"/>
    <w:rsid w:val="00294A86"/>
    <w:rsid w:val="0029517F"/>
    <w:rsid w:val="00295353"/>
    <w:rsid w:val="00296F3D"/>
    <w:rsid w:val="002A1916"/>
    <w:rsid w:val="002A22E4"/>
    <w:rsid w:val="002A3762"/>
    <w:rsid w:val="002A56A0"/>
    <w:rsid w:val="002A6592"/>
    <w:rsid w:val="002A69E4"/>
    <w:rsid w:val="002A7314"/>
    <w:rsid w:val="002B1954"/>
    <w:rsid w:val="002B1D04"/>
    <w:rsid w:val="002B491C"/>
    <w:rsid w:val="002B6E40"/>
    <w:rsid w:val="002B74C5"/>
    <w:rsid w:val="002B7F7F"/>
    <w:rsid w:val="002C182F"/>
    <w:rsid w:val="002C27BC"/>
    <w:rsid w:val="002C3CE9"/>
    <w:rsid w:val="002C4F58"/>
    <w:rsid w:val="002C5D8B"/>
    <w:rsid w:val="002C7ED5"/>
    <w:rsid w:val="002D16F8"/>
    <w:rsid w:val="002D3F54"/>
    <w:rsid w:val="002D44BE"/>
    <w:rsid w:val="002D58EB"/>
    <w:rsid w:val="002D72A6"/>
    <w:rsid w:val="002E003C"/>
    <w:rsid w:val="002E0959"/>
    <w:rsid w:val="002E20F4"/>
    <w:rsid w:val="002E4985"/>
    <w:rsid w:val="002E4E43"/>
    <w:rsid w:val="002E584E"/>
    <w:rsid w:val="002F0D8B"/>
    <w:rsid w:val="002F1494"/>
    <w:rsid w:val="002F175E"/>
    <w:rsid w:val="002F19AB"/>
    <w:rsid w:val="002F1C8B"/>
    <w:rsid w:val="002F223D"/>
    <w:rsid w:val="002F40BD"/>
    <w:rsid w:val="002F49AC"/>
    <w:rsid w:val="002F4C6F"/>
    <w:rsid w:val="002F6525"/>
    <w:rsid w:val="002F6E90"/>
    <w:rsid w:val="003000F5"/>
    <w:rsid w:val="00301EFA"/>
    <w:rsid w:val="003035A2"/>
    <w:rsid w:val="00303A69"/>
    <w:rsid w:val="00306F71"/>
    <w:rsid w:val="00307956"/>
    <w:rsid w:val="00307A9D"/>
    <w:rsid w:val="003104CC"/>
    <w:rsid w:val="00310622"/>
    <w:rsid w:val="00311079"/>
    <w:rsid w:val="003112CA"/>
    <w:rsid w:val="003113A8"/>
    <w:rsid w:val="00311AEB"/>
    <w:rsid w:val="00313534"/>
    <w:rsid w:val="003147AB"/>
    <w:rsid w:val="003207F1"/>
    <w:rsid w:val="0032164B"/>
    <w:rsid w:val="00322473"/>
    <w:rsid w:val="00323FAE"/>
    <w:rsid w:val="003249D3"/>
    <w:rsid w:val="00324A46"/>
    <w:rsid w:val="003251A4"/>
    <w:rsid w:val="0032539C"/>
    <w:rsid w:val="0033078C"/>
    <w:rsid w:val="003326BA"/>
    <w:rsid w:val="00332A76"/>
    <w:rsid w:val="00336601"/>
    <w:rsid w:val="00337761"/>
    <w:rsid w:val="00340A4E"/>
    <w:rsid w:val="0034119D"/>
    <w:rsid w:val="00341F8D"/>
    <w:rsid w:val="003437AA"/>
    <w:rsid w:val="00352515"/>
    <w:rsid w:val="00353B16"/>
    <w:rsid w:val="003566AA"/>
    <w:rsid w:val="00356D88"/>
    <w:rsid w:val="00360506"/>
    <w:rsid w:val="00361241"/>
    <w:rsid w:val="00361C5E"/>
    <w:rsid w:val="0036200D"/>
    <w:rsid w:val="003644DC"/>
    <w:rsid w:val="0036486D"/>
    <w:rsid w:val="00364A1B"/>
    <w:rsid w:val="003666AC"/>
    <w:rsid w:val="00366A89"/>
    <w:rsid w:val="00366BE6"/>
    <w:rsid w:val="00366E73"/>
    <w:rsid w:val="00367BEF"/>
    <w:rsid w:val="0037098E"/>
    <w:rsid w:val="00371FF9"/>
    <w:rsid w:val="003727F1"/>
    <w:rsid w:val="003735A6"/>
    <w:rsid w:val="003738FC"/>
    <w:rsid w:val="00374675"/>
    <w:rsid w:val="003762F0"/>
    <w:rsid w:val="003765A6"/>
    <w:rsid w:val="00376947"/>
    <w:rsid w:val="00377B13"/>
    <w:rsid w:val="003830A2"/>
    <w:rsid w:val="00383882"/>
    <w:rsid w:val="00385F55"/>
    <w:rsid w:val="00386C11"/>
    <w:rsid w:val="00386E5D"/>
    <w:rsid w:val="00390CCB"/>
    <w:rsid w:val="00390D0B"/>
    <w:rsid w:val="0039158A"/>
    <w:rsid w:val="00394E78"/>
    <w:rsid w:val="0039622F"/>
    <w:rsid w:val="003962D0"/>
    <w:rsid w:val="00397419"/>
    <w:rsid w:val="003A1CCD"/>
    <w:rsid w:val="003A1E14"/>
    <w:rsid w:val="003A3862"/>
    <w:rsid w:val="003A7EF2"/>
    <w:rsid w:val="003B240F"/>
    <w:rsid w:val="003B2A2C"/>
    <w:rsid w:val="003B2B39"/>
    <w:rsid w:val="003B3827"/>
    <w:rsid w:val="003B4350"/>
    <w:rsid w:val="003B58F9"/>
    <w:rsid w:val="003B5ECB"/>
    <w:rsid w:val="003B618C"/>
    <w:rsid w:val="003B6366"/>
    <w:rsid w:val="003B70D7"/>
    <w:rsid w:val="003B7673"/>
    <w:rsid w:val="003B7A49"/>
    <w:rsid w:val="003C1089"/>
    <w:rsid w:val="003C171F"/>
    <w:rsid w:val="003C18BD"/>
    <w:rsid w:val="003C4500"/>
    <w:rsid w:val="003C4750"/>
    <w:rsid w:val="003C66DD"/>
    <w:rsid w:val="003D0341"/>
    <w:rsid w:val="003D2005"/>
    <w:rsid w:val="003D21A2"/>
    <w:rsid w:val="003D29C4"/>
    <w:rsid w:val="003D2AEA"/>
    <w:rsid w:val="003D324B"/>
    <w:rsid w:val="003D3DDF"/>
    <w:rsid w:val="003D5E97"/>
    <w:rsid w:val="003D6FFB"/>
    <w:rsid w:val="003D7046"/>
    <w:rsid w:val="003E050C"/>
    <w:rsid w:val="003E21D0"/>
    <w:rsid w:val="003E2DD7"/>
    <w:rsid w:val="003E359B"/>
    <w:rsid w:val="003E49A0"/>
    <w:rsid w:val="003E5111"/>
    <w:rsid w:val="003E556B"/>
    <w:rsid w:val="003E5AA3"/>
    <w:rsid w:val="003E677C"/>
    <w:rsid w:val="003F100E"/>
    <w:rsid w:val="003F29F6"/>
    <w:rsid w:val="003F2EAC"/>
    <w:rsid w:val="003F3BE1"/>
    <w:rsid w:val="003F4AA6"/>
    <w:rsid w:val="003F4E9F"/>
    <w:rsid w:val="003F554D"/>
    <w:rsid w:val="003F6CF0"/>
    <w:rsid w:val="0040239D"/>
    <w:rsid w:val="0040262F"/>
    <w:rsid w:val="00402E51"/>
    <w:rsid w:val="00404BEA"/>
    <w:rsid w:val="004101A5"/>
    <w:rsid w:val="004113B6"/>
    <w:rsid w:val="00412FD9"/>
    <w:rsid w:val="00415021"/>
    <w:rsid w:val="0041562B"/>
    <w:rsid w:val="004157D9"/>
    <w:rsid w:val="00415805"/>
    <w:rsid w:val="004178C7"/>
    <w:rsid w:val="00417CB6"/>
    <w:rsid w:val="00422A88"/>
    <w:rsid w:val="00424659"/>
    <w:rsid w:val="00424B5B"/>
    <w:rsid w:val="0042538F"/>
    <w:rsid w:val="00430452"/>
    <w:rsid w:val="00430F78"/>
    <w:rsid w:val="004343FC"/>
    <w:rsid w:val="0043714F"/>
    <w:rsid w:val="0043747D"/>
    <w:rsid w:val="00440F9C"/>
    <w:rsid w:val="0044107A"/>
    <w:rsid w:val="00441AED"/>
    <w:rsid w:val="00442037"/>
    <w:rsid w:val="00442E00"/>
    <w:rsid w:val="004502F0"/>
    <w:rsid w:val="00450F35"/>
    <w:rsid w:val="00451979"/>
    <w:rsid w:val="00452563"/>
    <w:rsid w:val="00452594"/>
    <w:rsid w:val="00452FF7"/>
    <w:rsid w:val="004546E3"/>
    <w:rsid w:val="004551BD"/>
    <w:rsid w:val="00457725"/>
    <w:rsid w:val="00460171"/>
    <w:rsid w:val="004606EA"/>
    <w:rsid w:val="00461F55"/>
    <w:rsid w:val="0046227F"/>
    <w:rsid w:val="00464963"/>
    <w:rsid w:val="00466289"/>
    <w:rsid w:val="00466391"/>
    <w:rsid w:val="004670C0"/>
    <w:rsid w:val="0047022C"/>
    <w:rsid w:val="004709E0"/>
    <w:rsid w:val="00471448"/>
    <w:rsid w:val="00471E83"/>
    <w:rsid w:val="004727B1"/>
    <w:rsid w:val="00472CB7"/>
    <w:rsid w:val="00474D53"/>
    <w:rsid w:val="00474D9A"/>
    <w:rsid w:val="00475027"/>
    <w:rsid w:val="00476965"/>
    <w:rsid w:val="0047732A"/>
    <w:rsid w:val="004777DE"/>
    <w:rsid w:val="00480585"/>
    <w:rsid w:val="00480F77"/>
    <w:rsid w:val="0048359F"/>
    <w:rsid w:val="00485E46"/>
    <w:rsid w:val="00486220"/>
    <w:rsid w:val="00486AA7"/>
    <w:rsid w:val="00486E90"/>
    <w:rsid w:val="00493101"/>
    <w:rsid w:val="00494527"/>
    <w:rsid w:val="00494BCE"/>
    <w:rsid w:val="004956A8"/>
    <w:rsid w:val="004957EB"/>
    <w:rsid w:val="00495D02"/>
    <w:rsid w:val="004977AD"/>
    <w:rsid w:val="00497AAA"/>
    <w:rsid w:val="004A06DD"/>
    <w:rsid w:val="004A2FF9"/>
    <w:rsid w:val="004A3873"/>
    <w:rsid w:val="004A4896"/>
    <w:rsid w:val="004B064B"/>
    <w:rsid w:val="004B157A"/>
    <w:rsid w:val="004B48CE"/>
    <w:rsid w:val="004B4A43"/>
    <w:rsid w:val="004B53A3"/>
    <w:rsid w:val="004B5AE5"/>
    <w:rsid w:val="004B6745"/>
    <w:rsid w:val="004C10C2"/>
    <w:rsid w:val="004C22A6"/>
    <w:rsid w:val="004C48DE"/>
    <w:rsid w:val="004C78ED"/>
    <w:rsid w:val="004C7A29"/>
    <w:rsid w:val="004C7F8B"/>
    <w:rsid w:val="004D0B5D"/>
    <w:rsid w:val="004D0FE5"/>
    <w:rsid w:val="004D4399"/>
    <w:rsid w:val="004D51D1"/>
    <w:rsid w:val="004D58A9"/>
    <w:rsid w:val="004D6056"/>
    <w:rsid w:val="004D7972"/>
    <w:rsid w:val="004E0C00"/>
    <w:rsid w:val="004E34B8"/>
    <w:rsid w:val="004E383A"/>
    <w:rsid w:val="004E41B7"/>
    <w:rsid w:val="004E4303"/>
    <w:rsid w:val="004E53F9"/>
    <w:rsid w:val="004E58F7"/>
    <w:rsid w:val="004E67B1"/>
    <w:rsid w:val="004F0FC1"/>
    <w:rsid w:val="004F16CE"/>
    <w:rsid w:val="004F1B40"/>
    <w:rsid w:val="004F2E51"/>
    <w:rsid w:val="004F2FAB"/>
    <w:rsid w:val="004F3DA6"/>
    <w:rsid w:val="004F5A69"/>
    <w:rsid w:val="004F65B7"/>
    <w:rsid w:val="004F6F39"/>
    <w:rsid w:val="004F7C6F"/>
    <w:rsid w:val="00500CAC"/>
    <w:rsid w:val="005017A2"/>
    <w:rsid w:val="00503A04"/>
    <w:rsid w:val="00504726"/>
    <w:rsid w:val="00506839"/>
    <w:rsid w:val="00511798"/>
    <w:rsid w:val="005121E1"/>
    <w:rsid w:val="005125FC"/>
    <w:rsid w:val="005149CB"/>
    <w:rsid w:val="00515958"/>
    <w:rsid w:val="00523189"/>
    <w:rsid w:val="00524000"/>
    <w:rsid w:val="00524C78"/>
    <w:rsid w:val="0052574F"/>
    <w:rsid w:val="00526A53"/>
    <w:rsid w:val="00530234"/>
    <w:rsid w:val="005315E5"/>
    <w:rsid w:val="005318AC"/>
    <w:rsid w:val="00531AE4"/>
    <w:rsid w:val="00532A5F"/>
    <w:rsid w:val="00533785"/>
    <w:rsid w:val="005347A4"/>
    <w:rsid w:val="00534C83"/>
    <w:rsid w:val="00535405"/>
    <w:rsid w:val="00536C8E"/>
    <w:rsid w:val="005400DC"/>
    <w:rsid w:val="0054120B"/>
    <w:rsid w:val="00541314"/>
    <w:rsid w:val="005416BA"/>
    <w:rsid w:val="00541FB8"/>
    <w:rsid w:val="00542008"/>
    <w:rsid w:val="00542B72"/>
    <w:rsid w:val="0054429D"/>
    <w:rsid w:val="0054540D"/>
    <w:rsid w:val="00546A50"/>
    <w:rsid w:val="00547906"/>
    <w:rsid w:val="00551FC4"/>
    <w:rsid w:val="00552B2B"/>
    <w:rsid w:val="00555A23"/>
    <w:rsid w:val="00557D06"/>
    <w:rsid w:val="005609C8"/>
    <w:rsid w:val="00562E6D"/>
    <w:rsid w:val="005639D4"/>
    <w:rsid w:val="00563E06"/>
    <w:rsid w:val="005700B7"/>
    <w:rsid w:val="00570461"/>
    <w:rsid w:val="005704B5"/>
    <w:rsid w:val="00570A1C"/>
    <w:rsid w:val="00570BC3"/>
    <w:rsid w:val="00572238"/>
    <w:rsid w:val="005729A1"/>
    <w:rsid w:val="005747B1"/>
    <w:rsid w:val="00575784"/>
    <w:rsid w:val="005762BB"/>
    <w:rsid w:val="00577EC8"/>
    <w:rsid w:val="00580557"/>
    <w:rsid w:val="005820C3"/>
    <w:rsid w:val="00582210"/>
    <w:rsid w:val="00583312"/>
    <w:rsid w:val="00583986"/>
    <w:rsid w:val="00585923"/>
    <w:rsid w:val="005866B5"/>
    <w:rsid w:val="00586D02"/>
    <w:rsid w:val="005874B0"/>
    <w:rsid w:val="005874BE"/>
    <w:rsid w:val="0058750B"/>
    <w:rsid w:val="00590181"/>
    <w:rsid w:val="0059053A"/>
    <w:rsid w:val="005913EC"/>
    <w:rsid w:val="00591EA0"/>
    <w:rsid w:val="00595232"/>
    <w:rsid w:val="0059556A"/>
    <w:rsid w:val="0059581D"/>
    <w:rsid w:val="00597CB2"/>
    <w:rsid w:val="005A01CD"/>
    <w:rsid w:val="005A2915"/>
    <w:rsid w:val="005A34CC"/>
    <w:rsid w:val="005A3A6D"/>
    <w:rsid w:val="005A4153"/>
    <w:rsid w:val="005A49DD"/>
    <w:rsid w:val="005A56EF"/>
    <w:rsid w:val="005A667D"/>
    <w:rsid w:val="005A676C"/>
    <w:rsid w:val="005A79D9"/>
    <w:rsid w:val="005B0800"/>
    <w:rsid w:val="005B478D"/>
    <w:rsid w:val="005B4DA5"/>
    <w:rsid w:val="005B4F34"/>
    <w:rsid w:val="005B7577"/>
    <w:rsid w:val="005C02CA"/>
    <w:rsid w:val="005C0AAA"/>
    <w:rsid w:val="005C14D4"/>
    <w:rsid w:val="005C28FB"/>
    <w:rsid w:val="005C3021"/>
    <w:rsid w:val="005C61E9"/>
    <w:rsid w:val="005C6ECD"/>
    <w:rsid w:val="005D1B3A"/>
    <w:rsid w:val="005D1CDC"/>
    <w:rsid w:val="005D2FCC"/>
    <w:rsid w:val="005D395C"/>
    <w:rsid w:val="005D41F1"/>
    <w:rsid w:val="005D4369"/>
    <w:rsid w:val="005D7DB1"/>
    <w:rsid w:val="005E12A3"/>
    <w:rsid w:val="005E624D"/>
    <w:rsid w:val="005E62A3"/>
    <w:rsid w:val="005E6DE2"/>
    <w:rsid w:val="005E7400"/>
    <w:rsid w:val="005E7A6E"/>
    <w:rsid w:val="005F4BD8"/>
    <w:rsid w:val="005F4D3F"/>
    <w:rsid w:val="005F7329"/>
    <w:rsid w:val="005F79D4"/>
    <w:rsid w:val="00600A15"/>
    <w:rsid w:val="00601583"/>
    <w:rsid w:val="00601A85"/>
    <w:rsid w:val="00602026"/>
    <w:rsid w:val="0060328A"/>
    <w:rsid w:val="0060354A"/>
    <w:rsid w:val="0060763F"/>
    <w:rsid w:val="006101FD"/>
    <w:rsid w:val="00610616"/>
    <w:rsid w:val="00611A02"/>
    <w:rsid w:val="00611D23"/>
    <w:rsid w:val="00612309"/>
    <w:rsid w:val="0061287A"/>
    <w:rsid w:val="0061301A"/>
    <w:rsid w:val="00613069"/>
    <w:rsid w:val="00613182"/>
    <w:rsid w:val="0061449B"/>
    <w:rsid w:val="00615C45"/>
    <w:rsid w:val="0062087C"/>
    <w:rsid w:val="00621872"/>
    <w:rsid w:val="00623369"/>
    <w:rsid w:val="00623C44"/>
    <w:rsid w:val="0062440B"/>
    <w:rsid w:val="006244EB"/>
    <w:rsid w:val="00626380"/>
    <w:rsid w:val="00635134"/>
    <w:rsid w:val="00637632"/>
    <w:rsid w:val="00642B12"/>
    <w:rsid w:val="00647017"/>
    <w:rsid w:val="006478F2"/>
    <w:rsid w:val="0065029D"/>
    <w:rsid w:val="00650E48"/>
    <w:rsid w:val="00652A5F"/>
    <w:rsid w:val="00654B22"/>
    <w:rsid w:val="00661282"/>
    <w:rsid w:val="00670DA0"/>
    <w:rsid w:val="00673A8D"/>
    <w:rsid w:val="00673EF4"/>
    <w:rsid w:val="00674F31"/>
    <w:rsid w:val="006759F7"/>
    <w:rsid w:val="006762D2"/>
    <w:rsid w:val="006801A4"/>
    <w:rsid w:val="006806D3"/>
    <w:rsid w:val="00683037"/>
    <w:rsid w:val="00683EE3"/>
    <w:rsid w:val="00683F4A"/>
    <w:rsid w:val="00686F44"/>
    <w:rsid w:val="00687217"/>
    <w:rsid w:val="00687446"/>
    <w:rsid w:val="006906F7"/>
    <w:rsid w:val="00691993"/>
    <w:rsid w:val="006948DD"/>
    <w:rsid w:val="00695052"/>
    <w:rsid w:val="006951B5"/>
    <w:rsid w:val="00695CBE"/>
    <w:rsid w:val="006961D3"/>
    <w:rsid w:val="0069713D"/>
    <w:rsid w:val="006A0C57"/>
    <w:rsid w:val="006A134B"/>
    <w:rsid w:val="006A2FD0"/>
    <w:rsid w:val="006A308A"/>
    <w:rsid w:val="006A37DE"/>
    <w:rsid w:val="006A3D74"/>
    <w:rsid w:val="006A45B3"/>
    <w:rsid w:val="006A5540"/>
    <w:rsid w:val="006A631D"/>
    <w:rsid w:val="006A6686"/>
    <w:rsid w:val="006A7D2E"/>
    <w:rsid w:val="006B0F03"/>
    <w:rsid w:val="006B0F47"/>
    <w:rsid w:val="006B2EC1"/>
    <w:rsid w:val="006B47F5"/>
    <w:rsid w:val="006B597C"/>
    <w:rsid w:val="006B5D24"/>
    <w:rsid w:val="006B7585"/>
    <w:rsid w:val="006C0727"/>
    <w:rsid w:val="006C0895"/>
    <w:rsid w:val="006C193E"/>
    <w:rsid w:val="006C33F7"/>
    <w:rsid w:val="006C3DD7"/>
    <w:rsid w:val="006C4954"/>
    <w:rsid w:val="006C5152"/>
    <w:rsid w:val="006C66D4"/>
    <w:rsid w:val="006C76A9"/>
    <w:rsid w:val="006C7FEB"/>
    <w:rsid w:val="006D11A2"/>
    <w:rsid w:val="006D30A5"/>
    <w:rsid w:val="006D31FF"/>
    <w:rsid w:val="006D38B4"/>
    <w:rsid w:val="006D631F"/>
    <w:rsid w:val="006E145F"/>
    <w:rsid w:val="006E1883"/>
    <w:rsid w:val="006E1B92"/>
    <w:rsid w:val="006E1FCD"/>
    <w:rsid w:val="006E4033"/>
    <w:rsid w:val="006E5CAB"/>
    <w:rsid w:val="006E6652"/>
    <w:rsid w:val="006E6DDF"/>
    <w:rsid w:val="006F04B3"/>
    <w:rsid w:val="006F0B12"/>
    <w:rsid w:val="006F1481"/>
    <w:rsid w:val="006F1717"/>
    <w:rsid w:val="006F3A80"/>
    <w:rsid w:val="006F4729"/>
    <w:rsid w:val="006F4FD1"/>
    <w:rsid w:val="006F6550"/>
    <w:rsid w:val="006F6D5C"/>
    <w:rsid w:val="006F6F4F"/>
    <w:rsid w:val="006F7770"/>
    <w:rsid w:val="00701D27"/>
    <w:rsid w:val="00707262"/>
    <w:rsid w:val="0071075B"/>
    <w:rsid w:val="00710DFE"/>
    <w:rsid w:val="00712CB7"/>
    <w:rsid w:val="00714EB7"/>
    <w:rsid w:val="00715B65"/>
    <w:rsid w:val="007166BC"/>
    <w:rsid w:val="00716E09"/>
    <w:rsid w:val="0071707E"/>
    <w:rsid w:val="00717A4A"/>
    <w:rsid w:val="00720C11"/>
    <w:rsid w:val="00722056"/>
    <w:rsid w:val="00724317"/>
    <w:rsid w:val="00725025"/>
    <w:rsid w:val="0072518D"/>
    <w:rsid w:val="00730877"/>
    <w:rsid w:val="00730C76"/>
    <w:rsid w:val="007310B4"/>
    <w:rsid w:val="007330E9"/>
    <w:rsid w:val="007360CB"/>
    <w:rsid w:val="00736165"/>
    <w:rsid w:val="00740F73"/>
    <w:rsid w:val="0074163A"/>
    <w:rsid w:val="007416FA"/>
    <w:rsid w:val="00741BC1"/>
    <w:rsid w:val="00744A5D"/>
    <w:rsid w:val="00744A87"/>
    <w:rsid w:val="00745172"/>
    <w:rsid w:val="00745605"/>
    <w:rsid w:val="00745717"/>
    <w:rsid w:val="00745E92"/>
    <w:rsid w:val="0074734D"/>
    <w:rsid w:val="0074761F"/>
    <w:rsid w:val="00752717"/>
    <w:rsid w:val="00752A54"/>
    <w:rsid w:val="00754E0C"/>
    <w:rsid w:val="00756A36"/>
    <w:rsid w:val="00757497"/>
    <w:rsid w:val="00757C66"/>
    <w:rsid w:val="0076138F"/>
    <w:rsid w:val="00761D12"/>
    <w:rsid w:val="00761E4C"/>
    <w:rsid w:val="00762899"/>
    <w:rsid w:val="00762EF4"/>
    <w:rsid w:val="00764049"/>
    <w:rsid w:val="00764CA1"/>
    <w:rsid w:val="00765083"/>
    <w:rsid w:val="007670EB"/>
    <w:rsid w:val="00767B00"/>
    <w:rsid w:val="007704D6"/>
    <w:rsid w:val="00770572"/>
    <w:rsid w:val="007735CF"/>
    <w:rsid w:val="00774981"/>
    <w:rsid w:val="00775723"/>
    <w:rsid w:val="00780BC0"/>
    <w:rsid w:val="00780E8B"/>
    <w:rsid w:val="0078255D"/>
    <w:rsid w:val="0078264D"/>
    <w:rsid w:val="00783DC4"/>
    <w:rsid w:val="007841A6"/>
    <w:rsid w:val="00784A3A"/>
    <w:rsid w:val="00787320"/>
    <w:rsid w:val="00792BA8"/>
    <w:rsid w:val="0079433E"/>
    <w:rsid w:val="00796598"/>
    <w:rsid w:val="007A2620"/>
    <w:rsid w:val="007A44CC"/>
    <w:rsid w:val="007A4BE9"/>
    <w:rsid w:val="007A55B2"/>
    <w:rsid w:val="007A561E"/>
    <w:rsid w:val="007A6219"/>
    <w:rsid w:val="007A64B5"/>
    <w:rsid w:val="007A78F0"/>
    <w:rsid w:val="007B09BB"/>
    <w:rsid w:val="007B3F74"/>
    <w:rsid w:val="007B4319"/>
    <w:rsid w:val="007B50C5"/>
    <w:rsid w:val="007B6576"/>
    <w:rsid w:val="007B6739"/>
    <w:rsid w:val="007B70F4"/>
    <w:rsid w:val="007B75F9"/>
    <w:rsid w:val="007C1292"/>
    <w:rsid w:val="007C214B"/>
    <w:rsid w:val="007C3731"/>
    <w:rsid w:val="007C400F"/>
    <w:rsid w:val="007C40D4"/>
    <w:rsid w:val="007C4D3F"/>
    <w:rsid w:val="007C5953"/>
    <w:rsid w:val="007D019D"/>
    <w:rsid w:val="007D1431"/>
    <w:rsid w:val="007D19DD"/>
    <w:rsid w:val="007D1E86"/>
    <w:rsid w:val="007D2796"/>
    <w:rsid w:val="007D2AB1"/>
    <w:rsid w:val="007D3C70"/>
    <w:rsid w:val="007E0A15"/>
    <w:rsid w:val="007E2770"/>
    <w:rsid w:val="007E2A20"/>
    <w:rsid w:val="007E2A2B"/>
    <w:rsid w:val="007E2B32"/>
    <w:rsid w:val="007E2BCA"/>
    <w:rsid w:val="007E3F19"/>
    <w:rsid w:val="007E44DE"/>
    <w:rsid w:val="007E5030"/>
    <w:rsid w:val="007E6344"/>
    <w:rsid w:val="007E796C"/>
    <w:rsid w:val="007F0210"/>
    <w:rsid w:val="007F2A5F"/>
    <w:rsid w:val="007F4160"/>
    <w:rsid w:val="007F5EAC"/>
    <w:rsid w:val="007F6E4C"/>
    <w:rsid w:val="007F71DA"/>
    <w:rsid w:val="007F7D14"/>
    <w:rsid w:val="00800450"/>
    <w:rsid w:val="00800684"/>
    <w:rsid w:val="00800E85"/>
    <w:rsid w:val="00801938"/>
    <w:rsid w:val="00801F27"/>
    <w:rsid w:val="00802789"/>
    <w:rsid w:val="008027B1"/>
    <w:rsid w:val="008032E2"/>
    <w:rsid w:val="00806A25"/>
    <w:rsid w:val="008077FA"/>
    <w:rsid w:val="00807D5B"/>
    <w:rsid w:val="00810990"/>
    <w:rsid w:val="008114A4"/>
    <w:rsid w:val="008124B4"/>
    <w:rsid w:val="00813CBA"/>
    <w:rsid w:val="00814A65"/>
    <w:rsid w:val="00815BDF"/>
    <w:rsid w:val="008160E1"/>
    <w:rsid w:val="00817064"/>
    <w:rsid w:val="0082091D"/>
    <w:rsid w:val="0082149E"/>
    <w:rsid w:val="00822111"/>
    <w:rsid w:val="00822EB5"/>
    <w:rsid w:val="008238B9"/>
    <w:rsid w:val="0082746E"/>
    <w:rsid w:val="00827770"/>
    <w:rsid w:val="0083384F"/>
    <w:rsid w:val="00836CF2"/>
    <w:rsid w:val="00836F74"/>
    <w:rsid w:val="008373D9"/>
    <w:rsid w:val="00837D76"/>
    <w:rsid w:val="00842416"/>
    <w:rsid w:val="00843068"/>
    <w:rsid w:val="00843CC8"/>
    <w:rsid w:val="0084457A"/>
    <w:rsid w:val="00845F46"/>
    <w:rsid w:val="008465EC"/>
    <w:rsid w:val="008469D2"/>
    <w:rsid w:val="008523AC"/>
    <w:rsid w:val="00853077"/>
    <w:rsid w:val="00853224"/>
    <w:rsid w:val="00853AA1"/>
    <w:rsid w:val="0085409C"/>
    <w:rsid w:val="00854A9A"/>
    <w:rsid w:val="00861AB1"/>
    <w:rsid w:val="00861EF6"/>
    <w:rsid w:val="0086210A"/>
    <w:rsid w:val="00864B25"/>
    <w:rsid w:val="008665E5"/>
    <w:rsid w:val="00866CF0"/>
    <w:rsid w:val="00867AD4"/>
    <w:rsid w:val="00870746"/>
    <w:rsid w:val="00871350"/>
    <w:rsid w:val="0087249D"/>
    <w:rsid w:val="00872D5E"/>
    <w:rsid w:val="00873008"/>
    <w:rsid w:val="008739AA"/>
    <w:rsid w:val="0087421E"/>
    <w:rsid w:val="00874CEB"/>
    <w:rsid w:val="00875322"/>
    <w:rsid w:val="00877495"/>
    <w:rsid w:val="008813B1"/>
    <w:rsid w:val="00881C4F"/>
    <w:rsid w:val="0088239D"/>
    <w:rsid w:val="008834AC"/>
    <w:rsid w:val="00883A2C"/>
    <w:rsid w:val="00883B5B"/>
    <w:rsid w:val="008842B6"/>
    <w:rsid w:val="0088530A"/>
    <w:rsid w:val="00885621"/>
    <w:rsid w:val="00885CA7"/>
    <w:rsid w:val="008869A3"/>
    <w:rsid w:val="00887C13"/>
    <w:rsid w:val="00891A7E"/>
    <w:rsid w:val="008927F6"/>
    <w:rsid w:val="00893018"/>
    <w:rsid w:val="008931AB"/>
    <w:rsid w:val="008938A7"/>
    <w:rsid w:val="008944A2"/>
    <w:rsid w:val="00897431"/>
    <w:rsid w:val="008979CB"/>
    <w:rsid w:val="00897F11"/>
    <w:rsid w:val="008A059D"/>
    <w:rsid w:val="008A07DE"/>
    <w:rsid w:val="008B0396"/>
    <w:rsid w:val="008B063C"/>
    <w:rsid w:val="008B2716"/>
    <w:rsid w:val="008B72BF"/>
    <w:rsid w:val="008B7AA9"/>
    <w:rsid w:val="008B7D0A"/>
    <w:rsid w:val="008C1319"/>
    <w:rsid w:val="008C1A1D"/>
    <w:rsid w:val="008C2330"/>
    <w:rsid w:val="008C26C5"/>
    <w:rsid w:val="008C41C0"/>
    <w:rsid w:val="008C463D"/>
    <w:rsid w:val="008D1A16"/>
    <w:rsid w:val="008D2339"/>
    <w:rsid w:val="008D4E72"/>
    <w:rsid w:val="008D5ED7"/>
    <w:rsid w:val="008D633F"/>
    <w:rsid w:val="008D668A"/>
    <w:rsid w:val="008D66BE"/>
    <w:rsid w:val="008D7066"/>
    <w:rsid w:val="008D714A"/>
    <w:rsid w:val="008D73F6"/>
    <w:rsid w:val="008E003B"/>
    <w:rsid w:val="008E01E1"/>
    <w:rsid w:val="008E1564"/>
    <w:rsid w:val="008E1766"/>
    <w:rsid w:val="008E200F"/>
    <w:rsid w:val="008E37CF"/>
    <w:rsid w:val="008E3E99"/>
    <w:rsid w:val="008E4E89"/>
    <w:rsid w:val="008E5302"/>
    <w:rsid w:val="008E65B5"/>
    <w:rsid w:val="008E678F"/>
    <w:rsid w:val="008E6B50"/>
    <w:rsid w:val="008F14D1"/>
    <w:rsid w:val="008F1FC1"/>
    <w:rsid w:val="008F2344"/>
    <w:rsid w:val="008F52D5"/>
    <w:rsid w:val="00900236"/>
    <w:rsid w:val="00900945"/>
    <w:rsid w:val="00901889"/>
    <w:rsid w:val="00904962"/>
    <w:rsid w:val="00904EF4"/>
    <w:rsid w:val="00905D32"/>
    <w:rsid w:val="00911D26"/>
    <w:rsid w:val="00911EE2"/>
    <w:rsid w:val="0091309A"/>
    <w:rsid w:val="00914A8C"/>
    <w:rsid w:val="00916442"/>
    <w:rsid w:val="00917DF0"/>
    <w:rsid w:val="00917E0B"/>
    <w:rsid w:val="0092052D"/>
    <w:rsid w:val="00921125"/>
    <w:rsid w:val="0092143F"/>
    <w:rsid w:val="0092219A"/>
    <w:rsid w:val="009222AB"/>
    <w:rsid w:val="00923BC6"/>
    <w:rsid w:val="009249CA"/>
    <w:rsid w:val="0092605D"/>
    <w:rsid w:val="00926640"/>
    <w:rsid w:val="00926DB4"/>
    <w:rsid w:val="009274E1"/>
    <w:rsid w:val="00927628"/>
    <w:rsid w:val="00927641"/>
    <w:rsid w:val="00927CEA"/>
    <w:rsid w:val="0093254C"/>
    <w:rsid w:val="009339B5"/>
    <w:rsid w:val="00934638"/>
    <w:rsid w:val="009348C0"/>
    <w:rsid w:val="00936729"/>
    <w:rsid w:val="00936F89"/>
    <w:rsid w:val="00937821"/>
    <w:rsid w:val="0093783A"/>
    <w:rsid w:val="00937FD6"/>
    <w:rsid w:val="00940916"/>
    <w:rsid w:val="0094423B"/>
    <w:rsid w:val="00945980"/>
    <w:rsid w:val="0094703D"/>
    <w:rsid w:val="00947AB2"/>
    <w:rsid w:val="009507FF"/>
    <w:rsid w:val="00950C76"/>
    <w:rsid w:val="009519AC"/>
    <w:rsid w:val="00952704"/>
    <w:rsid w:val="00952EB9"/>
    <w:rsid w:val="00953CA8"/>
    <w:rsid w:val="00956CDE"/>
    <w:rsid w:val="00957953"/>
    <w:rsid w:val="00957A79"/>
    <w:rsid w:val="00957EA1"/>
    <w:rsid w:val="00962C72"/>
    <w:rsid w:val="0096305F"/>
    <w:rsid w:val="009631D5"/>
    <w:rsid w:val="0096361C"/>
    <w:rsid w:val="00963F98"/>
    <w:rsid w:val="00964FAC"/>
    <w:rsid w:val="00965463"/>
    <w:rsid w:val="00965D72"/>
    <w:rsid w:val="009664D2"/>
    <w:rsid w:val="00966E7A"/>
    <w:rsid w:val="00967EC8"/>
    <w:rsid w:val="009710F0"/>
    <w:rsid w:val="00971D3E"/>
    <w:rsid w:val="00973E59"/>
    <w:rsid w:val="00973E87"/>
    <w:rsid w:val="00973EE3"/>
    <w:rsid w:val="0097505A"/>
    <w:rsid w:val="0098048D"/>
    <w:rsid w:val="00981262"/>
    <w:rsid w:val="009824FA"/>
    <w:rsid w:val="00983555"/>
    <w:rsid w:val="00983B53"/>
    <w:rsid w:val="00984823"/>
    <w:rsid w:val="00984B62"/>
    <w:rsid w:val="0098701F"/>
    <w:rsid w:val="0099098B"/>
    <w:rsid w:val="00990ABF"/>
    <w:rsid w:val="00992637"/>
    <w:rsid w:val="00992BB1"/>
    <w:rsid w:val="009933C3"/>
    <w:rsid w:val="009934C0"/>
    <w:rsid w:val="00993EF7"/>
    <w:rsid w:val="00994DE0"/>
    <w:rsid w:val="00995955"/>
    <w:rsid w:val="00995A8F"/>
    <w:rsid w:val="00997788"/>
    <w:rsid w:val="009A04DE"/>
    <w:rsid w:val="009A08AB"/>
    <w:rsid w:val="009A20D9"/>
    <w:rsid w:val="009A2A20"/>
    <w:rsid w:val="009A341D"/>
    <w:rsid w:val="009A67A3"/>
    <w:rsid w:val="009A7673"/>
    <w:rsid w:val="009A7FFA"/>
    <w:rsid w:val="009B01EC"/>
    <w:rsid w:val="009B0936"/>
    <w:rsid w:val="009B3754"/>
    <w:rsid w:val="009B3854"/>
    <w:rsid w:val="009B4D9B"/>
    <w:rsid w:val="009B792D"/>
    <w:rsid w:val="009C05D2"/>
    <w:rsid w:val="009C1334"/>
    <w:rsid w:val="009C25C1"/>
    <w:rsid w:val="009C28C3"/>
    <w:rsid w:val="009C4629"/>
    <w:rsid w:val="009C7CDA"/>
    <w:rsid w:val="009D27C4"/>
    <w:rsid w:val="009D3DFA"/>
    <w:rsid w:val="009D473D"/>
    <w:rsid w:val="009D5D11"/>
    <w:rsid w:val="009D6CB2"/>
    <w:rsid w:val="009D76D8"/>
    <w:rsid w:val="009D787D"/>
    <w:rsid w:val="009E2227"/>
    <w:rsid w:val="009E226E"/>
    <w:rsid w:val="009E24C5"/>
    <w:rsid w:val="009E3DA2"/>
    <w:rsid w:val="009E4888"/>
    <w:rsid w:val="009E4E3B"/>
    <w:rsid w:val="009E738B"/>
    <w:rsid w:val="009E7BE7"/>
    <w:rsid w:val="009F1766"/>
    <w:rsid w:val="009F179C"/>
    <w:rsid w:val="009F2A49"/>
    <w:rsid w:val="009F2FBC"/>
    <w:rsid w:val="009F3B34"/>
    <w:rsid w:val="009F413D"/>
    <w:rsid w:val="009F41F1"/>
    <w:rsid w:val="009F7341"/>
    <w:rsid w:val="009F7C17"/>
    <w:rsid w:val="009F7C54"/>
    <w:rsid w:val="009F7C8F"/>
    <w:rsid w:val="00A031EE"/>
    <w:rsid w:val="00A048B5"/>
    <w:rsid w:val="00A06934"/>
    <w:rsid w:val="00A12E59"/>
    <w:rsid w:val="00A1434B"/>
    <w:rsid w:val="00A149CD"/>
    <w:rsid w:val="00A14F5A"/>
    <w:rsid w:val="00A15947"/>
    <w:rsid w:val="00A162A2"/>
    <w:rsid w:val="00A1793C"/>
    <w:rsid w:val="00A20143"/>
    <w:rsid w:val="00A262E6"/>
    <w:rsid w:val="00A26857"/>
    <w:rsid w:val="00A27C01"/>
    <w:rsid w:val="00A319F2"/>
    <w:rsid w:val="00A330DC"/>
    <w:rsid w:val="00A341F8"/>
    <w:rsid w:val="00A34F2B"/>
    <w:rsid w:val="00A36AB5"/>
    <w:rsid w:val="00A4676B"/>
    <w:rsid w:val="00A47FFC"/>
    <w:rsid w:val="00A5112F"/>
    <w:rsid w:val="00A554BF"/>
    <w:rsid w:val="00A55B8E"/>
    <w:rsid w:val="00A57E45"/>
    <w:rsid w:val="00A607BE"/>
    <w:rsid w:val="00A60D60"/>
    <w:rsid w:val="00A61A1C"/>
    <w:rsid w:val="00A61CE4"/>
    <w:rsid w:val="00A62DE6"/>
    <w:rsid w:val="00A63FC1"/>
    <w:rsid w:val="00A64584"/>
    <w:rsid w:val="00A648A7"/>
    <w:rsid w:val="00A665DE"/>
    <w:rsid w:val="00A66CA6"/>
    <w:rsid w:val="00A66E68"/>
    <w:rsid w:val="00A66EAD"/>
    <w:rsid w:val="00A70AFC"/>
    <w:rsid w:val="00A71079"/>
    <w:rsid w:val="00A76A14"/>
    <w:rsid w:val="00A77DCA"/>
    <w:rsid w:val="00A80630"/>
    <w:rsid w:val="00A809CB"/>
    <w:rsid w:val="00A80A20"/>
    <w:rsid w:val="00A8134F"/>
    <w:rsid w:val="00A81F65"/>
    <w:rsid w:val="00A83FC7"/>
    <w:rsid w:val="00A84B73"/>
    <w:rsid w:val="00A860E6"/>
    <w:rsid w:val="00A870B0"/>
    <w:rsid w:val="00A9188A"/>
    <w:rsid w:val="00A927F6"/>
    <w:rsid w:val="00A93987"/>
    <w:rsid w:val="00A939F8"/>
    <w:rsid w:val="00A94973"/>
    <w:rsid w:val="00A963F0"/>
    <w:rsid w:val="00A97049"/>
    <w:rsid w:val="00AA0321"/>
    <w:rsid w:val="00AA0B5E"/>
    <w:rsid w:val="00AA0F86"/>
    <w:rsid w:val="00AA1DAE"/>
    <w:rsid w:val="00AA1E06"/>
    <w:rsid w:val="00AA3802"/>
    <w:rsid w:val="00AA3887"/>
    <w:rsid w:val="00AA427C"/>
    <w:rsid w:val="00AA483D"/>
    <w:rsid w:val="00AA5415"/>
    <w:rsid w:val="00AA5521"/>
    <w:rsid w:val="00AA66FD"/>
    <w:rsid w:val="00AB1A08"/>
    <w:rsid w:val="00AB3E9A"/>
    <w:rsid w:val="00AB42BC"/>
    <w:rsid w:val="00AB4B6A"/>
    <w:rsid w:val="00AB5800"/>
    <w:rsid w:val="00AB5AAF"/>
    <w:rsid w:val="00AB66F0"/>
    <w:rsid w:val="00AB7434"/>
    <w:rsid w:val="00AB7CE5"/>
    <w:rsid w:val="00AC0664"/>
    <w:rsid w:val="00AC28A2"/>
    <w:rsid w:val="00AC4486"/>
    <w:rsid w:val="00AD170F"/>
    <w:rsid w:val="00AD1CEA"/>
    <w:rsid w:val="00AD3450"/>
    <w:rsid w:val="00AD381D"/>
    <w:rsid w:val="00AE08BE"/>
    <w:rsid w:val="00AE17D8"/>
    <w:rsid w:val="00AE5AEB"/>
    <w:rsid w:val="00AE5FC8"/>
    <w:rsid w:val="00AF0878"/>
    <w:rsid w:val="00AF0BF1"/>
    <w:rsid w:val="00AF3A15"/>
    <w:rsid w:val="00AF463F"/>
    <w:rsid w:val="00AF548F"/>
    <w:rsid w:val="00AF6115"/>
    <w:rsid w:val="00AF73F3"/>
    <w:rsid w:val="00B006C5"/>
    <w:rsid w:val="00B02AD4"/>
    <w:rsid w:val="00B03F14"/>
    <w:rsid w:val="00B04D6B"/>
    <w:rsid w:val="00B05281"/>
    <w:rsid w:val="00B05CA9"/>
    <w:rsid w:val="00B0611B"/>
    <w:rsid w:val="00B07F52"/>
    <w:rsid w:val="00B11C21"/>
    <w:rsid w:val="00B11D83"/>
    <w:rsid w:val="00B12BC8"/>
    <w:rsid w:val="00B138A3"/>
    <w:rsid w:val="00B2329F"/>
    <w:rsid w:val="00B241A5"/>
    <w:rsid w:val="00B24920"/>
    <w:rsid w:val="00B251E5"/>
    <w:rsid w:val="00B25F6B"/>
    <w:rsid w:val="00B268B1"/>
    <w:rsid w:val="00B26955"/>
    <w:rsid w:val="00B26EDF"/>
    <w:rsid w:val="00B31EB6"/>
    <w:rsid w:val="00B420A6"/>
    <w:rsid w:val="00B430B3"/>
    <w:rsid w:val="00B430EA"/>
    <w:rsid w:val="00B431C2"/>
    <w:rsid w:val="00B4501F"/>
    <w:rsid w:val="00B46880"/>
    <w:rsid w:val="00B46DFA"/>
    <w:rsid w:val="00B50D3C"/>
    <w:rsid w:val="00B5222E"/>
    <w:rsid w:val="00B52478"/>
    <w:rsid w:val="00B5357C"/>
    <w:rsid w:val="00B53C47"/>
    <w:rsid w:val="00B56166"/>
    <w:rsid w:val="00B5786E"/>
    <w:rsid w:val="00B6006D"/>
    <w:rsid w:val="00B65688"/>
    <w:rsid w:val="00B657F4"/>
    <w:rsid w:val="00B661F1"/>
    <w:rsid w:val="00B66994"/>
    <w:rsid w:val="00B73469"/>
    <w:rsid w:val="00B74CEE"/>
    <w:rsid w:val="00B754B4"/>
    <w:rsid w:val="00B755A8"/>
    <w:rsid w:val="00B759AA"/>
    <w:rsid w:val="00B774B5"/>
    <w:rsid w:val="00B77760"/>
    <w:rsid w:val="00B779EE"/>
    <w:rsid w:val="00B80693"/>
    <w:rsid w:val="00B80996"/>
    <w:rsid w:val="00B82E0B"/>
    <w:rsid w:val="00B842B4"/>
    <w:rsid w:val="00B84C2A"/>
    <w:rsid w:val="00B9058C"/>
    <w:rsid w:val="00B90C68"/>
    <w:rsid w:val="00B92736"/>
    <w:rsid w:val="00B92A5D"/>
    <w:rsid w:val="00B92CB0"/>
    <w:rsid w:val="00B93E2C"/>
    <w:rsid w:val="00B97A2F"/>
    <w:rsid w:val="00BA1BDD"/>
    <w:rsid w:val="00BB02FE"/>
    <w:rsid w:val="00BB1E0B"/>
    <w:rsid w:val="00BB26D8"/>
    <w:rsid w:val="00BB4046"/>
    <w:rsid w:val="00BB4A92"/>
    <w:rsid w:val="00BB6E3D"/>
    <w:rsid w:val="00BC0001"/>
    <w:rsid w:val="00BC0A52"/>
    <w:rsid w:val="00BC23AD"/>
    <w:rsid w:val="00BC23CE"/>
    <w:rsid w:val="00BC3AA7"/>
    <w:rsid w:val="00BC4E1F"/>
    <w:rsid w:val="00BC661C"/>
    <w:rsid w:val="00BC6BCB"/>
    <w:rsid w:val="00BC702D"/>
    <w:rsid w:val="00BD018A"/>
    <w:rsid w:val="00BD05F0"/>
    <w:rsid w:val="00BD0A92"/>
    <w:rsid w:val="00BD27D2"/>
    <w:rsid w:val="00BD32E8"/>
    <w:rsid w:val="00BD4F2F"/>
    <w:rsid w:val="00BD696F"/>
    <w:rsid w:val="00BD77C4"/>
    <w:rsid w:val="00BD797D"/>
    <w:rsid w:val="00BE02FB"/>
    <w:rsid w:val="00BE084E"/>
    <w:rsid w:val="00BE208E"/>
    <w:rsid w:val="00BE2C18"/>
    <w:rsid w:val="00BE3753"/>
    <w:rsid w:val="00BE45CB"/>
    <w:rsid w:val="00BE5751"/>
    <w:rsid w:val="00BE672E"/>
    <w:rsid w:val="00BE68C2"/>
    <w:rsid w:val="00BE696F"/>
    <w:rsid w:val="00BE74FF"/>
    <w:rsid w:val="00BE7D3C"/>
    <w:rsid w:val="00BF090D"/>
    <w:rsid w:val="00BF3C55"/>
    <w:rsid w:val="00BF463C"/>
    <w:rsid w:val="00BF65D3"/>
    <w:rsid w:val="00BF6BAF"/>
    <w:rsid w:val="00C01710"/>
    <w:rsid w:val="00C02178"/>
    <w:rsid w:val="00C042FD"/>
    <w:rsid w:val="00C046E4"/>
    <w:rsid w:val="00C05043"/>
    <w:rsid w:val="00C06E06"/>
    <w:rsid w:val="00C07608"/>
    <w:rsid w:val="00C07857"/>
    <w:rsid w:val="00C07A29"/>
    <w:rsid w:val="00C07D26"/>
    <w:rsid w:val="00C1444A"/>
    <w:rsid w:val="00C14B06"/>
    <w:rsid w:val="00C20451"/>
    <w:rsid w:val="00C20CB1"/>
    <w:rsid w:val="00C21BD9"/>
    <w:rsid w:val="00C21E19"/>
    <w:rsid w:val="00C223CF"/>
    <w:rsid w:val="00C229C0"/>
    <w:rsid w:val="00C22D97"/>
    <w:rsid w:val="00C27323"/>
    <w:rsid w:val="00C30E06"/>
    <w:rsid w:val="00C30F1E"/>
    <w:rsid w:val="00C31C2A"/>
    <w:rsid w:val="00C32884"/>
    <w:rsid w:val="00C333BF"/>
    <w:rsid w:val="00C34A25"/>
    <w:rsid w:val="00C34B49"/>
    <w:rsid w:val="00C3556C"/>
    <w:rsid w:val="00C37011"/>
    <w:rsid w:val="00C400B8"/>
    <w:rsid w:val="00C40960"/>
    <w:rsid w:val="00C431E0"/>
    <w:rsid w:val="00C4320B"/>
    <w:rsid w:val="00C4515D"/>
    <w:rsid w:val="00C463EC"/>
    <w:rsid w:val="00C47D32"/>
    <w:rsid w:val="00C513FA"/>
    <w:rsid w:val="00C525DC"/>
    <w:rsid w:val="00C5433A"/>
    <w:rsid w:val="00C55F15"/>
    <w:rsid w:val="00C569E4"/>
    <w:rsid w:val="00C56B97"/>
    <w:rsid w:val="00C5711F"/>
    <w:rsid w:val="00C57B94"/>
    <w:rsid w:val="00C60320"/>
    <w:rsid w:val="00C6072F"/>
    <w:rsid w:val="00C627F9"/>
    <w:rsid w:val="00C63222"/>
    <w:rsid w:val="00C64097"/>
    <w:rsid w:val="00C67521"/>
    <w:rsid w:val="00C7040B"/>
    <w:rsid w:val="00C70495"/>
    <w:rsid w:val="00C709BE"/>
    <w:rsid w:val="00C70A97"/>
    <w:rsid w:val="00C70B83"/>
    <w:rsid w:val="00C711D1"/>
    <w:rsid w:val="00C7374F"/>
    <w:rsid w:val="00C741C2"/>
    <w:rsid w:val="00C74CB3"/>
    <w:rsid w:val="00C760CD"/>
    <w:rsid w:val="00C765E6"/>
    <w:rsid w:val="00C76DFE"/>
    <w:rsid w:val="00C810E4"/>
    <w:rsid w:val="00C81CF6"/>
    <w:rsid w:val="00C82CBC"/>
    <w:rsid w:val="00C86BB9"/>
    <w:rsid w:val="00C903B2"/>
    <w:rsid w:val="00C9098F"/>
    <w:rsid w:val="00C911C3"/>
    <w:rsid w:val="00C937EF"/>
    <w:rsid w:val="00C945AF"/>
    <w:rsid w:val="00C9474B"/>
    <w:rsid w:val="00C94C72"/>
    <w:rsid w:val="00C96D6D"/>
    <w:rsid w:val="00C96FC4"/>
    <w:rsid w:val="00C97B0F"/>
    <w:rsid w:val="00C97FA6"/>
    <w:rsid w:val="00CA09B2"/>
    <w:rsid w:val="00CA1C4F"/>
    <w:rsid w:val="00CA21BC"/>
    <w:rsid w:val="00CA2F15"/>
    <w:rsid w:val="00CA4DC4"/>
    <w:rsid w:val="00CA681B"/>
    <w:rsid w:val="00CA6A2C"/>
    <w:rsid w:val="00CA7EA0"/>
    <w:rsid w:val="00CB00C4"/>
    <w:rsid w:val="00CB0522"/>
    <w:rsid w:val="00CB10AD"/>
    <w:rsid w:val="00CB1E4B"/>
    <w:rsid w:val="00CB1FB9"/>
    <w:rsid w:val="00CB2AF9"/>
    <w:rsid w:val="00CB6D5A"/>
    <w:rsid w:val="00CB6F16"/>
    <w:rsid w:val="00CC0B3E"/>
    <w:rsid w:val="00CC14E6"/>
    <w:rsid w:val="00CC22BF"/>
    <w:rsid w:val="00CC3AD1"/>
    <w:rsid w:val="00CC4146"/>
    <w:rsid w:val="00CC5A5E"/>
    <w:rsid w:val="00CC5B63"/>
    <w:rsid w:val="00CC5B6E"/>
    <w:rsid w:val="00CC6ACC"/>
    <w:rsid w:val="00CD071C"/>
    <w:rsid w:val="00CD2FFB"/>
    <w:rsid w:val="00CD3E33"/>
    <w:rsid w:val="00CD430E"/>
    <w:rsid w:val="00CD43FE"/>
    <w:rsid w:val="00CD4EB6"/>
    <w:rsid w:val="00CD7970"/>
    <w:rsid w:val="00CE1550"/>
    <w:rsid w:val="00CE25D0"/>
    <w:rsid w:val="00CE36CA"/>
    <w:rsid w:val="00CE5487"/>
    <w:rsid w:val="00CE6F44"/>
    <w:rsid w:val="00CE751B"/>
    <w:rsid w:val="00CE79AF"/>
    <w:rsid w:val="00CF2C30"/>
    <w:rsid w:val="00CF2C8A"/>
    <w:rsid w:val="00CF2E04"/>
    <w:rsid w:val="00CF47F7"/>
    <w:rsid w:val="00CF4E9B"/>
    <w:rsid w:val="00CF4F5E"/>
    <w:rsid w:val="00CF5CEF"/>
    <w:rsid w:val="00D00450"/>
    <w:rsid w:val="00D02369"/>
    <w:rsid w:val="00D0325E"/>
    <w:rsid w:val="00D03538"/>
    <w:rsid w:val="00D03A93"/>
    <w:rsid w:val="00D0503C"/>
    <w:rsid w:val="00D0548B"/>
    <w:rsid w:val="00D05799"/>
    <w:rsid w:val="00D061D6"/>
    <w:rsid w:val="00D06769"/>
    <w:rsid w:val="00D06C25"/>
    <w:rsid w:val="00D0758A"/>
    <w:rsid w:val="00D07C38"/>
    <w:rsid w:val="00D11391"/>
    <w:rsid w:val="00D11EA1"/>
    <w:rsid w:val="00D1423D"/>
    <w:rsid w:val="00D15159"/>
    <w:rsid w:val="00D17313"/>
    <w:rsid w:val="00D1736E"/>
    <w:rsid w:val="00D228FB"/>
    <w:rsid w:val="00D236F7"/>
    <w:rsid w:val="00D23A18"/>
    <w:rsid w:val="00D2454F"/>
    <w:rsid w:val="00D25628"/>
    <w:rsid w:val="00D32F11"/>
    <w:rsid w:val="00D351B5"/>
    <w:rsid w:val="00D37C99"/>
    <w:rsid w:val="00D37F81"/>
    <w:rsid w:val="00D37FE9"/>
    <w:rsid w:val="00D413D2"/>
    <w:rsid w:val="00D41C58"/>
    <w:rsid w:val="00D44F57"/>
    <w:rsid w:val="00D4688B"/>
    <w:rsid w:val="00D4718D"/>
    <w:rsid w:val="00D5138A"/>
    <w:rsid w:val="00D514C5"/>
    <w:rsid w:val="00D53E52"/>
    <w:rsid w:val="00D5404F"/>
    <w:rsid w:val="00D55829"/>
    <w:rsid w:val="00D62572"/>
    <w:rsid w:val="00D63A99"/>
    <w:rsid w:val="00D63BD4"/>
    <w:rsid w:val="00D63F14"/>
    <w:rsid w:val="00D642B6"/>
    <w:rsid w:val="00D64E9D"/>
    <w:rsid w:val="00D6543C"/>
    <w:rsid w:val="00D65483"/>
    <w:rsid w:val="00D662DF"/>
    <w:rsid w:val="00D673D7"/>
    <w:rsid w:val="00D67A98"/>
    <w:rsid w:val="00D67EDF"/>
    <w:rsid w:val="00D70A53"/>
    <w:rsid w:val="00D73829"/>
    <w:rsid w:val="00D750DD"/>
    <w:rsid w:val="00D75711"/>
    <w:rsid w:val="00D75DF5"/>
    <w:rsid w:val="00D764B6"/>
    <w:rsid w:val="00D76F7A"/>
    <w:rsid w:val="00D77A95"/>
    <w:rsid w:val="00D81078"/>
    <w:rsid w:val="00D81A36"/>
    <w:rsid w:val="00D81FA4"/>
    <w:rsid w:val="00D82C86"/>
    <w:rsid w:val="00D83789"/>
    <w:rsid w:val="00D83DCF"/>
    <w:rsid w:val="00D8486A"/>
    <w:rsid w:val="00D86840"/>
    <w:rsid w:val="00D86D19"/>
    <w:rsid w:val="00D86EE1"/>
    <w:rsid w:val="00D87430"/>
    <w:rsid w:val="00D9413B"/>
    <w:rsid w:val="00D94E66"/>
    <w:rsid w:val="00DA0DED"/>
    <w:rsid w:val="00DA1993"/>
    <w:rsid w:val="00DA349D"/>
    <w:rsid w:val="00DA545A"/>
    <w:rsid w:val="00DA6AAA"/>
    <w:rsid w:val="00DA6BB6"/>
    <w:rsid w:val="00DB012E"/>
    <w:rsid w:val="00DB091D"/>
    <w:rsid w:val="00DB1461"/>
    <w:rsid w:val="00DB19B7"/>
    <w:rsid w:val="00DB231D"/>
    <w:rsid w:val="00DB2F47"/>
    <w:rsid w:val="00DB4E07"/>
    <w:rsid w:val="00DB5229"/>
    <w:rsid w:val="00DB5578"/>
    <w:rsid w:val="00DB7930"/>
    <w:rsid w:val="00DC01F0"/>
    <w:rsid w:val="00DC25E3"/>
    <w:rsid w:val="00DC311A"/>
    <w:rsid w:val="00DC32C0"/>
    <w:rsid w:val="00DC4A42"/>
    <w:rsid w:val="00DC5916"/>
    <w:rsid w:val="00DC5A7B"/>
    <w:rsid w:val="00DC5FB9"/>
    <w:rsid w:val="00DC63E3"/>
    <w:rsid w:val="00DD0D38"/>
    <w:rsid w:val="00DD3D0C"/>
    <w:rsid w:val="00DD4B10"/>
    <w:rsid w:val="00DD4EA4"/>
    <w:rsid w:val="00DD55CA"/>
    <w:rsid w:val="00DD7139"/>
    <w:rsid w:val="00DD73FC"/>
    <w:rsid w:val="00DD7D79"/>
    <w:rsid w:val="00DE0445"/>
    <w:rsid w:val="00DE04FC"/>
    <w:rsid w:val="00DE0C2D"/>
    <w:rsid w:val="00DE1955"/>
    <w:rsid w:val="00DE2182"/>
    <w:rsid w:val="00DE38AB"/>
    <w:rsid w:val="00DE5F85"/>
    <w:rsid w:val="00DE739D"/>
    <w:rsid w:val="00DE760B"/>
    <w:rsid w:val="00DE7F45"/>
    <w:rsid w:val="00DF1E29"/>
    <w:rsid w:val="00DF359C"/>
    <w:rsid w:val="00DF6326"/>
    <w:rsid w:val="00DF71E8"/>
    <w:rsid w:val="00DF7463"/>
    <w:rsid w:val="00DF7E2D"/>
    <w:rsid w:val="00E0203A"/>
    <w:rsid w:val="00E0323E"/>
    <w:rsid w:val="00E05C2A"/>
    <w:rsid w:val="00E06813"/>
    <w:rsid w:val="00E078B2"/>
    <w:rsid w:val="00E07D61"/>
    <w:rsid w:val="00E1133F"/>
    <w:rsid w:val="00E1218A"/>
    <w:rsid w:val="00E14418"/>
    <w:rsid w:val="00E158BB"/>
    <w:rsid w:val="00E15E0B"/>
    <w:rsid w:val="00E16E92"/>
    <w:rsid w:val="00E17244"/>
    <w:rsid w:val="00E173A2"/>
    <w:rsid w:val="00E22407"/>
    <w:rsid w:val="00E2618C"/>
    <w:rsid w:val="00E26193"/>
    <w:rsid w:val="00E270B0"/>
    <w:rsid w:val="00E30275"/>
    <w:rsid w:val="00E30D58"/>
    <w:rsid w:val="00E31E3A"/>
    <w:rsid w:val="00E32971"/>
    <w:rsid w:val="00E33224"/>
    <w:rsid w:val="00E3346B"/>
    <w:rsid w:val="00E33473"/>
    <w:rsid w:val="00E344FB"/>
    <w:rsid w:val="00E34CD2"/>
    <w:rsid w:val="00E36E20"/>
    <w:rsid w:val="00E36F3B"/>
    <w:rsid w:val="00E37C0C"/>
    <w:rsid w:val="00E4002E"/>
    <w:rsid w:val="00E400BC"/>
    <w:rsid w:val="00E41380"/>
    <w:rsid w:val="00E4147D"/>
    <w:rsid w:val="00E4262E"/>
    <w:rsid w:val="00E4407D"/>
    <w:rsid w:val="00E45757"/>
    <w:rsid w:val="00E46828"/>
    <w:rsid w:val="00E472D4"/>
    <w:rsid w:val="00E5143A"/>
    <w:rsid w:val="00E52C6A"/>
    <w:rsid w:val="00E53F76"/>
    <w:rsid w:val="00E565EA"/>
    <w:rsid w:val="00E56617"/>
    <w:rsid w:val="00E56B52"/>
    <w:rsid w:val="00E56BDE"/>
    <w:rsid w:val="00E57549"/>
    <w:rsid w:val="00E6024B"/>
    <w:rsid w:val="00E6081B"/>
    <w:rsid w:val="00E608FA"/>
    <w:rsid w:val="00E60BF8"/>
    <w:rsid w:val="00E61001"/>
    <w:rsid w:val="00E62153"/>
    <w:rsid w:val="00E624A6"/>
    <w:rsid w:val="00E62858"/>
    <w:rsid w:val="00E640B7"/>
    <w:rsid w:val="00E64C60"/>
    <w:rsid w:val="00E65138"/>
    <w:rsid w:val="00E66F91"/>
    <w:rsid w:val="00E67001"/>
    <w:rsid w:val="00E67354"/>
    <w:rsid w:val="00E703C4"/>
    <w:rsid w:val="00E711B8"/>
    <w:rsid w:val="00E73A22"/>
    <w:rsid w:val="00E740A2"/>
    <w:rsid w:val="00E747CC"/>
    <w:rsid w:val="00E74FA7"/>
    <w:rsid w:val="00E77103"/>
    <w:rsid w:val="00E81DE3"/>
    <w:rsid w:val="00E82150"/>
    <w:rsid w:val="00E83E06"/>
    <w:rsid w:val="00E87330"/>
    <w:rsid w:val="00E909C5"/>
    <w:rsid w:val="00E91FAC"/>
    <w:rsid w:val="00E93EFF"/>
    <w:rsid w:val="00E94480"/>
    <w:rsid w:val="00E94DD7"/>
    <w:rsid w:val="00E95EDC"/>
    <w:rsid w:val="00E95FF4"/>
    <w:rsid w:val="00EA0ACB"/>
    <w:rsid w:val="00EA1ECA"/>
    <w:rsid w:val="00EA37D1"/>
    <w:rsid w:val="00EA4CE5"/>
    <w:rsid w:val="00EA6CC7"/>
    <w:rsid w:val="00EA72E7"/>
    <w:rsid w:val="00EA7959"/>
    <w:rsid w:val="00EB020D"/>
    <w:rsid w:val="00EB115C"/>
    <w:rsid w:val="00EB1163"/>
    <w:rsid w:val="00EB1C87"/>
    <w:rsid w:val="00EB2AAC"/>
    <w:rsid w:val="00EB3D2C"/>
    <w:rsid w:val="00EC0806"/>
    <w:rsid w:val="00EC08A3"/>
    <w:rsid w:val="00EC0D1B"/>
    <w:rsid w:val="00EC1654"/>
    <w:rsid w:val="00EC25D1"/>
    <w:rsid w:val="00EC3CB1"/>
    <w:rsid w:val="00EC5678"/>
    <w:rsid w:val="00EC56D8"/>
    <w:rsid w:val="00EC5BA3"/>
    <w:rsid w:val="00ED00BB"/>
    <w:rsid w:val="00ED223D"/>
    <w:rsid w:val="00ED2FC3"/>
    <w:rsid w:val="00ED5B3A"/>
    <w:rsid w:val="00ED6FCE"/>
    <w:rsid w:val="00ED78AE"/>
    <w:rsid w:val="00ED7A3B"/>
    <w:rsid w:val="00EE23E1"/>
    <w:rsid w:val="00EE2487"/>
    <w:rsid w:val="00EE33B9"/>
    <w:rsid w:val="00EE3A93"/>
    <w:rsid w:val="00EE71D3"/>
    <w:rsid w:val="00EF0544"/>
    <w:rsid w:val="00EF0D30"/>
    <w:rsid w:val="00EF1728"/>
    <w:rsid w:val="00EF1A6D"/>
    <w:rsid w:val="00EF2726"/>
    <w:rsid w:val="00EF3807"/>
    <w:rsid w:val="00EF42BA"/>
    <w:rsid w:val="00EF6391"/>
    <w:rsid w:val="00EF7DB6"/>
    <w:rsid w:val="00F00818"/>
    <w:rsid w:val="00F00F7F"/>
    <w:rsid w:val="00F01211"/>
    <w:rsid w:val="00F01C2C"/>
    <w:rsid w:val="00F01ECC"/>
    <w:rsid w:val="00F04350"/>
    <w:rsid w:val="00F04948"/>
    <w:rsid w:val="00F0659F"/>
    <w:rsid w:val="00F06A9E"/>
    <w:rsid w:val="00F06D55"/>
    <w:rsid w:val="00F072AF"/>
    <w:rsid w:val="00F104E9"/>
    <w:rsid w:val="00F10C9C"/>
    <w:rsid w:val="00F1283B"/>
    <w:rsid w:val="00F1585E"/>
    <w:rsid w:val="00F206A6"/>
    <w:rsid w:val="00F23EB9"/>
    <w:rsid w:val="00F24E18"/>
    <w:rsid w:val="00F26BD5"/>
    <w:rsid w:val="00F27379"/>
    <w:rsid w:val="00F2795F"/>
    <w:rsid w:val="00F3248A"/>
    <w:rsid w:val="00F32C31"/>
    <w:rsid w:val="00F33644"/>
    <w:rsid w:val="00F3473C"/>
    <w:rsid w:val="00F415E3"/>
    <w:rsid w:val="00F428A9"/>
    <w:rsid w:val="00F4341C"/>
    <w:rsid w:val="00F4408B"/>
    <w:rsid w:val="00F44FF9"/>
    <w:rsid w:val="00F45AF5"/>
    <w:rsid w:val="00F504EF"/>
    <w:rsid w:val="00F5057D"/>
    <w:rsid w:val="00F511B4"/>
    <w:rsid w:val="00F512F3"/>
    <w:rsid w:val="00F52DF7"/>
    <w:rsid w:val="00F5382C"/>
    <w:rsid w:val="00F53DAA"/>
    <w:rsid w:val="00F54C47"/>
    <w:rsid w:val="00F55CC0"/>
    <w:rsid w:val="00F56507"/>
    <w:rsid w:val="00F567FF"/>
    <w:rsid w:val="00F56AC0"/>
    <w:rsid w:val="00F57392"/>
    <w:rsid w:val="00F60063"/>
    <w:rsid w:val="00F60126"/>
    <w:rsid w:val="00F61242"/>
    <w:rsid w:val="00F622F2"/>
    <w:rsid w:val="00F6266B"/>
    <w:rsid w:val="00F64609"/>
    <w:rsid w:val="00F65CBB"/>
    <w:rsid w:val="00F66A96"/>
    <w:rsid w:val="00F6732F"/>
    <w:rsid w:val="00F67A40"/>
    <w:rsid w:val="00F7217C"/>
    <w:rsid w:val="00F74332"/>
    <w:rsid w:val="00F74CB7"/>
    <w:rsid w:val="00F76D2B"/>
    <w:rsid w:val="00F80009"/>
    <w:rsid w:val="00F80F13"/>
    <w:rsid w:val="00F83A07"/>
    <w:rsid w:val="00F847C3"/>
    <w:rsid w:val="00F85587"/>
    <w:rsid w:val="00F864E5"/>
    <w:rsid w:val="00F868BF"/>
    <w:rsid w:val="00F907ED"/>
    <w:rsid w:val="00F91079"/>
    <w:rsid w:val="00F92CFD"/>
    <w:rsid w:val="00F94855"/>
    <w:rsid w:val="00F95632"/>
    <w:rsid w:val="00F9625B"/>
    <w:rsid w:val="00F9681D"/>
    <w:rsid w:val="00F96B2B"/>
    <w:rsid w:val="00FA0584"/>
    <w:rsid w:val="00FA3864"/>
    <w:rsid w:val="00FA4573"/>
    <w:rsid w:val="00FA6C2B"/>
    <w:rsid w:val="00FA751A"/>
    <w:rsid w:val="00FA7D2A"/>
    <w:rsid w:val="00FB0CA2"/>
    <w:rsid w:val="00FB2136"/>
    <w:rsid w:val="00FB4407"/>
    <w:rsid w:val="00FB4540"/>
    <w:rsid w:val="00FB5FF5"/>
    <w:rsid w:val="00FB78A5"/>
    <w:rsid w:val="00FC0063"/>
    <w:rsid w:val="00FC02B8"/>
    <w:rsid w:val="00FC21BB"/>
    <w:rsid w:val="00FC4377"/>
    <w:rsid w:val="00FC4CF1"/>
    <w:rsid w:val="00FC4E17"/>
    <w:rsid w:val="00FC6835"/>
    <w:rsid w:val="00FD34AC"/>
    <w:rsid w:val="00FD34BD"/>
    <w:rsid w:val="00FD67D9"/>
    <w:rsid w:val="00FD7C52"/>
    <w:rsid w:val="00FE1EFD"/>
    <w:rsid w:val="00FE45A1"/>
    <w:rsid w:val="00FE4834"/>
    <w:rsid w:val="00FE4EE7"/>
    <w:rsid w:val="00FE5027"/>
    <w:rsid w:val="00FE5142"/>
    <w:rsid w:val="00FE7085"/>
    <w:rsid w:val="00FE7766"/>
    <w:rsid w:val="00FE7CB3"/>
    <w:rsid w:val="00FF0B62"/>
    <w:rsid w:val="00FF2382"/>
    <w:rsid w:val="00FF3E4F"/>
    <w:rsid w:val="00FF5853"/>
    <w:rsid w:val="00FF6659"/>
    <w:rsid w:val="00FF6AE1"/>
    <w:rsid w:val="00FF6BEC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99" w:qFormat="1"/>
    <w:lsdException w:name="Default Paragraph Font" w:uiPriority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H3">
    <w:name w:val="H3"/>
    <w:aliases w:val="1.1.1"/>
    <w:next w:val="Normal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NormalWeb">
    <w:name w:val="Normal (Web)"/>
    <w:basedOn w:val="Normal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CommentReference">
    <w:name w:val="annotation reference"/>
    <w:basedOn w:val="DefaultParagraphFont"/>
    <w:rsid w:val="00311A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311AE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11AE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11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11AEB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311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TableGrid">
    <w:name w:val="Table Grid"/>
    <w:basedOn w:val="TableNormal"/>
    <w:uiPriority w:val="5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Normal"/>
    <w:qFormat/>
    <w:rsid w:val="00486AA7"/>
    <w:rPr>
      <w:sz w:val="18"/>
      <w:lang w:val="en-US" w:eastAsia="ko-KR"/>
    </w:rPr>
  </w:style>
  <w:style w:type="paragraph" w:styleId="ListParagraph">
    <w:name w:val="List Paragraph"/>
    <w:basedOn w:val="Normal"/>
    <w:uiPriority w:val="1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Bibliography">
    <w:name w:val="Bibliography"/>
    <w:basedOn w:val="Normal"/>
    <w:next w:val="Normal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E6555"/>
    <w:rPr>
      <w:b/>
      <w:sz w:val="28"/>
      <w:lang w:val="en-GB" w:eastAsia="en-US"/>
    </w:rPr>
  </w:style>
  <w:style w:type="paragraph" w:customStyle="1" w:styleId="Heading10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0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">
    <w:name w:val="Åí"/>
    <w:uiPriority w:val="99"/>
    <w:rsid w:val="000E6555"/>
  </w:style>
  <w:style w:type="paragraph" w:customStyle="1" w:styleId="AH5">
    <w:name w:val="AH5"/>
    <w:aliases w:val="A.1.1.1.1.1"/>
    <w:next w:val="T"/>
    <w:uiPriority w:val="99"/>
    <w:rsid w:val="00B82E0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E078B2"/>
    <w:rPr>
      <w:color w:val="808080"/>
    </w:rPr>
  </w:style>
  <w:style w:type="character" w:styleId="Strong">
    <w:name w:val="Strong"/>
    <w:basedOn w:val="DefaultParagraphFont"/>
    <w:qFormat/>
    <w:rsid w:val="004546E3"/>
    <w:rPr>
      <w:b/>
      <w:bCs/>
    </w:rPr>
  </w:style>
  <w:style w:type="paragraph" w:styleId="BodyText0">
    <w:name w:val="Body Text"/>
    <w:basedOn w:val="Normal"/>
    <w:link w:val="BodyTextChar"/>
    <w:rsid w:val="00C76DFE"/>
    <w:pPr>
      <w:spacing w:after="120"/>
    </w:pPr>
  </w:style>
  <w:style w:type="character" w:customStyle="1" w:styleId="BodyTextChar">
    <w:name w:val="Body Text Char"/>
    <w:basedOn w:val="DefaultParagraphFont"/>
    <w:link w:val="BodyText0"/>
    <w:rsid w:val="00C76DFE"/>
    <w:rPr>
      <w:sz w:val="22"/>
      <w:lang w:val="en-GB" w:eastAsia="en-US"/>
    </w:rPr>
  </w:style>
  <w:style w:type="paragraph" w:customStyle="1" w:styleId="TableParagraph">
    <w:name w:val="Table Paragraph"/>
    <w:basedOn w:val="Normal"/>
    <w:uiPriority w:val="1"/>
    <w:qFormat/>
    <w:rsid w:val="00BE7D3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0" ma:contentTypeDescription="Create a new document." ma:contentTypeScope="" ma:versionID="71dc698b48675b0a151432ed1de35fc5">
  <xsd:schema xmlns:xsd="http://www.w3.org/2001/XMLSchema" xmlns:xs="http://www.w3.org/2001/XMLSchema" xmlns:p="http://schemas.microsoft.com/office/2006/metadata/properties" xmlns:ns3="cc9c437c-ae0c-4066-8d90-a0f7de786127" targetNamespace="http://schemas.microsoft.com/office/2006/metadata/properties" ma:root="true" ma:fieldsID="adf60fb58001da84b015160a85c22507" ns3:_="">
    <xsd:import namespace="cc9c437c-ae0c-4066-8d90-a0f7de78612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5A5405-8CC4-41C4-B589-E879CCDB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E46B06-1925-4A61-A27E-C41BCB38E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546552-23E6-438A-BF51-876D0DF922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FBA7A3-4971-41FC-AA4B-0CD8EE42EC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137</TotalTime>
  <Pages>7</Pages>
  <Words>1054</Words>
  <Characters>6907</Characters>
  <Application>Microsoft Office Word</Application>
  <DocSecurity>0</DocSecurity>
  <Lines>57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802.11-18/1459r0</vt:lpstr>
    </vt:vector>
  </TitlesOfParts>
  <Company>Some Company</Company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802.11-18/1459r0</dc:title>
  <dc:subject>Submission</dc:subject>
  <dc:creator>lverma@qti.qualcomm.com</dc:creator>
  <cp:keywords>Sep 2018</cp:keywords>
  <dc:description/>
  <cp:lastModifiedBy>Lin Yang</cp:lastModifiedBy>
  <cp:revision>52</cp:revision>
  <cp:lastPrinted>2017-12-28T17:14:00Z</cp:lastPrinted>
  <dcterms:created xsi:type="dcterms:W3CDTF">2021-02-25T04:40:00Z</dcterms:created>
  <dcterms:modified xsi:type="dcterms:W3CDTF">2021-02-25T07:04:00Z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0x010100EB28163D68FE8E4D9361964FDD814FC4</vt:lpwstr>
  </property>
</Properties>
</file>